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00E660" w14:textId="660E3CC8" w:rsidR="001A33D0" w:rsidRPr="009509E6" w:rsidRDefault="001A33D0" w:rsidP="00D2360D">
      <w:pPr>
        <w:jc w:val="right"/>
        <w:rPr>
          <w:b/>
          <w:sz w:val="28"/>
          <w:szCs w:val="28"/>
          <w:lang w:val="de-DE"/>
        </w:rPr>
      </w:pPr>
      <w:r w:rsidRPr="009509E6">
        <w:rPr>
          <w:b/>
          <w:noProof/>
          <w:sz w:val="28"/>
          <w:szCs w:val="28"/>
          <w:lang w:val="de-DE"/>
        </w:rPr>
        <w:t>ISO</w:t>
      </w:r>
      <w:r w:rsidR="00E148DD" w:rsidRPr="009509E6">
        <w:rPr>
          <w:b/>
          <w:noProof/>
          <w:sz w:val="28"/>
          <w:szCs w:val="28"/>
          <w:lang w:val="de-DE"/>
        </w:rPr>
        <w:t>/IEC</w:t>
      </w:r>
      <w:r w:rsidRPr="009509E6">
        <w:rPr>
          <w:b/>
          <w:noProof/>
          <w:sz w:val="28"/>
          <w:szCs w:val="28"/>
          <w:lang w:val="de-DE"/>
        </w:rPr>
        <w:t> </w:t>
      </w:r>
      <w:r w:rsidR="00EA5E64" w:rsidRPr="009509E6">
        <w:rPr>
          <w:b/>
          <w:noProof/>
          <w:sz w:val="28"/>
          <w:szCs w:val="28"/>
          <w:lang w:val="de-DE"/>
        </w:rPr>
        <w:t>14496</w:t>
      </w:r>
      <w:r w:rsidRPr="009509E6">
        <w:rPr>
          <w:b/>
          <w:noProof/>
          <w:sz w:val="28"/>
          <w:szCs w:val="28"/>
          <w:lang w:val="de-DE"/>
        </w:rPr>
        <w:t>-</w:t>
      </w:r>
      <w:r w:rsidR="00E148DD" w:rsidRPr="009509E6">
        <w:rPr>
          <w:b/>
          <w:noProof/>
          <w:sz w:val="28"/>
          <w:szCs w:val="28"/>
          <w:lang w:val="de-DE"/>
        </w:rPr>
        <w:t>12</w:t>
      </w:r>
      <w:r w:rsidRPr="009509E6">
        <w:rPr>
          <w:b/>
          <w:noProof/>
          <w:sz w:val="28"/>
          <w:szCs w:val="28"/>
          <w:lang w:val="de-DE"/>
        </w:rPr>
        <w:t>:</w:t>
      </w:r>
      <w:r w:rsidR="00097E1A" w:rsidRPr="009509E6">
        <w:rPr>
          <w:b/>
          <w:noProof/>
          <w:sz w:val="28"/>
          <w:szCs w:val="28"/>
          <w:lang w:val="de-DE"/>
        </w:rPr>
        <w:t>2025</w:t>
      </w:r>
      <w:r w:rsidR="006E0234" w:rsidRPr="009509E6">
        <w:rPr>
          <w:b/>
          <w:noProof/>
          <w:sz w:val="28"/>
          <w:szCs w:val="28"/>
          <w:lang w:val="de-DE"/>
        </w:rPr>
        <w:t>/</w:t>
      </w:r>
      <w:r w:rsidR="0042084A" w:rsidRPr="009509E6">
        <w:rPr>
          <w:b/>
          <w:noProof/>
          <w:sz w:val="28"/>
          <w:szCs w:val="28"/>
          <w:lang w:val="de-DE"/>
        </w:rPr>
        <w:t xml:space="preserve">AMD </w:t>
      </w:r>
      <w:r w:rsidR="00097E1A" w:rsidRPr="009509E6">
        <w:rPr>
          <w:b/>
          <w:noProof/>
          <w:sz w:val="28"/>
          <w:szCs w:val="28"/>
          <w:lang w:val="de-DE"/>
        </w:rPr>
        <w:t>1</w:t>
      </w:r>
      <w:r w:rsidR="006E0234" w:rsidRPr="009509E6">
        <w:rPr>
          <w:b/>
          <w:noProof/>
          <w:sz w:val="28"/>
          <w:szCs w:val="28"/>
          <w:lang w:val="de-DE"/>
        </w:rPr>
        <w:t>:</w:t>
      </w:r>
      <w:r w:rsidR="00E56A1E" w:rsidRPr="009509E6">
        <w:rPr>
          <w:b/>
          <w:noProof/>
          <w:sz w:val="28"/>
          <w:szCs w:val="28"/>
          <w:lang w:val="de-DE"/>
        </w:rPr>
        <w:t>20</w:t>
      </w:r>
      <w:r w:rsidR="004853A2" w:rsidRPr="009509E6">
        <w:rPr>
          <w:b/>
          <w:noProof/>
          <w:sz w:val="28"/>
          <w:szCs w:val="28"/>
          <w:lang w:val="de-DE"/>
        </w:rPr>
        <w:t>2</w:t>
      </w:r>
      <w:r w:rsidR="00F047D4" w:rsidRPr="009509E6">
        <w:rPr>
          <w:b/>
          <w:noProof/>
          <w:sz w:val="28"/>
          <w:szCs w:val="28"/>
          <w:lang w:val="de-DE"/>
        </w:rPr>
        <w:t>x</w:t>
      </w:r>
      <w:r w:rsidR="006E0234" w:rsidRPr="009509E6">
        <w:rPr>
          <w:b/>
          <w:noProof/>
          <w:sz w:val="28"/>
          <w:szCs w:val="28"/>
          <w:lang w:val="de-DE"/>
        </w:rPr>
        <w:t>(E)</w:t>
      </w:r>
    </w:p>
    <w:p w14:paraId="0892C326" w14:textId="5DA86220" w:rsidR="001A33D0" w:rsidRPr="00AE3765" w:rsidRDefault="001A33D0" w:rsidP="001A33D0">
      <w:pPr>
        <w:jc w:val="right"/>
      </w:pPr>
      <w:r w:rsidRPr="00AE3765">
        <w:rPr>
          <w:noProof/>
        </w:rPr>
        <w:t>ISO</w:t>
      </w:r>
      <w:r w:rsidR="00E148DD" w:rsidRPr="00AE3765">
        <w:rPr>
          <w:noProof/>
        </w:rPr>
        <w:t>/IEC</w:t>
      </w:r>
      <w:r w:rsidRPr="00AE3765">
        <w:rPr>
          <w:noProof/>
        </w:rPr>
        <w:t> </w:t>
      </w:r>
      <w:r w:rsidR="00E148DD" w:rsidRPr="00AE3765">
        <w:rPr>
          <w:noProof/>
        </w:rPr>
        <w:t>J</w:t>
      </w:r>
      <w:r w:rsidRPr="00AE3765">
        <w:t>TC</w:t>
      </w:r>
      <w:r w:rsidR="00E148DD" w:rsidRPr="00AE3765">
        <w:t>1</w:t>
      </w:r>
      <w:r w:rsidRPr="00AE3765">
        <w:t>/SC </w:t>
      </w:r>
      <w:r w:rsidR="00E148DD" w:rsidRPr="00AE3765">
        <w:rPr>
          <w:noProof/>
        </w:rPr>
        <w:t>29</w:t>
      </w:r>
    </w:p>
    <w:p w14:paraId="01554D38" w14:textId="77777777" w:rsidR="001A33D0" w:rsidRPr="00AE3765" w:rsidRDefault="001A33D0" w:rsidP="001A33D0">
      <w:pPr>
        <w:spacing w:after="2000"/>
        <w:jc w:val="right"/>
      </w:pPr>
      <w:bookmarkStart w:id="0" w:name="CVP_Secretariat_Loca"/>
      <w:r w:rsidRPr="00AE3765">
        <w:t>Secretariat</w:t>
      </w:r>
      <w:bookmarkEnd w:id="0"/>
      <w:r w:rsidRPr="00AE3765">
        <w:t xml:space="preserve">: </w:t>
      </w:r>
      <w:r w:rsidR="00E148DD" w:rsidRPr="00AE3765">
        <w:rPr>
          <w:noProof/>
        </w:rPr>
        <w:t>JISC</w:t>
      </w:r>
    </w:p>
    <w:p w14:paraId="40800A9A" w14:textId="4B3EA071" w:rsidR="001A33D0" w:rsidRPr="00AE3765" w:rsidRDefault="00100FE2" w:rsidP="001A33D0">
      <w:pPr>
        <w:spacing w:line="360" w:lineRule="atLeast"/>
        <w:jc w:val="left"/>
        <w:rPr>
          <w:b/>
          <w:sz w:val="32"/>
          <w:szCs w:val="32"/>
        </w:rPr>
      </w:pPr>
      <w:r w:rsidRPr="00100FE2">
        <w:rPr>
          <w:b/>
          <w:sz w:val="32"/>
          <w:szCs w:val="32"/>
        </w:rPr>
        <w:t>Information technology — Coding of audio-visual objects — Part 12: ISO base media file format</w:t>
      </w:r>
      <w:r w:rsidR="00B83540">
        <w:rPr>
          <w:b/>
          <w:sz w:val="32"/>
          <w:szCs w:val="32"/>
        </w:rPr>
        <w:t xml:space="preserve"> </w:t>
      </w:r>
      <w:r w:rsidR="00E148DD" w:rsidRPr="00AE3765">
        <w:rPr>
          <w:b/>
          <w:sz w:val="32"/>
          <w:szCs w:val="32"/>
        </w:rPr>
        <w:t xml:space="preserve">— Amendment </w:t>
      </w:r>
      <w:r w:rsidR="00097E1A">
        <w:rPr>
          <w:b/>
          <w:sz w:val="32"/>
          <w:szCs w:val="32"/>
        </w:rPr>
        <w:t>1</w:t>
      </w:r>
      <w:r w:rsidR="00E148DD" w:rsidRPr="00AE3765">
        <w:rPr>
          <w:b/>
          <w:sz w:val="32"/>
          <w:szCs w:val="32"/>
        </w:rPr>
        <w:t xml:space="preserve">: </w:t>
      </w:r>
      <w:r w:rsidR="00B83540" w:rsidRPr="00B83540">
        <w:rPr>
          <w:b/>
          <w:sz w:val="32"/>
          <w:szCs w:val="32"/>
        </w:rPr>
        <w:t>Tools for enhanced CMAF and DASH integration</w:t>
      </w:r>
    </w:p>
    <w:p w14:paraId="0B2384B3" w14:textId="77777777" w:rsidR="001A33D0" w:rsidRPr="00AE3765" w:rsidRDefault="001A33D0" w:rsidP="001A33D0">
      <w:pPr>
        <w:spacing w:before="2000"/>
      </w:pPr>
    </w:p>
    <w:p w14:paraId="6CA6824B" w14:textId="4E036265" w:rsidR="001A33D0" w:rsidRPr="00AE3765" w:rsidRDefault="007D3D81" w:rsidP="001A33D0">
      <w:pPr>
        <w:pBdr>
          <w:top w:val="single" w:sz="4" w:space="1" w:color="auto"/>
          <w:left w:val="single" w:sz="4" w:space="4" w:color="auto"/>
          <w:bottom w:val="single" w:sz="4" w:space="1" w:color="auto"/>
          <w:right w:val="single" w:sz="4" w:space="4" w:color="auto"/>
        </w:pBdr>
        <w:ind w:left="85" w:right="85"/>
        <w:jc w:val="center"/>
        <w:rPr>
          <w:sz w:val="80"/>
          <w:szCs w:val="80"/>
        </w:rPr>
      </w:pPr>
      <w:ins w:id="1" w:author="Stephan Schreiner" w:date="2025-10-10T09:25:00Z" w16du:dateUtc="2025-10-10T07:25:00Z">
        <w:r>
          <w:rPr>
            <w:sz w:val="80"/>
            <w:szCs w:val="80"/>
          </w:rPr>
          <w:t xml:space="preserve">Potential improvements to </w:t>
        </w:r>
      </w:ins>
      <w:r w:rsidR="00C05544" w:rsidRPr="00AE3765">
        <w:rPr>
          <w:sz w:val="80"/>
          <w:szCs w:val="80"/>
        </w:rPr>
        <w:t>D</w:t>
      </w:r>
      <w:r w:rsidR="00F974BF">
        <w:rPr>
          <w:sz w:val="80"/>
          <w:szCs w:val="80"/>
        </w:rPr>
        <w:t>AM</w:t>
      </w:r>
    </w:p>
    <w:p w14:paraId="4AE16B16" w14:textId="77777777" w:rsidR="001A33D0" w:rsidRPr="00AE3765" w:rsidRDefault="001A33D0" w:rsidP="001A33D0">
      <w:pPr>
        <w:spacing w:after="120"/>
      </w:pPr>
    </w:p>
    <w:p w14:paraId="2A43E91C" w14:textId="77777777" w:rsidR="001A33D0" w:rsidRPr="00AE3765" w:rsidRDefault="001A33D0" w:rsidP="001A33D0"/>
    <w:p w14:paraId="0A528DA6" w14:textId="77777777" w:rsidR="001A33D0" w:rsidRPr="00AE3765" w:rsidRDefault="001A33D0" w:rsidP="001A33D0">
      <w:pPr>
        <w:sectPr w:rsidR="001A33D0" w:rsidRPr="00AE3765" w:rsidSect="00B5343E">
          <w:headerReference w:type="even" r:id="rId11"/>
          <w:headerReference w:type="default" r:id="rId12"/>
          <w:footerReference w:type="even" r:id="rId13"/>
          <w:footerReference w:type="default" r:id="rId14"/>
          <w:type w:val="oddPage"/>
          <w:pgSz w:w="11906" w:h="16838" w:code="9"/>
          <w:pgMar w:top="794" w:right="737" w:bottom="284" w:left="851" w:header="709" w:footer="0" w:gutter="567"/>
          <w:cols w:space="720"/>
        </w:sectPr>
      </w:pPr>
    </w:p>
    <w:p w14:paraId="41C57883" w14:textId="77777777" w:rsidR="00985D9D" w:rsidRPr="00AE3765" w:rsidRDefault="00985D9D" w:rsidP="00985D9D">
      <w:pPr>
        <w:pStyle w:val="zzCopyright"/>
        <w:autoSpaceDE w:val="0"/>
        <w:autoSpaceDN w:val="0"/>
        <w:adjustRightInd w:val="0"/>
        <w:spacing w:line="270" w:lineRule="exact"/>
        <w:jc w:val="center"/>
        <w:rPr>
          <w:szCs w:val="24"/>
        </w:rPr>
      </w:pPr>
      <w:r w:rsidRPr="00AE3765">
        <w:rPr>
          <w:b/>
          <w:szCs w:val="24"/>
        </w:rPr>
        <w:lastRenderedPageBreak/>
        <w:t>Copyright notice</w:t>
      </w:r>
    </w:p>
    <w:p w14:paraId="4FAD045E" w14:textId="77777777" w:rsidR="00985D9D" w:rsidRPr="00AE3765" w:rsidRDefault="00985D9D" w:rsidP="00985D9D">
      <w:pPr>
        <w:pStyle w:val="zzCopyright"/>
        <w:autoSpaceDE w:val="0"/>
        <w:autoSpaceDN w:val="0"/>
        <w:adjustRightInd w:val="0"/>
        <w:spacing w:line="230" w:lineRule="exact"/>
        <w:rPr>
          <w:szCs w:val="24"/>
        </w:rPr>
      </w:pPr>
      <w:r w:rsidRPr="00AE3765">
        <w:rPr>
          <w:szCs w:val="24"/>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3B8D6EA1" w14:textId="77777777" w:rsidR="00985D9D" w:rsidRPr="00AE3765" w:rsidRDefault="00985D9D" w:rsidP="00985D9D">
      <w:pPr>
        <w:pStyle w:val="zzCopyright"/>
        <w:autoSpaceDE w:val="0"/>
        <w:autoSpaceDN w:val="0"/>
        <w:adjustRightInd w:val="0"/>
        <w:spacing w:line="230" w:lineRule="exact"/>
        <w:rPr>
          <w:szCs w:val="24"/>
        </w:rPr>
      </w:pPr>
      <w:r w:rsidRPr="00AE3765">
        <w:rPr>
          <w:szCs w:val="24"/>
        </w:rPr>
        <w:t>Requests for permission to reproduce this document for the purpose of selling it should be addressed as shown below or to ISO's member body in the country of the requester:</w:t>
      </w:r>
    </w:p>
    <w:p w14:paraId="3BD9E038" w14:textId="77777777" w:rsidR="00985D9D" w:rsidRPr="00AE3765" w:rsidRDefault="00985D9D" w:rsidP="00985D9D">
      <w:pPr>
        <w:pStyle w:val="zzCopyright"/>
        <w:autoSpaceDE w:val="0"/>
        <w:autoSpaceDN w:val="0"/>
        <w:adjustRightInd w:val="0"/>
        <w:spacing w:line="230" w:lineRule="exact"/>
        <w:rPr>
          <w:szCs w:val="24"/>
        </w:rPr>
      </w:pPr>
      <w:r w:rsidRPr="00AE3765">
        <w:rPr>
          <w:szCs w:val="24"/>
        </w:rPr>
        <w:t>ISO copyright office</w:t>
      </w:r>
    </w:p>
    <w:p w14:paraId="307B93FE" w14:textId="77777777" w:rsidR="00985D9D" w:rsidRPr="00AE3765" w:rsidRDefault="00985D9D" w:rsidP="00985D9D">
      <w:pPr>
        <w:pStyle w:val="zzCopyright"/>
        <w:autoSpaceDE w:val="0"/>
        <w:autoSpaceDN w:val="0"/>
        <w:adjustRightInd w:val="0"/>
        <w:spacing w:line="230" w:lineRule="exact"/>
        <w:rPr>
          <w:szCs w:val="24"/>
        </w:rPr>
      </w:pPr>
      <w:r w:rsidRPr="00AE3765">
        <w:rPr>
          <w:szCs w:val="24"/>
        </w:rPr>
        <w:t xml:space="preserve">Case </w:t>
      </w:r>
      <w:proofErr w:type="spellStart"/>
      <w:r w:rsidRPr="00AE3765">
        <w:rPr>
          <w:szCs w:val="24"/>
        </w:rPr>
        <w:t>postale</w:t>
      </w:r>
      <w:proofErr w:type="spellEnd"/>
      <w:r w:rsidRPr="00AE3765">
        <w:rPr>
          <w:szCs w:val="24"/>
        </w:rPr>
        <w:t xml:space="preserve"> 56 • CH-1211 Geneva 20</w:t>
      </w:r>
    </w:p>
    <w:p w14:paraId="0FE95456" w14:textId="77777777" w:rsidR="00985D9D" w:rsidRPr="00AE3765" w:rsidRDefault="00985D9D" w:rsidP="00985D9D">
      <w:pPr>
        <w:pStyle w:val="zzCopyright"/>
        <w:autoSpaceDE w:val="0"/>
        <w:autoSpaceDN w:val="0"/>
        <w:adjustRightInd w:val="0"/>
        <w:spacing w:line="230" w:lineRule="exact"/>
        <w:rPr>
          <w:szCs w:val="24"/>
        </w:rPr>
      </w:pPr>
      <w:r w:rsidRPr="00AE3765">
        <w:rPr>
          <w:szCs w:val="24"/>
        </w:rPr>
        <w:t>Tel. + 41 22 749 01 11</w:t>
      </w:r>
    </w:p>
    <w:p w14:paraId="055531A6" w14:textId="77777777" w:rsidR="00985D9D" w:rsidRPr="00AE3765" w:rsidRDefault="00985D9D" w:rsidP="00985D9D">
      <w:pPr>
        <w:pStyle w:val="zzCopyright"/>
        <w:autoSpaceDE w:val="0"/>
        <w:autoSpaceDN w:val="0"/>
        <w:adjustRightInd w:val="0"/>
        <w:spacing w:line="230" w:lineRule="exact"/>
        <w:rPr>
          <w:szCs w:val="24"/>
        </w:rPr>
      </w:pPr>
      <w:r w:rsidRPr="00AE3765">
        <w:rPr>
          <w:szCs w:val="24"/>
        </w:rPr>
        <w:t>Fax + 41 22 749 09 47</w:t>
      </w:r>
    </w:p>
    <w:p w14:paraId="305E6EF1" w14:textId="77777777" w:rsidR="00985D9D" w:rsidRPr="00AE3765" w:rsidRDefault="00985D9D" w:rsidP="00985D9D">
      <w:pPr>
        <w:pStyle w:val="zzCopyright"/>
        <w:autoSpaceDE w:val="0"/>
        <w:autoSpaceDN w:val="0"/>
        <w:adjustRightInd w:val="0"/>
        <w:spacing w:line="230" w:lineRule="exact"/>
        <w:rPr>
          <w:szCs w:val="24"/>
        </w:rPr>
      </w:pPr>
      <w:r w:rsidRPr="00AE3765">
        <w:rPr>
          <w:szCs w:val="24"/>
        </w:rPr>
        <w:t>E-mail copyright@iso.org</w:t>
      </w:r>
    </w:p>
    <w:p w14:paraId="31D2F1E3" w14:textId="77777777" w:rsidR="00985D9D" w:rsidRPr="00AE3765" w:rsidRDefault="00985D9D" w:rsidP="00985D9D">
      <w:pPr>
        <w:pStyle w:val="zzCopyright"/>
        <w:autoSpaceDE w:val="0"/>
        <w:autoSpaceDN w:val="0"/>
        <w:adjustRightInd w:val="0"/>
        <w:spacing w:line="230" w:lineRule="exact"/>
        <w:rPr>
          <w:szCs w:val="24"/>
        </w:rPr>
      </w:pPr>
      <w:r w:rsidRPr="00AE3765">
        <w:rPr>
          <w:szCs w:val="24"/>
        </w:rPr>
        <w:t>Web www.iso.org</w:t>
      </w:r>
    </w:p>
    <w:p w14:paraId="04965F3F" w14:textId="77777777" w:rsidR="00985D9D" w:rsidRPr="00AE3765" w:rsidRDefault="00985D9D" w:rsidP="00985D9D">
      <w:pPr>
        <w:pStyle w:val="zzCopyright"/>
        <w:autoSpaceDE w:val="0"/>
        <w:autoSpaceDN w:val="0"/>
        <w:adjustRightInd w:val="0"/>
        <w:spacing w:line="230" w:lineRule="exact"/>
        <w:rPr>
          <w:szCs w:val="24"/>
        </w:rPr>
      </w:pPr>
      <w:r w:rsidRPr="00AE3765">
        <w:rPr>
          <w:szCs w:val="24"/>
        </w:rPr>
        <w:t>Reproduction for sales purposes may be subject to royalty payments or a licensing agreement.</w:t>
      </w:r>
    </w:p>
    <w:p w14:paraId="17D095D5" w14:textId="77777777" w:rsidR="00985D9D" w:rsidRPr="00AE3765" w:rsidRDefault="00985D9D" w:rsidP="00985D9D">
      <w:pPr>
        <w:pStyle w:val="zzCopyright"/>
        <w:autoSpaceDE w:val="0"/>
        <w:autoSpaceDN w:val="0"/>
        <w:adjustRightInd w:val="0"/>
        <w:spacing w:line="230" w:lineRule="exact"/>
        <w:rPr>
          <w:szCs w:val="24"/>
        </w:rPr>
      </w:pPr>
      <w:r w:rsidRPr="00AE3765">
        <w:rPr>
          <w:szCs w:val="24"/>
        </w:rPr>
        <w:t>Violators may be prosecuted.</w:t>
      </w:r>
    </w:p>
    <w:p w14:paraId="3E510047" w14:textId="77777777" w:rsidR="0033616F" w:rsidRPr="00AE3765" w:rsidRDefault="0033616F">
      <w:pPr>
        <w:tabs>
          <w:tab w:val="clear" w:pos="403"/>
        </w:tabs>
        <w:spacing w:after="0" w:line="240" w:lineRule="auto"/>
        <w:jc w:val="left"/>
        <w:rPr>
          <w:b/>
          <w:sz w:val="28"/>
        </w:rPr>
      </w:pPr>
      <w:r w:rsidRPr="00AE3765">
        <w:br w:type="page"/>
      </w:r>
    </w:p>
    <w:p w14:paraId="0EAFA32C" w14:textId="07C8D2F0" w:rsidR="001A33D0" w:rsidRPr="00AE3765" w:rsidRDefault="001A33D0" w:rsidP="001A33D0">
      <w:pPr>
        <w:pStyle w:val="zzContents"/>
        <w:spacing w:before="0"/>
      </w:pPr>
      <w:r w:rsidRPr="00AE3765">
        <w:lastRenderedPageBreak/>
        <w:t>Contents</w:t>
      </w:r>
    </w:p>
    <w:p w14:paraId="77B53826" w14:textId="5162FF14" w:rsidR="001F42F8" w:rsidRDefault="00812959">
      <w:pPr>
        <w:pStyle w:val="TOC1"/>
        <w:tabs>
          <w:tab w:val="right" w:leader="dot" w:pos="9741"/>
        </w:tabs>
        <w:rPr>
          <w:rFonts w:eastAsiaTheme="minorEastAsia" w:cstheme="minorBidi"/>
          <w:b w:val="0"/>
          <w:bCs w:val="0"/>
          <w:i w:val="0"/>
          <w:iCs w:val="0"/>
          <w:noProof/>
          <w:kern w:val="2"/>
          <w:lang w:val="en-US"/>
          <w14:ligatures w14:val="standardContextual"/>
        </w:rPr>
      </w:pPr>
      <w:r w:rsidRPr="00AE3765">
        <w:fldChar w:fldCharType="begin"/>
      </w:r>
      <w:r w:rsidRPr="00AE3765">
        <w:instrText xml:space="preserve"> TOC \o "</w:instrText>
      </w:r>
      <w:r w:rsidR="004B4759" w:rsidRPr="00AE3765">
        <w:instrText>1</w:instrText>
      </w:r>
      <w:r w:rsidRPr="00AE3765">
        <w:instrText xml:space="preserve">-3" \h \z \t "Heading 1;1;a2;2;a3;3;ANNEX;1;Biblio Title;1;Foreword Title;1;Intro Title;1" </w:instrText>
      </w:r>
      <w:r w:rsidRPr="00AE3765">
        <w:fldChar w:fldCharType="separate"/>
      </w:r>
      <w:hyperlink w:anchor="_Toc206773338" w:history="1">
        <w:r w:rsidR="001F42F8" w:rsidRPr="00CC1E3B">
          <w:rPr>
            <w:rStyle w:val="Hyperlink"/>
            <w:noProof/>
          </w:rPr>
          <w:t>Foreword</w:t>
        </w:r>
        <w:r w:rsidR="001F42F8">
          <w:rPr>
            <w:noProof/>
            <w:webHidden/>
          </w:rPr>
          <w:tab/>
        </w:r>
        <w:r w:rsidR="001F42F8">
          <w:rPr>
            <w:noProof/>
            <w:webHidden/>
          </w:rPr>
          <w:fldChar w:fldCharType="begin"/>
        </w:r>
        <w:r w:rsidR="001F42F8">
          <w:rPr>
            <w:noProof/>
            <w:webHidden/>
          </w:rPr>
          <w:instrText xml:space="preserve"> PAGEREF _Toc206773338 \h </w:instrText>
        </w:r>
        <w:r w:rsidR="001F42F8">
          <w:rPr>
            <w:noProof/>
            <w:webHidden/>
          </w:rPr>
        </w:r>
        <w:r w:rsidR="001F42F8">
          <w:rPr>
            <w:noProof/>
            <w:webHidden/>
          </w:rPr>
          <w:fldChar w:fldCharType="separate"/>
        </w:r>
        <w:r w:rsidR="001F42F8">
          <w:rPr>
            <w:noProof/>
            <w:webHidden/>
          </w:rPr>
          <w:t>iv</w:t>
        </w:r>
        <w:r w:rsidR="001F42F8">
          <w:rPr>
            <w:noProof/>
            <w:webHidden/>
          </w:rPr>
          <w:fldChar w:fldCharType="end"/>
        </w:r>
      </w:hyperlink>
    </w:p>
    <w:p w14:paraId="7E37FEEA" w14:textId="0B19860C" w:rsidR="001F42F8" w:rsidRDefault="001F42F8">
      <w:pPr>
        <w:pStyle w:val="TOC1"/>
        <w:tabs>
          <w:tab w:val="left" w:pos="440"/>
          <w:tab w:val="right" w:leader="dot" w:pos="9741"/>
        </w:tabs>
        <w:rPr>
          <w:rFonts w:eastAsiaTheme="minorEastAsia" w:cstheme="minorBidi"/>
          <w:b w:val="0"/>
          <w:bCs w:val="0"/>
          <w:i w:val="0"/>
          <w:iCs w:val="0"/>
          <w:noProof/>
          <w:kern w:val="2"/>
          <w:lang w:val="en-US"/>
          <w14:ligatures w14:val="standardContextual"/>
        </w:rPr>
      </w:pPr>
      <w:hyperlink w:anchor="_Toc206773339" w:history="1">
        <w:r w:rsidRPr="00CC1E3B">
          <w:rPr>
            <w:rStyle w:val="Hyperlink"/>
            <w:noProof/>
          </w:rPr>
          <w:t>1</w:t>
        </w:r>
        <w:r>
          <w:rPr>
            <w:rFonts w:eastAsiaTheme="minorEastAsia" w:cstheme="minorBidi"/>
            <w:b w:val="0"/>
            <w:bCs w:val="0"/>
            <w:i w:val="0"/>
            <w:iCs w:val="0"/>
            <w:noProof/>
            <w:kern w:val="2"/>
            <w:lang w:val="en-US"/>
            <w14:ligatures w14:val="standardContextual"/>
          </w:rPr>
          <w:tab/>
        </w:r>
        <w:r w:rsidRPr="00CC1E3B">
          <w:rPr>
            <w:rStyle w:val="Hyperlink"/>
            <w:noProof/>
          </w:rPr>
          <w:t>Clause 2 Normative references</w:t>
        </w:r>
        <w:r>
          <w:rPr>
            <w:noProof/>
            <w:webHidden/>
          </w:rPr>
          <w:tab/>
        </w:r>
        <w:r>
          <w:rPr>
            <w:noProof/>
            <w:webHidden/>
          </w:rPr>
          <w:fldChar w:fldCharType="begin"/>
        </w:r>
        <w:r>
          <w:rPr>
            <w:noProof/>
            <w:webHidden/>
          </w:rPr>
          <w:instrText xml:space="preserve"> PAGEREF _Toc206773339 \h </w:instrText>
        </w:r>
        <w:r>
          <w:rPr>
            <w:noProof/>
            <w:webHidden/>
          </w:rPr>
        </w:r>
        <w:r>
          <w:rPr>
            <w:noProof/>
            <w:webHidden/>
          </w:rPr>
          <w:fldChar w:fldCharType="separate"/>
        </w:r>
        <w:r>
          <w:rPr>
            <w:noProof/>
            <w:webHidden/>
          </w:rPr>
          <w:t>1</w:t>
        </w:r>
        <w:r>
          <w:rPr>
            <w:noProof/>
            <w:webHidden/>
          </w:rPr>
          <w:fldChar w:fldCharType="end"/>
        </w:r>
      </w:hyperlink>
    </w:p>
    <w:p w14:paraId="453B539D" w14:textId="227397B0" w:rsidR="001F42F8" w:rsidRDefault="001F42F8">
      <w:pPr>
        <w:pStyle w:val="TOC1"/>
        <w:tabs>
          <w:tab w:val="left" w:pos="440"/>
          <w:tab w:val="right" w:leader="dot" w:pos="9741"/>
        </w:tabs>
        <w:rPr>
          <w:rFonts w:eastAsiaTheme="minorEastAsia" w:cstheme="minorBidi"/>
          <w:b w:val="0"/>
          <w:bCs w:val="0"/>
          <w:i w:val="0"/>
          <w:iCs w:val="0"/>
          <w:noProof/>
          <w:kern w:val="2"/>
          <w:lang w:val="en-US"/>
          <w14:ligatures w14:val="standardContextual"/>
        </w:rPr>
      </w:pPr>
      <w:hyperlink w:anchor="_Toc206773340" w:history="1">
        <w:r w:rsidRPr="00CC1E3B">
          <w:rPr>
            <w:rStyle w:val="Hyperlink"/>
            <w:noProof/>
          </w:rPr>
          <w:t>2</w:t>
        </w:r>
        <w:r>
          <w:rPr>
            <w:rFonts w:eastAsiaTheme="minorEastAsia" w:cstheme="minorBidi"/>
            <w:b w:val="0"/>
            <w:bCs w:val="0"/>
            <w:i w:val="0"/>
            <w:iCs w:val="0"/>
            <w:noProof/>
            <w:kern w:val="2"/>
            <w:lang w:val="en-US"/>
            <w14:ligatures w14:val="standardContextual"/>
          </w:rPr>
          <w:tab/>
        </w:r>
        <w:r w:rsidRPr="00CC1E3B">
          <w:rPr>
            <w:rStyle w:val="Hyperlink"/>
            <w:noProof/>
          </w:rPr>
          <w:t>Clause 3.1, Terms and definitions</w:t>
        </w:r>
        <w:r>
          <w:rPr>
            <w:noProof/>
            <w:webHidden/>
          </w:rPr>
          <w:tab/>
        </w:r>
        <w:r>
          <w:rPr>
            <w:noProof/>
            <w:webHidden/>
          </w:rPr>
          <w:fldChar w:fldCharType="begin"/>
        </w:r>
        <w:r>
          <w:rPr>
            <w:noProof/>
            <w:webHidden/>
          </w:rPr>
          <w:instrText xml:space="preserve"> PAGEREF _Toc206773340 \h </w:instrText>
        </w:r>
        <w:r>
          <w:rPr>
            <w:noProof/>
            <w:webHidden/>
          </w:rPr>
        </w:r>
        <w:r>
          <w:rPr>
            <w:noProof/>
            <w:webHidden/>
          </w:rPr>
          <w:fldChar w:fldCharType="separate"/>
        </w:r>
        <w:r>
          <w:rPr>
            <w:noProof/>
            <w:webHidden/>
          </w:rPr>
          <w:t>1</w:t>
        </w:r>
        <w:r>
          <w:rPr>
            <w:noProof/>
            <w:webHidden/>
          </w:rPr>
          <w:fldChar w:fldCharType="end"/>
        </w:r>
      </w:hyperlink>
    </w:p>
    <w:p w14:paraId="10038A93" w14:textId="54204A5D" w:rsidR="001F42F8" w:rsidRDefault="001F42F8">
      <w:pPr>
        <w:pStyle w:val="TOC1"/>
        <w:tabs>
          <w:tab w:val="left" w:pos="440"/>
          <w:tab w:val="right" w:leader="dot" w:pos="9741"/>
        </w:tabs>
        <w:rPr>
          <w:rFonts w:eastAsiaTheme="minorEastAsia" w:cstheme="minorBidi"/>
          <w:b w:val="0"/>
          <w:bCs w:val="0"/>
          <w:i w:val="0"/>
          <w:iCs w:val="0"/>
          <w:noProof/>
          <w:kern w:val="2"/>
          <w:lang w:val="en-US"/>
          <w14:ligatures w14:val="standardContextual"/>
        </w:rPr>
      </w:pPr>
      <w:hyperlink w:anchor="_Toc206773341" w:history="1">
        <w:r w:rsidRPr="00CC1E3B">
          <w:rPr>
            <w:rStyle w:val="Hyperlink"/>
            <w:noProof/>
          </w:rPr>
          <w:t>3</w:t>
        </w:r>
        <w:r>
          <w:rPr>
            <w:rFonts w:eastAsiaTheme="minorEastAsia" w:cstheme="minorBidi"/>
            <w:b w:val="0"/>
            <w:bCs w:val="0"/>
            <w:i w:val="0"/>
            <w:iCs w:val="0"/>
            <w:noProof/>
            <w:kern w:val="2"/>
            <w:lang w:val="en-US"/>
            <w14:ligatures w14:val="standardContextual"/>
          </w:rPr>
          <w:tab/>
        </w:r>
        <w:r w:rsidRPr="00CC1E3B">
          <w:rPr>
            <w:rStyle w:val="Hyperlink"/>
            <w:noProof/>
          </w:rPr>
          <w:t>Clause 4.2, Binary structure</w:t>
        </w:r>
        <w:r>
          <w:rPr>
            <w:noProof/>
            <w:webHidden/>
          </w:rPr>
          <w:tab/>
        </w:r>
        <w:r>
          <w:rPr>
            <w:noProof/>
            <w:webHidden/>
          </w:rPr>
          <w:fldChar w:fldCharType="begin"/>
        </w:r>
        <w:r>
          <w:rPr>
            <w:noProof/>
            <w:webHidden/>
          </w:rPr>
          <w:instrText xml:space="preserve"> PAGEREF _Toc206773341 \h </w:instrText>
        </w:r>
        <w:r>
          <w:rPr>
            <w:noProof/>
            <w:webHidden/>
          </w:rPr>
        </w:r>
        <w:r>
          <w:rPr>
            <w:noProof/>
            <w:webHidden/>
          </w:rPr>
          <w:fldChar w:fldCharType="separate"/>
        </w:r>
        <w:r>
          <w:rPr>
            <w:noProof/>
            <w:webHidden/>
          </w:rPr>
          <w:t>1</w:t>
        </w:r>
        <w:r>
          <w:rPr>
            <w:noProof/>
            <w:webHidden/>
          </w:rPr>
          <w:fldChar w:fldCharType="end"/>
        </w:r>
      </w:hyperlink>
    </w:p>
    <w:p w14:paraId="72E7E963" w14:textId="0AEDC58E" w:rsidR="001F42F8" w:rsidRDefault="001F42F8">
      <w:pPr>
        <w:pStyle w:val="TOC1"/>
        <w:tabs>
          <w:tab w:val="left" w:pos="440"/>
          <w:tab w:val="right" w:leader="dot" w:pos="9741"/>
        </w:tabs>
        <w:rPr>
          <w:rFonts w:eastAsiaTheme="minorEastAsia" w:cstheme="minorBidi"/>
          <w:b w:val="0"/>
          <w:bCs w:val="0"/>
          <w:i w:val="0"/>
          <w:iCs w:val="0"/>
          <w:noProof/>
          <w:kern w:val="2"/>
          <w:lang w:val="en-US"/>
          <w14:ligatures w14:val="standardContextual"/>
        </w:rPr>
      </w:pPr>
      <w:hyperlink w:anchor="_Toc206773342" w:history="1">
        <w:r w:rsidRPr="00CC1E3B">
          <w:rPr>
            <w:rStyle w:val="Hyperlink"/>
            <w:noProof/>
          </w:rPr>
          <w:t>4</w:t>
        </w:r>
        <w:r>
          <w:rPr>
            <w:rFonts w:eastAsiaTheme="minorEastAsia" w:cstheme="minorBidi"/>
            <w:b w:val="0"/>
            <w:bCs w:val="0"/>
            <w:i w:val="0"/>
            <w:iCs w:val="0"/>
            <w:noProof/>
            <w:kern w:val="2"/>
            <w:lang w:val="en-US"/>
            <w14:ligatures w14:val="standardContextual"/>
          </w:rPr>
          <w:tab/>
        </w:r>
        <w:r w:rsidRPr="00CC1E3B">
          <w:rPr>
            <w:rStyle w:val="Hyperlink"/>
            <w:noProof/>
          </w:rPr>
          <w:t>Clause 5.2, File-type box</w:t>
        </w:r>
        <w:r>
          <w:rPr>
            <w:noProof/>
            <w:webHidden/>
          </w:rPr>
          <w:tab/>
        </w:r>
        <w:r>
          <w:rPr>
            <w:noProof/>
            <w:webHidden/>
          </w:rPr>
          <w:fldChar w:fldCharType="begin"/>
        </w:r>
        <w:r>
          <w:rPr>
            <w:noProof/>
            <w:webHidden/>
          </w:rPr>
          <w:instrText xml:space="preserve"> PAGEREF _Toc206773342 \h </w:instrText>
        </w:r>
        <w:r>
          <w:rPr>
            <w:noProof/>
            <w:webHidden/>
          </w:rPr>
        </w:r>
        <w:r>
          <w:rPr>
            <w:noProof/>
            <w:webHidden/>
          </w:rPr>
          <w:fldChar w:fldCharType="separate"/>
        </w:r>
        <w:r>
          <w:rPr>
            <w:noProof/>
            <w:webHidden/>
          </w:rPr>
          <w:t>2</w:t>
        </w:r>
        <w:r>
          <w:rPr>
            <w:noProof/>
            <w:webHidden/>
          </w:rPr>
          <w:fldChar w:fldCharType="end"/>
        </w:r>
      </w:hyperlink>
    </w:p>
    <w:p w14:paraId="45F17FD0" w14:textId="1C14D020" w:rsidR="001F42F8" w:rsidRDefault="001F42F8">
      <w:pPr>
        <w:pStyle w:val="TOC1"/>
        <w:tabs>
          <w:tab w:val="left" w:pos="440"/>
          <w:tab w:val="right" w:leader="dot" w:pos="9741"/>
        </w:tabs>
        <w:rPr>
          <w:rFonts w:eastAsiaTheme="minorEastAsia" w:cstheme="minorBidi"/>
          <w:b w:val="0"/>
          <w:bCs w:val="0"/>
          <w:i w:val="0"/>
          <w:iCs w:val="0"/>
          <w:noProof/>
          <w:kern w:val="2"/>
          <w:lang w:val="en-US"/>
          <w14:ligatures w14:val="standardContextual"/>
        </w:rPr>
      </w:pPr>
      <w:hyperlink w:anchor="_Toc206773343" w:history="1">
        <w:r w:rsidRPr="00CC1E3B">
          <w:rPr>
            <w:rStyle w:val="Hyperlink"/>
            <w:noProof/>
          </w:rPr>
          <w:t>5</w:t>
        </w:r>
        <w:r>
          <w:rPr>
            <w:rFonts w:eastAsiaTheme="minorEastAsia" w:cstheme="minorBidi"/>
            <w:b w:val="0"/>
            <w:bCs w:val="0"/>
            <w:i w:val="0"/>
            <w:iCs w:val="0"/>
            <w:noProof/>
            <w:kern w:val="2"/>
            <w:lang w:val="en-US"/>
            <w14:ligatures w14:val="standardContextual"/>
          </w:rPr>
          <w:tab/>
        </w:r>
        <w:r w:rsidRPr="00CC1E3B">
          <w:rPr>
            <w:rStyle w:val="Hyperlink"/>
            <w:noProof/>
          </w:rPr>
          <w:t>Clause 6.2, Box order</w:t>
        </w:r>
        <w:r>
          <w:rPr>
            <w:noProof/>
            <w:webHidden/>
          </w:rPr>
          <w:tab/>
        </w:r>
        <w:r>
          <w:rPr>
            <w:noProof/>
            <w:webHidden/>
          </w:rPr>
          <w:fldChar w:fldCharType="begin"/>
        </w:r>
        <w:r>
          <w:rPr>
            <w:noProof/>
            <w:webHidden/>
          </w:rPr>
          <w:instrText xml:space="preserve"> PAGEREF _Toc206773343 \h </w:instrText>
        </w:r>
        <w:r>
          <w:rPr>
            <w:noProof/>
            <w:webHidden/>
          </w:rPr>
        </w:r>
        <w:r>
          <w:rPr>
            <w:noProof/>
            <w:webHidden/>
          </w:rPr>
          <w:fldChar w:fldCharType="separate"/>
        </w:r>
        <w:r>
          <w:rPr>
            <w:noProof/>
            <w:webHidden/>
          </w:rPr>
          <w:t>2</w:t>
        </w:r>
        <w:r>
          <w:rPr>
            <w:noProof/>
            <w:webHidden/>
          </w:rPr>
          <w:fldChar w:fldCharType="end"/>
        </w:r>
      </w:hyperlink>
    </w:p>
    <w:p w14:paraId="5CC12A59" w14:textId="244C9D30" w:rsidR="001F42F8" w:rsidRDefault="001F42F8">
      <w:pPr>
        <w:pStyle w:val="TOC1"/>
        <w:tabs>
          <w:tab w:val="left" w:pos="440"/>
          <w:tab w:val="right" w:leader="dot" w:pos="9741"/>
        </w:tabs>
        <w:rPr>
          <w:rFonts w:eastAsiaTheme="minorEastAsia" w:cstheme="minorBidi"/>
          <w:b w:val="0"/>
          <w:bCs w:val="0"/>
          <w:i w:val="0"/>
          <w:iCs w:val="0"/>
          <w:noProof/>
          <w:kern w:val="2"/>
          <w:lang w:val="en-US"/>
          <w14:ligatures w14:val="standardContextual"/>
        </w:rPr>
      </w:pPr>
      <w:hyperlink w:anchor="_Toc206773344" w:history="1">
        <w:r w:rsidRPr="00CC1E3B">
          <w:rPr>
            <w:rStyle w:val="Hyperlink"/>
            <w:noProof/>
          </w:rPr>
          <w:t>6</w:t>
        </w:r>
        <w:r>
          <w:rPr>
            <w:rFonts w:eastAsiaTheme="minorEastAsia" w:cstheme="minorBidi"/>
            <w:b w:val="0"/>
            <w:bCs w:val="0"/>
            <w:i w:val="0"/>
            <w:iCs w:val="0"/>
            <w:noProof/>
            <w:kern w:val="2"/>
            <w:lang w:val="en-US"/>
            <w14:ligatures w14:val="standardContextual"/>
          </w:rPr>
          <w:tab/>
        </w:r>
        <w:r w:rsidRPr="00CC1E3B">
          <w:rPr>
            <w:rStyle w:val="Hyperlink"/>
            <w:noProof/>
          </w:rPr>
          <w:t>Clause 8, Box structures</w:t>
        </w:r>
        <w:r>
          <w:rPr>
            <w:noProof/>
            <w:webHidden/>
          </w:rPr>
          <w:tab/>
        </w:r>
        <w:r>
          <w:rPr>
            <w:noProof/>
            <w:webHidden/>
          </w:rPr>
          <w:fldChar w:fldCharType="begin"/>
        </w:r>
        <w:r>
          <w:rPr>
            <w:noProof/>
            <w:webHidden/>
          </w:rPr>
          <w:instrText xml:space="preserve"> PAGEREF _Toc206773344 \h </w:instrText>
        </w:r>
        <w:r>
          <w:rPr>
            <w:noProof/>
            <w:webHidden/>
          </w:rPr>
        </w:r>
        <w:r>
          <w:rPr>
            <w:noProof/>
            <w:webHidden/>
          </w:rPr>
          <w:fldChar w:fldCharType="separate"/>
        </w:r>
        <w:r>
          <w:rPr>
            <w:noProof/>
            <w:webHidden/>
          </w:rPr>
          <w:t>7</w:t>
        </w:r>
        <w:r>
          <w:rPr>
            <w:noProof/>
            <w:webHidden/>
          </w:rPr>
          <w:fldChar w:fldCharType="end"/>
        </w:r>
      </w:hyperlink>
    </w:p>
    <w:p w14:paraId="798285B9" w14:textId="19BC2B63" w:rsidR="001F42F8" w:rsidRDefault="001F42F8">
      <w:pPr>
        <w:pStyle w:val="TOC2"/>
        <w:tabs>
          <w:tab w:val="left" w:pos="880"/>
          <w:tab w:val="right" w:leader="dot" w:pos="9741"/>
        </w:tabs>
        <w:rPr>
          <w:rFonts w:eastAsiaTheme="minorEastAsia" w:cstheme="minorBidi"/>
          <w:b w:val="0"/>
          <w:bCs w:val="0"/>
          <w:noProof/>
          <w:kern w:val="2"/>
          <w:sz w:val="24"/>
          <w:szCs w:val="24"/>
          <w:lang w:val="en-US"/>
          <w14:ligatures w14:val="standardContextual"/>
        </w:rPr>
      </w:pPr>
      <w:hyperlink w:anchor="_Toc206773345" w:history="1">
        <w:r w:rsidRPr="00CC1E3B">
          <w:rPr>
            <w:rStyle w:val="Hyperlink"/>
            <w:noProof/>
          </w:rPr>
          <w:t>6.5</w:t>
        </w:r>
        <w:r>
          <w:rPr>
            <w:rFonts w:eastAsiaTheme="minorEastAsia" w:cstheme="minorBidi"/>
            <w:b w:val="0"/>
            <w:bCs w:val="0"/>
            <w:noProof/>
            <w:kern w:val="2"/>
            <w:sz w:val="24"/>
            <w:szCs w:val="24"/>
            <w:lang w:val="en-US"/>
            <w14:ligatures w14:val="standardContextual"/>
          </w:rPr>
          <w:tab/>
        </w:r>
        <w:r w:rsidRPr="00CC1E3B">
          <w:rPr>
            <w:rStyle w:val="Hyperlink"/>
            <w:noProof/>
          </w:rPr>
          <w:t>Clause 8.3.2, Track header box</w:t>
        </w:r>
        <w:r>
          <w:rPr>
            <w:noProof/>
            <w:webHidden/>
          </w:rPr>
          <w:tab/>
        </w:r>
        <w:r>
          <w:rPr>
            <w:noProof/>
            <w:webHidden/>
          </w:rPr>
          <w:fldChar w:fldCharType="begin"/>
        </w:r>
        <w:r>
          <w:rPr>
            <w:noProof/>
            <w:webHidden/>
          </w:rPr>
          <w:instrText xml:space="preserve"> PAGEREF _Toc206773345 \h </w:instrText>
        </w:r>
        <w:r>
          <w:rPr>
            <w:noProof/>
            <w:webHidden/>
          </w:rPr>
        </w:r>
        <w:r>
          <w:rPr>
            <w:noProof/>
            <w:webHidden/>
          </w:rPr>
          <w:fldChar w:fldCharType="separate"/>
        </w:r>
        <w:r>
          <w:rPr>
            <w:noProof/>
            <w:webHidden/>
          </w:rPr>
          <w:t>7</w:t>
        </w:r>
        <w:r>
          <w:rPr>
            <w:noProof/>
            <w:webHidden/>
          </w:rPr>
          <w:fldChar w:fldCharType="end"/>
        </w:r>
      </w:hyperlink>
    </w:p>
    <w:p w14:paraId="1F5111E8" w14:textId="428C2AB8" w:rsidR="001F42F8" w:rsidRDefault="001F42F8">
      <w:pPr>
        <w:pStyle w:val="TOC2"/>
        <w:tabs>
          <w:tab w:val="left" w:pos="880"/>
          <w:tab w:val="right" w:leader="dot" w:pos="9741"/>
        </w:tabs>
        <w:rPr>
          <w:rFonts w:eastAsiaTheme="minorEastAsia" w:cstheme="minorBidi"/>
          <w:b w:val="0"/>
          <w:bCs w:val="0"/>
          <w:noProof/>
          <w:kern w:val="2"/>
          <w:sz w:val="24"/>
          <w:szCs w:val="24"/>
          <w:lang w:val="en-US"/>
          <w14:ligatures w14:val="standardContextual"/>
        </w:rPr>
      </w:pPr>
      <w:hyperlink w:anchor="_Toc206773346" w:history="1">
        <w:r w:rsidRPr="00CC1E3B">
          <w:rPr>
            <w:rStyle w:val="Hyperlink"/>
            <w:noProof/>
          </w:rPr>
          <w:t>6.6</w:t>
        </w:r>
        <w:r>
          <w:rPr>
            <w:rFonts w:eastAsiaTheme="minorEastAsia" w:cstheme="minorBidi"/>
            <w:b w:val="0"/>
            <w:bCs w:val="0"/>
            <w:noProof/>
            <w:kern w:val="2"/>
            <w:sz w:val="24"/>
            <w:szCs w:val="24"/>
            <w:lang w:val="en-US"/>
            <w14:ligatures w14:val="standardContextual"/>
          </w:rPr>
          <w:tab/>
        </w:r>
        <w:r w:rsidRPr="00CC1E3B">
          <w:rPr>
            <w:rStyle w:val="Hyperlink"/>
            <w:noProof/>
          </w:rPr>
          <w:t>Clause 8.3.3 Track reference box</w:t>
        </w:r>
        <w:r>
          <w:rPr>
            <w:noProof/>
            <w:webHidden/>
          </w:rPr>
          <w:tab/>
        </w:r>
        <w:r>
          <w:rPr>
            <w:noProof/>
            <w:webHidden/>
          </w:rPr>
          <w:fldChar w:fldCharType="begin"/>
        </w:r>
        <w:r>
          <w:rPr>
            <w:noProof/>
            <w:webHidden/>
          </w:rPr>
          <w:instrText xml:space="preserve"> PAGEREF _Toc206773346 \h </w:instrText>
        </w:r>
        <w:r>
          <w:rPr>
            <w:noProof/>
            <w:webHidden/>
          </w:rPr>
        </w:r>
        <w:r>
          <w:rPr>
            <w:noProof/>
            <w:webHidden/>
          </w:rPr>
          <w:fldChar w:fldCharType="separate"/>
        </w:r>
        <w:r>
          <w:rPr>
            <w:noProof/>
            <w:webHidden/>
          </w:rPr>
          <w:t>7</w:t>
        </w:r>
        <w:r>
          <w:rPr>
            <w:noProof/>
            <w:webHidden/>
          </w:rPr>
          <w:fldChar w:fldCharType="end"/>
        </w:r>
      </w:hyperlink>
    </w:p>
    <w:p w14:paraId="0428A2F6" w14:textId="0A4EFCDA" w:rsidR="001F42F8" w:rsidRDefault="001F42F8">
      <w:pPr>
        <w:pStyle w:val="TOC2"/>
        <w:tabs>
          <w:tab w:val="left" w:pos="880"/>
          <w:tab w:val="right" w:leader="dot" w:pos="9741"/>
        </w:tabs>
        <w:rPr>
          <w:rFonts w:eastAsiaTheme="minorEastAsia" w:cstheme="minorBidi"/>
          <w:b w:val="0"/>
          <w:bCs w:val="0"/>
          <w:noProof/>
          <w:kern w:val="2"/>
          <w:sz w:val="24"/>
          <w:szCs w:val="24"/>
          <w:lang w:val="en-US"/>
          <w14:ligatures w14:val="standardContextual"/>
        </w:rPr>
      </w:pPr>
      <w:hyperlink w:anchor="_Toc206773347" w:history="1">
        <w:r w:rsidRPr="00CC1E3B">
          <w:rPr>
            <w:rStyle w:val="Hyperlink"/>
            <w:noProof/>
          </w:rPr>
          <w:t>6.7</w:t>
        </w:r>
        <w:r>
          <w:rPr>
            <w:rFonts w:eastAsiaTheme="minorEastAsia" w:cstheme="minorBidi"/>
            <w:b w:val="0"/>
            <w:bCs w:val="0"/>
            <w:noProof/>
            <w:kern w:val="2"/>
            <w:sz w:val="24"/>
            <w:szCs w:val="24"/>
            <w:lang w:val="en-US"/>
            <w14:ligatures w14:val="standardContextual"/>
          </w:rPr>
          <w:tab/>
        </w:r>
        <w:r w:rsidRPr="00CC1E3B">
          <w:rPr>
            <w:rStyle w:val="Hyperlink"/>
            <w:noProof/>
          </w:rPr>
          <w:t>Clause 8.3.4, Track group box</w:t>
        </w:r>
        <w:r>
          <w:rPr>
            <w:noProof/>
            <w:webHidden/>
          </w:rPr>
          <w:tab/>
        </w:r>
        <w:r>
          <w:rPr>
            <w:noProof/>
            <w:webHidden/>
          </w:rPr>
          <w:fldChar w:fldCharType="begin"/>
        </w:r>
        <w:r>
          <w:rPr>
            <w:noProof/>
            <w:webHidden/>
          </w:rPr>
          <w:instrText xml:space="preserve"> PAGEREF _Toc206773347 \h </w:instrText>
        </w:r>
        <w:r>
          <w:rPr>
            <w:noProof/>
            <w:webHidden/>
          </w:rPr>
        </w:r>
        <w:r>
          <w:rPr>
            <w:noProof/>
            <w:webHidden/>
          </w:rPr>
          <w:fldChar w:fldCharType="separate"/>
        </w:r>
        <w:r>
          <w:rPr>
            <w:noProof/>
            <w:webHidden/>
          </w:rPr>
          <w:t>7</w:t>
        </w:r>
        <w:r>
          <w:rPr>
            <w:noProof/>
            <w:webHidden/>
          </w:rPr>
          <w:fldChar w:fldCharType="end"/>
        </w:r>
      </w:hyperlink>
    </w:p>
    <w:p w14:paraId="26007B41" w14:textId="249403EA" w:rsidR="001F42F8" w:rsidRDefault="001F42F8">
      <w:pPr>
        <w:pStyle w:val="TOC2"/>
        <w:tabs>
          <w:tab w:val="left" w:pos="880"/>
          <w:tab w:val="right" w:leader="dot" w:pos="9741"/>
        </w:tabs>
        <w:rPr>
          <w:rFonts w:eastAsiaTheme="minorEastAsia" w:cstheme="minorBidi"/>
          <w:b w:val="0"/>
          <w:bCs w:val="0"/>
          <w:noProof/>
          <w:kern w:val="2"/>
          <w:sz w:val="24"/>
          <w:szCs w:val="24"/>
          <w:lang w:val="en-US"/>
          <w14:ligatures w14:val="standardContextual"/>
        </w:rPr>
      </w:pPr>
      <w:hyperlink w:anchor="_Toc206773348" w:history="1">
        <w:r w:rsidRPr="00CC1E3B">
          <w:rPr>
            <w:rStyle w:val="Hyperlink"/>
            <w:noProof/>
          </w:rPr>
          <w:t>6.8</w:t>
        </w:r>
        <w:r>
          <w:rPr>
            <w:rFonts w:eastAsiaTheme="minorEastAsia" w:cstheme="minorBidi"/>
            <w:b w:val="0"/>
            <w:bCs w:val="0"/>
            <w:noProof/>
            <w:kern w:val="2"/>
            <w:sz w:val="24"/>
            <w:szCs w:val="24"/>
            <w:lang w:val="en-US"/>
            <w14:ligatures w14:val="standardContextual"/>
          </w:rPr>
          <w:tab/>
        </w:r>
        <w:r w:rsidRPr="00CC1E3B">
          <w:rPr>
            <w:rStyle w:val="Hyperlink"/>
            <w:noProof/>
          </w:rPr>
          <w:t>Clause 8.3.6, External Tracks</w:t>
        </w:r>
        <w:r>
          <w:rPr>
            <w:noProof/>
            <w:webHidden/>
          </w:rPr>
          <w:tab/>
        </w:r>
        <w:r>
          <w:rPr>
            <w:noProof/>
            <w:webHidden/>
          </w:rPr>
          <w:fldChar w:fldCharType="begin"/>
        </w:r>
        <w:r>
          <w:rPr>
            <w:noProof/>
            <w:webHidden/>
          </w:rPr>
          <w:instrText xml:space="preserve"> PAGEREF _Toc206773348 \h </w:instrText>
        </w:r>
        <w:r>
          <w:rPr>
            <w:noProof/>
            <w:webHidden/>
          </w:rPr>
        </w:r>
        <w:r>
          <w:rPr>
            <w:noProof/>
            <w:webHidden/>
          </w:rPr>
          <w:fldChar w:fldCharType="separate"/>
        </w:r>
        <w:r>
          <w:rPr>
            <w:noProof/>
            <w:webHidden/>
          </w:rPr>
          <w:t>8</w:t>
        </w:r>
        <w:r>
          <w:rPr>
            <w:noProof/>
            <w:webHidden/>
          </w:rPr>
          <w:fldChar w:fldCharType="end"/>
        </w:r>
      </w:hyperlink>
    </w:p>
    <w:p w14:paraId="7B8535D1" w14:textId="50F013D6" w:rsidR="001F42F8" w:rsidRDefault="001F42F8">
      <w:pPr>
        <w:pStyle w:val="TOC2"/>
        <w:tabs>
          <w:tab w:val="left" w:pos="880"/>
          <w:tab w:val="right" w:leader="dot" w:pos="9741"/>
        </w:tabs>
        <w:rPr>
          <w:rFonts w:eastAsiaTheme="minorEastAsia" w:cstheme="minorBidi"/>
          <w:b w:val="0"/>
          <w:bCs w:val="0"/>
          <w:noProof/>
          <w:kern w:val="2"/>
          <w:sz w:val="24"/>
          <w:szCs w:val="24"/>
          <w:lang w:val="en-US"/>
          <w14:ligatures w14:val="standardContextual"/>
        </w:rPr>
      </w:pPr>
      <w:hyperlink w:anchor="_Toc206773349" w:history="1">
        <w:r w:rsidRPr="00CC1E3B">
          <w:rPr>
            <w:rStyle w:val="Hyperlink"/>
            <w:noProof/>
          </w:rPr>
          <w:t>6.9</w:t>
        </w:r>
        <w:r>
          <w:rPr>
            <w:rFonts w:eastAsiaTheme="minorEastAsia" w:cstheme="minorBidi"/>
            <w:b w:val="0"/>
            <w:bCs w:val="0"/>
            <w:noProof/>
            <w:kern w:val="2"/>
            <w:sz w:val="24"/>
            <w:szCs w:val="24"/>
            <w:lang w:val="en-US"/>
            <w14:ligatures w14:val="standardContextual"/>
          </w:rPr>
          <w:tab/>
        </w:r>
        <w:r w:rsidRPr="00CC1E3B">
          <w:rPr>
            <w:rStyle w:val="Hyperlink"/>
            <w:noProof/>
          </w:rPr>
          <w:t>Clause 8.4.5.2 Null media header box</w:t>
        </w:r>
        <w:r>
          <w:rPr>
            <w:noProof/>
            <w:webHidden/>
          </w:rPr>
          <w:tab/>
        </w:r>
        <w:r>
          <w:rPr>
            <w:noProof/>
            <w:webHidden/>
          </w:rPr>
          <w:fldChar w:fldCharType="begin"/>
        </w:r>
        <w:r>
          <w:rPr>
            <w:noProof/>
            <w:webHidden/>
          </w:rPr>
          <w:instrText xml:space="preserve"> PAGEREF _Toc206773349 \h </w:instrText>
        </w:r>
        <w:r>
          <w:rPr>
            <w:noProof/>
            <w:webHidden/>
          </w:rPr>
        </w:r>
        <w:r>
          <w:rPr>
            <w:noProof/>
            <w:webHidden/>
          </w:rPr>
          <w:fldChar w:fldCharType="separate"/>
        </w:r>
        <w:r>
          <w:rPr>
            <w:noProof/>
            <w:webHidden/>
          </w:rPr>
          <w:t>11</w:t>
        </w:r>
        <w:r>
          <w:rPr>
            <w:noProof/>
            <w:webHidden/>
          </w:rPr>
          <w:fldChar w:fldCharType="end"/>
        </w:r>
      </w:hyperlink>
    </w:p>
    <w:p w14:paraId="406E7E86" w14:textId="1BF67A26" w:rsidR="001F42F8" w:rsidRDefault="001F42F8">
      <w:pPr>
        <w:pStyle w:val="TOC2"/>
        <w:tabs>
          <w:tab w:val="left" w:pos="880"/>
          <w:tab w:val="right" w:leader="dot" w:pos="9741"/>
        </w:tabs>
        <w:rPr>
          <w:rFonts w:eastAsiaTheme="minorEastAsia" w:cstheme="minorBidi"/>
          <w:b w:val="0"/>
          <w:bCs w:val="0"/>
          <w:noProof/>
          <w:kern w:val="2"/>
          <w:sz w:val="24"/>
          <w:szCs w:val="24"/>
          <w:lang w:val="en-US"/>
          <w14:ligatures w14:val="standardContextual"/>
        </w:rPr>
      </w:pPr>
      <w:hyperlink w:anchor="_Toc206773350" w:history="1">
        <w:r w:rsidRPr="00CC1E3B">
          <w:rPr>
            <w:rStyle w:val="Hyperlink"/>
            <w:noProof/>
          </w:rPr>
          <w:t>6.10</w:t>
        </w:r>
        <w:r>
          <w:rPr>
            <w:rFonts w:eastAsiaTheme="minorEastAsia" w:cstheme="minorBidi"/>
            <w:b w:val="0"/>
            <w:bCs w:val="0"/>
            <w:noProof/>
            <w:kern w:val="2"/>
            <w:sz w:val="24"/>
            <w:szCs w:val="24"/>
            <w:lang w:val="en-US"/>
            <w14:ligatures w14:val="standardContextual"/>
          </w:rPr>
          <w:tab/>
        </w:r>
        <w:r w:rsidRPr="00CC1E3B">
          <w:rPr>
            <w:rStyle w:val="Hyperlink"/>
            <w:noProof/>
          </w:rPr>
          <w:t>Clause 8.5.2, Sample description box</w:t>
        </w:r>
        <w:r>
          <w:rPr>
            <w:noProof/>
            <w:webHidden/>
          </w:rPr>
          <w:tab/>
        </w:r>
        <w:r>
          <w:rPr>
            <w:noProof/>
            <w:webHidden/>
          </w:rPr>
          <w:fldChar w:fldCharType="begin"/>
        </w:r>
        <w:r>
          <w:rPr>
            <w:noProof/>
            <w:webHidden/>
          </w:rPr>
          <w:instrText xml:space="preserve"> PAGEREF _Toc206773350 \h </w:instrText>
        </w:r>
        <w:r>
          <w:rPr>
            <w:noProof/>
            <w:webHidden/>
          </w:rPr>
        </w:r>
        <w:r>
          <w:rPr>
            <w:noProof/>
            <w:webHidden/>
          </w:rPr>
          <w:fldChar w:fldCharType="separate"/>
        </w:r>
        <w:r>
          <w:rPr>
            <w:noProof/>
            <w:webHidden/>
          </w:rPr>
          <w:t>11</w:t>
        </w:r>
        <w:r>
          <w:rPr>
            <w:noProof/>
            <w:webHidden/>
          </w:rPr>
          <w:fldChar w:fldCharType="end"/>
        </w:r>
      </w:hyperlink>
    </w:p>
    <w:p w14:paraId="69F8AE39" w14:textId="21B4B04B" w:rsidR="001F42F8" w:rsidRDefault="001F42F8">
      <w:pPr>
        <w:pStyle w:val="TOC2"/>
        <w:tabs>
          <w:tab w:val="left" w:pos="880"/>
          <w:tab w:val="right" w:leader="dot" w:pos="9741"/>
        </w:tabs>
        <w:rPr>
          <w:rFonts w:eastAsiaTheme="minorEastAsia" w:cstheme="minorBidi"/>
          <w:b w:val="0"/>
          <w:bCs w:val="0"/>
          <w:noProof/>
          <w:kern w:val="2"/>
          <w:sz w:val="24"/>
          <w:szCs w:val="24"/>
          <w:lang w:val="en-US"/>
          <w14:ligatures w14:val="standardContextual"/>
        </w:rPr>
      </w:pPr>
      <w:hyperlink w:anchor="_Toc206773351" w:history="1">
        <w:r w:rsidRPr="00CC1E3B">
          <w:rPr>
            <w:rStyle w:val="Hyperlink"/>
            <w:noProof/>
          </w:rPr>
          <w:t>6.11</w:t>
        </w:r>
        <w:r>
          <w:rPr>
            <w:rFonts w:eastAsiaTheme="minorEastAsia" w:cstheme="minorBidi"/>
            <w:b w:val="0"/>
            <w:bCs w:val="0"/>
            <w:noProof/>
            <w:kern w:val="2"/>
            <w:sz w:val="24"/>
            <w:szCs w:val="24"/>
            <w:lang w:val="en-US"/>
            <w14:ligatures w14:val="standardContextual"/>
          </w:rPr>
          <w:tab/>
        </w:r>
        <w:r w:rsidRPr="00CC1E3B">
          <w:rPr>
            <w:rStyle w:val="Hyperlink"/>
            <w:noProof/>
          </w:rPr>
          <w:t>Clause 8.7.2, Data reference box</w:t>
        </w:r>
        <w:r>
          <w:rPr>
            <w:noProof/>
            <w:webHidden/>
          </w:rPr>
          <w:tab/>
        </w:r>
        <w:r>
          <w:rPr>
            <w:noProof/>
            <w:webHidden/>
          </w:rPr>
          <w:fldChar w:fldCharType="begin"/>
        </w:r>
        <w:r>
          <w:rPr>
            <w:noProof/>
            <w:webHidden/>
          </w:rPr>
          <w:instrText xml:space="preserve"> PAGEREF _Toc206773351 \h </w:instrText>
        </w:r>
        <w:r>
          <w:rPr>
            <w:noProof/>
            <w:webHidden/>
          </w:rPr>
        </w:r>
        <w:r>
          <w:rPr>
            <w:noProof/>
            <w:webHidden/>
          </w:rPr>
          <w:fldChar w:fldCharType="separate"/>
        </w:r>
        <w:r>
          <w:rPr>
            <w:noProof/>
            <w:webHidden/>
          </w:rPr>
          <w:t>13</w:t>
        </w:r>
        <w:r>
          <w:rPr>
            <w:noProof/>
            <w:webHidden/>
          </w:rPr>
          <w:fldChar w:fldCharType="end"/>
        </w:r>
      </w:hyperlink>
    </w:p>
    <w:p w14:paraId="0440AEDB" w14:textId="2D266C6F" w:rsidR="001F42F8" w:rsidRDefault="001F42F8">
      <w:pPr>
        <w:pStyle w:val="TOC2"/>
        <w:tabs>
          <w:tab w:val="left" w:pos="880"/>
          <w:tab w:val="right" w:leader="dot" w:pos="9741"/>
        </w:tabs>
        <w:rPr>
          <w:rFonts w:eastAsiaTheme="minorEastAsia" w:cstheme="minorBidi"/>
          <w:b w:val="0"/>
          <w:bCs w:val="0"/>
          <w:noProof/>
          <w:kern w:val="2"/>
          <w:sz w:val="24"/>
          <w:szCs w:val="24"/>
          <w:lang w:val="en-US"/>
          <w14:ligatures w14:val="standardContextual"/>
        </w:rPr>
      </w:pPr>
      <w:hyperlink w:anchor="_Toc206773352" w:history="1">
        <w:r w:rsidRPr="00CC1E3B">
          <w:rPr>
            <w:rStyle w:val="Hyperlink"/>
            <w:noProof/>
          </w:rPr>
          <w:t>6.12</w:t>
        </w:r>
        <w:r>
          <w:rPr>
            <w:rFonts w:eastAsiaTheme="minorEastAsia" w:cstheme="minorBidi"/>
            <w:b w:val="0"/>
            <w:bCs w:val="0"/>
            <w:noProof/>
            <w:kern w:val="2"/>
            <w:sz w:val="24"/>
            <w:szCs w:val="24"/>
            <w:lang w:val="en-US"/>
            <w14:ligatures w14:val="standardContextual"/>
          </w:rPr>
          <w:tab/>
        </w:r>
        <w:r w:rsidRPr="00CC1E3B">
          <w:rPr>
            <w:rStyle w:val="Hyperlink"/>
            <w:noProof/>
          </w:rPr>
          <w:t>Clause 8.8.8 Track fragment run box</w:t>
        </w:r>
        <w:r>
          <w:rPr>
            <w:noProof/>
            <w:webHidden/>
          </w:rPr>
          <w:tab/>
        </w:r>
        <w:r>
          <w:rPr>
            <w:noProof/>
            <w:webHidden/>
          </w:rPr>
          <w:fldChar w:fldCharType="begin"/>
        </w:r>
        <w:r>
          <w:rPr>
            <w:noProof/>
            <w:webHidden/>
          </w:rPr>
          <w:instrText xml:space="preserve"> PAGEREF _Toc206773352 \h </w:instrText>
        </w:r>
        <w:r>
          <w:rPr>
            <w:noProof/>
            <w:webHidden/>
          </w:rPr>
        </w:r>
        <w:r>
          <w:rPr>
            <w:noProof/>
            <w:webHidden/>
          </w:rPr>
          <w:fldChar w:fldCharType="separate"/>
        </w:r>
        <w:r>
          <w:rPr>
            <w:noProof/>
            <w:webHidden/>
          </w:rPr>
          <w:t>13</w:t>
        </w:r>
        <w:r>
          <w:rPr>
            <w:noProof/>
            <w:webHidden/>
          </w:rPr>
          <w:fldChar w:fldCharType="end"/>
        </w:r>
      </w:hyperlink>
    </w:p>
    <w:p w14:paraId="4080BB7C" w14:textId="35F064C8" w:rsidR="001F42F8" w:rsidRDefault="001F42F8">
      <w:pPr>
        <w:pStyle w:val="TOC2"/>
        <w:tabs>
          <w:tab w:val="left" w:pos="880"/>
          <w:tab w:val="right" w:leader="dot" w:pos="9741"/>
        </w:tabs>
        <w:rPr>
          <w:rFonts w:eastAsiaTheme="minorEastAsia" w:cstheme="minorBidi"/>
          <w:b w:val="0"/>
          <w:bCs w:val="0"/>
          <w:noProof/>
          <w:kern w:val="2"/>
          <w:sz w:val="24"/>
          <w:szCs w:val="24"/>
          <w:lang w:val="en-US"/>
          <w14:ligatures w14:val="standardContextual"/>
        </w:rPr>
      </w:pPr>
      <w:hyperlink w:anchor="_Toc206773353" w:history="1">
        <w:r w:rsidRPr="00CC1E3B">
          <w:rPr>
            <w:rStyle w:val="Hyperlink"/>
            <w:noProof/>
          </w:rPr>
          <w:t>6.13</w:t>
        </w:r>
        <w:r>
          <w:rPr>
            <w:rFonts w:eastAsiaTheme="minorEastAsia" w:cstheme="minorBidi"/>
            <w:b w:val="0"/>
            <w:bCs w:val="0"/>
            <w:noProof/>
            <w:kern w:val="2"/>
            <w:sz w:val="24"/>
            <w:szCs w:val="24"/>
            <w:lang w:val="en-US"/>
            <w14:ligatures w14:val="standardContextual"/>
          </w:rPr>
          <w:tab/>
        </w:r>
        <w:r w:rsidRPr="00CC1E3B">
          <w:rPr>
            <w:rStyle w:val="Hyperlink"/>
            <w:noProof/>
          </w:rPr>
          <w:t>Clause 8.8.11, Movie fragment random access offset box</w:t>
        </w:r>
        <w:r>
          <w:rPr>
            <w:noProof/>
            <w:webHidden/>
          </w:rPr>
          <w:tab/>
        </w:r>
        <w:r>
          <w:rPr>
            <w:noProof/>
            <w:webHidden/>
          </w:rPr>
          <w:fldChar w:fldCharType="begin"/>
        </w:r>
        <w:r>
          <w:rPr>
            <w:noProof/>
            <w:webHidden/>
          </w:rPr>
          <w:instrText xml:space="preserve"> PAGEREF _Toc206773353 \h </w:instrText>
        </w:r>
        <w:r>
          <w:rPr>
            <w:noProof/>
            <w:webHidden/>
          </w:rPr>
        </w:r>
        <w:r>
          <w:rPr>
            <w:noProof/>
            <w:webHidden/>
          </w:rPr>
          <w:fldChar w:fldCharType="separate"/>
        </w:r>
        <w:r>
          <w:rPr>
            <w:noProof/>
            <w:webHidden/>
          </w:rPr>
          <w:t>14</w:t>
        </w:r>
        <w:r>
          <w:rPr>
            <w:noProof/>
            <w:webHidden/>
          </w:rPr>
          <w:fldChar w:fldCharType="end"/>
        </w:r>
      </w:hyperlink>
    </w:p>
    <w:p w14:paraId="25A5592B" w14:textId="42E5B966" w:rsidR="001F42F8" w:rsidRDefault="001F42F8">
      <w:pPr>
        <w:pStyle w:val="TOC2"/>
        <w:tabs>
          <w:tab w:val="left" w:pos="880"/>
          <w:tab w:val="right" w:leader="dot" w:pos="9741"/>
        </w:tabs>
        <w:rPr>
          <w:rFonts w:eastAsiaTheme="minorEastAsia" w:cstheme="minorBidi"/>
          <w:b w:val="0"/>
          <w:bCs w:val="0"/>
          <w:noProof/>
          <w:kern w:val="2"/>
          <w:sz w:val="24"/>
          <w:szCs w:val="24"/>
          <w:lang w:val="en-US"/>
          <w14:ligatures w14:val="standardContextual"/>
        </w:rPr>
      </w:pPr>
      <w:hyperlink w:anchor="_Toc206773354" w:history="1">
        <w:r w:rsidRPr="00CC1E3B">
          <w:rPr>
            <w:rStyle w:val="Hyperlink"/>
            <w:noProof/>
          </w:rPr>
          <w:t>6.14</w:t>
        </w:r>
        <w:r>
          <w:rPr>
            <w:rFonts w:eastAsiaTheme="minorEastAsia" w:cstheme="minorBidi"/>
            <w:b w:val="0"/>
            <w:bCs w:val="0"/>
            <w:noProof/>
            <w:kern w:val="2"/>
            <w:sz w:val="24"/>
            <w:szCs w:val="24"/>
            <w:lang w:val="en-US"/>
            <w14:ligatures w14:val="standardContextual"/>
          </w:rPr>
          <w:tab/>
        </w:r>
        <w:r w:rsidRPr="00CC1E3B">
          <w:rPr>
            <w:rStyle w:val="Hyperlink"/>
            <w:noProof/>
          </w:rPr>
          <w:t>Clause 8.8.12, Track fragment decode time box</w:t>
        </w:r>
        <w:r>
          <w:rPr>
            <w:noProof/>
            <w:webHidden/>
          </w:rPr>
          <w:tab/>
        </w:r>
        <w:r>
          <w:rPr>
            <w:noProof/>
            <w:webHidden/>
          </w:rPr>
          <w:fldChar w:fldCharType="begin"/>
        </w:r>
        <w:r>
          <w:rPr>
            <w:noProof/>
            <w:webHidden/>
          </w:rPr>
          <w:instrText xml:space="preserve"> PAGEREF _Toc206773354 \h </w:instrText>
        </w:r>
        <w:r>
          <w:rPr>
            <w:noProof/>
            <w:webHidden/>
          </w:rPr>
        </w:r>
        <w:r>
          <w:rPr>
            <w:noProof/>
            <w:webHidden/>
          </w:rPr>
          <w:fldChar w:fldCharType="separate"/>
        </w:r>
        <w:r>
          <w:rPr>
            <w:noProof/>
            <w:webHidden/>
          </w:rPr>
          <w:t>14</w:t>
        </w:r>
        <w:r>
          <w:rPr>
            <w:noProof/>
            <w:webHidden/>
          </w:rPr>
          <w:fldChar w:fldCharType="end"/>
        </w:r>
      </w:hyperlink>
    </w:p>
    <w:p w14:paraId="535A8749" w14:textId="46169881" w:rsidR="001F42F8" w:rsidRDefault="001F42F8">
      <w:pPr>
        <w:pStyle w:val="TOC2"/>
        <w:tabs>
          <w:tab w:val="left" w:pos="880"/>
          <w:tab w:val="right" w:leader="dot" w:pos="9741"/>
        </w:tabs>
        <w:rPr>
          <w:rFonts w:eastAsiaTheme="minorEastAsia" w:cstheme="minorBidi"/>
          <w:b w:val="0"/>
          <w:bCs w:val="0"/>
          <w:noProof/>
          <w:kern w:val="2"/>
          <w:sz w:val="24"/>
          <w:szCs w:val="24"/>
          <w:lang w:val="en-US"/>
          <w14:ligatures w14:val="standardContextual"/>
        </w:rPr>
      </w:pPr>
      <w:hyperlink w:anchor="_Toc206773355" w:history="1">
        <w:r w:rsidRPr="00CC1E3B">
          <w:rPr>
            <w:rStyle w:val="Hyperlink"/>
            <w:noProof/>
          </w:rPr>
          <w:t>6.15</w:t>
        </w:r>
        <w:r>
          <w:rPr>
            <w:rFonts w:eastAsiaTheme="minorEastAsia" w:cstheme="minorBidi"/>
            <w:b w:val="0"/>
            <w:bCs w:val="0"/>
            <w:noProof/>
            <w:kern w:val="2"/>
            <w:sz w:val="24"/>
            <w:szCs w:val="24"/>
            <w:lang w:val="en-US"/>
            <w14:ligatures w14:val="standardContextual"/>
          </w:rPr>
          <w:tab/>
        </w:r>
        <w:r w:rsidRPr="00CC1E3B">
          <w:rPr>
            <w:rStyle w:val="Hyperlink"/>
            <w:noProof/>
          </w:rPr>
          <w:t>Clause 8.10.4, Track kind</w:t>
        </w:r>
        <w:r>
          <w:rPr>
            <w:noProof/>
            <w:webHidden/>
          </w:rPr>
          <w:tab/>
        </w:r>
        <w:r>
          <w:rPr>
            <w:noProof/>
            <w:webHidden/>
          </w:rPr>
          <w:fldChar w:fldCharType="begin"/>
        </w:r>
        <w:r>
          <w:rPr>
            <w:noProof/>
            <w:webHidden/>
          </w:rPr>
          <w:instrText xml:space="preserve"> PAGEREF _Toc206773355 \h </w:instrText>
        </w:r>
        <w:r>
          <w:rPr>
            <w:noProof/>
            <w:webHidden/>
          </w:rPr>
        </w:r>
        <w:r>
          <w:rPr>
            <w:noProof/>
            <w:webHidden/>
          </w:rPr>
          <w:fldChar w:fldCharType="separate"/>
        </w:r>
        <w:r>
          <w:rPr>
            <w:noProof/>
            <w:webHidden/>
          </w:rPr>
          <w:t>14</w:t>
        </w:r>
        <w:r>
          <w:rPr>
            <w:noProof/>
            <w:webHidden/>
          </w:rPr>
          <w:fldChar w:fldCharType="end"/>
        </w:r>
      </w:hyperlink>
    </w:p>
    <w:p w14:paraId="5304CBFE" w14:textId="5B4E684E" w:rsidR="001F42F8" w:rsidRDefault="001F42F8">
      <w:pPr>
        <w:pStyle w:val="TOC2"/>
        <w:tabs>
          <w:tab w:val="left" w:pos="880"/>
          <w:tab w:val="right" w:leader="dot" w:pos="9741"/>
        </w:tabs>
        <w:rPr>
          <w:rFonts w:eastAsiaTheme="minorEastAsia" w:cstheme="minorBidi"/>
          <w:b w:val="0"/>
          <w:bCs w:val="0"/>
          <w:noProof/>
          <w:kern w:val="2"/>
          <w:sz w:val="24"/>
          <w:szCs w:val="24"/>
          <w:lang w:val="en-US"/>
          <w14:ligatures w14:val="standardContextual"/>
        </w:rPr>
      </w:pPr>
      <w:hyperlink w:anchor="_Toc206773356" w:history="1">
        <w:r w:rsidRPr="00CC1E3B">
          <w:rPr>
            <w:rStyle w:val="Hyperlink"/>
            <w:noProof/>
          </w:rPr>
          <w:t>6.16</w:t>
        </w:r>
        <w:r>
          <w:rPr>
            <w:rFonts w:eastAsiaTheme="minorEastAsia" w:cstheme="minorBidi"/>
            <w:b w:val="0"/>
            <w:bCs w:val="0"/>
            <w:noProof/>
            <w:kern w:val="2"/>
            <w:sz w:val="24"/>
            <w:szCs w:val="24"/>
            <w:lang w:val="en-US"/>
            <w14:ligatures w14:val="standardContextual"/>
          </w:rPr>
          <w:tab/>
        </w:r>
        <w:r w:rsidRPr="00CC1E3B">
          <w:rPr>
            <w:rStyle w:val="Hyperlink"/>
            <w:noProof/>
          </w:rPr>
          <w:t>Clause 8.10.5, Label box</w:t>
        </w:r>
        <w:r>
          <w:rPr>
            <w:noProof/>
            <w:webHidden/>
          </w:rPr>
          <w:tab/>
        </w:r>
        <w:r>
          <w:rPr>
            <w:noProof/>
            <w:webHidden/>
          </w:rPr>
          <w:fldChar w:fldCharType="begin"/>
        </w:r>
        <w:r>
          <w:rPr>
            <w:noProof/>
            <w:webHidden/>
          </w:rPr>
          <w:instrText xml:space="preserve"> PAGEREF _Toc206773356 \h </w:instrText>
        </w:r>
        <w:r>
          <w:rPr>
            <w:noProof/>
            <w:webHidden/>
          </w:rPr>
        </w:r>
        <w:r>
          <w:rPr>
            <w:noProof/>
            <w:webHidden/>
          </w:rPr>
          <w:fldChar w:fldCharType="separate"/>
        </w:r>
        <w:r>
          <w:rPr>
            <w:noProof/>
            <w:webHidden/>
          </w:rPr>
          <w:t>15</w:t>
        </w:r>
        <w:r>
          <w:rPr>
            <w:noProof/>
            <w:webHidden/>
          </w:rPr>
          <w:fldChar w:fldCharType="end"/>
        </w:r>
      </w:hyperlink>
    </w:p>
    <w:p w14:paraId="7A12AC42" w14:textId="44978596" w:rsidR="001F42F8" w:rsidRDefault="001F42F8">
      <w:pPr>
        <w:pStyle w:val="TOC2"/>
        <w:tabs>
          <w:tab w:val="left" w:pos="880"/>
          <w:tab w:val="right" w:leader="dot" w:pos="9741"/>
        </w:tabs>
        <w:rPr>
          <w:rFonts w:eastAsiaTheme="minorEastAsia" w:cstheme="minorBidi"/>
          <w:b w:val="0"/>
          <w:bCs w:val="0"/>
          <w:noProof/>
          <w:kern w:val="2"/>
          <w:sz w:val="24"/>
          <w:szCs w:val="24"/>
          <w:lang w:val="en-US"/>
          <w14:ligatures w14:val="standardContextual"/>
        </w:rPr>
      </w:pPr>
      <w:hyperlink w:anchor="_Toc206773357" w:history="1">
        <w:r w:rsidRPr="00CC1E3B">
          <w:rPr>
            <w:rStyle w:val="Hyperlink"/>
            <w:noProof/>
          </w:rPr>
          <w:t>6.17</w:t>
        </w:r>
        <w:r>
          <w:rPr>
            <w:rFonts w:eastAsiaTheme="minorEastAsia" w:cstheme="minorBidi"/>
            <w:b w:val="0"/>
            <w:bCs w:val="0"/>
            <w:noProof/>
            <w:kern w:val="2"/>
            <w:sz w:val="24"/>
            <w:szCs w:val="24"/>
            <w:lang w:val="en-US"/>
            <w14:ligatures w14:val="standardContextual"/>
          </w:rPr>
          <w:tab/>
        </w:r>
        <w:r w:rsidRPr="00CC1E3B">
          <w:rPr>
            <w:rStyle w:val="Hyperlink"/>
            <w:noProof/>
            <w:lang w:val="en-GB"/>
          </w:rPr>
          <w:t>Clause 8.</w:t>
        </w:r>
        <w:r w:rsidRPr="00CC1E3B">
          <w:rPr>
            <w:rStyle w:val="Hyperlink"/>
            <w:noProof/>
          </w:rPr>
          <w:t>11, Metadata support</w:t>
        </w:r>
        <w:r>
          <w:rPr>
            <w:noProof/>
            <w:webHidden/>
          </w:rPr>
          <w:tab/>
        </w:r>
        <w:r>
          <w:rPr>
            <w:noProof/>
            <w:webHidden/>
          </w:rPr>
          <w:fldChar w:fldCharType="begin"/>
        </w:r>
        <w:r>
          <w:rPr>
            <w:noProof/>
            <w:webHidden/>
          </w:rPr>
          <w:instrText xml:space="preserve"> PAGEREF _Toc206773357 \h </w:instrText>
        </w:r>
        <w:r>
          <w:rPr>
            <w:noProof/>
            <w:webHidden/>
          </w:rPr>
        </w:r>
        <w:r>
          <w:rPr>
            <w:noProof/>
            <w:webHidden/>
          </w:rPr>
          <w:fldChar w:fldCharType="separate"/>
        </w:r>
        <w:r>
          <w:rPr>
            <w:noProof/>
            <w:webHidden/>
          </w:rPr>
          <w:t>15</w:t>
        </w:r>
        <w:r>
          <w:rPr>
            <w:noProof/>
            <w:webHidden/>
          </w:rPr>
          <w:fldChar w:fldCharType="end"/>
        </w:r>
      </w:hyperlink>
    </w:p>
    <w:p w14:paraId="396749C7" w14:textId="28A67E85" w:rsidR="001F42F8" w:rsidRDefault="001F42F8">
      <w:pPr>
        <w:pStyle w:val="TOC2"/>
        <w:tabs>
          <w:tab w:val="left" w:pos="880"/>
          <w:tab w:val="right" w:leader="dot" w:pos="9741"/>
        </w:tabs>
        <w:rPr>
          <w:rFonts w:eastAsiaTheme="minorEastAsia" w:cstheme="minorBidi"/>
          <w:b w:val="0"/>
          <w:bCs w:val="0"/>
          <w:noProof/>
          <w:kern w:val="2"/>
          <w:sz w:val="24"/>
          <w:szCs w:val="24"/>
          <w:lang w:val="en-US"/>
          <w14:ligatures w14:val="standardContextual"/>
        </w:rPr>
      </w:pPr>
      <w:hyperlink w:anchor="_Toc206773358" w:history="1">
        <w:r w:rsidRPr="00CC1E3B">
          <w:rPr>
            <w:rStyle w:val="Hyperlink"/>
            <w:noProof/>
          </w:rPr>
          <w:t>6.18</w:t>
        </w:r>
        <w:r>
          <w:rPr>
            <w:rFonts w:eastAsiaTheme="minorEastAsia" w:cstheme="minorBidi"/>
            <w:b w:val="0"/>
            <w:bCs w:val="0"/>
            <w:noProof/>
            <w:kern w:val="2"/>
            <w:sz w:val="24"/>
            <w:szCs w:val="24"/>
            <w:lang w:val="en-US"/>
            <w14:ligatures w14:val="standardContextual"/>
          </w:rPr>
          <w:tab/>
        </w:r>
        <w:r w:rsidRPr="00CC1E3B">
          <w:rPr>
            <w:rStyle w:val="Hyperlink"/>
            <w:noProof/>
          </w:rPr>
          <w:t>Clause 8.14.3, Segment index box</w:t>
        </w:r>
        <w:r>
          <w:rPr>
            <w:noProof/>
            <w:webHidden/>
          </w:rPr>
          <w:tab/>
        </w:r>
        <w:r>
          <w:rPr>
            <w:noProof/>
            <w:webHidden/>
          </w:rPr>
          <w:fldChar w:fldCharType="begin"/>
        </w:r>
        <w:r>
          <w:rPr>
            <w:noProof/>
            <w:webHidden/>
          </w:rPr>
          <w:instrText xml:space="preserve"> PAGEREF _Toc206773358 \h </w:instrText>
        </w:r>
        <w:r>
          <w:rPr>
            <w:noProof/>
            <w:webHidden/>
          </w:rPr>
        </w:r>
        <w:r>
          <w:rPr>
            <w:noProof/>
            <w:webHidden/>
          </w:rPr>
          <w:fldChar w:fldCharType="separate"/>
        </w:r>
        <w:r>
          <w:rPr>
            <w:noProof/>
            <w:webHidden/>
          </w:rPr>
          <w:t>17</w:t>
        </w:r>
        <w:r>
          <w:rPr>
            <w:noProof/>
            <w:webHidden/>
          </w:rPr>
          <w:fldChar w:fldCharType="end"/>
        </w:r>
      </w:hyperlink>
    </w:p>
    <w:p w14:paraId="4A861D0D" w14:textId="26685FE2" w:rsidR="001F42F8" w:rsidRDefault="001F42F8">
      <w:pPr>
        <w:pStyle w:val="TOC2"/>
        <w:tabs>
          <w:tab w:val="left" w:pos="880"/>
          <w:tab w:val="right" w:leader="dot" w:pos="9741"/>
        </w:tabs>
        <w:rPr>
          <w:rFonts w:eastAsiaTheme="minorEastAsia" w:cstheme="minorBidi"/>
          <w:b w:val="0"/>
          <w:bCs w:val="0"/>
          <w:noProof/>
          <w:kern w:val="2"/>
          <w:sz w:val="24"/>
          <w:szCs w:val="24"/>
          <w:lang w:val="en-US"/>
          <w14:ligatures w14:val="standardContextual"/>
        </w:rPr>
      </w:pPr>
      <w:hyperlink w:anchor="_Toc206773359" w:history="1">
        <w:r w:rsidRPr="00CC1E3B">
          <w:rPr>
            <w:rStyle w:val="Hyperlink"/>
            <w:noProof/>
          </w:rPr>
          <w:t>6.19</w:t>
        </w:r>
        <w:r>
          <w:rPr>
            <w:rFonts w:eastAsiaTheme="minorEastAsia" w:cstheme="minorBidi"/>
            <w:b w:val="0"/>
            <w:bCs w:val="0"/>
            <w:noProof/>
            <w:kern w:val="2"/>
            <w:sz w:val="24"/>
            <w:szCs w:val="24"/>
            <w:lang w:val="en-US"/>
            <w14:ligatures w14:val="standardContextual"/>
          </w:rPr>
          <w:tab/>
        </w:r>
        <w:r w:rsidRPr="00CC1E3B">
          <w:rPr>
            <w:rStyle w:val="Hyperlink"/>
            <w:noProof/>
          </w:rPr>
          <w:t>Clause 8.15, Entity grouping</w:t>
        </w:r>
        <w:r>
          <w:rPr>
            <w:noProof/>
            <w:webHidden/>
          </w:rPr>
          <w:tab/>
        </w:r>
        <w:r>
          <w:rPr>
            <w:noProof/>
            <w:webHidden/>
          </w:rPr>
          <w:fldChar w:fldCharType="begin"/>
        </w:r>
        <w:r>
          <w:rPr>
            <w:noProof/>
            <w:webHidden/>
          </w:rPr>
          <w:instrText xml:space="preserve"> PAGEREF _Toc206773359 \h </w:instrText>
        </w:r>
        <w:r>
          <w:rPr>
            <w:noProof/>
            <w:webHidden/>
          </w:rPr>
        </w:r>
        <w:r>
          <w:rPr>
            <w:noProof/>
            <w:webHidden/>
          </w:rPr>
          <w:fldChar w:fldCharType="separate"/>
        </w:r>
        <w:r>
          <w:rPr>
            <w:noProof/>
            <w:webHidden/>
          </w:rPr>
          <w:t>18</w:t>
        </w:r>
        <w:r>
          <w:rPr>
            <w:noProof/>
            <w:webHidden/>
          </w:rPr>
          <w:fldChar w:fldCharType="end"/>
        </w:r>
      </w:hyperlink>
    </w:p>
    <w:p w14:paraId="161559B0" w14:textId="00D387F4" w:rsidR="001F42F8" w:rsidRDefault="001F42F8">
      <w:pPr>
        <w:pStyle w:val="TOC1"/>
        <w:tabs>
          <w:tab w:val="left" w:pos="440"/>
          <w:tab w:val="right" w:leader="dot" w:pos="9741"/>
        </w:tabs>
        <w:rPr>
          <w:rFonts w:eastAsiaTheme="minorEastAsia" w:cstheme="minorBidi"/>
          <w:b w:val="0"/>
          <w:bCs w:val="0"/>
          <w:i w:val="0"/>
          <w:iCs w:val="0"/>
          <w:noProof/>
          <w:kern w:val="2"/>
          <w:lang w:val="en-US"/>
          <w14:ligatures w14:val="standardContextual"/>
        </w:rPr>
      </w:pPr>
      <w:hyperlink w:anchor="_Toc206773360" w:history="1">
        <w:r w:rsidRPr="00CC1E3B">
          <w:rPr>
            <w:rStyle w:val="Hyperlink"/>
            <w:noProof/>
          </w:rPr>
          <w:t>7</w:t>
        </w:r>
        <w:r>
          <w:rPr>
            <w:rFonts w:eastAsiaTheme="minorEastAsia" w:cstheme="minorBidi"/>
            <w:b w:val="0"/>
            <w:bCs w:val="0"/>
            <w:i w:val="0"/>
            <w:iCs w:val="0"/>
            <w:noProof/>
            <w:kern w:val="2"/>
            <w:lang w:val="en-US"/>
            <w14:ligatures w14:val="standardContextual"/>
          </w:rPr>
          <w:tab/>
        </w:r>
        <w:r w:rsidRPr="00CC1E3B">
          <w:rPr>
            <w:rStyle w:val="Hyperlink"/>
            <w:noProof/>
          </w:rPr>
          <w:t>Clause 12.1, Video media</w:t>
        </w:r>
        <w:r>
          <w:rPr>
            <w:noProof/>
            <w:webHidden/>
          </w:rPr>
          <w:tab/>
        </w:r>
        <w:r>
          <w:rPr>
            <w:noProof/>
            <w:webHidden/>
          </w:rPr>
          <w:fldChar w:fldCharType="begin"/>
        </w:r>
        <w:r>
          <w:rPr>
            <w:noProof/>
            <w:webHidden/>
          </w:rPr>
          <w:instrText xml:space="preserve"> PAGEREF _Toc206773360 \h </w:instrText>
        </w:r>
        <w:r>
          <w:rPr>
            <w:noProof/>
            <w:webHidden/>
          </w:rPr>
        </w:r>
        <w:r>
          <w:rPr>
            <w:noProof/>
            <w:webHidden/>
          </w:rPr>
          <w:fldChar w:fldCharType="separate"/>
        </w:r>
        <w:r>
          <w:rPr>
            <w:noProof/>
            <w:webHidden/>
          </w:rPr>
          <w:t>21</w:t>
        </w:r>
        <w:r>
          <w:rPr>
            <w:noProof/>
            <w:webHidden/>
          </w:rPr>
          <w:fldChar w:fldCharType="end"/>
        </w:r>
      </w:hyperlink>
    </w:p>
    <w:p w14:paraId="4C1E5FDF" w14:textId="535C5FC3" w:rsidR="001F42F8" w:rsidRDefault="001F42F8">
      <w:pPr>
        <w:pStyle w:val="TOC1"/>
        <w:tabs>
          <w:tab w:val="left" w:pos="440"/>
          <w:tab w:val="right" w:leader="dot" w:pos="9741"/>
        </w:tabs>
        <w:rPr>
          <w:rFonts w:eastAsiaTheme="minorEastAsia" w:cstheme="minorBidi"/>
          <w:b w:val="0"/>
          <w:bCs w:val="0"/>
          <w:i w:val="0"/>
          <w:iCs w:val="0"/>
          <w:noProof/>
          <w:kern w:val="2"/>
          <w:lang w:val="en-US"/>
          <w14:ligatures w14:val="standardContextual"/>
        </w:rPr>
      </w:pPr>
      <w:hyperlink w:anchor="_Toc206773361" w:history="1">
        <w:r w:rsidRPr="00CC1E3B">
          <w:rPr>
            <w:rStyle w:val="Hyperlink"/>
            <w:noProof/>
          </w:rPr>
          <w:t>8</w:t>
        </w:r>
        <w:r>
          <w:rPr>
            <w:rFonts w:eastAsiaTheme="minorEastAsia" w:cstheme="minorBidi"/>
            <w:b w:val="0"/>
            <w:bCs w:val="0"/>
            <w:i w:val="0"/>
            <w:iCs w:val="0"/>
            <w:noProof/>
            <w:kern w:val="2"/>
            <w:lang w:val="en-US"/>
            <w14:ligatures w14:val="standardContextual"/>
          </w:rPr>
          <w:tab/>
        </w:r>
        <w:r w:rsidRPr="00CC1E3B">
          <w:rPr>
            <w:rStyle w:val="Hyperlink"/>
            <w:noProof/>
          </w:rPr>
          <w:t>Clause 13.4, Support for protected streams</w:t>
        </w:r>
        <w:r>
          <w:rPr>
            <w:noProof/>
            <w:webHidden/>
          </w:rPr>
          <w:tab/>
        </w:r>
        <w:r>
          <w:rPr>
            <w:noProof/>
            <w:webHidden/>
          </w:rPr>
          <w:fldChar w:fldCharType="begin"/>
        </w:r>
        <w:r>
          <w:rPr>
            <w:noProof/>
            <w:webHidden/>
          </w:rPr>
          <w:instrText xml:space="preserve"> PAGEREF _Toc206773361 \h </w:instrText>
        </w:r>
        <w:r>
          <w:rPr>
            <w:noProof/>
            <w:webHidden/>
          </w:rPr>
        </w:r>
        <w:r>
          <w:rPr>
            <w:noProof/>
            <w:webHidden/>
          </w:rPr>
          <w:fldChar w:fldCharType="separate"/>
        </w:r>
        <w:r>
          <w:rPr>
            <w:noProof/>
            <w:webHidden/>
          </w:rPr>
          <w:t>26</w:t>
        </w:r>
        <w:r>
          <w:rPr>
            <w:noProof/>
            <w:webHidden/>
          </w:rPr>
          <w:fldChar w:fldCharType="end"/>
        </w:r>
      </w:hyperlink>
    </w:p>
    <w:p w14:paraId="4450CAEC" w14:textId="42D2B732" w:rsidR="001F42F8" w:rsidRDefault="001F42F8">
      <w:pPr>
        <w:pStyle w:val="TOC1"/>
        <w:tabs>
          <w:tab w:val="left" w:pos="440"/>
          <w:tab w:val="right" w:leader="dot" w:pos="9741"/>
        </w:tabs>
        <w:rPr>
          <w:rFonts w:eastAsiaTheme="minorEastAsia" w:cstheme="minorBidi"/>
          <w:b w:val="0"/>
          <w:bCs w:val="0"/>
          <w:i w:val="0"/>
          <w:iCs w:val="0"/>
          <w:noProof/>
          <w:kern w:val="2"/>
          <w:lang w:val="en-US"/>
          <w14:ligatures w14:val="standardContextual"/>
        </w:rPr>
      </w:pPr>
      <w:hyperlink w:anchor="_Toc206773362" w:history="1">
        <w:r w:rsidRPr="00CC1E3B">
          <w:rPr>
            <w:rStyle w:val="Hyperlink"/>
            <w:noProof/>
          </w:rPr>
          <w:t>9</w:t>
        </w:r>
        <w:r>
          <w:rPr>
            <w:rFonts w:eastAsiaTheme="minorEastAsia" w:cstheme="minorBidi"/>
            <w:b w:val="0"/>
            <w:bCs w:val="0"/>
            <w:i w:val="0"/>
            <w:iCs w:val="0"/>
            <w:noProof/>
            <w:kern w:val="2"/>
            <w:lang w:val="en-US"/>
            <w14:ligatures w14:val="standardContextual"/>
          </w:rPr>
          <w:tab/>
        </w:r>
        <w:r w:rsidRPr="00CC1E3B">
          <w:rPr>
            <w:rStyle w:val="Hyperlink"/>
            <w:noProof/>
          </w:rPr>
          <w:t>Annex A.11, Construction of fragmented movies</w:t>
        </w:r>
        <w:r>
          <w:rPr>
            <w:noProof/>
            <w:webHidden/>
          </w:rPr>
          <w:tab/>
        </w:r>
        <w:r>
          <w:rPr>
            <w:noProof/>
            <w:webHidden/>
          </w:rPr>
          <w:fldChar w:fldCharType="begin"/>
        </w:r>
        <w:r>
          <w:rPr>
            <w:noProof/>
            <w:webHidden/>
          </w:rPr>
          <w:instrText xml:space="preserve"> PAGEREF _Toc206773362 \h </w:instrText>
        </w:r>
        <w:r>
          <w:rPr>
            <w:noProof/>
            <w:webHidden/>
          </w:rPr>
        </w:r>
        <w:r>
          <w:rPr>
            <w:noProof/>
            <w:webHidden/>
          </w:rPr>
          <w:fldChar w:fldCharType="separate"/>
        </w:r>
        <w:r>
          <w:rPr>
            <w:noProof/>
            <w:webHidden/>
          </w:rPr>
          <w:t>26</w:t>
        </w:r>
        <w:r>
          <w:rPr>
            <w:noProof/>
            <w:webHidden/>
          </w:rPr>
          <w:fldChar w:fldCharType="end"/>
        </w:r>
      </w:hyperlink>
    </w:p>
    <w:p w14:paraId="6A85A290" w14:textId="09413133" w:rsidR="001F42F8" w:rsidRDefault="001F42F8">
      <w:pPr>
        <w:pStyle w:val="TOC1"/>
        <w:tabs>
          <w:tab w:val="left" w:pos="660"/>
          <w:tab w:val="right" w:leader="dot" w:pos="9741"/>
        </w:tabs>
        <w:rPr>
          <w:rFonts w:eastAsiaTheme="minorEastAsia" w:cstheme="minorBidi"/>
          <w:b w:val="0"/>
          <w:bCs w:val="0"/>
          <w:i w:val="0"/>
          <w:iCs w:val="0"/>
          <w:noProof/>
          <w:kern w:val="2"/>
          <w:lang w:val="en-US"/>
          <w14:ligatures w14:val="standardContextual"/>
        </w:rPr>
      </w:pPr>
      <w:hyperlink w:anchor="_Toc206773363" w:history="1">
        <w:r w:rsidRPr="00CC1E3B">
          <w:rPr>
            <w:rStyle w:val="Hyperlink"/>
            <w:noProof/>
          </w:rPr>
          <w:t>10</w:t>
        </w:r>
        <w:r>
          <w:rPr>
            <w:rFonts w:eastAsiaTheme="minorEastAsia" w:cstheme="minorBidi"/>
            <w:b w:val="0"/>
            <w:bCs w:val="0"/>
            <w:i w:val="0"/>
            <w:iCs w:val="0"/>
            <w:noProof/>
            <w:kern w:val="2"/>
            <w:lang w:val="en-US"/>
            <w14:ligatures w14:val="standardContextual"/>
          </w:rPr>
          <w:tab/>
        </w:r>
        <w:r w:rsidRPr="00CC1E3B">
          <w:rPr>
            <w:rStyle w:val="Hyperlink"/>
            <w:noProof/>
          </w:rPr>
          <w:t>Annex C, Fragment identifiers for ISO base media resources</w:t>
        </w:r>
        <w:r>
          <w:rPr>
            <w:noProof/>
            <w:webHidden/>
          </w:rPr>
          <w:tab/>
        </w:r>
        <w:r>
          <w:rPr>
            <w:noProof/>
            <w:webHidden/>
          </w:rPr>
          <w:fldChar w:fldCharType="begin"/>
        </w:r>
        <w:r>
          <w:rPr>
            <w:noProof/>
            <w:webHidden/>
          </w:rPr>
          <w:instrText xml:space="preserve"> PAGEREF _Toc206773363 \h </w:instrText>
        </w:r>
        <w:r>
          <w:rPr>
            <w:noProof/>
            <w:webHidden/>
          </w:rPr>
        </w:r>
        <w:r>
          <w:rPr>
            <w:noProof/>
            <w:webHidden/>
          </w:rPr>
          <w:fldChar w:fldCharType="separate"/>
        </w:r>
        <w:r>
          <w:rPr>
            <w:noProof/>
            <w:webHidden/>
          </w:rPr>
          <w:t>27</w:t>
        </w:r>
        <w:r>
          <w:rPr>
            <w:noProof/>
            <w:webHidden/>
          </w:rPr>
          <w:fldChar w:fldCharType="end"/>
        </w:r>
      </w:hyperlink>
    </w:p>
    <w:p w14:paraId="23BA5E8F" w14:textId="6DB4A850" w:rsidR="001F42F8" w:rsidRDefault="001F42F8">
      <w:pPr>
        <w:pStyle w:val="TOC1"/>
        <w:tabs>
          <w:tab w:val="left" w:pos="660"/>
          <w:tab w:val="right" w:leader="dot" w:pos="9741"/>
        </w:tabs>
        <w:rPr>
          <w:rFonts w:eastAsiaTheme="minorEastAsia" w:cstheme="minorBidi"/>
          <w:b w:val="0"/>
          <w:bCs w:val="0"/>
          <w:i w:val="0"/>
          <w:iCs w:val="0"/>
          <w:noProof/>
          <w:kern w:val="2"/>
          <w:lang w:val="en-US"/>
          <w14:ligatures w14:val="standardContextual"/>
        </w:rPr>
      </w:pPr>
      <w:hyperlink w:anchor="_Toc206773364" w:history="1">
        <w:r w:rsidRPr="00CC1E3B">
          <w:rPr>
            <w:rStyle w:val="Hyperlink"/>
            <w:noProof/>
          </w:rPr>
          <w:t>11</w:t>
        </w:r>
        <w:r>
          <w:rPr>
            <w:rFonts w:eastAsiaTheme="minorEastAsia" w:cstheme="minorBidi"/>
            <w:b w:val="0"/>
            <w:bCs w:val="0"/>
            <w:i w:val="0"/>
            <w:iCs w:val="0"/>
            <w:noProof/>
            <w:kern w:val="2"/>
            <w:lang w:val="en-US"/>
            <w14:ligatures w14:val="standardContextual"/>
          </w:rPr>
          <w:tab/>
        </w:r>
        <w:r w:rsidRPr="00CC1E3B">
          <w:rPr>
            <w:rStyle w:val="Hyperlink"/>
            <w:noProof/>
          </w:rPr>
          <w:t>Annex E.2, The 'isom' brand</w:t>
        </w:r>
        <w:r>
          <w:rPr>
            <w:noProof/>
            <w:webHidden/>
          </w:rPr>
          <w:tab/>
        </w:r>
        <w:r>
          <w:rPr>
            <w:noProof/>
            <w:webHidden/>
          </w:rPr>
          <w:fldChar w:fldCharType="begin"/>
        </w:r>
        <w:r>
          <w:rPr>
            <w:noProof/>
            <w:webHidden/>
          </w:rPr>
          <w:instrText xml:space="preserve"> PAGEREF _Toc206773364 \h </w:instrText>
        </w:r>
        <w:r>
          <w:rPr>
            <w:noProof/>
            <w:webHidden/>
          </w:rPr>
        </w:r>
        <w:r>
          <w:rPr>
            <w:noProof/>
            <w:webHidden/>
          </w:rPr>
          <w:fldChar w:fldCharType="separate"/>
        </w:r>
        <w:r>
          <w:rPr>
            <w:noProof/>
            <w:webHidden/>
          </w:rPr>
          <w:t>27</w:t>
        </w:r>
        <w:r>
          <w:rPr>
            <w:noProof/>
            <w:webHidden/>
          </w:rPr>
          <w:fldChar w:fldCharType="end"/>
        </w:r>
      </w:hyperlink>
    </w:p>
    <w:p w14:paraId="3FCA4B2C" w14:textId="0281FFEC" w:rsidR="001F42F8" w:rsidRDefault="001F42F8">
      <w:pPr>
        <w:pStyle w:val="TOC1"/>
        <w:tabs>
          <w:tab w:val="left" w:pos="660"/>
          <w:tab w:val="right" w:leader="dot" w:pos="9741"/>
        </w:tabs>
        <w:rPr>
          <w:rFonts w:eastAsiaTheme="minorEastAsia" w:cstheme="minorBidi"/>
          <w:b w:val="0"/>
          <w:bCs w:val="0"/>
          <w:i w:val="0"/>
          <w:iCs w:val="0"/>
          <w:noProof/>
          <w:kern w:val="2"/>
          <w:lang w:val="en-US"/>
          <w14:ligatures w14:val="standardContextual"/>
        </w:rPr>
      </w:pPr>
      <w:hyperlink w:anchor="_Toc206773365" w:history="1">
        <w:r w:rsidRPr="00CC1E3B">
          <w:rPr>
            <w:rStyle w:val="Hyperlink"/>
            <w:noProof/>
          </w:rPr>
          <w:t>12</w:t>
        </w:r>
        <w:r>
          <w:rPr>
            <w:rFonts w:eastAsiaTheme="minorEastAsia" w:cstheme="minorBidi"/>
            <w:b w:val="0"/>
            <w:bCs w:val="0"/>
            <w:i w:val="0"/>
            <w:iCs w:val="0"/>
            <w:noProof/>
            <w:kern w:val="2"/>
            <w:lang w:val="en-US"/>
            <w14:ligatures w14:val="standardContextual"/>
          </w:rPr>
          <w:tab/>
        </w:r>
        <w:r w:rsidRPr="00CC1E3B">
          <w:rPr>
            <w:rStyle w:val="Hyperlink"/>
            <w:noProof/>
          </w:rPr>
          <w:t>Annex K, Use of IETF RFC 6381 for ISOBMFF files</w:t>
        </w:r>
        <w:r>
          <w:rPr>
            <w:noProof/>
            <w:webHidden/>
          </w:rPr>
          <w:tab/>
        </w:r>
        <w:r>
          <w:rPr>
            <w:noProof/>
            <w:webHidden/>
          </w:rPr>
          <w:fldChar w:fldCharType="begin"/>
        </w:r>
        <w:r>
          <w:rPr>
            <w:noProof/>
            <w:webHidden/>
          </w:rPr>
          <w:instrText xml:space="preserve"> PAGEREF _Toc206773365 \h </w:instrText>
        </w:r>
        <w:r>
          <w:rPr>
            <w:noProof/>
            <w:webHidden/>
          </w:rPr>
        </w:r>
        <w:r>
          <w:rPr>
            <w:noProof/>
            <w:webHidden/>
          </w:rPr>
          <w:fldChar w:fldCharType="separate"/>
        </w:r>
        <w:r>
          <w:rPr>
            <w:noProof/>
            <w:webHidden/>
          </w:rPr>
          <w:t>30</w:t>
        </w:r>
        <w:r>
          <w:rPr>
            <w:noProof/>
            <w:webHidden/>
          </w:rPr>
          <w:fldChar w:fldCharType="end"/>
        </w:r>
      </w:hyperlink>
    </w:p>
    <w:p w14:paraId="4EB2ABCD" w14:textId="52BE1243" w:rsidR="001F42F8" w:rsidRDefault="001F42F8">
      <w:pPr>
        <w:pStyle w:val="TOC2"/>
        <w:tabs>
          <w:tab w:val="right" w:leader="dot" w:pos="9741"/>
        </w:tabs>
        <w:rPr>
          <w:rFonts w:eastAsiaTheme="minorEastAsia" w:cstheme="minorBidi"/>
          <w:b w:val="0"/>
          <w:bCs w:val="0"/>
          <w:noProof/>
          <w:kern w:val="2"/>
          <w:sz w:val="24"/>
          <w:szCs w:val="24"/>
          <w:lang w:val="en-US"/>
          <w14:ligatures w14:val="standardContextual"/>
        </w:rPr>
      </w:pPr>
      <w:hyperlink w:anchor="_Toc206773366" w:history="1">
        <w:r w:rsidRPr="00CC1E3B">
          <w:rPr>
            <w:rStyle w:val="Hyperlink"/>
            <w:noProof/>
          </w:rPr>
          <w:t xml:space="preserve">K.2.3 Processing Capabilities as an Extension of the </w:t>
        </w:r>
        <w:r w:rsidRPr="00CC1E3B">
          <w:rPr>
            <w:rStyle w:val="Hyperlink"/>
            <w:rFonts w:ascii="Courier" w:hAnsi="Courier"/>
            <w:noProof/>
          </w:rPr>
          <w:t>'codecs'</w:t>
        </w:r>
        <w:r w:rsidRPr="00CC1E3B">
          <w:rPr>
            <w:rStyle w:val="Hyperlink"/>
            <w:noProof/>
          </w:rPr>
          <w:t xml:space="preserve"> parameter</w:t>
        </w:r>
        <w:r>
          <w:rPr>
            <w:noProof/>
            <w:webHidden/>
          </w:rPr>
          <w:tab/>
        </w:r>
        <w:r>
          <w:rPr>
            <w:noProof/>
            <w:webHidden/>
          </w:rPr>
          <w:fldChar w:fldCharType="begin"/>
        </w:r>
        <w:r>
          <w:rPr>
            <w:noProof/>
            <w:webHidden/>
          </w:rPr>
          <w:instrText xml:space="preserve"> PAGEREF _Toc206773366 \h </w:instrText>
        </w:r>
        <w:r>
          <w:rPr>
            <w:noProof/>
            <w:webHidden/>
          </w:rPr>
        </w:r>
        <w:r>
          <w:rPr>
            <w:noProof/>
            <w:webHidden/>
          </w:rPr>
          <w:fldChar w:fldCharType="separate"/>
        </w:r>
        <w:r>
          <w:rPr>
            <w:noProof/>
            <w:webHidden/>
          </w:rPr>
          <w:t>30</w:t>
        </w:r>
        <w:r>
          <w:rPr>
            <w:noProof/>
            <w:webHidden/>
          </w:rPr>
          <w:fldChar w:fldCharType="end"/>
        </w:r>
      </w:hyperlink>
    </w:p>
    <w:p w14:paraId="3775C8FD" w14:textId="118BE355" w:rsidR="001F42F8" w:rsidRDefault="001F42F8">
      <w:pPr>
        <w:pStyle w:val="TOC3"/>
        <w:tabs>
          <w:tab w:val="right" w:leader="dot" w:pos="9741"/>
        </w:tabs>
        <w:rPr>
          <w:rFonts w:eastAsiaTheme="minorEastAsia" w:cstheme="minorBidi"/>
          <w:noProof/>
          <w:kern w:val="2"/>
          <w:sz w:val="24"/>
          <w:szCs w:val="24"/>
          <w:lang w:val="en-US"/>
          <w14:ligatures w14:val="standardContextual"/>
        </w:rPr>
      </w:pPr>
      <w:hyperlink w:anchor="_Toc206773367" w:history="1">
        <w:r w:rsidRPr="00CC1E3B">
          <w:rPr>
            <w:rStyle w:val="Hyperlink"/>
            <w:noProof/>
          </w:rPr>
          <w:t>K.2.3.1 Structure of the 'desc' 4CC extension</w:t>
        </w:r>
        <w:r>
          <w:rPr>
            <w:noProof/>
            <w:webHidden/>
          </w:rPr>
          <w:tab/>
        </w:r>
        <w:r>
          <w:rPr>
            <w:noProof/>
            <w:webHidden/>
          </w:rPr>
          <w:fldChar w:fldCharType="begin"/>
        </w:r>
        <w:r>
          <w:rPr>
            <w:noProof/>
            <w:webHidden/>
          </w:rPr>
          <w:instrText xml:space="preserve"> PAGEREF _Toc206773367 \h </w:instrText>
        </w:r>
        <w:r>
          <w:rPr>
            <w:noProof/>
            <w:webHidden/>
          </w:rPr>
        </w:r>
        <w:r>
          <w:rPr>
            <w:noProof/>
            <w:webHidden/>
          </w:rPr>
          <w:fldChar w:fldCharType="separate"/>
        </w:r>
        <w:r>
          <w:rPr>
            <w:noProof/>
            <w:webHidden/>
          </w:rPr>
          <w:t>30</w:t>
        </w:r>
        <w:r>
          <w:rPr>
            <w:noProof/>
            <w:webHidden/>
          </w:rPr>
          <w:fldChar w:fldCharType="end"/>
        </w:r>
      </w:hyperlink>
    </w:p>
    <w:p w14:paraId="3CAC72DE" w14:textId="271640B2" w:rsidR="001F42F8" w:rsidRDefault="001F42F8">
      <w:pPr>
        <w:pStyle w:val="TOC2"/>
        <w:tabs>
          <w:tab w:val="right" w:leader="dot" w:pos="9741"/>
        </w:tabs>
        <w:rPr>
          <w:rFonts w:eastAsiaTheme="minorEastAsia" w:cstheme="minorBidi"/>
          <w:b w:val="0"/>
          <w:bCs w:val="0"/>
          <w:noProof/>
          <w:kern w:val="2"/>
          <w:sz w:val="24"/>
          <w:szCs w:val="24"/>
          <w:lang w:val="en-US"/>
          <w14:ligatures w14:val="standardContextual"/>
        </w:rPr>
      </w:pPr>
      <w:hyperlink w:anchor="_Toc206773368" w:history="1">
        <w:r w:rsidRPr="00CC1E3B">
          <w:rPr>
            <w:rStyle w:val="Hyperlink"/>
            <w:noProof/>
          </w:rPr>
          <w:t xml:space="preserve">K.7 Use of the </w:t>
        </w:r>
        <w:r w:rsidRPr="00CC1E3B">
          <w:rPr>
            <w:rStyle w:val="Hyperlink"/>
            <w:rFonts w:ascii="Courier" w:hAnsi="Courier"/>
            <w:noProof/>
          </w:rPr>
          <w:t xml:space="preserve">'desc' </w:t>
        </w:r>
        <w:r w:rsidRPr="00CC1E3B">
          <w:rPr>
            <w:rStyle w:val="Hyperlink"/>
            <w:noProof/>
          </w:rPr>
          <w:t>parameter</w:t>
        </w:r>
        <w:r>
          <w:rPr>
            <w:noProof/>
            <w:webHidden/>
          </w:rPr>
          <w:tab/>
        </w:r>
        <w:r>
          <w:rPr>
            <w:noProof/>
            <w:webHidden/>
          </w:rPr>
          <w:fldChar w:fldCharType="begin"/>
        </w:r>
        <w:r>
          <w:rPr>
            <w:noProof/>
            <w:webHidden/>
          </w:rPr>
          <w:instrText xml:space="preserve"> PAGEREF _Toc206773368 \h </w:instrText>
        </w:r>
        <w:r>
          <w:rPr>
            <w:noProof/>
            <w:webHidden/>
          </w:rPr>
        </w:r>
        <w:r>
          <w:rPr>
            <w:noProof/>
            <w:webHidden/>
          </w:rPr>
          <w:fldChar w:fldCharType="separate"/>
        </w:r>
        <w:r>
          <w:rPr>
            <w:noProof/>
            <w:webHidden/>
          </w:rPr>
          <w:t>31</w:t>
        </w:r>
        <w:r>
          <w:rPr>
            <w:noProof/>
            <w:webHidden/>
          </w:rPr>
          <w:fldChar w:fldCharType="end"/>
        </w:r>
      </w:hyperlink>
    </w:p>
    <w:p w14:paraId="76036389" w14:textId="4441E22E" w:rsidR="005166EC" w:rsidRPr="00AE3765" w:rsidRDefault="00812959" w:rsidP="00260458">
      <w:pPr>
        <w:pStyle w:val="TOC1"/>
      </w:pPr>
      <w:r w:rsidRPr="00AE3765">
        <w:rPr>
          <w:b w:val="0"/>
          <w:bCs w:val="0"/>
          <w:i w:val="0"/>
          <w:iCs w:val="0"/>
        </w:rPr>
        <w:fldChar w:fldCharType="end"/>
      </w:r>
    </w:p>
    <w:p w14:paraId="01455352" w14:textId="77777777" w:rsidR="001A33D0" w:rsidRPr="00AE3765" w:rsidRDefault="001A33D0" w:rsidP="001A33D0">
      <w:pPr>
        <w:pStyle w:val="ForewordTitle"/>
      </w:pPr>
      <w:bookmarkStart w:id="2" w:name="_Toc353342667"/>
      <w:bookmarkStart w:id="3" w:name="_Toc206773338"/>
      <w:r w:rsidRPr="00AE3765">
        <w:lastRenderedPageBreak/>
        <w:t>Foreword</w:t>
      </w:r>
      <w:bookmarkEnd w:id="2"/>
      <w:bookmarkEnd w:id="3"/>
    </w:p>
    <w:p w14:paraId="2F8E9E79" w14:textId="77777777" w:rsidR="0042084A" w:rsidRPr="00AE3765" w:rsidRDefault="0042084A" w:rsidP="0042084A">
      <w:pPr>
        <w:pStyle w:val="ForewordText"/>
        <w:autoSpaceDE w:val="0"/>
        <w:autoSpaceDN w:val="0"/>
        <w:adjustRightInd w:val="0"/>
        <w:rPr>
          <w:szCs w:val="24"/>
          <w:lang w:val="en-CA"/>
        </w:rPr>
      </w:pPr>
      <w:r w:rsidRPr="00AE3765">
        <w:rPr>
          <w:szCs w:val="24"/>
          <w:lang w:val="en-CA"/>
        </w:rP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w:t>
      </w:r>
      <w:proofErr w:type="gramStart"/>
      <w:r w:rsidRPr="00AE3765">
        <w:rPr>
          <w:szCs w:val="24"/>
          <w:lang w:val="en-CA"/>
        </w:rPr>
        <w:t>particular fields</w:t>
      </w:r>
      <w:proofErr w:type="gramEnd"/>
      <w:r w:rsidRPr="00AE3765">
        <w:rPr>
          <w:szCs w:val="24"/>
          <w:lang w:val="en-CA"/>
        </w:rPr>
        <w:t xml:space="preserve"> of technical activity. ISO and IEC technical committees collaborate in fields of mutual interest. Other international organizations, governmental and non-governmental, in liaison with ISO and IEC, also take part in the work. </w:t>
      </w:r>
    </w:p>
    <w:p w14:paraId="0D6242C7" w14:textId="77777777" w:rsidR="0042084A" w:rsidRPr="00AE3765" w:rsidRDefault="0042084A" w:rsidP="0042084A">
      <w:pPr>
        <w:pStyle w:val="ForewordText"/>
        <w:autoSpaceDE w:val="0"/>
        <w:autoSpaceDN w:val="0"/>
        <w:adjustRightInd w:val="0"/>
        <w:rPr>
          <w:szCs w:val="24"/>
          <w:lang w:val="en-CA"/>
        </w:rPr>
      </w:pPr>
      <w:r w:rsidRPr="00AE3765">
        <w:rPr>
          <w:szCs w:val="24"/>
          <w:lang w:val="en-CA"/>
        </w:rPr>
        <w:t xml:space="preserve">The procedures used to develop this document and those intended for its further maintenance are described in the ISO/IEC Directives, Part 1.  </w:t>
      </w:r>
      <w:proofErr w:type="gramStart"/>
      <w:r w:rsidRPr="00AE3765">
        <w:rPr>
          <w:szCs w:val="24"/>
          <w:lang w:val="en-CA"/>
        </w:rPr>
        <w:t>In particular the</w:t>
      </w:r>
      <w:proofErr w:type="gramEnd"/>
      <w:r w:rsidRPr="00AE3765">
        <w:rPr>
          <w:szCs w:val="24"/>
          <w:lang w:val="en-CA"/>
        </w:rPr>
        <w:t xml:space="preserve"> different approval criteria needed for the different types of documents should be noted.  This document was drafted in accordance with the editorial rules of the ISO/IEC Directives, Part 2 (see </w:t>
      </w:r>
      <w:hyperlink r:id="rId15" w:history="1">
        <w:r w:rsidRPr="00AE3765">
          <w:rPr>
            <w:rStyle w:val="Hyperlink"/>
            <w:szCs w:val="24"/>
            <w:lang w:val="en-CA"/>
          </w:rPr>
          <w:t>www.iso.org/directives</w:t>
        </w:r>
      </w:hyperlink>
      <w:r w:rsidRPr="00AE3765">
        <w:rPr>
          <w:szCs w:val="24"/>
          <w:lang w:val="en-CA"/>
        </w:rPr>
        <w:t xml:space="preserve"> or </w:t>
      </w:r>
      <w:hyperlink r:id="rId16" w:history="1">
        <w:r w:rsidRPr="00AE3765">
          <w:rPr>
            <w:rStyle w:val="Hyperlink"/>
            <w:szCs w:val="24"/>
            <w:lang w:val="en-CA"/>
          </w:rPr>
          <w:t>www.iec.ch/members_experts/refdocs</w:t>
        </w:r>
      </w:hyperlink>
      <w:r w:rsidRPr="00AE3765">
        <w:rPr>
          <w:szCs w:val="24"/>
          <w:lang w:val="en-CA"/>
        </w:rPr>
        <w:t>).</w:t>
      </w:r>
    </w:p>
    <w:p w14:paraId="0DA89653" w14:textId="77777777" w:rsidR="0042084A" w:rsidRPr="00AE3765" w:rsidRDefault="0042084A" w:rsidP="0042084A">
      <w:pPr>
        <w:pStyle w:val="ForewordText"/>
        <w:autoSpaceDE w:val="0"/>
        <w:autoSpaceDN w:val="0"/>
        <w:adjustRightInd w:val="0"/>
        <w:rPr>
          <w:szCs w:val="24"/>
          <w:lang w:val="en-CA"/>
        </w:rPr>
      </w:pPr>
      <w:r w:rsidRPr="00AE3765">
        <w:rPr>
          <w:szCs w:val="24"/>
          <w:lang w:val="en-CA"/>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7" w:history="1">
        <w:r w:rsidRPr="00AE3765">
          <w:rPr>
            <w:rStyle w:val="Hyperlink"/>
            <w:szCs w:val="24"/>
            <w:lang w:val="en-CA"/>
          </w:rPr>
          <w:t>www.iso.org/patents</w:t>
        </w:r>
      </w:hyperlink>
      <w:r w:rsidRPr="00AE3765">
        <w:rPr>
          <w:szCs w:val="24"/>
          <w:lang w:val="en-CA"/>
        </w:rPr>
        <w:t xml:space="preserve">) </w:t>
      </w:r>
      <w:r w:rsidRPr="00AE3765">
        <w:rPr>
          <w:lang w:val="en-CA"/>
        </w:rPr>
        <w:t xml:space="preserve">or the IEC list of patent declarations received (see </w:t>
      </w:r>
      <w:hyperlink r:id="rId18" w:history="1">
        <w:r w:rsidRPr="00AE3765">
          <w:rPr>
            <w:rStyle w:val="Hyperlink"/>
            <w:lang w:val="en-CA"/>
          </w:rPr>
          <w:t>patents.iec.ch</w:t>
        </w:r>
      </w:hyperlink>
      <w:r w:rsidRPr="00AE3765">
        <w:rPr>
          <w:lang w:val="en-CA"/>
        </w:rPr>
        <w:t>).</w:t>
      </w:r>
    </w:p>
    <w:p w14:paraId="179BB350" w14:textId="77777777" w:rsidR="0042084A" w:rsidRPr="00AE3765" w:rsidRDefault="0042084A" w:rsidP="0042084A">
      <w:pPr>
        <w:pStyle w:val="ForewordText"/>
        <w:autoSpaceDE w:val="0"/>
        <w:autoSpaceDN w:val="0"/>
        <w:adjustRightInd w:val="0"/>
        <w:rPr>
          <w:szCs w:val="24"/>
          <w:lang w:val="en-CA"/>
        </w:rPr>
      </w:pPr>
      <w:r w:rsidRPr="00AE3765">
        <w:rPr>
          <w:szCs w:val="24"/>
          <w:lang w:val="en-CA"/>
        </w:rPr>
        <w:t>Any trade name used in this document is information given for the convenience of users and does not constitute an endorsement.</w:t>
      </w:r>
    </w:p>
    <w:p w14:paraId="4B3AD0A4" w14:textId="77777777" w:rsidR="0042084A" w:rsidRPr="00AE3765" w:rsidRDefault="0042084A" w:rsidP="0042084A">
      <w:pPr>
        <w:pStyle w:val="ForewordText"/>
        <w:autoSpaceDE w:val="0"/>
        <w:autoSpaceDN w:val="0"/>
        <w:adjustRightInd w:val="0"/>
        <w:rPr>
          <w:szCs w:val="24"/>
          <w:lang w:val="en-CA"/>
        </w:rPr>
      </w:pPr>
      <w:r w:rsidRPr="00AE3765">
        <w:rPr>
          <w:szCs w:val="24"/>
          <w:lang w:val="en-CA"/>
        </w:rPr>
        <w:t xml:space="preserve">For an explanation of the </w:t>
      </w:r>
      <w:r w:rsidRPr="00AE3765">
        <w:rPr>
          <w:lang w:val="en-CA"/>
        </w:rPr>
        <w:t xml:space="preserve">voluntary nature of standards, the </w:t>
      </w:r>
      <w:r w:rsidRPr="00AE3765">
        <w:rPr>
          <w:szCs w:val="24"/>
          <w:lang w:val="en-CA"/>
        </w:rPr>
        <w:t xml:space="preserve">meaning of ISO specific terms and expressions related to conformity assessment, as well as information about ISO's adherence to the </w:t>
      </w:r>
      <w:r w:rsidRPr="00AE3765">
        <w:rPr>
          <w:lang w:val="en-CA"/>
        </w:rPr>
        <w:t>World Trade Organization (</w:t>
      </w:r>
      <w:r w:rsidRPr="00AE3765">
        <w:rPr>
          <w:szCs w:val="24"/>
          <w:lang w:val="en-CA"/>
        </w:rPr>
        <w:t>WTO</w:t>
      </w:r>
      <w:r w:rsidRPr="00AE3765">
        <w:rPr>
          <w:lang w:val="en-CA"/>
        </w:rPr>
        <w:t>)</w:t>
      </w:r>
      <w:r w:rsidRPr="00AE3765">
        <w:rPr>
          <w:szCs w:val="24"/>
          <w:lang w:val="en-CA"/>
        </w:rPr>
        <w:t xml:space="preserve"> principles in the Technical Barriers to Trade (TBT) see the following URL:  </w:t>
      </w:r>
      <w:hyperlink r:id="rId19" w:history="1">
        <w:r w:rsidRPr="00AE3765">
          <w:rPr>
            <w:rStyle w:val="Hyperlink"/>
            <w:lang w:val="en-CA"/>
          </w:rPr>
          <w:t>www.iso.org/iso/foreword.html</w:t>
        </w:r>
      </w:hyperlink>
      <w:r w:rsidRPr="00AE3765">
        <w:rPr>
          <w:lang w:val="en-CA"/>
        </w:rPr>
        <w:t>.</w:t>
      </w:r>
      <w:r w:rsidRPr="00AE3765">
        <w:rPr>
          <w:szCs w:val="24"/>
          <w:lang w:val="en-CA"/>
        </w:rPr>
        <w:t xml:space="preserve"> In the IEC, see </w:t>
      </w:r>
      <w:hyperlink r:id="rId20" w:history="1">
        <w:r w:rsidRPr="00AE3765">
          <w:rPr>
            <w:rStyle w:val="Hyperlink"/>
            <w:rFonts w:eastAsia="Malgun Gothic"/>
            <w:szCs w:val="24"/>
            <w:lang w:val="en-CA"/>
          </w:rPr>
          <w:t>www.iec.ch/understanding-standards</w:t>
        </w:r>
      </w:hyperlink>
    </w:p>
    <w:p w14:paraId="2A62EF7B" w14:textId="77777777" w:rsidR="0042084A" w:rsidRPr="00AE3765" w:rsidRDefault="0042084A" w:rsidP="0042084A">
      <w:pPr>
        <w:pStyle w:val="ForewordText"/>
        <w:autoSpaceDE w:val="0"/>
        <w:autoSpaceDN w:val="0"/>
        <w:adjustRightInd w:val="0"/>
        <w:rPr>
          <w:szCs w:val="24"/>
          <w:lang w:val="en-CA"/>
        </w:rPr>
      </w:pPr>
      <w:r w:rsidRPr="00AE3765">
        <w:rPr>
          <w:lang w:val="en-CA"/>
        </w:rPr>
        <w:t xml:space="preserve">This document was prepared by Joint Technical Committee </w:t>
      </w:r>
      <w:r w:rsidRPr="00AE3765">
        <w:rPr>
          <w:szCs w:val="24"/>
          <w:lang w:val="en-CA"/>
        </w:rPr>
        <w:t xml:space="preserve">ISO/IEC JTC 1, </w:t>
      </w:r>
      <w:r w:rsidRPr="00AE3765">
        <w:rPr>
          <w:i/>
          <w:szCs w:val="24"/>
          <w:lang w:val="en-CA"/>
        </w:rPr>
        <w:t>Information technology</w:t>
      </w:r>
      <w:r w:rsidRPr="00AE3765">
        <w:rPr>
          <w:szCs w:val="24"/>
          <w:lang w:val="en-CA"/>
        </w:rPr>
        <w:t xml:space="preserve">, SC 29, </w:t>
      </w:r>
      <w:r w:rsidRPr="00AE3765">
        <w:rPr>
          <w:i/>
          <w:szCs w:val="24"/>
          <w:lang w:val="en-CA"/>
        </w:rPr>
        <w:t>Coding of audio, picture, multimedia and hypermedia information</w:t>
      </w:r>
      <w:r w:rsidRPr="00AE3765">
        <w:rPr>
          <w:szCs w:val="24"/>
          <w:lang w:val="en-CA"/>
        </w:rPr>
        <w:t>.</w:t>
      </w:r>
    </w:p>
    <w:p w14:paraId="308A1B99" w14:textId="714DFDB0" w:rsidR="0042084A" w:rsidRPr="00AE3765" w:rsidRDefault="0042084A" w:rsidP="0042084A">
      <w:pPr>
        <w:pStyle w:val="ForewordText"/>
        <w:autoSpaceDE w:val="0"/>
        <w:autoSpaceDN w:val="0"/>
        <w:adjustRightInd w:val="0"/>
        <w:rPr>
          <w:lang w:val="en-CA"/>
        </w:rPr>
      </w:pPr>
      <w:r w:rsidRPr="00AE3765">
        <w:rPr>
          <w:lang w:val="en-CA"/>
        </w:rPr>
        <w:t xml:space="preserve">A list of all parts in the </w:t>
      </w:r>
      <w:r w:rsidRPr="00AE3765">
        <w:rPr>
          <w:rStyle w:val="stdpublisher"/>
          <w:szCs w:val="24"/>
          <w:lang w:val="en-CA"/>
        </w:rPr>
        <w:t>ISO/IEC</w:t>
      </w:r>
      <w:r w:rsidRPr="00AE3765">
        <w:rPr>
          <w:szCs w:val="24"/>
          <w:lang w:val="en-CA"/>
        </w:rPr>
        <w:t> </w:t>
      </w:r>
      <w:r w:rsidR="007D50A5">
        <w:rPr>
          <w:rStyle w:val="stddocNumber"/>
          <w:szCs w:val="24"/>
          <w:lang w:val="en-CA"/>
        </w:rPr>
        <w:t>14496</w:t>
      </w:r>
      <w:r w:rsidRPr="00AE3765">
        <w:rPr>
          <w:szCs w:val="24"/>
          <w:lang w:val="en-CA"/>
        </w:rPr>
        <w:t xml:space="preserve"> </w:t>
      </w:r>
      <w:r w:rsidRPr="00AE3765">
        <w:rPr>
          <w:lang w:val="en-CA"/>
        </w:rPr>
        <w:t>series can be found on the ISO and IEC websites.</w:t>
      </w:r>
    </w:p>
    <w:p w14:paraId="3D519539" w14:textId="77777777" w:rsidR="0042084A" w:rsidRPr="00AE3765" w:rsidRDefault="0042084A" w:rsidP="0042084A">
      <w:pPr>
        <w:rPr>
          <w:iCs/>
        </w:rPr>
      </w:pPr>
      <w:r w:rsidRPr="00AE3765">
        <w:rPr>
          <w:iCs/>
        </w:rPr>
        <w:t xml:space="preserve">Any feedback or questions on this document should be directed to the user’s national standards body. A complete listing of these bodies can be found at </w:t>
      </w:r>
      <w:hyperlink r:id="rId21" w:history="1">
        <w:r w:rsidRPr="00AE3765">
          <w:rPr>
            <w:rStyle w:val="Hyperlink"/>
            <w:iCs/>
            <w:lang w:val="en-CA"/>
          </w:rPr>
          <w:t>www.iso.org/members.html</w:t>
        </w:r>
      </w:hyperlink>
      <w:r w:rsidRPr="00AE3765">
        <w:rPr>
          <w:iCs/>
        </w:rPr>
        <w:t xml:space="preserve"> </w:t>
      </w:r>
      <w:r w:rsidRPr="00AE3765">
        <w:rPr>
          <w:szCs w:val="24"/>
        </w:rPr>
        <w:t xml:space="preserve">and </w:t>
      </w:r>
      <w:hyperlink r:id="rId22" w:history="1">
        <w:r w:rsidRPr="00AE3765">
          <w:rPr>
            <w:rStyle w:val="Hyperlink"/>
            <w:szCs w:val="24"/>
            <w:lang w:val="en-CA"/>
          </w:rPr>
          <w:t>www.iec.ch/national-committees</w:t>
        </w:r>
      </w:hyperlink>
      <w:r w:rsidRPr="00AE3765">
        <w:rPr>
          <w:szCs w:val="24"/>
        </w:rPr>
        <w:t>.</w:t>
      </w:r>
    </w:p>
    <w:p w14:paraId="3DBDE3E7" w14:textId="77777777" w:rsidR="002F4CA0" w:rsidRPr="00AE3765" w:rsidRDefault="002F4CA0" w:rsidP="002F4CA0"/>
    <w:p w14:paraId="7D9FDCFD" w14:textId="38E6FC95" w:rsidR="001A33D0" w:rsidRPr="00AE3765" w:rsidRDefault="001A33D0" w:rsidP="00E8292B">
      <w:pPr>
        <w:rPr>
          <w:b/>
          <w:sz w:val="32"/>
          <w:szCs w:val="32"/>
        </w:rPr>
        <w:sectPr w:rsidR="001A33D0" w:rsidRPr="00AE3765" w:rsidSect="00B5343E">
          <w:headerReference w:type="even" r:id="rId23"/>
          <w:headerReference w:type="default" r:id="rId24"/>
          <w:footerReference w:type="even" r:id="rId25"/>
          <w:footerReference w:type="default" r:id="rId26"/>
          <w:pgSz w:w="11906" w:h="16838" w:code="9"/>
          <w:pgMar w:top="794" w:right="737" w:bottom="284" w:left="851" w:header="709" w:footer="0" w:gutter="567"/>
          <w:pgNumType w:fmt="lowerRoman"/>
          <w:cols w:space="720"/>
        </w:sectPr>
      </w:pPr>
    </w:p>
    <w:p w14:paraId="6E185C9F" w14:textId="71CE36A9" w:rsidR="006042A2" w:rsidRDefault="00C46A33" w:rsidP="00A220FA">
      <w:pPr>
        <w:rPr>
          <w:b/>
          <w:sz w:val="26"/>
          <w:lang w:eastAsia="ja-JP"/>
        </w:rPr>
      </w:pPr>
      <w:r w:rsidRPr="00C46A33">
        <w:rPr>
          <w:b/>
          <w:sz w:val="32"/>
          <w:szCs w:val="32"/>
        </w:rPr>
        <w:lastRenderedPageBreak/>
        <w:t xml:space="preserve">Information technology — Coding of audio-visual objects — Part 12: ISO base media file format — Amendment </w:t>
      </w:r>
      <w:r w:rsidR="005A2D81">
        <w:rPr>
          <w:b/>
          <w:sz w:val="32"/>
          <w:szCs w:val="32"/>
        </w:rPr>
        <w:t>1</w:t>
      </w:r>
      <w:r w:rsidRPr="00C46A33">
        <w:rPr>
          <w:b/>
          <w:sz w:val="32"/>
          <w:szCs w:val="32"/>
        </w:rPr>
        <w:t>: Tools for enhanced CMAF and DASH integration</w:t>
      </w:r>
    </w:p>
    <w:p w14:paraId="6545D03F" w14:textId="5BCC91B2" w:rsidR="00B23F77" w:rsidRDefault="00B23F77" w:rsidP="006042A2">
      <w:pPr>
        <w:pStyle w:val="Heading1"/>
      </w:pPr>
      <w:bookmarkStart w:id="6" w:name="_Toc206773339"/>
      <w:r>
        <w:t>Clause 2 Normative references</w:t>
      </w:r>
      <w:bookmarkEnd w:id="6"/>
    </w:p>
    <w:p w14:paraId="68163C9B" w14:textId="557EBCBA" w:rsidR="00B23F77" w:rsidRPr="00AD06CC" w:rsidRDefault="00B23F77" w:rsidP="00B23F77">
      <w:pPr>
        <w:pStyle w:val="AMDInstruction"/>
      </w:pPr>
      <w:r w:rsidRPr="00AD06CC">
        <w:t xml:space="preserve">Add the following </w:t>
      </w:r>
      <w:r>
        <w:t>reference to clause 2:</w:t>
      </w:r>
    </w:p>
    <w:p w14:paraId="51FE4DF4" w14:textId="2B43F74E" w:rsidR="00B23F77" w:rsidRPr="00B23F77" w:rsidRDefault="00B23F77" w:rsidP="00B23F77">
      <w:pPr>
        <w:rPr>
          <w:lang w:eastAsia="ja-JP"/>
        </w:rPr>
      </w:pPr>
      <w:bookmarkStart w:id="7" w:name="_Ref174105461"/>
      <w:r w:rsidRPr="00581CFB">
        <w:rPr>
          <w:szCs w:val="24"/>
          <w:lang w:val="en-GB"/>
        </w:rPr>
        <w:t>ISO/IEC 14496</w:t>
      </w:r>
      <w:r w:rsidRPr="00581CFB">
        <w:rPr>
          <w:szCs w:val="24"/>
          <w:lang w:val="en-GB"/>
        </w:rPr>
        <w:noBreakHyphen/>
      </w:r>
      <w:r w:rsidRPr="00581CFB">
        <w:rPr>
          <w:szCs w:val="24"/>
        </w:rPr>
        <w:t>34</w:t>
      </w:r>
      <w:r w:rsidRPr="00581CFB">
        <w:rPr>
          <w:szCs w:val="24"/>
          <w:lang w:val="en-GB"/>
        </w:rPr>
        <w:t xml:space="preserve">, </w:t>
      </w:r>
      <w:r w:rsidRPr="00581CFB">
        <w:rPr>
          <w:i/>
          <w:szCs w:val="24"/>
          <w:lang w:val="en-GB"/>
        </w:rPr>
        <w:t xml:space="preserve">Information technology — Coding of audio-visual objects — </w:t>
      </w:r>
      <w:bookmarkEnd w:id="7"/>
      <w:r w:rsidRPr="00581CFB">
        <w:rPr>
          <w:i/>
          <w:szCs w:val="24"/>
        </w:rPr>
        <w:t>Part 34: Syntactic description language</w:t>
      </w:r>
    </w:p>
    <w:p w14:paraId="5CAE231D" w14:textId="19A0EAFB" w:rsidR="0070726E" w:rsidRDefault="0070726E" w:rsidP="006042A2">
      <w:pPr>
        <w:pStyle w:val="Heading1"/>
      </w:pPr>
      <w:bookmarkStart w:id="8" w:name="_Toc206773340"/>
      <w:r>
        <w:t xml:space="preserve">Clause </w:t>
      </w:r>
      <w:r w:rsidR="001D4500">
        <w:t>3</w:t>
      </w:r>
      <w:r w:rsidR="00265B20">
        <w:t xml:space="preserve">.1, </w:t>
      </w:r>
      <w:r w:rsidR="00265B20" w:rsidRPr="00265B20">
        <w:t>Terms and definitions</w:t>
      </w:r>
      <w:bookmarkEnd w:id="8"/>
    </w:p>
    <w:p w14:paraId="5DA0CD7B" w14:textId="06D10CC2" w:rsidR="00265B20" w:rsidRPr="00AD06CC" w:rsidRDefault="00265B20" w:rsidP="00886582">
      <w:pPr>
        <w:pStyle w:val="AMDInstruction"/>
      </w:pPr>
      <w:bookmarkStart w:id="9" w:name="_Hlk204338824"/>
      <w:r w:rsidRPr="00AD06CC">
        <w:t>Add</w:t>
      </w:r>
      <w:r w:rsidR="00FA30FA">
        <w:t>/replace</w:t>
      </w:r>
      <w:r w:rsidRPr="00AD06CC">
        <w:t xml:space="preserve"> the following definition</w:t>
      </w:r>
      <w:r w:rsidR="00F83894">
        <w:t>s</w:t>
      </w:r>
      <w:r w:rsidR="004D10AF">
        <w:t xml:space="preserve"> to clause 3.1</w:t>
      </w:r>
      <w:r>
        <w:t>:</w:t>
      </w:r>
    </w:p>
    <w:bookmarkEnd w:id="9"/>
    <w:p w14:paraId="2DFEB266" w14:textId="77777777" w:rsidR="00FA30FA" w:rsidRPr="00FA30FA" w:rsidRDefault="00FA30FA" w:rsidP="00FA30FA">
      <w:pPr>
        <w:tabs>
          <w:tab w:val="clear" w:pos="403"/>
        </w:tabs>
        <w:autoSpaceDE w:val="0"/>
        <w:autoSpaceDN w:val="0"/>
        <w:adjustRightInd w:val="0"/>
        <w:spacing w:after="0" w:line="240" w:lineRule="auto"/>
        <w:jc w:val="left"/>
        <w:rPr>
          <w:rFonts w:cs="Cambria"/>
          <w:color w:val="000000"/>
          <w:lang w:val="en-US"/>
        </w:rPr>
      </w:pPr>
      <w:r w:rsidRPr="00FA30FA">
        <w:rPr>
          <w:rFonts w:cs="Cambria"/>
          <w:b/>
          <w:bCs/>
          <w:color w:val="000000"/>
          <w:lang w:val="en-US"/>
        </w:rPr>
        <w:t xml:space="preserve">3.1.28 media stream </w:t>
      </w:r>
    </w:p>
    <w:p w14:paraId="4F39B73F" w14:textId="3ACD60F5" w:rsidR="00FA30FA" w:rsidRDefault="00FA30FA" w:rsidP="00FA30FA">
      <w:pPr>
        <w:rPr>
          <w:rFonts w:cs="Cambria"/>
          <w:color w:val="000000"/>
          <w:lang w:val="en-US"/>
        </w:rPr>
      </w:pPr>
      <w:r w:rsidRPr="00FA30FA">
        <w:rPr>
          <w:rFonts w:cs="Cambria"/>
          <w:color w:val="000000"/>
          <w:lang w:val="en-US"/>
        </w:rPr>
        <w:t xml:space="preserve">samples of a track in their decoding order </w:t>
      </w:r>
    </w:p>
    <w:p w14:paraId="7CF7D524" w14:textId="10E57EAF" w:rsidR="00265B20" w:rsidRPr="00AD06CC" w:rsidRDefault="00265B20" w:rsidP="00FA30FA">
      <w:pPr>
        <w:rPr>
          <w:b/>
          <w:bCs/>
          <w:lang w:eastAsia="ja-JP"/>
        </w:rPr>
      </w:pPr>
      <w:r w:rsidRPr="00AD06CC">
        <w:rPr>
          <w:b/>
          <w:bCs/>
          <w:lang w:eastAsia="ja-JP"/>
        </w:rPr>
        <w:t>3.1.</w:t>
      </w:r>
      <w:r w:rsidR="001973B0">
        <w:rPr>
          <w:b/>
          <w:bCs/>
          <w:lang w:eastAsia="ja-JP"/>
        </w:rPr>
        <w:t>68</w:t>
      </w:r>
      <w:r>
        <w:rPr>
          <w:b/>
          <w:bCs/>
          <w:lang w:eastAsia="ja-JP"/>
        </w:rPr>
        <w:br/>
      </w:r>
      <w:r w:rsidRPr="00AD06CC">
        <w:rPr>
          <w:b/>
          <w:bCs/>
          <w:lang w:eastAsia="ja-JP"/>
        </w:rPr>
        <w:t>content box</w:t>
      </w:r>
    </w:p>
    <w:p w14:paraId="4AB8C575" w14:textId="77777777" w:rsidR="00265B20" w:rsidRDefault="00265B20" w:rsidP="00265B20">
      <w:pPr>
        <w:rPr>
          <w:lang w:eastAsia="ja-JP"/>
        </w:rPr>
      </w:pPr>
      <w:r>
        <w:rPr>
          <w:lang w:eastAsia="ja-JP"/>
        </w:rPr>
        <w:t>box that is not a container box</w:t>
      </w:r>
    </w:p>
    <w:p w14:paraId="51BF7ABE" w14:textId="2DEB1238" w:rsidR="00F83894" w:rsidRPr="00AD06CC" w:rsidRDefault="00F83894" w:rsidP="00F83894">
      <w:pPr>
        <w:rPr>
          <w:b/>
          <w:bCs/>
          <w:lang w:eastAsia="ja-JP"/>
        </w:rPr>
      </w:pPr>
      <w:r w:rsidRPr="00AD06CC">
        <w:rPr>
          <w:b/>
          <w:bCs/>
          <w:lang w:eastAsia="ja-JP"/>
        </w:rPr>
        <w:t>3.1.</w:t>
      </w:r>
      <w:r>
        <w:rPr>
          <w:b/>
          <w:bCs/>
          <w:lang w:eastAsia="ja-JP"/>
        </w:rPr>
        <w:t>69</w:t>
      </w:r>
      <w:r>
        <w:rPr>
          <w:b/>
          <w:bCs/>
          <w:lang w:eastAsia="ja-JP"/>
        </w:rPr>
        <w:br/>
      </w:r>
      <w:r w:rsidRPr="00F83894">
        <w:rPr>
          <w:b/>
          <w:bCs/>
          <w:lang w:eastAsia="ja-JP"/>
        </w:rPr>
        <w:t>compressed movie file</w:t>
      </w:r>
    </w:p>
    <w:p w14:paraId="137FED0C" w14:textId="78EF8EDE" w:rsidR="00F83894" w:rsidRPr="00AD06CC" w:rsidRDefault="00F83894" w:rsidP="00265B20">
      <w:pPr>
        <w:rPr>
          <w:lang w:eastAsia="ja-JP"/>
        </w:rPr>
      </w:pPr>
      <w:r w:rsidRPr="00F83894">
        <w:rPr>
          <w:lang w:eastAsia="ja-JP"/>
        </w:rPr>
        <w:t xml:space="preserve">typed ISO base media file containing a </w:t>
      </w:r>
      <w:r w:rsidRPr="00BD4EB3">
        <w:rPr>
          <w:rStyle w:val="codeChar1"/>
        </w:rPr>
        <w:t>CompressedMovieBox</w:t>
      </w:r>
    </w:p>
    <w:p w14:paraId="3C9F93A0" w14:textId="3D710660" w:rsidR="00265B20" w:rsidRDefault="00110269" w:rsidP="00A00AB8">
      <w:pPr>
        <w:pStyle w:val="Heading1"/>
      </w:pPr>
      <w:bookmarkStart w:id="10" w:name="_Toc206773341"/>
      <w:r>
        <w:t>Clause</w:t>
      </w:r>
      <w:r w:rsidR="005412B3">
        <w:t xml:space="preserve"> 4.2</w:t>
      </w:r>
      <w:r w:rsidR="00A00AB8">
        <w:t xml:space="preserve">, </w:t>
      </w:r>
      <w:r w:rsidR="00A00AB8" w:rsidRPr="00A00AB8">
        <w:t>Binary structure</w:t>
      </w:r>
      <w:bookmarkEnd w:id="10"/>
    </w:p>
    <w:p w14:paraId="5F301B85" w14:textId="77777777" w:rsidR="00A00AB8" w:rsidRPr="004A3DA5" w:rsidRDefault="00A00AB8" w:rsidP="00886582">
      <w:pPr>
        <w:pStyle w:val="AMDInstruction"/>
      </w:pPr>
      <w:r w:rsidRPr="004A3DA5">
        <w:t>Replace the following text from subclause 4.2.2:</w:t>
      </w:r>
    </w:p>
    <w:p w14:paraId="539CB5A6" w14:textId="77777777" w:rsidR="00A00AB8" w:rsidRPr="004D10AF" w:rsidRDefault="00A00AB8" w:rsidP="00886582">
      <w:r w:rsidRPr="004D10AF">
        <w:t xml:space="preserve">Boxes specified in this document may be extended but such extensions are reserved for future use by ISO/IEC. Syntax may be added at the end of a box derived from </w:t>
      </w:r>
      <w:r w:rsidRPr="00886582">
        <w:rPr>
          <w:rStyle w:val="codeZchn"/>
        </w:rPr>
        <w:t>FullBox</w:t>
      </w:r>
      <w:r w:rsidRPr="004D10AF">
        <w:t xml:space="preserve"> and an already specified </w:t>
      </w:r>
      <w:r w:rsidRPr="00886582">
        <w:rPr>
          <w:rStyle w:val="codeZchn"/>
        </w:rPr>
        <w:t>version</w:t>
      </w:r>
      <w:r w:rsidRPr="004D10AF">
        <w:t xml:space="preserve"> value may be kept, if it is not essential to parse such added syntax. When a parser has not reached the end of a box derived from </w:t>
      </w:r>
      <w:r w:rsidRPr="00886582">
        <w:rPr>
          <w:rStyle w:val="codeZchn"/>
        </w:rPr>
        <w:t>FullBox</w:t>
      </w:r>
      <w:r w:rsidRPr="004D10AF">
        <w:t xml:space="preserve"> as defined by the values of the </w:t>
      </w:r>
      <w:r w:rsidRPr="00886582">
        <w:rPr>
          <w:rStyle w:val="codeZchn"/>
        </w:rPr>
        <w:t>size</w:t>
      </w:r>
      <w:r w:rsidRPr="004D10AF">
        <w:t xml:space="preserve"> or </w:t>
      </w:r>
      <w:r w:rsidRPr="00886582">
        <w:rPr>
          <w:rStyle w:val="codeZchn"/>
        </w:rPr>
        <w:t>largesize</w:t>
      </w:r>
      <w:r w:rsidRPr="004D10AF">
        <w:t xml:space="preserve"> field (as appropriate) but does not recognize the remaining syntax elements, it shall ignore and skip the remaining of the box.</w:t>
      </w:r>
    </w:p>
    <w:p w14:paraId="3DF19691" w14:textId="77777777" w:rsidR="00A00AB8" w:rsidRPr="00AD06CC" w:rsidRDefault="00A00AB8" w:rsidP="00886582">
      <w:pPr>
        <w:pStyle w:val="AMDInstruction"/>
      </w:pPr>
      <w:r w:rsidRPr="00AD06CC">
        <w:t>with:</w:t>
      </w:r>
    </w:p>
    <w:p w14:paraId="25F5C9C2" w14:textId="7F8F2A78" w:rsidR="004D10AF" w:rsidRDefault="00A00AB8">
      <w:r w:rsidRPr="00467425">
        <w:t xml:space="preserve">Content boxes specified in this document may be extended but such extensions are reserved for future use by ISO/IEC. When it is not essential to parse a syntax extension of a content box, the syntax extension may be added at the end of the content box. When a content box is derived from </w:t>
      </w:r>
      <w:r w:rsidRPr="00AD06CC">
        <w:rPr>
          <w:rStyle w:val="codeZchn"/>
        </w:rPr>
        <w:t>FullBox</w:t>
      </w:r>
      <w:r w:rsidRPr="00467425">
        <w:t xml:space="preserve"> and it is not essential to parse a syntax extension that is added at the end of the content box, an already specified </w:t>
      </w:r>
      <w:r w:rsidRPr="00886582">
        <w:rPr>
          <w:rStyle w:val="codeZchn"/>
        </w:rPr>
        <w:t>version</w:t>
      </w:r>
      <w:r w:rsidRPr="00467425">
        <w:t xml:space="preserve"> value of the content box may be kept. When a parser has not reached the end of a content box </w:t>
      </w:r>
      <w:r w:rsidRPr="00467425">
        <w:lastRenderedPageBreak/>
        <w:t xml:space="preserve">as defined by the values of the </w:t>
      </w:r>
      <w:r w:rsidRPr="00AD06CC">
        <w:rPr>
          <w:rStyle w:val="codeZchn"/>
        </w:rPr>
        <w:t>size</w:t>
      </w:r>
      <w:r w:rsidRPr="00467425">
        <w:t xml:space="preserve"> or </w:t>
      </w:r>
      <w:r w:rsidRPr="00AD06CC">
        <w:rPr>
          <w:rStyle w:val="codeZchn"/>
        </w:rPr>
        <w:t>largesize</w:t>
      </w:r>
      <w:r w:rsidRPr="00467425">
        <w:t xml:space="preserve"> field (as appropriate) but does not recognize the remaining syntax elements, it shall ignore and skip the remaining of the content box.</w:t>
      </w:r>
    </w:p>
    <w:p w14:paraId="65981137" w14:textId="18696787" w:rsidR="00817F59" w:rsidRDefault="004D10AF" w:rsidP="00886582">
      <w:pPr>
        <w:pStyle w:val="Heading1"/>
      </w:pPr>
      <w:bookmarkStart w:id="11" w:name="_Toc206773342"/>
      <w:r>
        <w:t xml:space="preserve">Clause </w:t>
      </w:r>
      <w:r w:rsidR="00EB2E2C">
        <w:t>5.2, File-type box</w:t>
      </w:r>
      <w:bookmarkEnd w:id="11"/>
    </w:p>
    <w:p w14:paraId="1D195B0E" w14:textId="77777777" w:rsidR="00EB2E2C" w:rsidRDefault="00EB2E2C" w:rsidP="00EB2E2C">
      <w:pPr>
        <w:pStyle w:val="AMDInstruction"/>
      </w:pPr>
      <w:r>
        <w:t>Change part of the definition in clause 5.2.1 from:</w:t>
      </w:r>
    </w:p>
    <w:p w14:paraId="70C6E66C" w14:textId="77777777" w:rsidR="00EB2E2C" w:rsidRDefault="00EB2E2C" w:rsidP="00EB2E2C">
      <w:r>
        <w:t xml:space="preserve">This box shall be placed as early as possible in the file (e.g. after any obligatory signature, but before any significant variable-size boxes such as a </w:t>
      </w:r>
      <w:proofErr w:type="spellStart"/>
      <w:r>
        <w:rPr>
          <w:rFonts w:ascii="Courier New" w:eastAsia="Courier New" w:hAnsi="Courier New" w:cs="Courier New"/>
        </w:rPr>
        <w:t>MovieBox</w:t>
      </w:r>
      <w:proofErr w:type="spellEnd"/>
      <w:r>
        <w:t xml:space="preserve">, </w:t>
      </w:r>
      <w:proofErr w:type="spellStart"/>
      <w:r>
        <w:rPr>
          <w:rFonts w:ascii="Courier New" w:eastAsia="Courier New" w:hAnsi="Courier New" w:cs="Courier New"/>
        </w:rPr>
        <w:t>MediaDataBox</w:t>
      </w:r>
      <w:proofErr w:type="spellEnd"/>
      <w:r>
        <w:t xml:space="preserve">, or </w:t>
      </w:r>
      <w:proofErr w:type="spellStart"/>
      <w:r>
        <w:rPr>
          <w:rFonts w:ascii="Courier New" w:eastAsia="Courier New" w:hAnsi="Courier New" w:cs="Courier New"/>
        </w:rPr>
        <w:t>FreeSpaceBox</w:t>
      </w:r>
      <w:proofErr w:type="spellEnd"/>
      <w:r>
        <w:t xml:space="preserve">). It identifies which specification is the ‘best use’ of the file (the </w:t>
      </w:r>
      <w:proofErr w:type="spellStart"/>
      <w:r>
        <w:rPr>
          <w:rFonts w:ascii="Courier New" w:eastAsia="Courier New" w:hAnsi="Courier New" w:cs="Courier New"/>
        </w:rPr>
        <w:t>major_brand</w:t>
      </w:r>
      <w:proofErr w:type="spellEnd"/>
      <w:r>
        <w:t xml:space="preserve">), and a minor version of that specification; and </w:t>
      </w:r>
      <w:proofErr w:type="gramStart"/>
      <w:r>
        <w:t>also</w:t>
      </w:r>
      <w:proofErr w:type="gramEnd"/>
      <w:r>
        <w:t xml:space="preserve"> a set of other specifications to which the file complies (the </w:t>
      </w:r>
      <w:proofErr w:type="spellStart"/>
      <w:r>
        <w:rPr>
          <w:rFonts w:ascii="Courier New" w:eastAsia="Courier New" w:hAnsi="Courier New" w:cs="Courier New"/>
        </w:rPr>
        <w:t>compatible_brands</w:t>
      </w:r>
      <w:proofErr w:type="spellEnd"/>
      <w:r>
        <w:t xml:space="preserve">); the </w:t>
      </w:r>
      <w:proofErr w:type="spellStart"/>
      <w:r>
        <w:rPr>
          <w:rFonts w:ascii="Courier New" w:eastAsia="Courier New" w:hAnsi="Courier New" w:cs="Courier New"/>
        </w:rPr>
        <w:t>major_brand</w:t>
      </w:r>
      <w:proofErr w:type="spellEnd"/>
      <w:r>
        <w:t xml:space="preserve"> should be repeated in the </w:t>
      </w:r>
      <w:proofErr w:type="spellStart"/>
      <w:r>
        <w:rPr>
          <w:rFonts w:ascii="Courier New" w:eastAsia="Courier New" w:hAnsi="Courier New" w:cs="Courier New"/>
        </w:rPr>
        <w:t>compatible_brands</w:t>
      </w:r>
      <w:proofErr w:type="spellEnd"/>
      <w:r>
        <w:t xml:space="preserve"> list. Readers implementing this format should attempt to read files that are marked as compatible with any of the specifications that the reader implements. Any incompatible change in a specification should therefore register a new ‘brand’ identifier to identify files conformant to the new specification.</w:t>
      </w:r>
    </w:p>
    <w:p w14:paraId="1982C23C" w14:textId="77777777" w:rsidR="00EB2E2C" w:rsidRDefault="00EB2E2C" w:rsidP="00EB2E2C">
      <w:r>
        <w:t>The minor version is informative only. It does not appear for compatible-</w:t>
      </w:r>
      <w:proofErr w:type="gramStart"/>
      <w:r>
        <w:t>brands, and</w:t>
      </w:r>
      <w:proofErr w:type="gramEnd"/>
      <w:r>
        <w:t xml:space="preserve"> is not used to determine the conformance of a file to a standard. It may allow more precise identification of the major specification, for inspection, debugging, or improved decoding.</w:t>
      </w:r>
    </w:p>
    <w:p w14:paraId="48623B28" w14:textId="77777777" w:rsidR="00EB2E2C" w:rsidRPr="00EB2E2C" w:rsidRDefault="00EB2E2C" w:rsidP="00EB2E2C">
      <w:pPr>
        <w:pStyle w:val="AMDInstruction"/>
      </w:pPr>
      <w:r w:rsidRPr="00EB2E2C">
        <w:t>to:</w:t>
      </w:r>
    </w:p>
    <w:p w14:paraId="7B8452AE" w14:textId="77777777" w:rsidR="00EB2E2C" w:rsidRPr="00CA0542" w:rsidRDefault="00EB2E2C" w:rsidP="00EB2E2C">
      <w:r>
        <w:t xml:space="preserve">This box shall be placed as early as possible in the file (e.g. after any obligatory signature, but before any </w:t>
      </w:r>
      <w:r w:rsidRPr="00006AFC">
        <w:t xml:space="preserve">significant variable-size boxes such as a </w:t>
      </w:r>
      <w:proofErr w:type="spellStart"/>
      <w:r w:rsidRPr="00006AFC">
        <w:rPr>
          <w:rFonts w:ascii="Courier New" w:eastAsia="Courier New" w:hAnsi="Courier New" w:cs="Courier New"/>
        </w:rPr>
        <w:t>MovieBox</w:t>
      </w:r>
      <w:proofErr w:type="spellEnd"/>
      <w:r w:rsidRPr="00006AFC">
        <w:t xml:space="preserve">, </w:t>
      </w:r>
      <w:proofErr w:type="spellStart"/>
      <w:r w:rsidRPr="00006AFC">
        <w:rPr>
          <w:rFonts w:ascii="Courier New" w:eastAsia="Courier New" w:hAnsi="Courier New" w:cs="Courier New"/>
        </w:rPr>
        <w:t>MediaDataBox</w:t>
      </w:r>
      <w:proofErr w:type="spellEnd"/>
      <w:r w:rsidRPr="00006AFC">
        <w:t xml:space="preserve">, or </w:t>
      </w:r>
      <w:proofErr w:type="spellStart"/>
      <w:r w:rsidRPr="00006AFC">
        <w:rPr>
          <w:rFonts w:ascii="Courier New" w:eastAsia="Courier New" w:hAnsi="Courier New" w:cs="Courier New"/>
        </w:rPr>
        <w:t>FreeSpaceBox</w:t>
      </w:r>
      <w:proofErr w:type="spellEnd"/>
      <w:r w:rsidRPr="00006AFC">
        <w:t xml:space="preserve">). It identifies which specification is the ‘best use’ of the file (the </w:t>
      </w:r>
      <w:proofErr w:type="spellStart"/>
      <w:r w:rsidRPr="00006AFC">
        <w:rPr>
          <w:rFonts w:ascii="Courier New" w:eastAsia="Courier New" w:hAnsi="Courier New" w:cs="Courier New"/>
        </w:rPr>
        <w:t>major_brand</w:t>
      </w:r>
      <w:proofErr w:type="spellEnd"/>
      <w:r w:rsidRPr="00006AFC">
        <w:t xml:space="preserve">), and a minor version of that specification; and </w:t>
      </w:r>
      <w:proofErr w:type="gramStart"/>
      <w:r w:rsidRPr="00006AFC">
        <w:t>also</w:t>
      </w:r>
      <w:proofErr w:type="gramEnd"/>
      <w:r w:rsidRPr="00006AFC">
        <w:t xml:space="preserve"> a set of other specifications to which the file complies (</w:t>
      </w:r>
      <w:r w:rsidRPr="00CA0542">
        <w:t xml:space="preserve">the </w:t>
      </w:r>
      <w:proofErr w:type="spellStart"/>
      <w:r w:rsidRPr="00CA0542">
        <w:rPr>
          <w:rFonts w:ascii="Courier New" w:eastAsia="Courier New" w:hAnsi="Courier New" w:cs="Courier New"/>
        </w:rPr>
        <w:t>major_brand</w:t>
      </w:r>
      <w:proofErr w:type="spellEnd"/>
      <w:r w:rsidRPr="00CA0542">
        <w:t xml:space="preserve"> and</w:t>
      </w:r>
      <w:r w:rsidRPr="00006AFC">
        <w:t xml:space="preserve"> the </w:t>
      </w:r>
      <w:proofErr w:type="spellStart"/>
      <w:r w:rsidRPr="00006AFC">
        <w:rPr>
          <w:rFonts w:ascii="Courier New" w:eastAsia="Courier New" w:hAnsi="Courier New" w:cs="Courier New"/>
        </w:rPr>
        <w:t>compatible_brands</w:t>
      </w:r>
      <w:proofErr w:type="spellEnd"/>
      <w:r w:rsidRPr="00006AFC">
        <w:t xml:space="preserve">); the </w:t>
      </w:r>
      <w:proofErr w:type="spellStart"/>
      <w:r w:rsidRPr="00006AFC">
        <w:rPr>
          <w:rFonts w:ascii="Courier New" w:eastAsia="Courier New" w:hAnsi="Courier New" w:cs="Courier New"/>
        </w:rPr>
        <w:t>major_brand</w:t>
      </w:r>
      <w:proofErr w:type="spellEnd"/>
      <w:r w:rsidRPr="00006AFC">
        <w:t xml:space="preserve"> </w:t>
      </w:r>
      <w:r w:rsidRPr="00CA0542">
        <w:t>may</w:t>
      </w:r>
      <w:r w:rsidRPr="00006AFC">
        <w:t xml:space="preserve"> be repeated in the </w:t>
      </w:r>
      <w:proofErr w:type="spellStart"/>
      <w:r w:rsidRPr="00006AFC">
        <w:rPr>
          <w:rFonts w:ascii="Courier New" w:eastAsia="Courier New" w:hAnsi="Courier New" w:cs="Courier New"/>
        </w:rPr>
        <w:t>compatible_brands</w:t>
      </w:r>
      <w:proofErr w:type="spellEnd"/>
      <w:r w:rsidRPr="00006AFC">
        <w:t xml:space="preserve"> list. </w:t>
      </w:r>
      <w:r w:rsidRPr="00CA0542">
        <w:t>If only a single brand needs to be signaled, the compatible brands list may be empty.</w:t>
      </w:r>
      <w:r w:rsidRPr="00006AFC">
        <w:t xml:space="preserve"> Readers implementing this format should attempt to read files that are marked as compatible with any of the specifications that the reader implements. Any incompatible change in a specification should therefore register a new ‘brand’ identifier to identify files conformant to the new specification.</w:t>
      </w:r>
    </w:p>
    <w:p w14:paraId="33A5F6C5" w14:textId="41760F7C" w:rsidR="00EB2E2C" w:rsidRPr="00CA0542" w:rsidRDefault="00EB2E2C" w:rsidP="00817F59">
      <w:r w:rsidRPr="00006AFC">
        <w:t>The minor version is informative only. It does not appear for compatible-</w:t>
      </w:r>
      <w:proofErr w:type="gramStart"/>
      <w:r w:rsidRPr="00006AFC">
        <w:t>brands, and</w:t>
      </w:r>
      <w:proofErr w:type="gramEnd"/>
      <w:r w:rsidRPr="00006AFC">
        <w:t xml:space="preserve"> is not used to determine the conformance of a file to a standard. It may allow more precise identification of the major specification, for inspection, debugging, or improved decoding. </w:t>
      </w:r>
      <w:r w:rsidRPr="00CA0542">
        <w:t xml:space="preserve">The interpretation of the minor version is major-brand specific. The semantics of the 32 bits of the </w:t>
      </w:r>
      <w:proofErr w:type="spellStart"/>
      <w:r w:rsidRPr="00CA0542">
        <w:rPr>
          <w:rFonts w:ascii="Courier New" w:eastAsia="Courier New" w:hAnsi="Courier New" w:cs="Courier New"/>
        </w:rPr>
        <w:t>minor_version</w:t>
      </w:r>
      <w:proofErr w:type="spellEnd"/>
      <w:r w:rsidRPr="00CA0542">
        <w:t xml:space="preserve"> field may be re-defined by the specification defining the major brand value, for example using these 32 bits as flags.</w:t>
      </w:r>
    </w:p>
    <w:p w14:paraId="1E560540" w14:textId="36DC2610" w:rsidR="00EB2E2C" w:rsidRDefault="00EB2E2C" w:rsidP="00886582">
      <w:pPr>
        <w:pStyle w:val="Heading1"/>
      </w:pPr>
      <w:bookmarkStart w:id="12" w:name="_Toc206773343"/>
      <w:r w:rsidRPr="00886582">
        <w:t>Clause 6.2, Box order</w:t>
      </w:r>
      <w:bookmarkEnd w:id="12"/>
    </w:p>
    <w:p w14:paraId="212F36DE" w14:textId="77777777" w:rsidR="00DA10B4" w:rsidRPr="00AD06CC" w:rsidRDefault="00DA10B4" w:rsidP="00DA10B4">
      <w:pPr>
        <w:pStyle w:val="AMDInstruction"/>
      </w:pPr>
      <w:r w:rsidRPr="00AD06CC">
        <w:t>Replace the subclause 6.2 with the following:</w:t>
      </w:r>
    </w:p>
    <w:p w14:paraId="2B58AF3A" w14:textId="7B72550A" w:rsidR="00DA10B4" w:rsidRPr="00DA10B4" w:rsidRDefault="00DA10B4" w:rsidP="00DA10B4">
      <w:r w:rsidRPr="00DA10B4">
        <w:t xml:space="preserve">An overall view of the normal encapsulation structure is provided in the following informative </w:t>
      </w:r>
      <w:r>
        <w:t>Table 2</w:t>
      </w:r>
      <w:r w:rsidRPr="00DA10B4">
        <w:t xml:space="preserve">. In the event of a conflict between this table and the prose, the prose prevails. The order of boxes within its container is not necessarily indicated in </w:t>
      </w:r>
      <w:r>
        <w:t>Table 2</w:t>
      </w:r>
      <w:r w:rsidRPr="00DA10B4">
        <w:t>.</w:t>
      </w:r>
    </w:p>
    <w:p w14:paraId="04470FFA" w14:textId="77777777" w:rsidR="00DA10B4" w:rsidRPr="00497547" w:rsidRDefault="00DA10B4" w:rsidP="00DA10B4">
      <w:r w:rsidRPr="00497547">
        <w:t xml:space="preserve">The table shows those boxes that may occur at the top-level in the left-most column; indentation is used to show possible containment. Thus, for example, a </w:t>
      </w:r>
      <w:r w:rsidRPr="00886582">
        <w:rPr>
          <w:rStyle w:val="codeZchn"/>
        </w:rPr>
        <w:t>TrackHeaderBox</w:t>
      </w:r>
      <w:r w:rsidRPr="00497547">
        <w:t xml:space="preserve"> (</w:t>
      </w:r>
      <w:r w:rsidRPr="00886582">
        <w:rPr>
          <w:rStyle w:val="codeZchn"/>
        </w:rPr>
        <w:t>'</w:t>
      </w:r>
      <w:proofErr w:type="spellStart"/>
      <w:r w:rsidRPr="00886582">
        <w:rPr>
          <w:rStyle w:val="codeZchn"/>
        </w:rPr>
        <w:t>tkhd</w:t>
      </w:r>
      <w:proofErr w:type="spellEnd"/>
      <w:r w:rsidRPr="00886582">
        <w:rPr>
          <w:rStyle w:val="codeZchn"/>
        </w:rPr>
        <w:t>'</w:t>
      </w:r>
      <w:r w:rsidRPr="00497547">
        <w:t xml:space="preserve">) is found in a </w:t>
      </w:r>
      <w:r w:rsidRPr="00886582">
        <w:rPr>
          <w:rStyle w:val="codeZchn"/>
        </w:rPr>
        <w:t>TrackBox</w:t>
      </w:r>
      <w:r w:rsidRPr="00497547">
        <w:t xml:space="preserve"> (</w:t>
      </w:r>
      <w:r w:rsidRPr="00886582">
        <w:rPr>
          <w:rStyle w:val="codeZchn"/>
        </w:rPr>
        <w:t>'</w:t>
      </w:r>
      <w:proofErr w:type="spellStart"/>
      <w:r w:rsidRPr="00886582">
        <w:rPr>
          <w:rStyle w:val="codeZchn"/>
        </w:rPr>
        <w:t>trak</w:t>
      </w:r>
      <w:proofErr w:type="spellEnd"/>
      <w:r w:rsidRPr="00886582">
        <w:rPr>
          <w:rStyle w:val="codeZchn"/>
        </w:rPr>
        <w:t>'</w:t>
      </w:r>
      <w:r w:rsidRPr="00497547">
        <w:t xml:space="preserve">), which is found in a </w:t>
      </w:r>
      <w:r w:rsidRPr="00886582">
        <w:rPr>
          <w:rStyle w:val="codeZchn"/>
        </w:rPr>
        <w:t>MovieBox</w:t>
      </w:r>
      <w:r w:rsidRPr="00497547">
        <w:t xml:space="preserve"> (</w:t>
      </w:r>
      <w:r w:rsidRPr="00886582">
        <w:rPr>
          <w:rStyle w:val="codeZchn"/>
        </w:rPr>
        <w:t>'</w:t>
      </w:r>
      <w:proofErr w:type="spellStart"/>
      <w:r w:rsidRPr="00886582">
        <w:rPr>
          <w:rStyle w:val="codeZchn"/>
        </w:rPr>
        <w:t>moov</w:t>
      </w:r>
      <w:proofErr w:type="spellEnd"/>
      <w:r w:rsidRPr="00886582">
        <w:rPr>
          <w:rStyle w:val="codeZchn"/>
        </w:rPr>
        <w:t>'</w:t>
      </w:r>
      <w:r w:rsidRPr="00497547">
        <w:t>).</w:t>
      </w:r>
    </w:p>
    <w:p w14:paraId="353C9D5F" w14:textId="77777777" w:rsidR="00DA10B4" w:rsidRPr="00497547" w:rsidRDefault="00DA10B4" w:rsidP="00DA10B4">
      <w:r w:rsidRPr="00497547">
        <w:lastRenderedPageBreak/>
        <w:t>Boxes using an extended type may be placed in a wide variety of containers, not just the top level.</w:t>
      </w:r>
    </w:p>
    <w:p w14:paraId="716E1E26" w14:textId="690E4E6B" w:rsidR="00DA10B4" w:rsidRPr="00886582" w:rsidRDefault="00DA10B4" w:rsidP="00886582">
      <w:pPr>
        <w:jc w:val="center"/>
        <w:rPr>
          <w:b/>
          <w:bCs/>
        </w:rPr>
      </w:pPr>
      <w:r w:rsidRPr="00886582">
        <w:rPr>
          <w:b/>
          <w:bCs/>
        </w:rPr>
        <w:t>Table 2 — Box types, structure and cross-reference</w:t>
      </w:r>
    </w:p>
    <w:tbl>
      <w:tblPr>
        <w:tblW w:w="5000" w:type="pct"/>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549"/>
        <w:gridCol w:w="539"/>
        <w:gridCol w:w="1001"/>
        <w:gridCol w:w="671"/>
        <w:gridCol w:w="539"/>
        <w:gridCol w:w="1067"/>
        <w:gridCol w:w="539"/>
        <w:gridCol w:w="1165"/>
        <w:gridCol w:w="3651"/>
      </w:tblGrid>
      <w:tr w:rsidR="00270683" w:rsidRPr="00497547" w14:paraId="2D94C045" w14:textId="77777777" w:rsidTr="009509E6">
        <w:tc>
          <w:tcPr>
            <w:tcW w:w="282" w:type="pct"/>
            <w:tcBorders>
              <w:top w:val="single" w:sz="12" w:space="0" w:color="auto"/>
              <w:bottom w:val="single" w:sz="4" w:space="0" w:color="auto"/>
              <w:right w:val="single" w:sz="4" w:space="0" w:color="auto"/>
            </w:tcBorders>
            <w:vAlign w:val="center"/>
            <w:hideMark/>
          </w:tcPr>
          <w:p w14:paraId="28879370" w14:textId="77777777" w:rsidR="00DA10B4" w:rsidRPr="00886582" w:rsidRDefault="00DA10B4" w:rsidP="00334CE0">
            <w:pPr>
              <w:spacing w:after="0"/>
              <w:rPr>
                <w:rStyle w:val="codeChar1"/>
              </w:rPr>
            </w:pPr>
            <w:r w:rsidRPr="00886582">
              <w:rPr>
                <w:rStyle w:val="codeChar1"/>
              </w:rPr>
              <w:t>ftyp</w:t>
            </w:r>
          </w:p>
        </w:tc>
        <w:tc>
          <w:tcPr>
            <w:tcW w:w="277" w:type="pct"/>
            <w:tcBorders>
              <w:top w:val="single" w:sz="12" w:space="0" w:color="auto"/>
              <w:left w:val="single" w:sz="4" w:space="0" w:color="auto"/>
              <w:bottom w:val="single" w:sz="4" w:space="0" w:color="auto"/>
              <w:right w:val="single" w:sz="4" w:space="0" w:color="auto"/>
            </w:tcBorders>
            <w:vAlign w:val="center"/>
            <w:hideMark/>
          </w:tcPr>
          <w:p w14:paraId="742FFE49" w14:textId="77777777" w:rsidR="00DA10B4" w:rsidRPr="00886582" w:rsidRDefault="00DA10B4" w:rsidP="00334CE0">
            <w:pPr>
              <w:spacing w:after="0"/>
              <w:rPr>
                <w:rStyle w:val="codeChar1"/>
              </w:rPr>
            </w:pPr>
            <w:r w:rsidRPr="00886582">
              <w:rPr>
                <w:rStyle w:val="codeChar1"/>
              </w:rPr>
              <w:t> </w:t>
            </w:r>
          </w:p>
        </w:tc>
        <w:tc>
          <w:tcPr>
            <w:tcW w:w="515" w:type="pct"/>
            <w:tcBorders>
              <w:top w:val="single" w:sz="12" w:space="0" w:color="auto"/>
              <w:left w:val="single" w:sz="4" w:space="0" w:color="auto"/>
              <w:bottom w:val="single" w:sz="4" w:space="0" w:color="auto"/>
              <w:right w:val="single" w:sz="4" w:space="0" w:color="auto"/>
            </w:tcBorders>
            <w:vAlign w:val="center"/>
            <w:hideMark/>
          </w:tcPr>
          <w:p w14:paraId="703B251C" w14:textId="77777777" w:rsidR="00DA10B4" w:rsidRPr="00886582" w:rsidRDefault="00DA10B4" w:rsidP="00334CE0">
            <w:pPr>
              <w:spacing w:after="0"/>
              <w:rPr>
                <w:rStyle w:val="codeChar1"/>
              </w:rPr>
            </w:pPr>
            <w:r w:rsidRPr="00886582">
              <w:rPr>
                <w:rStyle w:val="codeChar1"/>
              </w:rPr>
              <w:t> </w:t>
            </w:r>
          </w:p>
        </w:tc>
        <w:tc>
          <w:tcPr>
            <w:tcW w:w="345" w:type="pct"/>
            <w:tcBorders>
              <w:top w:val="single" w:sz="12" w:space="0" w:color="auto"/>
              <w:left w:val="single" w:sz="4" w:space="0" w:color="auto"/>
              <w:bottom w:val="single" w:sz="4" w:space="0" w:color="auto"/>
              <w:right w:val="single" w:sz="4" w:space="0" w:color="auto"/>
            </w:tcBorders>
            <w:vAlign w:val="center"/>
            <w:hideMark/>
          </w:tcPr>
          <w:p w14:paraId="280BA746" w14:textId="77777777" w:rsidR="00DA10B4" w:rsidRPr="00886582" w:rsidRDefault="00DA10B4" w:rsidP="00334CE0">
            <w:pPr>
              <w:spacing w:after="0"/>
              <w:rPr>
                <w:rStyle w:val="codeChar1"/>
              </w:rPr>
            </w:pPr>
            <w:r w:rsidRPr="00886582">
              <w:rPr>
                <w:rStyle w:val="codeChar1"/>
              </w:rPr>
              <w:t> </w:t>
            </w:r>
          </w:p>
        </w:tc>
        <w:tc>
          <w:tcPr>
            <w:tcW w:w="277" w:type="pct"/>
            <w:tcBorders>
              <w:top w:val="single" w:sz="12" w:space="0" w:color="auto"/>
              <w:left w:val="single" w:sz="4" w:space="0" w:color="auto"/>
              <w:bottom w:val="single" w:sz="4" w:space="0" w:color="auto"/>
              <w:right w:val="single" w:sz="4" w:space="0" w:color="auto"/>
            </w:tcBorders>
            <w:vAlign w:val="center"/>
            <w:hideMark/>
          </w:tcPr>
          <w:p w14:paraId="621CE4E5" w14:textId="77777777" w:rsidR="00DA10B4" w:rsidRPr="00886582" w:rsidRDefault="00DA10B4" w:rsidP="00334CE0">
            <w:pPr>
              <w:spacing w:after="0"/>
              <w:rPr>
                <w:rStyle w:val="codeChar1"/>
              </w:rPr>
            </w:pPr>
            <w:r w:rsidRPr="00886582">
              <w:rPr>
                <w:rStyle w:val="codeChar1"/>
              </w:rPr>
              <w:t> </w:t>
            </w:r>
          </w:p>
        </w:tc>
        <w:tc>
          <w:tcPr>
            <w:tcW w:w="549" w:type="pct"/>
            <w:tcBorders>
              <w:top w:val="single" w:sz="12" w:space="0" w:color="auto"/>
              <w:left w:val="single" w:sz="4" w:space="0" w:color="auto"/>
              <w:bottom w:val="single" w:sz="4" w:space="0" w:color="auto"/>
              <w:right w:val="single" w:sz="4" w:space="0" w:color="auto"/>
            </w:tcBorders>
            <w:vAlign w:val="center"/>
            <w:hideMark/>
          </w:tcPr>
          <w:p w14:paraId="09861570" w14:textId="77777777" w:rsidR="00DA10B4" w:rsidRPr="00886582" w:rsidRDefault="00DA10B4" w:rsidP="00334CE0">
            <w:pPr>
              <w:spacing w:after="0"/>
              <w:rPr>
                <w:rStyle w:val="codeChar1"/>
              </w:rPr>
            </w:pPr>
            <w:r w:rsidRPr="00886582">
              <w:rPr>
                <w:rStyle w:val="codeChar1"/>
              </w:rPr>
              <w:t> </w:t>
            </w:r>
          </w:p>
        </w:tc>
        <w:tc>
          <w:tcPr>
            <w:tcW w:w="277" w:type="pct"/>
            <w:tcBorders>
              <w:top w:val="single" w:sz="12" w:space="0" w:color="auto"/>
              <w:left w:val="single" w:sz="4" w:space="0" w:color="auto"/>
              <w:bottom w:val="single" w:sz="4" w:space="0" w:color="auto"/>
              <w:right w:val="single" w:sz="4" w:space="0" w:color="auto"/>
            </w:tcBorders>
            <w:vAlign w:val="center"/>
          </w:tcPr>
          <w:p w14:paraId="77F120E8" w14:textId="77777777" w:rsidR="00DA10B4" w:rsidRPr="00886582" w:rsidRDefault="00DA10B4" w:rsidP="00334CE0">
            <w:pPr>
              <w:spacing w:after="0"/>
              <w:rPr>
                <w:rStyle w:val="codeChar1"/>
              </w:rPr>
            </w:pPr>
            <w:r w:rsidRPr="00886582">
              <w:rPr>
                <w:rStyle w:val="codeChar1"/>
              </w:rPr>
              <w:t> </w:t>
            </w:r>
          </w:p>
        </w:tc>
        <w:tc>
          <w:tcPr>
            <w:tcW w:w="599" w:type="pct"/>
            <w:tcBorders>
              <w:top w:val="single" w:sz="12" w:space="0" w:color="auto"/>
              <w:left w:val="single" w:sz="4" w:space="0" w:color="auto"/>
              <w:bottom w:val="single" w:sz="4" w:space="0" w:color="auto"/>
              <w:right w:val="single" w:sz="4" w:space="0" w:color="auto"/>
            </w:tcBorders>
            <w:vAlign w:val="center"/>
            <w:hideMark/>
          </w:tcPr>
          <w:p w14:paraId="78885F76" w14:textId="12099C5F" w:rsidR="00DA10B4" w:rsidRPr="00497547" w:rsidRDefault="00DA10B4" w:rsidP="00334CE0">
            <w:pPr>
              <w:spacing w:after="0"/>
            </w:pPr>
            <w:r w:rsidRPr="00497547">
              <w:t>5.2</w:t>
            </w:r>
          </w:p>
        </w:tc>
        <w:tc>
          <w:tcPr>
            <w:tcW w:w="1878" w:type="pct"/>
            <w:tcBorders>
              <w:top w:val="single" w:sz="12" w:space="0" w:color="auto"/>
              <w:left w:val="single" w:sz="4" w:space="0" w:color="auto"/>
              <w:bottom w:val="single" w:sz="4" w:space="0" w:color="auto"/>
            </w:tcBorders>
            <w:vAlign w:val="center"/>
            <w:hideMark/>
          </w:tcPr>
          <w:p w14:paraId="22C32363" w14:textId="77777777" w:rsidR="00DA10B4" w:rsidRPr="00497547" w:rsidRDefault="00DA10B4" w:rsidP="00334CE0">
            <w:pPr>
              <w:spacing w:after="0"/>
            </w:pPr>
            <w:r w:rsidRPr="00497547">
              <w:t>file type and compatibility</w:t>
            </w:r>
          </w:p>
        </w:tc>
      </w:tr>
      <w:tr w:rsidR="00270683" w:rsidRPr="00497547" w14:paraId="16B1BC6C" w14:textId="77777777" w:rsidTr="009509E6">
        <w:tc>
          <w:tcPr>
            <w:tcW w:w="282" w:type="pct"/>
            <w:tcBorders>
              <w:top w:val="single" w:sz="4" w:space="0" w:color="auto"/>
              <w:bottom w:val="single" w:sz="4" w:space="0" w:color="auto"/>
              <w:right w:val="single" w:sz="4" w:space="0" w:color="auto"/>
            </w:tcBorders>
            <w:vAlign w:val="center"/>
          </w:tcPr>
          <w:p w14:paraId="0495F450" w14:textId="77777777" w:rsidR="00DA10B4" w:rsidRPr="00886582" w:rsidRDefault="00DA10B4" w:rsidP="00334CE0">
            <w:pPr>
              <w:spacing w:after="0"/>
              <w:rPr>
                <w:rStyle w:val="codeChar1"/>
              </w:rPr>
            </w:pPr>
            <w:r w:rsidRPr="00886582">
              <w:rPr>
                <w:rStyle w:val="codeChar1"/>
              </w:rPr>
              <w:t>otyp</w:t>
            </w:r>
          </w:p>
        </w:tc>
        <w:tc>
          <w:tcPr>
            <w:tcW w:w="277" w:type="pct"/>
            <w:tcBorders>
              <w:top w:val="single" w:sz="4" w:space="0" w:color="auto"/>
              <w:left w:val="single" w:sz="4" w:space="0" w:color="auto"/>
              <w:bottom w:val="single" w:sz="4" w:space="0" w:color="auto"/>
              <w:right w:val="single" w:sz="4" w:space="0" w:color="auto"/>
            </w:tcBorders>
            <w:vAlign w:val="center"/>
          </w:tcPr>
          <w:p w14:paraId="07CA481B" w14:textId="77777777" w:rsidR="00DA10B4" w:rsidRPr="00886582" w:rsidRDefault="00DA10B4" w:rsidP="00334CE0">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tcPr>
          <w:p w14:paraId="763CD945" w14:textId="77777777" w:rsidR="00DA10B4" w:rsidRPr="00886582" w:rsidRDefault="00DA10B4" w:rsidP="00334CE0">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tcPr>
          <w:p w14:paraId="17682561"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116EB0B7" w14:textId="77777777" w:rsidR="00DA10B4" w:rsidRPr="00886582" w:rsidRDefault="00DA10B4" w:rsidP="00334CE0">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tcPr>
          <w:p w14:paraId="5E7E11FA"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25849830"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tcPr>
          <w:p w14:paraId="6ACF2048" w14:textId="58369BDF" w:rsidR="00DA10B4" w:rsidRPr="00497547" w:rsidRDefault="00DA10B4" w:rsidP="00334CE0">
            <w:pPr>
              <w:spacing w:after="0"/>
            </w:pPr>
            <w:r w:rsidRPr="00497547">
              <w:t>8.16.5</w:t>
            </w:r>
          </w:p>
        </w:tc>
        <w:tc>
          <w:tcPr>
            <w:tcW w:w="1878" w:type="pct"/>
            <w:tcBorders>
              <w:top w:val="single" w:sz="4" w:space="0" w:color="auto"/>
              <w:left w:val="single" w:sz="4" w:space="0" w:color="auto"/>
              <w:bottom w:val="single" w:sz="4" w:space="0" w:color="auto"/>
            </w:tcBorders>
            <w:vAlign w:val="center"/>
          </w:tcPr>
          <w:p w14:paraId="271668DD" w14:textId="77777777" w:rsidR="00DA10B4" w:rsidRPr="00497547" w:rsidRDefault="00DA10B4" w:rsidP="00334CE0">
            <w:pPr>
              <w:spacing w:after="0"/>
            </w:pPr>
            <w:r w:rsidRPr="00497547">
              <w:t>original file-type</w:t>
            </w:r>
          </w:p>
        </w:tc>
      </w:tr>
      <w:tr w:rsidR="00270683" w:rsidRPr="00497547" w14:paraId="66CD4407" w14:textId="77777777" w:rsidTr="009509E6">
        <w:tc>
          <w:tcPr>
            <w:tcW w:w="282" w:type="pct"/>
            <w:tcBorders>
              <w:top w:val="single" w:sz="4" w:space="0" w:color="auto"/>
              <w:bottom w:val="single" w:sz="4" w:space="0" w:color="auto"/>
              <w:right w:val="single" w:sz="4" w:space="0" w:color="auto"/>
            </w:tcBorders>
            <w:vAlign w:val="center"/>
            <w:hideMark/>
          </w:tcPr>
          <w:p w14:paraId="1C1A952B" w14:textId="77777777" w:rsidR="00DA10B4" w:rsidRPr="00886582" w:rsidRDefault="00DA10B4" w:rsidP="00334CE0">
            <w:pPr>
              <w:spacing w:after="0"/>
              <w:rPr>
                <w:rStyle w:val="codeChar1"/>
              </w:rPr>
            </w:pPr>
            <w:r w:rsidRPr="00886582">
              <w:rPr>
                <w:rStyle w:val="codeChar1"/>
              </w:rPr>
              <w:t>pdin</w:t>
            </w:r>
          </w:p>
        </w:tc>
        <w:tc>
          <w:tcPr>
            <w:tcW w:w="277" w:type="pct"/>
            <w:tcBorders>
              <w:top w:val="single" w:sz="4" w:space="0" w:color="auto"/>
              <w:left w:val="single" w:sz="4" w:space="0" w:color="auto"/>
              <w:bottom w:val="single" w:sz="4" w:space="0" w:color="auto"/>
              <w:right w:val="single" w:sz="4" w:space="0" w:color="auto"/>
            </w:tcBorders>
            <w:vAlign w:val="center"/>
            <w:hideMark/>
          </w:tcPr>
          <w:p w14:paraId="42D9553C" w14:textId="77777777" w:rsidR="00DA10B4" w:rsidRPr="00886582" w:rsidRDefault="00DA10B4" w:rsidP="00334CE0">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26A7A4A2" w14:textId="77777777" w:rsidR="00DA10B4" w:rsidRPr="00886582" w:rsidRDefault="00DA10B4" w:rsidP="00334CE0">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0863996C"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70016B0B" w14:textId="77777777" w:rsidR="00DA10B4" w:rsidRPr="00886582" w:rsidRDefault="00DA10B4" w:rsidP="00334CE0">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017488A6"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6EAB0153"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315EAFC3" w14:textId="0FE6DDE8" w:rsidR="00DA10B4" w:rsidRPr="00497547" w:rsidRDefault="00DA10B4" w:rsidP="00334CE0">
            <w:pPr>
              <w:spacing w:after="0"/>
            </w:pPr>
            <w:r w:rsidRPr="00497547">
              <w:t>8.1.3</w:t>
            </w:r>
          </w:p>
        </w:tc>
        <w:tc>
          <w:tcPr>
            <w:tcW w:w="1878" w:type="pct"/>
            <w:tcBorders>
              <w:top w:val="single" w:sz="4" w:space="0" w:color="auto"/>
              <w:left w:val="single" w:sz="4" w:space="0" w:color="auto"/>
              <w:bottom w:val="single" w:sz="4" w:space="0" w:color="auto"/>
            </w:tcBorders>
            <w:vAlign w:val="center"/>
            <w:hideMark/>
          </w:tcPr>
          <w:p w14:paraId="18898C5B" w14:textId="77777777" w:rsidR="00DA10B4" w:rsidRPr="00497547" w:rsidRDefault="00DA10B4" w:rsidP="00334CE0">
            <w:pPr>
              <w:spacing w:after="0"/>
            </w:pPr>
            <w:r w:rsidRPr="00497547">
              <w:t>progressive download information</w:t>
            </w:r>
          </w:p>
        </w:tc>
      </w:tr>
      <w:tr w:rsidR="00270683" w:rsidRPr="00497547" w14:paraId="5BF02043" w14:textId="77777777" w:rsidTr="009509E6">
        <w:tc>
          <w:tcPr>
            <w:tcW w:w="282" w:type="pct"/>
            <w:tcBorders>
              <w:top w:val="single" w:sz="4" w:space="0" w:color="auto"/>
              <w:bottom w:val="single" w:sz="4" w:space="0" w:color="auto"/>
              <w:right w:val="single" w:sz="4" w:space="0" w:color="auto"/>
            </w:tcBorders>
            <w:vAlign w:val="center"/>
            <w:hideMark/>
          </w:tcPr>
          <w:p w14:paraId="23134973" w14:textId="77777777" w:rsidR="00DA10B4" w:rsidRPr="00886582" w:rsidRDefault="00DA10B4" w:rsidP="00334CE0">
            <w:pPr>
              <w:spacing w:after="0"/>
              <w:rPr>
                <w:rStyle w:val="codeChar1"/>
              </w:rPr>
            </w:pPr>
            <w:r w:rsidRPr="00886582">
              <w:rPr>
                <w:rStyle w:val="codeChar1"/>
              </w:rPr>
              <w:t>moov</w:t>
            </w:r>
          </w:p>
        </w:tc>
        <w:tc>
          <w:tcPr>
            <w:tcW w:w="277" w:type="pct"/>
            <w:tcBorders>
              <w:top w:val="single" w:sz="4" w:space="0" w:color="auto"/>
              <w:left w:val="single" w:sz="4" w:space="0" w:color="auto"/>
              <w:bottom w:val="single" w:sz="4" w:space="0" w:color="auto"/>
              <w:right w:val="single" w:sz="4" w:space="0" w:color="auto"/>
            </w:tcBorders>
            <w:vAlign w:val="center"/>
            <w:hideMark/>
          </w:tcPr>
          <w:p w14:paraId="35F5838A" w14:textId="77777777" w:rsidR="00DA10B4" w:rsidRPr="00886582" w:rsidRDefault="00DA10B4" w:rsidP="00334CE0">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26C418E8" w14:textId="77777777" w:rsidR="00DA10B4" w:rsidRPr="00886582" w:rsidRDefault="00DA10B4" w:rsidP="00334CE0">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4BFC329B"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252E323C" w14:textId="77777777" w:rsidR="00DA10B4" w:rsidRPr="00886582" w:rsidRDefault="00DA10B4" w:rsidP="00334CE0">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7849FE09"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49A3A218"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258E521B" w14:textId="45D736FE" w:rsidR="00DA10B4" w:rsidRPr="00497547" w:rsidRDefault="00DA10B4" w:rsidP="00334CE0">
            <w:pPr>
              <w:spacing w:after="0"/>
            </w:pPr>
            <w:r w:rsidRPr="00497547">
              <w:t>8.2.1</w:t>
            </w:r>
          </w:p>
        </w:tc>
        <w:tc>
          <w:tcPr>
            <w:tcW w:w="1878" w:type="pct"/>
            <w:tcBorders>
              <w:top w:val="single" w:sz="4" w:space="0" w:color="auto"/>
              <w:left w:val="single" w:sz="4" w:space="0" w:color="auto"/>
              <w:bottom w:val="single" w:sz="4" w:space="0" w:color="auto"/>
            </w:tcBorders>
            <w:vAlign w:val="center"/>
            <w:hideMark/>
          </w:tcPr>
          <w:p w14:paraId="5FF0920D" w14:textId="77777777" w:rsidR="00DA10B4" w:rsidRPr="00497547" w:rsidRDefault="00DA10B4" w:rsidP="00334CE0">
            <w:pPr>
              <w:spacing w:after="0"/>
            </w:pPr>
            <w:r w:rsidRPr="00497547">
              <w:t>container for all the structure-data</w:t>
            </w:r>
          </w:p>
        </w:tc>
      </w:tr>
      <w:tr w:rsidR="00270683" w:rsidRPr="00497547" w14:paraId="618D6109" w14:textId="77777777" w:rsidTr="009509E6">
        <w:tc>
          <w:tcPr>
            <w:tcW w:w="282" w:type="pct"/>
            <w:tcBorders>
              <w:top w:val="single" w:sz="4" w:space="0" w:color="auto"/>
              <w:bottom w:val="single" w:sz="4" w:space="0" w:color="auto"/>
              <w:right w:val="single" w:sz="4" w:space="0" w:color="auto"/>
            </w:tcBorders>
            <w:vAlign w:val="center"/>
            <w:hideMark/>
          </w:tcPr>
          <w:p w14:paraId="7FB0A165" w14:textId="5C44E7B3"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362C99C0" w14:textId="77777777" w:rsidR="00DA10B4" w:rsidRPr="00886582" w:rsidRDefault="00DA10B4" w:rsidP="00334CE0">
            <w:pPr>
              <w:spacing w:after="0"/>
              <w:rPr>
                <w:rStyle w:val="codeChar1"/>
              </w:rPr>
            </w:pPr>
            <w:r w:rsidRPr="00886582">
              <w:rPr>
                <w:rStyle w:val="codeChar1"/>
              </w:rPr>
              <w:t>mvhd</w:t>
            </w:r>
          </w:p>
        </w:tc>
        <w:tc>
          <w:tcPr>
            <w:tcW w:w="515" w:type="pct"/>
            <w:tcBorders>
              <w:top w:val="single" w:sz="4" w:space="0" w:color="auto"/>
              <w:left w:val="single" w:sz="4" w:space="0" w:color="auto"/>
              <w:bottom w:val="single" w:sz="4" w:space="0" w:color="auto"/>
              <w:right w:val="single" w:sz="4" w:space="0" w:color="auto"/>
            </w:tcBorders>
            <w:vAlign w:val="center"/>
            <w:hideMark/>
          </w:tcPr>
          <w:p w14:paraId="6813308A" w14:textId="77777777" w:rsidR="00DA10B4" w:rsidRPr="00886582" w:rsidRDefault="00DA10B4" w:rsidP="00334CE0">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433A1D83"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278AFC57" w14:textId="77777777" w:rsidR="00DA10B4" w:rsidRPr="00886582" w:rsidRDefault="00DA10B4" w:rsidP="00334CE0">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19FF4F9A"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729D910C"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21D26BDA" w14:textId="38767848" w:rsidR="00DA10B4" w:rsidRPr="00497547" w:rsidRDefault="00DA10B4" w:rsidP="00334CE0">
            <w:pPr>
              <w:spacing w:after="0"/>
            </w:pPr>
            <w:r w:rsidRPr="00497547">
              <w:t>8.2.2</w:t>
            </w:r>
          </w:p>
        </w:tc>
        <w:tc>
          <w:tcPr>
            <w:tcW w:w="1878" w:type="pct"/>
            <w:tcBorders>
              <w:top w:val="single" w:sz="4" w:space="0" w:color="auto"/>
              <w:left w:val="single" w:sz="4" w:space="0" w:color="auto"/>
              <w:bottom w:val="single" w:sz="4" w:space="0" w:color="auto"/>
            </w:tcBorders>
            <w:vAlign w:val="center"/>
            <w:hideMark/>
          </w:tcPr>
          <w:p w14:paraId="208052A7" w14:textId="77777777" w:rsidR="00DA10B4" w:rsidRPr="00497547" w:rsidRDefault="00DA10B4" w:rsidP="00334CE0">
            <w:pPr>
              <w:spacing w:after="0"/>
            </w:pPr>
            <w:r w:rsidRPr="00497547">
              <w:t>movie header, overall declarations</w:t>
            </w:r>
          </w:p>
        </w:tc>
      </w:tr>
      <w:tr w:rsidR="00270683" w:rsidRPr="00497547" w14:paraId="09E9EA8C" w14:textId="77777777" w:rsidTr="009509E6">
        <w:trPr>
          <w:trHeight w:val="241"/>
        </w:trPr>
        <w:tc>
          <w:tcPr>
            <w:tcW w:w="282" w:type="pct"/>
            <w:tcBorders>
              <w:top w:val="single" w:sz="4" w:space="0" w:color="auto"/>
              <w:bottom w:val="single" w:sz="4" w:space="0" w:color="auto"/>
              <w:right w:val="single" w:sz="4" w:space="0" w:color="auto"/>
            </w:tcBorders>
            <w:vAlign w:val="center"/>
            <w:hideMark/>
          </w:tcPr>
          <w:p w14:paraId="0464C64F" w14:textId="5A799A43"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291888D0" w14:textId="77777777" w:rsidR="00DA10B4" w:rsidRPr="00886582" w:rsidRDefault="00DA10B4" w:rsidP="00334CE0">
            <w:pPr>
              <w:spacing w:after="0"/>
              <w:rPr>
                <w:rStyle w:val="codeChar1"/>
              </w:rPr>
            </w:pPr>
            <w:r w:rsidRPr="00886582">
              <w:rPr>
                <w:rStyle w:val="codeChar1"/>
              </w:rPr>
              <w:t>meta</w:t>
            </w:r>
          </w:p>
        </w:tc>
        <w:tc>
          <w:tcPr>
            <w:tcW w:w="515" w:type="pct"/>
            <w:tcBorders>
              <w:top w:val="single" w:sz="4" w:space="0" w:color="auto"/>
              <w:left w:val="single" w:sz="4" w:space="0" w:color="auto"/>
              <w:bottom w:val="single" w:sz="4" w:space="0" w:color="auto"/>
              <w:right w:val="single" w:sz="4" w:space="0" w:color="auto"/>
            </w:tcBorders>
            <w:vAlign w:val="center"/>
            <w:hideMark/>
          </w:tcPr>
          <w:p w14:paraId="2D454B50" w14:textId="77777777" w:rsidR="00DA10B4" w:rsidRPr="00886582" w:rsidRDefault="00DA10B4" w:rsidP="00334CE0">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5666F4EF"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46CF497E" w14:textId="77777777" w:rsidR="00DA10B4" w:rsidRPr="00886582" w:rsidRDefault="00DA10B4" w:rsidP="00334CE0">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19434A5B"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458847E5"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183AF6EF" w14:textId="6DF277A7" w:rsidR="00DA10B4" w:rsidRPr="00497547" w:rsidRDefault="00DA10B4" w:rsidP="00334CE0">
            <w:pPr>
              <w:spacing w:after="0"/>
            </w:pPr>
            <w:r w:rsidRPr="00497547">
              <w:t>8.11.1</w:t>
            </w:r>
          </w:p>
        </w:tc>
        <w:tc>
          <w:tcPr>
            <w:tcW w:w="1878" w:type="pct"/>
            <w:tcBorders>
              <w:top w:val="single" w:sz="4" w:space="0" w:color="auto"/>
              <w:left w:val="single" w:sz="4" w:space="0" w:color="auto"/>
              <w:bottom w:val="single" w:sz="4" w:space="0" w:color="auto"/>
            </w:tcBorders>
            <w:vAlign w:val="center"/>
            <w:hideMark/>
          </w:tcPr>
          <w:p w14:paraId="291FE107" w14:textId="77777777" w:rsidR="00DA10B4" w:rsidRPr="00497547" w:rsidRDefault="00DA10B4" w:rsidP="00334CE0">
            <w:pPr>
              <w:spacing w:after="0"/>
            </w:pPr>
            <w:r w:rsidRPr="00497547">
              <w:t>metadata</w:t>
            </w:r>
          </w:p>
        </w:tc>
      </w:tr>
      <w:tr w:rsidR="00270683" w:rsidRPr="00497547" w14:paraId="7944F2B3" w14:textId="77777777" w:rsidTr="009509E6">
        <w:tc>
          <w:tcPr>
            <w:tcW w:w="282" w:type="pct"/>
            <w:tcBorders>
              <w:top w:val="single" w:sz="4" w:space="0" w:color="auto"/>
              <w:bottom w:val="single" w:sz="4" w:space="0" w:color="auto"/>
              <w:right w:val="single" w:sz="4" w:space="0" w:color="auto"/>
            </w:tcBorders>
            <w:vAlign w:val="center"/>
            <w:hideMark/>
          </w:tcPr>
          <w:p w14:paraId="2FB60C31" w14:textId="061FED30"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75FE7BA7" w14:textId="77777777" w:rsidR="00DA10B4" w:rsidRPr="00886582" w:rsidRDefault="00DA10B4" w:rsidP="00334CE0">
            <w:pPr>
              <w:spacing w:after="0"/>
              <w:rPr>
                <w:rStyle w:val="codeChar1"/>
              </w:rPr>
            </w:pPr>
            <w:r w:rsidRPr="00886582">
              <w:rPr>
                <w:rStyle w:val="codeChar1"/>
              </w:rPr>
              <w:t>trak</w:t>
            </w:r>
          </w:p>
        </w:tc>
        <w:tc>
          <w:tcPr>
            <w:tcW w:w="515" w:type="pct"/>
            <w:tcBorders>
              <w:top w:val="single" w:sz="4" w:space="0" w:color="auto"/>
              <w:left w:val="single" w:sz="4" w:space="0" w:color="auto"/>
              <w:bottom w:val="single" w:sz="4" w:space="0" w:color="auto"/>
              <w:right w:val="single" w:sz="4" w:space="0" w:color="auto"/>
            </w:tcBorders>
            <w:vAlign w:val="center"/>
            <w:hideMark/>
          </w:tcPr>
          <w:p w14:paraId="3EDABD4A" w14:textId="77777777" w:rsidR="00DA10B4" w:rsidRPr="00886582" w:rsidRDefault="00DA10B4" w:rsidP="00334CE0">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689C90E1"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596EEF23" w14:textId="77777777" w:rsidR="00DA10B4" w:rsidRPr="00886582" w:rsidRDefault="00DA10B4" w:rsidP="00334CE0">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0FD90508"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13A2CC4A"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6783F830" w14:textId="7B0108A8" w:rsidR="00DA10B4" w:rsidRPr="00497547" w:rsidRDefault="00DA10B4" w:rsidP="00334CE0">
            <w:pPr>
              <w:spacing w:after="0"/>
            </w:pPr>
            <w:r w:rsidRPr="00497547">
              <w:t>8.3.1</w:t>
            </w:r>
          </w:p>
        </w:tc>
        <w:tc>
          <w:tcPr>
            <w:tcW w:w="1878" w:type="pct"/>
            <w:tcBorders>
              <w:top w:val="single" w:sz="4" w:space="0" w:color="auto"/>
              <w:left w:val="single" w:sz="4" w:space="0" w:color="auto"/>
              <w:bottom w:val="single" w:sz="4" w:space="0" w:color="auto"/>
            </w:tcBorders>
            <w:vAlign w:val="center"/>
            <w:hideMark/>
          </w:tcPr>
          <w:p w14:paraId="4CD54A50" w14:textId="77777777" w:rsidR="00DA10B4" w:rsidRPr="00497547" w:rsidRDefault="00DA10B4" w:rsidP="00334CE0">
            <w:pPr>
              <w:spacing w:after="0"/>
            </w:pPr>
            <w:r w:rsidRPr="00497547">
              <w:t>container for an individual track or stream</w:t>
            </w:r>
          </w:p>
        </w:tc>
      </w:tr>
      <w:tr w:rsidR="00270683" w:rsidRPr="00497547" w14:paraId="7C4053D3" w14:textId="77777777" w:rsidTr="009509E6">
        <w:tc>
          <w:tcPr>
            <w:tcW w:w="282" w:type="pct"/>
            <w:tcBorders>
              <w:top w:val="single" w:sz="4" w:space="0" w:color="auto"/>
              <w:bottom w:val="single" w:sz="4" w:space="0" w:color="auto"/>
              <w:right w:val="single" w:sz="4" w:space="0" w:color="auto"/>
            </w:tcBorders>
            <w:vAlign w:val="center"/>
          </w:tcPr>
          <w:p w14:paraId="267F2BA8" w14:textId="11DAECAF"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tcPr>
          <w:p w14:paraId="77BA9DA0" w14:textId="77777777" w:rsidR="00DA10B4" w:rsidRPr="00886582" w:rsidRDefault="00DA10B4" w:rsidP="00334CE0">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tcPr>
          <w:p w14:paraId="4D3DFBE9" w14:textId="77777777" w:rsidR="00DA10B4" w:rsidRPr="00886582" w:rsidRDefault="00DA10B4" w:rsidP="00334CE0">
            <w:pPr>
              <w:spacing w:after="0"/>
              <w:rPr>
                <w:rStyle w:val="codeChar1"/>
              </w:rPr>
            </w:pPr>
            <w:r w:rsidRPr="00886582">
              <w:rPr>
                <w:rStyle w:val="codeChar1"/>
              </w:rPr>
              <w:t>ttyp</w:t>
            </w:r>
          </w:p>
        </w:tc>
        <w:tc>
          <w:tcPr>
            <w:tcW w:w="345" w:type="pct"/>
            <w:tcBorders>
              <w:top w:val="single" w:sz="4" w:space="0" w:color="auto"/>
              <w:left w:val="single" w:sz="4" w:space="0" w:color="auto"/>
              <w:bottom w:val="single" w:sz="4" w:space="0" w:color="auto"/>
              <w:right w:val="single" w:sz="4" w:space="0" w:color="auto"/>
            </w:tcBorders>
            <w:vAlign w:val="center"/>
          </w:tcPr>
          <w:p w14:paraId="5DF5EBFD"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3E6B3AA7" w14:textId="77777777" w:rsidR="00DA10B4" w:rsidRPr="00886582" w:rsidRDefault="00DA10B4" w:rsidP="00334CE0">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tcPr>
          <w:p w14:paraId="32B5E82B"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079888C0"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vAlign w:val="center"/>
          </w:tcPr>
          <w:p w14:paraId="01C2DA09" w14:textId="4C0005A6" w:rsidR="00DA10B4" w:rsidRPr="00497547" w:rsidRDefault="00DA10B4" w:rsidP="00334CE0">
            <w:pPr>
              <w:spacing w:after="0"/>
            </w:pPr>
            <w:r w:rsidRPr="00497547">
              <w:t>8.3.5</w:t>
            </w:r>
          </w:p>
        </w:tc>
        <w:tc>
          <w:tcPr>
            <w:tcW w:w="1878" w:type="pct"/>
            <w:tcBorders>
              <w:top w:val="single" w:sz="4" w:space="0" w:color="auto"/>
              <w:left w:val="single" w:sz="4" w:space="0" w:color="auto"/>
              <w:bottom w:val="single" w:sz="4" w:space="0" w:color="auto"/>
            </w:tcBorders>
            <w:vAlign w:val="center"/>
          </w:tcPr>
          <w:p w14:paraId="2B334C29" w14:textId="77777777" w:rsidR="00DA10B4" w:rsidRPr="00497547" w:rsidRDefault="00DA10B4" w:rsidP="00334CE0">
            <w:pPr>
              <w:spacing w:after="0"/>
            </w:pPr>
            <w:r w:rsidRPr="00497547">
              <w:t>track type</w:t>
            </w:r>
          </w:p>
        </w:tc>
      </w:tr>
      <w:tr w:rsidR="00270683" w:rsidRPr="00497547" w14:paraId="64821FF8" w14:textId="77777777" w:rsidTr="009509E6">
        <w:tc>
          <w:tcPr>
            <w:tcW w:w="282" w:type="pct"/>
            <w:tcBorders>
              <w:top w:val="single" w:sz="4" w:space="0" w:color="auto"/>
              <w:bottom w:val="single" w:sz="4" w:space="0" w:color="auto"/>
              <w:right w:val="single" w:sz="4" w:space="0" w:color="auto"/>
            </w:tcBorders>
            <w:vAlign w:val="center"/>
            <w:hideMark/>
          </w:tcPr>
          <w:p w14:paraId="3D20F545" w14:textId="16B6A96D"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346E39EC" w14:textId="77777777" w:rsidR="00DA10B4" w:rsidRPr="00886582" w:rsidRDefault="00DA10B4" w:rsidP="00334CE0">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03B0F51F" w14:textId="77777777" w:rsidR="00DA10B4" w:rsidRPr="00886582" w:rsidRDefault="00DA10B4" w:rsidP="00334CE0">
            <w:pPr>
              <w:spacing w:after="0"/>
              <w:rPr>
                <w:rStyle w:val="codeChar1"/>
              </w:rPr>
            </w:pPr>
            <w:r w:rsidRPr="00886582">
              <w:rPr>
                <w:rStyle w:val="codeChar1"/>
              </w:rPr>
              <w:t>tkhd</w:t>
            </w:r>
          </w:p>
        </w:tc>
        <w:tc>
          <w:tcPr>
            <w:tcW w:w="345" w:type="pct"/>
            <w:tcBorders>
              <w:top w:val="single" w:sz="4" w:space="0" w:color="auto"/>
              <w:left w:val="single" w:sz="4" w:space="0" w:color="auto"/>
              <w:bottom w:val="single" w:sz="4" w:space="0" w:color="auto"/>
              <w:right w:val="single" w:sz="4" w:space="0" w:color="auto"/>
            </w:tcBorders>
            <w:vAlign w:val="center"/>
            <w:hideMark/>
          </w:tcPr>
          <w:p w14:paraId="36B84655"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566EFAD4" w14:textId="77777777" w:rsidR="00DA10B4" w:rsidRPr="00886582" w:rsidRDefault="00DA10B4" w:rsidP="00334CE0">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7A996995"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6A747FC6"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1256B882" w14:textId="228CAA60" w:rsidR="00DA10B4" w:rsidRPr="00497547" w:rsidRDefault="00DA10B4" w:rsidP="00334CE0">
            <w:pPr>
              <w:spacing w:after="0"/>
            </w:pPr>
            <w:r w:rsidRPr="00497547">
              <w:t>8.3.2</w:t>
            </w:r>
          </w:p>
        </w:tc>
        <w:tc>
          <w:tcPr>
            <w:tcW w:w="1878" w:type="pct"/>
            <w:tcBorders>
              <w:top w:val="single" w:sz="4" w:space="0" w:color="auto"/>
              <w:left w:val="single" w:sz="4" w:space="0" w:color="auto"/>
              <w:bottom w:val="single" w:sz="4" w:space="0" w:color="auto"/>
            </w:tcBorders>
            <w:vAlign w:val="center"/>
            <w:hideMark/>
          </w:tcPr>
          <w:p w14:paraId="23F10415" w14:textId="77777777" w:rsidR="00DA10B4" w:rsidRPr="00497547" w:rsidRDefault="00DA10B4" w:rsidP="00334CE0">
            <w:pPr>
              <w:spacing w:after="0"/>
            </w:pPr>
            <w:r w:rsidRPr="00497547">
              <w:t>track header, overall information about the track</w:t>
            </w:r>
          </w:p>
        </w:tc>
      </w:tr>
      <w:tr w:rsidR="00270683" w:rsidRPr="00497547" w14:paraId="0476F643" w14:textId="77777777" w:rsidTr="009509E6">
        <w:tc>
          <w:tcPr>
            <w:tcW w:w="282" w:type="pct"/>
            <w:tcBorders>
              <w:top w:val="single" w:sz="4" w:space="0" w:color="auto"/>
              <w:bottom w:val="single" w:sz="4" w:space="0" w:color="auto"/>
              <w:right w:val="single" w:sz="4" w:space="0" w:color="auto"/>
            </w:tcBorders>
            <w:vAlign w:val="center"/>
            <w:hideMark/>
          </w:tcPr>
          <w:p w14:paraId="70B13A07" w14:textId="788E88BF"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5A0C0605" w14:textId="77777777" w:rsidR="00DA10B4" w:rsidRPr="00886582" w:rsidRDefault="00DA10B4" w:rsidP="00334CE0">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1A4FC1D0" w14:textId="77777777" w:rsidR="00DA10B4" w:rsidRPr="00886582" w:rsidRDefault="00DA10B4" w:rsidP="00334CE0">
            <w:pPr>
              <w:spacing w:after="0"/>
              <w:rPr>
                <w:rStyle w:val="codeChar1"/>
              </w:rPr>
            </w:pPr>
            <w:r w:rsidRPr="00886582">
              <w:rPr>
                <w:rStyle w:val="codeChar1"/>
              </w:rPr>
              <w:t>tref</w:t>
            </w:r>
          </w:p>
        </w:tc>
        <w:tc>
          <w:tcPr>
            <w:tcW w:w="345" w:type="pct"/>
            <w:tcBorders>
              <w:top w:val="single" w:sz="4" w:space="0" w:color="auto"/>
              <w:left w:val="single" w:sz="4" w:space="0" w:color="auto"/>
              <w:bottom w:val="single" w:sz="4" w:space="0" w:color="auto"/>
              <w:right w:val="single" w:sz="4" w:space="0" w:color="auto"/>
            </w:tcBorders>
            <w:vAlign w:val="center"/>
            <w:hideMark/>
          </w:tcPr>
          <w:p w14:paraId="00CB13CB"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09C31450" w14:textId="77777777" w:rsidR="00DA10B4" w:rsidRPr="00886582" w:rsidRDefault="00DA10B4" w:rsidP="00334CE0">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1BEEF212"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38C95393"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1E9804FC" w14:textId="719C8888" w:rsidR="00DA10B4" w:rsidRPr="00497547" w:rsidRDefault="00DA10B4" w:rsidP="00334CE0">
            <w:pPr>
              <w:spacing w:after="0"/>
            </w:pPr>
            <w:r w:rsidRPr="00497547">
              <w:t>8.3.3</w:t>
            </w:r>
          </w:p>
        </w:tc>
        <w:tc>
          <w:tcPr>
            <w:tcW w:w="1878" w:type="pct"/>
            <w:tcBorders>
              <w:top w:val="single" w:sz="4" w:space="0" w:color="auto"/>
              <w:left w:val="single" w:sz="4" w:space="0" w:color="auto"/>
              <w:bottom w:val="single" w:sz="4" w:space="0" w:color="auto"/>
            </w:tcBorders>
            <w:vAlign w:val="center"/>
            <w:hideMark/>
          </w:tcPr>
          <w:p w14:paraId="4903F9DC" w14:textId="77777777" w:rsidR="00DA10B4" w:rsidRPr="00497547" w:rsidRDefault="00DA10B4" w:rsidP="00334CE0">
            <w:pPr>
              <w:spacing w:after="0"/>
            </w:pPr>
            <w:r w:rsidRPr="00497547">
              <w:t>track reference container</w:t>
            </w:r>
          </w:p>
        </w:tc>
      </w:tr>
      <w:tr w:rsidR="00270683" w:rsidRPr="00497547" w14:paraId="6C35B5EE" w14:textId="77777777" w:rsidTr="009509E6">
        <w:tc>
          <w:tcPr>
            <w:tcW w:w="282" w:type="pct"/>
            <w:tcBorders>
              <w:top w:val="single" w:sz="4" w:space="0" w:color="auto"/>
              <w:bottom w:val="single" w:sz="4" w:space="0" w:color="auto"/>
              <w:right w:val="single" w:sz="4" w:space="0" w:color="auto"/>
            </w:tcBorders>
            <w:vAlign w:val="center"/>
            <w:hideMark/>
          </w:tcPr>
          <w:p w14:paraId="505B68EF" w14:textId="0F20F28A"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5DD58ADD" w14:textId="77777777" w:rsidR="00DA10B4" w:rsidRPr="00886582" w:rsidRDefault="00DA10B4" w:rsidP="00334CE0">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643D2BA8" w14:textId="77777777" w:rsidR="00DA10B4" w:rsidRPr="00886582" w:rsidRDefault="00DA10B4" w:rsidP="00334CE0">
            <w:pPr>
              <w:spacing w:after="0"/>
              <w:rPr>
                <w:rStyle w:val="codeChar1"/>
              </w:rPr>
            </w:pPr>
            <w:r w:rsidRPr="00886582">
              <w:rPr>
                <w:rStyle w:val="codeChar1"/>
              </w:rPr>
              <w:t>trgr</w:t>
            </w:r>
          </w:p>
        </w:tc>
        <w:tc>
          <w:tcPr>
            <w:tcW w:w="345" w:type="pct"/>
            <w:tcBorders>
              <w:top w:val="single" w:sz="4" w:space="0" w:color="auto"/>
              <w:left w:val="single" w:sz="4" w:space="0" w:color="auto"/>
              <w:bottom w:val="single" w:sz="4" w:space="0" w:color="auto"/>
              <w:right w:val="single" w:sz="4" w:space="0" w:color="auto"/>
            </w:tcBorders>
            <w:vAlign w:val="center"/>
            <w:hideMark/>
          </w:tcPr>
          <w:p w14:paraId="19C0B10A"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10547A6B" w14:textId="77777777" w:rsidR="00DA10B4" w:rsidRPr="00886582" w:rsidRDefault="00DA10B4" w:rsidP="00334CE0">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13E90DAD"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6EBE5F2A"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1855CCBD" w14:textId="26BEAD7F" w:rsidR="00DA10B4" w:rsidRPr="00497547" w:rsidRDefault="00DA10B4" w:rsidP="00334CE0">
            <w:pPr>
              <w:spacing w:after="0"/>
            </w:pPr>
            <w:r w:rsidRPr="00497547">
              <w:t>8.3.4</w:t>
            </w:r>
          </w:p>
        </w:tc>
        <w:tc>
          <w:tcPr>
            <w:tcW w:w="1878" w:type="pct"/>
            <w:tcBorders>
              <w:top w:val="single" w:sz="4" w:space="0" w:color="auto"/>
              <w:left w:val="single" w:sz="4" w:space="0" w:color="auto"/>
              <w:bottom w:val="single" w:sz="4" w:space="0" w:color="auto"/>
            </w:tcBorders>
            <w:vAlign w:val="center"/>
            <w:hideMark/>
          </w:tcPr>
          <w:p w14:paraId="2E9C3984" w14:textId="77777777" w:rsidR="00DA10B4" w:rsidRPr="00497547" w:rsidRDefault="00DA10B4" w:rsidP="00334CE0">
            <w:pPr>
              <w:spacing w:after="0"/>
            </w:pPr>
            <w:r w:rsidRPr="00497547">
              <w:t>track grouping indication</w:t>
            </w:r>
          </w:p>
        </w:tc>
      </w:tr>
      <w:tr w:rsidR="00270683" w:rsidRPr="00497547" w14:paraId="7A66630F" w14:textId="77777777" w:rsidTr="009509E6">
        <w:tc>
          <w:tcPr>
            <w:tcW w:w="282" w:type="pct"/>
            <w:tcBorders>
              <w:top w:val="single" w:sz="4" w:space="0" w:color="auto"/>
              <w:bottom w:val="single" w:sz="4" w:space="0" w:color="auto"/>
              <w:right w:val="single" w:sz="4" w:space="0" w:color="auto"/>
            </w:tcBorders>
            <w:vAlign w:val="center"/>
          </w:tcPr>
          <w:p w14:paraId="408D3F3E" w14:textId="7E0541DD"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tcPr>
          <w:p w14:paraId="05BFFD8D" w14:textId="77777777" w:rsidR="00DA10B4" w:rsidRPr="00886582" w:rsidRDefault="00DA10B4" w:rsidP="00334CE0">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tcPr>
          <w:p w14:paraId="316EBD66" w14:textId="77777777" w:rsidR="00DA10B4" w:rsidRPr="00886582" w:rsidRDefault="00DA10B4" w:rsidP="00334CE0">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tcPr>
          <w:p w14:paraId="0064CE38" w14:textId="77777777" w:rsidR="00DA10B4" w:rsidRPr="00886582" w:rsidRDefault="00DA10B4" w:rsidP="00334CE0">
            <w:pPr>
              <w:spacing w:after="0"/>
              <w:rPr>
                <w:rStyle w:val="codeChar1"/>
              </w:rPr>
            </w:pPr>
            <w:r w:rsidRPr="00886582">
              <w:rPr>
                <w:rStyle w:val="codeChar1"/>
              </w:rPr>
              <w:t>msrc</w:t>
            </w:r>
          </w:p>
        </w:tc>
        <w:tc>
          <w:tcPr>
            <w:tcW w:w="277" w:type="pct"/>
            <w:tcBorders>
              <w:top w:val="single" w:sz="4" w:space="0" w:color="auto"/>
              <w:left w:val="single" w:sz="4" w:space="0" w:color="auto"/>
              <w:bottom w:val="single" w:sz="4" w:space="0" w:color="auto"/>
              <w:right w:val="single" w:sz="4" w:space="0" w:color="auto"/>
            </w:tcBorders>
            <w:vAlign w:val="center"/>
          </w:tcPr>
          <w:p w14:paraId="3647FDDB" w14:textId="77777777" w:rsidR="00DA10B4" w:rsidRPr="00886582" w:rsidRDefault="00DA10B4" w:rsidP="00334CE0">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tcPr>
          <w:p w14:paraId="02E2874A"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476CE3BF"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tcPr>
          <w:p w14:paraId="3769E344" w14:textId="57B7ED51" w:rsidR="00DA10B4" w:rsidRPr="00497547" w:rsidRDefault="00DA10B4" w:rsidP="00334CE0">
            <w:pPr>
              <w:spacing w:after="0"/>
            </w:pPr>
            <w:r w:rsidRPr="00497547">
              <w:t>8.3.4.4.1</w:t>
            </w:r>
          </w:p>
        </w:tc>
        <w:tc>
          <w:tcPr>
            <w:tcW w:w="1878" w:type="pct"/>
            <w:tcBorders>
              <w:top w:val="single" w:sz="4" w:space="0" w:color="auto"/>
              <w:left w:val="single" w:sz="4" w:space="0" w:color="auto"/>
              <w:bottom w:val="single" w:sz="4" w:space="0" w:color="auto"/>
            </w:tcBorders>
            <w:vAlign w:val="center"/>
          </w:tcPr>
          <w:p w14:paraId="7440801E" w14:textId="77777777" w:rsidR="00DA10B4" w:rsidRPr="00497547" w:rsidRDefault="00DA10B4" w:rsidP="00334CE0">
            <w:pPr>
              <w:spacing w:after="0"/>
            </w:pPr>
            <w:r w:rsidRPr="00497547">
              <w:t>multi-source presentation track group type box</w:t>
            </w:r>
          </w:p>
        </w:tc>
      </w:tr>
      <w:tr w:rsidR="00270683" w:rsidRPr="00497547" w14:paraId="66A4F3CC" w14:textId="77777777" w:rsidTr="009509E6">
        <w:tc>
          <w:tcPr>
            <w:tcW w:w="282" w:type="pct"/>
            <w:tcBorders>
              <w:top w:val="single" w:sz="4" w:space="0" w:color="auto"/>
              <w:bottom w:val="single" w:sz="4" w:space="0" w:color="auto"/>
              <w:right w:val="single" w:sz="4" w:space="0" w:color="auto"/>
            </w:tcBorders>
            <w:vAlign w:val="center"/>
          </w:tcPr>
          <w:p w14:paraId="6A990629" w14:textId="2ABCC228"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tcPr>
          <w:p w14:paraId="0B8E4756" w14:textId="77777777" w:rsidR="00DA10B4" w:rsidRPr="00886582" w:rsidRDefault="00DA10B4" w:rsidP="00334CE0">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tcPr>
          <w:p w14:paraId="6C536C0E" w14:textId="77777777" w:rsidR="00DA10B4" w:rsidRPr="00886582" w:rsidRDefault="00DA10B4" w:rsidP="00334CE0">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tcPr>
          <w:p w14:paraId="57654FAB" w14:textId="77777777" w:rsidR="00DA10B4" w:rsidRPr="00886582" w:rsidRDefault="00DA10B4" w:rsidP="00334CE0">
            <w:pPr>
              <w:spacing w:after="0"/>
              <w:rPr>
                <w:rStyle w:val="codeChar1"/>
              </w:rPr>
            </w:pPr>
            <w:r w:rsidRPr="00886582">
              <w:rPr>
                <w:rStyle w:val="codeChar1"/>
              </w:rPr>
              <w:t>ster</w:t>
            </w:r>
          </w:p>
        </w:tc>
        <w:tc>
          <w:tcPr>
            <w:tcW w:w="277" w:type="pct"/>
            <w:tcBorders>
              <w:top w:val="single" w:sz="4" w:space="0" w:color="auto"/>
              <w:left w:val="single" w:sz="4" w:space="0" w:color="auto"/>
              <w:bottom w:val="single" w:sz="4" w:space="0" w:color="auto"/>
              <w:right w:val="single" w:sz="4" w:space="0" w:color="auto"/>
            </w:tcBorders>
            <w:vAlign w:val="center"/>
          </w:tcPr>
          <w:p w14:paraId="64AE3341" w14:textId="77777777" w:rsidR="00DA10B4" w:rsidRPr="00886582" w:rsidRDefault="00DA10B4" w:rsidP="00334CE0">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tcPr>
          <w:p w14:paraId="09F1202E"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026C36D8"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tcPr>
          <w:p w14:paraId="0C809D71" w14:textId="50E8156E" w:rsidR="00DA10B4" w:rsidRPr="00497547" w:rsidRDefault="00DA10B4" w:rsidP="00334CE0">
            <w:pPr>
              <w:spacing w:after="0"/>
            </w:pPr>
            <w:r w:rsidRPr="00497547">
              <w:t>8.3.4.4.2</w:t>
            </w:r>
          </w:p>
        </w:tc>
        <w:tc>
          <w:tcPr>
            <w:tcW w:w="1878" w:type="pct"/>
            <w:tcBorders>
              <w:top w:val="single" w:sz="4" w:space="0" w:color="auto"/>
              <w:left w:val="single" w:sz="4" w:space="0" w:color="auto"/>
              <w:bottom w:val="single" w:sz="4" w:space="0" w:color="auto"/>
            </w:tcBorders>
            <w:vAlign w:val="center"/>
          </w:tcPr>
          <w:p w14:paraId="3D24A888" w14:textId="77777777" w:rsidR="00DA10B4" w:rsidRPr="00497547" w:rsidRDefault="00DA10B4" w:rsidP="00334CE0">
            <w:pPr>
              <w:spacing w:after="0"/>
            </w:pPr>
            <w:r w:rsidRPr="00497547">
              <w:t>stereoscopic pair track group type box</w:t>
            </w:r>
          </w:p>
        </w:tc>
      </w:tr>
      <w:tr w:rsidR="00270683" w:rsidRPr="00497547" w14:paraId="7DC3F057" w14:textId="77777777" w:rsidTr="009509E6">
        <w:tc>
          <w:tcPr>
            <w:tcW w:w="282" w:type="pct"/>
            <w:tcBorders>
              <w:top w:val="single" w:sz="4" w:space="0" w:color="auto"/>
              <w:bottom w:val="single" w:sz="4" w:space="0" w:color="auto"/>
              <w:right w:val="single" w:sz="4" w:space="0" w:color="auto"/>
            </w:tcBorders>
            <w:vAlign w:val="center"/>
            <w:hideMark/>
          </w:tcPr>
          <w:p w14:paraId="4F6C7587" w14:textId="26715093"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0EE5A060" w14:textId="77777777" w:rsidR="00DA10B4" w:rsidRPr="00886582" w:rsidRDefault="00DA10B4" w:rsidP="00334CE0">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1A463EAC" w14:textId="77777777" w:rsidR="00DA10B4" w:rsidRPr="00886582" w:rsidRDefault="00DA10B4" w:rsidP="00334CE0">
            <w:pPr>
              <w:spacing w:after="0"/>
              <w:rPr>
                <w:rStyle w:val="codeChar1"/>
              </w:rPr>
            </w:pPr>
            <w:r w:rsidRPr="00886582">
              <w:rPr>
                <w:rStyle w:val="codeChar1"/>
              </w:rPr>
              <w:t>edts</w:t>
            </w:r>
          </w:p>
        </w:tc>
        <w:tc>
          <w:tcPr>
            <w:tcW w:w="345" w:type="pct"/>
            <w:tcBorders>
              <w:top w:val="single" w:sz="4" w:space="0" w:color="auto"/>
              <w:left w:val="single" w:sz="4" w:space="0" w:color="auto"/>
              <w:bottom w:val="single" w:sz="4" w:space="0" w:color="auto"/>
              <w:right w:val="single" w:sz="4" w:space="0" w:color="auto"/>
            </w:tcBorders>
            <w:vAlign w:val="center"/>
            <w:hideMark/>
          </w:tcPr>
          <w:p w14:paraId="13DEFE04"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6CC39566" w14:textId="77777777" w:rsidR="00DA10B4" w:rsidRPr="00886582" w:rsidRDefault="00DA10B4" w:rsidP="00334CE0">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264761DE"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1B824636"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6FCC40CF" w14:textId="6342FF3A" w:rsidR="00DA10B4" w:rsidRPr="00497547" w:rsidRDefault="00DA10B4" w:rsidP="00334CE0">
            <w:pPr>
              <w:spacing w:after="0"/>
            </w:pPr>
            <w:r w:rsidRPr="00497547">
              <w:t>8.6.5</w:t>
            </w:r>
          </w:p>
        </w:tc>
        <w:tc>
          <w:tcPr>
            <w:tcW w:w="1878" w:type="pct"/>
            <w:tcBorders>
              <w:top w:val="single" w:sz="4" w:space="0" w:color="auto"/>
              <w:left w:val="single" w:sz="4" w:space="0" w:color="auto"/>
              <w:bottom w:val="single" w:sz="4" w:space="0" w:color="auto"/>
            </w:tcBorders>
            <w:vAlign w:val="center"/>
            <w:hideMark/>
          </w:tcPr>
          <w:p w14:paraId="09DF3213" w14:textId="77777777" w:rsidR="00DA10B4" w:rsidRPr="00497547" w:rsidRDefault="00DA10B4" w:rsidP="00334CE0">
            <w:pPr>
              <w:spacing w:after="0"/>
            </w:pPr>
            <w:r w:rsidRPr="00497547">
              <w:t>edit list container</w:t>
            </w:r>
          </w:p>
        </w:tc>
      </w:tr>
      <w:tr w:rsidR="00270683" w:rsidRPr="00497547" w14:paraId="32ECC109" w14:textId="77777777" w:rsidTr="009509E6">
        <w:tc>
          <w:tcPr>
            <w:tcW w:w="282" w:type="pct"/>
            <w:tcBorders>
              <w:top w:val="single" w:sz="4" w:space="0" w:color="auto"/>
              <w:bottom w:val="single" w:sz="4" w:space="0" w:color="auto"/>
              <w:right w:val="single" w:sz="4" w:space="0" w:color="auto"/>
            </w:tcBorders>
            <w:vAlign w:val="center"/>
            <w:hideMark/>
          </w:tcPr>
          <w:p w14:paraId="14443DD4" w14:textId="642CDB49"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1904A431" w14:textId="77777777" w:rsidR="00DA10B4" w:rsidRPr="00886582" w:rsidRDefault="00DA10B4" w:rsidP="00334CE0">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621BABCA" w14:textId="77777777" w:rsidR="00DA10B4" w:rsidRPr="00886582" w:rsidRDefault="00DA10B4" w:rsidP="00334CE0">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5A9A42DE" w14:textId="77777777" w:rsidR="00DA10B4" w:rsidRPr="00886582" w:rsidRDefault="00DA10B4" w:rsidP="00334CE0">
            <w:pPr>
              <w:spacing w:after="0"/>
              <w:rPr>
                <w:rStyle w:val="codeChar1"/>
              </w:rPr>
            </w:pPr>
            <w:r w:rsidRPr="00886582">
              <w:rPr>
                <w:rStyle w:val="codeChar1"/>
              </w:rPr>
              <w:t>elst</w:t>
            </w:r>
          </w:p>
        </w:tc>
        <w:tc>
          <w:tcPr>
            <w:tcW w:w="277" w:type="pct"/>
            <w:tcBorders>
              <w:top w:val="single" w:sz="4" w:space="0" w:color="auto"/>
              <w:left w:val="single" w:sz="4" w:space="0" w:color="auto"/>
              <w:bottom w:val="single" w:sz="4" w:space="0" w:color="auto"/>
              <w:right w:val="single" w:sz="4" w:space="0" w:color="auto"/>
            </w:tcBorders>
            <w:vAlign w:val="center"/>
            <w:hideMark/>
          </w:tcPr>
          <w:p w14:paraId="6B041A5C" w14:textId="77777777" w:rsidR="00DA10B4" w:rsidRPr="00886582" w:rsidRDefault="00DA10B4" w:rsidP="00334CE0">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177421DA"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5D43675C"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7DE112FA" w14:textId="79C117D2" w:rsidR="00DA10B4" w:rsidRPr="00497547" w:rsidRDefault="00DA10B4" w:rsidP="00334CE0">
            <w:pPr>
              <w:spacing w:after="0"/>
            </w:pPr>
            <w:r w:rsidRPr="00497547">
              <w:t>8.6.6</w:t>
            </w:r>
          </w:p>
        </w:tc>
        <w:tc>
          <w:tcPr>
            <w:tcW w:w="1878" w:type="pct"/>
            <w:tcBorders>
              <w:top w:val="single" w:sz="4" w:space="0" w:color="auto"/>
              <w:left w:val="single" w:sz="4" w:space="0" w:color="auto"/>
              <w:bottom w:val="single" w:sz="4" w:space="0" w:color="auto"/>
            </w:tcBorders>
            <w:vAlign w:val="center"/>
            <w:hideMark/>
          </w:tcPr>
          <w:p w14:paraId="3EA209DD" w14:textId="77777777" w:rsidR="00DA10B4" w:rsidRPr="00497547" w:rsidRDefault="00DA10B4" w:rsidP="00334CE0">
            <w:pPr>
              <w:spacing w:after="0"/>
            </w:pPr>
            <w:r w:rsidRPr="00497547">
              <w:t>an edit list</w:t>
            </w:r>
          </w:p>
        </w:tc>
      </w:tr>
      <w:tr w:rsidR="00270683" w:rsidRPr="00497547" w14:paraId="6068A926" w14:textId="77777777" w:rsidTr="009509E6">
        <w:tc>
          <w:tcPr>
            <w:tcW w:w="282" w:type="pct"/>
            <w:tcBorders>
              <w:top w:val="single" w:sz="4" w:space="0" w:color="auto"/>
              <w:bottom w:val="single" w:sz="4" w:space="0" w:color="auto"/>
              <w:right w:val="single" w:sz="4" w:space="0" w:color="auto"/>
            </w:tcBorders>
            <w:vAlign w:val="center"/>
            <w:hideMark/>
          </w:tcPr>
          <w:p w14:paraId="53BA778E" w14:textId="27E56F17"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33895289" w14:textId="77777777" w:rsidR="00DA10B4" w:rsidRPr="00886582" w:rsidRDefault="00DA10B4" w:rsidP="00334CE0">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36302457" w14:textId="77777777" w:rsidR="00DA10B4" w:rsidRPr="00886582" w:rsidRDefault="00DA10B4" w:rsidP="00334CE0">
            <w:pPr>
              <w:spacing w:after="0"/>
              <w:rPr>
                <w:rStyle w:val="codeChar1"/>
              </w:rPr>
            </w:pPr>
            <w:r w:rsidRPr="00886582">
              <w:rPr>
                <w:rStyle w:val="codeChar1"/>
              </w:rPr>
              <w:t>meta</w:t>
            </w:r>
          </w:p>
        </w:tc>
        <w:tc>
          <w:tcPr>
            <w:tcW w:w="345" w:type="pct"/>
            <w:tcBorders>
              <w:top w:val="single" w:sz="4" w:space="0" w:color="auto"/>
              <w:left w:val="single" w:sz="4" w:space="0" w:color="auto"/>
              <w:bottom w:val="single" w:sz="4" w:space="0" w:color="auto"/>
              <w:right w:val="single" w:sz="4" w:space="0" w:color="auto"/>
            </w:tcBorders>
            <w:vAlign w:val="center"/>
            <w:hideMark/>
          </w:tcPr>
          <w:p w14:paraId="6FEEFDE3"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3E8ED6F7" w14:textId="77777777" w:rsidR="00DA10B4" w:rsidRPr="00886582" w:rsidRDefault="00DA10B4" w:rsidP="00334CE0">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08D991FB"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1DC21244"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39438A81" w14:textId="4A76E55B" w:rsidR="00DA10B4" w:rsidRPr="00497547" w:rsidRDefault="00DA10B4" w:rsidP="00334CE0">
            <w:pPr>
              <w:spacing w:after="0"/>
            </w:pPr>
            <w:r w:rsidRPr="00497547">
              <w:t>8.11.1</w:t>
            </w:r>
          </w:p>
        </w:tc>
        <w:tc>
          <w:tcPr>
            <w:tcW w:w="1878" w:type="pct"/>
            <w:tcBorders>
              <w:top w:val="single" w:sz="4" w:space="0" w:color="auto"/>
              <w:left w:val="single" w:sz="4" w:space="0" w:color="auto"/>
              <w:bottom w:val="single" w:sz="4" w:space="0" w:color="auto"/>
            </w:tcBorders>
            <w:vAlign w:val="center"/>
            <w:hideMark/>
          </w:tcPr>
          <w:p w14:paraId="6F253B7F" w14:textId="77777777" w:rsidR="00DA10B4" w:rsidRPr="00497547" w:rsidRDefault="00DA10B4" w:rsidP="00334CE0">
            <w:pPr>
              <w:spacing w:after="0"/>
            </w:pPr>
            <w:r w:rsidRPr="00497547">
              <w:t>metadata</w:t>
            </w:r>
          </w:p>
        </w:tc>
      </w:tr>
      <w:tr w:rsidR="00270683" w:rsidRPr="00497547" w14:paraId="2DE175F5" w14:textId="77777777" w:rsidTr="009509E6">
        <w:tc>
          <w:tcPr>
            <w:tcW w:w="282" w:type="pct"/>
            <w:tcBorders>
              <w:top w:val="single" w:sz="4" w:space="0" w:color="auto"/>
              <w:bottom w:val="single" w:sz="4" w:space="0" w:color="auto"/>
              <w:right w:val="single" w:sz="4" w:space="0" w:color="auto"/>
            </w:tcBorders>
            <w:vAlign w:val="center"/>
            <w:hideMark/>
          </w:tcPr>
          <w:p w14:paraId="792ABF37" w14:textId="27E38A97"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77F6A59A" w14:textId="77777777" w:rsidR="00DA10B4" w:rsidRPr="00886582" w:rsidRDefault="00DA10B4" w:rsidP="00334CE0">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4C3C090B" w14:textId="77777777" w:rsidR="00DA10B4" w:rsidRPr="00886582" w:rsidRDefault="00DA10B4" w:rsidP="00334CE0">
            <w:pPr>
              <w:spacing w:after="0"/>
              <w:rPr>
                <w:rStyle w:val="codeChar1"/>
              </w:rPr>
            </w:pPr>
            <w:r w:rsidRPr="00886582">
              <w:rPr>
                <w:rStyle w:val="codeChar1"/>
              </w:rPr>
              <w:t>mdia</w:t>
            </w:r>
          </w:p>
        </w:tc>
        <w:tc>
          <w:tcPr>
            <w:tcW w:w="345" w:type="pct"/>
            <w:tcBorders>
              <w:top w:val="single" w:sz="4" w:space="0" w:color="auto"/>
              <w:left w:val="single" w:sz="4" w:space="0" w:color="auto"/>
              <w:bottom w:val="single" w:sz="4" w:space="0" w:color="auto"/>
              <w:right w:val="single" w:sz="4" w:space="0" w:color="auto"/>
            </w:tcBorders>
            <w:vAlign w:val="center"/>
            <w:hideMark/>
          </w:tcPr>
          <w:p w14:paraId="3633CDD4"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7C6C07E4" w14:textId="77777777" w:rsidR="00DA10B4" w:rsidRPr="00886582" w:rsidRDefault="00DA10B4" w:rsidP="00334CE0">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5777B9C7"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271EDC30"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65F1EF8F" w14:textId="3F209498" w:rsidR="00DA10B4" w:rsidRPr="00497547" w:rsidRDefault="00DA10B4" w:rsidP="00334CE0">
            <w:pPr>
              <w:spacing w:after="0"/>
            </w:pPr>
            <w:r w:rsidRPr="00497547">
              <w:t>8.4.1</w:t>
            </w:r>
          </w:p>
        </w:tc>
        <w:tc>
          <w:tcPr>
            <w:tcW w:w="1878" w:type="pct"/>
            <w:tcBorders>
              <w:top w:val="single" w:sz="4" w:space="0" w:color="auto"/>
              <w:left w:val="single" w:sz="4" w:space="0" w:color="auto"/>
              <w:bottom w:val="single" w:sz="4" w:space="0" w:color="auto"/>
            </w:tcBorders>
            <w:vAlign w:val="center"/>
            <w:hideMark/>
          </w:tcPr>
          <w:p w14:paraId="0D801DCA" w14:textId="77777777" w:rsidR="00DA10B4" w:rsidRPr="00497547" w:rsidRDefault="00DA10B4" w:rsidP="00334CE0">
            <w:pPr>
              <w:spacing w:after="0"/>
            </w:pPr>
            <w:r w:rsidRPr="00497547">
              <w:t>container for the media information in a track</w:t>
            </w:r>
          </w:p>
        </w:tc>
      </w:tr>
      <w:tr w:rsidR="00270683" w:rsidRPr="00497547" w14:paraId="2367F4BD" w14:textId="77777777" w:rsidTr="009509E6">
        <w:tc>
          <w:tcPr>
            <w:tcW w:w="282" w:type="pct"/>
            <w:tcBorders>
              <w:top w:val="single" w:sz="4" w:space="0" w:color="auto"/>
              <w:bottom w:val="single" w:sz="4" w:space="0" w:color="auto"/>
              <w:right w:val="single" w:sz="4" w:space="0" w:color="auto"/>
            </w:tcBorders>
            <w:vAlign w:val="center"/>
            <w:hideMark/>
          </w:tcPr>
          <w:p w14:paraId="2CE7431A" w14:textId="5F489666"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3F0619A8" w14:textId="77777777" w:rsidR="00DA10B4" w:rsidRPr="00886582" w:rsidRDefault="00DA10B4" w:rsidP="00334CE0">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68131A5F" w14:textId="77777777" w:rsidR="00DA10B4" w:rsidRPr="00886582" w:rsidRDefault="00DA10B4" w:rsidP="00334CE0">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3FE78E45" w14:textId="77777777" w:rsidR="00DA10B4" w:rsidRPr="00886582" w:rsidRDefault="00DA10B4" w:rsidP="00334CE0">
            <w:pPr>
              <w:spacing w:after="0"/>
              <w:rPr>
                <w:rStyle w:val="codeChar1"/>
              </w:rPr>
            </w:pPr>
            <w:r w:rsidRPr="00886582">
              <w:rPr>
                <w:rStyle w:val="codeChar1"/>
              </w:rPr>
              <w:t>mdhd</w:t>
            </w:r>
          </w:p>
        </w:tc>
        <w:tc>
          <w:tcPr>
            <w:tcW w:w="277" w:type="pct"/>
            <w:tcBorders>
              <w:top w:val="single" w:sz="4" w:space="0" w:color="auto"/>
              <w:left w:val="single" w:sz="4" w:space="0" w:color="auto"/>
              <w:bottom w:val="single" w:sz="4" w:space="0" w:color="auto"/>
              <w:right w:val="single" w:sz="4" w:space="0" w:color="auto"/>
            </w:tcBorders>
            <w:vAlign w:val="center"/>
            <w:hideMark/>
          </w:tcPr>
          <w:p w14:paraId="3149CC27" w14:textId="77777777" w:rsidR="00DA10B4" w:rsidRPr="00886582" w:rsidRDefault="00DA10B4" w:rsidP="00334CE0">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7729BAE6"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16F3F561"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28194C67" w14:textId="0F4B1C03" w:rsidR="00DA10B4" w:rsidRPr="00497547" w:rsidRDefault="00DA10B4" w:rsidP="00334CE0">
            <w:pPr>
              <w:spacing w:after="0"/>
            </w:pPr>
            <w:r w:rsidRPr="00497547">
              <w:t>8.4.2</w:t>
            </w:r>
          </w:p>
        </w:tc>
        <w:tc>
          <w:tcPr>
            <w:tcW w:w="1878" w:type="pct"/>
            <w:tcBorders>
              <w:top w:val="single" w:sz="4" w:space="0" w:color="auto"/>
              <w:left w:val="single" w:sz="4" w:space="0" w:color="auto"/>
              <w:bottom w:val="single" w:sz="4" w:space="0" w:color="auto"/>
            </w:tcBorders>
            <w:vAlign w:val="center"/>
            <w:hideMark/>
          </w:tcPr>
          <w:p w14:paraId="6D94CDCD" w14:textId="77777777" w:rsidR="00DA10B4" w:rsidRPr="00497547" w:rsidRDefault="00DA10B4" w:rsidP="00334CE0">
            <w:pPr>
              <w:spacing w:after="0"/>
            </w:pPr>
            <w:r w:rsidRPr="00497547">
              <w:t>media header, overall information about the media</w:t>
            </w:r>
          </w:p>
        </w:tc>
      </w:tr>
      <w:tr w:rsidR="00270683" w:rsidRPr="00497547" w14:paraId="4FF9C09A" w14:textId="77777777" w:rsidTr="009509E6">
        <w:tc>
          <w:tcPr>
            <w:tcW w:w="282" w:type="pct"/>
            <w:tcBorders>
              <w:top w:val="single" w:sz="4" w:space="0" w:color="auto"/>
              <w:bottom w:val="single" w:sz="4" w:space="0" w:color="auto"/>
              <w:right w:val="single" w:sz="4" w:space="0" w:color="auto"/>
            </w:tcBorders>
            <w:vAlign w:val="center"/>
            <w:hideMark/>
          </w:tcPr>
          <w:p w14:paraId="4F24CFFE" w14:textId="7EBEB532"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524C164B" w14:textId="77777777" w:rsidR="00DA10B4" w:rsidRPr="00886582" w:rsidRDefault="00DA10B4" w:rsidP="00334CE0">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4C002A70" w14:textId="77777777" w:rsidR="00DA10B4" w:rsidRPr="00886582" w:rsidRDefault="00DA10B4" w:rsidP="00334CE0">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3D68F9CE" w14:textId="77777777" w:rsidR="00DA10B4" w:rsidRPr="00886582" w:rsidRDefault="00DA10B4" w:rsidP="00334CE0">
            <w:pPr>
              <w:spacing w:after="0"/>
              <w:rPr>
                <w:rStyle w:val="codeChar1"/>
              </w:rPr>
            </w:pPr>
            <w:r w:rsidRPr="00886582">
              <w:rPr>
                <w:rStyle w:val="codeChar1"/>
              </w:rPr>
              <w:t>hdlr</w:t>
            </w:r>
          </w:p>
        </w:tc>
        <w:tc>
          <w:tcPr>
            <w:tcW w:w="277" w:type="pct"/>
            <w:tcBorders>
              <w:top w:val="single" w:sz="4" w:space="0" w:color="auto"/>
              <w:left w:val="single" w:sz="4" w:space="0" w:color="auto"/>
              <w:bottom w:val="single" w:sz="4" w:space="0" w:color="auto"/>
              <w:right w:val="single" w:sz="4" w:space="0" w:color="auto"/>
            </w:tcBorders>
            <w:vAlign w:val="center"/>
            <w:hideMark/>
          </w:tcPr>
          <w:p w14:paraId="7F443BFC" w14:textId="77777777" w:rsidR="00DA10B4" w:rsidRPr="00886582" w:rsidRDefault="00DA10B4" w:rsidP="00334CE0">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77BE1ED1"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53B123E6"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4DBAFEA7" w14:textId="6B0CEE45" w:rsidR="00DA10B4" w:rsidRPr="00497547" w:rsidRDefault="00DA10B4" w:rsidP="00334CE0">
            <w:pPr>
              <w:spacing w:after="0"/>
            </w:pPr>
            <w:r w:rsidRPr="00497547">
              <w:t>8.4.3</w:t>
            </w:r>
          </w:p>
        </w:tc>
        <w:tc>
          <w:tcPr>
            <w:tcW w:w="1878" w:type="pct"/>
            <w:tcBorders>
              <w:top w:val="single" w:sz="4" w:space="0" w:color="auto"/>
              <w:left w:val="single" w:sz="4" w:space="0" w:color="auto"/>
              <w:bottom w:val="single" w:sz="4" w:space="0" w:color="auto"/>
            </w:tcBorders>
            <w:vAlign w:val="center"/>
            <w:hideMark/>
          </w:tcPr>
          <w:p w14:paraId="19C82D2E" w14:textId="77777777" w:rsidR="00DA10B4" w:rsidRPr="00497547" w:rsidRDefault="00DA10B4" w:rsidP="00334CE0">
            <w:pPr>
              <w:spacing w:after="0"/>
            </w:pPr>
            <w:r w:rsidRPr="00497547">
              <w:t>handler, declares the media (handler) type</w:t>
            </w:r>
          </w:p>
        </w:tc>
      </w:tr>
      <w:tr w:rsidR="00270683" w:rsidRPr="00497547" w14:paraId="199FFA9B" w14:textId="77777777" w:rsidTr="009509E6">
        <w:tc>
          <w:tcPr>
            <w:tcW w:w="282" w:type="pct"/>
            <w:tcBorders>
              <w:top w:val="single" w:sz="4" w:space="0" w:color="auto"/>
              <w:bottom w:val="single" w:sz="4" w:space="0" w:color="auto"/>
              <w:right w:val="single" w:sz="4" w:space="0" w:color="auto"/>
            </w:tcBorders>
            <w:vAlign w:val="center"/>
            <w:hideMark/>
          </w:tcPr>
          <w:p w14:paraId="73E19336" w14:textId="753A3FD0"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2FD96E30" w14:textId="77777777" w:rsidR="00DA10B4" w:rsidRPr="00886582" w:rsidRDefault="00DA10B4" w:rsidP="00334CE0">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4364ECBF" w14:textId="77777777" w:rsidR="00DA10B4" w:rsidRPr="00886582" w:rsidRDefault="00DA10B4" w:rsidP="00334CE0">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11DB35E7" w14:textId="77777777" w:rsidR="00DA10B4" w:rsidRPr="00886582" w:rsidRDefault="00DA10B4" w:rsidP="00334CE0">
            <w:pPr>
              <w:spacing w:after="0"/>
              <w:rPr>
                <w:rStyle w:val="codeChar1"/>
              </w:rPr>
            </w:pPr>
            <w:r w:rsidRPr="00886582">
              <w:rPr>
                <w:rStyle w:val="codeChar1"/>
              </w:rPr>
              <w:t>elng</w:t>
            </w:r>
          </w:p>
        </w:tc>
        <w:tc>
          <w:tcPr>
            <w:tcW w:w="277" w:type="pct"/>
            <w:tcBorders>
              <w:top w:val="single" w:sz="4" w:space="0" w:color="auto"/>
              <w:left w:val="single" w:sz="4" w:space="0" w:color="auto"/>
              <w:bottom w:val="single" w:sz="4" w:space="0" w:color="auto"/>
              <w:right w:val="single" w:sz="4" w:space="0" w:color="auto"/>
            </w:tcBorders>
            <w:vAlign w:val="center"/>
            <w:hideMark/>
          </w:tcPr>
          <w:p w14:paraId="21AFA295" w14:textId="77777777" w:rsidR="00DA10B4" w:rsidRPr="00886582" w:rsidRDefault="00DA10B4" w:rsidP="00334CE0">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69FCE26D"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2587678F"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569CAB5F" w14:textId="0194824D" w:rsidR="00DA10B4" w:rsidRPr="00497547" w:rsidRDefault="00DA10B4" w:rsidP="00334CE0">
            <w:pPr>
              <w:spacing w:after="0"/>
            </w:pPr>
            <w:r w:rsidRPr="00497547">
              <w:t>8.4.6</w:t>
            </w:r>
          </w:p>
        </w:tc>
        <w:tc>
          <w:tcPr>
            <w:tcW w:w="1878" w:type="pct"/>
            <w:tcBorders>
              <w:top w:val="single" w:sz="4" w:space="0" w:color="auto"/>
              <w:left w:val="single" w:sz="4" w:space="0" w:color="auto"/>
              <w:bottom w:val="single" w:sz="4" w:space="0" w:color="auto"/>
            </w:tcBorders>
            <w:vAlign w:val="center"/>
            <w:hideMark/>
          </w:tcPr>
          <w:p w14:paraId="53672DDB" w14:textId="77777777" w:rsidR="00DA10B4" w:rsidRPr="00497547" w:rsidRDefault="00DA10B4" w:rsidP="00334CE0">
            <w:pPr>
              <w:spacing w:after="0"/>
            </w:pPr>
            <w:r w:rsidRPr="00497547">
              <w:t>extended language tag</w:t>
            </w:r>
          </w:p>
        </w:tc>
      </w:tr>
      <w:tr w:rsidR="00270683" w:rsidRPr="00497547" w14:paraId="749D05F1" w14:textId="77777777" w:rsidTr="009509E6">
        <w:tc>
          <w:tcPr>
            <w:tcW w:w="282" w:type="pct"/>
            <w:tcBorders>
              <w:top w:val="single" w:sz="4" w:space="0" w:color="auto"/>
              <w:bottom w:val="single" w:sz="4" w:space="0" w:color="auto"/>
              <w:right w:val="single" w:sz="4" w:space="0" w:color="auto"/>
            </w:tcBorders>
            <w:vAlign w:val="center"/>
            <w:hideMark/>
          </w:tcPr>
          <w:p w14:paraId="00E5857A" w14:textId="56AF0A1E"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003E4216" w14:textId="77777777" w:rsidR="00DA10B4" w:rsidRPr="00886582" w:rsidRDefault="00DA10B4" w:rsidP="00334CE0">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6F79F246" w14:textId="77777777" w:rsidR="00DA10B4" w:rsidRPr="00886582" w:rsidRDefault="00DA10B4" w:rsidP="00334CE0">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34505A2E" w14:textId="77777777" w:rsidR="00DA10B4" w:rsidRPr="00886582" w:rsidRDefault="00DA10B4" w:rsidP="00334CE0">
            <w:pPr>
              <w:spacing w:after="0"/>
              <w:rPr>
                <w:rStyle w:val="codeChar1"/>
              </w:rPr>
            </w:pPr>
            <w:r w:rsidRPr="00886582">
              <w:rPr>
                <w:rStyle w:val="codeChar1"/>
              </w:rPr>
              <w:t>minf</w:t>
            </w:r>
          </w:p>
        </w:tc>
        <w:tc>
          <w:tcPr>
            <w:tcW w:w="277" w:type="pct"/>
            <w:tcBorders>
              <w:top w:val="single" w:sz="4" w:space="0" w:color="auto"/>
              <w:left w:val="single" w:sz="4" w:space="0" w:color="auto"/>
              <w:bottom w:val="single" w:sz="4" w:space="0" w:color="auto"/>
              <w:right w:val="single" w:sz="4" w:space="0" w:color="auto"/>
            </w:tcBorders>
            <w:vAlign w:val="center"/>
            <w:hideMark/>
          </w:tcPr>
          <w:p w14:paraId="09A0768C" w14:textId="77777777" w:rsidR="00DA10B4" w:rsidRPr="00886582" w:rsidRDefault="00DA10B4" w:rsidP="00334CE0">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6BF0988C"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08191BD6"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464DA6A6" w14:textId="7FB958D9" w:rsidR="00DA10B4" w:rsidRPr="00497547" w:rsidRDefault="00DA10B4" w:rsidP="00334CE0">
            <w:pPr>
              <w:spacing w:after="0"/>
            </w:pPr>
            <w:r w:rsidRPr="00497547">
              <w:t>8.4.4</w:t>
            </w:r>
          </w:p>
        </w:tc>
        <w:tc>
          <w:tcPr>
            <w:tcW w:w="1878" w:type="pct"/>
            <w:tcBorders>
              <w:top w:val="single" w:sz="4" w:space="0" w:color="auto"/>
              <w:left w:val="single" w:sz="4" w:space="0" w:color="auto"/>
              <w:bottom w:val="single" w:sz="4" w:space="0" w:color="auto"/>
            </w:tcBorders>
            <w:vAlign w:val="center"/>
            <w:hideMark/>
          </w:tcPr>
          <w:p w14:paraId="2BFF1A34" w14:textId="77777777" w:rsidR="00DA10B4" w:rsidRPr="00497547" w:rsidRDefault="00DA10B4" w:rsidP="00334CE0">
            <w:pPr>
              <w:spacing w:after="0"/>
            </w:pPr>
            <w:r w:rsidRPr="00497547">
              <w:t>media information container</w:t>
            </w:r>
          </w:p>
        </w:tc>
      </w:tr>
      <w:tr w:rsidR="00270683" w:rsidRPr="00497547" w14:paraId="7BC93761" w14:textId="77777777" w:rsidTr="009509E6">
        <w:tc>
          <w:tcPr>
            <w:tcW w:w="282" w:type="pct"/>
            <w:tcBorders>
              <w:top w:val="single" w:sz="4" w:space="0" w:color="auto"/>
              <w:bottom w:val="single" w:sz="4" w:space="0" w:color="auto"/>
              <w:right w:val="single" w:sz="4" w:space="0" w:color="auto"/>
            </w:tcBorders>
            <w:vAlign w:val="center"/>
            <w:hideMark/>
          </w:tcPr>
          <w:p w14:paraId="46F9F293" w14:textId="14240EF9"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7DDBCD30" w14:textId="77777777" w:rsidR="00DA10B4" w:rsidRPr="00886582" w:rsidRDefault="00DA10B4" w:rsidP="00334CE0">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745B97D4" w14:textId="77777777" w:rsidR="00DA10B4" w:rsidRPr="00886582" w:rsidRDefault="00DA10B4" w:rsidP="00334CE0">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78DCA7B5"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441AC928" w14:textId="77777777" w:rsidR="00DA10B4" w:rsidRPr="00886582" w:rsidRDefault="00DA10B4" w:rsidP="00334CE0">
            <w:pPr>
              <w:spacing w:after="0"/>
              <w:rPr>
                <w:rStyle w:val="codeChar1"/>
              </w:rPr>
            </w:pPr>
            <w:r w:rsidRPr="00886582">
              <w:rPr>
                <w:rStyle w:val="codeChar1"/>
              </w:rPr>
              <w:t>vmhd</w:t>
            </w:r>
          </w:p>
        </w:tc>
        <w:tc>
          <w:tcPr>
            <w:tcW w:w="549" w:type="pct"/>
            <w:tcBorders>
              <w:top w:val="single" w:sz="4" w:space="0" w:color="auto"/>
              <w:left w:val="single" w:sz="4" w:space="0" w:color="auto"/>
              <w:bottom w:val="single" w:sz="4" w:space="0" w:color="auto"/>
              <w:right w:val="single" w:sz="4" w:space="0" w:color="auto"/>
            </w:tcBorders>
            <w:vAlign w:val="center"/>
            <w:hideMark/>
          </w:tcPr>
          <w:p w14:paraId="52A3EDDB"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75E8BABB"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7C507F68" w14:textId="77AF317B" w:rsidR="00DA10B4" w:rsidRPr="00497547" w:rsidRDefault="00DA10B4" w:rsidP="00334CE0">
            <w:pPr>
              <w:spacing w:after="0"/>
            </w:pPr>
            <w:r w:rsidRPr="00497547">
              <w:t>12.1.2</w:t>
            </w:r>
          </w:p>
        </w:tc>
        <w:tc>
          <w:tcPr>
            <w:tcW w:w="1878" w:type="pct"/>
            <w:tcBorders>
              <w:top w:val="single" w:sz="4" w:space="0" w:color="auto"/>
              <w:left w:val="single" w:sz="4" w:space="0" w:color="auto"/>
              <w:bottom w:val="single" w:sz="4" w:space="0" w:color="auto"/>
            </w:tcBorders>
            <w:vAlign w:val="center"/>
            <w:hideMark/>
          </w:tcPr>
          <w:p w14:paraId="3734B324" w14:textId="77777777" w:rsidR="00DA10B4" w:rsidRPr="00497547" w:rsidRDefault="00DA10B4" w:rsidP="00334CE0">
            <w:pPr>
              <w:spacing w:after="0"/>
            </w:pPr>
            <w:r w:rsidRPr="00497547">
              <w:t>video media header, overall information (video track only)</w:t>
            </w:r>
          </w:p>
        </w:tc>
      </w:tr>
      <w:tr w:rsidR="00270683" w:rsidRPr="00497547" w14:paraId="463D42F4" w14:textId="77777777" w:rsidTr="009509E6">
        <w:tc>
          <w:tcPr>
            <w:tcW w:w="282" w:type="pct"/>
            <w:tcBorders>
              <w:top w:val="single" w:sz="4" w:space="0" w:color="auto"/>
              <w:bottom w:val="single" w:sz="4" w:space="0" w:color="auto"/>
              <w:right w:val="single" w:sz="4" w:space="0" w:color="auto"/>
            </w:tcBorders>
            <w:vAlign w:val="center"/>
            <w:hideMark/>
          </w:tcPr>
          <w:p w14:paraId="715E7321" w14:textId="465F136A"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4F73B299" w14:textId="77777777" w:rsidR="00DA10B4" w:rsidRPr="00886582" w:rsidRDefault="00DA10B4" w:rsidP="00334CE0">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249769EE" w14:textId="77777777" w:rsidR="00DA10B4" w:rsidRPr="00886582" w:rsidRDefault="00DA10B4" w:rsidP="00334CE0">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5FC79AD6"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078BF99C" w14:textId="77777777" w:rsidR="00DA10B4" w:rsidRPr="00886582" w:rsidRDefault="00DA10B4" w:rsidP="00334CE0">
            <w:pPr>
              <w:spacing w:after="0"/>
              <w:rPr>
                <w:rStyle w:val="codeChar1"/>
              </w:rPr>
            </w:pPr>
            <w:r w:rsidRPr="00886582">
              <w:rPr>
                <w:rStyle w:val="codeChar1"/>
              </w:rPr>
              <w:t>smhd</w:t>
            </w:r>
          </w:p>
        </w:tc>
        <w:tc>
          <w:tcPr>
            <w:tcW w:w="549" w:type="pct"/>
            <w:tcBorders>
              <w:top w:val="single" w:sz="4" w:space="0" w:color="auto"/>
              <w:left w:val="single" w:sz="4" w:space="0" w:color="auto"/>
              <w:bottom w:val="single" w:sz="4" w:space="0" w:color="auto"/>
              <w:right w:val="single" w:sz="4" w:space="0" w:color="auto"/>
            </w:tcBorders>
            <w:vAlign w:val="center"/>
            <w:hideMark/>
          </w:tcPr>
          <w:p w14:paraId="1FF37E6F"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5B463AF8"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30512359" w14:textId="5D27C332" w:rsidR="00DA10B4" w:rsidRPr="00497547" w:rsidRDefault="00DA10B4" w:rsidP="00334CE0">
            <w:pPr>
              <w:spacing w:after="0"/>
            </w:pPr>
            <w:r w:rsidRPr="00497547">
              <w:t>12.2.2</w:t>
            </w:r>
          </w:p>
        </w:tc>
        <w:tc>
          <w:tcPr>
            <w:tcW w:w="1878" w:type="pct"/>
            <w:tcBorders>
              <w:top w:val="single" w:sz="4" w:space="0" w:color="auto"/>
              <w:left w:val="single" w:sz="4" w:space="0" w:color="auto"/>
              <w:bottom w:val="single" w:sz="4" w:space="0" w:color="auto"/>
            </w:tcBorders>
            <w:vAlign w:val="center"/>
            <w:hideMark/>
          </w:tcPr>
          <w:p w14:paraId="33C5CC59" w14:textId="77777777" w:rsidR="00DA10B4" w:rsidRPr="00497547" w:rsidRDefault="00DA10B4" w:rsidP="00334CE0">
            <w:pPr>
              <w:spacing w:after="0"/>
            </w:pPr>
            <w:r w:rsidRPr="00497547">
              <w:t>sound media header, overall information (</w:t>
            </w:r>
            <w:proofErr w:type="gramStart"/>
            <w:r w:rsidRPr="00497547">
              <w:t>sound track</w:t>
            </w:r>
            <w:proofErr w:type="gramEnd"/>
            <w:r w:rsidRPr="00497547">
              <w:t xml:space="preserve"> only)</w:t>
            </w:r>
          </w:p>
        </w:tc>
      </w:tr>
      <w:tr w:rsidR="00270683" w:rsidRPr="00497547" w14:paraId="2E9E4949" w14:textId="77777777" w:rsidTr="009509E6">
        <w:tc>
          <w:tcPr>
            <w:tcW w:w="282" w:type="pct"/>
            <w:tcBorders>
              <w:top w:val="single" w:sz="4" w:space="0" w:color="auto"/>
              <w:bottom w:val="single" w:sz="4" w:space="0" w:color="auto"/>
              <w:right w:val="single" w:sz="4" w:space="0" w:color="auto"/>
            </w:tcBorders>
            <w:vAlign w:val="center"/>
            <w:hideMark/>
          </w:tcPr>
          <w:p w14:paraId="373E7590" w14:textId="4878A2BF"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7230F6DE" w14:textId="77777777" w:rsidR="00DA10B4" w:rsidRPr="00886582" w:rsidRDefault="00DA10B4" w:rsidP="00334CE0">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5B7B8F85" w14:textId="77777777" w:rsidR="00DA10B4" w:rsidRPr="00886582" w:rsidRDefault="00DA10B4" w:rsidP="00334CE0">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2E3DB84F"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10D4841F" w14:textId="77777777" w:rsidR="00DA10B4" w:rsidRPr="00886582" w:rsidRDefault="00DA10B4" w:rsidP="00334CE0">
            <w:pPr>
              <w:spacing w:after="0"/>
              <w:rPr>
                <w:rStyle w:val="codeChar1"/>
              </w:rPr>
            </w:pPr>
            <w:r w:rsidRPr="00886582">
              <w:rPr>
                <w:rStyle w:val="codeChar1"/>
              </w:rPr>
              <w:t>hmhd</w:t>
            </w:r>
          </w:p>
        </w:tc>
        <w:tc>
          <w:tcPr>
            <w:tcW w:w="549" w:type="pct"/>
            <w:tcBorders>
              <w:top w:val="single" w:sz="4" w:space="0" w:color="auto"/>
              <w:left w:val="single" w:sz="4" w:space="0" w:color="auto"/>
              <w:bottom w:val="single" w:sz="4" w:space="0" w:color="auto"/>
              <w:right w:val="single" w:sz="4" w:space="0" w:color="auto"/>
            </w:tcBorders>
            <w:vAlign w:val="center"/>
            <w:hideMark/>
          </w:tcPr>
          <w:p w14:paraId="43DD4F6F"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1C3D3BAE"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74273A54" w14:textId="180FD1E0" w:rsidR="00DA10B4" w:rsidRPr="00497547" w:rsidRDefault="00DA10B4" w:rsidP="00334CE0">
            <w:pPr>
              <w:spacing w:after="0"/>
            </w:pPr>
            <w:r w:rsidRPr="00497547">
              <w:t>12.4.3</w:t>
            </w:r>
          </w:p>
        </w:tc>
        <w:tc>
          <w:tcPr>
            <w:tcW w:w="1878" w:type="pct"/>
            <w:tcBorders>
              <w:top w:val="single" w:sz="4" w:space="0" w:color="auto"/>
              <w:left w:val="single" w:sz="4" w:space="0" w:color="auto"/>
              <w:bottom w:val="single" w:sz="4" w:space="0" w:color="auto"/>
            </w:tcBorders>
            <w:vAlign w:val="center"/>
            <w:hideMark/>
          </w:tcPr>
          <w:p w14:paraId="1FF5AA98" w14:textId="77777777" w:rsidR="00DA10B4" w:rsidRPr="00497547" w:rsidRDefault="00DA10B4" w:rsidP="00334CE0">
            <w:pPr>
              <w:spacing w:after="0"/>
            </w:pPr>
            <w:r w:rsidRPr="00497547">
              <w:t>hint media header, overall information (hint track only)</w:t>
            </w:r>
          </w:p>
        </w:tc>
      </w:tr>
      <w:tr w:rsidR="00270683" w:rsidRPr="00497547" w14:paraId="30898EE1" w14:textId="77777777" w:rsidTr="009509E6">
        <w:tc>
          <w:tcPr>
            <w:tcW w:w="282" w:type="pct"/>
            <w:tcBorders>
              <w:top w:val="single" w:sz="4" w:space="0" w:color="auto"/>
              <w:bottom w:val="single" w:sz="4" w:space="0" w:color="auto"/>
              <w:right w:val="single" w:sz="4" w:space="0" w:color="auto"/>
            </w:tcBorders>
            <w:vAlign w:val="center"/>
            <w:hideMark/>
          </w:tcPr>
          <w:p w14:paraId="096E349D" w14:textId="5708600A"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63E51C43" w14:textId="77777777" w:rsidR="00DA10B4" w:rsidRPr="00886582" w:rsidRDefault="00DA10B4" w:rsidP="00334CE0">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677A1D24" w14:textId="77777777" w:rsidR="00DA10B4" w:rsidRPr="00886582" w:rsidRDefault="00DA10B4" w:rsidP="00334CE0">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52BCD002"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3084C614" w14:textId="77777777" w:rsidR="00DA10B4" w:rsidRPr="00886582" w:rsidRDefault="00DA10B4" w:rsidP="00334CE0">
            <w:pPr>
              <w:spacing w:after="0"/>
              <w:rPr>
                <w:rStyle w:val="codeChar1"/>
              </w:rPr>
            </w:pPr>
            <w:r w:rsidRPr="00886582">
              <w:rPr>
                <w:rStyle w:val="codeChar1"/>
              </w:rPr>
              <w:t>sthd</w:t>
            </w:r>
          </w:p>
        </w:tc>
        <w:tc>
          <w:tcPr>
            <w:tcW w:w="549" w:type="pct"/>
            <w:tcBorders>
              <w:top w:val="single" w:sz="4" w:space="0" w:color="auto"/>
              <w:left w:val="single" w:sz="4" w:space="0" w:color="auto"/>
              <w:bottom w:val="single" w:sz="4" w:space="0" w:color="auto"/>
              <w:right w:val="single" w:sz="4" w:space="0" w:color="auto"/>
            </w:tcBorders>
            <w:vAlign w:val="center"/>
            <w:hideMark/>
          </w:tcPr>
          <w:p w14:paraId="70AFAF93"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1EEF9117"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679DEE67" w14:textId="6D119035" w:rsidR="00DA10B4" w:rsidRPr="00497547" w:rsidRDefault="00DA10B4" w:rsidP="00334CE0">
            <w:pPr>
              <w:spacing w:after="0"/>
            </w:pPr>
            <w:r w:rsidRPr="00497547">
              <w:t>12.6.2</w:t>
            </w:r>
          </w:p>
        </w:tc>
        <w:tc>
          <w:tcPr>
            <w:tcW w:w="1878" w:type="pct"/>
            <w:tcBorders>
              <w:top w:val="single" w:sz="4" w:space="0" w:color="auto"/>
              <w:left w:val="single" w:sz="4" w:space="0" w:color="auto"/>
              <w:bottom w:val="single" w:sz="4" w:space="0" w:color="auto"/>
            </w:tcBorders>
            <w:vAlign w:val="center"/>
            <w:hideMark/>
          </w:tcPr>
          <w:p w14:paraId="30CFD776" w14:textId="77777777" w:rsidR="00DA10B4" w:rsidRPr="00497547" w:rsidRDefault="00DA10B4" w:rsidP="00334CE0">
            <w:pPr>
              <w:spacing w:after="0"/>
            </w:pPr>
            <w:r w:rsidRPr="00497547">
              <w:t>subtitle media header, overall information (subtitle track only)</w:t>
            </w:r>
          </w:p>
        </w:tc>
      </w:tr>
      <w:tr w:rsidR="00270683" w:rsidRPr="00497547" w14:paraId="737DE7A4" w14:textId="77777777" w:rsidTr="009509E6">
        <w:tc>
          <w:tcPr>
            <w:tcW w:w="282" w:type="pct"/>
            <w:tcBorders>
              <w:top w:val="single" w:sz="4" w:space="0" w:color="auto"/>
              <w:bottom w:val="single" w:sz="4" w:space="0" w:color="auto"/>
              <w:right w:val="single" w:sz="4" w:space="0" w:color="auto"/>
            </w:tcBorders>
            <w:vAlign w:val="center"/>
            <w:hideMark/>
          </w:tcPr>
          <w:p w14:paraId="283B0C61" w14:textId="775933A0"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7C56B961" w14:textId="77777777" w:rsidR="00DA10B4" w:rsidRPr="00886582" w:rsidRDefault="00DA10B4" w:rsidP="00334CE0">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2612BDC5" w14:textId="77777777" w:rsidR="00DA10B4" w:rsidRPr="00886582" w:rsidRDefault="00DA10B4" w:rsidP="00334CE0">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3806E7E3"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7BFAC794" w14:textId="77777777" w:rsidR="00DA10B4" w:rsidRPr="00886582" w:rsidRDefault="00DA10B4" w:rsidP="00334CE0">
            <w:pPr>
              <w:spacing w:after="0"/>
              <w:rPr>
                <w:rStyle w:val="codeChar1"/>
              </w:rPr>
            </w:pPr>
            <w:r w:rsidRPr="00886582">
              <w:rPr>
                <w:rStyle w:val="codeChar1"/>
              </w:rPr>
              <w:t>nmhd</w:t>
            </w:r>
          </w:p>
        </w:tc>
        <w:tc>
          <w:tcPr>
            <w:tcW w:w="549" w:type="pct"/>
            <w:tcBorders>
              <w:top w:val="single" w:sz="4" w:space="0" w:color="auto"/>
              <w:left w:val="single" w:sz="4" w:space="0" w:color="auto"/>
              <w:bottom w:val="single" w:sz="4" w:space="0" w:color="auto"/>
              <w:right w:val="single" w:sz="4" w:space="0" w:color="auto"/>
            </w:tcBorders>
            <w:vAlign w:val="center"/>
            <w:hideMark/>
          </w:tcPr>
          <w:p w14:paraId="5EC769FB"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2339ADB5"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76C9C554" w14:textId="17DE2A2D" w:rsidR="00DA10B4" w:rsidRPr="00497547" w:rsidRDefault="00DA10B4" w:rsidP="00334CE0">
            <w:pPr>
              <w:spacing w:after="0"/>
            </w:pPr>
            <w:r w:rsidRPr="00497547">
              <w:t>8.4.5.2</w:t>
            </w:r>
          </w:p>
        </w:tc>
        <w:tc>
          <w:tcPr>
            <w:tcW w:w="1878" w:type="pct"/>
            <w:tcBorders>
              <w:top w:val="single" w:sz="4" w:space="0" w:color="auto"/>
              <w:left w:val="single" w:sz="4" w:space="0" w:color="auto"/>
              <w:bottom w:val="single" w:sz="4" w:space="0" w:color="auto"/>
            </w:tcBorders>
            <w:vAlign w:val="center"/>
            <w:hideMark/>
          </w:tcPr>
          <w:p w14:paraId="35A419C8" w14:textId="77777777" w:rsidR="00DA10B4" w:rsidRPr="00497547" w:rsidRDefault="00DA10B4" w:rsidP="00334CE0">
            <w:pPr>
              <w:spacing w:after="0"/>
            </w:pPr>
            <w:r w:rsidRPr="00497547">
              <w:t>Null media header, overall information (some tracks only)</w:t>
            </w:r>
          </w:p>
        </w:tc>
      </w:tr>
      <w:tr w:rsidR="00270683" w:rsidRPr="00497547" w14:paraId="48D37CF0" w14:textId="77777777" w:rsidTr="009509E6">
        <w:tc>
          <w:tcPr>
            <w:tcW w:w="282" w:type="pct"/>
            <w:tcBorders>
              <w:top w:val="single" w:sz="4" w:space="0" w:color="auto"/>
              <w:bottom w:val="single" w:sz="4" w:space="0" w:color="auto"/>
              <w:right w:val="single" w:sz="4" w:space="0" w:color="auto"/>
            </w:tcBorders>
            <w:vAlign w:val="center"/>
            <w:hideMark/>
          </w:tcPr>
          <w:p w14:paraId="402C848D" w14:textId="341E72B8"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06E5E660" w14:textId="77777777" w:rsidR="00DA10B4" w:rsidRPr="00886582" w:rsidRDefault="00DA10B4" w:rsidP="00334CE0">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3CC3997D" w14:textId="77777777" w:rsidR="00DA10B4" w:rsidRPr="00886582" w:rsidRDefault="00DA10B4" w:rsidP="00334CE0">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36E4151F"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670B0F64" w14:textId="77777777" w:rsidR="00DA10B4" w:rsidRPr="00886582" w:rsidRDefault="00DA10B4" w:rsidP="00334CE0">
            <w:pPr>
              <w:spacing w:after="0"/>
              <w:rPr>
                <w:rStyle w:val="codeChar1"/>
              </w:rPr>
            </w:pPr>
            <w:r w:rsidRPr="00886582">
              <w:rPr>
                <w:rStyle w:val="codeChar1"/>
              </w:rPr>
              <w:t>dinf</w:t>
            </w:r>
          </w:p>
        </w:tc>
        <w:tc>
          <w:tcPr>
            <w:tcW w:w="549" w:type="pct"/>
            <w:tcBorders>
              <w:top w:val="single" w:sz="4" w:space="0" w:color="auto"/>
              <w:left w:val="single" w:sz="4" w:space="0" w:color="auto"/>
              <w:bottom w:val="single" w:sz="4" w:space="0" w:color="auto"/>
              <w:right w:val="single" w:sz="4" w:space="0" w:color="auto"/>
            </w:tcBorders>
            <w:vAlign w:val="center"/>
            <w:hideMark/>
          </w:tcPr>
          <w:p w14:paraId="2E5A53F5"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5A53B5AB"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586D4EE4" w14:textId="22EF73EA" w:rsidR="00DA10B4" w:rsidRPr="00497547" w:rsidRDefault="00DA10B4" w:rsidP="00334CE0">
            <w:pPr>
              <w:spacing w:after="0"/>
            </w:pPr>
            <w:r w:rsidRPr="00497547">
              <w:t>8.7.1</w:t>
            </w:r>
          </w:p>
        </w:tc>
        <w:tc>
          <w:tcPr>
            <w:tcW w:w="1878" w:type="pct"/>
            <w:tcBorders>
              <w:top w:val="single" w:sz="4" w:space="0" w:color="auto"/>
              <w:left w:val="single" w:sz="4" w:space="0" w:color="auto"/>
              <w:bottom w:val="single" w:sz="4" w:space="0" w:color="auto"/>
            </w:tcBorders>
            <w:vAlign w:val="center"/>
            <w:hideMark/>
          </w:tcPr>
          <w:p w14:paraId="74785EA3" w14:textId="77777777" w:rsidR="00DA10B4" w:rsidRPr="00497547" w:rsidRDefault="00DA10B4" w:rsidP="00334CE0">
            <w:pPr>
              <w:spacing w:after="0"/>
            </w:pPr>
            <w:r w:rsidRPr="00497547">
              <w:t>data information box, container</w:t>
            </w:r>
          </w:p>
        </w:tc>
      </w:tr>
      <w:tr w:rsidR="00270683" w:rsidRPr="00497547" w14:paraId="4890D15B" w14:textId="77777777" w:rsidTr="009509E6">
        <w:tc>
          <w:tcPr>
            <w:tcW w:w="282" w:type="pct"/>
            <w:tcBorders>
              <w:top w:val="single" w:sz="4" w:space="0" w:color="auto"/>
              <w:bottom w:val="single" w:sz="4" w:space="0" w:color="auto"/>
              <w:right w:val="single" w:sz="4" w:space="0" w:color="auto"/>
            </w:tcBorders>
            <w:vAlign w:val="center"/>
            <w:hideMark/>
          </w:tcPr>
          <w:p w14:paraId="746CE86A" w14:textId="0F23BE69"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111D138F" w14:textId="77777777" w:rsidR="00DA10B4" w:rsidRPr="00886582" w:rsidRDefault="00DA10B4" w:rsidP="00334CE0">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238421C1" w14:textId="77777777" w:rsidR="00DA10B4" w:rsidRPr="00886582" w:rsidRDefault="00DA10B4" w:rsidP="00334CE0">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1F0FA38F"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36027280" w14:textId="77777777" w:rsidR="00DA10B4" w:rsidRPr="00886582" w:rsidRDefault="00DA10B4" w:rsidP="00334CE0">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16EF7244" w14:textId="77777777" w:rsidR="00DA10B4" w:rsidRPr="00886582" w:rsidRDefault="00DA10B4" w:rsidP="00334CE0">
            <w:pPr>
              <w:spacing w:after="0"/>
              <w:rPr>
                <w:rStyle w:val="codeChar1"/>
              </w:rPr>
            </w:pPr>
            <w:r w:rsidRPr="00886582">
              <w:rPr>
                <w:rStyle w:val="codeChar1"/>
              </w:rPr>
              <w:t>dref</w:t>
            </w:r>
          </w:p>
        </w:tc>
        <w:tc>
          <w:tcPr>
            <w:tcW w:w="277" w:type="pct"/>
            <w:tcBorders>
              <w:top w:val="single" w:sz="4" w:space="0" w:color="auto"/>
              <w:left w:val="single" w:sz="4" w:space="0" w:color="auto"/>
              <w:bottom w:val="single" w:sz="4" w:space="0" w:color="auto"/>
              <w:right w:val="single" w:sz="4" w:space="0" w:color="auto"/>
            </w:tcBorders>
            <w:vAlign w:val="center"/>
          </w:tcPr>
          <w:p w14:paraId="7AFF6567"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32E2244B" w14:textId="43B8D938" w:rsidR="00DA10B4" w:rsidRPr="00497547" w:rsidRDefault="00DA10B4" w:rsidP="00334CE0">
            <w:pPr>
              <w:spacing w:after="0"/>
            </w:pPr>
            <w:r w:rsidRPr="00497547">
              <w:t>8.7.2</w:t>
            </w:r>
          </w:p>
        </w:tc>
        <w:tc>
          <w:tcPr>
            <w:tcW w:w="1878" w:type="pct"/>
            <w:tcBorders>
              <w:top w:val="single" w:sz="4" w:space="0" w:color="auto"/>
              <w:left w:val="single" w:sz="4" w:space="0" w:color="auto"/>
              <w:bottom w:val="single" w:sz="4" w:space="0" w:color="auto"/>
            </w:tcBorders>
            <w:vAlign w:val="center"/>
            <w:hideMark/>
          </w:tcPr>
          <w:p w14:paraId="28971F19" w14:textId="77777777" w:rsidR="00DA10B4" w:rsidRPr="00497547" w:rsidRDefault="00DA10B4" w:rsidP="00334CE0">
            <w:pPr>
              <w:spacing w:after="0"/>
            </w:pPr>
            <w:r w:rsidRPr="00497547">
              <w:t>data reference box, declares source(s) of media data in track</w:t>
            </w:r>
          </w:p>
        </w:tc>
      </w:tr>
      <w:tr w:rsidR="00270683" w:rsidRPr="00497547" w14:paraId="3FEFC687" w14:textId="77777777" w:rsidTr="009509E6">
        <w:tc>
          <w:tcPr>
            <w:tcW w:w="282" w:type="pct"/>
            <w:tcBorders>
              <w:top w:val="single" w:sz="4" w:space="0" w:color="auto"/>
              <w:bottom w:val="single" w:sz="4" w:space="0" w:color="auto"/>
              <w:right w:val="single" w:sz="4" w:space="0" w:color="auto"/>
            </w:tcBorders>
            <w:vAlign w:val="center"/>
            <w:hideMark/>
          </w:tcPr>
          <w:p w14:paraId="76BC70A3" w14:textId="694C7325"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363A2297" w14:textId="77777777" w:rsidR="00DA10B4" w:rsidRPr="00886582" w:rsidRDefault="00DA10B4" w:rsidP="00334CE0">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6F4DBA9E" w14:textId="77777777" w:rsidR="00DA10B4" w:rsidRPr="00886582" w:rsidRDefault="00DA10B4" w:rsidP="00334CE0">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13FD2F58"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730E04AE" w14:textId="77777777" w:rsidR="00DA10B4" w:rsidRPr="00886582" w:rsidRDefault="00DA10B4" w:rsidP="00334CE0">
            <w:pPr>
              <w:spacing w:after="0"/>
              <w:rPr>
                <w:rStyle w:val="codeChar1"/>
              </w:rPr>
            </w:pPr>
            <w:r w:rsidRPr="00886582">
              <w:rPr>
                <w:rStyle w:val="codeChar1"/>
              </w:rPr>
              <w:t>stbl</w:t>
            </w:r>
          </w:p>
        </w:tc>
        <w:tc>
          <w:tcPr>
            <w:tcW w:w="549" w:type="pct"/>
            <w:tcBorders>
              <w:top w:val="single" w:sz="4" w:space="0" w:color="auto"/>
              <w:left w:val="single" w:sz="4" w:space="0" w:color="auto"/>
              <w:bottom w:val="single" w:sz="4" w:space="0" w:color="auto"/>
              <w:right w:val="single" w:sz="4" w:space="0" w:color="auto"/>
            </w:tcBorders>
            <w:vAlign w:val="center"/>
            <w:hideMark/>
          </w:tcPr>
          <w:p w14:paraId="7BD66C83"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6C0DCD9B"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6895A26D" w14:textId="6BE3C972" w:rsidR="00DA10B4" w:rsidRPr="00497547" w:rsidRDefault="00DA10B4" w:rsidP="00334CE0">
            <w:pPr>
              <w:spacing w:after="0"/>
            </w:pPr>
            <w:r w:rsidRPr="00497547">
              <w:t>8.5.1</w:t>
            </w:r>
          </w:p>
        </w:tc>
        <w:tc>
          <w:tcPr>
            <w:tcW w:w="1878" w:type="pct"/>
            <w:tcBorders>
              <w:top w:val="single" w:sz="4" w:space="0" w:color="auto"/>
              <w:left w:val="single" w:sz="4" w:space="0" w:color="auto"/>
              <w:bottom w:val="single" w:sz="4" w:space="0" w:color="auto"/>
            </w:tcBorders>
            <w:vAlign w:val="center"/>
            <w:hideMark/>
          </w:tcPr>
          <w:p w14:paraId="4F8517D3" w14:textId="77777777" w:rsidR="00DA10B4" w:rsidRPr="00497547" w:rsidRDefault="00DA10B4" w:rsidP="00334CE0">
            <w:pPr>
              <w:spacing w:after="0"/>
            </w:pPr>
            <w:r w:rsidRPr="00497547">
              <w:t>sample table box, container for the time/space map</w:t>
            </w:r>
          </w:p>
        </w:tc>
      </w:tr>
      <w:tr w:rsidR="00270683" w:rsidRPr="00517FA6" w14:paraId="62DE7D74" w14:textId="77777777" w:rsidTr="009509E6">
        <w:tc>
          <w:tcPr>
            <w:tcW w:w="282" w:type="pct"/>
            <w:tcBorders>
              <w:top w:val="single" w:sz="4" w:space="0" w:color="auto"/>
              <w:bottom w:val="single" w:sz="4" w:space="0" w:color="auto"/>
              <w:right w:val="single" w:sz="4" w:space="0" w:color="auto"/>
            </w:tcBorders>
            <w:vAlign w:val="center"/>
            <w:hideMark/>
          </w:tcPr>
          <w:p w14:paraId="6CA010D1" w14:textId="34EA4AB4"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53B211B8" w14:textId="77777777" w:rsidR="00DA10B4" w:rsidRPr="00886582" w:rsidRDefault="00DA10B4" w:rsidP="00334CE0">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715E99FB" w14:textId="77777777" w:rsidR="00DA10B4" w:rsidRPr="00886582" w:rsidRDefault="00DA10B4" w:rsidP="00334CE0">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55461FBA"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7E3C11D6" w14:textId="77777777" w:rsidR="00DA10B4" w:rsidRPr="00886582" w:rsidRDefault="00DA10B4" w:rsidP="00334CE0">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618534D4" w14:textId="77777777" w:rsidR="00DA10B4" w:rsidRPr="00886582" w:rsidRDefault="00DA10B4" w:rsidP="00334CE0">
            <w:pPr>
              <w:spacing w:after="0"/>
              <w:rPr>
                <w:rStyle w:val="codeChar1"/>
              </w:rPr>
            </w:pPr>
            <w:r w:rsidRPr="00886582">
              <w:rPr>
                <w:rStyle w:val="codeChar1"/>
              </w:rPr>
              <w:t>stsd</w:t>
            </w:r>
          </w:p>
        </w:tc>
        <w:tc>
          <w:tcPr>
            <w:tcW w:w="277" w:type="pct"/>
            <w:tcBorders>
              <w:top w:val="single" w:sz="4" w:space="0" w:color="auto"/>
              <w:left w:val="single" w:sz="4" w:space="0" w:color="auto"/>
              <w:bottom w:val="single" w:sz="4" w:space="0" w:color="auto"/>
              <w:right w:val="single" w:sz="4" w:space="0" w:color="auto"/>
            </w:tcBorders>
            <w:vAlign w:val="center"/>
          </w:tcPr>
          <w:p w14:paraId="4E488D0B"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5057CBA4" w14:textId="28BFFBF9" w:rsidR="00DA10B4" w:rsidRPr="00497547" w:rsidRDefault="00DA10B4" w:rsidP="00334CE0">
            <w:pPr>
              <w:spacing w:after="0"/>
            </w:pPr>
            <w:r w:rsidRPr="00497547">
              <w:t>8.5.2</w:t>
            </w:r>
          </w:p>
        </w:tc>
        <w:tc>
          <w:tcPr>
            <w:tcW w:w="1878" w:type="pct"/>
            <w:tcBorders>
              <w:top w:val="single" w:sz="4" w:space="0" w:color="auto"/>
              <w:left w:val="single" w:sz="4" w:space="0" w:color="auto"/>
              <w:bottom w:val="single" w:sz="4" w:space="0" w:color="auto"/>
            </w:tcBorders>
            <w:vAlign w:val="center"/>
            <w:hideMark/>
          </w:tcPr>
          <w:p w14:paraId="532C3AF4" w14:textId="77777777" w:rsidR="00DA10B4" w:rsidRPr="009509E6" w:rsidRDefault="00DA10B4" w:rsidP="00334CE0">
            <w:pPr>
              <w:spacing w:after="0"/>
              <w:rPr>
                <w:lang w:val="fr-FR"/>
              </w:rPr>
            </w:pPr>
            <w:proofErr w:type="spellStart"/>
            <w:proofErr w:type="gramStart"/>
            <w:r w:rsidRPr="009509E6">
              <w:rPr>
                <w:lang w:val="fr-FR"/>
              </w:rPr>
              <w:t>sample</w:t>
            </w:r>
            <w:proofErr w:type="spellEnd"/>
            <w:proofErr w:type="gramEnd"/>
            <w:r w:rsidRPr="009509E6">
              <w:rPr>
                <w:lang w:val="fr-FR"/>
              </w:rPr>
              <w:t xml:space="preserve"> description box (codec types, </w:t>
            </w:r>
            <w:proofErr w:type="spellStart"/>
            <w:r w:rsidRPr="009509E6">
              <w:rPr>
                <w:lang w:val="fr-FR"/>
              </w:rPr>
              <w:t>initialization</w:t>
            </w:r>
            <w:proofErr w:type="spellEnd"/>
            <w:r w:rsidRPr="009509E6">
              <w:rPr>
                <w:lang w:val="fr-FR"/>
              </w:rPr>
              <w:t xml:space="preserve"> etc.)</w:t>
            </w:r>
          </w:p>
        </w:tc>
      </w:tr>
      <w:tr w:rsidR="00270683" w:rsidRPr="00497547" w14:paraId="6DB09F5D" w14:textId="77777777" w:rsidTr="009509E6">
        <w:tc>
          <w:tcPr>
            <w:tcW w:w="282" w:type="pct"/>
            <w:tcBorders>
              <w:top w:val="single" w:sz="4" w:space="0" w:color="auto"/>
              <w:bottom w:val="single" w:sz="4" w:space="0" w:color="auto"/>
              <w:right w:val="single" w:sz="4" w:space="0" w:color="auto"/>
            </w:tcBorders>
            <w:vAlign w:val="center"/>
            <w:hideMark/>
          </w:tcPr>
          <w:p w14:paraId="0C7FAAAD" w14:textId="1B40A353" w:rsidR="00DA10B4" w:rsidRPr="009509E6" w:rsidRDefault="00DA10B4" w:rsidP="00334CE0">
            <w:pPr>
              <w:spacing w:after="0"/>
              <w:rPr>
                <w:rStyle w:val="codeChar1"/>
                <w:lang w:val="fr-FR"/>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18C37908" w14:textId="77777777" w:rsidR="00DA10B4" w:rsidRPr="009509E6" w:rsidRDefault="00DA10B4" w:rsidP="00334CE0">
            <w:pPr>
              <w:spacing w:after="0"/>
              <w:rPr>
                <w:rStyle w:val="codeChar1"/>
                <w:lang w:val="fr-FR"/>
              </w:rPr>
            </w:pPr>
            <w:r w:rsidRPr="009509E6">
              <w:rPr>
                <w:rStyle w:val="codeChar1"/>
                <w:lang w:val="fr-FR"/>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1E06D4A4" w14:textId="77777777" w:rsidR="00DA10B4" w:rsidRPr="009509E6" w:rsidRDefault="00DA10B4" w:rsidP="00334CE0">
            <w:pPr>
              <w:spacing w:after="0"/>
              <w:rPr>
                <w:rStyle w:val="codeChar1"/>
                <w:lang w:val="fr-FR"/>
              </w:rPr>
            </w:pPr>
            <w:r w:rsidRPr="009509E6">
              <w:rPr>
                <w:rStyle w:val="codeChar1"/>
                <w:lang w:val="fr-FR"/>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07185BEB" w14:textId="77777777" w:rsidR="00DA10B4" w:rsidRPr="009509E6" w:rsidRDefault="00DA10B4" w:rsidP="00334CE0">
            <w:pPr>
              <w:spacing w:after="0"/>
              <w:rPr>
                <w:rStyle w:val="codeChar1"/>
                <w:lang w:val="fr-FR"/>
              </w:rPr>
            </w:pPr>
            <w:r w:rsidRPr="009509E6">
              <w:rPr>
                <w:rStyle w:val="codeChar1"/>
                <w:lang w:val="fr-FR"/>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4C8AECA9" w14:textId="77777777" w:rsidR="00DA10B4" w:rsidRPr="009509E6" w:rsidRDefault="00DA10B4" w:rsidP="00334CE0">
            <w:pPr>
              <w:spacing w:after="0"/>
              <w:rPr>
                <w:rStyle w:val="codeChar1"/>
                <w:lang w:val="fr-FR"/>
              </w:rPr>
            </w:pPr>
            <w:r w:rsidRPr="009509E6">
              <w:rPr>
                <w:rStyle w:val="codeChar1"/>
                <w:lang w:val="fr-FR"/>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08A5E245" w14:textId="77777777" w:rsidR="00DA10B4" w:rsidRPr="00886582" w:rsidRDefault="00DA10B4" w:rsidP="00334CE0">
            <w:pPr>
              <w:spacing w:after="0"/>
              <w:rPr>
                <w:rStyle w:val="codeChar1"/>
              </w:rPr>
            </w:pPr>
            <w:r w:rsidRPr="00886582">
              <w:rPr>
                <w:rStyle w:val="codeChar1"/>
              </w:rPr>
              <w:t>stts</w:t>
            </w:r>
          </w:p>
        </w:tc>
        <w:tc>
          <w:tcPr>
            <w:tcW w:w="277" w:type="pct"/>
            <w:tcBorders>
              <w:top w:val="single" w:sz="4" w:space="0" w:color="auto"/>
              <w:left w:val="single" w:sz="4" w:space="0" w:color="auto"/>
              <w:bottom w:val="single" w:sz="4" w:space="0" w:color="auto"/>
              <w:right w:val="single" w:sz="4" w:space="0" w:color="auto"/>
            </w:tcBorders>
            <w:vAlign w:val="center"/>
          </w:tcPr>
          <w:p w14:paraId="5EE6207F"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3D798127" w14:textId="41CB0919" w:rsidR="00DA10B4" w:rsidRPr="00497547" w:rsidRDefault="00DA10B4" w:rsidP="00334CE0">
            <w:pPr>
              <w:spacing w:after="0"/>
            </w:pPr>
            <w:r w:rsidRPr="00497547">
              <w:t>8.6.1.2</w:t>
            </w:r>
          </w:p>
        </w:tc>
        <w:tc>
          <w:tcPr>
            <w:tcW w:w="1878" w:type="pct"/>
            <w:tcBorders>
              <w:top w:val="single" w:sz="4" w:space="0" w:color="auto"/>
              <w:left w:val="single" w:sz="4" w:space="0" w:color="auto"/>
              <w:bottom w:val="single" w:sz="4" w:space="0" w:color="auto"/>
            </w:tcBorders>
            <w:vAlign w:val="center"/>
            <w:hideMark/>
          </w:tcPr>
          <w:p w14:paraId="795C86E9" w14:textId="77777777" w:rsidR="00DA10B4" w:rsidRPr="00497547" w:rsidRDefault="00DA10B4" w:rsidP="00334CE0">
            <w:pPr>
              <w:spacing w:after="0"/>
            </w:pPr>
            <w:r w:rsidRPr="00497547">
              <w:t>(decoding) time-to-sample</w:t>
            </w:r>
          </w:p>
        </w:tc>
      </w:tr>
      <w:tr w:rsidR="00270683" w:rsidRPr="00497547" w14:paraId="45D01C2C" w14:textId="77777777" w:rsidTr="009509E6">
        <w:tc>
          <w:tcPr>
            <w:tcW w:w="282" w:type="pct"/>
            <w:tcBorders>
              <w:top w:val="single" w:sz="4" w:space="0" w:color="auto"/>
              <w:bottom w:val="single" w:sz="4" w:space="0" w:color="auto"/>
              <w:right w:val="single" w:sz="4" w:space="0" w:color="auto"/>
            </w:tcBorders>
            <w:vAlign w:val="center"/>
            <w:hideMark/>
          </w:tcPr>
          <w:p w14:paraId="2BDEA341" w14:textId="19C66904"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1729C0D1" w14:textId="77777777" w:rsidR="00DA10B4" w:rsidRPr="00886582" w:rsidRDefault="00DA10B4" w:rsidP="00334CE0">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37D6E15A" w14:textId="77777777" w:rsidR="00DA10B4" w:rsidRPr="00886582" w:rsidRDefault="00DA10B4" w:rsidP="00334CE0">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499001DA"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34A3DEF7" w14:textId="77777777" w:rsidR="00DA10B4" w:rsidRPr="00886582" w:rsidRDefault="00DA10B4" w:rsidP="00334CE0">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0DAD6A3F" w14:textId="77777777" w:rsidR="00DA10B4" w:rsidRPr="00886582" w:rsidRDefault="00DA10B4" w:rsidP="00334CE0">
            <w:pPr>
              <w:spacing w:after="0"/>
              <w:rPr>
                <w:rStyle w:val="codeChar1"/>
              </w:rPr>
            </w:pPr>
            <w:r w:rsidRPr="00886582">
              <w:rPr>
                <w:rStyle w:val="codeChar1"/>
              </w:rPr>
              <w:t>ctts</w:t>
            </w:r>
          </w:p>
        </w:tc>
        <w:tc>
          <w:tcPr>
            <w:tcW w:w="277" w:type="pct"/>
            <w:tcBorders>
              <w:top w:val="single" w:sz="4" w:space="0" w:color="auto"/>
              <w:left w:val="single" w:sz="4" w:space="0" w:color="auto"/>
              <w:bottom w:val="single" w:sz="4" w:space="0" w:color="auto"/>
              <w:right w:val="single" w:sz="4" w:space="0" w:color="auto"/>
            </w:tcBorders>
            <w:vAlign w:val="center"/>
          </w:tcPr>
          <w:p w14:paraId="50D1B56C"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1829D577" w14:textId="4024F385" w:rsidR="00DA10B4" w:rsidRPr="00497547" w:rsidRDefault="00DA10B4" w:rsidP="00334CE0">
            <w:pPr>
              <w:spacing w:after="0"/>
            </w:pPr>
            <w:r w:rsidRPr="00497547">
              <w:t>8.6.1.3</w:t>
            </w:r>
          </w:p>
        </w:tc>
        <w:tc>
          <w:tcPr>
            <w:tcW w:w="1878" w:type="pct"/>
            <w:tcBorders>
              <w:top w:val="single" w:sz="4" w:space="0" w:color="auto"/>
              <w:left w:val="single" w:sz="4" w:space="0" w:color="auto"/>
              <w:bottom w:val="single" w:sz="4" w:space="0" w:color="auto"/>
            </w:tcBorders>
            <w:vAlign w:val="center"/>
            <w:hideMark/>
          </w:tcPr>
          <w:p w14:paraId="17EEF8EB" w14:textId="77777777" w:rsidR="00DA10B4" w:rsidRPr="00497547" w:rsidRDefault="00DA10B4" w:rsidP="00334CE0">
            <w:pPr>
              <w:spacing w:after="0"/>
            </w:pPr>
            <w:r w:rsidRPr="00497547">
              <w:t>(composition) time to sample</w:t>
            </w:r>
          </w:p>
        </w:tc>
      </w:tr>
      <w:tr w:rsidR="00270683" w:rsidRPr="00497547" w14:paraId="034BF4EC" w14:textId="77777777" w:rsidTr="009509E6">
        <w:tc>
          <w:tcPr>
            <w:tcW w:w="282" w:type="pct"/>
            <w:tcBorders>
              <w:top w:val="single" w:sz="4" w:space="0" w:color="auto"/>
              <w:bottom w:val="single" w:sz="4" w:space="0" w:color="auto"/>
              <w:right w:val="single" w:sz="4" w:space="0" w:color="auto"/>
            </w:tcBorders>
            <w:vAlign w:val="center"/>
            <w:hideMark/>
          </w:tcPr>
          <w:p w14:paraId="5BD5A4CA" w14:textId="6BB78B54"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2E1FCD4C" w14:textId="77777777" w:rsidR="00DA10B4" w:rsidRPr="00886582" w:rsidRDefault="00DA10B4" w:rsidP="00334CE0">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1513B660" w14:textId="77777777" w:rsidR="00DA10B4" w:rsidRPr="00886582" w:rsidRDefault="00DA10B4" w:rsidP="00334CE0">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30484B94"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60884A46" w14:textId="77777777" w:rsidR="00DA10B4" w:rsidRPr="00886582" w:rsidRDefault="00DA10B4" w:rsidP="00334CE0">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679653A4" w14:textId="77777777" w:rsidR="00DA10B4" w:rsidRPr="00886582" w:rsidRDefault="00DA10B4" w:rsidP="00334CE0">
            <w:pPr>
              <w:spacing w:after="0"/>
              <w:rPr>
                <w:rStyle w:val="codeChar1"/>
              </w:rPr>
            </w:pPr>
            <w:r w:rsidRPr="00886582">
              <w:rPr>
                <w:rStyle w:val="codeChar1"/>
              </w:rPr>
              <w:t>cslg</w:t>
            </w:r>
          </w:p>
        </w:tc>
        <w:tc>
          <w:tcPr>
            <w:tcW w:w="277" w:type="pct"/>
            <w:tcBorders>
              <w:top w:val="single" w:sz="4" w:space="0" w:color="auto"/>
              <w:left w:val="single" w:sz="4" w:space="0" w:color="auto"/>
              <w:bottom w:val="single" w:sz="4" w:space="0" w:color="auto"/>
              <w:right w:val="single" w:sz="4" w:space="0" w:color="auto"/>
            </w:tcBorders>
            <w:vAlign w:val="center"/>
          </w:tcPr>
          <w:p w14:paraId="0D13B038"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475C0E90" w14:textId="68B85E40" w:rsidR="00DA10B4" w:rsidRPr="00497547" w:rsidRDefault="00DA10B4" w:rsidP="00334CE0">
            <w:pPr>
              <w:spacing w:after="0"/>
            </w:pPr>
            <w:r w:rsidRPr="00497547">
              <w:t>8.6.1.4</w:t>
            </w:r>
          </w:p>
        </w:tc>
        <w:tc>
          <w:tcPr>
            <w:tcW w:w="1878" w:type="pct"/>
            <w:tcBorders>
              <w:top w:val="single" w:sz="4" w:space="0" w:color="auto"/>
              <w:left w:val="single" w:sz="4" w:space="0" w:color="auto"/>
              <w:bottom w:val="single" w:sz="4" w:space="0" w:color="auto"/>
            </w:tcBorders>
            <w:vAlign w:val="center"/>
            <w:hideMark/>
          </w:tcPr>
          <w:p w14:paraId="31A78953" w14:textId="77777777" w:rsidR="00DA10B4" w:rsidRPr="00497547" w:rsidRDefault="00DA10B4" w:rsidP="00334CE0">
            <w:pPr>
              <w:spacing w:after="0"/>
            </w:pPr>
            <w:r w:rsidRPr="00497547">
              <w:t>composition to decode timeline mapping</w:t>
            </w:r>
          </w:p>
        </w:tc>
      </w:tr>
      <w:tr w:rsidR="00270683" w:rsidRPr="00497547" w14:paraId="1BDFEC46" w14:textId="77777777" w:rsidTr="009509E6">
        <w:tc>
          <w:tcPr>
            <w:tcW w:w="282" w:type="pct"/>
            <w:tcBorders>
              <w:top w:val="single" w:sz="4" w:space="0" w:color="auto"/>
              <w:bottom w:val="single" w:sz="4" w:space="0" w:color="auto"/>
              <w:right w:val="single" w:sz="4" w:space="0" w:color="auto"/>
            </w:tcBorders>
            <w:vAlign w:val="center"/>
            <w:hideMark/>
          </w:tcPr>
          <w:p w14:paraId="13FFA4F4" w14:textId="7B68FD4A"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5167E65B" w14:textId="77777777" w:rsidR="00DA10B4" w:rsidRPr="00886582" w:rsidRDefault="00DA10B4" w:rsidP="00334CE0">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19FD0701" w14:textId="77777777" w:rsidR="00DA10B4" w:rsidRPr="00886582" w:rsidRDefault="00DA10B4" w:rsidP="00334CE0">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1B0271F4"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47DA6725" w14:textId="77777777" w:rsidR="00DA10B4" w:rsidRPr="00886582" w:rsidRDefault="00DA10B4" w:rsidP="00334CE0">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20B3D78D" w14:textId="77777777" w:rsidR="00DA10B4" w:rsidRPr="00886582" w:rsidRDefault="00DA10B4" w:rsidP="00334CE0">
            <w:pPr>
              <w:spacing w:after="0"/>
              <w:rPr>
                <w:rStyle w:val="codeChar1"/>
              </w:rPr>
            </w:pPr>
            <w:r w:rsidRPr="00886582">
              <w:rPr>
                <w:rStyle w:val="codeChar1"/>
              </w:rPr>
              <w:t>stsc</w:t>
            </w:r>
          </w:p>
        </w:tc>
        <w:tc>
          <w:tcPr>
            <w:tcW w:w="277" w:type="pct"/>
            <w:tcBorders>
              <w:top w:val="single" w:sz="4" w:space="0" w:color="auto"/>
              <w:left w:val="single" w:sz="4" w:space="0" w:color="auto"/>
              <w:bottom w:val="single" w:sz="4" w:space="0" w:color="auto"/>
              <w:right w:val="single" w:sz="4" w:space="0" w:color="auto"/>
            </w:tcBorders>
            <w:vAlign w:val="center"/>
          </w:tcPr>
          <w:p w14:paraId="2E60FF49"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5A2E5CCC" w14:textId="722B5A22" w:rsidR="00DA10B4" w:rsidRPr="00497547" w:rsidRDefault="00DA10B4" w:rsidP="00334CE0">
            <w:pPr>
              <w:spacing w:after="0"/>
            </w:pPr>
            <w:r w:rsidRPr="00497547">
              <w:t>8.7.4</w:t>
            </w:r>
          </w:p>
        </w:tc>
        <w:tc>
          <w:tcPr>
            <w:tcW w:w="1878" w:type="pct"/>
            <w:tcBorders>
              <w:top w:val="single" w:sz="4" w:space="0" w:color="auto"/>
              <w:left w:val="single" w:sz="4" w:space="0" w:color="auto"/>
              <w:bottom w:val="single" w:sz="4" w:space="0" w:color="auto"/>
            </w:tcBorders>
            <w:vAlign w:val="center"/>
            <w:hideMark/>
          </w:tcPr>
          <w:p w14:paraId="3FAAF0AD" w14:textId="77777777" w:rsidR="00DA10B4" w:rsidRPr="00497547" w:rsidRDefault="00DA10B4" w:rsidP="00334CE0">
            <w:pPr>
              <w:spacing w:after="0"/>
            </w:pPr>
            <w:r w:rsidRPr="00497547">
              <w:t>sample-to-chunk, partial data-offset information</w:t>
            </w:r>
          </w:p>
        </w:tc>
      </w:tr>
      <w:tr w:rsidR="00270683" w:rsidRPr="00497547" w14:paraId="508D9F0F" w14:textId="77777777" w:rsidTr="009509E6">
        <w:tc>
          <w:tcPr>
            <w:tcW w:w="282" w:type="pct"/>
            <w:tcBorders>
              <w:top w:val="single" w:sz="4" w:space="0" w:color="auto"/>
              <w:bottom w:val="single" w:sz="4" w:space="0" w:color="auto"/>
              <w:right w:val="single" w:sz="4" w:space="0" w:color="auto"/>
            </w:tcBorders>
            <w:vAlign w:val="center"/>
            <w:hideMark/>
          </w:tcPr>
          <w:p w14:paraId="78780195" w14:textId="05C9EFC1"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2EE1AE43" w14:textId="77777777" w:rsidR="00DA10B4" w:rsidRPr="00886582" w:rsidRDefault="00DA10B4" w:rsidP="00334CE0">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22E700DB" w14:textId="77777777" w:rsidR="00DA10B4" w:rsidRPr="00886582" w:rsidRDefault="00DA10B4" w:rsidP="00334CE0">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13189419"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30F641F3" w14:textId="77777777" w:rsidR="00DA10B4" w:rsidRPr="00886582" w:rsidRDefault="00DA10B4" w:rsidP="00334CE0">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724CC9F6" w14:textId="77777777" w:rsidR="00DA10B4" w:rsidRPr="00886582" w:rsidRDefault="00DA10B4" w:rsidP="00334CE0">
            <w:pPr>
              <w:spacing w:after="0"/>
              <w:rPr>
                <w:rStyle w:val="codeChar1"/>
              </w:rPr>
            </w:pPr>
            <w:r w:rsidRPr="00886582">
              <w:rPr>
                <w:rStyle w:val="codeChar1"/>
              </w:rPr>
              <w:t>stsz</w:t>
            </w:r>
          </w:p>
        </w:tc>
        <w:tc>
          <w:tcPr>
            <w:tcW w:w="277" w:type="pct"/>
            <w:tcBorders>
              <w:top w:val="single" w:sz="4" w:space="0" w:color="auto"/>
              <w:left w:val="single" w:sz="4" w:space="0" w:color="auto"/>
              <w:bottom w:val="single" w:sz="4" w:space="0" w:color="auto"/>
              <w:right w:val="single" w:sz="4" w:space="0" w:color="auto"/>
            </w:tcBorders>
            <w:vAlign w:val="center"/>
          </w:tcPr>
          <w:p w14:paraId="06ECD589"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46C8A34A" w14:textId="63563C8D" w:rsidR="00DA10B4" w:rsidRPr="00497547" w:rsidRDefault="00DA10B4" w:rsidP="00334CE0">
            <w:pPr>
              <w:spacing w:after="0"/>
            </w:pPr>
            <w:r w:rsidRPr="00497547">
              <w:t>8.7.3.2</w:t>
            </w:r>
          </w:p>
        </w:tc>
        <w:tc>
          <w:tcPr>
            <w:tcW w:w="1878" w:type="pct"/>
            <w:tcBorders>
              <w:top w:val="single" w:sz="4" w:space="0" w:color="auto"/>
              <w:left w:val="single" w:sz="4" w:space="0" w:color="auto"/>
              <w:bottom w:val="single" w:sz="4" w:space="0" w:color="auto"/>
            </w:tcBorders>
            <w:vAlign w:val="center"/>
            <w:hideMark/>
          </w:tcPr>
          <w:p w14:paraId="1A2D2268" w14:textId="77777777" w:rsidR="00DA10B4" w:rsidRPr="00497547" w:rsidRDefault="00DA10B4" w:rsidP="00334CE0">
            <w:pPr>
              <w:spacing w:after="0"/>
            </w:pPr>
            <w:r w:rsidRPr="00497547">
              <w:t>sample sizes (framing)</w:t>
            </w:r>
          </w:p>
        </w:tc>
      </w:tr>
      <w:tr w:rsidR="00270683" w:rsidRPr="00497547" w14:paraId="2B0DB179" w14:textId="77777777" w:rsidTr="009509E6">
        <w:tc>
          <w:tcPr>
            <w:tcW w:w="282" w:type="pct"/>
            <w:tcBorders>
              <w:top w:val="single" w:sz="4" w:space="0" w:color="auto"/>
              <w:bottom w:val="single" w:sz="4" w:space="0" w:color="auto"/>
              <w:right w:val="single" w:sz="4" w:space="0" w:color="auto"/>
            </w:tcBorders>
            <w:vAlign w:val="center"/>
            <w:hideMark/>
          </w:tcPr>
          <w:p w14:paraId="641BF3E4" w14:textId="2EFF79EF"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1F684BD2" w14:textId="77777777" w:rsidR="00DA10B4" w:rsidRPr="00886582" w:rsidRDefault="00DA10B4" w:rsidP="00334CE0">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7F317088" w14:textId="77777777" w:rsidR="00DA10B4" w:rsidRPr="00886582" w:rsidRDefault="00DA10B4" w:rsidP="00334CE0">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26B708EB"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56DDEE6B" w14:textId="77777777" w:rsidR="00DA10B4" w:rsidRPr="00886582" w:rsidRDefault="00DA10B4" w:rsidP="00334CE0">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1B1070EA" w14:textId="77777777" w:rsidR="00DA10B4" w:rsidRPr="00886582" w:rsidRDefault="00DA10B4" w:rsidP="00334CE0">
            <w:pPr>
              <w:spacing w:after="0"/>
              <w:rPr>
                <w:rStyle w:val="codeChar1"/>
              </w:rPr>
            </w:pPr>
            <w:r w:rsidRPr="00886582">
              <w:rPr>
                <w:rStyle w:val="codeChar1"/>
              </w:rPr>
              <w:t>stz2</w:t>
            </w:r>
          </w:p>
        </w:tc>
        <w:tc>
          <w:tcPr>
            <w:tcW w:w="277" w:type="pct"/>
            <w:tcBorders>
              <w:top w:val="single" w:sz="4" w:space="0" w:color="auto"/>
              <w:left w:val="single" w:sz="4" w:space="0" w:color="auto"/>
              <w:bottom w:val="single" w:sz="4" w:space="0" w:color="auto"/>
              <w:right w:val="single" w:sz="4" w:space="0" w:color="auto"/>
            </w:tcBorders>
            <w:vAlign w:val="center"/>
          </w:tcPr>
          <w:p w14:paraId="60C88604"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07CA2C76" w14:textId="406C9375" w:rsidR="00DA10B4" w:rsidRPr="00497547" w:rsidRDefault="00DA10B4" w:rsidP="00334CE0">
            <w:pPr>
              <w:spacing w:after="0"/>
            </w:pPr>
            <w:r w:rsidRPr="00497547">
              <w:t>8.7.3.3</w:t>
            </w:r>
          </w:p>
        </w:tc>
        <w:tc>
          <w:tcPr>
            <w:tcW w:w="1878" w:type="pct"/>
            <w:tcBorders>
              <w:top w:val="single" w:sz="4" w:space="0" w:color="auto"/>
              <w:left w:val="single" w:sz="4" w:space="0" w:color="auto"/>
              <w:bottom w:val="single" w:sz="4" w:space="0" w:color="auto"/>
            </w:tcBorders>
            <w:vAlign w:val="center"/>
            <w:hideMark/>
          </w:tcPr>
          <w:p w14:paraId="721858A5" w14:textId="77777777" w:rsidR="00DA10B4" w:rsidRPr="00497547" w:rsidRDefault="00DA10B4" w:rsidP="00334CE0">
            <w:pPr>
              <w:spacing w:after="0"/>
            </w:pPr>
            <w:r w:rsidRPr="00497547">
              <w:t>compact sample sizes (framing)</w:t>
            </w:r>
          </w:p>
        </w:tc>
      </w:tr>
      <w:tr w:rsidR="00270683" w:rsidRPr="00497547" w14:paraId="3026963C" w14:textId="77777777" w:rsidTr="009509E6">
        <w:tc>
          <w:tcPr>
            <w:tcW w:w="282" w:type="pct"/>
            <w:tcBorders>
              <w:top w:val="single" w:sz="4" w:space="0" w:color="auto"/>
              <w:bottom w:val="single" w:sz="4" w:space="0" w:color="auto"/>
              <w:right w:val="single" w:sz="4" w:space="0" w:color="auto"/>
            </w:tcBorders>
            <w:vAlign w:val="center"/>
            <w:hideMark/>
          </w:tcPr>
          <w:p w14:paraId="475E2847" w14:textId="19F58FDB"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023C03EA" w14:textId="77777777" w:rsidR="00DA10B4" w:rsidRPr="00886582" w:rsidRDefault="00DA10B4" w:rsidP="00334CE0">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536ECC7F" w14:textId="77777777" w:rsidR="00DA10B4" w:rsidRPr="00886582" w:rsidRDefault="00DA10B4" w:rsidP="00334CE0">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5CA80F96"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366ACA1B" w14:textId="77777777" w:rsidR="00DA10B4" w:rsidRPr="00886582" w:rsidRDefault="00DA10B4" w:rsidP="00334CE0">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39D834C4" w14:textId="77777777" w:rsidR="00DA10B4" w:rsidRPr="00886582" w:rsidRDefault="00DA10B4" w:rsidP="00334CE0">
            <w:pPr>
              <w:spacing w:after="0"/>
              <w:rPr>
                <w:rStyle w:val="codeChar1"/>
              </w:rPr>
            </w:pPr>
            <w:r w:rsidRPr="00886582">
              <w:rPr>
                <w:rStyle w:val="codeChar1"/>
              </w:rPr>
              <w:t>stco</w:t>
            </w:r>
          </w:p>
        </w:tc>
        <w:tc>
          <w:tcPr>
            <w:tcW w:w="277" w:type="pct"/>
            <w:tcBorders>
              <w:top w:val="single" w:sz="4" w:space="0" w:color="auto"/>
              <w:left w:val="single" w:sz="4" w:space="0" w:color="auto"/>
              <w:bottom w:val="single" w:sz="4" w:space="0" w:color="auto"/>
              <w:right w:val="single" w:sz="4" w:space="0" w:color="auto"/>
            </w:tcBorders>
            <w:vAlign w:val="center"/>
          </w:tcPr>
          <w:p w14:paraId="366D1D91"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13141FC4" w14:textId="38AA390A" w:rsidR="00DA10B4" w:rsidRPr="00497547" w:rsidRDefault="00DA10B4" w:rsidP="00334CE0">
            <w:pPr>
              <w:spacing w:after="0"/>
            </w:pPr>
            <w:r w:rsidRPr="00497547">
              <w:t>8.7.5</w:t>
            </w:r>
          </w:p>
        </w:tc>
        <w:tc>
          <w:tcPr>
            <w:tcW w:w="1878" w:type="pct"/>
            <w:tcBorders>
              <w:top w:val="single" w:sz="4" w:space="0" w:color="auto"/>
              <w:left w:val="single" w:sz="4" w:space="0" w:color="auto"/>
              <w:bottom w:val="single" w:sz="4" w:space="0" w:color="auto"/>
            </w:tcBorders>
            <w:vAlign w:val="center"/>
            <w:hideMark/>
          </w:tcPr>
          <w:p w14:paraId="06135EC0" w14:textId="77777777" w:rsidR="00DA10B4" w:rsidRPr="00497547" w:rsidRDefault="00DA10B4" w:rsidP="00334CE0">
            <w:pPr>
              <w:spacing w:after="0"/>
            </w:pPr>
            <w:r w:rsidRPr="00497547">
              <w:t>chunk offset, partial data-offset information</w:t>
            </w:r>
          </w:p>
        </w:tc>
      </w:tr>
      <w:tr w:rsidR="00270683" w:rsidRPr="00497547" w14:paraId="6821F62F" w14:textId="77777777" w:rsidTr="009509E6">
        <w:tc>
          <w:tcPr>
            <w:tcW w:w="282" w:type="pct"/>
            <w:tcBorders>
              <w:top w:val="single" w:sz="4" w:space="0" w:color="auto"/>
              <w:bottom w:val="single" w:sz="4" w:space="0" w:color="auto"/>
              <w:right w:val="single" w:sz="4" w:space="0" w:color="auto"/>
            </w:tcBorders>
            <w:vAlign w:val="center"/>
            <w:hideMark/>
          </w:tcPr>
          <w:p w14:paraId="535E5543" w14:textId="7C9C89B7"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64F9C088" w14:textId="77777777" w:rsidR="00DA10B4" w:rsidRPr="00886582" w:rsidRDefault="00DA10B4" w:rsidP="00334CE0">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5C5C0F66" w14:textId="77777777" w:rsidR="00DA10B4" w:rsidRPr="00886582" w:rsidRDefault="00DA10B4" w:rsidP="00334CE0">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52C7AEC5"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518898ED" w14:textId="77777777" w:rsidR="00DA10B4" w:rsidRPr="00886582" w:rsidRDefault="00DA10B4" w:rsidP="00334CE0">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005FA261" w14:textId="77777777" w:rsidR="00DA10B4" w:rsidRPr="00886582" w:rsidRDefault="00DA10B4" w:rsidP="00334CE0">
            <w:pPr>
              <w:spacing w:after="0"/>
              <w:rPr>
                <w:rStyle w:val="codeChar1"/>
              </w:rPr>
            </w:pPr>
            <w:r w:rsidRPr="00886582">
              <w:rPr>
                <w:rStyle w:val="codeChar1"/>
              </w:rPr>
              <w:t>co64</w:t>
            </w:r>
          </w:p>
        </w:tc>
        <w:tc>
          <w:tcPr>
            <w:tcW w:w="277" w:type="pct"/>
            <w:tcBorders>
              <w:top w:val="single" w:sz="4" w:space="0" w:color="auto"/>
              <w:left w:val="single" w:sz="4" w:space="0" w:color="auto"/>
              <w:bottom w:val="single" w:sz="4" w:space="0" w:color="auto"/>
              <w:right w:val="single" w:sz="4" w:space="0" w:color="auto"/>
            </w:tcBorders>
            <w:vAlign w:val="center"/>
          </w:tcPr>
          <w:p w14:paraId="6FE51463"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424C202A" w14:textId="5AB1BF56" w:rsidR="00DA10B4" w:rsidRPr="00497547" w:rsidRDefault="00DA10B4" w:rsidP="00334CE0">
            <w:pPr>
              <w:spacing w:after="0"/>
            </w:pPr>
            <w:r w:rsidRPr="00497547">
              <w:t>8.7.5</w:t>
            </w:r>
          </w:p>
        </w:tc>
        <w:tc>
          <w:tcPr>
            <w:tcW w:w="1878" w:type="pct"/>
            <w:tcBorders>
              <w:top w:val="single" w:sz="4" w:space="0" w:color="auto"/>
              <w:left w:val="single" w:sz="4" w:space="0" w:color="auto"/>
              <w:bottom w:val="single" w:sz="4" w:space="0" w:color="auto"/>
            </w:tcBorders>
            <w:vAlign w:val="center"/>
            <w:hideMark/>
          </w:tcPr>
          <w:p w14:paraId="7D7AB941" w14:textId="77777777" w:rsidR="00DA10B4" w:rsidRPr="00497547" w:rsidRDefault="00DA10B4" w:rsidP="00334CE0">
            <w:pPr>
              <w:spacing w:after="0"/>
            </w:pPr>
            <w:r w:rsidRPr="00497547">
              <w:t>64-bit chunk offset</w:t>
            </w:r>
          </w:p>
        </w:tc>
      </w:tr>
      <w:tr w:rsidR="00270683" w:rsidRPr="00497547" w14:paraId="432AEAD6" w14:textId="77777777" w:rsidTr="009509E6">
        <w:tc>
          <w:tcPr>
            <w:tcW w:w="282" w:type="pct"/>
            <w:tcBorders>
              <w:top w:val="single" w:sz="4" w:space="0" w:color="auto"/>
              <w:bottom w:val="single" w:sz="4" w:space="0" w:color="auto"/>
              <w:right w:val="single" w:sz="4" w:space="0" w:color="auto"/>
            </w:tcBorders>
            <w:vAlign w:val="center"/>
            <w:hideMark/>
          </w:tcPr>
          <w:p w14:paraId="79EE67C6" w14:textId="1C5C246C"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4A101D0D" w14:textId="77777777" w:rsidR="00DA10B4" w:rsidRPr="00886582" w:rsidRDefault="00DA10B4" w:rsidP="00334CE0">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67375ACE" w14:textId="77777777" w:rsidR="00DA10B4" w:rsidRPr="00886582" w:rsidRDefault="00DA10B4" w:rsidP="00334CE0">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51A37DEE"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0822FF49" w14:textId="77777777" w:rsidR="00DA10B4" w:rsidRPr="00886582" w:rsidRDefault="00DA10B4" w:rsidP="00334CE0">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41A8559B" w14:textId="77777777" w:rsidR="00DA10B4" w:rsidRPr="00886582" w:rsidRDefault="00DA10B4" w:rsidP="00334CE0">
            <w:pPr>
              <w:spacing w:after="0"/>
              <w:rPr>
                <w:rStyle w:val="codeChar1"/>
              </w:rPr>
            </w:pPr>
            <w:r w:rsidRPr="00886582">
              <w:rPr>
                <w:rStyle w:val="codeChar1"/>
              </w:rPr>
              <w:t>stss</w:t>
            </w:r>
          </w:p>
        </w:tc>
        <w:tc>
          <w:tcPr>
            <w:tcW w:w="277" w:type="pct"/>
            <w:tcBorders>
              <w:top w:val="single" w:sz="4" w:space="0" w:color="auto"/>
              <w:left w:val="single" w:sz="4" w:space="0" w:color="auto"/>
              <w:bottom w:val="single" w:sz="4" w:space="0" w:color="auto"/>
              <w:right w:val="single" w:sz="4" w:space="0" w:color="auto"/>
            </w:tcBorders>
            <w:vAlign w:val="center"/>
          </w:tcPr>
          <w:p w14:paraId="71E8FD16"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124236C5" w14:textId="20539670" w:rsidR="00DA10B4" w:rsidRPr="00497547" w:rsidRDefault="00DA10B4" w:rsidP="00334CE0">
            <w:pPr>
              <w:spacing w:after="0"/>
            </w:pPr>
            <w:r w:rsidRPr="00497547">
              <w:t>8.6.2</w:t>
            </w:r>
          </w:p>
        </w:tc>
        <w:tc>
          <w:tcPr>
            <w:tcW w:w="1878" w:type="pct"/>
            <w:tcBorders>
              <w:top w:val="single" w:sz="4" w:space="0" w:color="auto"/>
              <w:left w:val="single" w:sz="4" w:space="0" w:color="auto"/>
              <w:bottom w:val="single" w:sz="4" w:space="0" w:color="auto"/>
            </w:tcBorders>
            <w:vAlign w:val="center"/>
            <w:hideMark/>
          </w:tcPr>
          <w:p w14:paraId="113BEE20" w14:textId="77777777" w:rsidR="00DA10B4" w:rsidRPr="00497547" w:rsidRDefault="00DA10B4" w:rsidP="00334CE0">
            <w:pPr>
              <w:spacing w:after="0"/>
            </w:pPr>
            <w:r w:rsidRPr="00497547">
              <w:t>sync sample table</w:t>
            </w:r>
          </w:p>
        </w:tc>
      </w:tr>
      <w:tr w:rsidR="00270683" w:rsidRPr="00497547" w14:paraId="52DEDEA9" w14:textId="77777777" w:rsidTr="009509E6">
        <w:tc>
          <w:tcPr>
            <w:tcW w:w="282" w:type="pct"/>
            <w:tcBorders>
              <w:top w:val="single" w:sz="4" w:space="0" w:color="auto"/>
              <w:bottom w:val="single" w:sz="4" w:space="0" w:color="auto"/>
              <w:right w:val="single" w:sz="4" w:space="0" w:color="auto"/>
            </w:tcBorders>
            <w:vAlign w:val="center"/>
            <w:hideMark/>
          </w:tcPr>
          <w:p w14:paraId="607FE9D5" w14:textId="15EE0F24"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263A8545" w14:textId="77777777" w:rsidR="00DA10B4" w:rsidRPr="00886582" w:rsidRDefault="00DA10B4" w:rsidP="00334CE0">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2E176955" w14:textId="77777777" w:rsidR="00DA10B4" w:rsidRPr="00886582" w:rsidRDefault="00DA10B4" w:rsidP="00334CE0">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53309D5F"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0B1227E5" w14:textId="77777777" w:rsidR="00DA10B4" w:rsidRPr="00886582" w:rsidRDefault="00DA10B4" w:rsidP="00334CE0">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529142A0" w14:textId="77777777" w:rsidR="00DA10B4" w:rsidRPr="00886582" w:rsidRDefault="00DA10B4" w:rsidP="00334CE0">
            <w:pPr>
              <w:spacing w:after="0"/>
              <w:rPr>
                <w:rStyle w:val="codeChar1"/>
              </w:rPr>
            </w:pPr>
            <w:r w:rsidRPr="00886582">
              <w:rPr>
                <w:rStyle w:val="codeChar1"/>
              </w:rPr>
              <w:t>stsh</w:t>
            </w:r>
          </w:p>
        </w:tc>
        <w:tc>
          <w:tcPr>
            <w:tcW w:w="277" w:type="pct"/>
            <w:tcBorders>
              <w:top w:val="single" w:sz="4" w:space="0" w:color="auto"/>
              <w:left w:val="single" w:sz="4" w:space="0" w:color="auto"/>
              <w:bottom w:val="single" w:sz="4" w:space="0" w:color="auto"/>
              <w:right w:val="single" w:sz="4" w:space="0" w:color="auto"/>
            </w:tcBorders>
            <w:vAlign w:val="center"/>
          </w:tcPr>
          <w:p w14:paraId="29B5C413"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3D2FDF79" w14:textId="47C35924" w:rsidR="00DA10B4" w:rsidRPr="00497547" w:rsidRDefault="00DA10B4" w:rsidP="00334CE0">
            <w:pPr>
              <w:spacing w:after="0"/>
            </w:pPr>
            <w:r w:rsidRPr="00497547">
              <w:t>8.6.3</w:t>
            </w:r>
          </w:p>
        </w:tc>
        <w:tc>
          <w:tcPr>
            <w:tcW w:w="1878" w:type="pct"/>
            <w:tcBorders>
              <w:top w:val="single" w:sz="4" w:space="0" w:color="auto"/>
              <w:left w:val="single" w:sz="4" w:space="0" w:color="auto"/>
              <w:bottom w:val="single" w:sz="4" w:space="0" w:color="auto"/>
            </w:tcBorders>
            <w:vAlign w:val="center"/>
            <w:hideMark/>
          </w:tcPr>
          <w:p w14:paraId="709D053D" w14:textId="77777777" w:rsidR="00DA10B4" w:rsidRPr="00497547" w:rsidRDefault="00DA10B4" w:rsidP="00334CE0">
            <w:pPr>
              <w:spacing w:after="0"/>
            </w:pPr>
            <w:r w:rsidRPr="00497547">
              <w:t>shadow sync sample table</w:t>
            </w:r>
          </w:p>
        </w:tc>
      </w:tr>
      <w:tr w:rsidR="00270683" w:rsidRPr="00497547" w14:paraId="7FDFD88D" w14:textId="77777777" w:rsidTr="009509E6">
        <w:tc>
          <w:tcPr>
            <w:tcW w:w="282" w:type="pct"/>
            <w:tcBorders>
              <w:top w:val="single" w:sz="4" w:space="0" w:color="auto"/>
              <w:bottom w:val="single" w:sz="4" w:space="0" w:color="auto"/>
              <w:right w:val="single" w:sz="4" w:space="0" w:color="auto"/>
            </w:tcBorders>
            <w:vAlign w:val="center"/>
            <w:hideMark/>
          </w:tcPr>
          <w:p w14:paraId="4B10C9A4" w14:textId="68C78BA0"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5E148705" w14:textId="77777777" w:rsidR="00DA10B4" w:rsidRPr="00886582" w:rsidRDefault="00DA10B4" w:rsidP="00334CE0">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548CC0FA" w14:textId="77777777" w:rsidR="00DA10B4" w:rsidRPr="00886582" w:rsidRDefault="00DA10B4" w:rsidP="00334CE0">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36D421D2"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03223774" w14:textId="77777777" w:rsidR="00DA10B4" w:rsidRPr="00886582" w:rsidRDefault="00DA10B4" w:rsidP="00334CE0">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52B61F87" w14:textId="77777777" w:rsidR="00DA10B4" w:rsidRPr="00886582" w:rsidRDefault="00DA10B4" w:rsidP="00334CE0">
            <w:pPr>
              <w:spacing w:after="0"/>
              <w:rPr>
                <w:rStyle w:val="codeChar1"/>
              </w:rPr>
            </w:pPr>
            <w:r w:rsidRPr="00886582">
              <w:rPr>
                <w:rStyle w:val="codeChar1"/>
              </w:rPr>
              <w:t>padb</w:t>
            </w:r>
          </w:p>
        </w:tc>
        <w:tc>
          <w:tcPr>
            <w:tcW w:w="277" w:type="pct"/>
            <w:tcBorders>
              <w:top w:val="single" w:sz="4" w:space="0" w:color="auto"/>
              <w:left w:val="single" w:sz="4" w:space="0" w:color="auto"/>
              <w:bottom w:val="single" w:sz="4" w:space="0" w:color="auto"/>
              <w:right w:val="single" w:sz="4" w:space="0" w:color="auto"/>
            </w:tcBorders>
            <w:vAlign w:val="center"/>
          </w:tcPr>
          <w:p w14:paraId="2FE45557"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65AAA62C" w14:textId="3A5B4C2D" w:rsidR="00DA10B4" w:rsidRPr="00497547" w:rsidRDefault="00DA10B4" w:rsidP="00334CE0">
            <w:pPr>
              <w:spacing w:after="0"/>
            </w:pPr>
            <w:r w:rsidRPr="00497547">
              <w:t>8.7.6</w:t>
            </w:r>
          </w:p>
        </w:tc>
        <w:tc>
          <w:tcPr>
            <w:tcW w:w="1878" w:type="pct"/>
            <w:tcBorders>
              <w:top w:val="single" w:sz="4" w:space="0" w:color="auto"/>
              <w:left w:val="single" w:sz="4" w:space="0" w:color="auto"/>
              <w:bottom w:val="single" w:sz="4" w:space="0" w:color="auto"/>
            </w:tcBorders>
            <w:vAlign w:val="center"/>
            <w:hideMark/>
          </w:tcPr>
          <w:p w14:paraId="5EB5CF55" w14:textId="77777777" w:rsidR="00DA10B4" w:rsidRPr="00497547" w:rsidRDefault="00DA10B4" w:rsidP="00334CE0">
            <w:pPr>
              <w:spacing w:after="0"/>
            </w:pPr>
            <w:r w:rsidRPr="00497547">
              <w:t>sample padding bits</w:t>
            </w:r>
          </w:p>
        </w:tc>
      </w:tr>
      <w:tr w:rsidR="00270683" w:rsidRPr="00497547" w14:paraId="5ADD8685" w14:textId="77777777" w:rsidTr="009509E6">
        <w:tc>
          <w:tcPr>
            <w:tcW w:w="282" w:type="pct"/>
            <w:tcBorders>
              <w:top w:val="single" w:sz="4" w:space="0" w:color="auto"/>
              <w:bottom w:val="single" w:sz="4" w:space="0" w:color="auto"/>
              <w:right w:val="single" w:sz="4" w:space="0" w:color="auto"/>
            </w:tcBorders>
            <w:vAlign w:val="center"/>
            <w:hideMark/>
          </w:tcPr>
          <w:p w14:paraId="49838FE9" w14:textId="4A447821"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5734ACB1" w14:textId="77777777" w:rsidR="00DA10B4" w:rsidRPr="00886582" w:rsidRDefault="00DA10B4" w:rsidP="00334CE0">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1AD1F458" w14:textId="77777777" w:rsidR="00DA10B4" w:rsidRPr="00886582" w:rsidRDefault="00DA10B4" w:rsidP="00334CE0">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039798FB"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69D493D2" w14:textId="77777777" w:rsidR="00DA10B4" w:rsidRPr="00886582" w:rsidRDefault="00DA10B4" w:rsidP="00334CE0">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1B37D9CD" w14:textId="77777777" w:rsidR="00DA10B4" w:rsidRPr="00886582" w:rsidRDefault="00DA10B4" w:rsidP="00334CE0">
            <w:pPr>
              <w:spacing w:after="0"/>
              <w:rPr>
                <w:rStyle w:val="codeChar1"/>
              </w:rPr>
            </w:pPr>
            <w:r w:rsidRPr="00886582">
              <w:rPr>
                <w:rStyle w:val="codeChar1"/>
              </w:rPr>
              <w:t>stdp</w:t>
            </w:r>
          </w:p>
        </w:tc>
        <w:tc>
          <w:tcPr>
            <w:tcW w:w="277" w:type="pct"/>
            <w:tcBorders>
              <w:top w:val="single" w:sz="4" w:space="0" w:color="auto"/>
              <w:left w:val="single" w:sz="4" w:space="0" w:color="auto"/>
              <w:bottom w:val="single" w:sz="4" w:space="0" w:color="auto"/>
              <w:right w:val="single" w:sz="4" w:space="0" w:color="auto"/>
            </w:tcBorders>
            <w:vAlign w:val="center"/>
          </w:tcPr>
          <w:p w14:paraId="48AB4046"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6CCD9D1C" w14:textId="1323BBDE" w:rsidR="00DA10B4" w:rsidRPr="00497547" w:rsidRDefault="00DA10B4" w:rsidP="00334CE0">
            <w:pPr>
              <w:spacing w:after="0"/>
            </w:pPr>
            <w:r w:rsidRPr="00497547">
              <w:t>8.5.3</w:t>
            </w:r>
          </w:p>
        </w:tc>
        <w:tc>
          <w:tcPr>
            <w:tcW w:w="1878" w:type="pct"/>
            <w:tcBorders>
              <w:top w:val="single" w:sz="4" w:space="0" w:color="auto"/>
              <w:left w:val="single" w:sz="4" w:space="0" w:color="auto"/>
              <w:bottom w:val="single" w:sz="4" w:space="0" w:color="auto"/>
            </w:tcBorders>
            <w:vAlign w:val="center"/>
            <w:hideMark/>
          </w:tcPr>
          <w:p w14:paraId="271139A7" w14:textId="77777777" w:rsidR="00DA10B4" w:rsidRPr="00497547" w:rsidRDefault="00DA10B4" w:rsidP="00334CE0">
            <w:pPr>
              <w:spacing w:after="0"/>
            </w:pPr>
            <w:r w:rsidRPr="00497547">
              <w:t>sample degradation priority</w:t>
            </w:r>
          </w:p>
        </w:tc>
      </w:tr>
      <w:tr w:rsidR="00270683" w:rsidRPr="00497547" w14:paraId="549226DA" w14:textId="77777777" w:rsidTr="009509E6">
        <w:tc>
          <w:tcPr>
            <w:tcW w:w="282" w:type="pct"/>
            <w:tcBorders>
              <w:top w:val="single" w:sz="4" w:space="0" w:color="auto"/>
              <w:bottom w:val="single" w:sz="4" w:space="0" w:color="auto"/>
              <w:right w:val="single" w:sz="4" w:space="0" w:color="auto"/>
            </w:tcBorders>
            <w:vAlign w:val="center"/>
            <w:hideMark/>
          </w:tcPr>
          <w:p w14:paraId="7F7E87C3" w14:textId="3FC15F42"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342B2FD0" w14:textId="77777777" w:rsidR="00DA10B4" w:rsidRPr="00886582" w:rsidRDefault="00DA10B4" w:rsidP="00334CE0">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77D60EA8" w14:textId="77777777" w:rsidR="00DA10B4" w:rsidRPr="00886582" w:rsidRDefault="00DA10B4" w:rsidP="00334CE0">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69FD49E6"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3508FAF6" w14:textId="77777777" w:rsidR="00DA10B4" w:rsidRPr="00886582" w:rsidRDefault="00DA10B4" w:rsidP="00334CE0">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34907341" w14:textId="77777777" w:rsidR="00DA10B4" w:rsidRPr="00886582" w:rsidRDefault="00DA10B4" w:rsidP="00334CE0">
            <w:pPr>
              <w:spacing w:after="0"/>
              <w:rPr>
                <w:rStyle w:val="codeChar1"/>
              </w:rPr>
            </w:pPr>
            <w:r w:rsidRPr="00886582">
              <w:rPr>
                <w:rStyle w:val="codeChar1"/>
              </w:rPr>
              <w:t>sdtp</w:t>
            </w:r>
          </w:p>
        </w:tc>
        <w:tc>
          <w:tcPr>
            <w:tcW w:w="277" w:type="pct"/>
            <w:tcBorders>
              <w:top w:val="single" w:sz="4" w:space="0" w:color="auto"/>
              <w:left w:val="single" w:sz="4" w:space="0" w:color="auto"/>
              <w:bottom w:val="single" w:sz="4" w:space="0" w:color="auto"/>
              <w:right w:val="single" w:sz="4" w:space="0" w:color="auto"/>
            </w:tcBorders>
            <w:vAlign w:val="center"/>
          </w:tcPr>
          <w:p w14:paraId="24A24DD2"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01903687" w14:textId="530C8450" w:rsidR="00DA10B4" w:rsidRPr="00497547" w:rsidRDefault="00DA10B4" w:rsidP="00334CE0">
            <w:pPr>
              <w:spacing w:after="0"/>
            </w:pPr>
            <w:r w:rsidRPr="00497547">
              <w:t>8.6.4</w:t>
            </w:r>
          </w:p>
        </w:tc>
        <w:tc>
          <w:tcPr>
            <w:tcW w:w="1878" w:type="pct"/>
            <w:tcBorders>
              <w:top w:val="single" w:sz="4" w:space="0" w:color="auto"/>
              <w:left w:val="single" w:sz="4" w:space="0" w:color="auto"/>
              <w:bottom w:val="single" w:sz="4" w:space="0" w:color="auto"/>
            </w:tcBorders>
            <w:vAlign w:val="center"/>
            <w:hideMark/>
          </w:tcPr>
          <w:p w14:paraId="1488863A" w14:textId="77777777" w:rsidR="00DA10B4" w:rsidRPr="00497547" w:rsidRDefault="00DA10B4" w:rsidP="00334CE0">
            <w:pPr>
              <w:spacing w:after="0"/>
            </w:pPr>
            <w:r w:rsidRPr="00497547">
              <w:t>independent and disposable samples</w:t>
            </w:r>
          </w:p>
        </w:tc>
      </w:tr>
      <w:tr w:rsidR="00270683" w:rsidRPr="00497547" w14:paraId="171C90CD" w14:textId="77777777" w:rsidTr="009509E6">
        <w:tc>
          <w:tcPr>
            <w:tcW w:w="282" w:type="pct"/>
            <w:tcBorders>
              <w:top w:val="single" w:sz="4" w:space="0" w:color="auto"/>
              <w:bottom w:val="single" w:sz="4" w:space="0" w:color="auto"/>
              <w:right w:val="single" w:sz="4" w:space="0" w:color="auto"/>
            </w:tcBorders>
            <w:vAlign w:val="center"/>
            <w:hideMark/>
          </w:tcPr>
          <w:p w14:paraId="05E95EFD" w14:textId="78703593"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64EDCD59" w14:textId="77777777" w:rsidR="00DA10B4" w:rsidRPr="00886582" w:rsidRDefault="00DA10B4" w:rsidP="00334CE0">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11EBCD71" w14:textId="77777777" w:rsidR="00DA10B4" w:rsidRPr="00886582" w:rsidRDefault="00DA10B4" w:rsidP="00334CE0">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1E351011"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74B60F80" w14:textId="77777777" w:rsidR="00DA10B4" w:rsidRPr="00886582" w:rsidRDefault="00DA10B4" w:rsidP="00334CE0">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077D8B9A" w14:textId="77777777" w:rsidR="00DA10B4" w:rsidRPr="00886582" w:rsidRDefault="00DA10B4" w:rsidP="00334CE0">
            <w:pPr>
              <w:spacing w:after="0"/>
              <w:rPr>
                <w:rStyle w:val="codeChar1"/>
              </w:rPr>
            </w:pPr>
            <w:r w:rsidRPr="00886582">
              <w:rPr>
                <w:rStyle w:val="codeChar1"/>
              </w:rPr>
              <w:t>sbgp</w:t>
            </w:r>
          </w:p>
        </w:tc>
        <w:tc>
          <w:tcPr>
            <w:tcW w:w="277" w:type="pct"/>
            <w:tcBorders>
              <w:top w:val="single" w:sz="4" w:space="0" w:color="auto"/>
              <w:left w:val="single" w:sz="4" w:space="0" w:color="auto"/>
              <w:bottom w:val="single" w:sz="4" w:space="0" w:color="auto"/>
              <w:right w:val="single" w:sz="4" w:space="0" w:color="auto"/>
            </w:tcBorders>
            <w:vAlign w:val="center"/>
          </w:tcPr>
          <w:p w14:paraId="76614E36"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0E026176" w14:textId="3E8AB01E" w:rsidR="00DA10B4" w:rsidRPr="00497547" w:rsidRDefault="00DA10B4" w:rsidP="00334CE0">
            <w:pPr>
              <w:spacing w:after="0"/>
            </w:pPr>
            <w:r w:rsidRPr="00497547">
              <w:t>8.9.2</w:t>
            </w:r>
          </w:p>
        </w:tc>
        <w:tc>
          <w:tcPr>
            <w:tcW w:w="1878" w:type="pct"/>
            <w:tcBorders>
              <w:top w:val="single" w:sz="4" w:space="0" w:color="auto"/>
              <w:left w:val="single" w:sz="4" w:space="0" w:color="auto"/>
              <w:bottom w:val="single" w:sz="4" w:space="0" w:color="auto"/>
            </w:tcBorders>
            <w:vAlign w:val="center"/>
            <w:hideMark/>
          </w:tcPr>
          <w:p w14:paraId="0C61984E" w14:textId="77777777" w:rsidR="00DA10B4" w:rsidRPr="00497547" w:rsidRDefault="00DA10B4" w:rsidP="00334CE0">
            <w:pPr>
              <w:spacing w:after="0"/>
            </w:pPr>
            <w:r w:rsidRPr="00497547">
              <w:t>sample-to-group</w:t>
            </w:r>
          </w:p>
        </w:tc>
      </w:tr>
      <w:tr w:rsidR="00270683" w:rsidRPr="00497547" w14:paraId="30498753" w14:textId="77777777" w:rsidTr="009509E6">
        <w:tc>
          <w:tcPr>
            <w:tcW w:w="282" w:type="pct"/>
            <w:tcBorders>
              <w:top w:val="single" w:sz="4" w:space="0" w:color="auto"/>
              <w:bottom w:val="single" w:sz="4" w:space="0" w:color="auto"/>
              <w:right w:val="single" w:sz="4" w:space="0" w:color="auto"/>
            </w:tcBorders>
            <w:vAlign w:val="center"/>
            <w:hideMark/>
          </w:tcPr>
          <w:p w14:paraId="3DEBBF3F" w14:textId="03C43700"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1814A543" w14:textId="77777777" w:rsidR="00DA10B4" w:rsidRPr="00886582" w:rsidRDefault="00DA10B4" w:rsidP="00334CE0">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6B14B8DB" w14:textId="77777777" w:rsidR="00DA10B4" w:rsidRPr="00886582" w:rsidRDefault="00DA10B4" w:rsidP="00334CE0">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15048845"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69EC8951" w14:textId="77777777" w:rsidR="00DA10B4" w:rsidRPr="00886582" w:rsidRDefault="00DA10B4" w:rsidP="00334CE0">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325CE8DB" w14:textId="77777777" w:rsidR="00DA10B4" w:rsidRPr="00886582" w:rsidRDefault="00DA10B4" w:rsidP="00334CE0">
            <w:pPr>
              <w:spacing w:after="0"/>
              <w:rPr>
                <w:rStyle w:val="codeChar1"/>
              </w:rPr>
            </w:pPr>
            <w:r w:rsidRPr="00886582">
              <w:rPr>
                <w:rStyle w:val="codeChar1"/>
              </w:rPr>
              <w:t>sgpd</w:t>
            </w:r>
          </w:p>
        </w:tc>
        <w:tc>
          <w:tcPr>
            <w:tcW w:w="277" w:type="pct"/>
            <w:tcBorders>
              <w:top w:val="single" w:sz="4" w:space="0" w:color="auto"/>
              <w:left w:val="single" w:sz="4" w:space="0" w:color="auto"/>
              <w:bottom w:val="single" w:sz="4" w:space="0" w:color="auto"/>
              <w:right w:val="single" w:sz="4" w:space="0" w:color="auto"/>
            </w:tcBorders>
            <w:vAlign w:val="center"/>
          </w:tcPr>
          <w:p w14:paraId="315DD9C6"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78784DF4" w14:textId="5942B987" w:rsidR="00DA10B4" w:rsidRPr="00497547" w:rsidRDefault="00DA10B4" w:rsidP="00334CE0">
            <w:pPr>
              <w:spacing w:after="0"/>
            </w:pPr>
            <w:r w:rsidRPr="00497547">
              <w:t>8.9.3</w:t>
            </w:r>
          </w:p>
        </w:tc>
        <w:tc>
          <w:tcPr>
            <w:tcW w:w="1878" w:type="pct"/>
            <w:tcBorders>
              <w:top w:val="single" w:sz="4" w:space="0" w:color="auto"/>
              <w:left w:val="single" w:sz="4" w:space="0" w:color="auto"/>
              <w:bottom w:val="single" w:sz="4" w:space="0" w:color="auto"/>
            </w:tcBorders>
            <w:vAlign w:val="center"/>
            <w:hideMark/>
          </w:tcPr>
          <w:p w14:paraId="3A537F5B" w14:textId="77777777" w:rsidR="00DA10B4" w:rsidRPr="00497547" w:rsidRDefault="00DA10B4" w:rsidP="00334CE0">
            <w:pPr>
              <w:spacing w:after="0"/>
            </w:pPr>
            <w:r w:rsidRPr="00497547">
              <w:t>sample group description</w:t>
            </w:r>
          </w:p>
        </w:tc>
      </w:tr>
      <w:tr w:rsidR="00270683" w:rsidRPr="00497547" w14:paraId="31AF785D" w14:textId="77777777" w:rsidTr="009509E6">
        <w:tc>
          <w:tcPr>
            <w:tcW w:w="282" w:type="pct"/>
            <w:tcBorders>
              <w:top w:val="single" w:sz="4" w:space="0" w:color="auto"/>
              <w:bottom w:val="single" w:sz="4" w:space="0" w:color="auto"/>
              <w:right w:val="single" w:sz="4" w:space="0" w:color="auto"/>
            </w:tcBorders>
            <w:vAlign w:val="center"/>
            <w:hideMark/>
          </w:tcPr>
          <w:p w14:paraId="0FD936A6" w14:textId="197EB260"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1B123A53" w14:textId="77777777" w:rsidR="00DA10B4" w:rsidRPr="00886582" w:rsidRDefault="00DA10B4" w:rsidP="00334CE0">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25544896" w14:textId="77777777" w:rsidR="00DA10B4" w:rsidRPr="00886582" w:rsidRDefault="00DA10B4" w:rsidP="00334CE0">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2D717271"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74402B9E" w14:textId="77777777" w:rsidR="00DA10B4" w:rsidRPr="00886582" w:rsidRDefault="00DA10B4" w:rsidP="00334CE0">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5CD6530B" w14:textId="77777777" w:rsidR="00DA10B4" w:rsidRPr="00886582" w:rsidRDefault="00DA10B4" w:rsidP="00334CE0">
            <w:pPr>
              <w:spacing w:after="0"/>
              <w:rPr>
                <w:rStyle w:val="codeChar1"/>
              </w:rPr>
            </w:pPr>
            <w:r w:rsidRPr="00886582">
              <w:rPr>
                <w:rStyle w:val="codeChar1"/>
              </w:rPr>
              <w:t>subs</w:t>
            </w:r>
          </w:p>
        </w:tc>
        <w:tc>
          <w:tcPr>
            <w:tcW w:w="277" w:type="pct"/>
            <w:tcBorders>
              <w:top w:val="single" w:sz="4" w:space="0" w:color="auto"/>
              <w:left w:val="single" w:sz="4" w:space="0" w:color="auto"/>
              <w:bottom w:val="single" w:sz="4" w:space="0" w:color="auto"/>
              <w:right w:val="single" w:sz="4" w:space="0" w:color="auto"/>
            </w:tcBorders>
            <w:vAlign w:val="center"/>
          </w:tcPr>
          <w:p w14:paraId="253CB692"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2534D642" w14:textId="24160CB0" w:rsidR="00DA10B4" w:rsidRPr="00497547" w:rsidRDefault="00DA10B4" w:rsidP="00334CE0">
            <w:pPr>
              <w:spacing w:after="0"/>
            </w:pPr>
            <w:r w:rsidRPr="00497547">
              <w:t>8.7.7</w:t>
            </w:r>
          </w:p>
        </w:tc>
        <w:tc>
          <w:tcPr>
            <w:tcW w:w="1878" w:type="pct"/>
            <w:tcBorders>
              <w:top w:val="single" w:sz="4" w:space="0" w:color="auto"/>
              <w:left w:val="single" w:sz="4" w:space="0" w:color="auto"/>
              <w:bottom w:val="single" w:sz="4" w:space="0" w:color="auto"/>
            </w:tcBorders>
            <w:vAlign w:val="center"/>
            <w:hideMark/>
          </w:tcPr>
          <w:p w14:paraId="770C65EF" w14:textId="77777777" w:rsidR="00DA10B4" w:rsidRPr="00497547" w:rsidRDefault="00DA10B4" w:rsidP="00334CE0">
            <w:pPr>
              <w:spacing w:after="0"/>
            </w:pPr>
            <w:r w:rsidRPr="00497547">
              <w:t>sub-sample information</w:t>
            </w:r>
          </w:p>
        </w:tc>
      </w:tr>
      <w:tr w:rsidR="00270683" w:rsidRPr="00497547" w14:paraId="170698F5" w14:textId="77777777" w:rsidTr="009509E6">
        <w:tc>
          <w:tcPr>
            <w:tcW w:w="282" w:type="pct"/>
            <w:tcBorders>
              <w:top w:val="single" w:sz="4" w:space="0" w:color="auto"/>
              <w:bottom w:val="single" w:sz="4" w:space="0" w:color="auto"/>
              <w:right w:val="single" w:sz="4" w:space="0" w:color="auto"/>
            </w:tcBorders>
            <w:vAlign w:val="center"/>
            <w:hideMark/>
          </w:tcPr>
          <w:p w14:paraId="33A948E6" w14:textId="2C8DC945"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005E737B" w14:textId="77777777" w:rsidR="00DA10B4" w:rsidRPr="00886582" w:rsidRDefault="00DA10B4" w:rsidP="00334CE0">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4280D395" w14:textId="77777777" w:rsidR="00DA10B4" w:rsidRPr="00886582" w:rsidRDefault="00DA10B4" w:rsidP="00334CE0">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6341C0D0"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6C8ED0F0" w14:textId="77777777" w:rsidR="00DA10B4" w:rsidRPr="00886582" w:rsidRDefault="00DA10B4" w:rsidP="00334CE0">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3DF27E2D" w14:textId="77777777" w:rsidR="00DA10B4" w:rsidRPr="00886582" w:rsidRDefault="00DA10B4" w:rsidP="00334CE0">
            <w:pPr>
              <w:spacing w:after="0"/>
              <w:rPr>
                <w:rStyle w:val="codeChar1"/>
              </w:rPr>
            </w:pPr>
            <w:r w:rsidRPr="00886582">
              <w:rPr>
                <w:rStyle w:val="codeChar1"/>
              </w:rPr>
              <w:t>saiz</w:t>
            </w:r>
          </w:p>
        </w:tc>
        <w:tc>
          <w:tcPr>
            <w:tcW w:w="277" w:type="pct"/>
            <w:tcBorders>
              <w:top w:val="single" w:sz="4" w:space="0" w:color="auto"/>
              <w:left w:val="single" w:sz="4" w:space="0" w:color="auto"/>
              <w:bottom w:val="single" w:sz="4" w:space="0" w:color="auto"/>
              <w:right w:val="single" w:sz="4" w:space="0" w:color="auto"/>
            </w:tcBorders>
            <w:vAlign w:val="center"/>
          </w:tcPr>
          <w:p w14:paraId="1ADF48E9"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02FCCDD8" w14:textId="285AF377" w:rsidR="00DA10B4" w:rsidRPr="00497547" w:rsidRDefault="00DA10B4" w:rsidP="00334CE0">
            <w:pPr>
              <w:spacing w:after="0"/>
            </w:pPr>
            <w:r w:rsidRPr="00497547">
              <w:t>8.7.8</w:t>
            </w:r>
          </w:p>
        </w:tc>
        <w:tc>
          <w:tcPr>
            <w:tcW w:w="1878" w:type="pct"/>
            <w:tcBorders>
              <w:top w:val="single" w:sz="4" w:space="0" w:color="auto"/>
              <w:left w:val="single" w:sz="4" w:space="0" w:color="auto"/>
              <w:bottom w:val="single" w:sz="4" w:space="0" w:color="auto"/>
            </w:tcBorders>
            <w:vAlign w:val="center"/>
            <w:hideMark/>
          </w:tcPr>
          <w:p w14:paraId="3771779D" w14:textId="77777777" w:rsidR="00DA10B4" w:rsidRPr="00497547" w:rsidRDefault="00DA10B4" w:rsidP="00334CE0">
            <w:pPr>
              <w:spacing w:after="0"/>
            </w:pPr>
            <w:r w:rsidRPr="00497547">
              <w:t>sample auxiliary information sizes</w:t>
            </w:r>
          </w:p>
        </w:tc>
      </w:tr>
      <w:tr w:rsidR="002F6CB7" w:rsidRPr="00497547" w14:paraId="436DA2CD" w14:textId="77777777" w:rsidTr="009509E6">
        <w:tc>
          <w:tcPr>
            <w:tcW w:w="282" w:type="pct"/>
            <w:tcBorders>
              <w:top w:val="single" w:sz="4" w:space="0" w:color="auto"/>
              <w:bottom w:val="single" w:sz="4" w:space="0" w:color="auto"/>
              <w:right w:val="single" w:sz="4" w:space="0" w:color="auto"/>
            </w:tcBorders>
            <w:vAlign w:val="center"/>
            <w:hideMark/>
          </w:tcPr>
          <w:p w14:paraId="0E324777" w14:textId="77777777" w:rsidR="002F6CB7" w:rsidRPr="00886582" w:rsidRDefault="002F6CB7" w:rsidP="00F640B2">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39EC6371" w14:textId="77777777" w:rsidR="002F6CB7" w:rsidRPr="00886582" w:rsidRDefault="002F6CB7" w:rsidP="00F640B2">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3CAFBD45" w14:textId="77777777" w:rsidR="002F6CB7" w:rsidRPr="00886582" w:rsidRDefault="002F6CB7" w:rsidP="00F640B2">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3CFCC407" w14:textId="77777777" w:rsidR="002F6CB7" w:rsidRPr="00886582" w:rsidRDefault="002F6CB7" w:rsidP="00F640B2">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47F910B7" w14:textId="77777777" w:rsidR="002F6CB7" w:rsidRPr="00886582" w:rsidRDefault="002F6CB7" w:rsidP="00F640B2">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390323F5" w14:textId="77777777" w:rsidR="002F6CB7" w:rsidRPr="00886582" w:rsidRDefault="002F6CB7" w:rsidP="00F640B2">
            <w:pPr>
              <w:spacing w:after="0"/>
              <w:rPr>
                <w:rStyle w:val="codeChar1"/>
              </w:rPr>
            </w:pPr>
            <w:r w:rsidRPr="00886582">
              <w:rPr>
                <w:rStyle w:val="codeChar1"/>
              </w:rPr>
              <w:t>saio</w:t>
            </w:r>
          </w:p>
        </w:tc>
        <w:tc>
          <w:tcPr>
            <w:tcW w:w="277" w:type="pct"/>
            <w:tcBorders>
              <w:top w:val="single" w:sz="4" w:space="0" w:color="auto"/>
              <w:left w:val="single" w:sz="4" w:space="0" w:color="auto"/>
              <w:bottom w:val="single" w:sz="4" w:space="0" w:color="auto"/>
              <w:right w:val="single" w:sz="4" w:space="0" w:color="auto"/>
            </w:tcBorders>
            <w:vAlign w:val="center"/>
          </w:tcPr>
          <w:p w14:paraId="488741EC" w14:textId="77777777" w:rsidR="002F6CB7" w:rsidRPr="00886582" w:rsidRDefault="002F6CB7" w:rsidP="00F640B2">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07F8E55C" w14:textId="01D3F0C3" w:rsidR="002F6CB7" w:rsidRPr="00497547" w:rsidRDefault="002F6CB7" w:rsidP="00F640B2">
            <w:pPr>
              <w:spacing w:after="0"/>
            </w:pPr>
            <w:r w:rsidRPr="00497547">
              <w:t>8.7.9</w:t>
            </w:r>
          </w:p>
        </w:tc>
        <w:tc>
          <w:tcPr>
            <w:tcW w:w="1878" w:type="pct"/>
            <w:tcBorders>
              <w:top w:val="single" w:sz="4" w:space="0" w:color="auto"/>
              <w:left w:val="single" w:sz="4" w:space="0" w:color="auto"/>
              <w:bottom w:val="single" w:sz="4" w:space="0" w:color="auto"/>
            </w:tcBorders>
            <w:vAlign w:val="center"/>
            <w:hideMark/>
          </w:tcPr>
          <w:p w14:paraId="7283C01A" w14:textId="77777777" w:rsidR="002F6CB7" w:rsidRPr="00497547" w:rsidRDefault="002F6CB7" w:rsidP="00F640B2">
            <w:pPr>
              <w:spacing w:after="0"/>
            </w:pPr>
            <w:r w:rsidRPr="00497547">
              <w:t>sample auxiliary information offsets</w:t>
            </w:r>
          </w:p>
        </w:tc>
      </w:tr>
      <w:tr w:rsidR="00270683" w:rsidRPr="00497547" w14:paraId="1AC304B8" w14:textId="77777777" w:rsidTr="009509E6">
        <w:tc>
          <w:tcPr>
            <w:tcW w:w="282" w:type="pct"/>
            <w:tcBorders>
              <w:top w:val="single" w:sz="4" w:space="0" w:color="auto"/>
              <w:bottom w:val="single" w:sz="4" w:space="0" w:color="auto"/>
              <w:right w:val="single" w:sz="4" w:space="0" w:color="auto"/>
            </w:tcBorders>
            <w:vAlign w:val="center"/>
            <w:hideMark/>
          </w:tcPr>
          <w:p w14:paraId="7326AE17" w14:textId="566F1EFA"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2DF1A650" w14:textId="77777777" w:rsidR="00DA10B4" w:rsidRPr="00886582" w:rsidRDefault="00DA10B4" w:rsidP="00334CE0">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2A860B94" w14:textId="77777777" w:rsidR="00DA10B4" w:rsidRPr="00886582" w:rsidRDefault="00DA10B4" w:rsidP="00334CE0">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7376EF4D"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34C74234" w14:textId="77777777" w:rsidR="00DA10B4" w:rsidRPr="00886582" w:rsidRDefault="00DA10B4" w:rsidP="00334CE0">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5B4387A7" w14:textId="3CB5F62D" w:rsidR="00DA10B4" w:rsidRPr="00886582" w:rsidRDefault="002F6CB7" w:rsidP="00334CE0">
            <w:pPr>
              <w:spacing w:after="0"/>
              <w:rPr>
                <w:rStyle w:val="codeChar1"/>
              </w:rPr>
            </w:pPr>
            <w:r>
              <w:rPr>
                <w:rStyle w:val="codeChar1"/>
              </w:rPr>
              <w:t>ssrt</w:t>
            </w:r>
          </w:p>
        </w:tc>
        <w:tc>
          <w:tcPr>
            <w:tcW w:w="277" w:type="pct"/>
            <w:tcBorders>
              <w:top w:val="single" w:sz="4" w:space="0" w:color="auto"/>
              <w:left w:val="single" w:sz="4" w:space="0" w:color="auto"/>
              <w:bottom w:val="single" w:sz="4" w:space="0" w:color="auto"/>
              <w:right w:val="single" w:sz="4" w:space="0" w:color="auto"/>
            </w:tcBorders>
            <w:vAlign w:val="center"/>
          </w:tcPr>
          <w:p w14:paraId="48B7E570"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51E9D65F" w14:textId="2BB20027" w:rsidR="00DA10B4" w:rsidRPr="00497547" w:rsidRDefault="002F6CB7" w:rsidP="00334CE0">
            <w:pPr>
              <w:spacing w:after="0"/>
            </w:pPr>
            <w:r w:rsidRPr="00497547">
              <w:t>8.7.</w:t>
            </w:r>
            <w:r>
              <w:t>10</w:t>
            </w:r>
          </w:p>
        </w:tc>
        <w:tc>
          <w:tcPr>
            <w:tcW w:w="1878" w:type="pct"/>
            <w:tcBorders>
              <w:top w:val="single" w:sz="4" w:space="0" w:color="auto"/>
              <w:left w:val="single" w:sz="4" w:space="0" w:color="auto"/>
              <w:bottom w:val="single" w:sz="4" w:space="0" w:color="auto"/>
            </w:tcBorders>
            <w:vAlign w:val="center"/>
            <w:hideMark/>
          </w:tcPr>
          <w:p w14:paraId="12D1EECE" w14:textId="66BCAFE8" w:rsidR="00DA10B4" w:rsidRPr="00497547" w:rsidRDefault="002F6CB7" w:rsidP="00334CE0">
            <w:pPr>
              <w:spacing w:after="0"/>
            </w:pPr>
            <w:r>
              <w:t>s</w:t>
            </w:r>
            <w:r w:rsidRPr="002F6CB7">
              <w:t xml:space="preserve">ub-sample </w:t>
            </w:r>
            <w:r>
              <w:t>r</w:t>
            </w:r>
            <w:r w:rsidRPr="002F6CB7">
              <w:t>eference</w:t>
            </w:r>
            <w:r>
              <w:t>s</w:t>
            </w:r>
            <w:r w:rsidRPr="002F6CB7">
              <w:t xml:space="preserve"> </w:t>
            </w:r>
          </w:p>
        </w:tc>
      </w:tr>
      <w:tr w:rsidR="00270683" w:rsidRPr="00497547" w14:paraId="3D64F35B" w14:textId="77777777" w:rsidTr="009509E6">
        <w:tc>
          <w:tcPr>
            <w:tcW w:w="282" w:type="pct"/>
            <w:tcBorders>
              <w:top w:val="single" w:sz="4" w:space="0" w:color="auto"/>
              <w:bottom w:val="single" w:sz="4" w:space="0" w:color="auto"/>
              <w:right w:val="single" w:sz="4" w:space="0" w:color="auto"/>
            </w:tcBorders>
            <w:vAlign w:val="center"/>
            <w:hideMark/>
          </w:tcPr>
          <w:p w14:paraId="4698BCF1" w14:textId="00043E88"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6C9548EF" w14:textId="77777777" w:rsidR="00DA10B4" w:rsidRPr="00886582" w:rsidRDefault="00DA10B4" w:rsidP="00334CE0">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361BDB6E" w14:textId="77777777" w:rsidR="00DA10B4" w:rsidRPr="00886582" w:rsidRDefault="00DA10B4" w:rsidP="00334CE0">
            <w:pPr>
              <w:spacing w:after="0"/>
              <w:rPr>
                <w:rStyle w:val="codeChar1"/>
              </w:rPr>
            </w:pPr>
            <w:r w:rsidRPr="00886582">
              <w:rPr>
                <w:rStyle w:val="codeChar1"/>
              </w:rPr>
              <w:t>udta</w:t>
            </w:r>
          </w:p>
        </w:tc>
        <w:tc>
          <w:tcPr>
            <w:tcW w:w="345" w:type="pct"/>
            <w:tcBorders>
              <w:top w:val="single" w:sz="4" w:space="0" w:color="auto"/>
              <w:left w:val="single" w:sz="4" w:space="0" w:color="auto"/>
              <w:bottom w:val="single" w:sz="4" w:space="0" w:color="auto"/>
              <w:right w:val="single" w:sz="4" w:space="0" w:color="auto"/>
            </w:tcBorders>
            <w:vAlign w:val="center"/>
            <w:hideMark/>
          </w:tcPr>
          <w:p w14:paraId="65BDE64C"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4138DB8F" w14:textId="77777777" w:rsidR="00DA10B4" w:rsidRPr="00886582" w:rsidRDefault="00DA10B4" w:rsidP="00334CE0">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3D4BD0A5"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20901FA9"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541B6871" w14:textId="0E3E25B2" w:rsidR="00DA10B4" w:rsidRPr="00497547" w:rsidRDefault="00DA10B4" w:rsidP="00334CE0">
            <w:pPr>
              <w:spacing w:after="0"/>
            </w:pPr>
            <w:r w:rsidRPr="00497547">
              <w:t>8.10.1</w:t>
            </w:r>
          </w:p>
        </w:tc>
        <w:tc>
          <w:tcPr>
            <w:tcW w:w="1878" w:type="pct"/>
            <w:tcBorders>
              <w:top w:val="single" w:sz="4" w:space="0" w:color="auto"/>
              <w:left w:val="single" w:sz="4" w:space="0" w:color="auto"/>
              <w:bottom w:val="single" w:sz="4" w:space="0" w:color="auto"/>
            </w:tcBorders>
            <w:vAlign w:val="center"/>
            <w:hideMark/>
          </w:tcPr>
          <w:p w14:paraId="3A828CEB" w14:textId="77777777" w:rsidR="00DA10B4" w:rsidRPr="00497547" w:rsidRDefault="00DA10B4" w:rsidP="00334CE0">
            <w:pPr>
              <w:spacing w:after="0"/>
            </w:pPr>
            <w:r w:rsidRPr="00497547">
              <w:t>user-data</w:t>
            </w:r>
          </w:p>
        </w:tc>
      </w:tr>
      <w:tr w:rsidR="00270683" w:rsidRPr="00497547" w14:paraId="211B9D66" w14:textId="77777777" w:rsidTr="009509E6">
        <w:tc>
          <w:tcPr>
            <w:tcW w:w="282" w:type="pct"/>
            <w:tcBorders>
              <w:top w:val="single" w:sz="4" w:space="0" w:color="auto"/>
              <w:bottom w:val="single" w:sz="4" w:space="0" w:color="auto"/>
              <w:right w:val="single" w:sz="4" w:space="0" w:color="auto"/>
            </w:tcBorders>
            <w:vAlign w:val="center"/>
            <w:hideMark/>
          </w:tcPr>
          <w:p w14:paraId="64D8B7AF" w14:textId="3DDF957D"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690B954E" w14:textId="77777777" w:rsidR="00DA10B4" w:rsidRPr="00886582" w:rsidRDefault="00DA10B4" w:rsidP="00334CE0">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7C6BBE47" w14:textId="77777777" w:rsidR="00DA10B4" w:rsidRPr="00886582" w:rsidRDefault="00DA10B4" w:rsidP="00334CE0">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4C6FAE0A" w14:textId="77777777" w:rsidR="00DA10B4" w:rsidRPr="00886582" w:rsidRDefault="00DA10B4" w:rsidP="00334CE0">
            <w:pPr>
              <w:spacing w:after="0"/>
              <w:rPr>
                <w:rStyle w:val="codeChar1"/>
              </w:rPr>
            </w:pPr>
            <w:r w:rsidRPr="00886582">
              <w:rPr>
                <w:rStyle w:val="codeChar1"/>
              </w:rPr>
              <w:t>cprt</w:t>
            </w:r>
          </w:p>
        </w:tc>
        <w:tc>
          <w:tcPr>
            <w:tcW w:w="277" w:type="pct"/>
            <w:tcBorders>
              <w:top w:val="single" w:sz="4" w:space="0" w:color="auto"/>
              <w:left w:val="single" w:sz="4" w:space="0" w:color="auto"/>
              <w:bottom w:val="single" w:sz="4" w:space="0" w:color="auto"/>
              <w:right w:val="single" w:sz="4" w:space="0" w:color="auto"/>
            </w:tcBorders>
            <w:vAlign w:val="center"/>
            <w:hideMark/>
          </w:tcPr>
          <w:p w14:paraId="7374A666" w14:textId="77777777" w:rsidR="00DA10B4" w:rsidRPr="00886582" w:rsidRDefault="00DA10B4" w:rsidP="00334CE0">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5D207F0E"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42B71A6C"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057D6F04" w14:textId="3C91E5E3" w:rsidR="00DA10B4" w:rsidRPr="00497547" w:rsidRDefault="00DA10B4" w:rsidP="00334CE0">
            <w:pPr>
              <w:spacing w:after="0"/>
            </w:pPr>
            <w:r w:rsidRPr="00497547">
              <w:t>8.10.2</w:t>
            </w:r>
          </w:p>
        </w:tc>
        <w:tc>
          <w:tcPr>
            <w:tcW w:w="1878" w:type="pct"/>
            <w:tcBorders>
              <w:top w:val="single" w:sz="4" w:space="0" w:color="auto"/>
              <w:left w:val="single" w:sz="4" w:space="0" w:color="auto"/>
              <w:bottom w:val="single" w:sz="4" w:space="0" w:color="auto"/>
            </w:tcBorders>
            <w:vAlign w:val="center"/>
            <w:hideMark/>
          </w:tcPr>
          <w:p w14:paraId="38188E65" w14:textId="77777777" w:rsidR="00DA10B4" w:rsidRPr="00497547" w:rsidRDefault="00DA10B4" w:rsidP="00334CE0">
            <w:pPr>
              <w:spacing w:after="0"/>
            </w:pPr>
            <w:r w:rsidRPr="00497547">
              <w:t>copyright etc.</w:t>
            </w:r>
          </w:p>
        </w:tc>
      </w:tr>
      <w:tr w:rsidR="00270683" w:rsidRPr="00497547" w14:paraId="09DEE683" w14:textId="77777777" w:rsidTr="009509E6">
        <w:trPr>
          <w:trHeight w:val="223"/>
        </w:trPr>
        <w:tc>
          <w:tcPr>
            <w:tcW w:w="282" w:type="pct"/>
            <w:tcBorders>
              <w:top w:val="single" w:sz="4" w:space="0" w:color="auto"/>
              <w:bottom w:val="single" w:sz="4" w:space="0" w:color="auto"/>
              <w:right w:val="single" w:sz="4" w:space="0" w:color="auto"/>
            </w:tcBorders>
            <w:vAlign w:val="center"/>
            <w:hideMark/>
          </w:tcPr>
          <w:p w14:paraId="3B720A54" w14:textId="4576AB16"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2102FBCE" w14:textId="77777777" w:rsidR="00DA10B4" w:rsidRPr="00886582" w:rsidRDefault="00DA10B4" w:rsidP="00334CE0">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0A82C5A9" w14:textId="77777777" w:rsidR="00DA10B4" w:rsidRPr="00886582" w:rsidRDefault="00DA10B4" w:rsidP="00334CE0">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55E5A43C" w14:textId="77777777" w:rsidR="00DA10B4" w:rsidRPr="00886582" w:rsidRDefault="00DA10B4" w:rsidP="00334CE0">
            <w:pPr>
              <w:spacing w:after="0"/>
              <w:rPr>
                <w:rStyle w:val="codeChar1"/>
              </w:rPr>
            </w:pPr>
            <w:r w:rsidRPr="00886582">
              <w:rPr>
                <w:rStyle w:val="codeChar1"/>
              </w:rPr>
              <w:t>tsel</w:t>
            </w:r>
          </w:p>
        </w:tc>
        <w:tc>
          <w:tcPr>
            <w:tcW w:w="277" w:type="pct"/>
            <w:tcBorders>
              <w:top w:val="single" w:sz="4" w:space="0" w:color="auto"/>
              <w:left w:val="single" w:sz="4" w:space="0" w:color="auto"/>
              <w:bottom w:val="single" w:sz="4" w:space="0" w:color="auto"/>
              <w:right w:val="single" w:sz="4" w:space="0" w:color="auto"/>
            </w:tcBorders>
            <w:vAlign w:val="center"/>
            <w:hideMark/>
          </w:tcPr>
          <w:p w14:paraId="65DA6258" w14:textId="77777777" w:rsidR="00DA10B4" w:rsidRPr="00886582" w:rsidRDefault="00DA10B4" w:rsidP="00334CE0">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05FBADED"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234C1C6A"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39EAD4A4" w14:textId="76F8346C" w:rsidR="00DA10B4" w:rsidRPr="00497547" w:rsidRDefault="00DA10B4" w:rsidP="00334CE0">
            <w:pPr>
              <w:spacing w:after="0"/>
            </w:pPr>
            <w:r w:rsidRPr="00497547">
              <w:t>8.10.3</w:t>
            </w:r>
          </w:p>
        </w:tc>
        <w:tc>
          <w:tcPr>
            <w:tcW w:w="1878" w:type="pct"/>
            <w:tcBorders>
              <w:top w:val="single" w:sz="4" w:space="0" w:color="auto"/>
              <w:left w:val="single" w:sz="4" w:space="0" w:color="auto"/>
              <w:bottom w:val="single" w:sz="4" w:space="0" w:color="auto"/>
            </w:tcBorders>
            <w:vAlign w:val="center"/>
            <w:hideMark/>
          </w:tcPr>
          <w:p w14:paraId="00EC7205" w14:textId="77777777" w:rsidR="00DA10B4" w:rsidRPr="00497547" w:rsidRDefault="00DA10B4" w:rsidP="00334CE0">
            <w:pPr>
              <w:spacing w:after="0"/>
            </w:pPr>
            <w:r w:rsidRPr="00497547">
              <w:t>track selection box</w:t>
            </w:r>
          </w:p>
        </w:tc>
      </w:tr>
      <w:tr w:rsidR="00270683" w:rsidRPr="00497547" w14:paraId="542A7B26" w14:textId="77777777" w:rsidTr="009509E6">
        <w:tc>
          <w:tcPr>
            <w:tcW w:w="282" w:type="pct"/>
            <w:tcBorders>
              <w:top w:val="single" w:sz="4" w:space="0" w:color="auto"/>
              <w:bottom w:val="single" w:sz="4" w:space="0" w:color="auto"/>
              <w:right w:val="single" w:sz="4" w:space="0" w:color="auto"/>
            </w:tcBorders>
            <w:vAlign w:val="center"/>
          </w:tcPr>
          <w:p w14:paraId="473DE803" w14:textId="748E480D"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tcPr>
          <w:p w14:paraId="2CFA97D1" w14:textId="77777777" w:rsidR="00DA10B4" w:rsidRPr="00886582" w:rsidRDefault="00DA10B4" w:rsidP="00334CE0">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tcPr>
          <w:p w14:paraId="249EEB31" w14:textId="77777777" w:rsidR="00DA10B4" w:rsidRPr="00886582" w:rsidRDefault="00DA10B4" w:rsidP="00334CE0">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tcPr>
          <w:p w14:paraId="7FB18E77" w14:textId="77777777" w:rsidR="00DA10B4" w:rsidRPr="00886582" w:rsidRDefault="00DA10B4" w:rsidP="00334CE0">
            <w:pPr>
              <w:spacing w:after="0"/>
              <w:rPr>
                <w:rStyle w:val="codeChar1"/>
              </w:rPr>
            </w:pPr>
            <w:r w:rsidRPr="00886582">
              <w:rPr>
                <w:rStyle w:val="codeChar1"/>
              </w:rPr>
              <w:t>kind</w:t>
            </w:r>
          </w:p>
        </w:tc>
        <w:tc>
          <w:tcPr>
            <w:tcW w:w="277" w:type="pct"/>
            <w:tcBorders>
              <w:top w:val="single" w:sz="4" w:space="0" w:color="auto"/>
              <w:left w:val="single" w:sz="4" w:space="0" w:color="auto"/>
              <w:bottom w:val="single" w:sz="4" w:space="0" w:color="auto"/>
              <w:right w:val="single" w:sz="4" w:space="0" w:color="auto"/>
            </w:tcBorders>
            <w:vAlign w:val="center"/>
          </w:tcPr>
          <w:p w14:paraId="59B35900" w14:textId="77777777" w:rsidR="00DA10B4" w:rsidRPr="00886582" w:rsidRDefault="00DA10B4" w:rsidP="00334CE0">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tcPr>
          <w:p w14:paraId="506A32E2"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152EF8CC"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tcPr>
          <w:p w14:paraId="460B64C7" w14:textId="73228C21" w:rsidR="00DA10B4" w:rsidRPr="00497547" w:rsidRDefault="00DA10B4" w:rsidP="00334CE0">
            <w:pPr>
              <w:spacing w:after="0"/>
            </w:pPr>
            <w:r w:rsidRPr="00497547">
              <w:t>8.10.4</w:t>
            </w:r>
          </w:p>
        </w:tc>
        <w:tc>
          <w:tcPr>
            <w:tcW w:w="1878" w:type="pct"/>
            <w:tcBorders>
              <w:top w:val="single" w:sz="4" w:space="0" w:color="auto"/>
              <w:left w:val="single" w:sz="4" w:space="0" w:color="auto"/>
              <w:bottom w:val="single" w:sz="4" w:space="0" w:color="auto"/>
            </w:tcBorders>
            <w:vAlign w:val="center"/>
          </w:tcPr>
          <w:p w14:paraId="3E2608C0" w14:textId="77777777" w:rsidR="00DA10B4" w:rsidRPr="00497547" w:rsidRDefault="00DA10B4" w:rsidP="00334CE0">
            <w:pPr>
              <w:spacing w:after="0"/>
            </w:pPr>
            <w:r w:rsidRPr="00497547">
              <w:t>track kind box</w:t>
            </w:r>
          </w:p>
        </w:tc>
      </w:tr>
      <w:tr w:rsidR="00270683" w:rsidRPr="00497547" w14:paraId="11964309" w14:textId="77777777" w:rsidTr="009509E6">
        <w:tc>
          <w:tcPr>
            <w:tcW w:w="282" w:type="pct"/>
            <w:tcBorders>
              <w:top w:val="single" w:sz="4" w:space="0" w:color="auto"/>
              <w:bottom w:val="single" w:sz="4" w:space="0" w:color="auto"/>
              <w:right w:val="single" w:sz="4" w:space="0" w:color="auto"/>
            </w:tcBorders>
            <w:vAlign w:val="center"/>
            <w:hideMark/>
          </w:tcPr>
          <w:p w14:paraId="7CC352FE" w14:textId="116F0B7E"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6C53D394" w14:textId="77777777" w:rsidR="00DA10B4" w:rsidRPr="00886582" w:rsidRDefault="00DA10B4" w:rsidP="00334CE0">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66E8D7F7" w14:textId="77777777" w:rsidR="00DA10B4" w:rsidRPr="00886582" w:rsidRDefault="00DA10B4" w:rsidP="00334CE0">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0DB1FAAC" w14:textId="77777777" w:rsidR="00DA10B4" w:rsidRPr="00886582" w:rsidRDefault="00DA10B4" w:rsidP="00334CE0">
            <w:pPr>
              <w:spacing w:after="0"/>
              <w:rPr>
                <w:rStyle w:val="codeChar1"/>
              </w:rPr>
            </w:pPr>
            <w:r w:rsidRPr="00886582">
              <w:rPr>
                <w:rStyle w:val="codeChar1"/>
              </w:rPr>
              <w:t>strk</w:t>
            </w:r>
          </w:p>
        </w:tc>
        <w:tc>
          <w:tcPr>
            <w:tcW w:w="277" w:type="pct"/>
            <w:tcBorders>
              <w:top w:val="single" w:sz="4" w:space="0" w:color="auto"/>
              <w:left w:val="single" w:sz="4" w:space="0" w:color="auto"/>
              <w:bottom w:val="single" w:sz="4" w:space="0" w:color="auto"/>
              <w:right w:val="single" w:sz="4" w:space="0" w:color="auto"/>
            </w:tcBorders>
            <w:vAlign w:val="center"/>
            <w:hideMark/>
          </w:tcPr>
          <w:p w14:paraId="7FEA4716" w14:textId="77777777" w:rsidR="00DA10B4" w:rsidRPr="00886582" w:rsidRDefault="00DA10B4" w:rsidP="00334CE0">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59B61672"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3987EC34"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2E7D6A19" w14:textId="2568E3C6" w:rsidR="00DA10B4" w:rsidRPr="00497547" w:rsidRDefault="00DA10B4" w:rsidP="00334CE0">
            <w:pPr>
              <w:spacing w:after="0"/>
            </w:pPr>
            <w:r w:rsidRPr="00497547">
              <w:t>8.13.3</w:t>
            </w:r>
          </w:p>
        </w:tc>
        <w:tc>
          <w:tcPr>
            <w:tcW w:w="1878" w:type="pct"/>
            <w:tcBorders>
              <w:top w:val="single" w:sz="4" w:space="0" w:color="auto"/>
              <w:left w:val="single" w:sz="4" w:space="0" w:color="auto"/>
              <w:bottom w:val="single" w:sz="4" w:space="0" w:color="auto"/>
            </w:tcBorders>
            <w:vAlign w:val="center"/>
            <w:hideMark/>
          </w:tcPr>
          <w:p w14:paraId="1C5C0771" w14:textId="77777777" w:rsidR="00DA10B4" w:rsidRPr="00497547" w:rsidRDefault="00DA10B4" w:rsidP="00334CE0">
            <w:pPr>
              <w:spacing w:after="0"/>
            </w:pPr>
            <w:r w:rsidRPr="00497547">
              <w:t>sub track box</w:t>
            </w:r>
          </w:p>
        </w:tc>
      </w:tr>
      <w:tr w:rsidR="00270683" w:rsidRPr="00497547" w14:paraId="22CCBC57" w14:textId="77777777" w:rsidTr="009509E6">
        <w:tc>
          <w:tcPr>
            <w:tcW w:w="282" w:type="pct"/>
            <w:tcBorders>
              <w:top w:val="single" w:sz="4" w:space="0" w:color="auto"/>
              <w:bottom w:val="single" w:sz="4" w:space="0" w:color="auto"/>
              <w:right w:val="single" w:sz="4" w:space="0" w:color="auto"/>
            </w:tcBorders>
            <w:vAlign w:val="center"/>
            <w:hideMark/>
          </w:tcPr>
          <w:p w14:paraId="4C966099" w14:textId="6C18A27C"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4004AD7E" w14:textId="77777777" w:rsidR="00DA10B4" w:rsidRPr="00886582" w:rsidRDefault="00DA10B4" w:rsidP="00334CE0">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0E80816F" w14:textId="77777777" w:rsidR="00DA10B4" w:rsidRPr="00886582" w:rsidRDefault="00DA10B4" w:rsidP="00334CE0">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72F23DD0"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523A4122" w14:textId="77777777" w:rsidR="00DA10B4" w:rsidRPr="00886582" w:rsidRDefault="00DA10B4" w:rsidP="00334CE0">
            <w:pPr>
              <w:spacing w:after="0"/>
              <w:rPr>
                <w:rStyle w:val="codeChar1"/>
              </w:rPr>
            </w:pPr>
            <w:r w:rsidRPr="00886582">
              <w:rPr>
                <w:rStyle w:val="codeChar1"/>
              </w:rPr>
              <w:t>stri</w:t>
            </w:r>
          </w:p>
        </w:tc>
        <w:tc>
          <w:tcPr>
            <w:tcW w:w="549" w:type="pct"/>
            <w:tcBorders>
              <w:top w:val="single" w:sz="4" w:space="0" w:color="auto"/>
              <w:left w:val="single" w:sz="4" w:space="0" w:color="auto"/>
              <w:bottom w:val="single" w:sz="4" w:space="0" w:color="auto"/>
              <w:right w:val="single" w:sz="4" w:space="0" w:color="auto"/>
            </w:tcBorders>
            <w:vAlign w:val="center"/>
            <w:hideMark/>
          </w:tcPr>
          <w:p w14:paraId="1FE196D6"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2C644F48"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1F425832" w14:textId="27FFE1E4" w:rsidR="00DA10B4" w:rsidRPr="00497547" w:rsidRDefault="00DA10B4" w:rsidP="00334CE0">
            <w:pPr>
              <w:spacing w:after="0"/>
            </w:pPr>
            <w:r w:rsidRPr="00497547">
              <w:t>8.13.4</w:t>
            </w:r>
          </w:p>
        </w:tc>
        <w:tc>
          <w:tcPr>
            <w:tcW w:w="1878" w:type="pct"/>
            <w:tcBorders>
              <w:top w:val="single" w:sz="4" w:space="0" w:color="auto"/>
              <w:left w:val="single" w:sz="4" w:space="0" w:color="auto"/>
              <w:bottom w:val="single" w:sz="4" w:space="0" w:color="auto"/>
            </w:tcBorders>
            <w:vAlign w:val="center"/>
            <w:hideMark/>
          </w:tcPr>
          <w:p w14:paraId="4F3E443D" w14:textId="77777777" w:rsidR="00DA10B4" w:rsidRPr="00497547" w:rsidRDefault="00DA10B4" w:rsidP="00334CE0">
            <w:pPr>
              <w:spacing w:after="0"/>
            </w:pPr>
            <w:r w:rsidRPr="00497547">
              <w:t>sub track information box</w:t>
            </w:r>
          </w:p>
        </w:tc>
      </w:tr>
      <w:tr w:rsidR="00270683" w:rsidRPr="00497547" w14:paraId="09A28A98" w14:textId="77777777" w:rsidTr="009509E6">
        <w:tc>
          <w:tcPr>
            <w:tcW w:w="282" w:type="pct"/>
            <w:tcBorders>
              <w:top w:val="single" w:sz="4" w:space="0" w:color="auto"/>
              <w:bottom w:val="single" w:sz="4" w:space="0" w:color="auto"/>
              <w:right w:val="single" w:sz="4" w:space="0" w:color="auto"/>
            </w:tcBorders>
            <w:vAlign w:val="center"/>
            <w:hideMark/>
          </w:tcPr>
          <w:p w14:paraId="236229D4" w14:textId="081E545B"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07EB63CA" w14:textId="77777777" w:rsidR="00DA10B4" w:rsidRPr="00886582" w:rsidRDefault="00DA10B4" w:rsidP="00334CE0">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6C5FF194" w14:textId="77777777" w:rsidR="00DA10B4" w:rsidRPr="00886582" w:rsidRDefault="00DA10B4" w:rsidP="00334CE0">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37C3B99F"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6AB4D02B" w14:textId="77777777" w:rsidR="00DA10B4" w:rsidRPr="00886582" w:rsidRDefault="00DA10B4" w:rsidP="00334CE0">
            <w:pPr>
              <w:spacing w:after="0"/>
              <w:rPr>
                <w:rStyle w:val="codeChar1"/>
              </w:rPr>
            </w:pPr>
            <w:r w:rsidRPr="00886582">
              <w:rPr>
                <w:rStyle w:val="codeChar1"/>
              </w:rPr>
              <w:t>strd</w:t>
            </w:r>
          </w:p>
        </w:tc>
        <w:tc>
          <w:tcPr>
            <w:tcW w:w="549" w:type="pct"/>
            <w:tcBorders>
              <w:top w:val="single" w:sz="4" w:space="0" w:color="auto"/>
              <w:left w:val="single" w:sz="4" w:space="0" w:color="auto"/>
              <w:bottom w:val="single" w:sz="4" w:space="0" w:color="auto"/>
              <w:right w:val="single" w:sz="4" w:space="0" w:color="auto"/>
            </w:tcBorders>
            <w:vAlign w:val="center"/>
            <w:hideMark/>
          </w:tcPr>
          <w:p w14:paraId="35A2DF6F"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446268AF"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0E56E6BB" w14:textId="00DF6CCE" w:rsidR="00DA10B4" w:rsidRPr="00497547" w:rsidRDefault="00DA10B4" w:rsidP="00334CE0">
            <w:pPr>
              <w:spacing w:after="0"/>
            </w:pPr>
            <w:r w:rsidRPr="00497547">
              <w:t>8.13.5</w:t>
            </w:r>
          </w:p>
        </w:tc>
        <w:tc>
          <w:tcPr>
            <w:tcW w:w="1878" w:type="pct"/>
            <w:tcBorders>
              <w:top w:val="single" w:sz="4" w:space="0" w:color="auto"/>
              <w:left w:val="single" w:sz="4" w:space="0" w:color="auto"/>
              <w:bottom w:val="single" w:sz="4" w:space="0" w:color="auto"/>
            </w:tcBorders>
            <w:vAlign w:val="center"/>
            <w:hideMark/>
          </w:tcPr>
          <w:p w14:paraId="36DE4FA7" w14:textId="77777777" w:rsidR="00DA10B4" w:rsidRPr="00497547" w:rsidRDefault="00DA10B4" w:rsidP="00334CE0">
            <w:pPr>
              <w:spacing w:after="0"/>
            </w:pPr>
            <w:r w:rsidRPr="00497547">
              <w:t>sub track definition box</w:t>
            </w:r>
          </w:p>
        </w:tc>
      </w:tr>
      <w:tr w:rsidR="00FA30FA" w:rsidRPr="00497547" w14:paraId="53F8575C" w14:textId="77777777" w:rsidTr="002F6CB7">
        <w:tc>
          <w:tcPr>
            <w:tcW w:w="282" w:type="pct"/>
            <w:tcBorders>
              <w:top w:val="single" w:sz="4" w:space="0" w:color="auto"/>
              <w:bottom w:val="single" w:sz="4" w:space="0" w:color="auto"/>
              <w:right w:val="single" w:sz="4" w:space="0" w:color="auto"/>
            </w:tcBorders>
            <w:vAlign w:val="center"/>
          </w:tcPr>
          <w:p w14:paraId="449F637D" w14:textId="77777777" w:rsidR="00FA30FA" w:rsidRPr="00886582" w:rsidRDefault="00FA30FA"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tcPr>
          <w:p w14:paraId="31B89731" w14:textId="77777777" w:rsidR="00FA30FA" w:rsidRPr="00886582" w:rsidRDefault="00FA30FA" w:rsidP="00334CE0">
            <w:pPr>
              <w:spacing w:after="0"/>
              <w:rPr>
                <w:rStyle w:val="codeChar1"/>
              </w:rPr>
            </w:pPr>
          </w:p>
        </w:tc>
        <w:tc>
          <w:tcPr>
            <w:tcW w:w="515" w:type="pct"/>
            <w:tcBorders>
              <w:top w:val="single" w:sz="4" w:space="0" w:color="auto"/>
              <w:left w:val="single" w:sz="4" w:space="0" w:color="auto"/>
              <w:bottom w:val="single" w:sz="4" w:space="0" w:color="auto"/>
              <w:right w:val="single" w:sz="4" w:space="0" w:color="auto"/>
            </w:tcBorders>
            <w:vAlign w:val="center"/>
          </w:tcPr>
          <w:p w14:paraId="118CF20B" w14:textId="77777777" w:rsidR="00FA30FA" w:rsidRPr="00886582" w:rsidRDefault="00FA30FA" w:rsidP="00334CE0">
            <w:pPr>
              <w:spacing w:after="0"/>
              <w:rPr>
                <w:rStyle w:val="codeChar1"/>
              </w:rPr>
            </w:pPr>
          </w:p>
        </w:tc>
        <w:tc>
          <w:tcPr>
            <w:tcW w:w="345" w:type="pct"/>
            <w:tcBorders>
              <w:top w:val="single" w:sz="4" w:space="0" w:color="auto"/>
              <w:left w:val="single" w:sz="4" w:space="0" w:color="auto"/>
              <w:bottom w:val="single" w:sz="4" w:space="0" w:color="auto"/>
              <w:right w:val="single" w:sz="4" w:space="0" w:color="auto"/>
            </w:tcBorders>
            <w:vAlign w:val="center"/>
          </w:tcPr>
          <w:p w14:paraId="672E4F29" w14:textId="77777777" w:rsidR="00FA30FA" w:rsidRPr="00886582" w:rsidRDefault="00FA30FA"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tcPr>
          <w:p w14:paraId="769FB673" w14:textId="77777777" w:rsidR="00FA30FA" w:rsidRPr="00886582" w:rsidRDefault="00FA30FA" w:rsidP="00334CE0">
            <w:pPr>
              <w:spacing w:after="0"/>
              <w:rPr>
                <w:rStyle w:val="codeChar1"/>
              </w:rPr>
            </w:pPr>
          </w:p>
        </w:tc>
        <w:tc>
          <w:tcPr>
            <w:tcW w:w="549" w:type="pct"/>
            <w:tcBorders>
              <w:top w:val="single" w:sz="4" w:space="0" w:color="auto"/>
              <w:left w:val="single" w:sz="4" w:space="0" w:color="auto"/>
              <w:bottom w:val="single" w:sz="4" w:space="0" w:color="auto"/>
              <w:right w:val="single" w:sz="4" w:space="0" w:color="auto"/>
            </w:tcBorders>
            <w:vAlign w:val="center"/>
          </w:tcPr>
          <w:p w14:paraId="682762D2" w14:textId="008DE754" w:rsidR="00FA30FA" w:rsidRPr="00886582" w:rsidRDefault="00FA30FA" w:rsidP="00334CE0">
            <w:pPr>
              <w:spacing w:after="0"/>
              <w:rPr>
                <w:rStyle w:val="codeChar1"/>
              </w:rPr>
            </w:pPr>
            <w:r>
              <w:rPr>
                <w:rStyle w:val="codeChar1"/>
              </w:rPr>
              <w:t>stsg</w:t>
            </w:r>
          </w:p>
        </w:tc>
        <w:tc>
          <w:tcPr>
            <w:tcW w:w="277" w:type="pct"/>
            <w:tcBorders>
              <w:top w:val="single" w:sz="4" w:space="0" w:color="auto"/>
              <w:left w:val="single" w:sz="4" w:space="0" w:color="auto"/>
              <w:bottom w:val="single" w:sz="4" w:space="0" w:color="auto"/>
              <w:right w:val="single" w:sz="4" w:space="0" w:color="auto"/>
            </w:tcBorders>
            <w:vAlign w:val="center"/>
          </w:tcPr>
          <w:p w14:paraId="4A06F4AB" w14:textId="77777777" w:rsidR="00FA30FA" w:rsidRPr="00886582" w:rsidRDefault="00FA30FA" w:rsidP="00334CE0">
            <w:pPr>
              <w:spacing w:after="0"/>
              <w:rPr>
                <w:rStyle w:val="codeChar1"/>
              </w:rPr>
            </w:pPr>
          </w:p>
        </w:tc>
        <w:tc>
          <w:tcPr>
            <w:tcW w:w="599" w:type="pct"/>
            <w:tcBorders>
              <w:top w:val="single" w:sz="4" w:space="0" w:color="auto"/>
              <w:left w:val="single" w:sz="4" w:space="0" w:color="auto"/>
              <w:bottom w:val="single" w:sz="4" w:space="0" w:color="auto"/>
              <w:right w:val="single" w:sz="4" w:space="0" w:color="auto"/>
            </w:tcBorders>
          </w:tcPr>
          <w:p w14:paraId="07E530EC" w14:textId="29324696" w:rsidR="00FA30FA" w:rsidRPr="00497547" w:rsidRDefault="00FA30FA" w:rsidP="00334CE0">
            <w:pPr>
              <w:spacing w:after="0"/>
            </w:pPr>
            <w:r>
              <w:t>8.13.6</w:t>
            </w:r>
          </w:p>
        </w:tc>
        <w:tc>
          <w:tcPr>
            <w:tcW w:w="1878" w:type="pct"/>
            <w:tcBorders>
              <w:top w:val="single" w:sz="4" w:space="0" w:color="auto"/>
              <w:left w:val="single" w:sz="4" w:space="0" w:color="auto"/>
              <w:bottom w:val="single" w:sz="4" w:space="0" w:color="auto"/>
            </w:tcBorders>
            <w:vAlign w:val="center"/>
          </w:tcPr>
          <w:p w14:paraId="7E927751" w14:textId="4AECF976" w:rsidR="00FA30FA" w:rsidRPr="00497547" w:rsidRDefault="00FA30FA" w:rsidP="00334CE0">
            <w:pPr>
              <w:spacing w:after="0"/>
            </w:pPr>
            <w:r>
              <w:t>sub track sample group</w:t>
            </w:r>
          </w:p>
        </w:tc>
      </w:tr>
      <w:tr w:rsidR="00270683" w:rsidRPr="00497547" w14:paraId="6CA7D16C" w14:textId="77777777" w:rsidTr="009509E6">
        <w:tc>
          <w:tcPr>
            <w:tcW w:w="282" w:type="pct"/>
            <w:tcBorders>
              <w:top w:val="single" w:sz="4" w:space="0" w:color="auto"/>
              <w:bottom w:val="single" w:sz="4" w:space="0" w:color="auto"/>
              <w:right w:val="single" w:sz="4" w:space="0" w:color="auto"/>
            </w:tcBorders>
            <w:vAlign w:val="center"/>
          </w:tcPr>
          <w:p w14:paraId="3BABA34A" w14:textId="0E96CA5A"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tcPr>
          <w:p w14:paraId="42A41EF5" w14:textId="77777777" w:rsidR="00DA10B4" w:rsidRPr="00886582" w:rsidRDefault="00DA10B4" w:rsidP="00334CE0">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tcPr>
          <w:p w14:paraId="2D446503" w14:textId="77777777" w:rsidR="00DA10B4" w:rsidRPr="00886582" w:rsidRDefault="00DA10B4" w:rsidP="00334CE0">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tcPr>
          <w:p w14:paraId="33E3ECEC" w14:textId="77777777" w:rsidR="00DA10B4" w:rsidRPr="00886582" w:rsidRDefault="00DA10B4" w:rsidP="00334CE0">
            <w:pPr>
              <w:spacing w:after="0"/>
              <w:rPr>
                <w:rStyle w:val="codeChar1"/>
              </w:rPr>
            </w:pPr>
            <w:r w:rsidRPr="00886582">
              <w:rPr>
                <w:rStyle w:val="codeChar1"/>
              </w:rPr>
              <w:t>ludt</w:t>
            </w:r>
          </w:p>
        </w:tc>
        <w:tc>
          <w:tcPr>
            <w:tcW w:w="277" w:type="pct"/>
            <w:tcBorders>
              <w:top w:val="single" w:sz="4" w:space="0" w:color="auto"/>
              <w:left w:val="single" w:sz="4" w:space="0" w:color="auto"/>
              <w:bottom w:val="single" w:sz="4" w:space="0" w:color="auto"/>
              <w:right w:val="single" w:sz="4" w:space="0" w:color="auto"/>
            </w:tcBorders>
            <w:vAlign w:val="center"/>
          </w:tcPr>
          <w:p w14:paraId="4A04E27D" w14:textId="77777777" w:rsidR="00DA10B4" w:rsidRPr="00886582" w:rsidRDefault="00DA10B4" w:rsidP="00334CE0">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tcPr>
          <w:p w14:paraId="3871BD90"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7E820338"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tcPr>
          <w:p w14:paraId="5CC2673D" w14:textId="347921C5" w:rsidR="00DA10B4" w:rsidRPr="00497547" w:rsidRDefault="00DA10B4" w:rsidP="00334CE0">
            <w:pPr>
              <w:spacing w:after="0"/>
            </w:pPr>
            <w:r w:rsidRPr="00497547">
              <w:t>12.2.7</w:t>
            </w:r>
          </w:p>
        </w:tc>
        <w:tc>
          <w:tcPr>
            <w:tcW w:w="1878" w:type="pct"/>
            <w:tcBorders>
              <w:top w:val="single" w:sz="4" w:space="0" w:color="auto"/>
              <w:left w:val="single" w:sz="4" w:space="0" w:color="auto"/>
              <w:bottom w:val="single" w:sz="4" w:space="0" w:color="auto"/>
            </w:tcBorders>
            <w:vAlign w:val="center"/>
          </w:tcPr>
          <w:p w14:paraId="28FF7E95" w14:textId="77777777" w:rsidR="00DA10B4" w:rsidRPr="00497547" w:rsidRDefault="00DA10B4" w:rsidP="00334CE0">
            <w:pPr>
              <w:spacing w:after="0"/>
            </w:pPr>
            <w:r w:rsidRPr="00497547">
              <w:t>audio stream loudness</w:t>
            </w:r>
          </w:p>
        </w:tc>
      </w:tr>
      <w:tr w:rsidR="00793177" w:rsidRPr="00497547" w14:paraId="67E0DBCC" w14:textId="77777777" w:rsidTr="009509E6">
        <w:tc>
          <w:tcPr>
            <w:tcW w:w="282" w:type="pct"/>
            <w:tcBorders>
              <w:top w:val="single" w:sz="4" w:space="0" w:color="auto"/>
              <w:bottom w:val="single" w:sz="4" w:space="0" w:color="auto"/>
              <w:right w:val="single" w:sz="4" w:space="0" w:color="auto"/>
            </w:tcBorders>
            <w:vAlign w:val="center"/>
          </w:tcPr>
          <w:p w14:paraId="0525F7B5" w14:textId="77777777" w:rsidR="00793177" w:rsidRPr="00886582" w:rsidRDefault="00793177"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tcPr>
          <w:p w14:paraId="1C9C9C3E" w14:textId="4831592F" w:rsidR="00793177" w:rsidRPr="00886582" w:rsidRDefault="00793177" w:rsidP="00334CE0">
            <w:pPr>
              <w:spacing w:after="0"/>
              <w:rPr>
                <w:rStyle w:val="codeChar1"/>
              </w:rPr>
            </w:pPr>
            <w:r>
              <w:rPr>
                <w:rStyle w:val="codeChar1"/>
              </w:rPr>
              <w:t>extk</w:t>
            </w:r>
          </w:p>
        </w:tc>
        <w:tc>
          <w:tcPr>
            <w:tcW w:w="515" w:type="pct"/>
            <w:tcBorders>
              <w:top w:val="single" w:sz="4" w:space="0" w:color="auto"/>
              <w:left w:val="single" w:sz="4" w:space="0" w:color="auto"/>
              <w:bottom w:val="single" w:sz="4" w:space="0" w:color="auto"/>
              <w:right w:val="single" w:sz="4" w:space="0" w:color="auto"/>
            </w:tcBorders>
            <w:vAlign w:val="center"/>
          </w:tcPr>
          <w:p w14:paraId="3F22C6EC" w14:textId="77777777" w:rsidR="00793177" w:rsidRPr="00886582" w:rsidRDefault="00793177" w:rsidP="00334CE0">
            <w:pPr>
              <w:spacing w:after="0"/>
              <w:rPr>
                <w:rStyle w:val="codeChar1"/>
              </w:rPr>
            </w:pPr>
          </w:p>
        </w:tc>
        <w:tc>
          <w:tcPr>
            <w:tcW w:w="345" w:type="pct"/>
            <w:tcBorders>
              <w:top w:val="single" w:sz="4" w:space="0" w:color="auto"/>
              <w:left w:val="single" w:sz="4" w:space="0" w:color="auto"/>
              <w:bottom w:val="single" w:sz="4" w:space="0" w:color="auto"/>
              <w:right w:val="single" w:sz="4" w:space="0" w:color="auto"/>
            </w:tcBorders>
            <w:vAlign w:val="center"/>
          </w:tcPr>
          <w:p w14:paraId="343621C1" w14:textId="77777777" w:rsidR="00793177" w:rsidRPr="00886582" w:rsidRDefault="00793177"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tcPr>
          <w:p w14:paraId="1BB9B0AC" w14:textId="77777777" w:rsidR="00793177" w:rsidRPr="00886582" w:rsidRDefault="00793177" w:rsidP="00334CE0">
            <w:pPr>
              <w:spacing w:after="0"/>
              <w:rPr>
                <w:rStyle w:val="codeChar1"/>
              </w:rPr>
            </w:pPr>
          </w:p>
        </w:tc>
        <w:tc>
          <w:tcPr>
            <w:tcW w:w="549" w:type="pct"/>
            <w:tcBorders>
              <w:top w:val="single" w:sz="4" w:space="0" w:color="auto"/>
              <w:left w:val="single" w:sz="4" w:space="0" w:color="auto"/>
              <w:bottom w:val="single" w:sz="4" w:space="0" w:color="auto"/>
              <w:right w:val="single" w:sz="4" w:space="0" w:color="auto"/>
            </w:tcBorders>
            <w:vAlign w:val="center"/>
          </w:tcPr>
          <w:p w14:paraId="3DBB7BDE" w14:textId="77777777" w:rsidR="00793177" w:rsidRPr="00886582" w:rsidRDefault="00793177"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tcPr>
          <w:p w14:paraId="5C8BD521" w14:textId="77777777" w:rsidR="00793177" w:rsidRPr="00886582" w:rsidRDefault="00793177" w:rsidP="00334CE0">
            <w:pPr>
              <w:spacing w:after="0"/>
              <w:rPr>
                <w:rStyle w:val="codeChar1"/>
              </w:rPr>
            </w:pPr>
          </w:p>
        </w:tc>
        <w:tc>
          <w:tcPr>
            <w:tcW w:w="599" w:type="pct"/>
            <w:tcBorders>
              <w:top w:val="single" w:sz="4" w:space="0" w:color="auto"/>
              <w:left w:val="single" w:sz="4" w:space="0" w:color="auto"/>
              <w:bottom w:val="single" w:sz="4" w:space="0" w:color="auto"/>
              <w:right w:val="single" w:sz="4" w:space="0" w:color="auto"/>
            </w:tcBorders>
          </w:tcPr>
          <w:p w14:paraId="7B7C38E3" w14:textId="06BB13E0" w:rsidR="00793177" w:rsidRPr="00497547" w:rsidRDefault="00793177" w:rsidP="00334CE0">
            <w:pPr>
              <w:spacing w:after="0"/>
            </w:pPr>
            <w:r>
              <w:t>8.3.6.1</w:t>
            </w:r>
          </w:p>
        </w:tc>
        <w:tc>
          <w:tcPr>
            <w:tcW w:w="1878" w:type="pct"/>
            <w:tcBorders>
              <w:top w:val="single" w:sz="4" w:space="0" w:color="auto"/>
              <w:left w:val="single" w:sz="4" w:space="0" w:color="auto"/>
              <w:bottom w:val="single" w:sz="4" w:space="0" w:color="auto"/>
            </w:tcBorders>
            <w:vAlign w:val="center"/>
          </w:tcPr>
          <w:p w14:paraId="679F5DDD" w14:textId="52A46187" w:rsidR="00793177" w:rsidRPr="00497547" w:rsidRDefault="00793177" w:rsidP="00334CE0">
            <w:pPr>
              <w:spacing w:after="0"/>
            </w:pPr>
            <w:r>
              <w:t>external track box</w:t>
            </w:r>
          </w:p>
        </w:tc>
      </w:tr>
      <w:tr w:rsidR="00793177" w:rsidRPr="00497547" w14:paraId="0FFFC1C9" w14:textId="77777777" w:rsidTr="009509E6">
        <w:tc>
          <w:tcPr>
            <w:tcW w:w="282" w:type="pct"/>
            <w:tcBorders>
              <w:top w:val="single" w:sz="4" w:space="0" w:color="auto"/>
              <w:bottom w:val="single" w:sz="4" w:space="0" w:color="auto"/>
              <w:right w:val="single" w:sz="4" w:space="0" w:color="auto"/>
            </w:tcBorders>
            <w:vAlign w:val="center"/>
          </w:tcPr>
          <w:p w14:paraId="004C09AB" w14:textId="77777777" w:rsidR="00793177" w:rsidRPr="00886582" w:rsidRDefault="00793177"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tcPr>
          <w:p w14:paraId="001B9A2D" w14:textId="77777777" w:rsidR="00793177" w:rsidRPr="00886582" w:rsidRDefault="00793177" w:rsidP="00334CE0">
            <w:pPr>
              <w:spacing w:after="0"/>
              <w:rPr>
                <w:rStyle w:val="codeChar1"/>
              </w:rPr>
            </w:pPr>
          </w:p>
        </w:tc>
        <w:tc>
          <w:tcPr>
            <w:tcW w:w="515" w:type="pct"/>
            <w:tcBorders>
              <w:top w:val="single" w:sz="4" w:space="0" w:color="auto"/>
              <w:left w:val="single" w:sz="4" w:space="0" w:color="auto"/>
              <w:bottom w:val="single" w:sz="4" w:space="0" w:color="auto"/>
              <w:right w:val="single" w:sz="4" w:space="0" w:color="auto"/>
            </w:tcBorders>
            <w:vAlign w:val="center"/>
          </w:tcPr>
          <w:p w14:paraId="3DF6548A" w14:textId="13083C9F" w:rsidR="00793177" w:rsidRPr="00886582" w:rsidRDefault="00793177" w:rsidP="00334CE0">
            <w:pPr>
              <w:spacing w:after="0"/>
              <w:rPr>
                <w:rStyle w:val="codeChar1"/>
              </w:rPr>
            </w:pPr>
            <w:r>
              <w:rPr>
                <w:rStyle w:val="codeChar1"/>
              </w:rPr>
              <w:t>extl</w:t>
            </w:r>
          </w:p>
        </w:tc>
        <w:tc>
          <w:tcPr>
            <w:tcW w:w="345" w:type="pct"/>
            <w:tcBorders>
              <w:top w:val="single" w:sz="4" w:space="0" w:color="auto"/>
              <w:left w:val="single" w:sz="4" w:space="0" w:color="auto"/>
              <w:bottom w:val="single" w:sz="4" w:space="0" w:color="auto"/>
              <w:right w:val="single" w:sz="4" w:space="0" w:color="auto"/>
            </w:tcBorders>
            <w:vAlign w:val="center"/>
          </w:tcPr>
          <w:p w14:paraId="2E161015" w14:textId="77777777" w:rsidR="00793177" w:rsidRPr="00886582" w:rsidRDefault="00793177"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tcPr>
          <w:p w14:paraId="1F73C14F" w14:textId="77777777" w:rsidR="00793177" w:rsidRPr="00886582" w:rsidRDefault="00793177" w:rsidP="00334CE0">
            <w:pPr>
              <w:spacing w:after="0"/>
              <w:rPr>
                <w:rStyle w:val="codeChar1"/>
              </w:rPr>
            </w:pPr>
          </w:p>
        </w:tc>
        <w:tc>
          <w:tcPr>
            <w:tcW w:w="549" w:type="pct"/>
            <w:tcBorders>
              <w:top w:val="single" w:sz="4" w:space="0" w:color="auto"/>
              <w:left w:val="single" w:sz="4" w:space="0" w:color="auto"/>
              <w:bottom w:val="single" w:sz="4" w:space="0" w:color="auto"/>
              <w:right w:val="single" w:sz="4" w:space="0" w:color="auto"/>
            </w:tcBorders>
            <w:vAlign w:val="center"/>
          </w:tcPr>
          <w:p w14:paraId="36CBB8B6" w14:textId="77777777" w:rsidR="00793177" w:rsidRPr="00886582" w:rsidRDefault="00793177"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tcPr>
          <w:p w14:paraId="4079DCC2" w14:textId="77777777" w:rsidR="00793177" w:rsidRPr="00886582" w:rsidRDefault="00793177" w:rsidP="00334CE0">
            <w:pPr>
              <w:spacing w:after="0"/>
              <w:rPr>
                <w:rStyle w:val="codeChar1"/>
              </w:rPr>
            </w:pPr>
          </w:p>
        </w:tc>
        <w:tc>
          <w:tcPr>
            <w:tcW w:w="599" w:type="pct"/>
            <w:tcBorders>
              <w:top w:val="single" w:sz="4" w:space="0" w:color="auto"/>
              <w:left w:val="single" w:sz="4" w:space="0" w:color="auto"/>
              <w:bottom w:val="single" w:sz="4" w:space="0" w:color="auto"/>
              <w:right w:val="single" w:sz="4" w:space="0" w:color="auto"/>
            </w:tcBorders>
          </w:tcPr>
          <w:p w14:paraId="1E16D2A0" w14:textId="5694C981" w:rsidR="00793177" w:rsidRPr="00497547" w:rsidRDefault="00793177" w:rsidP="00334CE0">
            <w:pPr>
              <w:spacing w:after="0"/>
            </w:pPr>
            <w:r>
              <w:t>8.3.6.2</w:t>
            </w:r>
          </w:p>
        </w:tc>
        <w:tc>
          <w:tcPr>
            <w:tcW w:w="1878" w:type="pct"/>
            <w:tcBorders>
              <w:top w:val="single" w:sz="4" w:space="0" w:color="auto"/>
              <w:left w:val="single" w:sz="4" w:space="0" w:color="auto"/>
              <w:bottom w:val="single" w:sz="4" w:space="0" w:color="auto"/>
            </w:tcBorders>
            <w:vAlign w:val="center"/>
          </w:tcPr>
          <w:p w14:paraId="6C9AF6ED" w14:textId="1322CC36" w:rsidR="00793177" w:rsidRPr="00497547" w:rsidRDefault="00793177" w:rsidP="00334CE0">
            <w:pPr>
              <w:spacing w:after="0"/>
            </w:pPr>
            <w:r>
              <w:t>e</w:t>
            </w:r>
            <w:r w:rsidRPr="00793177">
              <w:t xml:space="preserve">xternal </w:t>
            </w:r>
            <w:r>
              <w:t>t</w:t>
            </w:r>
            <w:r w:rsidRPr="00793177">
              <w:t xml:space="preserve">rack </w:t>
            </w:r>
            <w:r>
              <w:t>l</w:t>
            </w:r>
            <w:r w:rsidRPr="00793177">
              <w:t xml:space="preserve">ocation </w:t>
            </w:r>
            <w:r>
              <w:t>b</w:t>
            </w:r>
            <w:r w:rsidRPr="00793177">
              <w:t>ox</w:t>
            </w:r>
          </w:p>
        </w:tc>
      </w:tr>
      <w:tr w:rsidR="00270683" w:rsidRPr="00497547" w14:paraId="7B117B65" w14:textId="77777777" w:rsidTr="009509E6">
        <w:tc>
          <w:tcPr>
            <w:tcW w:w="282" w:type="pct"/>
            <w:tcBorders>
              <w:top w:val="single" w:sz="4" w:space="0" w:color="auto"/>
              <w:bottom w:val="single" w:sz="4" w:space="0" w:color="auto"/>
              <w:right w:val="single" w:sz="4" w:space="0" w:color="auto"/>
            </w:tcBorders>
            <w:vAlign w:val="center"/>
            <w:hideMark/>
          </w:tcPr>
          <w:p w14:paraId="7D1A1E62" w14:textId="49DDA760"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6E0C8312" w14:textId="77777777" w:rsidR="00DA10B4" w:rsidRPr="00886582" w:rsidRDefault="00DA10B4" w:rsidP="00334CE0">
            <w:pPr>
              <w:spacing w:after="0"/>
              <w:rPr>
                <w:rStyle w:val="codeChar1"/>
              </w:rPr>
            </w:pPr>
            <w:r w:rsidRPr="00886582">
              <w:rPr>
                <w:rStyle w:val="codeChar1"/>
              </w:rPr>
              <w:t>mvex</w:t>
            </w:r>
          </w:p>
        </w:tc>
        <w:tc>
          <w:tcPr>
            <w:tcW w:w="515" w:type="pct"/>
            <w:tcBorders>
              <w:top w:val="single" w:sz="4" w:space="0" w:color="auto"/>
              <w:left w:val="single" w:sz="4" w:space="0" w:color="auto"/>
              <w:bottom w:val="single" w:sz="4" w:space="0" w:color="auto"/>
              <w:right w:val="single" w:sz="4" w:space="0" w:color="auto"/>
            </w:tcBorders>
            <w:vAlign w:val="center"/>
            <w:hideMark/>
          </w:tcPr>
          <w:p w14:paraId="710D31E9" w14:textId="77777777" w:rsidR="00DA10B4" w:rsidRPr="00886582" w:rsidRDefault="00DA10B4" w:rsidP="00334CE0">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2240B8E6"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28020FC5" w14:textId="77777777" w:rsidR="00DA10B4" w:rsidRPr="00886582" w:rsidRDefault="00DA10B4" w:rsidP="00334CE0">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7223C597"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61602791"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40DACD4D" w14:textId="2F5DD44D" w:rsidR="00DA10B4" w:rsidRPr="00497547" w:rsidRDefault="00DA10B4" w:rsidP="00334CE0">
            <w:pPr>
              <w:spacing w:after="0"/>
            </w:pPr>
            <w:r w:rsidRPr="00497547">
              <w:t>8.8.1</w:t>
            </w:r>
          </w:p>
        </w:tc>
        <w:tc>
          <w:tcPr>
            <w:tcW w:w="1878" w:type="pct"/>
            <w:tcBorders>
              <w:top w:val="single" w:sz="4" w:space="0" w:color="auto"/>
              <w:left w:val="single" w:sz="4" w:space="0" w:color="auto"/>
              <w:bottom w:val="single" w:sz="4" w:space="0" w:color="auto"/>
            </w:tcBorders>
            <w:vAlign w:val="center"/>
            <w:hideMark/>
          </w:tcPr>
          <w:p w14:paraId="2502E4D5" w14:textId="77777777" w:rsidR="00DA10B4" w:rsidRPr="00497547" w:rsidRDefault="00DA10B4" w:rsidP="00334CE0">
            <w:pPr>
              <w:spacing w:after="0"/>
            </w:pPr>
            <w:r w:rsidRPr="00497547">
              <w:t>movie extends box</w:t>
            </w:r>
          </w:p>
        </w:tc>
      </w:tr>
      <w:tr w:rsidR="00270683" w:rsidRPr="00497547" w14:paraId="1AB6EA5D" w14:textId="77777777" w:rsidTr="009509E6">
        <w:tc>
          <w:tcPr>
            <w:tcW w:w="282" w:type="pct"/>
            <w:tcBorders>
              <w:top w:val="single" w:sz="4" w:space="0" w:color="auto"/>
              <w:bottom w:val="single" w:sz="4" w:space="0" w:color="auto"/>
              <w:right w:val="single" w:sz="4" w:space="0" w:color="auto"/>
            </w:tcBorders>
            <w:vAlign w:val="center"/>
            <w:hideMark/>
          </w:tcPr>
          <w:p w14:paraId="68B7BE7C" w14:textId="576AEF0E"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6C13915B" w14:textId="77777777" w:rsidR="00DA10B4" w:rsidRPr="00886582" w:rsidRDefault="00DA10B4" w:rsidP="00334CE0">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45BC48FE" w14:textId="77777777" w:rsidR="00DA10B4" w:rsidRPr="00886582" w:rsidRDefault="00DA10B4" w:rsidP="00334CE0">
            <w:pPr>
              <w:spacing w:after="0"/>
              <w:rPr>
                <w:rStyle w:val="codeChar1"/>
              </w:rPr>
            </w:pPr>
            <w:r w:rsidRPr="00886582">
              <w:rPr>
                <w:rStyle w:val="codeChar1"/>
              </w:rPr>
              <w:t>mehd</w:t>
            </w:r>
          </w:p>
        </w:tc>
        <w:tc>
          <w:tcPr>
            <w:tcW w:w="345" w:type="pct"/>
            <w:tcBorders>
              <w:top w:val="single" w:sz="4" w:space="0" w:color="auto"/>
              <w:left w:val="single" w:sz="4" w:space="0" w:color="auto"/>
              <w:bottom w:val="single" w:sz="4" w:space="0" w:color="auto"/>
              <w:right w:val="single" w:sz="4" w:space="0" w:color="auto"/>
            </w:tcBorders>
            <w:vAlign w:val="center"/>
            <w:hideMark/>
          </w:tcPr>
          <w:p w14:paraId="6349188E"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063FE917" w14:textId="77777777" w:rsidR="00DA10B4" w:rsidRPr="00886582" w:rsidRDefault="00DA10B4" w:rsidP="00334CE0">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5CDDC13D"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424B2F9B"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596E1D1B" w14:textId="63858633" w:rsidR="00DA10B4" w:rsidRPr="00497547" w:rsidRDefault="00DA10B4" w:rsidP="00334CE0">
            <w:pPr>
              <w:spacing w:after="0"/>
            </w:pPr>
            <w:r w:rsidRPr="00497547">
              <w:t>8.8.2</w:t>
            </w:r>
          </w:p>
        </w:tc>
        <w:tc>
          <w:tcPr>
            <w:tcW w:w="1878" w:type="pct"/>
            <w:tcBorders>
              <w:top w:val="single" w:sz="4" w:space="0" w:color="auto"/>
              <w:left w:val="single" w:sz="4" w:space="0" w:color="auto"/>
              <w:bottom w:val="single" w:sz="4" w:space="0" w:color="auto"/>
            </w:tcBorders>
            <w:vAlign w:val="center"/>
            <w:hideMark/>
          </w:tcPr>
          <w:p w14:paraId="705F7FCE" w14:textId="77777777" w:rsidR="00DA10B4" w:rsidRPr="00497547" w:rsidRDefault="00DA10B4" w:rsidP="00334CE0">
            <w:pPr>
              <w:spacing w:after="0"/>
            </w:pPr>
            <w:r w:rsidRPr="00497547">
              <w:t>movie extends header box</w:t>
            </w:r>
          </w:p>
        </w:tc>
      </w:tr>
      <w:tr w:rsidR="00270683" w:rsidRPr="00497547" w14:paraId="250C8D7A" w14:textId="77777777" w:rsidTr="009509E6">
        <w:tc>
          <w:tcPr>
            <w:tcW w:w="282" w:type="pct"/>
            <w:tcBorders>
              <w:top w:val="single" w:sz="4" w:space="0" w:color="auto"/>
              <w:bottom w:val="single" w:sz="4" w:space="0" w:color="auto"/>
              <w:right w:val="single" w:sz="4" w:space="0" w:color="auto"/>
            </w:tcBorders>
            <w:vAlign w:val="center"/>
            <w:hideMark/>
          </w:tcPr>
          <w:p w14:paraId="7649B43E" w14:textId="3C61DC7B"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0494B327" w14:textId="77777777" w:rsidR="00DA10B4" w:rsidRPr="00886582" w:rsidRDefault="00DA10B4" w:rsidP="00334CE0">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57A97F9C" w14:textId="77777777" w:rsidR="00DA10B4" w:rsidRPr="00886582" w:rsidRDefault="00DA10B4" w:rsidP="00334CE0">
            <w:pPr>
              <w:spacing w:after="0"/>
              <w:rPr>
                <w:rStyle w:val="codeChar1"/>
              </w:rPr>
            </w:pPr>
            <w:r w:rsidRPr="00886582">
              <w:rPr>
                <w:rStyle w:val="codeChar1"/>
              </w:rPr>
              <w:t>trex</w:t>
            </w:r>
          </w:p>
        </w:tc>
        <w:tc>
          <w:tcPr>
            <w:tcW w:w="345" w:type="pct"/>
            <w:tcBorders>
              <w:top w:val="single" w:sz="4" w:space="0" w:color="auto"/>
              <w:left w:val="single" w:sz="4" w:space="0" w:color="auto"/>
              <w:bottom w:val="single" w:sz="4" w:space="0" w:color="auto"/>
              <w:right w:val="single" w:sz="4" w:space="0" w:color="auto"/>
            </w:tcBorders>
            <w:vAlign w:val="center"/>
            <w:hideMark/>
          </w:tcPr>
          <w:p w14:paraId="1C917677"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137A7133" w14:textId="77777777" w:rsidR="00DA10B4" w:rsidRPr="00886582" w:rsidRDefault="00DA10B4" w:rsidP="00334CE0">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5B556D52"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774FBAAD"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48B98186" w14:textId="28DD523E" w:rsidR="00DA10B4" w:rsidRPr="00497547" w:rsidRDefault="00DA10B4" w:rsidP="00334CE0">
            <w:pPr>
              <w:spacing w:after="0"/>
            </w:pPr>
            <w:r w:rsidRPr="00497547">
              <w:t>8.8.3</w:t>
            </w:r>
          </w:p>
        </w:tc>
        <w:tc>
          <w:tcPr>
            <w:tcW w:w="1878" w:type="pct"/>
            <w:tcBorders>
              <w:top w:val="single" w:sz="4" w:space="0" w:color="auto"/>
              <w:left w:val="single" w:sz="4" w:space="0" w:color="auto"/>
              <w:bottom w:val="single" w:sz="4" w:space="0" w:color="auto"/>
            </w:tcBorders>
            <w:vAlign w:val="center"/>
            <w:hideMark/>
          </w:tcPr>
          <w:p w14:paraId="0FAAC321" w14:textId="77777777" w:rsidR="00DA10B4" w:rsidRPr="00497547" w:rsidRDefault="00DA10B4" w:rsidP="00334CE0">
            <w:pPr>
              <w:spacing w:after="0"/>
            </w:pPr>
            <w:r w:rsidRPr="00497547">
              <w:t>track extends defaults</w:t>
            </w:r>
          </w:p>
        </w:tc>
      </w:tr>
      <w:tr w:rsidR="002F6CB7" w:rsidRPr="00497547" w14:paraId="4C2DFA08" w14:textId="77777777" w:rsidTr="009509E6">
        <w:tc>
          <w:tcPr>
            <w:tcW w:w="282" w:type="pct"/>
            <w:tcBorders>
              <w:top w:val="single" w:sz="4" w:space="0" w:color="auto"/>
              <w:bottom w:val="single" w:sz="4" w:space="0" w:color="auto"/>
              <w:right w:val="single" w:sz="4" w:space="0" w:color="auto"/>
            </w:tcBorders>
            <w:vAlign w:val="center"/>
            <w:hideMark/>
          </w:tcPr>
          <w:p w14:paraId="0EDADF44" w14:textId="77777777" w:rsidR="002F6CB7" w:rsidRPr="00886582" w:rsidRDefault="002F6CB7" w:rsidP="00F640B2">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7DB3F869" w14:textId="77777777" w:rsidR="002F6CB7" w:rsidRPr="00886582" w:rsidRDefault="002F6CB7" w:rsidP="00F640B2">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7C4DC3A2" w14:textId="77777777" w:rsidR="002F6CB7" w:rsidRPr="00886582" w:rsidRDefault="002F6CB7" w:rsidP="00F640B2">
            <w:pPr>
              <w:spacing w:after="0"/>
              <w:rPr>
                <w:rStyle w:val="codeChar1"/>
              </w:rPr>
            </w:pPr>
            <w:r w:rsidRPr="00886582">
              <w:rPr>
                <w:rStyle w:val="codeChar1"/>
              </w:rPr>
              <w:t>leva</w:t>
            </w:r>
          </w:p>
        </w:tc>
        <w:tc>
          <w:tcPr>
            <w:tcW w:w="345" w:type="pct"/>
            <w:tcBorders>
              <w:top w:val="single" w:sz="4" w:space="0" w:color="auto"/>
              <w:left w:val="single" w:sz="4" w:space="0" w:color="auto"/>
              <w:bottom w:val="single" w:sz="4" w:space="0" w:color="auto"/>
              <w:right w:val="single" w:sz="4" w:space="0" w:color="auto"/>
            </w:tcBorders>
            <w:vAlign w:val="center"/>
            <w:hideMark/>
          </w:tcPr>
          <w:p w14:paraId="4E5728D8" w14:textId="77777777" w:rsidR="002F6CB7" w:rsidRPr="00886582" w:rsidRDefault="002F6CB7" w:rsidP="00F640B2">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00C6BE37" w14:textId="77777777" w:rsidR="002F6CB7" w:rsidRPr="00886582" w:rsidRDefault="002F6CB7" w:rsidP="00F640B2">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637BEBFE" w14:textId="77777777" w:rsidR="002F6CB7" w:rsidRPr="00886582" w:rsidRDefault="002F6CB7" w:rsidP="00F640B2">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241948F7" w14:textId="77777777" w:rsidR="002F6CB7" w:rsidRPr="00886582" w:rsidRDefault="002F6CB7" w:rsidP="00F640B2">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7910FAED" w14:textId="5A95995D" w:rsidR="002F6CB7" w:rsidRPr="00497547" w:rsidRDefault="002F6CB7" w:rsidP="00F640B2">
            <w:pPr>
              <w:spacing w:after="0"/>
            </w:pPr>
            <w:r w:rsidRPr="00497547">
              <w:t>8.8.13</w:t>
            </w:r>
          </w:p>
        </w:tc>
        <w:tc>
          <w:tcPr>
            <w:tcW w:w="1878" w:type="pct"/>
            <w:tcBorders>
              <w:top w:val="single" w:sz="4" w:space="0" w:color="auto"/>
              <w:left w:val="single" w:sz="4" w:space="0" w:color="auto"/>
              <w:bottom w:val="single" w:sz="4" w:space="0" w:color="auto"/>
            </w:tcBorders>
            <w:vAlign w:val="center"/>
            <w:hideMark/>
          </w:tcPr>
          <w:p w14:paraId="1B775614" w14:textId="77777777" w:rsidR="002F6CB7" w:rsidRPr="00497547" w:rsidRDefault="002F6CB7" w:rsidP="00F640B2">
            <w:pPr>
              <w:spacing w:after="0"/>
            </w:pPr>
            <w:r w:rsidRPr="00497547">
              <w:t>level assignment</w:t>
            </w:r>
          </w:p>
        </w:tc>
      </w:tr>
      <w:tr w:rsidR="002F6CB7" w:rsidRPr="00497547" w14:paraId="7C2E9AE1" w14:textId="77777777" w:rsidTr="009509E6">
        <w:tc>
          <w:tcPr>
            <w:tcW w:w="282" w:type="pct"/>
            <w:tcBorders>
              <w:top w:val="single" w:sz="4" w:space="0" w:color="auto"/>
              <w:bottom w:val="single" w:sz="4" w:space="0" w:color="auto"/>
              <w:right w:val="single" w:sz="4" w:space="0" w:color="auto"/>
            </w:tcBorders>
            <w:vAlign w:val="center"/>
            <w:hideMark/>
          </w:tcPr>
          <w:p w14:paraId="4588760E" w14:textId="77777777" w:rsidR="002F6CB7" w:rsidRPr="00886582" w:rsidRDefault="002F6CB7" w:rsidP="00F640B2">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1F25DE7D" w14:textId="77777777" w:rsidR="002F6CB7" w:rsidRPr="00886582" w:rsidRDefault="002F6CB7" w:rsidP="00F640B2">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0AD52E5D" w14:textId="77777777" w:rsidR="002F6CB7" w:rsidRPr="00886582" w:rsidRDefault="002F6CB7" w:rsidP="00F640B2">
            <w:pPr>
              <w:spacing w:after="0"/>
              <w:rPr>
                <w:rStyle w:val="codeChar1"/>
              </w:rPr>
            </w:pPr>
            <w:r>
              <w:rPr>
                <w:rStyle w:val="codeChar1"/>
              </w:rPr>
              <w:t>trep</w:t>
            </w:r>
          </w:p>
        </w:tc>
        <w:tc>
          <w:tcPr>
            <w:tcW w:w="345" w:type="pct"/>
            <w:tcBorders>
              <w:top w:val="single" w:sz="4" w:space="0" w:color="auto"/>
              <w:left w:val="single" w:sz="4" w:space="0" w:color="auto"/>
              <w:bottom w:val="single" w:sz="4" w:space="0" w:color="auto"/>
              <w:right w:val="single" w:sz="4" w:space="0" w:color="auto"/>
            </w:tcBorders>
            <w:vAlign w:val="center"/>
            <w:hideMark/>
          </w:tcPr>
          <w:p w14:paraId="2F606E2B" w14:textId="77777777" w:rsidR="002F6CB7" w:rsidRPr="00886582" w:rsidRDefault="002F6CB7" w:rsidP="00F640B2">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216F2CEF" w14:textId="77777777" w:rsidR="002F6CB7" w:rsidRPr="00886582" w:rsidRDefault="002F6CB7" w:rsidP="00F640B2">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411B80F9" w14:textId="77777777" w:rsidR="002F6CB7" w:rsidRPr="00886582" w:rsidRDefault="002F6CB7" w:rsidP="00F640B2">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572FBA7B" w14:textId="77777777" w:rsidR="002F6CB7" w:rsidRPr="00886582" w:rsidRDefault="002F6CB7" w:rsidP="00F640B2">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5D11DB58" w14:textId="299D9E5E" w:rsidR="002F6CB7" w:rsidRPr="00497547" w:rsidRDefault="002F6CB7" w:rsidP="00F640B2">
            <w:pPr>
              <w:spacing w:after="0"/>
            </w:pPr>
            <w:r w:rsidRPr="00497547">
              <w:t>8.8.1</w:t>
            </w:r>
            <w:r>
              <w:t>5</w:t>
            </w:r>
          </w:p>
        </w:tc>
        <w:tc>
          <w:tcPr>
            <w:tcW w:w="1878" w:type="pct"/>
            <w:tcBorders>
              <w:top w:val="single" w:sz="4" w:space="0" w:color="auto"/>
              <w:left w:val="single" w:sz="4" w:space="0" w:color="auto"/>
              <w:bottom w:val="single" w:sz="4" w:space="0" w:color="auto"/>
            </w:tcBorders>
            <w:vAlign w:val="center"/>
            <w:hideMark/>
          </w:tcPr>
          <w:p w14:paraId="1118B6EF" w14:textId="77777777" w:rsidR="002F6CB7" w:rsidRPr="00497547" w:rsidRDefault="002F6CB7" w:rsidP="00F640B2">
            <w:pPr>
              <w:spacing w:after="0"/>
            </w:pPr>
            <w:r w:rsidRPr="002F6CB7">
              <w:t>Track extension properties</w:t>
            </w:r>
          </w:p>
        </w:tc>
      </w:tr>
      <w:tr w:rsidR="00270683" w:rsidRPr="00497547" w14:paraId="2317390B" w14:textId="77777777" w:rsidTr="009509E6">
        <w:tc>
          <w:tcPr>
            <w:tcW w:w="282" w:type="pct"/>
            <w:tcBorders>
              <w:top w:val="single" w:sz="4" w:space="0" w:color="auto"/>
              <w:bottom w:val="single" w:sz="4" w:space="0" w:color="auto"/>
              <w:right w:val="single" w:sz="4" w:space="0" w:color="auto"/>
            </w:tcBorders>
            <w:vAlign w:val="center"/>
            <w:hideMark/>
          </w:tcPr>
          <w:p w14:paraId="6D9C358B" w14:textId="11541FD8"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1CBF067E" w14:textId="77777777" w:rsidR="00DA10B4" w:rsidRPr="00886582" w:rsidRDefault="00DA10B4" w:rsidP="00334CE0">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6768BFF3" w14:textId="6FB54C04" w:rsidR="00DA10B4" w:rsidRPr="00886582" w:rsidRDefault="00DA10B4" w:rsidP="00334CE0">
            <w:pPr>
              <w:spacing w:after="0"/>
              <w:rPr>
                <w:rStyle w:val="codeChar1"/>
              </w:rPr>
            </w:pPr>
          </w:p>
        </w:tc>
        <w:tc>
          <w:tcPr>
            <w:tcW w:w="345" w:type="pct"/>
            <w:tcBorders>
              <w:top w:val="single" w:sz="4" w:space="0" w:color="auto"/>
              <w:left w:val="single" w:sz="4" w:space="0" w:color="auto"/>
              <w:bottom w:val="single" w:sz="4" w:space="0" w:color="auto"/>
              <w:right w:val="single" w:sz="4" w:space="0" w:color="auto"/>
            </w:tcBorders>
            <w:vAlign w:val="center"/>
            <w:hideMark/>
          </w:tcPr>
          <w:p w14:paraId="3898C59D" w14:textId="70ACC1F2" w:rsidR="00DA10B4" w:rsidRPr="00886582" w:rsidRDefault="00DA10B4" w:rsidP="00334CE0">
            <w:pPr>
              <w:spacing w:after="0"/>
              <w:rPr>
                <w:rStyle w:val="codeChar1"/>
              </w:rPr>
            </w:pPr>
            <w:r w:rsidRPr="00886582">
              <w:rPr>
                <w:rStyle w:val="codeChar1"/>
              </w:rPr>
              <w:t> </w:t>
            </w:r>
            <w:r w:rsidR="002F6CB7">
              <w:rPr>
                <w:rStyle w:val="codeChar1"/>
              </w:rPr>
              <w:t>assp</w:t>
            </w:r>
          </w:p>
        </w:tc>
        <w:tc>
          <w:tcPr>
            <w:tcW w:w="277" w:type="pct"/>
            <w:tcBorders>
              <w:top w:val="single" w:sz="4" w:space="0" w:color="auto"/>
              <w:left w:val="single" w:sz="4" w:space="0" w:color="auto"/>
              <w:bottom w:val="single" w:sz="4" w:space="0" w:color="auto"/>
              <w:right w:val="single" w:sz="4" w:space="0" w:color="auto"/>
            </w:tcBorders>
            <w:vAlign w:val="center"/>
            <w:hideMark/>
          </w:tcPr>
          <w:p w14:paraId="57E1E6EF" w14:textId="77777777" w:rsidR="00DA10B4" w:rsidRPr="00886582" w:rsidRDefault="00DA10B4" w:rsidP="00334CE0">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106542EF"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17C571B7"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0CA83760" w14:textId="19323582" w:rsidR="00DA10B4" w:rsidRPr="00497547" w:rsidRDefault="002F6CB7" w:rsidP="00334CE0">
            <w:pPr>
              <w:spacing w:after="0"/>
            </w:pPr>
            <w:r w:rsidRPr="00497547">
              <w:t>8.8.1</w:t>
            </w:r>
            <w:r>
              <w:t>6</w:t>
            </w:r>
          </w:p>
        </w:tc>
        <w:tc>
          <w:tcPr>
            <w:tcW w:w="1878" w:type="pct"/>
            <w:tcBorders>
              <w:top w:val="single" w:sz="4" w:space="0" w:color="auto"/>
              <w:left w:val="single" w:sz="4" w:space="0" w:color="auto"/>
              <w:bottom w:val="single" w:sz="4" w:space="0" w:color="auto"/>
            </w:tcBorders>
            <w:vAlign w:val="center"/>
            <w:hideMark/>
          </w:tcPr>
          <w:p w14:paraId="2C6112B3" w14:textId="363B800A" w:rsidR="00DA10B4" w:rsidRPr="00497547" w:rsidRDefault="002F6CB7" w:rsidP="00334CE0">
            <w:pPr>
              <w:spacing w:after="0"/>
            </w:pPr>
            <w:r>
              <w:t xml:space="preserve">Alternative startup sequence </w:t>
            </w:r>
          </w:p>
        </w:tc>
      </w:tr>
      <w:tr w:rsidR="00270683" w:rsidRPr="00497547" w14:paraId="077F7271" w14:textId="77777777" w:rsidTr="009509E6">
        <w:tc>
          <w:tcPr>
            <w:tcW w:w="282" w:type="pct"/>
            <w:tcBorders>
              <w:top w:val="single" w:sz="4" w:space="0" w:color="auto"/>
              <w:bottom w:val="single" w:sz="4" w:space="0" w:color="auto"/>
              <w:right w:val="single" w:sz="4" w:space="0" w:color="auto"/>
            </w:tcBorders>
            <w:vAlign w:val="center"/>
            <w:hideMark/>
          </w:tcPr>
          <w:p w14:paraId="4CF41092" w14:textId="63566E0B"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4A2C8602" w14:textId="77777777" w:rsidR="00DA10B4" w:rsidRPr="00886582" w:rsidRDefault="00DA10B4" w:rsidP="00334CE0">
            <w:pPr>
              <w:spacing w:after="0"/>
              <w:rPr>
                <w:rStyle w:val="codeChar1"/>
              </w:rPr>
            </w:pPr>
            <w:r w:rsidRPr="00886582">
              <w:rPr>
                <w:rStyle w:val="codeChar1"/>
              </w:rPr>
              <w:t>udta</w:t>
            </w:r>
          </w:p>
        </w:tc>
        <w:tc>
          <w:tcPr>
            <w:tcW w:w="515" w:type="pct"/>
            <w:tcBorders>
              <w:top w:val="single" w:sz="4" w:space="0" w:color="auto"/>
              <w:left w:val="single" w:sz="4" w:space="0" w:color="auto"/>
              <w:bottom w:val="single" w:sz="4" w:space="0" w:color="auto"/>
              <w:right w:val="single" w:sz="4" w:space="0" w:color="auto"/>
            </w:tcBorders>
            <w:vAlign w:val="center"/>
            <w:hideMark/>
          </w:tcPr>
          <w:p w14:paraId="291DD3D1" w14:textId="77777777" w:rsidR="00DA10B4" w:rsidRPr="00886582" w:rsidRDefault="00DA10B4" w:rsidP="00334CE0">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7853D1A3"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429E5CD1" w14:textId="77777777" w:rsidR="00DA10B4" w:rsidRPr="00886582" w:rsidRDefault="00DA10B4" w:rsidP="00334CE0">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505B887B"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628FA641"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3BEA0812" w14:textId="201023BD" w:rsidR="00DA10B4" w:rsidRPr="00497547" w:rsidRDefault="00DA10B4" w:rsidP="00334CE0">
            <w:pPr>
              <w:spacing w:after="0"/>
            </w:pPr>
            <w:r w:rsidRPr="00497547">
              <w:t>8.10.1</w:t>
            </w:r>
          </w:p>
        </w:tc>
        <w:tc>
          <w:tcPr>
            <w:tcW w:w="1878" w:type="pct"/>
            <w:tcBorders>
              <w:top w:val="single" w:sz="4" w:space="0" w:color="auto"/>
              <w:left w:val="single" w:sz="4" w:space="0" w:color="auto"/>
              <w:bottom w:val="single" w:sz="4" w:space="0" w:color="auto"/>
            </w:tcBorders>
            <w:vAlign w:val="center"/>
            <w:hideMark/>
          </w:tcPr>
          <w:p w14:paraId="1C446911" w14:textId="77777777" w:rsidR="00DA10B4" w:rsidRPr="00497547" w:rsidRDefault="00DA10B4" w:rsidP="00334CE0">
            <w:pPr>
              <w:spacing w:after="0"/>
            </w:pPr>
            <w:r w:rsidRPr="00497547">
              <w:t>user-data</w:t>
            </w:r>
          </w:p>
        </w:tc>
      </w:tr>
      <w:tr w:rsidR="00270683" w:rsidRPr="00497547" w14:paraId="2D7E1177" w14:textId="77777777" w:rsidTr="009509E6">
        <w:tc>
          <w:tcPr>
            <w:tcW w:w="282" w:type="pct"/>
            <w:tcBorders>
              <w:top w:val="single" w:sz="4" w:space="0" w:color="auto"/>
              <w:bottom w:val="single" w:sz="4" w:space="0" w:color="auto"/>
              <w:right w:val="single" w:sz="4" w:space="0" w:color="auto"/>
            </w:tcBorders>
            <w:vAlign w:val="center"/>
            <w:hideMark/>
          </w:tcPr>
          <w:p w14:paraId="3F56148B" w14:textId="05C88E44"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645EFAE0" w14:textId="77777777" w:rsidR="00DA10B4" w:rsidRPr="00886582" w:rsidRDefault="00DA10B4" w:rsidP="00334CE0">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2ACB502C" w14:textId="77777777" w:rsidR="00DA10B4" w:rsidRPr="00886582" w:rsidRDefault="00DA10B4" w:rsidP="00334CE0">
            <w:pPr>
              <w:spacing w:after="0"/>
              <w:rPr>
                <w:rStyle w:val="codeChar1"/>
              </w:rPr>
            </w:pPr>
            <w:r w:rsidRPr="00886582">
              <w:rPr>
                <w:rStyle w:val="codeChar1"/>
              </w:rPr>
              <w:t>cprt</w:t>
            </w:r>
          </w:p>
        </w:tc>
        <w:tc>
          <w:tcPr>
            <w:tcW w:w="345" w:type="pct"/>
            <w:tcBorders>
              <w:top w:val="single" w:sz="4" w:space="0" w:color="auto"/>
              <w:left w:val="single" w:sz="4" w:space="0" w:color="auto"/>
              <w:bottom w:val="single" w:sz="4" w:space="0" w:color="auto"/>
              <w:right w:val="single" w:sz="4" w:space="0" w:color="auto"/>
            </w:tcBorders>
            <w:vAlign w:val="center"/>
            <w:hideMark/>
          </w:tcPr>
          <w:p w14:paraId="54CF77EF"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3638DE65" w14:textId="77777777" w:rsidR="00DA10B4" w:rsidRPr="00886582" w:rsidRDefault="00DA10B4" w:rsidP="00334CE0">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3EB8A8FA"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4D3741F5"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5BEA2440" w14:textId="664C463F" w:rsidR="00DA10B4" w:rsidRPr="00497547" w:rsidRDefault="00DA10B4" w:rsidP="00334CE0">
            <w:pPr>
              <w:spacing w:after="0"/>
            </w:pPr>
            <w:r w:rsidRPr="00497547">
              <w:t>8.10.2</w:t>
            </w:r>
          </w:p>
        </w:tc>
        <w:tc>
          <w:tcPr>
            <w:tcW w:w="1878" w:type="pct"/>
            <w:tcBorders>
              <w:top w:val="single" w:sz="4" w:space="0" w:color="auto"/>
              <w:left w:val="single" w:sz="4" w:space="0" w:color="auto"/>
              <w:bottom w:val="single" w:sz="4" w:space="0" w:color="auto"/>
            </w:tcBorders>
            <w:vAlign w:val="center"/>
            <w:hideMark/>
          </w:tcPr>
          <w:p w14:paraId="407D99B2" w14:textId="77777777" w:rsidR="00DA10B4" w:rsidRPr="00497547" w:rsidRDefault="00DA10B4" w:rsidP="00334CE0">
            <w:pPr>
              <w:spacing w:after="0"/>
            </w:pPr>
            <w:r w:rsidRPr="00497547">
              <w:t>copyright etc.</w:t>
            </w:r>
          </w:p>
        </w:tc>
      </w:tr>
      <w:tr w:rsidR="00270683" w:rsidRPr="00497547" w14:paraId="402F6EED" w14:textId="77777777" w:rsidTr="009509E6">
        <w:tc>
          <w:tcPr>
            <w:tcW w:w="282" w:type="pct"/>
            <w:tcBorders>
              <w:top w:val="single" w:sz="4" w:space="0" w:color="auto"/>
              <w:bottom w:val="single" w:sz="4" w:space="0" w:color="auto"/>
              <w:right w:val="single" w:sz="4" w:space="0" w:color="auto"/>
            </w:tcBorders>
            <w:vAlign w:val="center"/>
            <w:hideMark/>
          </w:tcPr>
          <w:p w14:paraId="5870C6DD" w14:textId="77777777" w:rsidR="00DA10B4" w:rsidRPr="00886582" w:rsidRDefault="00DA10B4" w:rsidP="00334CE0">
            <w:pPr>
              <w:spacing w:after="0"/>
              <w:rPr>
                <w:rStyle w:val="codeChar1"/>
              </w:rPr>
            </w:pPr>
            <w:r w:rsidRPr="00886582">
              <w:rPr>
                <w:rStyle w:val="codeChar1"/>
              </w:rPr>
              <w:t>moof</w:t>
            </w:r>
          </w:p>
        </w:tc>
        <w:tc>
          <w:tcPr>
            <w:tcW w:w="277" w:type="pct"/>
            <w:tcBorders>
              <w:top w:val="single" w:sz="4" w:space="0" w:color="auto"/>
              <w:left w:val="single" w:sz="4" w:space="0" w:color="auto"/>
              <w:bottom w:val="single" w:sz="4" w:space="0" w:color="auto"/>
              <w:right w:val="single" w:sz="4" w:space="0" w:color="auto"/>
            </w:tcBorders>
            <w:vAlign w:val="center"/>
            <w:hideMark/>
          </w:tcPr>
          <w:p w14:paraId="7989F4CF" w14:textId="77777777" w:rsidR="00DA10B4" w:rsidRPr="00886582" w:rsidRDefault="00DA10B4" w:rsidP="00334CE0">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3C8191F3" w14:textId="77777777" w:rsidR="00DA10B4" w:rsidRPr="00886582" w:rsidRDefault="00DA10B4" w:rsidP="00334CE0">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51C8EE91"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247521F8" w14:textId="77777777" w:rsidR="00DA10B4" w:rsidRPr="00886582" w:rsidRDefault="00DA10B4" w:rsidP="00334CE0">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3CA4F326"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1F10BA4B"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5FC79FA4" w14:textId="392D186E" w:rsidR="00DA10B4" w:rsidRPr="00497547" w:rsidRDefault="00DA10B4" w:rsidP="00334CE0">
            <w:pPr>
              <w:spacing w:after="0"/>
            </w:pPr>
            <w:r w:rsidRPr="00497547">
              <w:t>8.8.4</w:t>
            </w:r>
          </w:p>
        </w:tc>
        <w:tc>
          <w:tcPr>
            <w:tcW w:w="1878" w:type="pct"/>
            <w:tcBorders>
              <w:top w:val="single" w:sz="4" w:space="0" w:color="auto"/>
              <w:left w:val="single" w:sz="4" w:space="0" w:color="auto"/>
              <w:bottom w:val="single" w:sz="4" w:space="0" w:color="auto"/>
            </w:tcBorders>
            <w:vAlign w:val="center"/>
            <w:hideMark/>
          </w:tcPr>
          <w:p w14:paraId="084452F6" w14:textId="77777777" w:rsidR="00DA10B4" w:rsidRPr="00497547" w:rsidRDefault="00DA10B4" w:rsidP="00334CE0">
            <w:pPr>
              <w:spacing w:after="0"/>
            </w:pPr>
            <w:r w:rsidRPr="00497547">
              <w:t>movie fragment</w:t>
            </w:r>
          </w:p>
        </w:tc>
      </w:tr>
      <w:tr w:rsidR="00270683" w:rsidRPr="00497547" w14:paraId="505B7000" w14:textId="77777777" w:rsidTr="009509E6">
        <w:tc>
          <w:tcPr>
            <w:tcW w:w="282" w:type="pct"/>
            <w:tcBorders>
              <w:top w:val="single" w:sz="4" w:space="0" w:color="auto"/>
              <w:bottom w:val="single" w:sz="4" w:space="0" w:color="auto"/>
              <w:right w:val="single" w:sz="4" w:space="0" w:color="auto"/>
            </w:tcBorders>
            <w:vAlign w:val="center"/>
            <w:hideMark/>
          </w:tcPr>
          <w:p w14:paraId="76BF3F7A" w14:textId="7A067A40"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21F3332B" w14:textId="77777777" w:rsidR="00DA10B4" w:rsidRPr="00886582" w:rsidRDefault="00DA10B4" w:rsidP="00334CE0">
            <w:pPr>
              <w:spacing w:after="0"/>
              <w:rPr>
                <w:rStyle w:val="codeChar1"/>
              </w:rPr>
            </w:pPr>
            <w:r w:rsidRPr="00886582">
              <w:rPr>
                <w:rStyle w:val="codeChar1"/>
              </w:rPr>
              <w:t>mfhd</w:t>
            </w:r>
          </w:p>
        </w:tc>
        <w:tc>
          <w:tcPr>
            <w:tcW w:w="515" w:type="pct"/>
            <w:tcBorders>
              <w:top w:val="single" w:sz="4" w:space="0" w:color="auto"/>
              <w:left w:val="single" w:sz="4" w:space="0" w:color="auto"/>
              <w:bottom w:val="single" w:sz="4" w:space="0" w:color="auto"/>
              <w:right w:val="single" w:sz="4" w:space="0" w:color="auto"/>
            </w:tcBorders>
            <w:vAlign w:val="center"/>
            <w:hideMark/>
          </w:tcPr>
          <w:p w14:paraId="09FEB83D" w14:textId="77777777" w:rsidR="00DA10B4" w:rsidRPr="00886582" w:rsidRDefault="00DA10B4" w:rsidP="00334CE0">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0BEEB7CE"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600E23CA" w14:textId="77777777" w:rsidR="00DA10B4" w:rsidRPr="00886582" w:rsidRDefault="00DA10B4" w:rsidP="00334CE0">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197FE0F0"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59E527E2"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4737FAFE" w14:textId="1EDE419F" w:rsidR="00DA10B4" w:rsidRPr="00497547" w:rsidRDefault="00DA10B4" w:rsidP="00334CE0">
            <w:pPr>
              <w:spacing w:after="0"/>
            </w:pPr>
            <w:r w:rsidRPr="00497547">
              <w:t>8.8.5</w:t>
            </w:r>
          </w:p>
        </w:tc>
        <w:tc>
          <w:tcPr>
            <w:tcW w:w="1878" w:type="pct"/>
            <w:tcBorders>
              <w:top w:val="single" w:sz="4" w:space="0" w:color="auto"/>
              <w:left w:val="single" w:sz="4" w:space="0" w:color="auto"/>
              <w:bottom w:val="single" w:sz="4" w:space="0" w:color="auto"/>
            </w:tcBorders>
            <w:vAlign w:val="center"/>
            <w:hideMark/>
          </w:tcPr>
          <w:p w14:paraId="49A4BFB5" w14:textId="77777777" w:rsidR="00DA10B4" w:rsidRPr="00497547" w:rsidRDefault="00DA10B4" w:rsidP="00334CE0">
            <w:pPr>
              <w:spacing w:after="0"/>
            </w:pPr>
            <w:r w:rsidRPr="00497547">
              <w:t>movie fragment header</w:t>
            </w:r>
          </w:p>
        </w:tc>
      </w:tr>
      <w:tr w:rsidR="00270683" w:rsidRPr="00497547" w14:paraId="514859ED" w14:textId="77777777" w:rsidTr="009509E6">
        <w:tc>
          <w:tcPr>
            <w:tcW w:w="282" w:type="pct"/>
            <w:tcBorders>
              <w:top w:val="single" w:sz="4" w:space="0" w:color="auto"/>
              <w:bottom w:val="single" w:sz="4" w:space="0" w:color="auto"/>
              <w:right w:val="single" w:sz="4" w:space="0" w:color="auto"/>
            </w:tcBorders>
            <w:vAlign w:val="center"/>
            <w:hideMark/>
          </w:tcPr>
          <w:p w14:paraId="5EE48365" w14:textId="658CE840"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7F9199E5" w14:textId="77777777" w:rsidR="00DA10B4" w:rsidRPr="00886582" w:rsidRDefault="00DA10B4" w:rsidP="00334CE0">
            <w:pPr>
              <w:spacing w:after="0"/>
              <w:rPr>
                <w:rStyle w:val="codeChar1"/>
              </w:rPr>
            </w:pPr>
            <w:r w:rsidRPr="00886582">
              <w:rPr>
                <w:rStyle w:val="codeChar1"/>
              </w:rPr>
              <w:t>meta</w:t>
            </w:r>
          </w:p>
        </w:tc>
        <w:tc>
          <w:tcPr>
            <w:tcW w:w="515" w:type="pct"/>
            <w:tcBorders>
              <w:top w:val="single" w:sz="4" w:space="0" w:color="auto"/>
              <w:left w:val="single" w:sz="4" w:space="0" w:color="auto"/>
              <w:bottom w:val="single" w:sz="4" w:space="0" w:color="auto"/>
              <w:right w:val="single" w:sz="4" w:space="0" w:color="auto"/>
            </w:tcBorders>
            <w:vAlign w:val="center"/>
            <w:hideMark/>
          </w:tcPr>
          <w:p w14:paraId="0FC9EF17" w14:textId="77777777" w:rsidR="00DA10B4" w:rsidRPr="00886582" w:rsidRDefault="00DA10B4" w:rsidP="00334CE0">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50E5F370"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20B8DE5D" w14:textId="77777777" w:rsidR="00DA10B4" w:rsidRPr="00886582" w:rsidRDefault="00DA10B4" w:rsidP="00334CE0">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6F3764FB"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3B29F129"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53159506" w14:textId="15F1C55D" w:rsidR="00DA10B4" w:rsidRPr="00497547" w:rsidRDefault="00DA10B4" w:rsidP="00334CE0">
            <w:pPr>
              <w:spacing w:after="0"/>
            </w:pPr>
            <w:r w:rsidRPr="00497547">
              <w:t>8.11.1</w:t>
            </w:r>
          </w:p>
        </w:tc>
        <w:tc>
          <w:tcPr>
            <w:tcW w:w="1878" w:type="pct"/>
            <w:tcBorders>
              <w:top w:val="single" w:sz="4" w:space="0" w:color="auto"/>
              <w:left w:val="single" w:sz="4" w:space="0" w:color="auto"/>
              <w:bottom w:val="single" w:sz="4" w:space="0" w:color="auto"/>
            </w:tcBorders>
            <w:vAlign w:val="center"/>
            <w:hideMark/>
          </w:tcPr>
          <w:p w14:paraId="7E02ECEE" w14:textId="77777777" w:rsidR="00DA10B4" w:rsidRPr="00497547" w:rsidRDefault="00DA10B4" w:rsidP="00334CE0">
            <w:pPr>
              <w:spacing w:after="0"/>
            </w:pPr>
            <w:r w:rsidRPr="00497547">
              <w:t>metadata</w:t>
            </w:r>
          </w:p>
        </w:tc>
      </w:tr>
      <w:tr w:rsidR="00270683" w:rsidRPr="00497547" w14:paraId="037B7600" w14:textId="77777777" w:rsidTr="009509E6">
        <w:tc>
          <w:tcPr>
            <w:tcW w:w="282" w:type="pct"/>
            <w:tcBorders>
              <w:top w:val="single" w:sz="4" w:space="0" w:color="auto"/>
              <w:bottom w:val="single" w:sz="4" w:space="0" w:color="auto"/>
              <w:right w:val="single" w:sz="4" w:space="0" w:color="auto"/>
            </w:tcBorders>
            <w:vAlign w:val="center"/>
            <w:hideMark/>
          </w:tcPr>
          <w:p w14:paraId="5FAEAF7D" w14:textId="69B6DAF4"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4B8F38CF" w14:textId="77777777" w:rsidR="00DA10B4" w:rsidRPr="00886582" w:rsidRDefault="00DA10B4" w:rsidP="00334CE0">
            <w:pPr>
              <w:spacing w:after="0"/>
              <w:rPr>
                <w:rStyle w:val="codeChar1"/>
              </w:rPr>
            </w:pPr>
            <w:r w:rsidRPr="00886582">
              <w:rPr>
                <w:rStyle w:val="codeChar1"/>
              </w:rPr>
              <w:t>traf</w:t>
            </w:r>
          </w:p>
        </w:tc>
        <w:tc>
          <w:tcPr>
            <w:tcW w:w="515" w:type="pct"/>
            <w:tcBorders>
              <w:top w:val="single" w:sz="4" w:space="0" w:color="auto"/>
              <w:left w:val="single" w:sz="4" w:space="0" w:color="auto"/>
              <w:bottom w:val="single" w:sz="4" w:space="0" w:color="auto"/>
              <w:right w:val="single" w:sz="4" w:space="0" w:color="auto"/>
            </w:tcBorders>
            <w:vAlign w:val="center"/>
            <w:hideMark/>
          </w:tcPr>
          <w:p w14:paraId="50833457" w14:textId="77777777" w:rsidR="00DA10B4" w:rsidRPr="00886582" w:rsidRDefault="00DA10B4" w:rsidP="00334CE0">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547BD0F6"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2D0C41AA" w14:textId="77777777" w:rsidR="00DA10B4" w:rsidRPr="00886582" w:rsidRDefault="00DA10B4" w:rsidP="00334CE0">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4A3FD77F"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0E3AFA95"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07ABD8A2" w14:textId="062384BD" w:rsidR="00DA10B4" w:rsidRPr="00497547" w:rsidRDefault="00DA10B4" w:rsidP="00334CE0">
            <w:pPr>
              <w:spacing w:after="0"/>
            </w:pPr>
            <w:r w:rsidRPr="00497547">
              <w:t>8.8.6</w:t>
            </w:r>
          </w:p>
        </w:tc>
        <w:tc>
          <w:tcPr>
            <w:tcW w:w="1878" w:type="pct"/>
            <w:tcBorders>
              <w:top w:val="single" w:sz="4" w:space="0" w:color="auto"/>
              <w:left w:val="single" w:sz="4" w:space="0" w:color="auto"/>
              <w:bottom w:val="single" w:sz="4" w:space="0" w:color="auto"/>
            </w:tcBorders>
            <w:vAlign w:val="center"/>
            <w:hideMark/>
          </w:tcPr>
          <w:p w14:paraId="66A282A9" w14:textId="77777777" w:rsidR="00DA10B4" w:rsidRPr="00497547" w:rsidRDefault="00DA10B4" w:rsidP="00334CE0">
            <w:pPr>
              <w:spacing w:after="0"/>
            </w:pPr>
            <w:r w:rsidRPr="00497547">
              <w:t>track fragment</w:t>
            </w:r>
          </w:p>
        </w:tc>
      </w:tr>
      <w:tr w:rsidR="00270683" w:rsidRPr="00497547" w14:paraId="35A87E8C" w14:textId="77777777" w:rsidTr="009509E6">
        <w:tc>
          <w:tcPr>
            <w:tcW w:w="282" w:type="pct"/>
            <w:tcBorders>
              <w:top w:val="single" w:sz="4" w:space="0" w:color="auto"/>
              <w:bottom w:val="single" w:sz="4" w:space="0" w:color="auto"/>
              <w:right w:val="single" w:sz="4" w:space="0" w:color="auto"/>
            </w:tcBorders>
            <w:vAlign w:val="center"/>
            <w:hideMark/>
          </w:tcPr>
          <w:p w14:paraId="326A80FE" w14:textId="26FABE93"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3AE36372" w14:textId="77777777" w:rsidR="00DA10B4" w:rsidRPr="00886582" w:rsidRDefault="00DA10B4" w:rsidP="00334CE0">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406AD7B8" w14:textId="77777777" w:rsidR="00DA10B4" w:rsidRPr="00886582" w:rsidRDefault="00DA10B4" w:rsidP="00334CE0">
            <w:pPr>
              <w:spacing w:after="0"/>
              <w:rPr>
                <w:rStyle w:val="codeChar1"/>
              </w:rPr>
            </w:pPr>
            <w:r w:rsidRPr="00886582">
              <w:rPr>
                <w:rStyle w:val="codeChar1"/>
              </w:rPr>
              <w:t>tfhd</w:t>
            </w:r>
          </w:p>
        </w:tc>
        <w:tc>
          <w:tcPr>
            <w:tcW w:w="345" w:type="pct"/>
            <w:tcBorders>
              <w:top w:val="single" w:sz="4" w:space="0" w:color="auto"/>
              <w:left w:val="single" w:sz="4" w:space="0" w:color="auto"/>
              <w:bottom w:val="single" w:sz="4" w:space="0" w:color="auto"/>
              <w:right w:val="single" w:sz="4" w:space="0" w:color="auto"/>
            </w:tcBorders>
            <w:vAlign w:val="center"/>
            <w:hideMark/>
          </w:tcPr>
          <w:p w14:paraId="5DE2765F"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53E4141F" w14:textId="77777777" w:rsidR="00DA10B4" w:rsidRPr="00886582" w:rsidRDefault="00DA10B4" w:rsidP="00334CE0">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6FE4BB88"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34FB3B2E"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251A2768" w14:textId="7713E06A" w:rsidR="00DA10B4" w:rsidRPr="00497547" w:rsidRDefault="00DA10B4" w:rsidP="00334CE0">
            <w:pPr>
              <w:spacing w:after="0"/>
            </w:pPr>
            <w:r w:rsidRPr="00497547">
              <w:t>8.8.7</w:t>
            </w:r>
          </w:p>
        </w:tc>
        <w:tc>
          <w:tcPr>
            <w:tcW w:w="1878" w:type="pct"/>
            <w:tcBorders>
              <w:top w:val="single" w:sz="4" w:space="0" w:color="auto"/>
              <w:left w:val="single" w:sz="4" w:space="0" w:color="auto"/>
              <w:bottom w:val="single" w:sz="4" w:space="0" w:color="auto"/>
            </w:tcBorders>
            <w:vAlign w:val="center"/>
            <w:hideMark/>
          </w:tcPr>
          <w:p w14:paraId="7766967F" w14:textId="77777777" w:rsidR="00DA10B4" w:rsidRPr="00497547" w:rsidRDefault="00DA10B4" w:rsidP="00334CE0">
            <w:pPr>
              <w:spacing w:after="0"/>
            </w:pPr>
            <w:r w:rsidRPr="00497547">
              <w:t>track fragment header</w:t>
            </w:r>
          </w:p>
        </w:tc>
      </w:tr>
      <w:tr w:rsidR="00270683" w:rsidRPr="00497547" w14:paraId="01EE9D5D" w14:textId="77777777" w:rsidTr="009509E6">
        <w:tc>
          <w:tcPr>
            <w:tcW w:w="282" w:type="pct"/>
            <w:tcBorders>
              <w:top w:val="single" w:sz="4" w:space="0" w:color="auto"/>
              <w:bottom w:val="single" w:sz="4" w:space="0" w:color="auto"/>
              <w:right w:val="single" w:sz="4" w:space="0" w:color="auto"/>
            </w:tcBorders>
            <w:vAlign w:val="center"/>
            <w:hideMark/>
          </w:tcPr>
          <w:p w14:paraId="1C0B96CE" w14:textId="7C6DD182"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03A51D6E" w14:textId="77777777" w:rsidR="00DA10B4" w:rsidRPr="00886582" w:rsidRDefault="00DA10B4" w:rsidP="00334CE0">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7066A81A" w14:textId="77777777" w:rsidR="00DA10B4" w:rsidRPr="00886582" w:rsidRDefault="00DA10B4" w:rsidP="00334CE0">
            <w:pPr>
              <w:spacing w:after="0"/>
              <w:rPr>
                <w:rStyle w:val="codeChar1"/>
              </w:rPr>
            </w:pPr>
            <w:r w:rsidRPr="00886582">
              <w:rPr>
                <w:rStyle w:val="codeChar1"/>
              </w:rPr>
              <w:t>trun</w:t>
            </w:r>
          </w:p>
        </w:tc>
        <w:tc>
          <w:tcPr>
            <w:tcW w:w="345" w:type="pct"/>
            <w:tcBorders>
              <w:top w:val="single" w:sz="4" w:space="0" w:color="auto"/>
              <w:left w:val="single" w:sz="4" w:space="0" w:color="auto"/>
              <w:bottom w:val="single" w:sz="4" w:space="0" w:color="auto"/>
              <w:right w:val="single" w:sz="4" w:space="0" w:color="auto"/>
            </w:tcBorders>
            <w:vAlign w:val="center"/>
            <w:hideMark/>
          </w:tcPr>
          <w:p w14:paraId="2D4BCE8E"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503FE0A5" w14:textId="77777777" w:rsidR="00DA10B4" w:rsidRPr="00886582" w:rsidRDefault="00DA10B4" w:rsidP="00334CE0">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3D9A0996"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596E8BB1"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00F1FB18" w14:textId="0074FB76" w:rsidR="00DA10B4" w:rsidRPr="00497547" w:rsidRDefault="00DA10B4" w:rsidP="00334CE0">
            <w:pPr>
              <w:spacing w:after="0"/>
            </w:pPr>
            <w:r w:rsidRPr="00497547">
              <w:t>8.8.8</w:t>
            </w:r>
          </w:p>
        </w:tc>
        <w:tc>
          <w:tcPr>
            <w:tcW w:w="1878" w:type="pct"/>
            <w:tcBorders>
              <w:top w:val="single" w:sz="4" w:space="0" w:color="auto"/>
              <w:left w:val="single" w:sz="4" w:space="0" w:color="auto"/>
              <w:bottom w:val="single" w:sz="4" w:space="0" w:color="auto"/>
            </w:tcBorders>
            <w:vAlign w:val="center"/>
            <w:hideMark/>
          </w:tcPr>
          <w:p w14:paraId="5E3A6983" w14:textId="77777777" w:rsidR="00DA10B4" w:rsidRPr="00497547" w:rsidRDefault="00DA10B4" w:rsidP="00334CE0">
            <w:pPr>
              <w:spacing w:after="0"/>
            </w:pPr>
            <w:r w:rsidRPr="00497547">
              <w:t>track fragment run</w:t>
            </w:r>
          </w:p>
        </w:tc>
      </w:tr>
      <w:tr w:rsidR="00270683" w:rsidRPr="00497547" w14:paraId="380BD4D5" w14:textId="77777777" w:rsidTr="009509E6">
        <w:tc>
          <w:tcPr>
            <w:tcW w:w="282" w:type="pct"/>
            <w:tcBorders>
              <w:top w:val="single" w:sz="4" w:space="0" w:color="auto"/>
              <w:bottom w:val="single" w:sz="4" w:space="0" w:color="auto"/>
              <w:right w:val="single" w:sz="4" w:space="0" w:color="auto"/>
            </w:tcBorders>
            <w:vAlign w:val="center"/>
            <w:hideMark/>
          </w:tcPr>
          <w:p w14:paraId="3A179E66" w14:textId="1C0B6CB4"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37248FF1" w14:textId="77777777" w:rsidR="00DA10B4" w:rsidRPr="00886582" w:rsidRDefault="00DA10B4" w:rsidP="00334CE0">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10B2D5B6" w14:textId="77777777" w:rsidR="00DA10B4" w:rsidRPr="00886582" w:rsidRDefault="00DA10B4" w:rsidP="00334CE0">
            <w:pPr>
              <w:spacing w:after="0"/>
              <w:rPr>
                <w:rStyle w:val="codeChar1"/>
              </w:rPr>
            </w:pPr>
            <w:r w:rsidRPr="00886582">
              <w:rPr>
                <w:rStyle w:val="codeChar1"/>
              </w:rPr>
              <w:t>sbgp</w:t>
            </w:r>
          </w:p>
        </w:tc>
        <w:tc>
          <w:tcPr>
            <w:tcW w:w="345" w:type="pct"/>
            <w:tcBorders>
              <w:top w:val="single" w:sz="4" w:space="0" w:color="auto"/>
              <w:left w:val="single" w:sz="4" w:space="0" w:color="auto"/>
              <w:bottom w:val="single" w:sz="4" w:space="0" w:color="auto"/>
              <w:right w:val="single" w:sz="4" w:space="0" w:color="auto"/>
            </w:tcBorders>
            <w:vAlign w:val="center"/>
            <w:hideMark/>
          </w:tcPr>
          <w:p w14:paraId="37BD73B2"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7A0C3F90" w14:textId="77777777" w:rsidR="00DA10B4" w:rsidRPr="00886582" w:rsidRDefault="00DA10B4" w:rsidP="00334CE0">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42EF7797"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77CBB47E"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5CD84167" w14:textId="58F50FD1" w:rsidR="00DA10B4" w:rsidRPr="00497547" w:rsidRDefault="00DA10B4" w:rsidP="00334CE0">
            <w:pPr>
              <w:spacing w:after="0"/>
            </w:pPr>
            <w:r w:rsidRPr="00497547">
              <w:t>8.9.2</w:t>
            </w:r>
          </w:p>
        </w:tc>
        <w:tc>
          <w:tcPr>
            <w:tcW w:w="1878" w:type="pct"/>
            <w:tcBorders>
              <w:top w:val="single" w:sz="4" w:space="0" w:color="auto"/>
              <w:left w:val="single" w:sz="4" w:space="0" w:color="auto"/>
              <w:bottom w:val="single" w:sz="4" w:space="0" w:color="auto"/>
            </w:tcBorders>
            <w:vAlign w:val="center"/>
            <w:hideMark/>
          </w:tcPr>
          <w:p w14:paraId="6F520161" w14:textId="77777777" w:rsidR="00DA10B4" w:rsidRPr="00497547" w:rsidRDefault="00DA10B4" w:rsidP="00334CE0">
            <w:pPr>
              <w:spacing w:after="0"/>
            </w:pPr>
            <w:r w:rsidRPr="00497547">
              <w:t>sample-to-group</w:t>
            </w:r>
          </w:p>
        </w:tc>
      </w:tr>
      <w:tr w:rsidR="00270683" w:rsidRPr="00497547" w14:paraId="43375DBE" w14:textId="77777777" w:rsidTr="009509E6">
        <w:tc>
          <w:tcPr>
            <w:tcW w:w="282" w:type="pct"/>
            <w:tcBorders>
              <w:top w:val="single" w:sz="4" w:space="0" w:color="auto"/>
              <w:bottom w:val="single" w:sz="4" w:space="0" w:color="auto"/>
              <w:right w:val="single" w:sz="4" w:space="0" w:color="auto"/>
            </w:tcBorders>
            <w:vAlign w:val="center"/>
            <w:hideMark/>
          </w:tcPr>
          <w:p w14:paraId="38F0CD1D" w14:textId="7D55EE42"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08F9B44B" w14:textId="77777777" w:rsidR="00DA10B4" w:rsidRPr="00886582" w:rsidRDefault="00DA10B4" w:rsidP="00334CE0">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6E866428" w14:textId="77777777" w:rsidR="00DA10B4" w:rsidRPr="00886582" w:rsidRDefault="00DA10B4" w:rsidP="00334CE0">
            <w:pPr>
              <w:spacing w:after="0"/>
              <w:rPr>
                <w:rStyle w:val="codeChar1"/>
              </w:rPr>
            </w:pPr>
            <w:r w:rsidRPr="00886582">
              <w:rPr>
                <w:rStyle w:val="codeChar1"/>
              </w:rPr>
              <w:t>sgpd</w:t>
            </w:r>
          </w:p>
        </w:tc>
        <w:tc>
          <w:tcPr>
            <w:tcW w:w="345" w:type="pct"/>
            <w:tcBorders>
              <w:top w:val="single" w:sz="4" w:space="0" w:color="auto"/>
              <w:left w:val="single" w:sz="4" w:space="0" w:color="auto"/>
              <w:bottom w:val="single" w:sz="4" w:space="0" w:color="auto"/>
              <w:right w:val="single" w:sz="4" w:space="0" w:color="auto"/>
            </w:tcBorders>
            <w:vAlign w:val="center"/>
            <w:hideMark/>
          </w:tcPr>
          <w:p w14:paraId="34BD343D"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5989DC9A" w14:textId="77777777" w:rsidR="00DA10B4" w:rsidRPr="00886582" w:rsidRDefault="00DA10B4" w:rsidP="00334CE0">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18E0F4FC"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092336C0"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26F81701" w14:textId="0D45DC6A" w:rsidR="00DA10B4" w:rsidRPr="00497547" w:rsidRDefault="00DA10B4" w:rsidP="00334CE0">
            <w:pPr>
              <w:spacing w:after="0"/>
            </w:pPr>
            <w:r w:rsidRPr="00497547">
              <w:t>8.9.3</w:t>
            </w:r>
          </w:p>
        </w:tc>
        <w:tc>
          <w:tcPr>
            <w:tcW w:w="1878" w:type="pct"/>
            <w:tcBorders>
              <w:top w:val="single" w:sz="4" w:space="0" w:color="auto"/>
              <w:left w:val="single" w:sz="4" w:space="0" w:color="auto"/>
              <w:bottom w:val="single" w:sz="4" w:space="0" w:color="auto"/>
            </w:tcBorders>
            <w:vAlign w:val="center"/>
            <w:hideMark/>
          </w:tcPr>
          <w:p w14:paraId="16973E22" w14:textId="77777777" w:rsidR="00DA10B4" w:rsidRPr="00497547" w:rsidRDefault="00DA10B4" w:rsidP="00334CE0">
            <w:pPr>
              <w:spacing w:after="0"/>
            </w:pPr>
            <w:r w:rsidRPr="00497547">
              <w:t>sample group description</w:t>
            </w:r>
          </w:p>
        </w:tc>
      </w:tr>
      <w:tr w:rsidR="00270683" w:rsidRPr="00497547" w14:paraId="6BC45EC4" w14:textId="77777777" w:rsidTr="009509E6">
        <w:tc>
          <w:tcPr>
            <w:tcW w:w="282" w:type="pct"/>
            <w:tcBorders>
              <w:top w:val="single" w:sz="4" w:space="0" w:color="auto"/>
              <w:bottom w:val="single" w:sz="4" w:space="0" w:color="auto"/>
              <w:right w:val="single" w:sz="4" w:space="0" w:color="auto"/>
            </w:tcBorders>
            <w:vAlign w:val="center"/>
            <w:hideMark/>
          </w:tcPr>
          <w:p w14:paraId="3E140F20" w14:textId="64A25502"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229514F2" w14:textId="77777777" w:rsidR="00DA10B4" w:rsidRPr="00886582" w:rsidRDefault="00DA10B4" w:rsidP="00334CE0">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4C5144FB" w14:textId="77777777" w:rsidR="00DA10B4" w:rsidRPr="00886582" w:rsidRDefault="00DA10B4" w:rsidP="00334CE0">
            <w:pPr>
              <w:spacing w:after="0"/>
              <w:rPr>
                <w:rStyle w:val="codeChar1"/>
              </w:rPr>
            </w:pPr>
            <w:r w:rsidRPr="00886582">
              <w:rPr>
                <w:rStyle w:val="codeChar1"/>
              </w:rPr>
              <w:t>subs</w:t>
            </w:r>
          </w:p>
        </w:tc>
        <w:tc>
          <w:tcPr>
            <w:tcW w:w="345" w:type="pct"/>
            <w:tcBorders>
              <w:top w:val="single" w:sz="4" w:space="0" w:color="auto"/>
              <w:left w:val="single" w:sz="4" w:space="0" w:color="auto"/>
              <w:bottom w:val="single" w:sz="4" w:space="0" w:color="auto"/>
              <w:right w:val="single" w:sz="4" w:space="0" w:color="auto"/>
            </w:tcBorders>
            <w:vAlign w:val="center"/>
            <w:hideMark/>
          </w:tcPr>
          <w:p w14:paraId="64D02C72"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2145F466" w14:textId="77777777" w:rsidR="00DA10B4" w:rsidRPr="00886582" w:rsidRDefault="00DA10B4" w:rsidP="00334CE0">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13BD9E83"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6C76B691"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2146D49C" w14:textId="401EF9BC" w:rsidR="00DA10B4" w:rsidRPr="00497547" w:rsidRDefault="00DA10B4" w:rsidP="00334CE0">
            <w:pPr>
              <w:spacing w:after="0"/>
            </w:pPr>
            <w:r w:rsidRPr="00497547">
              <w:t>8.7.7</w:t>
            </w:r>
          </w:p>
        </w:tc>
        <w:tc>
          <w:tcPr>
            <w:tcW w:w="1878" w:type="pct"/>
            <w:tcBorders>
              <w:top w:val="single" w:sz="4" w:space="0" w:color="auto"/>
              <w:left w:val="single" w:sz="4" w:space="0" w:color="auto"/>
              <w:bottom w:val="single" w:sz="4" w:space="0" w:color="auto"/>
            </w:tcBorders>
            <w:vAlign w:val="center"/>
            <w:hideMark/>
          </w:tcPr>
          <w:p w14:paraId="355728C8" w14:textId="77777777" w:rsidR="00DA10B4" w:rsidRPr="00497547" w:rsidRDefault="00DA10B4" w:rsidP="00334CE0">
            <w:pPr>
              <w:spacing w:after="0"/>
            </w:pPr>
            <w:r w:rsidRPr="00497547">
              <w:t>sub-sample information</w:t>
            </w:r>
          </w:p>
        </w:tc>
      </w:tr>
      <w:tr w:rsidR="00270683" w:rsidRPr="00497547" w14:paraId="4946AD13" w14:textId="77777777" w:rsidTr="009509E6">
        <w:tc>
          <w:tcPr>
            <w:tcW w:w="282" w:type="pct"/>
            <w:tcBorders>
              <w:top w:val="single" w:sz="4" w:space="0" w:color="auto"/>
              <w:bottom w:val="single" w:sz="4" w:space="0" w:color="auto"/>
              <w:right w:val="single" w:sz="4" w:space="0" w:color="auto"/>
            </w:tcBorders>
            <w:vAlign w:val="center"/>
            <w:hideMark/>
          </w:tcPr>
          <w:p w14:paraId="6774646F" w14:textId="42A4114E"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773DF16E" w14:textId="77777777" w:rsidR="00DA10B4" w:rsidRPr="00886582" w:rsidRDefault="00DA10B4" w:rsidP="00334CE0">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1E63F383" w14:textId="77777777" w:rsidR="00DA10B4" w:rsidRPr="00886582" w:rsidRDefault="00DA10B4" w:rsidP="00334CE0">
            <w:pPr>
              <w:spacing w:after="0"/>
              <w:rPr>
                <w:rStyle w:val="codeChar1"/>
              </w:rPr>
            </w:pPr>
            <w:r w:rsidRPr="00886582">
              <w:rPr>
                <w:rStyle w:val="codeChar1"/>
              </w:rPr>
              <w:t>saiz</w:t>
            </w:r>
          </w:p>
        </w:tc>
        <w:tc>
          <w:tcPr>
            <w:tcW w:w="345" w:type="pct"/>
            <w:tcBorders>
              <w:top w:val="single" w:sz="4" w:space="0" w:color="auto"/>
              <w:left w:val="single" w:sz="4" w:space="0" w:color="auto"/>
              <w:bottom w:val="single" w:sz="4" w:space="0" w:color="auto"/>
              <w:right w:val="single" w:sz="4" w:space="0" w:color="auto"/>
            </w:tcBorders>
            <w:vAlign w:val="center"/>
            <w:hideMark/>
          </w:tcPr>
          <w:p w14:paraId="7B81A74D"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37FC3673" w14:textId="77777777" w:rsidR="00DA10B4" w:rsidRPr="00886582" w:rsidRDefault="00DA10B4" w:rsidP="00334CE0">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61C1AED2"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5E5C8E58"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1FCDC0EE" w14:textId="6118A031" w:rsidR="00DA10B4" w:rsidRPr="00497547" w:rsidRDefault="00DA10B4" w:rsidP="00334CE0">
            <w:pPr>
              <w:spacing w:after="0"/>
            </w:pPr>
            <w:r w:rsidRPr="00497547">
              <w:t>8.7.8</w:t>
            </w:r>
          </w:p>
        </w:tc>
        <w:tc>
          <w:tcPr>
            <w:tcW w:w="1878" w:type="pct"/>
            <w:tcBorders>
              <w:top w:val="single" w:sz="4" w:space="0" w:color="auto"/>
              <w:left w:val="single" w:sz="4" w:space="0" w:color="auto"/>
              <w:bottom w:val="single" w:sz="4" w:space="0" w:color="auto"/>
            </w:tcBorders>
            <w:vAlign w:val="center"/>
            <w:hideMark/>
          </w:tcPr>
          <w:p w14:paraId="336F20B6" w14:textId="77777777" w:rsidR="00DA10B4" w:rsidRPr="00497547" w:rsidRDefault="00DA10B4" w:rsidP="00334CE0">
            <w:pPr>
              <w:spacing w:after="0"/>
            </w:pPr>
            <w:r w:rsidRPr="00497547">
              <w:t>sample auxiliary information sizes</w:t>
            </w:r>
          </w:p>
        </w:tc>
      </w:tr>
      <w:tr w:rsidR="00270683" w:rsidRPr="00497547" w14:paraId="61303AAF" w14:textId="77777777" w:rsidTr="009509E6">
        <w:tc>
          <w:tcPr>
            <w:tcW w:w="282" w:type="pct"/>
            <w:tcBorders>
              <w:top w:val="single" w:sz="4" w:space="0" w:color="auto"/>
              <w:bottom w:val="single" w:sz="4" w:space="0" w:color="auto"/>
              <w:right w:val="single" w:sz="4" w:space="0" w:color="auto"/>
            </w:tcBorders>
            <w:vAlign w:val="center"/>
            <w:hideMark/>
          </w:tcPr>
          <w:p w14:paraId="376A8C44" w14:textId="2B38C689" w:rsidR="00DA10B4" w:rsidRPr="00886582" w:rsidRDefault="00DA10B4" w:rsidP="00334CE0">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0D93E8CB" w14:textId="77777777" w:rsidR="00DA10B4" w:rsidRPr="00886582" w:rsidRDefault="00DA10B4" w:rsidP="00334CE0">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7E567049" w14:textId="77777777" w:rsidR="00DA10B4" w:rsidRPr="00886582" w:rsidRDefault="00DA10B4" w:rsidP="00334CE0">
            <w:pPr>
              <w:spacing w:after="0"/>
              <w:rPr>
                <w:rStyle w:val="codeChar1"/>
              </w:rPr>
            </w:pPr>
            <w:r w:rsidRPr="00886582">
              <w:rPr>
                <w:rStyle w:val="codeChar1"/>
              </w:rPr>
              <w:t>saio</w:t>
            </w:r>
          </w:p>
        </w:tc>
        <w:tc>
          <w:tcPr>
            <w:tcW w:w="345" w:type="pct"/>
            <w:tcBorders>
              <w:top w:val="single" w:sz="4" w:space="0" w:color="auto"/>
              <w:left w:val="single" w:sz="4" w:space="0" w:color="auto"/>
              <w:bottom w:val="single" w:sz="4" w:space="0" w:color="auto"/>
              <w:right w:val="single" w:sz="4" w:space="0" w:color="auto"/>
            </w:tcBorders>
            <w:vAlign w:val="center"/>
            <w:hideMark/>
          </w:tcPr>
          <w:p w14:paraId="551E97BB"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11AFBA7A" w14:textId="77777777" w:rsidR="00DA10B4" w:rsidRPr="00886582" w:rsidRDefault="00DA10B4" w:rsidP="00334CE0">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1D91901F" w14:textId="77777777" w:rsidR="00DA10B4" w:rsidRPr="00886582" w:rsidRDefault="00DA10B4" w:rsidP="00334CE0">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7452B8C5" w14:textId="77777777" w:rsidR="00DA10B4" w:rsidRPr="00886582" w:rsidRDefault="00DA10B4" w:rsidP="00334CE0">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248750A9" w14:textId="686CEEB4" w:rsidR="00DA10B4" w:rsidRPr="00497547" w:rsidRDefault="00DA10B4" w:rsidP="00334CE0">
            <w:pPr>
              <w:spacing w:after="0"/>
            </w:pPr>
            <w:r w:rsidRPr="00497547">
              <w:t>8.7.9</w:t>
            </w:r>
          </w:p>
        </w:tc>
        <w:tc>
          <w:tcPr>
            <w:tcW w:w="1878" w:type="pct"/>
            <w:tcBorders>
              <w:top w:val="single" w:sz="4" w:space="0" w:color="auto"/>
              <w:left w:val="single" w:sz="4" w:space="0" w:color="auto"/>
              <w:bottom w:val="single" w:sz="4" w:space="0" w:color="auto"/>
            </w:tcBorders>
            <w:vAlign w:val="center"/>
            <w:hideMark/>
          </w:tcPr>
          <w:p w14:paraId="762E16DE" w14:textId="77777777" w:rsidR="00DA10B4" w:rsidRPr="00497547" w:rsidRDefault="00DA10B4" w:rsidP="00334CE0">
            <w:pPr>
              <w:spacing w:after="0"/>
            </w:pPr>
            <w:r w:rsidRPr="00497547">
              <w:t>sample auxiliary information offsets</w:t>
            </w:r>
          </w:p>
        </w:tc>
      </w:tr>
      <w:tr w:rsidR="002F6CB7" w:rsidRPr="00497547" w14:paraId="06FC425A" w14:textId="77777777" w:rsidTr="009509E6">
        <w:tc>
          <w:tcPr>
            <w:tcW w:w="282" w:type="pct"/>
            <w:tcBorders>
              <w:top w:val="single" w:sz="4" w:space="0" w:color="auto"/>
              <w:bottom w:val="single" w:sz="4" w:space="0" w:color="auto"/>
              <w:right w:val="single" w:sz="4" w:space="0" w:color="auto"/>
            </w:tcBorders>
            <w:vAlign w:val="center"/>
          </w:tcPr>
          <w:p w14:paraId="4B4FF5D5" w14:textId="77777777"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tcPr>
          <w:p w14:paraId="5596C22C" w14:textId="77777777" w:rsidR="002F6CB7" w:rsidRPr="00886582" w:rsidRDefault="002F6CB7" w:rsidP="002F6CB7">
            <w:pPr>
              <w:spacing w:after="0"/>
              <w:rPr>
                <w:rStyle w:val="codeChar1"/>
              </w:rPr>
            </w:pPr>
          </w:p>
        </w:tc>
        <w:tc>
          <w:tcPr>
            <w:tcW w:w="515" w:type="pct"/>
            <w:tcBorders>
              <w:top w:val="single" w:sz="4" w:space="0" w:color="auto"/>
              <w:left w:val="single" w:sz="4" w:space="0" w:color="auto"/>
              <w:bottom w:val="single" w:sz="4" w:space="0" w:color="auto"/>
              <w:right w:val="single" w:sz="4" w:space="0" w:color="auto"/>
            </w:tcBorders>
            <w:vAlign w:val="center"/>
          </w:tcPr>
          <w:p w14:paraId="13A3EB01" w14:textId="02D18BEF" w:rsidR="002F6CB7" w:rsidRPr="00886582" w:rsidRDefault="002F6CB7" w:rsidP="002F6CB7">
            <w:pPr>
              <w:spacing w:after="0"/>
              <w:rPr>
                <w:rStyle w:val="codeChar1"/>
              </w:rPr>
            </w:pPr>
            <w:r>
              <w:rPr>
                <w:rStyle w:val="codeChar1"/>
              </w:rPr>
              <w:t>ssrt</w:t>
            </w:r>
          </w:p>
        </w:tc>
        <w:tc>
          <w:tcPr>
            <w:tcW w:w="345" w:type="pct"/>
            <w:tcBorders>
              <w:top w:val="single" w:sz="4" w:space="0" w:color="auto"/>
              <w:left w:val="single" w:sz="4" w:space="0" w:color="auto"/>
              <w:bottom w:val="single" w:sz="4" w:space="0" w:color="auto"/>
              <w:right w:val="single" w:sz="4" w:space="0" w:color="auto"/>
            </w:tcBorders>
            <w:vAlign w:val="center"/>
          </w:tcPr>
          <w:p w14:paraId="127B30C0" w14:textId="77777777"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tcPr>
          <w:p w14:paraId="1B09EFBF" w14:textId="77777777" w:rsidR="002F6CB7" w:rsidRPr="00886582" w:rsidRDefault="002F6CB7" w:rsidP="002F6CB7">
            <w:pPr>
              <w:spacing w:after="0"/>
              <w:rPr>
                <w:rStyle w:val="codeChar1"/>
              </w:rPr>
            </w:pPr>
          </w:p>
        </w:tc>
        <w:tc>
          <w:tcPr>
            <w:tcW w:w="549" w:type="pct"/>
            <w:tcBorders>
              <w:top w:val="single" w:sz="4" w:space="0" w:color="auto"/>
              <w:left w:val="single" w:sz="4" w:space="0" w:color="auto"/>
              <w:bottom w:val="single" w:sz="4" w:space="0" w:color="auto"/>
              <w:right w:val="single" w:sz="4" w:space="0" w:color="auto"/>
            </w:tcBorders>
            <w:vAlign w:val="center"/>
          </w:tcPr>
          <w:p w14:paraId="673F3C7D" w14:textId="77777777"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tcPr>
          <w:p w14:paraId="000079E8" w14:textId="77777777" w:rsidR="002F6CB7" w:rsidRPr="00886582" w:rsidRDefault="002F6CB7" w:rsidP="002F6CB7">
            <w:pPr>
              <w:spacing w:after="0"/>
              <w:rPr>
                <w:rStyle w:val="codeChar1"/>
              </w:rPr>
            </w:pPr>
          </w:p>
        </w:tc>
        <w:tc>
          <w:tcPr>
            <w:tcW w:w="599" w:type="pct"/>
            <w:tcBorders>
              <w:top w:val="single" w:sz="4" w:space="0" w:color="auto"/>
              <w:left w:val="single" w:sz="4" w:space="0" w:color="auto"/>
              <w:bottom w:val="single" w:sz="4" w:space="0" w:color="auto"/>
              <w:right w:val="single" w:sz="4" w:space="0" w:color="auto"/>
            </w:tcBorders>
          </w:tcPr>
          <w:p w14:paraId="2D515B60" w14:textId="16117EC1" w:rsidR="002F6CB7" w:rsidRPr="00497547" w:rsidRDefault="002F6CB7" w:rsidP="002F6CB7">
            <w:pPr>
              <w:spacing w:after="0"/>
            </w:pPr>
            <w:r w:rsidRPr="00497547">
              <w:t>8.7.</w:t>
            </w:r>
            <w:r>
              <w:t>10</w:t>
            </w:r>
          </w:p>
        </w:tc>
        <w:tc>
          <w:tcPr>
            <w:tcW w:w="1878" w:type="pct"/>
            <w:tcBorders>
              <w:top w:val="single" w:sz="4" w:space="0" w:color="auto"/>
              <w:left w:val="single" w:sz="4" w:space="0" w:color="auto"/>
              <w:bottom w:val="single" w:sz="4" w:space="0" w:color="auto"/>
            </w:tcBorders>
            <w:vAlign w:val="center"/>
          </w:tcPr>
          <w:p w14:paraId="252B3E28" w14:textId="40B4C7E4" w:rsidR="002F6CB7" w:rsidRPr="00497547" w:rsidRDefault="002F6CB7" w:rsidP="002F6CB7">
            <w:pPr>
              <w:spacing w:after="0"/>
            </w:pPr>
            <w:r>
              <w:t>s</w:t>
            </w:r>
            <w:r w:rsidRPr="002F6CB7">
              <w:t xml:space="preserve">ub-sample </w:t>
            </w:r>
            <w:r>
              <w:t>r</w:t>
            </w:r>
            <w:r w:rsidRPr="002F6CB7">
              <w:t>eference</w:t>
            </w:r>
            <w:r>
              <w:t>s</w:t>
            </w:r>
            <w:r w:rsidRPr="002F6CB7">
              <w:t xml:space="preserve"> </w:t>
            </w:r>
          </w:p>
        </w:tc>
      </w:tr>
      <w:tr w:rsidR="002F6CB7" w:rsidRPr="00497547" w14:paraId="5A8B7EBC" w14:textId="77777777" w:rsidTr="009509E6">
        <w:tc>
          <w:tcPr>
            <w:tcW w:w="282" w:type="pct"/>
            <w:tcBorders>
              <w:top w:val="single" w:sz="4" w:space="0" w:color="auto"/>
              <w:bottom w:val="single" w:sz="4" w:space="0" w:color="auto"/>
              <w:right w:val="single" w:sz="4" w:space="0" w:color="auto"/>
            </w:tcBorders>
            <w:vAlign w:val="center"/>
            <w:hideMark/>
          </w:tcPr>
          <w:p w14:paraId="124824F7" w14:textId="3C255082"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74BEE5F4" w14:textId="77777777" w:rsidR="002F6CB7" w:rsidRPr="00886582" w:rsidRDefault="002F6CB7" w:rsidP="002F6CB7">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5A88B3C1" w14:textId="77777777" w:rsidR="002F6CB7" w:rsidRPr="00886582" w:rsidRDefault="002F6CB7" w:rsidP="002F6CB7">
            <w:pPr>
              <w:spacing w:after="0"/>
              <w:rPr>
                <w:rStyle w:val="codeChar1"/>
              </w:rPr>
            </w:pPr>
            <w:r w:rsidRPr="00886582">
              <w:rPr>
                <w:rStyle w:val="codeChar1"/>
              </w:rPr>
              <w:t>tfdt</w:t>
            </w:r>
          </w:p>
        </w:tc>
        <w:tc>
          <w:tcPr>
            <w:tcW w:w="345" w:type="pct"/>
            <w:tcBorders>
              <w:top w:val="single" w:sz="4" w:space="0" w:color="auto"/>
              <w:left w:val="single" w:sz="4" w:space="0" w:color="auto"/>
              <w:bottom w:val="single" w:sz="4" w:space="0" w:color="auto"/>
              <w:right w:val="single" w:sz="4" w:space="0" w:color="auto"/>
            </w:tcBorders>
            <w:vAlign w:val="center"/>
            <w:hideMark/>
          </w:tcPr>
          <w:p w14:paraId="4964E587"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3EC653E5" w14:textId="77777777" w:rsidR="002F6CB7" w:rsidRPr="00886582" w:rsidRDefault="002F6CB7" w:rsidP="002F6CB7">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598D4897"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1C269EE0"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10A9BEEF" w14:textId="576B70D2" w:rsidR="002F6CB7" w:rsidRPr="00497547" w:rsidRDefault="002F6CB7" w:rsidP="002F6CB7">
            <w:pPr>
              <w:spacing w:after="0"/>
            </w:pPr>
            <w:r w:rsidRPr="00497547">
              <w:t>8.8.12</w:t>
            </w:r>
          </w:p>
        </w:tc>
        <w:tc>
          <w:tcPr>
            <w:tcW w:w="1878" w:type="pct"/>
            <w:tcBorders>
              <w:top w:val="single" w:sz="4" w:space="0" w:color="auto"/>
              <w:left w:val="single" w:sz="4" w:space="0" w:color="auto"/>
              <w:bottom w:val="single" w:sz="4" w:space="0" w:color="auto"/>
            </w:tcBorders>
            <w:vAlign w:val="center"/>
            <w:hideMark/>
          </w:tcPr>
          <w:p w14:paraId="5B0E9C35" w14:textId="77777777" w:rsidR="002F6CB7" w:rsidRPr="00497547" w:rsidRDefault="002F6CB7" w:rsidP="002F6CB7">
            <w:pPr>
              <w:spacing w:after="0"/>
            </w:pPr>
            <w:r w:rsidRPr="00497547">
              <w:t xml:space="preserve">track </w:t>
            </w:r>
            <w:proofErr w:type="gramStart"/>
            <w:r w:rsidRPr="00497547">
              <w:t>fragment</w:t>
            </w:r>
            <w:proofErr w:type="gramEnd"/>
            <w:r w:rsidRPr="00497547">
              <w:t xml:space="preserve"> decode time</w:t>
            </w:r>
          </w:p>
        </w:tc>
      </w:tr>
      <w:tr w:rsidR="002F6CB7" w:rsidRPr="00497547" w14:paraId="64AD18A0" w14:textId="77777777" w:rsidTr="002F6CB7">
        <w:tc>
          <w:tcPr>
            <w:tcW w:w="282" w:type="pct"/>
            <w:tcBorders>
              <w:top w:val="single" w:sz="4" w:space="0" w:color="auto"/>
              <w:bottom w:val="single" w:sz="4" w:space="0" w:color="auto"/>
              <w:right w:val="single" w:sz="4" w:space="0" w:color="auto"/>
            </w:tcBorders>
            <w:vAlign w:val="center"/>
          </w:tcPr>
          <w:p w14:paraId="1397C8B5" w14:textId="77777777"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tcPr>
          <w:p w14:paraId="40FB8499" w14:textId="77777777" w:rsidR="002F6CB7" w:rsidRPr="00886582" w:rsidRDefault="002F6CB7" w:rsidP="002F6CB7">
            <w:pPr>
              <w:spacing w:after="0"/>
              <w:rPr>
                <w:rStyle w:val="codeChar1"/>
              </w:rPr>
            </w:pPr>
          </w:p>
        </w:tc>
        <w:tc>
          <w:tcPr>
            <w:tcW w:w="515" w:type="pct"/>
            <w:tcBorders>
              <w:top w:val="single" w:sz="4" w:space="0" w:color="auto"/>
              <w:left w:val="single" w:sz="4" w:space="0" w:color="auto"/>
              <w:bottom w:val="single" w:sz="4" w:space="0" w:color="auto"/>
              <w:right w:val="single" w:sz="4" w:space="0" w:color="auto"/>
            </w:tcBorders>
            <w:vAlign w:val="center"/>
          </w:tcPr>
          <w:p w14:paraId="0C1AA7F1" w14:textId="73452DCE" w:rsidR="002F6CB7" w:rsidRPr="00886582" w:rsidRDefault="002F6CB7" w:rsidP="002F6CB7">
            <w:pPr>
              <w:spacing w:after="0"/>
              <w:rPr>
                <w:rStyle w:val="codeChar1"/>
              </w:rPr>
            </w:pPr>
            <w:r>
              <w:rPr>
                <w:rStyle w:val="codeChar1"/>
              </w:rPr>
              <w:t>rsot</w:t>
            </w:r>
          </w:p>
        </w:tc>
        <w:tc>
          <w:tcPr>
            <w:tcW w:w="345" w:type="pct"/>
            <w:tcBorders>
              <w:top w:val="single" w:sz="4" w:space="0" w:color="auto"/>
              <w:left w:val="single" w:sz="4" w:space="0" w:color="auto"/>
              <w:bottom w:val="single" w:sz="4" w:space="0" w:color="auto"/>
              <w:right w:val="single" w:sz="4" w:space="0" w:color="auto"/>
            </w:tcBorders>
            <w:vAlign w:val="center"/>
          </w:tcPr>
          <w:p w14:paraId="75A99187" w14:textId="77777777"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tcPr>
          <w:p w14:paraId="0540E51A" w14:textId="77777777" w:rsidR="002F6CB7" w:rsidRPr="00886582" w:rsidRDefault="002F6CB7" w:rsidP="002F6CB7">
            <w:pPr>
              <w:spacing w:after="0"/>
              <w:rPr>
                <w:rStyle w:val="codeChar1"/>
              </w:rPr>
            </w:pPr>
          </w:p>
        </w:tc>
        <w:tc>
          <w:tcPr>
            <w:tcW w:w="549" w:type="pct"/>
            <w:tcBorders>
              <w:top w:val="single" w:sz="4" w:space="0" w:color="auto"/>
              <w:left w:val="single" w:sz="4" w:space="0" w:color="auto"/>
              <w:bottom w:val="single" w:sz="4" w:space="0" w:color="auto"/>
              <w:right w:val="single" w:sz="4" w:space="0" w:color="auto"/>
            </w:tcBorders>
            <w:vAlign w:val="center"/>
          </w:tcPr>
          <w:p w14:paraId="25A1D011" w14:textId="77777777"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tcPr>
          <w:p w14:paraId="4BB7E9CD" w14:textId="77777777" w:rsidR="002F6CB7" w:rsidRPr="00886582" w:rsidRDefault="002F6CB7" w:rsidP="002F6CB7">
            <w:pPr>
              <w:spacing w:after="0"/>
              <w:rPr>
                <w:rStyle w:val="codeChar1"/>
              </w:rPr>
            </w:pPr>
          </w:p>
        </w:tc>
        <w:tc>
          <w:tcPr>
            <w:tcW w:w="599" w:type="pct"/>
            <w:tcBorders>
              <w:top w:val="single" w:sz="4" w:space="0" w:color="auto"/>
              <w:left w:val="single" w:sz="4" w:space="0" w:color="auto"/>
              <w:bottom w:val="single" w:sz="4" w:space="0" w:color="auto"/>
              <w:right w:val="single" w:sz="4" w:space="0" w:color="auto"/>
            </w:tcBorders>
          </w:tcPr>
          <w:p w14:paraId="69913E34" w14:textId="0A67072C" w:rsidR="002F6CB7" w:rsidRPr="00497547" w:rsidRDefault="002F6CB7" w:rsidP="002F6CB7">
            <w:pPr>
              <w:spacing w:after="0"/>
            </w:pPr>
            <w:r>
              <w:t>8.8.18</w:t>
            </w:r>
          </w:p>
        </w:tc>
        <w:tc>
          <w:tcPr>
            <w:tcW w:w="1878" w:type="pct"/>
            <w:tcBorders>
              <w:top w:val="single" w:sz="4" w:space="0" w:color="auto"/>
              <w:left w:val="single" w:sz="4" w:space="0" w:color="auto"/>
              <w:bottom w:val="single" w:sz="4" w:space="0" w:color="auto"/>
            </w:tcBorders>
            <w:vAlign w:val="center"/>
          </w:tcPr>
          <w:p w14:paraId="040C3DD7" w14:textId="2DA24443" w:rsidR="002F6CB7" w:rsidRPr="00497547" w:rsidRDefault="002F6CB7" w:rsidP="002F6CB7">
            <w:pPr>
              <w:spacing w:after="0"/>
            </w:pPr>
            <w:r>
              <w:t>s</w:t>
            </w:r>
            <w:r w:rsidRPr="002F6CB7">
              <w:t xml:space="preserve">ample </w:t>
            </w:r>
            <w:r>
              <w:t>o</w:t>
            </w:r>
            <w:r w:rsidRPr="002F6CB7">
              <w:t xml:space="preserve">riginal </w:t>
            </w:r>
            <w:r>
              <w:t>t</w:t>
            </w:r>
            <w:r w:rsidRPr="002F6CB7">
              <w:t>iming</w:t>
            </w:r>
          </w:p>
        </w:tc>
      </w:tr>
      <w:tr w:rsidR="002F6CB7" w:rsidRPr="00497547" w14:paraId="61E4B282" w14:textId="77777777" w:rsidTr="009509E6">
        <w:tc>
          <w:tcPr>
            <w:tcW w:w="282" w:type="pct"/>
            <w:tcBorders>
              <w:top w:val="single" w:sz="4" w:space="0" w:color="auto"/>
              <w:bottom w:val="single" w:sz="4" w:space="0" w:color="auto"/>
              <w:right w:val="single" w:sz="4" w:space="0" w:color="auto"/>
            </w:tcBorders>
            <w:vAlign w:val="center"/>
            <w:hideMark/>
          </w:tcPr>
          <w:p w14:paraId="3489D833" w14:textId="7E8E63CA"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2737F791" w14:textId="77777777" w:rsidR="002F6CB7" w:rsidRPr="00886582" w:rsidRDefault="002F6CB7" w:rsidP="002F6CB7">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292143C1" w14:textId="77777777" w:rsidR="002F6CB7" w:rsidRPr="00886582" w:rsidRDefault="002F6CB7" w:rsidP="002F6CB7">
            <w:pPr>
              <w:spacing w:after="0"/>
              <w:rPr>
                <w:rStyle w:val="codeChar1"/>
              </w:rPr>
            </w:pPr>
            <w:r w:rsidRPr="00886582">
              <w:rPr>
                <w:rStyle w:val="codeChar1"/>
              </w:rPr>
              <w:t>meta</w:t>
            </w:r>
          </w:p>
        </w:tc>
        <w:tc>
          <w:tcPr>
            <w:tcW w:w="345" w:type="pct"/>
            <w:tcBorders>
              <w:top w:val="single" w:sz="4" w:space="0" w:color="auto"/>
              <w:left w:val="single" w:sz="4" w:space="0" w:color="auto"/>
              <w:bottom w:val="single" w:sz="4" w:space="0" w:color="auto"/>
              <w:right w:val="single" w:sz="4" w:space="0" w:color="auto"/>
            </w:tcBorders>
            <w:vAlign w:val="center"/>
            <w:hideMark/>
          </w:tcPr>
          <w:p w14:paraId="7C3100ED"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7EFD7EAD" w14:textId="77777777" w:rsidR="002F6CB7" w:rsidRPr="00886582" w:rsidRDefault="002F6CB7" w:rsidP="002F6CB7">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5DF1B958"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1D60409C"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109B59C5" w14:textId="28408D5B" w:rsidR="002F6CB7" w:rsidRPr="00497547" w:rsidRDefault="002F6CB7" w:rsidP="002F6CB7">
            <w:pPr>
              <w:spacing w:after="0"/>
            </w:pPr>
            <w:r w:rsidRPr="00497547">
              <w:t>8.11.1</w:t>
            </w:r>
          </w:p>
        </w:tc>
        <w:tc>
          <w:tcPr>
            <w:tcW w:w="1878" w:type="pct"/>
            <w:tcBorders>
              <w:top w:val="single" w:sz="4" w:space="0" w:color="auto"/>
              <w:left w:val="single" w:sz="4" w:space="0" w:color="auto"/>
              <w:bottom w:val="single" w:sz="4" w:space="0" w:color="auto"/>
            </w:tcBorders>
            <w:vAlign w:val="center"/>
            <w:hideMark/>
          </w:tcPr>
          <w:p w14:paraId="32CF9DC7" w14:textId="77777777" w:rsidR="002F6CB7" w:rsidRPr="00497547" w:rsidRDefault="002F6CB7" w:rsidP="002F6CB7">
            <w:pPr>
              <w:spacing w:after="0"/>
            </w:pPr>
            <w:r w:rsidRPr="00497547">
              <w:t>metadata</w:t>
            </w:r>
          </w:p>
        </w:tc>
      </w:tr>
      <w:tr w:rsidR="002F6CB7" w:rsidRPr="00497547" w14:paraId="07D21A76" w14:textId="77777777" w:rsidTr="009509E6">
        <w:tc>
          <w:tcPr>
            <w:tcW w:w="282" w:type="pct"/>
            <w:tcBorders>
              <w:top w:val="single" w:sz="4" w:space="0" w:color="auto"/>
              <w:bottom w:val="single" w:sz="4" w:space="0" w:color="auto"/>
              <w:right w:val="single" w:sz="4" w:space="0" w:color="auto"/>
            </w:tcBorders>
            <w:vAlign w:val="center"/>
            <w:hideMark/>
          </w:tcPr>
          <w:p w14:paraId="1DA10F8D" w14:textId="3797310C"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46DE6465" w14:textId="77777777" w:rsidR="002F6CB7" w:rsidRPr="00886582" w:rsidRDefault="002F6CB7" w:rsidP="002F6CB7">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5CBE5E2A" w14:textId="77777777" w:rsidR="002F6CB7" w:rsidRPr="00886582" w:rsidRDefault="002F6CB7" w:rsidP="002F6CB7">
            <w:pPr>
              <w:spacing w:after="0"/>
              <w:rPr>
                <w:rStyle w:val="codeChar1"/>
              </w:rPr>
            </w:pPr>
            <w:r w:rsidRPr="00886582">
              <w:rPr>
                <w:rStyle w:val="codeChar1"/>
              </w:rPr>
              <w:t>udta</w:t>
            </w:r>
          </w:p>
        </w:tc>
        <w:tc>
          <w:tcPr>
            <w:tcW w:w="345" w:type="pct"/>
            <w:tcBorders>
              <w:top w:val="single" w:sz="4" w:space="0" w:color="auto"/>
              <w:left w:val="single" w:sz="4" w:space="0" w:color="auto"/>
              <w:bottom w:val="single" w:sz="4" w:space="0" w:color="auto"/>
              <w:right w:val="single" w:sz="4" w:space="0" w:color="auto"/>
            </w:tcBorders>
            <w:vAlign w:val="center"/>
            <w:hideMark/>
          </w:tcPr>
          <w:p w14:paraId="0E2F6B8B"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4C3D77C1" w14:textId="77777777" w:rsidR="002F6CB7" w:rsidRPr="00886582" w:rsidRDefault="002F6CB7" w:rsidP="002F6CB7">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6D281328"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3573E2E3"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39D3F3F5" w14:textId="176D162C" w:rsidR="002F6CB7" w:rsidRPr="00497547" w:rsidRDefault="002F6CB7" w:rsidP="002F6CB7">
            <w:pPr>
              <w:spacing w:after="0"/>
            </w:pPr>
            <w:r w:rsidRPr="00497547">
              <w:t>8.10.1</w:t>
            </w:r>
          </w:p>
        </w:tc>
        <w:tc>
          <w:tcPr>
            <w:tcW w:w="1878" w:type="pct"/>
            <w:tcBorders>
              <w:top w:val="single" w:sz="4" w:space="0" w:color="auto"/>
              <w:left w:val="single" w:sz="4" w:space="0" w:color="auto"/>
              <w:bottom w:val="single" w:sz="4" w:space="0" w:color="auto"/>
            </w:tcBorders>
            <w:vAlign w:val="center"/>
            <w:hideMark/>
          </w:tcPr>
          <w:p w14:paraId="1342E183" w14:textId="77777777" w:rsidR="002F6CB7" w:rsidRPr="00497547" w:rsidRDefault="002F6CB7" w:rsidP="002F6CB7">
            <w:pPr>
              <w:spacing w:after="0"/>
            </w:pPr>
            <w:r w:rsidRPr="00497547">
              <w:t>user-data</w:t>
            </w:r>
          </w:p>
        </w:tc>
      </w:tr>
      <w:tr w:rsidR="002F6CB7" w:rsidRPr="00497547" w14:paraId="0081C780" w14:textId="77777777" w:rsidTr="009509E6">
        <w:tc>
          <w:tcPr>
            <w:tcW w:w="282" w:type="pct"/>
            <w:tcBorders>
              <w:top w:val="single" w:sz="4" w:space="0" w:color="auto"/>
              <w:bottom w:val="single" w:sz="4" w:space="0" w:color="auto"/>
              <w:right w:val="single" w:sz="4" w:space="0" w:color="auto"/>
            </w:tcBorders>
            <w:vAlign w:val="center"/>
            <w:hideMark/>
          </w:tcPr>
          <w:p w14:paraId="224DD95E" w14:textId="3E416C28"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1F989CFA" w14:textId="77777777" w:rsidR="002F6CB7" w:rsidRPr="00886582" w:rsidRDefault="002F6CB7" w:rsidP="002F6CB7">
            <w:pPr>
              <w:spacing w:after="0"/>
              <w:rPr>
                <w:rStyle w:val="codeChar1"/>
              </w:rPr>
            </w:pPr>
            <w:r w:rsidRPr="00886582">
              <w:rPr>
                <w:rStyle w:val="codeChar1"/>
              </w:rPr>
              <w:t>udta</w:t>
            </w:r>
          </w:p>
        </w:tc>
        <w:tc>
          <w:tcPr>
            <w:tcW w:w="515" w:type="pct"/>
            <w:tcBorders>
              <w:top w:val="single" w:sz="4" w:space="0" w:color="auto"/>
              <w:left w:val="single" w:sz="4" w:space="0" w:color="auto"/>
              <w:bottom w:val="single" w:sz="4" w:space="0" w:color="auto"/>
              <w:right w:val="single" w:sz="4" w:space="0" w:color="auto"/>
            </w:tcBorders>
            <w:vAlign w:val="center"/>
            <w:hideMark/>
          </w:tcPr>
          <w:p w14:paraId="3CCAF4A4" w14:textId="77777777" w:rsidR="002F6CB7" w:rsidRPr="00886582" w:rsidRDefault="002F6CB7" w:rsidP="002F6CB7">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51181EE7"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25667044" w14:textId="77777777" w:rsidR="002F6CB7" w:rsidRPr="00886582" w:rsidRDefault="002F6CB7" w:rsidP="002F6CB7">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65EDAD34"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6A1A8F30"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17F4027A" w14:textId="73470467" w:rsidR="002F6CB7" w:rsidRPr="00497547" w:rsidRDefault="002F6CB7" w:rsidP="002F6CB7">
            <w:pPr>
              <w:spacing w:after="0"/>
            </w:pPr>
            <w:r w:rsidRPr="00497547">
              <w:t>8.10.1</w:t>
            </w:r>
          </w:p>
        </w:tc>
        <w:tc>
          <w:tcPr>
            <w:tcW w:w="1878" w:type="pct"/>
            <w:tcBorders>
              <w:top w:val="single" w:sz="4" w:space="0" w:color="auto"/>
              <w:left w:val="single" w:sz="4" w:space="0" w:color="auto"/>
              <w:bottom w:val="single" w:sz="4" w:space="0" w:color="auto"/>
            </w:tcBorders>
            <w:vAlign w:val="center"/>
            <w:hideMark/>
          </w:tcPr>
          <w:p w14:paraId="070FB43A" w14:textId="77777777" w:rsidR="002F6CB7" w:rsidRPr="00497547" w:rsidRDefault="002F6CB7" w:rsidP="002F6CB7">
            <w:pPr>
              <w:spacing w:after="0"/>
            </w:pPr>
            <w:r w:rsidRPr="00497547">
              <w:t>user-data</w:t>
            </w:r>
          </w:p>
        </w:tc>
      </w:tr>
      <w:tr w:rsidR="002F6CB7" w:rsidRPr="00497547" w14:paraId="44FD21F2" w14:textId="77777777" w:rsidTr="009509E6">
        <w:tc>
          <w:tcPr>
            <w:tcW w:w="282" w:type="pct"/>
            <w:tcBorders>
              <w:top w:val="single" w:sz="4" w:space="0" w:color="auto"/>
              <w:bottom w:val="single" w:sz="4" w:space="0" w:color="auto"/>
              <w:right w:val="single" w:sz="4" w:space="0" w:color="auto"/>
            </w:tcBorders>
            <w:vAlign w:val="center"/>
            <w:hideMark/>
          </w:tcPr>
          <w:p w14:paraId="0DCF3658" w14:textId="77777777" w:rsidR="002F6CB7" w:rsidRPr="00886582" w:rsidRDefault="002F6CB7" w:rsidP="002F6CB7">
            <w:pPr>
              <w:spacing w:after="0"/>
              <w:rPr>
                <w:rStyle w:val="codeChar1"/>
              </w:rPr>
            </w:pPr>
            <w:r w:rsidRPr="00886582">
              <w:rPr>
                <w:rStyle w:val="codeChar1"/>
              </w:rPr>
              <w:t>mfra</w:t>
            </w:r>
          </w:p>
        </w:tc>
        <w:tc>
          <w:tcPr>
            <w:tcW w:w="277" w:type="pct"/>
            <w:tcBorders>
              <w:top w:val="single" w:sz="4" w:space="0" w:color="auto"/>
              <w:left w:val="single" w:sz="4" w:space="0" w:color="auto"/>
              <w:bottom w:val="single" w:sz="4" w:space="0" w:color="auto"/>
              <w:right w:val="single" w:sz="4" w:space="0" w:color="auto"/>
            </w:tcBorders>
            <w:vAlign w:val="center"/>
            <w:hideMark/>
          </w:tcPr>
          <w:p w14:paraId="61649453" w14:textId="77777777" w:rsidR="002F6CB7" w:rsidRPr="00886582" w:rsidRDefault="002F6CB7" w:rsidP="002F6CB7">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6A9B2EFF" w14:textId="77777777" w:rsidR="002F6CB7" w:rsidRPr="00886582" w:rsidRDefault="002F6CB7" w:rsidP="002F6CB7">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5E66D203"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2993B414" w14:textId="77777777" w:rsidR="002F6CB7" w:rsidRPr="00886582" w:rsidRDefault="002F6CB7" w:rsidP="002F6CB7">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227027D4"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43B4AB36"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0518FD21" w14:textId="78D59E06" w:rsidR="002F6CB7" w:rsidRPr="00497547" w:rsidRDefault="002F6CB7" w:rsidP="002F6CB7">
            <w:pPr>
              <w:spacing w:after="0"/>
            </w:pPr>
            <w:r w:rsidRPr="00497547">
              <w:t>8.8.9</w:t>
            </w:r>
          </w:p>
        </w:tc>
        <w:tc>
          <w:tcPr>
            <w:tcW w:w="1878" w:type="pct"/>
            <w:tcBorders>
              <w:top w:val="single" w:sz="4" w:space="0" w:color="auto"/>
              <w:left w:val="single" w:sz="4" w:space="0" w:color="auto"/>
              <w:bottom w:val="single" w:sz="4" w:space="0" w:color="auto"/>
            </w:tcBorders>
            <w:vAlign w:val="center"/>
            <w:hideMark/>
          </w:tcPr>
          <w:p w14:paraId="2AB38B8B" w14:textId="77777777" w:rsidR="002F6CB7" w:rsidRPr="00497547" w:rsidRDefault="002F6CB7" w:rsidP="002F6CB7">
            <w:pPr>
              <w:spacing w:after="0"/>
            </w:pPr>
            <w:r w:rsidRPr="00497547">
              <w:t>movie fragment random access</w:t>
            </w:r>
          </w:p>
        </w:tc>
      </w:tr>
      <w:tr w:rsidR="002F6CB7" w:rsidRPr="00497547" w14:paraId="617CEF15" w14:textId="77777777" w:rsidTr="009509E6">
        <w:tc>
          <w:tcPr>
            <w:tcW w:w="282" w:type="pct"/>
            <w:tcBorders>
              <w:top w:val="single" w:sz="4" w:space="0" w:color="auto"/>
              <w:bottom w:val="single" w:sz="4" w:space="0" w:color="auto"/>
              <w:right w:val="single" w:sz="4" w:space="0" w:color="auto"/>
            </w:tcBorders>
            <w:vAlign w:val="center"/>
            <w:hideMark/>
          </w:tcPr>
          <w:p w14:paraId="3E0C2192" w14:textId="6EDF095A"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7270C404" w14:textId="77777777" w:rsidR="002F6CB7" w:rsidRPr="00886582" w:rsidRDefault="002F6CB7" w:rsidP="002F6CB7">
            <w:pPr>
              <w:spacing w:after="0"/>
              <w:rPr>
                <w:rStyle w:val="codeChar1"/>
              </w:rPr>
            </w:pPr>
            <w:r w:rsidRPr="00886582">
              <w:rPr>
                <w:rStyle w:val="codeChar1"/>
              </w:rPr>
              <w:t>tfra</w:t>
            </w:r>
          </w:p>
        </w:tc>
        <w:tc>
          <w:tcPr>
            <w:tcW w:w="515" w:type="pct"/>
            <w:tcBorders>
              <w:top w:val="single" w:sz="4" w:space="0" w:color="auto"/>
              <w:left w:val="single" w:sz="4" w:space="0" w:color="auto"/>
              <w:bottom w:val="single" w:sz="4" w:space="0" w:color="auto"/>
              <w:right w:val="single" w:sz="4" w:space="0" w:color="auto"/>
            </w:tcBorders>
            <w:vAlign w:val="center"/>
            <w:hideMark/>
          </w:tcPr>
          <w:p w14:paraId="6B1CAF75" w14:textId="77777777" w:rsidR="002F6CB7" w:rsidRPr="00886582" w:rsidRDefault="002F6CB7" w:rsidP="002F6CB7">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46840BD2"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52C65BEB" w14:textId="77777777" w:rsidR="002F6CB7" w:rsidRPr="00886582" w:rsidRDefault="002F6CB7" w:rsidP="002F6CB7">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1EC11E0A"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71AA2D09"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288EB672" w14:textId="7CB94713" w:rsidR="002F6CB7" w:rsidRPr="00497547" w:rsidRDefault="002F6CB7" w:rsidP="002F6CB7">
            <w:pPr>
              <w:spacing w:after="0"/>
            </w:pPr>
            <w:r w:rsidRPr="00497547">
              <w:t>8.8.10</w:t>
            </w:r>
          </w:p>
        </w:tc>
        <w:tc>
          <w:tcPr>
            <w:tcW w:w="1878" w:type="pct"/>
            <w:tcBorders>
              <w:top w:val="single" w:sz="4" w:space="0" w:color="auto"/>
              <w:left w:val="single" w:sz="4" w:space="0" w:color="auto"/>
              <w:bottom w:val="single" w:sz="4" w:space="0" w:color="auto"/>
            </w:tcBorders>
            <w:vAlign w:val="center"/>
            <w:hideMark/>
          </w:tcPr>
          <w:p w14:paraId="05F9F6C7" w14:textId="77777777" w:rsidR="002F6CB7" w:rsidRPr="00497547" w:rsidRDefault="002F6CB7" w:rsidP="002F6CB7">
            <w:pPr>
              <w:spacing w:after="0"/>
            </w:pPr>
            <w:r w:rsidRPr="00497547">
              <w:t>track fragment random access</w:t>
            </w:r>
          </w:p>
        </w:tc>
      </w:tr>
      <w:tr w:rsidR="002F6CB7" w:rsidRPr="00497547" w14:paraId="14523591" w14:textId="77777777" w:rsidTr="009509E6">
        <w:tc>
          <w:tcPr>
            <w:tcW w:w="282" w:type="pct"/>
            <w:tcBorders>
              <w:top w:val="single" w:sz="4" w:space="0" w:color="auto"/>
              <w:bottom w:val="single" w:sz="4" w:space="0" w:color="auto"/>
              <w:right w:val="single" w:sz="4" w:space="0" w:color="auto"/>
            </w:tcBorders>
            <w:vAlign w:val="center"/>
            <w:hideMark/>
          </w:tcPr>
          <w:p w14:paraId="10ECDAB7" w14:textId="7D76C531"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698F490A" w14:textId="77777777" w:rsidR="002F6CB7" w:rsidRPr="00886582" w:rsidRDefault="002F6CB7" w:rsidP="002F6CB7">
            <w:pPr>
              <w:spacing w:after="0"/>
              <w:rPr>
                <w:rStyle w:val="codeChar1"/>
              </w:rPr>
            </w:pPr>
            <w:r w:rsidRPr="00886582">
              <w:rPr>
                <w:rStyle w:val="codeChar1"/>
              </w:rPr>
              <w:t>mfro</w:t>
            </w:r>
          </w:p>
        </w:tc>
        <w:tc>
          <w:tcPr>
            <w:tcW w:w="515" w:type="pct"/>
            <w:tcBorders>
              <w:top w:val="single" w:sz="4" w:space="0" w:color="auto"/>
              <w:left w:val="single" w:sz="4" w:space="0" w:color="auto"/>
              <w:bottom w:val="single" w:sz="4" w:space="0" w:color="auto"/>
              <w:right w:val="single" w:sz="4" w:space="0" w:color="auto"/>
            </w:tcBorders>
            <w:vAlign w:val="center"/>
            <w:hideMark/>
          </w:tcPr>
          <w:p w14:paraId="38F1E511" w14:textId="77777777" w:rsidR="002F6CB7" w:rsidRPr="00886582" w:rsidRDefault="002F6CB7" w:rsidP="002F6CB7">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32ED8E40"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5E76F541" w14:textId="77777777" w:rsidR="002F6CB7" w:rsidRPr="00886582" w:rsidRDefault="002F6CB7" w:rsidP="002F6CB7">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14ABADCF"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1937A6F5"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070CC6CB" w14:textId="76700E6E" w:rsidR="002F6CB7" w:rsidRPr="00497547" w:rsidRDefault="002F6CB7" w:rsidP="002F6CB7">
            <w:pPr>
              <w:spacing w:after="0"/>
            </w:pPr>
            <w:r w:rsidRPr="00497547">
              <w:t>8.8.11</w:t>
            </w:r>
          </w:p>
        </w:tc>
        <w:tc>
          <w:tcPr>
            <w:tcW w:w="1878" w:type="pct"/>
            <w:tcBorders>
              <w:top w:val="single" w:sz="4" w:space="0" w:color="auto"/>
              <w:left w:val="single" w:sz="4" w:space="0" w:color="auto"/>
              <w:bottom w:val="single" w:sz="4" w:space="0" w:color="auto"/>
            </w:tcBorders>
            <w:vAlign w:val="center"/>
            <w:hideMark/>
          </w:tcPr>
          <w:p w14:paraId="10331FA8" w14:textId="77777777" w:rsidR="002F6CB7" w:rsidRPr="00497547" w:rsidRDefault="002F6CB7" w:rsidP="002F6CB7">
            <w:pPr>
              <w:spacing w:after="0"/>
            </w:pPr>
            <w:r w:rsidRPr="00497547">
              <w:t>movie fragment random access offset</w:t>
            </w:r>
          </w:p>
        </w:tc>
      </w:tr>
      <w:tr w:rsidR="002F6CB7" w:rsidRPr="00497547" w14:paraId="148F0BA4" w14:textId="77777777" w:rsidTr="009509E6">
        <w:tc>
          <w:tcPr>
            <w:tcW w:w="282" w:type="pct"/>
            <w:tcBorders>
              <w:top w:val="single" w:sz="4" w:space="0" w:color="auto"/>
              <w:bottom w:val="single" w:sz="4" w:space="0" w:color="auto"/>
              <w:right w:val="single" w:sz="4" w:space="0" w:color="auto"/>
            </w:tcBorders>
            <w:vAlign w:val="center"/>
            <w:hideMark/>
          </w:tcPr>
          <w:p w14:paraId="30DDC4BB" w14:textId="77777777" w:rsidR="002F6CB7" w:rsidRPr="00886582" w:rsidRDefault="002F6CB7" w:rsidP="002F6CB7">
            <w:pPr>
              <w:spacing w:after="0"/>
              <w:rPr>
                <w:rStyle w:val="codeChar1"/>
              </w:rPr>
            </w:pPr>
            <w:r w:rsidRPr="00886582">
              <w:rPr>
                <w:rStyle w:val="codeChar1"/>
              </w:rPr>
              <w:t>mdat</w:t>
            </w:r>
          </w:p>
        </w:tc>
        <w:tc>
          <w:tcPr>
            <w:tcW w:w="277" w:type="pct"/>
            <w:tcBorders>
              <w:top w:val="single" w:sz="4" w:space="0" w:color="auto"/>
              <w:left w:val="single" w:sz="4" w:space="0" w:color="auto"/>
              <w:bottom w:val="single" w:sz="4" w:space="0" w:color="auto"/>
              <w:right w:val="single" w:sz="4" w:space="0" w:color="auto"/>
            </w:tcBorders>
            <w:vAlign w:val="center"/>
            <w:hideMark/>
          </w:tcPr>
          <w:p w14:paraId="46D11798" w14:textId="77777777" w:rsidR="002F6CB7" w:rsidRPr="00886582" w:rsidRDefault="002F6CB7" w:rsidP="002F6CB7">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5E82FE01" w14:textId="77777777" w:rsidR="002F6CB7" w:rsidRPr="00886582" w:rsidRDefault="002F6CB7" w:rsidP="002F6CB7">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625759C2"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4C1B48CF" w14:textId="77777777" w:rsidR="002F6CB7" w:rsidRPr="00886582" w:rsidRDefault="002F6CB7" w:rsidP="002F6CB7">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4DC5052A"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1A63FF8A"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094F1E76" w14:textId="3A4BACA3" w:rsidR="002F6CB7" w:rsidRPr="00497547" w:rsidRDefault="002F6CB7" w:rsidP="002F6CB7">
            <w:pPr>
              <w:spacing w:after="0"/>
            </w:pPr>
            <w:r w:rsidRPr="00497547">
              <w:t>8.1.1</w:t>
            </w:r>
          </w:p>
        </w:tc>
        <w:tc>
          <w:tcPr>
            <w:tcW w:w="1878" w:type="pct"/>
            <w:tcBorders>
              <w:top w:val="single" w:sz="4" w:space="0" w:color="auto"/>
              <w:left w:val="single" w:sz="4" w:space="0" w:color="auto"/>
              <w:bottom w:val="single" w:sz="4" w:space="0" w:color="auto"/>
            </w:tcBorders>
            <w:vAlign w:val="center"/>
            <w:hideMark/>
          </w:tcPr>
          <w:p w14:paraId="3B5059BA" w14:textId="77777777" w:rsidR="002F6CB7" w:rsidRPr="00497547" w:rsidRDefault="002F6CB7" w:rsidP="002F6CB7">
            <w:pPr>
              <w:spacing w:after="0"/>
            </w:pPr>
            <w:r w:rsidRPr="00497547">
              <w:t>media data container</w:t>
            </w:r>
          </w:p>
        </w:tc>
      </w:tr>
      <w:tr w:rsidR="002F6CB7" w:rsidRPr="00497547" w14:paraId="074B1209" w14:textId="77777777" w:rsidTr="009509E6">
        <w:tc>
          <w:tcPr>
            <w:tcW w:w="282" w:type="pct"/>
            <w:tcBorders>
              <w:top w:val="single" w:sz="4" w:space="0" w:color="auto"/>
              <w:bottom w:val="single" w:sz="4" w:space="0" w:color="auto"/>
              <w:right w:val="single" w:sz="4" w:space="0" w:color="auto"/>
            </w:tcBorders>
            <w:vAlign w:val="center"/>
            <w:hideMark/>
          </w:tcPr>
          <w:p w14:paraId="4EBE489A" w14:textId="77777777" w:rsidR="002F6CB7" w:rsidRPr="00886582" w:rsidRDefault="002F6CB7" w:rsidP="002F6CB7">
            <w:pPr>
              <w:spacing w:after="0"/>
              <w:rPr>
                <w:rStyle w:val="codeChar1"/>
              </w:rPr>
            </w:pPr>
            <w:r w:rsidRPr="00886582">
              <w:rPr>
                <w:rStyle w:val="codeChar1"/>
              </w:rPr>
              <w:t>free</w:t>
            </w:r>
          </w:p>
        </w:tc>
        <w:tc>
          <w:tcPr>
            <w:tcW w:w="277" w:type="pct"/>
            <w:tcBorders>
              <w:top w:val="single" w:sz="4" w:space="0" w:color="auto"/>
              <w:left w:val="single" w:sz="4" w:space="0" w:color="auto"/>
              <w:bottom w:val="single" w:sz="4" w:space="0" w:color="auto"/>
              <w:right w:val="single" w:sz="4" w:space="0" w:color="auto"/>
            </w:tcBorders>
            <w:vAlign w:val="center"/>
            <w:hideMark/>
          </w:tcPr>
          <w:p w14:paraId="74F4145C" w14:textId="77777777" w:rsidR="002F6CB7" w:rsidRPr="00886582" w:rsidRDefault="002F6CB7" w:rsidP="002F6CB7">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52BDF426" w14:textId="77777777" w:rsidR="002F6CB7" w:rsidRPr="00886582" w:rsidRDefault="002F6CB7" w:rsidP="002F6CB7">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5C4C30D7"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71FA9C8B" w14:textId="77777777" w:rsidR="002F6CB7" w:rsidRPr="00886582" w:rsidRDefault="002F6CB7" w:rsidP="002F6CB7">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365464AD"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5EA71524"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4AE2ED2E" w14:textId="722AB907" w:rsidR="002F6CB7" w:rsidRPr="00497547" w:rsidRDefault="002F6CB7" w:rsidP="002F6CB7">
            <w:pPr>
              <w:spacing w:after="0"/>
            </w:pPr>
            <w:r w:rsidRPr="00497547">
              <w:t>8.1.2</w:t>
            </w:r>
          </w:p>
        </w:tc>
        <w:tc>
          <w:tcPr>
            <w:tcW w:w="1878" w:type="pct"/>
            <w:tcBorders>
              <w:top w:val="single" w:sz="4" w:space="0" w:color="auto"/>
              <w:left w:val="single" w:sz="4" w:space="0" w:color="auto"/>
              <w:bottom w:val="single" w:sz="4" w:space="0" w:color="auto"/>
            </w:tcBorders>
            <w:vAlign w:val="center"/>
            <w:hideMark/>
          </w:tcPr>
          <w:p w14:paraId="7EB1D526" w14:textId="77777777" w:rsidR="002F6CB7" w:rsidRPr="00497547" w:rsidRDefault="002F6CB7" w:rsidP="002F6CB7">
            <w:pPr>
              <w:spacing w:after="0"/>
            </w:pPr>
            <w:r w:rsidRPr="00497547">
              <w:t>free space</w:t>
            </w:r>
          </w:p>
        </w:tc>
      </w:tr>
      <w:tr w:rsidR="002F6CB7" w:rsidRPr="00497547" w14:paraId="570D77A7" w14:textId="77777777" w:rsidTr="009509E6">
        <w:tc>
          <w:tcPr>
            <w:tcW w:w="282" w:type="pct"/>
            <w:tcBorders>
              <w:top w:val="single" w:sz="4" w:space="0" w:color="auto"/>
              <w:bottom w:val="single" w:sz="4" w:space="0" w:color="auto"/>
              <w:right w:val="single" w:sz="4" w:space="0" w:color="auto"/>
            </w:tcBorders>
            <w:vAlign w:val="center"/>
            <w:hideMark/>
          </w:tcPr>
          <w:p w14:paraId="65FFA714" w14:textId="77777777" w:rsidR="002F6CB7" w:rsidRPr="00886582" w:rsidRDefault="002F6CB7" w:rsidP="002F6CB7">
            <w:pPr>
              <w:spacing w:after="0"/>
              <w:rPr>
                <w:rStyle w:val="codeChar1"/>
              </w:rPr>
            </w:pPr>
            <w:r w:rsidRPr="00886582">
              <w:rPr>
                <w:rStyle w:val="codeChar1"/>
              </w:rPr>
              <w:t>skip</w:t>
            </w:r>
          </w:p>
        </w:tc>
        <w:tc>
          <w:tcPr>
            <w:tcW w:w="277" w:type="pct"/>
            <w:tcBorders>
              <w:top w:val="single" w:sz="4" w:space="0" w:color="auto"/>
              <w:left w:val="single" w:sz="4" w:space="0" w:color="auto"/>
              <w:bottom w:val="single" w:sz="4" w:space="0" w:color="auto"/>
              <w:right w:val="single" w:sz="4" w:space="0" w:color="auto"/>
            </w:tcBorders>
            <w:vAlign w:val="center"/>
            <w:hideMark/>
          </w:tcPr>
          <w:p w14:paraId="1BB992DE" w14:textId="77777777" w:rsidR="002F6CB7" w:rsidRPr="00886582" w:rsidRDefault="002F6CB7" w:rsidP="002F6CB7">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39441801" w14:textId="77777777" w:rsidR="002F6CB7" w:rsidRPr="00886582" w:rsidRDefault="002F6CB7" w:rsidP="002F6CB7">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0459B18A"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7FFCA012" w14:textId="77777777" w:rsidR="002F6CB7" w:rsidRPr="00886582" w:rsidRDefault="002F6CB7" w:rsidP="002F6CB7">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1995C170"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212A9292"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7945BD4F" w14:textId="3A0D7993" w:rsidR="002F6CB7" w:rsidRPr="00497547" w:rsidRDefault="002F6CB7" w:rsidP="002F6CB7">
            <w:pPr>
              <w:spacing w:after="0"/>
            </w:pPr>
            <w:r w:rsidRPr="00497547">
              <w:t>8.1.2</w:t>
            </w:r>
          </w:p>
        </w:tc>
        <w:tc>
          <w:tcPr>
            <w:tcW w:w="1878" w:type="pct"/>
            <w:tcBorders>
              <w:top w:val="single" w:sz="4" w:space="0" w:color="auto"/>
              <w:left w:val="single" w:sz="4" w:space="0" w:color="auto"/>
              <w:bottom w:val="single" w:sz="4" w:space="0" w:color="auto"/>
            </w:tcBorders>
            <w:vAlign w:val="center"/>
            <w:hideMark/>
          </w:tcPr>
          <w:p w14:paraId="037C6A7A" w14:textId="77777777" w:rsidR="002F6CB7" w:rsidRPr="00497547" w:rsidRDefault="002F6CB7" w:rsidP="002F6CB7">
            <w:pPr>
              <w:spacing w:after="0"/>
            </w:pPr>
            <w:r w:rsidRPr="00497547">
              <w:t>free space</w:t>
            </w:r>
          </w:p>
        </w:tc>
      </w:tr>
      <w:tr w:rsidR="002F6CB7" w:rsidRPr="00497547" w14:paraId="598E5535" w14:textId="77777777" w:rsidTr="009509E6">
        <w:tc>
          <w:tcPr>
            <w:tcW w:w="282" w:type="pct"/>
            <w:tcBorders>
              <w:top w:val="single" w:sz="4" w:space="0" w:color="auto"/>
              <w:bottom w:val="single" w:sz="4" w:space="0" w:color="auto"/>
              <w:right w:val="single" w:sz="4" w:space="0" w:color="auto"/>
            </w:tcBorders>
            <w:vAlign w:val="center"/>
          </w:tcPr>
          <w:p w14:paraId="3AB41763" w14:textId="77777777" w:rsidR="002F6CB7" w:rsidRPr="00886582" w:rsidRDefault="002F6CB7" w:rsidP="002F6CB7">
            <w:pPr>
              <w:spacing w:after="0"/>
              <w:rPr>
                <w:rStyle w:val="codeChar1"/>
              </w:rPr>
            </w:pPr>
            <w:r w:rsidRPr="00886582">
              <w:rPr>
                <w:rStyle w:val="codeChar1"/>
              </w:rPr>
              <w:t>imda</w:t>
            </w:r>
          </w:p>
        </w:tc>
        <w:tc>
          <w:tcPr>
            <w:tcW w:w="277" w:type="pct"/>
            <w:tcBorders>
              <w:top w:val="single" w:sz="4" w:space="0" w:color="auto"/>
              <w:left w:val="single" w:sz="4" w:space="0" w:color="auto"/>
              <w:bottom w:val="single" w:sz="4" w:space="0" w:color="auto"/>
              <w:right w:val="single" w:sz="4" w:space="0" w:color="auto"/>
            </w:tcBorders>
            <w:vAlign w:val="center"/>
          </w:tcPr>
          <w:p w14:paraId="29F20303" w14:textId="77777777" w:rsidR="002F6CB7" w:rsidRPr="00886582" w:rsidRDefault="002F6CB7" w:rsidP="002F6CB7">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tcPr>
          <w:p w14:paraId="446A5FF5" w14:textId="77777777" w:rsidR="002F6CB7" w:rsidRPr="00886582" w:rsidRDefault="002F6CB7" w:rsidP="002F6CB7">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tcPr>
          <w:p w14:paraId="3FF019FD"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7921CC88" w14:textId="77777777" w:rsidR="002F6CB7" w:rsidRPr="00886582" w:rsidRDefault="002F6CB7" w:rsidP="002F6CB7">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tcPr>
          <w:p w14:paraId="20B08481"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2ED80F86"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tcPr>
          <w:p w14:paraId="31D8462C" w14:textId="2811845A" w:rsidR="002F6CB7" w:rsidRPr="00497547" w:rsidRDefault="002F6CB7" w:rsidP="002F6CB7">
            <w:pPr>
              <w:spacing w:after="0"/>
            </w:pPr>
            <w:r w:rsidRPr="00497547">
              <w:t>8.1.4</w:t>
            </w:r>
          </w:p>
        </w:tc>
        <w:tc>
          <w:tcPr>
            <w:tcW w:w="1878" w:type="pct"/>
            <w:tcBorders>
              <w:top w:val="single" w:sz="4" w:space="0" w:color="auto"/>
              <w:left w:val="single" w:sz="4" w:space="0" w:color="auto"/>
              <w:bottom w:val="single" w:sz="4" w:space="0" w:color="auto"/>
            </w:tcBorders>
            <w:vAlign w:val="center"/>
          </w:tcPr>
          <w:p w14:paraId="5108CC31" w14:textId="77777777" w:rsidR="002F6CB7" w:rsidRPr="00497547" w:rsidRDefault="002F6CB7" w:rsidP="002F6CB7">
            <w:pPr>
              <w:spacing w:after="0"/>
            </w:pPr>
            <w:r w:rsidRPr="00497547">
              <w:t>media data container that contains an identifier to be used with data references</w:t>
            </w:r>
          </w:p>
        </w:tc>
      </w:tr>
      <w:tr w:rsidR="002F6CB7" w:rsidRPr="00497547" w14:paraId="6CDA1AF8" w14:textId="77777777" w:rsidTr="009509E6">
        <w:tc>
          <w:tcPr>
            <w:tcW w:w="282" w:type="pct"/>
            <w:tcBorders>
              <w:top w:val="single" w:sz="4" w:space="0" w:color="auto"/>
              <w:bottom w:val="single" w:sz="4" w:space="0" w:color="auto"/>
              <w:right w:val="single" w:sz="4" w:space="0" w:color="auto"/>
            </w:tcBorders>
            <w:vAlign w:val="center"/>
            <w:hideMark/>
          </w:tcPr>
          <w:p w14:paraId="4467B130" w14:textId="77777777" w:rsidR="002F6CB7" w:rsidRPr="00886582" w:rsidRDefault="002F6CB7" w:rsidP="002F6CB7">
            <w:pPr>
              <w:spacing w:after="0"/>
              <w:rPr>
                <w:rStyle w:val="codeChar1"/>
              </w:rPr>
            </w:pPr>
            <w:r w:rsidRPr="00886582">
              <w:rPr>
                <w:rStyle w:val="codeChar1"/>
              </w:rPr>
              <w:t>meta</w:t>
            </w:r>
          </w:p>
        </w:tc>
        <w:tc>
          <w:tcPr>
            <w:tcW w:w="277" w:type="pct"/>
            <w:tcBorders>
              <w:top w:val="single" w:sz="4" w:space="0" w:color="auto"/>
              <w:left w:val="single" w:sz="4" w:space="0" w:color="auto"/>
              <w:bottom w:val="single" w:sz="4" w:space="0" w:color="auto"/>
              <w:right w:val="single" w:sz="4" w:space="0" w:color="auto"/>
            </w:tcBorders>
            <w:vAlign w:val="center"/>
            <w:hideMark/>
          </w:tcPr>
          <w:p w14:paraId="59055D98" w14:textId="77777777" w:rsidR="002F6CB7" w:rsidRPr="00886582" w:rsidRDefault="002F6CB7" w:rsidP="002F6CB7">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3DE48448" w14:textId="77777777" w:rsidR="002F6CB7" w:rsidRPr="00886582" w:rsidRDefault="002F6CB7" w:rsidP="002F6CB7">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02B3A5DC"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40EEAB62" w14:textId="77777777" w:rsidR="002F6CB7" w:rsidRPr="00886582" w:rsidRDefault="002F6CB7" w:rsidP="002F6CB7">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1F31ACDE"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4FC17818"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4C291A71" w14:textId="1D0456A4" w:rsidR="002F6CB7" w:rsidRPr="00497547" w:rsidRDefault="002F6CB7" w:rsidP="002F6CB7">
            <w:pPr>
              <w:spacing w:after="0"/>
            </w:pPr>
            <w:r w:rsidRPr="00497547">
              <w:t>8.11.1</w:t>
            </w:r>
          </w:p>
        </w:tc>
        <w:tc>
          <w:tcPr>
            <w:tcW w:w="1878" w:type="pct"/>
            <w:tcBorders>
              <w:top w:val="single" w:sz="4" w:space="0" w:color="auto"/>
              <w:left w:val="single" w:sz="4" w:space="0" w:color="auto"/>
              <w:bottom w:val="single" w:sz="4" w:space="0" w:color="auto"/>
            </w:tcBorders>
            <w:vAlign w:val="center"/>
            <w:hideMark/>
          </w:tcPr>
          <w:p w14:paraId="5FE84634" w14:textId="77777777" w:rsidR="002F6CB7" w:rsidRPr="00497547" w:rsidRDefault="002F6CB7" w:rsidP="002F6CB7">
            <w:pPr>
              <w:spacing w:after="0"/>
            </w:pPr>
            <w:r w:rsidRPr="00497547">
              <w:t>metadata</w:t>
            </w:r>
          </w:p>
        </w:tc>
      </w:tr>
      <w:tr w:rsidR="002F6CB7" w:rsidRPr="00497547" w14:paraId="6E5AFC1E" w14:textId="77777777" w:rsidTr="009509E6">
        <w:tc>
          <w:tcPr>
            <w:tcW w:w="282" w:type="pct"/>
            <w:tcBorders>
              <w:top w:val="single" w:sz="4" w:space="0" w:color="auto"/>
              <w:bottom w:val="single" w:sz="4" w:space="0" w:color="auto"/>
              <w:right w:val="single" w:sz="4" w:space="0" w:color="auto"/>
            </w:tcBorders>
            <w:vAlign w:val="center"/>
            <w:hideMark/>
          </w:tcPr>
          <w:p w14:paraId="06499362" w14:textId="5077E09C"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4FA7D0AC" w14:textId="77777777" w:rsidR="002F6CB7" w:rsidRPr="00886582" w:rsidRDefault="002F6CB7" w:rsidP="002F6CB7">
            <w:pPr>
              <w:spacing w:after="0"/>
              <w:rPr>
                <w:rStyle w:val="codeChar1"/>
              </w:rPr>
            </w:pPr>
            <w:r w:rsidRPr="00886582">
              <w:rPr>
                <w:rStyle w:val="codeChar1"/>
              </w:rPr>
              <w:t>hdlr</w:t>
            </w:r>
          </w:p>
        </w:tc>
        <w:tc>
          <w:tcPr>
            <w:tcW w:w="515" w:type="pct"/>
            <w:tcBorders>
              <w:top w:val="single" w:sz="4" w:space="0" w:color="auto"/>
              <w:left w:val="single" w:sz="4" w:space="0" w:color="auto"/>
              <w:bottom w:val="single" w:sz="4" w:space="0" w:color="auto"/>
              <w:right w:val="single" w:sz="4" w:space="0" w:color="auto"/>
            </w:tcBorders>
            <w:vAlign w:val="center"/>
            <w:hideMark/>
          </w:tcPr>
          <w:p w14:paraId="73FD278E" w14:textId="77777777" w:rsidR="002F6CB7" w:rsidRPr="00886582" w:rsidRDefault="002F6CB7" w:rsidP="002F6CB7">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51E360F4"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1B0B5FE9" w14:textId="77777777" w:rsidR="002F6CB7" w:rsidRPr="00886582" w:rsidRDefault="002F6CB7" w:rsidP="002F6CB7">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1E6B3D5F"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131E232E"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063861FF" w14:textId="490DCC5A" w:rsidR="002F6CB7" w:rsidRPr="00497547" w:rsidRDefault="002F6CB7" w:rsidP="002F6CB7">
            <w:pPr>
              <w:spacing w:after="0"/>
            </w:pPr>
            <w:r w:rsidRPr="00497547">
              <w:t>8.4.3</w:t>
            </w:r>
          </w:p>
        </w:tc>
        <w:tc>
          <w:tcPr>
            <w:tcW w:w="1878" w:type="pct"/>
            <w:tcBorders>
              <w:top w:val="single" w:sz="4" w:space="0" w:color="auto"/>
              <w:left w:val="single" w:sz="4" w:space="0" w:color="auto"/>
              <w:bottom w:val="single" w:sz="4" w:space="0" w:color="auto"/>
            </w:tcBorders>
            <w:vAlign w:val="center"/>
            <w:hideMark/>
          </w:tcPr>
          <w:p w14:paraId="3C1435A6" w14:textId="77777777" w:rsidR="002F6CB7" w:rsidRPr="00497547" w:rsidRDefault="002F6CB7" w:rsidP="002F6CB7">
            <w:pPr>
              <w:spacing w:after="0"/>
            </w:pPr>
            <w:r w:rsidRPr="00497547">
              <w:t>handler, declares the metadata (handler) type</w:t>
            </w:r>
          </w:p>
        </w:tc>
      </w:tr>
      <w:tr w:rsidR="002F6CB7" w:rsidRPr="00497547" w14:paraId="6BAF254C" w14:textId="77777777" w:rsidTr="009509E6">
        <w:tc>
          <w:tcPr>
            <w:tcW w:w="282" w:type="pct"/>
            <w:tcBorders>
              <w:top w:val="single" w:sz="4" w:space="0" w:color="auto"/>
              <w:bottom w:val="single" w:sz="4" w:space="0" w:color="auto"/>
              <w:right w:val="single" w:sz="4" w:space="0" w:color="auto"/>
            </w:tcBorders>
            <w:vAlign w:val="center"/>
            <w:hideMark/>
          </w:tcPr>
          <w:p w14:paraId="3386EA6F" w14:textId="21F0AB99"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59DC6E94" w14:textId="77777777" w:rsidR="002F6CB7" w:rsidRPr="00886582" w:rsidRDefault="002F6CB7" w:rsidP="002F6CB7">
            <w:pPr>
              <w:spacing w:after="0"/>
              <w:rPr>
                <w:rStyle w:val="codeChar1"/>
              </w:rPr>
            </w:pPr>
            <w:r w:rsidRPr="00886582">
              <w:rPr>
                <w:rStyle w:val="codeChar1"/>
              </w:rPr>
              <w:t>dinf</w:t>
            </w:r>
          </w:p>
        </w:tc>
        <w:tc>
          <w:tcPr>
            <w:tcW w:w="515" w:type="pct"/>
            <w:tcBorders>
              <w:top w:val="single" w:sz="4" w:space="0" w:color="auto"/>
              <w:left w:val="single" w:sz="4" w:space="0" w:color="auto"/>
              <w:bottom w:val="single" w:sz="4" w:space="0" w:color="auto"/>
              <w:right w:val="single" w:sz="4" w:space="0" w:color="auto"/>
            </w:tcBorders>
            <w:vAlign w:val="center"/>
            <w:hideMark/>
          </w:tcPr>
          <w:p w14:paraId="788AFDD4" w14:textId="77777777" w:rsidR="002F6CB7" w:rsidRPr="00886582" w:rsidRDefault="002F6CB7" w:rsidP="002F6CB7">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07389499"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20A95852" w14:textId="77777777" w:rsidR="002F6CB7" w:rsidRPr="00886582" w:rsidRDefault="002F6CB7" w:rsidP="002F6CB7">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1BAE181C"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00DFA73E"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1F1FAA6D" w14:textId="37BDD3FA" w:rsidR="002F6CB7" w:rsidRPr="00497547" w:rsidRDefault="002F6CB7" w:rsidP="002F6CB7">
            <w:pPr>
              <w:spacing w:after="0"/>
            </w:pPr>
            <w:r w:rsidRPr="00497547">
              <w:t>8.7.1</w:t>
            </w:r>
          </w:p>
        </w:tc>
        <w:tc>
          <w:tcPr>
            <w:tcW w:w="1878" w:type="pct"/>
            <w:tcBorders>
              <w:top w:val="single" w:sz="4" w:space="0" w:color="auto"/>
              <w:left w:val="single" w:sz="4" w:space="0" w:color="auto"/>
              <w:bottom w:val="single" w:sz="4" w:space="0" w:color="auto"/>
            </w:tcBorders>
            <w:vAlign w:val="center"/>
            <w:hideMark/>
          </w:tcPr>
          <w:p w14:paraId="1CD9D438" w14:textId="77777777" w:rsidR="002F6CB7" w:rsidRPr="00497547" w:rsidRDefault="002F6CB7" w:rsidP="002F6CB7">
            <w:pPr>
              <w:spacing w:after="0"/>
            </w:pPr>
            <w:r w:rsidRPr="00497547">
              <w:t>data information box, container</w:t>
            </w:r>
          </w:p>
        </w:tc>
      </w:tr>
      <w:tr w:rsidR="002F6CB7" w:rsidRPr="00497547" w14:paraId="06E14EA1" w14:textId="77777777" w:rsidTr="009509E6">
        <w:tc>
          <w:tcPr>
            <w:tcW w:w="282" w:type="pct"/>
            <w:tcBorders>
              <w:top w:val="single" w:sz="4" w:space="0" w:color="auto"/>
              <w:bottom w:val="single" w:sz="4" w:space="0" w:color="auto"/>
              <w:right w:val="single" w:sz="4" w:space="0" w:color="auto"/>
            </w:tcBorders>
            <w:vAlign w:val="center"/>
            <w:hideMark/>
          </w:tcPr>
          <w:p w14:paraId="3936B89A" w14:textId="28F3C7C7"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0354C1E4" w14:textId="77777777" w:rsidR="002F6CB7" w:rsidRPr="00886582" w:rsidRDefault="002F6CB7" w:rsidP="002F6CB7">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659F086A" w14:textId="77777777" w:rsidR="002F6CB7" w:rsidRPr="00886582" w:rsidRDefault="002F6CB7" w:rsidP="002F6CB7">
            <w:pPr>
              <w:spacing w:after="0"/>
              <w:rPr>
                <w:rStyle w:val="codeChar1"/>
              </w:rPr>
            </w:pPr>
            <w:r w:rsidRPr="00886582">
              <w:rPr>
                <w:rStyle w:val="codeChar1"/>
              </w:rPr>
              <w:t>dref</w:t>
            </w:r>
          </w:p>
        </w:tc>
        <w:tc>
          <w:tcPr>
            <w:tcW w:w="345" w:type="pct"/>
            <w:tcBorders>
              <w:top w:val="single" w:sz="4" w:space="0" w:color="auto"/>
              <w:left w:val="single" w:sz="4" w:space="0" w:color="auto"/>
              <w:bottom w:val="single" w:sz="4" w:space="0" w:color="auto"/>
              <w:right w:val="single" w:sz="4" w:space="0" w:color="auto"/>
            </w:tcBorders>
            <w:vAlign w:val="center"/>
            <w:hideMark/>
          </w:tcPr>
          <w:p w14:paraId="2112BA61"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6684ECFC" w14:textId="77777777" w:rsidR="002F6CB7" w:rsidRPr="00886582" w:rsidRDefault="002F6CB7" w:rsidP="002F6CB7">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14845FE8"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35601163"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4187CF18" w14:textId="7AC7BAFF" w:rsidR="002F6CB7" w:rsidRPr="00497547" w:rsidRDefault="002F6CB7" w:rsidP="002F6CB7">
            <w:pPr>
              <w:spacing w:after="0"/>
            </w:pPr>
            <w:r w:rsidRPr="00497547">
              <w:t>8.7.2</w:t>
            </w:r>
          </w:p>
        </w:tc>
        <w:tc>
          <w:tcPr>
            <w:tcW w:w="1878" w:type="pct"/>
            <w:tcBorders>
              <w:top w:val="single" w:sz="4" w:space="0" w:color="auto"/>
              <w:left w:val="single" w:sz="4" w:space="0" w:color="auto"/>
              <w:bottom w:val="single" w:sz="4" w:space="0" w:color="auto"/>
            </w:tcBorders>
            <w:vAlign w:val="center"/>
            <w:hideMark/>
          </w:tcPr>
          <w:p w14:paraId="1220942D" w14:textId="77777777" w:rsidR="002F6CB7" w:rsidRPr="00497547" w:rsidRDefault="002F6CB7" w:rsidP="002F6CB7">
            <w:pPr>
              <w:spacing w:after="0"/>
            </w:pPr>
            <w:r w:rsidRPr="00497547">
              <w:t>data reference box, declares source(s) of metadata items</w:t>
            </w:r>
          </w:p>
        </w:tc>
      </w:tr>
      <w:tr w:rsidR="002F6CB7" w:rsidRPr="00497547" w14:paraId="6EC5BC69" w14:textId="77777777" w:rsidTr="009509E6">
        <w:tc>
          <w:tcPr>
            <w:tcW w:w="282" w:type="pct"/>
            <w:tcBorders>
              <w:top w:val="single" w:sz="4" w:space="0" w:color="auto"/>
              <w:bottom w:val="single" w:sz="4" w:space="0" w:color="auto"/>
              <w:right w:val="single" w:sz="4" w:space="0" w:color="auto"/>
            </w:tcBorders>
            <w:vAlign w:val="center"/>
            <w:hideMark/>
          </w:tcPr>
          <w:p w14:paraId="0C922685" w14:textId="2B43E3CD"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5DDC805A" w14:textId="77777777" w:rsidR="002F6CB7" w:rsidRPr="00886582" w:rsidRDefault="002F6CB7" w:rsidP="002F6CB7">
            <w:pPr>
              <w:spacing w:after="0"/>
              <w:rPr>
                <w:rStyle w:val="codeChar1"/>
              </w:rPr>
            </w:pPr>
            <w:r w:rsidRPr="00886582">
              <w:rPr>
                <w:rStyle w:val="codeChar1"/>
              </w:rPr>
              <w:t>iloc</w:t>
            </w:r>
          </w:p>
        </w:tc>
        <w:tc>
          <w:tcPr>
            <w:tcW w:w="515" w:type="pct"/>
            <w:tcBorders>
              <w:top w:val="single" w:sz="4" w:space="0" w:color="auto"/>
              <w:left w:val="single" w:sz="4" w:space="0" w:color="auto"/>
              <w:bottom w:val="single" w:sz="4" w:space="0" w:color="auto"/>
              <w:right w:val="single" w:sz="4" w:space="0" w:color="auto"/>
            </w:tcBorders>
            <w:vAlign w:val="center"/>
            <w:hideMark/>
          </w:tcPr>
          <w:p w14:paraId="6F34D3D6" w14:textId="77777777" w:rsidR="002F6CB7" w:rsidRPr="00886582" w:rsidRDefault="002F6CB7" w:rsidP="002F6CB7">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58AF9C19"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64043F60" w14:textId="77777777" w:rsidR="002F6CB7" w:rsidRPr="00886582" w:rsidRDefault="002F6CB7" w:rsidP="002F6CB7">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12002CFB"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2BCA4A43"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0A8FC535" w14:textId="5A608EDC" w:rsidR="002F6CB7" w:rsidRPr="00497547" w:rsidRDefault="002F6CB7" w:rsidP="002F6CB7">
            <w:pPr>
              <w:spacing w:after="0"/>
            </w:pPr>
            <w:r w:rsidRPr="00497547">
              <w:t>8.11.3</w:t>
            </w:r>
          </w:p>
        </w:tc>
        <w:tc>
          <w:tcPr>
            <w:tcW w:w="1878" w:type="pct"/>
            <w:tcBorders>
              <w:top w:val="single" w:sz="4" w:space="0" w:color="auto"/>
              <w:left w:val="single" w:sz="4" w:space="0" w:color="auto"/>
              <w:bottom w:val="single" w:sz="4" w:space="0" w:color="auto"/>
            </w:tcBorders>
            <w:vAlign w:val="center"/>
            <w:hideMark/>
          </w:tcPr>
          <w:p w14:paraId="488D4610" w14:textId="77777777" w:rsidR="002F6CB7" w:rsidRPr="00497547" w:rsidRDefault="002F6CB7" w:rsidP="002F6CB7">
            <w:pPr>
              <w:spacing w:after="0"/>
            </w:pPr>
            <w:r w:rsidRPr="00497547">
              <w:t>item location</w:t>
            </w:r>
          </w:p>
        </w:tc>
      </w:tr>
      <w:tr w:rsidR="002F6CB7" w:rsidRPr="00497547" w14:paraId="76FBB03E" w14:textId="77777777" w:rsidTr="009509E6">
        <w:tc>
          <w:tcPr>
            <w:tcW w:w="282" w:type="pct"/>
            <w:tcBorders>
              <w:top w:val="single" w:sz="4" w:space="0" w:color="auto"/>
              <w:bottom w:val="single" w:sz="4" w:space="0" w:color="auto"/>
              <w:right w:val="single" w:sz="4" w:space="0" w:color="auto"/>
            </w:tcBorders>
            <w:vAlign w:val="center"/>
            <w:hideMark/>
          </w:tcPr>
          <w:p w14:paraId="32D9F7DD" w14:textId="66870663"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6F06AC87" w14:textId="77777777" w:rsidR="002F6CB7" w:rsidRPr="00886582" w:rsidRDefault="002F6CB7" w:rsidP="002F6CB7">
            <w:pPr>
              <w:spacing w:after="0"/>
              <w:rPr>
                <w:rStyle w:val="codeChar1"/>
              </w:rPr>
            </w:pPr>
            <w:r w:rsidRPr="00886582">
              <w:rPr>
                <w:rStyle w:val="codeChar1"/>
              </w:rPr>
              <w:t>ipro</w:t>
            </w:r>
          </w:p>
        </w:tc>
        <w:tc>
          <w:tcPr>
            <w:tcW w:w="515" w:type="pct"/>
            <w:tcBorders>
              <w:top w:val="single" w:sz="4" w:space="0" w:color="auto"/>
              <w:left w:val="single" w:sz="4" w:space="0" w:color="auto"/>
              <w:bottom w:val="single" w:sz="4" w:space="0" w:color="auto"/>
              <w:right w:val="single" w:sz="4" w:space="0" w:color="auto"/>
            </w:tcBorders>
            <w:vAlign w:val="center"/>
            <w:hideMark/>
          </w:tcPr>
          <w:p w14:paraId="6E15AFAD" w14:textId="77777777" w:rsidR="002F6CB7" w:rsidRPr="00886582" w:rsidRDefault="002F6CB7" w:rsidP="002F6CB7">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51016A9F"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3E642975" w14:textId="77777777" w:rsidR="002F6CB7" w:rsidRPr="00886582" w:rsidRDefault="002F6CB7" w:rsidP="002F6CB7">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23974339"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tcPr>
          <w:p w14:paraId="7CFAB3C0"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38CEC8FB" w14:textId="1B982E62" w:rsidR="002F6CB7" w:rsidRPr="00497547" w:rsidRDefault="002F6CB7" w:rsidP="002F6CB7">
            <w:pPr>
              <w:spacing w:after="0"/>
            </w:pPr>
            <w:r w:rsidRPr="00497547">
              <w:t>8.11.5</w:t>
            </w:r>
          </w:p>
        </w:tc>
        <w:tc>
          <w:tcPr>
            <w:tcW w:w="1878" w:type="pct"/>
            <w:tcBorders>
              <w:top w:val="single" w:sz="4" w:space="0" w:color="auto"/>
              <w:left w:val="single" w:sz="4" w:space="0" w:color="auto"/>
              <w:bottom w:val="single" w:sz="4" w:space="0" w:color="auto"/>
            </w:tcBorders>
            <w:vAlign w:val="center"/>
            <w:hideMark/>
          </w:tcPr>
          <w:p w14:paraId="7001252A" w14:textId="77777777" w:rsidR="002F6CB7" w:rsidRPr="00497547" w:rsidRDefault="002F6CB7" w:rsidP="002F6CB7">
            <w:pPr>
              <w:spacing w:after="0"/>
            </w:pPr>
            <w:r w:rsidRPr="00497547">
              <w:t>item protection</w:t>
            </w:r>
          </w:p>
        </w:tc>
      </w:tr>
      <w:tr w:rsidR="002F6CB7" w:rsidRPr="00497547" w14:paraId="0082D309" w14:textId="77777777" w:rsidTr="009509E6">
        <w:tc>
          <w:tcPr>
            <w:tcW w:w="282" w:type="pct"/>
            <w:tcBorders>
              <w:top w:val="single" w:sz="4" w:space="0" w:color="auto"/>
              <w:bottom w:val="single" w:sz="4" w:space="0" w:color="auto"/>
              <w:right w:val="single" w:sz="4" w:space="0" w:color="auto"/>
            </w:tcBorders>
            <w:vAlign w:val="center"/>
            <w:hideMark/>
          </w:tcPr>
          <w:p w14:paraId="30A5419F" w14:textId="650CF8C7"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4ED3376B" w14:textId="77777777" w:rsidR="002F6CB7" w:rsidRPr="00886582" w:rsidRDefault="002F6CB7" w:rsidP="002F6CB7">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1801E8BA" w14:textId="77777777" w:rsidR="002F6CB7" w:rsidRPr="00886582" w:rsidRDefault="002F6CB7" w:rsidP="002F6CB7">
            <w:pPr>
              <w:spacing w:after="0"/>
              <w:rPr>
                <w:rStyle w:val="codeChar1"/>
              </w:rPr>
            </w:pPr>
            <w:r w:rsidRPr="00886582">
              <w:rPr>
                <w:rStyle w:val="codeChar1"/>
              </w:rPr>
              <w:t>sinf</w:t>
            </w:r>
          </w:p>
        </w:tc>
        <w:tc>
          <w:tcPr>
            <w:tcW w:w="345" w:type="pct"/>
            <w:tcBorders>
              <w:top w:val="single" w:sz="4" w:space="0" w:color="auto"/>
              <w:left w:val="single" w:sz="4" w:space="0" w:color="auto"/>
              <w:bottom w:val="single" w:sz="4" w:space="0" w:color="auto"/>
              <w:right w:val="single" w:sz="4" w:space="0" w:color="auto"/>
            </w:tcBorders>
            <w:vAlign w:val="center"/>
            <w:hideMark/>
          </w:tcPr>
          <w:p w14:paraId="1C49EDC8"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5B33CCB3" w14:textId="77777777" w:rsidR="002F6CB7" w:rsidRPr="00886582" w:rsidRDefault="002F6CB7" w:rsidP="002F6CB7">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6D40CDF6"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tcPr>
          <w:p w14:paraId="6A2A3586"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705449BE" w14:textId="31E5C7B1" w:rsidR="002F6CB7" w:rsidRPr="00497547" w:rsidRDefault="002F6CB7" w:rsidP="002F6CB7">
            <w:pPr>
              <w:spacing w:after="0"/>
            </w:pPr>
            <w:r w:rsidRPr="00497547">
              <w:t>13.4.2</w:t>
            </w:r>
          </w:p>
        </w:tc>
        <w:tc>
          <w:tcPr>
            <w:tcW w:w="1878" w:type="pct"/>
            <w:tcBorders>
              <w:top w:val="single" w:sz="4" w:space="0" w:color="auto"/>
              <w:left w:val="single" w:sz="4" w:space="0" w:color="auto"/>
              <w:bottom w:val="single" w:sz="4" w:space="0" w:color="auto"/>
            </w:tcBorders>
            <w:vAlign w:val="center"/>
            <w:hideMark/>
          </w:tcPr>
          <w:p w14:paraId="6C9DE5B9" w14:textId="77777777" w:rsidR="002F6CB7" w:rsidRPr="00497547" w:rsidRDefault="002F6CB7" w:rsidP="002F6CB7">
            <w:pPr>
              <w:spacing w:after="0"/>
            </w:pPr>
            <w:r w:rsidRPr="00497547">
              <w:t>protection scheme information box</w:t>
            </w:r>
          </w:p>
        </w:tc>
      </w:tr>
      <w:tr w:rsidR="002F6CB7" w:rsidRPr="00497547" w14:paraId="4258F4F2" w14:textId="77777777" w:rsidTr="009509E6">
        <w:tc>
          <w:tcPr>
            <w:tcW w:w="282" w:type="pct"/>
            <w:tcBorders>
              <w:top w:val="single" w:sz="4" w:space="0" w:color="auto"/>
              <w:bottom w:val="single" w:sz="4" w:space="0" w:color="auto"/>
              <w:right w:val="single" w:sz="4" w:space="0" w:color="auto"/>
            </w:tcBorders>
            <w:vAlign w:val="center"/>
            <w:hideMark/>
          </w:tcPr>
          <w:p w14:paraId="35E6B83E" w14:textId="3DB0CAF3"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6F36F04C" w14:textId="77777777" w:rsidR="002F6CB7" w:rsidRPr="00886582" w:rsidRDefault="002F6CB7" w:rsidP="002F6CB7">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29AD8DBF" w14:textId="77777777" w:rsidR="002F6CB7" w:rsidRPr="00886582" w:rsidRDefault="002F6CB7" w:rsidP="002F6CB7">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02238EB7" w14:textId="77777777" w:rsidR="002F6CB7" w:rsidRPr="00886582" w:rsidRDefault="002F6CB7" w:rsidP="002F6CB7">
            <w:pPr>
              <w:spacing w:after="0"/>
              <w:rPr>
                <w:rStyle w:val="codeChar1"/>
              </w:rPr>
            </w:pPr>
            <w:r w:rsidRPr="00886582">
              <w:rPr>
                <w:rStyle w:val="codeChar1"/>
              </w:rPr>
              <w:t>frma</w:t>
            </w:r>
          </w:p>
        </w:tc>
        <w:tc>
          <w:tcPr>
            <w:tcW w:w="277" w:type="pct"/>
            <w:tcBorders>
              <w:top w:val="single" w:sz="4" w:space="0" w:color="auto"/>
              <w:left w:val="single" w:sz="4" w:space="0" w:color="auto"/>
              <w:bottom w:val="single" w:sz="4" w:space="0" w:color="auto"/>
              <w:right w:val="single" w:sz="4" w:space="0" w:color="auto"/>
            </w:tcBorders>
            <w:vAlign w:val="center"/>
            <w:hideMark/>
          </w:tcPr>
          <w:p w14:paraId="2926AA0B" w14:textId="77777777" w:rsidR="002F6CB7" w:rsidRPr="00886582" w:rsidRDefault="002F6CB7" w:rsidP="002F6CB7">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4B563E3E"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tcPr>
          <w:p w14:paraId="469E9DA0"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4E11D971" w14:textId="09089EB4" w:rsidR="002F6CB7" w:rsidRPr="00497547" w:rsidRDefault="002F6CB7" w:rsidP="002F6CB7">
            <w:pPr>
              <w:spacing w:after="0"/>
            </w:pPr>
            <w:r w:rsidRPr="00497547">
              <w:t>13.4.3</w:t>
            </w:r>
          </w:p>
        </w:tc>
        <w:tc>
          <w:tcPr>
            <w:tcW w:w="1878" w:type="pct"/>
            <w:tcBorders>
              <w:top w:val="single" w:sz="4" w:space="0" w:color="auto"/>
              <w:left w:val="single" w:sz="4" w:space="0" w:color="auto"/>
              <w:bottom w:val="single" w:sz="4" w:space="0" w:color="auto"/>
            </w:tcBorders>
            <w:vAlign w:val="center"/>
            <w:hideMark/>
          </w:tcPr>
          <w:p w14:paraId="1DCFA77C" w14:textId="77777777" w:rsidR="002F6CB7" w:rsidRPr="00497547" w:rsidRDefault="002F6CB7" w:rsidP="002F6CB7">
            <w:pPr>
              <w:spacing w:after="0"/>
            </w:pPr>
            <w:r w:rsidRPr="00497547">
              <w:t>original format box</w:t>
            </w:r>
          </w:p>
        </w:tc>
      </w:tr>
      <w:tr w:rsidR="002F6CB7" w:rsidRPr="00497547" w14:paraId="4CA6F9EA" w14:textId="77777777" w:rsidTr="009509E6">
        <w:tc>
          <w:tcPr>
            <w:tcW w:w="282" w:type="pct"/>
            <w:tcBorders>
              <w:top w:val="single" w:sz="4" w:space="0" w:color="auto"/>
              <w:bottom w:val="single" w:sz="4" w:space="0" w:color="auto"/>
              <w:right w:val="single" w:sz="4" w:space="0" w:color="auto"/>
            </w:tcBorders>
            <w:vAlign w:val="center"/>
            <w:hideMark/>
          </w:tcPr>
          <w:p w14:paraId="69B9CAE4" w14:textId="4266B241"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17A98B03" w14:textId="77777777" w:rsidR="002F6CB7" w:rsidRPr="00886582" w:rsidRDefault="002F6CB7" w:rsidP="002F6CB7">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5E46A112" w14:textId="77777777" w:rsidR="002F6CB7" w:rsidRPr="00886582" w:rsidRDefault="002F6CB7" w:rsidP="002F6CB7">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569E051B" w14:textId="77777777" w:rsidR="002F6CB7" w:rsidRPr="00886582" w:rsidRDefault="002F6CB7" w:rsidP="002F6CB7">
            <w:pPr>
              <w:spacing w:after="0"/>
              <w:rPr>
                <w:rStyle w:val="codeChar1"/>
              </w:rPr>
            </w:pPr>
            <w:r w:rsidRPr="00886582">
              <w:rPr>
                <w:rStyle w:val="codeChar1"/>
              </w:rPr>
              <w:t>schm</w:t>
            </w:r>
          </w:p>
        </w:tc>
        <w:tc>
          <w:tcPr>
            <w:tcW w:w="277" w:type="pct"/>
            <w:tcBorders>
              <w:top w:val="single" w:sz="4" w:space="0" w:color="auto"/>
              <w:left w:val="single" w:sz="4" w:space="0" w:color="auto"/>
              <w:bottom w:val="single" w:sz="4" w:space="0" w:color="auto"/>
              <w:right w:val="single" w:sz="4" w:space="0" w:color="auto"/>
            </w:tcBorders>
            <w:vAlign w:val="center"/>
            <w:hideMark/>
          </w:tcPr>
          <w:p w14:paraId="0736C749" w14:textId="77777777" w:rsidR="002F6CB7" w:rsidRPr="00886582" w:rsidRDefault="002F6CB7" w:rsidP="002F6CB7">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5B87F344"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tcPr>
          <w:p w14:paraId="098C56F1"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67F009DB" w14:textId="5E9517FE" w:rsidR="002F6CB7" w:rsidRPr="00497547" w:rsidRDefault="002F6CB7" w:rsidP="002F6CB7">
            <w:pPr>
              <w:spacing w:after="0"/>
            </w:pPr>
            <w:r w:rsidRPr="00497547">
              <w:t>13.4.6</w:t>
            </w:r>
          </w:p>
        </w:tc>
        <w:tc>
          <w:tcPr>
            <w:tcW w:w="1878" w:type="pct"/>
            <w:tcBorders>
              <w:top w:val="single" w:sz="4" w:space="0" w:color="auto"/>
              <w:left w:val="single" w:sz="4" w:space="0" w:color="auto"/>
              <w:bottom w:val="single" w:sz="4" w:space="0" w:color="auto"/>
            </w:tcBorders>
            <w:vAlign w:val="center"/>
            <w:hideMark/>
          </w:tcPr>
          <w:p w14:paraId="7EB6FA23" w14:textId="77777777" w:rsidR="002F6CB7" w:rsidRPr="00497547" w:rsidRDefault="002F6CB7" w:rsidP="002F6CB7">
            <w:pPr>
              <w:spacing w:after="0"/>
            </w:pPr>
            <w:r w:rsidRPr="00497547">
              <w:t>scheme type box</w:t>
            </w:r>
          </w:p>
        </w:tc>
      </w:tr>
      <w:tr w:rsidR="002F6CB7" w:rsidRPr="00497547" w14:paraId="682C8F56" w14:textId="77777777" w:rsidTr="009509E6">
        <w:tc>
          <w:tcPr>
            <w:tcW w:w="282" w:type="pct"/>
            <w:tcBorders>
              <w:top w:val="single" w:sz="4" w:space="0" w:color="auto"/>
              <w:bottom w:val="single" w:sz="4" w:space="0" w:color="auto"/>
              <w:right w:val="single" w:sz="4" w:space="0" w:color="auto"/>
            </w:tcBorders>
            <w:vAlign w:val="center"/>
            <w:hideMark/>
          </w:tcPr>
          <w:p w14:paraId="3CCE60BF" w14:textId="78D1499E"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546257F3" w14:textId="77777777" w:rsidR="002F6CB7" w:rsidRPr="00886582" w:rsidRDefault="002F6CB7" w:rsidP="002F6CB7">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5BD4F9F0" w14:textId="77777777" w:rsidR="002F6CB7" w:rsidRPr="00886582" w:rsidRDefault="002F6CB7" w:rsidP="002F6CB7">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14856546" w14:textId="77777777" w:rsidR="002F6CB7" w:rsidRPr="00886582" w:rsidRDefault="002F6CB7" w:rsidP="002F6CB7">
            <w:pPr>
              <w:spacing w:after="0"/>
              <w:rPr>
                <w:rStyle w:val="codeChar1"/>
              </w:rPr>
            </w:pPr>
            <w:r w:rsidRPr="00886582">
              <w:rPr>
                <w:rStyle w:val="codeChar1"/>
              </w:rPr>
              <w:t>schi</w:t>
            </w:r>
          </w:p>
        </w:tc>
        <w:tc>
          <w:tcPr>
            <w:tcW w:w="277" w:type="pct"/>
            <w:tcBorders>
              <w:top w:val="single" w:sz="4" w:space="0" w:color="auto"/>
              <w:left w:val="single" w:sz="4" w:space="0" w:color="auto"/>
              <w:bottom w:val="single" w:sz="4" w:space="0" w:color="auto"/>
              <w:right w:val="single" w:sz="4" w:space="0" w:color="auto"/>
            </w:tcBorders>
            <w:vAlign w:val="center"/>
            <w:hideMark/>
          </w:tcPr>
          <w:p w14:paraId="5C8AF649" w14:textId="77777777" w:rsidR="002F6CB7" w:rsidRPr="00886582" w:rsidRDefault="002F6CB7" w:rsidP="002F6CB7">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5A172FC6"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tcPr>
          <w:p w14:paraId="4690B64A"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38AE1C49" w14:textId="4814244C" w:rsidR="002F6CB7" w:rsidRPr="00497547" w:rsidRDefault="002F6CB7" w:rsidP="002F6CB7">
            <w:pPr>
              <w:spacing w:after="0"/>
            </w:pPr>
            <w:r w:rsidRPr="00497547">
              <w:t>13.4.7</w:t>
            </w:r>
          </w:p>
        </w:tc>
        <w:tc>
          <w:tcPr>
            <w:tcW w:w="1878" w:type="pct"/>
            <w:tcBorders>
              <w:top w:val="single" w:sz="4" w:space="0" w:color="auto"/>
              <w:left w:val="single" w:sz="4" w:space="0" w:color="auto"/>
              <w:bottom w:val="single" w:sz="4" w:space="0" w:color="auto"/>
            </w:tcBorders>
            <w:vAlign w:val="center"/>
            <w:hideMark/>
          </w:tcPr>
          <w:p w14:paraId="0A7FE979" w14:textId="77777777" w:rsidR="002F6CB7" w:rsidRPr="00497547" w:rsidRDefault="002F6CB7" w:rsidP="002F6CB7">
            <w:pPr>
              <w:spacing w:after="0"/>
            </w:pPr>
            <w:r w:rsidRPr="00497547">
              <w:t>scheme information box</w:t>
            </w:r>
          </w:p>
        </w:tc>
      </w:tr>
      <w:tr w:rsidR="002F6CB7" w:rsidRPr="00497547" w14:paraId="12F6E015" w14:textId="77777777" w:rsidTr="009509E6">
        <w:tc>
          <w:tcPr>
            <w:tcW w:w="282" w:type="pct"/>
            <w:tcBorders>
              <w:top w:val="single" w:sz="4" w:space="0" w:color="auto"/>
              <w:bottom w:val="single" w:sz="4" w:space="0" w:color="auto"/>
              <w:right w:val="single" w:sz="4" w:space="0" w:color="auto"/>
            </w:tcBorders>
            <w:vAlign w:val="center"/>
            <w:hideMark/>
          </w:tcPr>
          <w:p w14:paraId="1083C1EB" w14:textId="100222B8"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29B30886" w14:textId="77777777" w:rsidR="002F6CB7" w:rsidRPr="00886582" w:rsidRDefault="002F6CB7" w:rsidP="002F6CB7">
            <w:pPr>
              <w:spacing w:after="0"/>
              <w:rPr>
                <w:rStyle w:val="codeChar1"/>
              </w:rPr>
            </w:pPr>
            <w:r w:rsidRPr="00886582">
              <w:rPr>
                <w:rStyle w:val="codeChar1"/>
              </w:rPr>
              <w:t>iinf</w:t>
            </w:r>
          </w:p>
        </w:tc>
        <w:tc>
          <w:tcPr>
            <w:tcW w:w="515" w:type="pct"/>
            <w:tcBorders>
              <w:top w:val="single" w:sz="4" w:space="0" w:color="auto"/>
              <w:left w:val="single" w:sz="4" w:space="0" w:color="auto"/>
              <w:bottom w:val="single" w:sz="4" w:space="0" w:color="auto"/>
              <w:right w:val="single" w:sz="4" w:space="0" w:color="auto"/>
            </w:tcBorders>
            <w:vAlign w:val="center"/>
            <w:hideMark/>
          </w:tcPr>
          <w:p w14:paraId="545AC057" w14:textId="77777777" w:rsidR="002F6CB7" w:rsidRPr="00886582" w:rsidRDefault="002F6CB7" w:rsidP="002F6CB7">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3891A445"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4657BCAA" w14:textId="77777777" w:rsidR="002F6CB7" w:rsidRPr="00886582" w:rsidRDefault="002F6CB7" w:rsidP="002F6CB7">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2EED982E"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tcPr>
          <w:p w14:paraId="6BF3EF0E"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0826DDD5" w14:textId="0848486A" w:rsidR="002F6CB7" w:rsidRPr="00497547" w:rsidRDefault="002F6CB7" w:rsidP="002F6CB7">
            <w:pPr>
              <w:spacing w:after="0"/>
            </w:pPr>
            <w:r w:rsidRPr="00497547">
              <w:t>8.11.6</w:t>
            </w:r>
          </w:p>
        </w:tc>
        <w:tc>
          <w:tcPr>
            <w:tcW w:w="1878" w:type="pct"/>
            <w:tcBorders>
              <w:top w:val="single" w:sz="4" w:space="0" w:color="auto"/>
              <w:left w:val="single" w:sz="4" w:space="0" w:color="auto"/>
              <w:bottom w:val="single" w:sz="4" w:space="0" w:color="auto"/>
            </w:tcBorders>
            <w:vAlign w:val="center"/>
            <w:hideMark/>
          </w:tcPr>
          <w:p w14:paraId="5618DD83" w14:textId="77777777" w:rsidR="002F6CB7" w:rsidRPr="00497547" w:rsidRDefault="002F6CB7" w:rsidP="002F6CB7">
            <w:pPr>
              <w:spacing w:after="0"/>
            </w:pPr>
            <w:r w:rsidRPr="00497547">
              <w:t>item information</w:t>
            </w:r>
          </w:p>
        </w:tc>
      </w:tr>
      <w:tr w:rsidR="002F6CB7" w:rsidRPr="00497547" w14:paraId="24A19139" w14:textId="77777777" w:rsidTr="009509E6">
        <w:tc>
          <w:tcPr>
            <w:tcW w:w="282" w:type="pct"/>
            <w:tcBorders>
              <w:top w:val="single" w:sz="4" w:space="0" w:color="auto"/>
              <w:bottom w:val="single" w:sz="4" w:space="0" w:color="auto"/>
              <w:right w:val="single" w:sz="4" w:space="0" w:color="auto"/>
            </w:tcBorders>
            <w:vAlign w:val="center"/>
            <w:hideMark/>
          </w:tcPr>
          <w:p w14:paraId="23FF31EA" w14:textId="3CFAAB1C"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102A9EE6" w14:textId="77777777" w:rsidR="002F6CB7" w:rsidRPr="00886582" w:rsidRDefault="002F6CB7" w:rsidP="002F6CB7">
            <w:pPr>
              <w:spacing w:after="0"/>
              <w:rPr>
                <w:rStyle w:val="codeChar1"/>
              </w:rPr>
            </w:pPr>
            <w:r w:rsidRPr="00886582">
              <w:rPr>
                <w:rStyle w:val="codeChar1"/>
              </w:rPr>
              <w:t>xml</w:t>
            </w:r>
          </w:p>
        </w:tc>
        <w:tc>
          <w:tcPr>
            <w:tcW w:w="515" w:type="pct"/>
            <w:tcBorders>
              <w:top w:val="single" w:sz="4" w:space="0" w:color="auto"/>
              <w:left w:val="single" w:sz="4" w:space="0" w:color="auto"/>
              <w:bottom w:val="single" w:sz="4" w:space="0" w:color="auto"/>
              <w:right w:val="single" w:sz="4" w:space="0" w:color="auto"/>
            </w:tcBorders>
            <w:vAlign w:val="center"/>
            <w:hideMark/>
          </w:tcPr>
          <w:p w14:paraId="4E1E9C92" w14:textId="77777777" w:rsidR="002F6CB7" w:rsidRPr="00886582" w:rsidRDefault="002F6CB7" w:rsidP="002F6CB7">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07695DAA"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703B0751" w14:textId="77777777" w:rsidR="002F6CB7" w:rsidRPr="00886582" w:rsidRDefault="002F6CB7" w:rsidP="002F6CB7">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23948FFC"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tcPr>
          <w:p w14:paraId="15647D0F"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4B1E5901" w14:textId="5E7F9DA2" w:rsidR="002F6CB7" w:rsidRPr="00497547" w:rsidRDefault="002F6CB7" w:rsidP="002F6CB7">
            <w:pPr>
              <w:spacing w:after="0"/>
            </w:pPr>
            <w:r w:rsidRPr="00497547">
              <w:t>8.11.2</w:t>
            </w:r>
          </w:p>
        </w:tc>
        <w:tc>
          <w:tcPr>
            <w:tcW w:w="1878" w:type="pct"/>
            <w:tcBorders>
              <w:top w:val="single" w:sz="4" w:space="0" w:color="auto"/>
              <w:left w:val="single" w:sz="4" w:space="0" w:color="auto"/>
              <w:bottom w:val="single" w:sz="4" w:space="0" w:color="auto"/>
            </w:tcBorders>
            <w:vAlign w:val="center"/>
            <w:hideMark/>
          </w:tcPr>
          <w:p w14:paraId="664949D0" w14:textId="77777777" w:rsidR="002F6CB7" w:rsidRPr="00497547" w:rsidRDefault="002F6CB7" w:rsidP="002F6CB7">
            <w:pPr>
              <w:spacing w:after="0"/>
            </w:pPr>
            <w:r w:rsidRPr="00497547">
              <w:t>XML container</w:t>
            </w:r>
          </w:p>
        </w:tc>
      </w:tr>
      <w:tr w:rsidR="002F6CB7" w:rsidRPr="00497547" w14:paraId="76AD77A3" w14:textId="77777777" w:rsidTr="009509E6">
        <w:tc>
          <w:tcPr>
            <w:tcW w:w="282" w:type="pct"/>
            <w:tcBorders>
              <w:top w:val="single" w:sz="4" w:space="0" w:color="auto"/>
              <w:bottom w:val="single" w:sz="4" w:space="0" w:color="auto"/>
              <w:right w:val="single" w:sz="4" w:space="0" w:color="auto"/>
            </w:tcBorders>
            <w:vAlign w:val="center"/>
            <w:hideMark/>
          </w:tcPr>
          <w:p w14:paraId="654CF752" w14:textId="778328D6"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54B8E6CB" w14:textId="77777777" w:rsidR="002F6CB7" w:rsidRPr="00886582" w:rsidRDefault="002F6CB7" w:rsidP="002F6CB7">
            <w:pPr>
              <w:spacing w:after="0"/>
              <w:rPr>
                <w:rStyle w:val="codeChar1"/>
              </w:rPr>
            </w:pPr>
            <w:r w:rsidRPr="00886582">
              <w:rPr>
                <w:rStyle w:val="codeChar1"/>
              </w:rPr>
              <w:t>bxml</w:t>
            </w:r>
          </w:p>
        </w:tc>
        <w:tc>
          <w:tcPr>
            <w:tcW w:w="515" w:type="pct"/>
            <w:tcBorders>
              <w:top w:val="single" w:sz="4" w:space="0" w:color="auto"/>
              <w:left w:val="single" w:sz="4" w:space="0" w:color="auto"/>
              <w:bottom w:val="single" w:sz="4" w:space="0" w:color="auto"/>
              <w:right w:val="single" w:sz="4" w:space="0" w:color="auto"/>
            </w:tcBorders>
            <w:vAlign w:val="center"/>
            <w:hideMark/>
          </w:tcPr>
          <w:p w14:paraId="547AEA10" w14:textId="77777777" w:rsidR="002F6CB7" w:rsidRPr="00886582" w:rsidRDefault="002F6CB7" w:rsidP="002F6CB7">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0A724C5F"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5DE882D8" w14:textId="77777777" w:rsidR="002F6CB7" w:rsidRPr="00886582" w:rsidRDefault="002F6CB7" w:rsidP="002F6CB7">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3BF08A5C"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tcPr>
          <w:p w14:paraId="15F8C8DC"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043E66CF" w14:textId="381D46B8" w:rsidR="002F6CB7" w:rsidRPr="00497547" w:rsidRDefault="002F6CB7" w:rsidP="002F6CB7">
            <w:pPr>
              <w:spacing w:after="0"/>
            </w:pPr>
            <w:r w:rsidRPr="00497547">
              <w:t>8.11.2</w:t>
            </w:r>
          </w:p>
        </w:tc>
        <w:tc>
          <w:tcPr>
            <w:tcW w:w="1878" w:type="pct"/>
            <w:tcBorders>
              <w:top w:val="single" w:sz="4" w:space="0" w:color="auto"/>
              <w:left w:val="single" w:sz="4" w:space="0" w:color="auto"/>
              <w:bottom w:val="single" w:sz="4" w:space="0" w:color="auto"/>
            </w:tcBorders>
            <w:vAlign w:val="center"/>
            <w:hideMark/>
          </w:tcPr>
          <w:p w14:paraId="68FAC03B" w14:textId="77777777" w:rsidR="002F6CB7" w:rsidRPr="00497547" w:rsidRDefault="002F6CB7" w:rsidP="002F6CB7">
            <w:pPr>
              <w:spacing w:after="0"/>
            </w:pPr>
            <w:r w:rsidRPr="00497547">
              <w:t>binary XML container</w:t>
            </w:r>
          </w:p>
        </w:tc>
      </w:tr>
      <w:tr w:rsidR="002F6CB7" w:rsidRPr="00497547" w14:paraId="5F5552CA" w14:textId="77777777" w:rsidTr="009509E6">
        <w:tc>
          <w:tcPr>
            <w:tcW w:w="282" w:type="pct"/>
            <w:tcBorders>
              <w:top w:val="single" w:sz="4" w:space="0" w:color="auto"/>
              <w:bottom w:val="single" w:sz="4" w:space="0" w:color="auto"/>
              <w:right w:val="single" w:sz="4" w:space="0" w:color="auto"/>
            </w:tcBorders>
            <w:vAlign w:val="center"/>
            <w:hideMark/>
          </w:tcPr>
          <w:p w14:paraId="77D3B11B" w14:textId="7DC28782"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0F3E539F" w14:textId="77777777" w:rsidR="002F6CB7" w:rsidRPr="00886582" w:rsidRDefault="002F6CB7" w:rsidP="002F6CB7">
            <w:pPr>
              <w:spacing w:after="0"/>
              <w:rPr>
                <w:rStyle w:val="codeChar1"/>
              </w:rPr>
            </w:pPr>
            <w:r w:rsidRPr="00886582">
              <w:rPr>
                <w:rStyle w:val="codeChar1"/>
              </w:rPr>
              <w:t>pitm</w:t>
            </w:r>
          </w:p>
        </w:tc>
        <w:tc>
          <w:tcPr>
            <w:tcW w:w="515" w:type="pct"/>
            <w:tcBorders>
              <w:top w:val="single" w:sz="4" w:space="0" w:color="auto"/>
              <w:left w:val="single" w:sz="4" w:space="0" w:color="auto"/>
              <w:bottom w:val="single" w:sz="4" w:space="0" w:color="auto"/>
              <w:right w:val="single" w:sz="4" w:space="0" w:color="auto"/>
            </w:tcBorders>
            <w:vAlign w:val="center"/>
            <w:hideMark/>
          </w:tcPr>
          <w:p w14:paraId="651AA325" w14:textId="77777777" w:rsidR="002F6CB7" w:rsidRPr="00886582" w:rsidRDefault="002F6CB7" w:rsidP="002F6CB7">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49F1BEF9"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5A382BF3" w14:textId="77777777" w:rsidR="002F6CB7" w:rsidRPr="00886582" w:rsidRDefault="002F6CB7" w:rsidP="002F6CB7">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37FAECC8"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tcPr>
          <w:p w14:paraId="305A96E3"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1E5B6154" w14:textId="42BEF54C" w:rsidR="002F6CB7" w:rsidRPr="00497547" w:rsidRDefault="002F6CB7" w:rsidP="002F6CB7">
            <w:pPr>
              <w:spacing w:after="0"/>
            </w:pPr>
            <w:r w:rsidRPr="00497547">
              <w:t>8.11.4</w:t>
            </w:r>
          </w:p>
        </w:tc>
        <w:tc>
          <w:tcPr>
            <w:tcW w:w="1878" w:type="pct"/>
            <w:tcBorders>
              <w:top w:val="single" w:sz="4" w:space="0" w:color="auto"/>
              <w:left w:val="single" w:sz="4" w:space="0" w:color="auto"/>
              <w:bottom w:val="single" w:sz="4" w:space="0" w:color="auto"/>
            </w:tcBorders>
            <w:vAlign w:val="center"/>
            <w:hideMark/>
          </w:tcPr>
          <w:p w14:paraId="32B18558" w14:textId="77777777" w:rsidR="002F6CB7" w:rsidRPr="00497547" w:rsidRDefault="002F6CB7" w:rsidP="002F6CB7">
            <w:pPr>
              <w:spacing w:after="0"/>
            </w:pPr>
            <w:r w:rsidRPr="00497547">
              <w:t>primary item reference</w:t>
            </w:r>
          </w:p>
        </w:tc>
      </w:tr>
      <w:tr w:rsidR="002F6CB7" w:rsidRPr="00497547" w14:paraId="7D49D314" w14:textId="77777777" w:rsidTr="009509E6">
        <w:tc>
          <w:tcPr>
            <w:tcW w:w="282" w:type="pct"/>
            <w:tcBorders>
              <w:top w:val="single" w:sz="4" w:space="0" w:color="auto"/>
              <w:bottom w:val="single" w:sz="4" w:space="0" w:color="auto"/>
              <w:right w:val="single" w:sz="4" w:space="0" w:color="auto"/>
            </w:tcBorders>
            <w:vAlign w:val="center"/>
            <w:hideMark/>
          </w:tcPr>
          <w:p w14:paraId="6755F6B5" w14:textId="2AD58A7A"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67E66A19" w14:textId="77777777" w:rsidR="002F6CB7" w:rsidRPr="00886582" w:rsidRDefault="002F6CB7" w:rsidP="002F6CB7">
            <w:pPr>
              <w:spacing w:after="0"/>
              <w:rPr>
                <w:rStyle w:val="codeChar1"/>
              </w:rPr>
            </w:pPr>
            <w:r w:rsidRPr="00886582">
              <w:rPr>
                <w:rStyle w:val="codeChar1"/>
              </w:rPr>
              <w:t>fiin</w:t>
            </w:r>
          </w:p>
        </w:tc>
        <w:tc>
          <w:tcPr>
            <w:tcW w:w="515" w:type="pct"/>
            <w:tcBorders>
              <w:top w:val="single" w:sz="4" w:space="0" w:color="auto"/>
              <w:left w:val="single" w:sz="4" w:space="0" w:color="auto"/>
              <w:bottom w:val="single" w:sz="4" w:space="0" w:color="auto"/>
              <w:right w:val="single" w:sz="4" w:space="0" w:color="auto"/>
            </w:tcBorders>
            <w:vAlign w:val="center"/>
            <w:hideMark/>
          </w:tcPr>
          <w:p w14:paraId="0D8133F3" w14:textId="77777777" w:rsidR="002F6CB7" w:rsidRPr="00886582" w:rsidRDefault="002F6CB7" w:rsidP="002F6CB7">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30B2B636"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530513A7" w14:textId="77777777" w:rsidR="002F6CB7" w:rsidRPr="00886582" w:rsidRDefault="002F6CB7" w:rsidP="002F6CB7">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04CFC5F0"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tcPr>
          <w:p w14:paraId="31E93A9E"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5B7A7C3D" w14:textId="345C3BD1" w:rsidR="002F6CB7" w:rsidRPr="00497547" w:rsidRDefault="002F6CB7" w:rsidP="002F6CB7">
            <w:pPr>
              <w:spacing w:after="0"/>
            </w:pPr>
            <w:r w:rsidRPr="00497547">
              <w:t>8.12.2</w:t>
            </w:r>
          </w:p>
        </w:tc>
        <w:tc>
          <w:tcPr>
            <w:tcW w:w="1878" w:type="pct"/>
            <w:tcBorders>
              <w:top w:val="single" w:sz="4" w:space="0" w:color="auto"/>
              <w:left w:val="single" w:sz="4" w:space="0" w:color="auto"/>
              <w:bottom w:val="single" w:sz="4" w:space="0" w:color="auto"/>
            </w:tcBorders>
            <w:vAlign w:val="center"/>
            <w:hideMark/>
          </w:tcPr>
          <w:p w14:paraId="04FD1CE3" w14:textId="77777777" w:rsidR="002F6CB7" w:rsidRPr="00497547" w:rsidRDefault="002F6CB7" w:rsidP="002F6CB7">
            <w:pPr>
              <w:spacing w:after="0"/>
            </w:pPr>
            <w:r w:rsidRPr="00497547">
              <w:t>file delivery item information</w:t>
            </w:r>
          </w:p>
        </w:tc>
      </w:tr>
      <w:tr w:rsidR="002F6CB7" w:rsidRPr="00497547" w14:paraId="25A3371A" w14:textId="77777777" w:rsidTr="009509E6">
        <w:tc>
          <w:tcPr>
            <w:tcW w:w="282" w:type="pct"/>
            <w:tcBorders>
              <w:top w:val="single" w:sz="4" w:space="0" w:color="auto"/>
              <w:bottom w:val="single" w:sz="4" w:space="0" w:color="auto"/>
              <w:right w:val="single" w:sz="4" w:space="0" w:color="auto"/>
            </w:tcBorders>
            <w:vAlign w:val="center"/>
            <w:hideMark/>
          </w:tcPr>
          <w:p w14:paraId="1433A353" w14:textId="5D2E34B9"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1C0D60C6" w14:textId="77777777" w:rsidR="002F6CB7" w:rsidRPr="00886582" w:rsidRDefault="002F6CB7" w:rsidP="002F6CB7">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4846598E" w14:textId="77777777" w:rsidR="002F6CB7" w:rsidRPr="00886582" w:rsidRDefault="002F6CB7" w:rsidP="002F6CB7">
            <w:pPr>
              <w:spacing w:after="0"/>
              <w:rPr>
                <w:rStyle w:val="codeChar1"/>
              </w:rPr>
            </w:pPr>
            <w:r w:rsidRPr="00886582">
              <w:rPr>
                <w:rStyle w:val="codeChar1"/>
              </w:rPr>
              <w:t>paen</w:t>
            </w:r>
          </w:p>
        </w:tc>
        <w:tc>
          <w:tcPr>
            <w:tcW w:w="345" w:type="pct"/>
            <w:tcBorders>
              <w:top w:val="single" w:sz="4" w:space="0" w:color="auto"/>
              <w:left w:val="single" w:sz="4" w:space="0" w:color="auto"/>
              <w:bottom w:val="single" w:sz="4" w:space="0" w:color="auto"/>
              <w:right w:val="single" w:sz="4" w:space="0" w:color="auto"/>
            </w:tcBorders>
            <w:vAlign w:val="center"/>
            <w:hideMark/>
          </w:tcPr>
          <w:p w14:paraId="4DE67D51"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1E627960" w14:textId="77777777" w:rsidR="002F6CB7" w:rsidRPr="00886582" w:rsidRDefault="002F6CB7" w:rsidP="002F6CB7">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42D70F66"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tcPr>
          <w:p w14:paraId="4F768662"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110E3EA3" w14:textId="23FD87FF" w:rsidR="002F6CB7" w:rsidRPr="00497547" w:rsidRDefault="002F6CB7" w:rsidP="002F6CB7">
            <w:pPr>
              <w:spacing w:after="0"/>
            </w:pPr>
            <w:r w:rsidRPr="00497547">
              <w:t>8.12.2</w:t>
            </w:r>
          </w:p>
        </w:tc>
        <w:tc>
          <w:tcPr>
            <w:tcW w:w="1878" w:type="pct"/>
            <w:tcBorders>
              <w:top w:val="single" w:sz="4" w:space="0" w:color="auto"/>
              <w:left w:val="single" w:sz="4" w:space="0" w:color="auto"/>
              <w:bottom w:val="single" w:sz="4" w:space="0" w:color="auto"/>
            </w:tcBorders>
            <w:vAlign w:val="center"/>
            <w:hideMark/>
          </w:tcPr>
          <w:p w14:paraId="6A85AF4E" w14:textId="77777777" w:rsidR="002F6CB7" w:rsidRPr="00497547" w:rsidRDefault="002F6CB7" w:rsidP="002F6CB7">
            <w:pPr>
              <w:spacing w:after="0"/>
            </w:pPr>
            <w:r w:rsidRPr="00497547">
              <w:t>partition entry</w:t>
            </w:r>
          </w:p>
        </w:tc>
      </w:tr>
      <w:tr w:rsidR="002F6CB7" w:rsidRPr="00497547" w14:paraId="780A50BF" w14:textId="77777777" w:rsidTr="009509E6">
        <w:tc>
          <w:tcPr>
            <w:tcW w:w="282" w:type="pct"/>
            <w:tcBorders>
              <w:top w:val="single" w:sz="4" w:space="0" w:color="auto"/>
              <w:bottom w:val="single" w:sz="4" w:space="0" w:color="auto"/>
              <w:right w:val="single" w:sz="4" w:space="0" w:color="auto"/>
            </w:tcBorders>
            <w:vAlign w:val="center"/>
            <w:hideMark/>
          </w:tcPr>
          <w:p w14:paraId="0185AC47" w14:textId="50A98535"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002ECC61" w14:textId="77777777" w:rsidR="002F6CB7" w:rsidRPr="00886582" w:rsidRDefault="002F6CB7" w:rsidP="002F6CB7">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1E635BA4" w14:textId="77777777" w:rsidR="002F6CB7" w:rsidRPr="00886582" w:rsidRDefault="002F6CB7" w:rsidP="002F6CB7">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64BF5C9B" w14:textId="77777777" w:rsidR="002F6CB7" w:rsidRPr="00886582" w:rsidRDefault="002F6CB7" w:rsidP="002F6CB7">
            <w:pPr>
              <w:spacing w:after="0"/>
              <w:rPr>
                <w:rStyle w:val="codeChar1"/>
              </w:rPr>
            </w:pPr>
            <w:r w:rsidRPr="00886582">
              <w:rPr>
                <w:rStyle w:val="codeChar1"/>
              </w:rPr>
              <w:t>fire</w:t>
            </w:r>
          </w:p>
        </w:tc>
        <w:tc>
          <w:tcPr>
            <w:tcW w:w="277" w:type="pct"/>
            <w:tcBorders>
              <w:top w:val="single" w:sz="4" w:space="0" w:color="auto"/>
              <w:left w:val="single" w:sz="4" w:space="0" w:color="auto"/>
              <w:bottom w:val="single" w:sz="4" w:space="0" w:color="auto"/>
              <w:right w:val="single" w:sz="4" w:space="0" w:color="auto"/>
            </w:tcBorders>
            <w:vAlign w:val="center"/>
            <w:hideMark/>
          </w:tcPr>
          <w:p w14:paraId="1C509953" w14:textId="77777777" w:rsidR="002F6CB7" w:rsidRPr="00886582" w:rsidRDefault="002F6CB7" w:rsidP="002F6CB7">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5B16D806"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tcPr>
          <w:p w14:paraId="166A33FA"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0358B07A" w14:textId="2677C1BB" w:rsidR="002F6CB7" w:rsidRPr="00497547" w:rsidRDefault="002F6CB7" w:rsidP="002F6CB7">
            <w:pPr>
              <w:spacing w:after="0"/>
            </w:pPr>
            <w:r w:rsidRPr="00497547">
              <w:t>8.12.7</w:t>
            </w:r>
          </w:p>
        </w:tc>
        <w:tc>
          <w:tcPr>
            <w:tcW w:w="1878" w:type="pct"/>
            <w:tcBorders>
              <w:top w:val="single" w:sz="4" w:space="0" w:color="auto"/>
              <w:left w:val="single" w:sz="4" w:space="0" w:color="auto"/>
              <w:bottom w:val="single" w:sz="4" w:space="0" w:color="auto"/>
            </w:tcBorders>
            <w:vAlign w:val="center"/>
            <w:hideMark/>
          </w:tcPr>
          <w:p w14:paraId="7C76E3B3" w14:textId="77777777" w:rsidR="002F6CB7" w:rsidRPr="00497547" w:rsidRDefault="002F6CB7" w:rsidP="002F6CB7">
            <w:pPr>
              <w:spacing w:after="0"/>
            </w:pPr>
            <w:r w:rsidRPr="00497547">
              <w:t>file reservoir</w:t>
            </w:r>
          </w:p>
        </w:tc>
      </w:tr>
      <w:tr w:rsidR="002F6CB7" w:rsidRPr="00497547" w14:paraId="0829E35F" w14:textId="77777777" w:rsidTr="009509E6">
        <w:tc>
          <w:tcPr>
            <w:tcW w:w="282" w:type="pct"/>
            <w:tcBorders>
              <w:top w:val="single" w:sz="4" w:space="0" w:color="auto"/>
              <w:bottom w:val="single" w:sz="4" w:space="0" w:color="auto"/>
              <w:right w:val="single" w:sz="4" w:space="0" w:color="auto"/>
            </w:tcBorders>
            <w:vAlign w:val="center"/>
            <w:hideMark/>
          </w:tcPr>
          <w:p w14:paraId="3EC89FDB" w14:textId="12682097"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31A960C3" w14:textId="77777777" w:rsidR="002F6CB7" w:rsidRPr="00886582" w:rsidRDefault="002F6CB7" w:rsidP="002F6CB7">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49F1E843" w14:textId="77777777" w:rsidR="002F6CB7" w:rsidRPr="00886582" w:rsidRDefault="002F6CB7" w:rsidP="002F6CB7">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606840DB" w14:textId="77777777" w:rsidR="002F6CB7" w:rsidRPr="00886582" w:rsidRDefault="002F6CB7" w:rsidP="002F6CB7">
            <w:pPr>
              <w:spacing w:after="0"/>
              <w:rPr>
                <w:rStyle w:val="codeChar1"/>
              </w:rPr>
            </w:pPr>
            <w:r w:rsidRPr="00886582">
              <w:rPr>
                <w:rStyle w:val="codeChar1"/>
              </w:rPr>
              <w:t>fpar</w:t>
            </w:r>
          </w:p>
        </w:tc>
        <w:tc>
          <w:tcPr>
            <w:tcW w:w="277" w:type="pct"/>
            <w:tcBorders>
              <w:top w:val="single" w:sz="4" w:space="0" w:color="auto"/>
              <w:left w:val="single" w:sz="4" w:space="0" w:color="auto"/>
              <w:bottom w:val="single" w:sz="4" w:space="0" w:color="auto"/>
              <w:right w:val="single" w:sz="4" w:space="0" w:color="auto"/>
            </w:tcBorders>
            <w:vAlign w:val="center"/>
            <w:hideMark/>
          </w:tcPr>
          <w:p w14:paraId="1A8D0EB1" w14:textId="77777777" w:rsidR="002F6CB7" w:rsidRPr="00886582" w:rsidRDefault="002F6CB7" w:rsidP="002F6CB7">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30795CD1"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tcPr>
          <w:p w14:paraId="3AEA8076"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514F1418" w14:textId="6AD5B9A0" w:rsidR="002F6CB7" w:rsidRPr="00497547" w:rsidRDefault="002F6CB7" w:rsidP="002F6CB7">
            <w:pPr>
              <w:spacing w:after="0"/>
            </w:pPr>
            <w:r w:rsidRPr="00497547">
              <w:t>8.12.3</w:t>
            </w:r>
          </w:p>
        </w:tc>
        <w:tc>
          <w:tcPr>
            <w:tcW w:w="1878" w:type="pct"/>
            <w:tcBorders>
              <w:top w:val="single" w:sz="4" w:space="0" w:color="auto"/>
              <w:left w:val="single" w:sz="4" w:space="0" w:color="auto"/>
              <w:bottom w:val="single" w:sz="4" w:space="0" w:color="auto"/>
            </w:tcBorders>
            <w:vAlign w:val="center"/>
            <w:hideMark/>
          </w:tcPr>
          <w:p w14:paraId="61C2C5C4" w14:textId="77777777" w:rsidR="002F6CB7" w:rsidRPr="00497547" w:rsidRDefault="002F6CB7" w:rsidP="002F6CB7">
            <w:pPr>
              <w:spacing w:after="0"/>
            </w:pPr>
            <w:r w:rsidRPr="00497547">
              <w:t>file partition</w:t>
            </w:r>
          </w:p>
        </w:tc>
      </w:tr>
      <w:tr w:rsidR="002F6CB7" w:rsidRPr="00497547" w14:paraId="75E31E6C" w14:textId="77777777" w:rsidTr="009509E6">
        <w:tc>
          <w:tcPr>
            <w:tcW w:w="282" w:type="pct"/>
            <w:tcBorders>
              <w:top w:val="single" w:sz="4" w:space="0" w:color="auto"/>
              <w:bottom w:val="single" w:sz="4" w:space="0" w:color="auto"/>
              <w:right w:val="single" w:sz="4" w:space="0" w:color="auto"/>
            </w:tcBorders>
            <w:vAlign w:val="center"/>
            <w:hideMark/>
          </w:tcPr>
          <w:p w14:paraId="4A046DF5" w14:textId="3FB70EA2"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26FB1D8E" w14:textId="77777777" w:rsidR="002F6CB7" w:rsidRPr="00886582" w:rsidRDefault="002F6CB7" w:rsidP="002F6CB7">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0AA9AA5B" w14:textId="77777777" w:rsidR="002F6CB7" w:rsidRPr="00886582" w:rsidRDefault="002F6CB7" w:rsidP="002F6CB7">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29F90967" w14:textId="77777777" w:rsidR="002F6CB7" w:rsidRPr="00886582" w:rsidRDefault="002F6CB7" w:rsidP="002F6CB7">
            <w:pPr>
              <w:spacing w:after="0"/>
              <w:rPr>
                <w:rStyle w:val="codeChar1"/>
              </w:rPr>
            </w:pPr>
            <w:r w:rsidRPr="00886582">
              <w:rPr>
                <w:rStyle w:val="codeChar1"/>
              </w:rPr>
              <w:t>fecr</w:t>
            </w:r>
          </w:p>
        </w:tc>
        <w:tc>
          <w:tcPr>
            <w:tcW w:w="277" w:type="pct"/>
            <w:tcBorders>
              <w:top w:val="single" w:sz="4" w:space="0" w:color="auto"/>
              <w:left w:val="single" w:sz="4" w:space="0" w:color="auto"/>
              <w:bottom w:val="single" w:sz="4" w:space="0" w:color="auto"/>
              <w:right w:val="single" w:sz="4" w:space="0" w:color="auto"/>
            </w:tcBorders>
            <w:vAlign w:val="center"/>
            <w:hideMark/>
          </w:tcPr>
          <w:p w14:paraId="51EA6B90" w14:textId="77777777" w:rsidR="002F6CB7" w:rsidRPr="00886582" w:rsidRDefault="002F6CB7" w:rsidP="002F6CB7">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292D6787"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tcPr>
          <w:p w14:paraId="4DE97551"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10468503" w14:textId="163F18B8" w:rsidR="002F6CB7" w:rsidRPr="00497547" w:rsidRDefault="002F6CB7" w:rsidP="002F6CB7">
            <w:pPr>
              <w:spacing w:after="0"/>
            </w:pPr>
            <w:r w:rsidRPr="00497547">
              <w:t>8.12.4</w:t>
            </w:r>
          </w:p>
        </w:tc>
        <w:tc>
          <w:tcPr>
            <w:tcW w:w="1878" w:type="pct"/>
            <w:tcBorders>
              <w:top w:val="single" w:sz="4" w:space="0" w:color="auto"/>
              <w:left w:val="single" w:sz="4" w:space="0" w:color="auto"/>
              <w:bottom w:val="single" w:sz="4" w:space="0" w:color="auto"/>
            </w:tcBorders>
            <w:vAlign w:val="center"/>
            <w:hideMark/>
          </w:tcPr>
          <w:p w14:paraId="7C697CBB" w14:textId="77777777" w:rsidR="002F6CB7" w:rsidRPr="00497547" w:rsidRDefault="002F6CB7" w:rsidP="002F6CB7">
            <w:pPr>
              <w:spacing w:after="0"/>
            </w:pPr>
            <w:r w:rsidRPr="00497547">
              <w:t>FEC reservoir</w:t>
            </w:r>
          </w:p>
        </w:tc>
      </w:tr>
      <w:tr w:rsidR="002F6CB7" w:rsidRPr="00497547" w14:paraId="63E2AB78" w14:textId="77777777" w:rsidTr="009509E6">
        <w:tc>
          <w:tcPr>
            <w:tcW w:w="282" w:type="pct"/>
            <w:tcBorders>
              <w:top w:val="single" w:sz="4" w:space="0" w:color="auto"/>
              <w:bottom w:val="single" w:sz="4" w:space="0" w:color="auto"/>
              <w:right w:val="single" w:sz="4" w:space="0" w:color="auto"/>
            </w:tcBorders>
            <w:vAlign w:val="center"/>
            <w:hideMark/>
          </w:tcPr>
          <w:p w14:paraId="25130541" w14:textId="6CB92528"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65BD575E" w14:textId="77777777" w:rsidR="002F6CB7" w:rsidRPr="00886582" w:rsidRDefault="002F6CB7" w:rsidP="002F6CB7">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2BCD994D" w14:textId="77777777" w:rsidR="002F6CB7" w:rsidRPr="00886582" w:rsidRDefault="002F6CB7" w:rsidP="002F6CB7">
            <w:pPr>
              <w:spacing w:after="0"/>
              <w:rPr>
                <w:rStyle w:val="codeChar1"/>
              </w:rPr>
            </w:pPr>
            <w:r w:rsidRPr="00886582">
              <w:rPr>
                <w:rStyle w:val="codeChar1"/>
              </w:rPr>
              <w:t>segr</w:t>
            </w:r>
          </w:p>
        </w:tc>
        <w:tc>
          <w:tcPr>
            <w:tcW w:w="345" w:type="pct"/>
            <w:tcBorders>
              <w:top w:val="single" w:sz="4" w:space="0" w:color="auto"/>
              <w:left w:val="single" w:sz="4" w:space="0" w:color="auto"/>
              <w:bottom w:val="single" w:sz="4" w:space="0" w:color="auto"/>
              <w:right w:val="single" w:sz="4" w:space="0" w:color="auto"/>
            </w:tcBorders>
            <w:vAlign w:val="center"/>
            <w:hideMark/>
          </w:tcPr>
          <w:p w14:paraId="097EE4E2"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641F77A2" w14:textId="77777777" w:rsidR="002F6CB7" w:rsidRPr="00886582" w:rsidRDefault="002F6CB7" w:rsidP="002F6CB7">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263D7146"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tcPr>
          <w:p w14:paraId="1E2F41BB"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15F9585C" w14:textId="1C292577" w:rsidR="002F6CB7" w:rsidRPr="00497547" w:rsidRDefault="002F6CB7" w:rsidP="002F6CB7">
            <w:pPr>
              <w:spacing w:after="0"/>
            </w:pPr>
            <w:r w:rsidRPr="00497547">
              <w:t>8.12.5</w:t>
            </w:r>
          </w:p>
        </w:tc>
        <w:tc>
          <w:tcPr>
            <w:tcW w:w="1878" w:type="pct"/>
            <w:tcBorders>
              <w:top w:val="single" w:sz="4" w:space="0" w:color="auto"/>
              <w:left w:val="single" w:sz="4" w:space="0" w:color="auto"/>
              <w:bottom w:val="single" w:sz="4" w:space="0" w:color="auto"/>
            </w:tcBorders>
            <w:vAlign w:val="center"/>
            <w:hideMark/>
          </w:tcPr>
          <w:p w14:paraId="19BF8875" w14:textId="77777777" w:rsidR="002F6CB7" w:rsidRPr="00497547" w:rsidRDefault="002F6CB7" w:rsidP="002F6CB7">
            <w:pPr>
              <w:spacing w:after="0"/>
            </w:pPr>
            <w:r w:rsidRPr="00497547">
              <w:t>file delivery session group</w:t>
            </w:r>
          </w:p>
        </w:tc>
      </w:tr>
      <w:tr w:rsidR="002F6CB7" w:rsidRPr="00497547" w14:paraId="10597246" w14:textId="77777777" w:rsidTr="009509E6">
        <w:tc>
          <w:tcPr>
            <w:tcW w:w="282" w:type="pct"/>
            <w:tcBorders>
              <w:top w:val="single" w:sz="4" w:space="0" w:color="auto"/>
              <w:bottom w:val="single" w:sz="4" w:space="0" w:color="auto"/>
              <w:right w:val="single" w:sz="4" w:space="0" w:color="auto"/>
            </w:tcBorders>
            <w:vAlign w:val="center"/>
            <w:hideMark/>
          </w:tcPr>
          <w:p w14:paraId="09D918ED" w14:textId="15D3543D"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689DF903" w14:textId="77777777" w:rsidR="002F6CB7" w:rsidRPr="00886582" w:rsidRDefault="002F6CB7" w:rsidP="002F6CB7">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0F66DBC8" w14:textId="77777777" w:rsidR="002F6CB7" w:rsidRPr="00886582" w:rsidRDefault="002F6CB7" w:rsidP="002F6CB7">
            <w:pPr>
              <w:spacing w:after="0"/>
              <w:rPr>
                <w:rStyle w:val="codeChar1"/>
              </w:rPr>
            </w:pPr>
            <w:r w:rsidRPr="00886582">
              <w:rPr>
                <w:rStyle w:val="codeChar1"/>
              </w:rPr>
              <w:t>gitn</w:t>
            </w:r>
          </w:p>
        </w:tc>
        <w:tc>
          <w:tcPr>
            <w:tcW w:w="345" w:type="pct"/>
            <w:tcBorders>
              <w:top w:val="single" w:sz="4" w:space="0" w:color="auto"/>
              <w:left w:val="single" w:sz="4" w:space="0" w:color="auto"/>
              <w:bottom w:val="single" w:sz="4" w:space="0" w:color="auto"/>
              <w:right w:val="single" w:sz="4" w:space="0" w:color="auto"/>
            </w:tcBorders>
            <w:vAlign w:val="center"/>
            <w:hideMark/>
          </w:tcPr>
          <w:p w14:paraId="780A4C83"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3E263B05" w14:textId="77777777" w:rsidR="002F6CB7" w:rsidRPr="00886582" w:rsidRDefault="002F6CB7" w:rsidP="002F6CB7">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5BB30B34"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tcPr>
          <w:p w14:paraId="7EC1A24D"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657C7110" w14:textId="3161A072" w:rsidR="002F6CB7" w:rsidRPr="00497547" w:rsidRDefault="002F6CB7" w:rsidP="002F6CB7">
            <w:pPr>
              <w:spacing w:after="0"/>
            </w:pPr>
            <w:r w:rsidRPr="00497547">
              <w:t>8.12.6</w:t>
            </w:r>
          </w:p>
        </w:tc>
        <w:tc>
          <w:tcPr>
            <w:tcW w:w="1878" w:type="pct"/>
            <w:tcBorders>
              <w:top w:val="single" w:sz="4" w:space="0" w:color="auto"/>
              <w:left w:val="single" w:sz="4" w:space="0" w:color="auto"/>
              <w:bottom w:val="single" w:sz="4" w:space="0" w:color="auto"/>
            </w:tcBorders>
            <w:vAlign w:val="center"/>
            <w:hideMark/>
          </w:tcPr>
          <w:p w14:paraId="720A4DD9" w14:textId="77777777" w:rsidR="002F6CB7" w:rsidRPr="00497547" w:rsidRDefault="002F6CB7" w:rsidP="002F6CB7">
            <w:pPr>
              <w:spacing w:after="0"/>
            </w:pPr>
            <w:r w:rsidRPr="00497547">
              <w:t>group id to name</w:t>
            </w:r>
          </w:p>
        </w:tc>
      </w:tr>
      <w:tr w:rsidR="002F6CB7" w:rsidRPr="00497547" w14:paraId="3DD4F190" w14:textId="77777777" w:rsidTr="009509E6">
        <w:tc>
          <w:tcPr>
            <w:tcW w:w="282" w:type="pct"/>
            <w:tcBorders>
              <w:top w:val="single" w:sz="4" w:space="0" w:color="auto"/>
              <w:bottom w:val="single" w:sz="4" w:space="0" w:color="auto"/>
              <w:right w:val="single" w:sz="4" w:space="0" w:color="auto"/>
            </w:tcBorders>
            <w:vAlign w:val="center"/>
            <w:hideMark/>
          </w:tcPr>
          <w:p w14:paraId="5281A53F" w14:textId="6753606E"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52AD361B" w14:textId="77777777" w:rsidR="002F6CB7" w:rsidRPr="00886582" w:rsidRDefault="002F6CB7" w:rsidP="002F6CB7">
            <w:pPr>
              <w:spacing w:after="0"/>
              <w:rPr>
                <w:rStyle w:val="codeChar1"/>
              </w:rPr>
            </w:pPr>
            <w:r w:rsidRPr="00886582">
              <w:rPr>
                <w:rStyle w:val="codeChar1"/>
              </w:rPr>
              <w:t>idat</w:t>
            </w:r>
          </w:p>
        </w:tc>
        <w:tc>
          <w:tcPr>
            <w:tcW w:w="515" w:type="pct"/>
            <w:tcBorders>
              <w:top w:val="single" w:sz="4" w:space="0" w:color="auto"/>
              <w:left w:val="single" w:sz="4" w:space="0" w:color="auto"/>
              <w:bottom w:val="single" w:sz="4" w:space="0" w:color="auto"/>
              <w:right w:val="single" w:sz="4" w:space="0" w:color="auto"/>
            </w:tcBorders>
            <w:vAlign w:val="center"/>
            <w:hideMark/>
          </w:tcPr>
          <w:p w14:paraId="5A0189F1" w14:textId="77777777" w:rsidR="002F6CB7" w:rsidRPr="00886582" w:rsidRDefault="002F6CB7" w:rsidP="002F6CB7">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0815BE1E"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452B3707" w14:textId="77777777" w:rsidR="002F6CB7" w:rsidRPr="00886582" w:rsidRDefault="002F6CB7" w:rsidP="002F6CB7">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25EACEE0"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tcPr>
          <w:p w14:paraId="3C0F3E38"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2FD2B1D4" w14:textId="0034A5A7" w:rsidR="002F6CB7" w:rsidRPr="00497547" w:rsidRDefault="002F6CB7" w:rsidP="002F6CB7">
            <w:pPr>
              <w:spacing w:after="0"/>
            </w:pPr>
            <w:r w:rsidRPr="00497547">
              <w:t>8.11.11</w:t>
            </w:r>
          </w:p>
        </w:tc>
        <w:tc>
          <w:tcPr>
            <w:tcW w:w="1878" w:type="pct"/>
            <w:tcBorders>
              <w:top w:val="single" w:sz="4" w:space="0" w:color="auto"/>
              <w:left w:val="single" w:sz="4" w:space="0" w:color="auto"/>
              <w:bottom w:val="single" w:sz="4" w:space="0" w:color="auto"/>
            </w:tcBorders>
            <w:vAlign w:val="center"/>
            <w:hideMark/>
          </w:tcPr>
          <w:p w14:paraId="40FCD06E" w14:textId="77777777" w:rsidR="002F6CB7" w:rsidRPr="00497547" w:rsidRDefault="002F6CB7" w:rsidP="002F6CB7">
            <w:pPr>
              <w:spacing w:after="0"/>
            </w:pPr>
            <w:r w:rsidRPr="00497547">
              <w:t>item data</w:t>
            </w:r>
          </w:p>
        </w:tc>
      </w:tr>
      <w:tr w:rsidR="002F6CB7" w:rsidRPr="00497547" w14:paraId="449322C6" w14:textId="77777777" w:rsidTr="009509E6">
        <w:tc>
          <w:tcPr>
            <w:tcW w:w="282" w:type="pct"/>
            <w:tcBorders>
              <w:top w:val="single" w:sz="4" w:space="0" w:color="auto"/>
              <w:bottom w:val="single" w:sz="4" w:space="0" w:color="auto"/>
              <w:right w:val="single" w:sz="4" w:space="0" w:color="auto"/>
            </w:tcBorders>
            <w:vAlign w:val="center"/>
            <w:hideMark/>
          </w:tcPr>
          <w:p w14:paraId="2D4406D8" w14:textId="04A7459D"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hideMark/>
          </w:tcPr>
          <w:p w14:paraId="25C744AB" w14:textId="77777777" w:rsidR="002F6CB7" w:rsidRPr="00886582" w:rsidRDefault="002F6CB7" w:rsidP="002F6CB7">
            <w:pPr>
              <w:spacing w:after="0"/>
              <w:rPr>
                <w:rStyle w:val="codeChar1"/>
              </w:rPr>
            </w:pPr>
            <w:r w:rsidRPr="00886582">
              <w:rPr>
                <w:rStyle w:val="codeChar1"/>
              </w:rPr>
              <w:t>iref</w:t>
            </w:r>
          </w:p>
        </w:tc>
        <w:tc>
          <w:tcPr>
            <w:tcW w:w="515" w:type="pct"/>
            <w:tcBorders>
              <w:top w:val="single" w:sz="4" w:space="0" w:color="auto"/>
              <w:left w:val="single" w:sz="4" w:space="0" w:color="auto"/>
              <w:bottom w:val="single" w:sz="4" w:space="0" w:color="auto"/>
              <w:right w:val="single" w:sz="4" w:space="0" w:color="auto"/>
            </w:tcBorders>
            <w:vAlign w:val="center"/>
            <w:hideMark/>
          </w:tcPr>
          <w:p w14:paraId="68A21070" w14:textId="77777777" w:rsidR="002F6CB7" w:rsidRPr="00886582" w:rsidRDefault="002F6CB7" w:rsidP="002F6CB7">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2C5D7AFF"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1944481B" w14:textId="77777777" w:rsidR="002F6CB7" w:rsidRPr="00886582" w:rsidRDefault="002F6CB7" w:rsidP="002F6CB7">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6B8EE183"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tcPr>
          <w:p w14:paraId="636E5726"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1B1230B0" w14:textId="05FACB80" w:rsidR="002F6CB7" w:rsidRPr="00497547" w:rsidRDefault="002F6CB7" w:rsidP="002F6CB7">
            <w:pPr>
              <w:spacing w:after="0"/>
            </w:pPr>
            <w:r w:rsidRPr="00497547">
              <w:t>8.11.12</w:t>
            </w:r>
          </w:p>
        </w:tc>
        <w:tc>
          <w:tcPr>
            <w:tcW w:w="1878" w:type="pct"/>
            <w:tcBorders>
              <w:top w:val="single" w:sz="4" w:space="0" w:color="auto"/>
              <w:left w:val="single" w:sz="4" w:space="0" w:color="auto"/>
              <w:bottom w:val="single" w:sz="4" w:space="0" w:color="auto"/>
            </w:tcBorders>
            <w:vAlign w:val="center"/>
            <w:hideMark/>
          </w:tcPr>
          <w:p w14:paraId="23E28849" w14:textId="77777777" w:rsidR="002F6CB7" w:rsidRPr="00497547" w:rsidRDefault="002F6CB7" w:rsidP="002F6CB7">
            <w:pPr>
              <w:spacing w:after="0"/>
            </w:pPr>
            <w:r w:rsidRPr="00497547">
              <w:t>item reference</w:t>
            </w:r>
          </w:p>
        </w:tc>
      </w:tr>
      <w:tr w:rsidR="002F6CB7" w:rsidRPr="00497547" w14:paraId="2BCC18E7" w14:textId="77777777" w:rsidTr="002F6CB7">
        <w:tc>
          <w:tcPr>
            <w:tcW w:w="282" w:type="pct"/>
            <w:tcBorders>
              <w:top w:val="single" w:sz="4" w:space="0" w:color="auto"/>
              <w:bottom w:val="single" w:sz="4" w:space="0" w:color="auto"/>
              <w:right w:val="single" w:sz="4" w:space="0" w:color="auto"/>
            </w:tcBorders>
            <w:vAlign w:val="center"/>
          </w:tcPr>
          <w:p w14:paraId="146B3432" w14:textId="77777777"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tcPr>
          <w:p w14:paraId="6FBE27B2" w14:textId="0068215A" w:rsidR="002F6CB7" w:rsidRPr="00886582" w:rsidRDefault="002F6CB7" w:rsidP="002F6CB7">
            <w:pPr>
              <w:spacing w:after="0"/>
              <w:rPr>
                <w:rStyle w:val="codeChar1"/>
              </w:rPr>
            </w:pPr>
            <w:r>
              <w:rPr>
                <w:rStyle w:val="codeChar1"/>
              </w:rPr>
              <w:t>iprp</w:t>
            </w:r>
          </w:p>
        </w:tc>
        <w:tc>
          <w:tcPr>
            <w:tcW w:w="515" w:type="pct"/>
            <w:tcBorders>
              <w:top w:val="single" w:sz="4" w:space="0" w:color="auto"/>
              <w:left w:val="single" w:sz="4" w:space="0" w:color="auto"/>
              <w:bottom w:val="single" w:sz="4" w:space="0" w:color="auto"/>
              <w:right w:val="single" w:sz="4" w:space="0" w:color="auto"/>
            </w:tcBorders>
            <w:vAlign w:val="center"/>
          </w:tcPr>
          <w:p w14:paraId="6D05C714" w14:textId="77777777" w:rsidR="002F6CB7" w:rsidRPr="00886582" w:rsidRDefault="002F6CB7" w:rsidP="002F6CB7">
            <w:pPr>
              <w:spacing w:after="0"/>
              <w:rPr>
                <w:rStyle w:val="codeChar1"/>
              </w:rPr>
            </w:pPr>
          </w:p>
        </w:tc>
        <w:tc>
          <w:tcPr>
            <w:tcW w:w="345" w:type="pct"/>
            <w:tcBorders>
              <w:top w:val="single" w:sz="4" w:space="0" w:color="auto"/>
              <w:left w:val="single" w:sz="4" w:space="0" w:color="auto"/>
              <w:bottom w:val="single" w:sz="4" w:space="0" w:color="auto"/>
              <w:right w:val="single" w:sz="4" w:space="0" w:color="auto"/>
            </w:tcBorders>
            <w:vAlign w:val="center"/>
          </w:tcPr>
          <w:p w14:paraId="11B34E5E" w14:textId="77777777"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tcPr>
          <w:p w14:paraId="26D2289E" w14:textId="77777777" w:rsidR="002F6CB7" w:rsidRPr="00886582" w:rsidRDefault="002F6CB7" w:rsidP="002F6CB7">
            <w:pPr>
              <w:spacing w:after="0"/>
              <w:rPr>
                <w:rStyle w:val="codeChar1"/>
              </w:rPr>
            </w:pPr>
          </w:p>
        </w:tc>
        <w:tc>
          <w:tcPr>
            <w:tcW w:w="549" w:type="pct"/>
            <w:tcBorders>
              <w:top w:val="single" w:sz="4" w:space="0" w:color="auto"/>
              <w:left w:val="single" w:sz="4" w:space="0" w:color="auto"/>
              <w:bottom w:val="single" w:sz="4" w:space="0" w:color="auto"/>
              <w:right w:val="single" w:sz="4" w:space="0" w:color="auto"/>
            </w:tcBorders>
            <w:vAlign w:val="center"/>
          </w:tcPr>
          <w:p w14:paraId="676CFF47" w14:textId="77777777"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tcPr>
          <w:p w14:paraId="5B8A2461" w14:textId="77777777" w:rsidR="002F6CB7" w:rsidRPr="00886582" w:rsidRDefault="002F6CB7" w:rsidP="002F6CB7">
            <w:pPr>
              <w:spacing w:after="0"/>
              <w:rPr>
                <w:rStyle w:val="codeChar1"/>
              </w:rPr>
            </w:pPr>
          </w:p>
        </w:tc>
        <w:tc>
          <w:tcPr>
            <w:tcW w:w="599" w:type="pct"/>
            <w:tcBorders>
              <w:top w:val="single" w:sz="4" w:space="0" w:color="auto"/>
              <w:left w:val="single" w:sz="4" w:space="0" w:color="auto"/>
              <w:bottom w:val="single" w:sz="4" w:space="0" w:color="auto"/>
              <w:right w:val="single" w:sz="4" w:space="0" w:color="auto"/>
            </w:tcBorders>
          </w:tcPr>
          <w:p w14:paraId="5DA2720E" w14:textId="0FC36A97" w:rsidR="002F6CB7" w:rsidRPr="00497547" w:rsidRDefault="002F6CB7" w:rsidP="002F6CB7">
            <w:pPr>
              <w:spacing w:after="0"/>
            </w:pPr>
            <w:r>
              <w:t>8.11.14</w:t>
            </w:r>
          </w:p>
        </w:tc>
        <w:tc>
          <w:tcPr>
            <w:tcW w:w="1878" w:type="pct"/>
            <w:tcBorders>
              <w:top w:val="single" w:sz="4" w:space="0" w:color="auto"/>
              <w:left w:val="single" w:sz="4" w:space="0" w:color="auto"/>
              <w:bottom w:val="single" w:sz="4" w:space="0" w:color="auto"/>
            </w:tcBorders>
            <w:vAlign w:val="center"/>
          </w:tcPr>
          <w:p w14:paraId="3BFE749A" w14:textId="1C1A6228" w:rsidR="002F6CB7" w:rsidRPr="00497547" w:rsidRDefault="002F6CB7" w:rsidP="002F6CB7">
            <w:pPr>
              <w:spacing w:after="0"/>
            </w:pPr>
            <w:r>
              <w:t>item properti</w:t>
            </w:r>
            <w:r w:rsidR="00FA30FA">
              <w:t>es</w:t>
            </w:r>
          </w:p>
        </w:tc>
      </w:tr>
      <w:tr w:rsidR="00FA30FA" w:rsidRPr="00497547" w14:paraId="77B3445B" w14:textId="77777777" w:rsidTr="00F640B2">
        <w:tc>
          <w:tcPr>
            <w:tcW w:w="282" w:type="pct"/>
            <w:tcBorders>
              <w:top w:val="single" w:sz="4" w:space="0" w:color="auto"/>
              <w:bottom w:val="single" w:sz="4" w:space="0" w:color="auto"/>
              <w:right w:val="single" w:sz="4" w:space="0" w:color="auto"/>
            </w:tcBorders>
            <w:vAlign w:val="center"/>
          </w:tcPr>
          <w:p w14:paraId="45FDB6BB" w14:textId="77777777" w:rsidR="00FA30FA" w:rsidRPr="00886582" w:rsidRDefault="00FA30FA" w:rsidP="00F640B2">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tcPr>
          <w:p w14:paraId="3158009F" w14:textId="77777777" w:rsidR="00FA30FA" w:rsidRDefault="00FA30FA" w:rsidP="00F640B2">
            <w:pPr>
              <w:spacing w:after="0"/>
              <w:rPr>
                <w:rStyle w:val="codeChar1"/>
              </w:rPr>
            </w:pPr>
          </w:p>
        </w:tc>
        <w:tc>
          <w:tcPr>
            <w:tcW w:w="515" w:type="pct"/>
            <w:tcBorders>
              <w:top w:val="single" w:sz="4" w:space="0" w:color="auto"/>
              <w:left w:val="single" w:sz="4" w:space="0" w:color="auto"/>
              <w:bottom w:val="single" w:sz="4" w:space="0" w:color="auto"/>
              <w:right w:val="single" w:sz="4" w:space="0" w:color="auto"/>
            </w:tcBorders>
            <w:vAlign w:val="center"/>
          </w:tcPr>
          <w:p w14:paraId="181CA1B1" w14:textId="3767C84B" w:rsidR="00FA30FA" w:rsidRPr="00886582" w:rsidRDefault="00FA30FA" w:rsidP="00F640B2">
            <w:pPr>
              <w:spacing w:after="0"/>
              <w:rPr>
                <w:rStyle w:val="codeChar1"/>
              </w:rPr>
            </w:pPr>
            <w:r>
              <w:rPr>
                <w:rStyle w:val="codeChar1"/>
              </w:rPr>
              <w:t>ipco</w:t>
            </w:r>
          </w:p>
        </w:tc>
        <w:tc>
          <w:tcPr>
            <w:tcW w:w="345" w:type="pct"/>
            <w:tcBorders>
              <w:top w:val="single" w:sz="4" w:space="0" w:color="auto"/>
              <w:left w:val="single" w:sz="4" w:space="0" w:color="auto"/>
              <w:bottom w:val="single" w:sz="4" w:space="0" w:color="auto"/>
              <w:right w:val="single" w:sz="4" w:space="0" w:color="auto"/>
            </w:tcBorders>
            <w:vAlign w:val="center"/>
          </w:tcPr>
          <w:p w14:paraId="1D73B32F" w14:textId="77777777" w:rsidR="00FA30FA" w:rsidRPr="00886582" w:rsidRDefault="00FA30FA" w:rsidP="00F640B2">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tcPr>
          <w:p w14:paraId="7AADC82B" w14:textId="77777777" w:rsidR="00FA30FA" w:rsidRPr="00886582" w:rsidRDefault="00FA30FA" w:rsidP="00F640B2">
            <w:pPr>
              <w:spacing w:after="0"/>
              <w:rPr>
                <w:rStyle w:val="codeChar1"/>
              </w:rPr>
            </w:pPr>
          </w:p>
        </w:tc>
        <w:tc>
          <w:tcPr>
            <w:tcW w:w="549" w:type="pct"/>
            <w:tcBorders>
              <w:top w:val="single" w:sz="4" w:space="0" w:color="auto"/>
              <w:left w:val="single" w:sz="4" w:space="0" w:color="auto"/>
              <w:bottom w:val="single" w:sz="4" w:space="0" w:color="auto"/>
              <w:right w:val="single" w:sz="4" w:space="0" w:color="auto"/>
            </w:tcBorders>
            <w:vAlign w:val="center"/>
          </w:tcPr>
          <w:p w14:paraId="77E51F5D" w14:textId="77777777" w:rsidR="00FA30FA" w:rsidRPr="00886582" w:rsidRDefault="00FA30FA" w:rsidP="00F640B2">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tcPr>
          <w:p w14:paraId="2BF13BD5" w14:textId="77777777" w:rsidR="00FA30FA" w:rsidRPr="00886582" w:rsidRDefault="00FA30FA" w:rsidP="00F640B2">
            <w:pPr>
              <w:spacing w:after="0"/>
              <w:rPr>
                <w:rStyle w:val="codeChar1"/>
              </w:rPr>
            </w:pPr>
          </w:p>
        </w:tc>
        <w:tc>
          <w:tcPr>
            <w:tcW w:w="599" w:type="pct"/>
            <w:tcBorders>
              <w:top w:val="single" w:sz="4" w:space="0" w:color="auto"/>
              <w:left w:val="single" w:sz="4" w:space="0" w:color="auto"/>
              <w:bottom w:val="single" w:sz="4" w:space="0" w:color="auto"/>
              <w:right w:val="single" w:sz="4" w:space="0" w:color="auto"/>
            </w:tcBorders>
          </w:tcPr>
          <w:p w14:paraId="60911665" w14:textId="5E275222" w:rsidR="00FA30FA" w:rsidRDefault="00FA30FA" w:rsidP="00F640B2">
            <w:pPr>
              <w:spacing w:after="0"/>
            </w:pPr>
            <w:r>
              <w:t>8.11.14</w:t>
            </w:r>
          </w:p>
        </w:tc>
        <w:tc>
          <w:tcPr>
            <w:tcW w:w="1878" w:type="pct"/>
            <w:tcBorders>
              <w:top w:val="single" w:sz="4" w:space="0" w:color="auto"/>
              <w:left w:val="single" w:sz="4" w:space="0" w:color="auto"/>
              <w:bottom w:val="single" w:sz="4" w:space="0" w:color="auto"/>
            </w:tcBorders>
            <w:vAlign w:val="center"/>
          </w:tcPr>
          <w:p w14:paraId="39150D7D" w14:textId="434CC369" w:rsidR="00FA30FA" w:rsidRDefault="00FA30FA" w:rsidP="00F640B2">
            <w:pPr>
              <w:spacing w:after="0"/>
            </w:pPr>
            <w:r>
              <w:t>item properties container</w:t>
            </w:r>
          </w:p>
        </w:tc>
      </w:tr>
      <w:tr w:rsidR="00FA30FA" w:rsidRPr="00497547" w14:paraId="2364A8E2" w14:textId="77777777" w:rsidTr="00F640B2">
        <w:tc>
          <w:tcPr>
            <w:tcW w:w="282" w:type="pct"/>
            <w:tcBorders>
              <w:top w:val="single" w:sz="4" w:space="0" w:color="auto"/>
              <w:bottom w:val="single" w:sz="4" w:space="0" w:color="auto"/>
              <w:right w:val="single" w:sz="4" w:space="0" w:color="auto"/>
            </w:tcBorders>
            <w:vAlign w:val="center"/>
          </w:tcPr>
          <w:p w14:paraId="254B2D54" w14:textId="77777777" w:rsidR="00FA30FA" w:rsidRPr="00886582" w:rsidRDefault="00FA30FA" w:rsidP="00F640B2">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tcPr>
          <w:p w14:paraId="5016B3C6" w14:textId="77777777" w:rsidR="00FA30FA" w:rsidRDefault="00FA30FA" w:rsidP="00F640B2">
            <w:pPr>
              <w:spacing w:after="0"/>
              <w:rPr>
                <w:rStyle w:val="codeChar1"/>
              </w:rPr>
            </w:pPr>
          </w:p>
        </w:tc>
        <w:tc>
          <w:tcPr>
            <w:tcW w:w="515" w:type="pct"/>
            <w:tcBorders>
              <w:top w:val="single" w:sz="4" w:space="0" w:color="auto"/>
              <w:left w:val="single" w:sz="4" w:space="0" w:color="auto"/>
              <w:bottom w:val="single" w:sz="4" w:space="0" w:color="auto"/>
              <w:right w:val="single" w:sz="4" w:space="0" w:color="auto"/>
            </w:tcBorders>
            <w:vAlign w:val="center"/>
          </w:tcPr>
          <w:p w14:paraId="11FB9EFB" w14:textId="77777777" w:rsidR="00FA30FA" w:rsidRDefault="00FA30FA" w:rsidP="00F640B2">
            <w:pPr>
              <w:spacing w:after="0"/>
              <w:rPr>
                <w:rStyle w:val="codeChar1"/>
              </w:rPr>
            </w:pPr>
          </w:p>
        </w:tc>
        <w:tc>
          <w:tcPr>
            <w:tcW w:w="345" w:type="pct"/>
            <w:tcBorders>
              <w:top w:val="single" w:sz="4" w:space="0" w:color="auto"/>
              <w:left w:val="single" w:sz="4" w:space="0" w:color="auto"/>
              <w:bottom w:val="single" w:sz="4" w:space="0" w:color="auto"/>
              <w:right w:val="single" w:sz="4" w:space="0" w:color="auto"/>
            </w:tcBorders>
            <w:vAlign w:val="center"/>
          </w:tcPr>
          <w:p w14:paraId="7D0EB3CF" w14:textId="77777777" w:rsidR="00FA30FA" w:rsidRPr="00886582" w:rsidRDefault="00FA30FA" w:rsidP="00F640B2">
            <w:pPr>
              <w:spacing w:after="0"/>
              <w:rPr>
                <w:rStyle w:val="codeChar1"/>
              </w:rPr>
            </w:pPr>
            <w:r>
              <w:rPr>
                <w:rStyle w:val="codeChar1"/>
              </w:rPr>
              <w:t>brnd</w:t>
            </w:r>
          </w:p>
        </w:tc>
        <w:tc>
          <w:tcPr>
            <w:tcW w:w="277" w:type="pct"/>
            <w:tcBorders>
              <w:top w:val="single" w:sz="4" w:space="0" w:color="auto"/>
              <w:left w:val="single" w:sz="4" w:space="0" w:color="auto"/>
              <w:bottom w:val="single" w:sz="4" w:space="0" w:color="auto"/>
              <w:right w:val="single" w:sz="4" w:space="0" w:color="auto"/>
            </w:tcBorders>
            <w:vAlign w:val="center"/>
          </w:tcPr>
          <w:p w14:paraId="381507FB" w14:textId="77777777" w:rsidR="00FA30FA" w:rsidRPr="00886582" w:rsidRDefault="00FA30FA" w:rsidP="00F640B2">
            <w:pPr>
              <w:spacing w:after="0"/>
              <w:rPr>
                <w:rStyle w:val="codeChar1"/>
              </w:rPr>
            </w:pPr>
          </w:p>
        </w:tc>
        <w:tc>
          <w:tcPr>
            <w:tcW w:w="549" w:type="pct"/>
            <w:tcBorders>
              <w:top w:val="single" w:sz="4" w:space="0" w:color="auto"/>
              <w:left w:val="single" w:sz="4" w:space="0" w:color="auto"/>
              <w:bottom w:val="single" w:sz="4" w:space="0" w:color="auto"/>
              <w:right w:val="single" w:sz="4" w:space="0" w:color="auto"/>
            </w:tcBorders>
            <w:vAlign w:val="center"/>
          </w:tcPr>
          <w:p w14:paraId="19E004B9" w14:textId="77777777" w:rsidR="00FA30FA" w:rsidRPr="00886582" w:rsidRDefault="00FA30FA" w:rsidP="00F640B2">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tcPr>
          <w:p w14:paraId="4221ED32" w14:textId="77777777" w:rsidR="00FA30FA" w:rsidRPr="00886582" w:rsidRDefault="00FA30FA" w:rsidP="00F640B2">
            <w:pPr>
              <w:spacing w:after="0"/>
              <w:rPr>
                <w:rStyle w:val="codeChar1"/>
              </w:rPr>
            </w:pPr>
          </w:p>
        </w:tc>
        <w:tc>
          <w:tcPr>
            <w:tcW w:w="599" w:type="pct"/>
            <w:tcBorders>
              <w:top w:val="single" w:sz="4" w:space="0" w:color="auto"/>
              <w:left w:val="single" w:sz="4" w:space="0" w:color="auto"/>
              <w:bottom w:val="single" w:sz="4" w:space="0" w:color="auto"/>
              <w:right w:val="single" w:sz="4" w:space="0" w:color="auto"/>
            </w:tcBorders>
          </w:tcPr>
          <w:p w14:paraId="2A9575A6" w14:textId="77777777" w:rsidR="00FA30FA" w:rsidRDefault="00FA30FA" w:rsidP="00F640B2">
            <w:pPr>
              <w:spacing w:after="0"/>
            </w:pPr>
            <w:r>
              <w:t>8.11.15</w:t>
            </w:r>
          </w:p>
        </w:tc>
        <w:tc>
          <w:tcPr>
            <w:tcW w:w="1878" w:type="pct"/>
            <w:tcBorders>
              <w:top w:val="single" w:sz="4" w:space="0" w:color="auto"/>
              <w:left w:val="single" w:sz="4" w:space="0" w:color="auto"/>
              <w:bottom w:val="single" w:sz="4" w:space="0" w:color="auto"/>
            </w:tcBorders>
            <w:vAlign w:val="center"/>
          </w:tcPr>
          <w:p w14:paraId="42CF3D04" w14:textId="77777777" w:rsidR="00FA30FA" w:rsidRDefault="00FA30FA" w:rsidP="00F640B2">
            <w:pPr>
              <w:spacing w:after="0"/>
            </w:pPr>
            <w:r>
              <w:t>item brand</w:t>
            </w:r>
          </w:p>
        </w:tc>
      </w:tr>
      <w:tr w:rsidR="00FA30FA" w:rsidRPr="00497547" w14:paraId="081F29B0" w14:textId="77777777" w:rsidTr="00F640B2">
        <w:tc>
          <w:tcPr>
            <w:tcW w:w="282" w:type="pct"/>
            <w:tcBorders>
              <w:top w:val="single" w:sz="4" w:space="0" w:color="auto"/>
              <w:bottom w:val="single" w:sz="4" w:space="0" w:color="auto"/>
              <w:right w:val="single" w:sz="4" w:space="0" w:color="auto"/>
            </w:tcBorders>
            <w:vAlign w:val="center"/>
          </w:tcPr>
          <w:p w14:paraId="20ABE6FA" w14:textId="77777777" w:rsidR="00FA30FA" w:rsidRPr="00886582" w:rsidRDefault="00FA30FA" w:rsidP="00F640B2">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tcPr>
          <w:p w14:paraId="7DC8B705" w14:textId="77777777" w:rsidR="00FA30FA" w:rsidRDefault="00FA30FA" w:rsidP="00F640B2">
            <w:pPr>
              <w:spacing w:after="0"/>
              <w:rPr>
                <w:rStyle w:val="codeChar1"/>
              </w:rPr>
            </w:pPr>
          </w:p>
        </w:tc>
        <w:tc>
          <w:tcPr>
            <w:tcW w:w="515" w:type="pct"/>
            <w:tcBorders>
              <w:top w:val="single" w:sz="4" w:space="0" w:color="auto"/>
              <w:left w:val="single" w:sz="4" w:space="0" w:color="auto"/>
              <w:bottom w:val="single" w:sz="4" w:space="0" w:color="auto"/>
              <w:right w:val="single" w:sz="4" w:space="0" w:color="auto"/>
            </w:tcBorders>
            <w:vAlign w:val="center"/>
          </w:tcPr>
          <w:p w14:paraId="18222F7C" w14:textId="45B925CD" w:rsidR="00FA30FA" w:rsidRDefault="00FA30FA" w:rsidP="00F640B2">
            <w:pPr>
              <w:spacing w:after="0"/>
              <w:rPr>
                <w:rStyle w:val="codeChar1"/>
              </w:rPr>
            </w:pPr>
          </w:p>
        </w:tc>
        <w:tc>
          <w:tcPr>
            <w:tcW w:w="345" w:type="pct"/>
            <w:tcBorders>
              <w:top w:val="single" w:sz="4" w:space="0" w:color="auto"/>
              <w:left w:val="single" w:sz="4" w:space="0" w:color="auto"/>
              <w:bottom w:val="single" w:sz="4" w:space="0" w:color="auto"/>
              <w:right w:val="single" w:sz="4" w:space="0" w:color="auto"/>
            </w:tcBorders>
            <w:vAlign w:val="center"/>
          </w:tcPr>
          <w:p w14:paraId="7284547A" w14:textId="147B43BA" w:rsidR="00FA30FA" w:rsidRPr="00886582" w:rsidRDefault="00FA30FA" w:rsidP="00F640B2">
            <w:pPr>
              <w:spacing w:after="0"/>
              <w:rPr>
                <w:rStyle w:val="codeChar1"/>
              </w:rPr>
            </w:pPr>
            <w:r>
              <w:rPr>
                <w:rStyle w:val="codeChar1"/>
              </w:rPr>
              <w:t>hdlp</w:t>
            </w:r>
          </w:p>
        </w:tc>
        <w:tc>
          <w:tcPr>
            <w:tcW w:w="277" w:type="pct"/>
            <w:tcBorders>
              <w:top w:val="single" w:sz="4" w:space="0" w:color="auto"/>
              <w:left w:val="single" w:sz="4" w:space="0" w:color="auto"/>
              <w:bottom w:val="single" w:sz="4" w:space="0" w:color="auto"/>
              <w:right w:val="single" w:sz="4" w:space="0" w:color="auto"/>
            </w:tcBorders>
            <w:vAlign w:val="center"/>
          </w:tcPr>
          <w:p w14:paraId="59A9C182" w14:textId="77777777" w:rsidR="00FA30FA" w:rsidRPr="00886582" w:rsidRDefault="00FA30FA" w:rsidP="00F640B2">
            <w:pPr>
              <w:spacing w:after="0"/>
              <w:rPr>
                <w:rStyle w:val="codeChar1"/>
              </w:rPr>
            </w:pPr>
          </w:p>
        </w:tc>
        <w:tc>
          <w:tcPr>
            <w:tcW w:w="549" w:type="pct"/>
            <w:tcBorders>
              <w:top w:val="single" w:sz="4" w:space="0" w:color="auto"/>
              <w:left w:val="single" w:sz="4" w:space="0" w:color="auto"/>
              <w:bottom w:val="single" w:sz="4" w:space="0" w:color="auto"/>
              <w:right w:val="single" w:sz="4" w:space="0" w:color="auto"/>
            </w:tcBorders>
            <w:vAlign w:val="center"/>
          </w:tcPr>
          <w:p w14:paraId="6071755C" w14:textId="77777777" w:rsidR="00FA30FA" w:rsidRPr="00886582" w:rsidRDefault="00FA30FA" w:rsidP="00F640B2">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tcPr>
          <w:p w14:paraId="7BB04227" w14:textId="77777777" w:rsidR="00FA30FA" w:rsidRPr="00886582" w:rsidRDefault="00FA30FA" w:rsidP="00F640B2">
            <w:pPr>
              <w:spacing w:after="0"/>
              <w:rPr>
                <w:rStyle w:val="codeChar1"/>
              </w:rPr>
            </w:pPr>
          </w:p>
        </w:tc>
        <w:tc>
          <w:tcPr>
            <w:tcW w:w="599" w:type="pct"/>
            <w:tcBorders>
              <w:top w:val="single" w:sz="4" w:space="0" w:color="auto"/>
              <w:left w:val="single" w:sz="4" w:space="0" w:color="auto"/>
              <w:bottom w:val="single" w:sz="4" w:space="0" w:color="auto"/>
              <w:right w:val="single" w:sz="4" w:space="0" w:color="auto"/>
            </w:tcBorders>
          </w:tcPr>
          <w:p w14:paraId="33E6DC69" w14:textId="05F094A4" w:rsidR="00FA30FA" w:rsidRDefault="00FA30FA" w:rsidP="00F640B2">
            <w:pPr>
              <w:spacing w:after="0"/>
            </w:pPr>
            <w:r>
              <w:t>8.11.16</w:t>
            </w:r>
          </w:p>
        </w:tc>
        <w:tc>
          <w:tcPr>
            <w:tcW w:w="1878" w:type="pct"/>
            <w:tcBorders>
              <w:top w:val="single" w:sz="4" w:space="0" w:color="auto"/>
              <w:left w:val="single" w:sz="4" w:space="0" w:color="auto"/>
              <w:bottom w:val="single" w:sz="4" w:space="0" w:color="auto"/>
            </w:tcBorders>
            <w:vAlign w:val="center"/>
          </w:tcPr>
          <w:p w14:paraId="3AA286EE" w14:textId="10DA63D0" w:rsidR="00FA30FA" w:rsidRDefault="00FA30FA" w:rsidP="00F640B2">
            <w:pPr>
              <w:spacing w:after="0"/>
            </w:pPr>
            <w:r>
              <w:t>item handler</w:t>
            </w:r>
          </w:p>
        </w:tc>
      </w:tr>
      <w:tr w:rsidR="00FA30FA" w:rsidRPr="00497547" w14:paraId="0B5C3A27" w14:textId="77777777" w:rsidTr="002F6CB7">
        <w:tc>
          <w:tcPr>
            <w:tcW w:w="282" w:type="pct"/>
            <w:tcBorders>
              <w:top w:val="single" w:sz="4" w:space="0" w:color="auto"/>
              <w:bottom w:val="single" w:sz="4" w:space="0" w:color="auto"/>
              <w:right w:val="single" w:sz="4" w:space="0" w:color="auto"/>
            </w:tcBorders>
            <w:vAlign w:val="center"/>
          </w:tcPr>
          <w:p w14:paraId="0027D706" w14:textId="77777777" w:rsidR="00FA30FA" w:rsidRPr="00886582" w:rsidRDefault="00FA30FA"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tcPr>
          <w:p w14:paraId="1370C092" w14:textId="77777777" w:rsidR="00FA30FA" w:rsidRDefault="00FA30FA" w:rsidP="002F6CB7">
            <w:pPr>
              <w:spacing w:after="0"/>
              <w:rPr>
                <w:rStyle w:val="codeChar1"/>
              </w:rPr>
            </w:pPr>
          </w:p>
        </w:tc>
        <w:tc>
          <w:tcPr>
            <w:tcW w:w="515" w:type="pct"/>
            <w:tcBorders>
              <w:top w:val="single" w:sz="4" w:space="0" w:color="auto"/>
              <w:left w:val="single" w:sz="4" w:space="0" w:color="auto"/>
              <w:bottom w:val="single" w:sz="4" w:space="0" w:color="auto"/>
              <w:right w:val="single" w:sz="4" w:space="0" w:color="auto"/>
            </w:tcBorders>
            <w:vAlign w:val="center"/>
          </w:tcPr>
          <w:p w14:paraId="67986E24" w14:textId="4E3B1BD9" w:rsidR="00FA30FA" w:rsidRPr="00886582" w:rsidRDefault="00FA30FA" w:rsidP="002F6CB7">
            <w:pPr>
              <w:spacing w:after="0"/>
              <w:rPr>
                <w:rStyle w:val="codeChar1"/>
              </w:rPr>
            </w:pPr>
            <w:r>
              <w:rPr>
                <w:rStyle w:val="codeChar1"/>
              </w:rPr>
              <w:t>ipma</w:t>
            </w:r>
          </w:p>
        </w:tc>
        <w:tc>
          <w:tcPr>
            <w:tcW w:w="345" w:type="pct"/>
            <w:tcBorders>
              <w:top w:val="single" w:sz="4" w:space="0" w:color="auto"/>
              <w:left w:val="single" w:sz="4" w:space="0" w:color="auto"/>
              <w:bottom w:val="single" w:sz="4" w:space="0" w:color="auto"/>
              <w:right w:val="single" w:sz="4" w:space="0" w:color="auto"/>
            </w:tcBorders>
            <w:vAlign w:val="center"/>
          </w:tcPr>
          <w:p w14:paraId="5DC63FC3" w14:textId="77777777" w:rsidR="00FA30FA" w:rsidRPr="00886582" w:rsidRDefault="00FA30FA"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tcPr>
          <w:p w14:paraId="19890258" w14:textId="77777777" w:rsidR="00FA30FA" w:rsidRPr="00886582" w:rsidRDefault="00FA30FA" w:rsidP="002F6CB7">
            <w:pPr>
              <w:spacing w:after="0"/>
              <w:rPr>
                <w:rStyle w:val="codeChar1"/>
              </w:rPr>
            </w:pPr>
          </w:p>
        </w:tc>
        <w:tc>
          <w:tcPr>
            <w:tcW w:w="549" w:type="pct"/>
            <w:tcBorders>
              <w:top w:val="single" w:sz="4" w:space="0" w:color="auto"/>
              <w:left w:val="single" w:sz="4" w:space="0" w:color="auto"/>
              <w:bottom w:val="single" w:sz="4" w:space="0" w:color="auto"/>
              <w:right w:val="single" w:sz="4" w:space="0" w:color="auto"/>
            </w:tcBorders>
            <w:vAlign w:val="center"/>
          </w:tcPr>
          <w:p w14:paraId="382BB007" w14:textId="77777777" w:rsidR="00FA30FA" w:rsidRPr="00886582" w:rsidRDefault="00FA30FA"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tcPr>
          <w:p w14:paraId="7F0CD002" w14:textId="77777777" w:rsidR="00FA30FA" w:rsidRPr="00886582" w:rsidRDefault="00FA30FA" w:rsidP="002F6CB7">
            <w:pPr>
              <w:spacing w:after="0"/>
              <w:rPr>
                <w:rStyle w:val="codeChar1"/>
              </w:rPr>
            </w:pPr>
          </w:p>
        </w:tc>
        <w:tc>
          <w:tcPr>
            <w:tcW w:w="599" w:type="pct"/>
            <w:tcBorders>
              <w:top w:val="single" w:sz="4" w:space="0" w:color="auto"/>
              <w:left w:val="single" w:sz="4" w:space="0" w:color="auto"/>
              <w:bottom w:val="single" w:sz="4" w:space="0" w:color="auto"/>
              <w:right w:val="single" w:sz="4" w:space="0" w:color="auto"/>
            </w:tcBorders>
          </w:tcPr>
          <w:p w14:paraId="2994EA45" w14:textId="12B358F9" w:rsidR="00FA30FA" w:rsidRDefault="00FA30FA" w:rsidP="002F6CB7">
            <w:pPr>
              <w:spacing w:after="0"/>
            </w:pPr>
            <w:r>
              <w:t>8.11.14</w:t>
            </w:r>
          </w:p>
        </w:tc>
        <w:tc>
          <w:tcPr>
            <w:tcW w:w="1878" w:type="pct"/>
            <w:tcBorders>
              <w:top w:val="single" w:sz="4" w:space="0" w:color="auto"/>
              <w:left w:val="single" w:sz="4" w:space="0" w:color="auto"/>
              <w:bottom w:val="single" w:sz="4" w:space="0" w:color="auto"/>
            </w:tcBorders>
            <w:vAlign w:val="center"/>
          </w:tcPr>
          <w:p w14:paraId="50EC1130" w14:textId="7885755C" w:rsidR="00FA30FA" w:rsidRDefault="00FA30FA" w:rsidP="002F6CB7">
            <w:pPr>
              <w:spacing w:after="0"/>
            </w:pPr>
            <w:r>
              <w:t>item properties association</w:t>
            </w:r>
          </w:p>
        </w:tc>
      </w:tr>
      <w:tr w:rsidR="002F6CB7" w:rsidRPr="00497547" w14:paraId="06B7F54C" w14:textId="77777777" w:rsidTr="009509E6">
        <w:tc>
          <w:tcPr>
            <w:tcW w:w="282" w:type="pct"/>
            <w:tcBorders>
              <w:top w:val="single" w:sz="4" w:space="0" w:color="auto"/>
              <w:bottom w:val="single" w:sz="4" w:space="0" w:color="auto"/>
              <w:right w:val="single" w:sz="4" w:space="0" w:color="auto"/>
            </w:tcBorders>
            <w:vAlign w:val="center"/>
          </w:tcPr>
          <w:p w14:paraId="5BA9DFFE" w14:textId="20264FDC"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tcPr>
          <w:p w14:paraId="1F02F9DA" w14:textId="77777777" w:rsidR="002F6CB7" w:rsidRPr="00886582" w:rsidRDefault="002F6CB7" w:rsidP="002F6CB7">
            <w:pPr>
              <w:spacing w:after="0"/>
              <w:rPr>
                <w:rStyle w:val="codeChar1"/>
              </w:rPr>
            </w:pPr>
            <w:r w:rsidRPr="00886582">
              <w:rPr>
                <w:rStyle w:val="codeChar1"/>
              </w:rPr>
              <w:t>grpl</w:t>
            </w:r>
          </w:p>
        </w:tc>
        <w:tc>
          <w:tcPr>
            <w:tcW w:w="515" w:type="pct"/>
            <w:tcBorders>
              <w:top w:val="single" w:sz="4" w:space="0" w:color="auto"/>
              <w:left w:val="single" w:sz="4" w:space="0" w:color="auto"/>
              <w:bottom w:val="single" w:sz="4" w:space="0" w:color="auto"/>
              <w:right w:val="single" w:sz="4" w:space="0" w:color="auto"/>
            </w:tcBorders>
            <w:vAlign w:val="center"/>
          </w:tcPr>
          <w:p w14:paraId="5037ED39" w14:textId="77777777" w:rsidR="002F6CB7" w:rsidRPr="00886582" w:rsidRDefault="002F6CB7" w:rsidP="002F6CB7">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tcPr>
          <w:p w14:paraId="0C94730F"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360EC7A3" w14:textId="77777777" w:rsidR="002F6CB7" w:rsidRPr="00886582" w:rsidRDefault="002F6CB7" w:rsidP="002F6CB7">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tcPr>
          <w:p w14:paraId="700D931A"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tcPr>
          <w:p w14:paraId="53D132F2"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tcPr>
          <w:p w14:paraId="1B9C5A56" w14:textId="3D656E71" w:rsidR="002F6CB7" w:rsidRPr="00497547" w:rsidRDefault="002F6CB7" w:rsidP="002F6CB7">
            <w:pPr>
              <w:spacing w:after="0"/>
            </w:pPr>
            <w:r w:rsidRPr="00497547">
              <w:t>8.15.2</w:t>
            </w:r>
          </w:p>
        </w:tc>
        <w:tc>
          <w:tcPr>
            <w:tcW w:w="1878" w:type="pct"/>
            <w:tcBorders>
              <w:top w:val="single" w:sz="4" w:space="0" w:color="auto"/>
              <w:left w:val="single" w:sz="4" w:space="0" w:color="auto"/>
              <w:bottom w:val="single" w:sz="4" w:space="0" w:color="auto"/>
            </w:tcBorders>
            <w:vAlign w:val="center"/>
          </w:tcPr>
          <w:p w14:paraId="584268B6" w14:textId="77777777" w:rsidR="002F6CB7" w:rsidRPr="00497547" w:rsidRDefault="002F6CB7" w:rsidP="002F6CB7">
            <w:pPr>
              <w:spacing w:after="0"/>
            </w:pPr>
            <w:r w:rsidRPr="00497547">
              <w:t>entities groups list</w:t>
            </w:r>
          </w:p>
        </w:tc>
      </w:tr>
      <w:tr w:rsidR="002F6CB7" w:rsidRPr="00497547" w14:paraId="3C3CABB9" w14:textId="77777777" w:rsidTr="009509E6">
        <w:tc>
          <w:tcPr>
            <w:tcW w:w="282" w:type="pct"/>
            <w:tcBorders>
              <w:top w:val="single" w:sz="4" w:space="0" w:color="auto"/>
              <w:bottom w:val="single" w:sz="4" w:space="0" w:color="auto"/>
              <w:right w:val="single" w:sz="4" w:space="0" w:color="auto"/>
            </w:tcBorders>
            <w:vAlign w:val="center"/>
          </w:tcPr>
          <w:p w14:paraId="625B3FE0" w14:textId="77777777"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tcPr>
          <w:p w14:paraId="61AE5688" w14:textId="77777777" w:rsidR="002F6CB7" w:rsidRPr="00886582" w:rsidRDefault="002F6CB7" w:rsidP="002F6CB7">
            <w:pPr>
              <w:spacing w:after="0"/>
              <w:rPr>
                <w:rStyle w:val="codeChar1"/>
              </w:rPr>
            </w:pPr>
          </w:p>
        </w:tc>
        <w:tc>
          <w:tcPr>
            <w:tcW w:w="515" w:type="pct"/>
            <w:tcBorders>
              <w:top w:val="single" w:sz="4" w:space="0" w:color="auto"/>
              <w:left w:val="single" w:sz="4" w:space="0" w:color="auto"/>
              <w:bottom w:val="single" w:sz="4" w:space="0" w:color="auto"/>
              <w:right w:val="single" w:sz="4" w:space="0" w:color="auto"/>
            </w:tcBorders>
            <w:vAlign w:val="center"/>
          </w:tcPr>
          <w:p w14:paraId="783A774B" w14:textId="4920F5E3" w:rsidR="002F6CB7" w:rsidRPr="00886582" w:rsidRDefault="002F6CB7" w:rsidP="002F6CB7">
            <w:pPr>
              <w:spacing w:after="0"/>
              <w:rPr>
                <w:rStyle w:val="codeChar1"/>
              </w:rPr>
            </w:pPr>
            <w:r>
              <w:rPr>
                <w:rStyle w:val="codeChar1"/>
              </w:rPr>
              <w:t>swit</w:t>
            </w:r>
          </w:p>
        </w:tc>
        <w:tc>
          <w:tcPr>
            <w:tcW w:w="345" w:type="pct"/>
            <w:tcBorders>
              <w:top w:val="single" w:sz="4" w:space="0" w:color="auto"/>
              <w:left w:val="single" w:sz="4" w:space="0" w:color="auto"/>
              <w:bottom w:val="single" w:sz="4" w:space="0" w:color="auto"/>
              <w:right w:val="single" w:sz="4" w:space="0" w:color="auto"/>
            </w:tcBorders>
            <w:vAlign w:val="center"/>
          </w:tcPr>
          <w:p w14:paraId="75FF7AEB" w14:textId="77777777"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tcPr>
          <w:p w14:paraId="651B812E" w14:textId="77777777" w:rsidR="002F6CB7" w:rsidRPr="00886582" w:rsidRDefault="002F6CB7" w:rsidP="002F6CB7">
            <w:pPr>
              <w:spacing w:after="0"/>
              <w:rPr>
                <w:rStyle w:val="codeChar1"/>
              </w:rPr>
            </w:pPr>
          </w:p>
        </w:tc>
        <w:tc>
          <w:tcPr>
            <w:tcW w:w="549" w:type="pct"/>
            <w:tcBorders>
              <w:top w:val="single" w:sz="4" w:space="0" w:color="auto"/>
              <w:left w:val="single" w:sz="4" w:space="0" w:color="auto"/>
              <w:bottom w:val="single" w:sz="4" w:space="0" w:color="auto"/>
              <w:right w:val="single" w:sz="4" w:space="0" w:color="auto"/>
            </w:tcBorders>
            <w:vAlign w:val="center"/>
          </w:tcPr>
          <w:p w14:paraId="6B37ACA2" w14:textId="77777777"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tcPr>
          <w:p w14:paraId="51E6A468" w14:textId="77777777" w:rsidR="002F6CB7" w:rsidRPr="00886582" w:rsidRDefault="002F6CB7" w:rsidP="002F6CB7">
            <w:pPr>
              <w:spacing w:after="0"/>
              <w:rPr>
                <w:rStyle w:val="codeChar1"/>
              </w:rPr>
            </w:pPr>
          </w:p>
        </w:tc>
        <w:tc>
          <w:tcPr>
            <w:tcW w:w="599" w:type="pct"/>
            <w:tcBorders>
              <w:top w:val="single" w:sz="4" w:space="0" w:color="auto"/>
              <w:left w:val="single" w:sz="4" w:space="0" w:color="auto"/>
              <w:bottom w:val="single" w:sz="4" w:space="0" w:color="auto"/>
              <w:right w:val="single" w:sz="4" w:space="0" w:color="auto"/>
            </w:tcBorders>
          </w:tcPr>
          <w:p w14:paraId="183E16CE" w14:textId="381E5C32" w:rsidR="002F6CB7" w:rsidRPr="00497547" w:rsidRDefault="002F6CB7" w:rsidP="002F6CB7">
            <w:pPr>
              <w:spacing w:after="0"/>
            </w:pPr>
            <w:r w:rsidRPr="00793177">
              <w:t>8.15.4.2</w:t>
            </w:r>
          </w:p>
        </w:tc>
        <w:tc>
          <w:tcPr>
            <w:tcW w:w="1878" w:type="pct"/>
            <w:tcBorders>
              <w:top w:val="single" w:sz="4" w:space="0" w:color="auto"/>
              <w:left w:val="single" w:sz="4" w:space="0" w:color="auto"/>
              <w:bottom w:val="single" w:sz="4" w:space="0" w:color="auto"/>
            </w:tcBorders>
            <w:vAlign w:val="center"/>
          </w:tcPr>
          <w:p w14:paraId="20FD9B54" w14:textId="3BC2B81F" w:rsidR="002F6CB7" w:rsidRPr="00497547" w:rsidRDefault="002F6CB7" w:rsidP="002F6CB7">
            <w:pPr>
              <w:spacing w:after="0"/>
            </w:pPr>
            <w:r>
              <w:t>s</w:t>
            </w:r>
            <w:r w:rsidRPr="00793177">
              <w:t>witching group box</w:t>
            </w:r>
          </w:p>
        </w:tc>
      </w:tr>
      <w:tr w:rsidR="002F6CB7" w:rsidRPr="00497547" w14:paraId="4D6AE06B" w14:textId="77777777" w:rsidTr="009509E6">
        <w:tc>
          <w:tcPr>
            <w:tcW w:w="282" w:type="pct"/>
            <w:tcBorders>
              <w:top w:val="single" w:sz="4" w:space="0" w:color="auto"/>
              <w:bottom w:val="single" w:sz="4" w:space="0" w:color="auto"/>
              <w:right w:val="single" w:sz="4" w:space="0" w:color="auto"/>
            </w:tcBorders>
            <w:vAlign w:val="center"/>
          </w:tcPr>
          <w:p w14:paraId="5A4A1CA8" w14:textId="78D26AC2"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tcPr>
          <w:p w14:paraId="683A2DC6" w14:textId="77777777" w:rsidR="002F6CB7" w:rsidRPr="00886582" w:rsidRDefault="002F6CB7" w:rsidP="002F6CB7">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tcPr>
          <w:p w14:paraId="1AFAEF7B" w14:textId="77777777" w:rsidR="002F6CB7" w:rsidRPr="00886582" w:rsidRDefault="002F6CB7" w:rsidP="002F6CB7">
            <w:pPr>
              <w:spacing w:after="0"/>
              <w:rPr>
                <w:rStyle w:val="codeChar1"/>
              </w:rPr>
            </w:pPr>
            <w:r w:rsidRPr="00886582">
              <w:rPr>
                <w:rStyle w:val="codeChar1"/>
              </w:rPr>
              <w:t>prsl</w:t>
            </w:r>
          </w:p>
        </w:tc>
        <w:tc>
          <w:tcPr>
            <w:tcW w:w="345" w:type="pct"/>
            <w:tcBorders>
              <w:top w:val="single" w:sz="4" w:space="0" w:color="auto"/>
              <w:left w:val="single" w:sz="4" w:space="0" w:color="auto"/>
              <w:bottom w:val="single" w:sz="4" w:space="0" w:color="auto"/>
              <w:right w:val="single" w:sz="4" w:space="0" w:color="auto"/>
            </w:tcBorders>
            <w:vAlign w:val="center"/>
          </w:tcPr>
          <w:p w14:paraId="27C20066"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5896242B" w14:textId="77777777" w:rsidR="002F6CB7" w:rsidRPr="00886582" w:rsidRDefault="002F6CB7" w:rsidP="002F6CB7">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tcPr>
          <w:p w14:paraId="12F65AAB"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10010BD2"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tcPr>
          <w:p w14:paraId="132F2586" w14:textId="3426C4B7" w:rsidR="002F6CB7" w:rsidRPr="00497547" w:rsidRDefault="002F6CB7" w:rsidP="002F6CB7">
            <w:pPr>
              <w:spacing w:after="0"/>
            </w:pPr>
            <w:r w:rsidRPr="00497547">
              <w:t>8.15.4.1</w:t>
            </w:r>
          </w:p>
        </w:tc>
        <w:tc>
          <w:tcPr>
            <w:tcW w:w="1878" w:type="pct"/>
            <w:tcBorders>
              <w:top w:val="single" w:sz="4" w:space="0" w:color="auto"/>
              <w:left w:val="single" w:sz="4" w:space="0" w:color="auto"/>
              <w:bottom w:val="single" w:sz="4" w:space="0" w:color="auto"/>
            </w:tcBorders>
            <w:vAlign w:val="center"/>
          </w:tcPr>
          <w:p w14:paraId="12BF3BEE" w14:textId="77777777" w:rsidR="002F6CB7" w:rsidRPr="00497547" w:rsidRDefault="002F6CB7" w:rsidP="002F6CB7">
            <w:pPr>
              <w:spacing w:after="0"/>
            </w:pPr>
            <w:r w:rsidRPr="00497547">
              <w:t>preselection group</w:t>
            </w:r>
          </w:p>
        </w:tc>
      </w:tr>
      <w:tr w:rsidR="002F6CB7" w:rsidRPr="00497547" w14:paraId="0C9F8EE0" w14:textId="77777777" w:rsidTr="009509E6">
        <w:tc>
          <w:tcPr>
            <w:tcW w:w="282" w:type="pct"/>
            <w:tcBorders>
              <w:top w:val="single" w:sz="4" w:space="0" w:color="auto"/>
              <w:bottom w:val="single" w:sz="4" w:space="0" w:color="auto"/>
              <w:right w:val="single" w:sz="4" w:space="0" w:color="auto"/>
            </w:tcBorders>
            <w:vAlign w:val="center"/>
          </w:tcPr>
          <w:p w14:paraId="1830433D" w14:textId="3B568B63"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tcPr>
          <w:p w14:paraId="0E9030E3" w14:textId="77777777" w:rsidR="002F6CB7" w:rsidRPr="00886582" w:rsidRDefault="002F6CB7" w:rsidP="002F6CB7">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tcPr>
          <w:p w14:paraId="4CB03102" w14:textId="77777777" w:rsidR="002F6CB7" w:rsidRPr="00886582" w:rsidRDefault="002F6CB7" w:rsidP="002F6CB7">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tcPr>
          <w:p w14:paraId="1E54EA94" w14:textId="77777777" w:rsidR="002F6CB7" w:rsidRPr="00886582" w:rsidRDefault="002F6CB7" w:rsidP="002F6CB7">
            <w:pPr>
              <w:spacing w:after="0"/>
              <w:rPr>
                <w:rStyle w:val="codeChar1"/>
              </w:rPr>
            </w:pPr>
            <w:r w:rsidRPr="00886582">
              <w:rPr>
                <w:rStyle w:val="codeChar1"/>
              </w:rPr>
              <w:t>elng</w:t>
            </w:r>
          </w:p>
        </w:tc>
        <w:tc>
          <w:tcPr>
            <w:tcW w:w="277" w:type="pct"/>
            <w:tcBorders>
              <w:top w:val="single" w:sz="4" w:space="0" w:color="auto"/>
              <w:left w:val="single" w:sz="4" w:space="0" w:color="auto"/>
              <w:bottom w:val="single" w:sz="4" w:space="0" w:color="auto"/>
              <w:right w:val="single" w:sz="4" w:space="0" w:color="auto"/>
            </w:tcBorders>
            <w:vAlign w:val="center"/>
          </w:tcPr>
          <w:p w14:paraId="3AB7E2DE" w14:textId="77777777" w:rsidR="002F6CB7" w:rsidRPr="00886582" w:rsidRDefault="002F6CB7" w:rsidP="002F6CB7">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tcPr>
          <w:p w14:paraId="3B8733D8"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4CDCAD1A"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tcPr>
          <w:p w14:paraId="48E98ACC" w14:textId="26495670" w:rsidR="002F6CB7" w:rsidRPr="00497547" w:rsidRDefault="002F6CB7" w:rsidP="002F6CB7">
            <w:pPr>
              <w:spacing w:after="0"/>
            </w:pPr>
            <w:r w:rsidRPr="00497547">
              <w:t>8.4.6</w:t>
            </w:r>
          </w:p>
        </w:tc>
        <w:tc>
          <w:tcPr>
            <w:tcW w:w="1878" w:type="pct"/>
            <w:tcBorders>
              <w:top w:val="single" w:sz="4" w:space="0" w:color="auto"/>
              <w:left w:val="single" w:sz="4" w:space="0" w:color="auto"/>
              <w:bottom w:val="single" w:sz="4" w:space="0" w:color="auto"/>
            </w:tcBorders>
            <w:vAlign w:val="center"/>
          </w:tcPr>
          <w:p w14:paraId="427E9178" w14:textId="77777777" w:rsidR="002F6CB7" w:rsidRPr="00497547" w:rsidRDefault="002F6CB7" w:rsidP="002F6CB7">
            <w:pPr>
              <w:spacing w:after="0"/>
            </w:pPr>
            <w:r w:rsidRPr="00497547">
              <w:t>extended language tag</w:t>
            </w:r>
          </w:p>
        </w:tc>
      </w:tr>
      <w:tr w:rsidR="002F6CB7" w:rsidRPr="00497547" w14:paraId="2C5F2E96" w14:textId="77777777" w:rsidTr="009509E6">
        <w:tc>
          <w:tcPr>
            <w:tcW w:w="282" w:type="pct"/>
            <w:tcBorders>
              <w:top w:val="single" w:sz="4" w:space="0" w:color="auto"/>
              <w:bottom w:val="single" w:sz="4" w:space="0" w:color="auto"/>
              <w:right w:val="single" w:sz="4" w:space="0" w:color="auto"/>
            </w:tcBorders>
            <w:vAlign w:val="center"/>
          </w:tcPr>
          <w:p w14:paraId="6038D887" w14:textId="022E3900"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tcPr>
          <w:p w14:paraId="7FD792DF" w14:textId="77777777" w:rsidR="002F6CB7" w:rsidRPr="00886582" w:rsidRDefault="002F6CB7" w:rsidP="002F6CB7">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tcPr>
          <w:p w14:paraId="0C2A816E" w14:textId="77777777" w:rsidR="002F6CB7" w:rsidRPr="00886582" w:rsidRDefault="002F6CB7" w:rsidP="002F6CB7">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tcPr>
          <w:p w14:paraId="55B41B92" w14:textId="77777777" w:rsidR="002F6CB7" w:rsidRPr="00886582" w:rsidRDefault="002F6CB7" w:rsidP="002F6CB7">
            <w:pPr>
              <w:spacing w:after="0"/>
              <w:rPr>
                <w:rStyle w:val="codeChar1"/>
              </w:rPr>
            </w:pPr>
            <w:r w:rsidRPr="00886582">
              <w:rPr>
                <w:rStyle w:val="codeChar1"/>
              </w:rPr>
              <w:t>udta</w:t>
            </w:r>
          </w:p>
        </w:tc>
        <w:tc>
          <w:tcPr>
            <w:tcW w:w="277" w:type="pct"/>
            <w:tcBorders>
              <w:top w:val="single" w:sz="4" w:space="0" w:color="auto"/>
              <w:left w:val="single" w:sz="4" w:space="0" w:color="auto"/>
              <w:bottom w:val="single" w:sz="4" w:space="0" w:color="auto"/>
              <w:right w:val="single" w:sz="4" w:space="0" w:color="auto"/>
            </w:tcBorders>
            <w:vAlign w:val="center"/>
          </w:tcPr>
          <w:p w14:paraId="79929C3B" w14:textId="77777777" w:rsidR="002F6CB7" w:rsidRPr="00886582" w:rsidRDefault="002F6CB7" w:rsidP="002F6CB7">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tcPr>
          <w:p w14:paraId="08808EBB"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46F042D2"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tcPr>
          <w:p w14:paraId="0A40568C" w14:textId="1D8866AB" w:rsidR="002F6CB7" w:rsidRPr="00497547" w:rsidRDefault="002F6CB7" w:rsidP="002F6CB7">
            <w:pPr>
              <w:spacing w:after="0"/>
            </w:pPr>
            <w:r w:rsidRPr="00497547">
              <w:t>8.10.1</w:t>
            </w:r>
          </w:p>
        </w:tc>
        <w:tc>
          <w:tcPr>
            <w:tcW w:w="1878" w:type="pct"/>
            <w:tcBorders>
              <w:top w:val="single" w:sz="4" w:space="0" w:color="auto"/>
              <w:left w:val="single" w:sz="4" w:space="0" w:color="auto"/>
              <w:bottom w:val="single" w:sz="4" w:space="0" w:color="auto"/>
            </w:tcBorders>
            <w:vAlign w:val="center"/>
          </w:tcPr>
          <w:p w14:paraId="6144EDAF" w14:textId="77777777" w:rsidR="002F6CB7" w:rsidRPr="00497547" w:rsidRDefault="002F6CB7" w:rsidP="002F6CB7">
            <w:pPr>
              <w:spacing w:after="0"/>
            </w:pPr>
            <w:r w:rsidRPr="00497547">
              <w:t>user-data</w:t>
            </w:r>
          </w:p>
        </w:tc>
      </w:tr>
      <w:tr w:rsidR="002F6CB7" w:rsidRPr="00497547" w14:paraId="6F787BC5" w14:textId="77777777" w:rsidTr="009509E6">
        <w:tc>
          <w:tcPr>
            <w:tcW w:w="282" w:type="pct"/>
            <w:tcBorders>
              <w:top w:val="single" w:sz="4" w:space="0" w:color="auto"/>
              <w:bottom w:val="single" w:sz="4" w:space="0" w:color="auto"/>
              <w:right w:val="single" w:sz="4" w:space="0" w:color="auto"/>
            </w:tcBorders>
            <w:vAlign w:val="center"/>
          </w:tcPr>
          <w:p w14:paraId="5A8B0C6E" w14:textId="424D54EB"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tcPr>
          <w:p w14:paraId="2368ACEF" w14:textId="77777777" w:rsidR="002F6CB7" w:rsidRPr="00886582" w:rsidRDefault="002F6CB7" w:rsidP="002F6CB7">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tcPr>
          <w:p w14:paraId="01BEFF8E" w14:textId="77777777" w:rsidR="002F6CB7" w:rsidRPr="00886582" w:rsidRDefault="002F6CB7" w:rsidP="002F6CB7">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tcPr>
          <w:p w14:paraId="175E9CF1" w14:textId="77777777" w:rsidR="002F6CB7" w:rsidRPr="00886582" w:rsidRDefault="002F6CB7" w:rsidP="002F6CB7">
            <w:pPr>
              <w:spacing w:after="0"/>
              <w:rPr>
                <w:rStyle w:val="codeChar1"/>
              </w:rPr>
            </w:pPr>
            <w:r w:rsidRPr="00886582">
              <w:rPr>
                <w:rStyle w:val="codeChar1"/>
              </w:rPr>
              <w:t>kind</w:t>
            </w:r>
          </w:p>
        </w:tc>
        <w:tc>
          <w:tcPr>
            <w:tcW w:w="277" w:type="pct"/>
            <w:tcBorders>
              <w:top w:val="single" w:sz="4" w:space="0" w:color="auto"/>
              <w:left w:val="single" w:sz="4" w:space="0" w:color="auto"/>
              <w:bottom w:val="single" w:sz="4" w:space="0" w:color="auto"/>
              <w:right w:val="single" w:sz="4" w:space="0" w:color="auto"/>
            </w:tcBorders>
            <w:vAlign w:val="center"/>
          </w:tcPr>
          <w:p w14:paraId="23B77F6E" w14:textId="77777777" w:rsidR="002F6CB7" w:rsidRPr="00886582" w:rsidRDefault="002F6CB7" w:rsidP="002F6CB7">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tcPr>
          <w:p w14:paraId="51A05A14"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0FAC972C"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tcPr>
          <w:p w14:paraId="6B3027A8" w14:textId="6312ACD9" w:rsidR="002F6CB7" w:rsidRPr="00497547" w:rsidRDefault="002F6CB7" w:rsidP="002F6CB7">
            <w:pPr>
              <w:spacing w:after="0"/>
            </w:pPr>
            <w:r w:rsidRPr="00497547">
              <w:t>8.10.4</w:t>
            </w:r>
          </w:p>
        </w:tc>
        <w:tc>
          <w:tcPr>
            <w:tcW w:w="1878" w:type="pct"/>
            <w:tcBorders>
              <w:top w:val="single" w:sz="4" w:space="0" w:color="auto"/>
              <w:left w:val="single" w:sz="4" w:space="0" w:color="auto"/>
              <w:bottom w:val="single" w:sz="4" w:space="0" w:color="auto"/>
            </w:tcBorders>
            <w:vAlign w:val="center"/>
          </w:tcPr>
          <w:p w14:paraId="316E4C79" w14:textId="77777777" w:rsidR="002F6CB7" w:rsidRPr="00497547" w:rsidRDefault="002F6CB7" w:rsidP="002F6CB7">
            <w:pPr>
              <w:spacing w:after="0"/>
            </w:pPr>
            <w:r w:rsidRPr="00497547">
              <w:t>track kind</w:t>
            </w:r>
          </w:p>
        </w:tc>
      </w:tr>
      <w:tr w:rsidR="002F6CB7" w:rsidRPr="00497547" w14:paraId="0EFCAD82" w14:textId="77777777" w:rsidTr="009509E6">
        <w:tc>
          <w:tcPr>
            <w:tcW w:w="282" w:type="pct"/>
            <w:tcBorders>
              <w:top w:val="single" w:sz="4" w:space="0" w:color="auto"/>
              <w:bottom w:val="single" w:sz="4" w:space="0" w:color="auto"/>
              <w:right w:val="single" w:sz="4" w:space="0" w:color="auto"/>
            </w:tcBorders>
            <w:vAlign w:val="center"/>
          </w:tcPr>
          <w:p w14:paraId="7C312F25" w14:textId="2BBFA3C0"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tcPr>
          <w:p w14:paraId="05EAA4F1" w14:textId="77777777" w:rsidR="002F6CB7" w:rsidRPr="00886582" w:rsidRDefault="002F6CB7" w:rsidP="002F6CB7">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tcPr>
          <w:p w14:paraId="15C666D4" w14:textId="77777777" w:rsidR="002F6CB7" w:rsidRPr="00886582" w:rsidRDefault="002F6CB7" w:rsidP="002F6CB7">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tcPr>
          <w:p w14:paraId="77638C1C" w14:textId="77777777" w:rsidR="002F6CB7" w:rsidRPr="00886582" w:rsidRDefault="002F6CB7" w:rsidP="002F6CB7">
            <w:pPr>
              <w:spacing w:after="0"/>
              <w:rPr>
                <w:rStyle w:val="codeChar1"/>
              </w:rPr>
            </w:pPr>
            <w:r w:rsidRPr="00886582">
              <w:rPr>
                <w:rStyle w:val="codeChar1"/>
              </w:rPr>
              <w:t>labl</w:t>
            </w:r>
          </w:p>
        </w:tc>
        <w:tc>
          <w:tcPr>
            <w:tcW w:w="277" w:type="pct"/>
            <w:tcBorders>
              <w:top w:val="single" w:sz="4" w:space="0" w:color="auto"/>
              <w:left w:val="single" w:sz="4" w:space="0" w:color="auto"/>
              <w:bottom w:val="single" w:sz="4" w:space="0" w:color="auto"/>
              <w:right w:val="single" w:sz="4" w:space="0" w:color="auto"/>
            </w:tcBorders>
            <w:vAlign w:val="center"/>
          </w:tcPr>
          <w:p w14:paraId="4102F7BF" w14:textId="77777777" w:rsidR="002F6CB7" w:rsidRPr="00886582" w:rsidRDefault="002F6CB7" w:rsidP="002F6CB7">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tcPr>
          <w:p w14:paraId="29E731AE"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2569AB24"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tcPr>
          <w:p w14:paraId="61D75021" w14:textId="2CE73AC0" w:rsidR="002F6CB7" w:rsidRPr="00497547" w:rsidRDefault="002F6CB7" w:rsidP="002F6CB7">
            <w:pPr>
              <w:spacing w:after="0"/>
            </w:pPr>
            <w:r w:rsidRPr="00497547">
              <w:t>8.10.5</w:t>
            </w:r>
          </w:p>
        </w:tc>
        <w:tc>
          <w:tcPr>
            <w:tcW w:w="1878" w:type="pct"/>
            <w:tcBorders>
              <w:top w:val="single" w:sz="4" w:space="0" w:color="auto"/>
              <w:left w:val="single" w:sz="4" w:space="0" w:color="auto"/>
              <w:bottom w:val="single" w:sz="4" w:space="0" w:color="auto"/>
            </w:tcBorders>
            <w:vAlign w:val="center"/>
          </w:tcPr>
          <w:p w14:paraId="1C29E9D7" w14:textId="77777777" w:rsidR="002F6CB7" w:rsidRPr="00497547" w:rsidRDefault="002F6CB7" w:rsidP="002F6CB7">
            <w:pPr>
              <w:spacing w:after="0"/>
            </w:pPr>
            <w:r w:rsidRPr="00497547">
              <w:t>label</w:t>
            </w:r>
          </w:p>
        </w:tc>
      </w:tr>
      <w:tr w:rsidR="002F6CB7" w:rsidRPr="00497547" w14:paraId="39A88B99" w14:textId="77777777" w:rsidTr="009509E6">
        <w:tc>
          <w:tcPr>
            <w:tcW w:w="282" w:type="pct"/>
            <w:tcBorders>
              <w:top w:val="single" w:sz="4" w:space="0" w:color="auto"/>
              <w:bottom w:val="single" w:sz="4" w:space="0" w:color="auto"/>
              <w:right w:val="single" w:sz="4" w:space="0" w:color="auto"/>
            </w:tcBorders>
            <w:vAlign w:val="center"/>
          </w:tcPr>
          <w:p w14:paraId="0E9903E2" w14:textId="71F9C833"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tcPr>
          <w:p w14:paraId="1F36BCA9" w14:textId="77777777" w:rsidR="002F6CB7" w:rsidRPr="00886582" w:rsidRDefault="002F6CB7" w:rsidP="002F6CB7">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tcPr>
          <w:p w14:paraId="11F064C8" w14:textId="77777777" w:rsidR="002F6CB7" w:rsidRPr="00886582" w:rsidRDefault="002F6CB7" w:rsidP="002F6CB7">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tcPr>
          <w:p w14:paraId="4E5707C6" w14:textId="77777777" w:rsidR="002F6CB7" w:rsidRPr="00886582" w:rsidRDefault="002F6CB7" w:rsidP="002F6CB7">
            <w:pPr>
              <w:spacing w:after="0"/>
              <w:rPr>
                <w:rStyle w:val="codeChar1"/>
              </w:rPr>
            </w:pPr>
            <w:r w:rsidRPr="00886582">
              <w:rPr>
                <w:rStyle w:val="codeChar1"/>
              </w:rPr>
              <w:t>chnl</w:t>
            </w:r>
          </w:p>
        </w:tc>
        <w:tc>
          <w:tcPr>
            <w:tcW w:w="277" w:type="pct"/>
            <w:tcBorders>
              <w:top w:val="single" w:sz="4" w:space="0" w:color="auto"/>
              <w:left w:val="single" w:sz="4" w:space="0" w:color="auto"/>
              <w:bottom w:val="single" w:sz="4" w:space="0" w:color="auto"/>
              <w:right w:val="single" w:sz="4" w:space="0" w:color="auto"/>
            </w:tcBorders>
            <w:vAlign w:val="center"/>
          </w:tcPr>
          <w:p w14:paraId="7BD21CD4" w14:textId="77777777" w:rsidR="002F6CB7" w:rsidRPr="00886582" w:rsidRDefault="002F6CB7" w:rsidP="002F6CB7">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tcPr>
          <w:p w14:paraId="46A8F26B"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5A68C105"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tcPr>
          <w:p w14:paraId="7FC1C7F6" w14:textId="1D176AE5" w:rsidR="002F6CB7" w:rsidRPr="00497547" w:rsidRDefault="002F6CB7" w:rsidP="002F6CB7">
            <w:pPr>
              <w:spacing w:after="0"/>
            </w:pPr>
            <w:r w:rsidRPr="00497547">
              <w:t>12.2.4</w:t>
            </w:r>
          </w:p>
        </w:tc>
        <w:tc>
          <w:tcPr>
            <w:tcW w:w="1878" w:type="pct"/>
            <w:tcBorders>
              <w:top w:val="single" w:sz="4" w:space="0" w:color="auto"/>
              <w:left w:val="single" w:sz="4" w:space="0" w:color="auto"/>
              <w:bottom w:val="single" w:sz="4" w:space="0" w:color="auto"/>
            </w:tcBorders>
            <w:vAlign w:val="center"/>
          </w:tcPr>
          <w:p w14:paraId="48211ED4" w14:textId="77777777" w:rsidR="002F6CB7" w:rsidRPr="00497547" w:rsidRDefault="002F6CB7" w:rsidP="002F6CB7">
            <w:pPr>
              <w:spacing w:after="0"/>
            </w:pPr>
            <w:r w:rsidRPr="00497547">
              <w:t>channel layout</w:t>
            </w:r>
          </w:p>
        </w:tc>
      </w:tr>
      <w:tr w:rsidR="002F6CB7" w:rsidRPr="00497547" w14:paraId="2FF5D416" w14:textId="77777777" w:rsidTr="009509E6">
        <w:tc>
          <w:tcPr>
            <w:tcW w:w="282" w:type="pct"/>
            <w:tcBorders>
              <w:top w:val="single" w:sz="4" w:space="0" w:color="auto"/>
              <w:bottom w:val="single" w:sz="4" w:space="0" w:color="auto"/>
              <w:right w:val="single" w:sz="4" w:space="0" w:color="auto"/>
            </w:tcBorders>
            <w:vAlign w:val="center"/>
          </w:tcPr>
          <w:p w14:paraId="12004B98" w14:textId="1682495C"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tcPr>
          <w:p w14:paraId="3060C5FC" w14:textId="77777777" w:rsidR="002F6CB7" w:rsidRPr="00886582" w:rsidRDefault="002F6CB7" w:rsidP="002F6CB7">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tcPr>
          <w:p w14:paraId="0B981E21" w14:textId="77777777" w:rsidR="002F6CB7" w:rsidRPr="00886582" w:rsidRDefault="002F6CB7" w:rsidP="002F6CB7">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tcPr>
          <w:p w14:paraId="65C899B3" w14:textId="77777777" w:rsidR="002F6CB7" w:rsidRPr="00886582" w:rsidRDefault="002F6CB7" w:rsidP="002F6CB7">
            <w:pPr>
              <w:spacing w:after="0"/>
              <w:rPr>
                <w:rStyle w:val="codeChar1"/>
              </w:rPr>
            </w:pPr>
            <w:r w:rsidRPr="00886582">
              <w:rPr>
                <w:rStyle w:val="codeChar1"/>
              </w:rPr>
              <w:t>ardi</w:t>
            </w:r>
          </w:p>
        </w:tc>
        <w:tc>
          <w:tcPr>
            <w:tcW w:w="277" w:type="pct"/>
            <w:tcBorders>
              <w:top w:val="single" w:sz="4" w:space="0" w:color="auto"/>
              <w:left w:val="single" w:sz="4" w:space="0" w:color="auto"/>
              <w:bottom w:val="single" w:sz="4" w:space="0" w:color="auto"/>
              <w:right w:val="single" w:sz="4" w:space="0" w:color="auto"/>
            </w:tcBorders>
            <w:vAlign w:val="center"/>
          </w:tcPr>
          <w:p w14:paraId="5BBD4D54" w14:textId="77777777" w:rsidR="002F6CB7" w:rsidRPr="00886582" w:rsidRDefault="002F6CB7" w:rsidP="002F6CB7">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tcPr>
          <w:p w14:paraId="084C7F8A"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79C57372"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tcPr>
          <w:p w14:paraId="26EAE3F6" w14:textId="771FD37D" w:rsidR="002F6CB7" w:rsidRPr="00497547" w:rsidRDefault="002F6CB7" w:rsidP="002F6CB7">
            <w:pPr>
              <w:spacing w:after="0"/>
            </w:pPr>
            <w:r w:rsidRPr="00497547">
              <w:t>12.2.8</w:t>
            </w:r>
          </w:p>
        </w:tc>
        <w:tc>
          <w:tcPr>
            <w:tcW w:w="1878" w:type="pct"/>
            <w:tcBorders>
              <w:top w:val="single" w:sz="4" w:space="0" w:color="auto"/>
              <w:left w:val="single" w:sz="4" w:space="0" w:color="auto"/>
              <w:bottom w:val="single" w:sz="4" w:space="0" w:color="auto"/>
            </w:tcBorders>
            <w:vAlign w:val="center"/>
          </w:tcPr>
          <w:p w14:paraId="1C381E79" w14:textId="77777777" w:rsidR="002F6CB7" w:rsidRPr="00497547" w:rsidRDefault="002F6CB7" w:rsidP="002F6CB7">
            <w:pPr>
              <w:spacing w:after="0"/>
            </w:pPr>
            <w:r w:rsidRPr="00497547">
              <w:t>audio rendering indication</w:t>
            </w:r>
          </w:p>
        </w:tc>
      </w:tr>
      <w:tr w:rsidR="002F6CB7" w:rsidRPr="00497547" w14:paraId="4D3CEB62" w14:textId="77777777" w:rsidTr="009509E6">
        <w:tc>
          <w:tcPr>
            <w:tcW w:w="282" w:type="pct"/>
            <w:tcBorders>
              <w:top w:val="single" w:sz="4" w:space="0" w:color="auto"/>
              <w:bottom w:val="single" w:sz="4" w:space="0" w:color="auto"/>
              <w:right w:val="single" w:sz="4" w:space="0" w:color="auto"/>
            </w:tcBorders>
            <w:vAlign w:val="center"/>
          </w:tcPr>
          <w:p w14:paraId="04D61874" w14:textId="1F45196D"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tcPr>
          <w:p w14:paraId="2474C00E" w14:textId="77777777" w:rsidR="002F6CB7" w:rsidRPr="00886582" w:rsidRDefault="002F6CB7" w:rsidP="002F6CB7">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tcPr>
          <w:p w14:paraId="2DF8AF7B" w14:textId="77777777" w:rsidR="002F6CB7" w:rsidRPr="00886582" w:rsidRDefault="002F6CB7" w:rsidP="002F6CB7">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tcPr>
          <w:p w14:paraId="3870C5B8" w14:textId="77777777" w:rsidR="002F6CB7" w:rsidRPr="00886582" w:rsidRDefault="002F6CB7" w:rsidP="002F6CB7">
            <w:pPr>
              <w:spacing w:after="0"/>
              <w:rPr>
                <w:rStyle w:val="codeChar1"/>
              </w:rPr>
            </w:pPr>
            <w:r w:rsidRPr="00886582">
              <w:rPr>
                <w:rStyle w:val="codeChar1"/>
              </w:rPr>
              <w:t>aelm</w:t>
            </w:r>
          </w:p>
        </w:tc>
        <w:tc>
          <w:tcPr>
            <w:tcW w:w="277" w:type="pct"/>
            <w:tcBorders>
              <w:top w:val="single" w:sz="4" w:space="0" w:color="auto"/>
              <w:left w:val="single" w:sz="4" w:space="0" w:color="auto"/>
              <w:bottom w:val="single" w:sz="4" w:space="0" w:color="auto"/>
              <w:right w:val="single" w:sz="4" w:space="0" w:color="auto"/>
            </w:tcBorders>
            <w:vAlign w:val="center"/>
          </w:tcPr>
          <w:p w14:paraId="595DFAFC" w14:textId="77777777" w:rsidR="002F6CB7" w:rsidRPr="00886582" w:rsidRDefault="002F6CB7" w:rsidP="002F6CB7">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tcPr>
          <w:p w14:paraId="057278E8"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13950A37"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tcPr>
          <w:p w14:paraId="57B5A0B8" w14:textId="701E68F7" w:rsidR="002F6CB7" w:rsidRPr="00497547" w:rsidRDefault="002F6CB7" w:rsidP="002F6CB7">
            <w:pPr>
              <w:spacing w:after="0"/>
            </w:pPr>
            <w:r w:rsidRPr="00497547">
              <w:t>12.2.9</w:t>
            </w:r>
          </w:p>
        </w:tc>
        <w:tc>
          <w:tcPr>
            <w:tcW w:w="1878" w:type="pct"/>
            <w:tcBorders>
              <w:top w:val="single" w:sz="4" w:space="0" w:color="auto"/>
              <w:left w:val="single" w:sz="4" w:space="0" w:color="auto"/>
              <w:bottom w:val="single" w:sz="4" w:space="0" w:color="auto"/>
            </w:tcBorders>
            <w:vAlign w:val="center"/>
          </w:tcPr>
          <w:p w14:paraId="6DE38A48" w14:textId="77777777" w:rsidR="002F6CB7" w:rsidRPr="00497547" w:rsidRDefault="002F6CB7" w:rsidP="002F6CB7">
            <w:pPr>
              <w:spacing w:after="0"/>
            </w:pPr>
            <w:r w:rsidRPr="00497547">
              <w:t>audio element</w:t>
            </w:r>
          </w:p>
        </w:tc>
      </w:tr>
      <w:tr w:rsidR="002F6CB7" w:rsidRPr="00497547" w14:paraId="48B2399A" w14:textId="77777777" w:rsidTr="009509E6">
        <w:tc>
          <w:tcPr>
            <w:tcW w:w="282" w:type="pct"/>
            <w:tcBorders>
              <w:top w:val="single" w:sz="4" w:space="0" w:color="auto"/>
              <w:bottom w:val="single" w:sz="4" w:space="0" w:color="auto"/>
              <w:right w:val="single" w:sz="4" w:space="0" w:color="auto"/>
            </w:tcBorders>
            <w:vAlign w:val="center"/>
          </w:tcPr>
          <w:p w14:paraId="351EF8C7" w14:textId="38ED3D9E"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tcPr>
          <w:p w14:paraId="003AAC89" w14:textId="77777777" w:rsidR="002F6CB7" w:rsidRPr="00886582" w:rsidRDefault="002F6CB7" w:rsidP="002F6CB7">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tcPr>
          <w:p w14:paraId="65F9A6C2" w14:textId="77777777" w:rsidR="002F6CB7" w:rsidRPr="00886582" w:rsidRDefault="002F6CB7" w:rsidP="002F6CB7">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tcPr>
          <w:p w14:paraId="357F5A03"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71ACFEC7" w14:textId="77777777" w:rsidR="002F6CB7" w:rsidRPr="00886582" w:rsidRDefault="002F6CB7" w:rsidP="002F6CB7">
            <w:pPr>
              <w:spacing w:after="0"/>
              <w:rPr>
                <w:rStyle w:val="codeChar1"/>
              </w:rPr>
            </w:pPr>
            <w:r w:rsidRPr="00886582">
              <w:rPr>
                <w:rStyle w:val="codeChar1"/>
              </w:rPr>
              <w:t>elng</w:t>
            </w:r>
          </w:p>
        </w:tc>
        <w:tc>
          <w:tcPr>
            <w:tcW w:w="549" w:type="pct"/>
            <w:tcBorders>
              <w:top w:val="single" w:sz="4" w:space="0" w:color="auto"/>
              <w:left w:val="single" w:sz="4" w:space="0" w:color="auto"/>
              <w:bottom w:val="single" w:sz="4" w:space="0" w:color="auto"/>
              <w:right w:val="single" w:sz="4" w:space="0" w:color="auto"/>
            </w:tcBorders>
            <w:vAlign w:val="center"/>
          </w:tcPr>
          <w:p w14:paraId="14B70265"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4BE397F6"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tcPr>
          <w:p w14:paraId="754985D7" w14:textId="046A81A8" w:rsidR="002F6CB7" w:rsidRPr="00497547" w:rsidRDefault="002F6CB7" w:rsidP="002F6CB7">
            <w:pPr>
              <w:spacing w:after="0"/>
            </w:pPr>
            <w:r w:rsidRPr="00497547">
              <w:t>8.4.6</w:t>
            </w:r>
          </w:p>
        </w:tc>
        <w:tc>
          <w:tcPr>
            <w:tcW w:w="1878" w:type="pct"/>
            <w:tcBorders>
              <w:top w:val="single" w:sz="4" w:space="0" w:color="auto"/>
              <w:left w:val="single" w:sz="4" w:space="0" w:color="auto"/>
              <w:bottom w:val="single" w:sz="4" w:space="0" w:color="auto"/>
            </w:tcBorders>
            <w:vAlign w:val="center"/>
          </w:tcPr>
          <w:p w14:paraId="20A08244" w14:textId="77777777" w:rsidR="002F6CB7" w:rsidRPr="00497547" w:rsidRDefault="002F6CB7" w:rsidP="002F6CB7">
            <w:pPr>
              <w:spacing w:after="0"/>
            </w:pPr>
            <w:r w:rsidRPr="00497547">
              <w:t>extended language tag</w:t>
            </w:r>
          </w:p>
        </w:tc>
      </w:tr>
      <w:tr w:rsidR="002F6CB7" w:rsidRPr="00497547" w14:paraId="5F350307" w14:textId="77777777" w:rsidTr="009509E6">
        <w:tc>
          <w:tcPr>
            <w:tcW w:w="282" w:type="pct"/>
            <w:tcBorders>
              <w:top w:val="single" w:sz="4" w:space="0" w:color="auto"/>
              <w:bottom w:val="single" w:sz="4" w:space="0" w:color="auto"/>
              <w:right w:val="single" w:sz="4" w:space="0" w:color="auto"/>
            </w:tcBorders>
            <w:vAlign w:val="center"/>
          </w:tcPr>
          <w:p w14:paraId="7858AD0C" w14:textId="0061BA22"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tcPr>
          <w:p w14:paraId="7CF398F8" w14:textId="77777777" w:rsidR="002F6CB7" w:rsidRPr="00886582" w:rsidRDefault="002F6CB7" w:rsidP="002F6CB7">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tcPr>
          <w:p w14:paraId="28406CCA" w14:textId="77777777" w:rsidR="002F6CB7" w:rsidRPr="00886582" w:rsidRDefault="002F6CB7" w:rsidP="002F6CB7">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tcPr>
          <w:p w14:paraId="4A9A3D40"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1A2C9F1D" w14:textId="77777777" w:rsidR="002F6CB7" w:rsidRPr="00886582" w:rsidRDefault="002F6CB7" w:rsidP="002F6CB7">
            <w:pPr>
              <w:spacing w:after="0"/>
              <w:rPr>
                <w:rStyle w:val="codeChar1"/>
              </w:rPr>
            </w:pPr>
            <w:r w:rsidRPr="00886582">
              <w:rPr>
                <w:rStyle w:val="codeChar1"/>
              </w:rPr>
              <w:t>kind</w:t>
            </w:r>
          </w:p>
        </w:tc>
        <w:tc>
          <w:tcPr>
            <w:tcW w:w="549" w:type="pct"/>
            <w:tcBorders>
              <w:top w:val="single" w:sz="4" w:space="0" w:color="auto"/>
              <w:left w:val="single" w:sz="4" w:space="0" w:color="auto"/>
              <w:bottom w:val="single" w:sz="4" w:space="0" w:color="auto"/>
              <w:right w:val="single" w:sz="4" w:space="0" w:color="auto"/>
            </w:tcBorders>
            <w:vAlign w:val="center"/>
          </w:tcPr>
          <w:p w14:paraId="3CE0CD5D"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17333A9C"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tcPr>
          <w:p w14:paraId="235C33A3" w14:textId="1AE80ED6" w:rsidR="002F6CB7" w:rsidRPr="00497547" w:rsidRDefault="002F6CB7" w:rsidP="002F6CB7">
            <w:pPr>
              <w:spacing w:after="0"/>
            </w:pPr>
            <w:r w:rsidRPr="00497547">
              <w:t>8.10.4</w:t>
            </w:r>
          </w:p>
        </w:tc>
        <w:tc>
          <w:tcPr>
            <w:tcW w:w="1878" w:type="pct"/>
            <w:tcBorders>
              <w:top w:val="single" w:sz="4" w:space="0" w:color="auto"/>
              <w:left w:val="single" w:sz="4" w:space="0" w:color="auto"/>
              <w:bottom w:val="single" w:sz="4" w:space="0" w:color="auto"/>
            </w:tcBorders>
            <w:vAlign w:val="center"/>
          </w:tcPr>
          <w:p w14:paraId="2335BA33" w14:textId="77777777" w:rsidR="002F6CB7" w:rsidRPr="00497547" w:rsidRDefault="002F6CB7" w:rsidP="002F6CB7">
            <w:pPr>
              <w:spacing w:after="0"/>
            </w:pPr>
            <w:r w:rsidRPr="00497547">
              <w:t>track kind</w:t>
            </w:r>
          </w:p>
        </w:tc>
      </w:tr>
      <w:tr w:rsidR="002F6CB7" w:rsidRPr="00497547" w14:paraId="700C584C" w14:textId="77777777" w:rsidTr="009509E6">
        <w:tc>
          <w:tcPr>
            <w:tcW w:w="282" w:type="pct"/>
            <w:tcBorders>
              <w:top w:val="single" w:sz="4" w:space="0" w:color="auto"/>
              <w:bottom w:val="single" w:sz="4" w:space="0" w:color="auto"/>
              <w:right w:val="single" w:sz="4" w:space="0" w:color="auto"/>
            </w:tcBorders>
            <w:vAlign w:val="center"/>
          </w:tcPr>
          <w:p w14:paraId="0FC20ED8" w14:textId="402E54C3"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tcPr>
          <w:p w14:paraId="22C02C25" w14:textId="77777777" w:rsidR="002F6CB7" w:rsidRPr="00886582" w:rsidRDefault="002F6CB7" w:rsidP="002F6CB7">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tcPr>
          <w:p w14:paraId="416A3958" w14:textId="77777777" w:rsidR="002F6CB7" w:rsidRPr="00886582" w:rsidRDefault="002F6CB7" w:rsidP="002F6CB7">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tcPr>
          <w:p w14:paraId="2326BDC3"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204A9EAF" w14:textId="77777777" w:rsidR="002F6CB7" w:rsidRPr="00886582" w:rsidRDefault="002F6CB7" w:rsidP="002F6CB7">
            <w:pPr>
              <w:spacing w:after="0"/>
              <w:rPr>
                <w:rStyle w:val="codeChar1"/>
              </w:rPr>
            </w:pPr>
            <w:r w:rsidRPr="00886582">
              <w:rPr>
                <w:rStyle w:val="codeChar1"/>
              </w:rPr>
              <w:t>labl</w:t>
            </w:r>
          </w:p>
        </w:tc>
        <w:tc>
          <w:tcPr>
            <w:tcW w:w="549" w:type="pct"/>
            <w:tcBorders>
              <w:top w:val="single" w:sz="4" w:space="0" w:color="auto"/>
              <w:left w:val="single" w:sz="4" w:space="0" w:color="auto"/>
              <w:bottom w:val="single" w:sz="4" w:space="0" w:color="auto"/>
              <w:right w:val="single" w:sz="4" w:space="0" w:color="auto"/>
            </w:tcBorders>
            <w:vAlign w:val="center"/>
          </w:tcPr>
          <w:p w14:paraId="69B665EE"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15714ACF"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tcPr>
          <w:p w14:paraId="364F9787" w14:textId="6DE7BFEF" w:rsidR="002F6CB7" w:rsidRPr="00497547" w:rsidRDefault="002F6CB7" w:rsidP="002F6CB7">
            <w:pPr>
              <w:spacing w:after="0"/>
            </w:pPr>
            <w:r w:rsidRPr="00497547">
              <w:t>8.10.5</w:t>
            </w:r>
          </w:p>
        </w:tc>
        <w:tc>
          <w:tcPr>
            <w:tcW w:w="1878" w:type="pct"/>
            <w:tcBorders>
              <w:top w:val="single" w:sz="4" w:space="0" w:color="auto"/>
              <w:left w:val="single" w:sz="4" w:space="0" w:color="auto"/>
              <w:bottom w:val="single" w:sz="4" w:space="0" w:color="auto"/>
            </w:tcBorders>
            <w:vAlign w:val="center"/>
          </w:tcPr>
          <w:p w14:paraId="2674F5F4" w14:textId="77777777" w:rsidR="002F6CB7" w:rsidRPr="00497547" w:rsidRDefault="002F6CB7" w:rsidP="002F6CB7">
            <w:pPr>
              <w:spacing w:after="0"/>
            </w:pPr>
            <w:r w:rsidRPr="00497547">
              <w:t>label</w:t>
            </w:r>
          </w:p>
        </w:tc>
      </w:tr>
      <w:tr w:rsidR="002F6CB7" w:rsidRPr="00497547" w14:paraId="26701FB7" w14:textId="77777777" w:rsidTr="009509E6">
        <w:tc>
          <w:tcPr>
            <w:tcW w:w="282" w:type="pct"/>
            <w:tcBorders>
              <w:top w:val="single" w:sz="4" w:space="0" w:color="auto"/>
              <w:bottom w:val="single" w:sz="4" w:space="0" w:color="auto"/>
              <w:right w:val="single" w:sz="4" w:space="0" w:color="auto"/>
            </w:tcBorders>
            <w:vAlign w:val="center"/>
          </w:tcPr>
          <w:p w14:paraId="24A44077" w14:textId="4C768F56"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tcPr>
          <w:p w14:paraId="4C49DB70" w14:textId="77777777" w:rsidR="002F6CB7" w:rsidRPr="00886582" w:rsidRDefault="002F6CB7" w:rsidP="002F6CB7">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tcPr>
          <w:p w14:paraId="48743918" w14:textId="77777777" w:rsidR="002F6CB7" w:rsidRPr="00886582" w:rsidRDefault="002F6CB7" w:rsidP="002F6CB7">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tcPr>
          <w:p w14:paraId="2DBF2CA8"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1A20E1D4" w14:textId="77777777" w:rsidR="002F6CB7" w:rsidRPr="00886582" w:rsidRDefault="002F6CB7" w:rsidP="002F6CB7">
            <w:pPr>
              <w:spacing w:after="0"/>
              <w:rPr>
                <w:rStyle w:val="codeChar1"/>
              </w:rPr>
            </w:pPr>
            <w:r w:rsidRPr="00886582">
              <w:rPr>
                <w:rStyle w:val="codeChar1"/>
              </w:rPr>
              <w:t>chnl</w:t>
            </w:r>
          </w:p>
        </w:tc>
        <w:tc>
          <w:tcPr>
            <w:tcW w:w="549" w:type="pct"/>
            <w:tcBorders>
              <w:top w:val="single" w:sz="4" w:space="0" w:color="auto"/>
              <w:left w:val="single" w:sz="4" w:space="0" w:color="auto"/>
              <w:bottom w:val="single" w:sz="4" w:space="0" w:color="auto"/>
              <w:right w:val="single" w:sz="4" w:space="0" w:color="auto"/>
            </w:tcBorders>
            <w:vAlign w:val="center"/>
          </w:tcPr>
          <w:p w14:paraId="7A844FB7"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40F3072E"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tcPr>
          <w:p w14:paraId="46675889" w14:textId="19E2E4D0" w:rsidR="002F6CB7" w:rsidRPr="00497547" w:rsidRDefault="002F6CB7" w:rsidP="002F6CB7">
            <w:pPr>
              <w:spacing w:after="0"/>
            </w:pPr>
            <w:r w:rsidRPr="00497547">
              <w:t>12.2.4</w:t>
            </w:r>
          </w:p>
        </w:tc>
        <w:tc>
          <w:tcPr>
            <w:tcW w:w="1878" w:type="pct"/>
            <w:tcBorders>
              <w:top w:val="single" w:sz="4" w:space="0" w:color="auto"/>
              <w:left w:val="single" w:sz="4" w:space="0" w:color="auto"/>
              <w:bottom w:val="single" w:sz="4" w:space="0" w:color="auto"/>
            </w:tcBorders>
            <w:vAlign w:val="center"/>
          </w:tcPr>
          <w:p w14:paraId="05BC5E09" w14:textId="77777777" w:rsidR="002F6CB7" w:rsidRPr="00497547" w:rsidRDefault="002F6CB7" w:rsidP="002F6CB7">
            <w:pPr>
              <w:spacing w:after="0"/>
            </w:pPr>
            <w:r w:rsidRPr="00497547">
              <w:t>channel layout</w:t>
            </w:r>
          </w:p>
        </w:tc>
      </w:tr>
      <w:tr w:rsidR="002F6CB7" w:rsidRPr="00497547" w14:paraId="699568D1" w14:textId="77777777" w:rsidTr="009509E6">
        <w:tc>
          <w:tcPr>
            <w:tcW w:w="282" w:type="pct"/>
            <w:tcBorders>
              <w:top w:val="single" w:sz="4" w:space="0" w:color="auto"/>
              <w:bottom w:val="single" w:sz="4" w:space="0" w:color="auto"/>
              <w:right w:val="single" w:sz="4" w:space="0" w:color="auto"/>
            </w:tcBorders>
            <w:vAlign w:val="center"/>
          </w:tcPr>
          <w:p w14:paraId="367D7BE9" w14:textId="7B65BDF1"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tcPr>
          <w:p w14:paraId="0707579D" w14:textId="77777777" w:rsidR="002F6CB7" w:rsidRPr="00886582" w:rsidRDefault="002F6CB7" w:rsidP="002F6CB7">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tcPr>
          <w:p w14:paraId="3FB8DDD4" w14:textId="77777777" w:rsidR="002F6CB7" w:rsidRPr="00886582" w:rsidRDefault="002F6CB7" w:rsidP="002F6CB7">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tcPr>
          <w:p w14:paraId="3222E5E8"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7FDAD197" w14:textId="77777777" w:rsidR="002F6CB7" w:rsidRPr="00886582" w:rsidRDefault="002F6CB7" w:rsidP="002F6CB7">
            <w:pPr>
              <w:spacing w:after="0"/>
              <w:rPr>
                <w:rStyle w:val="codeChar1"/>
              </w:rPr>
            </w:pPr>
            <w:r w:rsidRPr="00886582">
              <w:rPr>
                <w:rStyle w:val="codeChar1"/>
              </w:rPr>
              <w:t>aedb</w:t>
            </w:r>
          </w:p>
        </w:tc>
        <w:tc>
          <w:tcPr>
            <w:tcW w:w="549" w:type="pct"/>
            <w:tcBorders>
              <w:top w:val="single" w:sz="4" w:space="0" w:color="auto"/>
              <w:left w:val="single" w:sz="4" w:space="0" w:color="auto"/>
              <w:bottom w:val="single" w:sz="4" w:space="0" w:color="auto"/>
              <w:right w:val="single" w:sz="4" w:space="0" w:color="auto"/>
            </w:tcBorders>
            <w:vAlign w:val="center"/>
          </w:tcPr>
          <w:p w14:paraId="08A785AB"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1DBFB5AF"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tcPr>
          <w:p w14:paraId="5EA9B5C4" w14:textId="4072F04E" w:rsidR="002F6CB7" w:rsidRPr="00497547" w:rsidRDefault="002F6CB7" w:rsidP="002F6CB7">
            <w:pPr>
              <w:spacing w:after="0"/>
            </w:pPr>
            <w:r w:rsidRPr="00497547">
              <w:t>12.2.10</w:t>
            </w:r>
          </w:p>
        </w:tc>
        <w:tc>
          <w:tcPr>
            <w:tcW w:w="1878" w:type="pct"/>
            <w:tcBorders>
              <w:top w:val="single" w:sz="4" w:space="0" w:color="auto"/>
              <w:left w:val="single" w:sz="4" w:space="0" w:color="auto"/>
              <w:bottom w:val="single" w:sz="4" w:space="0" w:color="auto"/>
            </w:tcBorders>
            <w:vAlign w:val="center"/>
          </w:tcPr>
          <w:p w14:paraId="2FAF0D13" w14:textId="77777777" w:rsidR="002F6CB7" w:rsidRPr="00497547" w:rsidRDefault="002F6CB7" w:rsidP="002F6CB7">
            <w:pPr>
              <w:spacing w:after="0"/>
            </w:pPr>
            <w:r w:rsidRPr="00497547">
              <w:t>audio element description</w:t>
            </w:r>
          </w:p>
        </w:tc>
      </w:tr>
      <w:tr w:rsidR="002F6CB7" w:rsidRPr="00497547" w14:paraId="522F4687" w14:textId="77777777" w:rsidTr="009509E6">
        <w:tc>
          <w:tcPr>
            <w:tcW w:w="282" w:type="pct"/>
            <w:tcBorders>
              <w:top w:val="single" w:sz="4" w:space="0" w:color="auto"/>
              <w:bottom w:val="single" w:sz="4" w:space="0" w:color="auto"/>
              <w:right w:val="single" w:sz="4" w:space="0" w:color="auto"/>
            </w:tcBorders>
            <w:vAlign w:val="center"/>
          </w:tcPr>
          <w:p w14:paraId="23E30EBE" w14:textId="0934AF61"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tcPr>
          <w:p w14:paraId="58B94951" w14:textId="77777777" w:rsidR="002F6CB7" w:rsidRPr="00886582" w:rsidRDefault="002F6CB7" w:rsidP="002F6CB7">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tcPr>
          <w:p w14:paraId="573E8E67" w14:textId="77777777" w:rsidR="002F6CB7" w:rsidRPr="00886582" w:rsidRDefault="002F6CB7" w:rsidP="002F6CB7">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tcPr>
          <w:p w14:paraId="15E9E76D"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49600A8D" w14:textId="77777777" w:rsidR="002F6CB7" w:rsidRPr="00886582" w:rsidRDefault="002F6CB7" w:rsidP="002F6CB7">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tcPr>
          <w:p w14:paraId="0481A7C8" w14:textId="77777777" w:rsidR="002F6CB7" w:rsidRPr="00886582" w:rsidRDefault="002F6CB7" w:rsidP="002F6CB7">
            <w:pPr>
              <w:spacing w:after="0"/>
              <w:rPr>
                <w:rStyle w:val="codeChar1"/>
              </w:rPr>
            </w:pPr>
            <w:r w:rsidRPr="00886582">
              <w:rPr>
                <w:rStyle w:val="codeChar1"/>
              </w:rPr>
              <w:t>aepp</w:t>
            </w:r>
          </w:p>
        </w:tc>
        <w:tc>
          <w:tcPr>
            <w:tcW w:w="277" w:type="pct"/>
            <w:tcBorders>
              <w:top w:val="single" w:sz="4" w:space="0" w:color="auto"/>
              <w:left w:val="single" w:sz="4" w:space="0" w:color="auto"/>
              <w:bottom w:val="single" w:sz="4" w:space="0" w:color="auto"/>
              <w:right w:val="single" w:sz="4" w:space="0" w:color="auto"/>
            </w:tcBorders>
            <w:vAlign w:val="center"/>
          </w:tcPr>
          <w:p w14:paraId="7D0E4DFD"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tcPr>
          <w:p w14:paraId="28D2D4CE" w14:textId="275D6857" w:rsidR="002F6CB7" w:rsidRPr="00497547" w:rsidRDefault="002F6CB7" w:rsidP="002F6CB7">
            <w:pPr>
              <w:spacing w:after="0"/>
            </w:pPr>
            <w:r w:rsidRPr="00497547">
              <w:t>12.2.11</w:t>
            </w:r>
          </w:p>
        </w:tc>
        <w:tc>
          <w:tcPr>
            <w:tcW w:w="1878" w:type="pct"/>
            <w:tcBorders>
              <w:top w:val="single" w:sz="4" w:space="0" w:color="auto"/>
              <w:left w:val="single" w:sz="4" w:space="0" w:color="auto"/>
              <w:bottom w:val="single" w:sz="4" w:space="0" w:color="auto"/>
            </w:tcBorders>
            <w:vAlign w:val="center"/>
          </w:tcPr>
          <w:p w14:paraId="3B3A99E9" w14:textId="77777777" w:rsidR="002F6CB7" w:rsidRPr="00497547" w:rsidRDefault="002F6CB7" w:rsidP="002F6CB7">
            <w:pPr>
              <w:spacing w:after="0"/>
            </w:pPr>
            <w:r w:rsidRPr="00497547">
              <w:t>audio element positioning interactivity polar</w:t>
            </w:r>
          </w:p>
        </w:tc>
      </w:tr>
      <w:tr w:rsidR="002F6CB7" w:rsidRPr="00497547" w14:paraId="0BE0BC25" w14:textId="77777777" w:rsidTr="009509E6">
        <w:tc>
          <w:tcPr>
            <w:tcW w:w="282" w:type="pct"/>
            <w:tcBorders>
              <w:top w:val="single" w:sz="4" w:space="0" w:color="auto"/>
              <w:bottom w:val="single" w:sz="4" w:space="0" w:color="auto"/>
              <w:right w:val="single" w:sz="4" w:space="0" w:color="auto"/>
            </w:tcBorders>
            <w:vAlign w:val="center"/>
          </w:tcPr>
          <w:p w14:paraId="7AB17C6F" w14:textId="4538D436"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tcPr>
          <w:p w14:paraId="05FFB4E6" w14:textId="77777777" w:rsidR="002F6CB7" w:rsidRPr="00886582" w:rsidRDefault="002F6CB7" w:rsidP="002F6CB7">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tcPr>
          <w:p w14:paraId="3DCB97B9" w14:textId="77777777" w:rsidR="002F6CB7" w:rsidRPr="00886582" w:rsidRDefault="002F6CB7" w:rsidP="002F6CB7">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tcPr>
          <w:p w14:paraId="46886894"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7A20BD78" w14:textId="77777777" w:rsidR="002F6CB7" w:rsidRPr="00886582" w:rsidRDefault="002F6CB7" w:rsidP="002F6CB7">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tcPr>
          <w:p w14:paraId="55119E47" w14:textId="77777777" w:rsidR="002F6CB7" w:rsidRPr="00886582" w:rsidRDefault="002F6CB7" w:rsidP="002F6CB7">
            <w:pPr>
              <w:spacing w:after="0"/>
              <w:rPr>
                <w:rStyle w:val="codeChar1"/>
              </w:rPr>
            </w:pPr>
            <w:r w:rsidRPr="00886582">
              <w:rPr>
                <w:rStyle w:val="codeChar1"/>
              </w:rPr>
              <w:t>aepr</w:t>
            </w:r>
          </w:p>
        </w:tc>
        <w:tc>
          <w:tcPr>
            <w:tcW w:w="277" w:type="pct"/>
            <w:tcBorders>
              <w:top w:val="single" w:sz="4" w:space="0" w:color="auto"/>
              <w:left w:val="single" w:sz="4" w:space="0" w:color="auto"/>
              <w:bottom w:val="single" w:sz="4" w:space="0" w:color="auto"/>
              <w:right w:val="single" w:sz="4" w:space="0" w:color="auto"/>
            </w:tcBorders>
            <w:vAlign w:val="center"/>
          </w:tcPr>
          <w:p w14:paraId="1FF1E309"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tcPr>
          <w:p w14:paraId="1D9F908F" w14:textId="3CA56E59" w:rsidR="002F6CB7" w:rsidRPr="00497547" w:rsidRDefault="002F6CB7" w:rsidP="002F6CB7">
            <w:pPr>
              <w:spacing w:after="0"/>
            </w:pPr>
            <w:r w:rsidRPr="00497547">
              <w:t>12.2.12</w:t>
            </w:r>
          </w:p>
        </w:tc>
        <w:tc>
          <w:tcPr>
            <w:tcW w:w="1878" w:type="pct"/>
            <w:tcBorders>
              <w:top w:val="single" w:sz="4" w:space="0" w:color="auto"/>
              <w:left w:val="single" w:sz="4" w:space="0" w:color="auto"/>
              <w:bottom w:val="single" w:sz="4" w:space="0" w:color="auto"/>
            </w:tcBorders>
            <w:vAlign w:val="center"/>
          </w:tcPr>
          <w:p w14:paraId="0D7991F2" w14:textId="77777777" w:rsidR="002F6CB7" w:rsidRPr="00497547" w:rsidRDefault="002F6CB7" w:rsidP="002F6CB7">
            <w:pPr>
              <w:spacing w:after="0"/>
            </w:pPr>
            <w:r w:rsidRPr="00497547">
              <w:t>audio element prominence interactivity</w:t>
            </w:r>
          </w:p>
        </w:tc>
      </w:tr>
      <w:tr w:rsidR="002F6CB7" w:rsidRPr="00497547" w14:paraId="19C6DACD" w14:textId="77777777" w:rsidTr="009509E6">
        <w:tc>
          <w:tcPr>
            <w:tcW w:w="282" w:type="pct"/>
            <w:tcBorders>
              <w:top w:val="single" w:sz="4" w:space="0" w:color="auto"/>
              <w:bottom w:val="single" w:sz="4" w:space="0" w:color="auto"/>
              <w:right w:val="single" w:sz="4" w:space="0" w:color="auto"/>
            </w:tcBorders>
            <w:vAlign w:val="center"/>
          </w:tcPr>
          <w:p w14:paraId="479E9901" w14:textId="3031E965"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tcPr>
          <w:p w14:paraId="2A6092BB" w14:textId="77777777" w:rsidR="002F6CB7" w:rsidRPr="00886582" w:rsidRDefault="002F6CB7" w:rsidP="002F6CB7">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tcPr>
          <w:p w14:paraId="55E9E1D4" w14:textId="77777777" w:rsidR="002F6CB7" w:rsidRPr="00886582" w:rsidRDefault="002F6CB7" w:rsidP="002F6CB7">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tcPr>
          <w:p w14:paraId="08897050" w14:textId="77777777" w:rsidR="002F6CB7" w:rsidRPr="00886582" w:rsidRDefault="002F6CB7" w:rsidP="002F6CB7">
            <w:pPr>
              <w:spacing w:after="0"/>
              <w:rPr>
                <w:rStyle w:val="codeChar1"/>
              </w:rPr>
            </w:pPr>
            <w:r w:rsidRPr="00886582">
              <w:rPr>
                <w:rStyle w:val="codeChar1"/>
              </w:rPr>
              <w:t>aesb</w:t>
            </w:r>
          </w:p>
        </w:tc>
        <w:tc>
          <w:tcPr>
            <w:tcW w:w="277" w:type="pct"/>
            <w:tcBorders>
              <w:top w:val="single" w:sz="4" w:space="0" w:color="auto"/>
              <w:left w:val="single" w:sz="4" w:space="0" w:color="auto"/>
              <w:bottom w:val="single" w:sz="4" w:space="0" w:color="auto"/>
              <w:right w:val="single" w:sz="4" w:space="0" w:color="auto"/>
            </w:tcBorders>
            <w:vAlign w:val="center"/>
          </w:tcPr>
          <w:p w14:paraId="1BA66EED" w14:textId="77777777" w:rsidR="002F6CB7" w:rsidRPr="00886582" w:rsidRDefault="002F6CB7" w:rsidP="002F6CB7">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tcPr>
          <w:p w14:paraId="5AFA46F9"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4E81A63B"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tcPr>
          <w:p w14:paraId="5ED3153A" w14:textId="74D28B43" w:rsidR="002F6CB7" w:rsidRPr="00497547" w:rsidRDefault="002F6CB7" w:rsidP="002F6CB7">
            <w:pPr>
              <w:spacing w:after="0"/>
            </w:pPr>
            <w:r w:rsidRPr="00497547">
              <w:t>12.2.13</w:t>
            </w:r>
          </w:p>
        </w:tc>
        <w:tc>
          <w:tcPr>
            <w:tcW w:w="1878" w:type="pct"/>
            <w:tcBorders>
              <w:top w:val="single" w:sz="4" w:space="0" w:color="auto"/>
              <w:left w:val="single" w:sz="4" w:space="0" w:color="auto"/>
              <w:bottom w:val="single" w:sz="4" w:space="0" w:color="auto"/>
            </w:tcBorders>
            <w:vAlign w:val="center"/>
          </w:tcPr>
          <w:p w14:paraId="62E22C35" w14:textId="77777777" w:rsidR="002F6CB7" w:rsidRPr="00497547" w:rsidRDefault="002F6CB7" w:rsidP="002F6CB7">
            <w:pPr>
              <w:spacing w:after="0"/>
            </w:pPr>
            <w:r w:rsidRPr="00497547">
              <w:t>audio element selection</w:t>
            </w:r>
          </w:p>
        </w:tc>
      </w:tr>
      <w:tr w:rsidR="002F6CB7" w:rsidRPr="00497547" w14:paraId="42272C4C" w14:textId="77777777" w:rsidTr="009509E6">
        <w:tc>
          <w:tcPr>
            <w:tcW w:w="282" w:type="pct"/>
            <w:tcBorders>
              <w:top w:val="single" w:sz="4" w:space="0" w:color="auto"/>
              <w:bottom w:val="single" w:sz="4" w:space="0" w:color="auto"/>
              <w:right w:val="single" w:sz="4" w:space="0" w:color="auto"/>
            </w:tcBorders>
            <w:vAlign w:val="center"/>
          </w:tcPr>
          <w:p w14:paraId="7CC4B360" w14:textId="05D39000"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tcPr>
          <w:p w14:paraId="21225FF7" w14:textId="77777777" w:rsidR="002F6CB7" w:rsidRPr="00886582" w:rsidRDefault="002F6CB7" w:rsidP="002F6CB7">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tcPr>
          <w:p w14:paraId="3EC84466" w14:textId="77777777" w:rsidR="002F6CB7" w:rsidRPr="00886582" w:rsidRDefault="002F6CB7" w:rsidP="002F6CB7">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tcPr>
          <w:p w14:paraId="23F4C357"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7FF6A29D" w14:textId="77777777" w:rsidR="002F6CB7" w:rsidRPr="00886582" w:rsidRDefault="002F6CB7" w:rsidP="002F6CB7">
            <w:pPr>
              <w:spacing w:after="0"/>
              <w:rPr>
                <w:rStyle w:val="codeChar1"/>
              </w:rPr>
            </w:pPr>
            <w:r w:rsidRPr="00886582">
              <w:rPr>
                <w:rStyle w:val="codeChar1"/>
              </w:rPr>
              <w:t>labl</w:t>
            </w:r>
          </w:p>
        </w:tc>
        <w:tc>
          <w:tcPr>
            <w:tcW w:w="549" w:type="pct"/>
            <w:tcBorders>
              <w:top w:val="single" w:sz="4" w:space="0" w:color="auto"/>
              <w:left w:val="single" w:sz="4" w:space="0" w:color="auto"/>
              <w:bottom w:val="single" w:sz="4" w:space="0" w:color="auto"/>
              <w:right w:val="single" w:sz="4" w:space="0" w:color="auto"/>
            </w:tcBorders>
            <w:vAlign w:val="center"/>
          </w:tcPr>
          <w:p w14:paraId="33C96236"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4FC99126"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tcPr>
          <w:p w14:paraId="02D24F5A" w14:textId="59AAD0C4" w:rsidR="002F6CB7" w:rsidRPr="00497547" w:rsidRDefault="002F6CB7" w:rsidP="002F6CB7">
            <w:pPr>
              <w:spacing w:after="0"/>
            </w:pPr>
            <w:r w:rsidRPr="00497547">
              <w:t>8.10.5</w:t>
            </w:r>
          </w:p>
        </w:tc>
        <w:tc>
          <w:tcPr>
            <w:tcW w:w="1878" w:type="pct"/>
            <w:tcBorders>
              <w:top w:val="single" w:sz="4" w:space="0" w:color="auto"/>
              <w:left w:val="single" w:sz="4" w:space="0" w:color="auto"/>
              <w:bottom w:val="single" w:sz="4" w:space="0" w:color="auto"/>
            </w:tcBorders>
            <w:vAlign w:val="center"/>
          </w:tcPr>
          <w:p w14:paraId="593ADC6D" w14:textId="77777777" w:rsidR="002F6CB7" w:rsidRPr="00497547" w:rsidRDefault="002F6CB7" w:rsidP="002F6CB7">
            <w:pPr>
              <w:spacing w:after="0"/>
            </w:pPr>
            <w:r w:rsidRPr="00497547">
              <w:t>label</w:t>
            </w:r>
          </w:p>
        </w:tc>
      </w:tr>
      <w:tr w:rsidR="002F6CB7" w:rsidRPr="00497547" w14:paraId="264662EC" w14:textId="77777777" w:rsidTr="009509E6">
        <w:tc>
          <w:tcPr>
            <w:tcW w:w="282" w:type="pct"/>
            <w:tcBorders>
              <w:top w:val="single" w:sz="4" w:space="0" w:color="auto"/>
              <w:bottom w:val="single" w:sz="4" w:space="0" w:color="auto"/>
              <w:right w:val="single" w:sz="4" w:space="0" w:color="auto"/>
            </w:tcBorders>
            <w:vAlign w:val="center"/>
          </w:tcPr>
          <w:p w14:paraId="73DB4343" w14:textId="20480E58"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tcPr>
          <w:p w14:paraId="3DB05182" w14:textId="77777777" w:rsidR="002F6CB7" w:rsidRPr="00886582" w:rsidRDefault="002F6CB7" w:rsidP="002F6CB7">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tcPr>
          <w:p w14:paraId="3033BEEB" w14:textId="77777777" w:rsidR="002F6CB7" w:rsidRPr="00886582" w:rsidRDefault="002F6CB7" w:rsidP="002F6CB7">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tcPr>
          <w:p w14:paraId="4C301D47"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6CE019D0" w14:textId="77777777" w:rsidR="002F6CB7" w:rsidRPr="00886582" w:rsidRDefault="002F6CB7" w:rsidP="002F6CB7">
            <w:pPr>
              <w:spacing w:after="0"/>
              <w:rPr>
                <w:rStyle w:val="codeChar1"/>
              </w:rPr>
            </w:pPr>
            <w:r w:rsidRPr="00886582">
              <w:rPr>
                <w:rStyle w:val="codeChar1"/>
              </w:rPr>
              <w:t>aelm</w:t>
            </w:r>
          </w:p>
        </w:tc>
        <w:tc>
          <w:tcPr>
            <w:tcW w:w="549" w:type="pct"/>
            <w:tcBorders>
              <w:top w:val="single" w:sz="4" w:space="0" w:color="auto"/>
              <w:left w:val="single" w:sz="4" w:space="0" w:color="auto"/>
              <w:bottom w:val="single" w:sz="4" w:space="0" w:color="auto"/>
              <w:right w:val="single" w:sz="4" w:space="0" w:color="auto"/>
            </w:tcBorders>
            <w:vAlign w:val="center"/>
          </w:tcPr>
          <w:p w14:paraId="6C4B256A"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19E74015"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tcPr>
          <w:p w14:paraId="579220BF" w14:textId="08747653" w:rsidR="002F6CB7" w:rsidRPr="00497547" w:rsidRDefault="002F6CB7" w:rsidP="002F6CB7">
            <w:pPr>
              <w:spacing w:after="0"/>
            </w:pPr>
            <w:r w:rsidRPr="00497547">
              <w:t>12.2.9</w:t>
            </w:r>
          </w:p>
        </w:tc>
        <w:tc>
          <w:tcPr>
            <w:tcW w:w="1878" w:type="pct"/>
            <w:tcBorders>
              <w:top w:val="single" w:sz="4" w:space="0" w:color="auto"/>
              <w:left w:val="single" w:sz="4" w:space="0" w:color="auto"/>
              <w:bottom w:val="single" w:sz="4" w:space="0" w:color="auto"/>
            </w:tcBorders>
            <w:vAlign w:val="center"/>
          </w:tcPr>
          <w:p w14:paraId="1BFF254B" w14:textId="77777777" w:rsidR="002F6CB7" w:rsidRPr="00497547" w:rsidRDefault="002F6CB7" w:rsidP="002F6CB7">
            <w:pPr>
              <w:spacing w:after="0"/>
            </w:pPr>
            <w:r w:rsidRPr="00497547">
              <w:t>audio element</w:t>
            </w:r>
          </w:p>
        </w:tc>
      </w:tr>
      <w:tr w:rsidR="002F6CB7" w:rsidRPr="00497547" w14:paraId="4FAA817F" w14:textId="77777777" w:rsidTr="009509E6">
        <w:tc>
          <w:tcPr>
            <w:tcW w:w="282" w:type="pct"/>
            <w:tcBorders>
              <w:top w:val="single" w:sz="4" w:space="0" w:color="auto"/>
              <w:bottom w:val="single" w:sz="4" w:space="0" w:color="auto"/>
              <w:right w:val="single" w:sz="4" w:space="0" w:color="auto"/>
            </w:tcBorders>
            <w:vAlign w:val="center"/>
          </w:tcPr>
          <w:p w14:paraId="754DC5CF" w14:textId="075AFE3E"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tcPr>
          <w:p w14:paraId="43AA7A61" w14:textId="77777777" w:rsidR="002F6CB7" w:rsidRPr="00886582" w:rsidRDefault="002F6CB7" w:rsidP="002F6CB7">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tcPr>
          <w:p w14:paraId="7E25AF87" w14:textId="77777777" w:rsidR="002F6CB7" w:rsidRPr="00886582" w:rsidRDefault="002F6CB7" w:rsidP="002F6CB7">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tcPr>
          <w:p w14:paraId="06CBDB83"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55B0E1AB" w14:textId="77777777" w:rsidR="002F6CB7" w:rsidRPr="00886582" w:rsidRDefault="002F6CB7" w:rsidP="002F6CB7">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tcPr>
          <w:p w14:paraId="7DCE35FC" w14:textId="77777777" w:rsidR="002F6CB7" w:rsidRPr="00886582" w:rsidRDefault="002F6CB7" w:rsidP="002F6CB7">
            <w:pPr>
              <w:spacing w:after="0"/>
              <w:rPr>
                <w:rStyle w:val="codeChar1"/>
              </w:rPr>
            </w:pPr>
            <w:r w:rsidRPr="00886582">
              <w:rPr>
                <w:rStyle w:val="codeChar1"/>
              </w:rPr>
              <w:t>elng</w:t>
            </w:r>
          </w:p>
        </w:tc>
        <w:tc>
          <w:tcPr>
            <w:tcW w:w="277" w:type="pct"/>
            <w:tcBorders>
              <w:top w:val="single" w:sz="4" w:space="0" w:color="auto"/>
              <w:left w:val="single" w:sz="4" w:space="0" w:color="auto"/>
              <w:bottom w:val="single" w:sz="4" w:space="0" w:color="auto"/>
              <w:right w:val="single" w:sz="4" w:space="0" w:color="auto"/>
            </w:tcBorders>
            <w:vAlign w:val="center"/>
          </w:tcPr>
          <w:p w14:paraId="6AF9EEB8"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tcPr>
          <w:p w14:paraId="1147F186" w14:textId="77777777" w:rsidR="002F6CB7" w:rsidRPr="00497547" w:rsidRDefault="002F6CB7" w:rsidP="002F6CB7">
            <w:pPr>
              <w:spacing w:after="0"/>
            </w:pPr>
            <w:r w:rsidRPr="00497547">
              <w:t>8.4.6</w:t>
            </w:r>
          </w:p>
        </w:tc>
        <w:tc>
          <w:tcPr>
            <w:tcW w:w="1878" w:type="pct"/>
            <w:tcBorders>
              <w:top w:val="single" w:sz="4" w:space="0" w:color="auto"/>
              <w:left w:val="single" w:sz="4" w:space="0" w:color="auto"/>
              <w:bottom w:val="single" w:sz="4" w:space="0" w:color="auto"/>
            </w:tcBorders>
            <w:vAlign w:val="center"/>
          </w:tcPr>
          <w:p w14:paraId="10094BB8" w14:textId="77777777" w:rsidR="002F6CB7" w:rsidRPr="00497547" w:rsidRDefault="002F6CB7" w:rsidP="002F6CB7">
            <w:pPr>
              <w:spacing w:after="0"/>
            </w:pPr>
            <w:r w:rsidRPr="00497547">
              <w:t>extended language tag</w:t>
            </w:r>
          </w:p>
        </w:tc>
      </w:tr>
      <w:tr w:rsidR="002F6CB7" w:rsidRPr="00497547" w14:paraId="6436EB86" w14:textId="77777777" w:rsidTr="009509E6">
        <w:tc>
          <w:tcPr>
            <w:tcW w:w="282" w:type="pct"/>
            <w:tcBorders>
              <w:top w:val="single" w:sz="4" w:space="0" w:color="auto"/>
              <w:bottom w:val="single" w:sz="4" w:space="0" w:color="auto"/>
              <w:right w:val="single" w:sz="4" w:space="0" w:color="auto"/>
            </w:tcBorders>
            <w:vAlign w:val="center"/>
          </w:tcPr>
          <w:p w14:paraId="5B36D30E" w14:textId="48D853CF"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tcPr>
          <w:p w14:paraId="614BABD5" w14:textId="77777777" w:rsidR="002F6CB7" w:rsidRPr="00886582" w:rsidRDefault="002F6CB7" w:rsidP="002F6CB7">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tcPr>
          <w:p w14:paraId="2F0BEBDD" w14:textId="77777777" w:rsidR="002F6CB7" w:rsidRPr="00886582" w:rsidRDefault="002F6CB7" w:rsidP="002F6CB7">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tcPr>
          <w:p w14:paraId="77643CD2"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5B7E45B0" w14:textId="77777777" w:rsidR="002F6CB7" w:rsidRPr="00886582" w:rsidRDefault="002F6CB7" w:rsidP="002F6CB7">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tcPr>
          <w:p w14:paraId="16446574" w14:textId="77777777" w:rsidR="002F6CB7" w:rsidRPr="00886582" w:rsidRDefault="002F6CB7" w:rsidP="002F6CB7">
            <w:pPr>
              <w:spacing w:after="0"/>
              <w:rPr>
                <w:rStyle w:val="codeChar1"/>
              </w:rPr>
            </w:pPr>
            <w:r w:rsidRPr="00886582">
              <w:rPr>
                <w:rStyle w:val="codeChar1"/>
              </w:rPr>
              <w:t>kind</w:t>
            </w:r>
          </w:p>
        </w:tc>
        <w:tc>
          <w:tcPr>
            <w:tcW w:w="277" w:type="pct"/>
            <w:tcBorders>
              <w:top w:val="single" w:sz="4" w:space="0" w:color="auto"/>
              <w:left w:val="single" w:sz="4" w:space="0" w:color="auto"/>
              <w:bottom w:val="single" w:sz="4" w:space="0" w:color="auto"/>
              <w:right w:val="single" w:sz="4" w:space="0" w:color="auto"/>
            </w:tcBorders>
            <w:vAlign w:val="center"/>
          </w:tcPr>
          <w:p w14:paraId="58F4D7EC"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tcPr>
          <w:p w14:paraId="440C6F32" w14:textId="5407F102" w:rsidR="002F6CB7" w:rsidRPr="00497547" w:rsidRDefault="002F6CB7" w:rsidP="002F6CB7">
            <w:pPr>
              <w:spacing w:after="0"/>
            </w:pPr>
            <w:r w:rsidRPr="00497547">
              <w:t>8.10.4</w:t>
            </w:r>
          </w:p>
        </w:tc>
        <w:tc>
          <w:tcPr>
            <w:tcW w:w="1878" w:type="pct"/>
            <w:tcBorders>
              <w:top w:val="single" w:sz="4" w:space="0" w:color="auto"/>
              <w:left w:val="single" w:sz="4" w:space="0" w:color="auto"/>
              <w:bottom w:val="single" w:sz="4" w:space="0" w:color="auto"/>
            </w:tcBorders>
            <w:vAlign w:val="center"/>
          </w:tcPr>
          <w:p w14:paraId="2C12B1AC" w14:textId="77777777" w:rsidR="002F6CB7" w:rsidRPr="00497547" w:rsidRDefault="002F6CB7" w:rsidP="002F6CB7">
            <w:pPr>
              <w:spacing w:after="0"/>
            </w:pPr>
            <w:r w:rsidRPr="00497547">
              <w:t>track kind</w:t>
            </w:r>
          </w:p>
        </w:tc>
      </w:tr>
      <w:tr w:rsidR="002F6CB7" w:rsidRPr="00497547" w14:paraId="2BEAF29B" w14:textId="77777777" w:rsidTr="009509E6">
        <w:tc>
          <w:tcPr>
            <w:tcW w:w="282" w:type="pct"/>
            <w:tcBorders>
              <w:top w:val="single" w:sz="4" w:space="0" w:color="auto"/>
              <w:bottom w:val="single" w:sz="4" w:space="0" w:color="auto"/>
              <w:right w:val="single" w:sz="4" w:space="0" w:color="auto"/>
            </w:tcBorders>
            <w:vAlign w:val="center"/>
          </w:tcPr>
          <w:p w14:paraId="29F65DEE" w14:textId="2E140A63"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tcPr>
          <w:p w14:paraId="6B7E3CAA" w14:textId="77777777" w:rsidR="002F6CB7" w:rsidRPr="00886582" w:rsidRDefault="002F6CB7" w:rsidP="002F6CB7">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tcPr>
          <w:p w14:paraId="64EA315A" w14:textId="77777777" w:rsidR="002F6CB7" w:rsidRPr="00886582" w:rsidRDefault="002F6CB7" w:rsidP="002F6CB7">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tcPr>
          <w:p w14:paraId="0774439B"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12525918" w14:textId="77777777" w:rsidR="002F6CB7" w:rsidRPr="00886582" w:rsidRDefault="002F6CB7" w:rsidP="002F6CB7">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tcPr>
          <w:p w14:paraId="7C30A1A4" w14:textId="77777777" w:rsidR="002F6CB7" w:rsidRPr="00886582" w:rsidRDefault="002F6CB7" w:rsidP="002F6CB7">
            <w:pPr>
              <w:spacing w:after="0"/>
              <w:rPr>
                <w:rStyle w:val="codeChar1"/>
              </w:rPr>
            </w:pPr>
            <w:r w:rsidRPr="00886582">
              <w:rPr>
                <w:rStyle w:val="codeChar1"/>
              </w:rPr>
              <w:t>labl</w:t>
            </w:r>
          </w:p>
        </w:tc>
        <w:tc>
          <w:tcPr>
            <w:tcW w:w="277" w:type="pct"/>
            <w:tcBorders>
              <w:top w:val="single" w:sz="4" w:space="0" w:color="auto"/>
              <w:left w:val="single" w:sz="4" w:space="0" w:color="auto"/>
              <w:bottom w:val="single" w:sz="4" w:space="0" w:color="auto"/>
              <w:right w:val="single" w:sz="4" w:space="0" w:color="auto"/>
            </w:tcBorders>
            <w:vAlign w:val="center"/>
          </w:tcPr>
          <w:p w14:paraId="70B60C0F"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tcPr>
          <w:p w14:paraId="12F9827B" w14:textId="33629D09" w:rsidR="002F6CB7" w:rsidRPr="00497547" w:rsidRDefault="002F6CB7" w:rsidP="002F6CB7">
            <w:pPr>
              <w:spacing w:after="0"/>
            </w:pPr>
            <w:r w:rsidRPr="00497547">
              <w:t>8.10.5</w:t>
            </w:r>
          </w:p>
        </w:tc>
        <w:tc>
          <w:tcPr>
            <w:tcW w:w="1878" w:type="pct"/>
            <w:tcBorders>
              <w:top w:val="single" w:sz="4" w:space="0" w:color="auto"/>
              <w:left w:val="single" w:sz="4" w:space="0" w:color="auto"/>
              <w:bottom w:val="single" w:sz="4" w:space="0" w:color="auto"/>
            </w:tcBorders>
            <w:vAlign w:val="center"/>
          </w:tcPr>
          <w:p w14:paraId="090F52DF" w14:textId="77777777" w:rsidR="002F6CB7" w:rsidRPr="00497547" w:rsidRDefault="002F6CB7" w:rsidP="002F6CB7">
            <w:pPr>
              <w:spacing w:after="0"/>
            </w:pPr>
            <w:r w:rsidRPr="00497547">
              <w:t>label</w:t>
            </w:r>
          </w:p>
        </w:tc>
      </w:tr>
      <w:tr w:rsidR="002F6CB7" w:rsidRPr="00497547" w14:paraId="6BF73CEF" w14:textId="77777777" w:rsidTr="009509E6">
        <w:tc>
          <w:tcPr>
            <w:tcW w:w="282" w:type="pct"/>
            <w:tcBorders>
              <w:top w:val="single" w:sz="4" w:space="0" w:color="auto"/>
              <w:bottom w:val="single" w:sz="4" w:space="0" w:color="auto"/>
              <w:right w:val="single" w:sz="4" w:space="0" w:color="auto"/>
            </w:tcBorders>
            <w:vAlign w:val="center"/>
          </w:tcPr>
          <w:p w14:paraId="6F69E39F" w14:textId="51DF37CE"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tcPr>
          <w:p w14:paraId="4C4E3742" w14:textId="77777777" w:rsidR="002F6CB7" w:rsidRPr="00886582" w:rsidRDefault="002F6CB7" w:rsidP="002F6CB7">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tcPr>
          <w:p w14:paraId="6FAAB96A" w14:textId="77777777" w:rsidR="002F6CB7" w:rsidRPr="00886582" w:rsidRDefault="002F6CB7" w:rsidP="002F6CB7">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tcPr>
          <w:p w14:paraId="0397FA91"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78744518" w14:textId="77777777" w:rsidR="002F6CB7" w:rsidRPr="00886582" w:rsidRDefault="002F6CB7" w:rsidP="002F6CB7">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tcPr>
          <w:p w14:paraId="1F8BA14E" w14:textId="77777777" w:rsidR="002F6CB7" w:rsidRPr="00886582" w:rsidRDefault="002F6CB7" w:rsidP="002F6CB7">
            <w:pPr>
              <w:spacing w:after="0"/>
              <w:rPr>
                <w:rStyle w:val="codeChar1"/>
              </w:rPr>
            </w:pPr>
            <w:r w:rsidRPr="00886582">
              <w:rPr>
                <w:rStyle w:val="codeChar1"/>
              </w:rPr>
              <w:t>chnl</w:t>
            </w:r>
          </w:p>
        </w:tc>
        <w:tc>
          <w:tcPr>
            <w:tcW w:w="277" w:type="pct"/>
            <w:tcBorders>
              <w:top w:val="single" w:sz="4" w:space="0" w:color="auto"/>
              <w:left w:val="single" w:sz="4" w:space="0" w:color="auto"/>
              <w:bottom w:val="single" w:sz="4" w:space="0" w:color="auto"/>
              <w:right w:val="single" w:sz="4" w:space="0" w:color="auto"/>
            </w:tcBorders>
            <w:vAlign w:val="center"/>
          </w:tcPr>
          <w:p w14:paraId="4AB80347"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tcPr>
          <w:p w14:paraId="1062A1BF" w14:textId="77D22BE0" w:rsidR="002F6CB7" w:rsidRPr="00497547" w:rsidRDefault="002F6CB7" w:rsidP="002F6CB7">
            <w:pPr>
              <w:spacing w:after="0"/>
            </w:pPr>
            <w:r w:rsidRPr="00497547">
              <w:t>12.2.4</w:t>
            </w:r>
          </w:p>
        </w:tc>
        <w:tc>
          <w:tcPr>
            <w:tcW w:w="1878" w:type="pct"/>
            <w:tcBorders>
              <w:top w:val="single" w:sz="4" w:space="0" w:color="auto"/>
              <w:left w:val="single" w:sz="4" w:space="0" w:color="auto"/>
              <w:bottom w:val="single" w:sz="4" w:space="0" w:color="auto"/>
            </w:tcBorders>
            <w:vAlign w:val="center"/>
          </w:tcPr>
          <w:p w14:paraId="32E3E5E4" w14:textId="77777777" w:rsidR="002F6CB7" w:rsidRPr="00497547" w:rsidRDefault="002F6CB7" w:rsidP="002F6CB7">
            <w:pPr>
              <w:spacing w:after="0"/>
            </w:pPr>
            <w:r w:rsidRPr="00497547">
              <w:t>channel layout</w:t>
            </w:r>
          </w:p>
        </w:tc>
      </w:tr>
      <w:tr w:rsidR="002F6CB7" w:rsidRPr="00497547" w14:paraId="5A561E50" w14:textId="77777777" w:rsidTr="009509E6">
        <w:tc>
          <w:tcPr>
            <w:tcW w:w="282" w:type="pct"/>
            <w:tcBorders>
              <w:top w:val="single" w:sz="4" w:space="0" w:color="auto"/>
              <w:bottom w:val="single" w:sz="4" w:space="0" w:color="auto"/>
              <w:right w:val="single" w:sz="4" w:space="0" w:color="auto"/>
            </w:tcBorders>
            <w:vAlign w:val="center"/>
          </w:tcPr>
          <w:p w14:paraId="06E98641" w14:textId="7B6CAA61"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tcPr>
          <w:p w14:paraId="47D00E9B" w14:textId="77777777" w:rsidR="002F6CB7" w:rsidRPr="00886582" w:rsidRDefault="002F6CB7" w:rsidP="002F6CB7">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tcPr>
          <w:p w14:paraId="13CD237B" w14:textId="77777777" w:rsidR="002F6CB7" w:rsidRPr="00886582" w:rsidRDefault="002F6CB7" w:rsidP="002F6CB7">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tcPr>
          <w:p w14:paraId="3FD6F0FD"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33E7E271" w14:textId="77777777" w:rsidR="002F6CB7" w:rsidRPr="00886582" w:rsidRDefault="002F6CB7" w:rsidP="002F6CB7">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tcPr>
          <w:p w14:paraId="61E6DC4B" w14:textId="77777777" w:rsidR="002F6CB7" w:rsidRPr="00886582" w:rsidRDefault="002F6CB7" w:rsidP="002F6CB7">
            <w:pPr>
              <w:spacing w:after="0"/>
              <w:rPr>
                <w:rStyle w:val="codeChar1"/>
              </w:rPr>
            </w:pPr>
            <w:r w:rsidRPr="00886582">
              <w:rPr>
                <w:rStyle w:val="codeChar1"/>
              </w:rPr>
              <w:t>aedb</w:t>
            </w:r>
          </w:p>
        </w:tc>
        <w:tc>
          <w:tcPr>
            <w:tcW w:w="277" w:type="pct"/>
            <w:tcBorders>
              <w:top w:val="single" w:sz="4" w:space="0" w:color="auto"/>
              <w:left w:val="single" w:sz="4" w:space="0" w:color="auto"/>
              <w:bottom w:val="single" w:sz="4" w:space="0" w:color="auto"/>
              <w:right w:val="single" w:sz="4" w:space="0" w:color="auto"/>
            </w:tcBorders>
            <w:vAlign w:val="center"/>
          </w:tcPr>
          <w:p w14:paraId="709E21E1"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tcPr>
          <w:p w14:paraId="7D869F82" w14:textId="07F3377D" w:rsidR="002F6CB7" w:rsidRPr="00497547" w:rsidRDefault="002F6CB7" w:rsidP="002F6CB7">
            <w:pPr>
              <w:spacing w:after="0"/>
            </w:pPr>
            <w:r w:rsidRPr="00497547">
              <w:t>12.2.10</w:t>
            </w:r>
          </w:p>
        </w:tc>
        <w:tc>
          <w:tcPr>
            <w:tcW w:w="1878" w:type="pct"/>
            <w:tcBorders>
              <w:top w:val="single" w:sz="4" w:space="0" w:color="auto"/>
              <w:left w:val="single" w:sz="4" w:space="0" w:color="auto"/>
              <w:bottom w:val="single" w:sz="4" w:space="0" w:color="auto"/>
            </w:tcBorders>
            <w:vAlign w:val="center"/>
          </w:tcPr>
          <w:p w14:paraId="30A23849" w14:textId="77777777" w:rsidR="002F6CB7" w:rsidRPr="00497547" w:rsidRDefault="002F6CB7" w:rsidP="002F6CB7">
            <w:pPr>
              <w:spacing w:after="0"/>
            </w:pPr>
            <w:r w:rsidRPr="00497547">
              <w:t>audio element description</w:t>
            </w:r>
          </w:p>
        </w:tc>
      </w:tr>
      <w:tr w:rsidR="002F6CB7" w:rsidRPr="00497547" w14:paraId="1262D01D" w14:textId="77777777" w:rsidTr="009509E6">
        <w:tc>
          <w:tcPr>
            <w:tcW w:w="282" w:type="pct"/>
            <w:tcBorders>
              <w:top w:val="single" w:sz="4" w:space="0" w:color="auto"/>
              <w:bottom w:val="single" w:sz="4" w:space="0" w:color="auto"/>
              <w:right w:val="single" w:sz="4" w:space="0" w:color="auto"/>
            </w:tcBorders>
            <w:vAlign w:val="center"/>
          </w:tcPr>
          <w:p w14:paraId="34D5BC14" w14:textId="12D1558F"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tcPr>
          <w:p w14:paraId="069D1D04" w14:textId="77777777" w:rsidR="002F6CB7" w:rsidRPr="00886582" w:rsidRDefault="002F6CB7" w:rsidP="002F6CB7">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tcPr>
          <w:p w14:paraId="546EDC72" w14:textId="77777777" w:rsidR="002F6CB7" w:rsidRPr="00886582" w:rsidRDefault="002F6CB7" w:rsidP="002F6CB7">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tcPr>
          <w:p w14:paraId="3C0BF1E2"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314B373B" w14:textId="77777777" w:rsidR="002F6CB7" w:rsidRPr="00886582" w:rsidRDefault="002F6CB7" w:rsidP="002F6CB7">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tcPr>
          <w:p w14:paraId="2D929AE4"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6C4CE91A" w14:textId="77777777" w:rsidR="002F6CB7" w:rsidRPr="00886582" w:rsidRDefault="002F6CB7" w:rsidP="002F6CB7">
            <w:pPr>
              <w:spacing w:after="0"/>
              <w:rPr>
                <w:rStyle w:val="codeChar1"/>
              </w:rPr>
            </w:pPr>
            <w:r w:rsidRPr="00886582">
              <w:rPr>
                <w:rStyle w:val="codeChar1"/>
              </w:rPr>
              <w:t>aepp</w:t>
            </w:r>
          </w:p>
        </w:tc>
        <w:tc>
          <w:tcPr>
            <w:tcW w:w="599" w:type="pct"/>
            <w:tcBorders>
              <w:top w:val="single" w:sz="4" w:space="0" w:color="auto"/>
              <w:left w:val="single" w:sz="4" w:space="0" w:color="auto"/>
              <w:bottom w:val="single" w:sz="4" w:space="0" w:color="auto"/>
              <w:right w:val="single" w:sz="4" w:space="0" w:color="auto"/>
            </w:tcBorders>
          </w:tcPr>
          <w:p w14:paraId="5D978733" w14:textId="0FC84ED3" w:rsidR="002F6CB7" w:rsidRPr="00497547" w:rsidRDefault="002F6CB7" w:rsidP="002F6CB7">
            <w:pPr>
              <w:spacing w:after="0"/>
            </w:pPr>
            <w:r w:rsidRPr="00497547">
              <w:t>12.2.11</w:t>
            </w:r>
          </w:p>
        </w:tc>
        <w:tc>
          <w:tcPr>
            <w:tcW w:w="1878" w:type="pct"/>
            <w:tcBorders>
              <w:top w:val="single" w:sz="4" w:space="0" w:color="auto"/>
              <w:left w:val="single" w:sz="4" w:space="0" w:color="auto"/>
              <w:bottom w:val="single" w:sz="4" w:space="0" w:color="auto"/>
            </w:tcBorders>
            <w:vAlign w:val="center"/>
          </w:tcPr>
          <w:p w14:paraId="192A9A01" w14:textId="77777777" w:rsidR="002F6CB7" w:rsidRPr="00497547" w:rsidRDefault="002F6CB7" w:rsidP="002F6CB7">
            <w:pPr>
              <w:spacing w:after="0"/>
            </w:pPr>
            <w:r w:rsidRPr="00497547">
              <w:t>audio element positioning interactivity polar</w:t>
            </w:r>
          </w:p>
        </w:tc>
      </w:tr>
      <w:tr w:rsidR="002F6CB7" w:rsidRPr="00497547" w14:paraId="285DA3BE" w14:textId="77777777" w:rsidTr="009509E6">
        <w:tc>
          <w:tcPr>
            <w:tcW w:w="282" w:type="pct"/>
            <w:tcBorders>
              <w:top w:val="single" w:sz="4" w:space="0" w:color="auto"/>
              <w:bottom w:val="single" w:sz="4" w:space="0" w:color="auto"/>
              <w:right w:val="single" w:sz="4" w:space="0" w:color="auto"/>
            </w:tcBorders>
            <w:vAlign w:val="center"/>
          </w:tcPr>
          <w:p w14:paraId="73D6A167" w14:textId="03CC0E45"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tcPr>
          <w:p w14:paraId="0BFAE774" w14:textId="77777777" w:rsidR="002F6CB7" w:rsidRPr="00886582" w:rsidRDefault="002F6CB7" w:rsidP="002F6CB7">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tcPr>
          <w:p w14:paraId="338E0A5C" w14:textId="77777777" w:rsidR="002F6CB7" w:rsidRPr="00886582" w:rsidRDefault="002F6CB7" w:rsidP="002F6CB7">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tcPr>
          <w:p w14:paraId="6B302E41"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326B74B7" w14:textId="77777777" w:rsidR="002F6CB7" w:rsidRPr="00886582" w:rsidRDefault="002F6CB7" w:rsidP="002F6CB7">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tcPr>
          <w:p w14:paraId="5F69691E"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69F29F87" w14:textId="77777777" w:rsidR="002F6CB7" w:rsidRPr="00886582" w:rsidRDefault="002F6CB7" w:rsidP="002F6CB7">
            <w:pPr>
              <w:spacing w:after="0"/>
              <w:rPr>
                <w:rStyle w:val="codeChar1"/>
              </w:rPr>
            </w:pPr>
            <w:r w:rsidRPr="00886582">
              <w:rPr>
                <w:rStyle w:val="codeChar1"/>
              </w:rPr>
              <w:t>aepr</w:t>
            </w:r>
          </w:p>
        </w:tc>
        <w:tc>
          <w:tcPr>
            <w:tcW w:w="599" w:type="pct"/>
            <w:tcBorders>
              <w:top w:val="single" w:sz="4" w:space="0" w:color="auto"/>
              <w:left w:val="single" w:sz="4" w:space="0" w:color="auto"/>
              <w:bottom w:val="single" w:sz="4" w:space="0" w:color="auto"/>
              <w:right w:val="single" w:sz="4" w:space="0" w:color="auto"/>
            </w:tcBorders>
          </w:tcPr>
          <w:p w14:paraId="1BDEF302" w14:textId="0C869E06" w:rsidR="002F6CB7" w:rsidRPr="00497547" w:rsidRDefault="002F6CB7" w:rsidP="002F6CB7">
            <w:pPr>
              <w:spacing w:after="0"/>
            </w:pPr>
            <w:r w:rsidRPr="00497547">
              <w:t>12.2.12</w:t>
            </w:r>
          </w:p>
        </w:tc>
        <w:tc>
          <w:tcPr>
            <w:tcW w:w="1878" w:type="pct"/>
            <w:tcBorders>
              <w:top w:val="single" w:sz="4" w:space="0" w:color="auto"/>
              <w:left w:val="single" w:sz="4" w:space="0" w:color="auto"/>
              <w:bottom w:val="single" w:sz="4" w:space="0" w:color="auto"/>
            </w:tcBorders>
            <w:vAlign w:val="center"/>
          </w:tcPr>
          <w:p w14:paraId="531D5BF5" w14:textId="77777777" w:rsidR="002F6CB7" w:rsidRPr="00497547" w:rsidRDefault="002F6CB7" w:rsidP="002F6CB7">
            <w:pPr>
              <w:spacing w:after="0"/>
            </w:pPr>
            <w:r w:rsidRPr="00497547">
              <w:t>audio element prominence interactivity</w:t>
            </w:r>
          </w:p>
        </w:tc>
      </w:tr>
      <w:tr w:rsidR="002F6CB7" w:rsidRPr="00497547" w14:paraId="1071F6C1" w14:textId="77777777" w:rsidTr="009509E6">
        <w:tc>
          <w:tcPr>
            <w:tcW w:w="282" w:type="pct"/>
            <w:tcBorders>
              <w:top w:val="single" w:sz="4" w:space="0" w:color="auto"/>
              <w:bottom w:val="single" w:sz="4" w:space="0" w:color="auto"/>
              <w:right w:val="single" w:sz="4" w:space="0" w:color="auto"/>
            </w:tcBorders>
            <w:vAlign w:val="center"/>
          </w:tcPr>
          <w:p w14:paraId="2B5F6C6B" w14:textId="464C0CD6"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tcPr>
          <w:p w14:paraId="06CF07C9" w14:textId="77777777" w:rsidR="002F6CB7" w:rsidRPr="00886582" w:rsidRDefault="002F6CB7" w:rsidP="002F6CB7">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tcPr>
          <w:p w14:paraId="4F6A655D" w14:textId="77777777" w:rsidR="002F6CB7" w:rsidRPr="00886582" w:rsidRDefault="002F6CB7" w:rsidP="002F6CB7">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tcPr>
          <w:p w14:paraId="3FBF753B"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2F01271C" w14:textId="77777777" w:rsidR="002F6CB7" w:rsidRPr="00886582" w:rsidRDefault="002F6CB7" w:rsidP="002F6CB7">
            <w:pPr>
              <w:spacing w:after="0"/>
              <w:rPr>
                <w:rStyle w:val="codeChar1"/>
              </w:rPr>
            </w:pPr>
            <w:r w:rsidRPr="00886582">
              <w:rPr>
                <w:rStyle w:val="codeChar1"/>
              </w:rPr>
              <w:t>aepp</w:t>
            </w:r>
          </w:p>
        </w:tc>
        <w:tc>
          <w:tcPr>
            <w:tcW w:w="549" w:type="pct"/>
            <w:tcBorders>
              <w:top w:val="single" w:sz="4" w:space="0" w:color="auto"/>
              <w:left w:val="single" w:sz="4" w:space="0" w:color="auto"/>
              <w:bottom w:val="single" w:sz="4" w:space="0" w:color="auto"/>
              <w:right w:val="single" w:sz="4" w:space="0" w:color="auto"/>
            </w:tcBorders>
            <w:vAlign w:val="center"/>
          </w:tcPr>
          <w:p w14:paraId="5A462C5F"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51211220"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tcPr>
          <w:p w14:paraId="7CC138C0" w14:textId="743A0C1C" w:rsidR="002F6CB7" w:rsidRPr="00497547" w:rsidRDefault="002F6CB7" w:rsidP="002F6CB7">
            <w:pPr>
              <w:spacing w:after="0"/>
            </w:pPr>
            <w:r w:rsidRPr="00497547">
              <w:t>12.2.11</w:t>
            </w:r>
          </w:p>
        </w:tc>
        <w:tc>
          <w:tcPr>
            <w:tcW w:w="1878" w:type="pct"/>
            <w:tcBorders>
              <w:top w:val="single" w:sz="4" w:space="0" w:color="auto"/>
              <w:left w:val="single" w:sz="4" w:space="0" w:color="auto"/>
              <w:bottom w:val="single" w:sz="4" w:space="0" w:color="auto"/>
            </w:tcBorders>
            <w:vAlign w:val="center"/>
          </w:tcPr>
          <w:p w14:paraId="1BAB29DE" w14:textId="77777777" w:rsidR="002F6CB7" w:rsidRPr="00497547" w:rsidRDefault="002F6CB7" w:rsidP="002F6CB7">
            <w:pPr>
              <w:spacing w:after="0"/>
            </w:pPr>
            <w:r w:rsidRPr="00497547">
              <w:t>audio element positioning interactivity polar</w:t>
            </w:r>
          </w:p>
        </w:tc>
      </w:tr>
      <w:tr w:rsidR="002F6CB7" w:rsidRPr="00497547" w14:paraId="0B85C95C" w14:textId="77777777" w:rsidTr="009509E6">
        <w:tc>
          <w:tcPr>
            <w:tcW w:w="282" w:type="pct"/>
            <w:tcBorders>
              <w:top w:val="single" w:sz="4" w:space="0" w:color="auto"/>
              <w:bottom w:val="single" w:sz="4" w:space="0" w:color="auto"/>
              <w:right w:val="single" w:sz="4" w:space="0" w:color="auto"/>
            </w:tcBorders>
            <w:vAlign w:val="center"/>
          </w:tcPr>
          <w:p w14:paraId="7F13FA10" w14:textId="6E95482E"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tcPr>
          <w:p w14:paraId="3C6D419B" w14:textId="77777777" w:rsidR="002F6CB7" w:rsidRPr="00886582" w:rsidRDefault="002F6CB7" w:rsidP="002F6CB7">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tcPr>
          <w:p w14:paraId="467AB2A5" w14:textId="77777777" w:rsidR="002F6CB7" w:rsidRPr="00886582" w:rsidRDefault="002F6CB7" w:rsidP="002F6CB7">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tcPr>
          <w:p w14:paraId="6C244DE3"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47CCF786" w14:textId="77777777" w:rsidR="002F6CB7" w:rsidRPr="00886582" w:rsidRDefault="002F6CB7" w:rsidP="002F6CB7">
            <w:pPr>
              <w:spacing w:after="0"/>
              <w:rPr>
                <w:rStyle w:val="codeChar1"/>
              </w:rPr>
            </w:pPr>
            <w:r w:rsidRPr="00886582">
              <w:rPr>
                <w:rStyle w:val="codeChar1"/>
              </w:rPr>
              <w:t>aepr</w:t>
            </w:r>
          </w:p>
        </w:tc>
        <w:tc>
          <w:tcPr>
            <w:tcW w:w="549" w:type="pct"/>
            <w:tcBorders>
              <w:top w:val="single" w:sz="4" w:space="0" w:color="auto"/>
              <w:left w:val="single" w:sz="4" w:space="0" w:color="auto"/>
              <w:bottom w:val="single" w:sz="4" w:space="0" w:color="auto"/>
              <w:right w:val="single" w:sz="4" w:space="0" w:color="auto"/>
            </w:tcBorders>
            <w:vAlign w:val="center"/>
          </w:tcPr>
          <w:p w14:paraId="1D40A57A"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5418EBF9"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tcPr>
          <w:p w14:paraId="5B218134" w14:textId="40692324" w:rsidR="002F6CB7" w:rsidRPr="00497547" w:rsidRDefault="002F6CB7" w:rsidP="002F6CB7">
            <w:pPr>
              <w:spacing w:after="0"/>
            </w:pPr>
            <w:r w:rsidRPr="00497547">
              <w:t>12.2.12</w:t>
            </w:r>
          </w:p>
        </w:tc>
        <w:tc>
          <w:tcPr>
            <w:tcW w:w="1878" w:type="pct"/>
            <w:tcBorders>
              <w:top w:val="single" w:sz="4" w:space="0" w:color="auto"/>
              <w:left w:val="single" w:sz="4" w:space="0" w:color="auto"/>
              <w:bottom w:val="single" w:sz="4" w:space="0" w:color="auto"/>
            </w:tcBorders>
            <w:vAlign w:val="center"/>
          </w:tcPr>
          <w:p w14:paraId="2F668840" w14:textId="77777777" w:rsidR="002F6CB7" w:rsidRPr="00497547" w:rsidRDefault="002F6CB7" w:rsidP="002F6CB7">
            <w:pPr>
              <w:spacing w:after="0"/>
            </w:pPr>
            <w:r w:rsidRPr="00497547">
              <w:t>audio element prominence interactivity</w:t>
            </w:r>
          </w:p>
        </w:tc>
      </w:tr>
      <w:tr w:rsidR="002F6CB7" w:rsidRPr="00497547" w14:paraId="1A8969E4" w14:textId="77777777" w:rsidTr="009509E6">
        <w:tc>
          <w:tcPr>
            <w:tcW w:w="282" w:type="pct"/>
            <w:tcBorders>
              <w:top w:val="single" w:sz="4" w:space="0" w:color="auto"/>
              <w:bottom w:val="single" w:sz="4" w:space="0" w:color="auto"/>
              <w:right w:val="single" w:sz="4" w:space="0" w:color="auto"/>
            </w:tcBorders>
            <w:vAlign w:val="center"/>
          </w:tcPr>
          <w:p w14:paraId="268A7430" w14:textId="6FFEEFC3" w:rsidR="002F6CB7" w:rsidRPr="00886582" w:rsidRDefault="002F6CB7" w:rsidP="002F6CB7">
            <w:pPr>
              <w:spacing w:after="0"/>
              <w:rPr>
                <w:rStyle w:val="codeChar1"/>
              </w:rPr>
            </w:pPr>
          </w:p>
        </w:tc>
        <w:tc>
          <w:tcPr>
            <w:tcW w:w="277" w:type="pct"/>
            <w:tcBorders>
              <w:top w:val="single" w:sz="4" w:space="0" w:color="auto"/>
              <w:left w:val="single" w:sz="4" w:space="0" w:color="auto"/>
              <w:bottom w:val="single" w:sz="4" w:space="0" w:color="auto"/>
              <w:right w:val="single" w:sz="4" w:space="0" w:color="auto"/>
            </w:tcBorders>
            <w:vAlign w:val="center"/>
          </w:tcPr>
          <w:p w14:paraId="28981DE5" w14:textId="77777777" w:rsidR="002F6CB7" w:rsidRPr="00886582" w:rsidRDefault="002F6CB7" w:rsidP="002F6CB7">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tcPr>
          <w:p w14:paraId="6EBFA677" w14:textId="77777777" w:rsidR="002F6CB7" w:rsidRPr="00886582" w:rsidRDefault="002F6CB7" w:rsidP="002F6CB7">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tcPr>
          <w:p w14:paraId="49621FFC"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5471F105" w14:textId="77777777" w:rsidR="002F6CB7" w:rsidRPr="00886582" w:rsidRDefault="002F6CB7" w:rsidP="002F6CB7">
            <w:pPr>
              <w:spacing w:after="0"/>
              <w:rPr>
                <w:rStyle w:val="codeChar1"/>
              </w:rPr>
            </w:pPr>
            <w:r w:rsidRPr="00886582">
              <w:rPr>
                <w:rStyle w:val="codeChar1"/>
              </w:rPr>
              <w:t>aesd</w:t>
            </w:r>
          </w:p>
        </w:tc>
        <w:tc>
          <w:tcPr>
            <w:tcW w:w="549" w:type="pct"/>
            <w:tcBorders>
              <w:top w:val="single" w:sz="4" w:space="0" w:color="auto"/>
              <w:left w:val="single" w:sz="4" w:space="0" w:color="auto"/>
              <w:bottom w:val="single" w:sz="4" w:space="0" w:color="auto"/>
              <w:right w:val="single" w:sz="4" w:space="0" w:color="auto"/>
            </w:tcBorders>
            <w:vAlign w:val="center"/>
          </w:tcPr>
          <w:p w14:paraId="32382AED"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tcPr>
          <w:p w14:paraId="2FD3A555"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tcPr>
          <w:p w14:paraId="657A828C" w14:textId="37B78557" w:rsidR="002F6CB7" w:rsidRPr="00497547" w:rsidRDefault="002F6CB7" w:rsidP="002F6CB7">
            <w:pPr>
              <w:spacing w:after="0"/>
            </w:pPr>
            <w:r w:rsidRPr="00497547">
              <w:t>12.2.14</w:t>
            </w:r>
          </w:p>
        </w:tc>
        <w:tc>
          <w:tcPr>
            <w:tcW w:w="1878" w:type="pct"/>
            <w:tcBorders>
              <w:top w:val="single" w:sz="4" w:space="0" w:color="auto"/>
              <w:left w:val="single" w:sz="4" w:space="0" w:color="auto"/>
              <w:bottom w:val="single" w:sz="4" w:space="0" w:color="auto"/>
            </w:tcBorders>
            <w:vAlign w:val="center"/>
          </w:tcPr>
          <w:p w14:paraId="27EF1871" w14:textId="77777777" w:rsidR="002F6CB7" w:rsidRPr="00497547" w:rsidRDefault="002F6CB7" w:rsidP="002F6CB7">
            <w:pPr>
              <w:spacing w:after="0"/>
            </w:pPr>
            <w:r w:rsidRPr="00497547">
              <w:t>audio element selection description</w:t>
            </w:r>
          </w:p>
        </w:tc>
      </w:tr>
      <w:tr w:rsidR="002F6CB7" w:rsidRPr="00497547" w14:paraId="452DD777" w14:textId="77777777" w:rsidTr="009509E6">
        <w:tc>
          <w:tcPr>
            <w:tcW w:w="282" w:type="pct"/>
            <w:tcBorders>
              <w:top w:val="single" w:sz="4" w:space="0" w:color="auto"/>
              <w:bottom w:val="single" w:sz="4" w:space="0" w:color="auto"/>
              <w:right w:val="single" w:sz="4" w:space="0" w:color="auto"/>
            </w:tcBorders>
            <w:vAlign w:val="center"/>
            <w:hideMark/>
          </w:tcPr>
          <w:p w14:paraId="24B00434" w14:textId="77777777" w:rsidR="002F6CB7" w:rsidRPr="00886582" w:rsidRDefault="002F6CB7" w:rsidP="002F6CB7">
            <w:pPr>
              <w:spacing w:after="0"/>
              <w:rPr>
                <w:rStyle w:val="codeChar1"/>
              </w:rPr>
            </w:pPr>
            <w:r w:rsidRPr="00886582">
              <w:rPr>
                <w:rStyle w:val="codeChar1"/>
              </w:rPr>
              <w:t>styp</w:t>
            </w:r>
          </w:p>
        </w:tc>
        <w:tc>
          <w:tcPr>
            <w:tcW w:w="277" w:type="pct"/>
            <w:tcBorders>
              <w:top w:val="single" w:sz="4" w:space="0" w:color="auto"/>
              <w:left w:val="single" w:sz="4" w:space="0" w:color="auto"/>
              <w:bottom w:val="single" w:sz="4" w:space="0" w:color="auto"/>
              <w:right w:val="single" w:sz="4" w:space="0" w:color="auto"/>
            </w:tcBorders>
            <w:vAlign w:val="center"/>
            <w:hideMark/>
          </w:tcPr>
          <w:p w14:paraId="0F9E1776" w14:textId="77777777" w:rsidR="002F6CB7" w:rsidRPr="00886582" w:rsidRDefault="002F6CB7" w:rsidP="002F6CB7">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3EF6B1CE" w14:textId="77777777" w:rsidR="002F6CB7" w:rsidRPr="00886582" w:rsidRDefault="002F6CB7" w:rsidP="002F6CB7">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190FFE8F"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15A57BCF" w14:textId="77777777" w:rsidR="002F6CB7" w:rsidRPr="00886582" w:rsidRDefault="002F6CB7" w:rsidP="002F6CB7">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088B6F19"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tcPr>
          <w:p w14:paraId="6831BCB7"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57219FE1" w14:textId="4A5D02ED" w:rsidR="002F6CB7" w:rsidRPr="00497547" w:rsidRDefault="002F6CB7" w:rsidP="002F6CB7">
            <w:pPr>
              <w:spacing w:after="0"/>
            </w:pPr>
            <w:r w:rsidRPr="00497547">
              <w:t>8.14.2</w:t>
            </w:r>
          </w:p>
        </w:tc>
        <w:tc>
          <w:tcPr>
            <w:tcW w:w="1878" w:type="pct"/>
            <w:tcBorders>
              <w:top w:val="single" w:sz="4" w:space="0" w:color="auto"/>
              <w:left w:val="single" w:sz="4" w:space="0" w:color="auto"/>
              <w:bottom w:val="single" w:sz="4" w:space="0" w:color="auto"/>
            </w:tcBorders>
            <w:vAlign w:val="center"/>
            <w:hideMark/>
          </w:tcPr>
          <w:p w14:paraId="3FFF6E0E" w14:textId="77777777" w:rsidR="002F6CB7" w:rsidRPr="00497547" w:rsidRDefault="002F6CB7" w:rsidP="002F6CB7">
            <w:pPr>
              <w:spacing w:after="0"/>
            </w:pPr>
            <w:r w:rsidRPr="00497547">
              <w:t>segment type</w:t>
            </w:r>
          </w:p>
        </w:tc>
      </w:tr>
      <w:tr w:rsidR="002F6CB7" w:rsidRPr="00497547" w14:paraId="5A8CC89C" w14:textId="77777777" w:rsidTr="009509E6">
        <w:tc>
          <w:tcPr>
            <w:tcW w:w="282" w:type="pct"/>
            <w:tcBorders>
              <w:top w:val="single" w:sz="4" w:space="0" w:color="auto"/>
              <w:bottom w:val="single" w:sz="4" w:space="0" w:color="auto"/>
              <w:right w:val="single" w:sz="4" w:space="0" w:color="auto"/>
            </w:tcBorders>
            <w:vAlign w:val="center"/>
            <w:hideMark/>
          </w:tcPr>
          <w:p w14:paraId="0AAFDBE8" w14:textId="77777777" w:rsidR="002F6CB7" w:rsidRPr="00886582" w:rsidRDefault="002F6CB7" w:rsidP="002F6CB7">
            <w:pPr>
              <w:spacing w:after="0"/>
              <w:rPr>
                <w:rStyle w:val="codeChar1"/>
              </w:rPr>
            </w:pPr>
            <w:r w:rsidRPr="00886582">
              <w:rPr>
                <w:rStyle w:val="codeChar1"/>
              </w:rPr>
              <w:t>sidx</w:t>
            </w:r>
          </w:p>
        </w:tc>
        <w:tc>
          <w:tcPr>
            <w:tcW w:w="277" w:type="pct"/>
            <w:tcBorders>
              <w:top w:val="single" w:sz="4" w:space="0" w:color="auto"/>
              <w:left w:val="single" w:sz="4" w:space="0" w:color="auto"/>
              <w:bottom w:val="single" w:sz="4" w:space="0" w:color="auto"/>
              <w:right w:val="single" w:sz="4" w:space="0" w:color="auto"/>
            </w:tcBorders>
            <w:vAlign w:val="center"/>
            <w:hideMark/>
          </w:tcPr>
          <w:p w14:paraId="1794076F" w14:textId="77777777" w:rsidR="002F6CB7" w:rsidRPr="00886582" w:rsidRDefault="002F6CB7" w:rsidP="002F6CB7">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24EDF0FD" w14:textId="77777777" w:rsidR="002F6CB7" w:rsidRPr="00886582" w:rsidRDefault="002F6CB7" w:rsidP="002F6CB7">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5742CE36"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38EDBF37" w14:textId="77777777" w:rsidR="002F6CB7" w:rsidRPr="00886582" w:rsidRDefault="002F6CB7" w:rsidP="002F6CB7">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13CD7368"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tcPr>
          <w:p w14:paraId="4BD108C4"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2D4A1295" w14:textId="214F4A46" w:rsidR="002F6CB7" w:rsidRPr="00497547" w:rsidRDefault="002F6CB7" w:rsidP="002F6CB7">
            <w:pPr>
              <w:spacing w:after="0"/>
            </w:pPr>
            <w:r w:rsidRPr="00497547">
              <w:t>8.14.3</w:t>
            </w:r>
          </w:p>
        </w:tc>
        <w:tc>
          <w:tcPr>
            <w:tcW w:w="1878" w:type="pct"/>
            <w:tcBorders>
              <w:top w:val="single" w:sz="4" w:space="0" w:color="auto"/>
              <w:left w:val="single" w:sz="4" w:space="0" w:color="auto"/>
              <w:bottom w:val="single" w:sz="4" w:space="0" w:color="auto"/>
            </w:tcBorders>
            <w:vAlign w:val="center"/>
            <w:hideMark/>
          </w:tcPr>
          <w:p w14:paraId="0DB7ADA2" w14:textId="77777777" w:rsidR="002F6CB7" w:rsidRPr="00497547" w:rsidRDefault="002F6CB7" w:rsidP="002F6CB7">
            <w:pPr>
              <w:spacing w:after="0"/>
            </w:pPr>
            <w:r w:rsidRPr="00497547">
              <w:t>segment index</w:t>
            </w:r>
          </w:p>
        </w:tc>
      </w:tr>
      <w:tr w:rsidR="002F6CB7" w:rsidRPr="00497547" w14:paraId="53D3B3A6" w14:textId="77777777" w:rsidTr="009509E6">
        <w:tc>
          <w:tcPr>
            <w:tcW w:w="282" w:type="pct"/>
            <w:tcBorders>
              <w:top w:val="single" w:sz="4" w:space="0" w:color="auto"/>
              <w:bottom w:val="single" w:sz="4" w:space="0" w:color="auto"/>
              <w:right w:val="single" w:sz="4" w:space="0" w:color="auto"/>
            </w:tcBorders>
            <w:vAlign w:val="center"/>
            <w:hideMark/>
          </w:tcPr>
          <w:p w14:paraId="65F901AE" w14:textId="77777777" w:rsidR="002F6CB7" w:rsidRPr="00886582" w:rsidRDefault="002F6CB7" w:rsidP="002F6CB7">
            <w:pPr>
              <w:spacing w:after="0"/>
              <w:rPr>
                <w:rStyle w:val="codeChar1"/>
              </w:rPr>
            </w:pPr>
            <w:r w:rsidRPr="00886582">
              <w:rPr>
                <w:rStyle w:val="codeChar1"/>
              </w:rPr>
              <w:t>ssix</w:t>
            </w:r>
          </w:p>
        </w:tc>
        <w:tc>
          <w:tcPr>
            <w:tcW w:w="277" w:type="pct"/>
            <w:tcBorders>
              <w:top w:val="single" w:sz="4" w:space="0" w:color="auto"/>
              <w:left w:val="single" w:sz="4" w:space="0" w:color="auto"/>
              <w:bottom w:val="single" w:sz="4" w:space="0" w:color="auto"/>
              <w:right w:val="single" w:sz="4" w:space="0" w:color="auto"/>
            </w:tcBorders>
            <w:vAlign w:val="center"/>
            <w:hideMark/>
          </w:tcPr>
          <w:p w14:paraId="1CC25777" w14:textId="77777777" w:rsidR="002F6CB7" w:rsidRPr="00886582" w:rsidRDefault="002F6CB7" w:rsidP="002F6CB7">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66A22F3E" w14:textId="77777777" w:rsidR="002F6CB7" w:rsidRPr="00886582" w:rsidRDefault="002F6CB7" w:rsidP="002F6CB7">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76FB5482"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22E5EA27" w14:textId="77777777" w:rsidR="002F6CB7" w:rsidRPr="00886582" w:rsidRDefault="002F6CB7" w:rsidP="002F6CB7">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6954956F"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tcPr>
          <w:p w14:paraId="6CF5B729"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2980990E" w14:textId="263391B4" w:rsidR="002F6CB7" w:rsidRPr="00497547" w:rsidRDefault="002F6CB7" w:rsidP="002F6CB7">
            <w:pPr>
              <w:spacing w:after="0"/>
            </w:pPr>
            <w:r w:rsidRPr="00497547">
              <w:t>8.14.4</w:t>
            </w:r>
          </w:p>
        </w:tc>
        <w:tc>
          <w:tcPr>
            <w:tcW w:w="1878" w:type="pct"/>
            <w:tcBorders>
              <w:top w:val="single" w:sz="4" w:space="0" w:color="auto"/>
              <w:left w:val="single" w:sz="4" w:space="0" w:color="auto"/>
              <w:bottom w:val="single" w:sz="4" w:space="0" w:color="auto"/>
            </w:tcBorders>
            <w:vAlign w:val="center"/>
            <w:hideMark/>
          </w:tcPr>
          <w:p w14:paraId="457C7CFC" w14:textId="77777777" w:rsidR="002F6CB7" w:rsidRPr="00497547" w:rsidRDefault="002F6CB7" w:rsidP="002F6CB7">
            <w:pPr>
              <w:spacing w:after="0"/>
            </w:pPr>
            <w:r w:rsidRPr="00497547">
              <w:t>subsegment index</w:t>
            </w:r>
          </w:p>
        </w:tc>
      </w:tr>
      <w:tr w:rsidR="002F6CB7" w:rsidRPr="00497547" w14:paraId="046C86DC" w14:textId="77777777" w:rsidTr="009509E6">
        <w:tc>
          <w:tcPr>
            <w:tcW w:w="282" w:type="pct"/>
            <w:tcBorders>
              <w:top w:val="single" w:sz="4" w:space="0" w:color="auto"/>
              <w:bottom w:val="single" w:sz="4" w:space="0" w:color="auto"/>
              <w:right w:val="single" w:sz="4" w:space="0" w:color="auto"/>
            </w:tcBorders>
            <w:hideMark/>
          </w:tcPr>
          <w:p w14:paraId="7B9FDAEA" w14:textId="77777777" w:rsidR="002F6CB7" w:rsidRPr="00886582" w:rsidRDefault="002F6CB7" w:rsidP="002F6CB7">
            <w:pPr>
              <w:spacing w:after="0"/>
              <w:rPr>
                <w:rStyle w:val="codeChar1"/>
              </w:rPr>
            </w:pPr>
            <w:r w:rsidRPr="00886582">
              <w:rPr>
                <w:rStyle w:val="codeChar1"/>
              </w:rPr>
              <w:t>prft</w:t>
            </w:r>
          </w:p>
        </w:tc>
        <w:tc>
          <w:tcPr>
            <w:tcW w:w="277" w:type="pct"/>
            <w:tcBorders>
              <w:top w:val="single" w:sz="4" w:space="0" w:color="auto"/>
              <w:left w:val="single" w:sz="4" w:space="0" w:color="auto"/>
              <w:bottom w:val="single" w:sz="4" w:space="0" w:color="auto"/>
              <w:right w:val="single" w:sz="4" w:space="0" w:color="auto"/>
            </w:tcBorders>
            <w:hideMark/>
          </w:tcPr>
          <w:p w14:paraId="3E9E4DA0" w14:textId="77777777" w:rsidR="002F6CB7" w:rsidRPr="00886582" w:rsidRDefault="002F6CB7" w:rsidP="002F6CB7">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hideMark/>
          </w:tcPr>
          <w:p w14:paraId="5A14CE50" w14:textId="77777777" w:rsidR="002F6CB7" w:rsidRPr="00886582" w:rsidRDefault="002F6CB7" w:rsidP="002F6CB7">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hideMark/>
          </w:tcPr>
          <w:p w14:paraId="6B3BAF12"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hideMark/>
          </w:tcPr>
          <w:p w14:paraId="6BB847D6" w14:textId="77777777" w:rsidR="002F6CB7" w:rsidRPr="00886582" w:rsidRDefault="002F6CB7" w:rsidP="002F6CB7">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hideMark/>
          </w:tcPr>
          <w:p w14:paraId="17A8D827"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tcPr>
          <w:p w14:paraId="437909F0"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hideMark/>
          </w:tcPr>
          <w:p w14:paraId="157F17C1" w14:textId="47AB65A2" w:rsidR="002F6CB7" w:rsidRPr="00497547" w:rsidRDefault="002F6CB7" w:rsidP="002F6CB7">
            <w:pPr>
              <w:spacing w:after="0"/>
            </w:pPr>
            <w:r w:rsidRPr="00497547">
              <w:t>8.14.5</w:t>
            </w:r>
          </w:p>
        </w:tc>
        <w:tc>
          <w:tcPr>
            <w:tcW w:w="1878" w:type="pct"/>
            <w:tcBorders>
              <w:top w:val="single" w:sz="4" w:space="0" w:color="auto"/>
              <w:left w:val="single" w:sz="4" w:space="0" w:color="auto"/>
              <w:bottom w:val="single" w:sz="4" w:space="0" w:color="auto"/>
            </w:tcBorders>
            <w:hideMark/>
          </w:tcPr>
          <w:p w14:paraId="47BEF93D" w14:textId="77777777" w:rsidR="002F6CB7" w:rsidRPr="00497547" w:rsidRDefault="002F6CB7" w:rsidP="002F6CB7">
            <w:pPr>
              <w:spacing w:after="0"/>
            </w:pPr>
            <w:r w:rsidRPr="00497547">
              <w:t>producer reference time</w:t>
            </w:r>
          </w:p>
        </w:tc>
      </w:tr>
      <w:tr w:rsidR="002F6CB7" w:rsidRPr="00497547" w14:paraId="7A6E9876" w14:textId="77777777" w:rsidTr="009509E6">
        <w:tc>
          <w:tcPr>
            <w:tcW w:w="282" w:type="pct"/>
            <w:tcBorders>
              <w:top w:val="single" w:sz="4" w:space="0" w:color="auto"/>
              <w:bottom w:val="single" w:sz="4" w:space="0" w:color="auto"/>
              <w:right w:val="single" w:sz="4" w:space="0" w:color="auto"/>
            </w:tcBorders>
          </w:tcPr>
          <w:p w14:paraId="527E5666" w14:textId="77777777" w:rsidR="002F6CB7" w:rsidRPr="00886582" w:rsidRDefault="002F6CB7" w:rsidP="002F6CB7">
            <w:pPr>
              <w:spacing w:after="0"/>
              <w:rPr>
                <w:rStyle w:val="codeChar1"/>
              </w:rPr>
            </w:pPr>
            <w:r w:rsidRPr="00886582">
              <w:rPr>
                <w:rStyle w:val="codeChar1"/>
              </w:rPr>
              <w:t>!mov</w:t>
            </w:r>
          </w:p>
        </w:tc>
        <w:tc>
          <w:tcPr>
            <w:tcW w:w="277" w:type="pct"/>
            <w:tcBorders>
              <w:top w:val="single" w:sz="4" w:space="0" w:color="auto"/>
              <w:left w:val="single" w:sz="4" w:space="0" w:color="auto"/>
              <w:bottom w:val="single" w:sz="4" w:space="0" w:color="auto"/>
              <w:right w:val="single" w:sz="4" w:space="0" w:color="auto"/>
            </w:tcBorders>
          </w:tcPr>
          <w:p w14:paraId="53C574E6" w14:textId="77777777" w:rsidR="002F6CB7" w:rsidRPr="00886582" w:rsidRDefault="002F6CB7" w:rsidP="002F6CB7">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tcPr>
          <w:p w14:paraId="59228055" w14:textId="77777777" w:rsidR="002F6CB7" w:rsidRPr="00886582" w:rsidRDefault="002F6CB7" w:rsidP="002F6CB7">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tcPr>
          <w:p w14:paraId="1BA2227C"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tcPr>
          <w:p w14:paraId="3611AE36" w14:textId="77777777" w:rsidR="002F6CB7" w:rsidRPr="00886582" w:rsidRDefault="002F6CB7" w:rsidP="002F6CB7">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tcPr>
          <w:p w14:paraId="5F552C2D"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tcPr>
          <w:p w14:paraId="618C9D07"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tcPr>
          <w:p w14:paraId="6A70F7D9" w14:textId="264B481A" w:rsidR="002F6CB7" w:rsidRPr="00497547" w:rsidRDefault="002F6CB7" w:rsidP="002F6CB7">
            <w:pPr>
              <w:spacing w:after="0"/>
            </w:pPr>
            <w:r w:rsidRPr="00497547">
              <w:t>8.16.6</w:t>
            </w:r>
          </w:p>
        </w:tc>
        <w:tc>
          <w:tcPr>
            <w:tcW w:w="1878" w:type="pct"/>
            <w:tcBorders>
              <w:top w:val="single" w:sz="4" w:space="0" w:color="auto"/>
              <w:left w:val="single" w:sz="4" w:space="0" w:color="auto"/>
              <w:bottom w:val="single" w:sz="4" w:space="0" w:color="auto"/>
            </w:tcBorders>
          </w:tcPr>
          <w:p w14:paraId="0AE125AA" w14:textId="77777777" w:rsidR="002F6CB7" w:rsidRPr="00497547" w:rsidRDefault="002F6CB7" w:rsidP="002F6CB7">
            <w:pPr>
              <w:spacing w:after="0"/>
            </w:pPr>
            <w:r w:rsidRPr="00497547">
              <w:t>compressed movie box</w:t>
            </w:r>
          </w:p>
        </w:tc>
      </w:tr>
      <w:tr w:rsidR="002F6CB7" w:rsidRPr="00497547" w14:paraId="04CFF2C6" w14:textId="77777777" w:rsidTr="009509E6">
        <w:tc>
          <w:tcPr>
            <w:tcW w:w="282" w:type="pct"/>
            <w:tcBorders>
              <w:top w:val="single" w:sz="4" w:space="0" w:color="auto"/>
              <w:bottom w:val="single" w:sz="4" w:space="0" w:color="auto"/>
              <w:right w:val="single" w:sz="4" w:space="0" w:color="auto"/>
            </w:tcBorders>
          </w:tcPr>
          <w:p w14:paraId="7FDBDF6C" w14:textId="77777777" w:rsidR="002F6CB7" w:rsidRPr="00886582" w:rsidRDefault="002F6CB7" w:rsidP="002F6CB7">
            <w:pPr>
              <w:spacing w:after="0"/>
              <w:rPr>
                <w:rStyle w:val="codeChar1"/>
              </w:rPr>
            </w:pPr>
            <w:r w:rsidRPr="00886582">
              <w:rPr>
                <w:rStyle w:val="codeChar1"/>
              </w:rPr>
              <w:t>!mof</w:t>
            </w:r>
          </w:p>
        </w:tc>
        <w:tc>
          <w:tcPr>
            <w:tcW w:w="277" w:type="pct"/>
            <w:tcBorders>
              <w:top w:val="single" w:sz="4" w:space="0" w:color="auto"/>
              <w:left w:val="single" w:sz="4" w:space="0" w:color="auto"/>
              <w:bottom w:val="single" w:sz="4" w:space="0" w:color="auto"/>
              <w:right w:val="single" w:sz="4" w:space="0" w:color="auto"/>
            </w:tcBorders>
          </w:tcPr>
          <w:p w14:paraId="31173C7A" w14:textId="77777777" w:rsidR="002F6CB7" w:rsidRPr="00886582" w:rsidRDefault="002F6CB7" w:rsidP="002F6CB7">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tcPr>
          <w:p w14:paraId="6377F31A" w14:textId="77777777" w:rsidR="002F6CB7" w:rsidRPr="00886582" w:rsidRDefault="002F6CB7" w:rsidP="002F6CB7">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tcPr>
          <w:p w14:paraId="0BB62409"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tcPr>
          <w:p w14:paraId="65911CD9" w14:textId="77777777" w:rsidR="002F6CB7" w:rsidRPr="00886582" w:rsidRDefault="002F6CB7" w:rsidP="002F6CB7">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tcPr>
          <w:p w14:paraId="0B0C97C9"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tcPr>
          <w:p w14:paraId="7D27C385"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tcPr>
          <w:p w14:paraId="7984CCC9" w14:textId="59632CB5" w:rsidR="002F6CB7" w:rsidRPr="00497547" w:rsidRDefault="002F6CB7" w:rsidP="002F6CB7">
            <w:pPr>
              <w:spacing w:after="0"/>
            </w:pPr>
            <w:r w:rsidRPr="00497547">
              <w:t>8.16.7</w:t>
            </w:r>
          </w:p>
        </w:tc>
        <w:tc>
          <w:tcPr>
            <w:tcW w:w="1878" w:type="pct"/>
            <w:tcBorders>
              <w:top w:val="single" w:sz="4" w:space="0" w:color="auto"/>
              <w:left w:val="single" w:sz="4" w:space="0" w:color="auto"/>
              <w:bottom w:val="single" w:sz="4" w:space="0" w:color="auto"/>
            </w:tcBorders>
          </w:tcPr>
          <w:p w14:paraId="76B12471" w14:textId="77777777" w:rsidR="002F6CB7" w:rsidRPr="00497547" w:rsidRDefault="002F6CB7" w:rsidP="002F6CB7">
            <w:pPr>
              <w:spacing w:after="0"/>
            </w:pPr>
            <w:r w:rsidRPr="00497547">
              <w:t>compressed movie fragment box</w:t>
            </w:r>
          </w:p>
        </w:tc>
      </w:tr>
      <w:tr w:rsidR="002F6CB7" w:rsidRPr="00497547" w14:paraId="225EA2A0" w14:textId="77777777" w:rsidTr="009509E6">
        <w:tc>
          <w:tcPr>
            <w:tcW w:w="282" w:type="pct"/>
            <w:tcBorders>
              <w:top w:val="single" w:sz="4" w:space="0" w:color="auto"/>
              <w:bottom w:val="single" w:sz="4" w:space="0" w:color="auto"/>
              <w:right w:val="single" w:sz="4" w:space="0" w:color="auto"/>
            </w:tcBorders>
          </w:tcPr>
          <w:p w14:paraId="38A142D0" w14:textId="77777777" w:rsidR="002F6CB7" w:rsidRPr="00886582" w:rsidRDefault="002F6CB7" w:rsidP="002F6CB7">
            <w:pPr>
              <w:spacing w:after="0"/>
              <w:rPr>
                <w:rStyle w:val="codeChar1"/>
              </w:rPr>
            </w:pPr>
            <w:r w:rsidRPr="00886582">
              <w:rPr>
                <w:rStyle w:val="codeChar1"/>
              </w:rPr>
              <w:t>!six</w:t>
            </w:r>
          </w:p>
        </w:tc>
        <w:tc>
          <w:tcPr>
            <w:tcW w:w="277" w:type="pct"/>
            <w:tcBorders>
              <w:top w:val="single" w:sz="4" w:space="0" w:color="auto"/>
              <w:left w:val="single" w:sz="4" w:space="0" w:color="auto"/>
              <w:bottom w:val="single" w:sz="4" w:space="0" w:color="auto"/>
              <w:right w:val="single" w:sz="4" w:space="0" w:color="auto"/>
            </w:tcBorders>
          </w:tcPr>
          <w:p w14:paraId="1D8CF7D6" w14:textId="77777777" w:rsidR="002F6CB7" w:rsidRPr="00886582" w:rsidRDefault="002F6CB7" w:rsidP="002F6CB7">
            <w:pPr>
              <w:spacing w:after="0"/>
              <w:rPr>
                <w:rStyle w:val="codeChar1"/>
              </w:rPr>
            </w:pPr>
            <w:r w:rsidRPr="00886582">
              <w:rPr>
                <w:rStyle w:val="codeChar1"/>
              </w:rPr>
              <w:t> </w:t>
            </w:r>
          </w:p>
        </w:tc>
        <w:tc>
          <w:tcPr>
            <w:tcW w:w="515" w:type="pct"/>
            <w:tcBorders>
              <w:top w:val="single" w:sz="4" w:space="0" w:color="auto"/>
              <w:left w:val="single" w:sz="4" w:space="0" w:color="auto"/>
              <w:bottom w:val="single" w:sz="4" w:space="0" w:color="auto"/>
              <w:right w:val="single" w:sz="4" w:space="0" w:color="auto"/>
            </w:tcBorders>
          </w:tcPr>
          <w:p w14:paraId="440C9127" w14:textId="77777777" w:rsidR="002F6CB7" w:rsidRPr="00886582" w:rsidRDefault="002F6CB7" w:rsidP="002F6CB7">
            <w:pPr>
              <w:spacing w:after="0"/>
              <w:rPr>
                <w:rStyle w:val="codeChar1"/>
              </w:rPr>
            </w:pPr>
            <w:r w:rsidRPr="00886582">
              <w:rPr>
                <w:rStyle w:val="codeChar1"/>
              </w:rPr>
              <w:t> </w:t>
            </w:r>
          </w:p>
        </w:tc>
        <w:tc>
          <w:tcPr>
            <w:tcW w:w="345" w:type="pct"/>
            <w:tcBorders>
              <w:top w:val="single" w:sz="4" w:space="0" w:color="auto"/>
              <w:left w:val="single" w:sz="4" w:space="0" w:color="auto"/>
              <w:bottom w:val="single" w:sz="4" w:space="0" w:color="auto"/>
              <w:right w:val="single" w:sz="4" w:space="0" w:color="auto"/>
            </w:tcBorders>
          </w:tcPr>
          <w:p w14:paraId="312958CA"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tcPr>
          <w:p w14:paraId="1A400C23" w14:textId="77777777" w:rsidR="002F6CB7" w:rsidRPr="00886582" w:rsidRDefault="002F6CB7" w:rsidP="002F6CB7">
            <w:pPr>
              <w:spacing w:after="0"/>
              <w:rPr>
                <w:rStyle w:val="codeChar1"/>
              </w:rPr>
            </w:pPr>
            <w:r w:rsidRPr="00886582">
              <w:rPr>
                <w:rStyle w:val="codeChar1"/>
              </w:rPr>
              <w:t> </w:t>
            </w:r>
          </w:p>
        </w:tc>
        <w:tc>
          <w:tcPr>
            <w:tcW w:w="549" w:type="pct"/>
            <w:tcBorders>
              <w:top w:val="single" w:sz="4" w:space="0" w:color="auto"/>
              <w:left w:val="single" w:sz="4" w:space="0" w:color="auto"/>
              <w:bottom w:val="single" w:sz="4" w:space="0" w:color="auto"/>
              <w:right w:val="single" w:sz="4" w:space="0" w:color="auto"/>
            </w:tcBorders>
          </w:tcPr>
          <w:p w14:paraId="261E4A85"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4" w:space="0" w:color="auto"/>
              <w:right w:val="single" w:sz="4" w:space="0" w:color="auto"/>
            </w:tcBorders>
          </w:tcPr>
          <w:p w14:paraId="731DA5CF"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4" w:space="0" w:color="auto"/>
              <w:right w:val="single" w:sz="4" w:space="0" w:color="auto"/>
            </w:tcBorders>
          </w:tcPr>
          <w:p w14:paraId="536ED9B4" w14:textId="6A624D14" w:rsidR="002F6CB7" w:rsidRPr="00497547" w:rsidRDefault="002F6CB7" w:rsidP="002F6CB7">
            <w:pPr>
              <w:spacing w:after="0"/>
            </w:pPr>
            <w:r w:rsidRPr="00497547">
              <w:t>8.16.8</w:t>
            </w:r>
          </w:p>
        </w:tc>
        <w:tc>
          <w:tcPr>
            <w:tcW w:w="1878" w:type="pct"/>
            <w:tcBorders>
              <w:top w:val="single" w:sz="4" w:space="0" w:color="auto"/>
              <w:left w:val="single" w:sz="4" w:space="0" w:color="auto"/>
              <w:bottom w:val="single" w:sz="4" w:space="0" w:color="auto"/>
            </w:tcBorders>
          </w:tcPr>
          <w:p w14:paraId="5EA2B09F" w14:textId="77777777" w:rsidR="002F6CB7" w:rsidRPr="00497547" w:rsidRDefault="002F6CB7" w:rsidP="002F6CB7">
            <w:pPr>
              <w:spacing w:after="0"/>
            </w:pPr>
            <w:r w:rsidRPr="00497547">
              <w:t>compressed segment index box</w:t>
            </w:r>
          </w:p>
        </w:tc>
      </w:tr>
      <w:tr w:rsidR="002F6CB7" w:rsidRPr="00497547" w14:paraId="378F1FA7" w14:textId="77777777" w:rsidTr="009509E6">
        <w:tc>
          <w:tcPr>
            <w:tcW w:w="282" w:type="pct"/>
            <w:tcBorders>
              <w:top w:val="single" w:sz="4" w:space="0" w:color="auto"/>
              <w:bottom w:val="single" w:sz="12" w:space="0" w:color="auto"/>
              <w:right w:val="single" w:sz="4" w:space="0" w:color="auto"/>
            </w:tcBorders>
          </w:tcPr>
          <w:p w14:paraId="239185F4" w14:textId="77777777" w:rsidR="002F6CB7" w:rsidRPr="00886582" w:rsidRDefault="002F6CB7" w:rsidP="002F6CB7">
            <w:pPr>
              <w:spacing w:after="0"/>
              <w:rPr>
                <w:rStyle w:val="codeChar1"/>
              </w:rPr>
            </w:pPr>
            <w:r w:rsidRPr="00886582">
              <w:rPr>
                <w:rStyle w:val="codeChar1"/>
              </w:rPr>
              <w:t>!ssx</w:t>
            </w:r>
          </w:p>
        </w:tc>
        <w:tc>
          <w:tcPr>
            <w:tcW w:w="277" w:type="pct"/>
            <w:tcBorders>
              <w:top w:val="single" w:sz="4" w:space="0" w:color="auto"/>
              <w:left w:val="single" w:sz="4" w:space="0" w:color="auto"/>
              <w:bottom w:val="single" w:sz="12" w:space="0" w:color="auto"/>
              <w:right w:val="single" w:sz="4" w:space="0" w:color="auto"/>
            </w:tcBorders>
          </w:tcPr>
          <w:p w14:paraId="20CCB377" w14:textId="77777777" w:rsidR="002F6CB7" w:rsidRPr="00886582" w:rsidRDefault="002F6CB7" w:rsidP="002F6CB7">
            <w:pPr>
              <w:spacing w:after="0"/>
              <w:rPr>
                <w:rStyle w:val="codeChar1"/>
              </w:rPr>
            </w:pPr>
            <w:r w:rsidRPr="00886582">
              <w:rPr>
                <w:rStyle w:val="codeChar1"/>
              </w:rPr>
              <w:t> </w:t>
            </w:r>
          </w:p>
        </w:tc>
        <w:tc>
          <w:tcPr>
            <w:tcW w:w="515" w:type="pct"/>
            <w:tcBorders>
              <w:top w:val="single" w:sz="4" w:space="0" w:color="auto"/>
              <w:left w:val="single" w:sz="4" w:space="0" w:color="auto"/>
              <w:bottom w:val="single" w:sz="12" w:space="0" w:color="auto"/>
              <w:right w:val="single" w:sz="4" w:space="0" w:color="auto"/>
            </w:tcBorders>
          </w:tcPr>
          <w:p w14:paraId="680D9D31" w14:textId="77777777" w:rsidR="002F6CB7" w:rsidRPr="00886582" w:rsidRDefault="002F6CB7" w:rsidP="002F6CB7">
            <w:pPr>
              <w:spacing w:after="0"/>
              <w:rPr>
                <w:rStyle w:val="codeChar1"/>
              </w:rPr>
            </w:pPr>
            <w:r w:rsidRPr="00886582">
              <w:rPr>
                <w:rStyle w:val="codeChar1"/>
              </w:rPr>
              <w:t> </w:t>
            </w:r>
          </w:p>
        </w:tc>
        <w:tc>
          <w:tcPr>
            <w:tcW w:w="345" w:type="pct"/>
            <w:tcBorders>
              <w:top w:val="single" w:sz="4" w:space="0" w:color="auto"/>
              <w:left w:val="single" w:sz="4" w:space="0" w:color="auto"/>
              <w:bottom w:val="single" w:sz="12" w:space="0" w:color="auto"/>
              <w:right w:val="single" w:sz="4" w:space="0" w:color="auto"/>
            </w:tcBorders>
          </w:tcPr>
          <w:p w14:paraId="6D544D25"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12" w:space="0" w:color="auto"/>
              <w:right w:val="single" w:sz="4" w:space="0" w:color="auto"/>
            </w:tcBorders>
          </w:tcPr>
          <w:p w14:paraId="5620774E" w14:textId="77777777" w:rsidR="002F6CB7" w:rsidRPr="00886582" w:rsidRDefault="002F6CB7" w:rsidP="002F6CB7">
            <w:pPr>
              <w:spacing w:after="0"/>
              <w:rPr>
                <w:rStyle w:val="codeChar1"/>
              </w:rPr>
            </w:pPr>
            <w:r w:rsidRPr="00886582">
              <w:rPr>
                <w:rStyle w:val="codeChar1"/>
              </w:rPr>
              <w:t> </w:t>
            </w:r>
          </w:p>
        </w:tc>
        <w:tc>
          <w:tcPr>
            <w:tcW w:w="549" w:type="pct"/>
            <w:tcBorders>
              <w:top w:val="single" w:sz="4" w:space="0" w:color="auto"/>
              <w:left w:val="single" w:sz="4" w:space="0" w:color="auto"/>
              <w:bottom w:val="single" w:sz="12" w:space="0" w:color="auto"/>
              <w:right w:val="single" w:sz="4" w:space="0" w:color="auto"/>
            </w:tcBorders>
          </w:tcPr>
          <w:p w14:paraId="368DD6B6" w14:textId="77777777" w:rsidR="002F6CB7" w:rsidRPr="00886582" w:rsidRDefault="002F6CB7" w:rsidP="002F6CB7">
            <w:pPr>
              <w:spacing w:after="0"/>
              <w:rPr>
                <w:rStyle w:val="codeChar1"/>
              </w:rPr>
            </w:pPr>
            <w:r w:rsidRPr="00886582">
              <w:rPr>
                <w:rStyle w:val="codeChar1"/>
              </w:rPr>
              <w:t> </w:t>
            </w:r>
          </w:p>
        </w:tc>
        <w:tc>
          <w:tcPr>
            <w:tcW w:w="277" w:type="pct"/>
            <w:tcBorders>
              <w:top w:val="single" w:sz="4" w:space="0" w:color="auto"/>
              <w:left w:val="single" w:sz="4" w:space="0" w:color="auto"/>
              <w:bottom w:val="single" w:sz="12" w:space="0" w:color="auto"/>
              <w:right w:val="single" w:sz="4" w:space="0" w:color="auto"/>
            </w:tcBorders>
          </w:tcPr>
          <w:p w14:paraId="7A72C2C1" w14:textId="77777777" w:rsidR="002F6CB7" w:rsidRPr="00886582" w:rsidRDefault="002F6CB7" w:rsidP="002F6CB7">
            <w:pPr>
              <w:spacing w:after="0"/>
              <w:rPr>
                <w:rStyle w:val="codeChar1"/>
              </w:rPr>
            </w:pPr>
            <w:r w:rsidRPr="00886582">
              <w:rPr>
                <w:rStyle w:val="codeChar1"/>
              </w:rPr>
              <w:t> </w:t>
            </w:r>
          </w:p>
        </w:tc>
        <w:tc>
          <w:tcPr>
            <w:tcW w:w="599" w:type="pct"/>
            <w:tcBorders>
              <w:top w:val="single" w:sz="4" w:space="0" w:color="auto"/>
              <w:left w:val="single" w:sz="4" w:space="0" w:color="auto"/>
              <w:bottom w:val="single" w:sz="12" w:space="0" w:color="auto"/>
              <w:right w:val="single" w:sz="4" w:space="0" w:color="auto"/>
            </w:tcBorders>
          </w:tcPr>
          <w:p w14:paraId="1FA660A0" w14:textId="523DD1C5" w:rsidR="002F6CB7" w:rsidRPr="00497547" w:rsidRDefault="002F6CB7" w:rsidP="002F6CB7">
            <w:pPr>
              <w:spacing w:after="0"/>
            </w:pPr>
            <w:r w:rsidRPr="00497547">
              <w:t>8.16.9</w:t>
            </w:r>
          </w:p>
        </w:tc>
        <w:tc>
          <w:tcPr>
            <w:tcW w:w="1878" w:type="pct"/>
            <w:tcBorders>
              <w:top w:val="single" w:sz="4" w:space="0" w:color="auto"/>
              <w:left w:val="single" w:sz="4" w:space="0" w:color="auto"/>
              <w:bottom w:val="single" w:sz="12" w:space="0" w:color="auto"/>
            </w:tcBorders>
          </w:tcPr>
          <w:p w14:paraId="4CD58D00" w14:textId="77777777" w:rsidR="002F6CB7" w:rsidRPr="00497547" w:rsidRDefault="002F6CB7" w:rsidP="002F6CB7">
            <w:pPr>
              <w:spacing w:after="0"/>
            </w:pPr>
            <w:r w:rsidRPr="00497547">
              <w:t>compressed subsegment index box</w:t>
            </w:r>
          </w:p>
        </w:tc>
      </w:tr>
    </w:tbl>
    <w:p w14:paraId="4EFA78D1" w14:textId="77777777" w:rsidR="00EB2E2C" w:rsidRDefault="00EB2E2C" w:rsidP="00EB2E2C"/>
    <w:p w14:paraId="6113B215" w14:textId="37794E01" w:rsidR="000A5F55" w:rsidRPr="00AD06CC" w:rsidRDefault="0090501B" w:rsidP="000A5F55">
      <w:pPr>
        <w:pStyle w:val="AMDInstruction"/>
      </w:pPr>
      <w:r>
        <w:t xml:space="preserve">In Table 2, </w:t>
      </w:r>
      <w:r w:rsidR="000A5F55" w:rsidRPr="00AD06CC">
        <w:t xml:space="preserve">replace </w:t>
      </w:r>
      <w:r w:rsidR="000A5F55">
        <w:t>the following text:</w:t>
      </w:r>
    </w:p>
    <w:p w14:paraId="4BA3CC89" w14:textId="77777777" w:rsidR="000A5F55" w:rsidRDefault="000A5F55" w:rsidP="000A5F55">
      <w:r w:rsidRPr="001F701E">
        <w:rPr>
          <w:iCs/>
          <w:szCs w:val="24"/>
        </w:rPr>
        <w:t>data reference box, declares source(s) of metadata items</w:t>
      </w:r>
    </w:p>
    <w:p w14:paraId="65EA75BD" w14:textId="77777777" w:rsidR="000A5F55" w:rsidRPr="00A37EB2" w:rsidRDefault="000A5F55" w:rsidP="000A5F55">
      <w:pPr>
        <w:pStyle w:val="AMDInstruction"/>
      </w:pPr>
      <w:r w:rsidRPr="00A37EB2">
        <w:t>with:</w:t>
      </w:r>
    </w:p>
    <w:p w14:paraId="6EB3C8EC" w14:textId="77777777" w:rsidR="000A5F55" w:rsidRPr="004560A8" w:rsidRDefault="000A5F55" w:rsidP="000A5F55">
      <w:pPr>
        <w:rPr>
          <w:iCs/>
          <w:szCs w:val="24"/>
        </w:rPr>
      </w:pPr>
      <w:r w:rsidRPr="001F701E">
        <w:rPr>
          <w:iCs/>
          <w:szCs w:val="24"/>
        </w:rPr>
        <w:t>data reference box, declares source(s) of items</w:t>
      </w:r>
    </w:p>
    <w:p w14:paraId="4A0D83DF" w14:textId="77777777" w:rsidR="000A5F55" w:rsidRPr="00EB2E2C" w:rsidRDefault="000A5F55" w:rsidP="00EB2E2C"/>
    <w:p w14:paraId="20D7FE14" w14:textId="4D279A3E" w:rsidR="00A00AB8" w:rsidRDefault="00817F59" w:rsidP="00817F59">
      <w:pPr>
        <w:pStyle w:val="Heading1"/>
      </w:pPr>
      <w:bookmarkStart w:id="13" w:name="_Toc206773344"/>
      <w:r>
        <w:lastRenderedPageBreak/>
        <w:t xml:space="preserve">Clause 8, </w:t>
      </w:r>
      <w:r w:rsidR="0028672D">
        <w:t>Box structures</w:t>
      </w:r>
      <w:bookmarkEnd w:id="13"/>
    </w:p>
    <w:p w14:paraId="448202E8" w14:textId="2CE6A110" w:rsidR="00EB48DD" w:rsidRPr="00EB48DD" w:rsidRDefault="00EB48DD" w:rsidP="00A20DBD">
      <w:pPr>
        <w:pStyle w:val="Heading2"/>
      </w:pPr>
      <w:bookmarkStart w:id="14" w:name="_Toc206773345"/>
      <w:r w:rsidRPr="00EB48DD">
        <w:t>Clause 8.3.2, Track header box</w:t>
      </w:r>
      <w:bookmarkEnd w:id="14"/>
    </w:p>
    <w:p w14:paraId="7B14996D" w14:textId="1A76523A" w:rsidR="00EB48DD" w:rsidRPr="00A20DBD" w:rsidRDefault="00EB48DD" w:rsidP="00A20DBD">
      <w:pPr>
        <w:pStyle w:val="AMDInstruction"/>
      </w:pPr>
      <w:r w:rsidRPr="00A20DBD">
        <w:t>In clause 8.3.2.3 replace:</w:t>
      </w:r>
    </w:p>
    <w:p w14:paraId="07E58AE6" w14:textId="76234702" w:rsidR="00EB48DD" w:rsidRDefault="00EB48DD" w:rsidP="00A20DBD">
      <w:pPr>
        <w:pStyle w:val="ListContinue2"/>
      </w:pPr>
      <w:r w:rsidRPr="00DE5AAB">
        <w:rPr>
          <w:rStyle w:val="ISOCode"/>
        </w:rPr>
        <w:t>track_in_preview</w:t>
      </w:r>
      <w:r w:rsidRPr="00DE5AAB">
        <w:rPr>
          <w:rFonts w:cs="Courier New"/>
        </w:rPr>
        <w:t>: Flag mask is 0x000004. This flag currently has no assigned meaning, and the v</w:t>
      </w:r>
      <w:r w:rsidRPr="00DE5AAB">
        <w:t>alue should be ignored by readers. In the absence of further guidance (e.g. from derived specifications), the same value as for </w:t>
      </w:r>
      <w:proofErr w:type="spellStart"/>
      <w:r w:rsidRPr="00DE5AAB">
        <w:rPr>
          <w:rStyle w:val="ISOCode"/>
        </w:rPr>
        <w:t>track_in_movie</w:t>
      </w:r>
      <w:proofErr w:type="spellEnd"/>
      <w:r w:rsidRPr="00DE5AAB">
        <w:rPr>
          <w:rFonts w:cs="Courier New"/>
        </w:rPr>
        <w:t> should be written.</w:t>
      </w:r>
    </w:p>
    <w:p w14:paraId="7A82F7D5" w14:textId="00EA85A3" w:rsidR="00EB48DD" w:rsidRDefault="00EB48DD" w:rsidP="00A20DBD">
      <w:pPr>
        <w:pStyle w:val="AMDInstruction"/>
        <w:rPr>
          <w:lang w:eastAsia="ja-JP"/>
        </w:rPr>
      </w:pPr>
      <w:r>
        <w:rPr>
          <w:lang w:eastAsia="ja-JP"/>
        </w:rPr>
        <w:t>with:</w:t>
      </w:r>
    </w:p>
    <w:p w14:paraId="0DB0EC58" w14:textId="6E596D48" w:rsidR="00EB48DD" w:rsidRPr="00B51B1D" w:rsidRDefault="00EB48DD" w:rsidP="00A20DBD">
      <w:pPr>
        <w:pStyle w:val="ListContinue2"/>
      </w:pPr>
      <w:r w:rsidRPr="00DE5AAB">
        <w:rPr>
          <w:rStyle w:val="ISOCode"/>
        </w:rPr>
        <w:t>track_in_preview</w:t>
      </w:r>
      <w:r w:rsidRPr="00DE5AAB">
        <w:rPr>
          <w:rFonts w:cs="Courier New"/>
        </w:rPr>
        <w:t xml:space="preserve">: Flag mask is 0x000004. This flag </w:t>
      </w:r>
      <w:r>
        <w:rPr>
          <w:rFonts w:cs="Courier New"/>
        </w:rPr>
        <w:t>is deprecated</w:t>
      </w:r>
      <w:r w:rsidR="00B51B1D">
        <w:rPr>
          <w:rFonts w:cs="Courier New"/>
        </w:rPr>
        <w:t>.</w:t>
      </w:r>
      <w:r>
        <w:rPr>
          <w:rFonts w:cs="Courier New"/>
        </w:rPr>
        <w:t xml:space="preserve"> </w:t>
      </w:r>
      <w:r w:rsidR="00B51B1D">
        <w:rPr>
          <w:rFonts w:cs="Courier New"/>
        </w:rPr>
        <w:t xml:space="preserve">Readers </w:t>
      </w:r>
      <w:r w:rsidR="00B51B1D">
        <w:t>shall</w:t>
      </w:r>
      <w:r w:rsidRPr="00DE5AAB">
        <w:t xml:space="preserve"> ignore </w:t>
      </w:r>
      <w:r w:rsidR="00B51B1D">
        <w:t>its value</w:t>
      </w:r>
      <w:r w:rsidRPr="00DE5AAB">
        <w:t xml:space="preserve">. </w:t>
      </w:r>
      <w:r w:rsidR="00B51B1D">
        <w:t xml:space="preserve">Writers should write the same value as for track as </w:t>
      </w:r>
      <w:r w:rsidRPr="00DE5AAB">
        <w:t>for </w:t>
      </w:r>
      <w:proofErr w:type="spellStart"/>
      <w:r w:rsidRPr="00DE5AAB">
        <w:rPr>
          <w:rStyle w:val="ISOCode"/>
        </w:rPr>
        <w:t>track_in_movie</w:t>
      </w:r>
      <w:proofErr w:type="spellEnd"/>
      <w:r w:rsidRPr="00DE5AAB">
        <w:rPr>
          <w:rFonts w:cs="Courier New"/>
        </w:rPr>
        <w:t>.</w:t>
      </w:r>
      <w:r w:rsidR="00B51B1D">
        <w:rPr>
          <w:rFonts w:cs="Courier New"/>
        </w:rPr>
        <w:t xml:space="preserve"> Legacy files may contain this flag, but it shall not be assigned a new meaning and shall not be reused by derived specifications.</w:t>
      </w:r>
    </w:p>
    <w:p w14:paraId="222AD1AF" w14:textId="4156F139" w:rsidR="008C3F02" w:rsidRDefault="008C3F02" w:rsidP="00B215FD">
      <w:pPr>
        <w:pStyle w:val="Heading2"/>
      </w:pPr>
      <w:bookmarkStart w:id="15" w:name="_Toc194315165"/>
      <w:bookmarkStart w:id="16" w:name="_Toc194315166"/>
      <w:bookmarkStart w:id="17" w:name="_Toc194315167"/>
      <w:bookmarkStart w:id="18" w:name="_Toc194315168"/>
      <w:bookmarkStart w:id="19" w:name="_Toc206773346"/>
      <w:bookmarkEnd w:id="15"/>
      <w:bookmarkEnd w:id="16"/>
      <w:bookmarkEnd w:id="17"/>
      <w:bookmarkEnd w:id="18"/>
      <w:r>
        <w:t>Clause 8.3.3 Track reference box</w:t>
      </w:r>
      <w:bookmarkEnd w:id="19"/>
    </w:p>
    <w:p w14:paraId="2B163C61" w14:textId="564F2A29" w:rsidR="008C3F02" w:rsidRPr="0071057D" w:rsidRDefault="008C3F02" w:rsidP="008C3F02">
      <w:pPr>
        <w:pStyle w:val="AMDInstruction"/>
        <w:rPr>
          <w:rFonts w:eastAsia="Cambria"/>
        </w:rPr>
      </w:pPr>
      <w:r w:rsidRPr="0071057D">
        <w:rPr>
          <w:rFonts w:eastAsia="Cambria"/>
        </w:rPr>
        <w:t xml:space="preserve">Add the following 2 track reference types </w:t>
      </w:r>
      <w:r>
        <w:rPr>
          <w:rFonts w:eastAsia="Cambria"/>
        </w:rPr>
        <w:t>to</w:t>
      </w:r>
      <w:r w:rsidRPr="0071057D">
        <w:rPr>
          <w:rFonts w:eastAsia="Cambria"/>
        </w:rPr>
        <w:t xml:space="preserve"> clause 8.3.3.3</w:t>
      </w:r>
    </w:p>
    <w:tbl>
      <w:tblPr>
        <w:tblStyle w:val="TableGrid"/>
        <w:tblW w:w="592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
        <w:gridCol w:w="1169"/>
        <w:gridCol w:w="9927"/>
      </w:tblGrid>
      <w:tr w:rsidR="008C3F02" w:rsidRPr="00DE5AAB" w14:paraId="48166CFB" w14:textId="77777777" w:rsidTr="0071057D">
        <w:tc>
          <w:tcPr>
            <w:tcW w:w="197" w:type="pct"/>
          </w:tcPr>
          <w:p w14:paraId="0F1713BB" w14:textId="77777777" w:rsidR="008C3F02" w:rsidRPr="008C3F02" w:rsidRDefault="008C3F02" w:rsidP="0071057D">
            <w:r w:rsidRPr="008C3F02">
              <w:t>—</w:t>
            </w:r>
          </w:p>
        </w:tc>
        <w:tc>
          <w:tcPr>
            <w:tcW w:w="506" w:type="pct"/>
          </w:tcPr>
          <w:p w14:paraId="035CB325" w14:textId="77777777" w:rsidR="008C3F02" w:rsidRPr="0071057D" w:rsidRDefault="008C3F02" w:rsidP="0071057D">
            <w:pPr>
              <w:rPr>
                <w:rStyle w:val="codeChar1"/>
              </w:rPr>
            </w:pPr>
            <w:r w:rsidRPr="0071057D">
              <w:rPr>
                <w:rStyle w:val="codeChar1"/>
              </w:rPr>
              <w:t>'adda'</w:t>
            </w:r>
          </w:p>
        </w:tc>
        <w:tc>
          <w:tcPr>
            <w:tcW w:w="4297" w:type="pct"/>
          </w:tcPr>
          <w:p w14:paraId="16514D7D" w14:textId="77777777" w:rsidR="008C3F02" w:rsidRPr="008C3F02" w:rsidRDefault="008C3F02" w:rsidP="0071057D">
            <w:r w:rsidRPr="008C3F02">
              <w:t>Track reference for additional audio track</w:t>
            </w:r>
          </w:p>
        </w:tc>
      </w:tr>
      <w:tr w:rsidR="008C3F02" w:rsidRPr="00DE5AAB" w14:paraId="7704A91C" w14:textId="77777777" w:rsidTr="0071057D">
        <w:tc>
          <w:tcPr>
            <w:tcW w:w="197" w:type="pct"/>
          </w:tcPr>
          <w:p w14:paraId="1F5FB858" w14:textId="77777777" w:rsidR="008C3F02" w:rsidRPr="008C3F02" w:rsidRDefault="008C3F02" w:rsidP="0071057D">
            <w:r w:rsidRPr="008C3F02">
              <w:t>—</w:t>
            </w:r>
          </w:p>
        </w:tc>
        <w:tc>
          <w:tcPr>
            <w:tcW w:w="506" w:type="pct"/>
          </w:tcPr>
          <w:p w14:paraId="362FD5AC" w14:textId="77777777" w:rsidR="008C3F02" w:rsidRPr="0071057D" w:rsidRDefault="008C3F02" w:rsidP="0071057D">
            <w:pPr>
              <w:rPr>
                <w:rStyle w:val="codeChar1"/>
              </w:rPr>
            </w:pPr>
            <w:r w:rsidRPr="0071057D">
              <w:rPr>
                <w:rStyle w:val="codeChar1"/>
              </w:rPr>
              <w:t>'adrc'</w:t>
            </w:r>
          </w:p>
        </w:tc>
        <w:tc>
          <w:tcPr>
            <w:tcW w:w="4297" w:type="pct"/>
          </w:tcPr>
          <w:p w14:paraId="6424E8D2" w14:textId="77777777" w:rsidR="008C3F02" w:rsidRPr="008C3F02" w:rsidRDefault="008C3F02" w:rsidP="0071057D">
            <w:r w:rsidRPr="008C3F02">
              <w:t>Track reference for DRC metadata track</w:t>
            </w:r>
          </w:p>
        </w:tc>
      </w:tr>
    </w:tbl>
    <w:p w14:paraId="634D0BCD" w14:textId="2502D454" w:rsidR="008C3F02" w:rsidRDefault="0042622F" w:rsidP="00B215FD">
      <w:pPr>
        <w:pStyle w:val="Heading2"/>
      </w:pPr>
      <w:bookmarkStart w:id="20" w:name="_Toc206773347"/>
      <w:r>
        <w:t>Clause 8.3.4, Track group box</w:t>
      </w:r>
      <w:bookmarkEnd w:id="20"/>
    </w:p>
    <w:p w14:paraId="2AD7AFF9" w14:textId="01ED011E" w:rsidR="0042622F" w:rsidRDefault="00E47A0B" w:rsidP="00B215FD">
      <w:pPr>
        <w:pStyle w:val="AMDInstruction"/>
      </w:pPr>
      <w:r>
        <w:t>Replace the clause 8.3.4.2 with the following:</w:t>
      </w:r>
    </w:p>
    <w:p w14:paraId="1FC071FF" w14:textId="77777777" w:rsidR="00E47A0B" w:rsidRPr="00E47A0B" w:rsidRDefault="00E47A0B" w:rsidP="00B215FD">
      <w:pPr>
        <w:pStyle w:val="code0"/>
      </w:pPr>
      <w:r w:rsidRPr="00E47A0B">
        <w:t>aligned(8) class TrackGroupBox extends Box('trgr')</w:t>
      </w:r>
    </w:p>
    <w:p w14:paraId="03DF2A2F" w14:textId="77777777" w:rsidR="00E47A0B" w:rsidRDefault="00E47A0B" w:rsidP="00E47A0B">
      <w:pPr>
        <w:pStyle w:val="code0"/>
      </w:pPr>
      <w:r w:rsidRPr="00E47A0B">
        <w:t>{</w:t>
      </w:r>
    </w:p>
    <w:p w14:paraId="5602306C" w14:textId="2588D87D" w:rsidR="00E47A0B" w:rsidRDefault="00E47A0B" w:rsidP="00E47A0B">
      <w:pPr>
        <w:pStyle w:val="code0"/>
      </w:pPr>
      <w:r w:rsidRPr="00B215FD">
        <w:tab/>
      </w:r>
      <w:r w:rsidRPr="00E47A0B">
        <w:t>TrackGroupTypeBox</w:t>
      </w:r>
      <w:r>
        <w:t xml:space="preserve"> </w:t>
      </w:r>
      <w:r w:rsidRPr="00B215FD">
        <w:t>boxes[];</w:t>
      </w:r>
    </w:p>
    <w:p w14:paraId="7F194EBD" w14:textId="397198DD" w:rsidR="00E47A0B" w:rsidRDefault="00E47A0B" w:rsidP="00E47A0B">
      <w:pPr>
        <w:pStyle w:val="code0"/>
      </w:pPr>
      <w:r w:rsidRPr="00E47A0B">
        <w:t>}</w:t>
      </w:r>
    </w:p>
    <w:p w14:paraId="0093CAA0" w14:textId="77777777" w:rsidR="00E47A0B" w:rsidRDefault="00E47A0B" w:rsidP="00B215FD">
      <w:pPr>
        <w:pStyle w:val="code0"/>
      </w:pPr>
    </w:p>
    <w:p w14:paraId="7546F829" w14:textId="77777777" w:rsidR="00E47A0B" w:rsidRDefault="00E47A0B" w:rsidP="00B215FD">
      <w:pPr>
        <w:pStyle w:val="code0"/>
      </w:pPr>
      <w:r>
        <w:t>aligned(8) class TrackGroupTypeBox(unsigned int(32) track_group_type)</w:t>
      </w:r>
    </w:p>
    <w:p w14:paraId="3EAB38D4" w14:textId="77777777" w:rsidR="00E47A0B" w:rsidRDefault="00E47A0B" w:rsidP="00B215FD">
      <w:pPr>
        <w:pStyle w:val="code0"/>
      </w:pPr>
      <w:r>
        <w:t xml:space="preserve">  extends FullBox(track_group_type, version, flags)</w:t>
      </w:r>
    </w:p>
    <w:p w14:paraId="49AFE120" w14:textId="77777777" w:rsidR="00E47A0B" w:rsidRDefault="00E47A0B" w:rsidP="00B215FD">
      <w:pPr>
        <w:pStyle w:val="code0"/>
      </w:pPr>
      <w:r>
        <w:t>{</w:t>
      </w:r>
    </w:p>
    <w:p w14:paraId="7B5C66BB" w14:textId="26BD11D9" w:rsidR="00E47A0B" w:rsidRDefault="00E47A0B" w:rsidP="00B215FD">
      <w:pPr>
        <w:pStyle w:val="code0"/>
      </w:pPr>
      <w:r>
        <w:tab/>
        <w:t>unsigned int(32) track_group_id;</w:t>
      </w:r>
    </w:p>
    <w:p w14:paraId="22DE1988" w14:textId="4E9A687C" w:rsidR="00E47A0B" w:rsidRDefault="00E47A0B" w:rsidP="00B215FD">
      <w:pPr>
        <w:pStyle w:val="code0"/>
      </w:pPr>
      <w:r>
        <w:tab/>
        <w:t>// The remaining data may be specified for a particular track_group_type</w:t>
      </w:r>
    </w:p>
    <w:p w14:paraId="76B78B87" w14:textId="3D864B27" w:rsidR="00E47A0B" w:rsidRPr="00E47A0B" w:rsidRDefault="00E47A0B" w:rsidP="00E47A0B">
      <w:pPr>
        <w:pStyle w:val="code0"/>
      </w:pPr>
      <w:r>
        <w:t>}</w:t>
      </w:r>
    </w:p>
    <w:p w14:paraId="6E6F5387" w14:textId="77777777" w:rsidR="00E47A0B" w:rsidRDefault="00E47A0B" w:rsidP="008C3F02"/>
    <w:p w14:paraId="0388C90D" w14:textId="7534B361" w:rsidR="00926767" w:rsidRDefault="00926767" w:rsidP="00B215FD">
      <w:pPr>
        <w:pStyle w:val="AMDInstruction"/>
      </w:pPr>
      <w:r>
        <w:t>Replace the clause 8.3.4.4.1 with the following:</w:t>
      </w:r>
    </w:p>
    <w:p w14:paraId="2AC32C16" w14:textId="252685ED" w:rsidR="00885BF0" w:rsidRDefault="00885BF0" w:rsidP="00926767">
      <w:pPr>
        <w:rPr>
          <w:b/>
          <w:bCs/>
        </w:rPr>
      </w:pPr>
      <w:r>
        <w:rPr>
          <w:b/>
          <w:bCs/>
        </w:rPr>
        <w:t xml:space="preserve">8.3.4.4.1 </w:t>
      </w:r>
      <w:proofErr w:type="gramStart"/>
      <w:r>
        <w:rPr>
          <w:b/>
          <w:bCs/>
        </w:rPr>
        <w:t>Multi-source</w:t>
      </w:r>
      <w:proofErr w:type="gramEnd"/>
      <w:r>
        <w:rPr>
          <w:b/>
          <w:bCs/>
        </w:rPr>
        <w:t xml:space="preserve"> presentation</w:t>
      </w:r>
    </w:p>
    <w:p w14:paraId="27E88DC1" w14:textId="27C0CE9D" w:rsidR="00926767" w:rsidRPr="00B215FD" w:rsidRDefault="00926767" w:rsidP="00926767">
      <w:pPr>
        <w:rPr>
          <w:b/>
          <w:bCs/>
        </w:rPr>
      </w:pPr>
      <w:r>
        <w:rPr>
          <w:b/>
          <w:bCs/>
        </w:rPr>
        <w:t>8.3.4.4.</w:t>
      </w:r>
      <w:r w:rsidR="00885BF0">
        <w:rPr>
          <w:b/>
          <w:bCs/>
        </w:rPr>
        <w:t xml:space="preserve">1.1 </w:t>
      </w:r>
      <w:r w:rsidRPr="00B215FD">
        <w:rPr>
          <w:b/>
          <w:bCs/>
        </w:rPr>
        <w:t>Definition</w:t>
      </w:r>
    </w:p>
    <w:p w14:paraId="1F92DA3D" w14:textId="77777777" w:rsidR="00926767" w:rsidRDefault="00926767" w:rsidP="00926767">
      <w:pPr>
        <w:pStyle w:val="Atom"/>
      </w:pPr>
      <w:r w:rsidRPr="00B215FD">
        <w:lastRenderedPageBreak/>
        <w:t>Box Type:</w:t>
      </w:r>
      <w:r w:rsidRPr="00B215FD">
        <w:tab/>
      </w:r>
      <w:r w:rsidRPr="00B215FD">
        <w:rPr>
          <w:rStyle w:val="codeChar1"/>
        </w:rPr>
        <w:t>'msrc'</w:t>
      </w:r>
      <w:r w:rsidRPr="00B215FD">
        <w:br/>
        <w:t>Container:</w:t>
      </w:r>
      <w:r w:rsidRPr="00B215FD">
        <w:tab/>
      </w:r>
      <w:r w:rsidRPr="009509E6">
        <w:rPr>
          <w:rFonts w:ascii="Courier New" w:hAnsi="Courier New"/>
          <w:lang w:val="en-US" w:eastAsia="ja-JP"/>
        </w:rPr>
        <w:t>TrackGroupBox</w:t>
      </w:r>
      <w:r w:rsidRPr="00B215FD">
        <w:br/>
        <w:t>Mandatory:</w:t>
      </w:r>
      <w:r w:rsidRPr="00B215FD">
        <w:tab/>
        <w:t>No</w:t>
      </w:r>
      <w:r w:rsidRPr="001C4CF6">
        <w:rPr>
          <w:highlight w:val="yellow"/>
        </w:rPr>
        <w:br/>
      </w:r>
      <w:r w:rsidRPr="00A20DBD">
        <w:t>Quantity:</w:t>
      </w:r>
      <w:r w:rsidRPr="00A20DBD">
        <w:tab/>
        <w:t>Zero or one</w:t>
      </w:r>
    </w:p>
    <w:p w14:paraId="5FCB27AE" w14:textId="77777777" w:rsidR="00926767" w:rsidRDefault="00926767" w:rsidP="00926767">
      <w:r w:rsidRPr="00A3770E">
        <w:rPr>
          <w:rStyle w:val="codeChar1"/>
        </w:rPr>
        <w:t>track_group_type</w:t>
      </w:r>
      <w:r>
        <w:t xml:space="preserve"> equal to </w:t>
      </w:r>
      <w:r w:rsidRPr="00A3770E">
        <w:rPr>
          <w:rStyle w:val="codeChar1"/>
        </w:rPr>
        <w:t>'msrc'</w:t>
      </w:r>
      <w:r>
        <w:t xml:space="preserve"> </w:t>
      </w:r>
      <w:r w:rsidRPr="00127C54">
        <w:t>indicates that this track belongs to a multi-source presentation</w:t>
      </w:r>
      <w:r>
        <w:t xml:space="preserve">. </w:t>
      </w:r>
      <w:r w:rsidRPr="00127C54">
        <w:t>The tracks that have the same value of</w:t>
      </w:r>
      <w:r w:rsidRPr="00B94355">
        <w:rPr>
          <w:rStyle w:val="codeChar1"/>
        </w:rPr>
        <w:t xml:space="preserve"> </w:t>
      </w:r>
      <w:r w:rsidRPr="00A3770E">
        <w:rPr>
          <w:rStyle w:val="codeChar1"/>
        </w:rPr>
        <w:t>track_group_id</w:t>
      </w:r>
      <w:r w:rsidRPr="00127C54">
        <w:t xml:space="preserve"> within a </w:t>
      </w:r>
      <w:r w:rsidRPr="00A3770E">
        <w:rPr>
          <w:rStyle w:val="codeChar1"/>
        </w:rPr>
        <w:t>TrackGroupTypeBox</w:t>
      </w:r>
      <w:r w:rsidRPr="00127C54">
        <w:t xml:space="preserve"> of </w:t>
      </w:r>
      <w:r w:rsidRPr="00A3770E">
        <w:rPr>
          <w:rStyle w:val="codeChar1"/>
        </w:rPr>
        <w:t>track_group_type</w:t>
      </w:r>
      <w:r w:rsidRPr="00127C54">
        <w:t xml:space="preserve"> </w:t>
      </w:r>
      <w:r w:rsidRPr="00A3770E">
        <w:rPr>
          <w:rStyle w:val="codeChar1"/>
        </w:rPr>
        <w:t>'msrc'</w:t>
      </w:r>
      <w:r w:rsidRPr="00127C54">
        <w:t xml:space="preserve"> are mapped as being originated from the same source. For example, a recording of a video telephony call may have both audio and video for both participants, and the value of </w:t>
      </w:r>
      <w:r w:rsidRPr="00A3770E">
        <w:rPr>
          <w:rStyle w:val="codeChar1"/>
        </w:rPr>
        <w:t>track_group_id</w:t>
      </w:r>
      <w:r w:rsidRPr="00127C54">
        <w:t xml:space="preserve"> associated with the audio </w:t>
      </w:r>
      <w:proofErr w:type="gramStart"/>
      <w:r w:rsidRPr="00127C54">
        <w:t>track</w:t>
      </w:r>
      <w:proofErr w:type="gramEnd"/>
      <w:r w:rsidRPr="00127C54">
        <w:t xml:space="preserve"> and the video track of one participant differs from value of </w:t>
      </w:r>
      <w:r w:rsidRPr="00A3770E">
        <w:rPr>
          <w:rStyle w:val="codeChar1"/>
        </w:rPr>
        <w:t>track_group_id</w:t>
      </w:r>
      <w:r w:rsidRPr="00127C54">
        <w:t xml:space="preserve"> associated with the tracks of the other participant.</w:t>
      </w:r>
    </w:p>
    <w:p w14:paraId="0FBE3008" w14:textId="36275A78" w:rsidR="00926767" w:rsidRPr="00B215FD" w:rsidRDefault="00885BF0" w:rsidP="00926767">
      <w:pPr>
        <w:rPr>
          <w:b/>
          <w:bCs/>
        </w:rPr>
      </w:pPr>
      <w:r>
        <w:rPr>
          <w:b/>
          <w:bCs/>
        </w:rPr>
        <w:t xml:space="preserve">8.3.4.4.1.2 </w:t>
      </w:r>
      <w:r w:rsidR="00926767" w:rsidRPr="00B215FD">
        <w:rPr>
          <w:b/>
          <w:bCs/>
        </w:rPr>
        <w:t>Syntax</w:t>
      </w:r>
    </w:p>
    <w:p w14:paraId="2B807D03" w14:textId="4F0284EB" w:rsidR="00885BF0" w:rsidRDefault="00926767" w:rsidP="00926767">
      <w:pPr>
        <w:pStyle w:val="code0"/>
      </w:pPr>
      <w:r w:rsidRPr="00B215FD">
        <w:t>aligned(8) class MultiSourcePresentationBox extends TrackGroupTypeBox('msrc')</w:t>
      </w:r>
    </w:p>
    <w:p w14:paraId="2196C455" w14:textId="662B704F" w:rsidR="00885BF0" w:rsidRDefault="00926767" w:rsidP="00926767">
      <w:pPr>
        <w:pStyle w:val="code0"/>
      </w:pPr>
      <w:r w:rsidRPr="00B215FD">
        <w:t>{</w:t>
      </w:r>
    </w:p>
    <w:p w14:paraId="0E455303" w14:textId="57C7A877" w:rsidR="00926767" w:rsidRDefault="00926767" w:rsidP="00926767">
      <w:pPr>
        <w:pStyle w:val="code0"/>
      </w:pPr>
      <w:r w:rsidRPr="00B215FD">
        <w:t>}</w:t>
      </w:r>
    </w:p>
    <w:p w14:paraId="30F07719" w14:textId="77777777" w:rsidR="00926767" w:rsidRDefault="00926767" w:rsidP="008C3F02"/>
    <w:p w14:paraId="07E06D07" w14:textId="6A4FFD6D" w:rsidR="00E47A0B" w:rsidRDefault="00355E91" w:rsidP="00B215FD">
      <w:pPr>
        <w:pStyle w:val="AMDInstruction"/>
      </w:pPr>
      <w:r>
        <w:t xml:space="preserve">Insert the following table in the </w:t>
      </w:r>
      <w:proofErr w:type="spellStart"/>
      <w:r>
        <w:t>begining</w:t>
      </w:r>
      <w:proofErr w:type="spellEnd"/>
      <w:r>
        <w:t xml:space="preserve"> of the clause 8.3.4.4.2.1:</w:t>
      </w:r>
    </w:p>
    <w:p w14:paraId="5FBFFFE9" w14:textId="1CE94029" w:rsidR="00164368" w:rsidRDefault="00355E91" w:rsidP="00B215FD">
      <w:pPr>
        <w:pStyle w:val="Atom"/>
      </w:pPr>
      <w:r w:rsidRPr="00B215FD">
        <w:t>Box Type:</w:t>
      </w:r>
      <w:r w:rsidRPr="00B215FD">
        <w:tab/>
      </w:r>
      <w:r w:rsidRPr="00B215FD">
        <w:rPr>
          <w:rStyle w:val="codeChar1"/>
        </w:rPr>
        <w:t>'ster'</w:t>
      </w:r>
      <w:r w:rsidRPr="00B215FD">
        <w:br/>
        <w:t>Container:</w:t>
      </w:r>
      <w:r w:rsidRPr="00B215FD">
        <w:tab/>
      </w:r>
      <w:r w:rsidRPr="009509E6">
        <w:rPr>
          <w:rFonts w:ascii="Courier New" w:hAnsi="Courier New"/>
          <w:lang w:val="en-US" w:eastAsia="ja-JP"/>
        </w:rPr>
        <w:t>TrackGroupBox</w:t>
      </w:r>
      <w:r w:rsidRPr="00B215FD">
        <w:br/>
        <w:t>Mandatory:</w:t>
      </w:r>
      <w:r w:rsidRPr="00B215FD">
        <w:tab/>
        <w:t>No</w:t>
      </w:r>
      <w:r w:rsidRPr="001C4CF6">
        <w:rPr>
          <w:highlight w:val="yellow"/>
        </w:rPr>
        <w:br/>
      </w:r>
      <w:r w:rsidRPr="00A20DBD">
        <w:t>Quantity:</w:t>
      </w:r>
      <w:r w:rsidRPr="00A20DBD">
        <w:tab/>
        <w:t>Zero or one</w:t>
      </w:r>
    </w:p>
    <w:p w14:paraId="03527F05" w14:textId="4F588719" w:rsidR="001C1553" w:rsidRDefault="001C1553">
      <w:pPr>
        <w:pStyle w:val="Heading2"/>
      </w:pPr>
      <w:bookmarkStart w:id="21" w:name="_Toc206773348"/>
      <w:r>
        <w:t>Clause 8.3.</w:t>
      </w:r>
      <w:r w:rsidR="00B76122">
        <w:t>6</w:t>
      </w:r>
      <w:r>
        <w:t>, External Tracks</w:t>
      </w:r>
      <w:bookmarkEnd w:id="21"/>
    </w:p>
    <w:p w14:paraId="49044B01" w14:textId="77777777" w:rsidR="00B76122" w:rsidRPr="00AD06CC" w:rsidRDefault="00B76122" w:rsidP="00B76122">
      <w:pPr>
        <w:pStyle w:val="AMDInstruction"/>
        <w:rPr>
          <w:rFonts w:eastAsia="Cambria"/>
        </w:rPr>
      </w:pPr>
      <w:r w:rsidRPr="00AD06CC">
        <w:rPr>
          <w:rFonts w:eastAsia="Cambria"/>
        </w:rPr>
        <w:t xml:space="preserve">Add new </w:t>
      </w:r>
      <w:r>
        <w:rPr>
          <w:rFonts w:eastAsia="Cambria"/>
        </w:rPr>
        <w:t>clause 8.3.6</w:t>
      </w:r>
      <w:r w:rsidRPr="00AD06CC">
        <w:rPr>
          <w:rFonts w:eastAsia="Cambria"/>
        </w:rPr>
        <w:t xml:space="preserve"> in track structure (section 8.3)</w:t>
      </w:r>
    </w:p>
    <w:p w14:paraId="44BE3C48" w14:textId="77777777" w:rsidR="00B76122" w:rsidRPr="004F44BA" w:rsidRDefault="00B76122" w:rsidP="00B76122">
      <w:pPr>
        <w:rPr>
          <w:b/>
          <w:bCs/>
        </w:rPr>
      </w:pPr>
      <w:r w:rsidRPr="004F44BA">
        <w:rPr>
          <w:b/>
          <w:bCs/>
        </w:rPr>
        <w:t>8.3.</w:t>
      </w:r>
      <w:r>
        <w:rPr>
          <w:b/>
          <w:bCs/>
        </w:rPr>
        <w:t>6</w:t>
      </w:r>
      <w:r w:rsidRPr="004F44BA">
        <w:rPr>
          <w:b/>
          <w:bCs/>
        </w:rPr>
        <w:t xml:space="preserve"> External Tracks</w:t>
      </w:r>
    </w:p>
    <w:p w14:paraId="511B649B" w14:textId="77777777" w:rsidR="00B76122" w:rsidRPr="004F44BA" w:rsidRDefault="00B76122" w:rsidP="00B76122">
      <w:pPr>
        <w:rPr>
          <w:b/>
          <w:bCs/>
        </w:rPr>
      </w:pPr>
      <w:r w:rsidRPr="004F44BA">
        <w:rPr>
          <w:b/>
          <w:bCs/>
        </w:rPr>
        <w:t>8.3.</w:t>
      </w:r>
      <w:r>
        <w:rPr>
          <w:b/>
          <w:bCs/>
        </w:rPr>
        <w:t>6</w:t>
      </w:r>
      <w:r w:rsidRPr="004F44BA">
        <w:rPr>
          <w:b/>
          <w:bCs/>
        </w:rPr>
        <w:t>.1 External Track Box</w:t>
      </w:r>
    </w:p>
    <w:p w14:paraId="22EF6EF8" w14:textId="77777777" w:rsidR="00B76122" w:rsidRPr="004F44BA" w:rsidRDefault="00B76122" w:rsidP="00B76122">
      <w:pPr>
        <w:rPr>
          <w:b/>
          <w:bCs/>
        </w:rPr>
      </w:pPr>
      <w:r w:rsidRPr="004F44BA">
        <w:rPr>
          <w:b/>
          <w:bCs/>
        </w:rPr>
        <w:t>8.3.</w:t>
      </w:r>
      <w:r>
        <w:rPr>
          <w:b/>
          <w:bCs/>
        </w:rPr>
        <w:t>6</w:t>
      </w:r>
      <w:r w:rsidRPr="004F44BA">
        <w:rPr>
          <w:b/>
          <w:bCs/>
        </w:rPr>
        <w:t>.1.1 Definition</w:t>
      </w:r>
    </w:p>
    <w:p w14:paraId="5680DFB5" w14:textId="23ABC1DF" w:rsidR="00B76122" w:rsidRDefault="00B76122" w:rsidP="00B76122">
      <w:pPr>
        <w:spacing w:beforeAutospacing="1" w:afterAutospacing="1"/>
        <w:jc w:val="left"/>
        <w:rPr>
          <w:lang w:eastAsia="fr-FR"/>
        </w:rPr>
      </w:pPr>
      <w:proofErr w:type="spellStart"/>
      <w:r>
        <w:rPr>
          <w:lang w:eastAsia="fr-FR"/>
        </w:rPr>
        <w:t>BoxType</w:t>
      </w:r>
      <w:proofErr w:type="spellEnd"/>
      <w:r>
        <w:rPr>
          <w:lang w:eastAsia="fr-FR"/>
        </w:rPr>
        <w:t xml:space="preserve">: </w:t>
      </w:r>
      <w:r>
        <w:rPr>
          <w:rFonts w:ascii="CourierNewPSMT" w:hAnsi="CourierNewPSMT" w:cs="CourierNewPSMT"/>
          <w:lang w:eastAsia="fr-FR"/>
        </w:rPr>
        <w:t>'</w:t>
      </w:r>
      <w:proofErr w:type="spellStart"/>
      <w:r>
        <w:rPr>
          <w:rFonts w:ascii="CourierNewPSMT" w:hAnsi="CourierNewPSMT" w:cs="CourierNewPSMT"/>
          <w:lang w:eastAsia="fr-FR"/>
        </w:rPr>
        <w:t>extk</w:t>
      </w:r>
      <w:proofErr w:type="spellEnd"/>
      <w:r>
        <w:rPr>
          <w:rFonts w:ascii="CourierNewPSMT" w:hAnsi="CourierNewPSMT" w:cs="CourierNewPSMT"/>
          <w:lang w:eastAsia="fr-FR"/>
        </w:rPr>
        <w:t xml:space="preserve">' </w:t>
      </w:r>
      <w:r>
        <w:br/>
      </w:r>
      <w:r>
        <w:rPr>
          <w:lang w:eastAsia="fr-FR"/>
        </w:rPr>
        <w:t>Container: ‘</w:t>
      </w:r>
      <w:proofErr w:type="spellStart"/>
      <w:r>
        <w:rPr>
          <w:lang w:eastAsia="fr-FR"/>
        </w:rPr>
        <w:t>moov</w:t>
      </w:r>
      <w:proofErr w:type="spellEnd"/>
      <w:r>
        <w:rPr>
          <w:lang w:eastAsia="fr-FR"/>
        </w:rPr>
        <w:t xml:space="preserve">’ </w:t>
      </w:r>
      <w:r>
        <w:br/>
      </w:r>
      <w:r>
        <w:rPr>
          <w:lang w:eastAsia="fr-FR"/>
        </w:rPr>
        <w:t>Mandatory: No</w:t>
      </w:r>
      <w:r>
        <w:br/>
      </w:r>
      <w:r>
        <w:rPr>
          <w:lang w:eastAsia="fr-FR"/>
        </w:rPr>
        <w:t>Quantity: zero or more</w:t>
      </w:r>
    </w:p>
    <w:p w14:paraId="291304C3" w14:textId="77777777" w:rsidR="00B76122" w:rsidRDefault="00B76122" w:rsidP="00B76122">
      <w:pPr>
        <w:spacing w:beforeAutospacing="1" w:afterAutospacing="1"/>
      </w:pPr>
      <w:r>
        <w:t xml:space="preserve">An </w:t>
      </w:r>
      <w:proofErr w:type="spellStart"/>
      <w:r>
        <w:rPr>
          <w:rFonts w:ascii="CourierNewPSMT" w:hAnsi="CourierNewPSMT" w:cs="CourierNewPSMT"/>
          <w:lang w:eastAsia="fr-FR"/>
        </w:rPr>
        <w:t>ExternalTrackBox</w:t>
      </w:r>
      <w:proofErr w:type="spellEnd"/>
      <w:r>
        <w:rPr>
          <w:rFonts w:ascii="CourierNewPSMT" w:hAnsi="CourierNewPSMT" w:cs="CourierNewPSMT"/>
          <w:sz w:val="16"/>
          <w:szCs w:val="16"/>
          <w:lang w:eastAsia="fr-FR"/>
        </w:rPr>
        <w:t xml:space="preserve"> </w:t>
      </w:r>
      <w:r>
        <w:t xml:space="preserve">can be used to include a track from another ISO Base Media file, as defined by its </w:t>
      </w:r>
      <w:proofErr w:type="spellStart"/>
      <w:r>
        <w:rPr>
          <w:rFonts w:ascii="CourierNewPSMT" w:hAnsi="CourierNewPSMT" w:cs="CourierNewPSMT"/>
          <w:lang w:eastAsia="fr-FR"/>
        </w:rPr>
        <w:t>TrackBox</w:t>
      </w:r>
      <w:proofErr w:type="spellEnd"/>
      <w:r>
        <w:t xml:space="preserve"> and other track-related structures. The track being referred to is called an external track. The file containing the </w:t>
      </w:r>
      <w:proofErr w:type="spellStart"/>
      <w:r>
        <w:rPr>
          <w:rFonts w:ascii="CourierNewPSMT" w:hAnsi="CourierNewPSMT" w:cs="CourierNewPSMT"/>
          <w:lang w:eastAsia="fr-FR"/>
        </w:rPr>
        <w:t>ExternalTrackBox</w:t>
      </w:r>
      <w:proofErr w:type="spellEnd"/>
      <w:r>
        <w:rPr>
          <w:rFonts w:ascii="CourierNewPSMT" w:hAnsi="CourierNewPSMT" w:cs="CourierNewPSMT"/>
          <w:sz w:val="16"/>
          <w:szCs w:val="16"/>
          <w:lang w:eastAsia="fr-FR"/>
        </w:rPr>
        <w:t xml:space="preserve"> </w:t>
      </w:r>
      <w:r>
        <w:t>is hereafter called the referring file, and the file containing the external track is called the referred file. Referred files shall be ISOBMFF compliant files.</w:t>
      </w:r>
    </w:p>
    <w:p w14:paraId="59AA76CB" w14:textId="77777777" w:rsidR="00B76122" w:rsidRDefault="00B76122" w:rsidP="00B76122">
      <w:pPr>
        <w:spacing w:beforeAutospacing="1" w:afterAutospacing="1"/>
      </w:pPr>
      <w:r>
        <w:t>External tracks may be fragmented or not, independently of whether the referring file is fragmented or not. Derived specifications may further restrict possible combinations.</w:t>
      </w:r>
    </w:p>
    <w:p w14:paraId="7B9C2E4C" w14:textId="77777777" w:rsidR="00B76122" w:rsidRDefault="00B76122" w:rsidP="00B76122">
      <w:pPr>
        <w:spacing w:beforeAutospacing="1" w:afterAutospacing="1"/>
      </w:pPr>
      <w:r>
        <w:t>The timeline of an external track may be modified by an edit list in the referring file.</w:t>
      </w:r>
    </w:p>
    <w:p w14:paraId="31A910AC" w14:textId="77777777" w:rsidR="00B76122" w:rsidRDefault="00B76122" w:rsidP="00B76122">
      <w:r>
        <w:lastRenderedPageBreak/>
        <w:t xml:space="preserve">The </w:t>
      </w:r>
      <w:proofErr w:type="spellStart"/>
      <w:r>
        <w:rPr>
          <w:rFonts w:ascii="CourierNewPSMT" w:hAnsi="CourierNewPSMT" w:cs="CourierNewPSMT"/>
          <w:lang w:eastAsia="fr-FR"/>
        </w:rPr>
        <w:t>UserDataBox</w:t>
      </w:r>
      <w:proofErr w:type="spellEnd"/>
      <w:r>
        <w:t xml:space="preserve"> and </w:t>
      </w:r>
      <w:proofErr w:type="spellStart"/>
      <w:r>
        <w:rPr>
          <w:rFonts w:ascii="CourierNewPSMT" w:hAnsi="CourierNewPSMT" w:cs="CourierNewPSMT"/>
          <w:lang w:eastAsia="fr-FR"/>
        </w:rPr>
        <w:t>MetaBox</w:t>
      </w:r>
      <w:proofErr w:type="spellEnd"/>
      <w:r>
        <w:t xml:space="preserve"> of an external track can be overridden or augmented.</w:t>
      </w:r>
      <w:r>
        <w:rPr>
          <w:color w:val="000000"/>
        </w:rPr>
        <w:t xml:space="preserve"> </w:t>
      </w:r>
      <w:proofErr w:type="spellStart"/>
      <w:r>
        <w:rPr>
          <w:rFonts w:ascii="CourierNewPSMT" w:hAnsi="CourierNewPSMT" w:cs="CourierNewPSMT"/>
          <w:lang w:eastAsia="zh-TW"/>
        </w:rPr>
        <w:t>UserDataBox</w:t>
      </w:r>
      <w:proofErr w:type="spellEnd"/>
      <w:r>
        <w:rPr>
          <w:color w:val="000000"/>
        </w:rPr>
        <w:t xml:space="preserve"> present at movie level or </w:t>
      </w:r>
      <w:proofErr w:type="spellStart"/>
      <w:r>
        <w:rPr>
          <w:rFonts w:ascii="CourierNewPSMT" w:hAnsi="CourierNewPSMT" w:cs="CourierNewPSMT"/>
          <w:lang w:eastAsia="zh-TW"/>
        </w:rPr>
        <w:t>MetaBox</w:t>
      </w:r>
      <w:proofErr w:type="spellEnd"/>
      <w:r>
        <w:rPr>
          <w:color w:val="000000"/>
        </w:rPr>
        <w:t xml:space="preserve"> present at file or movie level in the referred files shall be ignored</w:t>
      </w:r>
      <w:r>
        <w:t xml:space="preserve">, and only </w:t>
      </w:r>
      <w:proofErr w:type="spellStart"/>
      <w:r>
        <w:rPr>
          <w:rFonts w:ascii="CourierNewPSMT" w:hAnsi="CourierNewPSMT" w:cs="CourierNewPSMT"/>
          <w:lang w:eastAsia="zh-TW"/>
        </w:rPr>
        <w:t>UserDataBox</w:t>
      </w:r>
      <w:proofErr w:type="spellEnd"/>
      <w:r>
        <w:t xml:space="preserve"> present at movie level or </w:t>
      </w:r>
      <w:proofErr w:type="spellStart"/>
      <w:r>
        <w:rPr>
          <w:rFonts w:ascii="CourierNewPSMT" w:hAnsi="CourierNewPSMT" w:cs="CourierNewPSMT"/>
          <w:lang w:eastAsia="zh-TW"/>
        </w:rPr>
        <w:t>MetaBox</w:t>
      </w:r>
      <w:proofErr w:type="spellEnd"/>
      <w:r>
        <w:t xml:space="preserve"> present at file or movie level, if any, of the referring file shall apply.</w:t>
      </w:r>
    </w:p>
    <w:p w14:paraId="3DF16216" w14:textId="77777777" w:rsidR="00B76122" w:rsidRDefault="00B76122" w:rsidP="00B76122">
      <w:pPr>
        <w:spacing w:beforeAutospacing="1" w:afterAutospacing="1"/>
      </w:pPr>
      <w:r>
        <w:t xml:space="preserve">Track references and track groups of the referred files are ignored and only track references and groups (track groups or entity groups) defined in the referring file are valid. </w:t>
      </w:r>
    </w:p>
    <w:p w14:paraId="704CCA65" w14:textId="77777777" w:rsidR="00B76122" w:rsidRDefault="00B76122" w:rsidP="00B76122">
      <w:r>
        <w:t xml:space="preserve">The </w:t>
      </w:r>
      <w:proofErr w:type="spellStart"/>
      <w:r>
        <w:rPr>
          <w:rFonts w:ascii="CourierNewPSMT" w:hAnsi="CourierNewPSMT" w:cs="CourierNewPSMT"/>
        </w:rPr>
        <w:t>track_ID</w:t>
      </w:r>
      <w:proofErr w:type="spellEnd"/>
      <w:r>
        <w:t xml:space="preserve"> of the </w:t>
      </w:r>
      <w:proofErr w:type="spellStart"/>
      <w:r>
        <w:rPr>
          <w:rFonts w:ascii="CourierNewPSMT" w:hAnsi="CourierNewPSMT" w:cs="CourierNewPSMT"/>
        </w:rPr>
        <w:t>TrackHeaderBox</w:t>
      </w:r>
      <w:proofErr w:type="spellEnd"/>
      <w:r>
        <w:rPr>
          <w:rFonts w:ascii="CourierNewPSMT" w:hAnsi="CourierNewPSMT" w:cs="CourierNewPSMT"/>
        </w:rPr>
        <w:t xml:space="preserve"> </w:t>
      </w:r>
      <w:r>
        <w:t xml:space="preserve">present in </w:t>
      </w:r>
      <w:proofErr w:type="spellStart"/>
      <w:r>
        <w:rPr>
          <w:rFonts w:ascii="CourierNewPSMT" w:hAnsi="CourierNewPSMT" w:cs="CourierNewPSMT"/>
        </w:rPr>
        <w:t>ExternalTrackBox</w:t>
      </w:r>
      <w:proofErr w:type="spellEnd"/>
      <w:r>
        <w:t xml:space="preserve"> gives the identifier of the track in the referring file and can be used to describe track references, track groups and other track relationships relying on track identifiers within the referring file. This allows defining track relations or track groups independently from the identifiers used in the referred file(s).</w:t>
      </w:r>
    </w:p>
    <w:p w14:paraId="4CFD6DD1" w14:textId="77777777" w:rsidR="00B76122" w:rsidRDefault="00B76122" w:rsidP="00B76122">
      <w:r>
        <w:t xml:space="preserve">Additionally, the </w:t>
      </w:r>
      <w:proofErr w:type="spellStart"/>
      <w:r>
        <w:rPr>
          <w:rFonts w:ascii="CourierNewPSMT" w:hAnsi="CourierNewPSMT" w:cs="CourierNewPSMT"/>
        </w:rPr>
        <w:t>TrackHeaderBox</w:t>
      </w:r>
      <w:proofErr w:type="spellEnd"/>
      <w:r>
        <w:t xml:space="preserve"> provides the presentation information of the external track within the presentation of the referring file, such as track width/height, matrix, volumes and track flags.</w:t>
      </w:r>
    </w:p>
    <w:p w14:paraId="316ABEC6" w14:textId="77777777" w:rsidR="00B76122" w:rsidRDefault="00B76122" w:rsidP="00B76122">
      <w:r>
        <w:t xml:space="preserve">The following restrictions are set on the </w:t>
      </w:r>
      <w:proofErr w:type="spellStart"/>
      <w:r>
        <w:rPr>
          <w:rFonts w:ascii="CourierNewPSMT" w:hAnsi="CourierNewPSMT" w:cs="CourierNewPSMT"/>
        </w:rPr>
        <w:t>TrackHeaderBox</w:t>
      </w:r>
      <w:proofErr w:type="spellEnd"/>
      <w:r>
        <w:t xml:space="preserve"> in the </w:t>
      </w:r>
      <w:proofErr w:type="spellStart"/>
      <w:r>
        <w:rPr>
          <w:rFonts w:ascii="CourierNewPSMT" w:hAnsi="CourierNewPSMT" w:cs="CourierNewPSMT"/>
        </w:rPr>
        <w:t>ExternalTrackBox</w:t>
      </w:r>
      <w:proofErr w:type="spellEnd"/>
      <w:r>
        <w:rPr>
          <w:rFonts w:ascii="CourierNewPSMT" w:hAnsi="CourierNewPSMT" w:cs="CourierNewPSMT"/>
          <w:sz w:val="16"/>
          <w:szCs w:val="16"/>
        </w:rPr>
        <w:t xml:space="preserve"> </w:t>
      </w:r>
      <w:r>
        <w:t>of an external track:</w:t>
      </w:r>
    </w:p>
    <w:p w14:paraId="67256F38" w14:textId="77777777" w:rsidR="00B76122" w:rsidRDefault="00B76122" w:rsidP="00B76122">
      <w:pPr>
        <w:pStyle w:val="ListParagraph"/>
        <w:numPr>
          <w:ilvl w:val="0"/>
          <w:numId w:val="31"/>
        </w:numPr>
        <w:tabs>
          <w:tab w:val="clear" w:pos="403"/>
        </w:tabs>
        <w:suppressAutoHyphens/>
        <w:spacing w:after="0" w:line="240" w:lineRule="auto"/>
        <w:contextualSpacing/>
        <w:jc w:val="left"/>
      </w:pPr>
      <w:r>
        <w:t xml:space="preserve">If the duration field is undefined (all 1s) and there is no edit list for this track, then the duration of the track is the duration of the referenced track. </w:t>
      </w:r>
    </w:p>
    <w:p w14:paraId="2228A783" w14:textId="77777777" w:rsidR="00B76122" w:rsidRDefault="00B76122" w:rsidP="00B76122">
      <w:pPr>
        <w:spacing w:before="240"/>
      </w:pPr>
      <w:r>
        <w:t xml:space="preserve">The sample description, offsets, sizes… for an external track are the ones declared in the referred file indicated by location in the </w:t>
      </w:r>
      <w:proofErr w:type="spellStart"/>
      <w:r>
        <w:rPr>
          <w:rFonts w:ascii="CourierNewPSMT" w:hAnsi="CourierNewPSMT" w:cs="CourierNewPSMT"/>
        </w:rPr>
        <w:t>ExternalTrackLocationBox</w:t>
      </w:r>
      <w:proofErr w:type="spellEnd"/>
      <w:r>
        <w:t>.</w:t>
      </w:r>
    </w:p>
    <w:p w14:paraId="0CAF2336" w14:textId="77777777" w:rsidR="00B76122" w:rsidRPr="004F44BA" w:rsidRDefault="00B76122" w:rsidP="00B76122">
      <w:pPr>
        <w:rPr>
          <w:b/>
          <w:bCs/>
        </w:rPr>
      </w:pPr>
      <w:r w:rsidRPr="004F44BA">
        <w:rPr>
          <w:b/>
          <w:bCs/>
        </w:rPr>
        <w:t>8.3.</w:t>
      </w:r>
      <w:r>
        <w:rPr>
          <w:b/>
          <w:bCs/>
        </w:rPr>
        <w:t>6</w:t>
      </w:r>
      <w:r w:rsidRPr="004F44BA">
        <w:rPr>
          <w:b/>
          <w:bCs/>
        </w:rPr>
        <w:t>.1.2 Syntax</w:t>
      </w:r>
    </w:p>
    <w:p w14:paraId="35E68132" w14:textId="77777777" w:rsidR="00B76122" w:rsidRPr="00AD06CC" w:rsidRDefault="00B76122" w:rsidP="00B76122">
      <w:pPr>
        <w:pStyle w:val="code0"/>
      </w:pPr>
      <w:r w:rsidRPr="00AD06CC">
        <w:t xml:space="preserve">aligned(8) class ExternalTrackBox extends Box('extk'){ </w:t>
      </w:r>
    </w:p>
    <w:p w14:paraId="66F725F1" w14:textId="0F39515F" w:rsidR="00B76122" w:rsidRPr="00807543" w:rsidRDefault="00B76122" w:rsidP="00B76122">
      <w:pPr>
        <w:pStyle w:val="code0"/>
      </w:pPr>
      <w:r>
        <w:tab/>
      </w:r>
      <w:r w:rsidRPr="00807543">
        <w:t>ExternalTrackLocationBox extl;</w:t>
      </w:r>
    </w:p>
    <w:p w14:paraId="32777308" w14:textId="24F35652" w:rsidR="00B76122" w:rsidRPr="00807543" w:rsidRDefault="00B76122" w:rsidP="00B76122">
      <w:pPr>
        <w:pStyle w:val="code0"/>
      </w:pPr>
      <w:r>
        <w:tab/>
      </w:r>
      <w:r w:rsidRPr="00807543">
        <w:t>TrackHeaderBox tkhd;</w:t>
      </w:r>
    </w:p>
    <w:p w14:paraId="2B84C3A3" w14:textId="3DA2247C" w:rsidR="00B76122" w:rsidRPr="00AD06CC" w:rsidRDefault="00B76122" w:rsidP="00B76122">
      <w:pPr>
        <w:pStyle w:val="code0"/>
      </w:pPr>
      <w:r>
        <w:tab/>
      </w:r>
      <w:r w:rsidRPr="00AD06CC">
        <w:t>Box other[];</w:t>
      </w:r>
    </w:p>
    <w:p w14:paraId="1F5213DE" w14:textId="77777777" w:rsidR="00B76122" w:rsidRPr="00AD06CC" w:rsidRDefault="00B76122" w:rsidP="00B76122">
      <w:pPr>
        <w:pStyle w:val="code0"/>
      </w:pPr>
      <w:r w:rsidRPr="00AD06CC">
        <w:t>}</w:t>
      </w:r>
    </w:p>
    <w:p w14:paraId="2AD0E259" w14:textId="77777777" w:rsidR="00B76122" w:rsidRPr="004F44BA" w:rsidRDefault="00B76122" w:rsidP="00B76122">
      <w:pPr>
        <w:rPr>
          <w:b/>
          <w:bCs/>
        </w:rPr>
      </w:pPr>
      <w:r w:rsidRPr="004F44BA">
        <w:rPr>
          <w:b/>
          <w:bCs/>
        </w:rPr>
        <w:t>8.3.</w:t>
      </w:r>
      <w:r>
        <w:rPr>
          <w:b/>
          <w:bCs/>
        </w:rPr>
        <w:t>6</w:t>
      </w:r>
      <w:r w:rsidRPr="004F44BA">
        <w:rPr>
          <w:b/>
          <w:bCs/>
        </w:rPr>
        <w:t>.1.3 Semantics</w:t>
      </w:r>
    </w:p>
    <w:p w14:paraId="2A883ABD" w14:textId="77777777" w:rsidR="00B76122" w:rsidRPr="00AD06CC" w:rsidRDefault="00B76122" w:rsidP="00B76122">
      <w:pPr>
        <w:rPr>
          <w:rFonts w:ascii="CourierNewPSMT" w:hAnsi="CourierNewPSMT" w:cs="CourierNewPSMT"/>
          <w:sz w:val="16"/>
          <w:szCs w:val="16"/>
          <w:lang w:eastAsia="fr-FR"/>
        </w:rPr>
      </w:pPr>
      <w:proofErr w:type="spellStart"/>
      <w:r>
        <w:rPr>
          <w:rFonts w:ascii="Courier New" w:hAnsi="Courier New" w:cs="Courier New"/>
        </w:rPr>
        <w:t>extl</w:t>
      </w:r>
      <w:proofErr w:type="spellEnd"/>
      <w:r>
        <w:t xml:space="preserve"> indicates the location of the external track. It shall be present and shall be the first box occurring in </w:t>
      </w:r>
      <w:proofErr w:type="spellStart"/>
      <w:r>
        <w:rPr>
          <w:rFonts w:ascii="CourierNewPSMT" w:hAnsi="CourierNewPSMT" w:cs="CourierNewPSMT"/>
          <w:lang w:eastAsia="fr-FR"/>
        </w:rPr>
        <w:t>ExternalTrackBox</w:t>
      </w:r>
      <w:proofErr w:type="spellEnd"/>
      <w:r>
        <w:rPr>
          <w:rFonts w:ascii="CourierNewPSMT" w:hAnsi="CourierNewPSMT" w:cs="CourierNewPSMT"/>
          <w:sz w:val="16"/>
          <w:szCs w:val="16"/>
          <w:lang w:eastAsia="fr-FR"/>
        </w:rPr>
        <w:t xml:space="preserve"> </w:t>
      </w:r>
    </w:p>
    <w:p w14:paraId="4742264C" w14:textId="77777777" w:rsidR="00B76122" w:rsidRPr="00AD06CC" w:rsidRDefault="00B76122" w:rsidP="00B76122">
      <w:pPr>
        <w:rPr>
          <w:rFonts w:ascii="CourierNewPSMT" w:hAnsi="CourierNewPSMT" w:cs="CourierNewPSMT"/>
          <w:lang w:eastAsia="fr-FR"/>
        </w:rPr>
      </w:pPr>
      <w:proofErr w:type="spellStart"/>
      <w:r>
        <w:rPr>
          <w:rFonts w:ascii="Courier New" w:hAnsi="Courier New" w:cs="Courier New"/>
        </w:rPr>
        <w:t>tkhd</w:t>
      </w:r>
      <w:proofErr w:type="spellEnd"/>
      <w:r>
        <w:t xml:space="preserve"> indicates the track header of the external track within the context of the referring file. It shall be present and shall be the second box occurring in </w:t>
      </w:r>
      <w:proofErr w:type="spellStart"/>
      <w:r>
        <w:rPr>
          <w:rFonts w:ascii="CourierNewPSMT" w:hAnsi="CourierNewPSMT" w:cs="CourierNewPSMT"/>
          <w:lang w:eastAsia="fr-FR"/>
        </w:rPr>
        <w:t>ExternalTrackBox</w:t>
      </w:r>
      <w:proofErr w:type="spellEnd"/>
      <w:r>
        <w:rPr>
          <w:rFonts w:ascii="CourierNewPSMT" w:hAnsi="CourierNewPSMT" w:cs="CourierNewPSMT"/>
          <w:lang w:eastAsia="fr-FR"/>
        </w:rPr>
        <w:t>.</w:t>
      </w:r>
    </w:p>
    <w:p w14:paraId="4FC40FF2" w14:textId="6977D8ED" w:rsidR="00B76122" w:rsidRDefault="00B76122" w:rsidP="00B76122">
      <w:r>
        <w:rPr>
          <w:rFonts w:ascii="CourierNewPSMT" w:hAnsi="CourierNewPSMT" w:cs="CourierNewPSMT"/>
        </w:rPr>
        <w:t xml:space="preserve">other </w:t>
      </w:r>
      <w:r w:rsidR="003A4DBD" w:rsidRPr="003A4DBD">
        <w:t xml:space="preserve">indicates either the </w:t>
      </w:r>
      <w:proofErr w:type="spellStart"/>
      <w:proofErr w:type="gramStart"/>
      <w:r w:rsidR="003A4DBD" w:rsidRPr="003A4DBD">
        <w:rPr>
          <w:rFonts w:ascii="Courier New" w:hAnsi="Courier New" w:cs="Courier New"/>
        </w:rPr>
        <w:t>ExtendedLanguageBox</w:t>
      </w:r>
      <w:proofErr w:type="spellEnd"/>
      <w:r w:rsidR="003A4DBD" w:rsidRPr="003A4DBD">
        <w:t xml:space="preserve">  or</w:t>
      </w:r>
      <w:proofErr w:type="gramEnd"/>
      <w:r w:rsidR="003A4DBD" w:rsidRPr="003A4DBD">
        <w:t xml:space="preserve"> any possible box allowed as child of </w:t>
      </w:r>
      <w:proofErr w:type="spellStart"/>
      <w:r w:rsidR="003A4DBD" w:rsidRPr="003A4DBD">
        <w:rPr>
          <w:rFonts w:ascii="Courier New" w:hAnsi="Courier New" w:cs="Courier New"/>
        </w:rPr>
        <w:t>TrackBox</w:t>
      </w:r>
      <w:proofErr w:type="spellEnd"/>
      <w:r w:rsidR="003A4DBD" w:rsidRPr="003A4DBD">
        <w:t xml:space="preserve"> (except </w:t>
      </w:r>
      <w:proofErr w:type="spellStart"/>
      <w:r w:rsidR="003A4DBD" w:rsidRPr="003A4DBD">
        <w:rPr>
          <w:rFonts w:ascii="Courier New" w:hAnsi="Courier New" w:cs="Courier New"/>
        </w:rPr>
        <w:t>MediaBox</w:t>
      </w:r>
      <w:proofErr w:type="spellEnd"/>
      <w:r w:rsidR="003A4DBD" w:rsidRPr="003A4DBD">
        <w:t xml:space="preserve"> and </w:t>
      </w:r>
      <w:proofErr w:type="spellStart"/>
      <w:r w:rsidR="003A4DBD" w:rsidRPr="003A4DBD">
        <w:rPr>
          <w:rFonts w:ascii="Courier New" w:hAnsi="Courier New" w:cs="Courier New"/>
        </w:rPr>
        <w:t>TrackHeaderBox</w:t>
      </w:r>
      <w:proofErr w:type="spellEnd"/>
      <w:r w:rsidR="003A4DBD" w:rsidRPr="003A4DBD">
        <w:t>)</w:t>
      </w:r>
      <w:r w:rsidR="003A4DBD">
        <w:t>.</w:t>
      </w:r>
    </w:p>
    <w:p w14:paraId="2FA484B1" w14:textId="77777777" w:rsidR="00B76122" w:rsidRPr="004F44BA" w:rsidRDefault="00B76122" w:rsidP="00B76122">
      <w:pPr>
        <w:rPr>
          <w:b/>
          <w:bCs/>
        </w:rPr>
      </w:pPr>
      <w:r w:rsidRPr="004F44BA">
        <w:rPr>
          <w:b/>
          <w:bCs/>
        </w:rPr>
        <w:t>8.3.</w:t>
      </w:r>
      <w:r>
        <w:rPr>
          <w:b/>
          <w:bCs/>
        </w:rPr>
        <w:t>6</w:t>
      </w:r>
      <w:r w:rsidRPr="004F44BA">
        <w:rPr>
          <w:b/>
          <w:bCs/>
        </w:rPr>
        <w:t>.2 External Track Location Box</w:t>
      </w:r>
    </w:p>
    <w:p w14:paraId="5583429B" w14:textId="77777777" w:rsidR="00B76122" w:rsidRPr="004F44BA" w:rsidRDefault="00B76122" w:rsidP="00B76122">
      <w:pPr>
        <w:rPr>
          <w:b/>
          <w:bCs/>
        </w:rPr>
      </w:pPr>
      <w:r w:rsidRPr="004F44BA">
        <w:rPr>
          <w:b/>
          <w:bCs/>
        </w:rPr>
        <w:t>8.3.</w:t>
      </w:r>
      <w:r>
        <w:rPr>
          <w:b/>
          <w:bCs/>
        </w:rPr>
        <w:t>6</w:t>
      </w:r>
      <w:r w:rsidRPr="004F44BA">
        <w:rPr>
          <w:b/>
          <w:bCs/>
        </w:rPr>
        <w:t>.2.1 Definition</w:t>
      </w:r>
    </w:p>
    <w:p w14:paraId="279F1904" w14:textId="77777777" w:rsidR="00B76122" w:rsidRDefault="00B76122" w:rsidP="00B76122">
      <w:pPr>
        <w:spacing w:beforeAutospacing="1" w:afterAutospacing="1"/>
        <w:jc w:val="left"/>
      </w:pPr>
      <w:proofErr w:type="spellStart"/>
      <w:r>
        <w:rPr>
          <w:lang w:eastAsia="fr-FR"/>
        </w:rPr>
        <w:t>BoxType</w:t>
      </w:r>
      <w:proofErr w:type="spellEnd"/>
      <w:r>
        <w:rPr>
          <w:lang w:eastAsia="fr-FR"/>
        </w:rPr>
        <w:t xml:space="preserve">: </w:t>
      </w:r>
      <w:r>
        <w:rPr>
          <w:lang w:eastAsia="fr-FR"/>
        </w:rPr>
        <w:tab/>
      </w:r>
      <w:r>
        <w:rPr>
          <w:rFonts w:ascii="CourierNewPSMT" w:hAnsi="CourierNewPSMT" w:cs="CourierNewPSMT"/>
          <w:lang w:eastAsia="fr-FR"/>
        </w:rPr>
        <w:t>'</w:t>
      </w:r>
      <w:proofErr w:type="spellStart"/>
      <w:r>
        <w:rPr>
          <w:rFonts w:ascii="CourierNewPSMT" w:hAnsi="CourierNewPSMT" w:cs="CourierNewPSMT"/>
          <w:lang w:eastAsia="fr-FR"/>
        </w:rPr>
        <w:t>extl</w:t>
      </w:r>
      <w:proofErr w:type="spellEnd"/>
      <w:r>
        <w:rPr>
          <w:rFonts w:ascii="CourierNewPSMT" w:hAnsi="CourierNewPSMT" w:cs="CourierNewPSMT"/>
          <w:lang w:eastAsia="fr-FR"/>
        </w:rPr>
        <w:t>'</w:t>
      </w:r>
      <w:r>
        <w:br/>
      </w:r>
      <w:r>
        <w:rPr>
          <w:lang w:eastAsia="fr-FR"/>
        </w:rPr>
        <w:t>Container:</w:t>
      </w:r>
      <w:r>
        <w:rPr>
          <w:lang w:eastAsia="fr-FR"/>
        </w:rPr>
        <w:tab/>
      </w:r>
      <w:r w:rsidRPr="004F44BA">
        <w:rPr>
          <w:rStyle w:val="codeChar1"/>
        </w:rPr>
        <w:t>ExternalTrackBox</w:t>
      </w:r>
      <w:r>
        <w:br/>
      </w:r>
      <w:r>
        <w:rPr>
          <w:lang w:eastAsia="fr-FR"/>
        </w:rPr>
        <w:t>Mandatory:</w:t>
      </w:r>
      <w:r>
        <w:rPr>
          <w:lang w:eastAsia="fr-FR"/>
        </w:rPr>
        <w:tab/>
        <w:t xml:space="preserve">Yes </w:t>
      </w:r>
      <w:r>
        <w:br/>
      </w:r>
      <w:r>
        <w:rPr>
          <w:lang w:eastAsia="fr-FR"/>
        </w:rPr>
        <w:t xml:space="preserve">Quantity: </w:t>
      </w:r>
      <w:r>
        <w:rPr>
          <w:lang w:eastAsia="fr-FR"/>
        </w:rPr>
        <w:tab/>
        <w:t>One</w:t>
      </w:r>
      <w:r>
        <w:br/>
      </w:r>
    </w:p>
    <w:p w14:paraId="1D8F66BA" w14:textId="77777777" w:rsidR="00B76122" w:rsidRDefault="00B76122" w:rsidP="00B76122">
      <w:pPr>
        <w:spacing w:beforeAutospacing="1" w:afterAutospacing="1"/>
      </w:pPr>
      <w:r>
        <w:lastRenderedPageBreak/>
        <w:t xml:space="preserve">The </w:t>
      </w:r>
      <w:proofErr w:type="spellStart"/>
      <w:r>
        <w:rPr>
          <w:rFonts w:ascii="CourierNewPSMT" w:hAnsi="CourierNewPSMT" w:cs="CourierNewPSMT"/>
        </w:rPr>
        <w:t>ExternalTrackLocationBox</w:t>
      </w:r>
      <w:proofErr w:type="spellEnd"/>
      <w:r>
        <w:rPr>
          <w:rFonts w:ascii="CourierNewPSMT" w:hAnsi="CourierNewPSMT" w:cs="CourierNewPSMT"/>
        </w:rPr>
        <w:t xml:space="preserve"> </w:t>
      </w:r>
      <w:r>
        <w:t xml:space="preserve">allows identifying an external track by its </w:t>
      </w:r>
      <w:proofErr w:type="spellStart"/>
      <w:r>
        <w:rPr>
          <w:rFonts w:ascii="CourierNewPSMT" w:hAnsi="CourierNewPSMT" w:cs="CourierNewPSMT"/>
        </w:rPr>
        <w:t>track_ID</w:t>
      </w:r>
      <w:proofErr w:type="spellEnd"/>
      <w:r>
        <w:t xml:space="preserve"> in a referred file. </w:t>
      </w:r>
    </w:p>
    <w:p w14:paraId="2164B0DC" w14:textId="77777777" w:rsidR="00B76122" w:rsidRDefault="00B76122" w:rsidP="00B76122">
      <w:pPr>
        <w:rPr>
          <w:rFonts w:ascii="CourierNewPSMT" w:hAnsi="CourierNewPSMT" w:cs="CourierNewPSMT"/>
        </w:rPr>
      </w:pPr>
      <w:r>
        <w:t xml:space="preserve">The following values are defined for the </w:t>
      </w:r>
      <w:r>
        <w:rPr>
          <w:rFonts w:ascii="CourierNewPSMT" w:hAnsi="CourierNewPSMT" w:cs="CourierNewPSMT"/>
        </w:rPr>
        <w:t xml:space="preserve">flags </w:t>
      </w:r>
      <w:r>
        <w:t>field of the</w:t>
      </w:r>
      <w:r>
        <w:rPr>
          <w:rFonts w:ascii="CourierNewPSMT" w:hAnsi="CourierNewPSMT" w:cs="CourierNewPSMT"/>
        </w:rPr>
        <w:t xml:space="preserve"> </w:t>
      </w:r>
      <w:proofErr w:type="spellStart"/>
      <w:r>
        <w:rPr>
          <w:rFonts w:ascii="CourierNewPSMT" w:hAnsi="CourierNewPSMT" w:cs="CourierNewPSMT"/>
        </w:rPr>
        <w:t>ExternalTrackLocationBox</w:t>
      </w:r>
      <w:proofErr w:type="spellEnd"/>
      <w:r>
        <w:rPr>
          <w:rFonts w:ascii="CourierNewPSMT" w:hAnsi="CourierNewPSMT" w:cs="CourierNewPSMT"/>
        </w:rPr>
        <w:t>:</w:t>
      </w:r>
    </w:p>
    <w:p w14:paraId="2EE19FBF" w14:textId="77777777" w:rsidR="00B76122" w:rsidRDefault="00B76122" w:rsidP="00B76122">
      <w:pPr>
        <w:pStyle w:val="ListParagraph"/>
        <w:numPr>
          <w:ilvl w:val="0"/>
          <w:numId w:val="31"/>
        </w:numPr>
        <w:tabs>
          <w:tab w:val="clear" w:pos="403"/>
        </w:tabs>
        <w:suppressAutoHyphens/>
        <w:spacing w:after="0" w:line="240" w:lineRule="auto"/>
        <w:contextualSpacing/>
      </w:pPr>
      <w:r>
        <w:rPr>
          <w:rFonts w:ascii="CourierNewPSMT" w:eastAsia="Times New Roman" w:hAnsi="CourierNewPSMT" w:cs="CourierNewPSMT"/>
          <w:lang w:eastAsia="zh-TW"/>
        </w:rPr>
        <w:t xml:space="preserve">EXTERNAL_TRACK_EDTS_SKIP </w:t>
      </w:r>
      <w:r>
        <w:t xml:space="preserve">(flag mask is 0x000001): shall be set if any edit list present in the external track shall be ignored. </w:t>
      </w:r>
      <w:r>
        <w:rPr>
          <w:rFonts w:eastAsia="Times New Roman"/>
          <w:lang w:eastAsia="zh-TW"/>
        </w:rPr>
        <w:t xml:space="preserve">If an edit list is present in the container for the edit lists in the </w:t>
      </w:r>
      <w:proofErr w:type="spellStart"/>
      <w:r>
        <w:rPr>
          <w:rFonts w:ascii="Courier New" w:eastAsia="Times New Roman" w:hAnsi="Courier New" w:cs="Courier New"/>
          <w:lang w:eastAsia="zh-TW"/>
        </w:rPr>
        <w:t>ExternalTrackBox</w:t>
      </w:r>
      <w:proofErr w:type="spellEnd"/>
      <w:r>
        <w:rPr>
          <w:rFonts w:eastAsia="Times New Roman"/>
          <w:lang w:eastAsia="zh-TW"/>
        </w:rPr>
        <w:t xml:space="preserve"> for this track, flag shall be set and </w:t>
      </w:r>
      <w:r>
        <w:t>any edit list present in the external track shall be ignored</w:t>
      </w:r>
      <w:r>
        <w:rPr>
          <w:color w:val="000000"/>
        </w:rPr>
        <w:t xml:space="preserve">. </w:t>
      </w:r>
      <w:r>
        <w:t xml:space="preserve">Otherwise, (not set) there shall be no </w:t>
      </w:r>
      <w:proofErr w:type="spellStart"/>
      <w:r>
        <w:rPr>
          <w:rFonts w:ascii="CourierNewPSMT" w:eastAsia="Times New Roman" w:hAnsi="CourierNewPSMT" w:cs="CourierNewPSMT"/>
        </w:rPr>
        <w:t>EditBox</w:t>
      </w:r>
      <w:proofErr w:type="spellEnd"/>
      <w:r>
        <w:t xml:space="preserve"> in the </w:t>
      </w:r>
      <w:proofErr w:type="spellStart"/>
      <w:r>
        <w:rPr>
          <w:rFonts w:ascii="CourierNewPSMT" w:eastAsia="Times New Roman" w:hAnsi="CourierNewPSMT" w:cs="CourierNewPSMT"/>
        </w:rPr>
        <w:t>ExternalTrackBox</w:t>
      </w:r>
      <w:proofErr w:type="spellEnd"/>
      <w:r>
        <w:t>, and the edit lists of the external track apply.</w:t>
      </w:r>
    </w:p>
    <w:p w14:paraId="20BA223A" w14:textId="77777777" w:rsidR="00B76122" w:rsidRDefault="00B76122" w:rsidP="00B76122">
      <w:pPr>
        <w:pStyle w:val="ListParagraph"/>
        <w:numPr>
          <w:ilvl w:val="0"/>
          <w:numId w:val="31"/>
        </w:numPr>
        <w:tabs>
          <w:tab w:val="clear" w:pos="403"/>
        </w:tabs>
        <w:suppressAutoHyphens/>
        <w:spacing w:after="0" w:line="240" w:lineRule="auto"/>
        <w:contextualSpacing/>
      </w:pPr>
      <w:r>
        <w:rPr>
          <w:rFonts w:ascii="CourierNewPSMT" w:eastAsia="Times New Roman" w:hAnsi="CourierNewPSMT" w:cs="CourierNewPSMT"/>
          <w:lang w:eastAsia="zh-TW"/>
        </w:rPr>
        <w:t>EXTERNAL_TRACK_URN</w:t>
      </w:r>
      <w:r>
        <w:t xml:space="preserve"> (flag mask is 0x000002): if this flag is set, it indicates that the location field is a URN string, otherwise (not set) the location string is a URL,</w:t>
      </w:r>
    </w:p>
    <w:p w14:paraId="1FBFDB9F" w14:textId="77777777" w:rsidR="00B76122" w:rsidRDefault="00B76122" w:rsidP="00B76122">
      <w:pPr>
        <w:pStyle w:val="ListParagraph"/>
        <w:numPr>
          <w:ilvl w:val="0"/>
          <w:numId w:val="31"/>
        </w:numPr>
        <w:tabs>
          <w:tab w:val="clear" w:pos="403"/>
        </w:tabs>
        <w:suppressAutoHyphens/>
        <w:spacing w:after="0" w:line="240" w:lineRule="auto"/>
        <w:contextualSpacing/>
      </w:pPr>
      <w:r>
        <w:rPr>
          <w:rFonts w:ascii="CourierNewPSMT" w:eastAsia="Times New Roman" w:hAnsi="CourierNewPSMT" w:cs="CourierNewPSMT"/>
          <w:lang w:eastAsia="zh-TW"/>
        </w:rPr>
        <w:t>EXTERNAL_TRACK_UDTA_IGNORE</w:t>
      </w:r>
      <w:r>
        <w:t xml:space="preserve"> (flag mask is 0x000004): if this flag is set, this indicates that any </w:t>
      </w:r>
      <w:proofErr w:type="spellStart"/>
      <w:r>
        <w:rPr>
          <w:rFonts w:ascii="CourierNewPSMT" w:eastAsia="Times New Roman" w:hAnsi="CourierNewPSMT" w:cs="CourierNewPSMT"/>
          <w:lang w:eastAsia="fr-FR"/>
        </w:rPr>
        <w:t>UserDataBox</w:t>
      </w:r>
      <w:proofErr w:type="spellEnd"/>
      <w:r>
        <w:t xml:space="preserve"> defined in the ‘</w:t>
      </w:r>
      <w:proofErr w:type="spellStart"/>
      <w:r>
        <w:t>trak</w:t>
      </w:r>
      <w:proofErr w:type="spellEnd"/>
      <w:r>
        <w:t xml:space="preserve">’ box of the external track shall be ignored. Otherwise (not set), </w:t>
      </w:r>
      <w:proofErr w:type="spellStart"/>
      <w:r>
        <w:rPr>
          <w:rFonts w:ascii="CourierNewPSMT" w:eastAsia="Times New Roman" w:hAnsi="CourierNewPSMT" w:cs="CourierNewPSMT"/>
          <w:lang w:eastAsia="fr-FR"/>
        </w:rPr>
        <w:t>UserDataBox</w:t>
      </w:r>
      <w:proofErr w:type="spellEnd"/>
      <w:r>
        <w:t xml:space="preserve"> present in the referring track completes </w:t>
      </w:r>
      <w:proofErr w:type="spellStart"/>
      <w:r>
        <w:rPr>
          <w:rFonts w:ascii="CourierNewPSMT" w:eastAsia="Times New Roman" w:hAnsi="CourierNewPSMT" w:cs="CourierNewPSMT"/>
          <w:lang w:eastAsia="fr-FR"/>
        </w:rPr>
        <w:t>UserDataBox</w:t>
      </w:r>
      <w:proofErr w:type="spellEnd"/>
      <w:r>
        <w:t xml:space="preserve"> information of the external track. The resulting user data consists in the union of the user data declared in the different </w:t>
      </w:r>
      <w:proofErr w:type="spellStart"/>
      <w:r>
        <w:rPr>
          <w:rFonts w:ascii="CourierNewPSMT" w:eastAsia="Times New Roman" w:hAnsi="CourierNewPSMT" w:cs="CourierNewPSMT"/>
          <w:lang w:eastAsia="fr-FR"/>
        </w:rPr>
        <w:t>UserDataBoxes</w:t>
      </w:r>
      <w:proofErr w:type="spellEnd"/>
      <w:r>
        <w:rPr>
          <w:rFonts w:ascii="CourierNewPSMT" w:eastAsia="Times New Roman" w:hAnsi="CourierNewPSMT" w:cs="CourierNewPSMT"/>
          <w:lang w:eastAsia="fr-FR"/>
        </w:rPr>
        <w:t>.</w:t>
      </w:r>
    </w:p>
    <w:p w14:paraId="1E59205B" w14:textId="77777777" w:rsidR="00B76122" w:rsidRDefault="00B76122" w:rsidP="00B76122">
      <w:pPr>
        <w:pStyle w:val="ListParagraph"/>
        <w:numPr>
          <w:ilvl w:val="0"/>
          <w:numId w:val="31"/>
        </w:numPr>
        <w:tabs>
          <w:tab w:val="clear" w:pos="403"/>
        </w:tabs>
        <w:suppressAutoHyphens/>
        <w:spacing w:after="0" w:line="240" w:lineRule="auto"/>
        <w:contextualSpacing/>
      </w:pPr>
      <w:r>
        <w:rPr>
          <w:rFonts w:ascii="CourierNewPSMT" w:eastAsia="Times New Roman" w:hAnsi="CourierNewPSMT" w:cs="CourierNewPSMT"/>
          <w:lang w:eastAsia="zh-TW"/>
        </w:rPr>
        <w:t>EXTERNAL_TRACK_META_IGNORE</w:t>
      </w:r>
      <w:r>
        <w:t xml:space="preserve"> (flag mask is 0x000008): if this flag is set, this indicates that any </w:t>
      </w:r>
      <w:proofErr w:type="spellStart"/>
      <w:r>
        <w:rPr>
          <w:rFonts w:ascii="CourierNewPSMT" w:eastAsia="Times New Roman" w:hAnsi="CourierNewPSMT" w:cs="CourierNewPSMT"/>
          <w:lang w:eastAsia="fr-FR"/>
        </w:rPr>
        <w:t>MetaBox</w:t>
      </w:r>
      <w:proofErr w:type="spellEnd"/>
      <w:r>
        <w:t xml:space="preserve"> defined in the ‘</w:t>
      </w:r>
      <w:proofErr w:type="spellStart"/>
      <w:r>
        <w:t>trak</w:t>
      </w:r>
      <w:proofErr w:type="spellEnd"/>
      <w:r>
        <w:t xml:space="preserve">’ box of the external track shall be ignored. Otherwise (not set), </w:t>
      </w:r>
      <w:proofErr w:type="spellStart"/>
      <w:r>
        <w:rPr>
          <w:rFonts w:ascii="CourierNewPSMT" w:eastAsia="Times New Roman" w:hAnsi="CourierNewPSMT" w:cs="CourierNewPSMT"/>
          <w:lang w:eastAsia="fr-FR"/>
        </w:rPr>
        <w:t>MetaBox</w:t>
      </w:r>
      <w:proofErr w:type="spellEnd"/>
      <w:r>
        <w:t xml:space="preserve"> present in the referring track completes </w:t>
      </w:r>
      <w:proofErr w:type="spellStart"/>
      <w:r>
        <w:rPr>
          <w:rFonts w:ascii="CourierNewPSMT" w:eastAsia="Times New Roman" w:hAnsi="CourierNewPSMT" w:cs="CourierNewPSMT"/>
          <w:lang w:eastAsia="fr-FR"/>
        </w:rPr>
        <w:t>MetaBox</w:t>
      </w:r>
      <w:proofErr w:type="spellEnd"/>
      <w:r>
        <w:t xml:space="preserve"> information of the external track. The resulting meta data consists in the union of the meta data declared in the different </w:t>
      </w:r>
      <w:proofErr w:type="spellStart"/>
      <w:r>
        <w:rPr>
          <w:rFonts w:ascii="CourierNewPSMT" w:eastAsia="Times New Roman" w:hAnsi="CourierNewPSMT" w:cs="CourierNewPSMT"/>
          <w:lang w:eastAsia="fr-FR"/>
        </w:rPr>
        <w:t>MetaBoxes</w:t>
      </w:r>
      <w:proofErr w:type="spellEnd"/>
      <w:r>
        <w:rPr>
          <w:rFonts w:ascii="CourierNewPSMT" w:eastAsia="Times New Roman" w:hAnsi="CourierNewPSMT" w:cs="CourierNewPSMT"/>
          <w:lang w:eastAsia="fr-FR"/>
        </w:rPr>
        <w:t>.</w:t>
      </w:r>
    </w:p>
    <w:p w14:paraId="5C3B025F" w14:textId="77777777" w:rsidR="00B76122" w:rsidRDefault="00B76122" w:rsidP="00B76122"/>
    <w:p w14:paraId="5ED6E302" w14:textId="77777777" w:rsidR="00B76122" w:rsidRDefault="00B76122" w:rsidP="00B76122">
      <w:r>
        <w:t>If the indicated location is a URL, it can be an absolute or a relative URL, and the located resource shall be a compliant ISOBMF file. Relative URLs are relative to the file that contains this location.</w:t>
      </w:r>
    </w:p>
    <w:p w14:paraId="74CF9E2A" w14:textId="77777777" w:rsidR="00B76122" w:rsidRDefault="00B76122" w:rsidP="00B76122">
      <w:r>
        <w:t xml:space="preserve">When </w:t>
      </w:r>
      <w:r>
        <w:rPr>
          <w:rFonts w:ascii="CourierNewPSMT" w:hAnsi="CourierNewPSMT" w:cs="CourierNewPSMT"/>
          <w:lang w:eastAsia="zh-TW"/>
        </w:rPr>
        <w:t xml:space="preserve">EXTERNAL_TRACK_EDTS_SKIP </w:t>
      </w:r>
      <w:r>
        <w:rPr>
          <w:color w:val="000000"/>
        </w:rPr>
        <w:t xml:space="preserve">is set and no edit list is present in the </w:t>
      </w:r>
      <w:proofErr w:type="spellStart"/>
      <w:r>
        <w:rPr>
          <w:rFonts w:ascii="CourierNewPSMT" w:hAnsi="CourierNewPSMT" w:cs="CourierNewPSMT"/>
        </w:rPr>
        <w:t>ExternalTrackBox</w:t>
      </w:r>
      <w:proofErr w:type="spellEnd"/>
      <w:r>
        <w:rPr>
          <w:color w:val="000000"/>
        </w:rPr>
        <w:t xml:space="preserve">, this implies that any edit present in the referred track is </w:t>
      </w:r>
      <w:proofErr w:type="gramStart"/>
      <w:r>
        <w:rPr>
          <w:color w:val="000000"/>
        </w:rPr>
        <w:t>ignored</w:t>
      </w:r>
      <w:proofErr w:type="gramEnd"/>
      <w:r>
        <w:rPr>
          <w:color w:val="000000"/>
        </w:rPr>
        <w:t xml:space="preserve"> and no edit is applied to the track.</w:t>
      </w:r>
      <w:r>
        <w:t xml:space="preserve"> </w:t>
      </w:r>
    </w:p>
    <w:p w14:paraId="5BF39450" w14:textId="77777777" w:rsidR="00B76122" w:rsidRDefault="00B76122" w:rsidP="00B76122">
      <w:r>
        <w:rPr>
          <w:color w:val="000000"/>
        </w:rPr>
        <w:t>If edits from the referred track are used, file readers may need to remap the edit list durations from the timescale of the referred movie to the timescale of the referring movie, if these timescales differ.</w:t>
      </w:r>
      <w:r>
        <w:t xml:space="preserve"> </w:t>
      </w:r>
    </w:p>
    <w:p w14:paraId="2A8D9FD9" w14:textId="77777777" w:rsidR="00B76122" w:rsidRPr="004F44BA" w:rsidRDefault="00B76122" w:rsidP="00B76122">
      <w:pPr>
        <w:rPr>
          <w:b/>
          <w:bCs/>
        </w:rPr>
      </w:pPr>
      <w:r w:rsidRPr="004F44BA">
        <w:rPr>
          <w:b/>
          <w:bCs/>
        </w:rPr>
        <w:t>8.3.</w:t>
      </w:r>
      <w:r>
        <w:rPr>
          <w:b/>
          <w:bCs/>
        </w:rPr>
        <w:t>6</w:t>
      </w:r>
      <w:r w:rsidRPr="004F44BA">
        <w:rPr>
          <w:b/>
          <w:bCs/>
        </w:rPr>
        <w:t>.2.2 Syntax</w:t>
      </w:r>
    </w:p>
    <w:p w14:paraId="163A190F" w14:textId="77777777" w:rsidR="00B76122" w:rsidRDefault="00B76122" w:rsidP="00B76122">
      <w:pPr>
        <w:pStyle w:val="code0"/>
      </w:pPr>
      <w:r>
        <w:t>class ExternalTrackLocationBox extends FullBox ('extl', version=0, flags)</w:t>
      </w:r>
      <w:r>
        <w:br/>
        <w:t>{</w:t>
      </w:r>
      <w:r>
        <w:br/>
      </w:r>
      <w:r>
        <w:tab/>
        <w:t>unsigned int(32) referenced_track_ID;</w:t>
      </w:r>
      <w:r>
        <w:br/>
      </w:r>
      <w:r>
        <w:tab/>
        <w:t xml:space="preserve">unsigned int(32) referenced_handler_type; </w:t>
      </w:r>
      <w:r>
        <w:br/>
      </w:r>
      <w:r>
        <w:tab/>
        <w:t xml:space="preserve">unsigned int(32) media_timescale; </w:t>
      </w:r>
      <w:r>
        <w:br/>
      </w:r>
      <w:r>
        <w:tab/>
        <w:t xml:space="preserve">utf8string location; </w:t>
      </w:r>
      <w:r>
        <w:br/>
        <w:t>}</w:t>
      </w:r>
    </w:p>
    <w:p w14:paraId="4DE00407" w14:textId="77777777" w:rsidR="00B76122" w:rsidRDefault="00B76122" w:rsidP="00B76122"/>
    <w:p w14:paraId="2607677F" w14:textId="77777777" w:rsidR="00B76122" w:rsidRPr="004F44BA" w:rsidRDefault="00B76122" w:rsidP="00B76122">
      <w:pPr>
        <w:rPr>
          <w:b/>
          <w:bCs/>
        </w:rPr>
      </w:pPr>
      <w:r w:rsidRPr="004F44BA">
        <w:rPr>
          <w:b/>
          <w:bCs/>
        </w:rPr>
        <w:t>8.3.</w:t>
      </w:r>
      <w:r>
        <w:rPr>
          <w:b/>
          <w:bCs/>
        </w:rPr>
        <w:t>6</w:t>
      </w:r>
      <w:r w:rsidRPr="004F44BA">
        <w:rPr>
          <w:b/>
          <w:bCs/>
        </w:rPr>
        <w:t>.2.3 Semantics</w:t>
      </w:r>
    </w:p>
    <w:p w14:paraId="051A3CA5" w14:textId="77777777" w:rsidR="00B76122" w:rsidRDefault="00B76122" w:rsidP="00B76122">
      <w:proofErr w:type="spellStart"/>
      <w:r>
        <w:rPr>
          <w:rFonts w:ascii="CourierNewPSMT" w:hAnsi="CourierNewPSMT" w:cs="CourierNewPSMT"/>
        </w:rPr>
        <w:t>referenced_track_ID</w:t>
      </w:r>
      <w:proofErr w:type="spellEnd"/>
      <w:r>
        <w:t xml:space="preserve"> indicates the identifier (</w:t>
      </w:r>
      <w:proofErr w:type="spellStart"/>
      <w:r>
        <w:rPr>
          <w:rFonts w:ascii="CourierNewPSMT" w:hAnsi="CourierNewPSMT" w:cs="CourierNewPSMT"/>
        </w:rPr>
        <w:t>track_ID</w:t>
      </w:r>
      <w:proofErr w:type="spellEnd"/>
      <w:r>
        <w:t xml:space="preserve">) of the external track in the referred file. If value is 0, this indicates that the referenced track is the first </w:t>
      </w:r>
      <w:proofErr w:type="spellStart"/>
      <w:r>
        <w:rPr>
          <w:rFonts w:ascii="CourierNewPSMT" w:hAnsi="CourierNewPSMT" w:cs="CourierNewPSMT"/>
        </w:rPr>
        <w:t>TrackBox</w:t>
      </w:r>
      <w:proofErr w:type="spellEnd"/>
      <w:r>
        <w:t xml:space="preserve"> present in the </w:t>
      </w:r>
      <w:proofErr w:type="spellStart"/>
      <w:r>
        <w:rPr>
          <w:rFonts w:ascii="CourierNewPSMT" w:hAnsi="CourierNewPSMT" w:cs="CourierNewPSMT"/>
        </w:rPr>
        <w:t>MovieBox</w:t>
      </w:r>
      <w:proofErr w:type="spellEnd"/>
      <w:r>
        <w:t xml:space="preserve"> of the referred file. The external track shall be declared through a </w:t>
      </w:r>
      <w:proofErr w:type="spellStart"/>
      <w:r>
        <w:rPr>
          <w:rFonts w:ascii="CourierNewPSMT" w:hAnsi="CourierNewPSMT" w:cs="CourierNewPSMT"/>
        </w:rPr>
        <w:t>TrackBox</w:t>
      </w:r>
      <w:proofErr w:type="spellEnd"/>
      <w:r>
        <w:t xml:space="preserve">, i.e. recursively referencing external track is forbidden. The external track can use external data references or not; this can be constrained by derived specifications. </w:t>
      </w:r>
    </w:p>
    <w:p w14:paraId="5A9540AF" w14:textId="77777777" w:rsidR="00B76122" w:rsidRDefault="00B76122" w:rsidP="00B76122">
      <w:proofErr w:type="spellStart"/>
      <w:r>
        <w:rPr>
          <w:rFonts w:ascii="CourierNewPSMT" w:hAnsi="CourierNewPSMT" w:cs="CourierNewPSMT"/>
        </w:rPr>
        <w:lastRenderedPageBreak/>
        <w:t>referenced_handler_type</w:t>
      </w:r>
      <w:proofErr w:type="spellEnd"/>
      <w:r>
        <w:rPr>
          <w:rFonts w:asciiTheme="minorHAnsi" w:eastAsiaTheme="minorHAnsi" w:hAnsiTheme="minorHAnsi" w:cstheme="minorBidi"/>
        </w:rPr>
        <w:t xml:space="preserve"> </w:t>
      </w:r>
      <w:r>
        <w:rPr>
          <w:rFonts w:eastAsiaTheme="minorHAnsi"/>
        </w:rPr>
        <w:t xml:space="preserve">indicates the handler (media) type of the </w:t>
      </w:r>
      <w:proofErr w:type="gramStart"/>
      <w:r>
        <w:rPr>
          <w:rFonts w:eastAsiaTheme="minorHAnsi"/>
        </w:rPr>
        <w:t>track, and</w:t>
      </w:r>
      <w:proofErr w:type="gramEnd"/>
      <w:r>
        <w:rPr>
          <w:rFonts w:eastAsiaTheme="minorHAnsi"/>
        </w:rPr>
        <w:t xml:space="preserve"> </w:t>
      </w:r>
      <w:r>
        <w:t xml:space="preserve">shall be equal to the </w:t>
      </w:r>
      <w:r>
        <w:rPr>
          <w:rFonts w:eastAsiaTheme="minorHAnsi"/>
        </w:rPr>
        <w:t xml:space="preserve">handler </w:t>
      </w:r>
      <w:r>
        <w:t xml:space="preserve">type </w:t>
      </w:r>
      <w:r>
        <w:rPr>
          <w:rFonts w:eastAsiaTheme="minorHAnsi"/>
        </w:rPr>
        <w:t>of the external track</w:t>
      </w:r>
      <w:r>
        <w:t xml:space="preserve"> in the referred file.</w:t>
      </w:r>
    </w:p>
    <w:p w14:paraId="2ADF6300" w14:textId="77777777" w:rsidR="00B76122" w:rsidRDefault="00B76122" w:rsidP="00B76122">
      <w:proofErr w:type="spellStart"/>
      <w:r>
        <w:rPr>
          <w:rFonts w:ascii="CourierNewPSMT" w:hAnsi="CourierNewPSMT" w:cs="CourierNewPSMT"/>
        </w:rPr>
        <w:t>media_timescale</w:t>
      </w:r>
      <w:proofErr w:type="spellEnd"/>
      <w:r>
        <w:rPr>
          <w:rFonts w:ascii="CourierNewPSMT" w:hAnsi="CourierNewPSMT" w:cs="CourierNewPSMT"/>
          <w:sz w:val="16"/>
          <w:szCs w:val="16"/>
        </w:rPr>
        <w:t xml:space="preserve"> </w:t>
      </w:r>
      <w:r>
        <w:t xml:space="preserve">indicates the timescale used to express edit list contained in this external track. Value may be 0 when no edit list is declared in the </w:t>
      </w:r>
      <w:proofErr w:type="spellStart"/>
      <w:r>
        <w:t>ExternalTrackBox</w:t>
      </w:r>
      <w:proofErr w:type="spellEnd"/>
      <w:r>
        <w:t xml:space="preserve">, or a different value expressing a preferred timescale in case of future insertion of an edit list. Otherwise (an edit list is declared in the </w:t>
      </w:r>
      <w:proofErr w:type="spellStart"/>
      <w:r>
        <w:t>ExternalTrackBox</w:t>
      </w:r>
      <w:proofErr w:type="spellEnd"/>
      <w:r>
        <w:t>), value shall not be 0.</w:t>
      </w:r>
    </w:p>
    <w:p w14:paraId="56E5C047" w14:textId="77777777" w:rsidR="00B76122" w:rsidRDefault="00B76122" w:rsidP="00B76122">
      <w:pPr>
        <w:pStyle w:val="Note"/>
      </w:pPr>
      <w:r>
        <w:t xml:space="preserve">NOTE: this value may be different from the timescale in the </w:t>
      </w:r>
      <w:proofErr w:type="spellStart"/>
      <w:r>
        <w:t>MediaHeader</w:t>
      </w:r>
      <w:proofErr w:type="spellEnd"/>
      <w:r>
        <w:t xml:space="preserve"> in the external track.</w:t>
      </w:r>
    </w:p>
    <w:p w14:paraId="470E565C" w14:textId="77777777" w:rsidR="00B76122" w:rsidRDefault="00B76122" w:rsidP="00B76122">
      <w:r w:rsidRPr="004F44BA">
        <w:rPr>
          <w:rStyle w:val="codeChar1"/>
        </w:rPr>
        <w:t>location</w:t>
      </w:r>
      <w:r w:rsidRPr="001C1553">
        <w:t xml:space="preserve"> </w:t>
      </w:r>
      <w:r w:rsidRPr="004F44BA">
        <w:t xml:space="preserve">indicates the location of the referred file as a URN or URN, depending on the flags </w:t>
      </w:r>
      <w:r w:rsidRPr="004F44BA">
        <w:rPr>
          <w:rStyle w:val="codeChar1"/>
        </w:rPr>
        <w:t>EXTERNAL_TRACK_URN</w:t>
      </w:r>
      <w:r w:rsidRPr="004F44BA">
        <w:t>.</w:t>
      </w:r>
    </w:p>
    <w:p w14:paraId="0C13D6D9" w14:textId="77777777" w:rsidR="00B76122" w:rsidRPr="004F44BA" w:rsidRDefault="00B76122" w:rsidP="00B76122">
      <w:pPr>
        <w:rPr>
          <w:b/>
          <w:bCs/>
        </w:rPr>
      </w:pPr>
      <w:r w:rsidRPr="004F44BA">
        <w:rPr>
          <w:b/>
          <w:bCs/>
        </w:rPr>
        <w:t>8.3.</w:t>
      </w:r>
      <w:r>
        <w:rPr>
          <w:b/>
          <w:bCs/>
        </w:rPr>
        <w:t>6</w:t>
      </w:r>
      <w:r w:rsidRPr="004F44BA">
        <w:rPr>
          <w:b/>
          <w:bCs/>
        </w:rPr>
        <w:t>.3 External Track Processing Model</w:t>
      </w:r>
    </w:p>
    <w:p w14:paraId="70260AFC" w14:textId="77777777" w:rsidR="00B76122" w:rsidRDefault="00B76122" w:rsidP="00B76122">
      <w:r>
        <w:t>A file reader processes an external track as follows:</w:t>
      </w:r>
    </w:p>
    <w:p w14:paraId="7E8062AC" w14:textId="77777777" w:rsidR="00B76122" w:rsidRDefault="00B76122" w:rsidP="00B76122">
      <w:pPr>
        <w:pStyle w:val="ListParagraph"/>
        <w:widowControl w:val="0"/>
        <w:numPr>
          <w:ilvl w:val="0"/>
          <w:numId w:val="31"/>
        </w:numPr>
        <w:tabs>
          <w:tab w:val="clear" w:pos="403"/>
        </w:tabs>
        <w:suppressAutoHyphens/>
        <w:spacing w:after="0" w:line="240" w:lineRule="auto"/>
      </w:pPr>
      <w:r>
        <w:t>Identify whether the referring file can be processed (brands, track handler types): this follows the same process as for files with no external tracks</w:t>
      </w:r>
    </w:p>
    <w:p w14:paraId="1E566DBA" w14:textId="77777777" w:rsidR="00B76122" w:rsidRDefault="00B76122" w:rsidP="00B76122">
      <w:pPr>
        <w:pStyle w:val="ListParagraph"/>
        <w:widowControl w:val="0"/>
        <w:numPr>
          <w:ilvl w:val="0"/>
          <w:numId w:val="31"/>
        </w:numPr>
        <w:tabs>
          <w:tab w:val="clear" w:pos="403"/>
        </w:tabs>
        <w:suppressAutoHyphens/>
        <w:spacing w:after="0" w:line="240" w:lineRule="auto"/>
      </w:pPr>
      <w:r>
        <w:t xml:space="preserve">Identify whether it should take the track into consideration: this follows the same rules as for regular tracks, e.g. looking at user preferences, groups, </w:t>
      </w:r>
      <w:proofErr w:type="spellStart"/>
      <w:r>
        <w:t>etc</w:t>
      </w:r>
      <w:proofErr w:type="spellEnd"/>
      <w:r>
        <w:t xml:space="preserve"> …</w:t>
      </w:r>
    </w:p>
    <w:p w14:paraId="74BC3B2E" w14:textId="77777777" w:rsidR="00B76122" w:rsidRDefault="00B76122" w:rsidP="00B76122">
      <w:pPr>
        <w:pStyle w:val="ListParagraph"/>
        <w:widowControl w:val="0"/>
        <w:numPr>
          <w:ilvl w:val="0"/>
          <w:numId w:val="31"/>
        </w:numPr>
        <w:tabs>
          <w:tab w:val="clear" w:pos="403"/>
        </w:tabs>
        <w:suppressAutoHyphens/>
        <w:spacing w:after="0" w:line="240" w:lineRule="auto"/>
      </w:pPr>
      <w:r>
        <w:t>If an external track is selected for processing, the referred file is loaded. The external track is marked as invalid if any of the following is true:</w:t>
      </w:r>
    </w:p>
    <w:p w14:paraId="74373FE8" w14:textId="77777777" w:rsidR="00B76122" w:rsidRDefault="00B76122" w:rsidP="00B76122">
      <w:pPr>
        <w:pStyle w:val="ListParagraph"/>
        <w:widowControl w:val="0"/>
        <w:numPr>
          <w:ilvl w:val="1"/>
          <w:numId w:val="31"/>
        </w:numPr>
        <w:tabs>
          <w:tab w:val="clear" w:pos="403"/>
        </w:tabs>
        <w:suppressAutoHyphens/>
        <w:spacing w:after="0" w:line="240" w:lineRule="auto"/>
      </w:pPr>
      <w:r>
        <w:t>the location described is invalid</w:t>
      </w:r>
    </w:p>
    <w:p w14:paraId="069B8C37" w14:textId="77777777" w:rsidR="00B76122" w:rsidRDefault="00B76122" w:rsidP="00B76122">
      <w:pPr>
        <w:pStyle w:val="ListParagraph"/>
        <w:widowControl w:val="0"/>
        <w:numPr>
          <w:ilvl w:val="1"/>
          <w:numId w:val="31"/>
        </w:numPr>
        <w:tabs>
          <w:tab w:val="clear" w:pos="403"/>
        </w:tabs>
        <w:suppressAutoHyphens/>
        <w:spacing w:after="0" w:line="240" w:lineRule="auto"/>
      </w:pPr>
      <w:r>
        <w:t xml:space="preserve">the file and/or track cannot be processed by the reader due to brand requirements in </w:t>
      </w:r>
      <w:proofErr w:type="spellStart"/>
      <w:r>
        <w:t>ftyp</w:t>
      </w:r>
      <w:proofErr w:type="spellEnd"/>
      <w:r>
        <w:t xml:space="preserve"> or </w:t>
      </w:r>
      <w:proofErr w:type="spellStart"/>
      <w:r>
        <w:t>ttyp</w:t>
      </w:r>
      <w:proofErr w:type="spellEnd"/>
    </w:p>
    <w:p w14:paraId="185EC0DF" w14:textId="77777777" w:rsidR="00B76122" w:rsidRDefault="00B76122" w:rsidP="00B76122">
      <w:pPr>
        <w:pStyle w:val="ListParagraph"/>
        <w:widowControl w:val="0"/>
        <w:numPr>
          <w:ilvl w:val="1"/>
          <w:numId w:val="31"/>
        </w:numPr>
        <w:tabs>
          <w:tab w:val="clear" w:pos="403"/>
        </w:tabs>
        <w:suppressAutoHyphens/>
        <w:spacing w:after="0" w:line="240" w:lineRule="auto"/>
      </w:pPr>
      <w:r>
        <w:t xml:space="preserve">the </w:t>
      </w:r>
      <w:proofErr w:type="spellStart"/>
      <w:r>
        <w:t>TrackBox</w:t>
      </w:r>
      <w:proofErr w:type="spellEnd"/>
      <w:r>
        <w:t xml:space="preserve"> corresponding to the external track cannot be found in the referred file,</w:t>
      </w:r>
    </w:p>
    <w:p w14:paraId="0619E8E8" w14:textId="77777777" w:rsidR="00B76122" w:rsidRDefault="00B76122" w:rsidP="00B76122">
      <w:pPr>
        <w:pStyle w:val="ListParagraph"/>
        <w:widowControl w:val="0"/>
        <w:numPr>
          <w:ilvl w:val="1"/>
          <w:numId w:val="31"/>
        </w:numPr>
        <w:tabs>
          <w:tab w:val="clear" w:pos="403"/>
        </w:tabs>
        <w:suppressAutoHyphens/>
        <w:spacing w:after="0" w:line="240" w:lineRule="auto"/>
      </w:pPr>
      <w:r>
        <w:t xml:space="preserve">the external track handler type does not match the handler type in </w:t>
      </w:r>
      <w:proofErr w:type="spellStart"/>
      <w:r>
        <w:rPr>
          <w:rFonts w:ascii="CourierNewPSMT" w:eastAsia="Times New Roman" w:hAnsi="CourierNewPSMT" w:cs="CourierNewPSMT"/>
        </w:rPr>
        <w:t>ExternalTrackLocationBox</w:t>
      </w:r>
      <w:proofErr w:type="spellEnd"/>
      <w:r>
        <w:rPr>
          <w:rFonts w:ascii="CourierNewPSMT" w:eastAsia="Times New Roman" w:hAnsi="CourierNewPSMT" w:cs="CourierNewPSMT"/>
        </w:rPr>
        <w:t xml:space="preserve"> </w:t>
      </w:r>
    </w:p>
    <w:p w14:paraId="2B08C11B" w14:textId="77777777" w:rsidR="00B76122" w:rsidRDefault="00B76122" w:rsidP="00B76122">
      <w:pPr>
        <w:pStyle w:val="ListParagraph"/>
        <w:widowControl w:val="0"/>
        <w:numPr>
          <w:ilvl w:val="1"/>
          <w:numId w:val="31"/>
        </w:numPr>
        <w:tabs>
          <w:tab w:val="clear" w:pos="403"/>
        </w:tabs>
        <w:suppressAutoHyphens/>
        <w:spacing w:after="0" w:line="240" w:lineRule="auto"/>
      </w:pPr>
      <w:r>
        <w:t xml:space="preserve">the </w:t>
      </w:r>
      <w:proofErr w:type="spellStart"/>
      <w:r>
        <w:rPr>
          <w:rFonts w:ascii="CourierNewPSMT" w:eastAsia="Times New Roman" w:hAnsi="CourierNewPSMT" w:cs="CourierNewPSMT"/>
        </w:rPr>
        <w:t>ExternalTrackBox</w:t>
      </w:r>
      <w:proofErr w:type="spellEnd"/>
      <w:r>
        <w:t xml:space="preserve"> contains a </w:t>
      </w:r>
      <w:proofErr w:type="spellStart"/>
      <w:r>
        <w:t>TrackTypeBox</w:t>
      </w:r>
      <w:proofErr w:type="spellEnd"/>
      <w:r>
        <w:t xml:space="preserve"> with unsupported brands</w:t>
      </w:r>
    </w:p>
    <w:p w14:paraId="09E504D3" w14:textId="77777777" w:rsidR="00B76122" w:rsidRDefault="00B76122" w:rsidP="00B76122">
      <w:pPr>
        <w:ind w:left="720"/>
      </w:pPr>
      <w:r>
        <w:t xml:space="preserve"> If an external track is invalid, file readers may reject the file or present only a subset of the external tracks that are valid, as they would usually do for files with no external tracks,</w:t>
      </w:r>
    </w:p>
    <w:p w14:paraId="31F6C83A" w14:textId="77777777" w:rsidR="00B76122" w:rsidRDefault="00B76122" w:rsidP="00B76122">
      <w:pPr>
        <w:pStyle w:val="ListParagraph"/>
        <w:widowControl w:val="0"/>
        <w:numPr>
          <w:ilvl w:val="0"/>
          <w:numId w:val="31"/>
        </w:numPr>
        <w:tabs>
          <w:tab w:val="clear" w:pos="403"/>
        </w:tabs>
        <w:suppressAutoHyphens/>
        <w:spacing w:after="0" w:line="240" w:lineRule="auto"/>
      </w:pPr>
      <w:r>
        <w:t xml:space="preserve">Otherwise (external track is valid), the processing of the external track is equivalent to processing the track using a second file reader, but using track groups and references defined in the referring file; this implies that global movie structure of the referred file, such as </w:t>
      </w:r>
      <w:proofErr w:type="spellStart"/>
      <w:r>
        <w:t>trex</w:t>
      </w:r>
      <w:proofErr w:type="spellEnd"/>
      <w:r>
        <w:t xml:space="preserve">, </w:t>
      </w:r>
      <w:proofErr w:type="spellStart"/>
      <w:r>
        <w:t>pssh</w:t>
      </w:r>
      <w:proofErr w:type="spellEnd"/>
      <w:r>
        <w:t>… may be required to process the external file.</w:t>
      </w:r>
    </w:p>
    <w:p w14:paraId="0E0A2769" w14:textId="383F0CBD" w:rsidR="001C1553" w:rsidRPr="000A5F55" w:rsidRDefault="00B76122" w:rsidP="00B215FD">
      <w:r>
        <w:t xml:space="preserve"> ‘Meta’ at file or </w:t>
      </w:r>
      <w:proofErr w:type="spellStart"/>
      <w:r>
        <w:t>moov</w:t>
      </w:r>
      <w:proofErr w:type="spellEnd"/>
      <w:r>
        <w:t xml:space="preserve"> level and ‘</w:t>
      </w:r>
      <w:proofErr w:type="spellStart"/>
      <w:r>
        <w:t>udta</w:t>
      </w:r>
      <w:proofErr w:type="spellEnd"/>
      <w:r>
        <w:t xml:space="preserve">’ at </w:t>
      </w:r>
      <w:proofErr w:type="spellStart"/>
      <w:r>
        <w:t>moov</w:t>
      </w:r>
      <w:proofErr w:type="spellEnd"/>
      <w:r>
        <w:t xml:space="preserve"> level in the </w:t>
      </w:r>
      <w:proofErr w:type="spellStart"/>
      <w:r>
        <w:t>refered</w:t>
      </w:r>
      <w:proofErr w:type="spellEnd"/>
      <w:r>
        <w:t xml:space="preserve"> file(s) shall be ignored.</w:t>
      </w:r>
    </w:p>
    <w:p w14:paraId="271A6C25" w14:textId="70262B28" w:rsidR="00164368" w:rsidRDefault="00164368" w:rsidP="00B215FD">
      <w:pPr>
        <w:pStyle w:val="Heading2"/>
      </w:pPr>
      <w:bookmarkStart w:id="22" w:name="_Toc206773349"/>
      <w:r>
        <w:t>Clause 8.4.5.2 Null media header box</w:t>
      </w:r>
      <w:bookmarkEnd w:id="22"/>
    </w:p>
    <w:p w14:paraId="07D3FF9C" w14:textId="77777777" w:rsidR="00164368" w:rsidRPr="00A37EB2" w:rsidRDefault="00164368" w:rsidP="00164368">
      <w:pPr>
        <w:pStyle w:val="AMDInstruction"/>
      </w:pPr>
      <w:r w:rsidRPr="00A37EB2">
        <w:t>Replace the subclause 8.</w:t>
      </w:r>
      <w:r>
        <w:t>4</w:t>
      </w:r>
      <w:r w:rsidRPr="00A37EB2">
        <w:t>.</w:t>
      </w:r>
      <w:r>
        <w:t>5.2.2</w:t>
      </w:r>
      <w:r w:rsidRPr="00A37EB2">
        <w:t xml:space="preserve"> with the following:</w:t>
      </w:r>
    </w:p>
    <w:p w14:paraId="6B01AFCD" w14:textId="77777777" w:rsidR="00164368" w:rsidRPr="00DE5AAB" w:rsidRDefault="00164368" w:rsidP="00164368">
      <w:pPr>
        <w:pStyle w:val="code0"/>
      </w:pPr>
      <w:r w:rsidRPr="00DE5AAB">
        <w:t>aligned(8) class NullMediaHeaderBox</w:t>
      </w:r>
      <w:r>
        <w:t xml:space="preserve"> </w:t>
      </w:r>
      <w:r w:rsidRPr="00DE5AAB">
        <w:t xml:space="preserve">extends FullBox('nmhd', 0, </w:t>
      </w:r>
      <w:r>
        <w:t>0</w:t>
      </w:r>
      <w:r w:rsidRPr="00DE5AAB">
        <w:t>)</w:t>
      </w:r>
    </w:p>
    <w:p w14:paraId="5C421BA5" w14:textId="17B3D3DA" w:rsidR="00164368" w:rsidRPr="00164368" w:rsidRDefault="00164368" w:rsidP="00B215FD">
      <w:pPr>
        <w:pStyle w:val="code0"/>
      </w:pPr>
      <w:r w:rsidRPr="00DE5AAB">
        <w:t>{}</w:t>
      </w:r>
    </w:p>
    <w:p w14:paraId="0F74E9D8" w14:textId="0494E91F" w:rsidR="00355E91" w:rsidRDefault="00355E91" w:rsidP="00B215FD">
      <w:pPr>
        <w:pStyle w:val="Heading2"/>
      </w:pPr>
      <w:bookmarkStart w:id="23" w:name="_Toc206773350"/>
      <w:r>
        <w:t>Clause 8.5.2, Sample description box</w:t>
      </w:r>
      <w:bookmarkEnd w:id="23"/>
    </w:p>
    <w:p w14:paraId="181AD4DF" w14:textId="6337C95C" w:rsidR="00355E91" w:rsidRDefault="0002333A" w:rsidP="00B215FD">
      <w:pPr>
        <w:pStyle w:val="AMDInstruction"/>
      </w:pPr>
      <w:r>
        <w:t xml:space="preserve">In clause 8.5.2.1 replace this </w:t>
      </w:r>
      <w:proofErr w:type="spellStart"/>
      <w:r>
        <w:t>paragrapgh</w:t>
      </w:r>
      <w:proofErr w:type="spellEnd"/>
      <w:r>
        <w:t>:</w:t>
      </w:r>
    </w:p>
    <w:p w14:paraId="1C0F0943" w14:textId="0A464431" w:rsidR="0002333A" w:rsidRDefault="0002333A" w:rsidP="008C3F02">
      <w:r w:rsidRPr="0002333A">
        <w:t xml:space="preserve">An optional </w:t>
      </w:r>
      <w:r w:rsidRPr="00B215FD">
        <w:rPr>
          <w:rStyle w:val="codeChar1"/>
        </w:rPr>
        <w:t>BitRateBox</w:t>
      </w:r>
      <w:r w:rsidRPr="0002333A">
        <w:t xml:space="preserve"> may be present in any </w:t>
      </w:r>
      <w:r w:rsidRPr="00B215FD">
        <w:rPr>
          <w:rStyle w:val="codeChar1"/>
        </w:rPr>
        <w:t>SampleEntry</w:t>
      </w:r>
      <w:r w:rsidRPr="0002333A">
        <w:t xml:space="preserve"> to signal the bit rate information of a stream. This can be used for buffer configuration.</w:t>
      </w:r>
    </w:p>
    <w:p w14:paraId="6509ACA9" w14:textId="298767BB" w:rsidR="0002333A" w:rsidRDefault="0002333A" w:rsidP="00B215FD">
      <w:pPr>
        <w:pStyle w:val="AMDInstruction"/>
      </w:pPr>
      <w:r>
        <w:lastRenderedPageBreak/>
        <w:t>with:</w:t>
      </w:r>
    </w:p>
    <w:p w14:paraId="1EC0092C" w14:textId="106556DE" w:rsidR="0002333A" w:rsidRDefault="0002333A" w:rsidP="0002333A">
      <w:r w:rsidRPr="0002333A">
        <w:t xml:space="preserve">An optional </w:t>
      </w:r>
      <w:r w:rsidRPr="00F30DA2">
        <w:rPr>
          <w:rStyle w:val="codeChar1"/>
        </w:rPr>
        <w:t>BitRateBox</w:t>
      </w:r>
      <w:r>
        <w:t xml:space="preserve">, as defined in clause 8.5.2.4.1, </w:t>
      </w:r>
      <w:r w:rsidRPr="0002333A">
        <w:t xml:space="preserve">may be present in any </w:t>
      </w:r>
      <w:r w:rsidRPr="00F30DA2">
        <w:rPr>
          <w:rStyle w:val="codeChar1"/>
        </w:rPr>
        <w:t>SampleEntry</w:t>
      </w:r>
      <w:r w:rsidRPr="0002333A">
        <w:t xml:space="preserve"> to signal the bit rate information of a stream. This can be used for buffer configuration.</w:t>
      </w:r>
    </w:p>
    <w:p w14:paraId="7F398223" w14:textId="77777777" w:rsidR="0002333A" w:rsidRDefault="0002333A" w:rsidP="008C3F02"/>
    <w:p w14:paraId="6E1C035D" w14:textId="188E5DDA" w:rsidR="0002333A" w:rsidRDefault="0002333A" w:rsidP="00B215FD">
      <w:pPr>
        <w:pStyle w:val="AMDInstruction"/>
      </w:pPr>
      <w:r>
        <w:t>Replace clause 8.5.2.2 with the following:</w:t>
      </w:r>
    </w:p>
    <w:p w14:paraId="68EB5C7B" w14:textId="77777777" w:rsidR="0002333A" w:rsidRPr="00CF0789" w:rsidRDefault="0002333A" w:rsidP="0002333A">
      <w:pPr>
        <w:rPr>
          <w:b/>
          <w:bCs/>
        </w:rPr>
      </w:pPr>
      <w:r w:rsidRPr="00CF0789">
        <w:rPr>
          <w:b/>
          <w:bCs/>
        </w:rPr>
        <w:t>8.5.2.2</w:t>
      </w:r>
      <w:r w:rsidRPr="00CF0789">
        <w:rPr>
          <w:b/>
          <w:bCs/>
        </w:rPr>
        <w:tab/>
        <w:t>Syntax</w:t>
      </w:r>
    </w:p>
    <w:p w14:paraId="6BDF034D" w14:textId="77777777" w:rsidR="007218D9" w:rsidRDefault="0002333A" w:rsidP="0002333A">
      <w:pPr>
        <w:pStyle w:val="code0"/>
      </w:pPr>
      <w:r w:rsidRPr="0002333A">
        <w:t>aligned(8) abstract class SampleEntry (unsigned int(32) format)</w:t>
      </w:r>
      <w:r w:rsidRPr="0002333A">
        <w:br/>
      </w:r>
      <w:r w:rsidRPr="0002333A">
        <w:tab/>
        <w:t>extends Box(format)</w:t>
      </w:r>
    </w:p>
    <w:p w14:paraId="4FD5AFC2" w14:textId="77777777" w:rsidR="007218D9" w:rsidRDefault="0002333A" w:rsidP="0002333A">
      <w:pPr>
        <w:pStyle w:val="code0"/>
      </w:pPr>
      <w:r w:rsidRPr="0002333A">
        <w:t>{</w:t>
      </w:r>
      <w:r w:rsidRPr="0002333A">
        <w:br/>
      </w:r>
      <w:r w:rsidRPr="0002333A">
        <w:tab/>
        <w:t>const unsigned int(8)[6] reserved = 0;</w:t>
      </w:r>
    </w:p>
    <w:p w14:paraId="4C8DA282" w14:textId="77777777" w:rsidR="007218D9" w:rsidRDefault="0002333A" w:rsidP="0002333A">
      <w:pPr>
        <w:pStyle w:val="code0"/>
      </w:pPr>
      <w:r w:rsidRPr="0002333A">
        <w:tab/>
        <w:t>unsigned int(16) data_reference_index;</w:t>
      </w:r>
    </w:p>
    <w:p w14:paraId="2847C8E8" w14:textId="21797BC3" w:rsidR="0002333A" w:rsidRDefault="0002333A" w:rsidP="0002333A">
      <w:pPr>
        <w:pStyle w:val="code0"/>
      </w:pPr>
      <w:r w:rsidRPr="0002333A">
        <w:t>}</w:t>
      </w:r>
    </w:p>
    <w:p w14:paraId="00804D9B" w14:textId="77777777" w:rsidR="007218D9" w:rsidRPr="007218D9" w:rsidRDefault="007218D9" w:rsidP="007218D9">
      <w:pPr>
        <w:pStyle w:val="code0"/>
      </w:pPr>
    </w:p>
    <w:p w14:paraId="75C75E1F" w14:textId="45555E4E" w:rsidR="007218D9" w:rsidRDefault="0002333A" w:rsidP="0002333A">
      <w:pPr>
        <w:pStyle w:val="code0"/>
      </w:pPr>
      <w:r w:rsidRPr="0002333A">
        <w:t>aligned(8) class SampleDescriptionBox()</w:t>
      </w:r>
      <w:r w:rsidR="007218D9">
        <w:t xml:space="preserve"> </w:t>
      </w:r>
      <w:r w:rsidRPr="0002333A">
        <w:t xml:space="preserve">extends FullBox('stsd', </w:t>
      </w:r>
      <w:r w:rsidR="007218D9">
        <w:t>0</w:t>
      </w:r>
      <w:r w:rsidRPr="0002333A">
        <w:t>, 0)</w:t>
      </w:r>
    </w:p>
    <w:p w14:paraId="7C6F7921" w14:textId="77777777" w:rsidR="007218D9" w:rsidRDefault="0002333A" w:rsidP="0002333A">
      <w:pPr>
        <w:pStyle w:val="code0"/>
      </w:pPr>
      <w:r w:rsidRPr="0002333A">
        <w:t>{</w:t>
      </w:r>
    </w:p>
    <w:p w14:paraId="6129504C" w14:textId="0BD95717" w:rsidR="007218D9" w:rsidRDefault="0002333A" w:rsidP="0002333A">
      <w:pPr>
        <w:pStyle w:val="code0"/>
      </w:pPr>
      <w:r w:rsidRPr="0002333A">
        <w:tab/>
      </w:r>
      <w:r w:rsidR="00E82A4E">
        <w:t xml:space="preserve">computed </w:t>
      </w:r>
      <w:r w:rsidRPr="0002333A">
        <w:t>int i;</w:t>
      </w:r>
    </w:p>
    <w:p w14:paraId="32F26879" w14:textId="77777777" w:rsidR="007218D9" w:rsidRDefault="0002333A" w:rsidP="0002333A">
      <w:pPr>
        <w:pStyle w:val="code0"/>
      </w:pPr>
      <w:r w:rsidRPr="0002333A">
        <w:tab/>
        <w:t>unsigned int(32) entry_count;</w:t>
      </w:r>
    </w:p>
    <w:p w14:paraId="0C82EA98" w14:textId="77777777" w:rsidR="007218D9" w:rsidRDefault="0002333A" w:rsidP="0002333A">
      <w:pPr>
        <w:pStyle w:val="code0"/>
      </w:pPr>
      <w:r w:rsidRPr="0002333A">
        <w:tab/>
        <w:t>for (i = 1 ; i &lt;= entry_count ; i++){</w:t>
      </w:r>
    </w:p>
    <w:p w14:paraId="4EDF8635" w14:textId="2248BE9D" w:rsidR="007218D9" w:rsidRDefault="0002333A" w:rsidP="0002333A">
      <w:pPr>
        <w:pStyle w:val="code0"/>
      </w:pPr>
      <w:r w:rsidRPr="0002333A">
        <w:tab/>
      </w:r>
      <w:r w:rsidRPr="0002333A">
        <w:tab/>
        <w:t xml:space="preserve">SampleEntry </w:t>
      </w:r>
      <w:r w:rsidRPr="00B215FD">
        <w:t>sample_entry</w:t>
      </w:r>
      <w:r w:rsidRPr="0002333A">
        <w:t>;</w:t>
      </w:r>
    </w:p>
    <w:p w14:paraId="2E2B736D" w14:textId="77777777" w:rsidR="007218D9" w:rsidRDefault="0002333A" w:rsidP="0002333A">
      <w:pPr>
        <w:pStyle w:val="code0"/>
      </w:pPr>
      <w:r w:rsidRPr="0002333A">
        <w:tab/>
        <w:t>}</w:t>
      </w:r>
    </w:p>
    <w:p w14:paraId="5F32BA58" w14:textId="5F8FE405" w:rsidR="0002333A" w:rsidRDefault="0002333A" w:rsidP="0002333A">
      <w:pPr>
        <w:pStyle w:val="code0"/>
      </w:pPr>
      <w:r w:rsidRPr="0002333A">
        <w:t>}</w:t>
      </w:r>
    </w:p>
    <w:p w14:paraId="36599EC5" w14:textId="77777777" w:rsidR="0002333A" w:rsidRDefault="0002333A" w:rsidP="008C3F02"/>
    <w:p w14:paraId="22A92F62" w14:textId="73471BED" w:rsidR="00355E91" w:rsidRPr="00A32D68" w:rsidRDefault="00A32D68" w:rsidP="00B215FD">
      <w:pPr>
        <w:pStyle w:val="AMDInstruction"/>
      </w:pPr>
      <w:r w:rsidRPr="00A32D68">
        <w:t>Replace clause 8.5.2.3 with the following:</w:t>
      </w:r>
    </w:p>
    <w:p w14:paraId="4AAFD125" w14:textId="77777777" w:rsidR="00A32D68" w:rsidRPr="00CF0789" w:rsidRDefault="00A32D68" w:rsidP="00A32D68">
      <w:pPr>
        <w:rPr>
          <w:b/>
          <w:bCs/>
        </w:rPr>
      </w:pPr>
      <w:r w:rsidRPr="00CF0789">
        <w:rPr>
          <w:b/>
          <w:bCs/>
        </w:rPr>
        <w:t>8.5.2.3</w:t>
      </w:r>
      <w:r w:rsidRPr="00CF0789">
        <w:rPr>
          <w:b/>
          <w:bCs/>
        </w:rPr>
        <w:tab/>
        <w:t>Semantics</w:t>
      </w:r>
    </w:p>
    <w:p w14:paraId="55F74E3C" w14:textId="77777777" w:rsidR="00A32D68" w:rsidRDefault="00A32D68" w:rsidP="00A32D68">
      <w:pPr>
        <w:pStyle w:val="fields"/>
      </w:pPr>
      <w:r w:rsidRPr="00A3770E">
        <w:rPr>
          <w:rStyle w:val="codeChar1"/>
        </w:rPr>
        <w:t xml:space="preserve">version </w:t>
      </w:r>
      <w:r>
        <w:t>is set to zero. A version number of 1 shall be treated as a version of 0.</w:t>
      </w:r>
    </w:p>
    <w:p w14:paraId="0B812CD1" w14:textId="77777777" w:rsidR="00A32D68" w:rsidRDefault="00A32D68" w:rsidP="00A32D68">
      <w:pPr>
        <w:pStyle w:val="fields"/>
      </w:pPr>
      <w:r w:rsidRPr="00A3770E">
        <w:rPr>
          <w:rStyle w:val="codeChar1"/>
        </w:rPr>
        <w:t>entry_count</w:t>
      </w:r>
      <w:r>
        <w:t xml:space="preserve"> is an integer that gives the number of entries in the following table.</w:t>
      </w:r>
    </w:p>
    <w:p w14:paraId="75A0F94E" w14:textId="77777777" w:rsidR="00A32D68" w:rsidRDefault="00A32D68" w:rsidP="00A32D68">
      <w:pPr>
        <w:pStyle w:val="fields"/>
      </w:pPr>
      <w:r w:rsidRPr="00B215FD">
        <w:rPr>
          <w:rStyle w:val="codeChar1"/>
        </w:rPr>
        <w:t>sample_entry</w:t>
      </w:r>
      <w:r w:rsidRPr="00B215FD">
        <w:t xml:space="preserve"> is an instance of a class derived from </w:t>
      </w:r>
      <w:r w:rsidRPr="00B215FD">
        <w:rPr>
          <w:rStyle w:val="codeZchn"/>
        </w:rPr>
        <w:t>SampleEntry</w:t>
      </w:r>
      <w:r w:rsidRPr="00B215FD">
        <w:t xml:space="preserve"> that represents the appropriate sample entry.</w:t>
      </w:r>
    </w:p>
    <w:p w14:paraId="3B892C0F" w14:textId="77777777" w:rsidR="00A32D68" w:rsidRDefault="00A32D68" w:rsidP="00A32D68">
      <w:pPr>
        <w:pStyle w:val="fields"/>
      </w:pPr>
      <w:r w:rsidRPr="00A3770E">
        <w:rPr>
          <w:rStyle w:val="codeChar1"/>
        </w:rPr>
        <w:t>data_reference_index</w:t>
      </w:r>
      <w:r>
        <w:t xml:space="preserve"> is an integer that contains the index of the </w:t>
      </w:r>
      <w:proofErr w:type="spellStart"/>
      <w:r w:rsidRPr="00FA7E64">
        <w:rPr>
          <w:rFonts w:ascii="Courier New" w:hAnsi="Courier New" w:cs="Courier New"/>
        </w:rPr>
        <w:t>DataEntry</w:t>
      </w:r>
      <w:proofErr w:type="spellEnd"/>
      <w:r>
        <w:t xml:space="preserve"> to use to retrieve data associated with samples that use this sample entry. Data entries are stored in </w:t>
      </w:r>
      <w:r w:rsidRPr="00A3770E">
        <w:rPr>
          <w:rStyle w:val="codeChar1"/>
        </w:rPr>
        <w:t>DataReferenceBox</w:t>
      </w:r>
      <w:r>
        <w:t>es. The index ranges from 1 to the number of data entries.</w:t>
      </w:r>
    </w:p>
    <w:p w14:paraId="18CFEDFD" w14:textId="77777777" w:rsidR="00A32D68" w:rsidRDefault="00A32D68" w:rsidP="008C3F02"/>
    <w:p w14:paraId="1FA0DE47" w14:textId="643986AC" w:rsidR="00A32D68" w:rsidRPr="00A32D68" w:rsidRDefault="00A32D68" w:rsidP="00B215FD">
      <w:pPr>
        <w:pStyle w:val="AMDInstruction"/>
      </w:pPr>
      <w:r w:rsidRPr="00A32D68">
        <w:t>Add a new clause after clause 8.5.2.3 and before clause 8.5.3:</w:t>
      </w:r>
    </w:p>
    <w:p w14:paraId="61E9C8D1" w14:textId="77777777" w:rsidR="00A32D68" w:rsidRPr="00B215FD" w:rsidRDefault="00A32D68" w:rsidP="00A32D68">
      <w:pPr>
        <w:rPr>
          <w:b/>
          <w:bCs/>
        </w:rPr>
      </w:pPr>
      <w:r w:rsidRPr="00B215FD">
        <w:rPr>
          <w:b/>
          <w:bCs/>
        </w:rPr>
        <w:t>8.5.2.4</w:t>
      </w:r>
      <w:r w:rsidRPr="00B215FD">
        <w:rPr>
          <w:b/>
          <w:bCs/>
        </w:rPr>
        <w:tab/>
        <w:t>Generic sample entry boxes</w:t>
      </w:r>
    </w:p>
    <w:p w14:paraId="60C9D5A3" w14:textId="37617655" w:rsidR="00A32D68" w:rsidRPr="00B215FD" w:rsidRDefault="00A32D68" w:rsidP="00A32D68">
      <w:pPr>
        <w:rPr>
          <w:b/>
          <w:bCs/>
        </w:rPr>
      </w:pPr>
      <w:r w:rsidRPr="00B215FD">
        <w:rPr>
          <w:b/>
          <w:bCs/>
        </w:rPr>
        <w:t>8.5.2.4.1</w:t>
      </w:r>
      <w:r>
        <w:rPr>
          <w:b/>
          <w:bCs/>
        </w:rPr>
        <w:t xml:space="preserve"> </w:t>
      </w:r>
      <w:r w:rsidRPr="00B215FD">
        <w:rPr>
          <w:b/>
          <w:bCs/>
        </w:rPr>
        <w:t>Bitrate Box</w:t>
      </w:r>
    </w:p>
    <w:p w14:paraId="3A15B4A4" w14:textId="73C9D75D" w:rsidR="00A32D68" w:rsidRPr="00B215FD" w:rsidRDefault="00A32D68" w:rsidP="00A32D68">
      <w:pPr>
        <w:rPr>
          <w:b/>
          <w:bCs/>
        </w:rPr>
      </w:pPr>
      <w:r w:rsidRPr="00F30DA2">
        <w:rPr>
          <w:b/>
          <w:bCs/>
        </w:rPr>
        <w:t>8.5.2.4.1</w:t>
      </w:r>
      <w:r>
        <w:rPr>
          <w:b/>
          <w:bCs/>
        </w:rPr>
        <w:t xml:space="preserve">.1 </w:t>
      </w:r>
      <w:r w:rsidRPr="00B215FD">
        <w:rPr>
          <w:b/>
          <w:bCs/>
        </w:rPr>
        <w:t>Definition</w:t>
      </w:r>
    </w:p>
    <w:p w14:paraId="6DBFDD07" w14:textId="77777777" w:rsidR="00A32D68" w:rsidRPr="00B215FD" w:rsidRDefault="00A32D68" w:rsidP="00A32D68">
      <w:pPr>
        <w:pStyle w:val="Atom"/>
        <w:tabs>
          <w:tab w:val="left" w:pos="1134"/>
        </w:tabs>
      </w:pPr>
      <w:r w:rsidRPr="00B215FD">
        <w:lastRenderedPageBreak/>
        <w:t>Box Types:</w:t>
      </w:r>
      <w:r w:rsidRPr="00B215FD">
        <w:tab/>
      </w:r>
      <w:r w:rsidRPr="00B215FD">
        <w:rPr>
          <w:rStyle w:val="codeChar1"/>
        </w:rPr>
        <w:t>'btrt'</w:t>
      </w:r>
      <w:r w:rsidRPr="00B215FD">
        <w:br/>
        <w:t>Container:</w:t>
      </w:r>
      <w:r w:rsidRPr="00B215FD">
        <w:tab/>
      </w:r>
      <w:r w:rsidRPr="00B215FD">
        <w:rPr>
          <w:rStyle w:val="codeChar1"/>
        </w:rPr>
        <w:t>SampleEntry</w:t>
      </w:r>
      <w:r w:rsidRPr="00B215FD">
        <w:br/>
        <w:t>Mandatory:</w:t>
      </w:r>
      <w:r w:rsidRPr="00B215FD">
        <w:tab/>
        <w:t>No</w:t>
      </w:r>
      <w:r w:rsidRPr="00B215FD">
        <w:br/>
        <w:t>Quantity:</w:t>
      </w:r>
      <w:r w:rsidRPr="00B215FD">
        <w:tab/>
        <w:t>Zero or one</w:t>
      </w:r>
    </w:p>
    <w:p w14:paraId="748F537F" w14:textId="77777777" w:rsidR="00A32D68" w:rsidRPr="00B215FD" w:rsidRDefault="00A32D68" w:rsidP="00A32D68">
      <w:r w:rsidRPr="00B215FD">
        <w:t xml:space="preserve">An optional </w:t>
      </w:r>
      <w:r w:rsidRPr="00B215FD">
        <w:rPr>
          <w:rStyle w:val="codeChar1"/>
        </w:rPr>
        <w:t>BitRateBox</w:t>
      </w:r>
      <w:r w:rsidRPr="00B215FD">
        <w:t xml:space="preserve"> may be present in any </w:t>
      </w:r>
      <w:r w:rsidRPr="00B215FD">
        <w:rPr>
          <w:rStyle w:val="codeChar1"/>
        </w:rPr>
        <w:t>SampleEntry</w:t>
      </w:r>
      <w:r w:rsidRPr="00B215FD">
        <w:t xml:space="preserve"> to signal the bit rate information of a stream. This can be used for buffer configuration.</w:t>
      </w:r>
    </w:p>
    <w:p w14:paraId="39831604" w14:textId="24D20655" w:rsidR="00A32D68" w:rsidRPr="00B215FD" w:rsidRDefault="00A32D68" w:rsidP="00A32D68">
      <w:pPr>
        <w:rPr>
          <w:b/>
          <w:bCs/>
        </w:rPr>
      </w:pPr>
      <w:r w:rsidRPr="00F30DA2">
        <w:rPr>
          <w:b/>
          <w:bCs/>
        </w:rPr>
        <w:t>8.5.2.4.1</w:t>
      </w:r>
      <w:r>
        <w:rPr>
          <w:b/>
          <w:bCs/>
        </w:rPr>
        <w:t xml:space="preserve">.2 </w:t>
      </w:r>
      <w:r w:rsidRPr="00B215FD">
        <w:rPr>
          <w:b/>
          <w:bCs/>
        </w:rPr>
        <w:t>Syntax</w:t>
      </w:r>
    </w:p>
    <w:p w14:paraId="568ADFDC" w14:textId="77777777" w:rsidR="00A32D68" w:rsidRDefault="00A32D68" w:rsidP="00A32D68">
      <w:pPr>
        <w:pStyle w:val="code0"/>
      </w:pPr>
      <w:r w:rsidRPr="00B215FD">
        <w:t>class BitRateBox extends Box('btrt')</w:t>
      </w:r>
    </w:p>
    <w:p w14:paraId="28F80C11" w14:textId="77777777" w:rsidR="00A32D68" w:rsidRDefault="00A32D68" w:rsidP="00A32D68">
      <w:pPr>
        <w:pStyle w:val="code0"/>
      </w:pPr>
      <w:r w:rsidRPr="00B215FD">
        <w:t>{</w:t>
      </w:r>
    </w:p>
    <w:p w14:paraId="3B14B544" w14:textId="77777777" w:rsidR="00A32D68" w:rsidRDefault="00A32D68" w:rsidP="00A32D68">
      <w:pPr>
        <w:pStyle w:val="code0"/>
      </w:pPr>
      <w:r w:rsidRPr="00B215FD">
        <w:tab/>
        <w:t>unsigned int(32) bufferSizeDB;</w:t>
      </w:r>
    </w:p>
    <w:p w14:paraId="14CEABFF" w14:textId="77777777" w:rsidR="00A32D68" w:rsidRDefault="00A32D68" w:rsidP="00A32D68">
      <w:pPr>
        <w:pStyle w:val="code0"/>
      </w:pPr>
      <w:r w:rsidRPr="00B215FD">
        <w:tab/>
        <w:t>unsigned int(32) maxBitrate;</w:t>
      </w:r>
    </w:p>
    <w:p w14:paraId="1E801C04" w14:textId="77777777" w:rsidR="00A32D68" w:rsidRDefault="00A32D68" w:rsidP="00A32D68">
      <w:pPr>
        <w:pStyle w:val="code0"/>
      </w:pPr>
      <w:r w:rsidRPr="00B215FD">
        <w:tab/>
        <w:t>unsigned int(32) avgBitrate;</w:t>
      </w:r>
    </w:p>
    <w:p w14:paraId="74F05A10" w14:textId="0F572DAE" w:rsidR="00A32D68" w:rsidRPr="00B215FD" w:rsidRDefault="00A32D68" w:rsidP="00A32D68">
      <w:pPr>
        <w:pStyle w:val="code0"/>
      </w:pPr>
      <w:r w:rsidRPr="00B215FD">
        <w:t>}</w:t>
      </w:r>
    </w:p>
    <w:p w14:paraId="43BC0402" w14:textId="7044E612" w:rsidR="00A32D68" w:rsidRPr="00B215FD" w:rsidRDefault="00A32D68" w:rsidP="00A32D68">
      <w:pPr>
        <w:rPr>
          <w:b/>
          <w:bCs/>
        </w:rPr>
      </w:pPr>
      <w:r w:rsidRPr="00F30DA2">
        <w:rPr>
          <w:b/>
          <w:bCs/>
        </w:rPr>
        <w:t>8.5.2.4.1</w:t>
      </w:r>
      <w:r>
        <w:rPr>
          <w:b/>
          <w:bCs/>
        </w:rPr>
        <w:t xml:space="preserve">.3 </w:t>
      </w:r>
      <w:r w:rsidRPr="00B215FD">
        <w:rPr>
          <w:b/>
          <w:bCs/>
        </w:rPr>
        <w:t>Semantics</w:t>
      </w:r>
    </w:p>
    <w:p w14:paraId="1EF2A5A8" w14:textId="77777777" w:rsidR="00A32D68" w:rsidRPr="00B215FD" w:rsidRDefault="00A32D68" w:rsidP="00A32D68">
      <w:pPr>
        <w:pStyle w:val="fields"/>
      </w:pPr>
      <w:r w:rsidRPr="00B215FD">
        <w:rPr>
          <w:rStyle w:val="codeChar1"/>
        </w:rPr>
        <w:t>bufferSizeDB</w:t>
      </w:r>
      <w:r w:rsidRPr="00B215FD">
        <w:t xml:space="preserve"> gives the size of the decoding buffer for the media stream in bytes.</w:t>
      </w:r>
    </w:p>
    <w:p w14:paraId="5DC9EB35" w14:textId="77777777" w:rsidR="00A32D68" w:rsidRPr="00B215FD" w:rsidRDefault="00A32D68" w:rsidP="00A32D68">
      <w:pPr>
        <w:pStyle w:val="fields"/>
      </w:pPr>
      <w:r w:rsidRPr="00B215FD">
        <w:rPr>
          <w:rStyle w:val="codeChar1"/>
        </w:rPr>
        <w:t>maxBitrate</w:t>
      </w:r>
      <w:r w:rsidRPr="00B215FD">
        <w:t xml:space="preserve"> </w:t>
      </w:r>
      <w:r w:rsidRPr="00B215FD">
        <w:rPr>
          <w:rFonts w:eastAsiaTheme="minorEastAsia"/>
          <w:szCs w:val="24"/>
        </w:rPr>
        <w:t>gives the maximum rate in bits/second over any window of one second; this is a measured value for stored content, or a value that a stream is configured not to exceed; the stream shall not exceed this bitrate.</w:t>
      </w:r>
    </w:p>
    <w:p w14:paraId="75653473" w14:textId="6188FA6A" w:rsidR="00A32D68" w:rsidRDefault="00A32D68" w:rsidP="00B215FD">
      <w:pPr>
        <w:pStyle w:val="fields"/>
      </w:pPr>
      <w:r w:rsidRPr="00B215FD">
        <w:rPr>
          <w:rStyle w:val="codeChar1"/>
        </w:rPr>
        <w:t>avgBitrate</w:t>
      </w:r>
      <w:r w:rsidRPr="00B215FD">
        <w:t xml:space="preserve"> </w:t>
      </w:r>
      <w:r w:rsidRPr="00B215FD">
        <w:rPr>
          <w:rFonts w:eastAsiaTheme="minorEastAsia"/>
          <w:szCs w:val="24"/>
        </w:rPr>
        <w:t>gives the average rate in bits/second of the stream; this is a measured value (cumulative over the entire presentation) for stored content, or the configured target average bitrate for a stream.</w:t>
      </w:r>
    </w:p>
    <w:p w14:paraId="318FF5BF" w14:textId="7E8E54B0" w:rsidR="00164368" w:rsidRDefault="00164368" w:rsidP="00B215FD">
      <w:pPr>
        <w:pStyle w:val="Heading2"/>
      </w:pPr>
      <w:bookmarkStart w:id="24" w:name="_Toc206773351"/>
      <w:r>
        <w:t>Clause 8.7.2, Data reference box</w:t>
      </w:r>
      <w:bookmarkEnd w:id="24"/>
    </w:p>
    <w:p w14:paraId="716A6DE1" w14:textId="77777777" w:rsidR="00164368" w:rsidRPr="00A37EB2" w:rsidRDefault="00164368" w:rsidP="00164368">
      <w:pPr>
        <w:pStyle w:val="AMDInstruction"/>
      </w:pPr>
      <w:r w:rsidRPr="00A37EB2">
        <w:t xml:space="preserve">Replace the </w:t>
      </w:r>
      <w:r>
        <w:t xml:space="preserve">following text from </w:t>
      </w:r>
      <w:r w:rsidRPr="00A37EB2">
        <w:t xml:space="preserve">subclause </w:t>
      </w:r>
      <w:r>
        <w:t>8</w:t>
      </w:r>
      <w:r w:rsidRPr="00A37EB2">
        <w:t>.</w:t>
      </w:r>
      <w:r>
        <w:t>7.</w:t>
      </w:r>
      <w:r w:rsidRPr="00A37EB2">
        <w:t>2</w:t>
      </w:r>
      <w:r>
        <w:t>.1</w:t>
      </w:r>
      <w:r w:rsidRPr="00A37EB2">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07"/>
        <w:gridCol w:w="8444"/>
      </w:tblGrid>
      <w:tr w:rsidR="00164368" w:rsidRPr="00DE5AAB" w14:paraId="1F1E09E0" w14:textId="77777777" w:rsidTr="000C417E">
        <w:tc>
          <w:tcPr>
            <w:tcW w:w="670" w:type="pct"/>
          </w:tcPr>
          <w:p w14:paraId="1B0651B1" w14:textId="77777777" w:rsidR="00164368" w:rsidRPr="00DE5AAB" w:rsidRDefault="00164368" w:rsidP="000C417E">
            <w:pPr>
              <w:pStyle w:val="BodyText"/>
              <w:autoSpaceDE w:val="0"/>
              <w:autoSpaceDN w:val="0"/>
              <w:adjustRightInd w:val="0"/>
              <w:spacing w:after="0"/>
              <w:rPr>
                <w:rFonts w:eastAsia="MS Mincho"/>
                <w:szCs w:val="24"/>
              </w:rPr>
            </w:pPr>
            <w:r w:rsidRPr="00DE5AAB">
              <w:rPr>
                <w:rFonts w:eastAsia="MS Mincho"/>
                <w:szCs w:val="24"/>
              </w:rPr>
              <w:t>Box Types:</w:t>
            </w:r>
          </w:p>
        </w:tc>
        <w:tc>
          <w:tcPr>
            <w:tcW w:w="4330" w:type="pct"/>
          </w:tcPr>
          <w:p w14:paraId="5C78BE01" w14:textId="77777777" w:rsidR="00164368" w:rsidRPr="00DE5AAB" w:rsidRDefault="00164368" w:rsidP="000C417E">
            <w:pPr>
              <w:pStyle w:val="BodyText"/>
              <w:autoSpaceDE w:val="0"/>
              <w:autoSpaceDN w:val="0"/>
              <w:adjustRightInd w:val="0"/>
              <w:spacing w:after="0"/>
              <w:rPr>
                <w:rFonts w:eastAsia="MS Mincho"/>
                <w:szCs w:val="24"/>
              </w:rPr>
            </w:pPr>
            <w:r w:rsidRPr="00DE5AAB">
              <w:rPr>
                <w:rStyle w:val="ISOCode"/>
              </w:rPr>
              <w:t>'url '</w:t>
            </w:r>
            <w:r w:rsidRPr="00DE5AAB">
              <w:rPr>
                <w:rFonts w:eastAsia="MS Mincho"/>
                <w:szCs w:val="24"/>
              </w:rPr>
              <w:t xml:space="preserve">, </w:t>
            </w:r>
            <w:r w:rsidRPr="00DE5AAB">
              <w:rPr>
                <w:rStyle w:val="ISOCode"/>
              </w:rPr>
              <w:t>'urn '</w:t>
            </w:r>
          </w:p>
        </w:tc>
      </w:tr>
      <w:tr w:rsidR="00164368" w:rsidRPr="00DE5AAB" w14:paraId="1513548E" w14:textId="77777777" w:rsidTr="000C417E">
        <w:tc>
          <w:tcPr>
            <w:tcW w:w="670" w:type="pct"/>
          </w:tcPr>
          <w:p w14:paraId="5E6DA439" w14:textId="77777777" w:rsidR="00164368" w:rsidRPr="00DE5AAB" w:rsidRDefault="00164368" w:rsidP="000C417E">
            <w:pPr>
              <w:pStyle w:val="BodyText"/>
              <w:autoSpaceDE w:val="0"/>
              <w:autoSpaceDN w:val="0"/>
              <w:adjustRightInd w:val="0"/>
              <w:spacing w:after="0"/>
              <w:rPr>
                <w:rFonts w:eastAsia="MS Mincho"/>
                <w:szCs w:val="24"/>
              </w:rPr>
            </w:pPr>
            <w:r w:rsidRPr="00DE5AAB">
              <w:rPr>
                <w:rFonts w:eastAsia="MS Mincho"/>
                <w:szCs w:val="24"/>
              </w:rPr>
              <w:t>Container:</w:t>
            </w:r>
          </w:p>
        </w:tc>
        <w:tc>
          <w:tcPr>
            <w:tcW w:w="4330" w:type="pct"/>
          </w:tcPr>
          <w:p w14:paraId="2F421459" w14:textId="77777777" w:rsidR="00164368" w:rsidRPr="00DE5AAB" w:rsidRDefault="00164368" w:rsidP="000C417E">
            <w:pPr>
              <w:pStyle w:val="BodyText"/>
              <w:autoSpaceDE w:val="0"/>
              <w:autoSpaceDN w:val="0"/>
              <w:adjustRightInd w:val="0"/>
              <w:spacing w:after="0"/>
              <w:rPr>
                <w:rFonts w:eastAsia="MS Mincho"/>
                <w:szCs w:val="24"/>
              </w:rPr>
            </w:pPr>
            <w:r w:rsidRPr="00DE5AAB">
              <w:rPr>
                <w:rStyle w:val="ISOCode"/>
              </w:rPr>
              <w:t>DataReferenceBox</w:t>
            </w:r>
          </w:p>
        </w:tc>
      </w:tr>
      <w:tr w:rsidR="00164368" w:rsidRPr="00DE5AAB" w14:paraId="52C8AAE4" w14:textId="77777777" w:rsidTr="000C417E">
        <w:tc>
          <w:tcPr>
            <w:tcW w:w="670" w:type="pct"/>
          </w:tcPr>
          <w:p w14:paraId="219F843C" w14:textId="77777777" w:rsidR="00164368" w:rsidRPr="00DE5AAB" w:rsidRDefault="00164368" w:rsidP="000C417E">
            <w:pPr>
              <w:pStyle w:val="BodyText"/>
              <w:autoSpaceDE w:val="0"/>
              <w:autoSpaceDN w:val="0"/>
              <w:adjustRightInd w:val="0"/>
              <w:spacing w:after="0"/>
              <w:rPr>
                <w:rFonts w:eastAsia="MS Mincho"/>
                <w:szCs w:val="24"/>
              </w:rPr>
            </w:pPr>
            <w:r w:rsidRPr="00DE5AAB">
              <w:rPr>
                <w:rFonts w:eastAsia="MS Mincho"/>
                <w:szCs w:val="24"/>
              </w:rPr>
              <w:t>Mandatory:</w:t>
            </w:r>
          </w:p>
        </w:tc>
        <w:tc>
          <w:tcPr>
            <w:tcW w:w="4330" w:type="pct"/>
          </w:tcPr>
          <w:p w14:paraId="7FA0B18F" w14:textId="77777777" w:rsidR="00164368" w:rsidRPr="00DE5AAB" w:rsidRDefault="00164368" w:rsidP="000C417E">
            <w:pPr>
              <w:pStyle w:val="BodyText"/>
              <w:autoSpaceDE w:val="0"/>
              <w:autoSpaceDN w:val="0"/>
              <w:adjustRightInd w:val="0"/>
              <w:spacing w:after="0"/>
              <w:rPr>
                <w:rFonts w:eastAsia="MS Mincho"/>
                <w:szCs w:val="24"/>
              </w:rPr>
            </w:pPr>
            <w:r w:rsidRPr="00DE5AAB">
              <w:rPr>
                <w:rFonts w:eastAsia="MS Mincho"/>
                <w:szCs w:val="24"/>
              </w:rPr>
              <w:t xml:space="preserve">Yes (at least one of </w:t>
            </w:r>
            <w:r w:rsidRPr="00DE5AAB">
              <w:rPr>
                <w:rStyle w:val="ISOCode"/>
              </w:rPr>
              <w:t>'url '</w:t>
            </w:r>
            <w:r w:rsidRPr="00DE5AAB">
              <w:rPr>
                <w:rFonts w:eastAsia="MS Mincho"/>
                <w:szCs w:val="24"/>
              </w:rPr>
              <w:t xml:space="preserve"> or </w:t>
            </w:r>
            <w:r w:rsidRPr="00DE5AAB">
              <w:rPr>
                <w:rStyle w:val="ISOCode"/>
              </w:rPr>
              <w:t>'urn '</w:t>
            </w:r>
            <w:r w:rsidRPr="00DE5AAB">
              <w:rPr>
                <w:rFonts w:eastAsia="MS Mincho"/>
                <w:szCs w:val="24"/>
              </w:rPr>
              <w:t xml:space="preserve"> shall be present)</w:t>
            </w:r>
          </w:p>
        </w:tc>
      </w:tr>
      <w:tr w:rsidR="00164368" w:rsidRPr="00DE5AAB" w14:paraId="0FC45F5D" w14:textId="77777777" w:rsidTr="000C417E">
        <w:tc>
          <w:tcPr>
            <w:tcW w:w="670" w:type="pct"/>
          </w:tcPr>
          <w:p w14:paraId="7750D4E7" w14:textId="77777777" w:rsidR="00164368" w:rsidRPr="00DE5AAB" w:rsidRDefault="00164368" w:rsidP="000C417E">
            <w:pPr>
              <w:pStyle w:val="BodyText"/>
              <w:autoSpaceDE w:val="0"/>
              <w:autoSpaceDN w:val="0"/>
              <w:adjustRightInd w:val="0"/>
              <w:spacing w:after="0"/>
              <w:rPr>
                <w:rFonts w:eastAsia="MS Mincho"/>
                <w:szCs w:val="24"/>
              </w:rPr>
            </w:pPr>
            <w:r w:rsidRPr="00DE5AAB">
              <w:rPr>
                <w:rFonts w:eastAsia="MS Mincho"/>
                <w:szCs w:val="24"/>
              </w:rPr>
              <w:t>Quantity:</w:t>
            </w:r>
          </w:p>
        </w:tc>
        <w:tc>
          <w:tcPr>
            <w:tcW w:w="4330" w:type="pct"/>
          </w:tcPr>
          <w:p w14:paraId="73048738" w14:textId="77777777" w:rsidR="00164368" w:rsidRPr="00DE5AAB" w:rsidRDefault="00164368" w:rsidP="000C417E">
            <w:pPr>
              <w:pStyle w:val="BodyText"/>
              <w:autoSpaceDE w:val="0"/>
              <w:autoSpaceDN w:val="0"/>
              <w:adjustRightInd w:val="0"/>
              <w:spacing w:after="0"/>
              <w:rPr>
                <w:rFonts w:eastAsia="MS Mincho"/>
                <w:szCs w:val="24"/>
              </w:rPr>
            </w:pPr>
            <w:r w:rsidRPr="00DE5AAB">
              <w:rPr>
                <w:rFonts w:eastAsia="MS Mincho"/>
                <w:szCs w:val="24"/>
              </w:rPr>
              <w:t>One or more</w:t>
            </w:r>
          </w:p>
        </w:tc>
      </w:tr>
    </w:tbl>
    <w:p w14:paraId="7B8B3B8A" w14:textId="77777777" w:rsidR="00164368" w:rsidRPr="00AD06CC" w:rsidRDefault="00164368" w:rsidP="00164368">
      <w:pPr>
        <w:pStyle w:val="AMDInstruction"/>
      </w:pPr>
      <w:r w:rsidRPr="00AD06CC">
        <w:t>with:</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07"/>
        <w:gridCol w:w="8444"/>
      </w:tblGrid>
      <w:tr w:rsidR="00164368" w:rsidRPr="00DE5AAB" w14:paraId="4BAB4C7E" w14:textId="77777777" w:rsidTr="000C417E">
        <w:tc>
          <w:tcPr>
            <w:tcW w:w="670" w:type="pct"/>
          </w:tcPr>
          <w:p w14:paraId="27780549" w14:textId="77777777" w:rsidR="00164368" w:rsidRPr="00DE5AAB" w:rsidRDefault="00164368" w:rsidP="000C417E">
            <w:pPr>
              <w:pStyle w:val="BodyText"/>
              <w:autoSpaceDE w:val="0"/>
              <w:autoSpaceDN w:val="0"/>
              <w:adjustRightInd w:val="0"/>
              <w:spacing w:after="0"/>
              <w:rPr>
                <w:rFonts w:eastAsia="MS Mincho"/>
                <w:szCs w:val="24"/>
              </w:rPr>
            </w:pPr>
            <w:r w:rsidRPr="00DE5AAB">
              <w:rPr>
                <w:rFonts w:eastAsia="MS Mincho"/>
                <w:szCs w:val="24"/>
              </w:rPr>
              <w:t>Box Types:</w:t>
            </w:r>
          </w:p>
        </w:tc>
        <w:tc>
          <w:tcPr>
            <w:tcW w:w="4330" w:type="pct"/>
          </w:tcPr>
          <w:p w14:paraId="426F876E" w14:textId="77777777" w:rsidR="00164368" w:rsidRPr="00DE5AAB" w:rsidRDefault="00164368" w:rsidP="000C417E">
            <w:pPr>
              <w:pStyle w:val="BodyText"/>
              <w:autoSpaceDE w:val="0"/>
              <w:autoSpaceDN w:val="0"/>
              <w:adjustRightInd w:val="0"/>
              <w:spacing w:after="0"/>
              <w:rPr>
                <w:rFonts w:eastAsia="MS Mincho"/>
                <w:szCs w:val="24"/>
              </w:rPr>
            </w:pPr>
            <w:r w:rsidRPr="00DE5AAB">
              <w:rPr>
                <w:rStyle w:val="ISOCode"/>
              </w:rPr>
              <w:t>'url '</w:t>
            </w:r>
            <w:r w:rsidRPr="00DE5AAB">
              <w:rPr>
                <w:rFonts w:eastAsia="MS Mincho"/>
                <w:szCs w:val="24"/>
              </w:rPr>
              <w:t xml:space="preserve">, </w:t>
            </w:r>
            <w:r w:rsidRPr="00DE5AAB">
              <w:rPr>
                <w:rStyle w:val="ISOCode"/>
              </w:rPr>
              <w:t>'urn '</w:t>
            </w:r>
          </w:p>
        </w:tc>
      </w:tr>
      <w:tr w:rsidR="00164368" w:rsidRPr="00DE5AAB" w14:paraId="1B5460A8" w14:textId="77777777" w:rsidTr="000C417E">
        <w:tc>
          <w:tcPr>
            <w:tcW w:w="670" w:type="pct"/>
          </w:tcPr>
          <w:p w14:paraId="05A26D32" w14:textId="77777777" w:rsidR="00164368" w:rsidRPr="00DE5AAB" w:rsidRDefault="00164368" w:rsidP="000C417E">
            <w:pPr>
              <w:pStyle w:val="BodyText"/>
              <w:autoSpaceDE w:val="0"/>
              <w:autoSpaceDN w:val="0"/>
              <w:adjustRightInd w:val="0"/>
              <w:spacing w:after="0"/>
              <w:rPr>
                <w:rFonts w:eastAsia="MS Mincho"/>
                <w:szCs w:val="24"/>
              </w:rPr>
            </w:pPr>
            <w:r w:rsidRPr="00DE5AAB">
              <w:rPr>
                <w:rFonts w:eastAsia="MS Mincho"/>
                <w:szCs w:val="24"/>
              </w:rPr>
              <w:t>Container:</w:t>
            </w:r>
          </w:p>
        </w:tc>
        <w:tc>
          <w:tcPr>
            <w:tcW w:w="4330" w:type="pct"/>
          </w:tcPr>
          <w:p w14:paraId="4343CE76" w14:textId="77777777" w:rsidR="00164368" w:rsidRPr="00DE5AAB" w:rsidRDefault="00164368" w:rsidP="000C417E">
            <w:pPr>
              <w:pStyle w:val="BodyText"/>
              <w:autoSpaceDE w:val="0"/>
              <w:autoSpaceDN w:val="0"/>
              <w:adjustRightInd w:val="0"/>
              <w:spacing w:after="0"/>
              <w:rPr>
                <w:rFonts w:eastAsia="MS Mincho"/>
                <w:szCs w:val="24"/>
              </w:rPr>
            </w:pPr>
            <w:r w:rsidRPr="00DE5AAB">
              <w:rPr>
                <w:rStyle w:val="ISOCode"/>
              </w:rPr>
              <w:t>DataReferenceBox</w:t>
            </w:r>
          </w:p>
        </w:tc>
      </w:tr>
      <w:tr w:rsidR="00164368" w:rsidRPr="00DE5AAB" w14:paraId="29BFA269" w14:textId="77777777" w:rsidTr="000C417E">
        <w:tc>
          <w:tcPr>
            <w:tcW w:w="670" w:type="pct"/>
          </w:tcPr>
          <w:p w14:paraId="0F0CD411" w14:textId="77777777" w:rsidR="00164368" w:rsidRPr="00DE5AAB" w:rsidRDefault="00164368" w:rsidP="000C417E">
            <w:pPr>
              <w:pStyle w:val="BodyText"/>
              <w:autoSpaceDE w:val="0"/>
              <w:autoSpaceDN w:val="0"/>
              <w:adjustRightInd w:val="0"/>
              <w:spacing w:after="0"/>
              <w:rPr>
                <w:rFonts w:eastAsia="MS Mincho"/>
                <w:szCs w:val="24"/>
              </w:rPr>
            </w:pPr>
            <w:r w:rsidRPr="00DE5AAB">
              <w:rPr>
                <w:rFonts w:eastAsia="MS Mincho"/>
                <w:szCs w:val="24"/>
              </w:rPr>
              <w:t>Mandatory:</w:t>
            </w:r>
          </w:p>
        </w:tc>
        <w:tc>
          <w:tcPr>
            <w:tcW w:w="4330" w:type="pct"/>
          </w:tcPr>
          <w:p w14:paraId="7A304B24" w14:textId="77777777" w:rsidR="00164368" w:rsidRPr="00DE5AAB" w:rsidRDefault="00164368" w:rsidP="000C417E">
            <w:pPr>
              <w:pStyle w:val="BodyText"/>
              <w:autoSpaceDE w:val="0"/>
              <w:autoSpaceDN w:val="0"/>
              <w:adjustRightInd w:val="0"/>
              <w:spacing w:after="0"/>
              <w:rPr>
                <w:rFonts w:eastAsia="MS Mincho"/>
                <w:szCs w:val="24"/>
              </w:rPr>
            </w:pPr>
            <w:r>
              <w:rPr>
                <w:rFonts w:eastAsia="MS Mincho"/>
                <w:szCs w:val="24"/>
              </w:rPr>
              <w:t>No</w:t>
            </w:r>
          </w:p>
        </w:tc>
      </w:tr>
      <w:tr w:rsidR="00164368" w:rsidRPr="00DE5AAB" w14:paraId="5427DBF0" w14:textId="77777777" w:rsidTr="000C417E">
        <w:tc>
          <w:tcPr>
            <w:tcW w:w="670" w:type="pct"/>
          </w:tcPr>
          <w:p w14:paraId="37C65310" w14:textId="77777777" w:rsidR="00164368" w:rsidRPr="00DE5AAB" w:rsidRDefault="00164368" w:rsidP="000C417E">
            <w:pPr>
              <w:pStyle w:val="BodyText"/>
              <w:autoSpaceDE w:val="0"/>
              <w:autoSpaceDN w:val="0"/>
              <w:adjustRightInd w:val="0"/>
              <w:spacing w:after="0"/>
              <w:rPr>
                <w:rFonts w:eastAsia="MS Mincho"/>
                <w:szCs w:val="24"/>
              </w:rPr>
            </w:pPr>
            <w:r w:rsidRPr="00DE5AAB">
              <w:rPr>
                <w:rFonts w:eastAsia="MS Mincho"/>
                <w:szCs w:val="24"/>
              </w:rPr>
              <w:t>Quantity:</w:t>
            </w:r>
          </w:p>
        </w:tc>
        <w:tc>
          <w:tcPr>
            <w:tcW w:w="4330" w:type="pct"/>
          </w:tcPr>
          <w:p w14:paraId="4E6D5A23" w14:textId="77777777" w:rsidR="00164368" w:rsidRPr="00DE5AAB" w:rsidRDefault="00164368" w:rsidP="000C417E">
            <w:pPr>
              <w:pStyle w:val="BodyText"/>
              <w:autoSpaceDE w:val="0"/>
              <w:autoSpaceDN w:val="0"/>
              <w:adjustRightInd w:val="0"/>
              <w:spacing w:after="0"/>
              <w:rPr>
                <w:rFonts w:eastAsia="MS Mincho"/>
                <w:szCs w:val="24"/>
              </w:rPr>
            </w:pPr>
            <w:r>
              <w:rPr>
                <w:rFonts w:eastAsia="MS Mincho"/>
                <w:szCs w:val="24"/>
              </w:rPr>
              <w:t>Zero</w:t>
            </w:r>
            <w:r w:rsidRPr="00DE5AAB">
              <w:rPr>
                <w:rFonts w:eastAsia="MS Mincho"/>
                <w:szCs w:val="24"/>
              </w:rPr>
              <w:t xml:space="preserve"> or more</w:t>
            </w:r>
          </w:p>
        </w:tc>
      </w:tr>
    </w:tbl>
    <w:p w14:paraId="182D5D42" w14:textId="77777777" w:rsidR="00164368" w:rsidRDefault="00164368" w:rsidP="00164368"/>
    <w:p w14:paraId="11D1BFEF" w14:textId="3EEA123E" w:rsidR="00740042" w:rsidRDefault="00740042" w:rsidP="00B215FD">
      <w:pPr>
        <w:pStyle w:val="Heading2"/>
      </w:pPr>
      <w:bookmarkStart w:id="25" w:name="_Toc206773352"/>
      <w:r>
        <w:t>Clause 8.8.8 Track fragment run box</w:t>
      </w:r>
      <w:bookmarkEnd w:id="25"/>
    </w:p>
    <w:p w14:paraId="03C6E6E9" w14:textId="358346E9" w:rsidR="00740042" w:rsidRDefault="00CA2967" w:rsidP="00BD4EB3">
      <w:pPr>
        <w:pStyle w:val="AMDInstruction"/>
        <w:rPr>
          <w:lang w:eastAsia="ja-JP"/>
        </w:rPr>
      </w:pPr>
      <w:r>
        <w:rPr>
          <w:lang w:eastAsia="ja-JP"/>
        </w:rPr>
        <w:t>Replace the clause 8.8.8.2 with the following:</w:t>
      </w:r>
    </w:p>
    <w:p w14:paraId="32CF20DA" w14:textId="542C5689" w:rsidR="00CA2967" w:rsidRPr="00BD4EB3" w:rsidRDefault="00CA2967" w:rsidP="00740042">
      <w:pPr>
        <w:rPr>
          <w:b/>
          <w:bCs/>
          <w:lang w:eastAsia="ja-JP"/>
        </w:rPr>
      </w:pPr>
      <w:r w:rsidRPr="00BD4EB3">
        <w:rPr>
          <w:b/>
          <w:bCs/>
          <w:lang w:eastAsia="ja-JP"/>
        </w:rPr>
        <w:t>8.8.8.2 Syntax</w:t>
      </w:r>
    </w:p>
    <w:p w14:paraId="7959EB03" w14:textId="77777777" w:rsidR="00CA2967" w:rsidRDefault="00CA2967" w:rsidP="00BD4EB3">
      <w:pPr>
        <w:pStyle w:val="code0"/>
        <w:rPr>
          <w:lang w:eastAsia="ja-JP"/>
        </w:rPr>
      </w:pPr>
      <w:r>
        <w:rPr>
          <w:lang w:eastAsia="ja-JP"/>
        </w:rPr>
        <w:t>aligned(8) class TrackRunBox extends FullBox('trun', version, tr_flags)</w:t>
      </w:r>
    </w:p>
    <w:p w14:paraId="0999C33C" w14:textId="77777777" w:rsidR="00CA2967" w:rsidRDefault="00CA2967" w:rsidP="00BD4EB3">
      <w:pPr>
        <w:pStyle w:val="code0"/>
        <w:rPr>
          <w:lang w:eastAsia="ja-JP"/>
        </w:rPr>
      </w:pPr>
      <w:r>
        <w:rPr>
          <w:lang w:eastAsia="ja-JP"/>
        </w:rPr>
        <w:t>{</w:t>
      </w:r>
    </w:p>
    <w:p w14:paraId="6AE392E9" w14:textId="77777777" w:rsidR="00CA2967" w:rsidRDefault="00CA2967" w:rsidP="00BD4EB3">
      <w:pPr>
        <w:pStyle w:val="code0"/>
        <w:rPr>
          <w:lang w:eastAsia="ja-JP"/>
        </w:rPr>
      </w:pPr>
      <w:r>
        <w:rPr>
          <w:lang w:eastAsia="ja-JP"/>
        </w:rPr>
        <w:t xml:space="preserve">   unsigned int(32) sample_count;</w:t>
      </w:r>
    </w:p>
    <w:p w14:paraId="3787E4BD" w14:textId="77777777" w:rsidR="00CA2967" w:rsidRDefault="00CA2967" w:rsidP="00BD4EB3">
      <w:pPr>
        <w:pStyle w:val="code0"/>
        <w:rPr>
          <w:lang w:eastAsia="ja-JP"/>
        </w:rPr>
      </w:pPr>
      <w:r>
        <w:rPr>
          <w:lang w:eastAsia="ja-JP"/>
        </w:rPr>
        <w:t xml:space="preserve">   // the following are optional fields</w:t>
      </w:r>
    </w:p>
    <w:p w14:paraId="735EF64E" w14:textId="77777777" w:rsidR="00CA2967" w:rsidRDefault="00CA2967" w:rsidP="00BD4EB3">
      <w:pPr>
        <w:pStyle w:val="code0"/>
        <w:rPr>
          <w:lang w:eastAsia="ja-JP"/>
        </w:rPr>
      </w:pPr>
      <w:r>
        <w:rPr>
          <w:lang w:eastAsia="ja-JP"/>
        </w:rPr>
        <w:t xml:space="preserve">   if (version &lt; 2)</w:t>
      </w:r>
    </w:p>
    <w:p w14:paraId="1D1C11C3" w14:textId="77777777" w:rsidR="00CA2967" w:rsidRDefault="00CA2967" w:rsidP="00BD4EB3">
      <w:pPr>
        <w:pStyle w:val="code0"/>
        <w:rPr>
          <w:lang w:eastAsia="ja-JP"/>
        </w:rPr>
      </w:pPr>
      <w:r>
        <w:rPr>
          <w:lang w:eastAsia="ja-JP"/>
        </w:rPr>
        <w:lastRenderedPageBreak/>
        <w:t xml:space="preserve">      signed int(32) data_offset;</w:t>
      </w:r>
    </w:p>
    <w:p w14:paraId="58E2303E" w14:textId="77777777" w:rsidR="00CA2967" w:rsidRDefault="00CA2967" w:rsidP="00BD4EB3">
      <w:pPr>
        <w:pStyle w:val="code0"/>
        <w:rPr>
          <w:lang w:eastAsia="ja-JP"/>
        </w:rPr>
      </w:pPr>
      <w:r>
        <w:rPr>
          <w:lang w:eastAsia="ja-JP"/>
        </w:rPr>
        <w:t xml:space="preserve">   else if (version == 2)</w:t>
      </w:r>
    </w:p>
    <w:p w14:paraId="7861A285" w14:textId="77777777" w:rsidR="00CA2967" w:rsidRDefault="00CA2967" w:rsidP="00BD4EB3">
      <w:pPr>
        <w:pStyle w:val="code0"/>
        <w:rPr>
          <w:lang w:eastAsia="ja-JP"/>
        </w:rPr>
      </w:pPr>
      <w:r>
        <w:rPr>
          <w:lang w:eastAsia="ja-JP"/>
        </w:rPr>
        <w:t xml:space="preserve">      signed int(64) data_offset;</w:t>
      </w:r>
    </w:p>
    <w:p w14:paraId="54A4CD03" w14:textId="77777777" w:rsidR="00CA2967" w:rsidRDefault="00CA2967" w:rsidP="00BD4EB3">
      <w:pPr>
        <w:pStyle w:val="code0"/>
        <w:rPr>
          <w:lang w:eastAsia="ja-JP"/>
        </w:rPr>
      </w:pPr>
      <w:r>
        <w:rPr>
          <w:lang w:eastAsia="ja-JP"/>
        </w:rPr>
        <w:t xml:space="preserve">   unsigned int(32) first_sample_flags;</w:t>
      </w:r>
    </w:p>
    <w:p w14:paraId="5159E04E" w14:textId="77777777" w:rsidR="00CA2967" w:rsidRDefault="00CA2967" w:rsidP="00BD4EB3">
      <w:pPr>
        <w:pStyle w:val="code0"/>
        <w:rPr>
          <w:lang w:eastAsia="ja-JP"/>
        </w:rPr>
      </w:pPr>
      <w:r>
        <w:rPr>
          <w:lang w:eastAsia="ja-JP"/>
        </w:rPr>
        <w:t xml:space="preserve">   // all fields in the following array are optional</w:t>
      </w:r>
    </w:p>
    <w:p w14:paraId="7FFEDF9B" w14:textId="77777777" w:rsidR="00CA2967" w:rsidRDefault="00CA2967" w:rsidP="00BD4EB3">
      <w:pPr>
        <w:pStyle w:val="code0"/>
        <w:rPr>
          <w:lang w:eastAsia="ja-JP"/>
        </w:rPr>
      </w:pPr>
      <w:r>
        <w:rPr>
          <w:lang w:eastAsia="ja-JP"/>
        </w:rPr>
        <w:t xml:space="preserve">   // as indicated by bits set in the tr_flags</w:t>
      </w:r>
    </w:p>
    <w:p w14:paraId="6FD54440" w14:textId="77777777" w:rsidR="00CA2967" w:rsidRDefault="00CA2967" w:rsidP="00BD4EB3">
      <w:pPr>
        <w:pStyle w:val="code0"/>
        <w:rPr>
          <w:lang w:eastAsia="ja-JP"/>
        </w:rPr>
      </w:pPr>
      <w:r>
        <w:rPr>
          <w:lang w:eastAsia="ja-JP"/>
        </w:rPr>
        <w:t xml:space="preserve">   {</w:t>
      </w:r>
    </w:p>
    <w:p w14:paraId="63A850B2" w14:textId="77777777" w:rsidR="00CA2967" w:rsidRDefault="00CA2967" w:rsidP="00BD4EB3">
      <w:pPr>
        <w:pStyle w:val="code0"/>
        <w:rPr>
          <w:lang w:eastAsia="ja-JP"/>
        </w:rPr>
      </w:pPr>
      <w:r>
        <w:rPr>
          <w:lang w:eastAsia="ja-JP"/>
        </w:rPr>
        <w:t xml:space="preserve">      unsigned int(32) sample_duration;</w:t>
      </w:r>
    </w:p>
    <w:p w14:paraId="4B2CA9D6" w14:textId="77777777" w:rsidR="00CA2967" w:rsidRDefault="00CA2967" w:rsidP="00BD4EB3">
      <w:pPr>
        <w:pStyle w:val="code0"/>
        <w:rPr>
          <w:lang w:eastAsia="ja-JP"/>
        </w:rPr>
      </w:pPr>
      <w:r>
        <w:rPr>
          <w:lang w:eastAsia="ja-JP"/>
        </w:rPr>
        <w:t xml:space="preserve">      unsigned int(32) sample_size;</w:t>
      </w:r>
    </w:p>
    <w:p w14:paraId="0B7C432C" w14:textId="77777777" w:rsidR="00CA2967" w:rsidRDefault="00CA2967" w:rsidP="00BD4EB3">
      <w:pPr>
        <w:pStyle w:val="code0"/>
        <w:rPr>
          <w:lang w:eastAsia="ja-JP"/>
        </w:rPr>
      </w:pPr>
      <w:r>
        <w:rPr>
          <w:lang w:eastAsia="ja-JP"/>
        </w:rPr>
        <w:t xml:space="preserve">      unsigned int(32) sample_flags</w:t>
      </w:r>
    </w:p>
    <w:p w14:paraId="3929ACF3" w14:textId="77777777" w:rsidR="00CA2967" w:rsidRDefault="00CA2967" w:rsidP="00BD4EB3">
      <w:pPr>
        <w:pStyle w:val="code0"/>
        <w:rPr>
          <w:lang w:eastAsia="ja-JP"/>
        </w:rPr>
      </w:pPr>
      <w:r>
        <w:rPr>
          <w:lang w:eastAsia="ja-JP"/>
        </w:rPr>
        <w:t xml:space="preserve">      if (version == 0)</w:t>
      </w:r>
    </w:p>
    <w:p w14:paraId="0EDCC870" w14:textId="77777777" w:rsidR="00CA2967" w:rsidRDefault="00CA2967" w:rsidP="00BD4EB3">
      <w:pPr>
        <w:pStyle w:val="code0"/>
        <w:rPr>
          <w:lang w:eastAsia="ja-JP"/>
        </w:rPr>
      </w:pPr>
      <w:r>
        <w:rPr>
          <w:lang w:eastAsia="ja-JP"/>
        </w:rPr>
        <w:t xml:space="preserve">         { unsigned int(32) sample_composition_time_offset; }</w:t>
      </w:r>
    </w:p>
    <w:p w14:paraId="47022237" w14:textId="77777777" w:rsidR="00CA2967" w:rsidRDefault="00CA2967" w:rsidP="00BD4EB3">
      <w:pPr>
        <w:pStyle w:val="code0"/>
        <w:rPr>
          <w:lang w:eastAsia="ja-JP"/>
        </w:rPr>
      </w:pPr>
      <w:r>
        <w:rPr>
          <w:lang w:eastAsia="ja-JP"/>
        </w:rPr>
        <w:t xml:space="preserve">      else</w:t>
      </w:r>
    </w:p>
    <w:p w14:paraId="37E7744B" w14:textId="77777777" w:rsidR="00CA2967" w:rsidRDefault="00CA2967" w:rsidP="00BD4EB3">
      <w:pPr>
        <w:pStyle w:val="code0"/>
        <w:rPr>
          <w:lang w:eastAsia="ja-JP"/>
        </w:rPr>
      </w:pPr>
      <w:r>
        <w:rPr>
          <w:lang w:eastAsia="ja-JP"/>
        </w:rPr>
        <w:t xml:space="preserve">         { signed int(32) sample_composition_time_offset; }</w:t>
      </w:r>
    </w:p>
    <w:p w14:paraId="456532B1" w14:textId="77777777" w:rsidR="00CA2967" w:rsidRDefault="00CA2967" w:rsidP="00BD4EB3">
      <w:pPr>
        <w:pStyle w:val="code0"/>
        <w:rPr>
          <w:lang w:eastAsia="ja-JP"/>
        </w:rPr>
      </w:pPr>
      <w:r>
        <w:rPr>
          <w:lang w:eastAsia="ja-JP"/>
        </w:rPr>
        <w:t xml:space="preserve">   }[ sample_count ]</w:t>
      </w:r>
    </w:p>
    <w:p w14:paraId="057B25FE" w14:textId="56569B26" w:rsidR="00CA2967" w:rsidRDefault="00CA2967" w:rsidP="00BD4EB3">
      <w:pPr>
        <w:pStyle w:val="code0"/>
        <w:rPr>
          <w:lang w:eastAsia="ja-JP"/>
        </w:rPr>
      </w:pPr>
      <w:r>
        <w:rPr>
          <w:lang w:eastAsia="ja-JP"/>
        </w:rPr>
        <w:t>}</w:t>
      </w:r>
    </w:p>
    <w:p w14:paraId="2BD49B8B" w14:textId="77777777" w:rsidR="00CA2967" w:rsidRPr="00BD4EB3" w:rsidRDefault="00CA2967" w:rsidP="00BD4EB3">
      <w:pPr>
        <w:rPr>
          <w:lang w:eastAsia="ja-JP"/>
        </w:rPr>
      </w:pPr>
    </w:p>
    <w:p w14:paraId="7759A972" w14:textId="5431B3F6" w:rsidR="00A32D68" w:rsidRPr="00B43828" w:rsidRDefault="00B43828" w:rsidP="00B215FD">
      <w:pPr>
        <w:pStyle w:val="Heading2"/>
      </w:pPr>
      <w:bookmarkStart w:id="26" w:name="_Toc206773353"/>
      <w:r w:rsidRPr="00B43828">
        <w:t>Clause 8.8.11, Movie fragment random access offset box</w:t>
      </w:r>
      <w:bookmarkEnd w:id="26"/>
    </w:p>
    <w:p w14:paraId="67FC7405" w14:textId="77777777" w:rsidR="00B43828" w:rsidRPr="00AD06CC" w:rsidRDefault="00B43828" w:rsidP="00B43828">
      <w:pPr>
        <w:pStyle w:val="AMDInstruction"/>
      </w:pPr>
      <w:r w:rsidRPr="00AD06CC">
        <w:t>Replace the subclause 8.8.11.2 with the following:</w:t>
      </w:r>
    </w:p>
    <w:p w14:paraId="5AFBC2E6" w14:textId="77777777" w:rsidR="00B43828" w:rsidRPr="00DE5AAB" w:rsidRDefault="00B43828" w:rsidP="00B43828">
      <w:pPr>
        <w:pStyle w:val="code0"/>
      </w:pPr>
      <w:r w:rsidRPr="00DE5AAB">
        <w:t>aligned(8) class MovieFragmentRandomAccessOffsetBox</w:t>
      </w:r>
      <w:r>
        <w:t xml:space="preserve"> </w:t>
      </w:r>
      <w:r>
        <w:br/>
      </w:r>
      <w:r>
        <w:tab/>
      </w:r>
      <w:r w:rsidRPr="00DE5AAB">
        <w:t xml:space="preserve">extends FullBox('mfro', </w:t>
      </w:r>
      <w:r>
        <w:t>0</w:t>
      </w:r>
      <w:r w:rsidRPr="00DE5AAB">
        <w:t>, 0)</w:t>
      </w:r>
    </w:p>
    <w:p w14:paraId="0770DEA7" w14:textId="77777777" w:rsidR="00B43828" w:rsidRPr="00DE5AAB" w:rsidRDefault="00B43828" w:rsidP="00B43828">
      <w:pPr>
        <w:pStyle w:val="code0"/>
      </w:pPr>
      <w:r w:rsidRPr="00DE5AAB">
        <w:t>{</w:t>
      </w:r>
    </w:p>
    <w:p w14:paraId="101A7221" w14:textId="77777777" w:rsidR="00B43828" w:rsidRPr="00DE5AAB" w:rsidRDefault="00B43828" w:rsidP="00B43828">
      <w:pPr>
        <w:pStyle w:val="code0"/>
      </w:pPr>
      <w:r>
        <w:tab/>
      </w:r>
      <w:r w:rsidRPr="00DE5AAB">
        <w:t>unsigned int(32) parent_size;</w:t>
      </w:r>
    </w:p>
    <w:p w14:paraId="61991E13" w14:textId="77777777" w:rsidR="00B43828" w:rsidRPr="00DE5AAB" w:rsidRDefault="00B43828" w:rsidP="00B43828">
      <w:pPr>
        <w:pStyle w:val="code0"/>
      </w:pPr>
      <w:r w:rsidRPr="00DE5AAB">
        <w:t>}</w:t>
      </w:r>
    </w:p>
    <w:p w14:paraId="0724BE70" w14:textId="77777777" w:rsidR="00164368" w:rsidRDefault="00164368" w:rsidP="008C3F02"/>
    <w:p w14:paraId="6B07CDAF" w14:textId="4E21DDA5" w:rsidR="00E16772" w:rsidRDefault="00E16772" w:rsidP="00B215FD">
      <w:pPr>
        <w:pStyle w:val="Heading2"/>
      </w:pPr>
      <w:bookmarkStart w:id="27" w:name="_Toc206773354"/>
      <w:r>
        <w:t xml:space="preserve">Clause 8.8.12, Track fragment </w:t>
      </w:r>
      <w:proofErr w:type="gramStart"/>
      <w:r>
        <w:t>decode</w:t>
      </w:r>
      <w:proofErr w:type="gramEnd"/>
      <w:r>
        <w:t xml:space="preserve"> time box</w:t>
      </w:r>
      <w:bookmarkEnd w:id="27"/>
    </w:p>
    <w:p w14:paraId="7534B716" w14:textId="78A31935" w:rsidR="00B01040" w:rsidRPr="00AD06CC" w:rsidRDefault="00B01040" w:rsidP="00B01040">
      <w:pPr>
        <w:pStyle w:val="AMDInstruction"/>
      </w:pPr>
      <w:r>
        <w:t xml:space="preserve">In </w:t>
      </w:r>
      <w:r w:rsidRPr="00AD06CC">
        <w:t>clause 8.8.12.3</w:t>
      </w:r>
      <w:r>
        <w:t xml:space="preserve"> r</w:t>
      </w:r>
      <w:r w:rsidRPr="00AD06CC">
        <w:t>eplace the following text</w:t>
      </w:r>
      <w:r>
        <w:t>:</w:t>
      </w:r>
    </w:p>
    <w:p w14:paraId="0260C7DF" w14:textId="77777777" w:rsidR="00B01040" w:rsidRPr="0017215C" w:rsidRDefault="00B01040" w:rsidP="00B01040">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szCs w:val="24"/>
        </w:rPr>
      </w:pPr>
      <w:r w:rsidRPr="00DE5AAB">
        <w:rPr>
          <w:rStyle w:val="ISOCode"/>
        </w:rPr>
        <w:t xml:space="preserve">baseMediaDecodeTime </w:t>
      </w:r>
      <w:r w:rsidRPr="00DE5AAB">
        <w:rPr>
          <w:rFonts w:eastAsia="MS Mincho"/>
          <w:szCs w:val="24"/>
        </w:rPr>
        <w:t>is an integer equal to the sum of the decode durations of all earlier samples in the media, expressed in the media's timescale. It does not include the samples added in the enclosing track fragment.</w:t>
      </w:r>
    </w:p>
    <w:p w14:paraId="55E079AC" w14:textId="77777777" w:rsidR="00B01040" w:rsidRPr="00AD06CC" w:rsidRDefault="00B01040" w:rsidP="00B01040">
      <w:pPr>
        <w:pStyle w:val="AMDInstruction"/>
      </w:pPr>
      <w:r w:rsidRPr="00AD06CC">
        <w:t>with:</w:t>
      </w:r>
    </w:p>
    <w:p w14:paraId="3E14576C" w14:textId="571F779E" w:rsidR="00E16772" w:rsidRPr="00B01040" w:rsidRDefault="00B01040" w:rsidP="00B215FD">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szCs w:val="24"/>
        </w:rPr>
      </w:pPr>
      <w:r w:rsidRPr="00DE5AAB">
        <w:rPr>
          <w:rStyle w:val="ISOCode"/>
        </w:rPr>
        <w:t xml:space="preserve">baseMediaDecodeTime </w:t>
      </w:r>
      <w:r w:rsidRPr="005576D5">
        <w:rPr>
          <w:rFonts w:eastAsia="MS Mincho"/>
          <w:szCs w:val="24"/>
        </w:rPr>
        <w:t xml:space="preserve">is the absolute decoding timestamp, measured on the decoding timeline, of the first sample in decoding order in the track fragment, expressed in the media's timescale. The value of </w:t>
      </w:r>
      <w:proofErr w:type="spellStart"/>
      <w:r w:rsidRPr="005576D5">
        <w:rPr>
          <w:rFonts w:eastAsia="MS Mincho"/>
          <w:szCs w:val="24"/>
        </w:rPr>
        <w:t>baseMediaDecodeTime</w:t>
      </w:r>
      <w:proofErr w:type="spellEnd"/>
      <w:r w:rsidRPr="005576D5">
        <w:rPr>
          <w:rFonts w:eastAsia="MS Mincho"/>
          <w:szCs w:val="24"/>
        </w:rPr>
        <w:t xml:space="preserve"> shall be </w:t>
      </w:r>
      <w:r w:rsidRPr="00A20DBD">
        <w:rPr>
          <w:rFonts w:eastAsia="MS Mincho"/>
          <w:szCs w:val="24"/>
        </w:rPr>
        <w:t xml:space="preserve">greater than </w:t>
      </w:r>
      <w:r w:rsidRPr="005576D5">
        <w:rPr>
          <w:rFonts w:eastAsia="MS Mincho"/>
          <w:szCs w:val="24"/>
        </w:rPr>
        <w:t>or equal to the sum of the sample durations of all the samples of this track that precede this track fragment in decoding order.</w:t>
      </w:r>
    </w:p>
    <w:p w14:paraId="2914E66C" w14:textId="77777777" w:rsidR="00B01040" w:rsidRDefault="00B01040" w:rsidP="008C3F02"/>
    <w:p w14:paraId="1CF602E4" w14:textId="3DEBAA40" w:rsidR="00056990" w:rsidRPr="00056990" w:rsidRDefault="00056990" w:rsidP="00B215FD">
      <w:pPr>
        <w:pStyle w:val="Heading2"/>
      </w:pPr>
      <w:bookmarkStart w:id="28" w:name="_Toc206773355"/>
      <w:r w:rsidRPr="00056990">
        <w:t>Clause 8.10.4, Track kind</w:t>
      </w:r>
      <w:bookmarkEnd w:id="28"/>
    </w:p>
    <w:p w14:paraId="6DAB1D76" w14:textId="5064B7AF" w:rsidR="00056990" w:rsidRPr="00AD06CC" w:rsidRDefault="00056990" w:rsidP="00056990">
      <w:pPr>
        <w:pStyle w:val="AMDInstruction"/>
        <w:rPr>
          <w:rFonts w:eastAsia="Cambria"/>
        </w:rPr>
      </w:pPr>
      <w:r w:rsidRPr="00AD06CC">
        <w:rPr>
          <w:rFonts w:eastAsia="Cambria"/>
        </w:rPr>
        <w:t xml:space="preserve">Replace the </w:t>
      </w:r>
      <w:r w:rsidR="00375195">
        <w:rPr>
          <w:rFonts w:eastAsia="Cambria"/>
        </w:rPr>
        <w:t>text</w:t>
      </w:r>
      <w:r w:rsidRPr="00AD06CC">
        <w:rPr>
          <w:rFonts w:eastAsia="Cambria"/>
        </w:rPr>
        <w:t xml:space="preserve"> in clause 8.10.4.1:</w:t>
      </w:r>
    </w:p>
    <w:tbl>
      <w:tblPr>
        <w:tblStyle w:val="TableGrid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5"/>
        <w:gridCol w:w="8476"/>
      </w:tblGrid>
      <w:tr w:rsidR="00056990" w:rsidRPr="002236C3" w14:paraId="4753FEBE" w14:textId="77777777" w:rsidTr="00CB32E9">
        <w:tc>
          <w:tcPr>
            <w:tcW w:w="654" w:type="pct"/>
          </w:tcPr>
          <w:p w14:paraId="58963AFE" w14:textId="77777777" w:rsidR="00056990" w:rsidRPr="002236C3" w:rsidRDefault="00056990" w:rsidP="00CB32E9">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rFonts w:eastAsia="Calibri"/>
                <w:szCs w:val="24"/>
              </w:rPr>
            </w:pPr>
            <w:r w:rsidRPr="002236C3">
              <w:rPr>
                <w:szCs w:val="24"/>
              </w:rPr>
              <w:t>Box Type:</w:t>
            </w:r>
          </w:p>
        </w:tc>
        <w:tc>
          <w:tcPr>
            <w:tcW w:w="4346" w:type="pct"/>
          </w:tcPr>
          <w:p w14:paraId="1661F72C" w14:textId="77777777" w:rsidR="00056990" w:rsidRPr="002236C3" w:rsidRDefault="00056990" w:rsidP="00CB32E9">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rFonts w:eastAsia="Calibri"/>
                <w:szCs w:val="24"/>
              </w:rPr>
            </w:pPr>
            <w:r w:rsidRPr="002236C3">
              <w:rPr>
                <w:rFonts w:ascii="Courier New" w:eastAsia="SimSun" w:hAnsi="Courier New" w:cs="Courier New"/>
                <w:szCs w:val="24"/>
                <w:lang w:eastAsia="zh-CN"/>
              </w:rPr>
              <w:t>'kind'</w:t>
            </w:r>
          </w:p>
        </w:tc>
      </w:tr>
      <w:tr w:rsidR="00056990" w:rsidRPr="002236C3" w14:paraId="19906808" w14:textId="77777777" w:rsidTr="00CB32E9">
        <w:trPr>
          <w:trHeight w:val="795"/>
        </w:trPr>
        <w:tc>
          <w:tcPr>
            <w:tcW w:w="654" w:type="pct"/>
          </w:tcPr>
          <w:p w14:paraId="7C609BDB" w14:textId="77777777" w:rsidR="00056990" w:rsidRPr="002236C3" w:rsidRDefault="00056990" w:rsidP="00CB32E9">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rFonts w:eastAsia="Calibri"/>
                <w:szCs w:val="24"/>
              </w:rPr>
            </w:pPr>
            <w:r w:rsidRPr="002236C3">
              <w:rPr>
                <w:szCs w:val="24"/>
              </w:rPr>
              <w:t>Container:</w:t>
            </w:r>
          </w:p>
        </w:tc>
        <w:tc>
          <w:tcPr>
            <w:tcW w:w="4346" w:type="pct"/>
          </w:tcPr>
          <w:p w14:paraId="214822C9" w14:textId="77777777" w:rsidR="00056990" w:rsidRPr="002236C3" w:rsidRDefault="00056990" w:rsidP="00CB32E9">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szCs w:val="24"/>
              </w:rPr>
            </w:pPr>
            <w:proofErr w:type="spellStart"/>
            <w:r w:rsidRPr="002236C3">
              <w:rPr>
                <w:rFonts w:ascii="Courier New" w:eastAsia="SimSun" w:hAnsi="Courier New" w:cs="Courier New"/>
                <w:szCs w:val="24"/>
                <w:lang w:eastAsia="zh-CN"/>
              </w:rPr>
              <w:t>AudioElementBox</w:t>
            </w:r>
            <w:proofErr w:type="spellEnd"/>
            <w:r w:rsidRPr="002236C3">
              <w:rPr>
                <w:szCs w:val="24"/>
              </w:rPr>
              <w:t xml:space="preserve">, </w:t>
            </w:r>
            <w:proofErr w:type="spellStart"/>
            <w:r w:rsidRPr="002236C3">
              <w:rPr>
                <w:rFonts w:ascii="Courier New" w:eastAsia="SimSun" w:hAnsi="Courier New" w:cs="Courier New"/>
                <w:szCs w:val="24"/>
                <w:lang w:eastAsia="zh-CN"/>
              </w:rPr>
              <w:t>PreselectionGroupBox</w:t>
            </w:r>
            <w:proofErr w:type="spellEnd"/>
            <w:r w:rsidRPr="002236C3">
              <w:rPr>
                <w:szCs w:val="24"/>
              </w:rPr>
              <w:t>, or</w:t>
            </w:r>
          </w:p>
          <w:p w14:paraId="676B4705" w14:textId="77777777" w:rsidR="00056990" w:rsidRPr="002236C3" w:rsidRDefault="00056990" w:rsidP="00CB32E9">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rFonts w:eastAsia="Calibri"/>
                <w:szCs w:val="24"/>
              </w:rPr>
            </w:pPr>
            <w:proofErr w:type="spellStart"/>
            <w:r w:rsidRPr="002236C3">
              <w:rPr>
                <w:rFonts w:ascii="Courier New" w:eastAsia="SimSun" w:hAnsi="Courier New" w:cs="Courier New"/>
                <w:szCs w:val="24"/>
                <w:lang w:eastAsia="zh-CN"/>
              </w:rPr>
              <w:t>UserDataBox</w:t>
            </w:r>
            <w:proofErr w:type="spellEnd"/>
            <w:r w:rsidRPr="002236C3">
              <w:rPr>
                <w:szCs w:val="24"/>
              </w:rPr>
              <w:t xml:space="preserve"> of the corresponding </w:t>
            </w:r>
            <w:proofErr w:type="spellStart"/>
            <w:r w:rsidRPr="002236C3">
              <w:rPr>
                <w:rFonts w:ascii="Courier New" w:eastAsia="SimSun" w:hAnsi="Courier New" w:cs="Courier New"/>
                <w:szCs w:val="24"/>
                <w:lang w:eastAsia="zh-CN"/>
              </w:rPr>
              <w:t>TrackBox</w:t>
            </w:r>
            <w:proofErr w:type="spellEnd"/>
          </w:p>
        </w:tc>
      </w:tr>
      <w:tr w:rsidR="00056990" w:rsidRPr="002236C3" w14:paraId="0F848C02" w14:textId="77777777" w:rsidTr="00CB32E9">
        <w:tc>
          <w:tcPr>
            <w:tcW w:w="654" w:type="pct"/>
          </w:tcPr>
          <w:p w14:paraId="53F3ACE2" w14:textId="77777777" w:rsidR="00056990" w:rsidRPr="002236C3" w:rsidRDefault="00056990" w:rsidP="00CB32E9">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rFonts w:eastAsia="Calibri"/>
                <w:szCs w:val="24"/>
              </w:rPr>
            </w:pPr>
            <w:r w:rsidRPr="002236C3">
              <w:rPr>
                <w:szCs w:val="24"/>
              </w:rPr>
              <w:lastRenderedPageBreak/>
              <w:t>Mandatory:</w:t>
            </w:r>
          </w:p>
        </w:tc>
        <w:tc>
          <w:tcPr>
            <w:tcW w:w="4346" w:type="pct"/>
          </w:tcPr>
          <w:p w14:paraId="463C39DC" w14:textId="77777777" w:rsidR="00056990" w:rsidRPr="002236C3" w:rsidRDefault="00056990" w:rsidP="00CB32E9">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rFonts w:eastAsia="Calibri"/>
                <w:szCs w:val="24"/>
              </w:rPr>
            </w:pPr>
            <w:r w:rsidRPr="002236C3">
              <w:rPr>
                <w:szCs w:val="24"/>
              </w:rPr>
              <w:t>No</w:t>
            </w:r>
          </w:p>
        </w:tc>
      </w:tr>
      <w:tr w:rsidR="00056990" w:rsidRPr="002236C3" w14:paraId="4AA323AD" w14:textId="77777777" w:rsidTr="00CB32E9">
        <w:tc>
          <w:tcPr>
            <w:tcW w:w="654" w:type="pct"/>
          </w:tcPr>
          <w:p w14:paraId="6AFBEF75" w14:textId="77777777" w:rsidR="00056990" w:rsidRPr="002236C3" w:rsidRDefault="00056990" w:rsidP="00CB32E9">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rFonts w:eastAsia="Calibri"/>
                <w:szCs w:val="24"/>
              </w:rPr>
            </w:pPr>
            <w:r w:rsidRPr="002236C3">
              <w:rPr>
                <w:szCs w:val="24"/>
              </w:rPr>
              <w:t>Quantity:</w:t>
            </w:r>
          </w:p>
        </w:tc>
        <w:tc>
          <w:tcPr>
            <w:tcW w:w="4346" w:type="pct"/>
          </w:tcPr>
          <w:p w14:paraId="5E1E4753" w14:textId="77777777" w:rsidR="00056990" w:rsidRPr="002236C3" w:rsidRDefault="00056990" w:rsidP="00CB32E9">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rFonts w:eastAsia="Calibri"/>
              </w:rPr>
            </w:pPr>
            <w:r w:rsidRPr="002236C3">
              <w:rPr>
                <w:szCs w:val="24"/>
              </w:rPr>
              <w:t>Zero or more</w:t>
            </w:r>
          </w:p>
        </w:tc>
      </w:tr>
    </w:tbl>
    <w:p w14:paraId="4FA3533E" w14:textId="77777777" w:rsidR="00375195" w:rsidRDefault="00375195" w:rsidP="00375195">
      <w:r>
        <w:t xml:space="preserve">The </w:t>
      </w:r>
      <w:r w:rsidRPr="00BD4EB3">
        <w:rPr>
          <w:rStyle w:val="codeChar1"/>
        </w:rPr>
        <w:t>KindBox</w:t>
      </w:r>
      <w:r>
        <w:t xml:space="preserve"> labels a track with its role or kind.</w:t>
      </w:r>
    </w:p>
    <w:p w14:paraId="47BD4B83" w14:textId="77777777" w:rsidR="00375195" w:rsidRDefault="00375195" w:rsidP="00375195">
      <w:r>
        <w:t>It contains a URI, possibly followed by a value. If only a URI occurs, then the kind is defined by that URI; if a value follows, then the naming scheme for the value is identified by the URI.</w:t>
      </w:r>
    </w:p>
    <w:p w14:paraId="11F08DFE" w14:textId="4406C033" w:rsidR="00375195" w:rsidRPr="00BD4EB3" w:rsidRDefault="00375195" w:rsidP="00BD4EB3">
      <w:r>
        <w:t>More than one of these may occur in a track, with different contents but with appropriate semantics (e.g. two schemes that both define a kind that indicates sub-titles).</w:t>
      </w:r>
    </w:p>
    <w:p w14:paraId="6F9C8C98" w14:textId="2EC335B8" w:rsidR="00056990" w:rsidRPr="00CB32E9" w:rsidRDefault="00056990" w:rsidP="00056990">
      <w:pPr>
        <w:pStyle w:val="AMDInstruction"/>
        <w:rPr>
          <w:rFonts w:eastAsia="Cambria"/>
        </w:rPr>
      </w:pPr>
      <w:r w:rsidRPr="00CB32E9">
        <w:rPr>
          <w:rFonts w:eastAsia="Cambria"/>
        </w:rPr>
        <w:t>with:</w:t>
      </w:r>
    </w:p>
    <w:tbl>
      <w:tblPr>
        <w:tblStyle w:val="TableGrid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5"/>
        <w:gridCol w:w="8476"/>
      </w:tblGrid>
      <w:tr w:rsidR="00056990" w:rsidRPr="002236C3" w14:paraId="2ED26843" w14:textId="77777777" w:rsidTr="00CB32E9">
        <w:tc>
          <w:tcPr>
            <w:tcW w:w="654" w:type="pct"/>
          </w:tcPr>
          <w:p w14:paraId="63CAA0DF" w14:textId="77777777" w:rsidR="00056990" w:rsidRPr="002236C3" w:rsidRDefault="00056990" w:rsidP="00CB32E9">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rFonts w:eastAsia="Calibri"/>
                <w:szCs w:val="24"/>
              </w:rPr>
            </w:pPr>
            <w:r w:rsidRPr="002236C3">
              <w:rPr>
                <w:szCs w:val="24"/>
              </w:rPr>
              <w:t>Box Type:</w:t>
            </w:r>
          </w:p>
        </w:tc>
        <w:tc>
          <w:tcPr>
            <w:tcW w:w="4346" w:type="pct"/>
          </w:tcPr>
          <w:p w14:paraId="6F8A7C60" w14:textId="77777777" w:rsidR="00056990" w:rsidRPr="002236C3" w:rsidRDefault="00056990" w:rsidP="00CB32E9">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rFonts w:eastAsia="Calibri"/>
                <w:szCs w:val="24"/>
              </w:rPr>
            </w:pPr>
            <w:r w:rsidRPr="002236C3">
              <w:rPr>
                <w:rFonts w:ascii="Courier New" w:eastAsia="SimSun" w:hAnsi="Courier New" w:cs="Courier New"/>
                <w:szCs w:val="24"/>
                <w:lang w:eastAsia="zh-CN"/>
              </w:rPr>
              <w:t>'kind'</w:t>
            </w:r>
          </w:p>
        </w:tc>
      </w:tr>
      <w:tr w:rsidR="00056990" w:rsidRPr="002236C3" w14:paraId="76257B72" w14:textId="77777777" w:rsidTr="00CB32E9">
        <w:trPr>
          <w:trHeight w:val="795"/>
        </w:trPr>
        <w:tc>
          <w:tcPr>
            <w:tcW w:w="654" w:type="pct"/>
          </w:tcPr>
          <w:p w14:paraId="58F68FB4" w14:textId="77777777" w:rsidR="00056990" w:rsidRPr="002236C3" w:rsidRDefault="00056990" w:rsidP="00CB32E9">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rFonts w:eastAsia="Calibri"/>
                <w:szCs w:val="24"/>
              </w:rPr>
            </w:pPr>
            <w:r w:rsidRPr="002236C3">
              <w:rPr>
                <w:szCs w:val="24"/>
              </w:rPr>
              <w:t>Container:</w:t>
            </w:r>
          </w:p>
        </w:tc>
        <w:tc>
          <w:tcPr>
            <w:tcW w:w="4346" w:type="pct"/>
          </w:tcPr>
          <w:p w14:paraId="05F3E388" w14:textId="77777777" w:rsidR="00056990" w:rsidRPr="002236C3" w:rsidRDefault="00056990" w:rsidP="00CB32E9">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szCs w:val="24"/>
              </w:rPr>
            </w:pPr>
            <w:proofErr w:type="spellStart"/>
            <w:r w:rsidRPr="002236C3">
              <w:rPr>
                <w:rFonts w:ascii="Courier New" w:eastAsia="SimSun" w:hAnsi="Courier New" w:cs="Courier New"/>
                <w:szCs w:val="24"/>
                <w:lang w:eastAsia="zh-CN"/>
              </w:rPr>
              <w:t>AudioElementBox</w:t>
            </w:r>
            <w:proofErr w:type="spellEnd"/>
            <w:r w:rsidRPr="002236C3">
              <w:rPr>
                <w:szCs w:val="24"/>
              </w:rPr>
              <w:t xml:space="preserve">, </w:t>
            </w:r>
            <w:proofErr w:type="spellStart"/>
            <w:r w:rsidRPr="002236C3">
              <w:rPr>
                <w:rFonts w:ascii="Courier New" w:eastAsia="SimSun" w:hAnsi="Courier New" w:cs="Courier New"/>
                <w:szCs w:val="24"/>
                <w:lang w:eastAsia="zh-CN"/>
              </w:rPr>
              <w:t>PreselectionGroupBox</w:t>
            </w:r>
            <w:proofErr w:type="spellEnd"/>
            <w:r w:rsidRPr="002236C3">
              <w:rPr>
                <w:szCs w:val="24"/>
              </w:rPr>
              <w:t>, or</w:t>
            </w:r>
          </w:p>
          <w:p w14:paraId="786C8489" w14:textId="77777777" w:rsidR="00056990" w:rsidRPr="002236C3" w:rsidRDefault="00056990" w:rsidP="00CB32E9">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rFonts w:eastAsia="Calibri"/>
                <w:szCs w:val="24"/>
              </w:rPr>
            </w:pPr>
            <w:proofErr w:type="spellStart"/>
            <w:r w:rsidRPr="002236C3">
              <w:rPr>
                <w:rFonts w:ascii="Courier New" w:eastAsia="SimSun" w:hAnsi="Courier New" w:cs="Courier New"/>
                <w:szCs w:val="24"/>
                <w:lang w:eastAsia="zh-CN"/>
              </w:rPr>
              <w:t>UserDataBox</w:t>
            </w:r>
            <w:proofErr w:type="spellEnd"/>
          </w:p>
        </w:tc>
      </w:tr>
      <w:tr w:rsidR="00056990" w:rsidRPr="002236C3" w14:paraId="30EADDEA" w14:textId="77777777" w:rsidTr="00CB32E9">
        <w:tc>
          <w:tcPr>
            <w:tcW w:w="654" w:type="pct"/>
          </w:tcPr>
          <w:p w14:paraId="16FDB209" w14:textId="77777777" w:rsidR="00056990" w:rsidRPr="002236C3" w:rsidRDefault="00056990" w:rsidP="00CB32E9">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rFonts w:eastAsia="Calibri"/>
                <w:szCs w:val="24"/>
              </w:rPr>
            </w:pPr>
            <w:r w:rsidRPr="002236C3">
              <w:rPr>
                <w:szCs w:val="24"/>
              </w:rPr>
              <w:t>Mandatory:</w:t>
            </w:r>
          </w:p>
        </w:tc>
        <w:tc>
          <w:tcPr>
            <w:tcW w:w="4346" w:type="pct"/>
          </w:tcPr>
          <w:p w14:paraId="1DA3D338" w14:textId="77777777" w:rsidR="00056990" w:rsidRPr="002236C3" w:rsidRDefault="00056990" w:rsidP="00CB32E9">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rFonts w:eastAsia="Calibri"/>
                <w:szCs w:val="24"/>
              </w:rPr>
            </w:pPr>
            <w:r w:rsidRPr="002236C3">
              <w:rPr>
                <w:szCs w:val="24"/>
              </w:rPr>
              <w:t>No</w:t>
            </w:r>
          </w:p>
        </w:tc>
      </w:tr>
      <w:tr w:rsidR="00056990" w:rsidRPr="002236C3" w14:paraId="27A309DA" w14:textId="77777777" w:rsidTr="00CB32E9">
        <w:tc>
          <w:tcPr>
            <w:tcW w:w="654" w:type="pct"/>
          </w:tcPr>
          <w:p w14:paraId="3D503A4B" w14:textId="77777777" w:rsidR="00056990" w:rsidRPr="002236C3" w:rsidRDefault="00056990" w:rsidP="00CB32E9">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rFonts w:eastAsia="Calibri"/>
                <w:szCs w:val="24"/>
              </w:rPr>
            </w:pPr>
            <w:r w:rsidRPr="002236C3">
              <w:rPr>
                <w:szCs w:val="24"/>
              </w:rPr>
              <w:t>Quantity:</w:t>
            </w:r>
          </w:p>
        </w:tc>
        <w:tc>
          <w:tcPr>
            <w:tcW w:w="4346" w:type="pct"/>
          </w:tcPr>
          <w:p w14:paraId="49D91262" w14:textId="77777777" w:rsidR="00056990" w:rsidRPr="002236C3" w:rsidRDefault="00056990" w:rsidP="00CB32E9">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rFonts w:eastAsia="Calibri"/>
              </w:rPr>
            </w:pPr>
            <w:r w:rsidRPr="002236C3">
              <w:rPr>
                <w:szCs w:val="24"/>
              </w:rPr>
              <w:t>Zero or more</w:t>
            </w:r>
          </w:p>
        </w:tc>
      </w:tr>
    </w:tbl>
    <w:p w14:paraId="5CEF49C1" w14:textId="77777777" w:rsidR="00375195" w:rsidRDefault="00375195" w:rsidP="00375195">
      <w:r>
        <w:t xml:space="preserve">The </w:t>
      </w:r>
      <w:r w:rsidRPr="00BD4EB3">
        <w:rPr>
          <w:rStyle w:val="codeChar1"/>
        </w:rPr>
        <w:t>KindBox</w:t>
      </w:r>
      <w:r>
        <w:t xml:space="preserve"> labels a track with its role or kind.</w:t>
      </w:r>
    </w:p>
    <w:p w14:paraId="62ED561D" w14:textId="77777777" w:rsidR="00375195" w:rsidRDefault="00375195" w:rsidP="00375195">
      <w:r>
        <w:t>It contains a URI, possibly followed by a value. If only a URI occurs, then the kind is defined by that URI; if a value follows, then the naming scheme for the value is identified by the URI.</w:t>
      </w:r>
    </w:p>
    <w:p w14:paraId="2F5A91B3" w14:textId="460D910B" w:rsidR="00056990" w:rsidRDefault="00375195" w:rsidP="00375195">
      <w:r>
        <w:t>More than one of these may occur in the containing element, with different contents but with appropriate semantics (e.g. two schemes that both define a kind that indicates sub-titles).</w:t>
      </w:r>
    </w:p>
    <w:p w14:paraId="6A3AFC40" w14:textId="77777777" w:rsidR="00375195" w:rsidRDefault="00375195" w:rsidP="00B215FD"/>
    <w:p w14:paraId="54FE7914" w14:textId="5CE9D6DD" w:rsidR="003F495D" w:rsidRDefault="003F495D" w:rsidP="00BD4EB3">
      <w:pPr>
        <w:pStyle w:val="Heading2"/>
      </w:pPr>
      <w:bookmarkStart w:id="29" w:name="_Toc206773356"/>
      <w:r>
        <w:t>Clause 8.10.5, Label box</w:t>
      </w:r>
      <w:bookmarkEnd w:id="29"/>
    </w:p>
    <w:p w14:paraId="5CAAA840" w14:textId="4F22526D" w:rsidR="003F495D" w:rsidRDefault="003F495D" w:rsidP="00BD4EB3">
      <w:pPr>
        <w:pStyle w:val="AMDInstruction"/>
      </w:pPr>
      <w:r>
        <w:t>In clause 8.10.5.3 replace the following paragraph:</w:t>
      </w:r>
    </w:p>
    <w:p w14:paraId="09573479" w14:textId="758E2E34" w:rsidR="003F495D" w:rsidRDefault="003F495D" w:rsidP="00B215FD">
      <w:r w:rsidRPr="00BD4EB3">
        <w:rPr>
          <w:rStyle w:val="codeChar1"/>
        </w:rPr>
        <w:t>label_id</w:t>
      </w:r>
      <w:r w:rsidRPr="003F495D">
        <w:t xml:space="preserve"> is an integer that contains an identifier for the label. Labels with the same value belong to a label group. </w:t>
      </w:r>
      <w:r w:rsidRPr="00BD4EB3">
        <w:rPr>
          <w:rStyle w:val="codeChar1"/>
        </w:rPr>
        <w:t>label_id</w:t>
      </w:r>
      <w:r w:rsidRPr="003F495D">
        <w:t xml:space="preserve"> values shall be unique among all labels contained in the file. The value of zero indicates that the label does not belong to any label group.</w:t>
      </w:r>
    </w:p>
    <w:p w14:paraId="64C60636" w14:textId="6D93B9BE" w:rsidR="003F495D" w:rsidRPr="003F495D" w:rsidRDefault="003F495D" w:rsidP="00BD4EB3">
      <w:pPr>
        <w:pStyle w:val="AMDInstruction"/>
      </w:pPr>
      <w:r w:rsidRPr="003F495D">
        <w:t>with:</w:t>
      </w:r>
    </w:p>
    <w:p w14:paraId="2D1686B3" w14:textId="53B002CA" w:rsidR="003F495D" w:rsidRDefault="003F495D" w:rsidP="00B215FD">
      <w:r w:rsidRPr="00BD4EB3">
        <w:rPr>
          <w:rStyle w:val="codeChar1"/>
        </w:rPr>
        <w:t>label_id</w:t>
      </w:r>
      <w:r w:rsidRPr="003F495D">
        <w:t xml:space="preserve"> is an integer that contains an identifier for the label. Labels with the same value belong to a label group. </w:t>
      </w:r>
      <w:r w:rsidRPr="00BD4EB3">
        <w:rPr>
          <w:rStyle w:val="codeChar1"/>
        </w:rPr>
        <w:t>label_id</w:t>
      </w:r>
      <w:r w:rsidRPr="003F495D">
        <w:t xml:space="preserve"> values assigned to one label group shall be unique among all groups of labels contained in the file. The value of zero indicates that the label does not belong to any label group.</w:t>
      </w:r>
    </w:p>
    <w:p w14:paraId="754B16F5" w14:textId="77777777" w:rsidR="003F495D" w:rsidRPr="00B215FD" w:rsidRDefault="003F495D" w:rsidP="00B215FD"/>
    <w:p w14:paraId="484F183A" w14:textId="2829DDD1" w:rsidR="004E384B" w:rsidRDefault="004E7F58" w:rsidP="004E7F58">
      <w:pPr>
        <w:pStyle w:val="Heading2"/>
      </w:pPr>
      <w:bookmarkStart w:id="30" w:name="_Toc206773357"/>
      <w:r w:rsidRPr="00886582">
        <w:rPr>
          <w:lang w:val="en-GB"/>
        </w:rPr>
        <w:t>Clause</w:t>
      </w:r>
      <w:r w:rsidR="00AE5AEE" w:rsidRPr="00886582">
        <w:rPr>
          <w:lang w:val="en-GB"/>
        </w:rPr>
        <w:t xml:space="preserve"> 8.</w:t>
      </w:r>
      <w:r w:rsidR="0019719A">
        <w:t>11, Metadata support</w:t>
      </w:r>
      <w:bookmarkEnd w:id="30"/>
    </w:p>
    <w:p w14:paraId="3FABE6B5" w14:textId="219D4B37" w:rsidR="00601517" w:rsidRPr="00886582" w:rsidRDefault="000E1131" w:rsidP="00B215FD">
      <w:pPr>
        <w:pStyle w:val="AMDInstruction"/>
        <w:rPr>
          <w:lang w:val="en-GB"/>
        </w:rPr>
      </w:pPr>
      <w:r w:rsidRPr="00B215FD">
        <w:rPr>
          <w:rFonts w:eastAsia="Cambria"/>
        </w:rPr>
        <w:t xml:space="preserve">In subclause 8.11.1.1, </w:t>
      </w:r>
      <w:r w:rsidR="00B01FC4">
        <w:rPr>
          <w:rFonts w:eastAsia="Cambria"/>
        </w:rPr>
        <w:t>remove NOTE 2</w:t>
      </w:r>
      <w:r>
        <w:rPr>
          <w:rFonts w:eastAsia="Cambria"/>
        </w:rPr>
        <w:t>:</w:t>
      </w:r>
    </w:p>
    <w:p w14:paraId="7D04820E" w14:textId="7E6C3DFB" w:rsidR="00322549" w:rsidRPr="00B215FD" w:rsidRDefault="00322549" w:rsidP="00B215FD">
      <w:pPr>
        <w:pStyle w:val="normal1"/>
        <w:tabs>
          <w:tab w:val="left" w:pos="1685"/>
          <w:tab w:val="left" w:pos="2160"/>
        </w:tabs>
        <w:spacing w:after="240" w:line="240" w:lineRule="auto"/>
        <w:ind w:right="720"/>
        <w:jc w:val="both"/>
        <w:rPr>
          <w:rFonts w:ascii="Cambria" w:eastAsia="Cambria" w:hAnsi="Cambria" w:cs="Cambria"/>
          <w:color w:val="666666"/>
        </w:rPr>
      </w:pPr>
      <w:r>
        <w:rPr>
          <w:rFonts w:ascii="Cambria" w:eastAsia="Cambria" w:hAnsi="Cambria" w:cs="Cambria"/>
          <w:color w:val="666666"/>
          <w:sz w:val="18"/>
          <w:szCs w:val="18"/>
        </w:rPr>
        <w:t xml:space="preserve">NOTE 2   The </w:t>
      </w:r>
      <w:proofErr w:type="spellStart"/>
      <w:r>
        <w:rPr>
          <w:rFonts w:ascii="Courier New" w:eastAsia="Courier New" w:hAnsi="Courier New" w:cs="Courier New"/>
          <w:color w:val="666666"/>
          <w:sz w:val="18"/>
          <w:szCs w:val="18"/>
        </w:rPr>
        <w:t>MetaBox</w:t>
      </w:r>
      <w:proofErr w:type="spellEnd"/>
      <w:r>
        <w:rPr>
          <w:rFonts w:ascii="Cambria" w:eastAsia="Cambria" w:hAnsi="Cambria" w:cs="Cambria"/>
          <w:color w:val="666666"/>
          <w:sz w:val="18"/>
          <w:szCs w:val="18"/>
        </w:rPr>
        <w:t xml:space="preserve"> is unusual in that it is a container box yet extends </w:t>
      </w:r>
      <w:proofErr w:type="spellStart"/>
      <w:r>
        <w:rPr>
          <w:rFonts w:ascii="Courier New" w:eastAsia="Courier New" w:hAnsi="Courier New" w:cs="Courier New"/>
          <w:color w:val="666666"/>
          <w:sz w:val="18"/>
          <w:szCs w:val="18"/>
        </w:rPr>
        <w:t>FullBox</w:t>
      </w:r>
      <w:proofErr w:type="spellEnd"/>
      <w:r>
        <w:rPr>
          <w:rFonts w:ascii="Cambria" w:eastAsia="Cambria" w:hAnsi="Cambria" w:cs="Cambria"/>
          <w:color w:val="666666"/>
          <w:sz w:val="18"/>
          <w:szCs w:val="18"/>
        </w:rPr>
        <w:t xml:space="preserve">, not </w:t>
      </w:r>
      <w:r>
        <w:rPr>
          <w:rFonts w:ascii="Courier New" w:eastAsia="Courier New" w:hAnsi="Courier New" w:cs="Courier New"/>
          <w:color w:val="666666"/>
          <w:sz w:val="18"/>
          <w:szCs w:val="18"/>
        </w:rPr>
        <w:t>Box</w:t>
      </w:r>
      <w:r>
        <w:rPr>
          <w:rFonts w:ascii="Cambria" w:eastAsia="Cambria" w:hAnsi="Cambria" w:cs="Cambria"/>
          <w:color w:val="666666"/>
          <w:sz w:val="18"/>
          <w:szCs w:val="18"/>
        </w:rPr>
        <w:t>.</w:t>
      </w:r>
    </w:p>
    <w:p w14:paraId="0E7ABE31" w14:textId="77777777" w:rsidR="00B01FC4" w:rsidRDefault="00B01FC4" w:rsidP="00BD4EB3">
      <w:pPr>
        <w:rPr>
          <w:rFonts w:eastAsia="Cambria"/>
        </w:rPr>
      </w:pPr>
    </w:p>
    <w:p w14:paraId="7777E3F8" w14:textId="77777777" w:rsidR="00322549" w:rsidRPr="00AD06CC" w:rsidRDefault="00322549" w:rsidP="00322549">
      <w:pPr>
        <w:pStyle w:val="AMDInstruction"/>
        <w:rPr>
          <w:rFonts w:eastAsia="Cambria"/>
        </w:rPr>
      </w:pPr>
      <w:r w:rsidRPr="00AD06CC">
        <w:rPr>
          <w:rFonts w:eastAsia="Cambria"/>
        </w:rPr>
        <w:t>Replace subclause 8.11.1.2 with the following:</w:t>
      </w:r>
    </w:p>
    <w:p w14:paraId="4D719D2D" w14:textId="77777777" w:rsidR="00322549" w:rsidRPr="00DE5AAB" w:rsidRDefault="00322549" w:rsidP="00322549">
      <w:pPr>
        <w:pStyle w:val="code0"/>
      </w:pPr>
      <w:r w:rsidRPr="00DE5AAB">
        <w:t>aligned(8) class MetaBox (handler_type)</w:t>
      </w:r>
      <w:r>
        <w:t xml:space="preserve"> </w:t>
      </w:r>
      <w:r w:rsidRPr="00DE5AAB">
        <w:t>extends Box('meta')</w:t>
      </w:r>
    </w:p>
    <w:p w14:paraId="1AA79966" w14:textId="77777777" w:rsidR="00322549" w:rsidRDefault="00322549" w:rsidP="00322549">
      <w:pPr>
        <w:pStyle w:val="code0"/>
      </w:pPr>
      <w:r w:rsidRPr="00DE5AAB">
        <w:t>{</w:t>
      </w:r>
    </w:p>
    <w:p w14:paraId="2AB48D90" w14:textId="77777777" w:rsidR="00322549" w:rsidRPr="00DE5AAB" w:rsidRDefault="00322549" w:rsidP="00322549">
      <w:pPr>
        <w:pStyle w:val="code0"/>
      </w:pPr>
      <w:r>
        <w:t xml:space="preserve">   bit(32) obsolete_full_box_fields = 0;</w:t>
      </w:r>
    </w:p>
    <w:p w14:paraId="6BA786EE" w14:textId="77777777" w:rsidR="00322549" w:rsidRPr="00DE5AAB" w:rsidRDefault="00322549" w:rsidP="00322549">
      <w:pPr>
        <w:pStyle w:val="code0"/>
      </w:pPr>
      <w:r w:rsidRPr="00DE5AAB">
        <w:t xml:space="preserve">   HandlerBox(handler_type) theHandler;    // optional</w:t>
      </w:r>
    </w:p>
    <w:p w14:paraId="14F04C74" w14:textId="77777777" w:rsidR="00322549" w:rsidRPr="00DE5AAB" w:rsidRDefault="00322549" w:rsidP="00322549">
      <w:pPr>
        <w:pStyle w:val="code0"/>
      </w:pPr>
      <w:r w:rsidRPr="00DE5AAB">
        <w:t xml:space="preserve">   PrimaryItemBox     primary_resource;    // optional</w:t>
      </w:r>
    </w:p>
    <w:p w14:paraId="61B1B882" w14:textId="77777777" w:rsidR="00322549" w:rsidRPr="00DE5AAB" w:rsidRDefault="00322549" w:rsidP="00322549">
      <w:pPr>
        <w:pStyle w:val="code0"/>
      </w:pPr>
      <w:r w:rsidRPr="00DE5AAB">
        <w:t xml:space="preserve">   DataInformationBox file_locations;      // optional</w:t>
      </w:r>
    </w:p>
    <w:p w14:paraId="7A00402B" w14:textId="77777777" w:rsidR="00322549" w:rsidRPr="00DE5AAB" w:rsidRDefault="00322549" w:rsidP="00322549">
      <w:pPr>
        <w:pStyle w:val="code0"/>
      </w:pPr>
      <w:r w:rsidRPr="00DE5AAB">
        <w:t xml:space="preserve">   ItemLocationBox    item_locations;      // optional</w:t>
      </w:r>
    </w:p>
    <w:p w14:paraId="76AAB5DE" w14:textId="77777777" w:rsidR="00322549" w:rsidRPr="00DE5AAB" w:rsidRDefault="00322549" w:rsidP="00322549">
      <w:pPr>
        <w:pStyle w:val="code0"/>
      </w:pPr>
      <w:r w:rsidRPr="00DE5AAB">
        <w:t xml:space="preserve">   ItemProtectionBox  protections;         // optional</w:t>
      </w:r>
    </w:p>
    <w:p w14:paraId="0E0FF66B" w14:textId="77777777" w:rsidR="00322549" w:rsidRPr="00DE5AAB" w:rsidRDefault="00322549" w:rsidP="00322549">
      <w:pPr>
        <w:pStyle w:val="code0"/>
      </w:pPr>
      <w:r w:rsidRPr="00DE5AAB">
        <w:t xml:space="preserve">   ItemInfoBox        item_infos;          // optional</w:t>
      </w:r>
    </w:p>
    <w:p w14:paraId="156D2896" w14:textId="77777777" w:rsidR="00322549" w:rsidRPr="00DE5AAB" w:rsidRDefault="00322549" w:rsidP="00322549">
      <w:pPr>
        <w:pStyle w:val="code0"/>
      </w:pPr>
      <w:r w:rsidRPr="00DE5AAB">
        <w:t xml:space="preserve">   IPMPControlBox     IPMP_control;        // optional</w:t>
      </w:r>
    </w:p>
    <w:p w14:paraId="17BAC16F" w14:textId="77777777" w:rsidR="00322549" w:rsidRPr="00DE5AAB" w:rsidRDefault="00322549" w:rsidP="00322549">
      <w:pPr>
        <w:pStyle w:val="code0"/>
      </w:pPr>
      <w:r w:rsidRPr="00DE5AAB">
        <w:t xml:space="preserve">   ItemReferenceBox   item_refs;           // optional</w:t>
      </w:r>
    </w:p>
    <w:p w14:paraId="729B88FA" w14:textId="77777777" w:rsidR="00322549" w:rsidRPr="00DE5AAB" w:rsidRDefault="00322549" w:rsidP="00322549">
      <w:pPr>
        <w:pStyle w:val="code0"/>
      </w:pPr>
      <w:r w:rsidRPr="00DE5AAB">
        <w:t xml:space="preserve">   ItemPropertiesBox  item_properties;     // optional</w:t>
      </w:r>
    </w:p>
    <w:p w14:paraId="53E2CDDD" w14:textId="77777777" w:rsidR="00322549" w:rsidRPr="00DE5AAB" w:rsidRDefault="00322549" w:rsidP="00322549">
      <w:pPr>
        <w:pStyle w:val="code0"/>
      </w:pPr>
      <w:r w:rsidRPr="00DE5AAB">
        <w:t xml:space="preserve">   ItemDataBox        item_data;           // optional</w:t>
      </w:r>
    </w:p>
    <w:p w14:paraId="3F007878" w14:textId="77777777" w:rsidR="00322549" w:rsidRPr="00DE5AAB" w:rsidRDefault="00322549" w:rsidP="00322549">
      <w:pPr>
        <w:pStyle w:val="code0"/>
      </w:pPr>
      <w:r w:rsidRPr="00DE5AAB">
        <w:t xml:space="preserve">   GroupsListBox      entity_groups;       // optional</w:t>
      </w:r>
    </w:p>
    <w:p w14:paraId="101A5DA0" w14:textId="77777777" w:rsidR="00322549" w:rsidRPr="00DE5AAB" w:rsidRDefault="00322549" w:rsidP="00322549">
      <w:pPr>
        <w:pStyle w:val="code0"/>
      </w:pPr>
      <w:r w:rsidRPr="00DE5AAB">
        <w:t xml:space="preserve">   Box   other_boxes[];                    // optional</w:t>
      </w:r>
    </w:p>
    <w:p w14:paraId="5E868848" w14:textId="77777777" w:rsidR="00322549" w:rsidRDefault="00322549" w:rsidP="00322549">
      <w:pPr>
        <w:pStyle w:val="code0"/>
      </w:pPr>
      <w:r w:rsidRPr="00DE5AAB">
        <w:t>}</w:t>
      </w:r>
    </w:p>
    <w:p w14:paraId="6A272518" w14:textId="77777777" w:rsidR="00322549" w:rsidRPr="00B37085" w:rsidRDefault="00322549" w:rsidP="00322549"/>
    <w:p w14:paraId="7AC6FBFB" w14:textId="77777777" w:rsidR="00322549" w:rsidRPr="00AD06CC" w:rsidRDefault="00322549" w:rsidP="00322549">
      <w:pPr>
        <w:pStyle w:val="AMDInstruction"/>
        <w:rPr>
          <w:rFonts w:eastAsia="Cambria"/>
        </w:rPr>
      </w:pPr>
      <w:r w:rsidRPr="00AD06CC">
        <w:rPr>
          <w:rFonts w:eastAsia="Cambria"/>
        </w:rPr>
        <w:t>Add subclause 8.11.1.3</w:t>
      </w:r>
    </w:p>
    <w:p w14:paraId="3EBDCC76" w14:textId="77777777" w:rsidR="00322549" w:rsidRDefault="00322549" w:rsidP="00322549">
      <w:pPr>
        <w:rPr>
          <w:b/>
          <w:bCs/>
          <w:sz w:val="24"/>
          <w:szCs w:val="24"/>
        </w:rPr>
      </w:pPr>
      <w:r w:rsidRPr="00AD06CC">
        <w:rPr>
          <w:b/>
          <w:bCs/>
          <w:sz w:val="24"/>
          <w:szCs w:val="24"/>
        </w:rPr>
        <w:t>8.11.1.3 Semantics</w:t>
      </w:r>
    </w:p>
    <w:p w14:paraId="7D7B2072" w14:textId="0ED3A22A" w:rsidR="00B01FC4" w:rsidRPr="00BD4EB3" w:rsidRDefault="00B01FC4" w:rsidP="00BD4EB3">
      <w:pPr>
        <w:pStyle w:val="Note"/>
      </w:pPr>
      <w:r w:rsidRPr="00B01FC4">
        <w:t xml:space="preserve">NOTE 1: In some previous editions of this document </w:t>
      </w:r>
      <w:r w:rsidRPr="00BD4EB3">
        <w:rPr>
          <w:rStyle w:val="codeChar1"/>
        </w:rPr>
        <w:t>MetaBox</w:t>
      </w:r>
      <w:r w:rsidRPr="00B01FC4">
        <w:t xml:space="preserve"> was defined as a </w:t>
      </w:r>
      <w:r w:rsidRPr="00BD4EB3">
        <w:rPr>
          <w:rStyle w:val="codeChar1"/>
        </w:rPr>
        <w:t>FullBox</w:t>
      </w:r>
      <w:r w:rsidRPr="00B01FC4">
        <w:t>.</w:t>
      </w:r>
    </w:p>
    <w:p w14:paraId="1C7FD552" w14:textId="03B46798" w:rsidR="00817F59" w:rsidRDefault="00322549" w:rsidP="00886582">
      <w:r w:rsidRPr="00AD06CC">
        <w:rPr>
          <w:rStyle w:val="codeZchn"/>
        </w:rPr>
        <w:t>obsolete_full_box_fields</w:t>
      </w:r>
      <w:r w:rsidRPr="008721F1">
        <w:t xml:space="preserve"> </w:t>
      </w:r>
      <w:r w:rsidR="00B01FC4">
        <w:t>is a</w:t>
      </w:r>
      <w:r w:rsidR="00B01FC4" w:rsidRPr="008721F1">
        <w:t xml:space="preserve"> </w:t>
      </w:r>
      <w:r w:rsidRPr="008721F1">
        <w:t xml:space="preserve">32-bit field that replaces the </w:t>
      </w:r>
      <w:r w:rsidRPr="00AD06CC">
        <w:rPr>
          <w:rStyle w:val="codeZchn"/>
        </w:rPr>
        <w:t>version</w:t>
      </w:r>
      <w:r w:rsidRPr="008721F1">
        <w:t xml:space="preserve"> and </w:t>
      </w:r>
      <w:r w:rsidRPr="00AD06CC">
        <w:rPr>
          <w:rStyle w:val="codeZchn"/>
        </w:rPr>
        <w:t>flags</w:t>
      </w:r>
      <w:r w:rsidRPr="008721F1">
        <w:t xml:space="preserve"> fields from the </w:t>
      </w:r>
      <w:r w:rsidRPr="00AD06CC">
        <w:rPr>
          <w:rStyle w:val="codeZchn"/>
        </w:rPr>
        <w:t>FullBox</w:t>
      </w:r>
      <w:r w:rsidRPr="008721F1">
        <w:t xml:space="preserve"> definition in </w:t>
      </w:r>
      <w:r w:rsidR="00B01FC4">
        <w:t xml:space="preserve">some </w:t>
      </w:r>
      <w:r w:rsidRPr="008721F1">
        <w:t xml:space="preserve">previous editions of this </w:t>
      </w:r>
      <w:r w:rsidR="00B01FC4">
        <w:t>document</w:t>
      </w:r>
      <w:r w:rsidRPr="008721F1">
        <w:t xml:space="preserve">. The value of this field </w:t>
      </w:r>
      <w:r w:rsidR="00B01FC4">
        <w:t>shall be</w:t>
      </w:r>
      <w:r w:rsidR="00B01FC4" w:rsidRPr="008721F1">
        <w:t xml:space="preserve"> </w:t>
      </w:r>
      <w:r w:rsidR="00B01FC4">
        <w:t>equal</w:t>
      </w:r>
      <w:r w:rsidR="00B01FC4" w:rsidRPr="008721F1">
        <w:t xml:space="preserve"> </w:t>
      </w:r>
      <w:r w:rsidRPr="008721F1">
        <w:t>to 0 and has no defined semantics.</w:t>
      </w:r>
    </w:p>
    <w:p w14:paraId="18615665" w14:textId="505C1637" w:rsidR="00B01FC4" w:rsidRDefault="00B01FC4" w:rsidP="00BD4EB3">
      <w:pPr>
        <w:pStyle w:val="Note"/>
      </w:pPr>
      <w:r w:rsidRPr="00B01FC4">
        <w:t xml:space="preserve">NOTE 2: </w:t>
      </w:r>
      <w:r w:rsidR="00517FA6">
        <w:t xml:space="preserve">For historical reason, the </w:t>
      </w:r>
      <w:r w:rsidR="00517FA6" w:rsidRPr="00BD4EB3">
        <w:rPr>
          <w:rStyle w:val="codeChar1"/>
        </w:rPr>
        <w:t>MetaBox</w:t>
      </w:r>
      <w:r w:rsidR="00517FA6">
        <w:t xml:space="preserve"> is defined in the QuickTime specification </w:t>
      </w:r>
      <w:proofErr w:type="spellStart"/>
      <w:r w:rsidR="00517FA6">
        <w:t>wihtout</w:t>
      </w:r>
      <w:proofErr w:type="spellEnd"/>
      <w:r w:rsidR="00517FA6">
        <w:t xml:space="preserve"> the </w:t>
      </w:r>
      <w:r w:rsidRPr="00BD4EB3">
        <w:rPr>
          <w:rStyle w:val="codeChar1"/>
        </w:rPr>
        <w:t>obsolete_full_box_fields</w:t>
      </w:r>
      <w:r w:rsidRPr="00B01FC4">
        <w:t xml:space="preserve">. Readers supporting ISOBMFF and </w:t>
      </w:r>
      <w:r w:rsidR="00517FA6">
        <w:t>the QuickTime</w:t>
      </w:r>
      <w:r w:rsidRPr="00B01FC4">
        <w:t xml:space="preserve"> specification need to be careful when parsing the </w:t>
      </w:r>
      <w:r w:rsidRPr="00BD4EB3">
        <w:rPr>
          <w:rStyle w:val="codeChar1"/>
        </w:rPr>
        <w:t>MetaBox</w:t>
      </w:r>
      <w:r w:rsidRPr="00B01FC4">
        <w:t xml:space="preserve">. When the first 32 bits of the content of the </w:t>
      </w:r>
      <w:r w:rsidRPr="00BD4EB3">
        <w:rPr>
          <w:rStyle w:val="codeChar1"/>
        </w:rPr>
        <w:t>MetaBox</w:t>
      </w:r>
      <w:r w:rsidRPr="00B01FC4">
        <w:t xml:space="preserve"> are not equal to 0, a reader is suggested to treat the </w:t>
      </w:r>
      <w:r w:rsidRPr="00BD4EB3">
        <w:rPr>
          <w:rStyle w:val="codeChar1"/>
        </w:rPr>
        <w:t>MetaBox</w:t>
      </w:r>
      <w:r w:rsidRPr="00B01FC4">
        <w:t xml:space="preserve"> as a container box that does not include </w:t>
      </w:r>
      <w:r w:rsidRPr="00BD4EB3">
        <w:rPr>
          <w:rStyle w:val="codeChar1"/>
        </w:rPr>
        <w:t>obsolete_full_box_fields</w:t>
      </w:r>
      <w:r w:rsidRPr="00B01FC4">
        <w:t>.</w:t>
      </w:r>
    </w:p>
    <w:p w14:paraId="18AE2A91" w14:textId="77777777" w:rsidR="00322549" w:rsidRDefault="00322549" w:rsidP="00886582"/>
    <w:p w14:paraId="69661699" w14:textId="2B09CED2" w:rsidR="00C34B89" w:rsidRDefault="00C34B89" w:rsidP="00BD4EB3">
      <w:pPr>
        <w:pStyle w:val="AMDInstruction"/>
      </w:pPr>
      <w:r>
        <w:t>In clause 8.11.6.1, replace the following paragraph:</w:t>
      </w:r>
    </w:p>
    <w:p w14:paraId="3A6528F4" w14:textId="1D659904" w:rsidR="00C34B89" w:rsidRDefault="00C34B89" w:rsidP="00886582">
      <w:r w:rsidRPr="00C34B89">
        <w:t xml:space="preserve">This box contains an array of entries, and each entry is formatted as a box. This array is sorted by increasing </w:t>
      </w:r>
      <w:r w:rsidRPr="00BD4EB3">
        <w:rPr>
          <w:rStyle w:val="codeChar1"/>
        </w:rPr>
        <w:t>item_ID</w:t>
      </w:r>
      <w:r w:rsidRPr="00C34B89">
        <w:t xml:space="preserve"> in the entry records. The </w:t>
      </w:r>
      <w:r w:rsidRPr="00BD4EB3">
        <w:rPr>
          <w:rStyle w:val="codeChar1"/>
        </w:rPr>
        <w:t>item_name</w:t>
      </w:r>
      <w:r w:rsidRPr="00C34B89">
        <w:t xml:space="preserve"> shall be a valid URL (e.g. a simple name, or path name) and shall not be an absolute URL.</w:t>
      </w:r>
    </w:p>
    <w:p w14:paraId="218DC4B8" w14:textId="354FFECA" w:rsidR="00C34B89" w:rsidRDefault="00C34B89" w:rsidP="00BD4EB3">
      <w:pPr>
        <w:pStyle w:val="AMDInstruction"/>
      </w:pPr>
      <w:r>
        <w:t>with:</w:t>
      </w:r>
    </w:p>
    <w:p w14:paraId="5227F998" w14:textId="23F611BA" w:rsidR="00C34B89" w:rsidRDefault="00C34B89" w:rsidP="00886582">
      <w:r w:rsidRPr="00C34B89">
        <w:t xml:space="preserve">This box contains an array of entries, and each entry is formatted as a box.  This array shall be sorted in increasing order based on the </w:t>
      </w:r>
      <w:r w:rsidRPr="00BD4EB3">
        <w:rPr>
          <w:rStyle w:val="codeChar1"/>
        </w:rPr>
        <w:t>item_ID</w:t>
      </w:r>
      <w:r w:rsidRPr="00C34B89">
        <w:t xml:space="preserve"> value within each entry record. The </w:t>
      </w:r>
      <w:r w:rsidRPr="00BD4EB3">
        <w:rPr>
          <w:rStyle w:val="codeChar1"/>
        </w:rPr>
        <w:t>item_name</w:t>
      </w:r>
      <w:r w:rsidRPr="00C34B89">
        <w:t xml:space="preserve"> shall be a valid URL (e.g. a simple name, or path name) and shall not be an absolute URL.</w:t>
      </w:r>
    </w:p>
    <w:p w14:paraId="69DE6D98" w14:textId="77777777" w:rsidR="00C34B89" w:rsidRDefault="00C34B89" w:rsidP="00886582"/>
    <w:p w14:paraId="64915A11" w14:textId="77777777" w:rsidR="001E5330" w:rsidRPr="0060395C" w:rsidRDefault="001E5330" w:rsidP="001E5330">
      <w:pPr>
        <w:pStyle w:val="AMDInstruction"/>
        <w:rPr>
          <w:rFonts w:eastAsia="Cambria"/>
        </w:rPr>
      </w:pPr>
      <w:r>
        <w:rPr>
          <w:rFonts w:eastAsia="Cambria"/>
        </w:rPr>
        <w:lastRenderedPageBreak/>
        <w:t>Remove the following from clause 8.11.6.1:</w:t>
      </w:r>
    </w:p>
    <w:p w14:paraId="37391DEF" w14:textId="77777777" w:rsidR="001E5330" w:rsidRDefault="001E5330" w:rsidP="001E5330">
      <w:r w:rsidRPr="00DE5AAB">
        <w:rPr>
          <w:szCs w:val="24"/>
        </w:rPr>
        <w:t xml:space="preserve">The </w:t>
      </w:r>
      <w:r w:rsidRPr="00DE5AAB">
        <w:rPr>
          <w:rStyle w:val="ISOCode"/>
        </w:rPr>
        <w:t>item_name</w:t>
      </w:r>
      <w:r w:rsidRPr="00DE5AAB">
        <w:rPr>
          <w:szCs w:val="24"/>
        </w:rPr>
        <w:t xml:space="preserve"> shall be a valid URL (e.g. a simple name, or path name) and shall not be an absolute URL.</w:t>
      </w:r>
    </w:p>
    <w:p w14:paraId="6ED5B420" w14:textId="77777777" w:rsidR="00735F8A" w:rsidRDefault="00735F8A" w:rsidP="001E5330">
      <w:pPr>
        <w:pStyle w:val="AMDInstruction"/>
        <w:rPr>
          <w:rFonts w:eastAsia="Cambria"/>
        </w:rPr>
      </w:pPr>
    </w:p>
    <w:p w14:paraId="253E38E9" w14:textId="4ACE7E72" w:rsidR="001E5330" w:rsidRDefault="001E5330" w:rsidP="001E5330">
      <w:pPr>
        <w:pStyle w:val="AMDInstruction"/>
      </w:pPr>
      <w:r>
        <w:rPr>
          <w:rFonts w:eastAsia="Cambria"/>
        </w:rPr>
        <w:t xml:space="preserve">Replace the following text in </w:t>
      </w:r>
      <w:r w:rsidRPr="00846BCD">
        <w:rPr>
          <w:rFonts w:eastAsia="Cambria"/>
        </w:rPr>
        <w:t>clause 8.11.6.3.</w:t>
      </w:r>
    </w:p>
    <w:p w14:paraId="5F1A0960" w14:textId="77777777" w:rsidR="001E5330" w:rsidRPr="00DE5AAB" w:rsidRDefault="001E5330" w:rsidP="001E5330">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DE5AAB">
        <w:rPr>
          <w:rStyle w:val="ISOCode"/>
        </w:rPr>
        <w:t>item_name</w:t>
      </w:r>
      <w:r w:rsidRPr="00DE5AAB">
        <w:rPr>
          <w:rFonts w:eastAsia="MS Mincho"/>
          <w:szCs w:val="24"/>
        </w:rPr>
        <w:t xml:space="preserve"> is the symbolic name of the item (source file for file delivery transmissions).</w:t>
      </w:r>
    </w:p>
    <w:p w14:paraId="04E693B3" w14:textId="77777777" w:rsidR="001E5330" w:rsidRDefault="001E5330" w:rsidP="001E5330">
      <w:r>
        <w:rPr>
          <w:rFonts w:eastAsia="Cambria" w:cs="Cambria"/>
          <w:i/>
          <w:color w:val="2E75B5"/>
          <w:sz w:val="24"/>
          <w:szCs w:val="24"/>
        </w:rPr>
        <w:t>with</w:t>
      </w:r>
    </w:p>
    <w:p w14:paraId="1CBCFC1E" w14:textId="77777777" w:rsidR="001E5330" w:rsidRDefault="001E5330" w:rsidP="001E5330">
      <w:r w:rsidRPr="00AD06CC">
        <w:rPr>
          <w:rStyle w:val="codeZchn"/>
        </w:rPr>
        <w:t>item_name</w:t>
      </w:r>
      <w:r>
        <w:t xml:space="preserve"> shall be a string which, when spaces and special characters (as defined in RFC 3986) are percent-encoded (as defined in RFC 3986), represent a valid relative URL (e.g. a simple name, or path name). When </w:t>
      </w:r>
      <w:r w:rsidRPr="007A2F88">
        <w:rPr>
          <w:rStyle w:val="codeChar1"/>
        </w:rPr>
        <w:t>item_name</w:t>
      </w:r>
      <w:r>
        <w:t xml:space="preserve"> is used in the context of fragment identifiers as specified in Annex C, it shall be percent-encoded.</w:t>
      </w:r>
    </w:p>
    <w:p w14:paraId="1920C652" w14:textId="77777777" w:rsidR="001E5330" w:rsidRPr="001E5330" w:rsidRDefault="001E5330" w:rsidP="00B215FD">
      <w:pPr>
        <w:pStyle w:val="Note"/>
      </w:pPr>
      <w:r w:rsidRPr="001E5330">
        <w:t xml:space="preserve">NOTE: The empty string is a valid value for </w:t>
      </w:r>
      <w:proofErr w:type="spellStart"/>
      <w:r w:rsidRPr="001E5330">
        <w:t>item_</w:t>
      </w:r>
      <w:proofErr w:type="gramStart"/>
      <w:r w:rsidRPr="001E5330">
        <w:t>name</w:t>
      </w:r>
      <w:proofErr w:type="spellEnd"/>
      <w:proofErr w:type="gramEnd"/>
      <w:r w:rsidRPr="001E5330">
        <w:t xml:space="preserve"> but it cannot be used as value for the </w:t>
      </w:r>
      <w:proofErr w:type="spellStart"/>
      <w:r w:rsidRPr="001E5330">
        <w:t>item_name</w:t>
      </w:r>
      <w:proofErr w:type="spellEnd"/>
      <w:r w:rsidRPr="001E5330">
        <w:t xml:space="preserve"> fragment identifier.</w:t>
      </w:r>
    </w:p>
    <w:p w14:paraId="7FD0A973" w14:textId="4FABB021" w:rsidR="008B0EB2" w:rsidRDefault="008B0EB2" w:rsidP="00886582"/>
    <w:p w14:paraId="2F0B6632" w14:textId="0C24D3E2" w:rsidR="00A16EE3" w:rsidRDefault="00A16EE3" w:rsidP="00B215FD">
      <w:pPr>
        <w:pStyle w:val="Heading2"/>
      </w:pPr>
      <w:bookmarkStart w:id="31" w:name="_Toc206773358"/>
      <w:r>
        <w:t>Clause 8.14.3, Segment index box</w:t>
      </w:r>
      <w:bookmarkEnd w:id="31"/>
    </w:p>
    <w:p w14:paraId="76258AC1" w14:textId="5305C45E" w:rsidR="00A16EE3" w:rsidRDefault="00A16EE3" w:rsidP="00A16EE3">
      <w:pPr>
        <w:pStyle w:val="AMDInstruction"/>
      </w:pPr>
      <w:r>
        <w:t xml:space="preserve">In clause 8.14.3.1 </w:t>
      </w:r>
      <w:proofErr w:type="spellStart"/>
      <w:r>
        <w:t>repalce</w:t>
      </w:r>
      <w:proofErr w:type="spellEnd"/>
      <w:r>
        <w:t xml:space="preserve"> the paragraph:</w:t>
      </w:r>
    </w:p>
    <w:p w14:paraId="1B1AFF50" w14:textId="3E0C3AC0" w:rsidR="00A16EE3" w:rsidRPr="00A16EE3" w:rsidRDefault="00A16EE3" w:rsidP="00B215FD">
      <w:pPr>
        <w:pStyle w:val="BodyText"/>
        <w:autoSpaceDE w:val="0"/>
        <w:autoSpaceDN w:val="0"/>
        <w:adjustRightInd w:val="0"/>
      </w:pPr>
      <w:r w:rsidRPr="00DE5AAB">
        <w:rPr>
          <w:rFonts w:eastAsia="MS Mincho"/>
          <w:szCs w:val="24"/>
        </w:rPr>
        <w:t xml:space="preserve">In the file containing the </w:t>
      </w:r>
      <w:r w:rsidRPr="00DE5AAB">
        <w:rPr>
          <w:rStyle w:val="ISOCode"/>
        </w:rPr>
        <w:t>SegmentIndexBox</w:t>
      </w:r>
      <w:r w:rsidRPr="00DE5AAB">
        <w:rPr>
          <w:rFonts w:eastAsia="MS Mincho"/>
          <w:szCs w:val="24"/>
        </w:rPr>
        <w:t xml:space="preserve">, the anchor point for a </w:t>
      </w:r>
      <w:r w:rsidRPr="00DE5AAB">
        <w:rPr>
          <w:rStyle w:val="ISOCode"/>
        </w:rPr>
        <w:t>SegmentIndexBox</w:t>
      </w:r>
      <w:r w:rsidRPr="00DE5AAB">
        <w:rPr>
          <w:rFonts w:eastAsia="MS Mincho"/>
          <w:szCs w:val="24"/>
        </w:rPr>
        <w:t xml:space="preserve"> is the first byte after that box. If there are two files, the anchor point in the media file is the beginning of the top-level segment (i.e. the beginning of the segment file if each segment is stored in a separate file). The material in the file containing media (which may also be the file that contains the </w:t>
      </w:r>
      <w:r w:rsidRPr="00DE5AAB">
        <w:rPr>
          <w:rStyle w:val="ISOCode"/>
        </w:rPr>
        <w:t>SegmentIndexBox</w:t>
      </w:r>
      <w:r w:rsidRPr="00DE5AAB">
        <w:rPr>
          <w:rFonts w:eastAsia="MS Mincho"/>
          <w:szCs w:val="24"/>
        </w:rPr>
        <w:t xml:space="preserve">es) starts at the indicated offset from the anchor point. If there are two files, the material in the index file starts at the anchor point, i.e. immediately following the </w:t>
      </w:r>
      <w:r w:rsidRPr="00DE5AAB">
        <w:rPr>
          <w:rStyle w:val="ISOCode"/>
        </w:rPr>
        <w:t>SegmentIndexBox</w:t>
      </w:r>
      <w:r w:rsidRPr="00DE5AAB">
        <w:rPr>
          <w:rFonts w:eastAsia="MS Mincho"/>
          <w:szCs w:val="24"/>
        </w:rPr>
        <w:t>.</w:t>
      </w:r>
    </w:p>
    <w:p w14:paraId="680CC120" w14:textId="5602BBEC" w:rsidR="00A16EE3" w:rsidRDefault="00A16EE3" w:rsidP="00A16EE3">
      <w:pPr>
        <w:pStyle w:val="AMDInstruction"/>
      </w:pPr>
      <w:r>
        <w:t>with:</w:t>
      </w:r>
    </w:p>
    <w:p w14:paraId="5C9E4759" w14:textId="77777777" w:rsidR="00A16EE3" w:rsidRDefault="00A16EE3" w:rsidP="00A16EE3">
      <w:r w:rsidRPr="00F819B4">
        <w:t xml:space="preserve">In the file containing the </w:t>
      </w:r>
      <w:r w:rsidRPr="00AD06CC">
        <w:rPr>
          <w:rStyle w:val="codeZchn"/>
        </w:rPr>
        <w:t>SegmentIndexBox</w:t>
      </w:r>
      <w:r w:rsidRPr="00F819B4">
        <w:t xml:space="preserve">, the anchor point for a </w:t>
      </w:r>
      <w:r w:rsidRPr="00AD06CC">
        <w:rPr>
          <w:rStyle w:val="codeZchn"/>
        </w:rPr>
        <w:t>SegmentIndexBox</w:t>
      </w:r>
      <w:r w:rsidRPr="00F819B4">
        <w:t xml:space="preserve"> is the first byte after that box if version 2 </w:t>
      </w:r>
      <w:r w:rsidRPr="00AD06CC">
        <w:rPr>
          <w:rStyle w:val="codeZchn"/>
        </w:rPr>
        <w:t>SegmentIndexBox</w:t>
      </w:r>
      <w:r w:rsidRPr="00F819B4">
        <w:t xml:space="preserve"> not used, otherwise the anchor point is set by </w:t>
      </w:r>
      <w:r w:rsidRPr="00AD06CC">
        <w:rPr>
          <w:rStyle w:val="codeZchn"/>
        </w:rPr>
        <w:t>offset_anchor</w:t>
      </w:r>
      <w:r w:rsidRPr="00F819B4">
        <w:t xml:space="preserve">. If there are two files and version 2 of </w:t>
      </w:r>
      <w:r w:rsidRPr="00AD06CC">
        <w:rPr>
          <w:rStyle w:val="codeZchn"/>
        </w:rPr>
        <w:t>SegmentIndexBox</w:t>
      </w:r>
      <w:r w:rsidRPr="00F819B4">
        <w:t xml:space="preserve"> is not used, the anchor point in the media file is the beginning of the top-level segment (i.e. the beginning of the segment file if each segment is stored in a separate file). Otherwise</w:t>
      </w:r>
      <w:r>
        <w:t>,</w:t>
      </w:r>
      <w:r w:rsidRPr="00F819B4">
        <w:t xml:space="preserve"> the anchor point is set by </w:t>
      </w:r>
      <w:r w:rsidRPr="00AD06CC">
        <w:rPr>
          <w:rStyle w:val="codeZchn"/>
        </w:rPr>
        <w:t>offset_anchor</w:t>
      </w:r>
      <w:r w:rsidRPr="00F819B4">
        <w:t xml:space="preserve">. The material in the file containing media (which may also be the file that contains the </w:t>
      </w:r>
      <w:proofErr w:type="spellStart"/>
      <w:r w:rsidRPr="00AD06CC">
        <w:rPr>
          <w:rStyle w:val="codeZchn"/>
        </w:rPr>
        <w:t>SegmentIndexBox</w:t>
      </w:r>
      <w:r w:rsidRPr="00F819B4">
        <w:t>es</w:t>
      </w:r>
      <w:proofErr w:type="spellEnd"/>
      <w:r w:rsidRPr="00F819B4">
        <w:t>) starts at the indicated offset from the anchor point. If there are two files, the material in the index file starts at the anchor point.</w:t>
      </w:r>
    </w:p>
    <w:p w14:paraId="33A30D65" w14:textId="77777777" w:rsidR="00A16EE3" w:rsidRDefault="00A16EE3" w:rsidP="00A16EE3"/>
    <w:p w14:paraId="28D43980" w14:textId="2992D330" w:rsidR="00A16EE3" w:rsidRPr="00B215FD" w:rsidRDefault="00A16EE3" w:rsidP="00B215FD">
      <w:pPr>
        <w:pStyle w:val="AMDInstruction"/>
        <w:rPr>
          <w:rFonts w:eastAsia="Cambria"/>
          <w:i w:val="0"/>
        </w:rPr>
      </w:pPr>
      <w:r>
        <w:rPr>
          <w:rFonts w:eastAsia="Cambria"/>
        </w:rPr>
        <w:t>In clause 8.14.3.1</w:t>
      </w:r>
      <w:r w:rsidRPr="00B215FD">
        <w:rPr>
          <w:rFonts w:eastAsia="Cambria"/>
        </w:rPr>
        <w:t xml:space="preserve"> </w:t>
      </w:r>
      <w:r>
        <w:rPr>
          <w:rFonts w:eastAsia="Cambria"/>
        </w:rPr>
        <w:t xml:space="preserve">replace </w:t>
      </w:r>
      <w:r w:rsidRPr="00B215FD">
        <w:rPr>
          <w:rFonts w:eastAsia="Cambria"/>
        </w:rPr>
        <w:t>the bullet point:</w:t>
      </w:r>
    </w:p>
    <w:p w14:paraId="70AEB266" w14:textId="77777777" w:rsidR="00A16EE3" w:rsidRDefault="00A16EE3" w:rsidP="00A16EE3">
      <w:pPr>
        <w:pStyle w:val="ListParagraph"/>
        <w:numPr>
          <w:ilvl w:val="0"/>
          <w:numId w:val="32"/>
        </w:numPr>
      </w:pPr>
      <w:r w:rsidRPr="00F819B4">
        <w:t xml:space="preserve">Segment index boxes shall be placed before subsegment material they document, that is, before any </w:t>
      </w:r>
      <w:r w:rsidRPr="00AD06CC">
        <w:rPr>
          <w:rStyle w:val="codeZchn"/>
        </w:rPr>
        <w:t>MovieFragmentBox</w:t>
      </w:r>
      <w:r w:rsidRPr="00F819B4">
        <w:t xml:space="preserve"> of the documented material of the </w:t>
      </w:r>
      <w:proofErr w:type="gramStart"/>
      <w:r w:rsidRPr="00F819B4">
        <w:t>subsegment;</w:t>
      </w:r>
      <w:proofErr w:type="gramEnd"/>
    </w:p>
    <w:p w14:paraId="78FED728" w14:textId="00BC980E" w:rsidR="00A16EE3" w:rsidRPr="00B215FD" w:rsidRDefault="000030F4" w:rsidP="00B215FD">
      <w:pPr>
        <w:pStyle w:val="AMDInstruction"/>
        <w:rPr>
          <w:rFonts w:eastAsia="Cambria"/>
          <w:i w:val="0"/>
        </w:rPr>
      </w:pPr>
      <w:r>
        <w:rPr>
          <w:rFonts w:eastAsia="Cambria"/>
        </w:rPr>
        <w:t>with</w:t>
      </w:r>
      <w:r w:rsidR="00A16EE3" w:rsidRPr="00B215FD">
        <w:rPr>
          <w:rFonts w:eastAsia="Cambria"/>
        </w:rPr>
        <w:t>:</w:t>
      </w:r>
    </w:p>
    <w:p w14:paraId="63910D25" w14:textId="77777777" w:rsidR="00A16EE3" w:rsidRDefault="00A16EE3" w:rsidP="00A16EE3">
      <w:pPr>
        <w:pStyle w:val="ListParagraph"/>
        <w:numPr>
          <w:ilvl w:val="0"/>
          <w:numId w:val="32"/>
        </w:numPr>
      </w:pPr>
      <w:r w:rsidRPr="00F819B4">
        <w:lastRenderedPageBreak/>
        <w:t xml:space="preserve">Segment index boxes shall be placed before subsegment material they document, that is, before any </w:t>
      </w:r>
      <w:r w:rsidRPr="00AD06CC">
        <w:rPr>
          <w:rStyle w:val="codeZchn"/>
        </w:rPr>
        <w:t>MovieFragmentBox</w:t>
      </w:r>
      <w:r w:rsidRPr="00F819B4">
        <w:t xml:space="preserve"> of the documented material of the subsegment, unless </w:t>
      </w:r>
      <w:r w:rsidRPr="00AD06CC">
        <w:rPr>
          <w:rStyle w:val="codeZchn"/>
        </w:rPr>
        <w:t>sidx</w:t>
      </w:r>
      <w:r w:rsidRPr="00F819B4">
        <w:t xml:space="preserve"> version 2 is </w:t>
      </w:r>
      <w:proofErr w:type="gramStart"/>
      <w:r w:rsidRPr="00F819B4">
        <w:t>used;</w:t>
      </w:r>
      <w:proofErr w:type="gramEnd"/>
    </w:p>
    <w:p w14:paraId="15C5FE75" w14:textId="77777777" w:rsidR="00A16EE3" w:rsidRPr="00A16EE3" w:rsidRDefault="00A16EE3" w:rsidP="00B215FD"/>
    <w:p w14:paraId="0BD30B0F" w14:textId="51F9C5C9" w:rsidR="00A16EE3" w:rsidRPr="00A16EE3" w:rsidRDefault="00A16EE3" w:rsidP="00B215FD">
      <w:pPr>
        <w:pStyle w:val="AMDInstruction"/>
      </w:pPr>
      <w:r w:rsidRPr="00A16EE3">
        <w:t>Replace the clause 8.14.3.2 with the following:</w:t>
      </w:r>
    </w:p>
    <w:p w14:paraId="43C0326D" w14:textId="3AD5DF8C" w:rsidR="00A16EE3" w:rsidRPr="00B215FD" w:rsidRDefault="00A16EE3" w:rsidP="00886582">
      <w:pPr>
        <w:rPr>
          <w:b/>
          <w:bCs/>
        </w:rPr>
      </w:pPr>
      <w:r w:rsidRPr="00B215FD">
        <w:rPr>
          <w:b/>
          <w:bCs/>
        </w:rPr>
        <w:t>8.14.3.2 Syntax</w:t>
      </w:r>
    </w:p>
    <w:p w14:paraId="1DBFACF7" w14:textId="77777777" w:rsidR="00A16EE3" w:rsidRDefault="00A16EE3" w:rsidP="00A16EE3">
      <w:pPr>
        <w:pStyle w:val="code0"/>
      </w:pPr>
      <w:r>
        <w:t>aligned(8) class SegmentIndexBox extends FullBox('sidx', version, 0) {</w:t>
      </w:r>
    </w:p>
    <w:p w14:paraId="5D5B3A79" w14:textId="77777777" w:rsidR="00A16EE3" w:rsidRDefault="00A16EE3" w:rsidP="00A16EE3">
      <w:pPr>
        <w:pStyle w:val="code0"/>
      </w:pPr>
      <w:r>
        <w:tab/>
        <w:t>unsigned int(32) reference_ID;</w:t>
      </w:r>
    </w:p>
    <w:p w14:paraId="0FDF1D62" w14:textId="77777777" w:rsidR="00A16EE3" w:rsidRDefault="00A16EE3" w:rsidP="00A16EE3">
      <w:pPr>
        <w:pStyle w:val="code0"/>
      </w:pPr>
      <w:r>
        <w:tab/>
        <w:t>unsigned int(32) timescale;</w:t>
      </w:r>
    </w:p>
    <w:p w14:paraId="7D7701E1" w14:textId="77777777" w:rsidR="00A16EE3" w:rsidRDefault="00A16EE3" w:rsidP="00A16EE3">
      <w:pPr>
        <w:pStyle w:val="code0"/>
      </w:pPr>
      <w:r>
        <w:tab/>
        <w:t>if (version == 0) {</w:t>
      </w:r>
    </w:p>
    <w:p w14:paraId="5990074D" w14:textId="77777777" w:rsidR="00A16EE3" w:rsidRDefault="00A16EE3" w:rsidP="00A16EE3">
      <w:pPr>
        <w:pStyle w:val="code0"/>
      </w:pPr>
      <w:r>
        <w:tab/>
      </w:r>
      <w:r>
        <w:tab/>
        <w:t>unsigned int(32) earliest_presentation_time;</w:t>
      </w:r>
    </w:p>
    <w:p w14:paraId="05750AD7" w14:textId="77777777" w:rsidR="00A16EE3" w:rsidRDefault="00A16EE3" w:rsidP="00A16EE3">
      <w:pPr>
        <w:pStyle w:val="code0"/>
      </w:pPr>
      <w:r>
        <w:tab/>
      </w:r>
      <w:r>
        <w:tab/>
        <w:t>unsigned int(32) first_offset;</w:t>
      </w:r>
    </w:p>
    <w:p w14:paraId="762D82DD" w14:textId="77777777" w:rsidR="00A16EE3" w:rsidRDefault="00A16EE3" w:rsidP="00A16EE3">
      <w:pPr>
        <w:pStyle w:val="code0"/>
      </w:pPr>
      <w:r>
        <w:tab/>
        <w:t>}</w:t>
      </w:r>
    </w:p>
    <w:p w14:paraId="4B02514B" w14:textId="77777777" w:rsidR="00A16EE3" w:rsidRDefault="00A16EE3" w:rsidP="00A16EE3">
      <w:pPr>
        <w:pStyle w:val="code0"/>
      </w:pPr>
      <w:r>
        <w:tab/>
        <w:t>else if (version == 1) {</w:t>
      </w:r>
    </w:p>
    <w:p w14:paraId="32F59193" w14:textId="77777777" w:rsidR="00A16EE3" w:rsidRDefault="00A16EE3" w:rsidP="00A16EE3">
      <w:pPr>
        <w:pStyle w:val="code0"/>
      </w:pPr>
      <w:r>
        <w:tab/>
      </w:r>
      <w:r>
        <w:tab/>
        <w:t>unsigned int(64) earliest_presentation_time;</w:t>
      </w:r>
    </w:p>
    <w:p w14:paraId="11DE7A63" w14:textId="77777777" w:rsidR="00A16EE3" w:rsidRDefault="00A16EE3" w:rsidP="00A16EE3">
      <w:pPr>
        <w:pStyle w:val="code0"/>
      </w:pPr>
      <w:r>
        <w:tab/>
      </w:r>
      <w:r>
        <w:tab/>
        <w:t>unsigned int(64) first_offset;</w:t>
      </w:r>
    </w:p>
    <w:p w14:paraId="1F09F478" w14:textId="77777777" w:rsidR="00A16EE3" w:rsidRDefault="00A16EE3" w:rsidP="00A16EE3">
      <w:pPr>
        <w:pStyle w:val="code0"/>
      </w:pPr>
      <w:r>
        <w:tab/>
        <w:t>}</w:t>
      </w:r>
    </w:p>
    <w:p w14:paraId="5BF46487" w14:textId="77777777" w:rsidR="00A16EE3" w:rsidRDefault="00A16EE3" w:rsidP="00A16EE3">
      <w:pPr>
        <w:pStyle w:val="code0"/>
      </w:pPr>
      <w:r>
        <w:tab/>
        <w:t>else if (version == 2) {</w:t>
      </w:r>
    </w:p>
    <w:p w14:paraId="49C16D14" w14:textId="77777777" w:rsidR="00A16EE3" w:rsidRDefault="00A16EE3" w:rsidP="00A16EE3">
      <w:pPr>
        <w:pStyle w:val="code0"/>
      </w:pPr>
      <w:r>
        <w:tab/>
      </w:r>
      <w:r>
        <w:tab/>
        <w:t>unsigned int(64) earliest_presentation_time;</w:t>
      </w:r>
    </w:p>
    <w:p w14:paraId="1C827089" w14:textId="77777777" w:rsidR="00A16EE3" w:rsidRDefault="00A16EE3" w:rsidP="00A16EE3">
      <w:pPr>
        <w:pStyle w:val="code0"/>
      </w:pPr>
      <w:r>
        <w:tab/>
      </w:r>
      <w:r>
        <w:tab/>
        <w:t>unsigned int(64) offset_anchor;</w:t>
      </w:r>
    </w:p>
    <w:p w14:paraId="5323EA32" w14:textId="77777777" w:rsidR="00A16EE3" w:rsidRDefault="00A16EE3" w:rsidP="00A16EE3">
      <w:pPr>
        <w:pStyle w:val="code0"/>
      </w:pPr>
      <w:r>
        <w:tab/>
      </w:r>
      <w:r>
        <w:tab/>
        <w:t>unsigned int(64) first_offset;</w:t>
      </w:r>
    </w:p>
    <w:p w14:paraId="23DC635F" w14:textId="77777777" w:rsidR="00A16EE3" w:rsidRDefault="00A16EE3" w:rsidP="00A16EE3">
      <w:pPr>
        <w:pStyle w:val="code0"/>
      </w:pPr>
      <w:r>
        <w:tab/>
        <w:t>}</w:t>
      </w:r>
    </w:p>
    <w:p w14:paraId="58DCF9DE" w14:textId="77777777" w:rsidR="00A16EE3" w:rsidRDefault="00A16EE3" w:rsidP="00A16EE3">
      <w:pPr>
        <w:pStyle w:val="code0"/>
      </w:pPr>
      <w:r>
        <w:tab/>
        <w:t>unsigned int(16) reserved = 0;</w:t>
      </w:r>
    </w:p>
    <w:p w14:paraId="306AA8FE" w14:textId="77777777" w:rsidR="00A16EE3" w:rsidRDefault="00A16EE3" w:rsidP="00A16EE3">
      <w:pPr>
        <w:pStyle w:val="code0"/>
      </w:pPr>
      <w:r>
        <w:tab/>
        <w:t>unsigned int(16) reference_count;</w:t>
      </w:r>
    </w:p>
    <w:p w14:paraId="06E1EEF8" w14:textId="77777777" w:rsidR="00A16EE3" w:rsidRDefault="00A16EE3" w:rsidP="00A16EE3">
      <w:pPr>
        <w:pStyle w:val="code0"/>
      </w:pPr>
      <w:r>
        <w:tab/>
        <w:t>for(i=1; i &lt;= reference_count; i++) {</w:t>
      </w:r>
    </w:p>
    <w:p w14:paraId="249959A4" w14:textId="5E220CBA" w:rsidR="00A16EE3" w:rsidRDefault="00A16EE3" w:rsidP="00A16EE3">
      <w:pPr>
        <w:pStyle w:val="code0"/>
      </w:pPr>
      <w:r>
        <w:tab/>
      </w:r>
      <w:r>
        <w:tab/>
        <w:t>bit(1) reference_type;</w:t>
      </w:r>
    </w:p>
    <w:p w14:paraId="2A10AF3D" w14:textId="77777777" w:rsidR="00A16EE3" w:rsidRDefault="00A16EE3" w:rsidP="00A16EE3">
      <w:pPr>
        <w:pStyle w:val="code0"/>
      </w:pPr>
      <w:r>
        <w:tab/>
      </w:r>
      <w:r>
        <w:tab/>
        <w:t>unsigned int(31) referenced_size;</w:t>
      </w:r>
    </w:p>
    <w:p w14:paraId="5D1F75A6" w14:textId="77777777" w:rsidR="00A16EE3" w:rsidRDefault="00A16EE3" w:rsidP="00A16EE3">
      <w:pPr>
        <w:pStyle w:val="code0"/>
      </w:pPr>
      <w:r>
        <w:tab/>
      </w:r>
      <w:r>
        <w:tab/>
        <w:t>unsigned int(32) subsegment_duration;</w:t>
      </w:r>
    </w:p>
    <w:p w14:paraId="1AF14DE1" w14:textId="77777777" w:rsidR="00A16EE3" w:rsidRDefault="00A16EE3" w:rsidP="00A16EE3">
      <w:pPr>
        <w:pStyle w:val="code0"/>
      </w:pPr>
      <w:r>
        <w:tab/>
      </w:r>
      <w:r>
        <w:tab/>
        <w:t>bit(1) starts_with_SAP;</w:t>
      </w:r>
    </w:p>
    <w:p w14:paraId="36456BC8" w14:textId="77777777" w:rsidR="00A16EE3" w:rsidRDefault="00A16EE3" w:rsidP="00A16EE3">
      <w:pPr>
        <w:pStyle w:val="code0"/>
      </w:pPr>
      <w:r>
        <w:tab/>
      </w:r>
      <w:r>
        <w:tab/>
        <w:t>unsigned int(3) SAP_type;</w:t>
      </w:r>
    </w:p>
    <w:p w14:paraId="2044B698" w14:textId="77777777" w:rsidR="00A16EE3" w:rsidRDefault="00A16EE3" w:rsidP="00A16EE3">
      <w:pPr>
        <w:pStyle w:val="code0"/>
      </w:pPr>
      <w:r>
        <w:tab/>
      </w:r>
      <w:r>
        <w:tab/>
        <w:t>unsigned int(28) SAP_delta_time;</w:t>
      </w:r>
    </w:p>
    <w:p w14:paraId="071D9E05" w14:textId="77777777" w:rsidR="00A16EE3" w:rsidRDefault="00A16EE3" w:rsidP="00A16EE3">
      <w:pPr>
        <w:pStyle w:val="code0"/>
      </w:pPr>
      <w:r>
        <w:tab/>
        <w:t>}</w:t>
      </w:r>
    </w:p>
    <w:p w14:paraId="1643CD28" w14:textId="77777777" w:rsidR="00A16EE3" w:rsidRDefault="00A16EE3" w:rsidP="00A16EE3">
      <w:pPr>
        <w:pStyle w:val="code0"/>
      </w:pPr>
      <w:r>
        <w:t>}</w:t>
      </w:r>
    </w:p>
    <w:p w14:paraId="136F8F34" w14:textId="77777777" w:rsidR="00A16EE3" w:rsidRDefault="00A16EE3" w:rsidP="00886582"/>
    <w:p w14:paraId="1DA72C9F" w14:textId="0753937D" w:rsidR="000030F4" w:rsidRPr="00AD06CC" w:rsidRDefault="000030F4" w:rsidP="00B215FD">
      <w:pPr>
        <w:pStyle w:val="AMDInstruction"/>
        <w:rPr>
          <w:rFonts w:eastAsia="Cambria"/>
        </w:rPr>
      </w:pPr>
      <w:r>
        <w:rPr>
          <w:rFonts w:eastAsia="Cambria"/>
        </w:rPr>
        <w:t xml:space="preserve">In clause 8.14.3.3 </w:t>
      </w:r>
      <w:r w:rsidRPr="00AD06CC">
        <w:rPr>
          <w:rFonts w:eastAsia="Cambria"/>
        </w:rPr>
        <w:t xml:space="preserve">add semantics for </w:t>
      </w:r>
      <w:proofErr w:type="spellStart"/>
      <w:r w:rsidRPr="00AD06CC">
        <w:rPr>
          <w:rFonts w:eastAsia="Cambria"/>
        </w:rPr>
        <w:t>offset_anchor</w:t>
      </w:r>
      <w:proofErr w:type="spellEnd"/>
      <w:r w:rsidRPr="00AD06CC">
        <w:rPr>
          <w:rFonts w:eastAsia="Cambria"/>
        </w:rPr>
        <w:t>:</w:t>
      </w:r>
    </w:p>
    <w:p w14:paraId="2D2B4422" w14:textId="2E2F997A" w:rsidR="00322549" w:rsidRDefault="000030F4" w:rsidP="00886582">
      <w:r w:rsidRPr="00AD06CC">
        <w:rPr>
          <w:rStyle w:val="codeZchn"/>
        </w:rPr>
        <w:t>offset_anchor</w:t>
      </w:r>
      <w:r w:rsidRPr="00F819B4">
        <w:t xml:space="preserve"> is a distance in bytes, in the file containing the media, from the start of the file. </w:t>
      </w:r>
      <w:r w:rsidRPr="00AD06CC">
        <w:rPr>
          <w:rStyle w:val="codeZchn"/>
        </w:rPr>
        <w:t>first_offset</w:t>
      </w:r>
      <w:r w:rsidRPr="00F819B4">
        <w:t xml:space="preserve"> determines the distance </w:t>
      </w:r>
      <w:r w:rsidR="00166B24">
        <w:t xml:space="preserve">in bytes </w:t>
      </w:r>
      <w:r w:rsidRPr="00F819B4">
        <w:t xml:space="preserve">to the indexed material from </w:t>
      </w:r>
      <w:r w:rsidRPr="00AD06CC">
        <w:rPr>
          <w:rStyle w:val="codeZchn"/>
        </w:rPr>
        <w:t>offset_anchor</w:t>
      </w:r>
      <w:r w:rsidRPr="00F819B4">
        <w:t>.</w:t>
      </w:r>
    </w:p>
    <w:p w14:paraId="1985B88A" w14:textId="77777777" w:rsidR="00A16EE3" w:rsidRPr="00D93877" w:rsidRDefault="00A16EE3" w:rsidP="00886582"/>
    <w:p w14:paraId="274D53EC" w14:textId="2C4DC4BB" w:rsidR="00A220FA" w:rsidRPr="00EB05BC" w:rsidRDefault="007C51C3" w:rsidP="00B215FD">
      <w:pPr>
        <w:pStyle w:val="Heading2"/>
      </w:pPr>
      <w:bookmarkStart w:id="32" w:name="_Toc206773359"/>
      <w:r>
        <w:t>Clause</w:t>
      </w:r>
      <w:r w:rsidR="00B06B36">
        <w:t xml:space="preserve"> 8.15, </w:t>
      </w:r>
      <w:r w:rsidR="00EB05BC" w:rsidRPr="00EB05BC">
        <w:t>Entity grouping</w:t>
      </w:r>
      <w:bookmarkEnd w:id="32"/>
    </w:p>
    <w:p w14:paraId="28B58BB6" w14:textId="3E80F4C1" w:rsidR="006042A2" w:rsidRPr="00AE3765" w:rsidRDefault="006042A2" w:rsidP="006042A2">
      <w:pPr>
        <w:pStyle w:val="AMDInstruction"/>
      </w:pPr>
      <w:r w:rsidRPr="006042A2">
        <w:t>In clause 8.</w:t>
      </w:r>
      <w:r w:rsidR="000A4D65" w:rsidRPr="006042A2">
        <w:t>1</w:t>
      </w:r>
      <w:r w:rsidR="000A4D65">
        <w:t>5</w:t>
      </w:r>
      <w:r w:rsidRPr="006042A2">
        <w:t xml:space="preserve">.3.1, </w:t>
      </w:r>
      <w:bookmarkStart w:id="33" w:name="_Hlk165456775"/>
      <w:r w:rsidRPr="006042A2">
        <w:t>change</w:t>
      </w:r>
      <w:r>
        <w:t>:</w:t>
      </w:r>
      <w:bookmarkEnd w:id="33"/>
    </w:p>
    <w:p w14:paraId="06FFF335" w14:textId="1C06B5D9" w:rsidR="00BD4B71" w:rsidRDefault="003361BA" w:rsidP="003361BA">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ind w:left="403" w:hanging="403"/>
        <w:rPr>
          <w:szCs w:val="24"/>
        </w:rPr>
      </w:pPr>
      <w:r w:rsidRPr="003361BA">
        <w:rPr>
          <w:rStyle w:val="ISOCode"/>
        </w:rPr>
        <w:t>'altr'</w:t>
      </w:r>
      <w:r w:rsidRPr="003361BA">
        <w:rPr>
          <w:szCs w:val="24"/>
        </w:rPr>
        <w:t xml:space="preserve">: The items and tracks mapped to this grouping are alternatives to each other, and only one of them should be played (when the mapped items and tracks are part of the </w:t>
      </w:r>
      <w:proofErr w:type="gramStart"/>
      <w:r w:rsidRPr="003361BA">
        <w:rPr>
          <w:szCs w:val="24"/>
        </w:rPr>
        <w:t>presentation;</w:t>
      </w:r>
      <w:proofErr w:type="gramEnd"/>
      <w:r w:rsidRPr="003361BA">
        <w:rPr>
          <w:szCs w:val="24"/>
        </w:rPr>
        <w:t xml:space="preserve"> e.g. are displayable items or tracks) or processed by other means (when the mapped items or tracks are not part of the </w:t>
      </w:r>
      <w:proofErr w:type="gramStart"/>
      <w:r w:rsidRPr="003361BA">
        <w:rPr>
          <w:szCs w:val="24"/>
        </w:rPr>
        <w:t>presentation;</w:t>
      </w:r>
      <w:proofErr w:type="gramEnd"/>
      <w:r w:rsidRPr="003361BA">
        <w:rPr>
          <w:szCs w:val="24"/>
        </w:rPr>
        <w:t xml:space="preserve"> e.g. are metadata). A player should select the first entity from the list of </w:t>
      </w:r>
      <w:r w:rsidRPr="003361BA">
        <w:rPr>
          <w:rStyle w:val="ISOCode"/>
        </w:rPr>
        <w:t>entity_id</w:t>
      </w:r>
      <w:r w:rsidRPr="003361BA">
        <w:rPr>
          <w:szCs w:val="24"/>
        </w:rPr>
        <w:t xml:space="preserve"> values that it can process (e.g. decode and play for mapped items and tracks that are </w:t>
      </w:r>
      <w:r w:rsidRPr="003361BA">
        <w:rPr>
          <w:szCs w:val="24"/>
        </w:rPr>
        <w:lastRenderedPageBreak/>
        <w:t xml:space="preserve">part of the presentation) and that suits the application needs. Any </w:t>
      </w:r>
      <w:r w:rsidRPr="003361BA">
        <w:rPr>
          <w:rStyle w:val="ISOCode"/>
        </w:rPr>
        <w:t>entity_id</w:t>
      </w:r>
      <w:r w:rsidRPr="003361BA">
        <w:rPr>
          <w:szCs w:val="24"/>
        </w:rPr>
        <w:t xml:space="preserve"> value shall be mapped to only one grouping of type </w:t>
      </w:r>
      <w:r w:rsidRPr="003361BA">
        <w:rPr>
          <w:rStyle w:val="ISOCode"/>
        </w:rPr>
        <w:t>'altr'</w:t>
      </w:r>
      <w:r w:rsidRPr="003361BA">
        <w:rPr>
          <w:szCs w:val="24"/>
        </w:rPr>
        <w:t xml:space="preserve">. An alternate group of entities consists of those items and tracks that are mapped to the same entity group of type </w:t>
      </w:r>
      <w:r w:rsidRPr="003361BA">
        <w:rPr>
          <w:rStyle w:val="ISOCode"/>
        </w:rPr>
        <w:t>'altr'</w:t>
      </w:r>
      <w:r w:rsidRPr="003361BA">
        <w:rPr>
          <w:szCs w:val="24"/>
        </w:rPr>
        <w:t>.</w:t>
      </w:r>
    </w:p>
    <w:p w14:paraId="0E8A17CA" w14:textId="77777777" w:rsidR="00245F24" w:rsidRPr="009301D7" w:rsidRDefault="00245F24" w:rsidP="00245F24">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ind w:left="403" w:hanging="403"/>
        <w:rPr>
          <w:szCs w:val="24"/>
        </w:rPr>
      </w:pPr>
      <w:r w:rsidRPr="009301D7">
        <w:rPr>
          <w:rStyle w:val="ISOCode"/>
        </w:rPr>
        <w:t>'prsl'</w:t>
      </w:r>
      <w:r w:rsidRPr="009301D7">
        <w:rPr>
          <w:szCs w:val="24"/>
        </w:rPr>
        <w:t xml:space="preserve">: The tracks mapped to this grouping are belonging to a preselection as specified in </w:t>
      </w:r>
      <w:r>
        <w:rPr>
          <w:szCs w:val="24"/>
        </w:rPr>
        <w:t>8.15.4.1</w:t>
      </w:r>
      <w:r w:rsidRPr="009301D7">
        <w:rPr>
          <w:szCs w:val="24"/>
        </w:rPr>
        <w:t>.</w:t>
      </w:r>
    </w:p>
    <w:p w14:paraId="40A64E2A" w14:textId="743A5A24" w:rsidR="00245F24" w:rsidRPr="003361BA" w:rsidRDefault="00245F24" w:rsidP="00886582">
      <w:pPr>
        <w:tabs>
          <w:tab w:val="left" w:pos="794"/>
          <w:tab w:val="left" w:pos="965"/>
          <w:tab w:val="left" w:pos="1191"/>
          <w:tab w:val="left" w:pos="1368"/>
          <w:tab w:val="left" w:pos="1588"/>
          <w:tab w:val="left" w:pos="1985"/>
          <w:tab w:val="left" w:pos="2381"/>
          <w:tab w:val="left" w:pos="2778"/>
          <w:tab w:val="left" w:pos="3175"/>
          <w:tab w:val="left" w:pos="3572"/>
          <w:tab w:val="left" w:pos="3969"/>
        </w:tabs>
        <w:autoSpaceDE w:val="0"/>
        <w:autoSpaceDN w:val="0"/>
        <w:adjustRightInd w:val="0"/>
        <w:spacing w:line="220" w:lineRule="atLeast"/>
        <w:ind w:left="403"/>
        <w:rPr>
          <w:szCs w:val="24"/>
        </w:rPr>
      </w:pPr>
      <w:r w:rsidRPr="009301D7">
        <w:rPr>
          <w:sz w:val="20"/>
          <w:szCs w:val="20"/>
        </w:rPr>
        <w:t>NOTE</w:t>
      </w:r>
      <w:r w:rsidRPr="009301D7">
        <w:rPr>
          <w:sz w:val="20"/>
          <w:szCs w:val="20"/>
        </w:rPr>
        <w:tab/>
      </w:r>
      <w:r w:rsidRPr="009301D7">
        <w:rPr>
          <w:rStyle w:val="ISOCode"/>
          <w:sz w:val="20"/>
          <w:szCs w:val="20"/>
        </w:rPr>
        <w:t>EntityToGroupBox</w:t>
      </w:r>
      <w:r w:rsidRPr="009301D7">
        <w:rPr>
          <w:sz w:val="20"/>
          <w:szCs w:val="20"/>
        </w:rPr>
        <w:t xml:space="preserve"> can have </w:t>
      </w:r>
      <w:r w:rsidRPr="009301D7">
        <w:rPr>
          <w:rStyle w:val="ISOCode"/>
          <w:sz w:val="20"/>
          <w:szCs w:val="20"/>
        </w:rPr>
        <w:t>grouping_type</w:t>
      </w:r>
      <w:r w:rsidRPr="009301D7">
        <w:rPr>
          <w:sz w:val="20"/>
          <w:szCs w:val="20"/>
        </w:rPr>
        <w:t xml:space="preserve"> specific extensions.</w:t>
      </w:r>
    </w:p>
    <w:p w14:paraId="1158B4E8" w14:textId="4BA3A04A" w:rsidR="006042A2" w:rsidRDefault="006042A2" w:rsidP="006042A2">
      <w:pPr>
        <w:pStyle w:val="AMDInstruction"/>
      </w:pPr>
      <w:r>
        <w:t>To:</w:t>
      </w:r>
    </w:p>
    <w:p w14:paraId="0F5D426C" w14:textId="13E92DAF" w:rsidR="00A220FA" w:rsidRDefault="00B41FF2" w:rsidP="007E1BB5">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ind w:left="403" w:hanging="403"/>
      </w:pPr>
      <w:r w:rsidRPr="003361BA">
        <w:rPr>
          <w:rStyle w:val="ISOCode"/>
        </w:rPr>
        <w:t>'altr'</w:t>
      </w:r>
      <w:r w:rsidRPr="003361BA">
        <w:rPr>
          <w:szCs w:val="24"/>
        </w:rPr>
        <w:t xml:space="preserve">: The items and tracks mapped to this grouping are alternatives to each other, and only one of them should be played (when the mapped items and tracks are part of the </w:t>
      </w:r>
      <w:proofErr w:type="gramStart"/>
      <w:r w:rsidRPr="003361BA">
        <w:rPr>
          <w:szCs w:val="24"/>
        </w:rPr>
        <w:t>presentation;</w:t>
      </w:r>
      <w:proofErr w:type="gramEnd"/>
      <w:r w:rsidRPr="003361BA">
        <w:rPr>
          <w:szCs w:val="24"/>
        </w:rPr>
        <w:t xml:space="preserve"> e.g. are displayable items or tracks) or processed by other means (when the mapped items or tracks are not part of the </w:t>
      </w:r>
      <w:proofErr w:type="gramStart"/>
      <w:r w:rsidRPr="003361BA">
        <w:rPr>
          <w:szCs w:val="24"/>
        </w:rPr>
        <w:t>presentation;</w:t>
      </w:r>
      <w:proofErr w:type="gramEnd"/>
      <w:r w:rsidRPr="003361BA">
        <w:rPr>
          <w:szCs w:val="24"/>
        </w:rPr>
        <w:t xml:space="preserve"> e.g. are metadata). A player should select the first entity from the list of </w:t>
      </w:r>
      <w:r w:rsidRPr="003361BA">
        <w:rPr>
          <w:rStyle w:val="ISOCode"/>
        </w:rPr>
        <w:t>entity_id</w:t>
      </w:r>
      <w:r w:rsidRPr="003361BA">
        <w:rPr>
          <w:szCs w:val="24"/>
        </w:rPr>
        <w:t xml:space="preserve"> values that it can process (e.g. decode and play for mapped items and tracks that are part of the presentation) and that suits the application needs. Any </w:t>
      </w:r>
      <w:r w:rsidRPr="003361BA">
        <w:rPr>
          <w:rStyle w:val="ISOCode"/>
        </w:rPr>
        <w:t>entity_id</w:t>
      </w:r>
      <w:r w:rsidRPr="003361BA">
        <w:rPr>
          <w:szCs w:val="24"/>
        </w:rPr>
        <w:t xml:space="preserve"> value shall be mapped to only one grouping of type </w:t>
      </w:r>
      <w:r w:rsidRPr="003361BA">
        <w:rPr>
          <w:rStyle w:val="ISOCode"/>
        </w:rPr>
        <w:t>'altr'</w:t>
      </w:r>
      <w:r w:rsidRPr="003361BA">
        <w:rPr>
          <w:szCs w:val="24"/>
        </w:rPr>
        <w:t xml:space="preserve">. An alternate group of entities consists of those items and tracks that are mapped to the same entity group of type </w:t>
      </w:r>
      <w:r w:rsidRPr="003361BA">
        <w:rPr>
          <w:rStyle w:val="ISOCode"/>
        </w:rPr>
        <w:t>'altr'</w:t>
      </w:r>
      <w:r w:rsidRPr="003361BA">
        <w:rPr>
          <w:szCs w:val="24"/>
        </w:rPr>
        <w:t>.</w:t>
      </w:r>
      <w:r w:rsidR="007E1BB5">
        <w:rPr>
          <w:szCs w:val="24"/>
        </w:rPr>
        <w:t xml:space="preserve"> </w:t>
      </w:r>
      <w:r w:rsidR="00FD3D25" w:rsidRPr="007E1BB5">
        <w:t xml:space="preserve">None of the </w:t>
      </w:r>
      <w:r w:rsidR="00FD3D25" w:rsidRPr="007E1BB5">
        <w:rPr>
          <w:rStyle w:val="ISOCode"/>
        </w:rPr>
        <w:t>entity_id</w:t>
      </w:r>
      <w:r w:rsidR="00FD3D25" w:rsidRPr="007E1BB5">
        <w:t xml:space="preserve"> values in an </w:t>
      </w:r>
      <w:r w:rsidR="00FD3D25" w:rsidRPr="007E1BB5">
        <w:rPr>
          <w:rStyle w:val="ISOCode"/>
        </w:rPr>
        <w:t>'altr'</w:t>
      </w:r>
      <w:r w:rsidR="00FD3D25" w:rsidRPr="007E1BB5">
        <w:t xml:space="preserve"> group shall map to another </w:t>
      </w:r>
      <w:r w:rsidR="00FD3D25" w:rsidRPr="007E1BB5">
        <w:rPr>
          <w:rStyle w:val="ISOCode"/>
        </w:rPr>
        <w:t>'altr'</w:t>
      </w:r>
      <w:r w:rsidR="00FD3D25" w:rsidRPr="007E1BB5">
        <w:t xml:space="preserve"> group. An </w:t>
      </w:r>
      <w:r w:rsidR="00FD3D25" w:rsidRPr="007E1BB5">
        <w:rPr>
          <w:rStyle w:val="ISOCode"/>
        </w:rPr>
        <w:t>'altr'</w:t>
      </w:r>
      <w:r w:rsidR="00FD3D25" w:rsidRPr="007E1BB5">
        <w:t xml:space="preserve"> group shall not contain both entity groups and items.</w:t>
      </w:r>
    </w:p>
    <w:p w14:paraId="25CF4470" w14:textId="77777777" w:rsidR="00CE3EA6" w:rsidRDefault="00CE3EA6" w:rsidP="00CE3EA6">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ind w:left="403" w:hanging="403"/>
        <w:rPr>
          <w:szCs w:val="24"/>
        </w:rPr>
      </w:pPr>
      <w:r w:rsidRPr="009301D7">
        <w:rPr>
          <w:rStyle w:val="ISOCode"/>
        </w:rPr>
        <w:t>'prsl'</w:t>
      </w:r>
      <w:r w:rsidRPr="009301D7">
        <w:rPr>
          <w:szCs w:val="24"/>
        </w:rPr>
        <w:t xml:space="preserve">: The tracks mapped to this grouping are belonging to a preselection as specified in </w:t>
      </w:r>
      <w:r>
        <w:rPr>
          <w:szCs w:val="24"/>
        </w:rPr>
        <w:t>8.15.4.1</w:t>
      </w:r>
      <w:r w:rsidRPr="009301D7">
        <w:rPr>
          <w:szCs w:val="24"/>
        </w:rPr>
        <w:t>.</w:t>
      </w:r>
    </w:p>
    <w:p w14:paraId="1B814B37" w14:textId="77777777" w:rsidR="00CE3EA6" w:rsidRPr="009301D7" w:rsidRDefault="00CE3EA6" w:rsidP="00CE3EA6">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ind w:left="403" w:hanging="403"/>
        <w:rPr>
          <w:szCs w:val="24"/>
        </w:rPr>
      </w:pPr>
      <w:r w:rsidRPr="009301D7">
        <w:rPr>
          <w:rStyle w:val="ISOCode"/>
        </w:rPr>
        <w:t>'s</w:t>
      </w:r>
      <w:r>
        <w:rPr>
          <w:rStyle w:val="ISOCode"/>
        </w:rPr>
        <w:t>wit</w:t>
      </w:r>
      <w:r w:rsidRPr="009301D7">
        <w:rPr>
          <w:rStyle w:val="ISOCode"/>
        </w:rPr>
        <w:t>'</w:t>
      </w:r>
      <w:r w:rsidRPr="009301D7">
        <w:rPr>
          <w:szCs w:val="24"/>
        </w:rPr>
        <w:t xml:space="preserve">: The tracks mapped to this grouping are belonging to a </w:t>
      </w:r>
      <w:r w:rsidRPr="00253EF2">
        <w:rPr>
          <w:szCs w:val="24"/>
        </w:rPr>
        <w:t xml:space="preserve">switching group </w:t>
      </w:r>
      <w:r w:rsidRPr="009301D7">
        <w:rPr>
          <w:szCs w:val="24"/>
        </w:rPr>
        <w:t xml:space="preserve">as specified in </w:t>
      </w:r>
      <w:r>
        <w:rPr>
          <w:szCs w:val="24"/>
        </w:rPr>
        <w:t>8.15.4.2</w:t>
      </w:r>
      <w:r w:rsidRPr="009301D7">
        <w:rPr>
          <w:szCs w:val="24"/>
        </w:rPr>
        <w:t>.</w:t>
      </w:r>
    </w:p>
    <w:p w14:paraId="4A2F3E3E" w14:textId="77777777" w:rsidR="00CE3EA6" w:rsidRPr="007B2331" w:rsidRDefault="00CE3EA6" w:rsidP="00CE3EA6">
      <w:pPr>
        <w:tabs>
          <w:tab w:val="left" w:pos="794"/>
          <w:tab w:val="left" w:pos="965"/>
          <w:tab w:val="left" w:pos="1191"/>
          <w:tab w:val="left" w:pos="1368"/>
          <w:tab w:val="left" w:pos="1588"/>
          <w:tab w:val="left" w:pos="1985"/>
          <w:tab w:val="left" w:pos="2381"/>
          <w:tab w:val="left" w:pos="2778"/>
          <w:tab w:val="left" w:pos="3175"/>
          <w:tab w:val="left" w:pos="3572"/>
          <w:tab w:val="left" w:pos="3969"/>
        </w:tabs>
        <w:autoSpaceDE w:val="0"/>
        <w:autoSpaceDN w:val="0"/>
        <w:adjustRightInd w:val="0"/>
        <w:spacing w:line="220" w:lineRule="atLeast"/>
        <w:ind w:left="403"/>
        <w:rPr>
          <w:sz w:val="20"/>
          <w:szCs w:val="20"/>
        </w:rPr>
      </w:pPr>
      <w:r w:rsidRPr="009301D7">
        <w:rPr>
          <w:sz w:val="20"/>
          <w:szCs w:val="20"/>
        </w:rPr>
        <w:t>NOTE</w:t>
      </w:r>
      <w:r w:rsidRPr="009301D7">
        <w:rPr>
          <w:sz w:val="20"/>
          <w:szCs w:val="20"/>
        </w:rPr>
        <w:tab/>
      </w:r>
      <w:r w:rsidRPr="009301D7">
        <w:rPr>
          <w:rStyle w:val="ISOCode"/>
          <w:sz w:val="20"/>
          <w:szCs w:val="20"/>
        </w:rPr>
        <w:t>EntityToGroupBox</w:t>
      </w:r>
      <w:r w:rsidRPr="009301D7">
        <w:rPr>
          <w:sz w:val="20"/>
          <w:szCs w:val="20"/>
        </w:rPr>
        <w:t xml:space="preserve"> can have </w:t>
      </w:r>
      <w:r w:rsidRPr="009301D7">
        <w:rPr>
          <w:rStyle w:val="ISOCode"/>
          <w:sz w:val="20"/>
          <w:szCs w:val="20"/>
        </w:rPr>
        <w:t>grouping_type</w:t>
      </w:r>
      <w:r w:rsidRPr="009301D7">
        <w:rPr>
          <w:sz w:val="20"/>
          <w:szCs w:val="20"/>
        </w:rPr>
        <w:t xml:space="preserve"> specific extensions.</w:t>
      </w:r>
    </w:p>
    <w:p w14:paraId="496705A5" w14:textId="77777777" w:rsidR="00CE3EA6" w:rsidRPr="007E1BB5" w:rsidRDefault="00CE3EA6" w:rsidP="007E1BB5">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ind w:left="403" w:hanging="403"/>
      </w:pPr>
    </w:p>
    <w:p w14:paraId="24A78FAD" w14:textId="7DA10299" w:rsidR="00FD3D25" w:rsidRPr="00AE3765" w:rsidRDefault="00FD3D25" w:rsidP="00FD3D25">
      <w:pPr>
        <w:pStyle w:val="AMDInstruction"/>
      </w:pPr>
      <w:r w:rsidRPr="006042A2">
        <w:t>In clause 8.</w:t>
      </w:r>
      <w:r w:rsidR="001A5F1E" w:rsidRPr="006042A2">
        <w:t>1</w:t>
      </w:r>
      <w:r w:rsidR="001A5F1E">
        <w:t>5</w:t>
      </w:r>
      <w:r w:rsidRPr="006042A2">
        <w:t>.3.</w:t>
      </w:r>
      <w:r w:rsidR="00C716DB">
        <w:t>3</w:t>
      </w:r>
      <w:r w:rsidRPr="006042A2">
        <w:t>, change</w:t>
      </w:r>
      <w:r>
        <w:t>:</w:t>
      </w:r>
    </w:p>
    <w:p w14:paraId="28D44D31" w14:textId="77777777" w:rsidR="008B0C91" w:rsidRPr="008B0C91" w:rsidRDefault="008B0C91" w:rsidP="008B0C91">
      <w:pPr>
        <w:tabs>
          <w:tab w:val="left" w:pos="794"/>
          <w:tab w:val="left" w:pos="1191"/>
          <w:tab w:val="left" w:pos="1588"/>
          <w:tab w:val="left" w:pos="1985"/>
          <w:tab w:val="left" w:pos="2381"/>
          <w:tab w:val="left" w:pos="2778"/>
          <w:tab w:val="left" w:pos="3175"/>
          <w:tab w:val="left" w:pos="3572"/>
          <w:tab w:val="left" w:pos="3969"/>
        </w:tabs>
        <w:spacing w:after="120"/>
        <w:rPr>
          <w:rFonts w:eastAsia="Calibri"/>
        </w:rPr>
      </w:pPr>
      <w:r w:rsidRPr="008B0C91">
        <w:rPr>
          <w:rStyle w:val="ISOCode"/>
        </w:rPr>
        <w:t>entity_id</w:t>
      </w:r>
      <w:r w:rsidRPr="008B0C91">
        <w:rPr>
          <w:rFonts w:ascii="Courier New" w:eastAsia="SimSun" w:hAnsi="Courier New" w:cs="Courier New"/>
          <w:szCs w:val="24"/>
          <w:lang w:eastAsia="zh-CN"/>
        </w:rPr>
        <w:t xml:space="preserve"> </w:t>
      </w:r>
      <w:r w:rsidRPr="008B0C91">
        <w:rPr>
          <w:rFonts w:eastAsia="Calibri" w:cs="Courier New"/>
        </w:rPr>
        <w:t xml:space="preserve">is resolved to one of the </w:t>
      </w:r>
      <w:r w:rsidRPr="008B0C91">
        <w:rPr>
          <w:rFonts w:eastAsia="Calibri"/>
        </w:rPr>
        <w:t>following:</w:t>
      </w:r>
    </w:p>
    <w:p w14:paraId="73A219EE" w14:textId="77777777" w:rsidR="008B0C91" w:rsidRPr="008B0C91" w:rsidRDefault="008B0C91" w:rsidP="008B0C91">
      <w:pPr>
        <w:tabs>
          <w:tab w:val="clear" w:pos="403"/>
        </w:tabs>
        <w:ind w:left="403" w:hanging="403"/>
        <w:rPr>
          <w:rFonts w:eastAsia="Calibri"/>
        </w:rPr>
      </w:pPr>
      <w:r w:rsidRPr="008B0C91">
        <w:rPr>
          <w:rFonts w:eastAsia="Calibri"/>
        </w:rPr>
        <w:t>—</w:t>
      </w:r>
      <w:r w:rsidRPr="008B0C91">
        <w:rPr>
          <w:rFonts w:eastAsia="Calibri"/>
        </w:rPr>
        <w:tab/>
        <w:t xml:space="preserve">an item, when an item with </w:t>
      </w:r>
      <w:r w:rsidRPr="008B0C91">
        <w:rPr>
          <w:rStyle w:val="ISOCode"/>
        </w:rPr>
        <w:t>item_ID</w:t>
      </w:r>
      <w:r w:rsidRPr="008B0C91">
        <w:rPr>
          <w:rFonts w:eastAsia="Calibri" w:cs="Courier New"/>
        </w:rPr>
        <w:t xml:space="preserve"> equal to </w:t>
      </w:r>
      <w:r w:rsidRPr="008B0C91">
        <w:rPr>
          <w:rStyle w:val="ISOCode"/>
        </w:rPr>
        <w:t>entity_id</w:t>
      </w:r>
      <w:r w:rsidRPr="008B0C91">
        <w:rPr>
          <w:rFonts w:eastAsia="Calibri" w:cs="Courier New"/>
        </w:rPr>
        <w:t xml:space="preserve"> is present in the hierarchy level (file, movie or track) that contains the </w:t>
      </w:r>
      <w:r w:rsidRPr="008B0C91">
        <w:rPr>
          <w:rStyle w:val="ISOCode"/>
        </w:rPr>
        <w:t>GroupsListBox</w:t>
      </w:r>
      <w:r w:rsidRPr="008B0C91">
        <w:rPr>
          <w:rFonts w:eastAsia="Calibri" w:cs="Courier New"/>
        </w:rPr>
        <w:t>, or</w:t>
      </w:r>
    </w:p>
    <w:p w14:paraId="2CC9A417" w14:textId="77777777" w:rsidR="008B0C91" w:rsidRPr="008B0C91" w:rsidRDefault="008B0C91" w:rsidP="008B0C91">
      <w:pPr>
        <w:tabs>
          <w:tab w:val="clear" w:pos="403"/>
        </w:tabs>
        <w:ind w:left="403" w:hanging="403"/>
        <w:rPr>
          <w:rFonts w:eastAsia="Calibri"/>
        </w:rPr>
      </w:pPr>
      <w:r w:rsidRPr="008B0C91">
        <w:rPr>
          <w:rFonts w:eastAsia="Calibri"/>
        </w:rPr>
        <w:t>—</w:t>
      </w:r>
      <w:r w:rsidRPr="008B0C91">
        <w:rPr>
          <w:rFonts w:eastAsia="Calibri"/>
        </w:rPr>
        <w:tab/>
        <w:t xml:space="preserve">a track, when a track with </w:t>
      </w:r>
      <w:r w:rsidRPr="008B0C91">
        <w:rPr>
          <w:rStyle w:val="ISOCode"/>
        </w:rPr>
        <w:t>track_ID</w:t>
      </w:r>
      <w:r w:rsidRPr="008B0C91">
        <w:rPr>
          <w:rFonts w:eastAsia="Calibri" w:cs="Courier New"/>
        </w:rPr>
        <w:t xml:space="preserve"> equal to </w:t>
      </w:r>
      <w:r w:rsidRPr="008B0C91">
        <w:rPr>
          <w:rStyle w:val="ISOCode"/>
        </w:rPr>
        <w:t>entity_id</w:t>
      </w:r>
      <w:r w:rsidRPr="008B0C91">
        <w:rPr>
          <w:rFonts w:eastAsia="Calibri" w:cs="Courier New"/>
        </w:rPr>
        <w:t xml:space="preserve"> is present and the </w:t>
      </w:r>
      <w:r w:rsidRPr="008B0C91">
        <w:rPr>
          <w:rStyle w:val="ISOCode"/>
        </w:rPr>
        <w:t>GroupsListBox</w:t>
      </w:r>
      <w:r w:rsidRPr="008B0C91">
        <w:rPr>
          <w:rFonts w:eastAsia="Calibri" w:cs="Courier New"/>
        </w:rPr>
        <w:t xml:space="preserve"> is con</w:t>
      </w:r>
      <w:r w:rsidRPr="008B0C91">
        <w:rPr>
          <w:rFonts w:eastAsia="Calibri"/>
        </w:rPr>
        <w:t>tained in the file level, or</w:t>
      </w:r>
    </w:p>
    <w:p w14:paraId="4EA8DE19" w14:textId="2976A8F3" w:rsidR="008B0C91" w:rsidRPr="008B0C91" w:rsidRDefault="008B0C91" w:rsidP="008B0C91">
      <w:pPr>
        <w:tabs>
          <w:tab w:val="clear" w:pos="403"/>
        </w:tabs>
        <w:ind w:left="403" w:hanging="403"/>
        <w:rPr>
          <w:rFonts w:eastAsia="Calibri"/>
        </w:rPr>
      </w:pPr>
      <w:r w:rsidRPr="008B0C91">
        <w:rPr>
          <w:rFonts w:eastAsia="Calibri"/>
        </w:rPr>
        <w:t>—</w:t>
      </w:r>
      <w:r w:rsidRPr="008B0C91">
        <w:rPr>
          <w:rFonts w:eastAsia="Calibri"/>
        </w:rPr>
        <w:tab/>
        <w:t xml:space="preserve">a track group, if the unified handling of identifiers is indicated with a brand as specified in </w:t>
      </w:r>
      <w:r w:rsidRPr="008B0C91">
        <w:rPr>
          <w:rFonts w:eastAsia="Calibri"/>
          <w:szCs w:val="24"/>
        </w:rPr>
        <w:t>Clause </w:t>
      </w:r>
      <w:r w:rsidR="00490566">
        <w:rPr>
          <w:rFonts w:eastAsia="Calibri"/>
          <w:szCs w:val="24"/>
        </w:rPr>
        <w:t>E.18</w:t>
      </w:r>
      <w:r w:rsidRPr="008B0C91">
        <w:rPr>
          <w:rFonts w:eastAsia="Calibri"/>
        </w:rPr>
        <w:t xml:space="preserve">, this </w:t>
      </w:r>
      <w:r w:rsidRPr="008B0C91">
        <w:rPr>
          <w:rStyle w:val="ISOCode"/>
        </w:rPr>
        <w:t>EntityToGroupBox</w:t>
      </w:r>
      <w:r w:rsidRPr="008B0C91">
        <w:rPr>
          <w:rFonts w:eastAsia="Calibri" w:cs="Courier New"/>
        </w:rPr>
        <w:t xml:space="preserve"> is present at file level, and a track group with </w:t>
      </w:r>
      <w:r w:rsidRPr="008B0C91">
        <w:rPr>
          <w:rStyle w:val="ISOCode"/>
        </w:rPr>
        <w:t>track_group_id</w:t>
      </w:r>
      <w:r w:rsidRPr="008B0C91">
        <w:rPr>
          <w:rFonts w:eastAsia="Calibri" w:cs="Courier New"/>
        </w:rPr>
        <w:t xml:space="preserve"> equal to </w:t>
      </w:r>
      <w:r w:rsidRPr="008B0C91">
        <w:rPr>
          <w:rStyle w:val="ISOCode"/>
        </w:rPr>
        <w:t>entity_id</w:t>
      </w:r>
      <w:r w:rsidRPr="008B0C91">
        <w:rPr>
          <w:rFonts w:eastAsia="Calibri" w:cs="Courier New"/>
        </w:rPr>
        <w:t xml:space="preserve"> present, or</w:t>
      </w:r>
    </w:p>
    <w:p w14:paraId="3F5D3375" w14:textId="5179F4EF" w:rsidR="008B0C91" w:rsidRPr="008B0C91" w:rsidRDefault="008B0C91" w:rsidP="008B0C91">
      <w:pPr>
        <w:tabs>
          <w:tab w:val="clear" w:pos="403"/>
        </w:tabs>
        <w:ind w:left="403" w:hanging="403"/>
        <w:rPr>
          <w:rFonts w:eastAsia="Calibri"/>
        </w:rPr>
      </w:pPr>
      <w:r w:rsidRPr="008B0C91">
        <w:rPr>
          <w:rFonts w:eastAsia="Calibri"/>
        </w:rPr>
        <w:t>—</w:t>
      </w:r>
      <w:r w:rsidRPr="008B0C91">
        <w:rPr>
          <w:rFonts w:eastAsia="Calibri"/>
        </w:rPr>
        <w:tab/>
        <w:t xml:space="preserve">a second entity group, if the unified handling of identifiers is indicated with a brand as specified in </w:t>
      </w:r>
      <w:r w:rsidRPr="008B0C91">
        <w:rPr>
          <w:rFonts w:eastAsia="Calibri"/>
          <w:szCs w:val="24"/>
        </w:rPr>
        <w:t>Clause </w:t>
      </w:r>
      <w:r w:rsidR="00490566">
        <w:rPr>
          <w:rFonts w:eastAsia="Calibri"/>
          <w:szCs w:val="24"/>
        </w:rPr>
        <w:t>E.18</w:t>
      </w:r>
      <w:r w:rsidRPr="008B0C91">
        <w:rPr>
          <w:rFonts w:eastAsia="Calibri"/>
        </w:rPr>
        <w:t xml:space="preserve">, this </w:t>
      </w:r>
      <w:r w:rsidRPr="008B0C91">
        <w:rPr>
          <w:rStyle w:val="ISOCode"/>
        </w:rPr>
        <w:t>EntityToGroupBox</w:t>
      </w:r>
      <w:r w:rsidRPr="008B0C91">
        <w:rPr>
          <w:rFonts w:eastAsia="Calibri" w:cs="Courier New"/>
        </w:rPr>
        <w:t xml:space="preserve"> is present at the same level that contains the </w:t>
      </w:r>
      <w:r w:rsidRPr="008B0C91">
        <w:rPr>
          <w:rStyle w:val="ISOCode"/>
        </w:rPr>
        <w:t>EntityToGroupBox</w:t>
      </w:r>
      <w:r w:rsidRPr="008B0C91">
        <w:rPr>
          <w:rFonts w:eastAsia="Calibri" w:cs="Courier New"/>
        </w:rPr>
        <w:t xml:space="preserve"> for the second entity group, and the </w:t>
      </w:r>
      <w:r w:rsidRPr="008B0C91">
        <w:rPr>
          <w:rStyle w:val="ISOCode"/>
        </w:rPr>
        <w:t>EntityToGroupBox</w:t>
      </w:r>
      <w:r w:rsidRPr="008B0C91">
        <w:rPr>
          <w:rFonts w:eastAsia="Calibri" w:cs="Courier New"/>
        </w:rPr>
        <w:t xml:space="preserve"> for the second entity group has </w:t>
      </w:r>
      <w:r w:rsidRPr="008B0C91">
        <w:rPr>
          <w:rStyle w:val="ISOCode"/>
        </w:rPr>
        <w:t>group_id</w:t>
      </w:r>
      <w:r w:rsidRPr="008B0C91">
        <w:rPr>
          <w:rFonts w:eastAsia="Calibri" w:cs="Courier New"/>
        </w:rPr>
        <w:t xml:space="preserve"> equal to </w:t>
      </w:r>
      <w:r w:rsidRPr="008B0C91">
        <w:rPr>
          <w:rStyle w:val="ISOCode"/>
        </w:rPr>
        <w:t>entity_id</w:t>
      </w:r>
      <w:r w:rsidRPr="008B0C91">
        <w:rPr>
          <w:rFonts w:eastAsia="Calibri" w:cs="Courier New"/>
        </w:rPr>
        <w:t xml:space="preserve">. </w:t>
      </w:r>
      <w:r w:rsidRPr="008B0C91">
        <w:rPr>
          <w:szCs w:val="24"/>
        </w:rPr>
        <w:t>Circular references shall be avoided.</w:t>
      </w:r>
    </w:p>
    <w:p w14:paraId="1AC811EF" w14:textId="2E6B8C2B" w:rsidR="00047F5B" w:rsidRDefault="00FD3D25" w:rsidP="00FD3D25">
      <w:pPr>
        <w:pStyle w:val="AMDInstruction"/>
      </w:pPr>
      <w:r>
        <w:t>To:</w:t>
      </w:r>
    </w:p>
    <w:p w14:paraId="3804C511" w14:textId="4DB83DC4" w:rsidR="00047F5B" w:rsidRPr="008B0C91" w:rsidRDefault="00047F5B" w:rsidP="00047F5B">
      <w:pPr>
        <w:tabs>
          <w:tab w:val="left" w:pos="794"/>
          <w:tab w:val="left" w:pos="1191"/>
          <w:tab w:val="left" w:pos="1588"/>
          <w:tab w:val="left" w:pos="1985"/>
          <w:tab w:val="left" w:pos="2381"/>
          <w:tab w:val="left" w:pos="2778"/>
          <w:tab w:val="left" w:pos="3175"/>
          <w:tab w:val="left" w:pos="3572"/>
          <w:tab w:val="left" w:pos="3969"/>
        </w:tabs>
        <w:spacing w:after="120"/>
        <w:rPr>
          <w:rFonts w:eastAsia="Calibri"/>
        </w:rPr>
      </w:pPr>
      <w:r w:rsidRPr="008B0C91">
        <w:rPr>
          <w:rStyle w:val="ISOCode"/>
        </w:rPr>
        <w:t>entity_id</w:t>
      </w:r>
      <w:r w:rsidRPr="008B0C91">
        <w:rPr>
          <w:rFonts w:ascii="Courier New" w:eastAsia="SimSun" w:hAnsi="Courier New" w:cs="Courier New"/>
          <w:szCs w:val="24"/>
          <w:lang w:eastAsia="zh-CN"/>
        </w:rPr>
        <w:t xml:space="preserve"> </w:t>
      </w:r>
      <w:r w:rsidR="00C15BF3" w:rsidRPr="00886582">
        <w:t xml:space="preserve">shall not have the same value as </w:t>
      </w:r>
      <w:r w:rsidR="00C15BF3" w:rsidRPr="00886582">
        <w:rPr>
          <w:rStyle w:val="ISOCode"/>
        </w:rPr>
        <w:t>group_id</w:t>
      </w:r>
      <w:r w:rsidR="00C15BF3">
        <w:rPr>
          <w:rFonts w:eastAsia="Calibri" w:cs="Courier New"/>
        </w:rPr>
        <w:t xml:space="preserve"> </w:t>
      </w:r>
      <w:r w:rsidR="00090623">
        <w:rPr>
          <w:rFonts w:eastAsia="Calibri" w:cs="Courier New"/>
        </w:rPr>
        <w:t xml:space="preserve">and </w:t>
      </w:r>
      <w:r w:rsidRPr="008B0C91">
        <w:rPr>
          <w:rFonts w:eastAsia="Calibri" w:cs="Courier New"/>
        </w:rPr>
        <w:t xml:space="preserve">is resolved to one of the </w:t>
      </w:r>
      <w:r w:rsidRPr="008B0C91">
        <w:rPr>
          <w:rFonts w:eastAsia="Calibri"/>
        </w:rPr>
        <w:t>following:</w:t>
      </w:r>
    </w:p>
    <w:p w14:paraId="2A08DD51" w14:textId="77777777" w:rsidR="00047F5B" w:rsidRPr="008B0C91" w:rsidRDefault="00047F5B" w:rsidP="00047F5B">
      <w:pPr>
        <w:tabs>
          <w:tab w:val="clear" w:pos="403"/>
        </w:tabs>
        <w:ind w:left="403" w:hanging="403"/>
        <w:rPr>
          <w:rFonts w:eastAsia="Calibri"/>
        </w:rPr>
      </w:pPr>
      <w:r w:rsidRPr="008B0C91">
        <w:rPr>
          <w:rFonts w:eastAsia="Calibri"/>
        </w:rPr>
        <w:lastRenderedPageBreak/>
        <w:t>—</w:t>
      </w:r>
      <w:r w:rsidRPr="008B0C91">
        <w:rPr>
          <w:rFonts w:eastAsia="Calibri"/>
        </w:rPr>
        <w:tab/>
        <w:t xml:space="preserve">an item, when an item with </w:t>
      </w:r>
      <w:r w:rsidRPr="008B0C91">
        <w:rPr>
          <w:rStyle w:val="ISOCode"/>
        </w:rPr>
        <w:t>item_ID</w:t>
      </w:r>
      <w:r w:rsidRPr="008B0C91">
        <w:rPr>
          <w:rFonts w:eastAsia="Calibri" w:cs="Courier New"/>
        </w:rPr>
        <w:t xml:space="preserve"> equal to </w:t>
      </w:r>
      <w:r w:rsidRPr="008B0C91">
        <w:rPr>
          <w:rStyle w:val="ISOCode"/>
        </w:rPr>
        <w:t>entity_id</w:t>
      </w:r>
      <w:r w:rsidRPr="008B0C91">
        <w:rPr>
          <w:rFonts w:eastAsia="Calibri" w:cs="Courier New"/>
        </w:rPr>
        <w:t xml:space="preserve"> is present in the hierarchy level (file, movie or track) that contains the </w:t>
      </w:r>
      <w:r w:rsidRPr="008B0C91">
        <w:rPr>
          <w:rStyle w:val="ISOCode"/>
        </w:rPr>
        <w:t>GroupsListBox</w:t>
      </w:r>
      <w:r w:rsidRPr="008B0C91">
        <w:rPr>
          <w:rFonts w:eastAsia="Calibri" w:cs="Courier New"/>
        </w:rPr>
        <w:t>, or</w:t>
      </w:r>
    </w:p>
    <w:p w14:paraId="311F327C" w14:textId="77777777" w:rsidR="00047F5B" w:rsidRPr="008B0C91" w:rsidRDefault="00047F5B" w:rsidP="00047F5B">
      <w:pPr>
        <w:tabs>
          <w:tab w:val="clear" w:pos="403"/>
        </w:tabs>
        <w:ind w:left="403" w:hanging="403"/>
        <w:rPr>
          <w:rFonts w:eastAsia="Calibri"/>
        </w:rPr>
      </w:pPr>
      <w:r w:rsidRPr="008B0C91">
        <w:rPr>
          <w:rFonts w:eastAsia="Calibri"/>
        </w:rPr>
        <w:t>—</w:t>
      </w:r>
      <w:r w:rsidRPr="008B0C91">
        <w:rPr>
          <w:rFonts w:eastAsia="Calibri"/>
        </w:rPr>
        <w:tab/>
        <w:t xml:space="preserve">a track, when a track with </w:t>
      </w:r>
      <w:r w:rsidRPr="008B0C91">
        <w:rPr>
          <w:rStyle w:val="ISOCode"/>
        </w:rPr>
        <w:t>track_ID</w:t>
      </w:r>
      <w:r w:rsidRPr="008B0C91">
        <w:rPr>
          <w:rFonts w:eastAsia="Calibri" w:cs="Courier New"/>
        </w:rPr>
        <w:t xml:space="preserve"> equal to </w:t>
      </w:r>
      <w:r w:rsidRPr="008B0C91">
        <w:rPr>
          <w:rStyle w:val="ISOCode"/>
        </w:rPr>
        <w:t>entity_id</w:t>
      </w:r>
      <w:r w:rsidRPr="008B0C91">
        <w:rPr>
          <w:rFonts w:eastAsia="Calibri" w:cs="Courier New"/>
        </w:rPr>
        <w:t xml:space="preserve"> is present and the </w:t>
      </w:r>
      <w:r w:rsidRPr="008B0C91">
        <w:rPr>
          <w:rStyle w:val="ISOCode"/>
        </w:rPr>
        <w:t>GroupsListBox</w:t>
      </w:r>
      <w:r w:rsidRPr="008B0C91">
        <w:rPr>
          <w:rFonts w:eastAsia="Calibri" w:cs="Courier New"/>
        </w:rPr>
        <w:t xml:space="preserve"> is con</w:t>
      </w:r>
      <w:r w:rsidRPr="008B0C91">
        <w:rPr>
          <w:rFonts w:eastAsia="Calibri"/>
        </w:rPr>
        <w:t>tained in the file level, or</w:t>
      </w:r>
    </w:p>
    <w:p w14:paraId="14E09285" w14:textId="77777777" w:rsidR="00047F5B" w:rsidRPr="008B0C91" w:rsidRDefault="00047F5B" w:rsidP="00047F5B">
      <w:pPr>
        <w:tabs>
          <w:tab w:val="clear" w:pos="403"/>
        </w:tabs>
        <w:ind w:left="403" w:hanging="403"/>
        <w:rPr>
          <w:rFonts w:eastAsia="Calibri"/>
        </w:rPr>
      </w:pPr>
      <w:r w:rsidRPr="008B0C91">
        <w:rPr>
          <w:rFonts w:eastAsia="Calibri"/>
        </w:rPr>
        <w:t>—</w:t>
      </w:r>
      <w:r w:rsidRPr="008B0C91">
        <w:rPr>
          <w:rFonts w:eastAsia="Calibri"/>
        </w:rPr>
        <w:tab/>
        <w:t xml:space="preserve">a track group, if the unified handling of identifiers is indicated with a brand as specified in </w:t>
      </w:r>
      <w:r w:rsidRPr="008B0C91">
        <w:rPr>
          <w:rFonts w:eastAsia="Calibri"/>
          <w:szCs w:val="24"/>
        </w:rPr>
        <w:t>Clause </w:t>
      </w:r>
      <w:r>
        <w:rPr>
          <w:rFonts w:eastAsia="Calibri"/>
          <w:szCs w:val="24"/>
        </w:rPr>
        <w:t>E.18</w:t>
      </w:r>
      <w:r w:rsidRPr="008B0C91">
        <w:rPr>
          <w:rFonts w:eastAsia="Calibri"/>
        </w:rPr>
        <w:t xml:space="preserve">, this </w:t>
      </w:r>
      <w:r w:rsidRPr="008B0C91">
        <w:rPr>
          <w:rStyle w:val="ISOCode"/>
        </w:rPr>
        <w:t>EntityToGroupBox</w:t>
      </w:r>
      <w:r w:rsidRPr="008B0C91">
        <w:rPr>
          <w:rFonts w:eastAsia="Calibri" w:cs="Courier New"/>
        </w:rPr>
        <w:t xml:space="preserve"> is present at file level, and a track group with </w:t>
      </w:r>
      <w:r w:rsidRPr="008B0C91">
        <w:rPr>
          <w:rStyle w:val="ISOCode"/>
        </w:rPr>
        <w:t>track_group_id</w:t>
      </w:r>
      <w:r w:rsidRPr="008B0C91">
        <w:rPr>
          <w:rFonts w:eastAsia="Calibri" w:cs="Courier New"/>
        </w:rPr>
        <w:t xml:space="preserve"> equal to </w:t>
      </w:r>
      <w:r w:rsidRPr="008B0C91">
        <w:rPr>
          <w:rStyle w:val="ISOCode"/>
        </w:rPr>
        <w:t>entity_id</w:t>
      </w:r>
      <w:r w:rsidRPr="008B0C91">
        <w:rPr>
          <w:rFonts w:eastAsia="Calibri" w:cs="Courier New"/>
        </w:rPr>
        <w:t xml:space="preserve"> present, or</w:t>
      </w:r>
    </w:p>
    <w:p w14:paraId="0661B922" w14:textId="77777777" w:rsidR="00047F5B" w:rsidRPr="008B0C91" w:rsidRDefault="00047F5B" w:rsidP="00047F5B">
      <w:pPr>
        <w:tabs>
          <w:tab w:val="clear" w:pos="403"/>
        </w:tabs>
        <w:ind w:left="403" w:hanging="403"/>
        <w:rPr>
          <w:rFonts w:eastAsia="Calibri"/>
        </w:rPr>
      </w:pPr>
      <w:r w:rsidRPr="008B0C91">
        <w:rPr>
          <w:rFonts w:eastAsia="Calibri"/>
        </w:rPr>
        <w:t>—</w:t>
      </w:r>
      <w:r w:rsidRPr="008B0C91">
        <w:rPr>
          <w:rFonts w:eastAsia="Calibri"/>
        </w:rPr>
        <w:tab/>
        <w:t xml:space="preserve">a second entity group, if the unified handling of identifiers is indicated with a brand as specified in </w:t>
      </w:r>
      <w:r w:rsidRPr="008B0C91">
        <w:rPr>
          <w:rFonts w:eastAsia="Calibri"/>
          <w:szCs w:val="24"/>
        </w:rPr>
        <w:t>Clause </w:t>
      </w:r>
      <w:r>
        <w:rPr>
          <w:rFonts w:eastAsia="Calibri"/>
          <w:szCs w:val="24"/>
        </w:rPr>
        <w:t>E.18</w:t>
      </w:r>
      <w:r w:rsidRPr="008B0C91">
        <w:rPr>
          <w:rFonts w:eastAsia="Calibri"/>
        </w:rPr>
        <w:t xml:space="preserve">, this </w:t>
      </w:r>
      <w:r w:rsidRPr="008B0C91">
        <w:rPr>
          <w:rStyle w:val="ISOCode"/>
        </w:rPr>
        <w:t>EntityToGroupBox</w:t>
      </w:r>
      <w:r w:rsidRPr="008B0C91">
        <w:rPr>
          <w:rFonts w:eastAsia="Calibri" w:cs="Courier New"/>
        </w:rPr>
        <w:t xml:space="preserve"> is present at the same level that contains the </w:t>
      </w:r>
      <w:r w:rsidRPr="008B0C91">
        <w:rPr>
          <w:rStyle w:val="ISOCode"/>
        </w:rPr>
        <w:t>EntityToGroupBox</w:t>
      </w:r>
      <w:r w:rsidRPr="008B0C91">
        <w:rPr>
          <w:rFonts w:eastAsia="Calibri" w:cs="Courier New"/>
        </w:rPr>
        <w:t xml:space="preserve"> for the second entity group, and the </w:t>
      </w:r>
      <w:r w:rsidRPr="008B0C91">
        <w:rPr>
          <w:rStyle w:val="ISOCode"/>
        </w:rPr>
        <w:t>EntityToGroupBox</w:t>
      </w:r>
      <w:r w:rsidRPr="008B0C91">
        <w:rPr>
          <w:rFonts w:eastAsia="Calibri" w:cs="Courier New"/>
        </w:rPr>
        <w:t xml:space="preserve"> for the second entity group has </w:t>
      </w:r>
      <w:r w:rsidRPr="008B0C91">
        <w:rPr>
          <w:rStyle w:val="ISOCode"/>
        </w:rPr>
        <w:t>group_id</w:t>
      </w:r>
      <w:r w:rsidRPr="008B0C91">
        <w:rPr>
          <w:rFonts w:eastAsia="Calibri" w:cs="Courier New"/>
        </w:rPr>
        <w:t xml:space="preserve"> equal to </w:t>
      </w:r>
      <w:r w:rsidRPr="008B0C91">
        <w:rPr>
          <w:rStyle w:val="ISOCode"/>
        </w:rPr>
        <w:t>entity_id</w:t>
      </w:r>
      <w:r w:rsidRPr="008B0C91">
        <w:rPr>
          <w:rFonts w:eastAsia="Calibri" w:cs="Courier New"/>
        </w:rPr>
        <w:t xml:space="preserve">. </w:t>
      </w:r>
      <w:r w:rsidRPr="008B0C91">
        <w:rPr>
          <w:szCs w:val="24"/>
        </w:rPr>
        <w:t>Circular references shall be avoided.</w:t>
      </w:r>
    </w:p>
    <w:p w14:paraId="48FE1373" w14:textId="77777777" w:rsidR="00D62874" w:rsidRDefault="00D62874" w:rsidP="00037766">
      <w:pPr>
        <w:rPr>
          <w:ins w:id="34" w:author="Stephan Schreiner" w:date="2025-10-09T19:41:00Z" w16du:dateUtc="2025-10-09T17:41:00Z"/>
        </w:rPr>
      </w:pPr>
    </w:p>
    <w:p w14:paraId="0C833779" w14:textId="77777777" w:rsidR="00D2360D" w:rsidRDefault="00D2360D" w:rsidP="00D2360D">
      <w:pPr>
        <w:pStyle w:val="AMDInstruction"/>
        <w:rPr>
          <w:ins w:id="35" w:author="Stephan Schreiner" w:date="2025-10-09T19:42:00Z" w16du:dateUtc="2025-10-09T17:42:00Z"/>
        </w:rPr>
      </w:pPr>
      <w:ins w:id="36" w:author="Stephan Schreiner" w:date="2025-10-09T19:41:00Z" w16du:dateUtc="2025-10-09T17:41:00Z">
        <w:r>
          <w:t>In clause 8.15.4.1.3, change</w:t>
        </w:r>
      </w:ins>
      <w:ins w:id="37" w:author="Stephan Schreiner" w:date="2025-10-09T19:42:00Z" w16du:dateUtc="2025-10-09T17:42:00Z">
        <w:r>
          <w:t>:</w:t>
        </w:r>
      </w:ins>
    </w:p>
    <w:p w14:paraId="46B1C07D" w14:textId="11FF78F8" w:rsidR="00D2360D" w:rsidRDefault="00D2360D" w:rsidP="00D2360D">
      <w:pPr>
        <w:rPr>
          <w:ins w:id="38" w:author="Stephan Schreiner" w:date="2025-10-09T19:42:00Z" w16du:dateUtc="2025-10-09T17:42:00Z"/>
        </w:rPr>
      </w:pPr>
      <w:proofErr w:type="spellStart"/>
      <w:ins w:id="39" w:author="Stephan Schreiner" w:date="2025-10-09T19:42:00Z">
        <w:r w:rsidRPr="00D2360D">
          <w:rPr>
            <w:rStyle w:val="ISOCode"/>
          </w:rPr>
          <w:t>selection_priority</w:t>
        </w:r>
        <w:proofErr w:type="spellEnd"/>
        <w:r w:rsidRPr="00D2360D">
          <w:t xml:space="preserve"> is an integer that declares the priority of the preselection in cases where no other differentiation such as through the media language is possible. A lower value of </w:t>
        </w:r>
        <w:proofErr w:type="spellStart"/>
        <w:r w:rsidRPr="00D2360D">
          <w:rPr>
            <w:rStyle w:val="ISOCode"/>
          </w:rPr>
          <w:t>selection_priority</w:t>
        </w:r>
        <w:proofErr w:type="spellEnd"/>
        <w:r w:rsidRPr="00D2360D">
          <w:t xml:space="preserve"> indicates a higher priority.</w:t>
        </w:r>
      </w:ins>
    </w:p>
    <w:p w14:paraId="5C2204E1" w14:textId="78A0A351" w:rsidR="00D2360D" w:rsidRPr="00C24311" w:rsidRDefault="00D2360D" w:rsidP="00D2360D">
      <w:pPr>
        <w:pStyle w:val="AMDInstruction"/>
        <w:rPr>
          <w:ins w:id="40" w:author="Stephan Schreiner" w:date="2025-10-09T19:41:00Z" w16du:dateUtc="2025-10-09T17:41:00Z"/>
          <w:noProof/>
          <w:lang w:eastAsia="ja-JP"/>
        </w:rPr>
      </w:pPr>
      <w:ins w:id="41" w:author="Stephan Schreiner" w:date="2025-10-09T19:42:00Z" w16du:dateUtc="2025-10-09T17:42:00Z">
        <w:r>
          <w:t>to:</w:t>
        </w:r>
      </w:ins>
    </w:p>
    <w:p w14:paraId="1D3484D5" w14:textId="3A62A92E" w:rsidR="00D2360D" w:rsidRPr="00D2360D" w:rsidRDefault="00D2360D" w:rsidP="00037766">
      <w:pPr>
        <w:rPr>
          <w:ins w:id="42" w:author="Stephan Schreiner" w:date="2025-10-09T19:42:00Z" w16du:dateUtc="2025-10-09T17:42:00Z"/>
        </w:rPr>
      </w:pPr>
      <w:proofErr w:type="spellStart"/>
      <w:ins w:id="43" w:author="Stephan Schreiner" w:date="2025-10-09T19:42:00Z">
        <w:r w:rsidRPr="00D2360D">
          <w:rPr>
            <w:rStyle w:val="ISOCode"/>
          </w:rPr>
          <w:t>selection_priority</w:t>
        </w:r>
        <w:proofErr w:type="spellEnd"/>
        <w:r w:rsidRPr="00D2360D">
          <w:t xml:space="preserve"> is an integer that declares the priority of the preselection in cases where no other differentiation such as through the media language is possible. A </w:t>
        </w:r>
      </w:ins>
      <w:ins w:id="44" w:author="Stephan Schreiner" w:date="2025-10-09T19:44:00Z" w16du:dateUtc="2025-10-09T17:44:00Z">
        <w:r>
          <w:t>higher</w:t>
        </w:r>
      </w:ins>
      <w:ins w:id="45" w:author="Stephan Schreiner" w:date="2025-10-09T19:42:00Z">
        <w:r w:rsidRPr="00D2360D">
          <w:t xml:space="preserve"> value of </w:t>
        </w:r>
        <w:proofErr w:type="spellStart"/>
        <w:r w:rsidRPr="00D2360D">
          <w:rPr>
            <w:rStyle w:val="ISOCode"/>
          </w:rPr>
          <w:t>selection_priority</w:t>
        </w:r>
        <w:proofErr w:type="spellEnd"/>
        <w:r w:rsidRPr="00D2360D">
          <w:t xml:space="preserve"> indicates a higher priority.</w:t>
        </w:r>
      </w:ins>
      <w:ins w:id="46" w:author="Stephan Schreiner" w:date="2025-10-09T19:44:00Z" w16du:dateUtc="2025-10-09T17:44:00Z">
        <w:r>
          <w:t xml:space="preserve"> </w:t>
        </w:r>
        <w:r w:rsidRPr="00D2360D">
          <w:t>If not present, a default value of 1 shall be assumed.</w:t>
        </w:r>
      </w:ins>
    </w:p>
    <w:p w14:paraId="3A38BD79" w14:textId="77777777" w:rsidR="00D2360D" w:rsidRPr="00037766" w:rsidRDefault="00D2360D" w:rsidP="00037766"/>
    <w:p w14:paraId="1DEEC705" w14:textId="3BA7CE37" w:rsidR="00C24311" w:rsidRPr="00C24311" w:rsidRDefault="00750258" w:rsidP="001624FD">
      <w:pPr>
        <w:pStyle w:val="AMDInstruction"/>
        <w:rPr>
          <w:noProof/>
          <w:lang w:eastAsia="ja-JP"/>
        </w:rPr>
      </w:pPr>
      <w:r w:rsidRPr="00AE3765">
        <w:t xml:space="preserve">Add the following new subclause after subclause </w:t>
      </w:r>
      <w:r w:rsidR="007A61E5">
        <w:t>8.</w:t>
      </w:r>
      <w:r w:rsidR="00AB38CB">
        <w:t>15</w:t>
      </w:r>
      <w:r w:rsidR="007A61E5">
        <w:t>.4.</w:t>
      </w:r>
      <w:r w:rsidR="00087C62">
        <w:t>1</w:t>
      </w:r>
      <w:r w:rsidRPr="00AE3765">
        <w:t>:</w:t>
      </w:r>
      <w:bookmarkStart w:id="47" w:name="_Ref141865537"/>
    </w:p>
    <w:p w14:paraId="51DFB058" w14:textId="77377E7F" w:rsidR="00C24311" w:rsidRPr="001624FD" w:rsidRDefault="00AB38CB" w:rsidP="001624FD">
      <w:pPr>
        <w:rPr>
          <w:b/>
          <w:bCs/>
        </w:rPr>
      </w:pPr>
      <w:r>
        <w:rPr>
          <w:b/>
          <w:bCs/>
        </w:rPr>
        <w:t>8</w:t>
      </w:r>
      <w:r w:rsidR="001524CC" w:rsidRPr="001624FD">
        <w:rPr>
          <w:b/>
          <w:bCs/>
        </w:rPr>
        <w:t>.</w:t>
      </w:r>
      <w:r>
        <w:rPr>
          <w:b/>
          <w:bCs/>
        </w:rPr>
        <w:t>15</w:t>
      </w:r>
      <w:r w:rsidR="001524CC" w:rsidRPr="001624FD">
        <w:rPr>
          <w:b/>
          <w:bCs/>
        </w:rPr>
        <w:t>.</w:t>
      </w:r>
      <w:r>
        <w:rPr>
          <w:b/>
          <w:bCs/>
        </w:rPr>
        <w:t>4</w:t>
      </w:r>
      <w:r w:rsidR="001524CC" w:rsidRPr="001624FD">
        <w:rPr>
          <w:b/>
          <w:bCs/>
        </w:rPr>
        <w:t>.</w:t>
      </w:r>
      <w:r w:rsidR="00390551">
        <w:rPr>
          <w:b/>
          <w:bCs/>
        </w:rPr>
        <w:t xml:space="preserve">2 </w:t>
      </w:r>
      <w:r w:rsidR="00C24311" w:rsidRPr="001624FD">
        <w:rPr>
          <w:b/>
          <w:bCs/>
        </w:rPr>
        <w:t>Switching group box</w:t>
      </w:r>
      <w:bookmarkEnd w:id="47"/>
    </w:p>
    <w:p w14:paraId="0D7CEE90" w14:textId="018BEAD6" w:rsidR="00C24311" w:rsidRPr="001624FD" w:rsidRDefault="00390551" w:rsidP="001624FD">
      <w:pPr>
        <w:rPr>
          <w:b/>
          <w:bCs/>
        </w:rPr>
      </w:pPr>
      <w:r>
        <w:rPr>
          <w:b/>
          <w:bCs/>
        </w:rPr>
        <w:t>8</w:t>
      </w:r>
      <w:r w:rsidR="001524CC" w:rsidRPr="001624FD">
        <w:rPr>
          <w:b/>
          <w:bCs/>
        </w:rPr>
        <w:t>.</w:t>
      </w:r>
      <w:r>
        <w:rPr>
          <w:b/>
          <w:bCs/>
        </w:rPr>
        <w:t>15</w:t>
      </w:r>
      <w:r w:rsidR="001524CC" w:rsidRPr="001624FD">
        <w:rPr>
          <w:b/>
          <w:bCs/>
        </w:rPr>
        <w:t>.</w:t>
      </w:r>
      <w:r>
        <w:rPr>
          <w:b/>
          <w:bCs/>
        </w:rPr>
        <w:t>4</w:t>
      </w:r>
      <w:r w:rsidR="001524CC" w:rsidRPr="001624FD">
        <w:rPr>
          <w:b/>
          <w:bCs/>
        </w:rPr>
        <w:t>.</w:t>
      </w:r>
      <w:r>
        <w:rPr>
          <w:b/>
          <w:bCs/>
        </w:rPr>
        <w:t>2</w:t>
      </w:r>
      <w:r w:rsidR="001524CC" w:rsidRPr="001624FD">
        <w:rPr>
          <w:b/>
          <w:bCs/>
        </w:rPr>
        <w:t xml:space="preserve">.1 </w:t>
      </w:r>
      <w:r w:rsidR="00C24311" w:rsidRPr="001624FD">
        <w:rPr>
          <w:b/>
          <w:bCs/>
        </w:rPr>
        <w:t>Definition</w:t>
      </w:r>
    </w:p>
    <w:p w14:paraId="0CD8C343" w14:textId="45AA93A7" w:rsidR="00C24311" w:rsidRPr="00C24311" w:rsidRDefault="00C24311" w:rsidP="00C24311">
      <w:pPr>
        <w:keepNext/>
        <w:keepLines/>
        <w:tabs>
          <w:tab w:val="clear" w:pos="403"/>
        </w:tabs>
        <w:spacing w:after="220" w:line="240" w:lineRule="auto"/>
        <w:jc w:val="left"/>
        <w:rPr>
          <w:rFonts w:eastAsia="Times New Roman"/>
          <w:noProof/>
        </w:rPr>
      </w:pPr>
      <w:r w:rsidRPr="00C24311">
        <w:rPr>
          <w:rFonts w:eastAsia="Times New Roman"/>
          <w:noProof/>
        </w:rPr>
        <w:t xml:space="preserve">Box Type: </w:t>
      </w:r>
      <w:r w:rsidRPr="00C24311">
        <w:rPr>
          <w:rFonts w:eastAsia="Times New Roman"/>
          <w:noProof/>
        </w:rPr>
        <w:tab/>
      </w:r>
      <w:r w:rsidRPr="00C24311">
        <w:rPr>
          <w:rFonts w:ascii="Courier New" w:eastAsia="Malgun Gothic" w:hAnsi="Courier New"/>
          <w:noProof/>
          <w:lang w:eastAsia="ja-JP"/>
        </w:rPr>
        <w:t>'</w:t>
      </w:r>
      <w:r w:rsidR="00741EB9">
        <w:rPr>
          <w:rFonts w:ascii="Courier New" w:eastAsia="Malgun Gothic" w:hAnsi="Courier New"/>
          <w:noProof/>
          <w:lang w:eastAsia="ja-JP"/>
        </w:rPr>
        <w:t>swit</w:t>
      </w:r>
      <w:r w:rsidRPr="00C24311">
        <w:rPr>
          <w:rFonts w:ascii="Courier New" w:eastAsia="Malgun Gothic" w:hAnsi="Courier New"/>
          <w:noProof/>
          <w:lang w:eastAsia="ja-JP"/>
        </w:rPr>
        <w:t>'</w:t>
      </w:r>
      <w:r w:rsidRPr="00C24311">
        <w:rPr>
          <w:rFonts w:eastAsia="Times New Roman"/>
          <w:noProof/>
        </w:rPr>
        <w:br/>
        <w:t>Container:</w:t>
      </w:r>
      <w:r w:rsidRPr="00C24311">
        <w:rPr>
          <w:rFonts w:eastAsia="Times New Roman"/>
          <w:noProof/>
        </w:rPr>
        <w:tab/>
      </w:r>
      <w:r w:rsidRPr="00C24311">
        <w:rPr>
          <w:rFonts w:ascii="Courier New" w:eastAsia="Times New Roman" w:hAnsi="Courier New"/>
          <w:noProof/>
          <w:lang w:eastAsia="ja-JP"/>
        </w:rPr>
        <w:t>GroupsList</w:t>
      </w:r>
      <w:r w:rsidRPr="00C24311">
        <w:rPr>
          <w:rFonts w:ascii="Courier New" w:eastAsia="Malgun Gothic" w:hAnsi="Courier New"/>
          <w:noProof/>
          <w:lang w:eastAsia="ja-JP"/>
        </w:rPr>
        <w:t>Box</w:t>
      </w:r>
      <w:r w:rsidRPr="00C24311">
        <w:rPr>
          <w:rFonts w:ascii="Courier New" w:eastAsia="Times New Roman" w:hAnsi="Courier New"/>
          <w:noProof/>
          <w:lang w:eastAsia="ja-JP"/>
        </w:rPr>
        <w:t xml:space="preserve"> </w:t>
      </w:r>
      <w:r w:rsidRPr="00C24311">
        <w:rPr>
          <w:rFonts w:eastAsia="Times New Roman"/>
          <w:noProof/>
        </w:rPr>
        <w:t>in a</w:t>
      </w:r>
      <w:r w:rsidRPr="00C24311">
        <w:rPr>
          <w:rFonts w:ascii="Courier New" w:eastAsia="Times New Roman" w:hAnsi="Courier New"/>
          <w:noProof/>
          <w:lang w:eastAsia="ja-JP"/>
        </w:rPr>
        <w:t xml:space="preserve"> MetaBox </w:t>
      </w:r>
      <w:r w:rsidRPr="00C24311">
        <w:rPr>
          <w:rFonts w:eastAsia="Times New Roman"/>
          <w:noProof/>
        </w:rPr>
        <w:t>on movie level</w:t>
      </w:r>
      <w:r w:rsidRPr="00C24311">
        <w:rPr>
          <w:rFonts w:eastAsia="Times New Roman"/>
          <w:noProof/>
        </w:rPr>
        <w:br/>
        <w:t>Mandatory:</w:t>
      </w:r>
      <w:r w:rsidRPr="00C24311">
        <w:rPr>
          <w:rFonts w:eastAsia="Times New Roman"/>
          <w:noProof/>
        </w:rPr>
        <w:tab/>
        <w:t>No</w:t>
      </w:r>
      <w:r w:rsidRPr="00C24311">
        <w:rPr>
          <w:rFonts w:eastAsia="Times New Roman"/>
          <w:noProof/>
        </w:rPr>
        <w:br/>
        <w:t>Quantity:</w:t>
      </w:r>
      <w:r w:rsidRPr="00C24311">
        <w:rPr>
          <w:rFonts w:eastAsia="Times New Roman"/>
          <w:noProof/>
        </w:rPr>
        <w:tab/>
        <w:t>Zero or more</w:t>
      </w:r>
    </w:p>
    <w:p w14:paraId="63DD3050" w14:textId="0F640A53" w:rsidR="000F068E" w:rsidRDefault="319B60C9" w:rsidP="70B96FA7">
      <w:pPr>
        <w:tabs>
          <w:tab w:val="clear" w:pos="403"/>
        </w:tabs>
        <w:spacing w:after="120" w:line="230" w:lineRule="atLeast"/>
        <w:rPr>
          <w:noProof/>
          <w:lang w:eastAsia="ja-JP"/>
        </w:rPr>
      </w:pPr>
      <w:r w:rsidRPr="319B60C9">
        <w:rPr>
          <w:noProof/>
          <w:lang w:eastAsia="ja-JP"/>
        </w:rPr>
        <w:t xml:space="preserve">The </w:t>
      </w:r>
      <w:r w:rsidRPr="319B60C9">
        <w:rPr>
          <w:rFonts w:ascii="Courier New" w:hAnsi="Courier New"/>
          <w:noProof/>
          <w:lang w:eastAsia="ja-JP"/>
        </w:rPr>
        <w:t>SwitchingGroupBox</w:t>
      </w:r>
      <w:r w:rsidRPr="319B60C9">
        <w:rPr>
          <w:noProof/>
          <w:lang w:eastAsia="ja-JP"/>
        </w:rPr>
        <w:t xml:space="preserve"> is used to facilitate the generation of adaptive streaming manifests or descriptions such as DASH MPD. Generating DASH or CMAF groupings, such as CMAF Switching Sets or DASH Adaptation Sets, from a set of ISOBMFF tracks may require out-of-band knowledge, e.g. knowing which tracks contain the same source content meant to be used in adaptive streaming switching, or may require deep parsing of the tracks to determine if a decoder can decode all the tracks only with the sample description of a single track. This box allows signaling of generic properties used in adaptive streaming such as switching, time alignment or initialization characteristics, where the precise semantics of the properties are deferred to DASH or CMAF, and identified by identifiers defined in these specifications. </w:t>
      </w:r>
    </w:p>
    <w:p w14:paraId="502B5470" w14:textId="09B0AFE9" w:rsidR="00C24311" w:rsidRPr="001624FD" w:rsidRDefault="00D375AF" w:rsidP="001624FD">
      <w:pPr>
        <w:rPr>
          <w:b/>
          <w:bCs/>
        </w:rPr>
      </w:pPr>
      <w:r>
        <w:rPr>
          <w:b/>
          <w:bCs/>
        </w:rPr>
        <w:t>8</w:t>
      </w:r>
      <w:r w:rsidR="001524CC" w:rsidRPr="001524CC">
        <w:rPr>
          <w:b/>
          <w:bCs/>
        </w:rPr>
        <w:t>.</w:t>
      </w:r>
      <w:r w:rsidR="000C635E">
        <w:rPr>
          <w:b/>
          <w:bCs/>
        </w:rPr>
        <w:t>15</w:t>
      </w:r>
      <w:r w:rsidR="001524CC" w:rsidRPr="001524CC">
        <w:rPr>
          <w:b/>
          <w:bCs/>
        </w:rPr>
        <w:t>.</w:t>
      </w:r>
      <w:r w:rsidR="000C635E">
        <w:rPr>
          <w:b/>
          <w:bCs/>
        </w:rPr>
        <w:t>4</w:t>
      </w:r>
      <w:r w:rsidR="001524CC" w:rsidRPr="001524CC">
        <w:rPr>
          <w:b/>
          <w:bCs/>
        </w:rPr>
        <w:t>.</w:t>
      </w:r>
      <w:r w:rsidR="000C635E">
        <w:rPr>
          <w:b/>
          <w:bCs/>
        </w:rPr>
        <w:t>2</w:t>
      </w:r>
      <w:r w:rsidR="001524CC" w:rsidRPr="001524CC">
        <w:rPr>
          <w:b/>
          <w:bCs/>
        </w:rPr>
        <w:t xml:space="preserve">.2 </w:t>
      </w:r>
      <w:r w:rsidR="00C24311" w:rsidRPr="001624FD">
        <w:rPr>
          <w:b/>
          <w:bCs/>
        </w:rPr>
        <w:t>Syntax</w:t>
      </w:r>
    </w:p>
    <w:p w14:paraId="61E16317" w14:textId="77777777" w:rsidR="0067545B" w:rsidRPr="0067545B" w:rsidRDefault="0067545B"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sidRPr="0067545B">
        <w:rPr>
          <w:rFonts w:ascii="Courier New" w:eastAsia="Times New Roman" w:hAnsi="Courier New" w:cs="Courier New"/>
          <w:noProof/>
          <w:szCs w:val="20"/>
        </w:rPr>
        <w:lastRenderedPageBreak/>
        <w:t>aligned(8) class SwitchingGroupBox</w:t>
      </w:r>
    </w:p>
    <w:p w14:paraId="05DB3AFE" w14:textId="77777777" w:rsidR="00B51041" w:rsidRDefault="00B51041"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Pr>
          <w:rFonts w:ascii="Courier New" w:eastAsia="Times New Roman" w:hAnsi="Courier New" w:cs="Courier New"/>
          <w:noProof/>
          <w:szCs w:val="20"/>
        </w:rPr>
        <w:tab/>
      </w:r>
      <w:r w:rsidR="0067545B" w:rsidRPr="0067545B">
        <w:rPr>
          <w:rFonts w:ascii="Courier New" w:eastAsia="Times New Roman" w:hAnsi="Courier New" w:cs="Courier New"/>
          <w:noProof/>
          <w:szCs w:val="20"/>
        </w:rPr>
        <w:t>extends EntityToGroupBox('swit', version=0, flags)</w:t>
      </w:r>
    </w:p>
    <w:p w14:paraId="1EA35002" w14:textId="01CBE34A" w:rsidR="0067545B" w:rsidRPr="0067545B" w:rsidRDefault="0067545B"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sidRPr="0067545B">
        <w:rPr>
          <w:rFonts w:ascii="Courier New" w:eastAsia="Times New Roman" w:hAnsi="Courier New" w:cs="Courier New"/>
          <w:noProof/>
          <w:szCs w:val="20"/>
        </w:rPr>
        <w:t>{</w:t>
      </w:r>
    </w:p>
    <w:p w14:paraId="7A4130B8" w14:textId="3566F4FD" w:rsidR="0067545B" w:rsidRPr="0067545B" w:rsidRDefault="0067545B"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sidRPr="0067545B">
        <w:rPr>
          <w:rFonts w:ascii="Courier New" w:eastAsia="Times New Roman" w:hAnsi="Courier New" w:cs="Courier New"/>
          <w:noProof/>
          <w:szCs w:val="20"/>
        </w:rPr>
        <w:tab/>
        <w:t>unsigned int(1)  switch_flag;</w:t>
      </w:r>
    </w:p>
    <w:p w14:paraId="31F6F470" w14:textId="77777777" w:rsidR="0067545B" w:rsidRPr="0067545B" w:rsidRDefault="0067545B"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sidRPr="0067545B">
        <w:rPr>
          <w:rFonts w:ascii="Courier New" w:eastAsia="Times New Roman" w:hAnsi="Courier New" w:cs="Courier New"/>
          <w:noProof/>
          <w:szCs w:val="20"/>
        </w:rPr>
        <w:tab/>
        <w:t>unsigned int(1)  timed_aligned_flag;</w:t>
      </w:r>
    </w:p>
    <w:p w14:paraId="6A0C2E3F" w14:textId="77777777" w:rsidR="0067545B" w:rsidRPr="0067545B" w:rsidRDefault="0067545B"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sidRPr="0067545B">
        <w:rPr>
          <w:rFonts w:ascii="Courier New" w:eastAsia="Times New Roman" w:hAnsi="Courier New" w:cs="Courier New"/>
          <w:noProof/>
          <w:szCs w:val="20"/>
        </w:rPr>
        <w:tab/>
        <w:t>unsigned int(2)  init_type;</w:t>
      </w:r>
    </w:p>
    <w:p w14:paraId="7057249D" w14:textId="77777777" w:rsidR="0067545B" w:rsidRPr="0067545B" w:rsidRDefault="0067545B"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sidRPr="0067545B">
        <w:rPr>
          <w:rFonts w:ascii="Courier New" w:eastAsia="Times New Roman" w:hAnsi="Courier New" w:cs="Courier New"/>
          <w:noProof/>
          <w:szCs w:val="20"/>
        </w:rPr>
        <w:tab/>
        <w:t>unsigned int(4)  reserved;</w:t>
      </w:r>
    </w:p>
    <w:p w14:paraId="5A24934B" w14:textId="77777777" w:rsidR="0067545B" w:rsidRPr="0067545B" w:rsidRDefault="0067545B"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sidRPr="0067545B">
        <w:rPr>
          <w:rFonts w:ascii="Courier New" w:eastAsia="Times New Roman" w:hAnsi="Courier New" w:cs="Courier New"/>
          <w:noProof/>
          <w:szCs w:val="20"/>
        </w:rPr>
        <w:tab/>
        <w:t>if (flags &amp; 0x001000) utf8string tag;</w:t>
      </w:r>
    </w:p>
    <w:p w14:paraId="4833929E" w14:textId="77777777" w:rsidR="0067545B" w:rsidRPr="0067545B" w:rsidRDefault="0067545B"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sidRPr="0067545B">
        <w:rPr>
          <w:rFonts w:ascii="Courier New" w:eastAsia="Times New Roman" w:hAnsi="Courier New" w:cs="Courier New"/>
          <w:noProof/>
          <w:szCs w:val="20"/>
        </w:rPr>
        <w:tab/>
        <w:t>if (flags &amp; 0x002000) utf8string int(32) structural_brand;</w:t>
      </w:r>
    </w:p>
    <w:p w14:paraId="7D8C803A" w14:textId="77777777" w:rsidR="0067545B" w:rsidRPr="0067545B" w:rsidRDefault="0067545B"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sidRPr="0067545B">
        <w:rPr>
          <w:rFonts w:ascii="Courier New" w:eastAsia="Times New Roman" w:hAnsi="Courier New" w:cs="Courier New"/>
          <w:noProof/>
          <w:szCs w:val="20"/>
        </w:rPr>
        <w:tab/>
        <w:t>if (flags &amp; 0x004000) utf8string int(32) mediaprofile_brand;</w:t>
      </w:r>
    </w:p>
    <w:p w14:paraId="12202031" w14:textId="77777777" w:rsidR="0067545B" w:rsidRPr="0067545B" w:rsidRDefault="0067545B"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sidRPr="0067545B">
        <w:rPr>
          <w:rFonts w:ascii="Courier New" w:eastAsia="Times New Roman" w:hAnsi="Courier New" w:cs="Courier New"/>
          <w:noProof/>
          <w:szCs w:val="20"/>
        </w:rPr>
        <w:tab/>
        <w:t xml:space="preserve">Box boxes[]; // optional other boxes e.g. ExtendedLanguageBox </w:t>
      </w:r>
    </w:p>
    <w:p w14:paraId="44C9D478" w14:textId="77777777" w:rsidR="0067545B" w:rsidRDefault="70B96FA7" w:rsidP="70B96FA7">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jc w:val="left"/>
        <w:rPr>
          <w:rFonts w:ascii="Courier New" w:eastAsia="Times New Roman" w:hAnsi="Courier New" w:cs="Courier New"/>
          <w:noProof/>
        </w:rPr>
      </w:pPr>
      <w:r w:rsidRPr="70B96FA7">
        <w:rPr>
          <w:rFonts w:ascii="Courier New" w:eastAsia="Times New Roman" w:hAnsi="Courier New" w:cs="Courier New"/>
          <w:noProof/>
        </w:rPr>
        <w:t>}</w:t>
      </w:r>
    </w:p>
    <w:p w14:paraId="15C11C0E" w14:textId="769B63A7" w:rsidR="70B96FA7" w:rsidRDefault="70B96FA7" w:rsidP="70B96FA7">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jc w:val="left"/>
        <w:rPr>
          <w:rFonts w:ascii="Courier New" w:eastAsia="Times New Roman" w:hAnsi="Courier New" w:cs="Courier New"/>
          <w:noProof/>
        </w:rPr>
      </w:pPr>
    </w:p>
    <w:p w14:paraId="776CAA07" w14:textId="7EBB355E" w:rsidR="00C24311" w:rsidRPr="001624FD" w:rsidRDefault="000C635E" w:rsidP="001624FD">
      <w:pPr>
        <w:rPr>
          <w:b/>
          <w:bCs/>
        </w:rPr>
      </w:pPr>
      <w:r>
        <w:rPr>
          <w:b/>
          <w:bCs/>
        </w:rPr>
        <w:t>8</w:t>
      </w:r>
      <w:r w:rsidR="001524CC" w:rsidRPr="001524CC">
        <w:rPr>
          <w:b/>
          <w:bCs/>
        </w:rPr>
        <w:t>.</w:t>
      </w:r>
      <w:r>
        <w:rPr>
          <w:b/>
          <w:bCs/>
        </w:rPr>
        <w:t>15</w:t>
      </w:r>
      <w:r w:rsidR="001524CC" w:rsidRPr="001524CC">
        <w:rPr>
          <w:b/>
          <w:bCs/>
        </w:rPr>
        <w:t>.</w:t>
      </w:r>
      <w:r>
        <w:rPr>
          <w:b/>
          <w:bCs/>
        </w:rPr>
        <w:t>4</w:t>
      </w:r>
      <w:r w:rsidR="001524CC" w:rsidRPr="001524CC">
        <w:rPr>
          <w:b/>
          <w:bCs/>
        </w:rPr>
        <w:t>.</w:t>
      </w:r>
      <w:r>
        <w:rPr>
          <w:b/>
          <w:bCs/>
        </w:rPr>
        <w:t>2</w:t>
      </w:r>
      <w:r w:rsidR="001524CC" w:rsidRPr="001524CC">
        <w:rPr>
          <w:b/>
          <w:bCs/>
        </w:rPr>
        <w:t xml:space="preserve">.3 </w:t>
      </w:r>
      <w:r w:rsidR="00C24311" w:rsidRPr="001624FD">
        <w:rPr>
          <w:b/>
          <w:bCs/>
        </w:rPr>
        <w:t>Semantics</w:t>
      </w:r>
    </w:p>
    <w:p w14:paraId="7EBF2BAF" w14:textId="641E9958" w:rsidR="00BB3CB3" w:rsidRPr="004D10AF" w:rsidRDefault="10E33412" w:rsidP="319B60C9">
      <w:pPr>
        <w:pStyle w:val="fields"/>
      </w:pPr>
      <w:r w:rsidRPr="00886582">
        <w:rPr>
          <w:rStyle w:val="ISOCode"/>
        </w:rPr>
        <w:t>switch_flag</w:t>
      </w:r>
      <w:r w:rsidRPr="10E33412">
        <w:rPr>
          <w:rStyle w:val="codeChar1"/>
        </w:rPr>
        <w:t xml:space="preserve"> </w:t>
      </w:r>
      <w:r>
        <w:t xml:space="preserve">equal 1 indicates that the track of this group are alternative encodings of the same </w:t>
      </w:r>
      <w:r w:rsidRPr="004D10AF">
        <w:t>source content intended for adaptive streaming switching. The normative requirements applying to tracks belonging to such group are defined by DASH or CMAF and identified by the structural brand and/or media profile brand fields.</w:t>
      </w:r>
      <w:r w:rsidR="008A3335">
        <w:t xml:space="preserve"> </w:t>
      </w:r>
      <w:r w:rsidR="00166B24">
        <w:t>If the value is equal to 0, no information is provided with respect to alternative encoding.</w:t>
      </w:r>
      <w:r w:rsidR="008A3335">
        <w:t xml:space="preserve"> </w:t>
      </w:r>
      <w:r w:rsidR="008A3335" w:rsidRPr="008A3335">
        <w:t xml:space="preserve">When equal to 1, if one track uses a non-zero </w:t>
      </w:r>
      <w:proofErr w:type="spellStart"/>
      <w:r w:rsidR="008A3335" w:rsidRPr="008A3335">
        <w:rPr>
          <w:rFonts w:ascii="Courier New" w:hAnsi="Courier New" w:cs="Courier New"/>
        </w:rPr>
        <w:t>alternate_group</w:t>
      </w:r>
      <w:proofErr w:type="spellEnd"/>
      <w:r w:rsidR="008A3335" w:rsidRPr="008A3335">
        <w:t xml:space="preserve"> value, then any other track in this group shall either use that value or the value 0.</w:t>
      </w:r>
    </w:p>
    <w:p w14:paraId="06FBDDCD" w14:textId="03B9936A" w:rsidR="00BB3CB3" w:rsidRPr="00886582" w:rsidRDefault="10E33412">
      <w:pPr>
        <w:pStyle w:val="fields"/>
      </w:pPr>
      <w:r w:rsidRPr="00886582">
        <w:rPr>
          <w:rStyle w:val="ISOCode"/>
          <w:lang w:val="en-CA"/>
        </w:rPr>
        <w:t>time_aligned_flag</w:t>
      </w:r>
      <w:r w:rsidRPr="00886582">
        <w:rPr>
          <w:rStyle w:val="codeChar1"/>
          <w:lang w:val="en-CA"/>
        </w:rPr>
        <w:t xml:space="preserve"> </w:t>
      </w:r>
      <w:r w:rsidRPr="00886582">
        <w:t xml:space="preserve">equal 1 indicates the tracks of this group have some timed alignment characteristics. The normative requirements applying to tracks belonging to such group are defined </w:t>
      </w:r>
      <w:proofErr w:type="gramStart"/>
      <w:r w:rsidRPr="00886582">
        <w:t>by  DASH</w:t>
      </w:r>
      <w:proofErr w:type="gramEnd"/>
      <w:r w:rsidRPr="00886582">
        <w:t xml:space="preserve"> and CMAF and identified by the structural brand and/or the media profile brand fields.</w:t>
      </w:r>
      <w:r w:rsidR="003A4DBD">
        <w:t xml:space="preserve"> </w:t>
      </w:r>
      <w:r w:rsidR="003A4DBD" w:rsidRPr="003A4DBD">
        <w:t>If the value is equal to 0, no information is provided with respect to time alignment</w:t>
      </w:r>
    </w:p>
    <w:p w14:paraId="0778B374" w14:textId="77777777" w:rsidR="00BB3CB3" w:rsidRPr="00886582" w:rsidRDefault="00BB3CB3" w:rsidP="00BB3CB3">
      <w:pPr>
        <w:pStyle w:val="fields"/>
        <w:spacing w:after="0"/>
      </w:pPr>
      <w:r w:rsidRPr="00886582">
        <w:rPr>
          <w:rStyle w:val="ISOCode"/>
          <w:lang w:val="en-CA"/>
        </w:rPr>
        <w:t>init_type</w:t>
      </w:r>
      <w:r w:rsidRPr="00886582">
        <w:rPr>
          <w:rFonts w:ascii="Courier New" w:hAnsi="Courier New" w:cs="Courier New"/>
          <w:sz w:val="20"/>
        </w:rPr>
        <w:t xml:space="preserve"> </w:t>
      </w:r>
      <w:r w:rsidRPr="00886582">
        <w:t>with the following values:</w:t>
      </w:r>
    </w:p>
    <w:p w14:paraId="3C892289" w14:textId="5AD94E89" w:rsidR="00BB3CB3" w:rsidRPr="00886582" w:rsidRDefault="10E33412" w:rsidP="005A2D81">
      <w:pPr>
        <w:numPr>
          <w:ilvl w:val="0"/>
          <w:numId w:val="29"/>
        </w:numPr>
        <w:tabs>
          <w:tab w:val="clear" w:pos="403"/>
        </w:tabs>
        <w:spacing w:after="0" w:line="240" w:lineRule="auto"/>
        <w:jc w:val="left"/>
        <w:rPr>
          <w:rFonts w:eastAsia="Times New Roman"/>
        </w:rPr>
      </w:pPr>
      <w:r w:rsidRPr="004D10AF">
        <w:rPr>
          <w:rFonts w:ascii="Courier New" w:eastAsia="Times New Roman" w:hAnsi="Courier New" w:cs="Courier New"/>
          <w:sz w:val="24"/>
          <w:szCs w:val="24"/>
        </w:rPr>
        <w:t>0</w:t>
      </w:r>
      <w:r w:rsidRPr="004D10AF">
        <w:rPr>
          <w:rFonts w:ascii="Times New Roman" w:eastAsia="Times New Roman" w:hAnsi="Times New Roman"/>
          <w:sz w:val="24"/>
          <w:szCs w:val="24"/>
        </w:rPr>
        <w:t xml:space="preserve">: </w:t>
      </w:r>
      <w:r w:rsidRPr="004D10AF">
        <w:rPr>
          <w:rFonts w:eastAsia="Times New Roman"/>
        </w:rPr>
        <w:t xml:space="preserve">The entity which its </w:t>
      </w:r>
      <w:r w:rsidRPr="00886582">
        <w:rPr>
          <w:rStyle w:val="ISOCode"/>
          <w:lang w:val="en-CA"/>
        </w:rPr>
        <w:t>entity_id</w:t>
      </w:r>
      <w:r w:rsidRPr="004D10AF">
        <w:t xml:space="preserve"> is first listed </w:t>
      </w:r>
      <w:r w:rsidRPr="004D10AF">
        <w:rPr>
          <w:rFonts w:eastAsia="Times New Roman"/>
        </w:rPr>
        <w:t xml:space="preserve">in this box can be used to initialize a decoder for decoding any track </w:t>
      </w:r>
      <w:r w:rsidRPr="004D10AF">
        <w:t xml:space="preserve">that directly or indirectly belongs </w:t>
      </w:r>
      <w:r w:rsidRPr="004D10AF">
        <w:rPr>
          <w:rFonts w:eastAsia="Times New Roman"/>
        </w:rPr>
        <w:t xml:space="preserve">to this group. </w:t>
      </w:r>
      <w:r w:rsidR="00517FA6">
        <w:rPr>
          <w:rFonts w:eastAsia="Times New Roman"/>
        </w:rPr>
        <w:t xml:space="preserve">No information is provided regarding </w:t>
      </w:r>
      <w:proofErr w:type="gramStart"/>
      <w:r w:rsidR="00517FA6">
        <w:rPr>
          <w:rFonts w:eastAsia="Times New Roman"/>
        </w:rPr>
        <w:t>whether or not</w:t>
      </w:r>
      <w:proofErr w:type="gramEnd"/>
      <w:r w:rsidR="00517FA6">
        <w:rPr>
          <w:rFonts w:eastAsia="Times New Roman"/>
        </w:rPr>
        <w:t xml:space="preserve"> other tracks can be used.</w:t>
      </w:r>
    </w:p>
    <w:p w14:paraId="73FEC0DA" w14:textId="77777777" w:rsidR="00BB3CB3" w:rsidRPr="004D10AF" w:rsidRDefault="00BB3CB3" w:rsidP="005A2D81">
      <w:pPr>
        <w:numPr>
          <w:ilvl w:val="0"/>
          <w:numId w:val="29"/>
        </w:numPr>
        <w:tabs>
          <w:tab w:val="clear" w:pos="403"/>
        </w:tabs>
        <w:spacing w:after="0" w:line="240" w:lineRule="auto"/>
        <w:jc w:val="left"/>
        <w:rPr>
          <w:rFonts w:eastAsia="Times New Roman"/>
        </w:rPr>
      </w:pPr>
      <w:r w:rsidRPr="004D10AF">
        <w:rPr>
          <w:rFonts w:ascii="Courier New" w:eastAsia="Times New Roman" w:hAnsi="Courier New" w:cs="Courier New"/>
          <w:sz w:val="24"/>
          <w:szCs w:val="24"/>
        </w:rPr>
        <w:t>1</w:t>
      </w:r>
      <w:r w:rsidRPr="004D10AF">
        <w:rPr>
          <w:rFonts w:ascii="Times New Roman" w:eastAsia="Times New Roman" w:hAnsi="Times New Roman"/>
          <w:sz w:val="24"/>
          <w:szCs w:val="24"/>
        </w:rPr>
        <w:t xml:space="preserve">: </w:t>
      </w:r>
      <w:r w:rsidRPr="004D10AF">
        <w:rPr>
          <w:rFonts w:eastAsia="Times New Roman"/>
        </w:rPr>
        <w:t>Every track directly or indirectly belonging to this group can be used to initialize a decoder for decoding any track that directly or indirectly belongs to this group.</w:t>
      </w:r>
    </w:p>
    <w:p w14:paraId="7DE6F435" w14:textId="14B89DCF" w:rsidR="00BB3CB3" w:rsidRPr="004D10AF" w:rsidDel="00A7422E" w:rsidRDefault="10E33412" w:rsidP="005A2D81">
      <w:pPr>
        <w:numPr>
          <w:ilvl w:val="0"/>
          <w:numId w:val="29"/>
        </w:numPr>
        <w:tabs>
          <w:tab w:val="clear" w:pos="403"/>
        </w:tabs>
        <w:spacing w:after="0" w:line="240" w:lineRule="auto"/>
        <w:jc w:val="left"/>
        <w:rPr>
          <w:rFonts w:ascii="Times New Roman" w:eastAsia="Times New Roman" w:hAnsi="Times New Roman"/>
          <w:sz w:val="24"/>
          <w:szCs w:val="24"/>
        </w:rPr>
      </w:pPr>
      <w:r w:rsidRPr="004D10AF">
        <w:rPr>
          <w:rFonts w:ascii="Courier New" w:eastAsia="Times New Roman" w:hAnsi="Courier New" w:cs="Courier New"/>
          <w:sz w:val="24"/>
          <w:szCs w:val="24"/>
        </w:rPr>
        <w:t>2</w:t>
      </w:r>
      <w:r w:rsidRPr="004D10AF">
        <w:rPr>
          <w:rFonts w:ascii="Times New Roman" w:eastAsia="Times New Roman" w:hAnsi="Times New Roman"/>
          <w:sz w:val="24"/>
          <w:szCs w:val="24"/>
        </w:rPr>
        <w:t>: reserved</w:t>
      </w:r>
    </w:p>
    <w:p w14:paraId="25FCFAB5" w14:textId="77CD0CAD" w:rsidR="00BB3CB3" w:rsidRPr="004D10AF" w:rsidRDefault="6AFB68F3" w:rsidP="005A2D81">
      <w:pPr>
        <w:numPr>
          <w:ilvl w:val="0"/>
          <w:numId w:val="29"/>
        </w:numPr>
        <w:tabs>
          <w:tab w:val="clear" w:pos="403"/>
        </w:tabs>
        <w:spacing w:after="0" w:line="240" w:lineRule="auto"/>
        <w:jc w:val="left"/>
        <w:rPr>
          <w:rFonts w:ascii="Times New Roman" w:eastAsia="Times New Roman" w:hAnsi="Times New Roman"/>
          <w:sz w:val="24"/>
          <w:szCs w:val="24"/>
        </w:rPr>
      </w:pPr>
      <w:r w:rsidRPr="004D10AF">
        <w:rPr>
          <w:rFonts w:ascii="Courier New" w:eastAsia="Times New Roman" w:hAnsi="Courier New" w:cs="Courier New"/>
          <w:sz w:val="24"/>
          <w:szCs w:val="24"/>
        </w:rPr>
        <w:t>3</w:t>
      </w:r>
      <w:r w:rsidRPr="004D10AF">
        <w:rPr>
          <w:rFonts w:ascii="Times New Roman" w:eastAsia="Times New Roman" w:hAnsi="Times New Roman"/>
          <w:sz w:val="24"/>
          <w:szCs w:val="24"/>
        </w:rPr>
        <w:t xml:space="preserve">: </w:t>
      </w:r>
      <w:r w:rsidR="00BD25D5" w:rsidRPr="00BD25D5">
        <w:rPr>
          <w:rFonts w:ascii="Times New Roman" w:eastAsia="Times New Roman" w:hAnsi="Times New Roman"/>
          <w:sz w:val="24"/>
          <w:szCs w:val="24"/>
        </w:rPr>
        <w:t>No indication is provided regarding whether a single track can be used to initialize the decoder for decoding other tracks.</w:t>
      </w:r>
    </w:p>
    <w:p w14:paraId="752AB3D6" w14:textId="6EFB5C25" w:rsidR="00BB3CB3" w:rsidRPr="004D10AF" w:rsidRDefault="10E33412" w:rsidP="10E33412">
      <w:pPr>
        <w:spacing w:before="100" w:beforeAutospacing="1" w:after="100" w:afterAutospacing="1"/>
        <w:ind w:left="720" w:hanging="360"/>
      </w:pPr>
      <w:r w:rsidRPr="00886582">
        <w:rPr>
          <w:rStyle w:val="ISOCode"/>
          <w:lang w:val="en-CA"/>
        </w:rPr>
        <w:t>tag</w:t>
      </w:r>
      <w:r w:rsidRPr="004D10AF">
        <w:rPr>
          <w:rFonts w:eastAsia="Times New Roman"/>
          <w:lang w:eastAsia="en-GB"/>
        </w:rPr>
        <w:t xml:space="preserve"> specifies additional information about the entity group which may be used for selection purposes. Derived specifications define the use of this field. For MPEG-H Audio the value of this field shall contain the whitespace-separated list of </w:t>
      </w:r>
      <w:proofErr w:type="spellStart"/>
      <w:r w:rsidRPr="004D10AF">
        <w:rPr>
          <w:rFonts w:eastAsia="Times New Roman"/>
          <w:lang w:eastAsia="en-GB"/>
        </w:rPr>
        <w:t>mae_GroupIDs</w:t>
      </w:r>
      <w:proofErr w:type="spellEnd"/>
      <w:r w:rsidRPr="004D10AF">
        <w:rPr>
          <w:rFonts w:eastAsia="Times New Roman"/>
          <w:lang w:eastAsia="en-GB"/>
        </w:rPr>
        <w:t xml:space="preserve"> that are contained in the described switching group.  </w:t>
      </w:r>
    </w:p>
    <w:p w14:paraId="024220E4" w14:textId="605A6DE7" w:rsidR="00BB3CB3" w:rsidRPr="004D10AF" w:rsidRDefault="10E33412" w:rsidP="00BB3CB3">
      <w:pPr>
        <w:pStyle w:val="fields"/>
      </w:pPr>
      <w:r w:rsidRPr="00886582">
        <w:rPr>
          <w:rStyle w:val="ISOCode"/>
          <w:lang w:val="en-CA"/>
        </w:rPr>
        <w:t>structural_brand</w:t>
      </w:r>
      <w:r w:rsidRPr="004D10AF">
        <w:rPr>
          <w:rFonts w:ascii="Courier New" w:hAnsi="Courier New"/>
          <w:noProof/>
        </w:rPr>
        <w:t xml:space="preserve"> </w:t>
      </w:r>
      <w:r w:rsidRPr="004D10AF">
        <w:t>specifies an identifier defined in derived specifications that corresponds to structural constraints of all direct and indirect entities of this group.</w:t>
      </w:r>
    </w:p>
    <w:p w14:paraId="19C9A273" w14:textId="58FB8C04" w:rsidR="00C24311" w:rsidRPr="004D10AF" w:rsidRDefault="10E33412" w:rsidP="00E97DBD">
      <w:pPr>
        <w:pStyle w:val="fields"/>
      </w:pPr>
      <w:r w:rsidRPr="00886582">
        <w:rPr>
          <w:rStyle w:val="ISOCode"/>
          <w:lang w:val="en-CA"/>
        </w:rPr>
        <w:t>mediaprofile_brand</w:t>
      </w:r>
      <w:r w:rsidRPr="004D10AF">
        <w:rPr>
          <w:rFonts w:ascii="Courier New" w:hAnsi="Courier New"/>
          <w:noProof/>
        </w:rPr>
        <w:t xml:space="preserve"> </w:t>
      </w:r>
      <w:r w:rsidRPr="004D10AF">
        <w:t>specifies the media profile brand that all direct and indirect entities of this group conform to.</w:t>
      </w:r>
    </w:p>
    <w:p w14:paraId="094F2FE8" w14:textId="3C0AE12A" w:rsidR="00307C44" w:rsidRPr="00886582" w:rsidRDefault="319B60C9" w:rsidP="00307C44">
      <w:pPr>
        <w:pStyle w:val="fields"/>
      </w:pPr>
      <w:r w:rsidRPr="00886582">
        <w:rPr>
          <w:rStyle w:val="ISOCode"/>
          <w:lang w:val="en-CA"/>
        </w:rPr>
        <w:t>boxes</w:t>
      </w:r>
      <w:r w:rsidRPr="004D10AF">
        <w:rPr>
          <w:rFonts w:ascii="Courier New" w:hAnsi="Courier New" w:cs="Courier New"/>
        </w:rPr>
        <w:t xml:space="preserve"> </w:t>
      </w:r>
      <w:r w:rsidRPr="004D10AF">
        <w:t xml:space="preserve">is an array of boxes providing information about the group that can be used to generate DASH or CMAF groupings. </w:t>
      </w:r>
      <w:r w:rsidRPr="00886582">
        <w:t>Boxes suitable include but are not limited to the following list of boxes defined in this document:</w:t>
      </w:r>
    </w:p>
    <w:p w14:paraId="3DED7AB9" w14:textId="23164219" w:rsidR="00307C44" w:rsidRPr="00886582" w:rsidRDefault="00307C44" w:rsidP="005A2D81">
      <w:pPr>
        <w:pStyle w:val="fields"/>
        <w:numPr>
          <w:ilvl w:val="1"/>
          <w:numId w:val="28"/>
        </w:numPr>
        <w:jc w:val="left"/>
      </w:pPr>
      <w:r w:rsidRPr="00886582">
        <w:rPr>
          <w:rStyle w:val="codeChar1"/>
          <w:lang w:val="en-CA"/>
        </w:rPr>
        <w:t>ExtendedLanguageBox</w:t>
      </w:r>
      <w:r w:rsidRPr="00886582">
        <w:t xml:space="preserve"> (subclause</w:t>
      </w:r>
      <w:r w:rsidR="00FF3F8C">
        <w:t xml:space="preserve"> 8.4.6</w:t>
      </w:r>
      <w:r w:rsidRPr="00886582">
        <w:t>)</w:t>
      </w:r>
    </w:p>
    <w:p w14:paraId="5A89E1D3" w14:textId="1D23FA21" w:rsidR="00307C44" w:rsidRPr="00886582" w:rsidRDefault="00307C44" w:rsidP="005A2D81">
      <w:pPr>
        <w:pStyle w:val="fields"/>
        <w:numPr>
          <w:ilvl w:val="1"/>
          <w:numId w:val="28"/>
        </w:numPr>
        <w:jc w:val="left"/>
      </w:pPr>
      <w:r w:rsidRPr="00886582">
        <w:rPr>
          <w:rStyle w:val="codeChar1"/>
          <w:lang w:val="en-CA"/>
        </w:rPr>
        <w:t>UserDataBox</w:t>
      </w:r>
      <w:r w:rsidRPr="00886582">
        <w:t xml:space="preserve"> (subclause</w:t>
      </w:r>
      <w:r w:rsidR="00FF3F8C">
        <w:t xml:space="preserve"> 8.10.1</w:t>
      </w:r>
      <w:r w:rsidRPr="00886582">
        <w:t>)</w:t>
      </w:r>
    </w:p>
    <w:p w14:paraId="76A93497" w14:textId="06CB36EA" w:rsidR="00307C44" w:rsidRPr="00886582" w:rsidRDefault="00307C44" w:rsidP="005A2D81">
      <w:pPr>
        <w:pStyle w:val="fields"/>
        <w:numPr>
          <w:ilvl w:val="1"/>
          <w:numId w:val="28"/>
        </w:numPr>
        <w:jc w:val="left"/>
      </w:pPr>
      <w:r w:rsidRPr="00886582">
        <w:rPr>
          <w:rStyle w:val="codeChar1"/>
          <w:lang w:val="en-CA"/>
        </w:rPr>
        <w:t>KindBox</w:t>
      </w:r>
      <w:r w:rsidRPr="00886582">
        <w:t xml:space="preserve"> (subclause</w:t>
      </w:r>
      <w:r w:rsidR="00FF3F8C">
        <w:t xml:space="preserve"> 8.10.4</w:t>
      </w:r>
      <w:r w:rsidRPr="00886582">
        <w:t>)</w:t>
      </w:r>
    </w:p>
    <w:p w14:paraId="1DD53C21" w14:textId="3D065D04" w:rsidR="00263CD9" w:rsidRPr="00A20DBD" w:rsidRDefault="00307C44" w:rsidP="00A20DBD">
      <w:pPr>
        <w:pStyle w:val="fields"/>
        <w:numPr>
          <w:ilvl w:val="1"/>
          <w:numId w:val="28"/>
        </w:numPr>
        <w:jc w:val="left"/>
      </w:pPr>
      <w:r w:rsidRPr="00886582">
        <w:rPr>
          <w:rStyle w:val="codeChar1"/>
          <w:lang w:val="en-CA"/>
        </w:rPr>
        <w:t>LabelBox</w:t>
      </w:r>
      <w:r w:rsidRPr="00886582">
        <w:t xml:space="preserve"> (subclause </w:t>
      </w:r>
      <w:r w:rsidR="00FF3F8C">
        <w:t>8.10.5</w:t>
      </w:r>
      <w:r w:rsidRPr="00886582">
        <w:t>)</w:t>
      </w:r>
    </w:p>
    <w:p w14:paraId="3604EF89" w14:textId="086CED7D" w:rsidR="00263CD9" w:rsidRDefault="005257BD" w:rsidP="005A2D81">
      <w:pPr>
        <w:pStyle w:val="Heading1"/>
        <w:numPr>
          <w:ilvl w:val="0"/>
          <w:numId w:val="12"/>
        </w:numPr>
      </w:pPr>
      <w:bookmarkStart w:id="48" w:name="_Toc206773360"/>
      <w:r>
        <w:lastRenderedPageBreak/>
        <w:t>Clause 12.1, Video media</w:t>
      </w:r>
      <w:bookmarkEnd w:id="48"/>
    </w:p>
    <w:p w14:paraId="5058B7AB" w14:textId="68E9FF47" w:rsidR="00C11885" w:rsidRDefault="005E0008" w:rsidP="00886582">
      <w:pPr>
        <w:pStyle w:val="AMDInstruction"/>
        <w:rPr>
          <w:lang w:eastAsia="ja-JP"/>
        </w:rPr>
      </w:pPr>
      <w:r>
        <w:rPr>
          <w:lang w:eastAsia="ja-JP"/>
        </w:rPr>
        <w:t>In clause 12.1.3.1</w:t>
      </w:r>
      <w:r w:rsidR="002623A8">
        <w:rPr>
          <w:lang w:eastAsia="ja-JP"/>
        </w:rPr>
        <w:t xml:space="preserve"> add the following table:</w:t>
      </w:r>
    </w:p>
    <w:p w14:paraId="327CC675" w14:textId="77777777" w:rsidR="0049666A" w:rsidRPr="00EC5202" w:rsidRDefault="0049666A" w:rsidP="0049666A">
      <w:pPr>
        <w:rPr>
          <w:b/>
          <w:bCs/>
        </w:rPr>
      </w:pPr>
      <w:r w:rsidRPr="00EC5202">
        <w:rPr>
          <w:b/>
          <w:bCs/>
        </w:rPr>
        <w:t>12.1.3.1</w:t>
      </w:r>
      <w:r w:rsidRPr="00EC5202">
        <w:rPr>
          <w:b/>
          <w:bCs/>
        </w:rPr>
        <w:tab/>
        <w:t>Definition</w:t>
      </w:r>
    </w:p>
    <w:p w14:paraId="77D64673" w14:textId="77777777" w:rsidR="0049666A" w:rsidRPr="00886582" w:rsidRDefault="0049666A" w:rsidP="0049666A">
      <w:pPr>
        <w:pStyle w:val="Atom"/>
        <w:tabs>
          <w:tab w:val="left" w:pos="1134"/>
        </w:tabs>
      </w:pPr>
      <w:r w:rsidRPr="00886582">
        <w:t>Box Types:</w:t>
      </w:r>
      <w:r w:rsidRPr="00886582">
        <w:tab/>
      </w:r>
      <w:r w:rsidRPr="00886582">
        <w:rPr>
          <w:rStyle w:val="codeChar1"/>
        </w:rPr>
        <w:t>codingname</w:t>
      </w:r>
      <w:r w:rsidRPr="00886582">
        <w:br/>
        <w:t>Container:</w:t>
      </w:r>
      <w:r w:rsidRPr="00886582">
        <w:tab/>
      </w:r>
      <w:r w:rsidRPr="00886582">
        <w:rPr>
          <w:rStyle w:val="codeChar1"/>
        </w:rPr>
        <w:t>SampleTableBox</w:t>
      </w:r>
      <w:r w:rsidRPr="00886582">
        <w:br/>
        <w:t>Mandatory:</w:t>
      </w:r>
      <w:r w:rsidRPr="00886582">
        <w:tab/>
        <w:t>Yes, for video tracks</w:t>
      </w:r>
      <w:r w:rsidRPr="00886582">
        <w:br/>
        <w:t>Quantity:</w:t>
      </w:r>
      <w:r w:rsidRPr="00886582">
        <w:tab/>
        <w:t>One or More</w:t>
      </w:r>
    </w:p>
    <w:p w14:paraId="3B66BD72" w14:textId="77777777" w:rsidR="002623A8" w:rsidRPr="00D93877" w:rsidRDefault="002623A8" w:rsidP="00886582"/>
    <w:p w14:paraId="67332BC3" w14:textId="55DF9718" w:rsidR="003C0238" w:rsidRDefault="004C13A5" w:rsidP="004C13A5">
      <w:pPr>
        <w:pStyle w:val="AMDInstruction"/>
      </w:pPr>
      <w:r w:rsidRPr="006042A2">
        <w:t xml:space="preserve">In clause </w:t>
      </w:r>
      <w:r>
        <w:t>12</w:t>
      </w:r>
      <w:r w:rsidRPr="006042A2">
        <w:t>.1.3.</w:t>
      </w:r>
      <w:r>
        <w:t>2</w:t>
      </w:r>
      <w:r w:rsidRPr="006042A2">
        <w:t xml:space="preserve">, </w:t>
      </w:r>
      <w:r w:rsidR="00511C80">
        <w:t>replace</w:t>
      </w:r>
      <w:r>
        <w:t>:</w:t>
      </w:r>
    </w:p>
    <w:p w14:paraId="2E8A1870" w14:textId="77777777" w:rsidR="004C555E" w:rsidRDefault="004C555E" w:rsidP="004C13A5">
      <w:pPr>
        <w:pStyle w:val="code0"/>
      </w:pPr>
      <w:r>
        <w:t>class VisualSampleEntry(codingname) extends SampleEntry (codingname)</w:t>
      </w:r>
      <w:r>
        <w:br/>
        <w:t>{</w:t>
      </w:r>
      <w:r>
        <w:br/>
      </w:r>
      <w:r>
        <w:tab/>
        <w:t>unsigned int(16) pre_defined = 0;</w:t>
      </w:r>
      <w:r>
        <w:br/>
      </w:r>
      <w:r>
        <w:tab/>
        <w:t>const unsigned int(16) reserved = 0;</w:t>
      </w:r>
      <w:r>
        <w:br/>
      </w:r>
      <w:r>
        <w:tab/>
        <w:t>unsigned int(32)</w:t>
      </w:r>
      <w:r>
        <w:tab/>
        <w:t>pre_defined[3] = 0;</w:t>
      </w:r>
      <w:r>
        <w:br/>
      </w:r>
      <w:r>
        <w:tab/>
        <w:t>unsigned int(16)</w:t>
      </w:r>
      <w:r>
        <w:tab/>
        <w:t>width;</w:t>
      </w:r>
      <w:r>
        <w:br/>
      </w:r>
      <w:r>
        <w:tab/>
        <w:t>unsigned int(16)</w:t>
      </w:r>
      <w:r>
        <w:tab/>
        <w:t>height;</w:t>
      </w:r>
      <w:r>
        <w:br/>
      </w:r>
      <w:r>
        <w:tab/>
        <w:t>template unsigned int(32)</w:t>
      </w:r>
      <w:r>
        <w:tab/>
        <w:t>horizresolution = 0x00480000;</w:t>
      </w:r>
      <w:r>
        <w:tab/>
        <w:t>// 72 dpi</w:t>
      </w:r>
      <w:r>
        <w:br/>
      </w:r>
      <w:r>
        <w:tab/>
        <w:t>template unsigned int(32)</w:t>
      </w:r>
      <w:r>
        <w:tab/>
        <w:t>vertresolution  = 0x00480000;</w:t>
      </w:r>
      <w:r>
        <w:tab/>
        <w:t>// 72 dpi</w:t>
      </w:r>
      <w:r>
        <w:br/>
      </w:r>
      <w:r>
        <w:tab/>
        <w:t>const unsigned int(32)</w:t>
      </w:r>
      <w:r>
        <w:tab/>
        <w:t>reserved = 0;</w:t>
      </w:r>
      <w:r>
        <w:br/>
      </w:r>
      <w:r>
        <w:tab/>
        <w:t>template unsigned int(16)</w:t>
      </w:r>
      <w:r>
        <w:tab/>
        <w:t>frame_count = 1;</w:t>
      </w:r>
      <w:r>
        <w:br/>
      </w:r>
      <w:r>
        <w:tab/>
      </w:r>
      <w:r>
        <w:rPr>
          <w:lang w:val="en-US"/>
        </w:rPr>
        <w:t>uint(8)</w:t>
      </w:r>
      <w:r>
        <w:tab/>
        <w:t>compressorname</w:t>
      </w:r>
      <w:r w:rsidRPr="00B64B4B">
        <w:rPr>
          <w:lang w:val="en-US"/>
        </w:rPr>
        <w:t>[32]</w:t>
      </w:r>
      <w:r>
        <w:t>;</w:t>
      </w:r>
      <w:r>
        <w:br/>
      </w:r>
      <w:r>
        <w:tab/>
        <w:t>template unsigned int(16)</w:t>
      </w:r>
      <w:r>
        <w:tab/>
        <w:t>depth = 0x0018;</w:t>
      </w:r>
      <w:r>
        <w:br/>
      </w:r>
      <w:r>
        <w:tab/>
        <w:t>int(16)</w:t>
      </w:r>
      <w:r>
        <w:tab/>
        <w:t>pre_defined = -1;</w:t>
      </w:r>
      <w:r>
        <w:br/>
      </w:r>
      <w:r>
        <w:tab/>
        <w:t>// other boxes from derived specifications</w:t>
      </w:r>
      <w:r>
        <w:br/>
      </w:r>
      <w:r>
        <w:tab/>
        <w:t>CleanApertureBox</w:t>
      </w:r>
      <w:r>
        <w:tab/>
      </w:r>
      <w:r>
        <w:tab/>
      </w:r>
      <w:r>
        <w:tab/>
        <w:t>clap;</w:t>
      </w:r>
      <w:r>
        <w:tab/>
      </w:r>
      <w:r>
        <w:tab/>
        <w:t>// optional</w:t>
      </w:r>
      <w:r>
        <w:br/>
      </w:r>
      <w:r>
        <w:tab/>
        <w:t>PixelAspectRatioBox</w:t>
      </w:r>
      <w:r>
        <w:tab/>
      </w:r>
      <w:r>
        <w:tab/>
        <w:t>pasp;</w:t>
      </w:r>
      <w:r>
        <w:tab/>
      </w:r>
      <w:r>
        <w:tab/>
        <w:t>// optional</w:t>
      </w:r>
      <w:r>
        <w:br/>
        <w:t>}</w:t>
      </w:r>
    </w:p>
    <w:p w14:paraId="1BE1A80E" w14:textId="0CDBCCEA" w:rsidR="003C0238" w:rsidRDefault="00511C80" w:rsidP="004C13A5">
      <w:pPr>
        <w:pStyle w:val="AMDInstruction"/>
      </w:pPr>
      <w:r>
        <w:t>with</w:t>
      </w:r>
      <w:r w:rsidR="004C13A5">
        <w:t>:</w:t>
      </w:r>
    </w:p>
    <w:p w14:paraId="4089355E" w14:textId="4DBFB09E" w:rsidR="00192EE5" w:rsidRDefault="6AFB68F3" w:rsidP="4523DD21">
      <w:pPr>
        <w:pStyle w:val="code0"/>
        <w:ind w:left="0"/>
      </w:pPr>
      <w:r>
        <w:t>class VisualSampleEntry(codingname) extends SampleEntry (codingname)</w:t>
      </w:r>
      <w:r w:rsidR="0A9F1D51">
        <w:br/>
      </w:r>
      <w:r>
        <w:t>{</w:t>
      </w:r>
      <w:r w:rsidR="0A9F1D51">
        <w:br/>
      </w:r>
      <w:r w:rsidR="0A9F1D51">
        <w:tab/>
      </w:r>
      <w:r>
        <w:t>unsigned int(16) pre_defined = 0;</w:t>
      </w:r>
      <w:r w:rsidR="0A9F1D51">
        <w:br/>
      </w:r>
      <w:r w:rsidR="0A9F1D51">
        <w:tab/>
      </w:r>
      <w:r>
        <w:t>const unsigned int(16) reserved = 0;</w:t>
      </w:r>
      <w:r w:rsidR="0A9F1D51">
        <w:br/>
      </w:r>
      <w:r w:rsidR="0A9F1D51">
        <w:tab/>
      </w:r>
      <w:r>
        <w:t>unsigned int(32)</w:t>
      </w:r>
      <w:r w:rsidR="0A9F1D51">
        <w:tab/>
      </w:r>
      <w:r>
        <w:t>pre_defined[3] = 0;</w:t>
      </w:r>
      <w:r w:rsidR="0A9F1D51">
        <w:br/>
      </w:r>
      <w:r w:rsidR="0A9F1D51">
        <w:tab/>
      </w:r>
      <w:r>
        <w:t>unsigned int(16)</w:t>
      </w:r>
      <w:r w:rsidR="0A9F1D51">
        <w:tab/>
      </w:r>
      <w:r>
        <w:t>width;</w:t>
      </w:r>
      <w:r w:rsidR="0A9F1D51">
        <w:br/>
      </w:r>
      <w:r w:rsidR="0A9F1D51">
        <w:tab/>
      </w:r>
      <w:r>
        <w:t>unsigned int(16)</w:t>
      </w:r>
      <w:r w:rsidR="0A9F1D51">
        <w:tab/>
      </w:r>
      <w:r>
        <w:t>height;</w:t>
      </w:r>
      <w:r w:rsidR="0A9F1D51">
        <w:br/>
      </w:r>
      <w:r w:rsidR="0A9F1D51">
        <w:tab/>
      </w:r>
      <w:r>
        <w:t>template unsigned int(32)</w:t>
      </w:r>
      <w:r w:rsidR="0A9F1D51">
        <w:tab/>
      </w:r>
      <w:r>
        <w:t>horizresolution = 0x00480000;</w:t>
      </w:r>
      <w:r w:rsidR="0A9F1D51">
        <w:tab/>
      </w:r>
      <w:r>
        <w:t>// 72 dpi</w:t>
      </w:r>
      <w:r w:rsidR="0A9F1D51">
        <w:br/>
      </w:r>
      <w:r w:rsidR="0A9F1D51">
        <w:tab/>
      </w:r>
      <w:r>
        <w:t>template unsigned int(32)</w:t>
      </w:r>
      <w:r w:rsidR="0A9F1D51">
        <w:tab/>
      </w:r>
      <w:r>
        <w:t>vertresolution  = 0x00480000;</w:t>
      </w:r>
      <w:r w:rsidR="0A9F1D51">
        <w:tab/>
      </w:r>
      <w:r>
        <w:t>// 72 dpi</w:t>
      </w:r>
      <w:r w:rsidR="0A9F1D51">
        <w:br/>
      </w:r>
      <w:r w:rsidR="0A9F1D51">
        <w:tab/>
      </w:r>
      <w:r>
        <w:t>const unsigned int(32)</w:t>
      </w:r>
      <w:r w:rsidR="0A9F1D51">
        <w:tab/>
      </w:r>
      <w:r>
        <w:t>reserved = 0;</w:t>
      </w:r>
      <w:r w:rsidR="0A9F1D51">
        <w:br/>
      </w:r>
      <w:r w:rsidR="0A9F1D51">
        <w:tab/>
      </w:r>
      <w:r>
        <w:t>template unsigned int(16)</w:t>
      </w:r>
      <w:r w:rsidR="0A9F1D51">
        <w:tab/>
      </w:r>
      <w:r>
        <w:t>frame_count = 1;</w:t>
      </w:r>
      <w:r w:rsidR="0A9F1D51">
        <w:br/>
      </w:r>
      <w:r w:rsidR="0A9F1D51">
        <w:tab/>
      </w:r>
      <w:r w:rsidRPr="6AFB68F3">
        <w:rPr>
          <w:lang w:val="en-US"/>
        </w:rPr>
        <w:t>uint(8)</w:t>
      </w:r>
      <w:r w:rsidR="0A9F1D51">
        <w:tab/>
      </w:r>
      <w:r>
        <w:t>compressorname</w:t>
      </w:r>
      <w:r w:rsidRPr="6AFB68F3">
        <w:rPr>
          <w:lang w:val="en-US"/>
        </w:rPr>
        <w:t>[32]</w:t>
      </w:r>
      <w:r>
        <w:t>;</w:t>
      </w:r>
      <w:r w:rsidR="0A9F1D51">
        <w:br/>
      </w:r>
      <w:r w:rsidR="0A9F1D51">
        <w:tab/>
      </w:r>
      <w:r>
        <w:t>template unsigned int(16)</w:t>
      </w:r>
      <w:r w:rsidR="0A9F1D51">
        <w:tab/>
      </w:r>
      <w:r>
        <w:t>depth;</w:t>
      </w:r>
      <w:r w:rsidR="0A9F1D51">
        <w:br/>
      </w:r>
      <w:r w:rsidR="0A9F1D51">
        <w:tab/>
      </w:r>
      <w:r>
        <w:t>int(16)</w:t>
      </w:r>
      <w:r w:rsidR="0A9F1D51">
        <w:tab/>
      </w:r>
      <w:r>
        <w:t>pre_defined = -1;</w:t>
      </w:r>
      <w:r w:rsidR="0A9F1D51">
        <w:br/>
      </w:r>
      <w:r w:rsidR="0A9F1D51">
        <w:br/>
      </w:r>
      <w:r w:rsidR="0A9F1D51">
        <w:tab/>
      </w:r>
      <w:r>
        <w:t>Box</w:t>
      </w:r>
      <w:r w:rsidR="00AD20FA">
        <w:t xml:space="preserve"> other_boxes[]</w:t>
      </w:r>
      <w:r>
        <w:t>;</w:t>
      </w:r>
    </w:p>
    <w:p w14:paraId="237C9DB4" w14:textId="46F2E4A5" w:rsidR="004C13A5" w:rsidRDefault="4523DD21" w:rsidP="00871B46">
      <w:pPr>
        <w:pStyle w:val="code0"/>
        <w:ind w:left="0"/>
      </w:pPr>
      <w:r>
        <w:t>}</w:t>
      </w:r>
    </w:p>
    <w:p w14:paraId="4596180E" w14:textId="77777777" w:rsidR="003C0238" w:rsidRDefault="003C0238" w:rsidP="00DC6BB2">
      <w:pPr>
        <w:pStyle w:val="AMDInstruction"/>
      </w:pPr>
    </w:p>
    <w:p w14:paraId="755CCCAD" w14:textId="763190F8" w:rsidR="000465B7" w:rsidRDefault="000465B7" w:rsidP="000465B7">
      <w:pPr>
        <w:pStyle w:val="AMDInstruction"/>
      </w:pPr>
      <w:r w:rsidRPr="006042A2">
        <w:t xml:space="preserve">In clause </w:t>
      </w:r>
      <w:r>
        <w:t>12</w:t>
      </w:r>
      <w:r w:rsidRPr="006042A2">
        <w:t>.1.3.</w:t>
      </w:r>
      <w:r w:rsidR="00072879">
        <w:t>3</w:t>
      </w:r>
      <w:r w:rsidRPr="006042A2">
        <w:t xml:space="preserve">, </w:t>
      </w:r>
      <w:r w:rsidR="00A306B6">
        <w:t>replace</w:t>
      </w:r>
      <w:r>
        <w:t>:</w:t>
      </w:r>
    </w:p>
    <w:p w14:paraId="0E4E84FD" w14:textId="77777777" w:rsidR="000465B7" w:rsidRDefault="000465B7" w:rsidP="000465B7">
      <w:pPr>
        <w:pStyle w:val="fields"/>
      </w:pPr>
      <w:r w:rsidRPr="00A3770E">
        <w:rPr>
          <w:rStyle w:val="codeChar1"/>
        </w:rPr>
        <w:lastRenderedPageBreak/>
        <w:t>resolution</w:t>
      </w:r>
      <w:r>
        <w:t xml:space="preserve"> fields give the resolution of the image in pixels-per-inch, as a fixed 16.16 number</w:t>
      </w:r>
    </w:p>
    <w:p w14:paraId="75509C8C" w14:textId="77777777" w:rsidR="000465B7" w:rsidRDefault="000465B7" w:rsidP="000465B7">
      <w:pPr>
        <w:pStyle w:val="fields"/>
      </w:pPr>
      <w:r w:rsidRPr="00A3770E">
        <w:rPr>
          <w:rStyle w:val="codeChar1"/>
        </w:rPr>
        <w:t>frame_count</w:t>
      </w:r>
      <w:r>
        <w:t xml:space="preserve"> indicates how many frames of</w:t>
      </w:r>
      <w:r>
        <w:rPr>
          <w:rFonts w:hint="eastAsia"/>
        </w:rPr>
        <w:t xml:space="preserve"> </w:t>
      </w:r>
      <w:r>
        <w:t xml:space="preserve">compressed video are stored in each sample. The default is 1, for </w:t>
      </w:r>
      <w:r>
        <w:rPr>
          <w:rFonts w:hint="eastAsia"/>
        </w:rPr>
        <w:t xml:space="preserve">one </w:t>
      </w:r>
      <w:r>
        <w:t>f</w:t>
      </w:r>
      <w:r>
        <w:rPr>
          <w:rFonts w:hint="eastAsia"/>
        </w:rPr>
        <w:t>rame per sample</w:t>
      </w:r>
      <w:r>
        <w:t>; it may be</w:t>
      </w:r>
      <w:r>
        <w:rPr>
          <w:rFonts w:hint="eastAsia"/>
        </w:rPr>
        <w:t xml:space="preserve"> more than 1 for multiple frames per sample</w:t>
      </w:r>
    </w:p>
    <w:p w14:paraId="3092A15E" w14:textId="77777777" w:rsidR="000465B7" w:rsidRPr="00876328" w:rsidRDefault="000465B7" w:rsidP="000465B7">
      <w:pPr>
        <w:pStyle w:val="fields"/>
      </w:pPr>
      <w:r w:rsidRPr="00EB20F2">
        <w:rPr>
          <w:rStyle w:val="codeChar1"/>
        </w:rPr>
        <w:t>compressorname</w:t>
      </w:r>
      <w:r w:rsidRPr="00876328">
        <w:t xml:space="preserve"> is a name, for informative purposes. It is formatted in a fixed 32-byte field, with the first byte set to the number of bytes to be displayed, followed by that number of bytes of displayable data encoded using UTF-8, and then padding to complete 32 bytes total (including the size byte). The field may be set to 0.</w:t>
      </w:r>
    </w:p>
    <w:p w14:paraId="04456C64" w14:textId="77777777" w:rsidR="000465B7" w:rsidRDefault="000465B7" w:rsidP="000465B7">
      <w:pPr>
        <w:pStyle w:val="fields"/>
      </w:pPr>
      <w:r w:rsidRPr="00A3770E">
        <w:rPr>
          <w:rStyle w:val="codeChar1"/>
        </w:rPr>
        <w:t>depth</w:t>
      </w:r>
      <w:r>
        <w:t xml:space="preserve"> takes one of the following values</w:t>
      </w:r>
    </w:p>
    <w:p w14:paraId="6255EBE7" w14:textId="6F3A629C" w:rsidR="00072879" w:rsidRDefault="6AFB68F3" w:rsidP="00072879">
      <w:pPr>
        <w:pStyle w:val="fields"/>
      </w:pPr>
      <w:r>
        <w:t>0x0018 – images are in colour with no alpha</w:t>
      </w:r>
      <w:r>
        <w:br/>
      </w:r>
      <w:r w:rsidR="000465B7" w:rsidRPr="00A3770E">
        <w:rPr>
          <w:rStyle w:val="codeChar1"/>
        </w:rPr>
        <w:t xml:space="preserve">width </w:t>
      </w:r>
      <w:r w:rsidR="000465B7" w:rsidRPr="003E075D">
        <w:t>and</w:t>
      </w:r>
      <w:r w:rsidR="000465B7" w:rsidRPr="00A3770E">
        <w:rPr>
          <w:rStyle w:val="codeChar1"/>
        </w:rPr>
        <w:t xml:space="preserve"> height</w:t>
      </w:r>
      <w:r w:rsidR="000465B7">
        <w:t xml:space="preserve"> are the maximum visual width and height of the stream described by this sample entry, in pixels</w:t>
      </w:r>
    </w:p>
    <w:p w14:paraId="6E7A4337" w14:textId="6693708E" w:rsidR="00072879" w:rsidRDefault="00A306B6" w:rsidP="00072879">
      <w:pPr>
        <w:pStyle w:val="AMDInstruction"/>
      </w:pPr>
      <w:r>
        <w:t>with</w:t>
      </w:r>
      <w:r w:rsidR="00072879">
        <w:t>:</w:t>
      </w:r>
    </w:p>
    <w:p w14:paraId="74FBB8C8" w14:textId="77777777" w:rsidR="00C527F7" w:rsidRDefault="00C527F7" w:rsidP="00C527F7">
      <w:pPr>
        <w:pStyle w:val="fields"/>
      </w:pPr>
      <w:r w:rsidRPr="00A3770E">
        <w:rPr>
          <w:rStyle w:val="codeChar1"/>
        </w:rPr>
        <w:t xml:space="preserve">width </w:t>
      </w:r>
      <w:r w:rsidRPr="003E075D">
        <w:t>and</w:t>
      </w:r>
      <w:r w:rsidRPr="00A3770E">
        <w:rPr>
          <w:rStyle w:val="codeChar1"/>
        </w:rPr>
        <w:t xml:space="preserve"> height</w:t>
      </w:r>
      <w:r>
        <w:t xml:space="preserve"> are the maximum visual width and height of the stream described by this sample entry, in pixels</w:t>
      </w:r>
    </w:p>
    <w:p w14:paraId="48B98FB4" w14:textId="1779A220" w:rsidR="00072879" w:rsidRDefault="00AC612E" w:rsidP="00072879">
      <w:pPr>
        <w:pStyle w:val="fields"/>
      </w:pPr>
      <w:r w:rsidRPr="00886582">
        <w:rPr>
          <w:rStyle w:val="ISOCode"/>
        </w:rPr>
        <w:t>horiz</w:t>
      </w:r>
      <w:r w:rsidR="00072879" w:rsidRPr="00886582">
        <w:rPr>
          <w:rStyle w:val="ISOCode"/>
        </w:rPr>
        <w:t>resolution</w:t>
      </w:r>
      <w:r w:rsidR="00072879">
        <w:t xml:space="preserve"> </w:t>
      </w:r>
      <w:r w:rsidR="00B10D21">
        <w:t xml:space="preserve">and </w:t>
      </w:r>
      <w:r w:rsidR="00B10D21" w:rsidRPr="00886582">
        <w:rPr>
          <w:rStyle w:val="ISOCode"/>
        </w:rPr>
        <w:t>vertresolution</w:t>
      </w:r>
      <w:r w:rsidR="00B10D21">
        <w:t xml:space="preserve"> </w:t>
      </w:r>
      <w:r w:rsidR="00072879">
        <w:t>fields give the resolution of the image in pixels-per-inch, as a fixed 16.16 number</w:t>
      </w:r>
    </w:p>
    <w:p w14:paraId="11CAD49E" w14:textId="77777777" w:rsidR="00072879" w:rsidRDefault="00072879" w:rsidP="00072879">
      <w:pPr>
        <w:pStyle w:val="fields"/>
      </w:pPr>
      <w:r w:rsidRPr="00A3770E">
        <w:rPr>
          <w:rStyle w:val="codeChar1"/>
        </w:rPr>
        <w:t>frame_count</w:t>
      </w:r>
      <w:r>
        <w:t xml:space="preserve"> indicates how many frames of</w:t>
      </w:r>
      <w:r>
        <w:rPr>
          <w:rFonts w:hint="eastAsia"/>
        </w:rPr>
        <w:t xml:space="preserve"> </w:t>
      </w:r>
      <w:r>
        <w:t xml:space="preserve">compressed video are stored in each sample. The default is 1, for </w:t>
      </w:r>
      <w:r>
        <w:rPr>
          <w:rFonts w:hint="eastAsia"/>
        </w:rPr>
        <w:t xml:space="preserve">one </w:t>
      </w:r>
      <w:r>
        <w:t>f</w:t>
      </w:r>
      <w:r>
        <w:rPr>
          <w:rFonts w:hint="eastAsia"/>
        </w:rPr>
        <w:t>rame per sample</w:t>
      </w:r>
      <w:r>
        <w:t>; it may be</w:t>
      </w:r>
      <w:r>
        <w:rPr>
          <w:rFonts w:hint="eastAsia"/>
        </w:rPr>
        <w:t xml:space="preserve"> more than 1 for multiple frames per sample</w:t>
      </w:r>
    </w:p>
    <w:p w14:paraId="2D4B7E47" w14:textId="77777777" w:rsidR="00072879" w:rsidRPr="00876328" w:rsidRDefault="00072879" w:rsidP="00072879">
      <w:pPr>
        <w:pStyle w:val="fields"/>
      </w:pPr>
      <w:r w:rsidRPr="00EB20F2">
        <w:rPr>
          <w:rStyle w:val="codeChar1"/>
        </w:rPr>
        <w:t>compressorname</w:t>
      </w:r>
      <w:r w:rsidRPr="00876328">
        <w:t xml:space="preserve"> is a name, for informative purposes. It is formatted in a fixed 32-byte field, with the first byte set to the number of bytes to be displayed, followed by that number of bytes of displayable data encoded using UTF-8, and then padding to complete 32 bytes total (including the size byte). The field may be set to 0.</w:t>
      </w:r>
    </w:p>
    <w:p w14:paraId="44382B35" w14:textId="77777777" w:rsidR="00072879" w:rsidRDefault="00072879" w:rsidP="00072879">
      <w:pPr>
        <w:pStyle w:val="fields"/>
      </w:pPr>
      <w:r w:rsidRPr="00A3770E">
        <w:rPr>
          <w:rStyle w:val="codeChar1"/>
        </w:rPr>
        <w:t>depth</w:t>
      </w:r>
      <w:r>
        <w:t xml:space="preserve"> takes one of the following values</w:t>
      </w:r>
    </w:p>
    <w:p w14:paraId="39DE59AF" w14:textId="668C2686" w:rsidR="00072879" w:rsidRDefault="6AFB68F3" w:rsidP="00072879">
      <w:pPr>
        <w:pStyle w:val="fields"/>
        <w:ind w:left="1080"/>
      </w:pPr>
      <w:r>
        <w:t>0x0018 – the video sequence is in colour with no alpha</w:t>
      </w:r>
    </w:p>
    <w:p w14:paraId="580D2E34" w14:textId="20E17D4B" w:rsidR="6AFB68F3" w:rsidRDefault="6AFB68F3" w:rsidP="6AFB68F3">
      <w:pPr>
        <w:pStyle w:val="fields"/>
        <w:ind w:left="1080"/>
        <w:rPr>
          <w:rFonts w:eastAsia="Cambria" w:cs="Cambria"/>
          <w:szCs w:val="22"/>
          <w:lang w:val="en-US"/>
        </w:rPr>
      </w:pPr>
      <w:r>
        <w:t xml:space="preserve">0x0028 </w:t>
      </w:r>
      <w:r w:rsidRPr="6AFB68F3">
        <w:rPr>
          <w:rFonts w:eastAsia="Cambria" w:cs="Cambria"/>
          <w:szCs w:val="22"/>
          <w:lang w:val="en-US"/>
        </w:rPr>
        <w:t>– the video sequence is in grayscale with no alpha</w:t>
      </w:r>
    </w:p>
    <w:p w14:paraId="7639EFCA" w14:textId="4CF8C6BD" w:rsidR="6AFB68F3" w:rsidRDefault="6AFB68F3" w:rsidP="6AFB68F3">
      <w:pPr>
        <w:pStyle w:val="fields"/>
        <w:ind w:left="1080"/>
        <w:rPr>
          <w:rFonts w:eastAsia="Cambria" w:cs="Cambria"/>
          <w:szCs w:val="22"/>
          <w:lang w:val="en-US"/>
        </w:rPr>
      </w:pPr>
      <w:r w:rsidRPr="6AFB68F3">
        <w:rPr>
          <w:rFonts w:eastAsia="Cambria" w:cs="Cambria"/>
          <w:szCs w:val="22"/>
          <w:lang w:val="en-US"/>
        </w:rPr>
        <w:t xml:space="preserve">0x0020 – the video sequence has alpha (gray or </w:t>
      </w:r>
      <w:proofErr w:type="spellStart"/>
      <w:r w:rsidRPr="6AFB68F3">
        <w:rPr>
          <w:rFonts w:eastAsia="Cambria" w:cs="Cambria"/>
          <w:szCs w:val="22"/>
          <w:lang w:val="en-US"/>
        </w:rPr>
        <w:t>colour</w:t>
      </w:r>
      <w:proofErr w:type="spellEnd"/>
      <w:r w:rsidRPr="6AFB68F3">
        <w:rPr>
          <w:rFonts w:eastAsia="Cambria" w:cs="Cambria"/>
          <w:szCs w:val="22"/>
          <w:lang w:val="en-US"/>
        </w:rPr>
        <w:t>)</w:t>
      </w:r>
    </w:p>
    <w:p w14:paraId="369305AA" w14:textId="496CBA07" w:rsidR="00993546" w:rsidRPr="00886582" w:rsidRDefault="006E5E7A" w:rsidP="00886582">
      <w:pPr>
        <w:pStyle w:val="fields"/>
        <w:rPr>
          <w:lang w:val="en-GB"/>
        </w:rPr>
      </w:pPr>
      <w:r w:rsidRPr="00886582">
        <w:rPr>
          <w:rStyle w:val="ISOCode"/>
        </w:rPr>
        <w:t>other_boxes</w:t>
      </w:r>
      <w:r w:rsidR="00DE43D8">
        <w:t xml:space="preserve"> </w:t>
      </w:r>
      <w:r w:rsidR="00ED28D5">
        <w:t>an optional array of boxes</w:t>
      </w:r>
      <w:r w:rsidR="00C51BCE">
        <w:t>.</w:t>
      </w:r>
      <w:r w:rsidR="001D2F31">
        <w:t xml:space="preserve"> Other boxes may be defined in derived specifications.</w:t>
      </w:r>
    </w:p>
    <w:p w14:paraId="7F8A8B00" w14:textId="77777777" w:rsidR="006F17DB" w:rsidDel="00C527F7" w:rsidRDefault="006F17DB" w:rsidP="00886582"/>
    <w:p w14:paraId="623CB80E" w14:textId="421D191F" w:rsidR="006F17DB" w:rsidRDefault="006F17DB" w:rsidP="006F17DB">
      <w:pPr>
        <w:pStyle w:val="AMDInstruction"/>
        <w:rPr>
          <w:lang w:eastAsia="ja-JP"/>
        </w:rPr>
      </w:pPr>
      <w:r>
        <w:rPr>
          <w:lang w:eastAsia="ja-JP"/>
        </w:rPr>
        <w:t>In clause 12.1.4.1 add the following table:</w:t>
      </w:r>
    </w:p>
    <w:p w14:paraId="365B3AFD" w14:textId="77777777" w:rsidR="00CB1DE4" w:rsidRPr="00886582" w:rsidRDefault="00CB1DE4" w:rsidP="00CB1DE4">
      <w:pPr>
        <w:pStyle w:val="Atom"/>
        <w:tabs>
          <w:tab w:val="left" w:pos="1134"/>
        </w:tabs>
      </w:pPr>
      <w:r w:rsidRPr="00886582">
        <w:t>Box Types:</w:t>
      </w:r>
      <w:r w:rsidRPr="00886582">
        <w:tab/>
      </w:r>
      <w:r w:rsidRPr="00886582">
        <w:rPr>
          <w:rStyle w:val="codeChar1"/>
        </w:rPr>
        <w:t>pasp</w:t>
      </w:r>
      <w:r w:rsidRPr="00886582">
        <w:br/>
        <w:t>Container:</w:t>
      </w:r>
      <w:r w:rsidRPr="00886582">
        <w:tab/>
      </w:r>
      <w:r w:rsidRPr="00886582">
        <w:rPr>
          <w:rStyle w:val="codeChar1"/>
        </w:rPr>
        <w:t>VisualSampleEntry</w:t>
      </w:r>
      <w:r w:rsidRPr="00886582">
        <w:br/>
        <w:t>Mandatory:</w:t>
      </w:r>
      <w:r w:rsidRPr="00886582">
        <w:tab/>
        <w:t>No</w:t>
      </w:r>
      <w:r w:rsidRPr="00886582">
        <w:br/>
        <w:t>Quantity:</w:t>
      </w:r>
      <w:r w:rsidRPr="00886582">
        <w:tab/>
        <w:t>Zero or one</w:t>
      </w:r>
    </w:p>
    <w:p w14:paraId="64F2CFFA" w14:textId="77777777" w:rsidR="00CB1DE4" w:rsidRPr="00886582" w:rsidRDefault="00CB1DE4" w:rsidP="00CB1DE4">
      <w:pPr>
        <w:pStyle w:val="Atom"/>
        <w:tabs>
          <w:tab w:val="left" w:pos="1134"/>
        </w:tabs>
      </w:pPr>
      <w:r w:rsidRPr="00886582">
        <w:t>Box Types:</w:t>
      </w:r>
      <w:r w:rsidRPr="00886582">
        <w:tab/>
      </w:r>
      <w:r w:rsidRPr="00886582">
        <w:rPr>
          <w:rStyle w:val="codeChar1"/>
        </w:rPr>
        <w:t>clap</w:t>
      </w:r>
      <w:r w:rsidRPr="00886582">
        <w:br/>
        <w:t>Container:</w:t>
      </w:r>
      <w:r w:rsidRPr="00886582">
        <w:tab/>
      </w:r>
      <w:r w:rsidRPr="00886582">
        <w:rPr>
          <w:rStyle w:val="codeChar1"/>
        </w:rPr>
        <w:t>VisualSampleEntry</w:t>
      </w:r>
      <w:r w:rsidRPr="00886582">
        <w:br/>
        <w:t>Mandatory:</w:t>
      </w:r>
      <w:r w:rsidRPr="00886582">
        <w:tab/>
        <w:t>No</w:t>
      </w:r>
      <w:r w:rsidRPr="00886582">
        <w:br/>
        <w:t>Quantity:</w:t>
      </w:r>
      <w:r w:rsidRPr="00886582">
        <w:tab/>
        <w:t>Zero or one</w:t>
      </w:r>
    </w:p>
    <w:p w14:paraId="212B9DE7" w14:textId="77777777" w:rsidR="00CB1DE4" w:rsidRDefault="00CB1DE4" w:rsidP="006F17DB"/>
    <w:p w14:paraId="7F4556A1" w14:textId="5939D6AA" w:rsidR="00E042F9" w:rsidRDefault="00E042F9" w:rsidP="00E042F9">
      <w:pPr>
        <w:pStyle w:val="AMDInstruction"/>
        <w:rPr>
          <w:lang w:eastAsia="ja-JP"/>
        </w:rPr>
      </w:pPr>
      <w:r>
        <w:rPr>
          <w:lang w:eastAsia="ja-JP"/>
        </w:rPr>
        <w:t>In clause 12.1.5.1 add the following table:</w:t>
      </w:r>
    </w:p>
    <w:p w14:paraId="71ACE8EB" w14:textId="77777777" w:rsidR="00E042F9" w:rsidRPr="00886582" w:rsidRDefault="00E042F9" w:rsidP="00E042F9">
      <w:pPr>
        <w:pStyle w:val="Atom"/>
        <w:tabs>
          <w:tab w:val="left" w:pos="1134"/>
        </w:tabs>
      </w:pPr>
      <w:r w:rsidRPr="00886582">
        <w:lastRenderedPageBreak/>
        <w:t>Box Types:</w:t>
      </w:r>
      <w:r w:rsidRPr="00886582">
        <w:tab/>
      </w:r>
      <w:r w:rsidRPr="00886582">
        <w:rPr>
          <w:rStyle w:val="codeChar1"/>
        </w:rPr>
        <w:t>colr</w:t>
      </w:r>
      <w:r w:rsidRPr="00886582">
        <w:br/>
        <w:t>Container:</w:t>
      </w:r>
      <w:r w:rsidRPr="00886582">
        <w:tab/>
      </w:r>
      <w:r w:rsidRPr="00886582">
        <w:rPr>
          <w:rStyle w:val="codeChar1"/>
        </w:rPr>
        <w:t>VisualSampleEntry</w:t>
      </w:r>
      <w:r w:rsidRPr="00886582">
        <w:br/>
        <w:t>Mandatory:</w:t>
      </w:r>
      <w:r w:rsidRPr="00886582">
        <w:tab/>
        <w:t>No</w:t>
      </w:r>
      <w:r w:rsidRPr="00886582">
        <w:br/>
        <w:t>Quantity:</w:t>
      </w:r>
      <w:r w:rsidRPr="00886582">
        <w:tab/>
        <w:t>Zero or more</w:t>
      </w:r>
    </w:p>
    <w:p w14:paraId="7216E665" w14:textId="77777777" w:rsidR="00E042F9" w:rsidRDefault="00E042F9" w:rsidP="006F17DB"/>
    <w:p w14:paraId="0344B825" w14:textId="77777777" w:rsidR="00592C18" w:rsidRDefault="00592C18" w:rsidP="00592C18">
      <w:pPr>
        <w:pStyle w:val="AMDInstruction"/>
      </w:pPr>
      <w:r>
        <w:t xml:space="preserve">In </w:t>
      </w:r>
      <w:r w:rsidRPr="00A37EB2">
        <w:t>clause</w:t>
      </w:r>
      <w:r>
        <w:t xml:space="preserve"> 12.1.5.1, r</w:t>
      </w:r>
      <w:r w:rsidRPr="00AD06CC">
        <w:t>eplace</w:t>
      </w:r>
      <w:r>
        <w:t xml:space="preserve"> </w:t>
      </w:r>
      <w:r w:rsidRPr="00A37EB2">
        <w:t xml:space="preserve">the following </w:t>
      </w:r>
      <w:proofErr w:type="gramStart"/>
      <w:r w:rsidRPr="00A37EB2">
        <w:t xml:space="preserve">text </w:t>
      </w:r>
      <w:r>
        <w:t>:</w:t>
      </w:r>
      <w:proofErr w:type="gramEnd"/>
    </w:p>
    <w:p w14:paraId="7E590DD9" w14:textId="77777777" w:rsidR="00592C18" w:rsidRPr="0017215C" w:rsidRDefault="00592C18" w:rsidP="00592C18">
      <w:pPr>
        <w:pStyle w:val="BodyText"/>
        <w:autoSpaceDE w:val="0"/>
        <w:autoSpaceDN w:val="0"/>
        <w:adjustRightInd w:val="0"/>
        <w:rPr>
          <w:szCs w:val="24"/>
        </w:rPr>
      </w:pPr>
      <w:r w:rsidRPr="00DE5AAB">
        <w:rPr>
          <w:rFonts w:eastAsia="MS Mincho"/>
          <w:szCs w:val="24"/>
        </w:rPr>
        <w:t xml:space="preserve">If colour information is supplied in both this box, </w:t>
      </w:r>
      <w:proofErr w:type="gramStart"/>
      <w:r w:rsidRPr="00DE5AAB">
        <w:rPr>
          <w:rFonts w:eastAsia="MS Mincho"/>
          <w:szCs w:val="24"/>
        </w:rPr>
        <w:t>and also</w:t>
      </w:r>
      <w:proofErr w:type="gramEnd"/>
      <w:r w:rsidRPr="00DE5AAB">
        <w:rPr>
          <w:rFonts w:eastAsia="MS Mincho"/>
          <w:szCs w:val="24"/>
        </w:rPr>
        <w:t xml:space="preserve"> in the video bitstream, this box takes precedence, and over-rides the information in the bitstream.</w:t>
      </w:r>
    </w:p>
    <w:p w14:paraId="397536B2" w14:textId="77777777" w:rsidR="00592C18" w:rsidRPr="00A37EB2" w:rsidRDefault="00592C18" w:rsidP="00592C18">
      <w:pPr>
        <w:pStyle w:val="AMDInstruction"/>
      </w:pPr>
      <w:r w:rsidRPr="00A37EB2">
        <w:t>with:</w:t>
      </w:r>
    </w:p>
    <w:p w14:paraId="4A1802C4" w14:textId="5A5CA545" w:rsidR="00CC6424" w:rsidRDefault="00592C18" w:rsidP="006F17DB">
      <w:r w:rsidRPr="00A36C67">
        <w:t xml:space="preserve">The colour information supplied in both this box and in the video bitstream </w:t>
      </w:r>
      <w:r>
        <w:t>should</w:t>
      </w:r>
      <w:r w:rsidRPr="00A36C67">
        <w:t xml:space="preserve"> match. If it is not the case, this box takes precedence, and over-rides the information in the bitstream.</w:t>
      </w:r>
    </w:p>
    <w:p w14:paraId="22655C36" w14:textId="77777777" w:rsidR="00CC6424" w:rsidRDefault="00CC6424" w:rsidP="006F17DB"/>
    <w:p w14:paraId="24966E61" w14:textId="7199DCDB" w:rsidR="00DB4496" w:rsidRPr="0003294F" w:rsidRDefault="00DB4496" w:rsidP="00886582">
      <w:pPr>
        <w:pStyle w:val="AMDInstruction"/>
      </w:pPr>
      <w:r w:rsidRPr="00886582">
        <w:t>In clause 12.1.5.</w:t>
      </w:r>
      <w:r w:rsidR="0003294F" w:rsidRPr="00886582">
        <w:t>2</w:t>
      </w:r>
      <w:r w:rsidRPr="00886582">
        <w:t xml:space="preserve"> </w:t>
      </w:r>
      <w:r w:rsidR="0003294F" w:rsidRPr="00886582">
        <w:t>replace:</w:t>
      </w:r>
    </w:p>
    <w:p w14:paraId="17C4C83B" w14:textId="77777777" w:rsidR="00EF1ABB" w:rsidRDefault="00EF1ABB" w:rsidP="00886582">
      <w:pPr>
        <w:pStyle w:val="code0"/>
      </w:pPr>
      <w:r>
        <w:t>class ColourInformationBox extends Box('colr')</w:t>
      </w:r>
    </w:p>
    <w:p w14:paraId="7342365A" w14:textId="77777777" w:rsidR="00EF1ABB" w:rsidRDefault="00EF1ABB" w:rsidP="00886582">
      <w:pPr>
        <w:pStyle w:val="code0"/>
      </w:pPr>
      <w:r>
        <w:t>{</w:t>
      </w:r>
    </w:p>
    <w:p w14:paraId="4E2C205E" w14:textId="77777777" w:rsidR="00EF1ABB" w:rsidRDefault="00EF1ABB" w:rsidP="00886582">
      <w:pPr>
        <w:pStyle w:val="code0"/>
      </w:pPr>
      <w:r>
        <w:t xml:space="preserve">   unsigned int(32) colour_type;</w:t>
      </w:r>
    </w:p>
    <w:p w14:paraId="0DE291CA" w14:textId="77777777" w:rsidR="00EF1ABB" w:rsidRDefault="00EF1ABB" w:rsidP="00886582">
      <w:pPr>
        <w:pStyle w:val="code0"/>
      </w:pPr>
      <w:r>
        <w:t xml:space="preserve">   if (colour_type == 'nclx') /* on-screen colours */</w:t>
      </w:r>
    </w:p>
    <w:p w14:paraId="47FFAB7A" w14:textId="77777777" w:rsidR="00EF1ABB" w:rsidRDefault="00EF1ABB" w:rsidP="00886582">
      <w:pPr>
        <w:pStyle w:val="code0"/>
      </w:pPr>
      <w:r>
        <w:t xml:space="preserve">   {</w:t>
      </w:r>
    </w:p>
    <w:p w14:paraId="366250E5" w14:textId="77777777" w:rsidR="00EF1ABB" w:rsidRDefault="00EF1ABB" w:rsidP="00886582">
      <w:pPr>
        <w:pStyle w:val="code0"/>
      </w:pPr>
      <w:r>
        <w:t xml:space="preserve">      unsigned int(16) colour_primaries;</w:t>
      </w:r>
    </w:p>
    <w:p w14:paraId="74C63868" w14:textId="77777777" w:rsidR="00EF1ABB" w:rsidRDefault="00EF1ABB" w:rsidP="00886582">
      <w:pPr>
        <w:pStyle w:val="code0"/>
      </w:pPr>
      <w:r>
        <w:t xml:space="preserve">      unsigned int(16) transfer_characteristics;</w:t>
      </w:r>
    </w:p>
    <w:p w14:paraId="736ED81A" w14:textId="77777777" w:rsidR="00EF1ABB" w:rsidRDefault="00EF1ABB" w:rsidP="00886582">
      <w:pPr>
        <w:pStyle w:val="code0"/>
      </w:pPr>
      <w:r>
        <w:t xml:space="preserve">      unsigned int(16) matrix_coefficients;</w:t>
      </w:r>
    </w:p>
    <w:p w14:paraId="7E65540E" w14:textId="77777777" w:rsidR="00EF1ABB" w:rsidRDefault="00EF1ABB" w:rsidP="00886582">
      <w:pPr>
        <w:pStyle w:val="code0"/>
      </w:pPr>
      <w:r>
        <w:t xml:space="preserve">      unsigned int(1)  full_range_flag;</w:t>
      </w:r>
    </w:p>
    <w:p w14:paraId="10568B9C" w14:textId="77777777" w:rsidR="00EF1ABB" w:rsidRDefault="00EF1ABB" w:rsidP="00886582">
      <w:pPr>
        <w:pStyle w:val="code0"/>
      </w:pPr>
      <w:r>
        <w:t xml:space="preserve">      unsigned int(7)  reserved = 0;</w:t>
      </w:r>
    </w:p>
    <w:p w14:paraId="63369026" w14:textId="77777777" w:rsidR="00EF1ABB" w:rsidRDefault="00EF1ABB" w:rsidP="00886582">
      <w:pPr>
        <w:pStyle w:val="code0"/>
      </w:pPr>
      <w:r>
        <w:t xml:space="preserve">   }</w:t>
      </w:r>
    </w:p>
    <w:p w14:paraId="3F44EFA6" w14:textId="77777777" w:rsidR="00EF1ABB" w:rsidRDefault="00EF1ABB" w:rsidP="00886582">
      <w:pPr>
        <w:pStyle w:val="code0"/>
      </w:pPr>
      <w:r>
        <w:t xml:space="preserve">   else if (colour_type == 'rICC')</w:t>
      </w:r>
    </w:p>
    <w:p w14:paraId="52AA9815" w14:textId="77777777" w:rsidR="00EF1ABB" w:rsidRDefault="00EF1ABB" w:rsidP="00886582">
      <w:pPr>
        <w:pStyle w:val="code0"/>
      </w:pPr>
      <w:r>
        <w:t xml:space="preserve">   {</w:t>
      </w:r>
    </w:p>
    <w:p w14:paraId="7599433B" w14:textId="77777777" w:rsidR="00EF1ABB" w:rsidRDefault="00EF1ABB" w:rsidP="00886582">
      <w:pPr>
        <w:pStyle w:val="code0"/>
      </w:pPr>
      <w:r>
        <w:t xml:space="preserve">      ICC_profile;  // restricted ICC profile</w:t>
      </w:r>
    </w:p>
    <w:p w14:paraId="13B513F7" w14:textId="77777777" w:rsidR="00EF1ABB" w:rsidRDefault="00EF1ABB" w:rsidP="00886582">
      <w:pPr>
        <w:pStyle w:val="code0"/>
      </w:pPr>
      <w:r>
        <w:t xml:space="preserve">   }</w:t>
      </w:r>
    </w:p>
    <w:p w14:paraId="24CBA301" w14:textId="77777777" w:rsidR="00EF1ABB" w:rsidRDefault="00EF1ABB" w:rsidP="00886582">
      <w:pPr>
        <w:pStyle w:val="code0"/>
      </w:pPr>
      <w:r>
        <w:t xml:space="preserve">   else if (colour_type == 'prof')</w:t>
      </w:r>
    </w:p>
    <w:p w14:paraId="333920A6" w14:textId="77777777" w:rsidR="00EF1ABB" w:rsidRDefault="00EF1ABB" w:rsidP="00886582">
      <w:pPr>
        <w:pStyle w:val="code0"/>
      </w:pPr>
      <w:r>
        <w:t xml:space="preserve">   {</w:t>
      </w:r>
    </w:p>
    <w:p w14:paraId="31A65E7E" w14:textId="77777777" w:rsidR="00EF1ABB" w:rsidRDefault="00EF1ABB" w:rsidP="00886582">
      <w:pPr>
        <w:pStyle w:val="code0"/>
      </w:pPr>
      <w:r>
        <w:t xml:space="preserve">      ICC_profile;  // unrestricted ICC profile</w:t>
      </w:r>
    </w:p>
    <w:p w14:paraId="5683C79C" w14:textId="77777777" w:rsidR="00EF1ABB" w:rsidRDefault="00EF1ABB" w:rsidP="00886582">
      <w:pPr>
        <w:pStyle w:val="code0"/>
      </w:pPr>
      <w:r>
        <w:t xml:space="preserve">   }</w:t>
      </w:r>
    </w:p>
    <w:p w14:paraId="046A3994" w14:textId="188DA296" w:rsidR="00DB4496" w:rsidRDefault="00EF1ABB" w:rsidP="00886582">
      <w:pPr>
        <w:pStyle w:val="code0"/>
      </w:pPr>
      <w:r>
        <w:t>}</w:t>
      </w:r>
    </w:p>
    <w:p w14:paraId="0BA49377" w14:textId="6E849A1E" w:rsidR="00781C6C" w:rsidRDefault="00781C6C" w:rsidP="00886582">
      <w:pPr>
        <w:pStyle w:val="AMDInstruction"/>
      </w:pPr>
      <w:r>
        <w:t>with:</w:t>
      </w:r>
    </w:p>
    <w:p w14:paraId="60AA5E70" w14:textId="77777777" w:rsidR="00EF1ABB" w:rsidRDefault="00EF1ABB" w:rsidP="00EF1ABB">
      <w:pPr>
        <w:pStyle w:val="code0"/>
      </w:pPr>
      <w:r>
        <w:t>class ColourInformationBox extends Box('colr')</w:t>
      </w:r>
    </w:p>
    <w:p w14:paraId="02F5DE09" w14:textId="77777777" w:rsidR="00EF1ABB" w:rsidRDefault="00EF1ABB" w:rsidP="00EF1ABB">
      <w:pPr>
        <w:pStyle w:val="code0"/>
      </w:pPr>
      <w:r>
        <w:t>{</w:t>
      </w:r>
    </w:p>
    <w:p w14:paraId="2D53AF9A" w14:textId="77777777" w:rsidR="00EF1ABB" w:rsidRDefault="00EF1ABB" w:rsidP="00EF1ABB">
      <w:pPr>
        <w:pStyle w:val="code0"/>
      </w:pPr>
      <w:r>
        <w:t xml:space="preserve">   unsigned int(32) colour_type;</w:t>
      </w:r>
    </w:p>
    <w:p w14:paraId="7E84607D" w14:textId="77777777" w:rsidR="00EF1ABB" w:rsidRDefault="00EF1ABB" w:rsidP="00EF1ABB">
      <w:pPr>
        <w:pStyle w:val="code0"/>
      </w:pPr>
      <w:r>
        <w:t xml:space="preserve">   if (colour_type == 'nclx') /* on-screen colours */</w:t>
      </w:r>
    </w:p>
    <w:p w14:paraId="37769F6F" w14:textId="77777777" w:rsidR="00EF1ABB" w:rsidRDefault="00EF1ABB" w:rsidP="00EF1ABB">
      <w:pPr>
        <w:pStyle w:val="code0"/>
      </w:pPr>
      <w:r>
        <w:t xml:space="preserve">   {</w:t>
      </w:r>
    </w:p>
    <w:p w14:paraId="5CCF411C" w14:textId="77777777" w:rsidR="00EF1ABB" w:rsidRDefault="00EF1ABB" w:rsidP="00EF1ABB">
      <w:pPr>
        <w:pStyle w:val="code0"/>
      </w:pPr>
      <w:r>
        <w:t xml:space="preserve">      unsigned int(16) colour_primaries;</w:t>
      </w:r>
    </w:p>
    <w:p w14:paraId="1601BC92" w14:textId="77777777" w:rsidR="00EF1ABB" w:rsidRDefault="00EF1ABB" w:rsidP="00EF1ABB">
      <w:pPr>
        <w:pStyle w:val="code0"/>
      </w:pPr>
      <w:r>
        <w:t xml:space="preserve">      unsigned int(16) transfer_characteristics;</w:t>
      </w:r>
    </w:p>
    <w:p w14:paraId="5BABE802" w14:textId="77777777" w:rsidR="00EF1ABB" w:rsidRDefault="00EF1ABB" w:rsidP="00EF1ABB">
      <w:pPr>
        <w:pStyle w:val="code0"/>
      </w:pPr>
      <w:r>
        <w:t xml:space="preserve">      unsigned int(16) matrix_coefficients;</w:t>
      </w:r>
    </w:p>
    <w:p w14:paraId="6CF06CB1" w14:textId="77777777" w:rsidR="00EF1ABB" w:rsidRDefault="00EF1ABB" w:rsidP="00EF1ABB">
      <w:pPr>
        <w:pStyle w:val="code0"/>
      </w:pPr>
      <w:r>
        <w:t xml:space="preserve">      unsigned int(1)  full_range_flag;</w:t>
      </w:r>
    </w:p>
    <w:p w14:paraId="5E86A594" w14:textId="77777777" w:rsidR="00EF1ABB" w:rsidRDefault="00EF1ABB" w:rsidP="00EF1ABB">
      <w:pPr>
        <w:pStyle w:val="code0"/>
      </w:pPr>
      <w:r>
        <w:t xml:space="preserve">      unsigned int(7)  reserved = 0;</w:t>
      </w:r>
    </w:p>
    <w:p w14:paraId="6E8B1287" w14:textId="77777777" w:rsidR="00EF1ABB" w:rsidRDefault="00EF1ABB" w:rsidP="00EF1ABB">
      <w:pPr>
        <w:pStyle w:val="code0"/>
      </w:pPr>
      <w:r>
        <w:t xml:space="preserve">   }</w:t>
      </w:r>
    </w:p>
    <w:p w14:paraId="6852B73B" w14:textId="77777777" w:rsidR="00EF1ABB" w:rsidRDefault="00EF1ABB" w:rsidP="00EF1ABB">
      <w:pPr>
        <w:pStyle w:val="code0"/>
      </w:pPr>
      <w:r>
        <w:t xml:space="preserve">   else if (colour_type == 'rICC')</w:t>
      </w:r>
    </w:p>
    <w:p w14:paraId="484C4BBE" w14:textId="77777777" w:rsidR="00EF1ABB" w:rsidRDefault="00EF1ABB" w:rsidP="00EF1ABB">
      <w:pPr>
        <w:pStyle w:val="code0"/>
      </w:pPr>
      <w:r>
        <w:t xml:space="preserve">   {</w:t>
      </w:r>
    </w:p>
    <w:p w14:paraId="320294C9" w14:textId="2A7558B8" w:rsidR="00EF1ABB" w:rsidRDefault="00EF1ABB" w:rsidP="00EF1ABB">
      <w:pPr>
        <w:pStyle w:val="code0"/>
      </w:pPr>
      <w:r>
        <w:t xml:space="preserve">      bit(8) </w:t>
      </w:r>
      <w:r w:rsidR="00A47244">
        <w:t>icc</w:t>
      </w:r>
      <w:r>
        <w:t>_profile</w:t>
      </w:r>
      <w:r w:rsidR="00A47244">
        <w:t>[]</w:t>
      </w:r>
      <w:r>
        <w:t>;  // restricted ICC profile</w:t>
      </w:r>
    </w:p>
    <w:p w14:paraId="2812B7EA" w14:textId="77777777" w:rsidR="00EF1ABB" w:rsidRDefault="00EF1ABB" w:rsidP="00EF1ABB">
      <w:pPr>
        <w:pStyle w:val="code0"/>
      </w:pPr>
      <w:r>
        <w:lastRenderedPageBreak/>
        <w:t xml:space="preserve">   }</w:t>
      </w:r>
    </w:p>
    <w:p w14:paraId="71265E20" w14:textId="77777777" w:rsidR="00EF1ABB" w:rsidRDefault="00EF1ABB" w:rsidP="00EF1ABB">
      <w:pPr>
        <w:pStyle w:val="code0"/>
      </w:pPr>
      <w:r>
        <w:t xml:space="preserve">   else if (colour_type == 'prof')</w:t>
      </w:r>
    </w:p>
    <w:p w14:paraId="67F5F4D3" w14:textId="77777777" w:rsidR="00EF1ABB" w:rsidRDefault="00EF1ABB" w:rsidP="00EF1ABB">
      <w:pPr>
        <w:pStyle w:val="code0"/>
      </w:pPr>
      <w:r>
        <w:t xml:space="preserve">   {</w:t>
      </w:r>
    </w:p>
    <w:p w14:paraId="61BE1E96" w14:textId="459D141A" w:rsidR="00EF1ABB" w:rsidRDefault="00EF1ABB" w:rsidP="00EF1ABB">
      <w:pPr>
        <w:pStyle w:val="code0"/>
      </w:pPr>
      <w:r>
        <w:t xml:space="preserve">      bit(8) </w:t>
      </w:r>
      <w:r w:rsidR="00A47244">
        <w:t>icc</w:t>
      </w:r>
      <w:r>
        <w:t>_profile</w:t>
      </w:r>
      <w:r w:rsidR="00A47244">
        <w:t>[]</w:t>
      </w:r>
      <w:r>
        <w:t>;  // unrestricted ICC profile</w:t>
      </w:r>
    </w:p>
    <w:p w14:paraId="55A85BD3" w14:textId="77777777" w:rsidR="00EF1ABB" w:rsidRDefault="00EF1ABB" w:rsidP="00EF1ABB">
      <w:pPr>
        <w:pStyle w:val="code0"/>
      </w:pPr>
      <w:r>
        <w:t xml:space="preserve">   }</w:t>
      </w:r>
    </w:p>
    <w:p w14:paraId="4E506E62" w14:textId="44B625C7" w:rsidR="00781C6C" w:rsidRDefault="00EF1ABB" w:rsidP="00886582">
      <w:pPr>
        <w:pStyle w:val="code0"/>
      </w:pPr>
      <w:r>
        <w:t>}</w:t>
      </w:r>
    </w:p>
    <w:p w14:paraId="0EE00141" w14:textId="77777777" w:rsidR="00781C6C" w:rsidRDefault="00781C6C" w:rsidP="006F17DB"/>
    <w:p w14:paraId="2B3BF70C" w14:textId="7203DAB3" w:rsidR="00AE0F5F" w:rsidRPr="0003294F" w:rsidRDefault="00AE0F5F" w:rsidP="00AE0F5F">
      <w:pPr>
        <w:pStyle w:val="AMDInstruction"/>
      </w:pPr>
      <w:r w:rsidRPr="00D750AA">
        <w:t>In clause 12.1.5.</w:t>
      </w:r>
      <w:r>
        <w:t>3</w:t>
      </w:r>
      <w:r w:rsidRPr="00D750AA">
        <w:t xml:space="preserve"> replace:</w:t>
      </w:r>
    </w:p>
    <w:p w14:paraId="2AFEA66B" w14:textId="078F001B" w:rsidR="00AE0F5F" w:rsidRDefault="00C17CE2" w:rsidP="006F17DB">
      <w:r w:rsidRPr="00886582">
        <w:rPr>
          <w:rStyle w:val="ISOCode"/>
        </w:rPr>
        <w:t>ICC_profile</w:t>
      </w:r>
      <w:r w:rsidRPr="00C17CE2">
        <w:t>: an ICC profile as defined in ISO 15076 1 or ICC.1</w:t>
      </w:r>
      <w:r w:rsidRPr="00886582">
        <w:rPr>
          <w:vertAlign w:val="superscript"/>
        </w:rPr>
        <w:t>[26]</w:t>
      </w:r>
      <w:r w:rsidRPr="00C17CE2">
        <w:t xml:space="preserve"> is supplied.</w:t>
      </w:r>
    </w:p>
    <w:p w14:paraId="57756A69" w14:textId="67CD5462" w:rsidR="00C17CE2" w:rsidRDefault="00C17CE2" w:rsidP="00886582">
      <w:pPr>
        <w:pStyle w:val="AMDInstruction"/>
      </w:pPr>
      <w:r>
        <w:t>with:</w:t>
      </w:r>
    </w:p>
    <w:p w14:paraId="153967CD" w14:textId="14B9C015" w:rsidR="00C17CE2" w:rsidRDefault="00C17CE2" w:rsidP="006F17DB">
      <w:r>
        <w:rPr>
          <w:rStyle w:val="ISOCode"/>
        </w:rPr>
        <w:t>icc</w:t>
      </w:r>
      <w:r w:rsidRPr="00D750AA">
        <w:rPr>
          <w:rStyle w:val="ISOCode"/>
        </w:rPr>
        <w:t>_profile</w:t>
      </w:r>
      <w:r w:rsidRPr="00C17CE2">
        <w:t>: an ICC profile as defined in ISO 15076 1 or ICC.1</w:t>
      </w:r>
      <w:r w:rsidRPr="00D750AA">
        <w:rPr>
          <w:vertAlign w:val="superscript"/>
        </w:rPr>
        <w:t>[26]</w:t>
      </w:r>
      <w:r w:rsidRPr="00C17CE2">
        <w:t xml:space="preserve"> is supplied.</w:t>
      </w:r>
    </w:p>
    <w:p w14:paraId="54C7778B" w14:textId="77777777" w:rsidR="00C17CE2" w:rsidRDefault="00C17CE2" w:rsidP="006F17DB"/>
    <w:p w14:paraId="3C1A22CA" w14:textId="4D49803D" w:rsidR="008B455B" w:rsidRDefault="008B455B" w:rsidP="008B455B">
      <w:pPr>
        <w:pStyle w:val="AMDInstruction"/>
        <w:rPr>
          <w:lang w:eastAsia="ja-JP"/>
        </w:rPr>
      </w:pPr>
      <w:r>
        <w:rPr>
          <w:lang w:eastAsia="ja-JP"/>
        </w:rPr>
        <w:t>In clause 12.1.6.1 add the following table:</w:t>
      </w:r>
    </w:p>
    <w:p w14:paraId="0D95E72F" w14:textId="77777777" w:rsidR="00792698" w:rsidRPr="00886582" w:rsidRDefault="00792698" w:rsidP="00792698">
      <w:pPr>
        <w:pStyle w:val="Atom"/>
        <w:tabs>
          <w:tab w:val="left" w:pos="1134"/>
        </w:tabs>
      </w:pPr>
      <w:r w:rsidRPr="00886582">
        <w:t>Box Types:</w:t>
      </w:r>
      <w:r w:rsidRPr="00886582">
        <w:tab/>
      </w:r>
      <w:r w:rsidRPr="00886582">
        <w:rPr>
          <w:rStyle w:val="codeChar1"/>
        </w:rPr>
        <w:t>clli</w:t>
      </w:r>
      <w:r w:rsidRPr="00886582">
        <w:br/>
        <w:t>Container:</w:t>
      </w:r>
      <w:r w:rsidRPr="00886582">
        <w:tab/>
      </w:r>
      <w:r w:rsidRPr="00886582">
        <w:rPr>
          <w:rStyle w:val="codeChar1"/>
        </w:rPr>
        <w:t>VisualSampleEntry</w:t>
      </w:r>
      <w:r w:rsidRPr="00886582">
        <w:br/>
        <w:t>Mandatory:</w:t>
      </w:r>
      <w:r w:rsidRPr="00886582">
        <w:tab/>
        <w:t>No</w:t>
      </w:r>
      <w:r w:rsidRPr="00886582">
        <w:br/>
        <w:t>Quantity:</w:t>
      </w:r>
      <w:r w:rsidRPr="00886582">
        <w:tab/>
        <w:t>Zero or one</w:t>
      </w:r>
    </w:p>
    <w:p w14:paraId="619351F1" w14:textId="09895E6F" w:rsidR="00812CD7" w:rsidRDefault="00812CD7" w:rsidP="00812CD7">
      <w:pPr>
        <w:pStyle w:val="AMDInstruction"/>
        <w:rPr>
          <w:lang w:eastAsia="ja-JP"/>
        </w:rPr>
      </w:pPr>
      <w:r>
        <w:rPr>
          <w:lang w:eastAsia="ja-JP"/>
        </w:rPr>
        <w:t>In clause 12.1.</w:t>
      </w:r>
      <w:r w:rsidR="005571BB">
        <w:rPr>
          <w:lang w:eastAsia="ja-JP"/>
        </w:rPr>
        <w:t>7</w:t>
      </w:r>
      <w:r>
        <w:rPr>
          <w:lang w:eastAsia="ja-JP"/>
        </w:rPr>
        <w:t>.1 add the following table:</w:t>
      </w:r>
    </w:p>
    <w:p w14:paraId="6BBB80C9" w14:textId="0AA0BB97" w:rsidR="00812CD7" w:rsidRPr="00F30DA2" w:rsidRDefault="00812CD7" w:rsidP="00812CD7">
      <w:pPr>
        <w:pStyle w:val="Atom"/>
        <w:tabs>
          <w:tab w:val="left" w:pos="1134"/>
        </w:tabs>
      </w:pPr>
      <w:r w:rsidRPr="00F30DA2">
        <w:t>Box Types:</w:t>
      </w:r>
      <w:r w:rsidRPr="00F30DA2">
        <w:tab/>
      </w:r>
      <w:r w:rsidR="005571BB">
        <w:rPr>
          <w:rStyle w:val="codeChar1"/>
        </w:rPr>
        <w:t>mdcv</w:t>
      </w:r>
      <w:r w:rsidRPr="00F30DA2">
        <w:br/>
        <w:t>Container:</w:t>
      </w:r>
      <w:r w:rsidRPr="00F30DA2">
        <w:tab/>
      </w:r>
      <w:r w:rsidRPr="00F30DA2">
        <w:rPr>
          <w:rStyle w:val="codeChar1"/>
        </w:rPr>
        <w:t>VisualSampleEntry</w:t>
      </w:r>
      <w:r w:rsidRPr="00F30DA2">
        <w:br/>
        <w:t>Mandatory:</w:t>
      </w:r>
      <w:r w:rsidRPr="00F30DA2">
        <w:tab/>
        <w:t>No</w:t>
      </w:r>
      <w:r w:rsidRPr="00F30DA2">
        <w:br/>
        <w:t>Quantity:</w:t>
      </w:r>
      <w:r w:rsidRPr="00F30DA2">
        <w:tab/>
        <w:t>Zero or one</w:t>
      </w:r>
    </w:p>
    <w:p w14:paraId="1AC9C8C9" w14:textId="075071D4" w:rsidR="00C05B5F" w:rsidRDefault="00C05B5F" w:rsidP="00C05B5F">
      <w:pPr>
        <w:pStyle w:val="AMDInstruction"/>
        <w:rPr>
          <w:lang w:eastAsia="ja-JP"/>
        </w:rPr>
      </w:pPr>
      <w:r>
        <w:rPr>
          <w:lang w:eastAsia="ja-JP"/>
        </w:rPr>
        <w:t>In clause 12.1.8.1 add the following table:</w:t>
      </w:r>
    </w:p>
    <w:p w14:paraId="4A288D87" w14:textId="15AFCCF8" w:rsidR="00C05B5F" w:rsidRPr="00F30DA2" w:rsidRDefault="00C05B5F" w:rsidP="00C05B5F">
      <w:pPr>
        <w:pStyle w:val="Atom"/>
        <w:tabs>
          <w:tab w:val="left" w:pos="1134"/>
        </w:tabs>
      </w:pPr>
      <w:r w:rsidRPr="00F30DA2">
        <w:t>Box Types:</w:t>
      </w:r>
      <w:r w:rsidRPr="00F30DA2">
        <w:tab/>
      </w:r>
      <w:r>
        <w:rPr>
          <w:rStyle w:val="codeChar1"/>
        </w:rPr>
        <w:t>cclv</w:t>
      </w:r>
      <w:r w:rsidRPr="00F30DA2">
        <w:br/>
        <w:t>Container:</w:t>
      </w:r>
      <w:r w:rsidRPr="00F30DA2">
        <w:tab/>
      </w:r>
      <w:r w:rsidRPr="00F30DA2">
        <w:rPr>
          <w:rStyle w:val="codeChar1"/>
        </w:rPr>
        <w:t>VisualSampleEntry</w:t>
      </w:r>
      <w:r w:rsidRPr="00F30DA2">
        <w:br/>
        <w:t>Mandatory:</w:t>
      </w:r>
      <w:r w:rsidRPr="00F30DA2">
        <w:tab/>
        <w:t>No</w:t>
      </w:r>
      <w:r w:rsidRPr="00F30DA2">
        <w:br/>
        <w:t>Quantity:</w:t>
      </w:r>
      <w:r w:rsidRPr="00F30DA2">
        <w:tab/>
        <w:t>Zero or one</w:t>
      </w:r>
    </w:p>
    <w:p w14:paraId="3555182D" w14:textId="573148B2" w:rsidR="00C05B5F" w:rsidRDefault="00C05B5F" w:rsidP="00C05B5F">
      <w:pPr>
        <w:pStyle w:val="AMDInstruction"/>
        <w:rPr>
          <w:lang w:eastAsia="ja-JP"/>
        </w:rPr>
      </w:pPr>
      <w:r>
        <w:rPr>
          <w:lang w:eastAsia="ja-JP"/>
        </w:rPr>
        <w:t>In clause 12.1.9.1 add the following table:</w:t>
      </w:r>
    </w:p>
    <w:p w14:paraId="1C8D4D31" w14:textId="5B5B45B6" w:rsidR="00C05B5F" w:rsidRPr="00F30DA2" w:rsidRDefault="00C05B5F" w:rsidP="00C05B5F">
      <w:pPr>
        <w:pStyle w:val="Atom"/>
        <w:tabs>
          <w:tab w:val="left" w:pos="1134"/>
        </w:tabs>
      </w:pPr>
      <w:r w:rsidRPr="00F30DA2">
        <w:t>Box Types:</w:t>
      </w:r>
      <w:r w:rsidRPr="00F30DA2">
        <w:tab/>
      </w:r>
      <w:r>
        <w:rPr>
          <w:rStyle w:val="codeChar1"/>
        </w:rPr>
        <w:t>amve</w:t>
      </w:r>
      <w:r w:rsidRPr="00F30DA2">
        <w:br/>
        <w:t>Container:</w:t>
      </w:r>
      <w:r w:rsidRPr="00F30DA2">
        <w:tab/>
      </w:r>
      <w:r w:rsidRPr="00F30DA2">
        <w:rPr>
          <w:rStyle w:val="codeChar1"/>
        </w:rPr>
        <w:t>VisualSampleEntry</w:t>
      </w:r>
      <w:r w:rsidRPr="00F30DA2">
        <w:br/>
        <w:t>Mandatory:</w:t>
      </w:r>
      <w:r w:rsidRPr="00F30DA2">
        <w:tab/>
        <w:t>No</w:t>
      </w:r>
      <w:r w:rsidRPr="00F30DA2">
        <w:br/>
        <w:t>Quantity:</w:t>
      </w:r>
      <w:r w:rsidRPr="00F30DA2">
        <w:tab/>
        <w:t>Zero or one</w:t>
      </w:r>
    </w:p>
    <w:p w14:paraId="3CE2A622" w14:textId="77777777" w:rsidR="007759C6" w:rsidRDefault="007759C6" w:rsidP="00886582"/>
    <w:p w14:paraId="6D717E3E" w14:textId="4DC38F1B" w:rsidR="00263CD9" w:rsidRDefault="00263CD9" w:rsidP="00DC6BB2">
      <w:pPr>
        <w:pStyle w:val="AMDInstruction"/>
      </w:pPr>
      <w:r w:rsidRPr="00AE3765">
        <w:t xml:space="preserve">Add the following new subclause after subclause </w:t>
      </w:r>
      <w:r w:rsidR="00DC6BB2">
        <w:t>12</w:t>
      </w:r>
      <w:r>
        <w:t>.1</w:t>
      </w:r>
      <w:r w:rsidR="00DC6BB2">
        <w:t>.9</w:t>
      </w:r>
      <w:r w:rsidRPr="00AE3765">
        <w:t>:</w:t>
      </w:r>
    </w:p>
    <w:p w14:paraId="0A2A69FD" w14:textId="382B2A29" w:rsidR="00263CD9" w:rsidRPr="000A5F55" w:rsidRDefault="00263CD9" w:rsidP="00B215FD">
      <w:pPr>
        <w:rPr>
          <w:bCs/>
        </w:rPr>
      </w:pPr>
      <w:r w:rsidRPr="00B215FD">
        <w:rPr>
          <w:b/>
          <w:bCs/>
        </w:rPr>
        <w:t xml:space="preserve">12.1.10 </w:t>
      </w:r>
      <w:r w:rsidR="002F6CB7">
        <w:rPr>
          <w:b/>
          <w:bCs/>
        </w:rPr>
        <w:t xml:space="preserve">Target </w:t>
      </w:r>
      <w:r w:rsidR="00BB3C56">
        <w:rPr>
          <w:b/>
          <w:bCs/>
        </w:rPr>
        <w:t>Surface</w:t>
      </w:r>
      <w:r w:rsidR="00BB3C56" w:rsidRPr="00B215FD">
        <w:rPr>
          <w:b/>
          <w:bCs/>
        </w:rPr>
        <w:t xml:space="preserve"> </w:t>
      </w:r>
      <w:r w:rsidRPr="00B215FD">
        <w:rPr>
          <w:b/>
          <w:bCs/>
        </w:rPr>
        <w:t>Orientation Box</w:t>
      </w:r>
    </w:p>
    <w:p w14:paraId="1830D858" w14:textId="77777777" w:rsidR="00263CD9" w:rsidRPr="000A5F55" w:rsidRDefault="00263CD9" w:rsidP="00B215FD">
      <w:pPr>
        <w:rPr>
          <w:bCs/>
        </w:rPr>
      </w:pPr>
      <w:r w:rsidRPr="00B215FD">
        <w:rPr>
          <w:b/>
          <w:bCs/>
        </w:rPr>
        <w:t>12.1.10.1 Definition</w:t>
      </w:r>
    </w:p>
    <w:p w14:paraId="28225249" w14:textId="28E1DD21" w:rsidR="003F089F" w:rsidRPr="003F089F" w:rsidRDefault="003F089F" w:rsidP="00886582">
      <w:pPr>
        <w:pStyle w:val="Atom"/>
        <w:tabs>
          <w:tab w:val="left" w:pos="1134"/>
        </w:tabs>
      </w:pPr>
      <w:r w:rsidRPr="00F30DA2">
        <w:lastRenderedPageBreak/>
        <w:t>Box Types:</w:t>
      </w:r>
      <w:r w:rsidRPr="00F30DA2">
        <w:tab/>
      </w:r>
      <w:r>
        <w:rPr>
          <w:rStyle w:val="codeChar1"/>
        </w:rPr>
        <w:t>ornt</w:t>
      </w:r>
      <w:r w:rsidRPr="00F30DA2">
        <w:br/>
        <w:t>Container:</w:t>
      </w:r>
      <w:r w:rsidRPr="00F30DA2">
        <w:tab/>
      </w:r>
      <w:r w:rsidRPr="00F30DA2">
        <w:rPr>
          <w:rStyle w:val="codeChar1"/>
        </w:rPr>
        <w:t>VisualSampleEntry</w:t>
      </w:r>
      <w:r w:rsidRPr="00F30DA2">
        <w:br/>
        <w:t>Mandatory:</w:t>
      </w:r>
      <w:r w:rsidRPr="00F30DA2">
        <w:tab/>
        <w:t>No</w:t>
      </w:r>
      <w:r w:rsidRPr="00F30DA2">
        <w:br/>
        <w:t>Quantity:</w:t>
      </w:r>
      <w:r w:rsidRPr="00F30DA2">
        <w:tab/>
        <w:t>Zero or one</w:t>
      </w:r>
    </w:p>
    <w:p w14:paraId="01147593" w14:textId="4DCD3012" w:rsidR="00263CD9" w:rsidRDefault="4523DD21" w:rsidP="00DC6BB2">
      <w:r>
        <w:t xml:space="preserve">When a video track is intended for a specific </w:t>
      </w:r>
      <w:r w:rsidR="00BB3C56">
        <w:t xml:space="preserve">rendering surface </w:t>
      </w:r>
      <w:r>
        <w:t xml:space="preserve">orientation for consumption, this creator’s intent is signalled using the </w:t>
      </w:r>
      <w:r w:rsidR="00BB3C56">
        <w:rPr>
          <w:rStyle w:val="codeZchn"/>
        </w:rPr>
        <w:t>Surface</w:t>
      </w:r>
      <w:r w:rsidR="00BB3C56" w:rsidRPr="00886582">
        <w:rPr>
          <w:rStyle w:val="codeZchn"/>
        </w:rPr>
        <w:t>OrientationBox</w:t>
      </w:r>
      <w:r>
        <w:t xml:space="preserve">. A player is expected to detect the current </w:t>
      </w:r>
      <w:r w:rsidR="00BB3C56">
        <w:t xml:space="preserve">rendering surface </w:t>
      </w:r>
      <w:r>
        <w:t>orientation of the device and then select an appropriate track based on this information.</w:t>
      </w:r>
    </w:p>
    <w:p w14:paraId="5A4F55A3" w14:textId="53B9FD80" w:rsidR="00263CD9" w:rsidRDefault="00263CD9" w:rsidP="00DC6BB2">
      <w:r>
        <w:t xml:space="preserve">When multiple video tracks are alternative of the same content but for different </w:t>
      </w:r>
      <w:r w:rsidR="00BB3C56">
        <w:t xml:space="preserve">rendering surface </w:t>
      </w:r>
      <w:r>
        <w:t xml:space="preserve">orientations, those tracks may be grouped in the same </w:t>
      </w:r>
      <w:r w:rsidRPr="00886582">
        <w:rPr>
          <w:rStyle w:val="codeZchn"/>
        </w:rPr>
        <w:t>'altr'</w:t>
      </w:r>
      <w:r>
        <w:rPr>
          <w:rStyle w:val="NoteChar"/>
          <w:sz w:val="18"/>
          <w:szCs w:val="18"/>
        </w:rPr>
        <w:t xml:space="preserve"> </w:t>
      </w:r>
      <w:r>
        <w:t>entity group.</w:t>
      </w:r>
    </w:p>
    <w:p w14:paraId="686E9D5A" w14:textId="213F04F9" w:rsidR="00263CD9" w:rsidRDefault="4523DD21">
      <w:r>
        <w:t xml:space="preserve">A given video track can be suitable for multiple </w:t>
      </w:r>
      <w:r w:rsidR="00BB3C56">
        <w:t xml:space="preserve">rendering surface </w:t>
      </w:r>
      <w:r>
        <w:t>orientations.</w:t>
      </w:r>
    </w:p>
    <w:p w14:paraId="76978525" w14:textId="77777777" w:rsidR="00263CD9" w:rsidRPr="00B215FD" w:rsidRDefault="0E5F2BC4" w:rsidP="00B215FD">
      <w:pPr>
        <w:rPr>
          <w:bCs/>
        </w:rPr>
      </w:pPr>
      <w:proofErr w:type="gramStart"/>
      <w:r w:rsidRPr="00B215FD">
        <w:rPr>
          <w:b/>
          <w:bCs/>
        </w:rPr>
        <w:t>12.1.10.2  Syntax</w:t>
      </w:r>
      <w:proofErr w:type="gramEnd"/>
    </w:p>
    <w:p w14:paraId="2DDBDB85" w14:textId="59C1D400" w:rsidR="00263CD9" w:rsidRDefault="00263CD9" w:rsidP="004C13A5">
      <w:pPr>
        <w:pStyle w:val="code0"/>
      </w:pPr>
      <w:r>
        <w:t xml:space="preserve">aligned(8) class </w:t>
      </w:r>
      <w:r w:rsidR="002F6CB7">
        <w:t>Target</w:t>
      </w:r>
      <w:r w:rsidR="00BB3C56">
        <w:t xml:space="preserve">SurfaceOrientationBox </w:t>
      </w:r>
      <w:r>
        <w:t xml:space="preserve">extends Box('ornt') </w:t>
      </w:r>
      <w:r>
        <w:br/>
        <w:t>{</w:t>
      </w:r>
      <w:r>
        <w:br/>
      </w:r>
      <w:r>
        <w:tab/>
        <w:t>bit(1)</w:t>
      </w:r>
      <w:r>
        <w:tab/>
        <w:t>landscape;</w:t>
      </w:r>
      <w:r>
        <w:br/>
      </w:r>
      <w:r>
        <w:tab/>
        <w:t>bit(1)</w:t>
      </w:r>
      <w:r>
        <w:tab/>
        <w:t>portrait;</w:t>
      </w:r>
      <w:r>
        <w:br/>
      </w:r>
      <w:r>
        <w:tab/>
        <w:t>bit(1)</w:t>
      </w:r>
      <w:r>
        <w:tab/>
        <w:t>square;</w:t>
      </w:r>
      <w:r>
        <w:br/>
      </w:r>
      <w:r>
        <w:tab/>
        <w:t>bit(5)</w:t>
      </w:r>
      <w:r>
        <w:tab/>
        <w:t>reserved;</w:t>
      </w:r>
      <w:r>
        <w:br/>
        <w:t>}</w:t>
      </w:r>
    </w:p>
    <w:p w14:paraId="6681598D" w14:textId="77777777" w:rsidR="00263CD9" w:rsidRPr="000A5F55" w:rsidRDefault="00263CD9" w:rsidP="00B215FD">
      <w:pPr>
        <w:rPr>
          <w:bCs/>
        </w:rPr>
      </w:pPr>
      <w:r w:rsidRPr="00B215FD">
        <w:rPr>
          <w:b/>
          <w:bCs/>
        </w:rPr>
        <w:t>12.1.10.3 Semantics</w:t>
      </w:r>
    </w:p>
    <w:p w14:paraId="34C4D64A" w14:textId="36371ABD" w:rsidR="006825B6" w:rsidRDefault="4523DD21" w:rsidP="00E337EA">
      <w:pPr>
        <w:pStyle w:val="fields"/>
        <w:ind w:left="360" w:firstLine="0"/>
        <w:rPr>
          <w:rFonts w:eastAsia="Cambria" w:cs="Cambria"/>
          <w:szCs w:val="22"/>
          <w:lang w:val="en-US" w:eastAsia="en-US"/>
        </w:rPr>
      </w:pPr>
      <w:r w:rsidRPr="4523DD21">
        <w:rPr>
          <w:rStyle w:val="codeChar1"/>
          <w:rFonts w:eastAsia="Batang"/>
        </w:rPr>
        <w:t>landscape</w:t>
      </w:r>
      <w:r w:rsidRPr="00160E9D">
        <w:rPr>
          <w:rStyle w:val="codeChar1"/>
          <w:rFonts w:ascii="Cambria" w:eastAsia="Cambria" w:hAnsi="Cambria" w:cs="Cambria"/>
          <w:sz w:val="20"/>
        </w:rPr>
        <w:t xml:space="preserve"> </w:t>
      </w:r>
      <w:r w:rsidRPr="00160E9D">
        <w:rPr>
          <w:rFonts w:eastAsia="Cambria" w:cs="Cambria"/>
          <w:szCs w:val="22"/>
          <w:lang w:val="en-US" w:eastAsia="en-US"/>
        </w:rPr>
        <w:t>equal to 1 indicates that</w:t>
      </w:r>
      <w:r w:rsidR="00BB3C56">
        <w:rPr>
          <w:rFonts w:eastAsia="Cambria" w:cs="Cambria"/>
          <w:szCs w:val="22"/>
          <w:lang w:val="en-US" w:eastAsia="en-US"/>
        </w:rPr>
        <w:t xml:space="preserve"> a target rendering surface with a</w:t>
      </w:r>
      <w:r w:rsidRPr="00160E9D">
        <w:rPr>
          <w:rFonts w:eastAsia="Cambria" w:cs="Cambria"/>
          <w:szCs w:val="22"/>
          <w:lang w:val="en-US" w:eastAsia="en-US"/>
        </w:rPr>
        <w:t xml:space="preserve"> landscape </w:t>
      </w:r>
      <w:r w:rsidR="00BB3C56">
        <w:rPr>
          <w:rFonts w:eastAsia="Cambria" w:cs="Cambria"/>
          <w:szCs w:val="22"/>
          <w:lang w:val="en-US" w:eastAsia="en-US"/>
        </w:rPr>
        <w:t xml:space="preserve">orientation </w:t>
      </w:r>
      <w:r w:rsidRPr="00160E9D">
        <w:rPr>
          <w:rFonts w:eastAsia="Cambria" w:cs="Cambria"/>
          <w:szCs w:val="22"/>
          <w:lang w:val="en-US" w:eastAsia="en-US"/>
        </w:rPr>
        <w:t xml:space="preserve">is suitable </w:t>
      </w:r>
      <w:r w:rsidR="00BB3C56">
        <w:rPr>
          <w:rFonts w:eastAsia="Cambria" w:cs="Cambria"/>
          <w:szCs w:val="22"/>
          <w:lang w:val="en-US" w:eastAsia="en-US"/>
        </w:rPr>
        <w:t>for rendering</w:t>
      </w:r>
      <w:r w:rsidRPr="00160E9D">
        <w:rPr>
          <w:rFonts w:eastAsia="Cambria" w:cs="Cambria"/>
          <w:szCs w:val="22"/>
          <w:lang w:val="en-US" w:eastAsia="en-US"/>
        </w:rPr>
        <w:t>,</w:t>
      </w:r>
      <w:r w:rsidRPr="00160E9D">
        <w:rPr>
          <w:rFonts w:ascii="Times New Roman" w:eastAsiaTheme="minorEastAsia" w:hAnsi="Times New Roman" w:cs="Arial"/>
          <w:szCs w:val="22"/>
          <w:lang w:val="en-US" w:eastAsia="en-US"/>
        </w:rPr>
        <w:t xml:space="preserve"> </w:t>
      </w:r>
      <w:r w:rsidRPr="4523DD21">
        <w:rPr>
          <w:rStyle w:val="codeChar1"/>
          <w:rFonts w:eastAsia="Batang"/>
        </w:rPr>
        <w:t>portrait</w:t>
      </w:r>
      <w:r w:rsidRPr="00160E9D">
        <w:rPr>
          <w:rStyle w:val="codeChar1"/>
          <w:rFonts w:ascii="Cambria" w:eastAsia="Cambria" w:hAnsi="Cambria" w:cs="Cambria"/>
          <w:sz w:val="20"/>
        </w:rPr>
        <w:t xml:space="preserve"> </w:t>
      </w:r>
      <w:r w:rsidRPr="00160E9D">
        <w:rPr>
          <w:rFonts w:eastAsia="Cambria" w:cs="Cambria"/>
          <w:szCs w:val="22"/>
          <w:lang w:val="en-US" w:eastAsia="en-US"/>
        </w:rPr>
        <w:t>equal to 1 indicates that</w:t>
      </w:r>
      <w:r w:rsidR="00BB3C56">
        <w:rPr>
          <w:rFonts w:eastAsia="Cambria" w:cs="Cambria"/>
          <w:szCs w:val="22"/>
          <w:lang w:val="en-US" w:eastAsia="en-US"/>
        </w:rPr>
        <w:t xml:space="preserve"> a target rendering surface with a</w:t>
      </w:r>
      <w:r w:rsidR="00BB3C56" w:rsidRPr="00160E9D">
        <w:rPr>
          <w:rFonts w:eastAsia="Cambria" w:cs="Cambria"/>
          <w:szCs w:val="22"/>
          <w:lang w:val="en-US" w:eastAsia="en-US"/>
        </w:rPr>
        <w:t xml:space="preserve"> </w:t>
      </w:r>
      <w:r w:rsidRPr="00160E9D">
        <w:rPr>
          <w:rFonts w:eastAsia="Cambria" w:cs="Cambria"/>
          <w:szCs w:val="22"/>
          <w:lang w:val="en-US" w:eastAsia="en-US"/>
        </w:rPr>
        <w:t xml:space="preserve">portrait </w:t>
      </w:r>
      <w:r w:rsidR="00BB3C56">
        <w:rPr>
          <w:rFonts w:eastAsia="Cambria" w:cs="Cambria"/>
          <w:szCs w:val="22"/>
          <w:lang w:val="en-US" w:eastAsia="en-US"/>
        </w:rPr>
        <w:t xml:space="preserve">orientation </w:t>
      </w:r>
      <w:r w:rsidRPr="00160E9D">
        <w:rPr>
          <w:rFonts w:eastAsia="Cambria" w:cs="Cambria"/>
          <w:szCs w:val="22"/>
          <w:lang w:val="en-US" w:eastAsia="en-US"/>
        </w:rPr>
        <w:t xml:space="preserve">is suitable </w:t>
      </w:r>
      <w:r w:rsidR="00BB3C56">
        <w:rPr>
          <w:rFonts w:eastAsia="Cambria" w:cs="Cambria"/>
          <w:szCs w:val="22"/>
          <w:lang w:val="en-US" w:eastAsia="en-US"/>
        </w:rPr>
        <w:t>for rendering</w:t>
      </w:r>
      <w:r w:rsidRPr="00160E9D">
        <w:rPr>
          <w:rFonts w:eastAsia="Cambria" w:cs="Cambria"/>
          <w:sz w:val="24"/>
          <w:szCs w:val="24"/>
          <w:lang w:val="en-US" w:eastAsia="en-US"/>
        </w:rPr>
        <w:t xml:space="preserve"> </w:t>
      </w:r>
      <w:r w:rsidRPr="4523DD21">
        <w:rPr>
          <w:rStyle w:val="codeChar1"/>
          <w:rFonts w:eastAsia="Batang"/>
        </w:rPr>
        <w:t>square</w:t>
      </w:r>
      <w:r w:rsidRPr="00160E9D">
        <w:rPr>
          <w:rStyle w:val="codeChar1"/>
          <w:rFonts w:ascii="Cambria" w:eastAsia="Cambria" w:hAnsi="Cambria" w:cs="Cambria"/>
        </w:rPr>
        <w:t xml:space="preserve"> </w:t>
      </w:r>
      <w:r w:rsidRPr="00160E9D">
        <w:rPr>
          <w:rFonts w:eastAsia="Cambria" w:cs="Cambria"/>
          <w:szCs w:val="22"/>
          <w:lang w:val="en-US" w:eastAsia="en-US"/>
        </w:rPr>
        <w:t>equal to 1 indicates that</w:t>
      </w:r>
      <w:r w:rsidR="00BB3C56">
        <w:rPr>
          <w:rFonts w:eastAsia="Cambria" w:cs="Cambria"/>
          <w:szCs w:val="22"/>
          <w:lang w:val="en-US" w:eastAsia="en-US"/>
        </w:rPr>
        <w:t xml:space="preserve"> a target rendering surface with a 1:1 ratio is suitable for rendering</w:t>
      </w:r>
      <w:r w:rsidRPr="00160E9D">
        <w:rPr>
          <w:rFonts w:eastAsia="Cambria" w:cs="Cambria"/>
          <w:szCs w:val="22"/>
          <w:lang w:val="en-US" w:eastAsia="en-US"/>
        </w:rPr>
        <w:t>.</w:t>
      </w:r>
    </w:p>
    <w:p w14:paraId="02C5863C" w14:textId="77777777" w:rsidR="00205D83" w:rsidRDefault="00205D83" w:rsidP="00886582"/>
    <w:p w14:paraId="08DB7BAB" w14:textId="3E574D51" w:rsidR="00322F68" w:rsidRPr="00322F68" w:rsidRDefault="00322F68" w:rsidP="00B215FD">
      <w:pPr>
        <w:pStyle w:val="Heading1"/>
      </w:pPr>
      <w:bookmarkStart w:id="49" w:name="_Toc206773361"/>
      <w:r w:rsidRPr="00322F68">
        <w:t>Clause 13.4, Support for protected streams</w:t>
      </w:r>
      <w:bookmarkEnd w:id="49"/>
    </w:p>
    <w:p w14:paraId="0AE1561E" w14:textId="5E7506B0" w:rsidR="00322F68" w:rsidRDefault="00322F68" w:rsidP="00B215FD">
      <w:pPr>
        <w:pStyle w:val="AMDInstruction"/>
      </w:pPr>
      <w:r>
        <w:t>In clause 13.4.1 replace the following row of Table 13: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2"/>
        <w:gridCol w:w="1980"/>
        <w:gridCol w:w="3781"/>
      </w:tblGrid>
      <w:tr w:rsidR="00322F68" w:rsidRPr="00A3770E" w14:paraId="4DE5B82D" w14:textId="77777777" w:rsidTr="00F30DA2">
        <w:trPr>
          <w:jc w:val="center"/>
        </w:trPr>
        <w:tc>
          <w:tcPr>
            <w:tcW w:w="2082" w:type="dxa"/>
          </w:tcPr>
          <w:p w14:paraId="0771C44C" w14:textId="77777777" w:rsidR="00322F68" w:rsidRPr="00B215FD" w:rsidRDefault="00322F68" w:rsidP="00F30DA2">
            <w:pPr>
              <w:pStyle w:val="BodyText"/>
              <w:keepNext/>
              <w:rPr>
                <w:lang w:val="en-US" w:bidi="x-none"/>
              </w:rPr>
            </w:pPr>
            <w:r w:rsidRPr="00B215FD">
              <w:rPr>
                <w:lang w:val="en-US" w:bidi="x-none"/>
              </w:rPr>
              <w:t>System</w:t>
            </w:r>
            <w:r w:rsidRPr="00B215FD">
              <w:rPr>
                <w:vertAlign w:val="superscript"/>
                <w:lang w:val="en-US" w:bidi="x-none"/>
              </w:rPr>
              <w:t>a</w:t>
            </w:r>
          </w:p>
        </w:tc>
        <w:tc>
          <w:tcPr>
            <w:tcW w:w="1980" w:type="dxa"/>
          </w:tcPr>
          <w:p w14:paraId="328447A4" w14:textId="77777777" w:rsidR="00322F68" w:rsidRPr="00B215FD" w:rsidRDefault="00322F68" w:rsidP="00F30DA2">
            <w:pPr>
              <w:pStyle w:val="BodyText"/>
              <w:keepNext/>
              <w:rPr>
                <w:rFonts w:ascii="Courier New" w:hAnsi="Courier New"/>
                <w:noProof/>
                <w:lang w:val="en-US" w:bidi="x-none"/>
              </w:rPr>
            </w:pPr>
            <w:r w:rsidRPr="00B215FD">
              <w:rPr>
                <w:rStyle w:val="codeChar1"/>
              </w:rPr>
              <w:t>encs</w:t>
            </w:r>
          </w:p>
        </w:tc>
        <w:tc>
          <w:tcPr>
            <w:tcW w:w="3781" w:type="dxa"/>
          </w:tcPr>
          <w:p w14:paraId="17BD229E" w14:textId="160CD49B" w:rsidR="00322F68" w:rsidRPr="00322F68" w:rsidRDefault="00322F68" w:rsidP="00F30DA2">
            <w:pPr>
              <w:pStyle w:val="BodyText"/>
              <w:keepNext/>
              <w:rPr>
                <w:rStyle w:val="codeChar1"/>
              </w:rPr>
            </w:pPr>
          </w:p>
        </w:tc>
      </w:tr>
    </w:tbl>
    <w:p w14:paraId="606CFBCB" w14:textId="6951D30A" w:rsidR="00322F68" w:rsidRDefault="00322F68" w:rsidP="00B215FD">
      <w:pPr>
        <w:pStyle w:val="AMDInstruction"/>
      </w:pPr>
      <w:r>
        <w:t>with: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2"/>
        <w:gridCol w:w="1980"/>
        <w:gridCol w:w="3781"/>
      </w:tblGrid>
      <w:tr w:rsidR="00322F68" w:rsidRPr="00B64B4B" w14:paraId="04E73AA5" w14:textId="77777777" w:rsidTr="005845EC">
        <w:trPr>
          <w:jc w:val="center"/>
        </w:trPr>
        <w:tc>
          <w:tcPr>
            <w:tcW w:w="2082" w:type="dxa"/>
          </w:tcPr>
          <w:p w14:paraId="50047795" w14:textId="77777777" w:rsidR="00322F68" w:rsidRPr="005845EC" w:rsidRDefault="00322F68" w:rsidP="005845EC">
            <w:pPr>
              <w:pStyle w:val="BodyText"/>
              <w:keepNext/>
              <w:rPr>
                <w:lang w:val="en-US" w:bidi="x-none"/>
              </w:rPr>
            </w:pPr>
            <w:r w:rsidRPr="005845EC">
              <w:rPr>
                <w:lang w:val="en-US" w:bidi="x-none"/>
              </w:rPr>
              <w:t>System</w:t>
            </w:r>
            <w:r w:rsidRPr="005845EC">
              <w:rPr>
                <w:vertAlign w:val="superscript"/>
                <w:lang w:val="en-US" w:bidi="x-none"/>
              </w:rPr>
              <w:t>a</w:t>
            </w:r>
          </w:p>
        </w:tc>
        <w:tc>
          <w:tcPr>
            <w:tcW w:w="1980" w:type="dxa"/>
          </w:tcPr>
          <w:p w14:paraId="566C6AFD" w14:textId="77777777" w:rsidR="00322F68" w:rsidRPr="005845EC" w:rsidRDefault="00322F68" w:rsidP="005845EC">
            <w:pPr>
              <w:pStyle w:val="BodyText"/>
              <w:keepNext/>
              <w:rPr>
                <w:rFonts w:ascii="Courier New" w:hAnsi="Courier New"/>
                <w:noProof/>
                <w:lang w:val="en-US" w:bidi="x-none"/>
              </w:rPr>
            </w:pPr>
            <w:r w:rsidRPr="005845EC">
              <w:rPr>
                <w:rStyle w:val="codeChar1"/>
              </w:rPr>
              <w:t>encs</w:t>
            </w:r>
          </w:p>
        </w:tc>
        <w:tc>
          <w:tcPr>
            <w:tcW w:w="3781" w:type="dxa"/>
          </w:tcPr>
          <w:p w14:paraId="18516047" w14:textId="77777777" w:rsidR="00322F68" w:rsidRPr="00322F68" w:rsidRDefault="00322F68" w:rsidP="005845EC">
            <w:pPr>
              <w:pStyle w:val="BodyText"/>
              <w:keepNext/>
              <w:rPr>
                <w:rStyle w:val="codeChar1"/>
              </w:rPr>
            </w:pPr>
            <w:r w:rsidRPr="005845EC">
              <w:rPr>
                <w:rStyle w:val="codeZchn"/>
              </w:rPr>
              <w:t>MpegSampleEntry</w:t>
            </w:r>
          </w:p>
        </w:tc>
      </w:tr>
    </w:tbl>
    <w:p w14:paraId="35C17DEB" w14:textId="77777777" w:rsidR="00322F68" w:rsidRDefault="00322F68" w:rsidP="00322F68"/>
    <w:p w14:paraId="66471EE0" w14:textId="6C6B8905" w:rsidR="00322F68" w:rsidRDefault="008069F7" w:rsidP="008069F7">
      <w:pPr>
        <w:pStyle w:val="Heading1"/>
      </w:pPr>
      <w:bookmarkStart w:id="50" w:name="_Toc206773362"/>
      <w:r>
        <w:t>Annex A.11, Construction of fragmented movies</w:t>
      </w:r>
      <w:bookmarkEnd w:id="50"/>
    </w:p>
    <w:p w14:paraId="47EF6A20" w14:textId="63EE7882" w:rsidR="008069F7" w:rsidRPr="00465A0B" w:rsidRDefault="00465A0B" w:rsidP="00BE613E">
      <w:pPr>
        <w:pStyle w:val="AMDInstruction"/>
      </w:pPr>
      <w:r>
        <w:t xml:space="preserve">replace the following </w:t>
      </w:r>
      <w:proofErr w:type="spellStart"/>
      <w:r>
        <w:t>paragrapth</w:t>
      </w:r>
      <w:proofErr w:type="spellEnd"/>
      <w:r>
        <w:t xml:space="preserve"> from Annex A.11:</w:t>
      </w:r>
    </w:p>
    <w:p w14:paraId="43EE2F6A" w14:textId="77777777" w:rsidR="008069F7" w:rsidRPr="0017215C" w:rsidRDefault="008069F7" w:rsidP="008069F7">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szCs w:val="24"/>
        </w:rPr>
      </w:pPr>
      <w:bookmarkStart w:id="51" w:name="__RefHeading___Toc4048_3071272443"/>
      <w:bookmarkStart w:id="52" w:name="_vg8teuka234r"/>
      <w:bookmarkEnd w:id="51"/>
      <w:bookmarkEnd w:id="52"/>
      <w:r w:rsidRPr="00DE5AAB">
        <w:rPr>
          <w:rFonts w:eastAsia="MS Mincho"/>
          <w:szCs w:val="24"/>
        </w:rPr>
        <w:t>—</w:t>
      </w:r>
      <w:r w:rsidRPr="00DE5AAB">
        <w:rPr>
          <w:rFonts w:eastAsia="MS Mincho"/>
          <w:szCs w:val="24"/>
        </w:rPr>
        <w:tab/>
        <w:t xml:space="preserve">For video, </w:t>
      </w:r>
      <w:r w:rsidRPr="00E06CFF">
        <w:rPr>
          <w:rFonts w:eastAsia="MS Mincho"/>
          <w:szCs w:val="24"/>
        </w:rPr>
        <w:t xml:space="preserve">it is suggested to form track fragments so that the first sample of a track fragment can be marked as a sync sample or </w:t>
      </w:r>
      <w:proofErr w:type="gramStart"/>
      <w:r w:rsidRPr="00E06CFF">
        <w:rPr>
          <w:rFonts w:eastAsia="MS Mincho"/>
          <w:szCs w:val="24"/>
        </w:rPr>
        <w:t>a</w:t>
      </w:r>
      <w:proofErr w:type="gramEnd"/>
      <w:r w:rsidRPr="00E06CFF">
        <w:rPr>
          <w:rFonts w:eastAsia="MS Mincho"/>
          <w:szCs w:val="24"/>
        </w:rPr>
        <w:t xml:space="preserve"> SAP sample. In the case of gradual decoder refresh, </w:t>
      </w:r>
      <w:proofErr w:type="gramStart"/>
      <w:r w:rsidRPr="00E06CFF">
        <w:rPr>
          <w:rFonts w:eastAsia="MS Mincho"/>
          <w:szCs w:val="24"/>
        </w:rPr>
        <w:t>a</w:t>
      </w:r>
      <w:proofErr w:type="gramEnd"/>
      <w:r w:rsidRPr="00E06CFF">
        <w:rPr>
          <w:rFonts w:eastAsia="MS Mincho"/>
          <w:szCs w:val="24"/>
        </w:rPr>
        <w:t xml:space="preserve"> SAP sample of type 4 and the corresponding random access recovery point</w:t>
      </w:r>
      <w:r>
        <w:rPr>
          <w:rFonts w:eastAsia="MS Mincho"/>
          <w:szCs w:val="24"/>
        </w:rPr>
        <w:t xml:space="preserve"> </w:t>
      </w:r>
      <w:r w:rsidRPr="00DE5AAB">
        <w:rPr>
          <w:rFonts w:eastAsia="MS Mincho"/>
          <w:szCs w:val="24"/>
        </w:rPr>
        <w:t xml:space="preserve">are stored in the same movie fragment. </w:t>
      </w:r>
      <w:r w:rsidRPr="00DE5AAB">
        <w:rPr>
          <w:rFonts w:eastAsia="MS Mincho"/>
          <w:szCs w:val="24"/>
        </w:rPr>
        <w:lastRenderedPageBreak/>
        <w:t xml:space="preserve">For audio, samples having the closest presentation time for every video random accessible sample are stored as the first sample of each </w:t>
      </w:r>
      <w:r w:rsidRPr="00DE5AAB">
        <w:rPr>
          <w:rStyle w:val="ISOCode"/>
        </w:rPr>
        <w:t>TrackFragmentBox</w:t>
      </w:r>
      <w:r w:rsidRPr="00DE5AAB">
        <w:rPr>
          <w:rFonts w:eastAsia="MS Mincho"/>
          <w:szCs w:val="24"/>
        </w:rPr>
        <w:t xml:space="preserve">. Hence, the first samples of each media in the </w:t>
      </w:r>
      <w:r w:rsidRPr="00DE5AAB">
        <w:rPr>
          <w:rStyle w:val="ISOCode"/>
        </w:rPr>
        <w:t>MovieFragmentBox</w:t>
      </w:r>
      <w:r w:rsidRPr="00DE5AAB">
        <w:rPr>
          <w:rFonts w:eastAsia="MS Mincho"/>
          <w:szCs w:val="24"/>
        </w:rPr>
        <w:t xml:space="preserve"> have the approximately equal presentation times.</w:t>
      </w:r>
    </w:p>
    <w:p w14:paraId="239DCF20" w14:textId="77777777" w:rsidR="008069F7" w:rsidRPr="00AD06CC" w:rsidRDefault="008069F7" w:rsidP="008069F7">
      <w:pPr>
        <w:pStyle w:val="AMDInstruction"/>
      </w:pPr>
      <w:r w:rsidRPr="00AD06CC">
        <w:t>with:</w:t>
      </w:r>
    </w:p>
    <w:p w14:paraId="781FBB64" w14:textId="77777777" w:rsidR="008069F7" w:rsidRPr="00A37EB2" w:rsidRDefault="008069F7" w:rsidP="008069F7">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DE5AAB">
        <w:rPr>
          <w:rFonts w:eastAsia="MS Mincho"/>
          <w:szCs w:val="24"/>
        </w:rPr>
        <w:t>—</w:t>
      </w:r>
      <w:r w:rsidRPr="00DE5AAB">
        <w:rPr>
          <w:rFonts w:eastAsia="MS Mincho"/>
          <w:szCs w:val="24"/>
        </w:rPr>
        <w:tab/>
        <w:t xml:space="preserve">For video, </w:t>
      </w:r>
      <w:r w:rsidRPr="00E06CFF">
        <w:rPr>
          <w:rFonts w:eastAsia="MS Mincho"/>
          <w:szCs w:val="24"/>
        </w:rPr>
        <w:t xml:space="preserve">it is suggested to form track fragments so that the first sample of a track fragment can be marked as a sync sample or </w:t>
      </w:r>
      <w:proofErr w:type="gramStart"/>
      <w:r w:rsidRPr="00E06CFF">
        <w:rPr>
          <w:rFonts w:eastAsia="MS Mincho"/>
          <w:szCs w:val="24"/>
        </w:rPr>
        <w:t>a</w:t>
      </w:r>
      <w:proofErr w:type="gramEnd"/>
      <w:r w:rsidRPr="00E06CFF">
        <w:rPr>
          <w:rFonts w:eastAsia="MS Mincho"/>
          <w:szCs w:val="24"/>
        </w:rPr>
        <w:t xml:space="preserve"> SAP sample. In the case of gradual decoder refresh, </w:t>
      </w:r>
      <w:proofErr w:type="gramStart"/>
      <w:r w:rsidRPr="00E06CFF">
        <w:rPr>
          <w:rFonts w:eastAsia="MS Mincho"/>
          <w:szCs w:val="24"/>
        </w:rPr>
        <w:t>a</w:t>
      </w:r>
      <w:proofErr w:type="gramEnd"/>
      <w:r w:rsidRPr="00E06CFF">
        <w:rPr>
          <w:rFonts w:eastAsia="MS Mincho"/>
          <w:szCs w:val="24"/>
        </w:rPr>
        <w:t xml:space="preserve"> SAP sample of type 4 and the corresponding random access recovery point</w:t>
      </w:r>
      <w:r>
        <w:rPr>
          <w:rFonts w:eastAsia="MS Mincho"/>
          <w:szCs w:val="24"/>
        </w:rPr>
        <w:t xml:space="preserve"> </w:t>
      </w:r>
      <w:r w:rsidRPr="00DE5AAB">
        <w:rPr>
          <w:rFonts w:eastAsia="MS Mincho"/>
          <w:szCs w:val="24"/>
        </w:rPr>
        <w:t xml:space="preserve">are stored in the same movie fragment. For audio, samples having the closest presentation time for </w:t>
      </w:r>
      <w:r w:rsidRPr="008069F7">
        <w:rPr>
          <w:rFonts w:eastAsia="MS Mincho"/>
          <w:szCs w:val="24"/>
        </w:rPr>
        <w:t>every video random access point sample</w:t>
      </w:r>
      <w:r w:rsidRPr="00DE5AAB">
        <w:rPr>
          <w:rFonts w:eastAsia="MS Mincho"/>
          <w:szCs w:val="24"/>
        </w:rPr>
        <w:t xml:space="preserve"> are stored as the first sample of each </w:t>
      </w:r>
      <w:r w:rsidRPr="00DE5AAB">
        <w:rPr>
          <w:rStyle w:val="ISOCode"/>
        </w:rPr>
        <w:t>TrackFragmentBox</w:t>
      </w:r>
      <w:r w:rsidRPr="00DE5AAB">
        <w:rPr>
          <w:rFonts w:eastAsia="MS Mincho"/>
          <w:szCs w:val="24"/>
        </w:rPr>
        <w:t xml:space="preserve">. Hence, the first samples of each media in the </w:t>
      </w:r>
      <w:r w:rsidRPr="00DE5AAB">
        <w:rPr>
          <w:rStyle w:val="ISOCode"/>
        </w:rPr>
        <w:t>MovieFragmentBox</w:t>
      </w:r>
      <w:r w:rsidRPr="00DE5AAB">
        <w:rPr>
          <w:rFonts w:eastAsia="MS Mincho"/>
          <w:szCs w:val="24"/>
        </w:rPr>
        <w:t xml:space="preserve"> have the approximately equal presentation times.</w:t>
      </w:r>
    </w:p>
    <w:p w14:paraId="3EFA487D" w14:textId="77777777" w:rsidR="0041794A" w:rsidRDefault="0041794A" w:rsidP="00555E95"/>
    <w:p w14:paraId="4C9A5014" w14:textId="44976386" w:rsidR="00C910CD" w:rsidRDefault="001E5330" w:rsidP="00AD06CC">
      <w:pPr>
        <w:pStyle w:val="Heading1"/>
      </w:pPr>
      <w:bookmarkStart w:id="53" w:name="_Toc206773363"/>
      <w:r>
        <w:t>Annex C, Fragment identifiers for ISO base media resources</w:t>
      </w:r>
      <w:bookmarkEnd w:id="53"/>
    </w:p>
    <w:p w14:paraId="3F2076ED" w14:textId="0B84CA88" w:rsidR="00283E54" w:rsidRPr="00AD06CC" w:rsidRDefault="001E5330" w:rsidP="00B215FD">
      <w:pPr>
        <w:pStyle w:val="AMDInstruction"/>
        <w:rPr>
          <w:rFonts w:eastAsia="Cambria"/>
        </w:rPr>
      </w:pPr>
      <w:r>
        <w:rPr>
          <w:rFonts w:eastAsia="Cambria" w:cs="Cambria"/>
          <w:color w:val="2E75B5"/>
          <w:szCs w:val="24"/>
        </w:rPr>
        <w:t>Replace the bullet points c), e) and g) in</w:t>
      </w:r>
      <w:r w:rsidR="00283E54" w:rsidRPr="00AD06CC">
        <w:rPr>
          <w:rFonts w:eastAsia="Cambria"/>
        </w:rPr>
        <w:t xml:space="preserve"> Annex C</w:t>
      </w:r>
      <w:r>
        <w:rPr>
          <w:rFonts w:eastAsia="Cambria"/>
        </w:rPr>
        <w:t>.2</w:t>
      </w:r>
      <w:r w:rsidR="00283E54" w:rsidRPr="00AD06CC">
        <w:rPr>
          <w:rFonts w:eastAsia="Cambria"/>
        </w:rPr>
        <w:t xml:space="preserve"> </w:t>
      </w:r>
      <w:r>
        <w:rPr>
          <w:rFonts w:eastAsia="Cambria"/>
        </w:rPr>
        <w:t>with the following text</w:t>
      </w:r>
      <w:r w:rsidR="00283E54" w:rsidRPr="00AD06CC">
        <w:rPr>
          <w:rFonts w:eastAsia="Cambria"/>
        </w:rPr>
        <w:t>:</w:t>
      </w:r>
    </w:p>
    <w:p w14:paraId="5B7F49DF" w14:textId="77777777" w:rsidR="00283E54" w:rsidRPr="00151FE2" w:rsidRDefault="00283E54" w:rsidP="00283E54">
      <w:r w:rsidRPr="00151FE2">
        <w:t xml:space="preserve">c) </w:t>
      </w:r>
      <w:r w:rsidRPr="00151FE2">
        <w:rPr>
          <w:rStyle w:val="codeZchn"/>
        </w:rPr>
        <w:t>item_name=&lt;item_name&gt;</w:t>
      </w:r>
      <w:r w:rsidRPr="00151FE2">
        <w:t xml:space="preserve">, identifying the item of the </w:t>
      </w:r>
      <w:r w:rsidRPr="00151FE2">
        <w:rPr>
          <w:rStyle w:val="codeZchn"/>
        </w:rPr>
        <w:t>MetaBox</w:t>
      </w:r>
      <w:r w:rsidRPr="00151FE2">
        <w:t xml:space="preserve"> at the file level that has the given name (as provided in the </w:t>
      </w:r>
      <w:r w:rsidRPr="00151FE2">
        <w:rPr>
          <w:rStyle w:val="codeZchn"/>
        </w:rPr>
        <w:t>ItemInfoBox</w:t>
      </w:r>
      <w:r w:rsidRPr="00151FE2">
        <w:t xml:space="preserve">). The </w:t>
      </w:r>
      <w:r w:rsidRPr="00151FE2">
        <w:rPr>
          <w:rStyle w:val="codeZchn"/>
        </w:rPr>
        <w:t>item_name</w:t>
      </w:r>
      <w:r w:rsidRPr="00151FE2">
        <w:t xml:space="preserve"> shall be percent-encoded in compliance with RFC 3986</w:t>
      </w:r>
      <w:r>
        <w:t xml:space="preserve"> and shall not be an empty string</w:t>
      </w:r>
      <w:r w:rsidRPr="00151FE2">
        <w:t>.</w:t>
      </w:r>
    </w:p>
    <w:p w14:paraId="3D41DFCE" w14:textId="77777777" w:rsidR="00283E54" w:rsidRPr="00151FE2" w:rsidRDefault="00283E54" w:rsidP="00283E54">
      <w:r w:rsidRPr="00151FE2">
        <w:t xml:space="preserve">e) </w:t>
      </w:r>
      <w:r w:rsidRPr="00151FE2">
        <w:rPr>
          <w:rStyle w:val="codeZchn"/>
        </w:rPr>
        <w:t>/item_name=&lt;item_name&gt;</w:t>
      </w:r>
      <w:r w:rsidRPr="00151FE2">
        <w:t xml:space="preserve">, identifying the item of the </w:t>
      </w:r>
      <w:r w:rsidRPr="00151FE2">
        <w:rPr>
          <w:rStyle w:val="codeZchn"/>
        </w:rPr>
        <w:t>MetaBox</w:t>
      </w:r>
      <w:r w:rsidRPr="00151FE2">
        <w:t xml:space="preserve"> at the movie level that has the given name (as provided in the </w:t>
      </w:r>
      <w:r w:rsidRPr="00151FE2">
        <w:rPr>
          <w:rStyle w:val="codeZchn"/>
        </w:rPr>
        <w:t>ItemInfoBox</w:t>
      </w:r>
      <w:r w:rsidRPr="00151FE2">
        <w:t xml:space="preserve">). The </w:t>
      </w:r>
      <w:r w:rsidRPr="00151FE2">
        <w:rPr>
          <w:rStyle w:val="codeZchn"/>
        </w:rPr>
        <w:t>item_name</w:t>
      </w:r>
      <w:r w:rsidRPr="00151FE2">
        <w:t xml:space="preserve"> shall be percent-encoded in compliance with RFC 3986</w:t>
      </w:r>
      <w:r>
        <w:t xml:space="preserve"> and shall not be an empty string</w:t>
      </w:r>
      <w:r w:rsidRPr="00151FE2">
        <w:t>.</w:t>
      </w:r>
    </w:p>
    <w:p w14:paraId="2333BBFA" w14:textId="77777777" w:rsidR="00283E54" w:rsidRDefault="00283E54" w:rsidP="00283E54">
      <w:r w:rsidRPr="00151FE2">
        <w:t xml:space="preserve">g) </w:t>
      </w:r>
      <w:r w:rsidRPr="00151FE2">
        <w:rPr>
          <w:rStyle w:val="codeZchn"/>
        </w:rPr>
        <w:t>track_ID=&lt;track_ID&gt;/item_name=&lt;item_name&gt;</w:t>
      </w:r>
      <w:r w:rsidRPr="00151FE2">
        <w:t xml:space="preserve">, identifying the item that has the given name (as provided in the </w:t>
      </w:r>
      <w:r w:rsidRPr="00151FE2">
        <w:rPr>
          <w:rStyle w:val="codeZchn"/>
        </w:rPr>
        <w:t>ItemInfoBox</w:t>
      </w:r>
      <w:r w:rsidRPr="00151FE2">
        <w:t xml:space="preserve">) in the </w:t>
      </w:r>
      <w:r w:rsidRPr="00151FE2">
        <w:rPr>
          <w:rStyle w:val="codeZchn"/>
        </w:rPr>
        <w:t>MetaBox</w:t>
      </w:r>
      <w:r w:rsidRPr="00151FE2">
        <w:t xml:space="preserve"> located in the track with the given </w:t>
      </w:r>
      <w:r w:rsidRPr="00151FE2">
        <w:rPr>
          <w:rStyle w:val="codeZchn"/>
        </w:rPr>
        <w:t>track_ID</w:t>
      </w:r>
      <w:r w:rsidRPr="00151FE2">
        <w:t xml:space="preserve">. The </w:t>
      </w:r>
      <w:r w:rsidRPr="00151FE2">
        <w:rPr>
          <w:rStyle w:val="codeZchn"/>
        </w:rPr>
        <w:t>item_name</w:t>
      </w:r>
      <w:r w:rsidRPr="00151FE2">
        <w:t xml:space="preserve"> shall be percent-encoded in compliance with RFC 3986</w:t>
      </w:r>
      <w:r>
        <w:t xml:space="preserve"> and shall not be an empty string.</w:t>
      </w:r>
    </w:p>
    <w:p w14:paraId="23C9E25C" w14:textId="77777777" w:rsidR="00680531" w:rsidRDefault="00680531" w:rsidP="00680531"/>
    <w:p w14:paraId="2D7259E6" w14:textId="4C8206B2" w:rsidR="00680531" w:rsidRDefault="00680531" w:rsidP="00BD4EB3">
      <w:pPr>
        <w:pStyle w:val="AMDInstruction"/>
      </w:pPr>
      <w:r w:rsidRPr="00680531">
        <w:t>Add the following line</w:t>
      </w:r>
      <w:r>
        <w:t>s</w:t>
      </w:r>
      <w:r w:rsidRPr="00680531">
        <w:t xml:space="preserve"> to numbered list of identifiers in Annex C.2:</w:t>
      </w:r>
    </w:p>
    <w:p w14:paraId="2D7F5DF0" w14:textId="71EE1279" w:rsidR="00680531" w:rsidRDefault="00680531" w:rsidP="00680531">
      <w:r w:rsidRPr="00680531">
        <w:t xml:space="preserve">h) </w:t>
      </w:r>
      <w:r w:rsidRPr="00BD4EB3">
        <w:rPr>
          <w:rStyle w:val="codeChar1"/>
        </w:rPr>
        <w:t>group_id=&lt;group_id&gt;,</w:t>
      </w:r>
      <w:r w:rsidRPr="00680531">
        <w:t xml:space="preserve"> identifying the entity group that has the given id in the </w:t>
      </w:r>
      <w:r w:rsidRPr="00BD4EB3">
        <w:rPr>
          <w:rStyle w:val="codeChar1"/>
        </w:rPr>
        <w:t>EntityToGroupBox</w:t>
      </w:r>
      <w:r w:rsidRPr="00680531">
        <w:t xml:space="preserve"> in the </w:t>
      </w:r>
      <w:r w:rsidRPr="00BD4EB3">
        <w:rPr>
          <w:rStyle w:val="codeChar1"/>
        </w:rPr>
        <w:t>MetaBox</w:t>
      </w:r>
      <w:r w:rsidRPr="00680531">
        <w:t xml:space="preserve"> either at file level or when the </w:t>
      </w:r>
      <w:r>
        <w:t>'</w:t>
      </w:r>
      <w:r w:rsidRPr="00BD4EB3">
        <w:rPr>
          <w:rStyle w:val="codeChar1"/>
        </w:rPr>
        <w:t>unif</w:t>
      </w:r>
      <w:r>
        <w:rPr>
          <w:rStyle w:val="codeChar1"/>
        </w:rPr>
        <w:t>'</w:t>
      </w:r>
      <w:r w:rsidRPr="00680531">
        <w:t xml:space="preserve"> brand applies.</w:t>
      </w:r>
    </w:p>
    <w:p w14:paraId="34A6A97B" w14:textId="7DC819FA" w:rsidR="00680531" w:rsidRDefault="00680531" w:rsidP="00680531">
      <w:proofErr w:type="spellStart"/>
      <w:r w:rsidRPr="00680531">
        <w:t>i</w:t>
      </w:r>
      <w:proofErr w:type="spellEnd"/>
      <w:r w:rsidRPr="00680531">
        <w:t xml:space="preserve">) </w:t>
      </w:r>
      <w:r w:rsidRPr="00BD4EB3">
        <w:rPr>
          <w:rStyle w:val="codeChar1"/>
        </w:rPr>
        <w:t>/group_id=&lt;group_id&gt;</w:t>
      </w:r>
      <w:r w:rsidRPr="00680531">
        <w:t xml:space="preserve">, identifying the entity group that has the given id in the </w:t>
      </w:r>
      <w:r w:rsidRPr="00BD4EB3">
        <w:rPr>
          <w:rStyle w:val="codeChar1"/>
        </w:rPr>
        <w:t>EntityToGroupBox</w:t>
      </w:r>
      <w:r w:rsidRPr="00680531">
        <w:t xml:space="preserve"> located at movie level.</w:t>
      </w:r>
    </w:p>
    <w:p w14:paraId="006E1B82" w14:textId="79208748" w:rsidR="00680531" w:rsidRDefault="00680531" w:rsidP="00680531">
      <w:r w:rsidRPr="00680531">
        <w:t xml:space="preserve">j) </w:t>
      </w:r>
      <w:r w:rsidRPr="00BD4EB3">
        <w:rPr>
          <w:rStyle w:val="codeChar1"/>
        </w:rPr>
        <w:t>track_ID=&lt;track_ID&gt;/group_id=&lt;group_id&gt;</w:t>
      </w:r>
      <w:r w:rsidRPr="00680531">
        <w:t xml:space="preserve">, identifying the entity group that has the given id in the </w:t>
      </w:r>
      <w:r w:rsidRPr="00BD4EB3">
        <w:rPr>
          <w:rStyle w:val="codeChar1"/>
        </w:rPr>
        <w:t>EntityToGroupBox</w:t>
      </w:r>
      <w:r w:rsidRPr="00680531">
        <w:t xml:space="preserve"> located in the track with the given </w:t>
      </w:r>
      <w:r w:rsidRPr="00BD4EB3">
        <w:rPr>
          <w:rStyle w:val="codeChar1"/>
        </w:rPr>
        <w:t>track_ID</w:t>
      </w:r>
      <w:r w:rsidRPr="00680531">
        <w:t>.</w:t>
      </w:r>
    </w:p>
    <w:p w14:paraId="3C4C71D1" w14:textId="77777777" w:rsidR="00680531" w:rsidRPr="00680531" w:rsidRDefault="00680531" w:rsidP="00BD4EB3"/>
    <w:p w14:paraId="6B93A8C4" w14:textId="330361C0" w:rsidR="001E5330" w:rsidRPr="001E5330" w:rsidRDefault="001E5330" w:rsidP="00B215FD">
      <w:pPr>
        <w:pStyle w:val="AMDInstruction"/>
      </w:pPr>
      <w:r>
        <w:t>Add the following text at the end of the clause:</w:t>
      </w:r>
    </w:p>
    <w:p w14:paraId="4B2E4845" w14:textId="77777777" w:rsidR="00283E54" w:rsidRPr="00A70E53" w:rsidRDefault="00283E54" w:rsidP="00AD06CC">
      <w:pPr>
        <w:spacing w:after="0"/>
      </w:pPr>
      <w:r w:rsidRPr="00A70E53">
        <w:t xml:space="preserve">Examples of </w:t>
      </w:r>
      <w:r w:rsidRPr="00A70E53">
        <w:rPr>
          <w:rStyle w:val="codeZchn"/>
        </w:rPr>
        <w:t>item_name</w:t>
      </w:r>
      <w:r w:rsidRPr="00A70E53">
        <w:t xml:space="preserve"> usage in fragment identifiers:</w:t>
      </w:r>
    </w:p>
    <w:p w14:paraId="49974ECA" w14:textId="77777777" w:rsidR="00283E54" w:rsidRDefault="00283E54" w:rsidP="005A2D81">
      <w:pPr>
        <w:pStyle w:val="ListParagraph"/>
        <w:numPr>
          <w:ilvl w:val="0"/>
          <w:numId w:val="30"/>
        </w:numPr>
        <w:tabs>
          <w:tab w:val="clear" w:pos="403"/>
        </w:tabs>
        <w:spacing w:before="120" w:after="120" w:line="240" w:lineRule="auto"/>
        <w:contextualSpacing/>
      </w:pPr>
      <w:proofErr w:type="spellStart"/>
      <w:r w:rsidRPr="00A70E53">
        <w:t>item_name</w:t>
      </w:r>
      <w:proofErr w:type="spellEnd"/>
      <w:r w:rsidRPr="00A70E53">
        <w:t>=</w:t>
      </w:r>
      <w:proofErr w:type="gramStart"/>
      <w:r w:rsidRPr="00A70E53">
        <w:t>simple-name</w:t>
      </w:r>
      <w:proofErr w:type="gramEnd"/>
    </w:p>
    <w:p w14:paraId="4CB67F69" w14:textId="77777777" w:rsidR="00283E54" w:rsidRDefault="00283E54" w:rsidP="005A2D81">
      <w:pPr>
        <w:pStyle w:val="ListParagraph"/>
        <w:numPr>
          <w:ilvl w:val="0"/>
          <w:numId w:val="30"/>
        </w:numPr>
        <w:tabs>
          <w:tab w:val="clear" w:pos="403"/>
        </w:tabs>
        <w:spacing w:before="120" w:after="120" w:line="240" w:lineRule="auto"/>
        <w:contextualSpacing/>
      </w:pPr>
      <w:proofErr w:type="spellStart"/>
      <w:r w:rsidRPr="00A70E53">
        <w:lastRenderedPageBreak/>
        <w:t>item_name</w:t>
      </w:r>
      <w:proofErr w:type="spellEnd"/>
      <w:r w:rsidRPr="00A70E53">
        <w:t>=path/to/resource</w:t>
      </w:r>
    </w:p>
    <w:p w14:paraId="1042CBCB" w14:textId="005A8C64" w:rsidR="00283E54" w:rsidRPr="000C59B7" w:rsidRDefault="00283E54" w:rsidP="005A2D81">
      <w:pPr>
        <w:pStyle w:val="ListParagraph"/>
        <w:numPr>
          <w:ilvl w:val="0"/>
          <w:numId w:val="30"/>
        </w:numPr>
        <w:tabs>
          <w:tab w:val="clear" w:pos="403"/>
        </w:tabs>
        <w:spacing w:before="120" w:after="120" w:line="240" w:lineRule="auto"/>
        <w:contextualSpacing/>
        <w:rPr>
          <w:b/>
          <w:bCs/>
        </w:rPr>
      </w:pPr>
      <w:proofErr w:type="spellStart"/>
      <w:r>
        <w:t>item_name</w:t>
      </w:r>
      <w:proofErr w:type="spellEnd"/>
      <w:r>
        <w:t xml:space="preserve">="" </w:t>
      </w:r>
      <w:r w:rsidR="001E5330">
        <w:t>(empty string) is</w:t>
      </w:r>
      <w:r w:rsidRPr="000C59B7">
        <w:rPr>
          <w:color w:val="FF0000"/>
        </w:rPr>
        <w:t xml:space="preserve"> </w:t>
      </w:r>
      <w:r w:rsidRPr="00B215FD">
        <w:t>not allowed</w:t>
      </w:r>
    </w:p>
    <w:p w14:paraId="6D90ECC1" w14:textId="77777777" w:rsidR="00283E54" w:rsidRDefault="00283E54" w:rsidP="005A2D81">
      <w:pPr>
        <w:pStyle w:val="ListParagraph"/>
        <w:numPr>
          <w:ilvl w:val="0"/>
          <w:numId w:val="30"/>
        </w:numPr>
        <w:tabs>
          <w:tab w:val="clear" w:pos="403"/>
        </w:tabs>
        <w:spacing w:before="120" w:after="120" w:line="240" w:lineRule="auto"/>
        <w:contextualSpacing/>
      </w:pPr>
      <w:proofErr w:type="spellStart"/>
      <w:r w:rsidRPr="00A70E53">
        <w:t>item_name</w:t>
      </w:r>
      <w:proofErr w:type="spellEnd"/>
      <w:r w:rsidRPr="00A70E53">
        <w:t>=HEVC%20Image</w:t>
      </w:r>
    </w:p>
    <w:p w14:paraId="1B26D047" w14:textId="77777777" w:rsidR="00ED257B" w:rsidRDefault="00ED257B" w:rsidP="00ED257B"/>
    <w:p w14:paraId="5F4F016C" w14:textId="3E8BF257" w:rsidR="00ED257B" w:rsidRDefault="00ED257B" w:rsidP="00BE613E">
      <w:pPr>
        <w:pStyle w:val="Heading1"/>
      </w:pPr>
      <w:bookmarkStart w:id="54" w:name="_Toc206773364"/>
      <w:r>
        <w:t>Annex E.2, The '</w:t>
      </w:r>
      <w:proofErr w:type="spellStart"/>
      <w:r>
        <w:t>isom</w:t>
      </w:r>
      <w:proofErr w:type="spellEnd"/>
      <w:r>
        <w:t>' brand</w:t>
      </w:r>
      <w:bookmarkEnd w:id="54"/>
    </w:p>
    <w:p w14:paraId="4AB0D024" w14:textId="73E6C5BA" w:rsidR="00ED257B" w:rsidRDefault="00F67976" w:rsidP="00BE613E">
      <w:pPr>
        <w:pStyle w:val="AMDInstruction"/>
      </w:pPr>
      <w:r>
        <w:t>Replace Annex E.2 with the following:</w:t>
      </w:r>
    </w:p>
    <w:p w14:paraId="25498802" w14:textId="77777777" w:rsidR="00F67976" w:rsidRPr="00E476E3" w:rsidRDefault="00F67976" w:rsidP="00F67976">
      <w:pPr>
        <w:rPr>
          <w:b/>
          <w:bCs/>
        </w:rPr>
      </w:pPr>
      <w:r w:rsidRPr="00E476E3">
        <w:rPr>
          <w:b/>
          <w:bCs/>
        </w:rPr>
        <w:t>E.2</w:t>
      </w:r>
      <w:r w:rsidRPr="00E476E3">
        <w:rPr>
          <w:b/>
          <w:bCs/>
        </w:rPr>
        <w:tab/>
        <w:t>The '</w:t>
      </w:r>
      <w:proofErr w:type="spellStart"/>
      <w:r w:rsidRPr="00E476E3">
        <w:rPr>
          <w:b/>
          <w:bCs/>
        </w:rPr>
        <w:t>isom</w:t>
      </w:r>
      <w:proofErr w:type="spellEnd"/>
      <w:r w:rsidRPr="00E476E3">
        <w:rPr>
          <w:b/>
          <w:bCs/>
        </w:rPr>
        <w:t>' brand</w:t>
      </w:r>
    </w:p>
    <w:p w14:paraId="10F381FB" w14:textId="77777777" w:rsidR="00F67976" w:rsidRPr="00E476E3" w:rsidRDefault="00F67976" w:rsidP="00F67976">
      <w:pPr>
        <w:rPr>
          <w:b/>
          <w:bCs/>
        </w:rPr>
      </w:pPr>
      <w:r w:rsidRPr="00E476E3">
        <w:rPr>
          <w:b/>
          <w:bCs/>
        </w:rPr>
        <w:t>E.2.1</w:t>
      </w:r>
      <w:r w:rsidRPr="00E476E3">
        <w:rPr>
          <w:b/>
          <w:bCs/>
        </w:rPr>
        <w:tab/>
        <w:t>Requirements on files</w:t>
      </w:r>
    </w:p>
    <w:p w14:paraId="68CE3812" w14:textId="77777777" w:rsidR="00F67976" w:rsidRPr="00E476E3" w:rsidRDefault="00F67976" w:rsidP="00F67976">
      <w:r w:rsidRPr="00E476E3">
        <w:t xml:space="preserve">The type </w:t>
      </w:r>
      <w:r w:rsidRPr="00E476E3">
        <w:rPr>
          <w:rStyle w:val="codeChar1"/>
        </w:rPr>
        <w:t>'isom'</w:t>
      </w:r>
      <w:r w:rsidRPr="00E476E3">
        <w:t xml:space="preserve"> (ISO base media file) is defined in this clause, as identifying files that conform to the first version of ISO base media file format.</w:t>
      </w:r>
    </w:p>
    <w:p w14:paraId="4A4A0C17" w14:textId="77777777" w:rsidR="00F67976" w:rsidRPr="00247DDC" w:rsidRDefault="00F67976" w:rsidP="00F67976">
      <w:pPr>
        <w:spacing w:line="230" w:lineRule="atLeast"/>
        <w:rPr>
          <w:rFonts w:cs="Arial"/>
          <w:noProof/>
          <w:szCs w:val="20"/>
          <w:lang w:eastAsia="ja-JP"/>
        </w:rPr>
      </w:pPr>
      <w:r w:rsidRPr="002A09A5">
        <w:rPr>
          <w:rFonts w:cs="Arial"/>
          <w:noProof/>
          <w:szCs w:val="20"/>
          <w:lang w:eastAsia="ja-JP"/>
        </w:rPr>
        <w:t xml:space="preserve">The boxes listed in Table E.1 are required in a file conforming to the this brand. The Version column in Table E.1 specifies the </w:t>
      </w:r>
      <w:r w:rsidRPr="002A09A5">
        <w:rPr>
          <w:rFonts w:ascii="Courier New" w:hAnsi="Courier New" w:cs="Courier New"/>
          <w:noProof/>
          <w:szCs w:val="20"/>
          <w:lang w:eastAsia="ja-JP"/>
        </w:rPr>
        <w:t>version</w:t>
      </w:r>
      <w:r w:rsidRPr="002A09A5">
        <w:rPr>
          <w:rFonts w:cs="Arial"/>
          <w:noProof/>
          <w:szCs w:val="20"/>
          <w:lang w:eastAsia="ja-JP"/>
        </w:rPr>
        <w:t xml:space="preserve"> values allowed by this brand. Other version values shall not be present. </w:t>
      </w:r>
      <w:r w:rsidRPr="002A09A5">
        <w:rPr>
          <w:rFonts w:eastAsia="Times New Roman"/>
          <w:iCs/>
          <w:szCs w:val="20"/>
        </w:rPr>
        <w:t xml:space="preserve">A '-' in the Version column indicates that the box is derived from </w:t>
      </w:r>
      <w:r w:rsidRPr="002A09A5">
        <w:rPr>
          <w:rFonts w:ascii="Courier New" w:eastAsia="Times New Roman" w:hAnsi="Courier New" w:cs="Courier New"/>
          <w:iCs/>
          <w:szCs w:val="20"/>
        </w:rPr>
        <w:t>Box</w:t>
      </w:r>
      <w:r w:rsidRPr="002A09A5">
        <w:rPr>
          <w:rFonts w:eastAsia="Times New Roman"/>
          <w:iCs/>
          <w:szCs w:val="20"/>
        </w:rPr>
        <w:t xml:space="preserve"> and does not contain a </w:t>
      </w:r>
      <w:r w:rsidRPr="002A09A5">
        <w:rPr>
          <w:rFonts w:ascii="Courier New" w:eastAsia="Times New Roman" w:hAnsi="Courier New" w:cs="Courier New"/>
          <w:iCs/>
          <w:szCs w:val="20"/>
        </w:rPr>
        <w:t>version</w:t>
      </w:r>
      <w:r w:rsidRPr="002A09A5">
        <w:rPr>
          <w:rFonts w:eastAsia="Times New Roman"/>
          <w:iCs/>
          <w:szCs w:val="20"/>
        </w:rPr>
        <w:t xml:space="preserve"> field. The Additional requirements column in Table E.1 specifies additional requirements on files conforming to this brand.</w:t>
      </w:r>
    </w:p>
    <w:p w14:paraId="15BEAA5F" w14:textId="77777777" w:rsidR="00F67976" w:rsidRPr="002A09A5" w:rsidRDefault="00F67976" w:rsidP="00F67976">
      <w:pPr>
        <w:keepNext/>
        <w:spacing w:before="120" w:after="120" w:line="230" w:lineRule="atLeast"/>
        <w:jc w:val="center"/>
        <w:rPr>
          <w:b/>
          <w:noProof/>
          <w:szCs w:val="20"/>
          <w:lang w:eastAsia="ja-JP"/>
        </w:rPr>
      </w:pPr>
      <w:r w:rsidRPr="002A09A5">
        <w:rPr>
          <w:b/>
          <w:noProof/>
          <w:szCs w:val="20"/>
          <w:lang w:eastAsia="ja-JP"/>
        </w:rPr>
        <w:t>Table E.</w:t>
      </w:r>
      <w:r w:rsidRPr="002A09A5">
        <w:rPr>
          <w:b/>
          <w:noProof/>
          <w:szCs w:val="20"/>
          <w:lang w:eastAsia="ja-JP"/>
        </w:rPr>
        <w:fldChar w:fldCharType="begin"/>
      </w:r>
      <w:r w:rsidRPr="002A09A5">
        <w:rPr>
          <w:b/>
          <w:noProof/>
          <w:szCs w:val="20"/>
          <w:lang w:eastAsia="ja-JP"/>
        </w:rPr>
        <w:instrText xml:space="preserve"> SEQ Table_E. \* ARABIC </w:instrText>
      </w:r>
      <w:r w:rsidRPr="002A09A5">
        <w:rPr>
          <w:b/>
          <w:noProof/>
          <w:szCs w:val="20"/>
          <w:lang w:eastAsia="ja-JP"/>
        </w:rPr>
        <w:fldChar w:fldCharType="separate"/>
      </w:r>
      <w:r w:rsidRPr="002A09A5">
        <w:rPr>
          <w:b/>
          <w:noProof/>
          <w:szCs w:val="20"/>
          <w:lang w:eastAsia="ja-JP"/>
        </w:rPr>
        <w:t>1</w:t>
      </w:r>
      <w:r w:rsidRPr="002A09A5">
        <w:rPr>
          <w:b/>
          <w:noProof/>
          <w:szCs w:val="20"/>
          <w:lang w:eastAsia="ja-JP"/>
        </w:rPr>
        <w:fldChar w:fldCharType="end"/>
      </w:r>
      <w:r w:rsidRPr="002A09A5">
        <w:rPr>
          <w:b/>
          <w:noProof/>
          <w:szCs w:val="20"/>
          <w:lang w:eastAsia="ja-JP"/>
        </w:rPr>
        <w:t xml:space="preserve">: Required boxes in a file conforming to the </w:t>
      </w:r>
      <w:r w:rsidRPr="002A09A5">
        <w:rPr>
          <w:rFonts w:ascii="Courier New" w:hAnsi="Courier New"/>
          <w:b/>
          <w:noProof/>
          <w:szCs w:val="20"/>
          <w:lang w:eastAsia="ja-JP"/>
        </w:rPr>
        <w:t>'isom'</w:t>
      </w:r>
      <w:r w:rsidRPr="002A09A5">
        <w:rPr>
          <w:b/>
          <w:noProof/>
          <w:szCs w:val="20"/>
          <w:lang w:eastAsia="ja-JP"/>
        </w:rPr>
        <w:t xml:space="preserve"> brand</w:t>
      </w:r>
    </w:p>
    <w:tbl>
      <w:tblPr>
        <w:tblW w:w="95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ayout w:type="fixed"/>
        <w:tblCellMar>
          <w:left w:w="14" w:type="dxa"/>
          <w:right w:w="14" w:type="dxa"/>
        </w:tblCellMar>
        <w:tblLook w:val="0000" w:firstRow="0" w:lastRow="0" w:firstColumn="0" w:lastColumn="0" w:noHBand="0" w:noVBand="0"/>
      </w:tblPr>
      <w:tblGrid>
        <w:gridCol w:w="607"/>
        <w:gridCol w:w="607"/>
        <w:gridCol w:w="607"/>
        <w:gridCol w:w="607"/>
        <w:gridCol w:w="607"/>
        <w:gridCol w:w="607"/>
        <w:gridCol w:w="681"/>
        <w:gridCol w:w="5244"/>
      </w:tblGrid>
      <w:tr w:rsidR="00F67976" w:rsidRPr="002A09A5" w14:paraId="11A04EE1" w14:textId="77777777" w:rsidTr="00E476E3">
        <w:trPr>
          <w:jc w:val="center"/>
        </w:trPr>
        <w:tc>
          <w:tcPr>
            <w:tcW w:w="607" w:type="dxa"/>
          </w:tcPr>
          <w:p w14:paraId="4E9AB416" w14:textId="77777777" w:rsidR="00F67976" w:rsidRPr="002A09A5" w:rsidRDefault="00F67976" w:rsidP="00E476E3">
            <w:pPr>
              <w:keepNext/>
              <w:spacing w:after="0" w:line="220" w:lineRule="exact"/>
              <w:jc w:val="left"/>
              <w:rPr>
                <w:rStyle w:val="ISOCode"/>
              </w:rPr>
            </w:pPr>
          </w:p>
        </w:tc>
        <w:tc>
          <w:tcPr>
            <w:tcW w:w="607" w:type="dxa"/>
          </w:tcPr>
          <w:p w14:paraId="1FFB84F7" w14:textId="77777777" w:rsidR="00F67976" w:rsidRPr="002A09A5" w:rsidRDefault="00F67976" w:rsidP="00E476E3">
            <w:pPr>
              <w:keepNext/>
              <w:spacing w:after="0" w:line="220" w:lineRule="exact"/>
              <w:jc w:val="left"/>
              <w:rPr>
                <w:rStyle w:val="ISOCode"/>
              </w:rPr>
            </w:pPr>
          </w:p>
        </w:tc>
        <w:tc>
          <w:tcPr>
            <w:tcW w:w="607" w:type="dxa"/>
          </w:tcPr>
          <w:p w14:paraId="0F28AA76" w14:textId="77777777" w:rsidR="00F67976" w:rsidRPr="002A09A5" w:rsidRDefault="00F67976" w:rsidP="00E476E3">
            <w:pPr>
              <w:keepNext/>
              <w:spacing w:after="0" w:line="220" w:lineRule="exact"/>
              <w:jc w:val="left"/>
              <w:rPr>
                <w:rStyle w:val="ISOCode"/>
              </w:rPr>
            </w:pPr>
          </w:p>
        </w:tc>
        <w:tc>
          <w:tcPr>
            <w:tcW w:w="607" w:type="dxa"/>
          </w:tcPr>
          <w:p w14:paraId="26202339" w14:textId="77777777" w:rsidR="00F67976" w:rsidRPr="002A09A5" w:rsidRDefault="00F67976" w:rsidP="00E476E3">
            <w:pPr>
              <w:keepNext/>
              <w:spacing w:after="0" w:line="220" w:lineRule="exact"/>
              <w:jc w:val="left"/>
              <w:rPr>
                <w:rStyle w:val="ISOCode"/>
              </w:rPr>
            </w:pPr>
          </w:p>
        </w:tc>
        <w:tc>
          <w:tcPr>
            <w:tcW w:w="607" w:type="dxa"/>
          </w:tcPr>
          <w:p w14:paraId="39F3F795" w14:textId="77777777" w:rsidR="00F67976" w:rsidRPr="002A09A5" w:rsidRDefault="00F67976" w:rsidP="00E476E3">
            <w:pPr>
              <w:keepNext/>
              <w:spacing w:after="0" w:line="220" w:lineRule="exact"/>
              <w:jc w:val="left"/>
              <w:rPr>
                <w:rStyle w:val="ISOCode"/>
              </w:rPr>
            </w:pPr>
          </w:p>
        </w:tc>
        <w:tc>
          <w:tcPr>
            <w:tcW w:w="607" w:type="dxa"/>
          </w:tcPr>
          <w:p w14:paraId="5F6DD99B" w14:textId="77777777" w:rsidR="00F67976" w:rsidRPr="002A09A5" w:rsidRDefault="00F67976" w:rsidP="00E476E3">
            <w:pPr>
              <w:keepNext/>
              <w:spacing w:after="0" w:line="220" w:lineRule="exact"/>
              <w:jc w:val="left"/>
              <w:rPr>
                <w:rStyle w:val="ISOCode"/>
              </w:rPr>
            </w:pPr>
          </w:p>
        </w:tc>
        <w:tc>
          <w:tcPr>
            <w:tcW w:w="681" w:type="dxa"/>
          </w:tcPr>
          <w:p w14:paraId="1441FE48" w14:textId="77777777" w:rsidR="00F67976" w:rsidRPr="002A09A5" w:rsidRDefault="00F67976" w:rsidP="00E476E3">
            <w:pPr>
              <w:keepNext/>
              <w:spacing w:after="0" w:line="220" w:lineRule="exact"/>
              <w:jc w:val="left"/>
              <w:rPr>
                <w:rFonts w:eastAsia="Arial"/>
                <w:b/>
                <w:bCs/>
                <w:iCs/>
                <w:noProof/>
                <w:color w:val="000000"/>
                <w:sz w:val="18"/>
                <w:szCs w:val="20"/>
                <w:lang w:eastAsia="ja-JP" w:bidi="x-none"/>
              </w:rPr>
            </w:pPr>
            <w:r w:rsidRPr="002A09A5">
              <w:rPr>
                <w:rFonts w:eastAsia="Arial"/>
                <w:b/>
                <w:bCs/>
                <w:iCs/>
                <w:noProof/>
                <w:color w:val="000000"/>
                <w:sz w:val="18"/>
                <w:szCs w:val="20"/>
                <w:lang w:eastAsia="ja-JP" w:bidi="x-none"/>
              </w:rPr>
              <w:t>Version</w:t>
            </w:r>
          </w:p>
        </w:tc>
        <w:tc>
          <w:tcPr>
            <w:tcW w:w="5244" w:type="dxa"/>
          </w:tcPr>
          <w:p w14:paraId="42C4C402" w14:textId="77777777" w:rsidR="00F67976" w:rsidRPr="002A09A5" w:rsidRDefault="00F67976" w:rsidP="00E476E3">
            <w:pPr>
              <w:keepNext/>
              <w:spacing w:after="0" w:line="220" w:lineRule="exact"/>
              <w:jc w:val="left"/>
              <w:rPr>
                <w:rFonts w:eastAsia="Arial"/>
                <w:b/>
                <w:bCs/>
                <w:iCs/>
                <w:noProof/>
                <w:color w:val="000000"/>
                <w:sz w:val="18"/>
                <w:szCs w:val="20"/>
                <w:lang w:eastAsia="ja-JP" w:bidi="x-none"/>
              </w:rPr>
            </w:pPr>
            <w:r w:rsidRPr="002A09A5">
              <w:rPr>
                <w:rFonts w:eastAsia="Arial"/>
                <w:b/>
                <w:bCs/>
                <w:iCs/>
                <w:noProof/>
                <w:color w:val="000000"/>
                <w:sz w:val="18"/>
                <w:szCs w:val="20"/>
                <w:lang w:eastAsia="ja-JP" w:bidi="x-none"/>
              </w:rPr>
              <w:t>Additional requirements</w:t>
            </w:r>
          </w:p>
        </w:tc>
      </w:tr>
      <w:tr w:rsidR="00F67976" w:rsidRPr="002A09A5" w14:paraId="3F3B0B50" w14:textId="77777777" w:rsidTr="00E476E3">
        <w:trPr>
          <w:jc w:val="center"/>
        </w:trPr>
        <w:tc>
          <w:tcPr>
            <w:tcW w:w="607" w:type="dxa"/>
            <w:tcBorders>
              <w:top w:val="single" w:sz="4" w:space="0" w:color="auto"/>
              <w:left w:val="single" w:sz="4" w:space="0" w:color="auto"/>
              <w:bottom w:val="single" w:sz="4" w:space="0" w:color="auto"/>
              <w:right w:val="single" w:sz="4" w:space="0" w:color="auto"/>
            </w:tcBorders>
          </w:tcPr>
          <w:p w14:paraId="4DFED286" w14:textId="77777777" w:rsidR="00F67976" w:rsidRPr="002A09A5" w:rsidRDefault="00F67976" w:rsidP="00E476E3">
            <w:pPr>
              <w:spacing w:after="0" w:line="220" w:lineRule="exact"/>
              <w:jc w:val="left"/>
              <w:rPr>
                <w:rStyle w:val="ISOCode"/>
              </w:rPr>
            </w:pPr>
            <w:r w:rsidRPr="002A09A5">
              <w:rPr>
                <w:rStyle w:val="ISOCode"/>
              </w:rPr>
              <w:t>ftyp</w:t>
            </w:r>
          </w:p>
        </w:tc>
        <w:tc>
          <w:tcPr>
            <w:tcW w:w="607" w:type="dxa"/>
            <w:tcBorders>
              <w:top w:val="single" w:sz="4" w:space="0" w:color="auto"/>
              <w:left w:val="single" w:sz="4" w:space="0" w:color="auto"/>
              <w:bottom w:val="single" w:sz="4" w:space="0" w:color="auto"/>
              <w:right w:val="single" w:sz="4" w:space="0" w:color="auto"/>
            </w:tcBorders>
          </w:tcPr>
          <w:p w14:paraId="43DF2EC7" w14:textId="77777777" w:rsidR="00F67976" w:rsidRPr="002A09A5" w:rsidRDefault="00F67976" w:rsidP="00E476E3">
            <w:pPr>
              <w:spacing w:after="0" w:line="220" w:lineRule="exact"/>
              <w:jc w:val="left"/>
              <w:rPr>
                <w:rStyle w:val="ISOCode"/>
              </w:rPr>
            </w:pPr>
          </w:p>
        </w:tc>
        <w:tc>
          <w:tcPr>
            <w:tcW w:w="607" w:type="dxa"/>
            <w:tcBorders>
              <w:top w:val="single" w:sz="4" w:space="0" w:color="auto"/>
              <w:left w:val="single" w:sz="4" w:space="0" w:color="auto"/>
              <w:bottom w:val="single" w:sz="4" w:space="0" w:color="auto"/>
              <w:right w:val="single" w:sz="4" w:space="0" w:color="auto"/>
            </w:tcBorders>
          </w:tcPr>
          <w:p w14:paraId="641268CC" w14:textId="77777777" w:rsidR="00F67976" w:rsidRPr="002A09A5" w:rsidRDefault="00F67976" w:rsidP="00E476E3">
            <w:pPr>
              <w:spacing w:after="0" w:line="220" w:lineRule="exact"/>
              <w:jc w:val="left"/>
              <w:rPr>
                <w:rStyle w:val="ISOCode"/>
              </w:rPr>
            </w:pPr>
          </w:p>
        </w:tc>
        <w:tc>
          <w:tcPr>
            <w:tcW w:w="607" w:type="dxa"/>
            <w:tcBorders>
              <w:top w:val="single" w:sz="4" w:space="0" w:color="auto"/>
              <w:left w:val="single" w:sz="4" w:space="0" w:color="auto"/>
              <w:bottom w:val="single" w:sz="4" w:space="0" w:color="auto"/>
              <w:right w:val="single" w:sz="4" w:space="0" w:color="auto"/>
            </w:tcBorders>
          </w:tcPr>
          <w:p w14:paraId="314B5884" w14:textId="77777777" w:rsidR="00F67976" w:rsidRPr="002A09A5" w:rsidRDefault="00F67976" w:rsidP="00E476E3">
            <w:pPr>
              <w:spacing w:after="0" w:line="220" w:lineRule="exact"/>
              <w:jc w:val="left"/>
              <w:rPr>
                <w:rStyle w:val="ISOCode"/>
              </w:rPr>
            </w:pPr>
          </w:p>
        </w:tc>
        <w:tc>
          <w:tcPr>
            <w:tcW w:w="607" w:type="dxa"/>
            <w:tcBorders>
              <w:top w:val="single" w:sz="4" w:space="0" w:color="auto"/>
              <w:left w:val="single" w:sz="4" w:space="0" w:color="auto"/>
              <w:bottom w:val="single" w:sz="4" w:space="0" w:color="auto"/>
              <w:right w:val="single" w:sz="4" w:space="0" w:color="auto"/>
            </w:tcBorders>
          </w:tcPr>
          <w:p w14:paraId="328F83D7" w14:textId="77777777" w:rsidR="00F67976" w:rsidRPr="002A09A5" w:rsidRDefault="00F67976" w:rsidP="00E476E3">
            <w:pPr>
              <w:spacing w:after="0" w:line="220" w:lineRule="exact"/>
              <w:jc w:val="left"/>
              <w:rPr>
                <w:rStyle w:val="ISOCode"/>
              </w:rPr>
            </w:pPr>
          </w:p>
        </w:tc>
        <w:tc>
          <w:tcPr>
            <w:tcW w:w="607" w:type="dxa"/>
            <w:tcBorders>
              <w:top w:val="single" w:sz="4" w:space="0" w:color="auto"/>
              <w:left w:val="single" w:sz="4" w:space="0" w:color="auto"/>
              <w:bottom w:val="single" w:sz="4" w:space="0" w:color="auto"/>
              <w:right w:val="single" w:sz="4" w:space="0" w:color="auto"/>
            </w:tcBorders>
          </w:tcPr>
          <w:p w14:paraId="46C1984F" w14:textId="77777777" w:rsidR="00F67976" w:rsidRPr="002A09A5" w:rsidRDefault="00F67976" w:rsidP="00E476E3">
            <w:pPr>
              <w:spacing w:after="0" w:line="220" w:lineRule="exact"/>
              <w:jc w:val="left"/>
              <w:rPr>
                <w:rStyle w:val="ISOCode"/>
              </w:rPr>
            </w:pPr>
          </w:p>
        </w:tc>
        <w:tc>
          <w:tcPr>
            <w:tcW w:w="681" w:type="dxa"/>
            <w:tcBorders>
              <w:top w:val="single" w:sz="4" w:space="0" w:color="auto"/>
              <w:left w:val="single" w:sz="4" w:space="0" w:color="auto"/>
              <w:bottom w:val="single" w:sz="4" w:space="0" w:color="auto"/>
              <w:right w:val="single" w:sz="4" w:space="0" w:color="auto"/>
            </w:tcBorders>
          </w:tcPr>
          <w:p w14:paraId="0BFCFA4D"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w:t>
            </w:r>
          </w:p>
        </w:tc>
        <w:tc>
          <w:tcPr>
            <w:tcW w:w="5244" w:type="dxa"/>
            <w:tcBorders>
              <w:top w:val="single" w:sz="4" w:space="0" w:color="auto"/>
              <w:left w:val="single" w:sz="4" w:space="0" w:color="auto"/>
              <w:bottom w:val="single" w:sz="4" w:space="0" w:color="auto"/>
              <w:right w:val="single" w:sz="4" w:space="0" w:color="auto"/>
            </w:tcBorders>
          </w:tcPr>
          <w:p w14:paraId="031B0929" w14:textId="77777777" w:rsidR="00F67976" w:rsidRPr="002A09A5" w:rsidRDefault="00F67976" w:rsidP="00E476E3">
            <w:pPr>
              <w:spacing w:after="0" w:line="220" w:lineRule="exact"/>
              <w:jc w:val="left"/>
              <w:rPr>
                <w:rFonts w:eastAsia="Arial"/>
                <w:iCs/>
                <w:noProof/>
                <w:color w:val="000000"/>
                <w:sz w:val="18"/>
                <w:szCs w:val="20"/>
                <w:lang w:eastAsia="ja-JP" w:bidi="x-none"/>
              </w:rPr>
            </w:pPr>
          </w:p>
        </w:tc>
      </w:tr>
      <w:tr w:rsidR="00F67976" w:rsidRPr="002A09A5" w14:paraId="5AA1F4E1" w14:textId="77777777" w:rsidTr="00E476E3">
        <w:trPr>
          <w:jc w:val="center"/>
        </w:trPr>
        <w:tc>
          <w:tcPr>
            <w:tcW w:w="607" w:type="dxa"/>
          </w:tcPr>
          <w:p w14:paraId="572DD65A" w14:textId="77777777" w:rsidR="00F67976" w:rsidRPr="002A09A5" w:rsidRDefault="00F67976" w:rsidP="00E476E3">
            <w:pPr>
              <w:keepNext/>
              <w:spacing w:after="0" w:line="220" w:lineRule="exact"/>
              <w:jc w:val="left"/>
              <w:rPr>
                <w:rStyle w:val="ISOCode"/>
              </w:rPr>
            </w:pPr>
            <w:r w:rsidRPr="002A09A5">
              <w:rPr>
                <w:rStyle w:val="ISOCode"/>
              </w:rPr>
              <w:t>moov</w:t>
            </w:r>
          </w:p>
        </w:tc>
        <w:tc>
          <w:tcPr>
            <w:tcW w:w="607" w:type="dxa"/>
          </w:tcPr>
          <w:p w14:paraId="148526D2" w14:textId="77777777" w:rsidR="00F67976" w:rsidRPr="002A09A5" w:rsidRDefault="00F67976" w:rsidP="00E476E3">
            <w:pPr>
              <w:keepNext/>
              <w:spacing w:after="0" w:line="220" w:lineRule="exact"/>
              <w:jc w:val="left"/>
              <w:rPr>
                <w:rStyle w:val="ISOCode"/>
              </w:rPr>
            </w:pPr>
          </w:p>
        </w:tc>
        <w:tc>
          <w:tcPr>
            <w:tcW w:w="607" w:type="dxa"/>
          </w:tcPr>
          <w:p w14:paraId="532EFDE3" w14:textId="77777777" w:rsidR="00F67976" w:rsidRPr="002A09A5" w:rsidRDefault="00F67976" w:rsidP="00E476E3">
            <w:pPr>
              <w:keepNext/>
              <w:spacing w:after="0" w:line="220" w:lineRule="exact"/>
              <w:jc w:val="left"/>
              <w:rPr>
                <w:rStyle w:val="ISOCode"/>
              </w:rPr>
            </w:pPr>
          </w:p>
        </w:tc>
        <w:tc>
          <w:tcPr>
            <w:tcW w:w="607" w:type="dxa"/>
          </w:tcPr>
          <w:p w14:paraId="4CCEBEC3" w14:textId="77777777" w:rsidR="00F67976" w:rsidRPr="002A09A5" w:rsidRDefault="00F67976" w:rsidP="00E476E3">
            <w:pPr>
              <w:keepNext/>
              <w:spacing w:after="0" w:line="220" w:lineRule="exact"/>
              <w:jc w:val="left"/>
              <w:rPr>
                <w:rStyle w:val="ISOCode"/>
              </w:rPr>
            </w:pPr>
          </w:p>
        </w:tc>
        <w:tc>
          <w:tcPr>
            <w:tcW w:w="607" w:type="dxa"/>
          </w:tcPr>
          <w:p w14:paraId="32791BC1" w14:textId="77777777" w:rsidR="00F67976" w:rsidRPr="002A09A5" w:rsidRDefault="00F67976" w:rsidP="00E476E3">
            <w:pPr>
              <w:keepNext/>
              <w:spacing w:after="0" w:line="220" w:lineRule="exact"/>
              <w:jc w:val="left"/>
              <w:rPr>
                <w:rStyle w:val="ISOCode"/>
              </w:rPr>
            </w:pPr>
          </w:p>
        </w:tc>
        <w:tc>
          <w:tcPr>
            <w:tcW w:w="607" w:type="dxa"/>
          </w:tcPr>
          <w:p w14:paraId="6B2A7794" w14:textId="77777777" w:rsidR="00F67976" w:rsidRPr="002A09A5" w:rsidRDefault="00F67976" w:rsidP="00E476E3">
            <w:pPr>
              <w:keepNext/>
              <w:spacing w:after="0" w:line="220" w:lineRule="exact"/>
              <w:jc w:val="left"/>
              <w:rPr>
                <w:rStyle w:val="ISOCode"/>
              </w:rPr>
            </w:pPr>
          </w:p>
        </w:tc>
        <w:tc>
          <w:tcPr>
            <w:tcW w:w="681" w:type="dxa"/>
          </w:tcPr>
          <w:p w14:paraId="573A5902" w14:textId="77777777" w:rsidR="00F67976" w:rsidRPr="002A09A5" w:rsidRDefault="00F67976" w:rsidP="00E476E3">
            <w:pPr>
              <w:keepNext/>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w:t>
            </w:r>
          </w:p>
        </w:tc>
        <w:tc>
          <w:tcPr>
            <w:tcW w:w="5244" w:type="dxa"/>
          </w:tcPr>
          <w:p w14:paraId="74757F4F" w14:textId="77777777" w:rsidR="00F67976" w:rsidRPr="002A09A5" w:rsidRDefault="00F67976" w:rsidP="00E476E3">
            <w:pPr>
              <w:keepNext/>
              <w:spacing w:after="0" w:line="220" w:lineRule="exact"/>
              <w:jc w:val="left"/>
              <w:rPr>
                <w:rFonts w:eastAsia="Arial"/>
                <w:iCs/>
                <w:noProof/>
                <w:color w:val="000000"/>
                <w:sz w:val="18"/>
                <w:szCs w:val="20"/>
                <w:lang w:eastAsia="ja-JP" w:bidi="x-none"/>
              </w:rPr>
            </w:pPr>
          </w:p>
        </w:tc>
      </w:tr>
      <w:tr w:rsidR="00F67976" w:rsidRPr="002A09A5" w14:paraId="523CFE9E" w14:textId="77777777" w:rsidTr="00E476E3">
        <w:trPr>
          <w:jc w:val="center"/>
        </w:trPr>
        <w:tc>
          <w:tcPr>
            <w:tcW w:w="607" w:type="dxa"/>
          </w:tcPr>
          <w:p w14:paraId="123C4D42" w14:textId="77777777" w:rsidR="00F67976" w:rsidRPr="002A09A5" w:rsidRDefault="00F67976" w:rsidP="00E476E3">
            <w:pPr>
              <w:spacing w:after="0" w:line="220" w:lineRule="exact"/>
              <w:jc w:val="left"/>
              <w:rPr>
                <w:rStyle w:val="ISOCode"/>
              </w:rPr>
            </w:pPr>
          </w:p>
        </w:tc>
        <w:tc>
          <w:tcPr>
            <w:tcW w:w="607" w:type="dxa"/>
          </w:tcPr>
          <w:p w14:paraId="2E6C9792" w14:textId="77777777" w:rsidR="00F67976" w:rsidRPr="002A09A5" w:rsidRDefault="00F67976" w:rsidP="00E476E3">
            <w:pPr>
              <w:spacing w:after="0" w:line="220" w:lineRule="exact"/>
              <w:jc w:val="left"/>
              <w:rPr>
                <w:rStyle w:val="ISOCode"/>
              </w:rPr>
            </w:pPr>
            <w:r w:rsidRPr="002A09A5">
              <w:rPr>
                <w:rStyle w:val="ISOCode"/>
              </w:rPr>
              <w:t>mvhd</w:t>
            </w:r>
          </w:p>
        </w:tc>
        <w:tc>
          <w:tcPr>
            <w:tcW w:w="607" w:type="dxa"/>
          </w:tcPr>
          <w:p w14:paraId="16FF9788" w14:textId="77777777" w:rsidR="00F67976" w:rsidRPr="002A09A5" w:rsidRDefault="00F67976" w:rsidP="00E476E3">
            <w:pPr>
              <w:spacing w:after="0" w:line="220" w:lineRule="exact"/>
              <w:jc w:val="left"/>
              <w:rPr>
                <w:rStyle w:val="ISOCode"/>
              </w:rPr>
            </w:pPr>
          </w:p>
        </w:tc>
        <w:tc>
          <w:tcPr>
            <w:tcW w:w="607" w:type="dxa"/>
          </w:tcPr>
          <w:p w14:paraId="6664E790" w14:textId="77777777" w:rsidR="00F67976" w:rsidRPr="002A09A5" w:rsidRDefault="00F67976" w:rsidP="00E476E3">
            <w:pPr>
              <w:spacing w:after="0" w:line="220" w:lineRule="exact"/>
              <w:jc w:val="left"/>
              <w:rPr>
                <w:rStyle w:val="ISOCode"/>
              </w:rPr>
            </w:pPr>
          </w:p>
        </w:tc>
        <w:tc>
          <w:tcPr>
            <w:tcW w:w="607" w:type="dxa"/>
          </w:tcPr>
          <w:p w14:paraId="48147121" w14:textId="77777777" w:rsidR="00F67976" w:rsidRPr="002A09A5" w:rsidRDefault="00F67976" w:rsidP="00E476E3">
            <w:pPr>
              <w:spacing w:after="0" w:line="220" w:lineRule="exact"/>
              <w:jc w:val="left"/>
              <w:rPr>
                <w:rStyle w:val="ISOCode"/>
              </w:rPr>
            </w:pPr>
          </w:p>
        </w:tc>
        <w:tc>
          <w:tcPr>
            <w:tcW w:w="607" w:type="dxa"/>
          </w:tcPr>
          <w:p w14:paraId="5344D574" w14:textId="77777777" w:rsidR="00F67976" w:rsidRPr="002A09A5" w:rsidRDefault="00F67976" w:rsidP="00E476E3">
            <w:pPr>
              <w:spacing w:after="0" w:line="220" w:lineRule="exact"/>
              <w:jc w:val="left"/>
              <w:rPr>
                <w:rStyle w:val="ISOCode"/>
              </w:rPr>
            </w:pPr>
          </w:p>
        </w:tc>
        <w:tc>
          <w:tcPr>
            <w:tcW w:w="681" w:type="dxa"/>
          </w:tcPr>
          <w:p w14:paraId="12BDB483"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0, 1</w:t>
            </w:r>
          </w:p>
        </w:tc>
        <w:tc>
          <w:tcPr>
            <w:tcW w:w="5244" w:type="dxa"/>
          </w:tcPr>
          <w:p w14:paraId="12C2B240" w14:textId="77777777" w:rsidR="00F67976" w:rsidRPr="002A09A5" w:rsidRDefault="00F67976" w:rsidP="00E476E3">
            <w:pPr>
              <w:spacing w:after="0" w:line="220" w:lineRule="exact"/>
              <w:jc w:val="left"/>
              <w:rPr>
                <w:rFonts w:eastAsia="Arial"/>
                <w:iCs/>
                <w:noProof/>
                <w:color w:val="000000"/>
                <w:sz w:val="18"/>
                <w:szCs w:val="20"/>
                <w:lang w:eastAsia="ja-JP" w:bidi="x-none"/>
              </w:rPr>
            </w:pPr>
          </w:p>
        </w:tc>
      </w:tr>
      <w:tr w:rsidR="00F67976" w:rsidRPr="002A09A5" w14:paraId="7E03B23F" w14:textId="77777777" w:rsidTr="00E476E3">
        <w:trPr>
          <w:jc w:val="center"/>
        </w:trPr>
        <w:tc>
          <w:tcPr>
            <w:tcW w:w="607" w:type="dxa"/>
          </w:tcPr>
          <w:p w14:paraId="0900C42D" w14:textId="77777777" w:rsidR="00F67976" w:rsidRPr="002A09A5" w:rsidRDefault="00F67976" w:rsidP="00E476E3">
            <w:pPr>
              <w:spacing w:after="0" w:line="220" w:lineRule="exact"/>
              <w:jc w:val="left"/>
              <w:rPr>
                <w:rStyle w:val="ISOCode"/>
              </w:rPr>
            </w:pPr>
          </w:p>
        </w:tc>
        <w:tc>
          <w:tcPr>
            <w:tcW w:w="607" w:type="dxa"/>
          </w:tcPr>
          <w:p w14:paraId="7D729E7A" w14:textId="77777777" w:rsidR="00F67976" w:rsidRPr="002A09A5" w:rsidRDefault="00F67976" w:rsidP="00E476E3">
            <w:pPr>
              <w:spacing w:after="0" w:line="220" w:lineRule="exact"/>
              <w:jc w:val="left"/>
              <w:rPr>
                <w:rStyle w:val="ISOCode"/>
              </w:rPr>
            </w:pPr>
            <w:r w:rsidRPr="002A09A5">
              <w:rPr>
                <w:rStyle w:val="ISOCode"/>
              </w:rPr>
              <w:t>trak</w:t>
            </w:r>
          </w:p>
        </w:tc>
        <w:tc>
          <w:tcPr>
            <w:tcW w:w="607" w:type="dxa"/>
          </w:tcPr>
          <w:p w14:paraId="3136AE00" w14:textId="77777777" w:rsidR="00F67976" w:rsidRPr="002A09A5" w:rsidRDefault="00F67976" w:rsidP="00E476E3">
            <w:pPr>
              <w:spacing w:after="0" w:line="220" w:lineRule="exact"/>
              <w:jc w:val="left"/>
              <w:rPr>
                <w:rStyle w:val="ISOCode"/>
              </w:rPr>
            </w:pPr>
          </w:p>
        </w:tc>
        <w:tc>
          <w:tcPr>
            <w:tcW w:w="607" w:type="dxa"/>
          </w:tcPr>
          <w:p w14:paraId="19BDFD42" w14:textId="77777777" w:rsidR="00F67976" w:rsidRPr="002A09A5" w:rsidRDefault="00F67976" w:rsidP="00E476E3">
            <w:pPr>
              <w:spacing w:after="0" w:line="220" w:lineRule="exact"/>
              <w:jc w:val="left"/>
              <w:rPr>
                <w:rStyle w:val="ISOCode"/>
              </w:rPr>
            </w:pPr>
          </w:p>
        </w:tc>
        <w:tc>
          <w:tcPr>
            <w:tcW w:w="607" w:type="dxa"/>
          </w:tcPr>
          <w:p w14:paraId="28A99CDA" w14:textId="77777777" w:rsidR="00F67976" w:rsidRPr="002A09A5" w:rsidRDefault="00F67976" w:rsidP="00E476E3">
            <w:pPr>
              <w:spacing w:after="0" w:line="220" w:lineRule="exact"/>
              <w:jc w:val="left"/>
              <w:rPr>
                <w:rStyle w:val="ISOCode"/>
              </w:rPr>
            </w:pPr>
          </w:p>
        </w:tc>
        <w:tc>
          <w:tcPr>
            <w:tcW w:w="607" w:type="dxa"/>
          </w:tcPr>
          <w:p w14:paraId="0DF322CD" w14:textId="77777777" w:rsidR="00F67976" w:rsidRPr="002A09A5" w:rsidRDefault="00F67976" w:rsidP="00E476E3">
            <w:pPr>
              <w:spacing w:after="0" w:line="220" w:lineRule="exact"/>
              <w:jc w:val="left"/>
              <w:rPr>
                <w:rStyle w:val="ISOCode"/>
              </w:rPr>
            </w:pPr>
          </w:p>
        </w:tc>
        <w:tc>
          <w:tcPr>
            <w:tcW w:w="681" w:type="dxa"/>
          </w:tcPr>
          <w:p w14:paraId="438AD083"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w:t>
            </w:r>
          </w:p>
        </w:tc>
        <w:tc>
          <w:tcPr>
            <w:tcW w:w="5244" w:type="dxa"/>
          </w:tcPr>
          <w:p w14:paraId="3F6E1AB7"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There shall be at least one media track present that is constrained as specified in this table.</w:t>
            </w:r>
          </w:p>
        </w:tc>
      </w:tr>
      <w:tr w:rsidR="00F67976" w:rsidRPr="002A09A5" w14:paraId="43FEBF49" w14:textId="77777777" w:rsidTr="00E476E3">
        <w:trPr>
          <w:jc w:val="center"/>
        </w:trPr>
        <w:tc>
          <w:tcPr>
            <w:tcW w:w="607" w:type="dxa"/>
          </w:tcPr>
          <w:p w14:paraId="6EDA1DEF" w14:textId="77777777" w:rsidR="00F67976" w:rsidRPr="002A09A5" w:rsidRDefault="00F67976" w:rsidP="00E476E3">
            <w:pPr>
              <w:spacing w:after="0" w:line="220" w:lineRule="exact"/>
              <w:jc w:val="left"/>
              <w:rPr>
                <w:rStyle w:val="ISOCode"/>
              </w:rPr>
            </w:pPr>
          </w:p>
        </w:tc>
        <w:tc>
          <w:tcPr>
            <w:tcW w:w="607" w:type="dxa"/>
          </w:tcPr>
          <w:p w14:paraId="40BB4E30" w14:textId="77777777" w:rsidR="00F67976" w:rsidRPr="002A09A5" w:rsidRDefault="00F67976" w:rsidP="00E476E3">
            <w:pPr>
              <w:spacing w:after="0" w:line="220" w:lineRule="exact"/>
              <w:jc w:val="left"/>
              <w:rPr>
                <w:rStyle w:val="ISOCode"/>
              </w:rPr>
            </w:pPr>
          </w:p>
        </w:tc>
        <w:tc>
          <w:tcPr>
            <w:tcW w:w="607" w:type="dxa"/>
          </w:tcPr>
          <w:p w14:paraId="6CB364B9" w14:textId="77777777" w:rsidR="00F67976" w:rsidRPr="002A09A5" w:rsidRDefault="00F67976" w:rsidP="00E476E3">
            <w:pPr>
              <w:spacing w:after="0" w:line="220" w:lineRule="exact"/>
              <w:jc w:val="left"/>
              <w:rPr>
                <w:rStyle w:val="ISOCode"/>
              </w:rPr>
            </w:pPr>
            <w:r w:rsidRPr="002A09A5">
              <w:rPr>
                <w:rStyle w:val="ISOCode"/>
              </w:rPr>
              <w:t>tkhd</w:t>
            </w:r>
          </w:p>
        </w:tc>
        <w:tc>
          <w:tcPr>
            <w:tcW w:w="607" w:type="dxa"/>
          </w:tcPr>
          <w:p w14:paraId="392BEC84" w14:textId="77777777" w:rsidR="00F67976" w:rsidRPr="002A09A5" w:rsidRDefault="00F67976" w:rsidP="00E476E3">
            <w:pPr>
              <w:spacing w:after="0" w:line="220" w:lineRule="exact"/>
              <w:jc w:val="left"/>
              <w:rPr>
                <w:rStyle w:val="ISOCode"/>
              </w:rPr>
            </w:pPr>
          </w:p>
        </w:tc>
        <w:tc>
          <w:tcPr>
            <w:tcW w:w="607" w:type="dxa"/>
          </w:tcPr>
          <w:p w14:paraId="651D5F97" w14:textId="77777777" w:rsidR="00F67976" w:rsidRPr="002A09A5" w:rsidRDefault="00F67976" w:rsidP="00E476E3">
            <w:pPr>
              <w:spacing w:after="0" w:line="220" w:lineRule="exact"/>
              <w:jc w:val="left"/>
              <w:rPr>
                <w:rStyle w:val="ISOCode"/>
              </w:rPr>
            </w:pPr>
          </w:p>
        </w:tc>
        <w:tc>
          <w:tcPr>
            <w:tcW w:w="607" w:type="dxa"/>
          </w:tcPr>
          <w:p w14:paraId="32E90351" w14:textId="77777777" w:rsidR="00F67976" w:rsidRPr="002A09A5" w:rsidRDefault="00F67976" w:rsidP="00E476E3">
            <w:pPr>
              <w:spacing w:after="0" w:line="220" w:lineRule="exact"/>
              <w:jc w:val="left"/>
              <w:rPr>
                <w:rStyle w:val="ISOCode"/>
              </w:rPr>
            </w:pPr>
          </w:p>
        </w:tc>
        <w:tc>
          <w:tcPr>
            <w:tcW w:w="681" w:type="dxa"/>
          </w:tcPr>
          <w:p w14:paraId="3030FDA3"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0, 1</w:t>
            </w:r>
          </w:p>
        </w:tc>
        <w:tc>
          <w:tcPr>
            <w:tcW w:w="5244" w:type="dxa"/>
          </w:tcPr>
          <w:p w14:paraId="627F2D6E" w14:textId="77777777" w:rsidR="00F67976" w:rsidRPr="002A09A5" w:rsidRDefault="00F67976" w:rsidP="00E476E3">
            <w:pPr>
              <w:spacing w:after="0" w:line="220" w:lineRule="exact"/>
              <w:jc w:val="left"/>
              <w:rPr>
                <w:rFonts w:eastAsia="Arial"/>
                <w:iCs/>
                <w:noProof/>
                <w:color w:val="000000"/>
                <w:sz w:val="18"/>
                <w:szCs w:val="20"/>
                <w:lang w:eastAsia="ja-JP" w:bidi="x-none"/>
              </w:rPr>
            </w:pPr>
          </w:p>
        </w:tc>
      </w:tr>
      <w:tr w:rsidR="00F67976" w:rsidRPr="002A09A5" w14:paraId="19FC8942" w14:textId="77777777" w:rsidTr="00E476E3">
        <w:trPr>
          <w:jc w:val="center"/>
        </w:trPr>
        <w:tc>
          <w:tcPr>
            <w:tcW w:w="607" w:type="dxa"/>
          </w:tcPr>
          <w:p w14:paraId="1EFD23B2" w14:textId="77777777" w:rsidR="00F67976" w:rsidRPr="002A09A5" w:rsidRDefault="00F67976" w:rsidP="00E476E3">
            <w:pPr>
              <w:spacing w:after="0" w:line="220" w:lineRule="exact"/>
              <w:jc w:val="left"/>
              <w:rPr>
                <w:rStyle w:val="ISOCode"/>
              </w:rPr>
            </w:pPr>
          </w:p>
        </w:tc>
        <w:tc>
          <w:tcPr>
            <w:tcW w:w="607" w:type="dxa"/>
          </w:tcPr>
          <w:p w14:paraId="704F24C6" w14:textId="77777777" w:rsidR="00F67976" w:rsidRPr="002A09A5" w:rsidRDefault="00F67976" w:rsidP="00E476E3">
            <w:pPr>
              <w:spacing w:after="0" w:line="220" w:lineRule="exact"/>
              <w:jc w:val="left"/>
              <w:rPr>
                <w:rStyle w:val="ISOCode"/>
              </w:rPr>
            </w:pPr>
          </w:p>
        </w:tc>
        <w:tc>
          <w:tcPr>
            <w:tcW w:w="607" w:type="dxa"/>
          </w:tcPr>
          <w:p w14:paraId="2742BA37" w14:textId="77777777" w:rsidR="00F67976" w:rsidRPr="002A09A5" w:rsidRDefault="00F67976" w:rsidP="00E476E3">
            <w:pPr>
              <w:spacing w:after="0" w:line="220" w:lineRule="exact"/>
              <w:jc w:val="left"/>
              <w:rPr>
                <w:rStyle w:val="ISOCode"/>
              </w:rPr>
            </w:pPr>
            <w:r w:rsidRPr="002A09A5">
              <w:rPr>
                <w:rStyle w:val="ISOCode"/>
              </w:rPr>
              <w:t>mdia</w:t>
            </w:r>
          </w:p>
        </w:tc>
        <w:tc>
          <w:tcPr>
            <w:tcW w:w="607" w:type="dxa"/>
          </w:tcPr>
          <w:p w14:paraId="45EE943D" w14:textId="77777777" w:rsidR="00F67976" w:rsidRPr="002A09A5" w:rsidRDefault="00F67976" w:rsidP="00E476E3">
            <w:pPr>
              <w:spacing w:after="0" w:line="220" w:lineRule="exact"/>
              <w:jc w:val="left"/>
              <w:rPr>
                <w:rStyle w:val="ISOCode"/>
              </w:rPr>
            </w:pPr>
          </w:p>
        </w:tc>
        <w:tc>
          <w:tcPr>
            <w:tcW w:w="607" w:type="dxa"/>
          </w:tcPr>
          <w:p w14:paraId="6CB9D434" w14:textId="77777777" w:rsidR="00F67976" w:rsidRPr="002A09A5" w:rsidRDefault="00F67976" w:rsidP="00E476E3">
            <w:pPr>
              <w:spacing w:after="0" w:line="220" w:lineRule="exact"/>
              <w:jc w:val="left"/>
              <w:rPr>
                <w:rStyle w:val="ISOCode"/>
              </w:rPr>
            </w:pPr>
          </w:p>
        </w:tc>
        <w:tc>
          <w:tcPr>
            <w:tcW w:w="607" w:type="dxa"/>
          </w:tcPr>
          <w:p w14:paraId="300ECC3F" w14:textId="77777777" w:rsidR="00F67976" w:rsidRPr="002A09A5" w:rsidRDefault="00F67976" w:rsidP="00E476E3">
            <w:pPr>
              <w:spacing w:after="0" w:line="220" w:lineRule="exact"/>
              <w:jc w:val="left"/>
              <w:rPr>
                <w:rStyle w:val="ISOCode"/>
              </w:rPr>
            </w:pPr>
          </w:p>
        </w:tc>
        <w:tc>
          <w:tcPr>
            <w:tcW w:w="681" w:type="dxa"/>
          </w:tcPr>
          <w:p w14:paraId="42BE6261"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w:t>
            </w:r>
          </w:p>
        </w:tc>
        <w:tc>
          <w:tcPr>
            <w:tcW w:w="5244" w:type="dxa"/>
          </w:tcPr>
          <w:p w14:paraId="1CD106BF" w14:textId="77777777" w:rsidR="00F67976" w:rsidRPr="002A09A5" w:rsidRDefault="00F67976" w:rsidP="00E476E3">
            <w:pPr>
              <w:spacing w:after="0" w:line="220" w:lineRule="exact"/>
              <w:jc w:val="left"/>
              <w:rPr>
                <w:rFonts w:eastAsia="Arial"/>
                <w:iCs/>
                <w:noProof/>
                <w:color w:val="000000"/>
                <w:sz w:val="18"/>
                <w:szCs w:val="20"/>
                <w:lang w:eastAsia="ja-JP" w:bidi="x-none"/>
              </w:rPr>
            </w:pPr>
          </w:p>
        </w:tc>
      </w:tr>
      <w:tr w:rsidR="00F67976" w:rsidRPr="002A09A5" w14:paraId="5F54EDD5" w14:textId="77777777" w:rsidTr="00E476E3">
        <w:trPr>
          <w:jc w:val="center"/>
        </w:trPr>
        <w:tc>
          <w:tcPr>
            <w:tcW w:w="607" w:type="dxa"/>
          </w:tcPr>
          <w:p w14:paraId="082A617A" w14:textId="77777777" w:rsidR="00F67976" w:rsidRPr="002A09A5" w:rsidRDefault="00F67976" w:rsidP="00E476E3">
            <w:pPr>
              <w:spacing w:after="0" w:line="220" w:lineRule="exact"/>
              <w:jc w:val="left"/>
              <w:rPr>
                <w:rStyle w:val="ISOCode"/>
              </w:rPr>
            </w:pPr>
          </w:p>
        </w:tc>
        <w:tc>
          <w:tcPr>
            <w:tcW w:w="607" w:type="dxa"/>
          </w:tcPr>
          <w:p w14:paraId="5CEA3725" w14:textId="77777777" w:rsidR="00F67976" w:rsidRPr="002A09A5" w:rsidRDefault="00F67976" w:rsidP="00E476E3">
            <w:pPr>
              <w:spacing w:after="0" w:line="220" w:lineRule="exact"/>
              <w:jc w:val="left"/>
              <w:rPr>
                <w:rStyle w:val="ISOCode"/>
              </w:rPr>
            </w:pPr>
          </w:p>
        </w:tc>
        <w:tc>
          <w:tcPr>
            <w:tcW w:w="607" w:type="dxa"/>
          </w:tcPr>
          <w:p w14:paraId="20527EA1" w14:textId="77777777" w:rsidR="00F67976" w:rsidRPr="002A09A5" w:rsidRDefault="00F67976" w:rsidP="00E476E3">
            <w:pPr>
              <w:spacing w:after="0" w:line="220" w:lineRule="exact"/>
              <w:jc w:val="left"/>
              <w:rPr>
                <w:rStyle w:val="ISOCode"/>
              </w:rPr>
            </w:pPr>
          </w:p>
        </w:tc>
        <w:tc>
          <w:tcPr>
            <w:tcW w:w="607" w:type="dxa"/>
          </w:tcPr>
          <w:p w14:paraId="17D0A774" w14:textId="77777777" w:rsidR="00F67976" w:rsidRPr="002A09A5" w:rsidRDefault="00F67976" w:rsidP="00E476E3">
            <w:pPr>
              <w:spacing w:after="0" w:line="220" w:lineRule="exact"/>
              <w:jc w:val="left"/>
              <w:rPr>
                <w:rStyle w:val="ISOCode"/>
              </w:rPr>
            </w:pPr>
            <w:r w:rsidRPr="002A09A5">
              <w:rPr>
                <w:rStyle w:val="ISOCode"/>
              </w:rPr>
              <w:t>mdhd</w:t>
            </w:r>
          </w:p>
        </w:tc>
        <w:tc>
          <w:tcPr>
            <w:tcW w:w="607" w:type="dxa"/>
          </w:tcPr>
          <w:p w14:paraId="3AB4D320" w14:textId="77777777" w:rsidR="00F67976" w:rsidRPr="002A09A5" w:rsidRDefault="00F67976" w:rsidP="00E476E3">
            <w:pPr>
              <w:spacing w:after="0" w:line="220" w:lineRule="exact"/>
              <w:jc w:val="left"/>
              <w:rPr>
                <w:rStyle w:val="ISOCode"/>
              </w:rPr>
            </w:pPr>
          </w:p>
        </w:tc>
        <w:tc>
          <w:tcPr>
            <w:tcW w:w="607" w:type="dxa"/>
          </w:tcPr>
          <w:p w14:paraId="46143F20" w14:textId="77777777" w:rsidR="00F67976" w:rsidRPr="002A09A5" w:rsidRDefault="00F67976" w:rsidP="00E476E3">
            <w:pPr>
              <w:spacing w:after="0" w:line="220" w:lineRule="exact"/>
              <w:jc w:val="left"/>
              <w:rPr>
                <w:rStyle w:val="ISOCode"/>
              </w:rPr>
            </w:pPr>
          </w:p>
        </w:tc>
        <w:tc>
          <w:tcPr>
            <w:tcW w:w="681" w:type="dxa"/>
          </w:tcPr>
          <w:p w14:paraId="11C699ED"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0, 1</w:t>
            </w:r>
          </w:p>
        </w:tc>
        <w:tc>
          <w:tcPr>
            <w:tcW w:w="5244" w:type="dxa"/>
          </w:tcPr>
          <w:p w14:paraId="0B0BD0C6" w14:textId="77777777" w:rsidR="00F67976" w:rsidRPr="002A09A5" w:rsidRDefault="00F67976" w:rsidP="00E476E3">
            <w:pPr>
              <w:spacing w:after="0" w:line="220" w:lineRule="exact"/>
              <w:jc w:val="left"/>
              <w:rPr>
                <w:rFonts w:eastAsia="Arial"/>
                <w:iCs/>
                <w:noProof/>
                <w:color w:val="000000"/>
                <w:sz w:val="18"/>
                <w:szCs w:val="20"/>
                <w:lang w:eastAsia="ja-JP" w:bidi="x-none"/>
              </w:rPr>
            </w:pPr>
          </w:p>
        </w:tc>
      </w:tr>
      <w:tr w:rsidR="00F67976" w:rsidRPr="002A09A5" w14:paraId="09809EF5" w14:textId="77777777" w:rsidTr="00E476E3">
        <w:trPr>
          <w:jc w:val="center"/>
        </w:trPr>
        <w:tc>
          <w:tcPr>
            <w:tcW w:w="607" w:type="dxa"/>
          </w:tcPr>
          <w:p w14:paraId="5834DD2B" w14:textId="77777777" w:rsidR="00F67976" w:rsidRPr="002A09A5" w:rsidRDefault="00F67976" w:rsidP="00E476E3">
            <w:pPr>
              <w:spacing w:after="0" w:line="220" w:lineRule="exact"/>
              <w:jc w:val="left"/>
              <w:rPr>
                <w:rStyle w:val="ISOCode"/>
              </w:rPr>
            </w:pPr>
          </w:p>
        </w:tc>
        <w:tc>
          <w:tcPr>
            <w:tcW w:w="607" w:type="dxa"/>
          </w:tcPr>
          <w:p w14:paraId="7F159DD3" w14:textId="77777777" w:rsidR="00F67976" w:rsidRPr="002A09A5" w:rsidRDefault="00F67976" w:rsidP="00E476E3">
            <w:pPr>
              <w:spacing w:after="0" w:line="220" w:lineRule="exact"/>
              <w:jc w:val="left"/>
              <w:rPr>
                <w:rStyle w:val="ISOCode"/>
              </w:rPr>
            </w:pPr>
          </w:p>
        </w:tc>
        <w:tc>
          <w:tcPr>
            <w:tcW w:w="607" w:type="dxa"/>
          </w:tcPr>
          <w:p w14:paraId="7B54945F" w14:textId="77777777" w:rsidR="00F67976" w:rsidRPr="002A09A5" w:rsidRDefault="00F67976" w:rsidP="00E476E3">
            <w:pPr>
              <w:spacing w:after="0" w:line="220" w:lineRule="exact"/>
              <w:jc w:val="left"/>
              <w:rPr>
                <w:rStyle w:val="ISOCode"/>
              </w:rPr>
            </w:pPr>
          </w:p>
        </w:tc>
        <w:tc>
          <w:tcPr>
            <w:tcW w:w="607" w:type="dxa"/>
          </w:tcPr>
          <w:p w14:paraId="76CCEFED" w14:textId="77777777" w:rsidR="00F67976" w:rsidRPr="002A09A5" w:rsidRDefault="00F67976" w:rsidP="00E476E3">
            <w:pPr>
              <w:spacing w:after="0" w:line="220" w:lineRule="exact"/>
              <w:jc w:val="left"/>
              <w:rPr>
                <w:rStyle w:val="ISOCode"/>
              </w:rPr>
            </w:pPr>
            <w:r w:rsidRPr="002A09A5">
              <w:rPr>
                <w:rStyle w:val="ISOCode"/>
              </w:rPr>
              <w:t>hdlr</w:t>
            </w:r>
          </w:p>
        </w:tc>
        <w:tc>
          <w:tcPr>
            <w:tcW w:w="607" w:type="dxa"/>
          </w:tcPr>
          <w:p w14:paraId="2F1D5B33" w14:textId="77777777" w:rsidR="00F67976" w:rsidRPr="002A09A5" w:rsidRDefault="00F67976" w:rsidP="00E476E3">
            <w:pPr>
              <w:spacing w:after="0" w:line="220" w:lineRule="exact"/>
              <w:jc w:val="left"/>
              <w:rPr>
                <w:rStyle w:val="ISOCode"/>
              </w:rPr>
            </w:pPr>
          </w:p>
        </w:tc>
        <w:tc>
          <w:tcPr>
            <w:tcW w:w="607" w:type="dxa"/>
          </w:tcPr>
          <w:p w14:paraId="14406FFF" w14:textId="77777777" w:rsidR="00F67976" w:rsidRPr="002A09A5" w:rsidRDefault="00F67976" w:rsidP="00E476E3">
            <w:pPr>
              <w:spacing w:after="0" w:line="220" w:lineRule="exact"/>
              <w:jc w:val="left"/>
              <w:rPr>
                <w:rStyle w:val="ISOCode"/>
              </w:rPr>
            </w:pPr>
          </w:p>
        </w:tc>
        <w:tc>
          <w:tcPr>
            <w:tcW w:w="681" w:type="dxa"/>
          </w:tcPr>
          <w:p w14:paraId="07155385"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0</w:t>
            </w:r>
          </w:p>
        </w:tc>
        <w:tc>
          <w:tcPr>
            <w:tcW w:w="5244" w:type="dxa"/>
          </w:tcPr>
          <w:p w14:paraId="5831CC8A" w14:textId="77777777" w:rsidR="00F67976" w:rsidRPr="002A09A5" w:rsidRDefault="00F67976" w:rsidP="00E476E3">
            <w:pPr>
              <w:spacing w:after="0" w:line="220" w:lineRule="exact"/>
              <w:jc w:val="left"/>
              <w:rPr>
                <w:rFonts w:eastAsia="Arial"/>
                <w:iCs/>
                <w:noProof/>
                <w:color w:val="000000"/>
                <w:sz w:val="18"/>
                <w:szCs w:val="20"/>
                <w:lang w:eastAsia="ja-JP" w:bidi="x-none"/>
              </w:rPr>
            </w:pPr>
          </w:p>
        </w:tc>
      </w:tr>
      <w:tr w:rsidR="00F67976" w:rsidRPr="002A09A5" w14:paraId="4836B968" w14:textId="77777777" w:rsidTr="00E476E3">
        <w:trPr>
          <w:jc w:val="center"/>
        </w:trPr>
        <w:tc>
          <w:tcPr>
            <w:tcW w:w="607" w:type="dxa"/>
          </w:tcPr>
          <w:p w14:paraId="265EC1CC" w14:textId="77777777" w:rsidR="00F67976" w:rsidRPr="002A09A5" w:rsidRDefault="00F67976" w:rsidP="00E476E3">
            <w:pPr>
              <w:spacing w:after="0" w:line="220" w:lineRule="exact"/>
              <w:jc w:val="left"/>
              <w:rPr>
                <w:rStyle w:val="ISOCode"/>
              </w:rPr>
            </w:pPr>
          </w:p>
        </w:tc>
        <w:tc>
          <w:tcPr>
            <w:tcW w:w="607" w:type="dxa"/>
          </w:tcPr>
          <w:p w14:paraId="1C3D69B5" w14:textId="77777777" w:rsidR="00F67976" w:rsidRPr="002A09A5" w:rsidRDefault="00F67976" w:rsidP="00E476E3">
            <w:pPr>
              <w:spacing w:after="0" w:line="220" w:lineRule="exact"/>
              <w:jc w:val="left"/>
              <w:rPr>
                <w:rStyle w:val="ISOCode"/>
              </w:rPr>
            </w:pPr>
          </w:p>
        </w:tc>
        <w:tc>
          <w:tcPr>
            <w:tcW w:w="607" w:type="dxa"/>
          </w:tcPr>
          <w:p w14:paraId="7B0CF9E0" w14:textId="77777777" w:rsidR="00F67976" w:rsidRPr="002A09A5" w:rsidRDefault="00F67976" w:rsidP="00E476E3">
            <w:pPr>
              <w:spacing w:after="0" w:line="220" w:lineRule="exact"/>
              <w:jc w:val="left"/>
              <w:rPr>
                <w:rStyle w:val="ISOCode"/>
              </w:rPr>
            </w:pPr>
          </w:p>
        </w:tc>
        <w:tc>
          <w:tcPr>
            <w:tcW w:w="607" w:type="dxa"/>
          </w:tcPr>
          <w:p w14:paraId="3BDAFE43" w14:textId="77777777" w:rsidR="00F67976" w:rsidRPr="002A09A5" w:rsidRDefault="00F67976" w:rsidP="00E476E3">
            <w:pPr>
              <w:spacing w:after="0" w:line="220" w:lineRule="exact"/>
              <w:jc w:val="left"/>
              <w:rPr>
                <w:rStyle w:val="ISOCode"/>
              </w:rPr>
            </w:pPr>
            <w:r w:rsidRPr="002A09A5">
              <w:rPr>
                <w:rStyle w:val="ISOCode"/>
              </w:rPr>
              <w:t>minf</w:t>
            </w:r>
          </w:p>
        </w:tc>
        <w:tc>
          <w:tcPr>
            <w:tcW w:w="607" w:type="dxa"/>
          </w:tcPr>
          <w:p w14:paraId="5B591BCB" w14:textId="77777777" w:rsidR="00F67976" w:rsidRPr="002A09A5" w:rsidRDefault="00F67976" w:rsidP="00E476E3">
            <w:pPr>
              <w:spacing w:after="0" w:line="220" w:lineRule="exact"/>
              <w:jc w:val="left"/>
              <w:rPr>
                <w:rStyle w:val="ISOCode"/>
              </w:rPr>
            </w:pPr>
          </w:p>
        </w:tc>
        <w:tc>
          <w:tcPr>
            <w:tcW w:w="607" w:type="dxa"/>
          </w:tcPr>
          <w:p w14:paraId="048C1138" w14:textId="77777777" w:rsidR="00F67976" w:rsidRPr="002A09A5" w:rsidRDefault="00F67976" w:rsidP="00E476E3">
            <w:pPr>
              <w:spacing w:after="0" w:line="220" w:lineRule="exact"/>
              <w:jc w:val="left"/>
              <w:rPr>
                <w:rStyle w:val="ISOCode"/>
              </w:rPr>
            </w:pPr>
          </w:p>
        </w:tc>
        <w:tc>
          <w:tcPr>
            <w:tcW w:w="681" w:type="dxa"/>
          </w:tcPr>
          <w:p w14:paraId="0C7D35FD"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w:t>
            </w:r>
          </w:p>
        </w:tc>
        <w:tc>
          <w:tcPr>
            <w:tcW w:w="5244" w:type="dxa"/>
          </w:tcPr>
          <w:p w14:paraId="3A8CD791"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 xml:space="preserve">Exactly one media header box shall be present within the </w:t>
            </w:r>
            <w:r w:rsidRPr="002A09A5">
              <w:rPr>
                <w:rFonts w:ascii="Courier New" w:eastAsia="Arial" w:hAnsi="Courier New" w:cs="Courier New"/>
                <w:iCs/>
                <w:noProof/>
                <w:color w:val="000000"/>
                <w:sz w:val="18"/>
                <w:szCs w:val="20"/>
                <w:lang w:eastAsia="ja-JP" w:bidi="x-none"/>
              </w:rPr>
              <w:t>'minf'</w:t>
            </w:r>
            <w:r w:rsidRPr="002A09A5">
              <w:rPr>
                <w:rFonts w:eastAsia="Arial"/>
                <w:iCs/>
                <w:noProof/>
                <w:color w:val="000000"/>
                <w:sz w:val="18"/>
                <w:szCs w:val="20"/>
                <w:lang w:eastAsia="ja-JP" w:bidi="x-none"/>
              </w:rPr>
              <w:t xml:space="preserve"> box.</w:t>
            </w:r>
          </w:p>
        </w:tc>
      </w:tr>
      <w:tr w:rsidR="00F67976" w:rsidRPr="002A09A5" w14:paraId="731EA280" w14:textId="77777777" w:rsidTr="00E476E3">
        <w:trPr>
          <w:jc w:val="center"/>
        </w:trPr>
        <w:tc>
          <w:tcPr>
            <w:tcW w:w="607" w:type="dxa"/>
          </w:tcPr>
          <w:p w14:paraId="76739B8D" w14:textId="77777777" w:rsidR="00F67976" w:rsidRPr="002A09A5" w:rsidRDefault="00F67976" w:rsidP="00E476E3">
            <w:pPr>
              <w:spacing w:after="0" w:line="220" w:lineRule="exact"/>
              <w:jc w:val="left"/>
              <w:rPr>
                <w:rStyle w:val="ISOCode"/>
              </w:rPr>
            </w:pPr>
          </w:p>
        </w:tc>
        <w:tc>
          <w:tcPr>
            <w:tcW w:w="607" w:type="dxa"/>
          </w:tcPr>
          <w:p w14:paraId="4C236915" w14:textId="77777777" w:rsidR="00F67976" w:rsidRPr="002A09A5" w:rsidRDefault="00F67976" w:rsidP="00E476E3">
            <w:pPr>
              <w:spacing w:after="0" w:line="220" w:lineRule="exact"/>
              <w:jc w:val="left"/>
              <w:rPr>
                <w:rStyle w:val="ISOCode"/>
              </w:rPr>
            </w:pPr>
          </w:p>
        </w:tc>
        <w:tc>
          <w:tcPr>
            <w:tcW w:w="607" w:type="dxa"/>
          </w:tcPr>
          <w:p w14:paraId="05832406" w14:textId="77777777" w:rsidR="00F67976" w:rsidRPr="002A09A5" w:rsidRDefault="00F67976" w:rsidP="00E476E3">
            <w:pPr>
              <w:spacing w:after="0" w:line="220" w:lineRule="exact"/>
              <w:jc w:val="left"/>
              <w:rPr>
                <w:rStyle w:val="ISOCode"/>
              </w:rPr>
            </w:pPr>
          </w:p>
        </w:tc>
        <w:tc>
          <w:tcPr>
            <w:tcW w:w="607" w:type="dxa"/>
          </w:tcPr>
          <w:p w14:paraId="1309A20B" w14:textId="77777777" w:rsidR="00F67976" w:rsidRPr="002A09A5" w:rsidRDefault="00F67976" w:rsidP="00E476E3">
            <w:pPr>
              <w:spacing w:after="0" w:line="220" w:lineRule="exact"/>
              <w:jc w:val="left"/>
              <w:rPr>
                <w:rStyle w:val="ISOCode"/>
              </w:rPr>
            </w:pPr>
          </w:p>
        </w:tc>
        <w:tc>
          <w:tcPr>
            <w:tcW w:w="607" w:type="dxa"/>
          </w:tcPr>
          <w:p w14:paraId="739A4BBF" w14:textId="77777777" w:rsidR="00F67976" w:rsidRPr="002A09A5" w:rsidRDefault="00F67976" w:rsidP="00E476E3">
            <w:pPr>
              <w:spacing w:after="0" w:line="220" w:lineRule="exact"/>
              <w:jc w:val="left"/>
              <w:rPr>
                <w:rStyle w:val="ISOCode"/>
              </w:rPr>
            </w:pPr>
            <w:r w:rsidRPr="002A09A5">
              <w:rPr>
                <w:rStyle w:val="ISOCode"/>
              </w:rPr>
              <w:t>dinf</w:t>
            </w:r>
          </w:p>
        </w:tc>
        <w:tc>
          <w:tcPr>
            <w:tcW w:w="607" w:type="dxa"/>
          </w:tcPr>
          <w:p w14:paraId="0158D0BB" w14:textId="77777777" w:rsidR="00F67976" w:rsidRPr="002A09A5" w:rsidRDefault="00F67976" w:rsidP="00E476E3">
            <w:pPr>
              <w:spacing w:after="0" w:line="220" w:lineRule="exact"/>
              <w:jc w:val="left"/>
              <w:rPr>
                <w:rStyle w:val="ISOCode"/>
              </w:rPr>
            </w:pPr>
          </w:p>
        </w:tc>
        <w:tc>
          <w:tcPr>
            <w:tcW w:w="681" w:type="dxa"/>
          </w:tcPr>
          <w:p w14:paraId="474C5074"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w:t>
            </w:r>
          </w:p>
        </w:tc>
        <w:tc>
          <w:tcPr>
            <w:tcW w:w="5244" w:type="dxa"/>
          </w:tcPr>
          <w:p w14:paraId="55B746A9" w14:textId="77777777" w:rsidR="00F67976" w:rsidRPr="002A09A5" w:rsidRDefault="00F67976" w:rsidP="00E476E3">
            <w:pPr>
              <w:spacing w:after="0" w:line="220" w:lineRule="exact"/>
              <w:jc w:val="left"/>
              <w:rPr>
                <w:rFonts w:eastAsia="Arial"/>
                <w:iCs/>
                <w:noProof/>
                <w:color w:val="000000"/>
                <w:sz w:val="18"/>
                <w:szCs w:val="20"/>
                <w:lang w:eastAsia="ja-JP" w:bidi="x-none"/>
              </w:rPr>
            </w:pPr>
          </w:p>
        </w:tc>
      </w:tr>
      <w:tr w:rsidR="00F67976" w:rsidRPr="002A09A5" w14:paraId="1B7D4F5B" w14:textId="77777777" w:rsidTr="00E476E3">
        <w:trPr>
          <w:jc w:val="center"/>
        </w:trPr>
        <w:tc>
          <w:tcPr>
            <w:tcW w:w="607" w:type="dxa"/>
          </w:tcPr>
          <w:p w14:paraId="794CF1EC" w14:textId="77777777" w:rsidR="00F67976" w:rsidRPr="002A09A5" w:rsidRDefault="00F67976" w:rsidP="00E476E3">
            <w:pPr>
              <w:spacing w:after="0" w:line="220" w:lineRule="exact"/>
              <w:jc w:val="left"/>
              <w:rPr>
                <w:rStyle w:val="ISOCode"/>
              </w:rPr>
            </w:pPr>
          </w:p>
        </w:tc>
        <w:tc>
          <w:tcPr>
            <w:tcW w:w="607" w:type="dxa"/>
          </w:tcPr>
          <w:p w14:paraId="17E9DA75" w14:textId="77777777" w:rsidR="00F67976" w:rsidRPr="002A09A5" w:rsidRDefault="00F67976" w:rsidP="00E476E3">
            <w:pPr>
              <w:spacing w:after="0" w:line="220" w:lineRule="exact"/>
              <w:jc w:val="left"/>
              <w:rPr>
                <w:rStyle w:val="ISOCode"/>
              </w:rPr>
            </w:pPr>
          </w:p>
        </w:tc>
        <w:tc>
          <w:tcPr>
            <w:tcW w:w="607" w:type="dxa"/>
          </w:tcPr>
          <w:p w14:paraId="016E6764" w14:textId="77777777" w:rsidR="00F67976" w:rsidRPr="002A09A5" w:rsidRDefault="00F67976" w:rsidP="00E476E3">
            <w:pPr>
              <w:spacing w:after="0" w:line="220" w:lineRule="exact"/>
              <w:jc w:val="left"/>
              <w:rPr>
                <w:rStyle w:val="ISOCode"/>
              </w:rPr>
            </w:pPr>
          </w:p>
        </w:tc>
        <w:tc>
          <w:tcPr>
            <w:tcW w:w="607" w:type="dxa"/>
          </w:tcPr>
          <w:p w14:paraId="0381133D" w14:textId="77777777" w:rsidR="00F67976" w:rsidRPr="002A09A5" w:rsidRDefault="00F67976" w:rsidP="00E476E3">
            <w:pPr>
              <w:spacing w:after="0" w:line="220" w:lineRule="exact"/>
              <w:jc w:val="left"/>
              <w:rPr>
                <w:rStyle w:val="ISOCode"/>
              </w:rPr>
            </w:pPr>
          </w:p>
        </w:tc>
        <w:tc>
          <w:tcPr>
            <w:tcW w:w="607" w:type="dxa"/>
          </w:tcPr>
          <w:p w14:paraId="09CBCF93" w14:textId="77777777" w:rsidR="00F67976" w:rsidRPr="002A09A5" w:rsidRDefault="00F67976" w:rsidP="00E476E3">
            <w:pPr>
              <w:spacing w:after="0" w:line="220" w:lineRule="exact"/>
              <w:jc w:val="left"/>
              <w:rPr>
                <w:rStyle w:val="ISOCode"/>
              </w:rPr>
            </w:pPr>
          </w:p>
        </w:tc>
        <w:tc>
          <w:tcPr>
            <w:tcW w:w="607" w:type="dxa"/>
          </w:tcPr>
          <w:p w14:paraId="6AE6F329" w14:textId="77777777" w:rsidR="00F67976" w:rsidRPr="002A09A5" w:rsidRDefault="00F67976" w:rsidP="00E476E3">
            <w:pPr>
              <w:spacing w:after="0" w:line="220" w:lineRule="exact"/>
              <w:jc w:val="left"/>
              <w:rPr>
                <w:rStyle w:val="ISOCode"/>
              </w:rPr>
            </w:pPr>
            <w:r w:rsidRPr="002A09A5">
              <w:rPr>
                <w:rStyle w:val="ISOCode"/>
              </w:rPr>
              <w:t>dref</w:t>
            </w:r>
          </w:p>
        </w:tc>
        <w:tc>
          <w:tcPr>
            <w:tcW w:w="681" w:type="dxa"/>
          </w:tcPr>
          <w:p w14:paraId="390B494B"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0</w:t>
            </w:r>
          </w:p>
        </w:tc>
        <w:tc>
          <w:tcPr>
            <w:tcW w:w="5244" w:type="dxa"/>
          </w:tcPr>
          <w:p w14:paraId="010798CB"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 xml:space="preserve">Each </w:t>
            </w:r>
            <w:r w:rsidRPr="002A09A5">
              <w:rPr>
                <w:rFonts w:ascii="Courier New" w:eastAsia="Arial" w:hAnsi="Courier New" w:cs="Courier New"/>
                <w:iCs/>
                <w:noProof/>
                <w:color w:val="000000"/>
                <w:sz w:val="18"/>
                <w:szCs w:val="20"/>
                <w:lang w:eastAsia="ja-JP" w:bidi="x-none"/>
              </w:rPr>
              <w:t>DataEntryBox</w:t>
            </w:r>
            <w:r w:rsidRPr="002A09A5">
              <w:rPr>
                <w:rFonts w:eastAsia="Arial"/>
                <w:iCs/>
                <w:noProof/>
                <w:color w:val="000000"/>
                <w:sz w:val="18"/>
                <w:szCs w:val="20"/>
                <w:lang w:eastAsia="ja-JP" w:bidi="x-none"/>
              </w:rPr>
              <w:t xml:space="preserve"> within the </w:t>
            </w:r>
            <w:r w:rsidRPr="002A09A5">
              <w:rPr>
                <w:rFonts w:ascii="Courier New" w:eastAsia="Arial" w:hAnsi="Courier New" w:cs="Courier New"/>
                <w:iCs/>
                <w:noProof/>
                <w:color w:val="000000"/>
                <w:sz w:val="18"/>
                <w:szCs w:val="20"/>
                <w:lang w:eastAsia="ja-JP" w:bidi="x-none"/>
              </w:rPr>
              <w:t>DataReferenceBox</w:t>
            </w:r>
            <w:r w:rsidRPr="002A09A5">
              <w:rPr>
                <w:rFonts w:eastAsia="Arial"/>
                <w:iCs/>
                <w:noProof/>
                <w:color w:val="000000"/>
                <w:sz w:val="18"/>
                <w:szCs w:val="20"/>
                <w:lang w:eastAsia="ja-JP" w:bidi="x-none"/>
              </w:rPr>
              <w:t xml:space="preserve"> shall be either a </w:t>
            </w:r>
            <w:r w:rsidRPr="002A09A5">
              <w:rPr>
                <w:rFonts w:ascii="Courier New" w:eastAsia="Arial" w:hAnsi="Courier New" w:cs="Courier New"/>
                <w:iCs/>
                <w:noProof/>
                <w:color w:val="000000"/>
                <w:sz w:val="18"/>
                <w:szCs w:val="20"/>
                <w:lang w:eastAsia="ja-JP" w:bidi="x-none"/>
              </w:rPr>
              <w:t>DataEntryUrnBox</w:t>
            </w:r>
            <w:r w:rsidRPr="002A09A5">
              <w:rPr>
                <w:rFonts w:eastAsia="Arial"/>
                <w:iCs/>
                <w:noProof/>
                <w:color w:val="000000"/>
                <w:sz w:val="18"/>
                <w:szCs w:val="20"/>
                <w:lang w:eastAsia="ja-JP" w:bidi="x-none"/>
              </w:rPr>
              <w:t xml:space="preserve"> or a </w:t>
            </w:r>
            <w:r w:rsidRPr="002A09A5">
              <w:rPr>
                <w:rFonts w:ascii="Courier New" w:eastAsia="Arial" w:hAnsi="Courier New" w:cs="Courier New"/>
                <w:iCs/>
                <w:noProof/>
                <w:color w:val="000000"/>
                <w:sz w:val="18"/>
                <w:szCs w:val="20"/>
                <w:lang w:eastAsia="ja-JP" w:bidi="x-none"/>
              </w:rPr>
              <w:t>DataEntryUrlBox</w:t>
            </w:r>
            <w:r w:rsidRPr="002A09A5">
              <w:rPr>
                <w:rFonts w:eastAsia="Arial"/>
                <w:iCs/>
                <w:noProof/>
                <w:color w:val="000000"/>
                <w:sz w:val="18"/>
                <w:szCs w:val="20"/>
                <w:lang w:eastAsia="ja-JP" w:bidi="x-none"/>
              </w:rPr>
              <w:t>.</w:t>
            </w:r>
          </w:p>
        </w:tc>
      </w:tr>
      <w:tr w:rsidR="00F67976" w:rsidRPr="002A09A5" w14:paraId="06C56511" w14:textId="77777777" w:rsidTr="00E476E3">
        <w:trPr>
          <w:jc w:val="center"/>
        </w:trPr>
        <w:tc>
          <w:tcPr>
            <w:tcW w:w="607" w:type="dxa"/>
          </w:tcPr>
          <w:p w14:paraId="315A24F6" w14:textId="77777777" w:rsidR="00F67976" w:rsidRPr="002A09A5" w:rsidRDefault="00F67976" w:rsidP="00E476E3">
            <w:pPr>
              <w:spacing w:after="0" w:line="220" w:lineRule="exact"/>
              <w:jc w:val="left"/>
              <w:rPr>
                <w:rStyle w:val="ISOCode"/>
              </w:rPr>
            </w:pPr>
          </w:p>
        </w:tc>
        <w:tc>
          <w:tcPr>
            <w:tcW w:w="607" w:type="dxa"/>
          </w:tcPr>
          <w:p w14:paraId="6A48BA9B" w14:textId="77777777" w:rsidR="00F67976" w:rsidRPr="002A09A5" w:rsidRDefault="00F67976" w:rsidP="00E476E3">
            <w:pPr>
              <w:spacing w:after="0" w:line="220" w:lineRule="exact"/>
              <w:jc w:val="left"/>
              <w:rPr>
                <w:rStyle w:val="ISOCode"/>
              </w:rPr>
            </w:pPr>
          </w:p>
        </w:tc>
        <w:tc>
          <w:tcPr>
            <w:tcW w:w="607" w:type="dxa"/>
          </w:tcPr>
          <w:p w14:paraId="032BCE93" w14:textId="77777777" w:rsidR="00F67976" w:rsidRPr="002A09A5" w:rsidRDefault="00F67976" w:rsidP="00E476E3">
            <w:pPr>
              <w:spacing w:after="0" w:line="220" w:lineRule="exact"/>
              <w:jc w:val="left"/>
              <w:rPr>
                <w:rStyle w:val="ISOCode"/>
              </w:rPr>
            </w:pPr>
          </w:p>
        </w:tc>
        <w:tc>
          <w:tcPr>
            <w:tcW w:w="607" w:type="dxa"/>
          </w:tcPr>
          <w:p w14:paraId="42A09BBE" w14:textId="77777777" w:rsidR="00F67976" w:rsidRPr="002A09A5" w:rsidRDefault="00F67976" w:rsidP="00E476E3">
            <w:pPr>
              <w:spacing w:after="0" w:line="220" w:lineRule="exact"/>
              <w:jc w:val="left"/>
              <w:rPr>
                <w:rStyle w:val="ISOCode"/>
              </w:rPr>
            </w:pPr>
          </w:p>
        </w:tc>
        <w:tc>
          <w:tcPr>
            <w:tcW w:w="607" w:type="dxa"/>
          </w:tcPr>
          <w:p w14:paraId="2683A6A9" w14:textId="77777777" w:rsidR="00F67976" w:rsidRPr="002A09A5" w:rsidRDefault="00F67976" w:rsidP="00E476E3">
            <w:pPr>
              <w:spacing w:after="0" w:line="220" w:lineRule="exact"/>
              <w:jc w:val="left"/>
              <w:rPr>
                <w:rStyle w:val="ISOCode"/>
              </w:rPr>
            </w:pPr>
            <w:r w:rsidRPr="002A09A5">
              <w:rPr>
                <w:rStyle w:val="ISOCode"/>
              </w:rPr>
              <w:t>stbl</w:t>
            </w:r>
          </w:p>
        </w:tc>
        <w:tc>
          <w:tcPr>
            <w:tcW w:w="607" w:type="dxa"/>
          </w:tcPr>
          <w:p w14:paraId="239D7BAF" w14:textId="77777777" w:rsidR="00F67976" w:rsidRPr="002A09A5" w:rsidRDefault="00F67976" w:rsidP="00E476E3">
            <w:pPr>
              <w:spacing w:after="0" w:line="220" w:lineRule="exact"/>
              <w:jc w:val="left"/>
              <w:rPr>
                <w:rStyle w:val="ISOCode"/>
              </w:rPr>
            </w:pPr>
          </w:p>
        </w:tc>
        <w:tc>
          <w:tcPr>
            <w:tcW w:w="681" w:type="dxa"/>
          </w:tcPr>
          <w:p w14:paraId="6B9EBDB1"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w:t>
            </w:r>
          </w:p>
        </w:tc>
        <w:tc>
          <w:tcPr>
            <w:tcW w:w="5244" w:type="dxa"/>
          </w:tcPr>
          <w:p w14:paraId="43E01654" w14:textId="77777777" w:rsidR="00F67976" w:rsidRPr="002A09A5" w:rsidRDefault="00F67976" w:rsidP="00E476E3">
            <w:pPr>
              <w:spacing w:after="0" w:line="220" w:lineRule="exact"/>
              <w:jc w:val="left"/>
              <w:rPr>
                <w:rFonts w:eastAsia="Arial"/>
                <w:iCs/>
                <w:noProof/>
                <w:color w:val="000000"/>
                <w:sz w:val="18"/>
                <w:szCs w:val="20"/>
                <w:lang w:eastAsia="ja-JP" w:bidi="x-none"/>
              </w:rPr>
            </w:pPr>
          </w:p>
        </w:tc>
      </w:tr>
      <w:tr w:rsidR="00F67976" w:rsidRPr="002A09A5" w14:paraId="1CBD3429" w14:textId="77777777" w:rsidTr="00E476E3">
        <w:trPr>
          <w:jc w:val="center"/>
        </w:trPr>
        <w:tc>
          <w:tcPr>
            <w:tcW w:w="607" w:type="dxa"/>
          </w:tcPr>
          <w:p w14:paraId="5DC2FAC4" w14:textId="77777777" w:rsidR="00F67976" w:rsidRPr="002A09A5" w:rsidRDefault="00F67976" w:rsidP="00E476E3">
            <w:pPr>
              <w:spacing w:after="0" w:line="220" w:lineRule="exact"/>
              <w:jc w:val="left"/>
              <w:rPr>
                <w:rStyle w:val="ISOCode"/>
              </w:rPr>
            </w:pPr>
          </w:p>
        </w:tc>
        <w:tc>
          <w:tcPr>
            <w:tcW w:w="607" w:type="dxa"/>
          </w:tcPr>
          <w:p w14:paraId="1C1B16E2" w14:textId="77777777" w:rsidR="00F67976" w:rsidRPr="002A09A5" w:rsidRDefault="00F67976" w:rsidP="00E476E3">
            <w:pPr>
              <w:spacing w:after="0" w:line="220" w:lineRule="exact"/>
              <w:jc w:val="left"/>
              <w:rPr>
                <w:rStyle w:val="ISOCode"/>
              </w:rPr>
            </w:pPr>
          </w:p>
        </w:tc>
        <w:tc>
          <w:tcPr>
            <w:tcW w:w="607" w:type="dxa"/>
          </w:tcPr>
          <w:p w14:paraId="5649A23C" w14:textId="77777777" w:rsidR="00F67976" w:rsidRPr="002A09A5" w:rsidRDefault="00F67976" w:rsidP="00E476E3">
            <w:pPr>
              <w:spacing w:after="0" w:line="220" w:lineRule="exact"/>
              <w:jc w:val="left"/>
              <w:rPr>
                <w:rStyle w:val="ISOCode"/>
              </w:rPr>
            </w:pPr>
          </w:p>
        </w:tc>
        <w:tc>
          <w:tcPr>
            <w:tcW w:w="607" w:type="dxa"/>
          </w:tcPr>
          <w:p w14:paraId="61E1B23C" w14:textId="77777777" w:rsidR="00F67976" w:rsidRPr="002A09A5" w:rsidRDefault="00F67976" w:rsidP="00E476E3">
            <w:pPr>
              <w:spacing w:after="0" w:line="220" w:lineRule="exact"/>
              <w:jc w:val="left"/>
              <w:rPr>
                <w:rStyle w:val="ISOCode"/>
              </w:rPr>
            </w:pPr>
          </w:p>
        </w:tc>
        <w:tc>
          <w:tcPr>
            <w:tcW w:w="607" w:type="dxa"/>
          </w:tcPr>
          <w:p w14:paraId="2A7F8ADB" w14:textId="77777777" w:rsidR="00F67976" w:rsidRPr="002A09A5" w:rsidRDefault="00F67976" w:rsidP="00E476E3">
            <w:pPr>
              <w:spacing w:after="0" w:line="220" w:lineRule="exact"/>
              <w:jc w:val="left"/>
              <w:rPr>
                <w:rStyle w:val="ISOCode"/>
              </w:rPr>
            </w:pPr>
          </w:p>
        </w:tc>
        <w:tc>
          <w:tcPr>
            <w:tcW w:w="607" w:type="dxa"/>
          </w:tcPr>
          <w:p w14:paraId="79FEABFA" w14:textId="77777777" w:rsidR="00F67976" w:rsidRPr="002A09A5" w:rsidRDefault="00F67976" w:rsidP="00E476E3">
            <w:pPr>
              <w:spacing w:after="0" w:line="220" w:lineRule="exact"/>
              <w:jc w:val="left"/>
              <w:rPr>
                <w:rStyle w:val="ISOCode"/>
              </w:rPr>
            </w:pPr>
            <w:r w:rsidRPr="002A09A5">
              <w:rPr>
                <w:rStyle w:val="ISOCode"/>
              </w:rPr>
              <w:t>stts</w:t>
            </w:r>
          </w:p>
        </w:tc>
        <w:tc>
          <w:tcPr>
            <w:tcW w:w="681" w:type="dxa"/>
          </w:tcPr>
          <w:p w14:paraId="3A188D68"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0</w:t>
            </w:r>
          </w:p>
        </w:tc>
        <w:tc>
          <w:tcPr>
            <w:tcW w:w="5244" w:type="dxa"/>
          </w:tcPr>
          <w:p w14:paraId="5AF5A4B9" w14:textId="77777777" w:rsidR="00F67976" w:rsidRPr="002A09A5" w:rsidRDefault="00F67976" w:rsidP="00E476E3">
            <w:pPr>
              <w:spacing w:after="0" w:line="220" w:lineRule="exact"/>
              <w:jc w:val="left"/>
              <w:rPr>
                <w:rFonts w:eastAsia="Arial"/>
                <w:iCs/>
                <w:noProof/>
                <w:color w:val="000000"/>
                <w:sz w:val="18"/>
                <w:szCs w:val="20"/>
                <w:lang w:eastAsia="ja-JP" w:bidi="x-none"/>
              </w:rPr>
            </w:pPr>
          </w:p>
        </w:tc>
      </w:tr>
      <w:tr w:rsidR="00F67976" w:rsidRPr="002A09A5" w14:paraId="2B6E4CBC" w14:textId="77777777" w:rsidTr="00E476E3">
        <w:trPr>
          <w:jc w:val="center"/>
        </w:trPr>
        <w:tc>
          <w:tcPr>
            <w:tcW w:w="607" w:type="dxa"/>
          </w:tcPr>
          <w:p w14:paraId="2186D267" w14:textId="77777777" w:rsidR="00F67976" w:rsidRPr="002A09A5" w:rsidRDefault="00F67976" w:rsidP="00E476E3">
            <w:pPr>
              <w:spacing w:after="0" w:line="220" w:lineRule="exact"/>
              <w:jc w:val="left"/>
              <w:rPr>
                <w:rStyle w:val="ISOCode"/>
              </w:rPr>
            </w:pPr>
          </w:p>
        </w:tc>
        <w:tc>
          <w:tcPr>
            <w:tcW w:w="607" w:type="dxa"/>
          </w:tcPr>
          <w:p w14:paraId="4C427429" w14:textId="77777777" w:rsidR="00F67976" w:rsidRPr="002A09A5" w:rsidRDefault="00F67976" w:rsidP="00E476E3">
            <w:pPr>
              <w:spacing w:after="0" w:line="220" w:lineRule="exact"/>
              <w:jc w:val="left"/>
              <w:rPr>
                <w:rStyle w:val="ISOCode"/>
              </w:rPr>
            </w:pPr>
          </w:p>
        </w:tc>
        <w:tc>
          <w:tcPr>
            <w:tcW w:w="607" w:type="dxa"/>
          </w:tcPr>
          <w:p w14:paraId="2C6F3252" w14:textId="77777777" w:rsidR="00F67976" w:rsidRPr="002A09A5" w:rsidRDefault="00F67976" w:rsidP="00E476E3">
            <w:pPr>
              <w:spacing w:after="0" w:line="220" w:lineRule="exact"/>
              <w:jc w:val="left"/>
              <w:rPr>
                <w:rStyle w:val="ISOCode"/>
              </w:rPr>
            </w:pPr>
          </w:p>
        </w:tc>
        <w:tc>
          <w:tcPr>
            <w:tcW w:w="607" w:type="dxa"/>
          </w:tcPr>
          <w:p w14:paraId="40EA3D12" w14:textId="77777777" w:rsidR="00F67976" w:rsidRPr="002A09A5" w:rsidRDefault="00F67976" w:rsidP="00E476E3">
            <w:pPr>
              <w:spacing w:after="0" w:line="220" w:lineRule="exact"/>
              <w:jc w:val="left"/>
              <w:rPr>
                <w:rStyle w:val="ISOCode"/>
              </w:rPr>
            </w:pPr>
          </w:p>
        </w:tc>
        <w:tc>
          <w:tcPr>
            <w:tcW w:w="607" w:type="dxa"/>
          </w:tcPr>
          <w:p w14:paraId="7535A7BD" w14:textId="77777777" w:rsidR="00F67976" w:rsidRPr="002A09A5" w:rsidRDefault="00F67976" w:rsidP="00E476E3">
            <w:pPr>
              <w:spacing w:after="0" w:line="220" w:lineRule="exact"/>
              <w:jc w:val="left"/>
              <w:rPr>
                <w:rStyle w:val="ISOCode"/>
              </w:rPr>
            </w:pPr>
          </w:p>
        </w:tc>
        <w:tc>
          <w:tcPr>
            <w:tcW w:w="607" w:type="dxa"/>
          </w:tcPr>
          <w:p w14:paraId="2670F373" w14:textId="77777777" w:rsidR="00F67976" w:rsidRPr="002A09A5" w:rsidRDefault="00F67976" w:rsidP="00E476E3">
            <w:pPr>
              <w:spacing w:after="0" w:line="220" w:lineRule="exact"/>
              <w:jc w:val="left"/>
              <w:rPr>
                <w:rStyle w:val="ISOCode"/>
              </w:rPr>
            </w:pPr>
            <w:r w:rsidRPr="002A09A5">
              <w:rPr>
                <w:rStyle w:val="ISOCode"/>
              </w:rPr>
              <w:t>stsd</w:t>
            </w:r>
          </w:p>
        </w:tc>
        <w:tc>
          <w:tcPr>
            <w:tcW w:w="681" w:type="dxa"/>
          </w:tcPr>
          <w:p w14:paraId="56384AEF"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0</w:t>
            </w:r>
          </w:p>
        </w:tc>
        <w:tc>
          <w:tcPr>
            <w:tcW w:w="5244" w:type="dxa"/>
          </w:tcPr>
          <w:p w14:paraId="489F8997" w14:textId="77777777" w:rsidR="00F67976" w:rsidRPr="002A09A5" w:rsidRDefault="00F67976" w:rsidP="00E476E3">
            <w:pPr>
              <w:spacing w:after="0" w:line="220" w:lineRule="exact"/>
              <w:jc w:val="left"/>
              <w:rPr>
                <w:rFonts w:eastAsia="Arial"/>
                <w:iCs/>
                <w:noProof/>
                <w:color w:val="000000"/>
                <w:sz w:val="18"/>
                <w:szCs w:val="20"/>
                <w:lang w:eastAsia="ja-JP" w:bidi="x-none"/>
              </w:rPr>
            </w:pPr>
          </w:p>
        </w:tc>
      </w:tr>
      <w:tr w:rsidR="00F67976" w:rsidRPr="002A09A5" w14:paraId="5C50194F" w14:textId="77777777" w:rsidTr="00E476E3">
        <w:trPr>
          <w:jc w:val="center"/>
        </w:trPr>
        <w:tc>
          <w:tcPr>
            <w:tcW w:w="607" w:type="dxa"/>
          </w:tcPr>
          <w:p w14:paraId="41828AD5" w14:textId="77777777" w:rsidR="00F67976" w:rsidRPr="002A09A5" w:rsidRDefault="00F67976" w:rsidP="00E476E3">
            <w:pPr>
              <w:spacing w:after="0" w:line="220" w:lineRule="exact"/>
              <w:jc w:val="left"/>
              <w:rPr>
                <w:rStyle w:val="ISOCode"/>
              </w:rPr>
            </w:pPr>
          </w:p>
        </w:tc>
        <w:tc>
          <w:tcPr>
            <w:tcW w:w="607" w:type="dxa"/>
          </w:tcPr>
          <w:p w14:paraId="4814F29B" w14:textId="77777777" w:rsidR="00F67976" w:rsidRPr="002A09A5" w:rsidRDefault="00F67976" w:rsidP="00E476E3">
            <w:pPr>
              <w:spacing w:after="0" w:line="220" w:lineRule="exact"/>
              <w:jc w:val="left"/>
              <w:rPr>
                <w:rStyle w:val="ISOCode"/>
              </w:rPr>
            </w:pPr>
          </w:p>
        </w:tc>
        <w:tc>
          <w:tcPr>
            <w:tcW w:w="607" w:type="dxa"/>
          </w:tcPr>
          <w:p w14:paraId="66AC0D5B" w14:textId="77777777" w:rsidR="00F67976" w:rsidRPr="002A09A5" w:rsidRDefault="00F67976" w:rsidP="00E476E3">
            <w:pPr>
              <w:spacing w:after="0" w:line="220" w:lineRule="exact"/>
              <w:jc w:val="left"/>
              <w:rPr>
                <w:rStyle w:val="ISOCode"/>
              </w:rPr>
            </w:pPr>
          </w:p>
        </w:tc>
        <w:tc>
          <w:tcPr>
            <w:tcW w:w="607" w:type="dxa"/>
          </w:tcPr>
          <w:p w14:paraId="71894F38" w14:textId="77777777" w:rsidR="00F67976" w:rsidRPr="002A09A5" w:rsidRDefault="00F67976" w:rsidP="00E476E3">
            <w:pPr>
              <w:spacing w:after="0" w:line="220" w:lineRule="exact"/>
              <w:jc w:val="left"/>
              <w:rPr>
                <w:rStyle w:val="ISOCode"/>
              </w:rPr>
            </w:pPr>
          </w:p>
        </w:tc>
        <w:tc>
          <w:tcPr>
            <w:tcW w:w="607" w:type="dxa"/>
          </w:tcPr>
          <w:p w14:paraId="3BB11E84" w14:textId="77777777" w:rsidR="00F67976" w:rsidRPr="002A09A5" w:rsidRDefault="00F67976" w:rsidP="00E476E3">
            <w:pPr>
              <w:spacing w:after="0" w:line="220" w:lineRule="exact"/>
              <w:jc w:val="left"/>
              <w:rPr>
                <w:rStyle w:val="ISOCode"/>
              </w:rPr>
            </w:pPr>
          </w:p>
        </w:tc>
        <w:tc>
          <w:tcPr>
            <w:tcW w:w="607" w:type="dxa"/>
          </w:tcPr>
          <w:p w14:paraId="14EC7B82" w14:textId="77777777" w:rsidR="00F67976" w:rsidRPr="002A09A5" w:rsidRDefault="00F67976" w:rsidP="00E476E3">
            <w:pPr>
              <w:spacing w:after="0" w:line="220" w:lineRule="exact"/>
              <w:jc w:val="left"/>
              <w:rPr>
                <w:rStyle w:val="ISOCode"/>
              </w:rPr>
            </w:pPr>
            <w:r w:rsidRPr="002A09A5">
              <w:rPr>
                <w:rStyle w:val="ISOCode"/>
              </w:rPr>
              <w:t>stsz</w:t>
            </w:r>
          </w:p>
        </w:tc>
        <w:tc>
          <w:tcPr>
            <w:tcW w:w="681" w:type="dxa"/>
          </w:tcPr>
          <w:p w14:paraId="4F4ADDA0"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0</w:t>
            </w:r>
          </w:p>
        </w:tc>
        <w:tc>
          <w:tcPr>
            <w:tcW w:w="5244" w:type="dxa"/>
          </w:tcPr>
          <w:p w14:paraId="06253432"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 xml:space="preserve">Either </w:t>
            </w:r>
            <w:r w:rsidRPr="002A09A5">
              <w:rPr>
                <w:rFonts w:ascii="Courier New" w:eastAsia="Arial" w:hAnsi="Courier New" w:cs="Courier New"/>
                <w:iCs/>
                <w:noProof/>
                <w:color w:val="000000"/>
                <w:sz w:val="18"/>
                <w:szCs w:val="20"/>
                <w:lang w:eastAsia="ja-JP" w:bidi="x-none"/>
              </w:rPr>
              <w:t>SampleSizeBox</w:t>
            </w:r>
            <w:r w:rsidRPr="002A09A5">
              <w:rPr>
                <w:rFonts w:eastAsia="Arial"/>
                <w:iCs/>
                <w:noProof/>
                <w:color w:val="000000"/>
                <w:sz w:val="18"/>
                <w:szCs w:val="20"/>
                <w:lang w:eastAsia="ja-JP" w:bidi="x-none"/>
              </w:rPr>
              <w:t xml:space="preserve"> (</w:t>
            </w:r>
            <w:r w:rsidRPr="002A09A5">
              <w:rPr>
                <w:rFonts w:ascii="Courier New" w:eastAsia="Arial" w:hAnsi="Courier New" w:cs="Courier New"/>
                <w:iCs/>
                <w:noProof/>
                <w:color w:val="000000"/>
                <w:sz w:val="18"/>
                <w:szCs w:val="20"/>
                <w:lang w:eastAsia="ja-JP" w:bidi="x-none"/>
              </w:rPr>
              <w:t>'stsz'</w:t>
            </w:r>
            <w:r w:rsidRPr="002A09A5">
              <w:rPr>
                <w:rFonts w:eastAsia="Arial"/>
                <w:iCs/>
                <w:noProof/>
                <w:color w:val="000000"/>
                <w:sz w:val="18"/>
                <w:szCs w:val="20"/>
                <w:lang w:eastAsia="ja-JP" w:bidi="x-none"/>
              </w:rPr>
              <w:t xml:space="preserve">) or </w:t>
            </w:r>
            <w:r w:rsidRPr="002A09A5">
              <w:rPr>
                <w:rFonts w:ascii="Courier New" w:eastAsia="Arial" w:hAnsi="Courier New" w:cs="Courier New"/>
                <w:iCs/>
                <w:noProof/>
                <w:color w:val="000000"/>
                <w:sz w:val="18"/>
                <w:szCs w:val="20"/>
                <w:lang w:eastAsia="ja-JP" w:bidi="x-none"/>
              </w:rPr>
              <w:t>CompactSampleSizeBox</w:t>
            </w:r>
            <w:r w:rsidRPr="002A09A5">
              <w:rPr>
                <w:rFonts w:eastAsia="Arial"/>
                <w:iCs/>
                <w:noProof/>
                <w:color w:val="000000"/>
                <w:sz w:val="18"/>
                <w:szCs w:val="20"/>
                <w:lang w:eastAsia="ja-JP" w:bidi="x-none"/>
              </w:rPr>
              <w:t xml:space="preserve"> (</w:t>
            </w:r>
            <w:r w:rsidRPr="002A09A5">
              <w:rPr>
                <w:rFonts w:ascii="Courier New" w:eastAsia="Arial" w:hAnsi="Courier New" w:cs="Courier New"/>
                <w:iCs/>
                <w:noProof/>
                <w:color w:val="000000"/>
                <w:sz w:val="18"/>
                <w:szCs w:val="20"/>
                <w:lang w:eastAsia="ja-JP" w:bidi="x-none"/>
              </w:rPr>
              <w:t>'stz2'</w:t>
            </w:r>
            <w:r w:rsidRPr="002A09A5">
              <w:rPr>
                <w:rFonts w:eastAsia="Arial"/>
                <w:iCs/>
                <w:noProof/>
                <w:color w:val="000000"/>
                <w:sz w:val="18"/>
                <w:szCs w:val="20"/>
                <w:lang w:eastAsia="ja-JP" w:bidi="x-none"/>
              </w:rPr>
              <w:t xml:space="preserve">) shall be present within the </w:t>
            </w:r>
            <w:r w:rsidRPr="002A09A5">
              <w:rPr>
                <w:rFonts w:ascii="Courier New" w:eastAsia="Arial" w:hAnsi="Courier New" w:cs="Courier New"/>
                <w:iCs/>
                <w:noProof/>
                <w:color w:val="000000"/>
                <w:sz w:val="18"/>
                <w:szCs w:val="20"/>
                <w:lang w:eastAsia="ja-JP" w:bidi="x-none"/>
              </w:rPr>
              <w:t>'stbl'</w:t>
            </w:r>
            <w:r w:rsidRPr="002A09A5">
              <w:rPr>
                <w:rFonts w:eastAsia="Arial"/>
                <w:iCs/>
                <w:noProof/>
                <w:color w:val="000000"/>
                <w:sz w:val="18"/>
                <w:szCs w:val="20"/>
                <w:lang w:eastAsia="ja-JP" w:bidi="x-none"/>
              </w:rPr>
              <w:t xml:space="preserve"> box.</w:t>
            </w:r>
          </w:p>
        </w:tc>
      </w:tr>
      <w:tr w:rsidR="00F67976" w:rsidRPr="002A09A5" w14:paraId="5830690C" w14:textId="77777777" w:rsidTr="00E476E3">
        <w:trPr>
          <w:jc w:val="center"/>
        </w:trPr>
        <w:tc>
          <w:tcPr>
            <w:tcW w:w="607" w:type="dxa"/>
            <w:tcBorders>
              <w:top w:val="single" w:sz="4" w:space="0" w:color="auto"/>
              <w:left w:val="single" w:sz="4" w:space="0" w:color="auto"/>
              <w:bottom w:val="single" w:sz="4" w:space="0" w:color="auto"/>
              <w:right w:val="single" w:sz="4" w:space="0" w:color="auto"/>
            </w:tcBorders>
          </w:tcPr>
          <w:p w14:paraId="07E7DFEB" w14:textId="77777777" w:rsidR="00F67976" w:rsidRPr="002A09A5" w:rsidRDefault="00F67976" w:rsidP="00E476E3">
            <w:pPr>
              <w:spacing w:after="0" w:line="220" w:lineRule="exact"/>
              <w:jc w:val="left"/>
              <w:rPr>
                <w:rStyle w:val="ISOCode"/>
              </w:rPr>
            </w:pPr>
          </w:p>
        </w:tc>
        <w:tc>
          <w:tcPr>
            <w:tcW w:w="607" w:type="dxa"/>
            <w:tcBorders>
              <w:top w:val="single" w:sz="4" w:space="0" w:color="auto"/>
              <w:left w:val="single" w:sz="4" w:space="0" w:color="auto"/>
              <w:bottom w:val="single" w:sz="4" w:space="0" w:color="auto"/>
              <w:right w:val="single" w:sz="4" w:space="0" w:color="auto"/>
            </w:tcBorders>
          </w:tcPr>
          <w:p w14:paraId="6585E348" w14:textId="77777777" w:rsidR="00F67976" w:rsidRPr="002A09A5" w:rsidRDefault="00F67976" w:rsidP="00E476E3">
            <w:pPr>
              <w:spacing w:after="0" w:line="220" w:lineRule="exact"/>
              <w:jc w:val="left"/>
              <w:rPr>
                <w:rStyle w:val="ISOCode"/>
              </w:rPr>
            </w:pPr>
          </w:p>
        </w:tc>
        <w:tc>
          <w:tcPr>
            <w:tcW w:w="607" w:type="dxa"/>
            <w:tcBorders>
              <w:top w:val="single" w:sz="4" w:space="0" w:color="auto"/>
              <w:left w:val="single" w:sz="4" w:space="0" w:color="auto"/>
              <w:bottom w:val="single" w:sz="4" w:space="0" w:color="auto"/>
              <w:right w:val="single" w:sz="4" w:space="0" w:color="auto"/>
            </w:tcBorders>
          </w:tcPr>
          <w:p w14:paraId="5C6D21BD" w14:textId="77777777" w:rsidR="00F67976" w:rsidRPr="002A09A5" w:rsidRDefault="00F67976" w:rsidP="00E476E3">
            <w:pPr>
              <w:spacing w:after="0" w:line="220" w:lineRule="exact"/>
              <w:jc w:val="left"/>
              <w:rPr>
                <w:rStyle w:val="ISOCode"/>
              </w:rPr>
            </w:pPr>
          </w:p>
        </w:tc>
        <w:tc>
          <w:tcPr>
            <w:tcW w:w="607" w:type="dxa"/>
            <w:tcBorders>
              <w:top w:val="single" w:sz="4" w:space="0" w:color="auto"/>
              <w:left w:val="single" w:sz="4" w:space="0" w:color="auto"/>
              <w:bottom w:val="single" w:sz="4" w:space="0" w:color="auto"/>
              <w:right w:val="single" w:sz="4" w:space="0" w:color="auto"/>
            </w:tcBorders>
          </w:tcPr>
          <w:p w14:paraId="61B42EAB" w14:textId="77777777" w:rsidR="00F67976" w:rsidRPr="002A09A5" w:rsidRDefault="00F67976" w:rsidP="00E476E3">
            <w:pPr>
              <w:spacing w:after="0" w:line="220" w:lineRule="exact"/>
              <w:jc w:val="left"/>
              <w:rPr>
                <w:rStyle w:val="ISOCode"/>
              </w:rPr>
            </w:pPr>
          </w:p>
        </w:tc>
        <w:tc>
          <w:tcPr>
            <w:tcW w:w="607" w:type="dxa"/>
            <w:tcBorders>
              <w:top w:val="single" w:sz="4" w:space="0" w:color="auto"/>
              <w:left w:val="single" w:sz="4" w:space="0" w:color="auto"/>
              <w:bottom w:val="single" w:sz="4" w:space="0" w:color="auto"/>
              <w:right w:val="single" w:sz="4" w:space="0" w:color="auto"/>
            </w:tcBorders>
          </w:tcPr>
          <w:p w14:paraId="586F3C3F" w14:textId="77777777" w:rsidR="00F67976" w:rsidRPr="002A09A5" w:rsidRDefault="00F67976" w:rsidP="00E476E3">
            <w:pPr>
              <w:spacing w:after="0" w:line="220" w:lineRule="exact"/>
              <w:jc w:val="left"/>
              <w:rPr>
                <w:rStyle w:val="ISOCode"/>
              </w:rPr>
            </w:pPr>
          </w:p>
        </w:tc>
        <w:tc>
          <w:tcPr>
            <w:tcW w:w="607" w:type="dxa"/>
            <w:tcBorders>
              <w:top w:val="single" w:sz="4" w:space="0" w:color="auto"/>
              <w:left w:val="single" w:sz="4" w:space="0" w:color="auto"/>
              <w:bottom w:val="single" w:sz="4" w:space="0" w:color="auto"/>
              <w:right w:val="single" w:sz="4" w:space="0" w:color="auto"/>
            </w:tcBorders>
          </w:tcPr>
          <w:p w14:paraId="3E672CD4" w14:textId="77777777" w:rsidR="00F67976" w:rsidRPr="002A09A5" w:rsidRDefault="00F67976" w:rsidP="00E476E3">
            <w:pPr>
              <w:spacing w:after="0" w:line="220" w:lineRule="exact"/>
              <w:jc w:val="left"/>
              <w:rPr>
                <w:rStyle w:val="ISOCode"/>
              </w:rPr>
            </w:pPr>
            <w:r w:rsidRPr="002A09A5">
              <w:rPr>
                <w:rStyle w:val="ISOCode"/>
              </w:rPr>
              <w:t>stz2</w:t>
            </w:r>
          </w:p>
        </w:tc>
        <w:tc>
          <w:tcPr>
            <w:tcW w:w="681" w:type="dxa"/>
            <w:tcBorders>
              <w:top w:val="single" w:sz="4" w:space="0" w:color="auto"/>
              <w:left w:val="single" w:sz="4" w:space="0" w:color="auto"/>
              <w:bottom w:val="single" w:sz="4" w:space="0" w:color="auto"/>
              <w:right w:val="single" w:sz="4" w:space="0" w:color="auto"/>
            </w:tcBorders>
          </w:tcPr>
          <w:p w14:paraId="172FA918"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0</w:t>
            </w:r>
          </w:p>
        </w:tc>
        <w:tc>
          <w:tcPr>
            <w:tcW w:w="5244" w:type="dxa"/>
            <w:tcBorders>
              <w:top w:val="single" w:sz="4" w:space="0" w:color="auto"/>
              <w:left w:val="single" w:sz="4" w:space="0" w:color="auto"/>
              <w:bottom w:val="single" w:sz="4" w:space="0" w:color="auto"/>
              <w:right w:val="single" w:sz="4" w:space="0" w:color="auto"/>
            </w:tcBorders>
          </w:tcPr>
          <w:p w14:paraId="1A76BCA9"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 xml:space="preserve">Either </w:t>
            </w:r>
            <w:r w:rsidRPr="002A09A5">
              <w:rPr>
                <w:rFonts w:ascii="Courier New" w:eastAsia="Arial" w:hAnsi="Courier New" w:cs="Courier New"/>
                <w:iCs/>
                <w:noProof/>
                <w:color w:val="000000"/>
                <w:sz w:val="18"/>
                <w:szCs w:val="20"/>
                <w:lang w:eastAsia="ja-JP" w:bidi="x-none"/>
              </w:rPr>
              <w:t>SampleSizeBox</w:t>
            </w:r>
            <w:r w:rsidRPr="002A09A5">
              <w:rPr>
                <w:rFonts w:eastAsia="Arial"/>
                <w:iCs/>
                <w:noProof/>
                <w:color w:val="000000"/>
                <w:sz w:val="18"/>
                <w:szCs w:val="20"/>
                <w:lang w:eastAsia="ja-JP" w:bidi="x-none"/>
              </w:rPr>
              <w:t xml:space="preserve"> (</w:t>
            </w:r>
            <w:r w:rsidRPr="002A09A5">
              <w:rPr>
                <w:rFonts w:ascii="Courier New" w:eastAsia="Arial" w:hAnsi="Courier New" w:cs="Courier New"/>
                <w:iCs/>
                <w:noProof/>
                <w:color w:val="000000"/>
                <w:sz w:val="18"/>
                <w:szCs w:val="20"/>
                <w:lang w:eastAsia="ja-JP" w:bidi="x-none"/>
              </w:rPr>
              <w:t>'stsz'</w:t>
            </w:r>
            <w:r w:rsidRPr="002A09A5">
              <w:rPr>
                <w:rFonts w:eastAsia="Arial"/>
                <w:iCs/>
                <w:noProof/>
                <w:color w:val="000000"/>
                <w:sz w:val="18"/>
                <w:szCs w:val="20"/>
                <w:lang w:eastAsia="ja-JP" w:bidi="x-none"/>
              </w:rPr>
              <w:t xml:space="preserve">) or </w:t>
            </w:r>
            <w:r w:rsidRPr="002A09A5">
              <w:rPr>
                <w:rFonts w:ascii="Courier New" w:eastAsia="Arial" w:hAnsi="Courier New" w:cs="Courier New"/>
                <w:iCs/>
                <w:noProof/>
                <w:color w:val="000000"/>
                <w:sz w:val="18"/>
                <w:szCs w:val="20"/>
                <w:lang w:eastAsia="ja-JP" w:bidi="x-none"/>
              </w:rPr>
              <w:t>CompactSampleSizeBox</w:t>
            </w:r>
            <w:r w:rsidRPr="002A09A5">
              <w:rPr>
                <w:rFonts w:eastAsia="Arial"/>
                <w:iCs/>
                <w:noProof/>
                <w:color w:val="000000"/>
                <w:sz w:val="18"/>
                <w:szCs w:val="20"/>
                <w:lang w:eastAsia="ja-JP" w:bidi="x-none"/>
              </w:rPr>
              <w:t xml:space="preserve"> (</w:t>
            </w:r>
            <w:r w:rsidRPr="002A09A5">
              <w:rPr>
                <w:rFonts w:ascii="Courier New" w:eastAsia="Arial" w:hAnsi="Courier New" w:cs="Courier New"/>
                <w:iCs/>
                <w:noProof/>
                <w:color w:val="000000"/>
                <w:sz w:val="18"/>
                <w:szCs w:val="20"/>
                <w:lang w:eastAsia="ja-JP" w:bidi="x-none"/>
              </w:rPr>
              <w:t>'stz2'</w:t>
            </w:r>
            <w:r w:rsidRPr="002A09A5">
              <w:rPr>
                <w:rFonts w:eastAsia="Arial"/>
                <w:iCs/>
                <w:noProof/>
                <w:color w:val="000000"/>
                <w:sz w:val="18"/>
                <w:szCs w:val="20"/>
                <w:lang w:eastAsia="ja-JP" w:bidi="x-none"/>
              </w:rPr>
              <w:t xml:space="preserve">) shall be present within the </w:t>
            </w:r>
            <w:r w:rsidRPr="002A09A5">
              <w:rPr>
                <w:rFonts w:ascii="Courier New" w:eastAsia="Arial" w:hAnsi="Courier New" w:cs="Courier New"/>
                <w:iCs/>
                <w:noProof/>
                <w:color w:val="000000"/>
                <w:sz w:val="18"/>
                <w:szCs w:val="20"/>
                <w:lang w:eastAsia="ja-JP" w:bidi="x-none"/>
              </w:rPr>
              <w:t>'stbl'</w:t>
            </w:r>
            <w:r w:rsidRPr="002A09A5">
              <w:rPr>
                <w:rFonts w:eastAsia="Arial"/>
                <w:iCs/>
                <w:noProof/>
                <w:color w:val="000000"/>
                <w:sz w:val="18"/>
                <w:szCs w:val="20"/>
                <w:lang w:eastAsia="ja-JP" w:bidi="x-none"/>
              </w:rPr>
              <w:t xml:space="preserve"> box.</w:t>
            </w:r>
          </w:p>
        </w:tc>
      </w:tr>
      <w:tr w:rsidR="00F67976" w:rsidRPr="002A09A5" w14:paraId="42E4A05C" w14:textId="77777777" w:rsidTr="00E476E3">
        <w:trPr>
          <w:jc w:val="center"/>
        </w:trPr>
        <w:tc>
          <w:tcPr>
            <w:tcW w:w="607" w:type="dxa"/>
          </w:tcPr>
          <w:p w14:paraId="543AE067" w14:textId="77777777" w:rsidR="00F67976" w:rsidRPr="002A09A5" w:rsidRDefault="00F67976" w:rsidP="00E476E3">
            <w:pPr>
              <w:spacing w:after="0" w:line="220" w:lineRule="exact"/>
              <w:jc w:val="left"/>
              <w:rPr>
                <w:rStyle w:val="ISOCode"/>
              </w:rPr>
            </w:pPr>
          </w:p>
        </w:tc>
        <w:tc>
          <w:tcPr>
            <w:tcW w:w="607" w:type="dxa"/>
          </w:tcPr>
          <w:p w14:paraId="71BFB099" w14:textId="77777777" w:rsidR="00F67976" w:rsidRPr="002A09A5" w:rsidRDefault="00F67976" w:rsidP="00E476E3">
            <w:pPr>
              <w:spacing w:after="0" w:line="220" w:lineRule="exact"/>
              <w:jc w:val="left"/>
              <w:rPr>
                <w:rStyle w:val="ISOCode"/>
              </w:rPr>
            </w:pPr>
          </w:p>
        </w:tc>
        <w:tc>
          <w:tcPr>
            <w:tcW w:w="607" w:type="dxa"/>
          </w:tcPr>
          <w:p w14:paraId="61E6CDF9" w14:textId="77777777" w:rsidR="00F67976" w:rsidRPr="002A09A5" w:rsidRDefault="00F67976" w:rsidP="00E476E3">
            <w:pPr>
              <w:spacing w:after="0" w:line="220" w:lineRule="exact"/>
              <w:jc w:val="left"/>
              <w:rPr>
                <w:rStyle w:val="ISOCode"/>
              </w:rPr>
            </w:pPr>
          </w:p>
        </w:tc>
        <w:tc>
          <w:tcPr>
            <w:tcW w:w="607" w:type="dxa"/>
          </w:tcPr>
          <w:p w14:paraId="6E78B4FA" w14:textId="77777777" w:rsidR="00F67976" w:rsidRPr="002A09A5" w:rsidRDefault="00F67976" w:rsidP="00E476E3">
            <w:pPr>
              <w:spacing w:after="0" w:line="220" w:lineRule="exact"/>
              <w:jc w:val="left"/>
              <w:rPr>
                <w:rStyle w:val="ISOCode"/>
              </w:rPr>
            </w:pPr>
          </w:p>
        </w:tc>
        <w:tc>
          <w:tcPr>
            <w:tcW w:w="607" w:type="dxa"/>
          </w:tcPr>
          <w:p w14:paraId="27C3CDC3" w14:textId="77777777" w:rsidR="00F67976" w:rsidRPr="002A09A5" w:rsidRDefault="00F67976" w:rsidP="00E476E3">
            <w:pPr>
              <w:spacing w:after="0" w:line="220" w:lineRule="exact"/>
              <w:jc w:val="left"/>
              <w:rPr>
                <w:rStyle w:val="ISOCode"/>
              </w:rPr>
            </w:pPr>
          </w:p>
        </w:tc>
        <w:tc>
          <w:tcPr>
            <w:tcW w:w="607" w:type="dxa"/>
          </w:tcPr>
          <w:p w14:paraId="1DB97DBF" w14:textId="77777777" w:rsidR="00F67976" w:rsidRPr="002A09A5" w:rsidRDefault="00F67976" w:rsidP="00E476E3">
            <w:pPr>
              <w:spacing w:after="0" w:line="220" w:lineRule="exact"/>
              <w:jc w:val="left"/>
              <w:rPr>
                <w:rStyle w:val="ISOCode"/>
              </w:rPr>
            </w:pPr>
            <w:r w:rsidRPr="002A09A5">
              <w:rPr>
                <w:rStyle w:val="ISOCode"/>
              </w:rPr>
              <w:t>stsc</w:t>
            </w:r>
          </w:p>
        </w:tc>
        <w:tc>
          <w:tcPr>
            <w:tcW w:w="681" w:type="dxa"/>
          </w:tcPr>
          <w:p w14:paraId="7019BBEF"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0</w:t>
            </w:r>
          </w:p>
        </w:tc>
        <w:tc>
          <w:tcPr>
            <w:tcW w:w="5244" w:type="dxa"/>
          </w:tcPr>
          <w:p w14:paraId="264BBED4" w14:textId="77777777" w:rsidR="00F67976" w:rsidRPr="002A09A5" w:rsidRDefault="00F67976" w:rsidP="00E476E3">
            <w:pPr>
              <w:spacing w:after="0" w:line="220" w:lineRule="exact"/>
              <w:jc w:val="left"/>
              <w:rPr>
                <w:rFonts w:eastAsia="Arial"/>
                <w:iCs/>
                <w:noProof/>
                <w:color w:val="000000"/>
                <w:sz w:val="18"/>
                <w:szCs w:val="20"/>
                <w:lang w:eastAsia="ja-JP" w:bidi="x-none"/>
              </w:rPr>
            </w:pPr>
          </w:p>
        </w:tc>
      </w:tr>
      <w:tr w:rsidR="00F67976" w:rsidRPr="002A09A5" w14:paraId="2EC9EF16" w14:textId="77777777" w:rsidTr="00E476E3">
        <w:trPr>
          <w:jc w:val="center"/>
        </w:trPr>
        <w:tc>
          <w:tcPr>
            <w:tcW w:w="607" w:type="dxa"/>
          </w:tcPr>
          <w:p w14:paraId="57E8BEFD" w14:textId="77777777" w:rsidR="00F67976" w:rsidRPr="002A09A5" w:rsidRDefault="00F67976" w:rsidP="00E476E3">
            <w:pPr>
              <w:spacing w:after="0" w:line="220" w:lineRule="exact"/>
              <w:jc w:val="left"/>
              <w:rPr>
                <w:rStyle w:val="ISOCode"/>
              </w:rPr>
            </w:pPr>
          </w:p>
        </w:tc>
        <w:tc>
          <w:tcPr>
            <w:tcW w:w="607" w:type="dxa"/>
          </w:tcPr>
          <w:p w14:paraId="16F3DA63" w14:textId="77777777" w:rsidR="00F67976" w:rsidRPr="002A09A5" w:rsidRDefault="00F67976" w:rsidP="00E476E3">
            <w:pPr>
              <w:spacing w:after="0" w:line="220" w:lineRule="exact"/>
              <w:jc w:val="left"/>
              <w:rPr>
                <w:rStyle w:val="ISOCode"/>
              </w:rPr>
            </w:pPr>
          </w:p>
        </w:tc>
        <w:tc>
          <w:tcPr>
            <w:tcW w:w="607" w:type="dxa"/>
          </w:tcPr>
          <w:p w14:paraId="240DBFB7" w14:textId="77777777" w:rsidR="00F67976" w:rsidRPr="002A09A5" w:rsidRDefault="00F67976" w:rsidP="00E476E3">
            <w:pPr>
              <w:spacing w:after="0" w:line="220" w:lineRule="exact"/>
              <w:jc w:val="left"/>
              <w:rPr>
                <w:rStyle w:val="ISOCode"/>
              </w:rPr>
            </w:pPr>
          </w:p>
        </w:tc>
        <w:tc>
          <w:tcPr>
            <w:tcW w:w="607" w:type="dxa"/>
          </w:tcPr>
          <w:p w14:paraId="3E80885A" w14:textId="77777777" w:rsidR="00F67976" w:rsidRPr="002A09A5" w:rsidRDefault="00F67976" w:rsidP="00E476E3">
            <w:pPr>
              <w:spacing w:after="0" w:line="220" w:lineRule="exact"/>
              <w:jc w:val="left"/>
              <w:rPr>
                <w:rStyle w:val="ISOCode"/>
              </w:rPr>
            </w:pPr>
          </w:p>
        </w:tc>
        <w:tc>
          <w:tcPr>
            <w:tcW w:w="607" w:type="dxa"/>
          </w:tcPr>
          <w:p w14:paraId="63FBB95D" w14:textId="77777777" w:rsidR="00F67976" w:rsidRPr="002A09A5" w:rsidRDefault="00F67976" w:rsidP="00E476E3">
            <w:pPr>
              <w:spacing w:after="0" w:line="220" w:lineRule="exact"/>
              <w:jc w:val="left"/>
              <w:rPr>
                <w:rStyle w:val="ISOCode"/>
              </w:rPr>
            </w:pPr>
          </w:p>
        </w:tc>
        <w:tc>
          <w:tcPr>
            <w:tcW w:w="607" w:type="dxa"/>
          </w:tcPr>
          <w:p w14:paraId="4B03085D" w14:textId="77777777" w:rsidR="00F67976" w:rsidRPr="002A09A5" w:rsidRDefault="00F67976" w:rsidP="00E476E3">
            <w:pPr>
              <w:spacing w:after="0" w:line="220" w:lineRule="exact"/>
              <w:jc w:val="left"/>
              <w:rPr>
                <w:rStyle w:val="ISOCode"/>
              </w:rPr>
            </w:pPr>
            <w:r w:rsidRPr="002A09A5">
              <w:rPr>
                <w:rStyle w:val="ISOCode"/>
              </w:rPr>
              <w:t>stco</w:t>
            </w:r>
          </w:p>
        </w:tc>
        <w:tc>
          <w:tcPr>
            <w:tcW w:w="681" w:type="dxa"/>
          </w:tcPr>
          <w:p w14:paraId="4E64C0FC"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0</w:t>
            </w:r>
          </w:p>
        </w:tc>
        <w:tc>
          <w:tcPr>
            <w:tcW w:w="5244" w:type="dxa"/>
          </w:tcPr>
          <w:p w14:paraId="0A4C5E4A"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 xml:space="preserve">Either </w:t>
            </w:r>
            <w:r w:rsidRPr="002A09A5">
              <w:rPr>
                <w:rFonts w:ascii="Courier New" w:eastAsia="Arial" w:hAnsi="Courier New" w:cs="Courier New"/>
                <w:iCs/>
                <w:noProof/>
                <w:color w:val="000000"/>
                <w:sz w:val="18"/>
                <w:szCs w:val="20"/>
                <w:lang w:eastAsia="ja-JP" w:bidi="x-none"/>
              </w:rPr>
              <w:t>ChunkOffsetBox</w:t>
            </w:r>
            <w:r w:rsidRPr="002A09A5">
              <w:rPr>
                <w:rFonts w:eastAsia="Arial"/>
                <w:iCs/>
                <w:noProof/>
                <w:color w:val="000000"/>
                <w:sz w:val="18"/>
                <w:szCs w:val="20"/>
                <w:lang w:eastAsia="ja-JP" w:bidi="x-none"/>
              </w:rPr>
              <w:t xml:space="preserve"> (</w:t>
            </w:r>
            <w:r w:rsidRPr="002A09A5">
              <w:rPr>
                <w:rFonts w:ascii="Courier New" w:eastAsia="Arial" w:hAnsi="Courier New" w:cs="Courier New"/>
                <w:iCs/>
                <w:noProof/>
                <w:color w:val="000000"/>
                <w:sz w:val="18"/>
                <w:szCs w:val="20"/>
                <w:lang w:eastAsia="ja-JP" w:bidi="x-none"/>
              </w:rPr>
              <w:t>'stco'</w:t>
            </w:r>
            <w:r w:rsidRPr="002A09A5">
              <w:rPr>
                <w:rFonts w:eastAsia="Arial"/>
                <w:iCs/>
                <w:noProof/>
                <w:color w:val="000000"/>
                <w:sz w:val="18"/>
                <w:szCs w:val="20"/>
                <w:lang w:eastAsia="ja-JP" w:bidi="x-none"/>
              </w:rPr>
              <w:t xml:space="preserve">) or </w:t>
            </w:r>
            <w:r w:rsidRPr="002A09A5">
              <w:rPr>
                <w:rFonts w:ascii="Courier New" w:eastAsia="Arial" w:hAnsi="Courier New" w:cs="Courier New"/>
                <w:iCs/>
                <w:noProof/>
                <w:color w:val="000000"/>
                <w:sz w:val="18"/>
                <w:szCs w:val="20"/>
                <w:lang w:eastAsia="ja-JP" w:bidi="x-none"/>
              </w:rPr>
              <w:t>ChunkLargeOffsetBox</w:t>
            </w:r>
            <w:r w:rsidRPr="002A09A5">
              <w:rPr>
                <w:rFonts w:eastAsia="Arial"/>
                <w:iCs/>
                <w:noProof/>
                <w:color w:val="000000"/>
                <w:sz w:val="18"/>
                <w:szCs w:val="20"/>
                <w:lang w:eastAsia="ja-JP" w:bidi="x-none"/>
              </w:rPr>
              <w:t xml:space="preserve"> (</w:t>
            </w:r>
            <w:r w:rsidRPr="002A09A5">
              <w:rPr>
                <w:rFonts w:ascii="Courier New" w:eastAsia="Arial" w:hAnsi="Courier New" w:cs="Courier New"/>
                <w:iCs/>
                <w:noProof/>
                <w:color w:val="000000"/>
                <w:sz w:val="18"/>
                <w:szCs w:val="20"/>
                <w:lang w:eastAsia="ja-JP" w:bidi="x-none"/>
              </w:rPr>
              <w:t>'co64'</w:t>
            </w:r>
            <w:r w:rsidRPr="002A09A5">
              <w:rPr>
                <w:rFonts w:eastAsia="Arial"/>
                <w:iCs/>
                <w:noProof/>
                <w:color w:val="000000"/>
                <w:sz w:val="18"/>
                <w:szCs w:val="20"/>
                <w:lang w:eastAsia="ja-JP" w:bidi="x-none"/>
              </w:rPr>
              <w:t xml:space="preserve">) shall be present within the </w:t>
            </w:r>
            <w:r w:rsidRPr="002A09A5">
              <w:rPr>
                <w:rFonts w:ascii="Courier New" w:eastAsia="Arial" w:hAnsi="Courier New" w:cs="Courier New"/>
                <w:iCs/>
                <w:noProof/>
                <w:color w:val="000000"/>
                <w:sz w:val="18"/>
                <w:szCs w:val="20"/>
                <w:lang w:eastAsia="ja-JP" w:bidi="x-none"/>
              </w:rPr>
              <w:t>'stbl'</w:t>
            </w:r>
            <w:r w:rsidRPr="002A09A5">
              <w:rPr>
                <w:rFonts w:eastAsia="Arial"/>
                <w:iCs/>
                <w:noProof/>
                <w:color w:val="000000"/>
                <w:sz w:val="18"/>
                <w:szCs w:val="20"/>
                <w:lang w:eastAsia="ja-JP" w:bidi="x-none"/>
              </w:rPr>
              <w:t xml:space="preserve"> box.</w:t>
            </w:r>
          </w:p>
        </w:tc>
      </w:tr>
      <w:tr w:rsidR="00F67976" w:rsidRPr="00247DDC" w14:paraId="6931007F" w14:textId="77777777" w:rsidTr="00E476E3">
        <w:trPr>
          <w:jc w:val="center"/>
        </w:trPr>
        <w:tc>
          <w:tcPr>
            <w:tcW w:w="607" w:type="dxa"/>
          </w:tcPr>
          <w:p w14:paraId="13E5ED4C" w14:textId="77777777" w:rsidR="00F67976" w:rsidRPr="002A09A5" w:rsidRDefault="00F67976" w:rsidP="00E476E3">
            <w:pPr>
              <w:spacing w:after="0" w:line="220" w:lineRule="exact"/>
              <w:jc w:val="left"/>
              <w:rPr>
                <w:rStyle w:val="ISOCode"/>
              </w:rPr>
            </w:pPr>
          </w:p>
        </w:tc>
        <w:tc>
          <w:tcPr>
            <w:tcW w:w="607" w:type="dxa"/>
          </w:tcPr>
          <w:p w14:paraId="76CD28F7" w14:textId="77777777" w:rsidR="00F67976" w:rsidRPr="002A09A5" w:rsidRDefault="00F67976" w:rsidP="00E476E3">
            <w:pPr>
              <w:spacing w:after="0" w:line="220" w:lineRule="exact"/>
              <w:jc w:val="left"/>
              <w:rPr>
                <w:rStyle w:val="ISOCode"/>
              </w:rPr>
            </w:pPr>
          </w:p>
        </w:tc>
        <w:tc>
          <w:tcPr>
            <w:tcW w:w="607" w:type="dxa"/>
          </w:tcPr>
          <w:p w14:paraId="37A979F3" w14:textId="77777777" w:rsidR="00F67976" w:rsidRPr="002A09A5" w:rsidRDefault="00F67976" w:rsidP="00E476E3">
            <w:pPr>
              <w:spacing w:after="0" w:line="220" w:lineRule="exact"/>
              <w:jc w:val="left"/>
              <w:rPr>
                <w:rStyle w:val="ISOCode"/>
              </w:rPr>
            </w:pPr>
          </w:p>
        </w:tc>
        <w:tc>
          <w:tcPr>
            <w:tcW w:w="607" w:type="dxa"/>
          </w:tcPr>
          <w:p w14:paraId="7BB8409B" w14:textId="77777777" w:rsidR="00F67976" w:rsidRPr="002A09A5" w:rsidRDefault="00F67976" w:rsidP="00E476E3">
            <w:pPr>
              <w:spacing w:after="0" w:line="220" w:lineRule="exact"/>
              <w:jc w:val="left"/>
              <w:rPr>
                <w:rStyle w:val="ISOCode"/>
              </w:rPr>
            </w:pPr>
          </w:p>
        </w:tc>
        <w:tc>
          <w:tcPr>
            <w:tcW w:w="607" w:type="dxa"/>
          </w:tcPr>
          <w:p w14:paraId="669378A3" w14:textId="77777777" w:rsidR="00F67976" w:rsidRPr="002A09A5" w:rsidRDefault="00F67976" w:rsidP="00E476E3">
            <w:pPr>
              <w:spacing w:after="0" w:line="220" w:lineRule="exact"/>
              <w:jc w:val="left"/>
              <w:rPr>
                <w:rStyle w:val="ISOCode"/>
              </w:rPr>
            </w:pPr>
          </w:p>
        </w:tc>
        <w:tc>
          <w:tcPr>
            <w:tcW w:w="607" w:type="dxa"/>
          </w:tcPr>
          <w:p w14:paraId="4287E87F" w14:textId="77777777" w:rsidR="00F67976" w:rsidRPr="002A09A5" w:rsidRDefault="00F67976" w:rsidP="00E476E3">
            <w:pPr>
              <w:spacing w:after="0" w:line="220" w:lineRule="exact"/>
              <w:jc w:val="left"/>
              <w:rPr>
                <w:rStyle w:val="ISOCode"/>
              </w:rPr>
            </w:pPr>
            <w:r w:rsidRPr="002A09A5">
              <w:rPr>
                <w:rStyle w:val="ISOCode"/>
              </w:rPr>
              <w:t>co64</w:t>
            </w:r>
          </w:p>
        </w:tc>
        <w:tc>
          <w:tcPr>
            <w:tcW w:w="681" w:type="dxa"/>
          </w:tcPr>
          <w:p w14:paraId="72EF1D76"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0</w:t>
            </w:r>
          </w:p>
        </w:tc>
        <w:tc>
          <w:tcPr>
            <w:tcW w:w="5244" w:type="dxa"/>
          </w:tcPr>
          <w:p w14:paraId="5A4A2317" w14:textId="77777777" w:rsidR="00F67976" w:rsidRPr="00247DDC"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 xml:space="preserve">Either </w:t>
            </w:r>
            <w:r w:rsidRPr="002A09A5">
              <w:rPr>
                <w:rFonts w:ascii="Courier New" w:eastAsia="Arial" w:hAnsi="Courier New" w:cs="Courier New"/>
                <w:iCs/>
                <w:noProof/>
                <w:color w:val="000000"/>
                <w:sz w:val="18"/>
                <w:szCs w:val="20"/>
                <w:lang w:eastAsia="ja-JP" w:bidi="x-none"/>
              </w:rPr>
              <w:t>ChunkOffsetBox</w:t>
            </w:r>
            <w:r w:rsidRPr="002A09A5">
              <w:rPr>
                <w:rFonts w:eastAsia="Arial"/>
                <w:iCs/>
                <w:noProof/>
                <w:color w:val="000000"/>
                <w:sz w:val="18"/>
                <w:szCs w:val="20"/>
                <w:lang w:eastAsia="ja-JP" w:bidi="x-none"/>
              </w:rPr>
              <w:t xml:space="preserve"> (</w:t>
            </w:r>
            <w:r w:rsidRPr="002A09A5">
              <w:rPr>
                <w:rFonts w:ascii="Courier New" w:eastAsia="Arial" w:hAnsi="Courier New" w:cs="Courier New"/>
                <w:iCs/>
                <w:noProof/>
                <w:color w:val="000000"/>
                <w:sz w:val="18"/>
                <w:szCs w:val="20"/>
                <w:lang w:eastAsia="ja-JP" w:bidi="x-none"/>
              </w:rPr>
              <w:t>'stco'</w:t>
            </w:r>
            <w:r w:rsidRPr="002A09A5">
              <w:rPr>
                <w:rFonts w:eastAsia="Arial"/>
                <w:iCs/>
                <w:noProof/>
                <w:color w:val="000000"/>
                <w:sz w:val="18"/>
                <w:szCs w:val="20"/>
                <w:lang w:eastAsia="ja-JP" w:bidi="x-none"/>
              </w:rPr>
              <w:t xml:space="preserve">) or </w:t>
            </w:r>
            <w:r w:rsidRPr="002A09A5">
              <w:rPr>
                <w:rFonts w:ascii="Courier New" w:eastAsia="Arial" w:hAnsi="Courier New" w:cs="Courier New"/>
                <w:iCs/>
                <w:noProof/>
                <w:color w:val="000000"/>
                <w:sz w:val="18"/>
                <w:szCs w:val="20"/>
                <w:lang w:eastAsia="ja-JP" w:bidi="x-none"/>
              </w:rPr>
              <w:t>ChunkLargeOffsetBox</w:t>
            </w:r>
            <w:r w:rsidRPr="002A09A5">
              <w:rPr>
                <w:rFonts w:eastAsia="Arial"/>
                <w:iCs/>
                <w:noProof/>
                <w:color w:val="000000"/>
                <w:sz w:val="18"/>
                <w:szCs w:val="20"/>
                <w:lang w:eastAsia="ja-JP" w:bidi="x-none"/>
              </w:rPr>
              <w:t xml:space="preserve"> (</w:t>
            </w:r>
            <w:r w:rsidRPr="002A09A5">
              <w:rPr>
                <w:rFonts w:ascii="Courier New" w:eastAsia="Arial" w:hAnsi="Courier New" w:cs="Courier New"/>
                <w:iCs/>
                <w:noProof/>
                <w:color w:val="000000"/>
                <w:sz w:val="18"/>
                <w:szCs w:val="20"/>
                <w:lang w:eastAsia="ja-JP" w:bidi="x-none"/>
              </w:rPr>
              <w:t>'co64'</w:t>
            </w:r>
            <w:r w:rsidRPr="002A09A5">
              <w:rPr>
                <w:rFonts w:eastAsia="Arial"/>
                <w:iCs/>
                <w:noProof/>
                <w:color w:val="000000"/>
                <w:sz w:val="18"/>
                <w:szCs w:val="20"/>
                <w:lang w:eastAsia="ja-JP" w:bidi="x-none"/>
              </w:rPr>
              <w:t xml:space="preserve">) shall be present within the </w:t>
            </w:r>
            <w:r w:rsidRPr="002A09A5">
              <w:rPr>
                <w:rFonts w:ascii="Courier New" w:eastAsia="Arial" w:hAnsi="Courier New" w:cs="Courier New"/>
                <w:iCs/>
                <w:noProof/>
                <w:color w:val="000000"/>
                <w:sz w:val="18"/>
                <w:szCs w:val="20"/>
                <w:lang w:eastAsia="ja-JP" w:bidi="x-none"/>
              </w:rPr>
              <w:t>'stbl'</w:t>
            </w:r>
            <w:r w:rsidRPr="002A09A5">
              <w:rPr>
                <w:rFonts w:eastAsia="Arial"/>
                <w:iCs/>
                <w:noProof/>
                <w:color w:val="000000"/>
                <w:sz w:val="18"/>
                <w:szCs w:val="20"/>
                <w:lang w:eastAsia="ja-JP" w:bidi="x-none"/>
              </w:rPr>
              <w:t xml:space="preserve"> box.</w:t>
            </w:r>
          </w:p>
        </w:tc>
      </w:tr>
    </w:tbl>
    <w:p w14:paraId="17ECEB7F" w14:textId="77777777" w:rsidR="00F67976" w:rsidRPr="00247DDC" w:rsidRDefault="00F67976" w:rsidP="00F67976">
      <w:pPr>
        <w:spacing w:line="230" w:lineRule="atLeast"/>
        <w:rPr>
          <w:rFonts w:cs="Arial"/>
          <w:noProof/>
          <w:szCs w:val="20"/>
          <w:lang w:eastAsia="ja-JP"/>
        </w:rPr>
      </w:pPr>
    </w:p>
    <w:p w14:paraId="77131511" w14:textId="77777777" w:rsidR="00F67976" w:rsidRPr="00247DDC" w:rsidRDefault="00F67976" w:rsidP="00F67976">
      <w:pPr>
        <w:spacing w:line="230" w:lineRule="atLeast"/>
        <w:rPr>
          <w:noProof/>
          <w:szCs w:val="20"/>
          <w:lang w:eastAsia="ja-JP"/>
        </w:rPr>
      </w:pPr>
      <w:r w:rsidRPr="002A09A5">
        <w:rPr>
          <w:noProof/>
          <w:szCs w:val="20"/>
          <w:lang w:eastAsia="ja-JP"/>
        </w:rPr>
        <w:lastRenderedPageBreak/>
        <w:t xml:space="preserve">When a file is marked with this brand and includes a </w:t>
      </w:r>
      <w:r w:rsidRPr="002A09A5">
        <w:rPr>
          <w:rFonts w:ascii="Courier New" w:hAnsi="Courier New" w:cs="Courier New"/>
          <w:noProof/>
          <w:szCs w:val="20"/>
          <w:lang w:eastAsia="ja-JP"/>
        </w:rPr>
        <w:t>TrackFragmentHeaderBox</w:t>
      </w:r>
      <w:r w:rsidRPr="002A09A5">
        <w:rPr>
          <w:noProof/>
          <w:szCs w:val="20"/>
          <w:lang w:eastAsia="ja-JP"/>
        </w:rPr>
        <w:t xml:space="preserve">, the </w:t>
      </w:r>
      <w:r w:rsidRPr="002A09A5">
        <w:rPr>
          <w:rFonts w:ascii="Courier New" w:hAnsi="Courier New" w:cs="Courier New"/>
          <w:noProof/>
          <w:szCs w:val="20"/>
          <w:lang w:eastAsia="ja-JP"/>
        </w:rPr>
        <w:t>default-base-is-moof</w:t>
      </w:r>
      <w:r w:rsidRPr="002A09A5">
        <w:rPr>
          <w:noProof/>
          <w:szCs w:val="20"/>
          <w:lang w:eastAsia="ja-JP"/>
        </w:rPr>
        <w:t xml:space="preserve"> flag shall not be set in </w:t>
      </w:r>
      <w:r w:rsidRPr="002A09A5">
        <w:rPr>
          <w:rFonts w:ascii="Courier New" w:hAnsi="Courier New" w:cs="Courier New"/>
          <w:noProof/>
          <w:szCs w:val="20"/>
          <w:lang w:eastAsia="ja-JP"/>
        </w:rPr>
        <w:t>tf_flags</w:t>
      </w:r>
      <w:r w:rsidRPr="002A09A5">
        <w:rPr>
          <w:noProof/>
          <w:szCs w:val="20"/>
          <w:lang w:eastAsia="ja-JP"/>
        </w:rPr>
        <w:t xml:space="preserve"> of the </w:t>
      </w:r>
      <w:r w:rsidRPr="002A09A5">
        <w:rPr>
          <w:rFonts w:ascii="Courier New" w:hAnsi="Courier New" w:cs="Courier New"/>
          <w:noProof/>
          <w:szCs w:val="20"/>
          <w:lang w:eastAsia="ja-JP"/>
        </w:rPr>
        <w:t>TrackFragmentHeaderBox</w:t>
      </w:r>
      <w:r w:rsidRPr="002A09A5">
        <w:rPr>
          <w:rFonts w:eastAsia="TimesNewRomanPSMT"/>
          <w:noProof/>
          <w:szCs w:val="20"/>
          <w:lang w:eastAsia="ja-JP"/>
        </w:rPr>
        <w:t>.</w:t>
      </w:r>
    </w:p>
    <w:p w14:paraId="321C1447" w14:textId="77777777" w:rsidR="00F67976" w:rsidRPr="00247DDC" w:rsidRDefault="00F67976" w:rsidP="00F67976">
      <w:pPr>
        <w:tabs>
          <w:tab w:val="left" w:pos="1685"/>
          <w:tab w:val="left" w:pos="2160"/>
        </w:tabs>
        <w:spacing w:line="210" w:lineRule="atLeast"/>
        <w:ind w:right="720"/>
        <w:rPr>
          <w:rFonts w:cs="Arial"/>
          <w:noProof/>
          <w:sz w:val="18"/>
          <w:szCs w:val="20"/>
          <w:lang w:eastAsia="ja-JP"/>
        </w:rPr>
      </w:pPr>
      <w:r w:rsidRPr="00247DDC">
        <w:rPr>
          <w:rFonts w:cs="Arial"/>
          <w:noProof/>
          <w:sz w:val="18"/>
          <w:szCs w:val="20"/>
          <w:lang w:eastAsia="ja-JP"/>
        </w:rPr>
        <w:t xml:space="preserve">NOTE   Some requirements of the </w:t>
      </w:r>
      <w:r w:rsidRPr="00247DDC">
        <w:rPr>
          <w:rFonts w:ascii="Courier New" w:hAnsi="Courier New"/>
          <w:noProof/>
          <w:sz w:val="18"/>
          <w:szCs w:val="20"/>
          <w:lang w:eastAsia="ja-JP"/>
        </w:rPr>
        <w:t>TrackHeaderBox</w:t>
      </w:r>
      <w:r w:rsidRPr="00247DDC">
        <w:rPr>
          <w:rFonts w:cs="Arial"/>
          <w:noProof/>
          <w:sz w:val="18"/>
          <w:szCs w:val="20"/>
          <w:lang w:eastAsia="ja-JP"/>
        </w:rPr>
        <w:t xml:space="preserve"> do not apply to this brand; see subclause</w:t>
      </w:r>
      <w:r>
        <w:rPr>
          <w:rFonts w:cs="Arial"/>
          <w:noProof/>
          <w:sz w:val="18"/>
          <w:szCs w:val="20"/>
          <w:lang w:eastAsia="ja-JP"/>
        </w:rPr>
        <w:t xml:space="preserve"> </w:t>
      </w:r>
      <w:r w:rsidRPr="00247DDC">
        <w:rPr>
          <w:rFonts w:cs="Arial"/>
          <w:noProof/>
          <w:sz w:val="18"/>
          <w:szCs w:val="20"/>
          <w:lang w:eastAsia="ja-JP"/>
        </w:rPr>
        <w:t>.</w:t>
      </w:r>
    </w:p>
    <w:p w14:paraId="7A42BF3B" w14:textId="77777777" w:rsidR="00F67976" w:rsidRPr="00247DDC" w:rsidRDefault="00F67976" w:rsidP="00F67976">
      <w:pPr>
        <w:spacing w:line="230" w:lineRule="atLeast"/>
        <w:rPr>
          <w:noProof/>
          <w:szCs w:val="20"/>
          <w:lang w:eastAsia="ja-JP"/>
        </w:rPr>
      </w:pPr>
      <w:r w:rsidRPr="00247DDC">
        <w:rPr>
          <w:noProof/>
          <w:szCs w:val="20"/>
          <w:lang w:eastAsia="ja-JP"/>
        </w:rPr>
        <w:t xml:space="preserve">Under this brand and its derivatives </w:t>
      </w:r>
      <w:r w:rsidRPr="00247DDC">
        <w:rPr>
          <w:rFonts w:eastAsia="TimesNewRomanPSMT"/>
          <w:noProof/>
          <w:szCs w:val="20"/>
          <w:lang w:eastAsia="ja-JP"/>
        </w:rPr>
        <w:t xml:space="preserve">the </w:t>
      </w:r>
      <w:r w:rsidRPr="00247DDC">
        <w:rPr>
          <w:rFonts w:ascii="Courier New" w:hAnsi="Courier New"/>
          <w:noProof/>
          <w:szCs w:val="20"/>
          <w:lang w:eastAsia="ja-JP"/>
        </w:rPr>
        <w:t>media_rate</w:t>
      </w:r>
      <w:r w:rsidRPr="00247DDC">
        <w:rPr>
          <w:rFonts w:eastAsia="TimesNewRomanPSMT"/>
          <w:noProof/>
          <w:szCs w:val="20"/>
          <w:lang w:eastAsia="ja-JP"/>
        </w:rPr>
        <w:t xml:space="preserve"> in the </w:t>
      </w:r>
      <w:r w:rsidRPr="00247DDC">
        <w:rPr>
          <w:rFonts w:ascii="Courier New" w:hAnsi="Courier New"/>
          <w:noProof/>
          <w:szCs w:val="20"/>
          <w:lang w:eastAsia="ja-JP"/>
        </w:rPr>
        <w:t>EditListBox</w:t>
      </w:r>
      <w:r w:rsidRPr="00247DDC">
        <w:rPr>
          <w:rFonts w:eastAsia="TimesNewRomanPSMT"/>
          <w:noProof/>
          <w:szCs w:val="20"/>
          <w:lang w:eastAsia="ja-JP"/>
        </w:rPr>
        <w:t xml:space="preserve"> is restricted such that the fraction shall have the value 0 and the integer shall have the value 0 or 1.</w:t>
      </w:r>
    </w:p>
    <w:p w14:paraId="6DAF39A9" w14:textId="77777777" w:rsidR="00F67976" w:rsidRPr="00E476E3" w:rsidRDefault="00F67976" w:rsidP="00F67976">
      <w:pPr>
        <w:rPr>
          <w:b/>
          <w:bCs/>
        </w:rPr>
      </w:pPr>
      <w:r w:rsidRPr="00E476E3">
        <w:rPr>
          <w:b/>
          <w:bCs/>
        </w:rPr>
        <w:t>E.2.2</w:t>
      </w:r>
      <w:r w:rsidRPr="00E476E3">
        <w:rPr>
          <w:b/>
          <w:bCs/>
        </w:rPr>
        <w:tab/>
        <w:t>Requirements on readers</w:t>
      </w:r>
    </w:p>
    <w:p w14:paraId="7643F291" w14:textId="7765FE29" w:rsidR="00F67976" w:rsidRPr="00E476E3" w:rsidRDefault="00F67976" w:rsidP="00F67976">
      <w:r w:rsidRPr="00E476E3">
        <w:t>Support for the structural boxes according to</w:t>
      </w:r>
      <w:r w:rsidR="00FF3F8C">
        <w:t xml:space="preserve"> Table E.2</w:t>
      </w:r>
      <w:r w:rsidRPr="00E476E3">
        <w:t xml:space="preserve"> is required. The Version column in</w:t>
      </w:r>
      <w:r w:rsidR="00FF3F8C">
        <w:t xml:space="preserve"> Table E.2</w:t>
      </w:r>
      <w:r w:rsidRPr="00E476E3">
        <w:t xml:space="preserve"> specifies the </w:t>
      </w:r>
      <w:r w:rsidRPr="00E476E3">
        <w:rPr>
          <w:rStyle w:val="codeChar1"/>
        </w:rPr>
        <w:t>version</w:t>
      </w:r>
      <w:r w:rsidRPr="00E476E3">
        <w:t xml:space="preserve"> values that shall be supported by the readers of this brand. A '-' in the Version column indicates that the box is derived from Box and does not contain a </w:t>
      </w:r>
      <w:r w:rsidRPr="00E476E3">
        <w:rPr>
          <w:rStyle w:val="codeChar1"/>
        </w:rPr>
        <w:t>version</w:t>
      </w:r>
      <w:r w:rsidRPr="00E476E3">
        <w:t xml:space="preserve"> field.</w:t>
      </w:r>
    </w:p>
    <w:p w14:paraId="27BD8D5A" w14:textId="77777777" w:rsidR="00F67976" w:rsidRPr="00247DDC" w:rsidRDefault="00F67976" w:rsidP="00F67976">
      <w:pPr>
        <w:keepNext/>
        <w:spacing w:before="120" w:after="120" w:line="230" w:lineRule="atLeast"/>
        <w:jc w:val="center"/>
        <w:rPr>
          <w:b/>
          <w:noProof/>
          <w:szCs w:val="20"/>
          <w:lang w:eastAsia="ja-JP"/>
        </w:rPr>
      </w:pPr>
      <w:r w:rsidRPr="001B76A0">
        <w:rPr>
          <w:b/>
          <w:noProof/>
          <w:szCs w:val="20"/>
          <w:lang w:eastAsia="ja-JP"/>
        </w:rPr>
        <w:t>Table E.</w:t>
      </w:r>
      <w:r w:rsidRPr="001B76A0">
        <w:rPr>
          <w:b/>
          <w:noProof/>
          <w:szCs w:val="20"/>
          <w:lang w:eastAsia="ja-JP"/>
        </w:rPr>
        <w:fldChar w:fldCharType="begin"/>
      </w:r>
      <w:r w:rsidRPr="001B76A0">
        <w:rPr>
          <w:b/>
          <w:noProof/>
          <w:szCs w:val="20"/>
          <w:lang w:eastAsia="ja-JP"/>
        </w:rPr>
        <w:instrText xml:space="preserve"> SEQ Table_E. \* ARABIC </w:instrText>
      </w:r>
      <w:r w:rsidRPr="001B76A0">
        <w:rPr>
          <w:b/>
          <w:noProof/>
          <w:szCs w:val="20"/>
          <w:lang w:eastAsia="ja-JP"/>
        </w:rPr>
        <w:fldChar w:fldCharType="separate"/>
      </w:r>
      <w:r w:rsidRPr="001B76A0">
        <w:rPr>
          <w:b/>
          <w:noProof/>
          <w:szCs w:val="20"/>
          <w:lang w:eastAsia="ja-JP"/>
        </w:rPr>
        <w:t>2</w:t>
      </w:r>
      <w:r w:rsidRPr="001B76A0">
        <w:rPr>
          <w:b/>
          <w:noProof/>
          <w:szCs w:val="20"/>
          <w:lang w:eastAsia="ja-JP"/>
        </w:rPr>
        <w:fldChar w:fldCharType="end"/>
      </w:r>
      <w:r w:rsidRPr="001B76A0">
        <w:rPr>
          <w:b/>
          <w:noProof/>
          <w:szCs w:val="20"/>
          <w:lang w:eastAsia="ja-JP"/>
        </w:rPr>
        <w:t xml:space="preserve">: Boxes required to be supported in readers of the </w:t>
      </w:r>
      <w:r w:rsidRPr="001B76A0">
        <w:rPr>
          <w:rFonts w:ascii="Courier New" w:hAnsi="Courier New"/>
          <w:b/>
          <w:noProof/>
          <w:szCs w:val="20"/>
          <w:lang w:eastAsia="ja-JP"/>
        </w:rPr>
        <w:t>'isom'</w:t>
      </w:r>
      <w:r w:rsidRPr="001B76A0">
        <w:rPr>
          <w:b/>
          <w:noProof/>
          <w:szCs w:val="20"/>
          <w:lang w:eastAsia="ja-JP"/>
        </w:rPr>
        <w:t xml:space="preserve"> brand</w:t>
      </w:r>
    </w:p>
    <w:tbl>
      <w:tblPr>
        <w:tblW w:w="96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000" w:firstRow="0" w:lastRow="0" w:firstColumn="0" w:lastColumn="0" w:noHBand="0" w:noVBand="0"/>
      </w:tblPr>
      <w:tblGrid>
        <w:gridCol w:w="607"/>
        <w:gridCol w:w="607"/>
        <w:gridCol w:w="607"/>
        <w:gridCol w:w="607"/>
        <w:gridCol w:w="607"/>
        <w:gridCol w:w="607"/>
        <w:gridCol w:w="681"/>
        <w:gridCol w:w="681"/>
        <w:gridCol w:w="4677"/>
      </w:tblGrid>
      <w:tr w:rsidR="00F67976" w:rsidRPr="00247DDC" w14:paraId="78661EAA" w14:textId="77777777" w:rsidTr="00E476E3">
        <w:trPr>
          <w:jc w:val="center"/>
        </w:trPr>
        <w:tc>
          <w:tcPr>
            <w:tcW w:w="607" w:type="dxa"/>
          </w:tcPr>
          <w:p w14:paraId="2DE48618" w14:textId="77777777" w:rsidR="00F67976" w:rsidRPr="00247DDC" w:rsidRDefault="00F67976" w:rsidP="00E476E3">
            <w:pPr>
              <w:keepNext/>
              <w:spacing w:after="0" w:line="220" w:lineRule="exact"/>
              <w:jc w:val="left"/>
              <w:rPr>
                <w:rFonts w:ascii="Courier New" w:hAnsi="Courier New" w:cs="Courier New"/>
                <w:noProof/>
                <w:szCs w:val="20"/>
                <w:lang w:eastAsia="ja-JP"/>
              </w:rPr>
            </w:pPr>
          </w:p>
        </w:tc>
        <w:tc>
          <w:tcPr>
            <w:tcW w:w="607" w:type="dxa"/>
          </w:tcPr>
          <w:p w14:paraId="32F91CBD" w14:textId="77777777" w:rsidR="00F67976" w:rsidRPr="00247DDC" w:rsidRDefault="00F67976" w:rsidP="00E476E3">
            <w:pPr>
              <w:keepNext/>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9D04638" w14:textId="77777777" w:rsidR="00F67976" w:rsidRPr="00247DDC" w:rsidRDefault="00F67976" w:rsidP="00E476E3">
            <w:pPr>
              <w:keepNext/>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662297BA" w14:textId="77777777" w:rsidR="00F67976" w:rsidRPr="00247DDC" w:rsidRDefault="00F67976" w:rsidP="00E476E3">
            <w:pPr>
              <w:keepNext/>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58239C0D" w14:textId="77777777" w:rsidR="00F67976" w:rsidRPr="00247DDC" w:rsidRDefault="00F67976" w:rsidP="00E476E3">
            <w:pPr>
              <w:keepNext/>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6926849F" w14:textId="77777777" w:rsidR="00F67976" w:rsidRPr="00247DDC" w:rsidRDefault="00F67976" w:rsidP="00E476E3">
            <w:pPr>
              <w:keepNext/>
              <w:spacing w:after="0" w:line="220" w:lineRule="exact"/>
              <w:jc w:val="left"/>
              <w:rPr>
                <w:rFonts w:ascii="Courier New" w:hAnsi="Courier New" w:cs="Courier New"/>
                <w:noProof/>
                <w:szCs w:val="20"/>
                <w:lang w:eastAsia="ja-JP"/>
              </w:rPr>
            </w:pPr>
          </w:p>
        </w:tc>
        <w:tc>
          <w:tcPr>
            <w:tcW w:w="681" w:type="dxa"/>
          </w:tcPr>
          <w:p w14:paraId="05BAC92B"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Pr>
          <w:p w14:paraId="69C41E55" w14:textId="77777777" w:rsidR="00F67976" w:rsidRPr="001B76A0" w:rsidRDefault="00F67976" w:rsidP="00E476E3">
            <w:pPr>
              <w:keepNext/>
              <w:spacing w:after="0" w:line="220" w:lineRule="exact"/>
              <w:jc w:val="left"/>
              <w:rPr>
                <w:rFonts w:eastAsia="Arial"/>
                <w:b/>
                <w:bCs/>
                <w:iCs/>
                <w:noProof/>
                <w:color w:val="000000"/>
                <w:sz w:val="18"/>
                <w:szCs w:val="20"/>
                <w:lang w:eastAsia="ja-JP" w:bidi="x-none"/>
              </w:rPr>
            </w:pPr>
            <w:r w:rsidRPr="001B76A0">
              <w:rPr>
                <w:rFonts w:eastAsia="Arial"/>
                <w:b/>
                <w:bCs/>
                <w:iCs/>
                <w:noProof/>
                <w:color w:val="000000"/>
                <w:sz w:val="18"/>
                <w:szCs w:val="20"/>
                <w:lang w:eastAsia="ja-JP" w:bidi="x-none"/>
              </w:rPr>
              <w:t>Version</w:t>
            </w:r>
          </w:p>
        </w:tc>
        <w:tc>
          <w:tcPr>
            <w:tcW w:w="4677" w:type="dxa"/>
          </w:tcPr>
          <w:p w14:paraId="23CC870F" w14:textId="77777777" w:rsidR="00F67976" w:rsidRPr="00247DDC" w:rsidRDefault="00F67976" w:rsidP="00E476E3">
            <w:pPr>
              <w:keepNext/>
              <w:spacing w:after="0" w:line="220" w:lineRule="exact"/>
              <w:jc w:val="left"/>
              <w:rPr>
                <w:rFonts w:eastAsia="Arial"/>
                <w:b/>
                <w:bCs/>
                <w:iCs/>
                <w:noProof/>
                <w:color w:val="000000"/>
                <w:sz w:val="18"/>
                <w:szCs w:val="20"/>
                <w:lang w:eastAsia="ja-JP" w:bidi="x-none"/>
              </w:rPr>
            </w:pPr>
            <w:r w:rsidRPr="00247DDC">
              <w:rPr>
                <w:rFonts w:eastAsia="Arial"/>
                <w:b/>
                <w:bCs/>
                <w:iCs/>
                <w:noProof/>
                <w:color w:val="000000"/>
                <w:sz w:val="18"/>
                <w:szCs w:val="20"/>
                <w:lang w:eastAsia="ja-JP" w:bidi="x-none"/>
              </w:rPr>
              <w:t>Box description</w:t>
            </w:r>
          </w:p>
        </w:tc>
      </w:tr>
      <w:tr w:rsidR="00F67976" w:rsidRPr="00247DDC" w14:paraId="4BB7D550" w14:textId="77777777" w:rsidTr="00E476E3">
        <w:trPr>
          <w:jc w:val="center"/>
        </w:trPr>
        <w:tc>
          <w:tcPr>
            <w:tcW w:w="607" w:type="dxa"/>
            <w:tcBorders>
              <w:top w:val="single" w:sz="4" w:space="0" w:color="auto"/>
              <w:left w:val="single" w:sz="4" w:space="0" w:color="auto"/>
              <w:bottom w:val="single" w:sz="4" w:space="0" w:color="auto"/>
              <w:right w:val="single" w:sz="4" w:space="0" w:color="auto"/>
            </w:tcBorders>
          </w:tcPr>
          <w:p w14:paraId="00B36642"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ftyp</w:t>
            </w:r>
          </w:p>
        </w:tc>
        <w:tc>
          <w:tcPr>
            <w:tcW w:w="607" w:type="dxa"/>
            <w:tcBorders>
              <w:top w:val="single" w:sz="4" w:space="0" w:color="auto"/>
              <w:left w:val="single" w:sz="4" w:space="0" w:color="auto"/>
              <w:bottom w:val="single" w:sz="4" w:space="0" w:color="auto"/>
              <w:right w:val="single" w:sz="4" w:space="0" w:color="auto"/>
            </w:tcBorders>
          </w:tcPr>
          <w:p w14:paraId="7D66A73F"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662B21B5"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1FB911DE"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19EF47D2"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0BA2F26C"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tcPr>
          <w:p w14:paraId="053AD661"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tcPr>
          <w:p w14:paraId="3D3F031B"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w:t>
            </w:r>
          </w:p>
        </w:tc>
        <w:tc>
          <w:tcPr>
            <w:tcW w:w="4677" w:type="dxa"/>
            <w:tcBorders>
              <w:top w:val="single" w:sz="4" w:space="0" w:color="auto"/>
              <w:left w:val="single" w:sz="4" w:space="0" w:color="auto"/>
              <w:bottom w:val="single" w:sz="4" w:space="0" w:color="auto"/>
              <w:right w:val="single" w:sz="4" w:space="0" w:color="auto"/>
            </w:tcBorders>
          </w:tcPr>
          <w:p w14:paraId="356701AB"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file type and compatibility</w:t>
            </w:r>
          </w:p>
        </w:tc>
      </w:tr>
      <w:tr w:rsidR="00F67976" w:rsidRPr="00247DDC" w14:paraId="09BC519A" w14:textId="77777777" w:rsidTr="00E476E3">
        <w:trPr>
          <w:jc w:val="center"/>
        </w:trPr>
        <w:tc>
          <w:tcPr>
            <w:tcW w:w="607" w:type="dxa"/>
          </w:tcPr>
          <w:p w14:paraId="667F2FE2" w14:textId="77777777" w:rsidR="00F67976" w:rsidRPr="00247DDC" w:rsidRDefault="00F67976" w:rsidP="00E476E3">
            <w:pPr>
              <w:keepNext/>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moov</w:t>
            </w:r>
          </w:p>
        </w:tc>
        <w:tc>
          <w:tcPr>
            <w:tcW w:w="607" w:type="dxa"/>
          </w:tcPr>
          <w:p w14:paraId="385CD86E" w14:textId="77777777" w:rsidR="00F67976" w:rsidRPr="00247DDC" w:rsidRDefault="00F67976" w:rsidP="00E476E3">
            <w:pPr>
              <w:keepNext/>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5CE7B9F1" w14:textId="77777777" w:rsidR="00F67976" w:rsidRPr="00247DDC" w:rsidRDefault="00F67976" w:rsidP="00E476E3">
            <w:pPr>
              <w:keepNext/>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40D5456B" w14:textId="77777777" w:rsidR="00F67976" w:rsidRPr="00247DDC" w:rsidRDefault="00F67976" w:rsidP="00E476E3">
            <w:pPr>
              <w:keepNext/>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50D4DECE" w14:textId="77777777" w:rsidR="00F67976" w:rsidRPr="00247DDC" w:rsidRDefault="00F67976" w:rsidP="00E476E3">
            <w:pPr>
              <w:keepNext/>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17462E0" w14:textId="77777777" w:rsidR="00F67976" w:rsidRPr="00247DDC" w:rsidRDefault="00F67976" w:rsidP="00E476E3">
            <w:pPr>
              <w:keepNext/>
              <w:spacing w:after="0" w:line="220" w:lineRule="exact"/>
              <w:jc w:val="left"/>
              <w:rPr>
                <w:rFonts w:ascii="Courier New" w:hAnsi="Courier New" w:cs="Courier New"/>
                <w:noProof/>
                <w:szCs w:val="20"/>
                <w:lang w:eastAsia="ja-JP"/>
              </w:rPr>
            </w:pPr>
          </w:p>
        </w:tc>
        <w:tc>
          <w:tcPr>
            <w:tcW w:w="681" w:type="dxa"/>
          </w:tcPr>
          <w:p w14:paraId="3901DD47"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Pr>
          <w:p w14:paraId="1792C596" w14:textId="77777777" w:rsidR="00F67976" w:rsidRPr="001B76A0" w:rsidRDefault="00F67976" w:rsidP="00E476E3">
            <w:pPr>
              <w:keepNext/>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w:t>
            </w:r>
          </w:p>
        </w:tc>
        <w:tc>
          <w:tcPr>
            <w:tcW w:w="4677" w:type="dxa"/>
          </w:tcPr>
          <w:p w14:paraId="74B2C855" w14:textId="77777777" w:rsidR="00F67976" w:rsidRPr="00247DDC" w:rsidRDefault="00F67976" w:rsidP="00E476E3">
            <w:pPr>
              <w:keepNext/>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container for all the meta-data</w:t>
            </w:r>
          </w:p>
        </w:tc>
      </w:tr>
      <w:tr w:rsidR="00F67976" w:rsidRPr="00247DDC" w14:paraId="0A091655" w14:textId="77777777" w:rsidTr="00E476E3">
        <w:trPr>
          <w:jc w:val="center"/>
        </w:trPr>
        <w:tc>
          <w:tcPr>
            <w:tcW w:w="607" w:type="dxa"/>
          </w:tcPr>
          <w:p w14:paraId="18934A01"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658ABFA9"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mvhd</w:t>
            </w:r>
          </w:p>
        </w:tc>
        <w:tc>
          <w:tcPr>
            <w:tcW w:w="607" w:type="dxa"/>
          </w:tcPr>
          <w:p w14:paraId="16E7922F"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4CDFDC1B"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430BD924"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3896120B"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tcPr>
          <w:p w14:paraId="703F1346"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Pr>
          <w:p w14:paraId="3ED3581F"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0, 1</w:t>
            </w:r>
          </w:p>
        </w:tc>
        <w:tc>
          <w:tcPr>
            <w:tcW w:w="4677" w:type="dxa"/>
          </w:tcPr>
          <w:p w14:paraId="4CE8621F"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movie header, overall declarations</w:t>
            </w:r>
          </w:p>
        </w:tc>
      </w:tr>
      <w:tr w:rsidR="00F67976" w:rsidRPr="00247DDC" w14:paraId="70366745" w14:textId="77777777" w:rsidTr="00E476E3">
        <w:trPr>
          <w:jc w:val="center"/>
        </w:trPr>
        <w:tc>
          <w:tcPr>
            <w:tcW w:w="607" w:type="dxa"/>
          </w:tcPr>
          <w:p w14:paraId="19AA70E8"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3ABA2656"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trak</w:t>
            </w:r>
          </w:p>
        </w:tc>
        <w:tc>
          <w:tcPr>
            <w:tcW w:w="607" w:type="dxa"/>
          </w:tcPr>
          <w:p w14:paraId="125D719C"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25DC2246"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91B9E8A"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39DD613"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tcPr>
          <w:p w14:paraId="592A4462"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Pr>
          <w:p w14:paraId="458E4742"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w:t>
            </w:r>
          </w:p>
        </w:tc>
        <w:tc>
          <w:tcPr>
            <w:tcW w:w="4677" w:type="dxa"/>
          </w:tcPr>
          <w:p w14:paraId="7E5078C7"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container for an individual track or stream</w:t>
            </w:r>
          </w:p>
        </w:tc>
      </w:tr>
      <w:tr w:rsidR="00F67976" w:rsidRPr="00247DDC" w14:paraId="5C402575" w14:textId="77777777" w:rsidTr="00E476E3">
        <w:trPr>
          <w:jc w:val="center"/>
        </w:trPr>
        <w:tc>
          <w:tcPr>
            <w:tcW w:w="607" w:type="dxa"/>
          </w:tcPr>
          <w:p w14:paraId="7224C15E"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71B245E"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374EEF4F"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tkhd</w:t>
            </w:r>
          </w:p>
        </w:tc>
        <w:tc>
          <w:tcPr>
            <w:tcW w:w="607" w:type="dxa"/>
          </w:tcPr>
          <w:p w14:paraId="6A3F7646"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FA94DB3"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3D167F94"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tcPr>
          <w:p w14:paraId="23292968"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Pr>
          <w:p w14:paraId="7D26500C"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0, 1</w:t>
            </w:r>
          </w:p>
        </w:tc>
        <w:tc>
          <w:tcPr>
            <w:tcW w:w="4677" w:type="dxa"/>
          </w:tcPr>
          <w:p w14:paraId="41D9D153"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track header, overall information about the track</w:t>
            </w:r>
          </w:p>
        </w:tc>
      </w:tr>
      <w:tr w:rsidR="00F67976" w:rsidRPr="00247DDC" w14:paraId="0B0D9795" w14:textId="77777777" w:rsidTr="00E476E3">
        <w:trPr>
          <w:jc w:val="center"/>
        </w:trPr>
        <w:tc>
          <w:tcPr>
            <w:tcW w:w="607" w:type="dxa"/>
          </w:tcPr>
          <w:p w14:paraId="23E9DE36"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5DFE75E3"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5FD6F1E"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tref</w:t>
            </w:r>
          </w:p>
        </w:tc>
        <w:tc>
          <w:tcPr>
            <w:tcW w:w="607" w:type="dxa"/>
          </w:tcPr>
          <w:p w14:paraId="669C89B8"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E5C3E0C"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53C522E8"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tcPr>
          <w:p w14:paraId="4CD9023C"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Pr>
          <w:p w14:paraId="3C379D7A"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w:t>
            </w:r>
          </w:p>
        </w:tc>
        <w:tc>
          <w:tcPr>
            <w:tcW w:w="4677" w:type="dxa"/>
          </w:tcPr>
          <w:p w14:paraId="3CA11774"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track reference container</w:t>
            </w:r>
          </w:p>
        </w:tc>
      </w:tr>
      <w:tr w:rsidR="00F67976" w:rsidRPr="00247DDC" w14:paraId="5F8F83BE" w14:textId="77777777" w:rsidTr="00E476E3">
        <w:trPr>
          <w:jc w:val="center"/>
        </w:trPr>
        <w:tc>
          <w:tcPr>
            <w:tcW w:w="607" w:type="dxa"/>
          </w:tcPr>
          <w:p w14:paraId="237CEBD3"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A6FB614"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7AA8C81F"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edts</w:t>
            </w:r>
          </w:p>
        </w:tc>
        <w:tc>
          <w:tcPr>
            <w:tcW w:w="607" w:type="dxa"/>
          </w:tcPr>
          <w:p w14:paraId="38124992"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309D26B4"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7E297DE"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tcPr>
          <w:p w14:paraId="6AE8D645"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Pr>
          <w:p w14:paraId="0170FEDF"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w:t>
            </w:r>
          </w:p>
        </w:tc>
        <w:tc>
          <w:tcPr>
            <w:tcW w:w="4677" w:type="dxa"/>
          </w:tcPr>
          <w:p w14:paraId="66EE5068"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edit list container</w:t>
            </w:r>
          </w:p>
        </w:tc>
      </w:tr>
      <w:tr w:rsidR="00F67976" w:rsidRPr="00247DDC" w14:paraId="0E72C400" w14:textId="77777777" w:rsidTr="00E476E3">
        <w:trPr>
          <w:jc w:val="center"/>
        </w:trPr>
        <w:tc>
          <w:tcPr>
            <w:tcW w:w="607" w:type="dxa"/>
          </w:tcPr>
          <w:p w14:paraId="1FBDECC9"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5431AFEA"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1367622"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715EACD2"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elst</w:t>
            </w:r>
          </w:p>
        </w:tc>
        <w:tc>
          <w:tcPr>
            <w:tcW w:w="607" w:type="dxa"/>
          </w:tcPr>
          <w:p w14:paraId="5818F683"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50B5F3F4"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tcPr>
          <w:p w14:paraId="6F5CB4D9"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Pr>
          <w:p w14:paraId="5292E789"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0, 1</w:t>
            </w:r>
          </w:p>
        </w:tc>
        <w:tc>
          <w:tcPr>
            <w:tcW w:w="4677" w:type="dxa"/>
          </w:tcPr>
          <w:p w14:paraId="68C9529A"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an edit list</w:t>
            </w:r>
          </w:p>
        </w:tc>
      </w:tr>
      <w:tr w:rsidR="00F67976" w:rsidRPr="00247DDC" w14:paraId="6CEE5FCB" w14:textId="77777777" w:rsidTr="00E476E3">
        <w:trPr>
          <w:jc w:val="center"/>
        </w:trPr>
        <w:tc>
          <w:tcPr>
            <w:tcW w:w="607" w:type="dxa"/>
          </w:tcPr>
          <w:p w14:paraId="63D5F69C"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2262AADF"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3E41EB94"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mdia</w:t>
            </w:r>
          </w:p>
        </w:tc>
        <w:tc>
          <w:tcPr>
            <w:tcW w:w="607" w:type="dxa"/>
          </w:tcPr>
          <w:p w14:paraId="01F759F2"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9424FD7"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4FFDA40D"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tcPr>
          <w:p w14:paraId="508B795A"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Pr>
          <w:p w14:paraId="11BB5F2B"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w:t>
            </w:r>
          </w:p>
        </w:tc>
        <w:tc>
          <w:tcPr>
            <w:tcW w:w="4677" w:type="dxa"/>
          </w:tcPr>
          <w:p w14:paraId="5C3EB68E"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container for the media information in a track</w:t>
            </w:r>
          </w:p>
        </w:tc>
      </w:tr>
      <w:tr w:rsidR="00F67976" w:rsidRPr="00247DDC" w14:paraId="6AEDF832" w14:textId="77777777" w:rsidTr="00E476E3">
        <w:trPr>
          <w:jc w:val="center"/>
        </w:trPr>
        <w:tc>
          <w:tcPr>
            <w:tcW w:w="607" w:type="dxa"/>
          </w:tcPr>
          <w:p w14:paraId="0FDDD267"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4BDD8339"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BFFF854"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75E66117"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mdhd</w:t>
            </w:r>
          </w:p>
        </w:tc>
        <w:tc>
          <w:tcPr>
            <w:tcW w:w="607" w:type="dxa"/>
          </w:tcPr>
          <w:p w14:paraId="2227A080"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65450C9D"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tcPr>
          <w:p w14:paraId="2501D321"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Pr>
          <w:p w14:paraId="520D68A3"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0, 1</w:t>
            </w:r>
          </w:p>
        </w:tc>
        <w:tc>
          <w:tcPr>
            <w:tcW w:w="4677" w:type="dxa"/>
          </w:tcPr>
          <w:p w14:paraId="67741246"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media header, overall information about the media</w:t>
            </w:r>
          </w:p>
        </w:tc>
      </w:tr>
      <w:tr w:rsidR="00F67976" w:rsidRPr="00247DDC" w14:paraId="746472E2" w14:textId="77777777" w:rsidTr="00E476E3">
        <w:trPr>
          <w:jc w:val="center"/>
        </w:trPr>
        <w:tc>
          <w:tcPr>
            <w:tcW w:w="607" w:type="dxa"/>
          </w:tcPr>
          <w:p w14:paraId="46577E2A"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258FEF98"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DE767FF"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518D69F1"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hdlr</w:t>
            </w:r>
          </w:p>
        </w:tc>
        <w:tc>
          <w:tcPr>
            <w:tcW w:w="607" w:type="dxa"/>
          </w:tcPr>
          <w:p w14:paraId="39262741"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7BCC740"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tcPr>
          <w:p w14:paraId="7034A588"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Pr>
          <w:p w14:paraId="2EBF56F5"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Pr>
          <w:p w14:paraId="7D77B4EA"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handler, at this level, the media (handler) type</w:t>
            </w:r>
          </w:p>
        </w:tc>
      </w:tr>
      <w:tr w:rsidR="00F67976" w:rsidRPr="00247DDC" w14:paraId="004EBE99" w14:textId="77777777" w:rsidTr="00E476E3">
        <w:trPr>
          <w:jc w:val="center"/>
        </w:trPr>
        <w:tc>
          <w:tcPr>
            <w:tcW w:w="607" w:type="dxa"/>
          </w:tcPr>
          <w:p w14:paraId="4C984E4C"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A009FBE"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54FCDF3D"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40D0F3D"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minf</w:t>
            </w:r>
          </w:p>
        </w:tc>
        <w:tc>
          <w:tcPr>
            <w:tcW w:w="607" w:type="dxa"/>
          </w:tcPr>
          <w:p w14:paraId="040E561B"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3509ED1A"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tcPr>
          <w:p w14:paraId="58D9C720"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Pr>
          <w:p w14:paraId="35B8F7CF"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w:t>
            </w:r>
          </w:p>
        </w:tc>
        <w:tc>
          <w:tcPr>
            <w:tcW w:w="4677" w:type="dxa"/>
          </w:tcPr>
          <w:p w14:paraId="14078A3B"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media information container</w:t>
            </w:r>
          </w:p>
        </w:tc>
      </w:tr>
      <w:tr w:rsidR="00F67976" w:rsidRPr="00247DDC" w14:paraId="53792016" w14:textId="77777777" w:rsidTr="00E476E3">
        <w:trPr>
          <w:jc w:val="center"/>
        </w:trPr>
        <w:tc>
          <w:tcPr>
            <w:tcW w:w="607" w:type="dxa"/>
          </w:tcPr>
          <w:p w14:paraId="67F299CB"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6102F303"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4931A264"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02FAA2D"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FA03DA4"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vmhd</w:t>
            </w:r>
          </w:p>
        </w:tc>
        <w:tc>
          <w:tcPr>
            <w:tcW w:w="607" w:type="dxa"/>
          </w:tcPr>
          <w:p w14:paraId="11698663"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tcPr>
          <w:p w14:paraId="18553439"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Pr>
          <w:p w14:paraId="17C12149"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Pr>
          <w:p w14:paraId="6726B84C"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video media header, overall information (video track only)</w:t>
            </w:r>
          </w:p>
        </w:tc>
      </w:tr>
      <w:tr w:rsidR="00F67976" w:rsidRPr="00247DDC" w14:paraId="66E229E2" w14:textId="77777777" w:rsidTr="00E476E3">
        <w:trPr>
          <w:jc w:val="center"/>
        </w:trPr>
        <w:tc>
          <w:tcPr>
            <w:tcW w:w="607" w:type="dxa"/>
          </w:tcPr>
          <w:p w14:paraId="68D0DC15"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2F9807A4"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7669FBA3"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5AE78CFB"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0186143"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smhd</w:t>
            </w:r>
          </w:p>
        </w:tc>
        <w:tc>
          <w:tcPr>
            <w:tcW w:w="607" w:type="dxa"/>
          </w:tcPr>
          <w:p w14:paraId="42580648"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tcPr>
          <w:p w14:paraId="45F5C1D0"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Pr>
          <w:p w14:paraId="00191EE2"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Pr>
          <w:p w14:paraId="5EC2812B"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sound media header, overall information (sound track only)</w:t>
            </w:r>
          </w:p>
        </w:tc>
      </w:tr>
      <w:tr w:rsidR="00F67976" w:rsidRPr="00247DDC" w14:paraId="02F0DEF5" w14:textId="77777777" w:rsidTr="00E476E3">
        <w:trPr>
          <w:jc w:val="center"/>
        </w:trPr>
        <w:tc>
          <w:tcPr>
            <w:tcW w:w="607" w:type="dxa"/>
          </w:tcPr>
          <w:p w14:paraId="0D6DB3B9"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449473E8"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E2F71DD"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4D2FD1F3"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3E9626A0"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hmhd</w:t>
            </w:r>
          </w:p>
        </w:tc>
        <w:tc>
          <w:tcPr>
            <w:tcW w:w="607" w:type="dxa"/>
          </w:tcPr>
          <w:p w14:paraId="2154AFAE"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tcPr>
          <w:p w14:paraId="48E45ABC"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Pr>
          <w:p w14:paraId="7B79C4CC"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Pr>
          <w:p w14:paraId="097FB289"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hint media header, overall information (hint track only)</w:t>
            </w:r>
          </w:p>
        </w:tc>
      </w:tr>
      <w:tr w:rsidR="00F67976" w:rsidRPr="00247DDC" w14:paraId="0F0B00CC" w14:textId="77777777" w:rsidTr="00E476E3">
        <w:trPr>
          <w:jc w:val="center"/>
        </w:trPr>
        <w:tc>
          <w:tcPr>
            <w:tcW w:w="607" w:type="dxa"/>
          </w:tcPr>
          <w:p w14:paraId="6DA5FE6B"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41E4F87"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69DDB3CD"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79479D6E"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4B6F7C9F"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&lt;mpeg&gt;</w:t>
            </w:r>
          </w:p>
        </w:tc>
        <w:tc>
          <w:tcPr>
            <w:tcW w:w="607" w:type="dxa"/>
          </w:tcPr>
          <w:p w14:paraId="0F0CBCC0"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tcPr>
          <w:p w14:paraId="76B1D52F"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Pr>
          <w:p w14:paraId="1F4C5833" w14:textId="77777777" w:rsidR="00F67976" w:rsidRPr="001B76A0" w:rsidRDefault="00F67976" w:rsidP="00E476E3">
            <w:pPr>
              <w:spacing w:after="0" w:line="220" w:lineRule="exact"/>
              <w:jc w:val="left"/>
              <w:rPr>
                <w:rFonts w:eastAsia="Arial"/>
                <w:iCs/>
                <w:noProof/>
                <w:color w:val="000000"/>
                <w:sz w:val="18"/>
                <w:szCs w:val="20"/>
                <w:lang w:eastAsia="ja-JP" w:bidi="x-none"/>
              </w:rPr>
            </w:pPr>
          </w:p>
        </w:tc>
        <w:tc>
          <w:tcPr>
            <w:tcW w:w="4677" w:type="dxa"/>
          </w:tcPr>
          <w:p w14:paraId="4EE05433"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mpeg stream headers</w:t>
            </w:r>
          </w:p>
        </w:tc>
      </w:tr>
      <w:tr w:rsidR="00F67976" w:rsidRPr="00247DDC" w14:paraId="5E003043" w14:textId="77777777" w:rsidTr="00E476E3">
        <w:trPr>
          <w:jc w:val="center"/>
        </w:trPr>
        <w:tc>
          <w:tcPr>
            <w:tcW w:w="607" w:type="dxa"/>
          </w:tcPr>
          <w:p w14:paraId="342A448A"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54941EF9"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5175232D"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5D364B2"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69CAB0FE"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dinf</w:t>
            </w:r>
          </w:p>
        </w:tc>
        <w:tc>
          <w:tcPr>
            <w:tcW w:w="607" w:type="dxa"/>
          </w:tcPr>
          <w:p w14:paraId="1FF4E02F"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tcPr>
          <w:p w14:paraId="104931BC"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Pr>
          <w:p w14:paraId="6305B7C9"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w:t>
            </w:r>
          </w:p>
        </w:tc>
        <w:tc>
          <w:tcPr>
            <w:tcW w:w="4677" w:type="dxa"/>
          </w:tcPr>
          <w:p w14:paraId="6D688697"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data information box, container</w:t>
            </w:r>
          </w:p>
        </w:tc>
      </w:tr>
      <w:tr w:rsidR="00F67976" w:rsidRPr="00247DDC" w14:paraId="70470F89" w14:textId="77777777" w:rsidTr="00E476E3">
        <w:trPr>
          <w:jc w:val="center"/>
        </w:trPr>
        <w:tc>
          <w:tcPr>
            <w:tcW w:w="607" w:type="dxa"/>
          </w:tcPr>
          <w:p w14:paraId="48485946"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A95B197"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7BCABB8E"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2B8A1E4A"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6CB8BF58"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691713B" w14:textId="77777777" w:rsidR="00F67976" w:rsidRPr="00247DDC" w:rsidRDefault="00F67976" w:rsidP="00E476E3">
            <w:pPr>
              <w:spacing w:after="0" w:line="220" w:lineRule="exact"/>
              <w:jc w:val="left"/>
              <w:rPr>
                <w:rFonts w:ascii="Courier New" w:hAnsi="Courier New" w:cs="Courier New"/>
                <w:noProof/>
                <w:szCs w:val="20"/>
                <w:lang w:eastAsia="ja-JP"/>
              </w:rPr>
            </w:pPr>
            <w:r w:rsidRPr="00247DDC">
              <w:rPr>
                <w:rFonts w:ascii="Courier New" w:hAnsi="Courier New" w:cs="Courier New"/>
                <w:noProof/>
                <w:szCs w:val="20"/>
                <w:lang w:eastAsia="ja-JP"/>
              </w:rPr>
              <w:t>dref</w:t>
            </w:r>
          </w:p>
        </w:tc>
        <w:tc>
          <w:tcPr>
            <w:tcW w:w="681" w:type="dxa"/>
          </w:tcPr>
          <w:p w14:paraId="14B1AB3E"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Pr>
          <w:p w14:paraId="7F0335F2"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Pr>
          <w:p w14:paraId="39398F9B"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data reference box, declares source(s) of media in track</w:t>
            </w:r>
          </w:p>
        </w:tc>
      </w:tr>
      <w:tr w:rsidR="00F67976" w:rsidRPr="00247DDC" w14:paraId="2FA4F480" w14:textId="77777777" w:rsidTr="00E476E3">
        <w:trPr>
          <w:jc w:val="center"/>
        </w:trPr>
        <w:tc>
          <w:tcPr>
            <w:tcW w:w="607" w:type="dxa"/>
          </w:tcPr>
          <w:p w14:paraId="712BFFFD"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40088B77"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22DB2621"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4C5287EB"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5352A99"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33AFFC76"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tcPr>
          <w:p w14:paraId="0174FC49" w14:textId="77777777" w:rsidR="00F67976" w:rsidRPr="001B76A0" w:rsidRDefault="00F67976" w:rsidP="00E476E3">
            <w:pPr>
              <w:keepNext/>
              <w:spacing w:after="0" w:line="220" w:lineRule="exact"/>
              <w:jc w:val="left"/>
              <w:rPr>
                <w:rFonts w:ascii="Courier New" w:hAnsi="Courier New" w:cs="Courier New"/>
                <w:noProof/>
                <w:szCs w:val="20"/>
                <w:lang w:eastAsia="ja-JP"/>
              </w:rPr>
            </w:pPr>
            <w:r w:rsidRPr="001B76A0">
              <w:rPr>
                <w:rFonts w:ascii="Courier New" w:hAnsi="Courier New" w:cs="Courier New"/>
                <w:noProof/>
                <w:szCs w:val="20"/>
                <w:lang w:eastAsia="ja-JP"/>
              </w:rPr>
              <w:t>url</w:t>
            </w:r>
          </w:p>
        </w:tc>
        <w:tc>
          <w:tcPr>
            <w:tcW w:w="681" w:type="dxa"/>
          </w:tcPr>
          <w:p w14:paraId="7FFF1F95"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Pr>
          <w:p w14:paraId="796B97A1" w14:textId="77777777" w:rsidR="00F67976" w:rsidRPr="00247DDC" w:rsidRDefault="00F67976" w:rsidP="00E476E3">
            <w:pPr>
              <w:spacing w:after="0" w:line="220" w:lineRule="exact"/>
              <w:jc w:val="left"/>
              <w:rPr>
                <w:rFonts w:eastAsia="Arial"/>
                <w:i/>
                <w:noProof/>
                <w:color w:val="000000"/>
                <w:sz w:val="18"/>
                <w:szCs w:val="20"/>
                <w:lang w:eastAsia="ja-JP" w:bidi="x-none"/>
              </w:rPr>
            </w:pPr>
            <w:r>
              <w:rPr>
                <w:rFonts w:eastAsia="Arial"/>
                <w:i/>
                <w:noProof/>
                <w:color w:val="000000"/>
                <w:sz w:val="18"/>
                <w:szCs w:val="20"/>
                <w:lang w:eastAsia="ja-JP" w:bidi="x-none"/>
              </w:rPr>
              <w:t>URL data entry box</w:t>
            </w:r>
          </w:p>
        </w:tc>
      </w:tr>
      <w:tr w:rsidR="00F67976" w:rsidRPr="00247DDC" w14:paraId="65FEB579" w14:textId="77777777" w:rsidTr="00E476E3">
        <w:trPr>
          <w:jc w:val="center"/>
        </w:trPr>
        <w:tc>
          <w:tcPr>
            <w:tcW w:w="607" w:type="dxa"/>
          </w:tcPr>
          <w:p w14:paraId="66449376"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6FDA0236"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993C47C"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54E58E0E"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5879418"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3D490A80"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tcPr>
          <w:p w14:paraId="3624A9AA" w14:textId="77777777" w:rsidR="00F67976" w:rsidRPr="001B76A0" w:rsidRDefault="00F67976" w:rsidP="00E476E3">
            <w:pPr>
              <w:keepNext/>
              <w:spacing w:after="0" w:line="220" w:lineRule="exact"/>
              <w:jc w:val="left"/>
              <w:rPr>
                <w:rFonts w:ascii="Courier New" w:hAnsi="Courier New" w:cs="Courier New"/>
                <w:noProof/>
                <w:szCs w:val="20"/>
                <w:lang w:eastAsia="ja-JP"/>
              </w:rPr>
            </w:pPr>
            <w:r w:rsidRPr="001B76A0">
              <w:rPr>
                <w:rFonts w:ascii="Courier New" w:hAnsi="Courier New" w:cs="Courier New"/>
                <w:noProof/>
                <w:szCs w:val="20"/>
                <w:lang w:eastAsia="ja-JP"/>
              </w:rPr>
              <w:t>urn</w:t>
            </w:r>
          </w:p>
        </w:tc>
        <w:tc>
          <w:tcPr>
            <w:tcW w:w="681" w:type="dxa"/>
          </w:tcPr>
          <w:p w14:paraId="378DBE71"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Pr>
          <w:p w14:paraId="53CFCD2A" w14:textId="77777777" w:rsidR="00F67976" w:rsidRDefault="00F67976" w:rsidP="00E476E3">
            <w:pPr>
              <w:spacing w:after="0" w:line="220" w:lineRule="exact"/>
              <w:jc w:val="left"/>
              <w:rPr>
                <w:rFonts w:eastAsia="Arial"/>
                <w:i/>
                <w:noProof/>
                <w:color w:val="000000"/>
                <w:sz w:val="18"/>
                <w:szCs w:val="20"/>
                <w:lang w:eastAsia="ja-JP" w:bidi="x-none"/>
              </w:rPr>
            </w:pPr>
            <w:r>
              <w:rPr>
                <w:rFonts w:eastAsia="Arial"/>
                <w:i/>
                <w:noProof/>
                <w:color w:val="000000"/>
                <w:sz w:val="18"/>
                <w:szCs w:val="20"/>
                <w:lang w:eastAsia="ja-JP" w:bidi="x-none"/>
              </w:rPr>
              <w:t>URN data entry box</w:t>
            </w:r>
          </w:p>
        </w:tc>
      </w:tr>
      <w:tr w:rsidR="00F67976" w:rsidRPr="00247DDC" w14:paraId="31A004EE" w14:textId="77777777" w:rsidTr="00E476E3">
        <w:trPr>
          <w:jc w:val="center"/>
        </w:trPr>
        <w:tc>
          <w:tcPr>
            <w:tcW w:w="607" w:type="dxa"/>
          </w:tcPr>
          <w:p w14:paraId="7784CE67"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3CEF3164"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3F46996D"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278CB1C"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3F14A2DA"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stbl</w:t>
            </w:r>
          </w:p>
        </w:tc>
        <w:tc>
          <w:tcPr>
            <w:tcW w:w="607" w:type="dxa"/>
          </w:tcPr>
          <w:p w14:paraId="15B84915"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tcPr>
          <w:p w14:paraId="59D873D5"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Pr>
          <w:p w14:paraId="5FE09DF9"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w:t>
            </w:r>
          </w:p>
        </w:tc>
        <w:tc>
          <w:tcPr>
            <w:tcW w:w="4677" w:type="dxa"/>
          </w:tcPr>
          <w:p w14:paraId="4719535E"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sample table box, container for the time/space map</w:t>
            </w:r>
          </w:p>
        </w:tc>
      </w:tr>
      <w:tr w:rsidR="00F67976" w:rsidRPr="00247DDC" w14:paraId="47001520" w14:textId="77777777" w:rsidTr="00E476E3">
        <w:trPr>
          <w:jc w:val="center"/>
        </w:trPr>
        <w:tc>
          <w:tcPr>
            <w:tcW w:w="607" w:type="dxa"/>
          </w:tcPr>
          <w:p w14:paraId="62E9F8BF"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44F8B2DE"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3F2D5AE"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65FC1E52"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4240CC7"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460AF1BA" w14:textId="77777777" w:rsidR="00F67976" w:rsidRPr="00247DDC" w:rsidRDefault="00F67976" w:rsidP="00E476E3">
            <w:pPr>
              <w:spacing w:after="0" w:line="220" w:lineRule="exact"/>
              <w:jc w:val="left"/>
              <w:rPr>
                <w:rFonts w:ascii="Courier New" w:hAnsi="Courier New" w:cs="Courier New"/>
                <w:noProof/>
                <w:szCs w:val="20"/>
                <w:lang w:eastAsia="ja-JP"/>
              </w:rPr>
            </w:pPr>
            <w:r w:rsidRPr="00247DDC">
              <w:rPr>
                <w:rFonts w:ascii="Courier New" w:hAnsi="Courier New" w:cs="Courier New"/>
                <w:noProof/>
                <w:szCs w:val="20"/>
                <w:lang w:eastAsia="ja-JP"/>
              </w:rPr>
              <w:t>stts</w:t>
            </w:r>
          </w:p>
        </w:tc>
        <w:tc>
          <w:tcPr>
            <w:tcW w:w="681" w:type="dxa"/>
          </w:tcPr>
          <w:p w14:paraId="2CE858B1"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Pr>
          <w:p w14:paraId="689F5C42"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Pr>
          <w:p w14:paraId="44A347A3"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 xml:space="preserve">(decoding) time-to-sample </w:t>
            </w:r>
          </w:p>
        </w:tc>
      </w:tr>
      <w:tr w:rsidR="00F67976" w:rsidRPr="00247DDC" w14:paraId="0E573DD5" w14:textId="77777777" w:rsidTr="00E476E3">
        <w:trPr>
          <w:jc w:val="center"/>
        </w:trPr>
        <w:tc>
          <w:tcPr>
            <w:tcW w:w="607" w:type="dxa"/>
          </w:tcPr>
          <w:p w14:paraId="69374F74"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9F00563"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580B5E30"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47292C42"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193AB22"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6918F1F1" w14:textId="77777777" w:rsidR="00F67976" w:rsidRPr="00247DDC" w:rsidRDefault="00F67976" w:rsidP="00E476E3">
            <w:pPr>
              <w:spacing w:after="0" w:line="220" w:lineRule="exact"/>
              <w:jc w:val="left"/>
              <w:rPr>
                <w:rFonts w:ascii="Courier New" w:hAnsi="Courier New" w:cs="Courier New"/>
                <w:noProof/>
                <w:szCs w:val="20"/>
                <w:lang w:eastAsia="ja-JP"/>
              </w:rPr>
            </w:pPr>
            <w:r w:rsidRPr="00247DDC">
              <w:rPr>
                <w:rFonts w:ascii="Courier New" w:hAnsi="Courier New" w:cs="Courier New"/>
                <w:noProof/>
                <w:szCs w:val="20"/>
                <w:lang w:eastAsia="ja-JP"/>
              </w:rPr>
              <w:t>ctts</w:t>
            </w:r>
          </w:p>
        </w:tc>
        <w:tc>
          <w:tcPr>
            <w:tcW w:w="681" w:type="dxa"/>
          </w:tcPr>
          <w:p w14:paraId="7D06AC66"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Pr>
          <w:p w14:paraId="0410BCF2"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Pr>
          <w:p w14:paraId="112D3502"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composition time-to-sample table</w:t>
            </w:r>
          </w:p>
        </w:tc>
      </w:tr>
      <w:tr w:rsidR="00F67976" w:rsidRPr="00247DDC" w14:paraId="102ABFE4" w14:textId="77777777" w:rsidTr="00E476E3">
        <w:trPr>
          <w:jc w:val="center"/>
        </w:trPr>
        <w:tc>
          <w:tcPr>
            <w:tcW w:w="607" w:type="dxa"/>
          </w:tcPr>
          <w:p w14:paraId="43EBDF62"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4AE5859F"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6244087D"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67069A8B"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363BF5C"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24B0DF60" w14:textId="77777777" w:rsidR="00F67976" w:rsidRPr="00247DDC" w:rsidRDefault="00F67976" w:rsidP="00E476E3">
            <w:pPr>
              <w:spacing w:after="0" w:line="220" w:lineRule="exact"/>
              <w:jc w:val="left"/>
              <w:rPr>
                <w:rFonts w:ascii="Courier New" w:hAnsi="Courier New" w:cs="Courier New"/>
                <w:noProof/>
                <w:szCs w:val="20"/>
                <w:lang w:eastAsia="ja-JP"/>
              </w:rPr>
            </w:pPr>
            <w:r w:rsidRPr="00247DDC">
              <w:rPr>
                <w:rFonts w:ascii="Courier New" w:hAnsi="Courier New" w:cs="Courier New"/>
                <w:noProof/>
                <w:szCs w:val="20"/>
                <w:lang w:eastAsia="ja-JP"/>
              </w:rPr>
              <w:t>stss</w:t>
            </w:r>
          </w:p>
        </w:tc>
        <w:tc>
          <w:tcPr>
            <w:tcW w:w="681" w:type="dxa"/>
          </w:tcPr>
          <w:p w14:paraId="30762D22"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Pr>
          <w:p w14:paraId="40AE413A"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Pr>
          <w:p w14:paraId="780919AB"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sync (key, I-frame) sample map</w:t>
            </w:r>
          </w:p>
        </w:tc>
      </w:tr>
      <w:tr w:rsidR="00F67976" w:rsidRPr="00517FA6" w14:paraId="1DD578BF" w14:textId="77777777" w:rsidTr="00E476E3">
        <w:trPr>
          <w:jc w:val="center"/>
        </w:trPr>
        <w:tc>
          <w:tcPr>
            <w:tcW w:w="607" w:type="dxa"/>
          </w:tcPr>
          <w:p w14:paraId="53105097"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33F084A0"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2D1CCAD0"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449D5B7D"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63CBA0A7"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5DF0322" w14:textId="77777777" w:rsidR="00F67976" w:rsidRPr="00247DDC" w:rsidRDefault="00F67976" w:rsidP="00E476E3">
            <w:pPr>
              <w:spacing w:after="0" w:line="220" w:lineRule="exact"/>
              <w:jc w:val="left"/>
              <w:rPr>
                <w:rFonts w:ascii="Courier New" w:hAnsi="Courier New" w:cs="Courier New"/>
                <w:noProof/>
                <w:szCs w:val="20"/>
                <w:lang w:eastAsia="ja-JP"/>
              </w:rPr>
            </w:pPr>
            <w:r w:rsidRPr="00247DDC">
              <w:rPr>
                <w:rFonts w:ascii="Courier New" w:hAnsi="Courier New" w:cs="Courier New"/>
                <w:noProof/>
                <w:szCs w:val="20"/>
                <w:lang w:eastAsia="ja-JP"/>
              </w:rPr>
              <w:t>stsd</w:t>
            </w:r>
          </w:p>
        </w:tc>
        <w:tc>
          <w:tcPr>
            <w:tcW w:w="681" w:type="dxa"/>
          </w:tcPr>
          <w:p w14:paraId="2787E860"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Pr>
          <w:p w14:paraId="23EA671F"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Pr>
          <w:p w14:paraId="7282C53C" w14:textId="77777777" w:rsidR="00F67976" w:rsidRPr="009509E6" w:rsidRDefault="00F67976" w:rsidP="00E476E3">
            <w:pPr>
              <w:spacing w:after="0" w:line="220" w:lineRule="exact"/>
              <w:jc w:val="left"/>
              <w:rPr>
                <w:rFonts w:eastAsia="Arial"/>
                <w:i/>
                <w:noProof/>
                <w:color w:val="000000"/>
                <w:sz w:val="18"/>
                <w:szCs w:val="20"/>
                <w:lang w:val="fr-FR" w:eastAsia="ja-JP" w:bidi="x-none"/>
              </w:rPr>
            </w:pPr>
            <w:r w:rsidRPr="009509E6">
              <w:rPr>
                <w:rFonts w:eastAsia="Arial"/>
                <w:i/>
                <w:noProof/>
                <w:color w:val="000000"/>
                <w:sz w:val="18"/>
                <w:szCs w:val="20"/>
                <w:lang w:val="fr-FR" w:eastAsia="ja-JP" w:bidi="x-none"/>
              </w:rPr>
              <w:t>sample description box (codec types, initialization etc.)</w:t>
            </w:r>
          </w:p>
        </w:tc>
      </w:tr>
      <w:tr w:rsidR="00F67976" w:rsidRPr="00247DDC" w14:paraId="3D65AF03" w14:textId="77777777" w:rsidTr="00E476E3">
        <w:trPr>
          <w:jc w:val="center"/>
        </w:trPr>
        <w:tc>
          <w:tcPr>
            <w:tcW w:w="607" w:type="dxa"/>
          </w:tcPr>
          <w:p w14:paraId="21860B15"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val="fr-FR" w:eastAsia="ja-JP" w:bidi="x-none"/>
              </w:rPr>
            </w:pPr>
          </w:p>
        </w:tc>
        <w:tc>
          <w:tcPr>
            <w:tcW w:w="607" w:type="dxa"/>
          </w:tcPr>
          <w:p w14:paraId="2E63FA59"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val="fr-FR" w:eastAsia="ja-JP" w:bidi="x-none"/>
              </w:rPr>
            </w:pPr>
          </w:p>
        </w:tc>
        <w:tc>
          <w:tcPr>
            <w:tcW w:w="607" w:type="dxa"/>
          </w:tcPr>
          <w:p w14:paraId="4C87FA61"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val="fr-FR" w:eastAsia="ja-JP" w:bidi="x-none"/>
              </w:rPr>
            </w:pPr>
          </w:p>
        </w:tc>
        <w:tc>
          <w:tcPr>
            <w:tcW w:w="607" w:type="dxa"/>
          </w:tcPr>
          <w:p w14:paraId="179D311C"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val="fr-FR" w:eastAsia="ja-JP" w:bidi="x-none"/>
              </w:rPr>
            </w:pPr>
          </w:p>
        </w:tc>
        <w:tc>
          <w:tcPr>
            <w:tcW w:w="607" w:type="dxa"/>
          </w:tcPr>
          <w:p w14:paraId="0471B8CC" w14:textId="77777777" w:rsidR="00F67976" w:rsidRPr="009509E6" w:rsidRDefault="00F67976" w:rsidP="00E476E3">
            <w:pPr>
              <w:spacing w:after="0" w:line="220" w:lineRule="exact"/>
              <w:jc w:val="left"/>
              <w:rPr>
                <w:rFonts w:ascii="Courier New" w:eastAsia="Arial" w:hAnsi="Courier New" w:cs="Courier New"/>
                <w:noProof/>
                <w:color w:val="000000"/>
                <w:sz w:val="18"/>
                <w:szCs w:val="20"/>
                <w:lang w:val="fr-FR" w:eastAsia="ja-JP" w:bidi="x-none"/>
              </w:rPr>
            </w:pPr>
          </w:p>
        </w:tc>
        <w:tc>
          <w:tcPr>
            <w:tcW w:w="607" w:type="dxa"/>
          </w:tcPr>
          <w:p w14:paraId="19CB1160" w14:textId="77777777" w:rsidR="00F67976" w:rsidRPr="00247DDC" w:rsidRDefault="00F67976" w:rsidP="00E476E3">
            <w:pPr>
              <w:spacing w:after="0" w:line="220" w:lineRule="exact"/>
              <w:jc w:val="left"/>
              <w:rPr>
                <w:rFonts w:ascii="Courier New" w:hAnsi="Courier New" w:cs="Courier New"/>
                <w:noProof/>
                <w:szCs w:val="20"/>
                <w:lang w:eastAsia="ja-JP"/>
              </w:rPr>
            </w:pPr>
            <w:r w:rsidRPr="00247DDC">
              <w:rPr>
                <w:rFonts w:ascii="Courier New" w:hAnsi="Courier New" w:cs="Courier New"/>
                <w:noProof/>
                <w:szCs w:val="20"/>
                <w:lang w:eastAsia="ja-JP"/>
              </w:rPr>
              <w:t>stsz</w:t>
            </w:r>
          </w:p>
        </w:tc>
        <w:tc>
          <w:tcPr>
            <w:tcW w:w="681" w:type="dxa"/>
          </w:tcPr>
          <w:p w14:paraId="1E664A3F"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Pr>
          <w:p w14:paraId="553B1978"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Pr>
          <w:p w14:paraId="574CEE7A"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sample sizes (framing)</w:t>
            </w:r>
          </w:p>
        </w:tc>
      </w:tr>
      <w:tr w:rsidR="00F67976" w:rsidRPr="00247DDC" w14:paraId="65A98128" w14:textId="77777777" w:rsidTr="00E476E3">
        <w:trPr>
          <w:jc w:val="center"/>
        </w:trPr>
        <w:tc>
          <w:tcPr>
            <w:tcW w:w="607" w:type="dxa"/>
            <w:tcBorders>
              <w:top w:val="single" w:sz="4" w:space="0" w:color="auto"/>
              <w:left w:val="single" w:sz="4" w:space="0" w:color="auto"/>
              <w:bottom w:val="single" w:sz="4" w:space="0" w:color="auto"/>
              <w:right w:val="single" w:sz="4" w:space="0" w:color="auto"/>
            </w:tcBorders>
          </w:tcPr>
          <w:p w14:paraId="00F7E720"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416A72B8"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2BBFCA3F"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77BEAA2D"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689371A3"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7B7B6CA1" w14:textId="77777777" w:rsidR="00F67976" w:rsidRPr="00247DDC" w:rsidRDefault="00F67976" w:rsidP="00E476E3">
            <w:pPr>
              <w:spacing w:after="0" w:line="220" w:lineRule="exact"/>
              <w:jc w:val="left"/>
              <w:rPr>
                <w:rFonts w:ascii="Courier New" w:hAnsi="Courier New" w:cs="Courier New"/>
                <w:noProof/>
                <w:szCs w:val="20"/>
                <w:lang w:eastAsia="ja-JP"/>
              </w:rPr>
            </w:pPr>
            <w:r w:rsidRPr="00247DDC">
              <w:rPr>
                <w:rFonts w:ascii="Courier New" w:hAnsi="Courier New" w:cs="Courier New"/>
                <w:noProof/>
                <w:szCs w:val="20"/>
                <w:lang w:eastAsia="ja-JP"/>
              </w:rPr>
              <w:t>stz2</w:t>
            </w:r>
          </w:p>
        </w:tc>
        <w:tc>
          <w:tcPr>
            <w:tcW w:w="681" w:type="dxa"/>
            <w:tcBorders>
              <w:top w:val="single" w:sz="4" w:space="0" w:color="auto"/>
              <w:left w:val="single" w:sz="4" w:space="0" w:color="auto"/>
              <w:bottom w:val="single" w:sz="4" w:space="0" w:color="auto"/>
              <w:right w:val="single" w:sz="4" w:space="0" w:color="auto"/>
            </w:tcBorders>
          </w:tcPr>
          <w:p w14:paraId="49034457"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tcPr>
          <w:p w14:paraId="1D618E02"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Borders>
              <w:top w:val="single" w:sz="4" w:space="0" w:color="auto"/>
              <w:left w:val="single" w:sz="4" w:space="0" w:color="auto"/>
              <w:bottom w:val="single" w:sz="4" w:space="0" w:color="auto"/>
              <w:right w:val="single" w:sz="4" w:space="0" w:color="auto"/>
            </w:tcBorders>
          </w:tcPr>
          <w:p w14:paraId="42919262"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compact sample sizes (framing)</w:t>
            </w:r>
          </w:p>
        </w:tc>
      </w:tr>
      <w:tr w:rsidR="00F67976" w:rsidRPr="00247DDC" w14:paraId="43B27498" w14:textId="77777777" w:rsidTr="00E476E3">
        <w:trPr>
          <w:jc w:val="center"/>
        </w:trPr>
        <w:tc>
          <w:tcPr>
            <w:tcW w:w="607" w:type="dxa"/>
          </w:tcPr>
          <w:p w14:paraId="32CCC747"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7505D046"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7B13F354"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476ADEEB"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69F6AB85"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371EF877" w14:textId="77777777" w:rsidR="00F67976" w:rsidRPr="00247DDC" w:rsidRDefault="00F67976" w:rsidP="00E476E3">
            <w:pPr>
              <w:spacing w:after="0" w:line="220" w:lineRule="exact"/>
              <w:jc w:val="left"/>
              <w:rPr>
                <w:rFonts w:ascii="Courier New" w:hAnsi="Courier New" w:cs="Courier New"/>
                <w:noProof/>
                <w:szCs w:val="20"/>
                <w:lang w:eastAsia="ja-JP"/>
              </w:rPr>
            </w:pPr>
            <w:r w:rsidRPr="00247DDC">
              <w:rPr>
                <w:rFonts w:ascii="Courier New" w:hAnsi="Courier New" w:cs="Courier New"/>
                <w:noProof/>
                <w:szCs w:val="20"/>
                <w:lang w:eastAsia="ja-JP"/>
              </w:rPr>
              <w:t>stsc</w:t>
            </w:r>
          </w:p>
        </w:tc>
        <w:tc>
          <w:tcPr>
            <w:tcW w:w="681" w:type="dxa"/>
          </w:tcPr>
          <w:p w14:paraId="3A2EBD54"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Pr>
          <w:p w14:paraId="2E222006"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Pr>
          <w:p w14:paraId="6E335E38"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sample-to-chunk, partial data-offset information</w:t>
            </w:r>
          </w:p>
        </w:tc>
      </w:tr>
      <w:tr w:rsidR="00F67976" w:rsidRPr="00247DDC" w14:paraId="32F6119D" w14:textId="77777777" w:rsidTr="00E476E3">
        <w:trPr>
          <w:jc w:val="center"/>
        </w:trPr>
        <w:tc>
          <w:tcPr>
            <w:tcW w:w="607" w:type="dxa"/>
          </w:tcPr>
          <w:p w14:paraId="302FB46D"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31297ED5"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FF384ED"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5C3F3FE1"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1827508"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4D062AA" w14:textId="77777777" w:rsidR="00F67976" w:rsidRPr="00247DDC" w:rsidRDefault="00F67976" w:rsidP="00E476E3">
            <w:pPr>
              <w:spacing w:after="0" w:line="220" w:lineRule="exact"/>
              <w:jc w:val="left"/>
              <w:rPr>
                <w:rFonts w:ascii="Courier New" w:hAnsi="Courier New" w:cs="Courier New"/>
                <w:noProof/>
                <w:szCs w:val="20"/>
                <w:lang w:eastAsia="ja-JP"/>
              </w:rPr>
            </w:pPr>
            <w:r w:rsidRPr="00247DDC">
              <w:rPr>
                <w:rFonts w:ascii="Courier New" w:hAnsi="Courier New" w:cs="Courier New"/>
                <w:noProof/>
                <w:szCs w:val="20"/>
                <w:lang w:eastAsia="ja-JP"/>
              </w:rPr>
              <w:t>stco</w:t>
            </w:r>
          </w:p>
        </w:tc>
        <w:tc>
          <w:tcPr>
            <w:tcW w:w="681" w:type="dxa"/>
          </w:tcPr>
          <w:p w14:paraId="4965D46C"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Pr>
          <w:p w14:paraId="62930F35"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Pr>
          <w:p w14:paraId="3EBB4FED"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chunk offset, partial data-offset information</w:t>
            </w:r>
          </w:p>
        </w:tc>
      </w:tr>
      <w:tr w:rsidR="00F67976" w:rsidRPr="00247DDC" w14:paraId="4338AF39" w14:textId="77777777" w:rsidTr="00E476E3">
        <w:trPr>
          <w:jc w:val="center"/>
        </w:trPr>
        <w:tc>
          <w:tcPr>
            <w:tcW w:w="607" w:type="dxa"/>
          </w:tcPr>
          <w:p w14:paraId="250E77B3"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3712C254"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65B5E21C"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DB044F6"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3E523D5A"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74087112" w14:textId="77777777" w:rsidR="00F67976" w:rsidRPr="00247DDC" w:rsidRDefault="00F67976" w:rsidP="00E476E3">
            <w:pPr>
              <w:spacing w:after="0" w:line="220" w:lineRule="exact"/>
              <w:jc w:val="left"/>
              <w:rPr>
                <w:rFonts w:ascii="Courier New" w:hAnsi="Courier New" w:cs="Courier New"/>
                <w:noProof/>
                <w:szCs w:val="20"/>
                <w:lang w:eastAsia="ja-JP"/>
              </w:rPr>
            </w:pPr>
            <w:r w:rsidRPr="00247DDC">
              <w:rPr>
                <w:rFonts w:ascii="Courier New" w:hAnsi="Courier New" w:cs="Courier New"/>
                <w:noProof/>
                <w:szCs w:val="20"/>
                <w:lang w:eastAsia="ja-JP"/>
              </w:rPr>
              <w:t>co64</w:t>
            </w:r>
          </w:p>
        </w:tc>
        <w:tc>
          <w:tcPr>
            <w:tcW w:w="681" w:type="dxa"/>
          </w:tcPr>
          <w:p w14:paraId="02E6B568"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Pr>
          <w:p w14:paraId="67C9FF9D"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Pr>
          <w:p w14:paraId="4B602A04"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64-bit chunk offset</w:t>
            </w:r>
          </w:p>
        </w:tc>
      </w:tr>
      <w:tr w:rsidR="00F67976" w:rsidRPr="00247DDC" w14:paraId="1D44AE2E" w14:textId="77777777" w:rsidTr="00E476E3">
        <w:trPr>
          <w:jc w:val="center"/>
        </w:trPr>
        <w:tc>
          <w:tcPr>
            <w:tcW w:w="607" w:type="dxa"/>
          </w:tcPr>
          <w:p w14:paraId="70A6FA64"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50E0C29E"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5996FDA4"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08D590B"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99DB405"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520FE00F" w14:textId="77777777" w:rsidR="00F67976" w:rsidRPr="00247DDC" w:rsidRDefault="00F67976" w:rsidP="00E476E3">
            <w:pPr>
              <w:spacing w:after="0" w:line="220" w:lineRule="exact"/>
              <w:jc w:val="left"/>
              <w:rPr>
                <w:rFonts w:ascii="Courier New" w:hAnsi="Courier New" w:cs="Courier New"/>
                <w:noProof/>
                <w:szCs w:val="20"/>
                <w:lang w:eastAsia="ja-JP"/>
              </w:rPr>
            </w:pPr>
            <w:r w:rsidRPr="00247DDC">
              <w:rPr>
                <w:rFonts w:ascii="Courier New" w:hAnsi="Courier New" w:cs="Courier New"/>
                <w:noProof/>
                <w:szCs w:val="20"/>
                <w:lang w:eastAsia="ja-JP"/>
              </w:rPr>
              <w:t>stsh</w:t>
            </w:r>
          </w:p>
        </w:tc>
        <w:tc>
          <w:tcPr>
            <w:tcW w:w="681" w:type="dxa"/>
          </w:tcPr>
          <w:p w14:paraId="46137AC9"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Pr>
          <w:p w14:paraId="745A5AF7"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Pr>
          <w:p w14:paraId="4960AFCA"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shadow sync</w:t>
            </w:r>
          </w:p>
        </w:tc>
      </w:tr>
      <w:tr w:rsidR="00F67976" w:rsidRPr="00247DDC" w14:paraId="30B03D2D" w14:textId="77777777" w:rsidTr="00E476E3">
        <w:trPr>
          <w:jc w:val="center"/>
        </w:trPr>
        <w:tc>
          <w:tcPr>
            <w:tcW w:w="607" w:type="dxa"/>
            <w:tcBorders>
              <w:top w:val="single" w:sz="4" w:space="0" w:color="auto"/>
              <w:left w:val="single" w:sz="4" w:space="0" w:color="auto"/>
              <w:bottom w:val="single" w:sz="4" w:space="0" w:color="auto"/>
              <w:right w:val="single" w:sz="4" w:space="0" w:color="auto"/>
            </w:tcBorders>
          </w:tcPr>
          <w:p w14:paraId="6EDACD5C"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5B053A88"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72A353D6"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7ED4302D"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2D491CB8"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68DF87BF" w14:textId="77777777" w:rsidR="00F67976" w:rsidRPr="00247DDC" w:rsidRDefault="00F67976" w:rsidP="00E476E3">
            <w:pPr>
              <w:spacing w:after="0" w:line="220" w:lineRule="exact"/>
              <w:jc w:val="left"/>
              <w:rPr>
                <w:rFonts w:ascii="Courier New" w:hAnsi="Courier New" w:cs="Courier New"/>
                <w:noProof/>
                <w:szCs w:val="20"/>
                <w:lang w:eastAsia="ja-JP"/>
              </w:rPr>
            </w:pPr>
            <w:r w:rsidRPr="00247DDC">
              <w:rPr>
                <w:rFonts w:ascii="Courier New" w:hAnsi="Courier New" w:cs="Courier New"/>
                <w:noProof/>
                <w:szCs w:val="20"/>
                <w:lang w:eastAsia="ja-JP"/>
              </w:rPr>
              <w:t>padb</w:t>
            </w:r>
          </w:p>
        </w:tc>
        <w:tc>
          <w:tcPr>
            <w:tcW w:w="681" w:type="dxa"/>
            <w:tcBorders>
              <w:top w:val="single" w:sz="4" w:space="0" w:color="auto"/>
              <w:left w:val="single" w:sz="4" w:space="0" w:color="auto"/>
              <w:bottom w:val="single" w:sz="4" w:space="0" w:color="auto"/>
              <w:right w:val="single" w:sz="4" w:space="0" w:color="auto"/>
            </w:tcBorders>
          </w:tcPr>
          <w:p w14:paraId="6267A079"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tcPr>
          <w:p w14:paraId="3C8425FD"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Borders>
              <w:top w:val="single" w:sz="4" w:space="0" w:color="auto"/>
              <w:left w:val="single" w:sz="4" w:space="0" w:color="auto"/>
              <w:bottom w:val="single" w:sz="4" w:space="0" w:color="auto"/>
              <w:right w:val="single" w:sz="4" w:space="0" w:color="auto"/>
            </w:tcBorders>
          </w:tcPr>
          <w:p w14:paraId="34B22132"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sample padding bits</w:t>
            </w:r>
          </w:p>
        </w:tc>
      </w:tr>
      <w:tr w:rsidR="00F67976" w:rsidRPr="00247DDC" w14:paraId="7E853837" w14:textId="77777777" w:rsidTr="00E476E3">
        <w:trPr>
          <w:jc w:val="center"/>
        </w:trPr>
        <w:tc>
          <w:tcPr>
            <w:tcW w:w="607" w:type="dxa"/>
          </w:tcPr>
          <w:p w14:paraId="7427C228"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34507E6E"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F0F0C38"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4F54740B"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75F4B092"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4726C46E" w14:textId="77777777" w:rsidR="00F67976" w:rsidRPr="00247DDC" w:rsidRDefault="00F67976" w:rsidP="00E476E3">
            <w:pPr>
              <w:spacing w:after="0" w:line="220" w:lineRule="exact"/>
              <w:jc w:val="left"/>
              <w:rPr>
                <w:rFonts w:ascii="Courier New" w:hAnsi="Courier New" w:cs="Courier New"/>
                <w:noProof/>
                <w:szCs w:val="20"/>
                <w:lang w:eastAsia="ja-JP"/>
              </w:rPr>
            </w:pPr>
            <w:r w:rsidRPr="00247DDC">
              <w:rPr>
                <w:rFonts w:ascii="Courier New" w:hAnsi="Courier New" w:cs="Courier New"/>
                <w:noProof/>
                <w:szCs w:val="20"/>
                <w:lang w:eastAsia="ja-JP"/>
              </w:rPr>
              <w:t>stdp</w:t>
            </w:r>
          </w:p>
        </w:tc>
        <w:tc>
          <w:tcPr>
            <w:tcW w:w="681" w:type="dxa"/>
          </w:tcPr>
          <w:p w14:paraId="354A7F50"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Pr>
          <w:p w14:paraId="0602E141"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Pr>
          <w:p w14:paraId="37882F24"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degradation priority</w:t>
            </w:r>
          </w:p>
        </w:tc>
      </w:tr>
      <w:tr w:rsidR="00F67976" w:rsidRPr="00247DDC" w14:paraId="012C99EB" w14:textId="77777777" w:rsidTr="00E476E3">
        <w:trPr>
          <w:jc w:val="center"/>
        </w:trPr>
        <w:tc>
          <w:tcPr>
            <w:tcW w:w="607" w:type="dxa"/>
          </w:tcPr>
          <w:p w14:paraId="57CA8267"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EF97CF7"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43BD784"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eastAsia="Arial" w:hAnsi="Courier New" w:cs="Courier New"/>
                <w:noProof/>
                <w:color w:val="000000"/>
                <w:lang w:eastAsia="ja-JP" w:bidi="x-none"/>
              </w:rPr>
              <w:t>udta</w:t>
            </w:r>
          </w:p>
        </w:tc>
        <w:tc>
          <w:tcPr>
            <w:tcW w:w="607" w:type="dxa"/>
          </w:tcPr>
          <w:p w14:paraId="56C796E1"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41F40ADB"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4A515A96"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tcPr>
          <w:p w14:paraId="2E0CFCF7"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Pr>
          <w:p w14:paraId="43516CB7"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w:t>
            </w:r>
          </w:p>
        </w:tc>
        <w:tc>
          <w:tcPr>
            <w:tcW w:w="4677" w:type="dxa"/>
          </w:tcPr>
          <w:p w14:paraId="25C49248"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user-data, copyright etc.</w:t>
            </w:r>
          </w:p>
        </w:tc>
      </w:tr>
      <w:tr w:rsidR="00F67976" w:rsidRPr="00247DDC" w14:paraId="15000309" w14:textId="77777777" w:rsidTr="00E476E3">
        <w:trPr>
          <w:jc w:val="center"/>
        </w:trPr>
        <w:tc>
          <w:tcPr>
            <w:tcW w:w="607" w:type="dxa"/>
            <w:tcBorders>
              <w:top w:val="single" w:sz="4" w:space="0" w:color="auto"/>
              <w:left w:val="single" w:sz="4" w:space="0" w:color="auto"/>
              <w:bottom w:val="single" w:sz="4" w:space="0" w:color="auto"/>
              <w:right w:val="single" w:sz="4" w:space="0" w:color="auto"/>
            </w:tcBorders>
          </w:tcPr>
          <w:p w14:paraId="271983F8"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18E89265"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mvex</w:t>
            </w:r>
          </w:p>
        </w:tc>
        <w:tc>
          <w:tcPr>
            <w:tcW w:w="607" w:type="dxa"/>
            <w:tcBorders>
              <w:top w:val="single" w:sz="4" w:space="0" w:color="auto"/>
              <w:left w:val="single" w:sz="4" w:space="0" w:color="auto"/>
              <w:bottom w:val="single" w:sz="4" w:space="0" w:color="auto"/>
              <w:right w:val="single" w:sz="4" w:space="0" w:color="auto"/>
            </w:tcBorders>
          </w:tcPr>
          <w:p w14:paraId="2D44EEBE"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4887BA24"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19FCC15F"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109323EB"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tcPr>
          <w:p w14:paraId="77D5B001"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tcPr>
          <w:p w14:paraId="5BCE1B0F"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w:t>
            </w:r>
          </w:p>
        </w:tc>
        <w:tc>
          <w:tcPr>
            <w:tcW w:w="4677" w:type="dxa"/>
            <w:tcBorders>
              <w:top w:val="single" w:sz="4" w:space="0" w:color="auto"/>
              <w:left w:val="single" w:sz="4" w:space="0" w:color="auto"/>
              <w:bottom w:val="single" w:sz="4" w:space="0" w:color="auto"/>
              <w:right w:val="single" w:sz="4" w:space="0" w:color="auto"/>
            </w:tcBorders>
          </w:tcPr>
          <w:p w14:paraId="0CF102AB"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movie extends box</w:t>
            </w:r>
          </w:p>
        </w:tc>
      </w:tr>
      <w:tr w:rsidR="00F67976" w:rsidRPr="00247DDC" w14:paraId="67C1EB17" w14:textId="77777777" w:rsidTr="00E476E3">
        <w:trPr>
          <w:jc w:val="center"/>
        </w:trPr>
        <w:tc>
          <w:tcPr>
            <w:tcW w:w="607" w:type="dxa"/>
            <w:tcBorders>
              <w:top w:val="single" w:sz="4" w:space="0" w:color="auto"/>
              <w:left w:val="single" w:sz="4" w:space="0" w:color="auto"/>
              <w:bottom w:val="single" w:sz="4" w:space="0" w:color="auto"/>
              <w:right w:val="single" w:sz="4" w:space="0" w:color="auto"/>
            </w:tcBorders>
          </w:tcPr>
          <w:p w14:paraId="3C812A7D"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4247DC6B"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59DFDAFF"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mehd</w:t>
            </w:r>
          </w:p>
        </w:tc>
        <w:tc>
          <w:tcPr>
            <w:tcW w:w="607" w:type="dxa"/>
            <w:tcBorders>
              <w:top w:val="single" w:sz="4" w:space="0" w:color="auto"/>
              <w:left w:val="single" w:sz="4" w:space="0" w:color="auto"/>
              <w:bottom w:val="single" w:sz="4" w:space="0" w:color="auto"/>
              <w:right w:val="single" w:sz="4" w:space="0" w:color="auto"/>
            </w:tcBorders>
          </w:tcPr>
          <w:p w14:paraId="7BE15894"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0F100DD8"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75EFD67B"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tcPr>
          <w:p w14:paraId="0D0423AC"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tcPr>
          <w:p w14:paraId="72D9420A"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0, 1</w:t>
            </w:r>
          </w:p>
        </w:tc>
        <w:tc>
          <w:tcPr>
            <w:tcW w:w="4677" w:type="dxa"/>
            <w:tcBorders>
              <w:top w:val="single" w:sz="4" w:space="0" w:color="auto"/>
              <w:left w:val="single" w:sz="4" w:space="0" w:color="auto"/>
              <w:bottom w:val="single" w:sz="4" w:space="0" w:color="auto"/>
              <w:right w:val="single" w:sz="4" w:space="0" w:color="auto"/>
            </w:tcBorders>
          </w:tcPr>
          <w:p w14:paraId="13C7818E"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movie extends header box</w:t>
            </w:r>
          </w:p>
        </w:tc>
      </w:tr>
      <w:tr w:rsidR="00F67976" w:rsidRPr="00247DDC" w14:paraId="09AE68F6" w14:textId="77777777" w:rsidTr="00E476E3">
        <w:trPr>
          <w:jc w:val="center"/>
        </w:trPr>
        <w:tc>
          <w:tcPr>
            <w:tcW w:w="607" w:type="dxa"/>
            <w:tcBorders>
              <w:top w:val="single" w:sz="4" w:space="0" w:color="auto"/>
              <w:left w:val="single" w:sz="4" w:space="0" w:color="auto"/>
              <w:bottom w:val="single" w:sz="4" w:space="0" w:color="auto"/>
              <w:right w:val="single" w:sz="4" w:space="0" w:color="auto"/>
            </w:tcBorders>
          </w:tcPr>
          <w:p w14:paraId="1564CEA3"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575811AA"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68AA876A"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trex</w:t>
            </w:r>
          </w:p>
        </w:tc>
        <w:tc>
          <w:tcPr>
            <w:tcW w:w="607" w:type="dxa"/>
            <w:tcBorders>
              <w:top w:val="single" w:sz="4" w:space="0" w:color="auto"/>
              <w:left w:val="single" w:sz="4" w:space="0" w:color="auto"/>
              <w:bottom w:val="single" w:sz="4" w:space="0" w:color="auto"/>
              <w:right w:val="single" w:sz="4" w:space="0" w:color="auto"/>
            </w:tcBorders>
          </w:tcPr>
          <w:p w14:paraId="7119D37C"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06D31E0F"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6C34C90A"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tcPr>
          <w:p w14:paraId="40116930"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tcPr>
          <w:p w14:paraId="76FD2722"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Borders>
              <w:top w:val="single" w:sz="4" w:space="0" w:color="auto"/>
              <w:left w:val="single" w:sz="4" w:space="0" w:color="auto"/>
              <w:bottom w:val="single" w:sz="4" w:space="0" w:color="auto"/>
              <w:right w:val="single" w:sz="4" w:space="0" w:color="auto"/>
            </w:tcBorders>
          </w:tcPr>
          <w:p w14:paraId="68D3353E"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track extends defaults</w:t>
            </w:r>
          </w:p>
        </w:tc>
      </w:tr>
      <w:tr w:rsidR="00F67976" w:rsidRPr="00247DDC" w14:paraId="6E5522BD" w14:textId="77777777" w:rsidTr="00E476E3">
        <w:trPr>
          <w:jc w:val="center"/>
        </w:trPr>
        <w:tc>
          <w:tcPr>
            <w:tcW w:w="607" w:type="dxa"/>
          </w:tcPr>
          <w:p w14:paraId="02FD6C41"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4F2EA6A5"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udta</w:t>
            </w:r>
          </w:p>
        </w:tc>
        <w:tc>
          <w:tcPr>
            <w:tcW w:w="607" w:type="dxa"/>
          </w:tcPr>
          <w:p w14:paraId="4BBBE827"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2C5F358"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7F151BE8"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67DC822D"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tcPr>
          <w:p w14:paraId="117AE286"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Pr>
          <w:p w14:paraId="3250F0EB"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w:t>
            </w:r>
          </w:p>
        </w:tc>
        <w:tc>
          <w:tcPr>
            <w:tcW w:w="4677" w:type="dxa"/>
          </w:tcPr>
          <w:p w14:paraId="663730B9"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user-data, copyright etc.</w:t>
            </w:r>
          </w:p>
        </w:tc>
      </w:tr>
      <w:tr w:rsidR="00F67976" w:rsidRPr="00247DDC" w14:paraId="5921290F" w14:textId="77777777" w:rsidTr="00E476E3">
        <w:trPr>
          <w:jc w:val="center"/>
        </w:trPr>
        <w:tc>
          <w:tcPr>
            <w:tcW w:w="607" w:type="dxa"/>
          </w:tcPr>
          <w:p w14:paraId="53229E53"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mdat</w:t>
            </w:r>
          </w:p>
        </w:tc>
        <w:tc>
          <w:tcPr>
            <w:tcW w:w="607" w:type="dxa"/>
          </w:tcPr>
          <w:p w14:paraId="7220C51E"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6E371079"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517FE678"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32B974D1"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FC34CFF"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tcPr>
          <w:p w14:paraId="526D88A9"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Pr>
          <w:p w14:paraId="4F2093CF"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w:t>
            </w:r>
          </w:p>
        </w:tc>
        <w:tc>
          <w:tcPr>
            <w:tcW w:w="4677" w:type="dxa"/>
          </w:tcPr>
          <w:p w14:paraId="2FD352ED"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Media data container</w:t>
            </w:r>
          </w:p>
        </w:tc>
      </w:tr>
      <w:tr w:rsidR="00F67976" w:rsidRPr="00247DDC" w14:paraId="76A7B35D" w14:textId="77777777" w:rsidTr="00E476E3">
        <w:trPr>
          <w:jc w:val="center"/>
        </w:trPr>
        <w:tc>
          <w:tcPr>
            <w:tcW w:w="607" w:type="dxa"/>
          </w:tcPr>
          <w:p w14:paraId="683111EB"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lastRenderedPageBreak/>
              <w:t>free</w:t>
            </w:r>
          </w:p>
        </w:tc>
        <w:tc>
          <w:tcPr>
            <w:tcW w:w="607" w:type="dxa"/>
          </w:tcPr>
          <w:p w14:paraId="3D894CAC"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574F3654"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4E4182C"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D8019CB"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66A3101"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tcPr>
          <w:p w14:paraId="32E6A5F1"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Pr>
          <w:p w14:paraId="5578D954"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w:t>
            </w:r>
          </w:p>
        </w:tc>
        <w:tc>
          <w:tcPr>
            <w:tcW w:w="4677" w:type="dxa"/>
          </w:tcPr>
          <w:p w14:paraId="18364FFF"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free space</w:t>
            </w:r>
          </w:p>
        </w:tc>
      </w:tr>
      <w:tr w:rsidR="00F67976" w:rsidRPr="00247DDC" w14:paraId="2A3F2573" w14:textId="77777777" w:rsidTr="00E476E3">
        <w:trPr>
          <w:jc w:val="center"/>
        </w:trPr>
        <w:tc>
          <w:tcPr>
            <w:tcW w:w="607" w:type="dxa"/>
          </w:tcPr>
          <w:p w14:paraId="1A98ECCD"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skip</w:t>
            </w:r>
          </w:p>
        </w:tc>
        <w:tc>
          <w:tcPr>
            <w:tcW w:w="607" w:type="dxa"/>
          </w:tcPr>
          <w:p w14:paraId="77C12B3E"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48A4E142"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786284DA"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768FA444"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7F9DB551"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tcPr>
          <w:p w14:paraId="6041E4ED"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Pr>
          <w:p w14:paraId="5AF845B7"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w:t>
            </w:r>
          </w:p>
        </w:tc>
        <w:tc>
          <w:tcPr>
            <w:tcW w:w="4677" w:type="dxa"/>
          </w:tcPr>
          <w:p w14:paraId="019773B9"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free space</w:t>
            </w:r>
          </w:p>
        </w:tc>
      </w:tr>
      <w:tr w:rsidR="00F67976" w:rsidRPr="00247DDC" w14:paraId="60A62BE0" w14:textId="77777777" w:rsidTr="00E476E3">
        <w:trPr>
          <w:jc w:val="center"/>
        </w:trPr>
        <w:tc>
          <w:tcPr>
            <w:tcW w:w="607" w:type="dxa"/>
            <w:tcBorders>
              <w:top w:val="single" w:sz="4" w:space="0" w:color="auto"/>
              <w:left w:val="single" w:sz="4" w:space="0" w:color="auto"/>
              <w:bottom w:val="single" w:sz="4" w:space="0" w:color="auto"/>
              <w:right w:val="single" w:sz="4" w:space="0" w:color="auto"/>
            </w:tcBorders>
          </w:tcPr>
          <w:p w14:paraId="538C6AD1"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moof</w:t>
            </w:r>
          </w:p>
        </w:tc>
        <w:tc>
          <w:tcPr>
            <w:tcW w:w="607" w:type="dxa"/>
            <w:tcBorders>
              <w:top w:val="single" w:sz="4" w:space="0" w:color="auto"/>
              <w:left w:val="single" w:sz="4" w:space="0" w:color="auto"/>
              <w:bottom w:val="single" w:sz="4" w:space="0" w:color="auto"/>
              <w:right w:val="single" w:sz="4" w:space="0" w:color="auto"/>
            </w:tcBorders>
          </w:tcPr>
          <w:p w14:paraId="4CEAC88D"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661CABAD"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74F2FF9C"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2944F5DD"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5598F23B"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tcPr>
          <w:p w14:paraId="67919E31"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tcPr>
          <w:p w14:paraId="586EB90F"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w:t>
            </w:r>
          </w:p>
        </w:tc>
        <w:tc>
          <w:tcPr>
            <w:tcW w:w="4677" w:type="dxa"/>
            <w:tcBorders>
              <w:top w:val="single" w:sz="4" w:space="0" w:color="auto"/>
              <w:left w:val="single" w:sz="4" w:space="0" w:color="auto"/>
              <w:bottom w:val="single" w:sz="4" w:space="0" w:color="auto"/>
              <w:right w:val="single" w:sz="4" w:space="0" w:color="auto"/>
            </w:tcBorders>
          </w:tcPr>
          <w:p w14:paraId="2ABE4692"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movie fragment</w:t>
            </w:r>
          </w:p>
        </w:tc>
      </w:tr>
      <w:tr w:rsidR="00F67976" w:rsidRPr="00247DDC" w14:paraId="76358A5D" w14:textId="77777777" w:rsidTr="00E476E3">
        <w:trPr>
          <w:jc w:val="center"/>
        </w:trPr>
        <w:tc>
          <w:tcPr>
            <w:tcW w:w="607" w:type="dxa"/>
            <w:tcBorders>
              <w:top w:val="single" w:sz="4" w:space="0" w:color="auto"/>
              <w:left w:val="single" w:sz="4" w:space="0" w:color="auto"/>
              <w:bottom w:val="single" w:sz="4" w:space="0" w:color="auto"/>
              <w:right w:val="single" w:sz="4" w:space="0" w:color="auto"/>
            </w:tcBorders>
          </w:tcPr>
          <w:p w14:paraId="61EE0C3C"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04584E2A"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mfhd</w:t>
            </w:r>
          </w:p>
        </w:tc>
        <w:tc>
          <w:tcPr>
            <w:tcW w:w="607" w:type="dxa"/>
            <w:tcBorders>
              <w:top w:val="single" w:sz="4" w:space="0" w:color="auto"/>
              <w:left w:val="single" w:sz="4" w:space="0" w:color="auto"/>
              <w:bottom w:val="single" w:sz="4" w:space="0" w:color="auto"/>
              <w:right w:val="single" w:sz="4" w:space="0" w:color="auto"/>
            </w:tcBorders>
          </w:tcPr>
          <w:p w14:paraId="4ABB581B"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102FDC27"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171D7D91"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6166DC65"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tcPr>
          <w:p w14:paraId="4221FBCA"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tcPr>
          <w:p w14:paraId="2CC539D8"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Borders>
              <w:top w:val="single" w:sz="4" w:space="0" w:color="auto"/>
              <w:left w:val="single" w:sz="4" w:space="0" w:color="auto"/>
              <w:bottom w:val="single" w:sz="4" w:space="0" w:color="auto"/>
              <w:right w:val="single" w:sz="4" w:space="0" w:color="auto"/>
            </w:tcBorders>
          </w:tcPr>
          <w:p w14:paraId="2548D58F"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movie fragment header</w:t>
            </w:r>
          </w:p>
        </w:tc>
      </w:tr>
      <w:tr w:rsidR="00F67976" w:rsidRPr="00247DDC" w14:paraId="056DC81F" w14:textId="77777777" w:rsidTr="00E476E3">
        <w:trPr>
          <w:jc w:val="center"/>
        </w:trPr>
        <w:tc>
          <w:tcPr>
            <w:tcW w:w="607" w:type="dxa"/>
            <w:tcBorders>
              <w:top w:val="single" w:sz="4" w:space="0" w:color="auto"/>
              <w:left w:val="single" w:sz="4" w:space="0" w:color="auto"/>
              <w:bottom w:val="single" w:sz="4" w:space="0" w:color="auto"/>
              <w:right w:val="single" w:sz="4" w:space="0" w:color="auto"/>
            </w:tcBorders>
          </w:tcPr>
          <w:p w14:paraId="7F0A138F"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409D45DE"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traf</w:t>
            </w:r>
          </w:p>
        </w:tc>
        <w:tc>
          <w:tcPr>
            <w:tcW w:w="607" w:type="dxa"/>
            <w:tcBorders>
              <w:top w:val="single" w:sz="4" w:space="0" w:color="auto"/>
              <w:left w:val="single" w:sz="4" w:space="0" w:color="auto"/>
              <w:bottom w:val="single" w:sz="4" w:space="0" w:color="auto"/>
              <w:right w:val="single" w:sz="4" w:space="0" w:color="auto"/>
            </w:tcBorders>
          </w:tcPr>
          <w:p w14:paraId="6C8E254B"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2439B1AC"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5461DDE3"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498A3577"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tcPr>
          <w:p w14:paraId="5631F490"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tcPr>
          <w:p w14:paraId="55802C73"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w:t>
            </w:r>
          </w:p>
        </w:tc>
        <w:tc>
          <w:tcPr>
            <w:tcW w:w="4677" w:type="dxa"/>
            <w:tcBorders>
              <w:top w:val="single" w:sz="4" w:space="0" w:color="auto"/>
              <w:left w:val="single" w:sz="4" w:space="0" w:color="auto"/>
              <w:bottom w:val="single" w:sz="4" w:space="0" w:color="auto"/>
              <w:right w:val="single" w:sz="4" w:space="0" w:color="auto"/>
            </w:tcBorders>
          </w:tcPr>
          <w:p w14:paraId="31362673"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track fragment</w:t>
            </w:r>
          </w:p>
        </w:tc>
      </w:tr>
      <w:tr w:rsidR="00F67976" w:rsidRPr="00247DDC" w14:paraId="4AF80763" w14:textId="77777777" w:rsidTr="00E476E3">
        <w:trPr>
          <w:jc w:val="center"/>
        </w:trPr>
        <w:tc>
          <w:tcPr>
            <w:tcW w:w="607" w:type="dxa"/>
            <w:tcBorders>
              <w:top w:val="single" w:sz="4" w:space="0" w:color="auto"/>
              <w:left w:val="single" w:sz="4" w:space="0" w:color="auto"/>
              <w:bottom w:val="single" w:sz="4" w:space="0" w:color="auto"/>
              <w:right w:val="single" w:sz="4" w:space="0" w:color="auto"/>
            </w:tcBorders>
          </w:tcPr>
          <w:p w14:paraId="5FA30588"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0C181C0F"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13F92346"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tfhd</w:t>
            </w:r>
          </w:p>
        </w:tc>
        <w:tc>
          <w:tcPr>
            <w:tcW w:w="607" w:type="dxa"/>
            <w:tcBorders>
              <w:top w:val="single" w:sz="4" w:space="0" w:color="auto"/>
              <w:left w:val="single" w:sz="4" w:space="0" w:color="auto"/>
              <w:bottom w:val="single" w:sz="4" w:space="0" w:color="auto"/>
              <w:right w:val="single" w:sz="4" w:space="0" w:color="auto"/>
            </w:tcBorders>
          </w:tcPr>
          <w:p w14:paraId="57CAF444"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2009CB9E"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32D529FE"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tcPr>
          <w:p w14:paraId="36B8B497"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tcPr>
          <w:p w14:paraId="66F4CAFC"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Borders>
              <w:top w:val="single" w:sz="4" w:space="0" w:color="auto"/>
              <w:left w:val="single" w:sz="4" w:space="0" w:color="auto"/>
              <w:bottom w:val="single" w:sz="4" w:space="0" w:color="auto"/>
              <w:right w:val="single" w:sz="4" w:space="0" w:color="auto"/>
            </w:tcBorders>
          </w:tcPr>
          <w:p w14:paraId="581C2659"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track fragment header</w:t>
            </w:r>
          </w:p>
        </w:tc>
      </w:tr>
      <w:tr w:rsidR="00F67976" w:rsidRPr="00247DDC" w14:paraId="366A12A4" w14:textId="77777777" w:rsidTr="00E476E3">
        <w:trPr>
          <w:jc w:val="center"/>
        </w:trPr>
        <w:tc>
          <w:tcPr>
            <w:tcW w:w="607" w:type="dxa"/>
            <w:tcBorders>
              <w:top w:val="single" w:sz="4" w:space="0" w:color="auto"/>
              <w:left w:val="single" w:sz="4" w:space="0" w:color="auto"/>
              <w:bottom w:val="single" w:sz="4" w:space="0" w:color="auto"/>
              <w:right w:val="single" w:sz="4" w:space="0" w:color="auto"/>
            </w:tcBorders>
          </w:tcPr>
          <w:p w14:paraId="28403FC0"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43DA79F9"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2F861B67"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trun</w:t>
            </w:r>
          </w:p>
        </w:tc>
        <w:tc>
          <w:tcPr>
            <w:tcW w:w="607" w:type="dxa"/>
            <w:tcBorders>
              <w:top w:val="single" w:sz="4" w:space="0" w:color="auto"/>
              <w:left w:val="single" w:sz="4" w:space="0" w:color="auto"/>
              <w:bottom w:val="single" w:sz="4" w:space="0" w:color="auto"/>
              <w:right w:val="single" w:sz="4" w:space="0" w:color="auto"/>
            </w:tcBorders>
          </w:tcPr>
          <w:p w14:paraId="46D5FF02"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1AA4B93C"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3C62ED8B"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tcPr>
          <w:p w14:paraId="3A3FB08F"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tcPr>
          <w:p w14:paraId="3865273B"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Borders>
              <w:top w:val="single" w:sz="4" w:space="0" w:color="auto"/>
              <w:left w:val="single" w:sz="4" w:space="0" w:color="auto"/>
              <w:bottom w:val="single" w:sz="4" w:space="0" w:color="auto"/>
              <w:right w:val="single" w:sz="4" w:space="0" w:color="auto"/>
            </w:tcBorders>
          </w:tcPr>
          <w:p w14:paraId="1B9ECEA3"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track fragment run</w:t>
            </w:r>
          </w:p>
        </w:tc>
      </w:tr>
      <w:tr w:rsidR="00F67976" w:rsidRPr="00247DDC" w14:paraId="5C40EBE1" w14:textId="77777777" w:rsidTr="00E476E3">
        <w:trPr>
          <w:jc w:val="center"/>
        </w:trPr>
        <w:tc>
          <w:tcPr>
            <w:tcW w:w="607" w:type="dxa"/>
            <w:tcBorders>
              <w:top w:val="single" w:sz="4" w:space="0" w:color="auto"/>
              <w:left w:val="single" w:sz="4" w:space="0" w:color="auto"/>
              <w:bottom w:val="single" w:sz="4" w:space="0" w:color="auto"/>
              <w:right w:val="single" w:sz="4" w:space="0" w:color="auto"/>
            </w:tcBorders>
          </w:tcPr>
          <w:p w14:paraId="1E59E5BD"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mfra</w:t>
            </w:r>
          </w:p>
        </w:tc>
        <w:tc>
          <w:tcPr>
            <w:tcW w:w="607" w:type="dxa"/>
            <w:tcBorders>
              <w:top w:val="single" w:sz="4" w:space="0" w:color="auto"/>
              <w:left w:val="single" w:sz="4" w:space="0" w:color="auto"/>
              <w:bottom w:val="single" w:sz="4" w:space="0" w:color="auto"/>
              <w:right w:val="single" w:sz="4" w:space="0" w:color="auto"/>
            </w:tcBorders>
          </w:tcPr>
          <w:p w14:paraId="79CF3410"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1D0D30B1"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1E11B8EA"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28EFAED8"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0E13530A"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tcPr>
          <w:p w14:paraId="16654D73"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tcPr>
          <w:p w14:paraId="4758EBB3"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w:t>
            </w:r>
          </w:p>
        </w:tc>
        <w:tc>
          <w:tcPr>
            <w:tcW w:w="4677" w:type="dxa"/>
            <w:tcBorders>
              <w:top w:val="single" w:sz="4" w:space="0" w:color="auto"/>
              <w:left w:val="single" w:sz="4" w:space="0" w:color="auto"/>
              <w:bottom w:val="single" w:sz="4" w:space="0" w:color="auto"/>
              <w:right w:val="single" w:sz="4" w:space="0" w:color="auto"/>
            </w:tcBorders>
          </w:tcPr>
          <w:p w14:paraId="39571156"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movie fragment random access</w:t>
            </w:r>
          </w:p>
        </w:tc>
      </w:tr>
      <w:tr w:rsidR="00F67976" w:rsidRPr="00247DDC" w14:paraId="7DBD9498" w14:textId="77777777" w:rsidTr="00E476E3">
        <w:trPr>
          <w:jc w:val="center"/>
        </w:trPr>
        <w:tc>
          <w:tcPr>
            <w:tcW w:w="607" w:type="dxa"/>
            <w:tcBorders>
              <w:top w:val="single" w:sz="4" w:space="0" w:color="auto"/>
              <w:left w:val="single" w:sz="4" w:space="0" w:color="auto"/>
              <w:bottom w:val="single" w:sz="4" w:space="0" w:color="auto"/>
              <w:right w:val="single" w:sz="4" w:space="0" w:color="auto"/>
            </w:tcBorders>
          </w:tcPr>
          <w:p w14:paraId="41A5F632"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16E2C5BE"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tfra</w:t>
            </w:r>
          </w:p>
        </w:tc>
        <w:tc>
          <w:tcPr>
            <w:tcW w:w="607" w:type="dxa"/>
            <w:tcBorders>
              <w:top w:val="single" w:sz="4" w:space="0" w:color="auto"/>
              <w:left w:val="single" w:sz="4" w:space="0" w:color="auto"/>
              <w:bottom w:val="single" w:sz="4" w:space="0" w:color="auto"/>
              <w:right w:val="single" w:sz="4" w:space="0" w:color="auto"/>
            </w:tcBorders>
          </w:tcPr>
          <w:p w14:paraId="14C8BAE1"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73B60DB2"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2A385C34"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4F35F801"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tcPr>
          <w:p w14:paraId="64781248"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tcPr>
          <w:p w14:paraId="6D623EC7"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0, 1</w:t>
            </w:r>
          </w:p>
        </w:tc>
        <w:tc>
          <w:tcPr>
            <w:tcW w:w="4677" w:type="dxa"/>
            <w:tcBorders>
              <w:top w:val="single" w:sz="4" w:space="0" w:color="auto"/>
              <w:left w:val="single" w:sz="4" w:space="0" w:color="auto"/>
              <w:bottom w:val="single" w:sz="4" w:space="0" w:color="auto"/>
              <w:right w:val="single" w:sz="4" w:space="0" w:color="auto"/>
            </w:tcBorders>
          </w:tcPr>
          <w:p w14:paraId="6D0F4456"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track fragment random access</w:t>
            </w:r>
          </w:p>
        </w:tc>
      </w:tr>
      <w:tr w:rsidR="00F67976" w:rsidRPr="00247DDC" w14:paraId="0580C790" w14:textId="77777777" w:rsidTr="00E476E3">
        <w:trPr>
          <w:jc w:val="center"/>
        </w:trPr>
        <w:tc>
          <w:tcPr>
            <w:tcW w:w="607" w:type="dxa"/>
            <w:tcBorders>
              <w:top w:val="single" w:sz="4" w:space="0" w:color="auto"/>
              <w:left w:val="single" w:sz="4" w:space="0" w:color="auto"/>
              <w:bottom w:val="single" w:sz="4" w:space="0" w:color="auto"/>
              <w:right w:val="single" w:sz="4" w:space="0" w:color="auto"/>
            </w:tcBorders>
          </w:tcPr>
          <w:p w14:paraId="6CFA8713"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621CC77B"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mfro</w:t>
            </w:r>
          </w:p>
        </w:tc>
        <w:tc>
          <w:tcPr>
            <w:tcW w:w="607" w:type="dxa"/>
            <w:tcBorders>
              <w:top w:val="single" w:sz="4" w:space="0" w:color="auto"/>
              <w:left w:val="single" w:sz="4" w:space="0" w:color="auto"/>
              <w:bottom w:val="single" w:sz="4" w:space="0" w:color="auto"/>
              <w:right w:val="single" w:sz="4" w:space="0" w:color="auto"/>
            </w:tcBorders>
          </w:tcPr>
          <w:p w14:paraId="051DA2F6"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5D0172B5"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1B9A8490"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11DC56FE"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tcPr>
          <w:p w14:paraId="4D01F71C"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tcPr>
          <w:p w14:paraId="5F71C6C9"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Borders>
              <w:top w:val="single" w:sz="4" w:space="0" w:color="auto"/>
              <w:left w:val="single" w:sz="4" w:space="0" w:color="auto"/>
              <w:bottom w:val="single" w:sz="4" w:space="0" w:color="auto"/>
              <w:right w:val="single" w:sz="4" w:space="0" w:color="auto"/>
            </w:tcBorders>
          </w:tcPr>
          <w:p w14:paraId="2AE3F027"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movie fragment random access offset</w:t>
            </w:r>
          </w:p>
        </w:tc>
      </w:tr>
    </w:tbl>
    <w:p w14:paraId="3874860D" w14:textId="77777777" w:rsidR="00F67976" w:rsidRPr="00247DDC" w:rsidRDefault="00F67976" w:rsidP="00F67976">
      <w:pPr>
        <w:spacing w:line="230" w:lineRule="atLeast"/>
        <w:rPr>
          <w:noProof/>
          <w:szCs w:val="20"/>
          <w:lang w:eastAsia="ja-JP"/>
        </w:rPr>
      </w:pPr>
    </w:p>
    <w:p w14:paraId="6947770A" w14:textId="77777777" w:rsidR="00F67976" w:rsidRPr="00247DDC" w:rsidRDefault="00F67976" w:rsidP="00F67976">
      <w:pPr>
        <w:spacing w:line="230" w:lineRule="atLeast"/>
        <w:rPr>
          <w:noProof/>
          <w:szCs w:val="20"/>
          <w:lang w:eastAsia="ja-JP"/>
        </w:rPr>
      </w:pPr>
      <w:r w:rsidRPr="00247DDC">
        <w:rPr>
          <w:noProof/>
          <w:szCs w:val="20"/>
          <w:lang w:eastAsia="ja-JP"/>
        </w:rPr>
        <w:t>Hint tracks shall be recognized, and in hint tracks, RTP protocol hint tracks.</w:t>
      </w:r>
    </w:p>
    <w:p w14:paraId="75AE9E0F" w14:textId="77777777" w:rsidR="00F67976" w:rsidRPr="001B76A0" w:rsidRDefault="00F67976" w:rsidP="00F67976">
      <w:pPr>
        <w:spacing w:line="230" w:lineRule="atLeast"/>
        <w:rPr>
          <w:noProof/>
          <w:szCs w:val="20"/>
          <w:lang w:eastAsia="ja-JP"/>
        </w:rPr>
      </w:pPr>
      <w:r w:rsidRPr="001B76A0">
        <w:rPr>
          <w:noProof/>
          <w:szCs w:val="20"/>
          <w:lang w:eastAsia="ja-JP"/>
        </w:rPr>
        <w:t xml:space="preserve">The following syntax elements within </w:t>
      </w:r>
      <w:r w:rsidRPr="001B76A0">
        <w:rPr>
          <w:rFonts w:ascii="Courier New" w:hAnsi="Courier New" w:cs="Courier New"/>
          <w:noProof/>
          <w:szCs w:val="20"/>
          <w:lang w:eastAsia="ja-JP"/>
        </w:rPr>
        <w:t>default_sample_flags</w:t>
      </w:r>
      <w:r w:rsidRPr="001B76A0">
        <w:rPr>
          <w:noProof/>
          <w:szCs w:val="20"/>
          <w:lang w:eastAsia="ja-JP"/>
        </w:rPr>
        <w:t xml:space="preserve"> of </w:t>
      </w:r>
      <w:r w:rsidRPr="001B76A0">
        <w:rPr>
          <w:rFonts w:ascii="Courier New" w:hAnsi="Courier New" w:cs="Courier New"/>
          <w:noProof/>
          <w:szCs w:val="20"/>
          <w:lang w:eastAsia="ja-JP"/>
        </w:rPr>
        <w:t>TrackExtendsBox</w:t>
      </w:r>
      <w:r w:rsidRPr="001B76A0">
        <w:rPr>
          <w:noProof/>
          <w:szCs w:val="20"/>
          <w:lang w:eastAsia="ja-JP"/>
        </w:rPr>
        <w:t xml:space="preserve"> and </w:t>
      </w:r>
      <w:r w:rsidRPr="001B76A0">
        <w:rPr>
          <w:rFonts w:ascii="Courier New" w:hAnsi="Courier New" w:cs="Courier New"/>
          <w:noProof/>
          <w:szCs w:val="20"/>
          <w:lang w:eastAsia="ja-JP"/>
        </w:rPr>
        <w:t>TrackFragmentHeaderBox</w:t>
      </w:r>
      <w:r w:rsidRPr="001B76A0">
        <w:rPr>
          <w:noProof/>
          <w:szCs w:val="20"/>
          <w:lang w:eastAsia="ja-JP"/>
        </w:rPr>
        <w:t xml:space="preserve"> and within </w:t>
      </w:r>
      <w:r w:rsidRPr="001B76A0">
        <w:rPr>
          <w:rFonts w:ascii="Courier New" w:hAnsi="Courier New" w:cs="Courier New"/>
          <w:noProof/>
          <w:szCs w:val="20"/>
          <w:lang w:eastAsia="ja-JP"/>
        </w:rPr>
        <w:t>sample_flags</w:t>
      </w:r>
      <w:r w:rsidRPr="001B76A0">
        <w:rPr>
          <w:noProof/>
          <w:szCs w:val="20"/>
          <w:lang w:eastAsia="ja-JP"/>
        </w:rPr>
        <w:t xml:space="preserve"> and </w:t>
      </w:r>
      <w:r w:rsidRPr="001B76A0">
        <w:rPr>
          <w:rFonts w:ascii="Courier New" w:hAnsi="Courier New" w:cs="Courier New"/>
          <w:noProof/>
          <w:szCs w:val="20"/>
          <w:lang w:eastAsia="ja-JP"/>
        </w:rPr>
        <w:t>first_sample_flags</w:t>
      </w:r>
      <w:r w:rsidRPr="001B76A0">
        <w:rPr>
          <w:noProof/>
          <w:szCs w:val="20"/>
          <w:lang w:eastAsia="ja-JP"/>
        </w:rPr>
        <w:t xml:space="preserve"> of </w:t>
      </w:r>
      <w:r w:rsidRPr="001B76A0">
        <w:rPr>
          <w:rFonts w:ascii="Courier New" w:hAnsi="Courier New" w:cs="Courier New"/>
          <w:noProof/>
          <w:szCs w:val="20"/>
          <w:lang w:eastAsia="ja-JP"/>
        </w:rPr>
        <w:t>TrackRunBox</w:t>
      </w:r>
      <w:r w:rsidRPr="001B76A0">
        <w:rPr>
          <w:noProof/>
          <w:szCs w:val="20"/>
          <w:lang w:eastAsia="ja-JP"/>
        </w:rPr>
        <w:t xml:space="preserve"> shall be supported: </w:t>
      </w:r>
      <w:r w:rsidRPr="001B76A0">
        <w:rPr>
          <w:rFonts w:ascii="Courier New" w:hAnsi="Courier New" w:cs="Courier New"/>
          <w:noProof/>
          <w:szCs w:val="20"/>
          <w:lang w:eastAsia="ja-JP"/>
        </w:rPr>
        <w:t>sample_padding_value</w:t>
      </w:r>
      <w:r w:rsidRPr="001B76A0">
        <w:rPr>
          <w:noProof/>
          <w:szCs w:val="20"/>
          <w:lang w:eastAsia="ja-JP"/>
        </w:rPr>
        <w:t xml:space="preserve">, </w:t>
      </w:r>
      <w:r w:rsidRPr="001B76A0">
        <w:rPr>
          <w:rFonts w:ascii="Courier New" w:hAnsi="Courier New" w:cs="Courier New"/>
          <w:noProof/>
          <w:szCs w:val="20"/>
          <w:lang w:eastAsia="ja-JP"/>
        </w:rPr>
        <w:t>sample_is_non_sync_sample</w:t>
      </w:r>
      <w:r w:rsidRPr="001B76A0">
        <w:rPr>
          <w:noProof/>
          <w:szCs w:val="20"/>
          <w:lang w:eastAsia="ja-JP"/>
        </w:rPr>
        <w:t xml:space="preserve">, </w:t>
      </w:r>
      <w:r w:rsidRPr="001B76A0">
        <w:rPr>
          <w:rFonts w:ascii="Courier New" w:hAnsi="Courier New" w:cs="Courier New"/>
          <w:noProof/>
          <w:szCs w:val="20"/>
          <w:lang w:eastAsia="ja-JP"/>
        </w:rPr>
        <w:t>sample_degradation_priority</w:t>
      </w:r>
      <w:r w:rsidRPr="001B76A0">
        <w:rPr>
          <w:noProof/>
          <w:szCs w:val="20"/>
          <w:lang w:eastAsia="ja-JP"/>
        </w:rPr>
        <w:t>.</w:t>
      </w:r>
    </w:p>
    <w:p w14:paraId="46F2A713" w14:textId="77777777" w:rsidR="00F67976" w:rsidRPr="001B76A0" w:rsidRDefault="00F67976" w:rsidP="00F67976">
      <w:pPr>
        <w:spacing w:line="230" w:lineRule="atLeast"/>
        <w:rPr>
          <w:noProof/>
          <w:szCs w:val="20"/>
          <w:lang w:eastAsia="ja-JP"/>
        </w:rPr>
      </w:pPr>
      <w:r w:rsidRPr="001B76A0">
        <w:rPr>
          <w:noProof/>
          <w:szCs w:val="20"/>
          <w:lang w:eastAsia="ja-JP"/>
        </w:rPr>
        <w:t xml:space="preserve">The following flags of </w:t>
      </w:r>
      <w:r w:rsidRPr="001B76A0">
        <w:rPr>
          <w:rFonts w:ascii="Courier New" w:hAnsi="Courier New" w:cs="Courier New"/>
          <w:noProof/>
          <w:szCs w:val="20"/>
          <w:lang w:eastAsia="ja-JP"/>
        </w:rPr>
        <w:t>TrackFragmentHeaderBox</w:t>
      </w:r>
      <w:r w:rsidRPr="001B76A0">
        <w:rPr>
          <w:noProof/>
          <w:szCs w:val="20"/>
          <w:lang w:eastAsia="ja-JP"/>
        </w:rPr>
        <w:t xml:space="preserve"> shall be supported:</w:t>
      </w:r>
    </w:p>
    <w:p w14:paraId="660066E1" w14:textId="77777777" w:rsidR="00F67976" w:rsidRPr="001B76A0" w:rsidRDefault="00F67976" w:rsidP="00F67976">
      <w:pPr>
        <w:tabs>
          <w:tab w:val="left" w:pos="1440"/>
          <w:tab w:val="left" w:pos="8010"/>
        </w:tabs>
        <w:spacing w:after="220"/>
        <w:ind w:left="720" w:hanging="360"/>
        <w:contextualSpacing/>
        <w:rPr>
          <w:rFonts w:eastAsia="Times New Roman" w:cs="Arial"/>
          <w:noProof/>
        </w:rPr>
      </w:pPr>
      <w:r w:rsidRPr="001B76A0">
        <w:rPr>
          <w:rFonts w:ascii="Courier New" w:eastAsia="Times New Roman" w:hAnsi="Courier New"/>
          <w:noProof/>
          <w:lang w:eastAsia="ja-JP"/>
        </w:rPr>
        <w:t>base-data-offset-present</w:t>
      </w:r>
    </w:p>
    <w:p w14:paraId="3877C3EB" w14:textId="77777777" w:rsidR="00F67976" w:rsidRPr="001B76A0" w:rsidRDefault="00F67976" w:rsidP="00F67976">
      <w:pPr>
        <w:tabs>
          <w:tab w:val="left" w:pos="1440"/>
          <w:tab w:val="left" w:pos="8010"/>
        </w:tabs>
        <w:spacing w:after="220"/>
        <w:ind w:left="720" w:hanging="360"/>
        <w:contextualSpacing/>
        <w:rPr>
          <w:rFonts w:eastAsia="Times New Roman"/>
          <w:noProof/>
        </w:rPr>
      </w:pPr>
      <w:r w:rsidRPr="001B76A0">
        <w:rPr>
          <w:rFonts w:ascii="Courier New" w:eastAsia="Times New Roman" w:hAnsi="Courier New"/>
          <w:noProof/>
          <w:lang w:eastAsia="ja-JP"/>
        </w:rPr>
        <w:t>sample-description-index-present</w:t>
      </w:r>
    </w:p>
    <w:p w14:paraId="65A3E3B6" w14:textId="77777777" w:rsidR="00F67976" w:rsidRPr="001B76A0" w:rsidRDefault="00F67976" w:rsidP="00F67976">
      <w:pPr>
        <w:tabs>
          <w:tab w:val="left" w:pos="1440"/>
          <w:tab w:val="left" w:pos="8010"/>
        </w:tabs>
        <w:spacing w:after="220"/>
        <w:ind w:left="720" w:hanging="360"/>
        <w:contextualSpacing/>
        <w:rPr>
          <w:rFonts w:eastAsia="Times New Roman"/>
          <w:noProof/>
        </w:rPr>
      </w:pPr>
      <w:r w:rsidRPr="001B76A0">
        <w:rPr>
          <w:rFonts w:ascii="Courier New" w:eastAsia="Times New Roman" w:hAnsi="Courier New"/>
          <w:noProof/>
          <w:lang w:eastAsia="ja-JP"/>
        </w:rPr>
        <w:t>default-sample-duration-present</w:t>
      </w:r>
    </w:p>
    <w:p w14:paraId="5B63B90C" w14:textId="77777777" w:rsidR="00F67976" w:rsidRPr="001B76A0" w:rsidRDefault="00F67976" w:rsidP="00F67976">
      <w:pPr>
        <w:tabs>
          <w:tab w:val="left" w:pos="1440"/>
          <w:tab w:val="left" w:pos="8010"/>
        </w:tabs>
        <w:spacing w:after="220"/>
        <w:ind w:left="720" w:hanging="360"/>
        <w:contextualSpacing/>
        <w:rPr>
          <w:rFonts w:eastAsia="Times New Roman"/>
          <w:noProof/>
        </w:rPr>
      </w:pPr>
      <w:r w:rsidRPr="001B76A0">
        <w:rPr>
          <w:rFonts w:ascii="Courier New" w:eastAsia="Times New Roman" w:hAnsi="Courier New"/>
          <w:noProof/>
          <w:lang w:eastAsia="ja-JP"/>
        </w:rPr>
        <w:t>default-sample-size-present</w:t>
      </w:r>
    </w:p>
    <w:p w14:paraId="1BBEEBD6" w14:textId="77777777" w:rsidR="00F67976" w:rsidRPr="001B76A0" w:rsidRDefault="00F67976" w:rsidP="00F67976">
      <w:pPr>
        <w:tabs>
          <w:tab w:val="left" w:pos="1440"/>
          <w:tab w:val="left" w:pos="8010"/>
        </w:tabs>
        <w:spacing w:after="220"/>
        <w:ind w:left="720" w:hanging="360"/>
        <w:contextualSpacing/>
        <w:rPr>
          <w:rFonts w:eastAsia="Times New Roman"/>
          <w:noProof/>
        </w:rPr>
      </w:pPr>
      <w:r w:rsidRPr="001B76A0">
        <w:rPr>
          <w:rFonts w:ascii="Courier New" w:eastAsia="Times New Roman" w:hAnsi="Courier New"/>
          <w:noProof/>
          <w:lang w:eastAsia="ja-JP"/>
        </w:rPr>
        <w:t>default-sample-flags-present</w:t>
      </w:r>
    </w:p>
    <w:p w14:paraId="066A287E" w14:textId="77777777" w:rsidR="00F67976" w:rsidRPr="001B76A0" w:rsidRDefault="00F67976" w:rsidP="00F67976">
      <w:pPr>
        <w:tabs>
          <w:tab w:val="left" w:pos="1440"/>
          <w:tab w:val="left" w:pos="8010"/>
        </w:tabs>
        <w:spacing w:after="220"/>
        <w:ind w:left="714" w:hanging="357"/>
        <w:rPr>
          <w:rFonts w:eastAsia="Times New Roman"/>
          <w:noProof/>
        </w:rPr>
      </w:pPr>
      <w:r w:rsidRPr="001B76A0">
        <w:rPr>
          <w:rFonts w:ascii="Courier New" w:eastAsia="Times New Roman" w:hAnsi="Courier New"/>
          <w:noProof/>
          <w:lang w:eastAsia="ja-JP"/>
        </w:rPr>
        <w:t>duration-is-empty</w:t>
      </w:r>
    </w:p>
    <w:p w14:paraId="31A022A5" w14:textId="77777777" w:rsidR="00F67976" w:rsidRPr="001B76A0" w:rsidRDefault="00F67976" w:rsidP="00F67976">
      <w:pPr>
        <w:spacing w:line="230" w:lineRule="atLeast"/>
        <w:rPr>
          <w:noProof/>
          <w:szCs w:val="20"/>
          <w:lang w:eastAsia="ja-JP"/>
        </w:rPr>
      </w:pPr>
      <w:r w:rsidRPr="001B76A0">
        <w:rPr>
          <w:noProof/>
          <w:szCs w:val="20"/>
          <w:lang w:eastAsia="ja-JP"/>
        </w:rPr>
        <w:t xml:space="preserve">The following flags of </w:t>
      </w:r>
      <w:r w:rsidRPr="001B76A0">
        <w:rPr>
          <w:rFonts w:ascii="Courier New" w:hAnsi="Courier New" w:cs="Courier New"/>
          <w:noProof/>
          <w:szCs w:val="20"/>
          <w:lang w:eastAsia="ja-JP"/>
        </w:rPr>
        <w:t>TrackRunBox</w:t>
      </w:r>
      <w:r w:rsidRPr="001B76A0">
        <w:rPr>
          <w:noProof/>
          <w:szCs w:val="20"/>
          <w:lang w:eastAsia="ja-JP"/>
        </w:rPr>
        <w:t xml:space="preserve"> shall be supported:</w:t>
      </w:r>
    </w:p>
    <w:p w14:paraId="675DE89C" w14:textId="77777777" w:rsidR="00F67976" w:rsidRPr="001B76A0" w:rsidRDefault="00F67976" w:rsidP="00F67976">
      <w:pPr>
        <w:tabs>
          <w:tab w:val="left" w:pos="1440"/>
          <w:tab w:val="left" w:pos="8010"/>
        </w:tabs>
        <w:spacing w:after="220"/>
        <w:ind w:left="720" w:hanging="360"/>
        <w:contextualSpacing/>
        <w:jc w:val="left"/>
        <w:rPr>
          <w:rFonts w:eastAsia="Times New Roman"/>
          <w:noProof/>
        </w:rPr>
      </w:pPr>
      <w:r w:rsidRPr="001B76A0">
        <w:rPr>
          <w:rFonts w:ascii="Courier New" w:eastAsia="Times New Roman" w:hAnsi="Courier New"/>
          <w:noProof/>
          <w:lang w:eastAsia="ja-JP"/>
        </w:rPr>
        <w:t>data-offset-present</w:t>
      </w:r>
    </w:p>
    <w:p w14:paraId="18B18C41" w14:textId="77777777" w:rsidR="00F67976" w:rsidRPr="001B76A0" w:rsidRDefault="00F67976" w:rsidP="00F67976">
      <w:pPr>
        <w:tabs>
          <w:tab w:val="left" w:pos="1440"/>
          <w:tab w:val="left" w:pos="8010"/>
        </w:tabs>
        <w:spacing w:after="220"/>
        <w:ind w:left="720" w:hanging="360"/>
        <w:contextualSpacing/>
        <w:rPr>
          <w:rFonts w:eastAsia="Times New Roman"/>
          <w:noProof/>
        </w:rPr>
      </w:pPr>
      <w:r w:rsidRPr="001B76A0">
        <w:rPr>
          <w:rFonts w:ascii="Courier New" w:eastAsia="Times New Roman" w:hAnsi="Courier New"/>
          <w:noProof/>
          <w:lang w:eastAsia="ja-JP"/>
        </w:rPr>
        <w:t>first-sample-flags-present</w:t>
      </w:r>
    </w:p>
    <w:p w14:paraId="6E5E5C72" w14:textId="77777777" w:rsidR="00F67976" w:rsidRPr="001B76A0" w:rsidRDefault="00F67976" w:rsidP="00F67976">
      <w:pPr>
        <w:tabs>
          <w:tab w:val="left" w:pos="1440"/>
          <w:tab w:val="left" w:pos="8010"/>
        </w:tabs>
        <w:spacing w:after="220"/>
        <w:ind w:left="720" w:hanging="360"/>
        <w:contextualSpacing/>
        <w:rPr>
          <w:rFonts w:eastAsia="Times New Roman"/>
          <w:noProof/>
        </w:rPr>
      </w:pPr>
      <w:r w:rsidRPr="001B76A0">
        <w:rPr>
          <w:rFonts w:ascii="Courier New" w:eastAsia="Times New Roman" w:hAnsi="Courier New"/>
          <w:noProof/>
          <w:lang w:eastAsia="ja-JP"/>
        </w:rPr>
        <w:t>sample-duration-present</w:t>
      </w:r>
    </w:p>
    <w:p w14:paraId="350D8284" w14:textId="77777777" w:rsidR="00F67976" w:rsidRPr="001B76A0" w:rsidRDefault="00F67976" w:rsidP="00F67976">
      <w:pPr>
        <w:tabs>
          <w:tab w:val="left" w:pos="1440"/>
          <w:tab w:val="left" w:pos="8010"/>
        </w:tabs>
        <w:spacing w:after="220"/>
        <w:ind w:left="720" w:hanging="360"/>
        <w:contextualSpacing/>
        <w:rPr>
          <w:rFonts w:eastAsia="Times New Roman"/>
          <w:noProof/>
        </w:rPr>
      </w:pPr>
      <w:r w:rsidRPr="001B76A0">
        <w:rPr>
          <w:rFonts w:ascii="Courier New" w:eastAsia="Times New Roman" w:hAnsi="Courier New"/>
          <w:noProof/>
          <w:lang w:eastAsia="ja-JP"/>
        </w:rPr>
        <w:t>sample-size-present</w:t>
      </w:r>
    </w:p>
    <w:p w14:paraId="6254DA97" w14:textId="77777777" w:rsidR="00F67976" w:rsidRPr="001B76A0" w:rsidRDefault="00F67976" w:rsidP="00F67976">
      <w:pPr>
        <w:tabs>
          <w:tab w:val="left" w:pos="1440"/>
          <w:tab w:val="left" w:pos="8010"/>
        </w:tabs>
        <w:spacing w:after="220"/>
        <w:ind w:left="720" w:hanging="360"/>
        <w:contextualSpacing/>
        <w:rPr>
          <w:rFonts w:eastAsia="Times New Roman"/>
          <w:noProof/>
        </w:rPr>
      </w:pPr>
      <w:r w:rsidRPr="001B76A0">
        <w:rPr>
          <w:rFonts w:ascii="Courier New" w:eastAsia="Times New Roman" w:hAnsi="Courier New"/>
          <w:noProof/>
          <w:lang w:eastAsia="ja-JP"/>
        </w:rPr>
        <w:t>sample-flags-present</w:t>
      </w:r>
    </w:p>
    <w:p w14:paraId="6C52CE7C" w14:textId="77777777" w:rsidR="00F67976" w:rsidRPr="00247DDC" w:rsidRDefault="00F67976" w:rsidP="00F67976">
      <w:pPr>
        <w:tabs>
          <w:tab w:val="left" w:pos="1440"/>
          <w:tab w:val="left" w:pos="8010"/>
        </w:tabs>
        <w:spacing w:after="220"/>
        <w:ind w:left="720" w:hanging="360"/>
        <w:contextualSpacing/>
        <w:jc w:val="left"/>
        <w:rPr>
          <w:rFonts w:eastAsia="Times New Roman"/>
          <w:noProof/>
        </w:rPr>
      </w:pPr>
      <w:r w:rsidRPr="001B76A0">
        <w:rPr>
          <w:rFonts w:ascii="Courier New" w:eastAsia="Times New Roman" w:hAnsi="Courier New"/>
          <w:noProof/>
          <w:lang w:eastAsia="ja-JP"/>
        </w:rPr>
        <w:t>sample-composition-time-offsets-present</w:t>
      </w:r>
    </w:p>
    <w:p w14:paraId="3FC86003" w14:textId="77777777" w:rsidR="00F67976" w:rsidRPr="004E365E" w:rsidRDefault="00F67976" w:rsidP="00F67976"/>
    <w:p w14:paraId="050EEB5C" w14:textId="56682C77" w:rsidR="0068332A" w:rsidRPr="0068332A" w:rsidRDefault="005744D3" w:rsidP="0068332A">
      <w:pPr>
        <w:pStyle w:val="Heading1"/>
      </w:pPr>
      <w:bookmarkStart w:id="55" w:name="_Toc206773365"/>
      <w:r>
        <w:t xml:space="preserve">Annex K, Use of </w:t>
      </w:r>
      <w:r w:rsidR="0068332A" w:rsidRPr="0068332A">
        <w:t>IETF RFC 6381 for ISOBMFF files</w:t>
      </w:r>
      <w:bookmarkEnd w:id="55"/>
    </w:p>
    <w:p w14:paraId="30919E72" w14:textId="242F74F1" w:rsidR="009B1399" w:rsidRPr="00AD06CC" w:rsidRDefault="005D0287" w:rsidP="00BE613E">
      <w:pPr>
        <w:pStyle w:val="AMDInstruction"/>
        <w:rPr>
          <w:rFonts w:eastAsia="Cambria"/>
        </w:rPr>
      </w:pPr>
      <w:r w:rsidRPr="00AD06CC">
        <w:rPr>
          <w:rFonts w:eastAsia="Cambria"/>
        </w:rPr>
        <w:t xml:space="preserve">Add a new </w:t>
      </w:r>
      <w:r w:rsidR="005744D3">
        <w:rPr>
          <w:rFonts w:eastAsia="Cambria"/>
        </w:rPr>
        <w:t>Annex</w:t>
      </w:r>
      <w:r w:rsidR="005744D3" w:rsidRPr="00AD06CC">
        <w:rPr>
          <w:rFonts w:eastAsia="Cambria"/>
        </w:rPr>
        <w:t xml:space="preserve"> </w:t>
      </w:r>
      <w:r w:rsidRPr="00AD06CC">
        <w:rPr>
          <w:rFonts w:eastAsia="Cambria"/>
        </w:rPr>
        <w:t>K.2.3</w:t>
      </w:r>
      <w:r>
        <w:rPr>
          <w:rFonts w:eastAsia="Cambria"/>
        </w:rPr>
        <w:t>:</w:t>
      </w:r>
    </w:p>
    <w:p w14:paraId="199092A9" w14:textId="19D2F20E" w:rsidR="005D0287" w:rsidRDefault="005D0287" w:rsidP="00AD06CC">
      <w:pPr>
        <w:pStyle w:val="Heading2"/>
        <w:numPr>
          <w:ilvl w:val="0"/>
          <w:numId w:val="0"/>
        </w:numPr>
      </w:pPr>
      <w:bookmarkStart w:id="56" w:name="_Toc206773366"/>
      <w:r w:rsidRPr="005D0287">
        <w:t xml:space="preserve">K.2.3 </w:t>
      </w:r>
      <w:r w:rsidR="00517FA6">
        <w:t>Processing</w:t>
      </w:r>
      <w:r w:rsidR="00517FA6" w:rsidRPr="005D0287">
        <w:t xml:space="preserve"> </w:t>
      </w:r>
      <w:r w:rsidRPr="005D0287">
        <w:t xml:space="preserve">Capabilities as an Extension of the </w:t>
      </w:r>
      <w:r w:rsidRPr="00AD06CC">
        <w:rPr>
          <w:rStyle w:val="codeZchn"/>
        </w:rPr>
        <w:t>'codecs'</w:t>
      </w:r>
      <w:r w:rsidRPr="005D0287">
        <w:t xml:space="preserve"> parameter</w:t>
      </w:r>
      <w:bookmarkEnd w:id="56"/>
    </w:p>
    <w:p w14:paraId="44C2F115" w14:textId="1445EB7C" w:rsidR="005D0287" w:rsidRDefault="00737623" w:rsidP="001624FD">
      <w:r w:rsidRPr="00737623">
        <w:t xml:space="preserve">To signal </w:t>
      </w:r>
      <w:r w:rsidR="00517FA6">
        <w:t>additional</w:t>
      </w:r>
      <w:r w:rsidR="00517FA6" w:rsidRPr="00737623">
        <w:t xml:space="preserve"> </w:t>
      </w:r>
      <w:r w:rsidR="00CD4EB0">
        <w:t xml:space="preserve">processing </w:t>
      </w:r>
      <w:r w:rsidRPr="00737623">
        <w:t xml:space="preserve">requirements within the existing </w:t>
      </w:r>
      <w:r w:rsidR="001A42A5">
        <w:t>'</w:t>
      </w:r>
      <w:r w:rsidRPr="00BD4EB3">
        <w:rPr>
          <w:rStyle w:val="codeChar1"/>
        </w:rPr>
        <w:t>codecs</w:t>
      </w:r>
      <w:r w:rsidR="001A42A5">
        <w:rPr>
          <w:rStyle w:val="codeChar1"/>
        </w:rPr>
        <w:t>'</w:t>
      </w:r>
      <w:r w:rsidRPr="00737623">
        <w:t xml:space="preserve"> parameter, this clause defines an optional syntax extension using the reserved four-character code </w:t>
      </w:r>
      <w:r w:rsidRPr="00AD06CC">
        <w:rPr>
          <w:rStyle w:val="codeZchn"/>
        </w:rPr>
        <w:t>'</w:t>
      </w:r>
      <w:r w:rsidR="00CD4EB0">
        <w:rPr>
          <w:rStyle w:val="codeZchn"/>
        </w:rPr>
        <w:t>de</w:t>
      </w:r>
      <w:r w:rsidRPr="00AD06CC">
        <w:rPr>
          <w:rStyle w:val="codeZchn"/>
        </w:rPr>
        <w:t>s</w:t>
      </w:r>
      <w:r w:rsidR="00CD4EB0">
        <w:rPr>
          <w:rStyle w:val="codeZchn"/>
        </w:rPr>
        <w:t>c</w:t>
      </w:r>
      <w:r w:rsidRPr="00AD06CC">
        <w:rPr>
          <w:rStyle w:val="codeZchn"/>
        </w:rPr>
        <w:t>'</w:t>
      </w:r>
      <w:r w:rsidRPr="00737623">
        <w:t xml:space="preserve">. This extension </w:t>
      </w:r>
      <w:r w:rsidR="00CD4EB0" w:rsidRPr="00CD4EB0">
        <w:t>enables codec-agnostic signaling of</w:t>
      </w:r>
      <w:r w:rsidR="00CD4EB0">
        <w:t xml:space="preserve"> processing </w:t>
      </w:r>
      <w:r w:rsidRPr="00737623">
        <w:t xml:space="preserve">capabilities </w:t>
      </w:r>
      <w:r w:rsidR="001A42A5">
        <w:t xml:space="preserve">allowing applications to signal </w:t>
      </w:r>
      <w:r w:rsidR="00517FA6">
        <w:t xml:space="preserve">processing </w:t>
      </w:r>
      <w:r w:rsidR="001A42A5">
        <w:t>information</w:t>
      </w:r>
      <w:r w:rsidRPr="00737623">
        <w:t xml:space="preserve"> directly </w:t>
      </w:r>
      <w:r w:rsidR="001A42A5">
        <w:t>with</w:t>
      </w:r>
      <w:r w:rsidRPr="00737623">
        <w:t>in the codecs string</w:t>
      </w:r>
      <w:r w:rsidR="001A42A5">
        <w:t>.</w:t>
      </w:r>
    </w:p>
    <w:p w14:paraId="4CB48B4A" w14:textId="7CB181E3" w:rsidR="001A42A5" w:rsidRDefault="001A42A5" w:rsidP="001624FD">
      <w:r w:rsidRPr="001A42A5">
        <w:t xml:space="preserve">The use of </w:t>
      </w:r>
      <w:r w:rsidRPr="00BD4EB3">
        <w:rPr>
          <w:rStyle w:val="codeChar1"/>
        </w:rPr>
        <w:t>'desc'</w:t>
      </w:r>
      <w:r w:rsidRPr="001A42A5">
        <w:t xml:space="preserve"> provides a mechanism to declare parameters that may influence playback behavior or decoding requirements. When present, these parameters shall be declared as completely as possible. Implementations may decide whether partial compatibility suffices for successful </w:t>
      </w:r>
      <w:r w:rsidR="00517FA6">
        <w:t xml:space="preserve">processing such as </w:t>
      </w:r>
      <w:r w:rsidRPr="001A42A5">
        <w:lastRenderedPageBreak/>
        <w:t xml:space="preserve">rendering but shall treat the information in </w:t>
      </w:r>
      <w:r w:rsidRPr="00BD4EB3">
        <w:rPr>
          <w:rStyle w:val="codeChar1"/>
        </w:rPr>
        <w:t>'desc'</w:t>
      </w:r>
      <w:r w:rsidRPr="001A42A5">
        <w:t xml:space="preserve"> as a full declaration of intended </w:t>
      </w:r>
      <w:r w:rsidR="00517FA6">
        <w:t>processing</w:t>
      </w:r>
      <w:r w:rsidR="00517FA6" w:rsidRPr="001A42A5">
        <w:t xml:space="preserve"> </w:t>
      </w:r>
      <w:r w:rsidRPr="001A42A5">
        <w:t>requirements.</w:t>
      </w:r>
      <w:r w:rsidR="00517FA6">
        <w:t xml:space="preserve"> Only one </w:t>
      </w:r>
      <w:r w:rsidR="00517FA6" w:rsidRPr="00BD4EB3">
        <w:rPr>
          <w:rStyle w:val="codeChar1"/>
        </w:rPr>
        <w:t>'desc'</w:t>
      </w:r>
      <w:r w:rsidR="00517FA6" w:rsidRPr="00517FA6">
        <w:t xml:space="preserve"> </w:t>
      </w:r>
      <w:r w:rsidR="00517FA6">
        <w:t>is allowed per track.</w:t>
      </w:r>
    </w:p>
    <w:p w14:paraId="09BC79E5" w14:textId="052C2439" w:rsidR="005D0287" w:rsidRDefault="00E4215A" w:rsidP="00AD06CC">
      <w:pPr>
        <w:pStyle w:val="Heading3"/>
        <w:numPr>
          <w:ilvl w:val="0"/>
          <w:numId w:val="0"/>
        </w:numPr>
      </w:pPr>
      <w:bookmarkStart w:id="57" w:name="_Toc206773367"/>
      <w:r w:rsidRPr="00E4215A">
        <w:t>K.2.3.1 Structure of the '</w:t>
      </w:r>
      <w:r w:rsidR="00CD4EB0">
        <w:t>de</w:t>
      </w:r>
      <w:r w:rsidRPr="00E4215A">
        <w:t>s</w:t>
      </w:r>
      <w:r w:rsidR="00CD4EB0">
        <w:t>c</w:t>
      </w:r>
      <w:r w:rsidRPr="00E4215A">
        <w:t>' 4CC extension</w:t>
      </w:r>
      <w:bookmarkEnd w:id="57"/>
    </w:p>
    <w:p w14:paraId="2E994132" w14:textId="40D0D0F5" w:rsidR="00E4215A" w:rsidRDefault="00517FA6" w:rsidP="001624FD">
      <w:r>
        <w:t>Processing</w:t>
      </w:r>
      <w:r w:rsidRPr="00C40C5C">
        <w:t xml:space="preserve"> </w:t>
      </w:r>
      <w:r w:rsidR="00C40C5C" w:rsidRPr="00C40C5C">
        <w:t xml:space="preserve">capabilities are </w:t>
      </w:r>
      <w:r w:rsidR="00F62903">
        <w:t xml:space="preserve">signaled using the </w:t>
      </w:r>
      <w:r w:rsidR="00F62903" w:rsidRPr="00BD4EB3">
        <w:rPr>
          <w:rStyle w:val="codeChar1"/>
        </w:rPr>
        <w:t>'desc'</w:t>
      </w:r>
      <w:r w:rsidR="00F62903">
        <w:t xml:space="preserve"> 4CC, followed by a dot (.) and a sequence</w:t>
      </w:r>
      <w:r w:rsidR="00F62903" w:rsidRPr="00C40C5C">
        <w:t xml:space="preserve"> </w:t>
      </w:r>
      <w:r w:rsidR="00F62903">
        <w:t>of</w:t>
      </w:r>
      <w:r w:rsidR="00B00EAB" w:rsidRPr="00C40C5C">
        <w:t xml:space="preserve"> </w:t>
      </w:r>
      <w:r w:rsidR="00C40C5C" w:rsidRPr="00C40C5C">
        <w:t>key-value pairs</w:t>
      </w:r>
      <w:r w:rsidR="00F62903">
        <w:t>.</w:t>
      </w:r>
      <w:r w:rsidR="00F62903" w:rsidRPr="00C40C5C">
        <w:t xml:space="preserve"> </w:t>
      </w:r>
      <w:r w:rsidR="00F62903">
        <w:t xml:space="preserve">Each key-value pair consists of a key and its corresponding value, separated by an </w:t>
      </w:r>
      <w:proofErr w:type="gramStart"/>
      <w:r w:rsidR="00F62903">
        <w:t>equals</w:t>
      </w:r>
      <w:proofErr w:type="gramEnd"/>
      <w:r w:rsidR="00F62903">
        <w:t xml:space="preserve"> sign (=). Key-value pairs are </w:t>
      </w:r>
      <w:r w:rsidR="00C40C5C" w:rsidRPr="00C40C5C">
        <w:t xml:space="preserve">concatenated </w:t>
      </w:r>
      <w:r w:rsidR="00B00EAB">
        <w:t>using</w:t>
      </w:r>
      <w:r w:rsidR="00B00EAB" w:rsidRPr="00C40C5C">
        <w:t xml:space="preserve"> </w:t>
      </w:r>
      <w:r w:rsidR="00C40C5C" w:rsidRPr="00C40C5C">
        <w:t>plus signs (</w:t>
      </w:r>
      <w:r w:rsidR="00C40C5C" w:rsidRPr="00AD06CC">
        <w:rPr>
          <w:rStyle w:val="codeZchn"/>
        </w:rPr>
        <w:t>+</w:t>
      </w:r>
      <w:r w:rsidR="00C40C5C" w:rsidRPr="00C40C5C">
        <w:t>)</w:t>
      </w:r>
      <w:r w:rsidR="00F62903">
        <w:t>.</w:t>
      </w:r>
      <w:r w:rsidR="00C40C5C" w:rsidRPr="00C40C5C">
        <w:t xml:space="preserve"> The </w:t>
      </w:r>
      <w:r w:rsidR="00F62903">
        <w:t>set of valid keys and their permissible values</w:t>
      </w:r>
      <w:r w:rsidR="00F62903" w:rsidRPr="00C40C5C">
        <w:t xml:space="preserve"> </w:t>
      </w:r>
      <w:r w:rsidR="00F62903">
        <w:t>is defined in Table</w:t>
      </w:r>
      <w:r w:rsidR="00F62903" w:rsidRPr="00C40C5C">
        <w:t xml:space="preserve"> </w:t>
      </w:r>
      <w:r w:rsidR="00F62903">
        <w:t>K.1.</w:t>
      </w:r>
    </w:p>
    <w:p w14:paraId="51A4F278" w14:textId="55EC703D" w:rsidR="00574578" w:rsidRDefault="00922090" w:rsidP="001624FD">
      <w:r w:rsidRPr="00922090">
        <w:t xml:space="preserve">The </w:t>
      </w:r>
      <w:r w:rsidRPr="009509E6">
        <w:rPr>
          <w:rStyle w:val="codeChar1"/>
        </w:rPr>
        <w:t>'desc'</w:t>
      </w:r>
      <w:r w:rsidRPr="00922090">
        <w:t xml:space="preserve"> 4CC extension of the </w:t>
      </w:r>
      <w:r w:rsidRPr="009509E6">
        <w:rPr>
          <w:rStyle w:val="codeChar1"/>
        </w:rPr>
        <w:t>'codecs'</w:t>
      </w:r>
      <w:r w:rsidRPr="00922090">
        <w:t xml:space="preserve"> MIME parameter applies at the track level.</w:t>
      </w:r>
      <w:r>
        <w:t xml:space="preserve"> </w:t>
      </w:r>
      <w:r w:rsidR="00574578" w:rsidRPr="00574578">
        <w:t xml:space="preserve">When the </w:t>
      </w:r>
      <w:r w:rsidR="00574578" w:rsidRPr="00BD4EB3">
        <w:rPr>
          <w:rStyle w:val="codeChar1"/>
        </w:rPr>
        <w:t>'desc'</w:t>
      </w:r>
      <w:r w:rsidR="00574578" w:rsidRPr="00574578">
        <w:t xml:space="preserve"> 4CC extension is used, at least one </w:t>
      </w:r>
      <w:r w:rsidR="00574578" w:rsidRPr="00BD4EB3">
        <w:rPr>
          <w:rStyle w:val="codeChar1"/>
        </w:rPr>
        <w:t>codec</w:t>
      </w:r>
      <w:r w:rsidR="00574578" w:rsidRPr="00574578">
        <w:t xml:space="preserve"> attribute shall be present in combination with at least one other attribute. The </w:t>
      </w:r>
      <w:r w:rsidR="00574578" w:rsidRPr="00BD4EB3">
        <w:rPr>
          <w:rStyle w:val="codeChar1"/>
        </w:rPr>
        <w:t>codec</w:t>
      </w:r>
      <w:r w:rsidR="00574578" w:rsidRPr="00574578">
        <w:t xml:space="preserve"> attribute may appear multiple times to signal multiple codec layers or streams, and may carry parameters such as profile, tier, and level information. When multiple </w:t>
      </w:r>
      <w:r w:rsidR="00574578" w:rsidRPr="00BD4EB3">
        <w:rPr>
          <w:rStyle w:val="codeChar1"/>
        </w:rPr>
        <w:t>codec</w:t>
      </w:r>
      <w:r w:rsidR="00574578" w:rsidRPr="00574578">
        <w:t xml:space="preserve"> attributes are present, they shall reflect layered streams in increasing order as they appear in the bitstream.</w:t>
      </w:r>
    </w:p>
    <w:p w14:paraId="3FBD3592" w14:textId="0C271D23" w:rsidR="00C639FB" w:rsidRPr="00BD4EB3" w:rsidRDefault="00C639FB" w:rsidP="00BD4EB3">
      <w:pPr>
        <w:jc w:val="center"/>
        <w:rPr>
          <w:b/>
          <w:bCs/>
        </w:rPr>
      </w:pPr>
      <w:r w:rsidRPr="00BD4EB3">
        <w:rPr>
          <w:b/>
          <w:bCs/>
        </w:rPr>
        <w:t>Table K.1 — Supported attributes in the 'desc' 4CC extension</w:t>
      </w:r>
    </w:p>
    <w:tbl>
      <w:tblPr>
        <w:tblStyle w:val="TableGrid"/>
        <w:tblW w:w="0" w:type="auto"/>
        <w:tblLook w:val="04A0" w:firstRow="1" w:lastRow="0" w:firstColumn="1" w:lastColumn="0" w:noHBand="0" w:noVBand="1"/>
      </w:tblPr>
      <w:tblGrid>
        <w:gridCol w:w="1487"/>
        <w:gridCol w:w="2353"/>
        <w:gridCol w:w="5901"/>
      </w:tblGrid>
      <w:tr w:rsidR="00BD4EB3" w:rsidRPr="00C639FB" w14:paraId="59006DFE" w14:textId="77777777" w:rsidTr="008965EC">
        <w:tc>
          <w:tcPr>
            <w:tcW w:w="1487" w:type="dxa"/>
            <w:vAlign w:val="center"/>
          </w:tcPr>
          <w:p w14:paraId="0E1BC51B" w14:textId="46CDE7A9" w:rsidR="00C639FB" w:rsidRPr="00BD4EB3" w:rsidRDefault="00C639FB" w:rsidP="00BD4EB3">
            <w:pPr>
              <w:spacing w:before="240"/>
              <w:jc w:val="left"/>
              <w:rPr>
                <w:b/>
                <w:bCs/>
              </w:rPr>
            </w:pPr>
            <w:r w:rsidRPr="00BD4EB3">
              <w:rPr>
                <w:b/>
                <w:bCs/>
              </w:rPr>
              <w:t>Attribute key</w:t>
            </w:r>
          </w:p>
        </w:tc>
        <w:tc>
          <w:tcPr>
            <w:tcW w:w="2353" w:type="dxa"/>
            <w:vAlign w:val="center"/>
          </w:tcPr>
          <w:p w14:paraId="5A655C1F" w14:textId="1D3957F4" w:rsidR="00C639FB" w:rsidRPr="00BD4EB3" w:rsidRDefault="00C639FB" w:rsidP="00BD4EB3">
            <w:pPr>
              <w:spacing w:before="240"/>
              <w:jc w:val="left"/>
              <w:rPr>
                <w:b/>
                <w:bCs/>
              </w:rPr>
            </w:pPr>
            <w:r w:rsidRPr="00BD4EB3">
              <w:rPr>
                <w:b/>
                <w:bCs/>
              </w:rPr>
              <w:t>Description</w:t>
            </w:r>
          </w:p>
        </w:tc>
        <w:tc>
          <w:tcPr>
            <w:tcW w:w="0" w:type="auto"/>
            <w:vAlign w:val="center"/>
          </w:tcPr>
          <w:p w14:paraId="7D8BFDC1" w14:textId="36D666F6" w:rsidR="00C639FB" w:rsidRPr="00BD4EB3" w:rsidRDefault="00C639FB" w:rsidP="00BD4EB3">
            <w:pPr>
              <w:spacing w:before="240"/>
              <w:jc w:val="left"/>
              <w:rPr>
                <w:b/>
                <w:bCs/>
              </w:rPr>
            </w:pPr>
            <w:r w:rsidRPr="00BD4EB3">
              <w:rPr>
                <w:b/>
                <w:bCs/>
              </w:rPr>
              <w:t>Attribute value</w:t>
            </w:r>
          </w:p>
        </w:tc>
      </w:tr>
      <w:tr w:rsidR="00BD4EB3" w14:paraId="1B4181E0" w14:textId="77777777" w:rsidTr="008965EC">
        <w:tc>
          <w:tcPr>
            <w:tcW w:w="1487" w:type="dxa"/>
            <w:vAlign w:val="center"/>
          </w:tcPr>
          <w:p w14:paraId="62255523" w14:textId="4CD73D60" w:rsidR="00C639FB" w:rsidRPr="00BD4EB3" w:rsidRDefault="00C639FB" w:rsidP="00BD4EB3">
            <w:pPr>
              <w:jc w:val="left"/>
              <w:rPr>
                <w:rStyle w:val="codeChar1"/>
              </w:rPr>
            </w:pPr>
            <w:r w:rsidRPr="00BD4EB3">
              <w:rPr>
                <w:rStyle w:val="codeChar1"/>
              </w:rPr>
              <w:t>usecase</w:t>
            </w:r>
          </w:p>
        </w:tc>
        <w:tc>
          <w:tcPr>
            <w:tcW w:w="2353" w:type="dxa"/>
            <w:vAlign w:val="center"/>
          </w:tcPr>
          <w:p w14:paraId="4D40058B" w14:textId="3F91EC4A" w:rsidR="00C639FB" w:rsidRDefault="00C639FB" w:rsidP="00BD4EB3">
            <w:pPr>
              <w:jc w:val="left"/>
            </w:pPr>
            <w:r w:rsidRPr="00C639FB">
              <w:t>Specifies the intended use case of the media.</w:t>
            </w:r>
          </w:p>
        </w:tc>
        <w:tc>
          <w:tcPr>
            <w:tcW w:w="0" w:type="auto"/>
            <w:vAlign w:val="center"/>
          </w:tcPr>
          <w:p w14:paraId="1BB4BBEC" w14:textId="177209DB" w:rsidR="00C639FB" w:rsidRDefault="00463781" w:rsidP="00BD4EB3">
            <w:pPr>
              <w:jc w:val="left"/>
            </w:pPr>
            <w:r>
              <w:rPr>
                <w:rStyle w:val="codeChar1"/>
              </w:rPr>
              <w:t>valpha</w:t>
            </w:r>
            <w:r w:rsidR="00C639FB">
              <w:t>: The resource contains a video</w:t>
            </w:r>
            <w:r>
              <w:t>/image</w:t>
            </w:r>
            <w:r w:rsidR="00C639FB">
              <w:t xml:space="preserve"> with alpha.</w:t>
            </w:r>
          </w:p>
          <w:p w14:paraId="217144BB" w14:textId="77777777" w:rsidR="00C639FB" w:rsidRDefault="00463781" w:rsidP="00BD4EB3">
            <w:pPr>
              <w:jc w:val="left"/>
            </w:pPr>
            <w:r>
              <w:rPr>
                <w:rStyle w:val="codeChar1"/>
              </w:rPr>
              <w:t>v</w:t>
            </w:r>
            <w:r w:rsidR="00C639FB" w:rsidRPr="00BD4EB3">
              <w:rPr>
                <w:rStyle w:val="codeChar1"/>
              </w:rPr>
              <w:t>stereo</w:t>
            </w:r>
            <w:r w:rsidR="00C639FB">
              <w:t>: The resource contains a stereo video</w:t>
            </w:r>
            <w:r>
              <w:t>/image</w:t>
            </w:r>
            <w:r w:rsidR="00C639FB">
              <w:t xml:space="preserve"> pair</w:t>
            </w:r>
            <w:r>
              <w:t>.</w:t>
            </w:r>
          </w:p>
          <w:p w14:paraId="2C217991" w14:textId="255AA913" w:rsidR="00BF4551" w:rsidRDefault="00BF4551" w:rsidP="00BD4EB3">
            <w:pPr>
              <w:jc w:val="left"/>
            </w:pPr>
            <w:r>
              <w:rPr>
                <w:rStyle w:val="codeChar1"/>
              </w:rPr>
              <w:t>v</w:t>
            </w:r>
            <w:r w:rsidR="00FD5899">
              <w:rPr>
                <w:rStyle w:val="codeChar1"/>
              </w:rPr>
              <w:t>alpha</w:t>
            </w:r>
            <w:r w:rsidRPr="00BD4EB3">
              <w:rPr>
                <w:rStyle w:val="codeChar1"/>
              </w:rPr>
              <w:t>stereo</w:t>
            </w:r>
            <w:r>
              <w:t xml:space="preserve">: </w:t>
            </w:r>
            <w:r w:rsidR="00080835" w:rsidRPr="00080835">
              <w:rPr>
                <w:lang w:val="en-US"/>
              </w:rPr>
              <w:t>The resource contains a pair of stereo video/image, each with alpha</w:t>
            </w:r>
            <w:r>
              <w:t>.</w:t>
            </w:r>
          </w:p>
        </w:tc>
      </w:tr>
      <w:tr w:rsidR="00E728E9" w:rsidRPr="00517FA6" w14:paraId="335DCEB3" w14:textId="77777777" w:rsidTr="008965EC">
        <w:tc>
          <w:tcPr>
            <w:tcW w:w="1487" w:type="dxa"/>
            <w:vAlign w:val="center"/>
          </w:tcPr>
          <w:p w14:paraId="500517C6" w14:textId="4EAA01A2" w:rsidR="008965EC" w:rsidRPr="008965EC" w:rsidRDefault="008965EC" w:rsidP="008965EC">
            <w:pPr>
              <w:jc w:val="left"/>
              <w:rPr>
                <w:rStyle w:val="codeChar1"/>
              </w:rPr>
            </w:pPr>
            <w:r>
              <w:rPr>
                <w:rStyle w:val="codeChar1"/>
              </w:rPr>
              <w:t>codec</w:t>
            </w:r>
          </w:p>
        </w:tc>
        <w:tc>
          <w:tcPr>
            <w:tcW w:w="2353" w:type="dxa"/>
            <w:vAlign w:val="center"/>
          </w:tcPr>
          <w:p w14:paraId="6E6DD454" w14:textId="6B0D7D77" w:rsidR="008965EC" w:rsidRPr="00C639FB" w:rsidRDefault="008965EC" w:rsidP="008965EC">
            <w:pPr>
              <w:jc w:val="left"/>
            </w:pPr>
            <w:r w:rsidRPr="00C639FB">
              <w:t>Embeds codec-specific string</w:t>
            </w:r>
            <w:r>
              <w:t>.</w:t>
            </w:r>
          </w:p>
        </w:tc>
        <w:tc>
          <w:tcPr>
            <w:tcW w:w="0" w:type="auto"/>
            <w:vAlign w:val="center"/>
          </w:tcPr>
          <w:p w14:paraId="06778CB6" w14:textId="7F93215B" w:rsidR="008965EC" w:rsidRPr="009509E6" w:rsidRDefault="008965EC" w:rsidP="008965EC">
            <w:pPr>
              <w:jc w:val="left"/>
              <w:rPr>
                <w:rStyle w:val="codeChar1"/>
                <w:lang w:val="fr-FR"/>
              </w:rPr>
            </w:pPr>
            <w:r w:rsidRPr="009509E6">
              <w:rPr>
                <w:lang w:val="fr-FR"/>
              </w:rPr>
              <w:t xml:space="preserve">Codec identifier (e.g., </w:t>
            </w:r>
            <w:r w:rsidRPr="009509E6">
              <w:rPr>
                <w:rStyle w:val="codeChar1"/>
                <w:lang w:val="fr-FR"/>
              </w:rPr>
              <w:t>hvc1.1.6.L93.B0</w:t>
            </w:r>
            <w:r w:rsidRPr="009509E6">
              <w:rPr>
                <w:lang w:val="fr-FR"/>
              </w:rPr>
              <w:t>)</w:t>
            </w:r>
          </w:p>
        </w:tc>
      </w:tr>
      <w:tr w:rsidR="00BD4EB3" w14:paraId="6BBC6D3D" w14:textId="77777777" w:rsidTr="008965EC">
        <w:tc>
          <w:tcPr>
            <w:tcW w:w="1487" w:type="dxa"/>
            <w:vAlign w:val="center"/>
          </w:tcPr>
          <w:p w14:paraId="4BB6B295" w14:textId="0DC62A58" w:rsidR="00C639FB" w:rsidRPr="00C639FB" w:rsidRDefault="00C639FB" w:rsidP="00C639FB">
            <w:pPr>
              <w:jc w:val="left"/>
              <w:rPr>
                <w:rStyle w:val="codeChar1"/>
              </w:rPr>
            </w:pPr>
            <w:r>
              <w:rPr>
                <w:rStyle w:val="codeChar1"/>
              </w:rPr>
              <w:t>colr</w:t>
            </w:r>
          </w:p>
        </w:tc>
        <w:tc>
          <w:tcPr>
            <w:tcW w:w="2353" w:type="dxa"/>
            <w:vAlign w:val="center"/>
          </w:tcPr>
          <w:p w14:paraId="3AEDE53B" w14:textId="0AD0C6D9" w:rsidR="00C639FB" w:rsidRPr="00C639FB" w:rsidRDefault="00C639FB" w:rsidP="00C639FB">
            <w:pPr>
              <w:jc w:val="left"/>
            </w:pPr>
            <w:r w:rsidRPr="00C639FB">
              <w:t>Specifies color characteristics</w:t>
            </w:r>
            <w:r>
              <w:t>.</w:t>
            </w:r>
          </w:p>
        </w:tc>
        <w:tc>
          <w:tcPr>
            <w:tcW w:w="0" w:type="auto"/>
            <w:vAlign w:val="center"/>
          </w:tcPr>
          <w:p w14:paraId="537FDFE0" w14:textId="5CE7C125" w:rsidR="00C639FB" w:rsidRPr="00BD4EB3" w:rsidRDefault="00C639FB" w:rsidP="00BD4EB3">
            <w:r w:rsidRPr="00BD4EB3">
              <w:t xml:space="preserve">Three dot-separated integers representing CICP values: </w:t>
            </w:r>
            <w:proofErr w:type="spellStart"/>
            <w:r w:rsidRPr="00BD4EB3">
              <w:t>colour_</w:t>
            </w:r>
            <w:proofErr w:type="gramStart"/>
            <w:r w:rsidRPr="00BD4EB3">
              <w:t>primaries.transfer</w:t>
            </w:r>
            <w:proofErr w:type="gramEnd"/>
            <w:r w:rsidRPr="00BD4EB3">
              <w:t>_</w:t>
            </w:r>
            <w:proofErr w:type="gramStart"/>
            <w:r w:rsidRPr="00BD4EB3">
              <w:t>characteristics.matrix</w:t>
            </w:r>
            <w:proofErr w:type="gramEnd"/>
            <w:r w:rsidRPr="00BD4EB3">
              <w:t>_coefficients</w:t>
            </w:r>
            <w:proofErr w:type="spellEnd"/>
          </w:p>
        </w:tc>
      </w:tr>
      <w:tr w:rsidR="00E728E9" w14:paraId="66EE5AC6" w14:textId="77777777" w:rsidTr="008965EC">
        <w:tc>
          <w:tcPr>
            <w:tcW w:w="1487" w:type="dxa"/>
            <w:vAlign w:val="center"/>
          </w:tcPr>
          <w:p w14:paraId="5EAF40FB" w14:textId="2881EC73" w:rsidR="00C639FB" w:rsidRDefault="00C639FB" w:rsidP="00C639FB">
            <w:pPr>
              <w:jc w:val="left"/>
              <w:rPr>
                <w:rStyle w:val="codeChar1"/>
              </w:rPr>
            </w:pPr>
            <w:r>
              <w:rPr>
                <w:rStyle w:val="codeChar1"/>
              </w:rPr>
              <w:t>subsample</w:t>
            </w:r>
          </w:p>
        </w:tc>
        <w:tc>
          <w:tcPr>
            <w:tcW w:w="2353" w:type="dxa"/>
            <w:vAlign w:val="center"/>
          </w:tcPr>
          <w:p w14:paraId="045CBF1E" w14:textId="6387A94D" w:rsidR="00C639FB" w:rsidRPr="00C639FB" w:rsidRDefault="00C639FB" w:rsidP="00C639FB">
            <w:pPr>
              <w:jc w:val="left"/>
            </w:pPr>
            <w:r>
              <w:t>Subsampling method.</w:t>
            </w:r>
          </w:p>
        </w:tc>
        <w:tc>
          <w:tcPr>
            <w:tcW w:w="0" w:type="auto"/>
            <w:vAlign w:val="center"/>
          </w:tcPr>
          <w:p w14:paraId="751CA4E2" w14:textId="47AFB987" w:rsidR="00C639FB" w:rsidRPr="00C639FB" w:rsidRDefault="008965EC" w:rsidP="00C639FB">
            <w:r w:rsidRPr="00A20DBD">
              <w:t>Values as defined in ISO/IEC 23091-2.</w:t>
            </w:r>
          </w:p>
        </w:tc>
      </w:tr>
    </w:tbl>
    <w:p w14:paraId="19F8C5BA" w14:textId="02B24E35" w:rsidR="00C40C5C" w:rsidRDefault="00C40C5C" w:rsidP="00C40C5C"/>
    <w:p w14:paraId="7C90EC94" w14:textId="77777777" w:rsidR="00785619" w:rsidRDefault="00785619" w:rsidP="00785619">
      <w:r>
        <w:t xml:space="preserve">Example of </w:t>
      </w:r>
      <w:r w:rsidRPr="00AD06CC">
        <w:rPr>
          <w:rStyle w:val="codeZchn"/>
        </w:rPr>
        <w:t>'codecs'</w:t>
      </w:r>
      <w:r>
        <w:t xml:space="preserve"> string with rendering capabilities:</w:t>
      </w:r>
    </w:p>
    <w:p w14:paraId="1F292151" w14:textId="06960C8C" w:rsidR="00785619" w:rsidRPr="009509E6" w:rsidRDefault="00785619" w:rsidP="00AD06CC">
      <w:pPr>
        <w:pStyle w:val="code0"/>
        <w:spacing w:after="240"/>
        <w:rPr>
          <w:lang w:val="fr-FR"/>
        </w:rPr>
      </w:pPr>
      <w:r w:rsidRPr="009509E6">
        <w:rPr>
          <w:lang w:val="fr-FR"/>
        </w:rPr>
        <w:t>codecs=”</w:t>
      </w:r>
      <w:r w:rsidR="00463781" w:rsidRPr="009509E6">
        <w:rPr>
          <w:lang w:val="fr-FR"/>
        </w:rPr>
        <w:t>desc.usecase=valpha+codec=hvc1.1.6.L93.B0+colr=1.13.1</w:t>
      </w:r>
      <w:r w:rsidRPr="009509E6">
        <w:rPr>
          <w:lang w:val="fr-FR"/>
        </w:rPr>
        <w:t>”</w:t>
      </w:r>
    </w:p>
    <w:p w14:paraId="0A26FBCE" w14:textId="25ED2BA2" w:rsidR="0068332A" w:rsidRPr="009509E6" w:rsidRDefault="00785619" w:rsidP="009509E6">
      <w:pPr>
        <w:pStyle w:val="Note"/>
      </w:pPr>
      <w:r w:rsidRPr="00E54A8D">
        <w:t xml:space="preserve">NOTE: Applications can choose </w:t>
      </w:r>
      <w:r w:rsidR="00463781" w:rsidRPr="00E54A8D">
        <w:t xml:space="preserve">to use the </w:t>
      </w:r>
      <w:r w:rsidR="00463781" w:rsidRPr="00BD4EB3">
        <w:rPr>
          <w:rStyle w:val="codeChar1"/>
        </w:rPr>
        <w:t>'desc'</w:t>
      </w:r>
      <w:r w:rsidR="00463781" w:rsidRPr="00E54A8D">
        <w:t xml:space="preserve"> </w:t>
      </w:r>
      <w:r w:rsidRPr="00E54A8D">
        <w:t xml:space="preserve">extension for consolidated signaling </w:t>
      </w:r>
      <w:r w:rsidR="00463781" w:rsidRPr="00E54A8D">
        <w:t>of</w:t>
      </w:r>
      <w:r w:rsidRPr="00E54A8D">
        <w:t xml:space="preserve"> </w:t>
      </w:r>
      <w:r w:rsidR="00511FB5">
        <w:t xml:space="preserve">processing, including </w:t>
      </w:r>
      <w:r w:rsidRPr="00E54A8D">
        <w:t>rendering</w:t>
      </w:r>
      <w:r w:rsidR="00511FB5">
        <w:t>,</w:t>
      </w:r>
      <w:r w:rsidRPr="00E54A8D">
        <w:t xml:space="preserve"> and codec information</w:t>
      </w:r>
      <w:r w:rsidR="00463781" w:rsidRPr="00E54A8D">
        <w:t>.</w:t>
      </w:r>
      <w:r w:rsidRPr="00E54A8D">
        <w:t xml:space="preserve"> Alternatively, applications may use </w:t>
      </w:r>
      <w:r w:rsidR="00463781" w:rsidRPr="00E54A8D">
        <w:t>the</w:t>
      </w:r>
      <w:r w:rsidRPr="00E54A8D">
        <w:t xml:space="preserve"> separate </w:t>
      </w:r>
      <w:r w:rsidR="00E54A8D" w:rsidRPr="00BD4EB3">
        <w:rPr>
          <w:rStyle w:val="codeChar1"/>
        </w:rPr>
        <w:t>'desc'</w:t>
      </w:r>
      <w:r w:rsidR="00E54A8D">
        <w:t xml:space="preserve"> </w:t>
      </w:r>
      <w:r w:rsidRPr="00E54A8D">
        <w:t>MIME type parameter defined in K.7.</w:t>
      </w:r>
    </w:p>
    <w:p w14:paraId="615352AC" w14:textId="03C726C5" w:rsidR="005D0287" w:rsidRPr="00BD4EB3" w:rsidRDefault="005D0287" w:rsidP="00BD4EB3">
      <w:pPr>
        <w:pStyle w:val="AMDInstruction"/>
        <w:rPr>
          <w:rFonts w:eastAsia="Cambria"/>
        </w:rPr>
      </w:pPr>
      <w:r w:rsidRPr="00BD4EB3">
        <w:rPr>
          <w:rFonts w:eastAsia="Cambria"/>
        </w:rPr>
        <w:t>Add a new clause K.7:</w:t>
      </w:r>
    </w:p>
    <w:p w14:paraId="0D3FC550" w14:textId="761209AF" w:rsidR="005D0287" w:rsidRDefault="005D0287" w:rsidP="00AD06CC">
      <w:pPr>
        <w:pStyle w:val="Heading2"/>
        <w:numPr>
          <w:ilvl w:val="0"/>
          <w:numId w:val="0"/>
        </w:numPr>
      </w:pPr>
      <w:bookmarkStart w:id="58" w:name="_Toc206773368"/>
      <w:r w:rsidRPr="005D0287">
        <w:lastRenderedPageBreak/>
        <w:t xml:space="preserve">K.7 Use of the </w:t>
      </w:r>
      <w:r w:rsidR="00E54A8D" w:rsidRPr="00AD06CC">
        <w:rPr>
          <w:rStyle w:val="codeZchn"/>
        </w:rPr>
        <w:t>'</w:t>
      </w:r>
      <w:r w:rsidR="00E54A8D">
        <w:rPr>
          <w:rStyle w:val="codeZchn"/>
        </w:rPr>
        <w:t>desc</w:t>
      </w:r>
      <w:r w:rsidR="00E54A8D" w:rsidRPr="00AD06CC">
        <w:rPr>
          <w:rStyle w:val="codeZchn"/>
        </w:rPr>
        <w:t xml:space="preserve">' </w:t>
      </w:r>
      <w:r w:rsidRPr="005D0287">
        <w:t>parameter</w:t>
      </w:r>
      <w:bookmarkEnd w:id="58"/>
    </w:p>
    <w:p w14:paraId="29B36344" w14:textId="626CBD04" w:rsidR="00E4215A" w:rsidRDefault="00737623" w:rsidP="001624FD">
      <w:r w:rsidRPr="00737623">
        <w:t xml:space="preserve">This clause introduces a new MIME type parameter, </w:t>
      </w:r>
      <w:r w:rsidR="00E54A8D" w:rsidRPr="00AD06CC">
        <w:rPr>
          <w:rStyle w:val="codeZchn"/>
        </w:rPr>
        <w:t>'</w:t>
      </w:r>
      <w:r w:rsidR="00E54A8D">
        <w:rPr>
          <w:rStyle w:val="codeZchn"/>
        </w:rPr>
        <w:t>desc</w:t>
      </w:r>
      <w:r w:rsidR="00E54A8D" w:rsidRPr="00AD06CC">
        <w:rPr>
          <w:rStyle w:val="codeZchn"/>
        </w:rPr>
        <w:t>'</w:t>
      </w:r>
      <w:r w:rsidRPr="00737623">
        <w:t xml:space="preserve">, to provide a codec-agnostic signalling mechanism for </w:t>
      </w:r>
      <w:r w:rsidR="00E54A8D">
        <w:t xml:space="preserve">processing </w:t>
      </w:r>
      <w:r w:rsidRPr="00737623">
        <w:t xml:space="preserve">capabilities. This parameter </w:t>
      </w:r>
      <w:r w:rsidR="00E54A8D">
        <w:t>allows</w:t>
      </w:r>
      <w:r w:rsidRPr="00737623">
        <w:t xml:space="preserve"> applications that prefer to separate requirements from the </w:t>
      </w:r>
      <w:r w:rsidRPr="00BD4EB3">
        <w:rPr>
          <w:rStyle w:val="codeChar1"/>
        </w:rPr>
        <w:t>'codecs'</w:t>
      </w:r>
      <w:r w:rsidRPr="00737623">
        <w:t xml:space="preserve"> parameter, offering a distinct location for </w:t>
      </w:r>
      <w:r w:rsidR="00E54A8D">
        <w:t xml:space="preserve">processing </w:t>
      </w:r>
      <w:r w:rsidRPr="00737623">
        <w:t xml:space="preserve">information without modifying the </w:t>
      </w:r>
      <w:r w:rsidRPr="00AD06CC">
        <w:rPr>
          <w:rStyle w:val="codeZchn"/>
        </w:rPr>
        <w:t>'codecs'</w:t>
      </w:r>
      <w:r w:rsidRPr="00737623">
        <w:t xml:space="preserve"> identifier.</w:t>
      </w:r>
    </w:p>
    <w:p w14:paraId="0421BEE8" w14:textId="0E31B576" w:rsidR="00E4215A" w:rsidRDefault="00E4215A" w:rsidP="001624FD">
      <w:r w:rsidRPr="00E4215A">
        <w:t xml:space="preserve">Applications may choose between using the </w:t>
      </w:r>
      <w:r w:rsidRPr="00AD06CC">
        <w:rPr>
          <w:rStyle w:val="codeZchn"/>
        </w:rPr>
        <w:t>'</w:t>
      </w:r>
      <w:r w:rsidR="00E54A8D">
        <w:rPr>
          <w:rStyle w:val="codeZchn"/>
        </w:rPr>
        <w:t>desc</w:t>
      </w:r>
      <w:r w:rsidRPr="00AD06CC">
        <w:rPr>
          <w:rStyle w:val="codeZchn"/>
        </w:rPr>
        <w:t>'</w:t>
      </w:r>
      <w:r w:rsidRPr="00E4215A">
        <w:t xml:space="preserve"> MIME type parameter defined in this clause or the </w:t>
      </w:r>
      <w:r w:rsidRPr="00AD06CC">
        <w:rPr>
          <w:rStyle w:val="codeZchn"/>
        </w:rPr>
        <w:t>'codecs'</w:t>
      </w:r>
      <w:r w:rsidRPr="00E4215A">
        <w:t xml:space="preserve"> parameter extension specified in K.2.3. The choice is application-specific, allowing flexibility based on playback requirements and compatibility considerations.</w:t>
      </w:r>
    </w:p>
    <w:p w14:paraId="1EEFA663" w14:textId="551EDF85" w:rsidR="004B4A33" w:rsidRDefault="004B4A33" w:rsidP="004B4A33">
      <w:r>
        <w:t xml:space="preserve">The </w:t>
      </w:r>
      <w:r w:rsidRPr="00AD06CC">
        <w:rPr>
          <w:rStyle w:val="codeZchn"/>
        </w:rPr>
        <w:t>'de</w:t>
      </w:r>
      <w:r w:rsidR="00E54A8D">
        <w:rPr>
          <w:rStyle w:val="codeZchn"/>
        </w:rPr>
        <w:t>sc</w:t>
      </w:r>
      <w:r w:rsidRPr="00AD06CC">
        <w:rPr>
          <w:rStyle w:val="codeZchn"/>
        </w:rPr>
        <w:t>'</w:t>
      </w:r>
      <w:r>
        <w:t xml:space="preserve"> parameter uses the same key-value pair syntax</w:t>
      </w:r>
      <w:r w:rsidR="00E54A8D">
        <w:t xml:space="preserve"> and definitions</w:t>
      </w:r>
      <w:r>
        <w:t xml:space="preserve"> </w:t>
      </w:r>
      <w:r w:rsidR="00E54A8D">
        <w:t xml:space="preserve">as specified </w:t>
      </w:r>
      <w:r>
        <w:t xml:space="preserve">in K.2.3.1, </w:t>
      </w:r>
      <w:r w:rsidR="00E54A8D">
        <w:t xml:space="preserve">except that the </w:t>
      </w:r>
      <w:r w:rsidR="00E54A8D" w:rsidRPr="00BD4EB3">
        <w:rPr>
          <w:rStyle w:val="codeChar1"/>
        </w:rPr>
        <w:t>codec</w:t>
      </w:r>
      <w:r w:rsidR="00E54A8D">
        <w:t xml:space="preserve"> attribute is not permitted</w:t>
      </w:r>
      <w:r>
        <w:t>.</w:t>
      </w:r>
      <w:r w:rsidR="00E54A8D">
        <w:t xml:space="preserve"> All other attributes defined in Table K.1 </w:t>
      </w:r>
      <w:proofErr w:type="gramStart"/>
      <w:r w:rsidR="00E54A8D">
        <w:t>are</w:t>
      </w:r>
      <w:proofErr w:type="gramEnd"/>
      <w:r w:rsidR="00E54A8D">
        <w:t xml:space="preserve"> applicable.</w:t>
      </w:r>
    </w:p>
    <w:p w14:paraId="6180DE1D" w14:textId="2179FF49" w:rsidR="00E54A8D" w:rsidRDefault="00E54A8D" w:rsidP="004B4A33">
      <w:r w:rsidRPr="00E54A8D">
        <w:t xml:space="preserve">If the </w:t>
      </w:r>
      <w:r w:rsidRPr="00BD4EB3">
        <w:rPr>
          <w:rStyle w:val="codeChar1"/>
        </w:rPr>
        <w:t>'desc'</w:t>
      </w:r>
      <w:r w:rsidRPr="00E54A8D">
        <w:t xml:space="preserve"> parameter contains a value without any = sign (i.e., a bare token), it shall be interpreted as the value of the </w:t>
      </w:r>
      <w:r w:rsidRPr="00BD4EB3">
        <w:rPr>
          <w:rStyle w:val="codeChar1"/>
        </w:rPr>
        <w:t>usecase</w:t>
      </w:r>
      <w:r w:rsidRPr="00E54A8D">
        <w:t xml:space="preserve"> attribute. This allows simplified syntax when only the use case needs to be conveyed.</w:t>
      </w:r>
    </w:p>
    <w:p w14:paraId="1BEC9E92" w14:textId="7503C5C9" w:rsidR="004B4A33" w:rsidRDefault="004B4A33" w:rsidP="004B4A33">
      <w:r>
        <w:t>Example</w:t>
      </w:r>
      <w:r w:rsidR="00E54A8D">
        <w:t>s</w:t>
      </w:r>
      <w:r>
        <w:t>:</w:t>
      </w:r>
    </w:p>
    <w:p w14:paraId="3B80DFEF" w14:textId="25DFC69F" w:rsidR="00E54A8D" w:rsidRDefault="00E54A8D" w:rsidP="004B4A33">
      <w:r>
        <w:t>Full form:</w:t>
      </w:r>
    </w:p>
    <w:p w14:paraId="57061C95" w14:textId="40C077DD" w:rsidR="004B4A33" w:rsidRDefault="00E54A8D" w:rsidP="00AD06CC">
      <w:pPr>
        <w:pStyle w:val="code0"/>
      </w:pPr>
      <w:r>
        <w:t>desc</w:t>
      </w:r>
      <w:r w:rsidR="004B4A33">
        <w:t>="</w:t>
      </w:r>
      <w:r>
        <w:t>usecase</w:t>
      </w:r>
      <w:r w:rsidR="004B4A33">
        <w:t>=</w:t>
      </w:r>
      <w:r>
        <w:t>v</w:t>
      </w:r>
      <w:r w:rsidR="004B4A33">
        <w:t>alpha+colr=</w:t>
      </w:r>
      <w:r>
        <w:t>1.13.1</w:t>
      </w:r>
      <w:r w:rsidR="004B4A33">
        <w:t>"</w:t>
      </w:r>
    </w:p>
    <w:p w14:paraId="48A2D808" w14:textId="77777777" w:rsidR="00E54A8D" w:rsidRPr="00E54A8D" w:rsidRDefault="00E54A8D" w:rsidP="00BD4EB3"/>
    <w:p w14:paraId="1AA4B3D4" w14:textId="7A860AE4" w:rsidR="002A09A5" w:rsidRPr="002A09A5" w:rsidRDefault="00E54A8D" w:rsidP="00BE613E">
      <w:r>
        <w:t>Shorthand form:</w:t>
      </w:r>
    </w:p>
    <w:p w14:paraId="29742D78" w14:textId="1BCCDEF1" w:rsidR="00E54A8D" w:rsidRDefault="00E54A8D" w:rsidP="00E54A8D">
      <w:pPr>
        <w:pStyle w:val="code0"/>
      </w:pPr>
      <w:r>
        <w:t>desc=valpha</w:t>
      </w:r>
    </w:p>
    <w:p w14:paraId="0216EEC4" w14:textId="21CDCC1C" w:rsidR="00B55C22" w:rsidRPr="00B23F77" w:rsidRDefault="00B55C22" w:rsidP="00B23F77">
      <w:pPr>
        <w:pStyle w:val="BiblioEntry"/>
        <w:tabs>
          <w:tab w:val="clear" w:pos="397"/>
        </w:tabs>
        <w:autoSpaceDE w:val="0"/>
        <w:autoSpaceDN w:val="0"/>
        <w:adjustRightInd w:val="0"/>
        <w:ind w:left="0" w:firstLine="0"/>
        <w:rPr>
          <w:szCs w:val="24"/>
        </w:rPr>
      </w:pPr>
    </w:p>
    <w:sectPr w:rsidR="00B55C22" w:rsidRPr="00B23F77" w:rsidSect="00B5343E">
      <w:footerReference w:type="even" r:id="rId27"/>
      <w:footerReference w:type="default" r:id="rId28"/>
      <w:type w:val="oddPage"/>
      <w:pgSz w:w="11906" w:h="16838" w:code="9"/>
      <w:pgMar w:top="794" w:right="737" w:bottom="284" w:left="851" w:header="709" w:footer="0" w:gutter="56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BEE82A" w14:textId="77777777" w:rsidR="003804F8" w:rsidRDefault="003804F8">
      <w:pPr>
        <w:spacing w:after="0" w:line="240" w:lineRule="auto"/>
      </w:pPr>
      <w:r>
        <w:separator/>
      </w:r>
    </w:p>
    <w:p w14:paraId="7EDD87D8" w14:textId="77777777" w:rsidR="003804F8" w:rsidRDefault="003804F8"/>
  </w:endnote>
  <w:endnote w:type="continuationSeparator" w:id="0">
    <w:p w14:paraId="1613558C" w14:textId="77777777" w:rsidR="003804F8" w:rsidRDefault="003804F8">
      <w:pPr>
        <w:spacing w:after="0" w:line="240" w:lineRule="auto"/>
      </w:pPr>
      <w:r>
        <w:continuationSeparator/>
      </w:r>
    </w:p>
    <w:p w14:paraId="7EC59D58" w14:textId="77777777" w:rsidR="003804F8" w:rsidRDefault="003804F8"/>
  </w:endnote>
  <w:endnote w:type="continuationNotice" w:id="1">
    <w:p w14:paraId="665DEF06" w14:textId="77777777" w:rsidR="003804F8" w:rsidRDefault="003804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Courier New PSMT"/>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Sylfaen"/>
    <w:panose1 w:val="02020603050405020304"/>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auto"/>
    <w:pitch w:val="variable"/>
    <w:sig w:usb0="00000003"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CourierNewPSMT">
    <w:altName w:val="Courier New"/>
    <w:charset w:val="00"/>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charset w:val="00"/>
    <w:family w:val="roman"/>
    <w:pitch w:val="variable"/>
    <w:sig w:usb0="E0002AE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3B54C7" w14:textId="77777777" w:rsidR="00D86F32" w:rsidRPr="00BA1CC8" w:rsidRDefault="00D86F32"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2EF477" w14:textId="77777777" w:rsidR="00D86F32" w:rsidRDefault="00D86F32" w:rsidP="008A6D64">
    <w:pPr>
      <w:pStyle w:val="Footer"/>
      <w:spacing w:before="240" w:after="48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CD0D2" w14:textId="587CEC11" w:rsidR="00D86F32" w:rsidRPr="00BA1CC8" w:rsidRDefault="00D86F32"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Pr="00096387">
      <w:rPr>
        <w:noProof/>
      </w:rPr>
      <w:t>iv</w:t>
    </w:r>
    <w:r w:rsidRPr="00096387">
      <w:fldChar w:fldCharType="end"/>
    </w:r>
    <w:r w:rsidRPr="00BA1CC8">
      <w:rPr>
        <w:sz w:val="20"/>
      </w:rPr>
      <w:tab/>
    </w:r>
    <w:r w:rsidRPr="00096387">
      <w:rPr>
        <w:sz w:val="18"/>
        <w:szCs w:val="18"/>
      </w:rPr>
      <w:t>© ISO</w:t>
    </w:r>
    <w:r>
      <w:rPr>
        <w:sz w:val="18"/>
        <w:szCs w:val="18"/>
      </w:rPr>
      <w:t>/IEC</w:t>
    </w:r>
    <w:r w:rsidRPr="00096387">
      <w:rPr>
        <w:sz w:val="18"/>
        <w:szCs w:val="18"/>
      </w:rPr>
      <w:t> </w:t>
    </w:r>
    <w:r w:rsidR="00E56A1E">
      <w:rPr>
        <w:sz w:val="18"/>
        <w:szCs w:val="18"/>
      </w:rPr>
      <w:t>202</w:t>
    </w:r>
    <w:r w:rsidR="00067337">
      <w:rPr>
        <w:sz w:val="18"/>
        <w:szCs w:val="18"/>
      </w:rPr>
      <w:t>4</w:t>
    </w:r>
    <w:r w:rsidR="00E56A1E" w:rsidRPr="00096387">
      <w:rPr>
        <w:sz w:val="18"/>
        <w:szCs w:val="18"/>
      </w:rPr>
      <w:t> </w:t>
    </w:r>
    <w:r w:rsidRPr="00096387">
      <w:rPr>
        <w:sz w:val="18"/>
        <w:szCs w:val="18"/>
      </w:rPr>
      <w:t>–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D8BC2" w14:textId="0252542C" w:rsidR="00D86F32" w:rsidRPr="00BA1CC8" w:rsidRDefault="00D86F32" w:rsidP="003B153F">
    <w:pPr>
      <w:pStyle w:val="Footer"/>
      <w:spacing w:after="480" w:line="240" w:lineRule="atLeast"/>
      <w:rPr>
        <w:sz w:val="20"/>
      </w:rPr>
    </w:pPr>
    <w:r w:rsidRPr="00596E93">
      <w:rPr>
        <w:sz w:val="18"/>
        <w:szCs w:val="18"/>
      </w:rPr>
      <w:t>© ISO</w:t>
    </w:r>
    <w:r>
      <w:rPr>
        <w:sz w:val="18"/>
        <w:szCs w:val="18"/>
      </w:rPr>
      <w:t>/IEC</w:t>
    </w:r>
    <w:r w:rsidRPr="00596E93">
      <w:rPr>
        <w:sz w:val="18"/>
        <w:szCs w:val="18"/>
      </w:rPr>
      <w:t> </w:t>
    </w:r>
    <w:r w:rsidR="00CE65C7">
      <w:rPr>
        <w:sz w:val="18"/>
        <w:szCs w:val="18"/>
      </w:rPr>
      <w:t>2024</w:t>
    </w:r>
    <w:r w:rsidR="00CE65C7" w:rsidRPr="00596E93">
      <w:rPr>
        <w:sz w:val="18"/>
        <w:szCs w:val="18"/>
      </w:rPr>
      <w:t> </w:t>
    </w:r>
    <w:r w:rsidRPr="00596E93">
      <w:rPr>
        <w:sz w:val="18"/>
        <w:szCs w:val="18"/>
      </w:rPr>
      <w:t>– All rights reserved</w:t>
    </w:r>
    <w:r w:rsidRPr="00BA1CC8">
      <w:rPr>
        <w:sz w:val="20"/>
      </w:rPr>
      <w:tab/>
    </w:r>
    <w:r w:rsidRPr="00596E93">
      <w:fldChar w:fldCharType="begin"/>
    </w:r>
    <w:r w:rsidRPr="00596E93">
      <w:instrText xml:space="preserve"> PAGE   \* MERGEFORMAT </w:instrText>
    </w:r>
    <w:r w:rsidRPr="00596E93">
      <w:fldChar w:fldCharType="separate"/>
    </w:r>
    <w:r w:rsidRPr="00596E93">
      <w:rPr>
        <w:noProof/>
      </w:rPr>
      <w:t>v</w:t>
    </w:r>
    <w:r w:rsidRPr="00596E93">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F4826" w14:textId="6ADF0F4C" w:rsidR="00D86F32" w:rsidRPr="00BA1CC8" w:rsidRDefault="00D86F32"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Pr="008A6D64">
      <w:rPr>
        <w:b/>
        <w:noProof/>
      </w:rPr>
      <w:t>6</w:t>
    </w:r>
    <w:r w:rsidRPr="008A6D64">
      <w:rPr>
        <w:b/>
      </w:rPr>
      <w:fldChar w:fldCharType="end"/>
    </w:r>
    <w:r w:rsidRPr="00BA1CC8">
      <w:rPr>
        <w:sz w:val="20"/>
      </w:rPr>
      <w:tab/>
    </w:r>
    <w:r w:rsidRPr="008A6D64">
      <w:rPr>
        <w:sz w:val="18"/>
        <w:szCs w:val="18"/>
      </w:rPr>
      <w:t>© ISO</w:t>
    </w:r>
    <w:r>
      <w:rPr>
        <w:sz w:val="18"/>
        <w:szCs w:val="18"/>
      </w:rPr>
      <w:t>/IEC</w:t>
    </w:r>
    <w:r w:rsidRPr="008A6D64">
      <w:rPr>
        <w:sz w:val="18"/>
        <w:szCs w:val="18"/>
      </w:rPr>
      <w:t> </w:t>
    </w:r>
    <w:r w:rsidR="00E56A1E">
      <w:rPr>
        <w:sz w:val="18"/>
        <w:szCs w:val="18"/>
      </w:rPr>
      <w:t>202</w:t>
    </w:r>
    <w:r w:rsidR="00067337">
      <w:rPr>
        <w:sz w:val="18"/>
        <w:szCs w:val="18"/>
      </w:rPr>
      <w:t>4</w:t>
    </w:r>
    <w:r w:rsidR="00E56A1E" w:rsidRPr="008A6D64">
      <w:rPr>
        <w:sz w:val="18"/>
        <w:szCs w:val="18"/>
      </w:rPr>
      <w:t> </w:t>
    </w:r>
    <w:r w:rsidRPr="008A6D64">
      <w:rPr>
        <w:sz w:val="18"/>
        <w:szCs w:val="18"/>
      </w:rPr>
      <w:t>– All rights reserved</w:t>
    </w:r>
  </w:p>
  <w:p w14:paraId="390FC791" w14:textId="77777777" w:rsidR="00921988" w:rsidRDefault="00921988"/>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AECA0" w14:textId="4E2D10B0" w:rsidR="00D86F32" w:rsidRPr="00BA1CC8" w:rsidRDefault="00D86F32" w:rsidP="003B153F">
    <w:pPr>
      <w:pStyle w:val="Footer"/>
      <w:spacing w:after="480" w:line="240" w:lineRule="exact"/>
      <w:rPr>
        <w:sz w:val="20"/>
      </w:rPr>
    </w:pPr>
    <w:r w:rsidRPr="00864D32">
      <w:rPr>
        <w:sz w:val="18"/>
        <w:szCs w:val="18"/>
      </w:rPr>
      <w:t>© ISO</w:t>
    </w:r>
    <w:r>
      <w:rPr>
        <w:sz w:val="18"/>
        <w:szCs w:val="18"/>
      </w:rPr>
      <w:t>/IEC</w:t>
    </w:r>
    <w:r w:rsidRPr="00864D32">
      <w:rPr>
        <w:sz w:val="18"/>
        <w:szCs w:val="18"/>
      </w:rPr>
      <w:t> </w:t>
    </w:r>
    <w:r w:rsidR="00CE65C7">
      <w:rPr>
        <w:sz w:val="18"/>
        <w:szCs w:val="18"/>
      </w:rPr>
      <w:t>2024</w:t>
    </w:r>
    <w:r w:rsidR="00CE65C7" w:rsidRPr="00864D32">
      <w:rPr>
        <w:sz w:val="18"/>
        <w:szCs w:val="18"/>
      </w:rPr>
      <w:t> </w:t>
    </w:r>
    <w:r w:rsidRPr="00864D32">
      <w:rPr>
        <w:sz w:val="18"/>
        <w:szCs w:val="18"/>
      </w:rPr>
      <w:t>–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Pr="00864D32">
      <w:rPr>
        <w:b/>
        <w:noProof/>
      </w:rPr>
      <w:t>5</w:t>
    </w:r>
    <w:r w:rsidRPr="00864D32">
      <w:rPr>
        <w:b/>
      </w:rPr>
      <w:fldChar w:fldCharType="end"/>
    </w:r>
  </w:p>
  <w:p w14:paraId="5C5841C4" w14:textId="77777777" w:rsidR="00921988" w:rsidRDefault="0092198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9B93ED" w14:textId="77777777" w:rsidR="003804F8" w:rsidRDefault="003804F8">
      <w:pPr>
        <w:spacing w:after="0" w:line="240" w:lineRule="auto"/>
      </w:pPr>
      <w:r>
        <w:separator/>
      </w:r>
    </w:p>
    <w:p w14:paraId="3686BB1F" w14:textId="77777777" w:rsidR="003804F8" w:rsidRDefault="003804F8"/>
  </w:footnote>
  <w:footnote w:type="continuationSeparator" w:id="0">
    <w:p w14:paraId="56122DA2" w14:textId="77777777" w:rsidR="003804F8" w:rsidRDefault="003804F8">
      <w:pPr>
        <w:spacing w:after="0" w:line="240" w:lineRule="auto"/>
      </w:pPr>
      <w:r>
        <w:continuationSeparator/>
      </w:r>
    </w:p>
    <w:p w14:paraId="126D89BA" w14:textId="77777777" w:rsidR="003804F8" w:rsidRDefault="003804F8"/>
  </w:footnote>
  <w:footnote w:type="continuationNotice" w:id="1">
    <w:p w14:paraId="0F8C4A74" w14:textId="77777777" w:rsidR="003804F8" w:rsidRDefault="003804F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7B637" w14:textId="77777777" w:rsidR="00D86F32" w:rsidRPr="00151316" w:rsidRDefault="00D86F32" w:rsidP="004421EF">
    <w:pPr>
      <w:pStyle w:val="Header"/>
      <w:spacing w:line="240" w:lineRule="exact"/>
      <w:jc w:val="left"/>
    </w:pPr>
    <w:r w:rsidRPr="00151316">
      <w:t>ISO #####-</w:t>
    </w:r>
    <w:proofErr w:type="gramStart"/>
    <w:r w:rsidRPr="00151316">
      <w:t>#:#</w:t>
    </w:r>
    <w:proofErr w:type="gramEnd"/>
    <w:r w:rsidRPr="00151316">
      <w:t>###(X)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EF7C3" w14:textId="45282331" w:rsidR="00D86F32" w:rsidRPr="004D16C0" w:rsidRDefault="00D86F32" w:rsidP="004421EF">
    <w:pPr>
      <w:pStyle w:val="Header"/>
      <w:spacing w:after="360"/>
      <w:rPr>
        <w:b w:val="0"/>
        <w:sz w:val="24"/>
        <w:szCs w:val="24"/>
      </w:rPr>
    </w:pPr>
    <w:r w:rsidRPr="004D16C0">
      <w:rPr>
        <w:b w:val="0"/>
        <w:sz w:val="24"/>
        <w:szCs w:val="24"/>
      </w:rPr>
      <w:t>© ISO</w:t>
    </w:r>
    <w:r>
      <w:rPr>
        <w:b w:val="0"/>
        <w:sz w:val="24"/>
        <w:szCs w:val="24"/>
      </w:rPr>
      <w:t>/IEC</w:t>
    </w:r>
    <w:r w:rsidRPr="004D16C0">
      <w:rPr>
        <w:b w:val="0"/>
        <w:sz w:val="24"/>
        <w:szCs w:val="24"/>
      </w:rPr>
      <w:t> </w:t>
    </w:r>
    <w:r w:rsidR="00CE65C7">
      <w:rPr>
        <w:b w:val="0"/>
        <w:sz w:val="24"/>
        <w:szCs w:val="24"/>
      </w:rPr>
      <w:t>2024</w:t>
    </w:r>
    <w:r w:rsidR="00CE65C7" w:rsidRPr="004D16C0">
      <w:rPr>
        <w:b w:val="0"/>
        <w:sz w:val="24"/>
        <w:szCs w:val="24"/>
      </w:rPr>
      <w:t> </w:t>
    </w:r>
    <w:r w:rsidRPr="004D16C0">
      <w:rPr>
        <w:b w:val="0"/>
        <w:sz w:val="24"/>
        <w:szCs w:val="24"/>
      </w:rPr>
      <w:t>– All rights reserved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9034FC" w14:textId="2E435047" w:rsidR="00D86F32" w:rsidRPr="00C96901" w:rsidRDefault="00D86F32" w:rsidP="004D16C0">
    <w:pPr>
      <w:pStyle w:val="Header"/>
      <w:spacing w:after="720" w:line="240" w:lineRule="exact"/>
      <w:jc w:val="left"/>
      <w:rPr>
        <w:sz w:val="24"/>
        <w:szCs w:val="24"/>
      </w:rPr>
    </w:pPr>
    <w:r w:rsidRPr="00C96901">
      <w:rPr>
        <w:sz w:val="24"/>
        <w:szCs w:val="24"/>
      </w:rPr>
      <w:t>ISO/IEC</w:t>
    </w:r>
    <w:r w:rsidRPr="00C96901">
      <w:t> </w:t>
    </w:r>
    <w:r w:rsidR="00B83540" w:rsidRPr="00C96901">
      <w:rPr>
        <w:sz w:val="24"/>
        <w:szCs w:val="24"/>
      </w:rPr>
      <w:t>14496</w:t>
    </w:r>
    <w:r w:rsidRPr="00C96901">
      <w:rPr>
        <w:sz w:val="24"/>
        <w:szCs w:val="24"/>
      </w:rPr>
      <w:t>-12:</w:t>
    </w:r>
    <w:r w:rsidR="00CE65C7" w:rsidRPr="00C96901">
      <w:rPr>
        <w:sz w:val="24"/>
        <w:szCs w:val="24"/>
      </w:rPr>
      <w:t>2024</w:t>
    </w:r>
    <w:r w:rsidRPr="00C96901">
      <w:rPr>
        <w:sz w:val="24"/>
        <w:szCs w:val="24"/>
      </w:rPr>
      <w:t xml:space="preserve">/AMD </w:t>
    </w:r>
    <w:ins w:id="4" w:author="Stephan Schreiner" w:date="2025-10-09T17:41:00Z" w16du:dateUtc="2025-10-09T15:41:00Z">
      <w:r w:rsidR="00C96901">
        <w:rPr>
          <w:sz w:val="24"/>
          <w:szCs w:val="24"/>
          <w:lang w:val="de-DE"/>
        </w:rPr>
        <w:t>1</w:t>
      </w:r>
    </w:ins>
    <w:del w:id="5" w:author="Stephan Schreiner" w:date="2025-10-09T17:41:00Z" w16du:dateUtc="2025-10-09T15:41:00Z">
      <w:r w:rsidR="00AA72AC" w:rsidRPr="00C96901" w:rsidDel="00C96901">
        <w:rPr>
          <w:sz w:val="24"/>
          <w:szCs w:val="24"/>
        </w:rPr>
        <w:delText>2</w:delText>
      </w:r>
    </w:del>
    <w:r w:rsidRPr="00C96901">
      <w:rPr>
        <w:sz w:val="24"/>
        <w:szCs w:val="24"/>
      </w:rPr>
      <w:t>:</w:t>
    </w:r>
    <w:r w:rsidR="00E56A1E" w:rsidRPr="00C96901">
      <w:rPr>
        <w:sz w:val="24"/>
        <w:szCs w:val="24"/>
      </w:rPr>
      <w:t>202</w:t>
    </w:r>
    <w:r w:rsidR="004853A2" w:rsidRPr="00C96901">
      <w:rPr>
        <w:sz w:val="24"/>
        <w:szCs w:val="24"/>
      </w:rPr>
      <w:t>X</w:t>
    </w:r>
    <w:r w:rsidRPr="00C96901">
      <w:rPr>
        <w:sz w:val="24"/>
        <w:szCs w:val="24"/>
      </w:rPr>
      <w:t>(E)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C2A0A0" w14:textId="32827BEB" w:rsidR="00D86F32" w:rsidRPr="00C96901" w:rsidRDefault="00D86F32" w:rsidP="00864D32">
    <w:pPr>
      <w:pStyle w:val="Header"/>
      <w:spacing w:after="720" w:line="240" w:lineRule="exact"/>
      <w:jc w:val="right"/>
      <w:rPr>
        <w:sz w:val="24"/>
        <w:szCs w:val="24"/>
      </w:rPr>
    </w:pPr>
    <w:r w:rsidRPr="00C96901">
      <w:rPr>
        <w:sz w:val="24"/>
        <w:szCs w:val="24"/>
      </w:rPr>
      <w:t>ISO/IEC </w:t>
    </w:r>
    <w:r w:rsidR="00B83540" w:rsidRPr="00C96901">
      <w:rPr>
        <w:sz w:val="24"/>
        <w:szCs w:val="24"/>
      </w:rPr>
      <w:t>14496</w:t>
    </w:r>
    <w:r w:rsidRPr="00C96901">
      <w:rPr>
        <w:sz w:val="24"/>
        <w:szCs w:val="24"/>
      </w:rPr>
      <w:t>-12:</w:t>
    </w:r>
    <w:r w:rsidR="00CE65C7" w:rsidRPr="00C96901">
      <w:rPr>
        <w:sz w:val="24"/>
        <w:szCs w:val="24"/>
      </w:rPr>
      <w:t>2024</w:t>
    </w:r>
    <w:r w:rsidRPr="00C96901">
      <w:rPr>
        <w:sz w:val="24"/>
        <w:szCs w:val="24"/>
      </w:rPr>
      <w:t xml:space="preserve">/AMD </w:t>
    </w:r>
    <w:r w:rsidR="00AA72AC" w:rsidRPr="00C96901">
      <w:rPr>
        <w:sz w:val="24"/>
        <w:szCs w:val="24"/>
      </w:rPr>
      <w:t>2</w:t>
    </w:r>
    <w:r w:rsidRPr="00C96901">
      <w:rPr>
        <w:sz w:val="24"/>
        <w:szCs w:val="24"/>
      </w:rPr>
      <w:t>:</w:t>
    </w:r>
    <w:r w:rsidR="00E56A1E" w:rsidRPr="00C96901">
      <w:rPr>
        <w:sz w:val="24"/>
        <w:szCs w:val="24"/>
      </w:rPr>
      <w:t>202</w:t>
    </w:r>
    <w:r w:rsidR="001726E3" w:rsidRPr="00C96901">
      <w:rPr>
        <w:sz w:val="24"/>
        <w:szCs w:val="24"/>
      </w:rPr>
      <w:t>X</w:t>
    </w:r>
    <w:r w:rsidRPr="00C96901">
      <w:rPr>
        <w:sz w:val="24"/>
        <w:szCs w:val="24"/>
      </w:rPr>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31D1F"/>
    <w:multiLevelType w:val="multilevel"/>
    <w:tmpl w:val="C66EDC66"/>
    <w:styleLink w:val="CurrentList5"/>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1.%2.%3"/>
      <w:lvlJc w:val="left"/>
      <w:pPr>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 w15:restartNumberingAfterBreak="0">
    <w:nsid w:val="038E1A9E"/>
    <w:multiLevelType w:val="multilevel"/>
    <w:tmpl w:val="864209EC"/>
    <w:styleLink w:val="CurrentList8"/>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8"/>
      <w:numFmt w:val="decimal"/>
      <w:lvlText w:val="%1.%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 w15:restartNumberingAfterBreak="0">
    <w:nsid w:val="05536E41"/>
    <w:multiLevelType w:val="multilevel"/>
    <w:tmpl w:val="8CF4E28C"/>
    <w:styleLink w:val="CurrentList22"/>
    <w:lvl w:ilvl="0">
      <w:start w:val="6"/>
      <w:numFmt w:val="decimal"/>
      <w:lvlText w:val="%1"/>
      <w:lvlJc w:val="left"/>
      <w:pPr>
        <w:ind w:left="740" w:hanging="740"/>
      </w:pPr>
      <w:rPr>
        <w:rFonts w:hint="default"/>
      </w:rPr>
    </w:lvl>
    <w:lvl w:ilvl="1">
      <w:start w:val="6"/>
      <w:numFmt w:val="decimal"/>
      <w:lvlText w:val="%1.%2"/>
      <w:lvlJc w:val="left"/>
      <w:pPr>
        <w:ind w:left="740" w:hanging="740"/>
      </w:pPr>
      <w:rPr>
        <w:rFonts w:hint="default"/>
      </w:rPr>
    </w:lvl>
    <w:lvl w:ilvl="2">
      <w:start w:val="2"/>
      <w:numFmt w:val="decimal"/>
      <w:lvlText w:val="%1.%2.%3"/>
      <w:lvlJc w:val="left"/>
      <w:pPr>
        <w:ind w:left="740" w:hanging="740"/>
      </w:pPr>
      <w:rPr>
        <w:rFonts w:hint="default"/>
      </w:rPr>
    </w:lvl>
    <w:lvl w:ilvl="3">
      <w:start w:val="4"/>
      <w:numFmt w:val="decimal"/>
      <w:lvlText w:val="%1.%2.%3.%4"/>
      <w:lvlJc w:val="left"/>
      <w:pPr>
        <w:ind w:left="740" w:hanging="7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5F252BD"/>
    <w:multiLevelType w:val="singleLevel"/>
    <w:tmpl w:val="FFC4B0A2"/>
    <w:lvl w:ilvl="0">
      <w:start w:val="1"/>
      <w:numFmt w:val="decimal"/>
      <w:pStyle w:val="Bibliography1"/>
      <w:lvlText w:val="[%1]"/>
      <w:lvlJc w:val="left"/>
      <w:pPr>
        <w:tabs>
          <w:tab w:val="num" w:pos="360"/>
        </w:tabs>
        <w:ind w:left="360" w:hanging="360"/>
      </w:pPr>
    </w:lvl>
  </w:abstractNum>
  <w:abstractNum w:abstractNumId="4" w15:restartNumberingAfterBreak="0">
    <w:nsid w:val="071D04BA"/>
    <w:multiLevelType w:val="multilevel"/>
    <w:tmpl w:val="732CE920"/>
    <w:styleLink w:val="CurrentList13"/>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5" w15:restartNumberingAfterBreak="0">
    <w:nsid w:val="09A53A6E"/>
    <w:multiLevelType w:val="multilevel"/>
    <w:tmpl w:val="75142540"/>
    <w:styleLink w:val="CurrentList6"/>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1.%2.%3"/>
      <w:lvlJc w:val="left"/>
      <w:pPr>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6" w15:restartNumberingAfterBreak="0">
    <w:nsid w:val="10D74E7E"/>
    <w:multiLevelType w:val="multilevel"/>
    <w:tmpl w:val="732CE920"/>
    <w:styleLink w:val="CurrentList16"/>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7" w15:restartNumberingAfterBreak="0">
    <w:nsid w:val="170A01D6"/>
    <w:multiLevelType w:val="multilevel"/>
    <w:tmpl w:val="4A52BD2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E142D5D"/>
    <w:multiLevelType w:val="multilevel"/>
    <w:tmpl w:val="E29AD07E"/>
    <w:styleLink w:val="CurrentList12"/>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1.%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9" w15:restartNumberingAfterBreak="0">
    <w:nsid w:val="215A266B"/>
    <w:multiLevelType w:val="hybridMultilevel"/>
    <w:tmpl w:val="248EA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CB6852"/>
    <w:multiLevelType w:val="multilevel"/>
    <w:tmpl w:val="56CAF67E"/>
    <w:styleLink w:val="CurrentList10"/>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1.%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1" w15:restartNumberingAfterBreak="0">
    <w:nsid w:val="364775D6"/>
    <w:multiLevelType w:val="multilevel"/>
    <w:tmpl w:val="7E564A98"/>
    <w:styleLink w:val="CurrentList23"/>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Restart w:val="1"/>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2" w15:restartNumberingAfterBreak="0">
    <w:nsid w:val="38CC1E2A"/>
    <w:multiLevelType w:val="hybridMultilevel"/>
    <w:tmpl w:val="B8342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0F7936"/>
    <w:multiLevelType w:val="multilevel"/>
    <w:tmpl w:val="E4DA1660"/>
    <w:styleLink w:val="CurrentList21"/>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4" w15:restartNumberingAfterBreak="0">
    <w:nsid w:val="45A474DE"/>
    <w:multiLevelType w:val="multilevel"/>
    <w:tmpl w:val="7C9831E0"/>
    <w:styleLink w:val="CurrentList19"/>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Restart w:val="0"/>
      <w:lvlText w:val="%1.%2.%3.%4"/>
      <w:lvlJc w:val="left"/>
      <w:pPr>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5" w15:restartNumberingAfterBreak="0">
    <w:nsid w:val="4C8435A9"/>
    <w:multiLevelType w:val="multilevel"/>
    <w:tmpl w:val="65445A7C"/>
    <w:styleLink w:val="CurrentList7"/>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8"/>
      <w:numFmt w:val="decimal"/>
      <w:lvlText w:val="%1.%2.%3"/>
      <w:lvlJc w:val="left"/>
      <w:pPr>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6" w15:restartNumberingAfterBreak="0">
    <w:nsid w:val="4DAD367D"/>
    <w:multiLevelType w:val="multilevel"/>
    <w:tmpl w:val="FFD09314"/>
    <w:styleLink w:val="CurrentList4"/>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8"/>
      <w:numFmt w:val="decimal"/>
      <w:lvlText w:val="%1.%2.%3"/>
      <w:lvlJc w:val="left"/>
      <w:pPr>
        <w:tabs>
          <w:tab w:val="num" w:pos="720"/>
        </w:tabs>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7" w15:restartNumberingAfterBreak="0">
    <w:nsid w:val="4DBF6A38"/>
    <w:multiLevelType w:val="multilevel"/>
    <w:tmpl w:val="732CE920"/>
    <w:styleLink w:val="CurrentList14"/>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8" w15:restartNumberingAfterBreak="0">
    <w:nsid w:val="51613866"/>
    <w:multiLevelType w:val="hybridMultilevel"/>
    <w:tmpl w:val="1B96C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A06C13"/>
    <w:multiLevelType w:val="multilevel"/>
    <w:tmpl w:val="B6709C7A"/>
    <w:lvl w:ilvl="0">
      <w:numFmt w:val="bullet"/>
      <w:lvlText w:val="-"/>
      <w:lvlJc w:val="left"/>
      <w:pPr>
        <w:tabs>
          <w:tab w:val="num" w:pos="0"/>
        </w:tabs>
        <w:ind w:left="720" w:hanging="360"/>
      </w:pPr>
      <w:rPr>
        <w:rFonts w:ascii="Calibri" w:eastAsiaTheme="minorHAns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5D75134A"/>
    <w:multiLevelType w:val="multilevel"/>
    <w:tmpl w:val="16B0B358"/>
    <w:styleLink w:val="CurrentList11"/>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1.%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1" w15:restartNumberingAfterBreak="0">
    <w:nsid w:val="5D7E6394"/>
    <w:multiLevelType w:val="multilevel"/>
    <w:tmpl w:val="8506B586"/>
    <w:lvl w:ilvl="0">
      <w:start w:val="1"/>
      <w:numFmt w:val="decimal"/>
      <w:pStyle w:val="Heading1"/>
      <w:lvlText w:val="%1"/>
      <w:lvlJc w:val="left"/>
      <w:pPr>
        <w:ind w:left="432" w:hanging="432"/>
      </w:pPr>
      <w:rPr>
        <w:rFonts w:cs="Times New Roman" w:hint="default"/>
        <w:b/>
        <w:i w:val="0"/>
      </w:rPr>
    </w:lvl>
    <w:lvl w:ilvl="1">
      <w:start w:val="5"/>
      <w:numFmt w:val="decimal"/>
      <w:pStyle w:val="Heading2"/>
      <w:lvlText w:val="%1.%2"/>
      <w:lvlJc w:val="left"/>
      <w:pPr>
        <w:ind w:left="0" w:firstLine="0"/>
      </w:pPr>
      <w:rPr>
        <w:rFonts w:cs="Times New Roman" w:hint="default"/>
        <w:b/>
        <w:i w:val="0"/>
      </w:rPr>
    </w:lvl>
    <w:lvl w:ilvl="2">
      <w:start w:val="37"/>
      <w:numFmt w:val="decimal"/>
      <w:lvlRestart w:val="1"/>
      <w:pStyle w:val="Heading3"/>
      <w:lvlText w:val="6.%2.%3"/>
      <w:lvlJc w:val="left"/>
      <w:pPr>
        <w:ind w:left="0" w:firstLine="0"/>
      </w:pPr>
      <w:rPr>
        <w:rFonts w:cs="Times New Roman" w:hint="default"/>
        <w:b/>
        <w:i w:val="0"/>
      </w:rPr>
    </w:lvl>
    <w:lvl w:ilvl="3">
      <w:start w:val="4"/>
      <w:numFmt w:val="decimal"/>
      <w:pStyle w:val="Heading4"/>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tabs>
          <w:tab w:val="num" w:pos="1080"/>
        </w:tabs>
        <w:ind w:left="0" w:firstLine="0"/>
      </w:pPr>
      <w:rPr>
        <w:rFonts w:cs="Times New Roman" w:hint="default"/>
        <w:b/>
        <w:i w:val="0"/>
      </w:rPr>
    </w:lvl>
    <w:lvl w:ilvl="5">
      <w:start w:val="1"/>
      <w:numFmt w:val="decimal"/>
      <w:pStyle w:val="Heading6"/>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2" w15:restartNumberingAfterBreak="0">
    <w:nsid w:val="5F9B0F4B"/>
    <w:multiLevelType w:val="multilevel"/>
    <w:tmpl w:val="732CE920"/>
    <w:styleLink w:val="CurrentList15"/>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3" w15:restartNumberingAfterBreak="0">
    <w:nsid w:val="647A74C8"/>
    <w:multiLevelType w:val="multilevel"/>
    <w:tmpl w:val="D7F8CB62"/>
    <w:lvl w:ilvl="0">
      <w:start w:val="3"/>
      <w:numFmt w:val="bullet"/>
      <w:lvlText w:val="-"/>
      <w:lvlJc w:val="left"/>
      <w:pPr>
        <w:tabs>
          <w:tab w:val="num" w:pos="1080"/>
        </w:tabs>
        <w:ind w:left="1080" w:hanging="360"/>
      </w:pPr>
      <w:rPr>
        <w:rFonts w:ascii="Arial" w:eastAsia="MS Mincho" w:hAnsi="Arial" w:cs="Times" w:hint="default"/>
        <w:sz w:val="20"/>
      </w:rPr>
    </w:lvl>
    <w:lvl w:ilvl="1">
      <w:start w:val="1"/>
      <w:numFmt w:val="bullet"/>
      <w:lvlText w:val="o"/>
      <w:lvlJc w:val="left"/>
      <w:pPr>
        <w:tabs>
          <w:tab w:val="num" w:pos="1800"/>
        </w:tabs>
        <w:ind w:left="1800" w:hanging="360"/>
      </w:pPr>
      <w:rPr>
        <w:rFonts w:ascii="Courier New" w:hAnsi="Courier New" w:cs="Times New Roman" w:hint="default"/>
        <w:sz w:val="20"/>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start w:val="1"/>
      <w:numFmt w:val="bullet"/>
      <w:lvlText w:val=""/>
      <w:lvlJc w:val="left"/>
      <w:pPr>
        <w:tabs>
          <w:tab w:val="num" w:pos="3960"/>
        </w:tabs>
        <w:ind w:left="3960" w:hanging="360"/>
      </w:pPr>
      <w:rPr>
        <w:rFonts w:ascii="Wingdings" w:hAnsi="Wingdings" w:hint="default"/>
        <w:sz w:val="20"/>
      </w:rPr>
    </w:lvl>
    <w:lvl w:ilvl="5">
      <w:start w:val="1"/>
      <w:numFmt w:val="bullet"/>
      <w:lvlText w:val=""/>
      <w:lvlJc w:val="left"/>
      <w:pPr>
        <w:tabs>
          <w:tab w:val="num" w:pos="4680"/>
        </w:tabs>
        <w:ind w:left="4680" w:hanging="360"/>
      </w:pPr>
      <w:rPr>
        <w:rFonts w:ascii="Wingdings" w:hAnsi="Wingdings" w:hint="default"/>
        <w:sz w:val="20"/>
      </w:rPr>
    </w:lvl>
    <w:lvl w:ilvl="6">
      <w:start w:val="1"/>
      <w:numFmt w:val="bullet"/>
      <w:lvlText w:val=""/>
      <w:lvlJc w:val="left"/>
      <w:pPr>
        <w:tabs>
          <w:tab w:val="num" w:pos="5400"/>
        </w:tabs>
        <w:ind w:left="5400" w:hanging="360"/>
      </w:pPr>
      <w:rPr>
        <w:rFonts w:ascii="Wingdings" w:hAnsi="Wingdings" w:hint="default"/>
        <w:sz w:val="20"/>
      </w:rPr>
    </w:lvl>
    <w:lvl w:ilvl="7">
      <w:start w:val="1"/>
      <w:numFmt w:val="bullet"/>
      <w:lvlText w:val=""/>
      <w:lvlJc w:val="left"/>
      <w:pPr>
        <w:tabs>
          <w:tab w:val="num" w:pos="6120"/>
        </w:tabs>
        <w:ind w:left="6120" w:hanging="360"/>
      </w:pPr>
      <w:rPr>
        <w:rFonts w:ascii="Wingdings" w:hAnsi="Wingdings" w:hint="default"/>
        <w:sz w:val="20"/>
      </w:rPr>
    </w:lvl>
    <w:lvl w:ilvl="8">
      <w:start w:val="1"/>
      <w:numFmt w:val="bullet"/>
      <w:lvlText w:val=""/>
      <w:lvlJc w:val="left"/>
      <w:pPr>
        <w:tabs>
          <w:tab w:val="num" w:pos="6840"/>
        </w:tabs>
        <w:ind w:left="6840" w:hanging="360"/>
      </w:pPr>
      <w:rPr>
        <w:rFonts w:ascii="Wingdings" w:hAnsi="Wingdings" w:hint="default"/>
        <w:sz w:val="20"/>
      </w:rPr>
    </w:lvl>
  </w:abstractNum>
  <w:abstractNum w:abstractNumId="24" w15:restartNumberingAfterBreak="0">
    <w:nsid w:val="68D5789E"/>
    <w:multiLevelType w:val="multilevel"/>
    <w:tmpl w:val="F67695C2"/>
    <w:styleLink w:val="CurrentList18"/>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5" w15:restartNumberingAfterBreak="0">
    <w:nsid w:val="69F51ACD"/>
    <w:multiLevelType w:val="multilevel"/>
    <w:tmpl w:val="05025DFC"/>
    <w:styleLink w:val="CurrentList17"/>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6" w15:restartNumberingAfterBreak="0">
    <w:nsid w:val="6C00125E"/>
    <w:multiLevelType w:val="multilevel"/>
    <w:tmpl w:val="1FAEB020"/>
    <w:styleLink w:val="CurrentList3"/>
    <w:lvl w:ilvl="0">
      <w:start w:val="6"/>
      <w:numFmt w:val="decimal"/>
      <w:lvlText w:val="%1"/>
      <w:lvlJc w:val="left"/>
      <w:pPr>
        <w:tabs>
          <w:tab w:val="num" w:pos="432"/>
        </w:tabs>
        <w:ind w:left="432" w:hanging="432"/>
      </w:pPr>
      <w:rPr>
        <w:rFonts w:cs="Times New Roman" w:hint="default"/>
        <w:b/>
        <w:i w:val="0"/>
      </w:rPr>
    </w:lvl>
    <w:lvl w:ilvl="1">
      <w:start w:val="7"/>
      <w:numFmt w:val="decimal"/>
      <w:lvlText w:val="%1.%2"/>
      <w:lvlJc w:val="left"/>
      <w:pPr>
        <w:tabs>
          <w:tab w:val="num" w:pos="360"/>
        </w:tabs>
        <w:ind w:left="0" w:firstLine="0"/>
      </w:pPr>
      <w:rPr>
        <w:rFonts w:cs="Times New Roman" w:hint="default"/>
        <w:b/>
        <w:i w:val="0"/>
      </w:rPr>
    </w:lvl>
    <w:lvl w:ilvl="2">
      <w:start w:val="38"/>
      <w:numFmt w:val="decimal"/>
      <w:lvlText w:val="%1.%2.%3"/>
      <w:lvlJc w:val="left"/>
      <w:pPr>
        <w:tabs>
          <w:tab w:val="num" w:pos="720"/>
        </w:tabs>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7" w15:restartNumberingAfterBreak="0">
    <w:nsid w:val="73822462"/>
    <w:multiLevelType w:val="multilevel"/>
    <w:tmpl w:val="9A4E0AD0"/>
    <w:styleLink w:val="CurrentList9"/>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1.%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8" w15:restartNumberingAfterBreak="0">
    <w:nsid w:val="779F536B"/>
    <w:multiLevelType w:val="multilevel"/>
    <w:tmpl w:val="02FCC56E"/>
    <w:styleLink w:val="CurrentList2"/>
    <w:lvl w:ilvl="0">
      <w:start w:val="6"/>
      <w:numFmt w:val="decimal"/>
      <w:lvlText w:val="%1"/>
      <w:lvlJc w:val="left"/>
      <w:pPr>
        <w:tabs>
          <w:tab w:val="num" w:pos="432"/>
        </w:tabs>
        <w:ind w:left="432" w:hanging="432"/>
      </w:pPr>
      <w:rPr>
        <w:rFonts w:cs="Times New Roman" w:hint="default"/>
        <w:b/>
        <w:i w:val="0"/>
      </w:rPr>
    </w:lvl>
    <w:lvl w:ilvl="1">
      <w:start w:val="7"/>
      <w:numFmt w:val="decimal"/>
      <w:lvlText w:val="%1.%2"/>
      <w:lvlJc w:val="left"/>
      <w:pPr>
        <w:tabs>
          <w:tab w:val="num" w:pos="360"/>
        </w:tabs>
        <w:ind w:left="0" w:firstLine="0"/>
      </w:pPr>
      <w:rPr>
        <w:rFonts w:cs="Times New Roman" w:hint="default"/>
        <w:b/>
        <w:i w:val="0"/>
      </w:rPr>
    </w:lvl>
    <w:lvl w:ilvl="2">
      <w:start w:val="9"/>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9" w15:restartNumberingAfterBreak="0">
    <w:nsid w:val="78DE27A9"/>
    <w:multiLevelType w:val="multilevel"/>
    <w:tmpl w:val="7C9831E0"/>
    <w:styleLink w:val="CurrentList20"/>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Restart w:val="0"/>
      <w:lvlText w:val="%1.%2.%3.%4"/>
      <w:lvlJc w:val="left"/>
      <w:pPr>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30" w15:restartNumberingAfterBreak="0">
    <w:nsid w:val="79766A4F"/>
    <w:multiLevelType w:val="hybridMultilevel"/>
    <w:tmpl w:val="3640AD58"/>
    <w:lvl w:ilvl="0" w:tplc="04090001">
      <w:start w:val="1"/>
      <w:numFmt w:val="bullet"/>
      <w:lvlText w:val=""/>
      <w:lvlJc w:val="left"/>
      <w:pPr>
        <w:ind w:left="720" w:hanging="360"/>
      </w:pPr>
      <w:rPr>
        <w:rFonts w:ascii="Symbol" w:hAnsi="Symbol" w:hint="default"/>
      </w:rPr>
    </w:lvl>
    <w:lvl w:ilvl="1" w:tplc="6DB2D842">
      <w:start w:val="1"/>
      <w:numFmt w:val="bullet"/>
      <w:lvlText w:val="-"/>
      <w:lvlJc w:val="left"/>
      <w:pPr>
        <w:ind w:left="1440" w:hanging="360"/>
      </w:pPr>
      <w:rPr>
        <w:rFonts w:ascii="Tahoma" w:hAnsi="Tahoma"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7C3E2200"/>
    <w:multiLevelType w:val="multilevel"/>
    <w:tmpl w:val="B71AE7D8"/>
    <w:lvl w:ilvl="0">
      <w:start w:val="1"/>
      <w:numFmt w:val="decimal"/>
      <w:lvlText w:val="%1"/>
      <w:lvlJc w:val="left"/>
      <w:pPr>
        <w:ind w:left="432" w:hanging="432"/>
      </w:pPr>
    </w:lvl>
    <w:lvl w:ilvl="1">
      <w:start w:val="1"/>
      <w:numFmt w:val="decimal"/>
      <w:pStyle w:val="termNum"/>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15:restartNumberingAfterBreak="0">
    <w:nsid w:val="7FB76089"/>
    <w:multiLevelType w:val="multilevel"/>
    <w:tmpl w:val="6070253E"/>
    <w:styleLink w:val="CurrentList1"/>
    <w:lvl w:ilvl="0">
      <w:start w:val="6"/>
      <w:numFmt w:val="decimal"/>
      <w:lvlText w:val="%1"/>
      <w:lvlJc w:val="left"/>
      <w:pPr>
        <w:ind w:left="680" w:hanging="680"/>
      </w:pPr>
      <w:rPr>
        <w:rFonts w:hint="default"/>
      </w:rPr>
    </w:lvl>
    <w:lvl w:ilvl="1">
      <w:start w:val="5"/>
      <w:numFmt w:val="decimal"/>
      <w:lvlText w:val="%1.%2"/>
      <w:lvlJc w:val="left"/>
      <w:pPr>
        <w:ind w:left="680" w:hanging="680"/>
      </w:pPr>
      <w:rPr>
        <w:rFonts w:hint="default"/>
      </w:rPr>
    </w:lvl>
    <w:lvl w:ilvl="2">
      <w:start w:val="3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592662840">
    <w:abstractNumId w:val="31"/>
  </w:num>
  <w:num w:numId="2" w16cid:durableId="924992362">
    <w:abstractNumId w:val="3"/>
  </w:num>
  <w:num w:numId="3" w16cid:durableId="305550668">
    <w:abstractNumId w:val="32"/>
  </w:num>
  <w:num w:numId="4" w16cid:durableId="927931453">
    <w:abstractNumId w:val="28"/>
  </w:num>
  <w:num w:numId="5" w16cid:durableId="1820684087">
    <w:abstractNumId w:val="26"/>
  </w:num>
  <w:num w:numId="6" w16cid:durableId="1138959037">
    <w:abstractNumId w:val="16"/>
  </w:num>
  <w:num w:numId="7" w16cid:durableId="710960738">
    <w:abstractNumId w:val="0"/>
  </w:num>
  <w:num w:numId="8" w16cid:durableId="1397900271">
    <w:abstractNumId w:val="5"/>
  </w:num>
  <w:num w:numId="9" w16cid:durableId="1643540659">
    <w:abstractNumId w:val="15"/>
  </w:num>
  <w:num w:numId="10" w16cid:durableId="659233338">
    <w:abstractNumId w:val="1"/>
  </w:num>
  <w:num w:numId="11" w16cid:durableId="281494458">
    <w:abstractNumId w:val="27"/>
  </w:num>
  <w:num w:numId="12" w16cid:durableId="237785404">
    <w:abstractNumId w:val="21"/>
  </w:num>
  <w:num w:numId="13" w16cid:durableId="1634434910">
    <w:abstractNumId w:val="10"/>
  </w:num>
  <w:num w:numId="14" w16cid:durableId="1659533957">
    <w:abstractNumId w:val="21"/>
  </w:num>
  <w:num w:numId="15" w16cid:durableId="1814829592">
    <w:abstractNumId w:val="20"/>
  </w:num>
  <w:num w:numId="16" w16cid:durableId="1075127335">
    <w:abstractNumId w:val="8"/>
  </w:num>
  <w:num w:numId="17" w16cid:durableId="1820463629">
    <w:abstractNumId w:val="4"/>
  </w:num>
  <w:num w:numId="18" w16cid:durableId="814102613">
    <w:abstractNumId w:val="17"/>
  </w:num>
  <w:num w:numId="19" w16cid:durableId="1982690018">
    <w:abstractNumId w:val="22"/>
  </w:num>
  <w:num w:numId="20" w16cid:durableId="753087492">
    <w:abstractNumId w:val="6"/>
  </w:num>
  <w:num w:numId="21" w16cid:durableId="1073510438">
    <w:abstractNumId w:val="25"/>
  </w:num>
  <w:num w:numId="22" w16cid:durableId="223682148">
    <w:abstractNumId w:val="24"/>
  </w:num>
  <w:num w:numId="23" w16cid:durableId="1833445207">
    <w:abstractNumId w:val="14"/>
  </w:num>
  <w:num w:numId="24" w16cid:durableId="1433821372">
    <w:abstractNumId w:val="29"/>
  </w:num>
  <w:num w:numId="25" w16cid:durableId="1075393865">
    <w:abstractNumId w:val="13"/>
  </w:num>
  <w:num w:numId="26" w16cid:durableId="1201819998">
    <w:abstractNumId w:val="2"/>
  </w:num>
  <w:num w:numId="27" w16cid:durableId="1044675875">
    <w:abstractNumId w:val="11"/>
  </w:num>
  <w:num w:numId="28" w16cid:durableId="1057706533">
    <w:abstractNumId w:val="30"/>
  </w:num>
  <w:num w:numId="29" w16cid:durableId="1108237199">
    <w:abstractNumId w:val="23"/>
  </w:num>
  <w:num w:numId="30" w16cid:durableId="1763069805">
    <w:abstractNumId w:val="12"/>
  </w:num>
  <w:num w:numId="31" w16cid:durableId="1186559211">
    <w:abstractNumId w:val="19"/>
  </w:num>
  <w:num w:numId="32" w16cid:durableId="784084907">
    <w:abstractNumId w:val="18"/>
  </w:num>
  <w:num w:numId="33" w16cid:durableId="1923640888">
    <w:abstractNumId w:val="9"/>
  </w:num>
  <w:num w:numId="34" w16cid:durableId="461848722">
    <w:abstractNumId w:val="7"/>
  </w:num>
  <w:numIdMacAtCleanup w:val="3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ephan Schreiner">
    <w15:presenceInfo w15:providerId="None" w15:userId="Stephan Schrein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bordersDoNotSurroundHeader/>
  <w:bordersDoNotSurroundFooter/>
  <w:hideSpellingErrors/>
  <w:hideGrammaticalError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hyphenationZone w:val="425"/>
  <w:evenAndOddHeaders/>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61B0"/>
    <w:rsid w:val="000003C3"/>
    <w:rsid w:val="0000071D"/>
    <w:rsid w:val="00000BD0"/>
    <w:rsid w:val="00001CFA"/>
    <w:rsid w:val="000029CB"/>
    <w:rsid w:val="000030F4"/>
    <w:rsid w:val="0000407A"/>
    <w:rsid w:val="000051C2"/>
    <w:rsid w:val="00006AFC"/>
    <w:rsid w:val="00010781"/>
    <w:rsid w:val="000107AC"/>
    <w:rsid w:val="00011429"/>
    <w:rsid w:val="000135EA"/>
    <w:rsid w:val="0001399D"/>
    <w:rsid w:val="00013D45"/>
    <w:rsid w:val="00015320"/>
    <w:rsid w:val="00020E27"/>
    <w:rsid w:val="0002333A"/>
    <w:rsid w:val="0002441B"/>
    <w:rsid w:val="0002515A"/>
    <w:rsid w:val="000261BF"/>
    <w:rsid w:val="00030F5D"/>
    <w:rsid w:val="000314E7"/>
    <w:rsid w:val="0003294F"/>
    <w:rsid w:val="00032DD5"/>
    <w:rsid w:val="00034C67"/>
    <w:rsid w:val="00037766"/>
    <w:rsid w:val="000404B0"/>
    <w:rsid w:val="00040623"/>
    <w:rsid w:val="00042ACD"/>
    <w:rsid w:val="00042F59"/>
    <w:rsid w:val="00044445"/>
    <w:rsid w:val="00044C8B"/>
    <w:rsid w:val="0004648E"/>
    <w:rsid w:val="000465B7"/>
    <w:rsid w:val="000466BC"/>
    <w:rsid w:val="00046E98"/>
    <w:rsid w:val="0004745C"/>
    <w:rsid w:val="00047F5B"/>
    <w:rsid w:val="00050244"/>
    <w:rsid w:val="00050CD0"/>
    <w:rsid w:val="00051C5A"/>
    <w:rsid w:val="00052262"/>
    <w:rsid w:val="00055455"/>
    <w:rsid w:val="00055853"/>
    <w:rsid w:val="00055C7B"/>
    <w:rsid w:val="00056990"/>
    <w:rsid w:val="000570F0"/>
    <w:rsid w:val="00060093"/>
    <w:rsid w:val="000632FE"/>
    <w:rsid w:val="00064708"/>
    <w:rsid w:val="000647E3"/>
    <w:rsid w:val="00064BEA"/>
    <w:rsid w:val="00067125"/>
    <w:rsid w:val="000671D8"/>
    <w:rsid w:val="00067337"/>
    <w:rsid w:val="00070B3F"/>
    <w:rsid w:val="00070DDB"/>
    <w:rsid w:val="00072879"/>
    <w:rsid w:val="00075EDE"/>
    <w:rsid w:val="000777FC"/>
    <w:rsid w:val="00080835"/>
    <w:rsid w:val="00081B13"/>
    <w:rsid w:val="00083ED7"/>
    <w:rsid w:val="00085230"/>
    <w:rsid w:val="0008664F"/>
    <w:rsid w:val="00087C62"/>
    <w:rsid w:val="00090623"/>
    <w:rsid w:val="000928B8"/>
    <w:rsid w:val="00093039"/>
    <w:rsid w:val="00095484"/>
    <w:rsid w:val="00096013"/>
    <w:rsid w:val="0009604E"/>
    <w:rsid w:val="000960C4"/>
    <w:rsid w:val="00096387"/>
    <w:rsid w:val="0009720E"/>
    <w:rsid w:val="00097E1A"/>
    <w:rsid w:val="000A17D3"/>
    <w:rsid w:val="000A181F"/>
    <w:rsid w:val="000A18B1"/>
    <w:rsid w:val="000A1D19"/>
    <w:rsid w:val="000A2273"/>
    <w:rsid w:val="000A29EB"/>
    <w:rsid w:val="000A3CBE"/>
    <w:rsid w:val="000A4D65"/>
    <w:rsid w:val="000A5F55"/>
    <w:rsid w:val="000A698C"/>
    <w:rsid w:val="000A6D8E"/>
    <w:rsid w:val="000A706D"/>
    <w:rsid w:val="000A78D4"/>
    <w:rsid w:val="000B0743"/>
    <w:rsid w:val="000B21E2"/>
    <w:rsid w:val="000B26A7"/>
    <w:rsid w:val="000B34EB"/>
    <w:rsid w:val="000B3D64"/>
    <w:rsid w:val="000B6BC2"/>
    <w:rsid w:val="000C033F"/>
    <w:rsid w:val="000C1D0B"/>
    <w:rsid w:val="000C25B0"/>
    <w:rsid w:val="000C3E16"/>
    <w:rsid w:val="000C5F20"/>
    <w:rsid w:val="000C635E"/>
    <w:rsid w:val="000C793F"/>
    <w:rsid w:val="000D09EB"/>
    <w:rsid w:val="000D148D"/>
    <w:rsid w:val="000D41C4"/>
    <w:rsid w:val="000D485B"/>
    <w:rsid w:val="000D6B21"/>
    <w:rsid w:val="000E1131"/>
    <w:rsid w:val="000E2FBC"/>
    <w:rsid w:val="000E3862"/>
    <w:rsid w:val="000E3F71"/>
    <w:rsid w:val="000E5F53"/>
    <w:rsid w:val="000F068E"/>
    <w:rsid w:val="000F48A4"/>
    <w:rsid w:val="000F7812"/>
    <w:rsid w:val="00100FE2"/>
    <w:rsid w:val="001026F0"/>
    <w:rsid w:val="00107F66"/>
    <w:rsid w:val="00110269"/>
    <w:rsid w:val="00110E00"/>
    <w:rsid w:val="00111063"/>
    <w:rsid w:val="0011218A"/>
    <w:rsid w:val="00112FCE"/>
    <w:rsid w:val="00113E36"/>
    <w:rsid w:val="00114A1F"/>
    <w:rsid w:val="0012200C"/>
    <w:rsid w:val="00122077"/>
    <w:rsid w:val="00122F99"/>
    <w:rsid w:val="001236C1"/>
    <w:rsid w:val="00123EB5"/>
    <w:rsid w:val="00124577"/>
    <w:rsid w:val="00127C12"/>
    <w:rsid w:val="00133A45"/>
    <w:rsid w:val="00133D1B"/>
    <w:rsid w:val="00134569"/>
    <w:rsid w:val="001353A8"/>
    <w:rsid w:val="001431AE"/>
    <w:rsid w:val="001459C4"/>
    <w:rsid w:val="00145F43"/>
    <w:rsid w:val="00145F9F"/>
    <w:rsid w:val="0014646E"/>
    <w:rsid w:val="00150A71"/>
    <w:rsid w:val="00152487"/>
    <w:rsid w:val="001524CC"/>
    <w:rsid w:val="001527A3"/>
    <w:rsid w:val="0015508D"/>
    <w:rsid w:val="001559DE"/>
    <w:rsid w:val="00155D58"/>
    <w:rsid w:val="0015617F"/>
    <w:rsid w:val="00156DC9"/>
    <w:rsid w:val="00160E9D"/>
    <w:rsid w:val="001624FD"/>
    <w:rsid w:val="0016339F"/>
    <w:rsid w:val="00163AEB"/>
    <w:rsid w:val="0016409C"/>
    <w:rsid w:val="00164368"/>
    <w:rsid w:val="00166B24"/>
    <w:rsid w:val="00166F8A"/>
    <w:rsid w:val="001679F7"/>
    <w:rsid w:val="00167F41"/>
    <w:rsid w:val="00171257"/>
    <w:rsid w:val="0017215C"/>
    <w:rsid w:val="001726E3"/>
    <w:rsid w:val="001776C7"/>
    <w:rsid w:val="001776D8"/>
    <w:rsid w:val="001801E9"/>
    <w:rsid w:val="00182CEB"/>
    <w:rsid w:val="0018640E"/>
    <w:rsid w:val="001864F0"/>
    <w:rsid w:val="001869CA"/>
    <w:rsid w:val="0019171E"/>
    <w:rsid w:val="00191F2D"/>
    <w:rsid w:val="001920CC"/>
    <w:rsid w:val="001927E9"/>
    <w:rsid w:val="00192EE5"/>
    <w:rsid w:val="001944E4"/>
    <w:rsid w:val="00194542"/>
    <w:rsid w:val="00194B61"/>
    <w:rsid w:val="0019511A"/>
    <w:rsid w:val="00196975"/>
    <w:rsid w:val="0019719A"/>
    <w:rsid w:val="001973B0"/>
    <w:rsid w:val="001A0627"/>
    <w:rsid w:val="001A0B0F"/>
    <w:rsid w:val="001A15EA"/>
    <w:rsid w:val="001A2CB7"/>
    <w:rsid w:val="001A2FA8"/>
    <w:rsid w:val="001A33D0"/>
    <w:rsid w:val="001A4200"/>
    <w:rsid w:val="001A42A5"/>
    <w:rsid w:val="001A49CE"/>
    <w:rsid w:val="001A4FF6"/>
    <w:rsid w:val="001A5F1E"/>
    <w:rsid w:val="001B1884"/>
    <w:rsid w:val="001B2619"/>
    <w:rsid w:val="001B3BB9"/>
    <w:rsid w:val="001B51CD"/>
    <w:rsid w:val="001B5400"/>
    <w:rsid w:val="001B6C3E"/>
    <w:rsid w:val="001B76A0"/>
    <w:rsid w:val="001B7DCB"/>
    <w:rsid w:val="001B7E24"/>
    <w:rsid w:val="001C1553"/>
    <w:rsid w:val="001C330F"/>
    <w:rsid w:val="001C58F3"/>
    <w:rsid w:val="001C6575"/>
    <w:rsid w:val="001C67D9"/>
    <w:rsid w:val="001C7903"/>
    <w:rsid w:val="001D04B2"/>
    <w:rsid w:val="001D2971"/>
    <w:rsid w:val="001D2F31"/>
    <w:rsid w:val="001D4500"/>
    <w:rsid w:val="001D547C"/>
    <w:rsid w:val="001D59C2"/>
    <w:rsid w:val="001D5C4F"/>
    <w:rsid w:val="001D6073"/>
    <w:rsid w:val="001D6480"/>
    <w:rsid w:val="001D6E3A"/>
    <w:rsid w:val="001D7C53"/>
    <w:rsid w:val="001E09C2"/>
    <w:rsid w:val="001E4848"/>
    <w:rsid w:val="001E5330"/>
    <w:rsid w:val="001E595F"/>
    <w:rsid w:val="001E702D"/>
    <w:rsid w:val="001F05B4"/>
    <w:rsid w:val="001F1581"/>
    <w:rsid w:val="001F42F8"/>
    <w:rsid w:val="001F69D9"/>
    <w:rsid w:val="001F72BD"/>
    <w:rsid w:val="001F7968"/>
    <w:rsid w:val="0020352D"/>
    <w:rsid w:val="002038D1"/>
    <w:rsid w:val="002040B4"/>
    <w:rsid w:val="00204FB5"/>
    <w:rsid w:val="002052ED"/>
    <w:rsid w:val="00205426"/>
    <w:rsid w:val="00205D83"/>
    <w:rsid w:val="00206394"/>
    <w:rsid w:val="00210442"/>
    <w:rsid w:val="002113DB"/>
    <w:rsid w:val="00211566"/>
    <w:rsid w:val="00213CDC"/>
    <w:rsid w:val="002142D3"/>
    <w:rsid w:val="00214F94"/>
    <w:rsid w:val="0021721F"/>
    <w:rsid w:val="002177EB"/>
    <w:rsid w:val="00220046"/>
    <w:rsid w:val="00220A8A"/>
    <w:rsid w:val="00221012"/>
    <w:rsid w:val="002228CC"/>
    <w:rsid w:val="002236C3"/>
    <w:rsid w:val="0022401C"/>
    <w:rsid w:val="002246AC"/>
    <w:rsid w:val="00231776"/>
    <w:rsid w:val="002339B5"/>
    <w:rsid w:val="00233FBF"/>
    <w:rsid w:val="002340E0"/>
    <w:rsid w:val="0023474D"/>
    <w:rsid w:val="00236FEC"/>
    <w:rsid w:val="00237618"/>
    <w:rsid w:val="00237A4F"/>
    <w:rsid w:val="00240506"/>
    <w:rsid w:val="002419B2"/>
    <w:rsid w:val="002426A3"/>
    <w:rsid w:val="002442F8"/>
    <w:rsid w:val="00245F24"/>
    <w:rsid w:val="00251F2C"/>
    <w:rsid w:val="00253EF2"/>
    <w:rsid w:val="00254EB2"/>
    <w:rsid w:val="00255C35"/>
    <w:rsid w:val="00255DFA"/>
    <w:rsid w:val="002569BA"/>
    <w:rsid w:val="00260458"/>
    <w:rsid w:val="002621E8"/>
    <w:rsid w:val="00262232"/>
    <w:rsid w:val="002623A8"/>
    <w:rsid w:val="00262561"/>
    <w:rsid w:val="00262A5A"/>
    <w:rsid w:val="00263CD9"/>
    <w:rsid w:val="00264095"/>
    <w:rsid w:val="002655A2"/>
    <w:rsid w:val="00265B20"/>
    <w:rsid w:val="002661CA"/>
    <w:rsid w:val="00266719"/>
    <w:rsid w:val="00266CFD"/>
    <w:rsid w:val="00266FF8"/>
    <w:rsid w:val="00267D9D"/>
    <w:rsid w:val="00270683"/>
    <w:rsid w:val="00270EFC"/>
    <w:rsid w:val="00272564"/>
    <w:rsid w:val="00274199"/>
    <w:rsid w:val="00274C9B"/>
    <w:rsid w:val="0027614B"/>
    <w:rsid w:val="00277163"/>
    <w:rsid w:val="002771CE"/>
    <w:rsid w:val="00281EED"/>
    <w:rsid w:val="00283E54"/>
    <w:rsid w:val="0028448D"/>
    <w:rsid w:val="002865BA"/>
    <w:rsid w:val="0028672D"/>
    <w:rsid w:val="002868FE"/>
    <w:rsid w:val="002879D1"/>
    <w:rsid w:val="00291AF3"/>
    <w:rsid w:val="00291B4B"/>
    <w:rsid w:val="00291B9D"/>
    <w:rsid w:val="0029243C"/>
    <w:rsid w:val="00292F19"/>
    <w:rsid w:val="002930D3"/>
    <w:rsid w:val="002942AC"/>
    <w:rsid w:val="00294CF1"/>
    <w:rsid w:val="00294FB0"/>
    <w:rsid w:val="002958D8"/>
    <w:rsid w:val="00297153"/>
    <w:rsid w:val="0029724F"/>
    <w:rsid w:val="002977FF"/>
    <w:rsid w:val="002978A9"/>
    <w:rsid w:val="002A09A5"/>
    <w:rsid w:val="002A10EE"/>
    <w:rsid w:val="002A21B5"/>
    <w:rsid w:val="002A2B26"/>
    <w:rsid w:val="002A3D30"/>
    <w:rsid w:val="002A48DE"/>
    <w:rsid w:val="002A4D1B"/>
    <w:rsid w:val="002A50DC"/>
    <w:rsid w:val="002A5192"/>
    <w:rsid w:val="002A5242"/>
    <w:rsid w:val="002A6FE1"/>
    <w:rsid w:val="002A7CE7"/>
    <w:rsid w:val="002A7F93"/>
    <w:rsid w:val="002B0AD0"/>
    <w:rsid w:val="002B2937"/>
    <w:rsid w:val="002B3BDD"/>
    <w:rsid w:val="002B4037"/>
    <w:rsid w:val="002B7C5B"/>
    <w:rsid w:val="002B7F6F"/>
    <w:rsid w:val="002C08A7"/>
    <w:rsid w:val="002C0C4A"/>
    <w:rsid w:val="002C0CB5"/>
    <w:rsid w:val="002C1783"/>
    <w:rsid w:val="002C1AE5"/>
    <w:rsid w:val="002C453D"/>
    <w:rsid w:val="002C4600"/>
    <w:rsid w:val="002C49AE"/>
    <w:rsid w:val="002C6081"/>
    <w:rsid w:val="002C7C59"/>
    <w:rsid w:val="002D11FC"/>
    <w:rsid w:val="002D26B1"/>
    <w:rsid w:val="002D285D"/>
    <w:rsid w:val="002D2CB4"/>
    <w:rsid w:val="002D4703"/>
    <w:rsid w:val="002D5667"/>
    <w:rsid w:val="002D7D30"/>
    <w:rsid w:val="002E0796"/>
    <w:rsid w:val="002E0D33"/>
    <w:rsid w:val="002E10B8"/>
    <w:rsid w:val="002E24EE"/>
    <w:rsid w:val="002E374C"/>
    <w:rsid w:val="002E4847"/>
    <w:rsid w:val="002E4FF0"/>
    <w:rsid w:val="002E59EE"/>
    <w:rsid w:val="002E5AA0"/>
    <w:rsid w:val="002E7795"/>
    <w:rsid w:val="002F0FA5"/>
    <w:rsid w:val="002F0FCD"/>
    <w:rsid w:val="002F11A3"/>
    <w:rsid w:val="002F2584"/>
    <w:rsid w:val="002F4CA0"/>
    <w:rsid w:val="002F4E01"/>
    <w:rsid w:val="002F5AD6"/>
    <w:rsid w:val="002F5DD5"/>
    <w:rsid w:val="002F6596"/>
    <w:rsid w:val="002F6CB7"/>
    <w:rsid w:val="002F7EEF"/>
    <w:rsid w:val="0030023E"/>
    <w:rsid w:val="00302B55"/>
    <w:rsid w:val="0030364A"/>
    <w:rsid w:val="00303759"/>
    <w:rsid w:val="00304597"/>
    <w:rsid w:val="00305732"/>
    <w:rsid w:val="00306603"/>
    <w:rsid w:val="00306E94"/>
    <w:rsid w:val="00307C44"/>
    <w:rsid w:val="00312BA8"/>
    <w:rsid w:val="0031350C"/>
    <w:rsid w:val="00313543"/>
    <w:rsid w:val="00314414"/>
    <w:rsid w:val="00314835"/>
    <w:rsid w:val="003150BE"/>
    <w:rsid w:val="003178D9"/>
    <w:rsid w:val="0031798A"/>
    <w:rsid w:val="00320BC7"/>
    <w:rsid w:val="0032158E"/>
    <w:rsid w:val="00321737"/>
    <w:rsid w:val="00322549"/>
    <w:rsid w:val="003225D0"/>
    <w:rsid w:val="00322F68"/>
    <w:rsid w:val="003270E3"/>
    <w:rsid w:val="00327568"/>
    <w:rsid w:val="003275E1"/>
    <w:rsid w:val="00327FC1"/>
    <w:rsid w:val="00330C43"/>
    <w:rsid w:val="00333718"/>
    <w:rsid w:val="003343C1"/>
    <w:rsid w:val="00334469"/>
    <w:rsid w:val="00334CE0"/>
    <w:rsid w:val="0033608F"/>
    <w:rsid w:val="0033616F"/>
    <w:rsid w:val="003361BA"/>
    <w:rsid w:val="0034209B"/>
    <w:rsid w:val="003424A9"/>
    <w:rsid w:val="003441B4"/>
    <w:rsid w:val="003449D6"/>
    <w:rsid w:val="00346637"/>
    <w:rsid w:val="003469EA"/>
    <w:rsid w:val="00346ECA"/>
    <w:rsid w:val="00347FB5"/>
    <w:rsid w:val="00354D8C"/>
    <w:rsid w:val="0035551F"/>
    <w:rsid w:val="003558BF"/>
    <w:rsid w:val="00355E91"/>
    <w:rsid w:val="00357A57"/>
    <w:rsid w:val="00360077"/>
    <w:rsid w:val="003600A0"/>
    <w:rsid w:val="003616BE"/>
    <w:rsid w:val="00362EE8"/>
    <w:rsid w:val="003643AA"/>
    <w:rsid w:val="0036491B"/>
    <w:rsid w:val="00364B6A"/>
    <w:rsid w:val="00364F0E"/>
    <w:rsid w:val="00370D9E"/>
    <w:rsid w:val="00370F3B"/>
    <w:rsid w:val="00371151"/>
    <w:rsid w:val="00372298"/>
    <w:rsid w:val="00373501"/>
    <w:rsid w:val="00375195"/>
    <w:rsid w:val="00375A87"/>
    <w:rsid w:val="00377CEC"/>
    <w:rsid w:val="003804F8"/>
    <w:rsid w:val="00380713"/>
    <w:rsid w:val="003809A2"/>
    <w:rsid w:val="00380D9B"/>
    <w:rsid w:val="003848A1"/>
    <w:rsid w:val="00386472"/>
    <w:rsid w:val="003904B7"/>
    <w:rsid w:val="00390551"/>
    <w:rsid w:val="00391750"/>
    <w:rsid w:val="00391C20"/>
    <w:rsid w:val="00392157"/>
    <w:rsid w:val="00392A78"/>
    <w:rsid w:val="00393296"/>
    <w:rsid w:val="00394EF3"/>
    <w:rsid w:val="003950FD"/>
    <w:rsid w:val="003955E5"/>
    <w:rsid w:val="00395A64"/>
    <w:rsid w:val="00395E39"/>
    <w:rsid w:val="003974D7"/>
    <w:rsid w:val="0039765A"/>
    <w:rsid w:val="003A0890"/>
    <w:rsid w:val="003A19C6"/>
    <w:rsid w:val="003A2816"/>
    <w:rsid w:val="003A2FE5"/>
    <w:rsid w:val="003A3140"/>
    <w:rsid w:val="003A31AE"/>
    <w:rsid w:val="003A4DBD"/>
    <w:rsid w:val="003A5F12"/>
    <w:rsid w:val="003A636B"/>
    <w:rsid w:val="003A683A"/>
    <w:rsid w:val="003A7556"/>
    <w:rsid w:val="003B0F83"/>
    <w:rsid w:val="003B153F"/>
    <w:rsid w:val="003B24F7"/>
    <w:rsid w:val="003B2E55"/>
    <w:rsid w:val="003B3DA7"/>
    <w:rsid w:val="003B3E5E"/>
    <w:rsid w:val="003B4541"/>
    <w:rsid w:val="003B7809"/>
    <w:rsid w:val="003C0238"/>
    <w:rsid w:val="003C1707"/>
    <w:rsid w:val="003C1AED"/>
    <w:rsid w:val="003C2632"/>
    <w:rsid w:val="003C7270"/>
    <w:rsid w:val="003D04B1"/>
    <w:rsid w:val="003D169A"/>
    <w:rsid w:val="003D485B"/>
    <w:rsid w:val="003D49F7"/>
    <w:rsid w:val="003D4C43"/>
    <w:rsid w:val="003D4DC4"/>
    <w:rsid w:val="003D5199"/>
    <w:rsid w:val="003D56C4"/>
    <w:rsid w:val="003D6386"/>
    <w:rsid w:val="003E184C"/>
    <w:rsid w:val="003E18BB"/>
    <w:rsid w:val="003E3CAB"/>
    <w:rsid w:val="003E47D0"/>
    <w:rsid w:val="003E6271"/>
    <w:rsid w:val="003F0348"/>
    <w:rsid w:val="003F089F"/>
    <w:rsid w:val="003F101B"/>
    <w:rsid w:val="003F142D"/>
    <w:rsid w:val="003F3954"/>
    <w:rsid w:val="003F4670"/>
    <w:rsid w:val="003F495D"/>
    <w:rsid w:val="003F4EB2"/>
    <w:rsid w:val="003F55A5"/>
    <w:rsid w:val="003F5E61"/>
    <w:rsid w:val="003F62C3"/>
    <w:rsid w:val="003F67B6"/>
    <w:rsid w:val="004007AA"/>
    <w:rsid w:val="00400F60"/>
    <w:rsid w:val="00401025"/>
    <w:rsid w:val="00401A48"/>
    <w:rsid w:val="00402654"/>
    <w:rsid w:val="00404B14"/>
    <w:rsid w:val="00404DBD"/>
    <w:rsid w:val="00405669"/>
    <w:rsid w:val="00405D81"/>
    <w:rsid w:val="00406C52"/>
    <w:rsid w:val="00407218"/>
    <w:rsid w:val="00407C25"/>
    <w:rsid w:val="004136A7"/>
    <w:rsid w:val="00415FE1"/>
    <w:rsid w:val="00416CCB"/>
    <w:rsid w:val="0041794A"/>
    <w:rsid w:val="004203AD"/>
    <w:rsid w:val="0042084A"/>
    <w:rsid w:val="00422AE2"/>
    <w:rsid w:val="0042622F"/>
    <w:rsid w:val="00427D6E"/>
    <w:rsid w:val="004306BE"/>
    <w:rsid w:val="00432B95"/>
    <w:rsid w:val="00433FEC"/>
    <w:rsid w:val="0043434A"/>
    <w:rsid w:val="00434E51"/>
    <w:rsid w:val="00435F4E"/>
    <w:rsid w:val="0043619E"/>
    <w:rsid w:val="004421EF"/>
    <w:rsid w:val="00443376"/>
    <w:rsid w:val="004438A1"/>
    <w:rsid w:val="00444193"/>
    <w:rsid w:val="00446B8C"/>
    <w:rsid w:val="00446F9B"/>
    <w:rsid w:val="00450927"/>
    <w:rsid w:val="004511A3"/>
    <w:rsid w:val="004543EA"/>
    <w:rsid w:val="0045442F"/>
    <w:rsid w:val="00455F4A"/>
    <w:rsid w:val="004560A8"/>
    <w:rsid w:val="00456BEF"/>
    <w:rsid w:val="0045744A"/>
    <w:rsid w:val="00457E73"/>
    <w:rsid w:val="00461CCC"/>
    <w:rsid w:val="004623C6"/>
    <w:rsid w:val="00463781"/>
    <w:rsid w:val="00463C7B"/>
    <w:rsid w:val="004648DB"/>
    <w:rsid w:val="0046565D"/>
    <w:rsid w:val="00465A0B"/>
    <w:rsid w:val="004662B4"/>
    <w:rsid w:val="00467425"/>
    <w:rsid w:val="004711EF"/>
    <w:rsid w:val="00471FF2"/>
    <w:rsid w:val="00473751"/>
    <w:rsid w:val="00475BFC"/>
    <w:rsid w:val="00475E53"/>
    <w:rsid w:val="00477CE7"/>
    <w:rsid w:val="0048081D"/>
    <w:rsid w:val="00481387"/>
    <w:rsid w:val="00484583"/>
    <w:rsid w:val="00484FA3"/>
    <w:rsid w:val="004853A2"/>
    <w:rsid w:val="00486996"/>
    <w:rsid w:val="0049009B"/>
    <w:rsid w:val="00490566"/>
    <w:rsid w:val="004907B0"/>
    <w:rsid w:val="00490CBC"/>
    <w:rsid w:val="00490CCB"/>
    <w:rsid w:val="004911BD"/>
    <w:rsid w:val="00494A99"/>
    <w:rsid w:val="00495D39"/>
    <w:rsid w:val="0049666A"/>
    <w:rsid w:val="00497547"/>
    <w:rsid w:val="004A0984"/>
    <w:rsid w:val="004A0F5A"/>
    <w:rsid w:val="004A25D1"/>
    <w:rsid w:val="004A2DC1"/>
    <w:rsid w:val="004A3DA5"/>
    <w:rsid w:val="004A5928"/>
    <w:rsid w:val="004A70B6"/>
    <w:rsid w:val="004A7D2B"/>
    <w:rsid w:val="004B0C85"/>
    <w:rsid w:val="004B405B"/>
    <w:rsid w:val="004B4759"/>
    <w:rsid w:val="004B494D"/>
    <w:rsid w:val="004B4A33"/>
    <w:rsid w:val="004B6A66"/>
    <w:rsid w:val="004B720C"/>
    <w:rsid w:val="004C0962"/>
    <w:rsid w:val="004C13A5"/>
    <w:rsid w:val="004C241D"/>
    <w:rsid w:val="004C38AA"/>
    <w:rsid w:val="004C3ADF"/>
    <w:rsid w:val="004C3AEE"/>
    <w:rsid w:val="004C40A1"/>
    <w:rsid w:val="004C555E"/>
    <w:rsid w:val="004C5654"/>
    <w:rsid w:val="004C6EC8"/>
    <w:rsid w:val="004D06BE"/>
    <w:rsid w:val="004D10AF"/>
    <w:rsid w:val="004D14D2"/>
    <w:rsid w:val="004D16C0"/>
    <w:rsid w:val="004D2C95"/>
    <w:rsid w:val="004D51CE"/>
    <w:rsid w:val="004D5279"/>
    <w:rsid w:val="004E0D54"/>
    <w:rsid w:val="004E2C1F"/>
    <w:rsid w:val="004E365E"/>
    <w:rsid w:val="004E384B"/>
    <w:rsid w:val="004E4745"/>
    <w:rsid w:val="004E53A7"/>
    <w:rsid w:val="004E5BF8"/>
    <w:rsid w:val="004E6B8A"/>
    <w:rsid w:val="004E6E8E"/>
    <w:rsid w:val="004E770D"/>
    <w:rsid w:val="004E7C77"/>
    <w:rsid w:val="004E7F58"/>
    <w:rsid w:val="004F0E07"/>
    <w:rsid w:val="004F0FB3"/>
    <w:rsid w:val="004F10D8"/>
    <w:rsid w:val="004F239A"/>
    <w:rsid w:val="004F37BF"/>
    <w:rsid w:val="004F3C8B"/>
    <w:rsid w:val="004F46CC"/>
    <w:rsid w:val="004F5CFB"/>
    <w:rsid w:val="004F5D8B"/>
    <w:rsid w:val="004F5E87"/>
    <w:rsid w:val="00500792"/>
    <w:rsid w:val="00503A93"/>
    <w:rsid w:val="00503E3F"/>
    <w:rsid w:val="0050488C"/>
    <w:rsid w:val="0050651F"/>
    <w:rsid w:val="005067A0"/>
    <w:rsid w:val="00506EBD"/>
    <w:rsid w:val="0050725F"/>
    <w:rsid w:val="00510524"/>
    <w:rsid w:val="00511C80"/>
    <w:rsid w:val="00511FB5"/>
    <w:rsid w:val="0051230A"/>
    <w:rsid w:val="005139E6"/>
    <w:rsid w:val="005143E9"/>
    <w:rsid w:val="00515641"/>
    <w:rsid w:val="00515BDB"/>
    <w:rsid w:val="00515CD9"/>
    <w:rsid w:val="005166EC"/>
    <w:rsid w:val="005169E8"/>
    <w:rsid w:val="00517FA6"/>
    <w:rsid w:val="005208A1"/>
    <w:rsid w:val="00521FD9"/>
    <w:rsid w:val="00522E68"/>
    <w:rsid w:val="005257BD"/>
    <w:rsid w:val="00526284"/>
    <w:rsid w:val="00526AFF"/>
    <w:rsid w:val="00526DF7"/>
    <w:rsid w:val="005303E8"/>
    <w:rsid w:val="0053072E"/>
    <w:rsid w:val="00531CD9"/>
    <w:rsid w:val="00532847"/>
    <w:rsid w:val="00532ECF"/>
    <w:rsid w:val="00535A79"/>
    <w:rsid w:val="00535D8C"/>
    <w:rsid w:val="00535F80"/>
    <w:rsid w:val="0053727D"/>
    <w:rsid w:val="005406F3"/>
    <w:rsid w:val="00540B78"/>
    <w:rsid w:val="00540F77"/>
    <w:rsid w:val="005412B3"/>
    <w:rsid w:val="00541BE5"/>
    <w:rsid w:val="005424CE"/>
    <w:rsid w:val="00542708"/>
    <w:rsid w:val="005448C8"/>
    <w:rsid w:val="00545B10"/>
    <w:rsid w:val="005468C9"/>
    <w:rsid w:val="0054719A"/>
    <w:rsid w:val="0054733A"/>
    <w:rsid w:val="00550C21"/>
    <w:rsid w:val="00552492"/>
    <w:rsid w:val="00552EE7"/>
    <w:rsid w:val="00553111"/>
    <w:rsid w:val="0055468C"/>
    <w:rsid w:val="00554693"/>
    <w:rsid w:val="00555E95"/>
    <w:rsid w:val="005571BB"/>
    <w:rsid w:val="005572C6"/>
    <w:rsid w:val="005576D5"/>
    <w:rsid w:val="005578A1"/>
    <w:rsid w:val="00561594"/>
    <w:rsid w:val="0056391D"/>
    <w:rsid w:val="00565533"/>
    <w:rsid w:val="00565BB5"/>
    <w:rsid w:val="00566AA0"/>
    <w:rsid w:val="00567797"/>
    <w:rsid w:val="00567A09"/>
    <w:rsid w:val="00567F5F"/>
    <w:rsid w:val="00570B2E"/>
    <w:rsid w:val="00571AA4"/>
    <w:rsid w:val="00572336"/>
    <w:rsid w:val="005729E0"/>
    <w:rsid w:val="00572BAA"/>
    <w:rsid w:val="00574173"/>
    <w:rsid w:val="005744D3"/>
    <w:rsid w:val="00574578"/>
    <w:rsid w:val="005755B8"/>
    <w:rsid w:val="00577D03"/>
    <w:rsid w:val="0058068B"/>
    <w:rsid w:val="00581A96"/>
    <w:rsid w:val="00581CFB"/>
    <w:rsid w:val="00585018"/>
    <w:rsid w:val="005850AD"/>
    <w:rsid w:val="005853C3"/>
    <w:rsid w:val="005853FE"/>
    <w:rsid w:val="00586CFE"/>
    <w:rsid w:val="00587082"/>
    <w:rsid w:val="00587DF3"/>
    <w:rsid w:val="0059031C"/>
    <w:rsid w:val="005904B1"/>
    <w:rsid w:val="005927AC"/>
    <w:rsid w:val="00592C18"/>
    <w:rsid w:val="00593BD5"/>
    <w:rsid w:val="005942C4"/>
    <w:rsid w:val="00595093"/>
    <w:rsid w:val="00596A56"/>
    <w:rsid w:val="00596E93"/>
    <w:rsid w:val="005A0BE9"/>
    <w:rsid w:val="005A2761"/>
    <w:rsid w:val="005A298F"/>
    <w:rsid w:val="005A2D81"/>
    <w:rsid w:val="005A3473"/>
    <w:rsid w:val="005A427B"/>
    <w:rsid w:val="005A4988"/>
    <w:rsid w:val="005A4D7A"/>
    <w:rsid w:val="005A5033"/>
    <w:rsid w:val="005A5EEE"/>
    <w:rsid w:val="005A6509"/>
    <w:rsid w:val="005A7386"/>
    <w:rsid w:val="005A7520"/>
    <w:rsid w:val="005A7F40"/>
    <w:rsid w:val="005B1A4D"/>
    <w:rsid w:val="005B3EC6"/>
    <w:rsid w:val="005B4CDB"/>
    <w:rsid w:val="005B7CB3"/>
    <w:rsid w:val="005C0C3A"/>
    <w:rsid w:val="005C1F02"/>
    <w:rsid w:val="005C2F23"/>
    <w:rsid w:val="005C6146"/>
    <w:rsid w:val="005D0287"/>
    <w:rsid w:val="005D0E48"/>
    <w:rsid w:val="005D207B"/>
    <w:rsid w:val="005D22A0"/>
    <w:rsid w:val="005D23EE"/>
    <w:rsid w:val="005D2D3B"/>
    <w:rsid w:val="005D42D0"/>
    <w:rsid w:val="005D6017"/>
    <w:rsid w:val="005D6238"/>
    <w:rsid w:val="005D79AC"/>
    <w:rsid w:val="005E0008"/>
    <w:rsid w:val="005E1A92"/>
    <w:rsid w:val="005E2F33"/>
    <w:rsid w:val="005E35A1"/>
    <w:rsid w:val="005E3E18"/>
    <w:rsid w:val="005F4951"/>
    <w:rsid w:val="005F67A4"/>
    <w:rsid w:val="005F723F"/>
    <w:rsid w:val="006012F2"/>
    <w:rsid w:val="00601517"/>
    <w:rsid w:val="00601B7D"/>
    <w:rsid w:val="00602394"/>
    <w:rsid w:val="00604161"/>
    <w:rsid w:val="006042A2"/>
    <w:rsid w:val="006058CD"/>
    <w:rsid w:val="00610B11"/>
    <w:rsid w:val="00610D56"/>
    <w:rsid w:val="00611698"/>
    <w:rsid w:val="006116F6"/>
    <w:rsid w:val="0061181D"/>
    <w:rsid w:val="00612B60"/>
    <w:rsid w:val="00612CBC"/>
    <w:rsid w:val="00613738"/>
    <w:rsid w:val="006139C0"/>
    <w:rsid w:val="00614987"/>
    <w:rsid w:val="00614BB5"/>
    <w:rsid w:val="0062099C"/>
    <w:rsid w:val="00620BA2"/>
    <w:rsid w:val="006220FA"/>
    <w:rsid w:val="006246EF"/>
    <w:rsid w:val="006254FE"/>
    <w:rsid w:val="006265A0"/>
    <w:rsid w:val="00627113"/>
    <w:rsid w:val="006300AF"/>
    <w:rsid w:val="006317D8"/>
    <w:rsid w:val="00631C4F"/>
    <w:rsid w:val="00631E53"/>
    <w:rsid w:val="006320D8"/>
    <w:rsid w:val="00635425"/>
    <w:rsid w:val="00635C6C"/>
    <w:rsid w:val="00637959"/>
    <w:rsid w:val="00637D59"/>
    <w:rsid w:val="00641B96"/>
    <w:rsid w:val="00641ECA"/>
    <w:rsid w:val="0064491C"/>
    <w:rsid w:val="006467CE"/>
    <w:rsid w:val="0065290E"/>
    <w:rsid w:val="00652AD8"/>
    <w:rsid w:val="0065351D"/>
    <w:rsid w:val="00654999"/>
    <w:rsid w:val="006557EE"/>
    <w:rsid w:val="00656266"/>
    <w:rsid w:val="00656B0A"/>
    <w:rsid w:val="00656F92"/>
    <w:rsid w:val="006612D4"/>
    <w:rsid w:val="006626B0"/>
    <w:rsid w:val="00662C9A"/>
    <w:rsid w:val="006651E1"/>
    <w:rsid w:val="00665324"/>
    <w:rsid w:val="00666547"/>
    <w:rsid w:val="006674CB"/>
    <w:rsid w:val="006725D2"/>
    <w:rsid w:val="00672A94"/>
    <w:rsid w:val="00673172"/>
    <w:rsid w:val="0067448F"/>
    <w:rsid w:val="00674AB2"/>
    <w:rsid w:val="0067545B"/>
    <w:rsid w:val="00676019"/>
    <w:rsid w:val="00680531"/>
    <w:rsid w:val="0068101F"/>
    <w:rsid w:val="0068205E"/>
    <w:rsid w:val="006825B6"/>
    <w:rsid w:val="0068332A"/>
    <w:rsid w:val="0068487C"/>
    <w:rsid w:val="0068622D"/>
    <w:rsid w:val="0068627D"/>
    <w:rsid w:val="00687B94"/>
    <w:rsid w:val="00687BA8"/>
    <w:rsid w:val="00690B39"/>
    <w:rsid w:val="00690D77"/>
    <w:rsid w:val="00691909"/>
    <w:rsid w:val="00693532"/>
    <w:rsid w:val="006955C6"/>
    <w:rsid w:val="00695ED4"/>
    <w:rsid w:val="0069629B"/>
    <w:rsid w:val="006A1069"/>
    <w:rsid w:val="006A4FCF"/>
    <w:rsid w:val="006A7A0F"/>
    <w:rsid w:val="006B0050"/>
    <w:rsid w:val="006B05C8"/>
    <w:rsid w:val="006B3AE5"/>
    <w:rsid w:val="006B4640"/>
    <w:rsid w:val="006B5DEB"/>
    <w:rsid w:val="006B6440"/>
    <w:rsid w:val="006B75B6"/>
    <w:rsid w:val="006C155A"/>
    <w:rsid w:val="006C1EAB"/>
    <w:rsid w:val="006C3C81"/>
    <w:rsid w:val="006C4961"/>
    <w:rsid w:val="006C4F8F"/>
    <w:rsid w:val="006C50A2"/>
    <w:rsid w:val="006C5E40"/>
    <w:rsid w:val="006C60FD"/>
    <w:rsid w:val="006C6378"/>
    <w:rsid w:val="006D239C"/>
    <w:rsid w:val="006D243A"/>
    <w:rsid w:val="006D28E7"/>
    <w:rsid w:val="006D3D76"/>
    <w:rsid w:val="006D61B8"/>
    <w:rsid w:val="006D7E04"/>
    <w:rsid w:val="006E0234"/>
    <w:rsid w:val="006E0862"/>
    <w:rsid w:val="006E0D5F"/>
    <w:rsid w:val="006E1192"/>
    <w:rsid w:val="006E2D01"/>
    <w:rsid w:val="006E3271"/>
    <w:rsid w:val="006E3798"/>
    <w:rsid w:val="006E4A50"/>
    <w:rsid w:val="006E55DA"/>
    <w:rsid w:val="006E5E7A"/>
    <w:rsid w:val="006F04F3"/>
    <w:rsid w:val="006F1693"/>
    <w:rsid w:val="006F17DB"/>
    <w:rsid w:val="006F1A62"/>
    <w:rsid w:val="006F3882"/>
    <w:rsid w:val="006F3EDE"/>
    <w:rsid w:val="006F56A1"/>
    <w:rsid w:val="006F755C"/>
    <w:rsid w:val="00700451"/>
    <w:rsid w:val="00700D1E"/>
    <w:rsid w:val="00703DA5"/>
    <w:rsid w:val="0070671F"/>
    <w:rsid w:val="0070726E"/>
    <w:rsid w:val="0071065D"/>
    <w:rsid w:val="00713F1A"/>
    <w:rsid w:val="00714DC2"/>
    <w:rsid w:val="0071675F"/>
    <w:rsid w:val="00716A0A"/>
    <w:rsid w:val="00717C49"/>
    <w:rsid w:val="0072011C"/>
    <w:rsid w:val="00720170"/>
    <w:rsid w:val="007201B2"/>
    <w:rsid w:val="007218D9"/>
    <w:rsid w:val="00721918"/>
    <w:rsid w:val="00721C3C"/>
    <w:rsid w:val="00723C3B"/>
    <w:rsid w:val="00724435"/>
    <w:rsid w:val="00727C8A"/>
    <w:rsid w:val="00730616"/>
    <w:rsid w:val="00730DBA"/>
    <w:rsid w:val="00731390"/>
    <w:rsid w:val="00731975"/>
    <w:rsid w:val="007321E0"/>
    <w:rsid w:val="00733381"/>
    <w:rsid w:val="007342B2"/>
    <w:rsid w:val="00734A10"/>
    <w:rsid w:val="00734F32"/>
    <w:rsid w:val="00735F8A"/>
    <w:rsid w:val="00735FC7"/>
    <w:rsid w:val="007369F8"/>
    <w:rsid w:val="00737623"/>
    <w:rsid w:val="00740042"/>
    <w:rsid w:val="00741EB9"/>
    <w:rsid w:val="00744221"/>
    <w:rsid w:val="00744A2A"/>
    <w:rsid w:val="00744F7A"/>
    <w:rsid w:val="00745751"/>
    <w:rsid w:val="00750258"/>
    <w:rsid w:val="00750A28"/>
    <w:rsid w:val="0075110C"/>
    <w:rsid w:val="00751884"/>
    <w:rsid w:val="00752104"/>
    <w:rsid w:val="00752294"/>
    <w:rsid w:val="00754038"/>
    <w:rsid w:val="007577A0"/>
    <w:rsid w:val="00760A5A"/>
    <w:rsid w:val="00761592"/>
    <w:rsid w:val="00761657"/>
    <w:rsid w:val="00761827"/>
    <w:rsid w:val="0076182C"/>
    <w:rsid w:val="00761FC4"/>
    <w:rsid w:val="00762AED"/>
    <w:rsid w:val="0076306F"/>
    <w:rsid w:val="007667E2"/>
    <w:rsid w:val="0076731B"/>
    <w:rsid w:val="0077004A"/>
    <w:rsid w:val="007704C2"/>
    <w:rsid w:val="007739E6"/>
    <w:rsid w:val="00774EE8"/>
    <w:rsid w:val="0077500F"/>
    <w:rsid w:val="007759C6"/>
    <w:rsid w:val="007766DF"/>
    <w:rsid w:val="00777855"/>
    <w:rsid w:val="00777A72"/>
    <w:rsid w:val="00780C85"/>
    <w:rsid w:val="007812F0"/>
    <w:rsid w:val="00781C6C"/>
    <w:rsid w:val="007833BA"/>
    <w:rsid w:val="00783555"/>
    <w:rsid w:val="00783C0D"/>
    <w:rsid w:val="00783DF8"/>
    <w:rsid w:val="00784147"/>
    <w:rsid w:val="00785619"/>
    <w:rsid w:val="00791E40"/>
    <w:rsid w:val="00792498"/>
    <w:rsid w:val="00792698"/>
    <w:rsid w:val="00792BD4"/>
    <w:rsid w:val="00793177"/>
    <w:rsid w:val="00793407"/>
    <w:rsid w:val="0079380F"/>
    <w:rsid w:val="00793C3D"/>
    <w:rsid w:val="007956B4"/>
    <w:rsid w:val="007A3273"/>
    <w:rsid w:val="007A3AD9"/>
    <w:rsid w:val="007A61E5"/>
    <w:rsid w:val="007A640F"/>
    <w:rsid w:val="007A7F2A"/>
    <w:rsid w:val="007B21F0"/>
    <w:rsid w:val="007B2331"/>
    <w:rsid w:val="007B2AE4"/>
    <w:rsid w:val="007B5AB3"/>
    <w:rsid w:val="007B7680"/>
    <w:rsid w:val="007C3028"/>
    <w:rsid w:val="007C3035"/>
    <w:rsid w:val="007C400D"/>
    <w:rsid w:val="007C51C3"/>
    <w:rsid w:val="007C60C0"/>
    <w:rsid w:val="007C62FB"/>
    <w:rsid w:val="007C79A5"/>
    <w:rsid w:val="007C79DC"/>
    <w:rsid w:val="007D2384"/>
    <w:rsid w:val="007D3D81"/>
    <w:rsid w:val="007D50A5"/>
    <w:rsid w:val="007D51BC"/>
    <w:rsid w:val="007D5C81"/>
    <w:rsid w:val="007D65EC"/>
    <w:rsid w:val="007D6F3E"/>
    <w:rsid w:val="007D7AB0"/>
    <w:rsid w:val="007E0312"/>
    <w:rsid w:val="007E1842"/>
    <w:rsid w:val="007E1BB5"/>
    <w:rsid w:val="007E24A8"/>
    <w:rsid w:val="007E4ADE"/>
    <w:rsid w:val="007E4FEF"/>
    <w:rsid w:val="007E5D05"/>
    <w:rsid w:val="007F1A19"/>
    <w:rsid w:val="007F3B91"/>
    <w:rsid w:val="007F49B1"/>
    <w:rsid w:val="007F4E21"/>
    <w:rsid w:val="007F5633"/>
    <w:rsid w:val="007F5A1D"/>
    <w:rsid w:val="007F5E06"/>
    <w:rsid w:val="007F66E4"/>
    <w:rsid w:val="007F7F35"/>
    <w:rsid w:val="00801F13"/>
    <w:rsid w:val="008021BC"/>
    <w:rsid w:val="00803CF5"/>
    <w:rsid w:val="008049FD"/>
    <w:rsid w:val="0080533C"/>
    <w:rsid w:val="00805A8F"/>
    <w:rsid w:val="008069F7"/>
    <w:rsid w:val="00807543"/>
    <w:rsid w:val="00807CC7"/>
    <w:rsid w:val="00807DE6"/>
    <w:rsid w:val="0081125C"/>
    <w:rsid w:val="00812959"/>
    <w:rsid w:val="00812CD7"/>
    <w:rsid w:val="008154DD"/>
    <w:rsid w:val="008157BE"/>
    <w:rsid w:val="008174D6"/>
    <w:rsid w:val="00817DC9"/>
    <w:rsid w:val="00817F59"/>
    <w:rsid w:val="00820EBA"/>
    <w:rsid w:val="0082178B"/>
    <w:rsid w:val="008225D1"/>
    <w:rsid w:val="00824E2B"/>
    <w:rsid w:val="00827B7F"/>
    <w:rsid w:val="00827EAC"/>
    <w:rsid w:val="00830EB1"/>
    <w:rsid w:val="00831318"/>
    <w:rsid w:val="00831591"/>
    <w:rsid w:val="00831D3E"/>
    <w:rsid w:val="00832FEC"/>
    <w:rsid w:val="0083366A"/>
    <w:rsid w:val="00835624"/>
    <w:rsid w:val="00837556"/>
    <w:rsid w:val="00837F37"/>
    <w:rsid w:val="00841188"/>
    <w:rsid w:val="008427F5"/>
    <w:rsid w:val="008447DD"/>
    <w:rsid w:val="00844EC4"/>
    <w:rsid w:val="008458D5"/>
    <w:rsid w:val="00845C48"/>
    <w:rsid w:val="00845C60"/>
    <w:rsid w:val="00846158"/>
    <w:rsid w:val="008469D7"/>
    <w:rsid w:val="00846BCD"/>
    <w:rsid w:val="00847C64"/>
    <w:rsid w:val="0085077A"/>
    <w:rsid w:val="00850BCE"/>
    <w:rsid w:val="00850C5A"/>
    <w:rsid w:val="00851988"/>
    <w:rsid w:val="00852C80"/>
    <w:rsid w:val="00852F69"/>
    <w:rsid w:val="00854051"/>
    <w:rsid w:val="008559EE"/>
    <w:rsid w:val="00857668"/>
    <w:rsid w:val="00862418"/>
    <w:rsid w:val="00862E22"/>
    <w:rsid w:val="00864D32"/>
    <w:rsid w:val="008700F9"/>
    <w:rsid w:val="00870CA0"/>
    <w:rsid w:val="008713ED"/>
    <w:rsid w:val="00871B46"/>
    <w:rsid w:val="008721F1"/>
    <w:rsid w:val="0087280F"/>
    <w:rsid w:val="00872BF3"/>
    <w:rsid w:val="00872C7C"/>
    <w:rsid w:val="008745B1"/>
    <w:rsid w:val="00874E47"/>
    <w:rsid w:val="00875BFE"/>
    <w:rsid w:val="0087649C"/>
    <w:rsid w:val="00880615"/>
    <w:rsid w:val="00880E33"/>
    <w:rsid w:val="008814B2"/>
    <w:rsid w:val="00881CBE"/>
    <w:rsid w:val="008829BC"/>
    <w:rsid w:val="00882A63"/>
    <w:rsid w:val="00884C4D"/>
    <w:rsid w:val="00885BF0"/>
    <w:rsid w:val="00885E28"/>
    <w:rsid w:val="00885E8C"/>
    <w:rsid w:val="00886582"/>
    <w:rsid w:val="008878CB"/>
    <w:rsid w:val="00887BCE"/>
    <w:rsid w:val="00887ED4"/>
    <w:rsid w:val="00887F46"/>
    <w:rsid w:val="00892643"/>
    <w:rsid w:val="0089264A"/>
    <w:rsid w:val="00892C8E"/>
    <w:rsid w:val="00893F85"/>
    <w:rsid w:val="008953BE"/>
    <w:rsid w:val="008965EC"/>
    <w:rsid w:val="00897961"/>
    <w:rsid w:val="008A015C"/>
    <w:rsid w:val="008A0C11"/>
    <w:rsid w:val="008A16F1"/>
    <w:rsid w:val="008A3335"/>
    <w:rsid w:val="008A5A62"/>
    <w:rsid w:val="008A6D64"/>
    <w:rsid w:val="008A73DE"/>
    <w:rsid w:val="008A7A2D"/>
    <w:rsid w:val="008A7FF9"/>
    <w:rsid w:val="008B0C91"/>
    <w:rsid w:val="008B0EB2"/>
    <w:rsid w:val="008B1498"/>
    <w:rsid w:val="008B1F6E"/>
    <w:rsid w:val="008B3738"/>
    <w:rsid w:val="008B377E"/>
    <w:rsid w:val="008B455B"/>
    <w:rsid w:val="008B4C55"/>
    <w:rsid w:val="008B4D38"/>
    <w:rsid w:val="008C1382"/>
    <w:rsid w:val="008C14C3"/>
    <w:rsid w:val="008C1C79"/>
    <w:rsid w:val="008C1EB6"/>
    <w:rsid w:val="008C26D6"/>
    <w:rsid w:val="008C3F02"/>
    <w:rsid w:val="008C3F43"/>
    <w:rsid w:val="008C51E0"/>
    <w:rsid w:val="008C5FD1"/>
    <w:rsid w:val="008C660E"/>
    <w:rsid w:val="008C69C8"/>
    <w:rsid w:val="008D0C79"/>
    <w:rsid w:val="008D1886"/>
    <w:rsid w:val="008D388F"/>
    <w:rsid w:val="008D4DCA"/>
    <w:rsid w:val="008D6EF9"/>
    <w:rsid w:val="008E0911"/>
    <w:rsid w:val="008E09D0"/>
    <w:rsid w:val="008E1236"/>
    <w:rsid w:val="008E5E89"/>
    <w:rsid w:val="008E6E9A"/>
    <w:rsid w:val="008E6F2D"/>
    <w:rsid w:val="008E760A"/>
    <w:rsid w:val="008E798B"/>
    <w:rsid w:val="008F26FA"/>
    <w:rsid w:val="008F3BA7"/>
    <w:rsid w:val="008F4F04"/>
    <w:rsid w:val="008F512F"/>
    <w:rsid w:val="008F5206"/>
    <w:rsid w:val="008F5407"/>
    <w:rsid w:val="008F5ACD"/>
    <w:rsid w:val="008F7DF3"/>
    <w:rsid w:val="009009AB"/>
    <w:rsid w:val="00901040"/>
    <w:rsid w:val="00901143"/>
    <w:rsid w:val="009016ED"/>
    <w:rsid w:val="00902450"/>
    <w:rsid w:val="00902EE8"/>
    <w:rsid w:val="00903167"/>
    <w:rsid w:val="0090347F"/>
    <w:rsid w:val="0090501B"/>
    <w:rsid w:val="00905407"/>
    <w:rsid w:val="009055B3"/>
    <w:rsid w:val="00905AEE"/>
    <w:rsid w:val="009075F9"/>
    <w:rsid w:val="009078FD"/>
    <w:rsid w:val="00911A2F"/>
    <w:rsid w:val="009135D7"/>
    <w:rsid w:val="00913F5D"/>
    <w:rsid w:val="00914837"/>
    <w:rsid w:val="00917190"/>
    <w:rsid w:val="0092187A"/>
    <w:rsid w:val="00921988"/>
    <w:rsid w:val="00921A8E"/>
    <w:rsid w:val="00922090"/>
    <w:rsid w:val="009229B6"/>
    <w:rsid w:val="009243DE"/>
    <w:rsid w:val="00925CE6"/>
    <w:rsid w:val="00926767"/>
    <w:rsid w:val="009301D7"/>
    <w:rsid w:val="00930C8F"/>
    <w:rsid w:val="0093474E"/>
    <w:rsid w:val="00936353"/>
    <w:rsid w:val="00936575"/>
    <w:rsid w:val="0093663B"/>
    <w:rsid w:val="00936E30"/>
    <w:rsid w:val="00937461"/>
    <w:rsid w:val="009417E4"/>
    <w:rsid w:val="0094270A"/>
    <w:rsid w:val="00943519"/>
    <w:rsid w:val="00943F95"/>
    <w:rsid w:val="009447DE"/>
    <w:rsid w:val="00944DB7"/>
    <w:rsid w:val="0094565D"/>
    <w:rsid w:val="0094606E"/>
    <w:rsid w:val="00950057"/>
    <w:rsid w:val="00950101"/>
    <w:rsid w:val="009509AF"/>
    <w:rsid w:val="009509E6"/>
    <w:rsid w:val="00950A9A"/>
    <w:rsid w:val="00950D5C"/>
    <w:rsid w:val="00951B22"/>
    <w:rsid w:val="00951CB7"/>
    <w:rsid w:val="00952963"/>
    <w:rsid w:val="0095302E"/>
    <w:rsid w:val="00953410"/>
    <w:rsid w:val="00960CB6"/>
    <w:rsid w:val="00961749"/>
    <w:rsid w:val="00961EC4"/>
    <w:rsid w:val="009638E1"/>
    <w:rsid w:val="00963D77"/>
    <w:rsid w:val="00966F58"/>
    <w:rsid w:val="00967C23"/>
    <w:rsid w:val="00970BD2"/>
    <w:rsid w:val="009710CB"/>
    <w:rsid w:val="0097166D"/>
    <w:rsid w:val="0097303B"/>
    <w:rsid w:val="00973C73"/>
    <w:rsid w:val="00973CC4"/>
    <w:rsid w:val="0097508F"/>
    <w:rsid w:val="009756AC"/>
    <w:rsid w:val="009775DE"/>
    <w:rsid w:val="00981A6F"/>
    <w:rsid w:val="00984573"/>
    <w:rsid w:val="00985266"/>
    <w:rsid w:val="00985BE8"/>
    <w:rsid w:val="00985D9D"/>
    <w:rsid w:val="00986863"/>
    <w:rsid w:val="00986E52"/>
    <w:rsid w:val="00987E3B"/>
    <w:rsid w:val="009901AF"/>
    <w:rsid w:val="00990353"/>
    <w:rsid w:val="00990365"/>
    <w:rsid w:val="00992286"/>
    <w:rsid w:val="00993546"/>
    <w:rsid w:val="00993B91"/>
    <w:rsid w:val="0099400A"/>
    <w:rsid w:val="009940D2"/>
    <w:rsid w:val="009945AD"/>
    <w:rsid w:val="0099509E"/>
    <w:rsid w:val="0099659C"/>
    <w:rsid w:val="009A2ED6"/>
    <w:rsid w:val="009A3CBD"/>
    <w:rsid w:val="009A5B97"/>
    <w:rsid w:val="009A7100"/>
    <w:rsid w:val="009B1399"/>
    <w:rsid w:val="009B1E9D"/>
    <w:rsid w:val="009B240B"/>
    <w:rsid w:val="009B31ED"/>
    <w:rsid w:val="009B320D"/>
    <w:rsid w:val="009B554B"/>
    <w:rsid w:val="009B5ABE"/>
    <w:rsid w:val="009C116F"/>
    <w:rsid w:val="009C2153"/>
    <w:rsid w:val="009C244C"/>
    <w:rsid w:val="009C39FD"/>
    <w:rsid w:val="009C3A55"/>
    <w:rsid w:val="009C40BA"/>
    <w:rsid w:val="009C468B"/>
    <w:rsid w:val="009C652D"/>
    <w:rsid w:val="009C66A6"/>
    <w:rsid w:val="009D04D4"/>
    <w:rsid w:val="009D1751"/>
    <w:rsid w:val="009D2CEF"/>
    <w:rsid w:val="009D3BD1"/>
    <w:rsid w:val="009D3FF8"/>
    <w:rsid w:val="009D4D75"/>
    <w:rsid w:val="009D5A90"/>
    <w:rsid w:val="009D6970"/>
    <w:rsid w:val="009D6CEE"/>
    <w:rsid w:val="009D77C6"/>
    <w:rsid w:val="009E097D"/>
    <w:rsid w:val="009E10A7"/>
    <w:rsid w:val="009E3394"/>
    <w:rsid w:val="009E3FEE"/>
    <w:rsid w:val="009E49C5"/>
    <w:rsid w:val="009E5DC9"/>
    <w:rsid w:val="009E6775"/>
    <w:rsid w:val="009E68BA"/>
    <w:rsid w:val="009E7F81"/>
    <w:rsid w:val="009F05A3"/>
    <w:rsid w:val="009F0B2F"/>
    <w:rsid w:val="009F1DF5"/>
    <w:rsid w:val="009F202E"/>
    <w:rsid w:val="009F445E"/>
    <w:rsid w:val="009F6D94"/>
    <w:rsid w:val="009F7E02"/>
    <w:rsid w:val="00A00035"/>
    <w:rsid w:val="00A006B1"/>
    <w:rsid w:val="00A00AB8"/>
    <w:rsid w:val="00A00AC9"/>
    <w:rsid w:val="00A00CA2"/>
    <w:rsid w:val="00A01730"/>
    <w:rsid w:val="00A019F8"/>
    <w:rsid w:val="00A02945"/>
    <w:rsid w:val="00A03797"/>
    <w:rsid w:val="00A03986"/>
    <w:rsid w:val="00A03E1C"/>
    <w:rsid w:val="00A05CF3"/>
    <w:rsid w:val="00A06566"/>
    <w:rsid w:val="00A07F35"/>
    <w:rsid w:val="00A102A3"/>
    <w:rsid w:val="00A10A1F"/>
    <w:rsid w:val="00A10C28"/>
    <w:rsid w:val="00A15854"/>
    <w:rsid w:val="00A169A5"/>
    <w:rsid w:val="00A16A4A"/>
    <w:rsid w:val="00A16EE3"/>
    <w:rsid w:val="00A1792B"/>
    <w:rsid w:val="00A20733"/>
    <w:rsid w:val="00A207C3"/>
    <w:rsid w:val="00A20DBD"/>
    <w:rsid w:val="00A21507"/>
    <w:rsid w:val="00A218E7"/>
    <w:rsid w:val="00A21F97"/>
    <w:rsid w:val="00A220FA"/>
    <w:rsid w:val="00A221C4"/>
    <w:rsid w:val="00A22C5C"/>
    <w:rsid w:val="00A234F9"/>
    <w:rsid w:val="00A250BD"/>
    <w:rsid w:val="00A259A8"/>
    <w:rsid w:val="00A265E8"/>
    <w:rsid w:val="00A279CE"/>
    <w:rsid w:val="00A27ED7"/>
    <w:rsid w:val="00A30564"/>
    <w:rsid w:val="00A306B6"/>
    <w:rsid w:val="00A30A63"/>
    <w:rsid w:val="00A30E39"/>
    <w:rsid w:val="00A32D68"/>
    <w:rsid w:val="00A36C31"/>
    <w:rsid w:val="00A36C67"/>
    <w:rsid w:val="00A448F2"/>
    <w:rsid w:val="00A45AE0"/>
    <w:rsid w:val="00A4660E"/>
    <w:rsid w:val="00A46FB7"/>
    <w:rsid w:val="00A47244"/>
    <w:rsid w:val="00A4749D"/>
    <w:rsid w:val="00A4799B"/>
    <w:rsid w:val="00A47D6F"/>
    <w:rsid w:val="00A50D78"/>
    <w:rsid w:val="00A52551"/>
    <w:rsid w:val="00A52B95"/>
    <w:rsid w:val="00A54FA0"/>
    <w:rsid w:val="00A55193"/>
    <w:rsid w:val="00A552D0"/>
    <w:rsid w:val="00A55604"/>
    <w:rsid w:val="00A609EB"/>
    <w:rsid w:val="00A61586"/>
    <w:rsid w:val="00A61D79"/>
    <w:rsid w:val="00A646A1"/>
    <w:rsid w:val="00A675EC"/>
    <w:rsid w:val="00A7011A"/>
    <w:rsid w:val="00A721B9"/>
    <w:rsid w:val="00A72F98"/>
    <w:rsid w:val="00A7422E"/>
    <w:rsid w:val="00A74629"/>
    <w:rsid w:val="00A752AD"/>
    <w:rsid w:val="00A7577C"/>
    <w:rsid w:val="00A761FE"/>
    <w:rsid w:val="00A82616"/>
    <w:rsid w:val="00A83F59"/>
    <w:rsid w:val="00A865A5"/>
    <w:rsid w:val="00A87F77"/>
    <w:rsid w:val="00A91A12"/>
    <w:rsid w:val="00A922D2"/>
    <w:rsid w:val="00A927CD"/>
    <w:rsid w:val="00AA0823"/>
    <w:rsid w:val="00AA6B15"/>
    <w:rsid w:val="00AA72AC"/>
    <w:rsid w:val="00AB00E3"/>
    <w:rsid w:val="00AB125E"/>
    <w:rsid w:val="00AB2D0D"/>
    <w:rsid w:val="00AB38CB"/>
    <w:rsid w:val="00AB4334"/>
    <w:rsid w:val="00AB44BD"/>
    <w:rsid w:val="00AB50E8"/>
    <w:rsid w:val="00AC0AC4"/>
    <w:rsid w:val="00AC1D73"/>
    <w:rsid w:val="00AC20FD"/>
    <w:rsid w:val="00AC390D"/>
    <w:rsid w:val="00AC3E72"/>
    <w:rsid w:val="00AC4481"/>
    <w:rsid w:val="00AC5A28"/>
    <w:rsid w:val="00AC612E"/>
    <w:rsid w:val="00AC6E7B"/>
    <w:rsid w:val="00AC7B7D"/>
    <w:rsid w:val="00AC7C53"/>
    <w:rsid w:val="00AD06CC"/>
    <w:rsid w:val="00AD152E"/>
    <w:rsid w:val="00AD20FA"/>
    <w:rsid w:val="00AD2BC4"/>
    <w:rsid w:val="00AD2F08"/>
    <w:rsid w:val="00AD687D"/>
    <w:rsid w:val="00AD6AD4"/>
    <w:rsid w:val="00AE0F5F"/>
    <w:rsid w:val="00AE1A72"/>
    <w:rsid w:val="00AE2BF0"/>
    <w:rsid w:val="00AE3765"/>
    <w:rsid w:val="00AE5AEE"/>
    <w:rsid w:val="00AE707B"/>
    <w:rsid w:val="00AE7A1F"/>
    <w:rsid w:val="00AE7F9D"/>
    <w:rsid w:val="00AF4176"/>
    <w:rsid w:val="00AF426A"/>
    <w:rsid w:val="00AF4319"/>
    <w:rsid w:val="00AF5426"/>
    <w:rsid w:val="00AF5707"/>
    <w:rsid w:val="00AF68E6"/>
    <w:rsid w:val="00AF6A0B"/>
    <w:rsid w:val="00AF6AC2"/>
    <w:rsid w:val="00AF79E5"/>
    <w:rsid w:val="00B008CB"/>
    <w:rsid w:val="00B00EAB"/>
    <w:rsid w:val="00B01040"/>
    <w:rsid w:val="00B01675"/>
    <w:rsid w:val="00B01FC4"/>
    <w:rsid w:val="00B040C4"/>
    <w:rsid w:val="00B05241"/>
    <w:rsid w:val="00B06245"/>
    <w:rsid w:val="00B06B36"/>
    <w:rsid w:val="00B07C54"/>
    <w:rsid w:val="00B10D21"/>
    <w:rsid w:val="00B11B75"/>
    <w:rsid w:val="00B12718"/>
    <w:rsid w:val="00B13016"/>
    <w:rsid w:val="00B13606"/>
    <w:rsid w:val="00B1404D"/>
    <w:rsid w:val="00B14050"/>
    <w:rsid w:val="00B15678"/>
    <w:rsid w:val="00B215FD"/>
    <w:rsid w:val="00B2188C"/>
    <w:rsid w:val="00B2238A"/>
    <w:rsid w:val="00B23F77"/>
    <w:rsid w:val="00B2441A"/>
    <w:rsid w:val="00B25D08"/>
    <w:rsid w:val="00B275E2"/>
    <w:rsid w:val="00B27919"/>
    <w:rsid w:val="00B27C54"/>
    <w:rsid w:val="00B317FF"/>
    <w:rsid w:val="00B33154"/>
    <w:rsid w:val="00B33817"/>
    <w:rsid w:val="00B3391B"/>
    <w:rsid w:val="00B3456C"/>
    <w:rsid w:val="00B35F42"/>
    <w:rsid w:val="00B35F8E"/>
    <w:rsid w:val="00B36DDA"/>
    <w:rsid w:val="00B37085"/>
    <w:rsid w:val="00B372CB"/>
    <w:rsid w:val="00B376F9"/>
    <w:rsid w:val="00B41A21"/>
    <w:rsid w:val="00B41FF2"/>
    <w:rsid w:val="00B4321E"/>
    <w:rsid w:val="00B43307"/>
    <w:rsid w:val="00B43828"/>
    <w:rsid w:val="00B444BC"/>
    <w:rsid w:val="00B464E4"/>
    <w:rsid w:val="00B50ECC"/>
    <w:rsid w:val="00B51041"/>
    <w:rsid w:val="00B51B1D"/>
    <w:rsid w:val="00B520A0"/>
    <w:rsid w:val="00B52AE8"/>
    <w:rsid w:val="00B5343E"/>
    <w:rsid w:val="00B5412E"/>
    <w:rsid w:val="00B55C22"/>
    <w:rsid w:val="00B55DBC"/>
    <w:rsid w:val="00B567B9"/>
    <w:rsid w:val="00B57C8C"/>
    <w:rsid w:val="00B61D3A"/>
    <w:rsid w:val="00B62863"/>
    <w:rsid w:val="00B62F2B"/>
    <w:rsid w:val="00B6354F"/>
    <w:rsid w:val="00B635F2"/>
    <w:rsid w:val="00B63863"/>
    <w:rsid w:val="00B64BAE"/>
    <w:rsid w:val="00B65B48"/>
    <w:rsid w:val="00B67523"/>
    <w:rsid w:val="00B679C6"/>
    <w:rsid w:val="00B67A8A"/>
    <w:rsid w:val="00B67FCB"/>
    <w:rsid w:val="00B7018E"/>
    <w:rsid w:val="00B70568"/>
    <w:rsid w:val="00B72817"/>
    <w:rsid w:val="00B73602"/>
    <w:rsid w:val="00B744FD"/>
    <w:rsid w:val="00B76122"/>
    <w:rsid w:val="00B77025"/>
    <w:rsid w:val="00B7765E"/>
    <w:rsid w:val="00B80F08"/>
    <w:rsid w:val="00B8178F"/>
    <w:rsid w:val="00B81EC0"/>
    <w:rsid w:val="00B83404"/>
    <w:rsid w:val="00B83540"/>
    <w:rsid w:val="00B849AC"/>
    <w:rsid w:val="00B87B2F"/>
    <w:rsid w:val="00B9118A"/>
    <w:rsid w:val="00B91EA1"/>
    <w:rsid w:val="00B93D91"/>
    <w:rsid w:val="00B94C20"/>
    <w:rsid w:val="00B967DA"/>
    <w:rsid w:val="00BA0093"/>
    <w:rsid w:val="00BA064E"/>
    <w:rsid w:val="00BA0D54"/>
    <w:rsid w:val="00BA1547"/>
    <w:rsid w:val="00BA1F97"/>
    <w:rsid w:val="00BA341B"/>
    <w:rsid w:val="00BA3482"/>
    <w:rsid w:val="00BA3E63"/>
    <w:rsid w:val="00BA421E"/>
    <w:rsid w:val="00BA4EFA"/>
    <w:rsid w:val="00BA6E9D"/>
    <w:rsid w:val="00BA7F59"/>
    <w:rsid w:val="00BB1EE9"/>
    <w:rsid w:val="00BB3C56"/>
    <w:rsid w:val="00BB3CB3"/>
    <w:rsid w:val="00BB3D14"/>
    <w:rsid w:val="00BB43D0"/>
    <w:rsid w:val="00BB52CA"/>
    <w:rsid w:val="00BB5852"/>
    <w:rsid w:val="00BB6657"/>
    <w:rsid w:val="00BB6DD6"/>
    <w:rsid w:val="00BB7213"/>
    <w:rsid w:val="00BB7746"/>
    <w:rsid w:val="00BB7B77"/>
    <w:rsid w:val="00BC0036"/>
    <w:rsid w:val="00BC1FD3"/>
    <w:rsid w:val="00BC394B"/>
    <w:rsid w:val="00BC3C4B"/>
    <w:rsid w:val="00BC45E6"/>
    <w:rsid w:val="00BC5180"/>
    <w:rsid w:val="00BC6DB5"/>
    <w:rsid w:val="00BD0AA5"/>
    <w:rsid w:val="00BD1BC1"/>
    <w:rsid w:val="00BD25D5"/>
    <w:rsid w:val="00BD37F9"/>
    <w:rsid w:val="00BD4B71"/>
    <w:rsid w:val="00BD4EB3"/>
    <w:rsid w:val="00BE1F6E"/>
    <w:rsid w:val="00BE2AC3"/>
    <w:rsid w:val="00BE38CF"/>
    <w:rsid w:val="00BE3C24"/>
    <w:rsid w:val="00BE498A"/>
    <w:rsid w:val="00BE49FA"/>
    <w:rsid w:val="00BE4AD8"/>
    <w:rsid w:val="00BE4EC5"/>
    <w:rsid w:val="00BE574E"/>
    <w:rsid w:val="00BE5844"/>
    <w:rsid w:val="00BE613E"/>
    <w:rsid w:val="00BE62BB"/>
    <w:rsid w:val="00BE62C0"/>
    <w:rsid w:val="00BE7D0C"/>
    <w:rsid w:val="00BE7E4E"/>
    <w:rsid w:val="00BF05C5"/>
    <w:rsid w:val="00BF33DD"/>
    <w:rsid w:val="00BF357D"/>
    <w:rsid w:val="00BF4551"/>
    <w:rsid w:val="00BF696E"/>
    <w:rsid w:val="00BF6D7C"/>
    <w:rsid w:val="00BF7921"/>
    <w:rsid w:val="00C00BBF"/>
    <w:rsid w:val="00C00D1C"/>
    <w:rsid w:val="00C0207C"/>
    <w:rsid w:val="00C021D1"/>
    <w:rsid w:val="00C02DDF"/>
    <w:rsid w:val="00C033CC"/>
    <w:rsid w:val="00C05544"/>
    <w:rsid w:val="00C05B5F"/>
    <w:rsid w:val="00C0653E"/>
    <w:rsid w:val="00C1044C"/>
    <w:rsid w:val="00C11885"/>
    <w:rsid w:val="00C1335B"/>
    <w:rsid w:val="00C14B90"/>
    <w:rsid w:val="00C15BF3"/>
    <w:rsid w:val="00C17966"/>
    <w:rsid w:val="00C17C6B"/>
    <w:rsid w:val="00C17CE2"/>
    <w:rsid w:val="00C20A2D"/>
    <w:rsid w:val="00C21ED5"/>
    <w:rsid w:val="00C23711"/>
    <w:rsid w:val="00C2378D"/>
    <w:rsid w:val="00C23E1F"/>
    <w:rsid w:val="00C24311"/>
    <w:rsid w:val="00C24760"/>
    <w:rsid w:val="00C24A3C"/>
    <w:rsid w:val="00C24BE6"/>
    <w:rsid w:val="00C25A6E"/>
    <w:rsid w:val="00C26B59"/>
    <w:rsid w:val="00C272F8"/>
    <w:rsid w:val="00C30D49"/>
    <w:rsid w:val="00C331EE"/>
    <w:rsid w:val="00C33932"/>
    <w:rsid w:val="00C3424F"/>
    <w:rsid w:val="00C34B89"/>
    <w:rsid w:val="00C34E31"/>
    <w:rsid w:val="00C40C5C"/>
    <w:rsid w:val="00C428FA"/>
    <w:rsid w:val="00C463DC"/>
    <w:rsid w:val="00C46A33"/>
    <w:rsid w:val="00C51BCE"/>
    <w:rsid w:val="00C52220"/>
    <w:rsid w:val="00C5276F"/>
    <w:rsid w:val="00C527F7"/>
    <w:rsid w:val="00C52929"/>
    <w:rsid w:val="00C5388B"/>
    <w:rsid w:val="00C5481B"/>
    <w:rsid w:val="00C56649"/>
    <w:rsid w:val="00C602B6"/>
    <w:rsid w:val="00C612B7"/>
    <w:rsid w:val="00C639FB"/>
    <w:rsid w:val="00C64458"/>
    <w:rsid w:val="00C65CBA"/>
    <w:rsid w:val="00C66F67"/>
    <w:rsid w:val="00C67F8A"/>
    <w:rsid w:val="00C70A52"/>
    <w:rsid w:val="00C716DB"/>
    <w:rsid w:val="00C737CC"/>
    <w:rsid w:val="00C73BD3"/>
    <w:rsid w:val="00C73F4F"/>
    <w:rsid w:val="00C74107"/>
    <w:rsid w:val="00C75C58"/>
    <w:rsid w:val="00C80686"/>
    <w:rsid w:val="00C807BC"/>
    <w:rsid w:val="00C813AE"/>
    <w:rsid w:val="00C8141B"/>
    <w:rsid w:val="00C82407"/>
    <w:rsid w:val="00C83357"/>
    <w:rsid w:val="00C83B04"/>
    <w:rsid w:val="00C845B4"/>
    <w:rsid w:val="00C84B2A"/>
    <w:rsid w:val="00C84D8C"/>
    <w:rsid w:val="00C90638"/>
    <w:rsid w:val="00C910CD"/>
    <w:rsid w:val="00C91E8A"/>
    <w:rsid w:val="00C9334C"/>
    <w:rsid w:val="00C94CC2"/>
    <w:rsid w:val="00C95C1F"/>
    <w:rsid w:val="00C96901"/>
    <w:rsid w:val="00C9703C"/>
    <w:rsid w:val="00C97A6C"/>
    <w:rsid w:val="00CA0542"/>
    <w:rsid w:val="00CA24CB"/>
    <w:rsid w:val="00CA2967"/>
    <w:rsid w:val="00CA48ED"/>
    <w:rsid w:val="00CA5856"/>
    <w:rsid w:val="00CA605E"/>
    <w:rsid w:val="00CA731D"/>
    <w:rsid w:val="00CA79EC"/>
    <w:rsid w:val="00CB10AF"/>
    <w:rsid w:val="00CB1DE4"/>
    <w:rsid w:val="00CB4DAA"/>
    <w:rsid w:val="00CB59FF"/>
    <w:rsid w:val="00CB5A82"/>
    <w:rsid w:val="00CB5EBE"/>
    <w:rsid w:val="00CB7A14"/>
    <w:rsid w:val="00CB7AE4"/>
    <w:rsid w:val="00CB7BF3"/>
    <w:rsid w:val="00CC08DB"/>
    <w:rsid w:val="00CC38C7"/>
    <w:rsid w:val="00CC4189"/>
    <w:rsid w:val="00CC6424"/>
    <w:rsid w:val="00CC720A"/>
    <w:rsid w:val="00CC7EE7"/>
    <w:rsid w:val="00CD1249"/>
    <w:rsid w:val="00CD251F"/>
    <w:rsid w:val="00CD34AF"/>
    <w:rsid w:val="00CD4EB0"/>
    <w:rsid w:val="00CD662A"/>
    <w:rsid w:val="00CE05CC"/>
    <w:rsid w:val="00CE15CE"/>
    <w:rsid w:val="00CE2166"/>
    <w:rsid w:val="00CE283B"/>
    <w:rsid w:val="00CE39F9"/>
    <w:rsid w:val="00CE3EA6"/>
    <w:rsid w:val="00CE65C7"/>
    <w:rsid w:val="00CE7C71"/>
    <w:rsid w:val="00CF0CC2"/>
    <w:rsid w:val="00CF1165"/>
    <w:rsid w:val="00CF13FF"/>
    <w:rsid w:val="00CF1F2A"/>
    <w:rsid w:val="00CF1FF7"/>
    <w:rsid w:val="00CF54AC"/>
    <w:rsid w:val="00CF54E5"/>
    <w:rsid w:val="00CF647B"/>
    <w:rsid w:val="00CF7951"/>
    <w:rsid w:val="00D010ED"/>
    <w:rsid w:val="00D0152B"/>
    <w:rsid w:val="00D01BD7"/>
    <w:rsid w:val="00D02047"/>
    <w:rsid w:val="00D02F1C"/>
    <w:rsid w:val="00D108E4"/>
    <w:rsid w:val="00D117B7"/>
    <w:rsid w:val="00D13137"/>
    <w:rsid w:val="00D14890"/>
    <w:rsid w:val="00D1792C"/>
    <w:rsid w:val="00D17BA6"/>
    <w:rsid w:val="00D17D13"/>
    <w:rsid w:val="00D2101B"/>
    <w:rsid w:val="00D2154E"/>
    <w:rsid w:val="00D2360D"/>
    <w:rsid w:val="00D263A3"/>
    <w:rsid w:val="00D27850"/>
    <w:rsid w:val="00D33289"/>
    <w:rsid w:val="00D33BCE"/>
    <w:rsid w:val="00D35918"/>
    <w:rsid w:val="00D35EB1"/>
    <w:rsid w:val="00D375AF"/>
    <w:rsid w:val="00D40505"/>
    <w:rsid w:val="00D4159F"/>
    <w:rsid w:val="00D44253"/>
    <w:rsid w:val="00D44528"/>
    <w:rsid w:val="00D50BDB"/>
    <w:rsid w:val="00D51486"/>
    <w:rsid w:val="00D51D23"/>
    <w:rsid w:val="00D52E15"/>
    <w:rsid w:val="00D55E3E"/>
    <w:rsid w:val="00D62874"/>
    <w:rsid w:val="00D71138"/>
    <w:rsid w:val="00D71A2E"/>
    <w:rsid w:val="00D7435D"/>
    <w:rsid w:val="00D77731"/>
    <w:rsid w:val="00D83BC0"/>
    <w:rsid w:val="00D854E7"/>
    <w:rsid w:val="00D8688F"/>
    <w:rsid w:val="00D86F32"/>
    <w:rsid w:val="00D915FE"/>
    <w:rsid w:val="00D91C41"/>
    <w:rsid w:val="00D93877"/>
    <w:rsid w:val="00D96F30"/>
    <w:rsid w:val="00D97077"/>
    <w:rsid w:val="00DA10B4"/>
    <w:rsid w:val="00DA17CB"/>
    <w:rsid w:val="00DA23CE"/>
    <w:rsid w:val="00DA2724"/>
    <w:rsid w:val="00DA464A"/>
    <w:rsid w:val="00DA55A2"/>
    <w:rsid w:val="00DB020A"/>
    <w:rsid w:val="00DB07A6"/>
    <w:rsid w:val="00DB0C27"/>
    <w:rsid w:val="00DB2571"/>
    <w:rsid w:val="00DB2AAB"/>
    <w:rsid w:val="00DB4496"/>
    <w:rsid w:val="00DB519D"/>
    <w:rsid w:val="00DB51CE"/>
    <w:rsid w:val="00DB7DAA"/>
    <w:rsid w:val="00DC2E73"/>
    <w:rsid w:val="00DC3346"/>
    <w:rsid w:val="00DC4AD5"/>
    <w:rsid w:val="00DC4DC4"/>
    <w:rsid w:val="00DC6665"/>
    <w:rsid w:val="00DC6BB2"/>
    <w:rsid w:val="00DC6F1E"/>
    <w:rsid w:val="00DC7A4F"/>
    <w:rsid w:val="00DC7EB6"/>
    <w:rsid w:val="00DD0546"/>
    <w:rsid w:val="00DD0C3B"/>
    <w:rsid w:val="00DD1BA4"/>
    <w:rsid w:val="00DD245C"/>
    <w:rsid w:val="00DD5D49"/>
    <w:rsid w:val="00DD79ED"/>
    <w:rsid w:val="00DD7B8B"/>
    <w:rsid w:val="00DE0F12"/>
    <w:rsid w:val="00DE1544"/>
    <w:rsid w:val="00DE3195"/>
    <w:rsid w:val="00DE326C"/>
    <w:rsid w:val="00DE3A92"/>
    <w:rsid w:val="00DE3D71"/>
    <w:rsid w:val="00DE4393"/>
    <w:rsid w:val="00DE43D8"/>
    <w:rsid w:val="00DE4492"/>
    <w:rsid w:val="00DE56C9"/>
    <w:rsid w:val="00DE686B"/>
    <w:rsid w:val="00DF121D"/>
    <w:rsid w:val="00DF3119"/>
    <w:rsid w:val="00DF50D6"/>
    <w:rsid w:val="00E00D03"/>
    <w:rsid w:val="00E02780"/>
    <w:rsid w:val="00E03074"/>
    <w:rsid w:val="00E03F80"/>
    <w:rsid w:val="00E042F9"/>
    <w:rsid w:val="00E05004"/>
    <w:rsid w:val="00E069A4"/>
    <w:rsid w:val="00E12EBA"/>
    <w:rsid w:val="00E13766"/>
    <w:rsid w:val="00E148DD"/>
    <w:rsid w:val="00E16772"/>
    <w:rsid w:val="00E16BD1"/>
    <w:rsid w:val="00E23145"/>
    <w:rsid w:val="00E23E44"/>
    <w:rsid w:val="00E23EBE"/>
    <w:rsid w:val="00E24AD2"/>
    <w:rsid w:val="00E2660F"/>
    <w:rsid w:val="00E27946"/>
    <w:rsid w:val="00E31BC7"/>
    <w:rsid w:val="00E321D0"/>
    <w:rsid w:val="00E32B97"/>
    <w:rsid w:val="00E337EA"/>
    <w:rsid w:val="00E33DF3"/>
    <w:rsid w:val="00E35C62"/>
    <w:rsid w:val="00E37088"/>
    <w:rsid w:val="00E414D9"/>
    <w:rsid w:val="00E4215A"/>
    <w:rsid w:val="00E42B39"/>
    <w:rsid w:val="00E45501"/>
    <w:rsid w:val="00E45DE1"/>
    <w:rsid w:val="00E467A4"/>
    <w:rsid w:val="00E46B35"/>
    <w:rsid w:val="00E47A0B"/>
    <w:rsid w:val="00E50C7B"/>
    <w:rsid w:val="00E5110D"/>
    <w:rsid w:val="00E54295"/>
    <w:rsid w:val="00E54A8D"/>
    <w:rsid w:val="00E54E66"/>
    <w:rsid w:val="00E55065"/>
    <w:rsid w:val="00E5546D"/>
    <w:rsid w:val="00E556A9"/>
    <w:rsid w:val="00E55B4E"/>
    <w:rsid w:val="00E5607E"/>
    <w:rsid w:val="00E56A1E"/>
    <w:rsid w:val="00E6054E"/>
    <w:rsid w:val="00E60843"/>
    <w:rsid w:val="00E6121A"/>
    <w:rsid w:val="00E615D0"/>
    <w:rsid w:val="00E63BC8"/>
    <w:rsid w:val="00E656FF"/>
    <w:rsid w:val="00E66E01"/>
    <w:rsid w:val="00E674C2"/>
    <w:rsid w:val="00E728E9"/>
    <w:rsid w:val="00E72AC5"/>
    <w:rsid w:val="00E75D92"/>
    <w:rsid w:val="00E766A8"/>
    <w:rsid w:val="00E77B4F"/>
    <w:rsid w:val="00E8043B"/>
    <w:rsid w:val="00E80558"/>
    <w:rsid w:val="00E8222D"/>
    <w:rsid w:val="00E8292B"/>
    <w:rsid w:val="00E82A4E"/>
    <w:rsid w:val="00E82C9F"/>
    <w:rsid w:val="00E82D1A"/>
    <w:rsid w:val="00E83982"/>
    <w:rsid w:val="00E846F4"/>
    <w:rsid w:val="00E84ADE"/>
    <w:rsid w:val="00E86940"/>
    <w:rsid w:val="00E87AC4"/>
    <w:rsid w:val="00E917CC"/>
    <w:rsid w:val="00E96294"/>
    <w:rsid w:val="00E97DBD"/>
    <w:rsid w:val="00EA1810"/>
    <w:rsid w:val="00EA1D52"/>
    <w:rsid w:val="00EA2E3C"/>
    <w:rsid w:val="00EA36AF"/>
    <w:rsid w:val="00EA5E64"/>
    <w:rsid w:val="00EA7093"/>
    <w:rsid w:val="00EA71BB"/>
    <w:rsid w:val="00EA72C3"/>
    <w:rsid w:val="00EA7BD6"/>
    <w:rsid w:val="00EB05BC"/>
    <w:rsid w:val="00EB072F"/>
    <w:rsid w:val="00EB21A2"/>
    <w:rsid w:val="00EB2E2C"/>
    <w:rsid w:val="00EB48DD"/>
    <w:rsid w:val="00EB4ED4"/>
    <w:rsid w:val="00EB5622"/>
    <w:rsid w:val="00EB5FF5"/>
    <w:rsid w:val="00EB67B9"/>
    <w:rsid w:val="00EB78E9"/>
    <w:rsid w:val="00EC0CC2"/>
    <w:rsid w:val="00EC0EE4"/>
    <w:rsid w:val="00EC2FE9"/>
    <w:rsid w:val="00EC318E"/>
    <w:rsid w:val="00EC3405"/>
    <w:rsid w:val="00EC6730"/>
    <w:rsid w:val="00EC6C06"/>
    <w:rsid w:val="00EC6C63"/>
    <w:rsid w:val="00ED257B"/>
    <w:rsid w:val="00ED2699"/>
    <w:rsid w:val="00ED28D5"/>
    <w:rsid w:val="00ED380E"/>
    <w:rsid w:val="00ED6594"/>
    <w:rsid w:val="00ED693E"/>
    <w:rsid w:val="00ED6EFF"/>
    <w:rsid w:val="00EE0AED"/>
    <w:rsid w:val="00EE4A51"/>
    <w:rsid w:val="00EE69F6"/>
    <w:rsid w:val="00EF046D"/>
    <w:rsid w:val="00EF1ABB"/>
    <w:rsid w:val="00EF4491"/>
    <w:rsid w:val="00EF6172"/>
    <w:rsid w:val="00EF6449"/>
    <w:rsid w:val="00EF6C84"/>
    <w:rsid w:val="00EF6D7F"/>
    <w:rsid w:val="00EF6F74"/>
    <w:rsid w:val="00EF72AB"/>
    <w:rsid w:val="00F005D9"/>
    <w:rsid w:val="00F03081"/>
    <w:rsid w:val="00F044D5"/>
    <w:rsid w:val="00F047D4"/>
    <w:rsid w:val="00F06031"/>
    <w:rsid w:val="00F067EC"/>
    <w:rsid w:val="00F07FC0"/>
    <w:rsid w:val="00F10420"/>
    <w:rsid w:val="00F11E82"/>
    <w:rsid w:val="00F122D1"/>
    <w:rsid w:val="00F130C7"/>
    <w:rsid w:val="00F136F6"/>
    <w:rsid w:val="00F15BA1"/>
    <w:rsid w:val="00F200CC"/>
    <w:rsid w:val="00F20767"/>
    <w:rsid w:val="00F20B71"/>
    <w:rsid w:val="00F20D70"/>
    <w:rsid w:val="00F233AB"/>
    <w:rsid w:val="00F2440E"/>
    <w:rsid w:val="00F24C9A"/>
    <w:rsid w:val="00F30A51"/>
    <w:rsid w:val="00F34C40"/>
    <w:rsid w:val="00F3520C"/>
    <w:rsid w:val="00F361B0"/>
    <w:rsid w:val="00F36743"/>
    <w:rsid w:val="00F37AAD"/>
    <w:rsid w:val="00F4069D"/>
    <w:rsid w:val="00F407AD"/>
    <w:rsid w:val="00F41FA7"/>
    <w:rsid w:val="00F42054"/>
    <w:rsid w:val="00F43CC6"/>
    <w:rsid w:val="00F44352"/>
    <w:rsid w:val="00F467C0"/>
    <w:rsid w:val="00F46CA2"/>
    <w:rsid w:val="00F477BA"/>
    <w:rsid w:val="00F5069B"/>
    <w:rsid w:val="00F52AD4"/>
    <w:rsid w:val="00F53EF8"/>
    <w:rsid w:val="00F54C06"/>
    <w:rsid w:val="00F55CD4"/>
    <w:rsid w:val="00F56D71"/>
    <w:rsid w:val="00F62903"/>
    <w:rsid w:val="00F6419F"/>
    <w:rsid w:val="00F67976"/>
    <w:rsid w:val="00F70447"/>
    <w:rsid w:val="00F70F9A"/>
    <w:rsid w:val="00F710B1"/>
    <w:rsid w:val="00F713B8"/>
    <w:rsid w:val="00F72A05"/>
    <w:rsid w:val="00F73B51"/>
    <w:rsid w:val="00F740DA"/>
    <w:rsid w:val="00F744B4"/>
    <w:rsid w:val="00F744F9"/>
    <w:rsid w:val="00F766C7"/>
    <w:rsid w:val="00F77826"/>
    <w:rsid w:val="00F77E4F"/>
    <w:rsid w:val="00F808DB"/>
    <w:rsid w:val="00F819B4"/>
    <w:rsid w:val="00F81ACE"/>
    <w:rsid w:val="00F828CA"/>
    <w:rsid w:val="00F83894"/>
    <w:rsid w:val="00F83DC9"/>
    <w:rsid w:val="00F85048"/>
    <w:rsid w:val="00F855C1"/>
    <w:rsid w:val="00F8577D"/>
    <w:rsid w:val="00F86A13"/>
    <w:rsid w:val="00F86D31"/>
    <w:rsid w:val="00F8768F"/>
    <w:rsid w:val="00F90DDB"/>
    <w:rsid w:val="00F916CF"/>
    <w:rsid w:val="00F9180D"/>
    <w:rsid w:val="00F940C5"/>
    <w:rsid w:val="00F9454F"/>
    <w:rsid w:val="00F95E81"/>
    <w:rsid w:val="00F96623"/>
    <w:rsid w:val="00F974BF"/>
    <w:rsid w:val="00FA0AB3"/>
    <w:rsid w:val="00FA30FA"/>
    <w:rsid w:val="00FA5B69"/>
    <w:rsid w:val="00FA6A61"/>
    <w:rsid w:val="00FA6F3D"/>
    <w:rsid w:val="00FA72F5"/>
    <w:rsid w:val="00FA7512"/>
    <w:rsid w:val="00FB1082"/>
    <w:rsid w:val="00FB283D"/>
    <w:rsid w:val="00FB2F11"/>
    <w:rsid w:val="00FB4F0A"/>
    <w:rsid w:val="00FB4F8C"/>
    <w:rsid w:val="00FC0076"/>
    <w:rsid w:val="00FC12FE"/>
    <w:rsid w:val="00FC1557"/>
    <w:rsid w:val="00FC1FDA"/>
    <w:rsid w:val="00FC2EEA"/>
    <w:rsid w:val="00FC5164"/>
    <w:rsid w:val="00FC6BB0"/>
    <w:rsid w:val="00FC7C6B"/>
    <w:rsid w:val="00FD1474"/>
    <w:rsid w:val="00FD3D25"/>
    <w:rsid w:val="00FD5899"/>
    <w:rsid w:val="00FD64B6"/>
    <w:rsid w:val="00FD79F5"/>
    <w:rsid w:val="00FE01B6"/>
    <w:rsid w:val="00FE070F"/>
    <w:rsid w:val="00FE16A1"/>
    <w:rsid w:val="00FE2A4E"/>
    <w:rsid w:val="00FE2DB7"/>
    <w:rsid w:val="00FE31C8"/>
    <w:rsid w:val="00FE34E3"/>
    <w:rsid w:val="00FE3B84"/>
    <w:rsid w:val="00FE4E8F"/>
    <w:rsid w:val="00FE606B"/>
    <w:rsid w:val="00FE6212"/>
    <w:rsid w:val="00FE6585"/>
    <w:rsid w:val="00FF0DD2"/>
    <w:rsid w:val="00FF18BD"/>
    <w:rsid w:val="00FF2110"/>
    <w:rsid w:val="00FF2548"/>
    <w:rsid w:val="00FF2C52"/>
    <w:rsid w:val="00FF3F8C"/>
    <w:rsid w:val="00FF4434"/>
    <w:rsid w:val="00FF7505"/>
    <w:rsid w:val="09D1AE7F"/>
    <w:rsid w:val="0A9F1D51"/>
    <w:rsid w:val="0E5F2BC4"/>
    <w:rsid w:val="10E33412"/>
    <w:rsid w:val="12C07397"/>
    <w:rsid w:val="199C54CA"/>
    <w:rsid w:val="1E5041EF"/>
    <w:rsid w:val="1F517E8B"/>
    <w:rsid w:val="319B60C9"/>
    <w:rsid w:val="420AB07E"/>
    <w:rsid w:val="4523DD21"/>
    <w:rsid w:val="46CAD3EE"/>
    <w:rsid w:val="490E8FA8"/>
    <w:rsid w:val="5616FE90"/>
    <w:rsid w:val="6AFB68F3"/>
    <w:rsid w:val="6D9AC824"/>
    <w:rsid w:val="70B96FA7"/>
    <w:rsid w:val="73868802"/>
    <w:rsid w:val="77BC3B0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014AF4"/>
  <w15:chartTrackingRefBased/>
  <w15:docId w15:val="{D5630978-EDC5-49B8-8A37-BCB8FC884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iPriority="0"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10AF"/>
    <w:pPr>
      <w:tabs>
        <w:tab w:val="left" w:pos="403"/>
      </w:tabs>
      <w:spacing w:after="240" w:line="240" w:lineRule="atLeast"/>
      <w:jc w:val="both"/>
    </w:pPr>
    <w:rPr>
      <w:sz w:val="22"/>
      <w:szCs w:val="22"/>
      <w:lang w:val="en-CA"/>
    </w:rPr>
  </w:style>
  <w:style w:type="paragraph" w:styleId="Heading1">
    <w:name w:val="heading 1"/>
    <w:basedOn w:val="Normal"/>
    <w:next w:val="Normal"/>
    <w:link w:val="Heading1Char"/>
    <w:uiPriority w:val="1"/>
    <w:qFormat/>
    <w:rsid w:val="00631E53"/>
    <w:pPr>
      <w:keepNext/>
      <w:numPr>
        <w:numId w:val="14"/>
      </w:numPr>
      <w:tabs>
        <w:tab w:val="clear" w:pos="403"/>
        <w:tab w:val="left" w:pos="400"/>
        <w:tab w:val="left" w:pos="560"/>
      </w:tabs>
      <w:suppressAutoHyphens/>
      <w:spacing w:before="270" w:line="270" w:lineRule="atLeast"/>
      <w:jc w:val="left"/>
      <w:outlineLvl w:val="0"/>
    </w:pPr>
    <w:rPr>
      <w:b/>
      <w:sz w:val="26"/>
      <w:lang w:eastAsia="ja-JP"/>
    </w:rPr>
  </w:style>
  <w:style w:type="paragraph" w:styleId="Heading2">
    <w:name w:val="heading 2"/>
    <w:basedOn w:val="Heading1"/>
    <w:next w:val="Normal"/>
    <w:link w:val="Heading2Char"/>
    <w:uiPriority w:val="2"/>
    <w:qFormat/>
    <w:rsid w:val="001B51CD"/>
    <w:pPr>
      <w:numPr>
        <w:ilvl w:val="1"/>
      </w:numPr>
      <w:tabs>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b/>
      <w:sz w:val="26"/>
      <w:szCs w:val="22"/>
      <w:lang w:val="en-GB" w:eastAsia="ja-JP"/>
    </w:rPr>
  </w:style>
  <w:style w:type="character" w:customStyle="1" w:styleId="Heading2Char">
    <w:name w:val="Heading 2 Char"/>
    <w:link w:val="Heading2"/>
    <w:uiPriority w:val="2"/>
    <w:rsid w:val="001B51CD"/>
    <w:rPr>
      <w:b/>
      <w:sz w:val="24"/>
      <w:szCs w:val="22"/>
      <w:lang w:val="en-GB" w:eastAsia="ja-JP"/>
    </w:rPr>
  </w:style>
  <w:style w:type="character" w:customStyle="1" w:styleId="Heading3Char">
    <w:name w:val="Heading 3 Char"/>
    <w:link w:val="Heading3"/>
    <w:uiPriority w:val="3"/>
    <w:rsid w:val="001B51CD"/>
    <w:rPr>
      <w:b/>
      <w:sz w:val="22"/>
      <w:szCs w:val="22"/>
      <w:lang w:val="en-GB" w:eastAsia="ja-JP"/>
    </w:rPr>
  </w:style>
  <w:style w:type="character" w:customStyle="1" w:styleId="Heading4Char">
    <w:name w:val="Heading 4 Char"/>
    <w:link w:val="Heading4"/>
    <w:uiPriority w:val="4"/>
    <w:rsid w:val="00F828CA"/>
    <w:rPr>
      <w:b/>
      <w:sz w:val="22"/>
      <w:szCs w:val="22"/>
      <w:lang w:val="en-GB" w:eastAsia="ja-JP"/>
    </w:rPr>
  </w:style>
  <w:style w:type="character" w:customStyle="1" w:styleId="Heading5Char">
    <w:name w:val="Heading 5 Char"/>
    <w:link w:val="Heading5"/>
    <w:uiPriority w:val="5"/>
    <w:rsid w:val="001B51CD"/>
    <w:rPr>
      <w:b/>
      <w:sz w:val="22"/>
      <w:szCs w:val="22"/>
      <w:lang w:val="en-GB" w:eastAsia="ja-JP"/>
    </w:rPr>
  </w:style>
  <w:style w:type="character" w:customStyle="1" w:styleId="Heading6Char">
    <w:name w:val="Heading 6 Char"/>
    <w:link w:val="Heading6"/>
    <w:uiPriority w:val="6"/>
    <w:rsid w:val="001B51CD"/>
    <w:rPr>
      <w:b/>
      <w:sz w:val="22"/>
      <w:szCs w:val="22"/>
      <w:lang w:val="en-GB" w:eastAsia="ja-JP"/>
    </w:rPr>
  </w:style>
  <w:style w:type="paragraph" w:customStyle="1" w:styleId="a2">
    <w:name w:val="a2"/>
    <w:basedOn w:val="Normal"/>
    <w:next w:val="Normal"/>
    <w:rsid w:val="0054733A"/>
    <w:pPr>
      <w:keepNext/>
      <w:tabs>
        <w:tab w:val="clear" w:pos="403"/>
        <w:tab w:val="left" w:pos="567"/>
        <w:tab w:val="left" w:pos="720"/>
      </w:tabs>
      <w:spacing w:before="270" w:line="270" w:lineRule="atLeast"/>
      <w:jc w:val="left"/>
      <w:outlineLvl w:val="0"/>
    </w:pPr>
    <w:rPr>
      <w:b/>
      <w:sz w:val="26"/>
      <w:lang w:eastAsia="ja-JP"/>
    </w:rPr>
  </w:style>
  <w:style w:type="paragraph" w:customStyle="1" w:styleId="a3">
    <w:name w:val="a3"/>
    <w:basedOn w:val="Normal"/>
    <w:next w:val="Normal"/>
    <w:rsid w:val="00F828CA"/>
    <w:pPr>
      <w:keepNext/>
      <w:spacing w:before="60" w:line="250" w:lineRule="atLeast"/>
      <w:jc w:val="left"/>
      <w:outlineLvl w:val="0"/>
    </w:pPr>
    <w:rPr>
      <w:b/>
      <w:sz w:val="24"/>
      <w:lang w:eastAsia="ja-JP"/>
    </w:rPr>
  </w:style>
  <w:style w:type="paragraph" w:customStyle="1" w:styleId="a4">
    <w:name w:val="a4"/>
    <w:basedOn w:val="Normal"/>
    <w:next w:val="Normal"/>
    <w:rsid w:val="001B51CD"/>
    <w:pPr>
      <w:keepNext/>
      <w:tabs>
        <w:tab w:val="left" w:pos="880"/>
      </w:tabs>
      <w:spacing w:before="60"/>
      <w:jc w:val="left"/>
      <w:outlineLvl w:val="0"/>
    </w:pPr>
    <w:rPr>
      <w:b/>
      <w:bCs/>
      <w:iCs/>
      <w:lang w:eastAsia="ja-JP"/>
    </w:rPr>
  </w:style>
  <w:style w:type="paragraph" w:customStyle="1" w:styleId="a5">
    <w:name w:val="a5"/>
    <w:basedOn w:val="Normal"/>
    <w:next w:val="Normal"/>
    <w:rsid w:val="00F828CA"/>
    <w:pPr>
      <w:keepNext/>
      <w:tabs>
        <w:tab w:val="left" w:pos="1247"/>
        <w:tab w:val="left" w:pos="1360"/>
      </w:tabs>
      <w:spacing w:before="60"/>
      <w:jc w:val="left"/>
      <w:outlineLvl w:val="0"/>
    </w:pPr>
    <w:rPr>
      <w:b/>
      <w:bCs/>
      <w:iCs/>
      <w:lang w:eastAsia="ja-JP"/>
    </w:rPr>
  </w:style>
  <w:style w:type="paragraph" w:customStyle="1" w:styleId="a6">
    <w:name w:val="a6"/>
    <w:basedOn w:val="Normal"/>
    <w:next w:val="Normal"/>
    <w:rsid w:val="00F828CA"/>
    <w:pPr>
      <w:keepNext/>
      <w:tabs>
        <w:tab w:val="left" w:pos="1247"/>
        <w:tab w:val="left" w:pos="1360"/>
      </w:tabs>
      <w:spacing w:before="60"/>
      <w:jc w:val="left"/>
      <w:outlineLvl w:val="0"/>
    </w:pPr>
    <w:rPr>
      <w:b/>
      <w:bCs/>
      <w:lang w:eastAsia="ja-JP"/>
    </w:rPr>
  </w:style>
  <w:style w:type="paragraph" w:customStyle="1" w:styleId="ANNEX">
    <w:name w:val="ANNEX"/>
    <w:basedOn w:val="Normal"/>
    <w:next w:val="Normal"/>
    <w:rsid w:val="00F77E4F"/>
    <w:pPr>
      <w:keepNext/>
      <w:pageBreakBefore/>
      <w:spacing w:after="480" w:line="310" w:lineRule="exact"/>
      <w:jc w:val="center"/>
      <w:outlineLvl w:val="0"/>
    </w:pPr>
    <w:rPr>
      <w:b/>
      <w:sz w:val="28"/>
      <w:lang w:eastAsia="ja-JP"/>
    </w:rPr>
  </w:style>
  <w:style w:type="paragraph" w:customStyle="1" w:styleId="BiblioTitle">
    <w:name w:val="Biblio Title"/>
    <w:basedOn w:val="Normal"/>
    <w:semiHidden/>
    <w:rsid w:val="00264095"/>
    <w:pPr>
      <w:spacing w:after="310" w:line="310" w:lineRule="atLeast"/>
      <w:jc w:val="center"/>
      <w:outlineLvl w:val="0"/>
    </w:pPr>
    <w:rPr>
      <w:b/>
      <w:sz w:val="28"/>
    </w:rPr>
  </w:style>
  <w:style w:type="paragraph" w:customStyle="1" w:styleId="Definition">
    <w:name w:val="Definition"/>
    <w:basedOn w:val="Normal"/>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0">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clear" w:pos="403"/>
      </w:tabs>
      <w:spacing w:before="120" w:after="0"/>
      <w:jc w:val="left"/>
    </w:pPr>
    <w:rPr>
      <w:rFonts w:asciiTheme="minorHAnsi" w:hAnsiTheme="minorHAnsi" w:cstheme="minorHAnsi"/>
      <w:b/>
      <w:bCs/>
      <w:i/>
      <w:iCs/>
      <w:sz w:val="24"/>
      <w:szCs w:val="24"/>
    </w:rPr>
  </w:style>
  <w:style w:type="paragraph" w:styleId="TOC2">
    <w:name w:val="toc 2"/>
    <w:basedOn w:val="TOC1"/>
    <w:next w:val="Normal"/>
    <w:uiPriority w:val="39"/>
    <w:rsid w:val="00264095"/>
    <w:pPr>
      <w:ind w:left="220"/>
    </w:pPr>
    <w:rPr>
      <w:i w:val="0"/>
      <w:iCs w:val="0"/>
      <w:sz w:val="22"/>
      <w:szCs w:val="22"/>
    </w:rPr>
  </w:style>
  <w:style w:type="paragraph" w:styleId="TOC3">
    <w:name w:val="toc 3"/>
    <w:basedOn w:val="TOC2"/>
    <w:next w:val="Normal"/>
    <w:uiPriority w:val="39"/>
    <w:rsid w:val="00264095"/>
    <w:pPr>
      <w:spacing w:before="0"/>
      <w:ind w:left="440"/>
    </w:pPr>
    <w:rPr>
      <w:b w:val="0"/>
      <w:bCs w:val="0"/>
      <w:sz w:val="20"/>
      <w:szCs w:val="20"/>
    </w:rPr>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after="12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qFormat/>
    <w:rsid w:val="00051C5A"/>
    <w:pPr>
      <w:keepLines/>
      <w:tabs>
        <w:tab w:val="clear" w:pos="403"/>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before="60" w:after="0" w:line="240" w:lineRule="auto"/>
      <w:jc w:val="left"/>
    </w:pPr>
    <w:rPr>
      <w:rFonts w:ascii="Courier New" w:hAnsi="Courier New"/>
      <w:sz w:val="20"/>
    </w:rPr>
  </w:style>
  <w:style w:type="paragraph" w:styleId="BodyText">
    <w:name w:val="Body Text"/>
    <w:basedOn w:val="Normal"/>
    <w:link w:val="BodyTextChar"/>
    <w:uiPriority w:val="99"/>
    <w:semiHidden/>
    <w:rsid w:val="00314414"/>
    <w:pPr>
      <w:tabs>
        <w:tab w:val="clear" w:pos="403"/>
      </w:tabs>
      <w:spacing w:after="120"/>
    </w:pPr>
    <w:rPr>
      <w:rFonts w:eastAsia="Times New Roman"/>
    </w:rPr>
  </w:style>
  <w:style w:type="character" w:customStyle="1" w:styleId="BodyTextChar">
    <w:name w:val="Body Text Char"/>
    <w:link w:val="BodyText"/>
    <w:uiPriority w:val="99"/>
    <w:semiHidden/>
    <w:rsid w:val="0054733A"/>
    <w:rPr>
      <w:rFonts w:eastAsia="Times New Roman"/>
      <w:sz w:val="22"/>
      <w:szCs w:val="22"/>
      <w:lang w:val="en-GB"/>
    </w:rPr>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semiHidden/>
    <w:rsid w:val="00314414"/>
    <w:pPr>
      <w:tabs>
        <w:tab w:val="clear" w:pos="403"/>
      </w:tabs>
      <w:spacing w:before="60" w:after="60" w:line="210" w:lineRule="atLeast"/>
      <w:jc w:val="left"/>
    </w:pPr>
    <w:rPr>
      <w:rFonts w:eastAsia="Times New Roman"/>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unhideWhenUsed/>
    <w:qFormat/>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character" w:customStyle="1" w:styleId="CodeChar">
    <w:name w:val="Code Char"/>
    <w:qFormat/>
    <w:rsid w:val="00A52B95"/>
    <w:rPr>
      <w:rFonts w:ascii="Courier New" w:hAnsi="Courier New"/>
    </w:rPr>
  </w:style>
  <w:style w:type="paragraph" w:customStyle="1" w:styleId="Note">
    <w:name w:val="Note"/>
    <w:basedOn w:val="Normal"/>
    <w:link w:val="NoteZchn"/>
    <w:qFormat/>
    <w:rsid w:val="00C25A6E"/>
    <w:pPr>
      <w:tabs>
        <w:tab w:val="clear" w:pos="403"/>
        <w:tab w:val="left" w:pos="1584"/>
      </w:tabs>
      <w:spacing w:line="220" w:lineRule="atLeast"/>
      <w:ind w:left="720" w:right="720"/>
    </w:pPr>
    <w:rPr>
      <w:sz w:val="20"/>
    </w:rPr>
  </w:style>
  <w:style w:type="character" w:customStyle="1" w:styleId="NoteZchn">
    <w:name w:val="Note Zchn"/>
    <w:link w:val="Note"/>
    <w:qFormat/>
    <w:rsid w:val="00C25A6E"/>
    <w:rPr>
      <w:szCs w:val="22"/>
      <w:lang w:val="en-GB"/>
    </w:rPr>
  </w:style>
  <w:style w:type="character" w:styleId="CommentReference">
    <w:name w:val="annotation reference"/>
    <w:basedOn w:val="DefaultParagraphFont"/>
    <w:uiPriority w:val="99"/>
    <w:semiHidden/>
    <w:unhideWhenUsed/>
    <w:rsid w:val="00D71138"/>
    <w:rPr>
      <w:sz w:val="16"/>
      <w:szCs w:val="16"/>
    </w:rPr>
  </w:style>
  <w:style w:type="paragraph" w:customStyle="1" w:styleId="BoxTable">
    <w:name w:val="BoxTable"/>
    <w:basedOn w:val="Normal"/>
    <w:link w:val="BoxTableChar"/>
    <w:qFormat/>
    <w:rsid w:val="00EF6F74"/>
    <w:pPr>
      <w:keepNext/>
      <w:keepLines/>
      <w:tabs>
        <w:tab w:val="clear" w:pos="403"/>
      </w:tabs>
      <w:spacing w:after="0" w:line="230" w:lineRule="atLeast"/>
      <w:jc w:val="left"/>
    </w:pPr>
    <w:rPr>
      <w:szCs w:val="24"/>
    </w:rPr>
  </w:style>
  <w:style w:type="character" w:customStyle="1" w:styleId="BoxTableChar">
    <w:name w:val="BoxTable Char"/>
    <w:link w:val="BoxTable"/>
    <w:rsid w:val="00EF6F74"/>
    <w:rPr>
      <w:rFonts w:eastAsia="MS Mincho"/>
      <w:sz w:val="22"/>
      <w:szCs w:val="24"/>
      <w:lang w:val="en-GB"/>
    </w:rPr>
  </w:style>
  <w:style w:type="paragraph" w:customStyle="1" w:styleId="fields">
    <w:name w:val="fields"/>
    <w:basedOn w:val="Normal"/>
    <w:link w:val="fieldsZchn"/>
    <w:qFormat/>
    <w:rsid w:val="00EF6F74"/>
    <w:pPr>
      <w:tabs>
        <w:tab w:val="clear" w:pos="403"/>
        <w:tab w:val="left" w:pos="1440"/>
        <w:tab w:val="left" w:pos="8010"/>
      </w:tabs>
      <w:spacing w:after="220" w:line="240" w:lineRule="auto"/>
      <w:ind w:left="720" w:hanging="360"/>
      <w:contextualSpacing/>
    </w:pPr>
    <w:rPr>
      <w:szCs w:val="20"/>
      <w:lang w:eastAsia="ja-JP"/>
    </w:rPr>
  </w:style>
  <w:style w:type="character" w:customStyle="1" w:styleId="fieldsZchn">
    <w:name w:val="fields Zchn"/>
    <w:link w:val="fields"/>
    <w:qFormat/>
    <w:rsid w:val="00EF6F74"/>
    <w:rPr>
      <w:rFonts w:eastAsia="MS Mincho"/>
      <w:sz w:val="22"/>
      <w:lang w:val="en-GB" w:eastAsia="ja-JP"/>
    </w:rPr>
  </w:style>
  <w:style w:type="paragraph" w:styleId="ListParagraph">
    <w:name w:val="List Paragraph"/>
    <w:aliases w:val="Bullets"/>
    <w:basedOn w:val="Normal"/>
    <w:link w:val="ListParagraphChar"/>
    <w:uiPriority w:val="34"/>
    <w:qFormat/>
    <w:rsid w:val="00DC2E73"/>
    <w:pPr>
      <w:ind w:left="720"/>
    </w:pPr>
  </w:style>
  <w:style w:type="paragraph" w:styleId="CommentText">
    <w:name w:val="annotation text"/>
    <w:basedOn w:val="Normal"/>
    <w:link w:val="CommentTextChar"/>
    <w:uiPriority w:val="99"/>
    <w:unhideWhenUsed/>
    <w:rsid w:val="00D71138"/>
    <w:pPr>
      <w:spacing w:line="240" w:lineRule="auto"/>
    </w:pPr>
    <w:rPr>
      <w:sz w:val="20"/>
      <w:szCs w:val="20"/>
    </w:rPr>
  </w:style>
  <w:style w:type="character" w:customStyle="1" w:styleId="CommentTextChar">
    <w:name w:val="Comment Text Char"/>
    <w:basedOn w:val="DefaultParagraphFont"/>
    <w:link w:val="CommentText"/>
    <w:uiPriority w:val="99"/>
    <w:rsid w:val="00D71138"/>
    <w:rPr>
      <w:lang w:val="en-GB"/>
    </w:rPr>
  </w:style>
  <w:style w:type="paragraph" w:styleId="CommentSubject">
    <w:name w:val="annotation subject"/>
    <w:basedOn w:val="CommentText"/>
    <w:next w:val="CommentText"/>
    <w:link w:val="CommentSubjectChar"/>
    <w:uiPriority w:val="99"/>
    <w:semiHidden/>
    <w:unhideWhenUsed/>
    <w:rsid w:val="00D71138"/>
    <w:rPr>
      <w:b/>
      <w:bCs/>
    </w:rPr>
  </w:style>
  <w:style w:type="character" w:customStyle="1" w:styleId="CommentSubjectChar">
    <w:name w:val="Comment Subject Char"/>
    <w:basedOn w:val="CommentTextChar"/>
    <w:link w:val="CommentSubject"/>
    <w:uiPriority w:val="99"/>
    <w:semiHidden/>
    <w:rsid w:val="00D71138"/>
    <w:rPr>
      <w:b/>
      <w:bCs/>
      <w:lang w:val="en-GB"/>
    </w:rPr>
  </w:style>
  <w:style w:type="paragraph" w:styleId="TOC4">
    <w:name w:val="toc 4"/>
    <w:basedOn w:val="Normal"/>
    <w:next w:val="Normal"/>
    <w:autoRedefine/>
    <w:uiPriority w:val="39"/>
    <w:unhideWhenUsed/>
    <w:rsid w:val="00812959"/>
    <w:pPr>
      <w:tabs>
        <w:tab w:val="clear" w:pos="403"/>
      </w:tabs>
      <w:spacing w:after="0"/>
      <w:ind w:left="660"/>
      <w:jc w:val="left"/>
    </w:pPr>
    <w:rPr>
      <w:rFonts w:asciiTheme="minorHAnsi" w:hAnsiTheme="minorHAnsi" w:cstheme="minorHAnsi"/>
      <w:sz w:val="20"/>
      <w:szCs w:val="20"/>
    </w:rPr>
  </w:style>
  <w:style w:type="paragraph" w:styleId="TOC5">
    <w:name w:val="toc 5"/>
    <w:basedOn w:val="Normal"/>
    <w:next w:val="Normal"/>
    <w:autoRedefine/>
    <w:uiPriority w:val="39"/>
    <w:unhideWhenUsed/>
    <w:rsid w:val="00812959"/>
    <w:pPr>
      <w:tabs>
        <w:tab w:val="clear" w:pos="403"/>
      </w:tabs>
      <w:spacing w:after="0"/>
      <w:ind w:left="880"/>
      <w:jc w:val="left"/>
    </w:pPr>
    <w:rPr>
      <w:rFonts w:asciiTheme="minorHAnsi" w:hAnsiTheme="minorHAnsi" w:cstheme="minorHAnsi"/>
      <w:sz w:val="20"/>
      <w:szCs w:val="20"/>
    </w:rPr>
  </w:style>
  <w:style w:type="character" w:customStyle="1" w:styleId="Courier">
    <w:name w:val="Courier"/>
    <w:rsid w:val="003B3DA7"/>
    <w:rPr>
      <w:rFonts w:ascii="Courier New" w:hAnsi="Courier New"/>
    </w:rPr>
  </w:style>
  <w:style w:type="paragraph" w:customStyle="1" w:styleId="termNum">
    <w:name w:val="termNum"/>
    <w:basedOn w:val="Heading2"/>
    <w:next w:val="Normal"/>
    <w:link w:val="termNumChar"/>
    <w:qFormat/>
    <w:rsid w:val="00171257"/>
    <w:pPr>
      <w:numPr>
        <w:numId w:val="1"/>
      </w:numPr>
      <w:spacing w:after="60" w:line="250" w:lineRule="exact"/>
      <w:ind w:left="0" w:firstLine="0"/>
    </w:pPr>
    <w:rPr>
      <w:szCs w:val="20"/>
    </w:rPr>
  </w:style>
  <w:style w:type="character" w:customStyle="1" w:styleId="termNumChar">
    <w:name w:val="termNum Char"/>
    <w:basedOn w:val="Heading2Char"/>
    <w:link w:val="termNum"/>
    <w:rsid w:val="00171257"/>
    <w:rPr>
      <w:b/>
      <w:sz w:val="24"/>
      <w:szCs w:val="22"/>
      <w:lang w:val="en-GB" w:eastAsia="ja-JP"/>
    </w:rPr>
  </w:style>
  <w:style w:type="character" w:customStyle="1" w:styleId="stddocNumber">
    <w:name w:val="std_docNumber"/>
    <w:rsid w:val="00171257"/>
    <w:rPr>
      <w:rFonts w:ascii="Cambria" w:hAnsi="Cambria"/>
      <w:bdr w:val="none" w:sz="0" w:space="0" w:color="auto"/>
      <w:shd w:val="clear" w:color="auto" w:fill="F2DBDB"/>
    </w:rPr>
  </w:style>
  <w:style w:type="character" w:customStyle="1" w:styleId="stddocPartNumber">
    <w:name w:val="std_docPartNumber"/>
    <w:rsid w:val="00171257"/>
    <w:rPr>
      <w:rFonts w:ascii="Cambria" w:hAnsi="Cambria"/>
      <w:bdr w:val="none" w:sz="0" w:space="0" w:color="auto"/>
      <w:shd w:val="clear" w:color="auto" w:fill="EAF1DD"/>
    </w:rPr>
  </w:style>
  <w:style w:type="character" w:customStyle="1" w:styleId="stdpublisher">
    <w:name w:val="std_publisher"/>
    <w:rsid w:val="00171257"/>
    <w:rPr>
      <w:rFonts w:ascii="Cambria" w:hAnsi="Cambria"/>
      <w:bdr w:val="none" w:sz="0" w:space="0" w:color="auto"/>
      <w:shd w:val="clear" w:color="auto" w:fill="C6D9F1"/>
    </w:rPr>
  </w:style>
  <w:style w:type="paragraph" w:customStyle="1" w:styleId="ISOMB">
    <w:name w:val="ISO_MB"/>
    <w:basedOn w:val="Normal"/>
    <w:rsid w:val="006058CD"/>
    <w:pPr>
      <w:tabs>
        <w:tab w:val="clear" w:pos="403"/>
      </w:tabs>
      <w:spacing w:before="210" w:after="0" w:line="210" w:lineRule="exact"/>
      <w:jc w:val="left"/>
    </w:pPr>
    <w:rPr>
      <w:rFonts w:ascii="Arial" w:eastAsia="Times New Roman" w:hAnsi="Arial"/>
      <w:sz w:val="18"/>
      <w:szCs w:val="20"/>
    </w:rPr>
  </w:style>
  <w:style w:type="paragraph" w:styleId="Revision">
    <w:name w:val="Revision"/>
    <w:hidden/>
    <w:uiPriority w:val="99"/>
    <w:semiHidden/>
    <w:rsid w:val="00C95C1F"/>
    <w:rPr>
      <w:sz w:val="22"/>
      <w:szCs w:val="22"/>
      <w:lang w:val="en-GB"/>
    </w:rPr>
  </w:style>
  <w:style w:type="paragraph" w:styleId="FootnoteText">
    <w:name w:val="footnote text"/>
    <w:basedOn w:val="Normal"/>
    <w:link w:val="FootnoteTextChar"/>
    <w:uiPriority w:val="99"/>
    <w:semiHidden/>
    <w:unhideWhenUsed/>
    <w:rsid w:val="00C9334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9334C"/>
    <w:rPr>
      <w:lang w:val="en-GB"/>
    </w:rPr>
  </w:style>
  <w:style w:type="character" w:styleId="FootnoteReference">
    <w:name w:val="footnote reference"/>
    <w:basedOn w:val="DefaultParagraphFont"/>
    <w:uiPriority w:val="99"/>
    <w:semiHidden/>
    <w:unhideWhenUsed/>
    <w:rsid w:val="00C9334C"/>
    <w:rPr>
      <w:vertAlign w:val="superscript"/>
    </w:rPr>
  </w:style>
  <w:style w:type="character" w:customStyle="1" w:styleId="jlqj4b">
    <w:name w:val="jlqj4b"/>
    <w:basedOn w:val="DefaultParagraphFont"/>
    <w:rsid w:val="008A7A2D"/>
  </w:style>
  <w:style w:type="character" w:styleId="UnresolvedMention">
    <w:name w:val="Unresolved Mention"/>
    <w:basedOn w:val="DefaultParagraphFont"/>
    <w:uiPriority w:val="99"/>
    <w:semiHidden/>
    <w:unhideWhenUsed/>
    <w:rsid w:val="00FF18BD"/>
    <w:rPr>
      <w:color w:val="605E5C"/>
      <w:shd w:val="clear" w:color="auto" w:fill="E1DFDD"/>
    </w:rPr>
  </w:style>
  <w:style w:type="character" w:customStyle="1" w:styleId="js-issue-title">
    <w:name w:val="js-issue-title"/>
    <w:basedOn w:val="DefaultParagraphFont"/>
    <w:rsid w:val="00881CBE"/>
  </w:style>
  <w:style w:type="character" w:customStyle="1" w:styleId="apple-converted-space">
    <w:name w:val="apple-converted-space"/>
    <w:basedOn w:val="DefaultParagraphFont"/>
    <w:rsid w:val="00EE0AED"/>
  </w:style>
  <w:style w:type="table" w:customStyle="1" w:styleId="TableGrid1">
    <w:name w:val="Table Grid1"/>
    <w:basedOn w:val="TableNormal"/>
    <w:next w:val="TableGrid"/>
    <w:uiPriority w:val="39"/>
    <w:rsid w:val="007F4E21"/>
    <w:pPr>
      <w:widowControl w:val="0"/>
      <w:autoSpaceDE w:val="0"/>
      <w:autoSpaceDN w:val="0"/>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cap,c"/>
    <w:basedOn w:val="Normal"/>
    <w:next w:val="Normal"/>
    <w:link w:val="CaptionChar"/>
    <w:uiPriority w:val="35"/>
    <w:unhideWhenUsed/>
    <w:qFormat/>
    <w:rsid w:val="007F4E21"/>
    <w:pPr>
      <w:spacing w:after="200" w:line="240" w:lineRule="auto"/>
    </w:pPr>
    <w:rPr>
      <w:i/>
      <w:iCs/>
      <w:color w:val="44546A" w:themeColor="text2"/>
      <w:sz w:val="18"/>
      <w:szCs w:val="18"/>
    </w:rPr>
  </w:style>
  <w:style w:type="paragraph" w:customStyle="1" w:styleId="code0">
    <w:name w:val="code"/>
    <w:basedOn w:val="Normal"/>
    <w:next w:val="Normal"/>
    <w:link w:val="codeZchn"/>
    <w:autoRedefine/>
    <w:qFormat/>
    <w:rsid w:val="00807543"/>
    <w:pPr>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ind w:left="360"/>
      <w:jc w:val="left"/>
    </w:pPr>
    <w:rPr>
      <w:rFonts w:ascii="Courier" w:hAnsi="Courier"/>
      <w:noProof/>
      <w:sz w:val="20"/>
    </w:rPr>
  </w:style>
  <w:style w:type="character" w:customStyle="1" w:styleId="codeZchn">
    <w:name w:val="code Zchn"/>
    <w:link w:val="code0"/>
    <w:qFormat/>
    <w:rsid w:val="00807543"/>
    <w:rPr>
      <w:rFonts w:ascii="Courier" w:hAnsi="Courier"/>
      <w:noProof/>
      <w:szCs w:val="22"/>
      <w:lang w:val="en-CA"/>
    </w:rPr>
  </w:style>
  <w:style w:type="paragraph" w:customStyle="1" w:styleId="RefNorm">
    <w:name w:val="RefNorm"/>
    <w:basedOn w:val="Normal"/>
    <w:rsid w:val="00C5276F"/>
    <w:pPr>
      <w:tabs>
        <w:tab w:val="clear" w:pos="403"/>
      </w:tabs>
    </w:pPr>
    <w:rPr>
      <w:rFonts w:eastAsia="Calibri"/>
    </w:rPr>
  </w:style>
  <w:style w:type="character" w:customStyle="1" w:styleId="stddocTitle">
    <w:name w:val="std_docTitle"/>
    <w:rsid w:val="00C5276F"/>
    <w:rPr>
      <w:rFonts w:ascii="Cambria" w:hAnsi="Cambria"/>
      <w:i/>
      <w:bdr w:val="none" w:sz="0" w:space="0" w:color="auto"/>
      <w:shd w:val="clear" w:color="auto" w:fill="FDE9D9"/>
    </w:rPr>
  </w:style>
  <w:style w:type="paragraph" w:customStyle="1" w:styleId="Bibliography1">
    <w:name w:val="Bibliography1"/>
    <w:basedOn w:val="Normal"/>
    <w:rsid w:val="00C5276F"/>
    <w:pPr>
      <w:numPr>
        <w:numId w:val="2"/>
      </w:numPr>
      <w:tabs>
        <w:tab w:val="clear" w:pos="360"/>
        <w:tab w:val="clear" w:pos="403"/>
        <w:tab w:val="left" w:pos="660"/>
      </w:tabs>
      <w:spacing w:line="230" w:lineRule="atLeast"/>
    </w:pPr>
    <w:rPr>
      <w:szCs w:val="20"/>
      <w:lang w:val="de-DE" w:eastAsia="ja-JP"/>
    </w:rPr>
  </w:style>
  <w:style w:type="paragraph" w:customStyle="1" w:styleId="NoSpacing1">
    <w:name w:val="No Spacing1"/>
    <w:basedOn w:val="Normal"/>
    <w:autoRedefine/>
    <w:qFormat/>
    <w:rsid w:val="00F30A51"/>
    <w:pPr>
      <w:tabs>
        <w:tab w:val="clear" w:pos="403"/>
      </w:tabs>
      <w:spacing w:line="240" w:lineRule="auto"/>
    </w:pPr>
    <w:rPr>
      <w:rFonts w:ascii="Times New Roman" w:eastAsia="SimSun" w:hAnsi="Times New Roman"/>
      <w:sz w:val="24"/>
      <w:szCs w:val="24"/>
      <w:lang w:val="fr-FR" w:eastAsia="zh-CN"/>
    </w:rPr>
  </w:style>
  <w:style w:type="numbering" w:customStyle="1" w:styleId="CurrentList1">
    <w:name w:val="Current List1"/>
    <w:uiPriority w:val="99"/>
    <w:rsid w:val="001776C7"/>
    <w:pPr>
      <w:numPr>
        <w:numId w:val="3"/>
      </w:numPr>
    </w:pPr>
  </w:style>
  <w:style w:type="numbering" w:customStyle="1" w:styleId="CurrentList2">
    <w:name w:val="Current List2"/>
    <w:uiPriority w:val="99"/>
    <w:rsid w:val="001776C7"/>
    <w:pPr>
      <w:numPr>
        <w:numId w:val="4"/>
      </w:numPr>
    </w:pPr>
  </w:style>
  <w:style w:type="numbering" w:customStyle="1" w:styleId="CurrentList3">
    <w:name w:val="Current List3"/>
    <w:uiPriority w:val="99"/>
    <w:rsid w:val="001776C7"/>
    <w:pPr>
      <w:numPr>
        <w:numId w:val="5"/>
      </w:numPr>
    </w:pPr>
  </w:style>
  <w:style w:type="paragraph" w:customStyle="1" w:styleId="Default">
    <w:name w:val="Default"/>
    <w:rsid w:val="001776C7"/>
    <w:pPr>
      <w:autoSpaceDE w:val="0"/>
      <w:autoSpaceDN w:val="0"/>
      <w:adjustRightInd w:val="0"/>
    </w:pPr>
    <w:rPr>
      <w:rFonts w:ascii="Arial" w:hAnsi="Arial" w:cs="Arial"/>
      <w:color w:val="000000"/>
      <w:sz w:val="24"/>
      <w:szCs w:val="24"/>
      <w:lang w:val="fr-FR" w:eastAsia="fr-FR"/>
    </w:rPr>
  </w:style>
  <w:style w:type="numbering" w:customStyle="1" w:styleId="CurrentList4">
    <w:name w:val="Current List4"/>
    <w:uiPriority w:val="99"/>
    <w:rsid w:val="001776C7"/>
    <w:pPr>
      <w:numPr>
        <w:numId w:val="6"/>
      </w:numPr>
    </w:pPr>
  </w:style>
  <w:style w:type="numbering" w:customStyle="1" w:styleId="CurrentList5">
    <w:name w:val="Current List5"/>
    <w:uiPriority w:val="99"/>
    <w:rsid w:val="001776C7"/>
    <w:pPr>
      <w:numPr>
        <w:numId w:val="7"/>
      </w:numPr>
    </w:pPr>
  </w:style>
  <w:style w:type="numbering" w:customStyle="1" w:styleId="CurrentList6">
    <w:name w:val="Current List6"/>
    <w:uiPriority w:val="99"/>
    <w:rsid w:val="001776C7"/>
    <w:pPr>
      <w:numPr>
        <w:numId w:val="8"/>
      </w:numPr>
    </w:pPr>
  </w:style>
  <w:style w:type="numbering" w:customStyle="1" w:styleId="CurrentList7">
    <w:name w:val="Current List7"/>
    <w:uiPriority w:val="99"/>
    <w:rsid w:val="001776C7"/>
    <w:pPr>
      <w:numPr>
        <w:numId w:val="9"/>
      </w:numPr>
    </w:pPr>
  </w:style>
  <w:style w:type="numbering" w:customStyle="1" w:styleId="CurrentList8">
    <w:name w:val="Current List8"/>
    <w:uiPriority w:val="99"/>
    <w:rsid w:val="001776C7"/>
    <w:pPr>
      <w:numPr>
        <w:numId w:val="10"/>
      </w:numPr>
    </w:pPr>
  </w:style>
  <w:style w:type="numbering" w:customStyle="1" w:styleId="CurrentList9">
    <w:name w:val="Current List9"/>
    <w:uiPriority w:val="99"/>
    <w:rsid w:val="001776C7"/>
    <w:pPr>
      <w:numPr>
        <w:numId w:val="11"/>
      </w:numPr>
    </w:pPr>
  </w:style>
  <w:style w:type="numbering" w:customStyle="1" w:styleId="CurrentList10">
    <w:name w:val="Current List10"/>
    <w:uiPriority w:val="99"/>
    <w:rsid w:val="001776C7"/>
    <w:pPr>
      <w:numPr>
        <w:numId w:val="13"/>
      </w:numPr>
    </w:pPr>
  </w:style>
  <w:style w:type="numbering" w:customStyle="1" w:styleId="CurrentList11">
    <w:name w:val="Current List11"/>
    <w:uiPriority w:val="99"/>
    <w:rsid w:val="00631E53"/>
    <w:pPr>
      <w:numPr>
        <w:numId w:val="15"/>
      </w:numPr>
    </w:pPr>
  </w:style>
  <w:style w:type="paragraph" w:styleId="TOCHeading">
    <w:name w:val="TOC Heading"/>
    <w:basedOn w:val="Heading1"/>
    <w:next w:val="Normal"/>
    <w:uiPriority w:val="39"/>
    <w:unhideWhenUsed/>
    <w:qFormat/>
    <w:rsid w:val="004B4759"/>
    <w:pPr>
      <w:keepLines/>
      <w:numPr>
        <w:numId w:val="0"/>
      </w:numPr>
      <w:tabs>
        <w:tab w:val="clear" w:pos="400"/>
        <w:tab w:val="clear" w:pos="560"/>
      </w:tabs>
      <w:suppressAutoHyphens w:val="0"/>
      <w:spacing w:before="480" w:after="0" w:line="276" w:lineRule="auto"/>
      <w:outlineLvl w:val="9"/>
    </w:pPr>
    <w:rPr>
      <w:rFonts w:asciiTheme="majorHAnsi" w:eastAsiaTheme="majorEastAsia" w:hAnsiTheme="majorHAnsi" w:cstheme="majorBidi"/>
      <w:bCs/>
      <w:color w:val="2E74B5" w:themeColor="accent1" w:themeShade="BF"/>
      <w:sz w:val="28"/>
      <w:szCs w:val="28"/>
      <w:lang w:val="en-US" w:eastAsia="en-US"/>
    </w:rPr>
  </w:style>
  <w:style w:type="paragraph" w:styleId="TOC6">
    <w:name w:val="toc 6"/>
    <w:basedOn w:val="Normal"/>
    <w:next w:val="Normal"/>
    <w:autoRedefine/>
    <w:uiPriority w:val="39"/>
    <w:semiHidden/>
    <w:unhideWhenUsed/>
    <w:rsid w:val="004B4759"/>
    <w:pPr>
      <w:tabs>
        <w:tab w:val="clear" w:pos="403"/>
      </w:tabs>
      <w:spacing w:after="0"/>
      <w:ind w:left="1100"/>
      <w:jc w:val="left"/>
    </w:pPr>
    <w:rPr>
      <w:rFonts w:asciiTheme="minorHAnsi" w:hAnsiTheme="minorHAnsi" w:cstheme="minorHAnsi"/>
      <w:sz w:val="20"/>
      <w:szCs w:val="20"/>
    </w:rPr>
  </w:style>
  <w:style w:type="paragraph" w:styleId="TOC7">
    <w:name w:val="toc 7"/>
    <w:basedOn w:val="Normal"/>
    <w:next w:val="Normal"/>
    <w:autoRedefine/>
    <w:uiPriority w:val="39"/>
    <w:semiHidden/>
    <w:unhideWhenUsed/>
    <w:rsid w:val="004B4759"/>
    <w:pPr>
      <w:tabs>
        <w:tab w:val="clear" w:pos="403"/>
      </w:tabs>
      <w:spacing w:after="0"/>
      <w:ind w:left="1320"/>
      <w:jc w:val="left"/>
    </w:pPr>
    <w:rPr>
      <w:rFonts w:asciiTheme="minorHAnsi" w:hAnsiTheme="minorHAnsi" w:cstheme="minorHAnsi"/>
      <w:sz w:val="20"/>
      <w:szCs w:val="20"/>
    </w:rPr>
  </w:style>
  <w:style w:type="paragraph" w:styleId="TOC8">
    <w:name w:val="toc 8"/>
    <w:basedOn w:val="Normal"/>
    <w:next w:val="Normal"/>
    <w:autoRedefine/>
    <w:uiPriority w:val="39"/>
    <w:semiHidden/>
    <w:unhideWhenUsed/>
    <w:rsid w:val="004B4759"/>
    <w:pPr>
      <w:tabs>
        <w:tab w:val="clear" w:pos="403"/>
      </w:tabs>
      <w:spacing w:after="0"/>
      <w:ind w:left="1540"/>
      <w:jc w:val="left"/>
    </w:pPr>
    <w:rPr>
      <w:rFonts w:asciiTheme="minorHAnsi" w:hAnsiTheme="minorHAnsi" w:cstheme="minorHAnsi"/>
      <w:sz w:val="20"/>
      <w:szCs w:val="20"/>
    </w:rPr>
  </w:style>
  <w:style w:type="paragraph" w:styleId="TOC9">
    <w:name w:val="toc 9"/>
    <w:basedOn w:val="Normal"/>
    <w:next w:val="Normal"/>
    <w:autoRedefine/>
    <w:uiPriority w:val="39"/>
    <w:semiHidden/>
    <w:unhideWhenUsed/>
    <w:rsid w:val="004B4759"/>
    <w:pPr>
      <w:tabs>
        <w:tab w:val="clear" w:pos="403"/>
      </w:tabs>
      <w:spacing w:after="0"/>
      <w:ind w:left="1760"/>
      <w:jc w:val="left"/>
    </w:pPr>
    <w:rPr>
      <w:rFonts w:asciiTheme="minorHAnsi" w:hAnsiTheme="minorHAnsi" w:cstheme="minorHAnsi"/>
      <w:sz w:val="20"/>
      <w:szCs w:val="20"/>
    </w:rPr>
  </w:style>
  <w:style w:type="paragraph" w:customStyle="1" w:styleId="AMDInstruction">
    <w:name w:val="AMD Instruction"/>
    <w:basedOn w:val="Normal"/>
    <w:qFormat/>
    <w:rsid w:val="002A5242"/>
    <w:rPr>
      <w:rFonts w:eastAsia="Times New Roman"/>
      <w:i/>
      <w:iCs/>
      <w:color w:val="2E74B5" w:themeColor="accent1" w:themeShade="BF"/>
      <w:sz w:val="24"/>
    </w:rPr>
  </w:style>
  <w:style w:type="numbering" w:customStyle="1" w:styleId="CurrentList12">
    <w:name w:val="Current List12"/>
    <w:uiPriority w:val="99"/>
    <w:rsid w:val="0077500F"/>
    <w:pPr>
      <w:numPr>
        <w:numId w:val="16"/>
      </w:numPr>
    </w:pPr>
  </w:style>
  <w:style w:type="numbering" w:customStyle="1" w:styleId="CurrentList13">
    <w:name w:val="Current List13"/>
    <w:uiPriority w:val="99"/>
    <w:rsid w:val="0077500F"/>
    <w:pPr>
      <w:numPr>
        <w:numId w:val="17"/>
      </w:numPr>
    </w:pPr>
  </w:style>
  <w:style w:type="numbering" w:customStyle="1" w:styleId="CurrentList14">
    <w:name w:val="Current List14"/>
    <w:uiPriority w:val="99"/>
    <w:rsid w:val="0077500F"/>
    <w:pPr>
      <w:numPr>
        <w:numId w:val="18"/>
      </w:numPr>
    </w:pPr>
  </w:style>
  <w:style w:type="numbering" w:customStyle="1" w:styleId="CurrentList15">
    <w:name w:val="Current List15"/>
    <w:uiPriority w:val="99"/>
    <w:rsid w:val="0077500F"/>
    <w:pPr>
      <w:numPr>
        <w:numId w:val="19"/>
      </w:numPr>
    </w:pPr>
  </w:style>
  <w:style w:type="numbering" w:customStyle="1" w:styleId="CurrentList16">
    <w:name w:val="Current List16"/>
    <w:uiPriority w:val="99"/>
    <w:rsid w:val="009D5A90"/>
    <w:pPr>
      <w:numPr>
        <w:numId w:val="20"/>
      </w:numPr>
    </w:pPr>
  </w:style>
  <w:style w:type="numbering" w:customStyle="1" w:styleId="CurrentList17">
    <w:name w:val="Current List17"/>
    <w:uiPriority w:val="99"/>
    <w:rsid w:val="003F4EB2"/>
    <w:pPr>
      <w:numPr>
        <w:numId w:val="21"/>
      </w:numPr>
    </w:pPr>
  </w:style>
  <w:style w:type="numbering" w:customStyle="1" w:styleId="CurrentList18">
    <w:name w:val="Current List18"/>
    <w:uiPriority w:val="99"/>
    <w:rsid w:val="003F4EB2"/>
    <w:pPr>
      <w:numPr>
        <w:numId w:val="22"/>
      </w:numPr>
    </w:pPr>
  </w:style>
  <w:style w:type="character" w:customStyle="1" w:styleId="CodeChar0">
    <w:name w:val="CodeChar"/>
    <w:uiPriority w:val="1"/>
    <w:qFormat/>
    <w:rsid w:val="003F4EB2"/>
    <w:rPr>
      <w:rFonts w:ascii="Courier New" w:hAnsi="Courier New" w:cs="Courier New"/>
    </w:rPr>
  </w:style>
  <w:style w:type="paragraph" w:customStyle="1" w:styleId="Fields0">
    <w:name w:val="Fields"/>
    <w:basedOn w:val="Normal"/>
    <w:link w:val="FieldsChar"/>
    <w:qFormat/>
    <w:rsid w:val="003F4EB2"/>
    <w:pPr>
      <w:widowControl w:val="0"/>
      <w:tabs>
        <w:tab w:val="clear" w:pos="403"/>
      </w:tabs>
      <w:autoSpaceDE w:val="0"/>
      <w:autoSpaceDN w:val="0"/>
      <w:spacing w:after="120"/>
      <w:ind w:left="714" w:hanging="357"/>
      <w:jc w:val="left"/>
    </w:pPr>
    <w:rPr>
      <w:rFonts w:eastAsia="Arial" w:cs="Arial"/>
      <w:lang w:val="en-US"/>
    </w:rPr>
  </w:style>
  <w:style w:type="character" w:customStyle="1" w:styleId="FieldsChar">
    <w:name w:val="Fields Char"/>
    <w:basedOn w:val="DefaultParagraphFont"/>
    <w:link w:val="Fields0"/>
    <w:rsid w:val="003F4EB2"/>
    <w:rPr>
      <w:rFonts w:eastAsia="Arial" w:cs="Arial"/>
      <w:sz w:val="22"/>
      <w:szCs w:val="22"/>
    </w:rPr>
  </w:style>
  <w:style w:type="numbering" w:customStyle="1" w:styleId="CurrentList19">
    <w:name w:val="Current List19"/>
    <w:uiPriority w:val="99"/>
    <w:rsid w:val="002C1783"/>
    <w:pPr>
      <w:numPr>
        <w:numId w:val="23"/>
      </w:numPr>
    </w:pPr>
  </w:style>
  <w:style w:type="numbering" w:customStyle="1" w:styleId="CurrentList20">
    <w:name w:val="Current List20"/>
    <w:uiPriority w:val="99"/>
    <w:rsid w:val="002C1783"/>
    <w:pPr>
      <w:numPr>
        <w:numId w:val="24"/>
      </w:numPr>
    </w:pPr>
  </w:style>
  <w:style w:type="numbering" w:customStyle="1" w:styleId="CurrentList21">
    <w:name w:val="Current List21"/>
    <w:uiPriority w:val="99"/>
    <w:rsid w:val="002C1783"/>
    <w:pPr>
      <w:numPr>
        <w:numId w:val="25"/>
      </w:numPr>
    </w:pPr>
  </w:style>
  <w:style w:type="numbering" w:customStyle="1" w:styleId="CurrentList22">
    <w:name w:val="Current List22"/>
    <w:uiPriority w:val="99"/>
    <w:rsid w:val="00611698"/>
    <w:pPr>
      <w:numPr>
        <w:numId w:val="26"/>
      </w:numPr>
    </w:pPr>
  </w:style>
  <w:style w:type="numbering" w:customStyle="1" w:styleId="CurrentList23">
    <w:name w:val="Current List23"/>
    <w:uiPriority w:val="99"/>
    <w:rsid w:val="00C02DDF"/>
    <w:pPr>
      <w:numPr>
        <w:numId w:val="27"/>
      </w:numPr>
    </w:pPr>
  </w:style>
  <w:style w:type="paragraph" w:customStyle="1" w:styleId="Atom">
    <w:name w:val="Atom"/>
    <w:basedOn w:val="Normal"/>
    <w:qFormat/>
    <w:rsid w:val="00C80686"/>
    <w:pPr>
      <w:keepNext/>
      <w:keepLines/>
      <w:tabs>
        <w:tab w:val="clear" w:pos="403"/>
      </w:tabs>
      <w:spacing w:after="220" w:line="240" w:lineRule="auto"/>
      <w:jc w:val="left"/>
    </w:pPr>
    <w:rPr>
      <w:rFonts w:eastAsia="Times New Roman"/>
      <w:noProof/>
    </w:rPr>
  </w:style>
  <w:style w:type="character" w:customStyle="1" w:styleId="codeChar1">
    <w:name w:val="code Char"/>
    <w:qFormat/>
    <w:rsid w:val="00C80686"/>
    <w:rPr>
      <w:rFonts w:ascii="Courier New" w:hAnsi="Courier New" w:cs="Courier New" w:hint="default"/>
      <w:noProof/>
      <w:lang w:val="en-GB" w:eastAsia="ja-JP" w:bidi="ar-SA"/>
    </w:rPr>
  </w:style>
  <w:style w:type="character" w:customStyle="1" w:styleId="NoteChar">
    <w:name w:val="Note Char"/>
    <w:rsid w:val="00C80686"/>
    <w:rPr>
      <w:rFonts w:ascii="Cambria" w:eastAsia="Calibri" w:hAnsi="Cambria" w:cs="Times New Roman" w:hint="default"/>
      <w:sz w:val="20"/>
      <w:lang w:val="en-GB"/>
    </w:rPr>
  </w:style>
  <w:style w:type="paragraph" w:customStyle="1" w:styleId="BoxHeading5">
    <w:name w:val="BoxHeading 5"/>
    <w:basedOn w:val="Heading5"/>
    <w:qFormat/>
    <w:rsid w:val="00263CD9"/>
    <w:pPr>
      <w:numPr>
        <w:ilvl w:val="0"/>
        <w:numId w:val="0"/>
      </w:numPr>
      <w:tabs>
        <w:tab w:val="clear" w:pos="1021"/>
        <w:tab w:val="left" w:pos="936"/>
        <w:tab w:val="left" w:pos="1138"/>
        <w:tab w:val="left" w:pos="1354"/>
      </w:tabs>
      <w:spacing w:line="230" w:lineRule="exact"/>
      <w:ind w:left="1008" w:hanging="1008"/>
    </w:pPr>
    <w:rPr>
      <w:sz w:val="20"/>
      <w:szCs w:val="20"/>
      <w:lang w:eastAsia="en-US"/>
    </w:rPr>
  </w:style>
  <w:style w:type="character" w:customStyle="1" w:styleId="ListParagraphChar">
    <w:name w:val="List Paragraph Char"/>
    <w:aliases w:val="Bullets Char"/>
    <w:basedOn w:val="DefaultParagraphFont"/>
    <w:link w:val="ListParagraph"/>
    <w:uiPriority w:val="34"/>
    <w:qFormat/>
    <w:locked/>
    <w:rsid w:val="00E321D0"/>
    <w:rPr>
      <w:sz w:val="22"/>
      <w:szCs w:val="22"/>
      <w:lang w:val="en-GB"/>
    </w:rPr>
  </w:style>
  <w:style w:type="paragraph" w:styleId="Index5">
    <w:name w:val="index 5"/>
    <w:basedOn w:val="Normal"/>
    <w:next w:val="Normal"/>
    <w:autoRedefine/>
    <w:semiHidden/>
    <w:rsid w:val="00307C44"/>
    <w:pPr>
      <w:tabs>
        <w:tab w:val="clear" w:pos="403"/>
      </w:tabs>
      <w:spacing w:line="220" w:lineRule="atLeast"/>
      <w:ind w:left="1000" w:hanging="200"/>
    </w:pPr>
    <w:rPr>
      <w:b/>
      <w:noProof/>
      <w:szCs w:val="20"/>
      <w:lang w:eastAsia="ja-JP"/>
    </w:rPr>
  </w:style>
  <w:style w:type="paragraph" w:customStyle="1" w:styleId="normal1">
    <w:name w:val="normal1"/>
    <w:qFormat/>
    <w:rsid w:val="00205D83"/>
    <w:pPr>
      <w:suppressAutoHyphens/>
      <w:spacing w:line="276" w:lineRule="auto"/>
    </w:pPr>
    <w:rPr>
      <w:rFonts w:ascii="Arial" w:eastAsia="Arial" w:hAnsi="Arial" w:cs="Arial"/>
      <w:sz w:val="22"/>
      <w:szCs w:val="22"/>
      <w:lang w:eastAsia="zh-CN" w:bidi="hi-IN"/>
    </w:rPr>
  </w:style>
  <w:style w:type="character" w:customStyle="1" w:styleId="ISOCode">
    <w:name w:val="ISOCode"/>
    <w:basedOn w:val="DefaultParagraphFont"/>
    <w:rsid w:val="003A636B"/>
    <w:rPr>
      <w:rFonts w:ascii="Courier New" w:eastAsia="SimSun" w:hAnsi="Courier New" w:cs="Courier New"/>
      <w:b w:val="0"/>
      <w:i w:val="0"/>
      <w:noProof/>
      <w:sz w:val="22"/>
      <w:szCs w:val="24"/>
      <w:lang w:val="en-GB" w:eastAsia="zh-CN"/>
    </w:rPr>
  </w:style>
  <w:style w:type="character" w:customStyle="1" w:styleId="CaptionChar">
    <w:name w:val="Caption Char"/>
    <w:aliases w:val="Figure-caption Char,CAPTION Char,Figure Caption Char,Figure-caption1 Char,CAPTION1 Char,Figure Caption1 Char,Figure-caption2 Char,CAPTION2 Char,Figure Caption2 Char,Figure-caption3 Char,CAPTION3 Char,Figure Caption3 Char,CAPTION4 Char"/>
    <w:link w:val="Caption"/>
    <w:rsid w:val="00D91C41"/>
    <w:rPr>
      <w:i/>
      <w:iCs/>
      <w:color w:val="44546A" w:themeColor="text2"/>
      <w:sz w:val="18"/>
      <w:szCs w:val="18"/>
      <w:lang w:val="en-GB"/>
    </w:rPr>
  </w:style>
  <w:style w:type="paragraph" w:customStyle="1" w:styleId="ListContinue1">
    <w:name w:val="List Continue 1"/>
    <w:basedOn w:val="Normal"/>
    <w:rsid w:val="00846BCD"/>
    <w:pPr>
      <w:tabs>
        <w:tab w:val="clear" w:pos="403"/>
      </w:tabs>
      <w:ind w:left="403" w:hanging="403"/>
    </w:pPr>
    <w:rPr>
      <w:rFonts w:eastAsia="Calibri"/>
    </w:rPr>
  </w:style>
  <w:style w:type="character" w:customStyle="1" w:styleId="HTMLPreformattedChar">
    <w:name w:val="HTML Preformatted Char"/>
    <w:basedOn w:val="DefaultParagraphFont"/>
    <w:link w:val="HTMLPreformatted"/>
    <w:uiPriority w:val="99"/>
    <w:qFormat/>
    <w:rsid w:val="0094270A"/>
    <w:rPr>
      <w:rFonts w:ascii="Courier New" w:eastAsia="Times New Roman" w:hAnsi="Courier New" w:cs="Courier New"/>
    </w:rPr>
  </w:style>
  <w:style w:type="paragraph" w:styleId="HTMLPreformatted">
    <w:name w:val="HTML Preformatted"/>
    <w:basedOn w:val="Normal"/>
    <w:link w:val="HTMLPreformattedChar"/>
    <w:uiPriority w:val="99"/>
    <w:unhideWhenUsed/>
    <w:qFormat/>
    <w:rsid w:val="0094270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160" w:line="240" w:lineRule="auto"/>
      <w:jc w:val="left"/>
    </w:pPr>
    <w:rPr>
      <w:rFonts w:ascii="Courier New" w:eastAsia="Times New Roman" w:hAnsi="Courier New" w:cs="Courier New"/>
      <w:sz w:val="20"/>
      <w:szCs w:val="20"/>
      <w:lang w:val="en-US"/>
    </w:rPr>
  </w:style>
  <w:style w:type="character" w:customStyle="1" w:styleId="HTMLPreformattedChar1">
    <w:name w:val="HTML Preformatted Char1"/>
    <w:basedOn w:val="DefaultParagraphFont"/>
    <w:uiPriority w:val="99"/>
    <w:semiHidden/>
    <w:rsid w:val="0094270A"/>
    <w:rPr>
      <w:rFonts w:ascii="Consolas" w:hAnsi="Consolas" w:cs="Consolas"/>
      <w:lang w:val="en-GB"/>
    </w:rPr>
  </w:style>
  <w:style w:type="table" w:customStyle="1" w:styleId="TableGrid2">
    <w:name w:val="Table Grid2"/>
    <w:basedOn w:val="TableNormal"/>
    <w:next w:val="TableGrid"/>
    <w:uiPriority w:val="39"/>
    <w:rsid w:val="002236C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2236C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Continue2">
    <w:name w:val="List Continue 2"/>
    <w:basedOn w:val="ListContinue1"/>
    <w:uiPriority w:val="99"/>
    <w:rsid w:val="00EB48DD"/>
    <w:pPr>
      <w:tabs>
        <w:tab w:val="left" w:pos="800"/>
      </w:tabs>
      <w:ind w:left="1209" w:hanging="806"/>
    </w:pPr>
    <w:rPr>
      <w:lang w:val="en-GB"/>
    </w:rPr>
  </w:style>
  <w:style w:type="paragraph" w:customStyle="1" w:styleId="BiblioEntry">
    <w:name w:val="Biblio Entry"/>
    <w:basedOn w:val="Normal"/>
    <w:rsid w:val="00581CFB"/>
    <w:pPr>
      <w:tabs>
        <w:tab w:val="clear" w:pos="403"/>
        <w:tab w:val="left" w:pos="397"/>
        <w:tab w:val="left" w:pos="794"/>
        <w:tab w:val="left" w:pos="1191"/>
        <w:tab w:val="left" w:pos="1588"/>
        <w:tab w:val="left" w:pos="1985"/>
        <w:tab w:val="left" w:pos="2381"/>
        <w:tab w:val="left" w:pos="2778"/>
        <w:tab w:val="left" w:pos="3175"/>
        <w:tab w:val="left" w:pos="3572"/>
        <w:tab w:val="left" w:pos="3969"/>
      </w:tabs>
      <w:ind w:left="662" w:hanging="662"/>
      <w:jc w:val="left"/>
    </w:pPr>
    <w:rPr>
      <w:rFonts w:eastAsia="Calibr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306093">
      <w:bodyDiv w:val="1"/>
      <w:marLeft w:val="0"/>
      <w:marRight w:val="0"/>
      <w:marTop w:val="0"/>
      <w:marBottom w:val="0"/>
      <w:divBdr>
        <w:top w:val="none" w:sz="0" w:space="0" w:color="auto"/>
        <w:left w:val="none" w:sz="0" w:space="0" w:color="auto"/>
        <w:bottom w:val="none" w:sz="0" w:space="0" w:color="auto"/>
        <w:right w:val="none" w:sz="0" w:space="0" w:color="auto"/>
      </w:divBdr>
    </w:div>
    <w:div w:id="115637684">
      <w:bodyDiv w:val="1"/>
      <w:marLeft w:val="0"/>
      <w:marRight w:val="0"/>
      <w:marTop w:val="0"/>
      <w:marBottom w:val="0"/>
      <w:divBdr>
        <w:top w:val="none" w:sz="0" w:space="0" w:color="auto"/>
        <w:left w:val="none" w:sz="0" w:space="0" w:color="auto"/>
        <w:bottom w:val="none" w:sz="0" w:space="0" w:color="auto"/>
        <w:right w:val="none" w:sz="0" w:space="0" w:color="auto"/>
      </w:divBdr>
    </w:div>
    <w:div w:id="205484710">
      <w:bodyDiv w:val="1"/>
      <w:marLeft w:val="0"/>
      <w:marRight w:val="0"/>
      <w:marTop w:val="0"/>
      <w:marBottom w:val="0"/>
      <w:divBdr>
        <w:top w:val="none" w:sz="0" w:space="0" w:color="auto"/>
        <w:left w:val="none" w:sz="0" w:space="0" w:color="auto"/>
        <w:bottom w:val="none" w:sz="0" w:space="0" w:color="auto"/>
        <w:right w:val="none" w:sz="0" w:space="0" w:color="auto"/>
      </w:divBdr>
    </w:div>
    <w:div w:id="316421657">
      <w:bodyDiv w:val="1"/>
      <w:marLeft w:val="0"/>
      <w:marRight w:val="0"/>
      <w:marTop w:val="0"/>
      <w:marBottom w:val="0"/>
      <w:divBdr>
        <w:top w:val="none" w:sz="0" w:space="0" w:color="auto"/>
        <w:left w:val="none" w:sz="0" w:space="0" w:color="auto"/>
        <w:bottom w:val="none" w:sz="0" w:space="0" w:color="auto"/>
        <w:right w:val="none" w:sz="0" w:space="0" w:color="auto"/>
      </w:divBdr>
    </w:div>
    <w:div w:id="425150710">
      <w:bodyDiv w:val="1"/>
      <w:marLeft w:val="0"/>
      <w:marRight w:val="0"/>
      <w:marTop w:val="0"/>
      <w:marBottom w:val="0"/>
      <w:divBdr>
        <w:top w:val="none" w:sz="0" w:space="0" w:color="auto"/>
        <w:left w:val="none" w:sz="0" w:space="0" w:color="auto"/>
        <w:bottom w:val="none" w:sz="0" w:space="0" w:color="auto"/>
        <w:right w:val="none" w:sz="0" w:space="0" w:color="auto"/>
      </w:divBdr>
    </w:div>
    <w:div w:id="468473639">
      <w:bodyDiv w:val="1"/>
      <w:marLeft w:val="0"/>
      <w:marRight w:val="0"/>
      <w:marTop w:val="0"/>
      <w:marBottom w:val="0"/>
      <w:divBdr>
        <w:top w:val="none" w:sz="0" w:space="0" w:color="auto"/>
        <w:left w:val="none" w:sz="0" w:space="0" w:color="auto"/>
        <w:bottom w:val="none" w:sz="0" w:space="0" w:color="auto"/>
        <w:right w:val="none" w:sz="0" w:space="0" w:color="auto"/>
      </w:divBdr>
    </w:div>
    <w:div w:id="478229606">
      <w:bodyDiv w:val="1"/>
      <w:marLeft w:val="0"/>
      <w:marRight w:val="0"/>
      <w:marTop w:val="0"/>
      <w:marBottom w:val="0"/>
      <w:divBdr>
        <w:top w:val="none" w:sz="0" w:space="0" w:color="auto"/>
        <w:left w:val="none" w:sz="0" w:space="0" w:color="auto"/>
        <w:bottom w:val="none" w:sz="0" w:space="0" w:color="auto"/>
        <w:right w:val="none" w:sz="0" w:space="0" w:color="auto"/>
      </w:divBdr>
    </w:div>
    <w:div w:id="479885751">
      <w:bodyDiv w:val="1"/>
      <w:marLeft w:val="0"/>
      <w:marRight w:val="0"/>
      <w:marTop w:val="0"/>
      <w:marBottom w:val="0"/>
      <w:divBdr>
        <w:top w:val="none" w:sz="0" w:space="0" w:color="auto"/>
        <w:left w:val="none" w:sz="0" w:space="0" w:color="auto"/>
        <w:bottom w:val="none" w:sz="0" w:space="0" w:color="auto"/>
        <w:right w:val="none" w:sz="0" w:space="0" w:color="auto"/>
      </w:divBdr>
    </w:div>
    <w:div w:id="614137860">
      <w:bodyDiv w:val="1"/>
      <w:marLeft w:val="0"/>
      <w:marRight w:val="0"/>
      <w:marTop w:val="0"/>
      <w:marBottom w:val="0"/>
      <w:divBdr>
        <w:top w:val="none" w:sz="0" w:space="0" w:color="auto"/>
        <w:left w:val="none" w:sz="0" w:space="0" w:color="auto"/>
        <w:bottom w:val="none" w:sz="0" w:space="0" w:color="auto"/>
        <w:right w:val="none" w:sz="0" w:space="0" w:color="auto"/>
      </w:divBdr>
    </w:div>
    <w:div w:id="726611646">
      <w:bodyDiv w:val="1"/>
      <w:marLeft w:val="0"/>
      <w:marRight w:val="0"/>
      <w:marTop w:val="0"/>
      <w:marBottom w:val="0"/>
      <w:divBdr>
        <w:top w:val="none" w:sz="0" w:space="0" w:color="auto"/>
        <w:left w:val="none" w:sz="0" w:space="0" w:color="auto"/>
        <w:bottom w:val="none" w:sz="0" w:space="0" w:color="auto"/>
        <w:right w:val="none" w:sz="0" w:space="0" w:color="auto"/>
      </w:divBdr>
    </w:div>
    <w:div w:id="824513642">
      <w:bodyDiv w:val="1"/>
      <w:marLeft w:val="0"/>
      <w:marRight w:val="0"/>
      <w:marTop w:val="0"/>
      <w:marBottom w:val="0"/>
      <w:divBdr>
        <w:top w:val="none" w:sz="0" w:space="0" w:color="auto"/>
        <w:left w:val="none" w:sz="0" w:space="0" w:color="auto"/>
        <w:bottom w:val="none" w:sz="0" w:space="0" w:color="auto"/>
        <w:right w:val="none" w:sz="0" w:space="0" w:color="auto"/>
      </w:divBdr>
    </w:div>
    <w:div w:id="865406726">
      <w:bodyDiv w:val="1"/>
      <w:marLeft w:val="0"/>
      <w:marRight w:val="0"/>
      <w:marTop w:val="0"/>
      <w:marBottom w:val="0"/>
      <w:divBdr>
        <w:top w:val="none" w:sz="0" w:space="0" w:color="auto"/>
        <w:left w:val="none" w:sz="0" w:space="0" w:color="auto"/>
        <w:bottom w:val="none" w:sz="0" w:space="0" w:color="auto"/>
        <w:right w:val="none" w:sz="0" w:space="0" w:color="auto"/>
      </w:divBdr>
    </w:div>
    <w:div w:id="1134250953">
      <w:bodyDiv w:val="1"/>
      <w:marLeft w:val="0"/>
      <w:marRight w:val="0"/>
      <w:marTop w:val="0"/>
      <w:marBottom w:val="0"/>
      <w:divBdr>
        <w:top w:val="none" w:sz="0" w:space="0" w:color="auto"/>
        <w:left w:val="none" w:sz="0" w:space="0" w:color="auto"/>
        <w:bottom w:val="none" w:sz="0" w:space="0" w:color="auto"/>
        <w:right w:val="none" w:sz="0" w:space="0" w:color="auto"/>
      </w:divBdr>
    </w:div>
    <w:div w:id="1326589199">
      <w:bodyDiv w:val="1"/>
      <w:marLeft w:val="0"/>
      <w:marRight w:val="0"/>
      <w:marTop w:val="0"/>
      <w:marBottom w:val="0"/>
      <w:divBdr>
        <w:top w:val="none" w:sz="0" w:space="0" w:color="auto"/>
        <w:left w:val="none" w:sz="0" w:space="0" w:color="auto"/>
        <w:bottom w:val="none" w:sz="0" w:space="0" w:color="auto"/>
        <w:right w:val="none" w:sz="0" w:space="0" w:color="auto"/>
      </w:divBdr>
    </w:div>
    <w:div w:id="1386560892">
      <w:bodyDiv w:val="1"/>
      <w:marLeft w:val="0"/>
      <w:marRight w:val="0"/>
      <w:marTop w:val="0"/>
      <w:marBottom w:val="0"/>
      <w:divBdr>
        <w:top w:val="none" w:sz="0" w:space="0" w:color="auto"/>
        <w:left w:val="none" w:sz="0" w:space="0" w:color="auto"/>
        <w:bottom w:val="none" w:sz="0" w:space="0" w:color="auto"/>
        <w:right w:val="none" w:sz="0" w:space="0" w:color="auto"/>
      </w:divBdr>
    </w:div>
    <w:div w:id="1770739829">
      <w:bodyDiv w:val="1"/>
      <w:marLeft w:val="0"/>
      <w:marRight w:val="0"/>
      <w:marTop w:val="0"/>
      <w:marBottom w:val="0"/>
      <w:divBdr>
        <w:top w:val="none" w:sz="0" w:space="0" w:color="auto"/>
        <w:left w:val="none" w:sz="0" w:space="0" w:color="auto"/>
        <w:bottom w:val="none" w:sz="0" w:space="0" w:color="auto"/>
        <w:right w:val="none" w:sz="0" w:space="0" w:color="auto"/>
      </w:divBdr>
    </w:div>
    <w:div w:id="1780444740">
      <w:bodyDiv w:val="1"/>
      <w:marLeft w:val="0"/>
      <w:marRight w:val="0"/>
      <w:marTop w:val="0"/>
      <w:marBottom w:val="0"/>
      <w:divBdr>
        <w:top w:val="none" w:sz="0" w:space="0" w:color="auto"/>
        <w:left w:val="none" w:sz="0" w:space="0" w:color="auto"/>
        <w:bottom w:val="none" w:sz="0" w:space="0" w:color="auto"/>
        <w:right w:val="none" w:sz="0" w:space="0" w:color="auto"/>
      </w:divBdr>
    </w:div>
    <w:div w:id="1835223051">
      <w:bodyDiv w:val="1"/>
      <w:marLeft w:val="0"/>
      <w:marRight w:val="0"/>
      <w:marTop w:val="0"/>
      <w:marBottom w:val="0"/>
      <w:divBdr>
        <w:top w:val="none" w:sz="0" w:space="0" w:color="auto"/>
        <w:left w:val="none" w:sz="0" w:space="0" w:color="auto"/>
        <w:bottom w:val="none" w:sz="0" w:space="0" w:color="auto"/>
        <w:right w:val="none" w:sz="0" w:space="0" w:color="auto"/>
      </w:divBdr>
    </w:div>
    <w:div w:id="1901018685">
      <w:bodyDiv w:val="1"/>
      <w:marLeft w:val="0"/>
      <w:marRight w:val="0"/>
      <w:marTop w:val="0"/>
      <w:marBottom w:val="0"/>
      <w:divBdr>
        <w:top w:val="none" w:sz="0" w:space="0" w:color="auto"/>
        <w:left w:val="none" w:sz="0" w:space="0" w:color="auto"/>
        <w:bottom w:val="none" w:sz="0" w:space="0" w:color="auto"/>
        <w:right w:val="none" w:sz="0" w:space="0" w:color="auto"/>
      </w:divBdr>
    </w:div>
    <w:div w:id="1992443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patents.iec.ch/" TargetMode="Externa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yperlink" Target="https://www.iso.org/members.html"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iso.org/patents"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iec.ch/members_experts/refdocs" TargetMode="External"/><Relationship Id="rId20" Type="http://schemas.openxmlformats.org/officeDocument/2006/relationships/hyperlink" Target="https://www.iec.ch/understanding-standard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yperlink" Target="http://www.iso.org/directives" TargetMode="External"/><Relationship Id="rId23" Type="http://schemas.openxmlformats.org/officeDocument/2006/relationships/header" Target="header3.xml"/><Relationship Id="rId28"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yperlink" Target="http://www.iso.org/iso/foreword.htm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iec.ch/national-committees" TargetMode="External"/><Relationship Id="rId27" Type="http://schemas.openxmlformats.org/officeDocument/2006/relationships/footer" Target="footer5.xml"/><Relationship Id="rId30"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ze\AppData\Roaming\Microsoft\Templates\ISO_Simple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8" ma:contentTypeDescription="Create a new document." ma:contentTypeScope="" ma:versionID="5339ede2a996349d7bd8882d3bc846b7">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7fd825336fb0cf9c16c17a10bd5f3059"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2.xml><?xml version="1.0" encoding="utf-8"?>
<ds:datastoreItem xmlns:ds="http://schemas.openxmlformats.org/officeDocument/2006/customXml" ds:itemID="{E1751EFE-8F41-4DAF-9E98-EB14B0298C02}">
  <ds:schemaRefs>
    <ds:schemaRef ds:uri="http://schemas.openxmlformats.org/officeDocument/2006/bibliography"/>
  </ds:schemaRefs>
</ds:datastoreItem>
</file>

<file path=customXml/itemProps3.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 ds:uri="229579ab-57a9-4bef-bc1b-2624410c5e1c"/>
    <ds:schemaRef ds:uri="c872df49-ebad-488d-a324-025e4f6ab39d"/>
  </ds:schemaRefs>
</ds:datastoreItem>
</file>

<file path=customXml/itemProps4.xml><?xml version="1.0" encoding="utf-8"?>
<ds:datastoreItem xmlns:ds="http://schemas.openxmlformats.org/officeDocument/2006/customXml" ds:itemID="{87669362-6705-47D3-A274-9BE1FF5D27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ISO_Simple_template.dot</Template>
  <TotalTime>945</TotalTime>
  <Pages>36</Pages>
  <Words>9747</Words>
  <Characters>62386</Characters>
  <Application>Microsoft Office Word</Application>
  <DocSecurity>0</DocSecurity>
  <Lines>1686</Lines>
  <Paragraphs>924</Paragraphs>
  <ScaleCrop>false</ScaleCrop>
  <HeadingPairs>
    <vt:vector size="2" baseType="variant">
      <vt:variant>
        <vt:lpstr>Title</vt:lpstr>
      </vt:variant>
      <vt:variant>
        <vt:i4>1</vt:i4>
      </vt:variant>
    </vt:vector>
  </HeadingPairs>
  <TitlesOfParts>
    <vt:vector size="1" baseType="lpstr">
      <vt:lpstr>Amendment 1: Tools for enhanced CMAF and DASH integration</vt:lpstr>
    </vt:vector>
  </TitlesOfParts>
  <Manager/>
  <Company/>
  <LinksUpToDate>false</LinksUpToDate>
  <CharactersWithSpaces>71209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Amendment 1: Tools for enhanced CMAF and DASH integration</dc:title>
  <dc:subject/>
  <dc:creator>Dimitri Podborski</dc:creator>
  <cp:keywords/>
  <dc:description/>
  <cp:lastModifiedBy>Stephan Schreiner</cp:lastModifiedBy>
  <cp:revision>6</cp:revision>
  <cp:lastPrinted>2021-02-03T09:07:00Z</cp:lastPrinted>
  <dcterms:created xsi:type="dcterms:W3CDTF">2025-10-09T15:41:00Z</dcterms:created>
  <dcterms:modified xsi:type="dcterms:W3CDTF">2025-10-10T07:26:00Z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0x010100598371A9B2F58942932503DC52E58014</vt:lpwstr>
  </property>
  <property fmtid="{D5CDD505-2E9C-101B-9397-08002B2CF9AE}" pid="3" name="Document number">
    <vt:lpwstr>N0038</vt:lpwstr>
  </property>
</Properties>
</file>