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66084BB2"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ins w:id="0" w:author="DENOUAL Franck" w:date="2025-10-15T12:48:00Z">
        <w:r w:rsidR="00310354">
          <w:rPr>
            <w:rFonts w:ascii="Times New Roman" w:hAnsi="Times New Roman" w:cs="Times New Roman"/>
            <w:spacing w:val="28"/>
            <w:w w:val="115"/>
            <w:sz w:val="48"/>
            <w:szCs w:val="48"/>
            <w:u w:val="thick"/>
            <w:lang w:val="en-GB"/>
          </w:rPr>
          <w:t>1624</w:t>
        </w:r>
      </w:ins>
      <w:del w:id="1" w:author="DENOUAL Franck" w:date="2025-10-15T12:48:00Z">
        <w:r w:rsidR="00310354" w:rsidDel="00310354">
          <w:rPr>
            <w:rFonts w:ascii="Times New Roman" w:hAnsi="Times New Roman" w:cs="Times New Roman"/>
            <w:spacing w:val="28"/>
            <w:w w:val="115"/>
            <w:sz w:val="48"/>
            <w:szCs w:val="48"/>
            <w:u w:val="thick"/>
            <w:lang w:val="en-GB"/>
          </w:rPr>
          <w:delText>1557</w:delText>
        </w:r>
      </w:del>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363E828D"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310354">
        <w:rPr>
          <w:rFonts w:ascii="Times New Roman" w:hAnsi="Times New Roman"/>
          <w:snapToGrid w:val="0"/>
          <w:sz w:val="24"/>
          <w:szCs w:val="24"/>
          <w:lang w:val="en-GB"/>
        </w:rPr>
        <w:t>Technologies under Consideration for ISO/IEC 23001-7</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688A451F"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ins w:id="2" w:author="DENOUAL Franck" w:date="2025-10-15T14:37:00Z">
        <w:r w:rsidR="009E5FD6">
          <w:rPr>
            <w:noProof/>
            <w:snapToGrid w:val="0"/>
            <w:lang w:val="en-GB"/>
          </w:rPr>
          <w:t>2025-10-15</w:t>
        </w:r>
      </w:ins>
      <w:del w:id="3" w:author="DENOUAL Franck" w:date="2025-10-15T12:48:00Z">
        <w:r w:rsidR="00BF5657" w:rsidDel="00310354">
          <w:rPr>
            <w:noProof/>
            <w:snapToGrid w:val="0"/>
            <w:lang w:val="en-GB"/>
          </w:rPr>
          <w:delText>2025-07-04</w:delText>
        </w:r>
      </w:del>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06259D78"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310354">
        <w:rPr>
          <w:noProof/>
          <w:snapToGrid w:val="0"/>
          <w:lang w:val="en-GB"/>
        </w:rPr>
        <w:t>7</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r>
      <w:proofErr w:type="gramStart"/>
      <w:r w:rsidRPr="00504A4F">
        <w:rPr>
          <w:snapToGrid w:val="0"/>
          <w:lang w:val="en-GB"/>
        </w:rPr>
        <w:t>young.L</w:t>
      </w:r>
      <w:proofErr w:type="gramEnd"/>
      <w:r w:rsidRPr="00504A4F">
        <w:rPr>
          <w:snapToGrid w:val="0"/>
          <w:lang w:val="en-GB"/>
        </w:rPr>
        <w:t xml:space="preserve"> @ </w:t>
      </w:r>
      <w:proofErr w:type="spellStart"/>
      <w:r w:rsidRPr="00504A4F">
        <w:rPr>
          <w:snapToGrid w:val="0"/>
          <w:lang w:val="en-GB"/>
        </w:rPr>
        <w:t>samsung</w:t>
      </w:r>
      <w:proofErr w:type="spellEnd"/>
      <w:r w:rsidRPr="00504A4F">
        <w:rPr>
          <w:snapToGrid w:val="0"/>
          <w:lang w:val="en-GB"/>
        </w:rPr>
        <w:t xml:space="preserve"> . com</w:t>
      </w:r>
    </w:p>
    <w:p w14:paraId="3AFC25A4" w14:textId="6C16BA3D"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DA00D4">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26F85BEA"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ins w:id="4" w:author="DENOUAL Franck" w:date="2025-10-15T12:48:00Z">
        <w:r w:rsidR="00310354">
          <w:rPr>
            <w:rFonts w:eastAsia="SimSun"/>
            <w:b/>
            <w:sz w:val="48"/>
            <w:lang w:val="en-GB" w:eastAsia="zh-CN"/>
          </w:rPr>
          <w:t>1624</w:t>
        </w:r>
      </w:ins>
      <w:del w:id="5" w:author="DENOUAL Franck" w:date="2025-10-15T12:48:00Z">
        <w:r w:rsidR="00734005" w:rsidDel="00310354">
          <w:rPr>
            <w:rFonts w:eastAsia="SimSun"/>
            <w:b/>
            <w:sz w:val="48"/>
            <w:lang w:val="en-GB" w:eastAsia="zh-CN"/>
          </w:rPr>
          <w:delText>1557</w:delText>
        </w:r>
      </w:del>
      <w:r w:rsidR="00072068" w:rsidRPr="00504A4F">
        <w:rPr>
          <w:rFonts w:eastAsia="SimSun"/>
          <w:b/>
          <w:sz w:val="48"/>
          <w:lang w:val="en-GB" w:eastAsia="zh-CN"/>
        </w:rPr>
        <w:fldChar w:fldCharType="end"/>
      </w:r>
    </w:p>
    <w:p w14:paraId="608F319F" w14:textId="38CAB135"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ins w:id="6" w:author="DENOUAL Franck" w:date="2025-10-15T14:37:00Z">
        <w:r w:rsidR="009E5FD6">
          <w:rPr>
            <w:rFonts w:eastAsia="SimSun"/>
            <w:b/>
            <w:noProof/>
            <w:sz w:val="28"/>
            <w:lang w:val="en-GB" w:eastAsia="zh-CN"/>
          </w:rPr>
          <w:t>October 2025</w:t>
        </w:r>
      </w:ins>
      <w:del w:id="7" w:author="DENOUAL Franck" w:date="2025-10-15T12:48:00Z">
        <w:r w:rsidR="00BF5657" w:rsidDel="00310354">
          <w:rPr>
            <w:rFonts w:eastAsia="SimSun"/>
            <w:b/>
            <w:noProof/>
            <w:sz w:val="28"/>
            <w:lang w:val="en-GB" w:eastAsia="zh-CN"/>
          </w:rPr>
          <w:delText>July 2025</w:delText>
        </w:r>
      </w:del>
      <w:r w:rsidRPr="00504A4F">
        <w:rPr>
          <w:rFonts w:eastAsia="SimSun"/>
          <w:b/>
          <w:sz w:val="28"/>
          <w:lang w:val="en-GB" w:eastAsia="zh-CN"/>
        </w:rPr>
        <w:fldChar w:fldCharType="end"/>
      </w:r>
      <w:r w:rsidR="009F53E1" w:rsidRPr="00504A4F">
        <w:rPr>
          <w:rFonts w:eastAsia="SimSun"/>
          <w:b/>
          <w:sz w:val="28"/>
          <w:lang w:val="en-GB" w:eastAsia="zh-CN"/>
        </w:rPr>
        <w:t xml:space="preserve">, </w:t>
      </w:r>
      <w:r w:rsidR="001D2041">
        <w:rPr>
          <w:rFonts w:eastAsia="SimSun"/>
          <w:b/>
          <w:sz w:val="28"/>
          <w:lang w:val="en-GB" w:eastAsia="zh-CN"/>
        </w:rPr>
        <w:t>Daejeon, KR</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492F3479"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310354">
              <w:rPr>
                <w:b/>
                <w:lang w:val="en-GB"/>
              </w:rPr>
              <w:t>Technologies under Consideration for ISO/IEC 23001-7</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32FCD7B4" w:rsidR="009F53E1" w:rsidRPr="00C955C7" w:rsidRDefault="003B46D5" w:rsidP="007A036C">
            <w:pPr>
              <w:suppressAutoHyphens/>
              <w:rPr>
                <w:b/>
                <w:lang w:val="en-GB"/>
              </w:rPr>
            </w:pPr>
            <w:r w:rsidRPr="003B46D5">
              <w:rPr>
                <w:b/>
                <w:lang w:val="en-GB"/>
              </w:rPr>
              <w:fldChar w:fldCharType="begin"/>
            </w:r>
            <w:r w:rsidRPr="003B46D5">
              <w:rPr>
                <w:b/>
                <w:lang w:val="en-GB"/>
              </w:rPr>
              <w:instrText xml:space="preserve"> DOCPROPERTY "MDMSNumber" \* MERGEFORMAT </w:instrText>
            </w:r>
            <w:r w:rsidRPr="003B46D5">
              <w:rPr>
                <w:b/>
                <w:lang w:val="en-GB"/>
              </w:rPr>
              <w:fldChar w:fldCharType="separate"/>
            </w:r>
            <w:ins w:id="8" w:author="DENOUAL Franck" w:date="2025-10-15T12:48:00Z">
              <w:r w:rsidR="00310354">
                <w:rPr>
                  <w:b/>
                  <w:lang w:val="en-GB"/>
                </w:rPr>
                <w:t>25598</w:t>
              </w:r>
            </w:ins>
            <w:del w:id="9" w:author="DENOUAL Franck" w:date="2025-10-15T12:48:00Z">
              <w:r w:rsidR="00734005" w:rsidDel="00310354">
                <w:rPr>
                  <w:b/>
                  <w:lang w:val="en-GB"/>
                </w:rPr>
                <w:delText>25304</w:delText>
              </w:r>
            </w:del>
            <w:r w:rsidRPr="003B46D5">
              <w:rPr>
                <w:b/>
                <w:lang w:val="en-GB"/>
              </w:rPr>
              <w:fldChar w:fldCharType="end"/>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DA00D4">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32974BEA" w14:textId="77777777" w:rsidR="003A7BB0" w:rsidRDefault="003A7BB0" w:rsidP="00350E92">
      <w:pPr>
        <w:rPr>
          <w:sz w:val="22"/>
          <w:szCs w:val="22"/>
        </w:rPr>
      </w:pPr>
    </w:p>
    <w:p w14:paraId="403EB25A" w14:textId="1B7E5DE0" w:rsidR="003A7BB0" w:rsidRPr="003C0C37" w:rsidRDefault="003A7BB0" w:rsidP="003A7BB0">
      <w:pPr>
        <w:pStyle w:val="Heading1"/>
        <w:numPr>
          <w:ilvl w:val="0"/>
          <w:numId w:val="2"/>
        </w:numPr>
      </w:pPr>
      <w:r>
        <w:t>Signaling of Common Encryption Tools</w:t>
      </w:r>
    </w:p>
    <w:p w14:paraId="6B7E70EB" w14:textId="28EBF4C0" w:rsidR="00052016" w:rsidRDefault="00FC4E04" w:rsidP="00310354">
      <w:pPr>
        <w:jc w:val="both"/>
        <w:rPr>
          <w:sz w:val="22"/>
          <w:szCs w:val="22"/>
        </w:rPr>
      </w:pPr>
      <w:r w:rsidRPr="00725DBA">
        <w:rPr>
          <w:sz w:val="22"/>
          <w:szCs w:val="22"/>
        </w:rPr>
        <w:t>ISO/IEC 23001-7 relies on ISO/IEC 14496-12 structures (e.g.</w:t>
      </w:r>
      <w:r w:rsidR="00AC3F37">
        <w:rPr>
          <w:sz w:val="22"/>
          <w:szCs w:val="22"/>
        </w:rPr>
        <w:t>,</w:t>
      </w:r>
      <w:r w:rsidRPr="00725DBA">
        <w:rPr>
          <w:sz w:val="22"/>
          <w:szCs w:val="22"/>
        </w:rPr>
        <w:t xml:space="preserve"> boxes) for signaling various aspects of encryption. As ISO/IEC 14496-12 evolves and adds versions/flags to boxes used by ISO/IEC 23001-7, the File Format group considers </w:t>
      </w:r>
      <w:r w:rsidR="003A7BB0">
        <w:rPr>
          <w:sz w:val="22"/>
          <w:szCs w:val="22"/>
        </w:rPr>
        <w:t xml:space="preserve">improving the </w:t>
      </w:r>
      <w:r w:rsidRPr="00725DBA">
        <w:rPr>
          <w:sz w:val="22"/>
          <w:szCs w:val="22"/>
        </w:rPr>
        <w:t xml:space="preserve">signaling </w:t>
      </w:r>
      <w:r w:rsidR="003A7BB0">
        <w:rPr>
          <w:sz w:val="22"/>
          <w:szCs w:val="22"/>
        </w:rPr>
        <w:t xml:space="preserve">of </w:t>
      </w:r>
      <w:r w:rsidRPr="00725DBA">
        <w:rPr>
          <w:sz w:val="22"/>
          <w:szCs w:val="22"/>
        </w:rPr>
        <w:t>the exact support required</w:t>
      </w:r>
      <w:r w:rsidR="00CF61A8">
        <w:rPr>
          <w:sz w:val="22"/>
          <w:szCs w:val="22"/>
        </w:rPr>
        <w:t xml:space="preserve">. </w:t>
      </w:r>
      <w:r w:rsidR="005A3DB9" w:rsidRPr="00725DBA">
        <w:rPr>
          <w:sz w:val="22"/>
          <w:szCs w:val="22"/>
        </w:rPr>
        <w:t xml:space="preserve">Experts’ feedback is encouraged either through </w:t>
      </w:r>
      <w:hyperlink r:id="rId15" w:history="1">
        <w:r w:rsidR="005A3DB9" w:rsidRPr="00725DBA">
          <w:rPr>
            <w:rStyle w:val="Hyperlink"/>
            <w:sz w:val="22"/>
            <w:szCs w:val="22"/>
          </w:rPr>
          <w:t>GitHub</w:t>
        </w:r>
      </w:hyperlink>
      <w:r w:rsidR="005A3DB9" w:rsidRPr="00725DBA">
        <w:rPr>
          <w:sz w:val="22"/>
          <w:szCs w:val="22"/>
        </w:rPr>
        <w:t xml:space="preserve"> or through </w:t>
      </w:r>
      <w:r w:rsidR="00725DBA" w:rsidRPr="00725DBA">
        <w:rPr>
          <w:sz w:val="22"/>
          <w:szCs w:val="22"/>
        </w:rPr>
        <w:t xml:space="preserve">MPEG </w:t>
      </w:r>
      <w:r w:rsidR="005A3DB9" w:rsidRPr="00725DBA">
        <w:rPr>
          <w:sz w:val="22"/>
          <w:szCs w:val="22"/>
        </w:rPr>
        <w:t>contributions.</w:t>
      </w:r>
    </w:p>
    <w:p w14:paraId="7D1C08BB" w14:textId="77777777" w:rsidR="003A7BB0" w:rsidRDefault="003A7BB0" w:rsidP="00350E92">
      <w:pPr>
        <w:rPr>
          <w:sz w:val="22"/>
          <w:szCs w:val="22"/>
        </w:rPr>
      </w:pPr>
    </w:p>
    <w:p w14:paraId="115ADA82" w14:textId="7A1728D1" w:rsidR="00967B9A" w:rsidRPr="003C0C37" w:rsidRDefault="00967B9A" w:rsidP="00967B9A">
      <w:pPr>
        <w:pStyle w:val="Heading1"/>
        <w:numPr>
          <w:ilvl w:val="1"/>
          <w:numId w:val="2"/>
        </w:numPr>
      </w:pPr>
      <w:del w:id="10" w:author="DENOUAL Franck" w:date="2025-10-15T13:04:00Z">
        <w:r w:rsidDel="00B43D3B">
          <w:delText>Option: Use b</w:delText>
        </w:r>
      </w:del>
      <w:ins w:id="11" w:author="DENOUAL Franck" w:date="2025-10-15T13:04:00Z">
        <w:r w:rsidR="00B43D3B">
          <w:t>B</w:t>
        </w:r>
      </w:ins>
      <w:r>
        <w:t>rand</w:t>
      </w:r>
      <w:ins w:id="12" w:author="DENOUAL Franck" w:date="2025-10-15T13:04:00Z">
        <w:r w:rsidR="00B43D3B">
          <w:t xml:space="preserve"> definitions</w:t>
        </w:r>
      </w:ins>
      <w:del w:id="13" w:author="DENOUAL Franck" w:date="2025-10-15T13:04:00Z">
        <w:r w:rsidDel="00B43D3B">
          <w:delText>s</w:delText>
        </w:r>
      </w:del>
    </w:p>
    <w:p w14:paraId="675315B4" w14:textId="77777777" w:rsidR="00310354" w:rsidRDefault="00967B9A" w:rsidP="008E08A0">
      <w:pPr>
        <w:rPr>
          <w:ins w:id="14" w:author="DENOUAL Franck" w:date="2025-10-15T12:52:00Z"/>
        </w:rPr>
      </w:pPr>
      <w:r>
        <w:t xml:space="preserve">The on-going amendment defines one </w:t>
      </w:r>
      <w:ins w:id="15" w:author="DENOUAL Franck" w:date="2025-10-15T12:51:00Z">
        <w:r w:rsidR="00310354">
          <w:t xml:space="preserve">structural </w:t>
        </w:r>
      </w:ins>
      <w:r>
        <w:t>brand ‘</w:t>
      </w:r>
      <w:proofErr w:type="spellStart"/>
      <w:r>
        <w:t>coen</w:t>
      </w:r>
      <w:proofErr w:type="spellEnd"/>
      <w:r>
        <w:t>’</w:t>
      </w:r>
      <w:ins w:id="16" w:author="DENOUAL Franck" w:date="2025-10-15T12:51:00Z">
        <w:r w:rsidR="00310354">
          <w:t xml:space="preserve"> and </w:t>
        </w:r>
      </w:ins>
      <w:ins w:id="17" w:author="DENOUAL Franck" w:date="2025-10-15T12:52:00Z">
        <w:r w:rsidR="00310354">
          <w:t>“</w:t>
        </w:r>
      </w:ins>
      <w:ins w:id="18" w:author="DENOUAL Franck" w:date="2025-10-15T12:51:00Z">
        <w:r w:rsidR="00310354">
          <w:t>func</w:t>
        </w:r>
      </w:ins>
      <w:ins w:id="19" w:author="DENOUAL Franck" w:date="2025-10-15T12:52:00Z">
        <w:r w:rsidR="00310354">
          <w:t>tional” brands are under consideration.</w:t>
        </w:r>
      </w:ins>
    </w:p>
    <w:p w14:paraId="09670A61" w14:textId="77777777" w:rsidR="00310354" w:rsidRDefault="00310354" w:rsidP="008E08A0">
      <w:pPr>
        <w:rPr>
          <w:ins w:id="20" w:author="DENOUAL Franck" w:date="2025-10-15T12:52:00Z"/>
        </w:rPr>
      </w:pPr>
    </w:p>
    <w:p w14:paraId="3EA613EA" w14:textId="1E7657AA" w:rsidR="00310354" w:rsidRDefault="00310354" w:rsidP="00310354">
      <w:pPr>
        <w:adjustRightInd w:val="0"/>
        <w:jc w:val="both"/>
        <w:rPr>
          <w:ins w:id="21" w:author="DENOUAL Franck" w:date="2025-10-15T12:52:00Z"/>
        </w:rPr>
      </w:pPr>
      <w:ins w:id="22" w:author="DENOUAL Franck" w:date="2025-10-15T12:53:00Z">
        <w:r>
          <w:t>T</w:t>
        </w:r>
      </w:ins>
      <w:ins w:id="23" w:author="DENOUAL Franck" w:date="2025-10-15T12:52:00Z">
        <w:r w:rsidRPr="00F2611E">
          <w:t xml:space="preserve">he following “functional” brands are defined as a </w:t>
        </w:r>
        <w:r>
          <w:t xml:space="preserve">restriction </w:t>
        </w:r>
        <w:r w:rsidRPr="00F2611E">
          <w:t>of Common Encryption tools for typical combinations</w:t>
        </w:r>
        <w:r>
          <w:t xml:space="preserve"> in Table XX. These brands are expected to be used by derived specifications to clearly indicate what Common Encryption tools are supported. Derived specifications can define how the brand is used.</w:t>
        </w:r>
      </w:ins>
      <w:ins w:id="24" w:author="DENOUAL Franck" w:date="2025-10-15T13:02:00Z">
        <w:r>
          <w:t xml:space="preserve"> </w:t>
        </w:r>
        <w:r>
          <w:rPr>
            <w:rFonts w:ascii="Calibri" w:hAnsi="Calibri" w:cs="Calibri"/>
            <w:sz w:val="22"/>
            <w:szCs w:val="22"/>
          </w:rPr>
          <w:t>Care should be taken when these brands are used in the file especially when multiple tracks are present.</w:t>
        </w:r>
      </w:ins>
    </w:p>
    <w:p w14:paraId="0456DFB6" w14:textId="77777777" w:rsidR="00310354" w:rsidRPr="00F2611E" w:rsidRDefault="00310354" w:rsidP="00310354">
      <w:pPr>
        <w:adjustRightInd w:val="0"/>
        <w:rPr>
          <w:ins w:id="25" w:author="DENOUAL Franck" w:date="2025-10-15T12:52:00Z"/>
        </w:rPr>
      </w:pPr>
    </w:p>
    <w:tbl>
      <w:tblPr>
        <w:tblStyle w:val="TableGrid"/>
        <w:tblW w:w="5000" w:type="pct"/>
        <w:jc w:val="center"/>
        <w:tblLook w:val="04A0" w:firstRow="1" w:lastRow="0" w:firstColumn="1" w:lastColumn="0" w:noHBand="0" w:noVBand="1"/>
      </w:tblPr>
      <w:tblGrid>
        <w:gridCol w:w="1413"/>
        <w:gridCol w:w="7591"/>
      </w:tblGrid>
      <w:tr w:rsidR="00310354" w14:paraId="43D1D25A" w14:textId="77777777" w:rsidTr="00932456">
        <w:trPr>
          <w:jc w:val="center"/>
          <w:ins w:id="26" w:author="DENOUAL Franck" w:date="2025-10-15T12:52:00Z"/>
        </w:trPr>
        <w:tc>
          <w:tcPr>
            <w:tcW w:w="1413" w:type="dxa"/>
          </w:tcPr>
          <w:p w14:paraId="13D10B95" w14:textId="77777777" w:rsidR="00310354" w:rsidRDefault="00310354" w:rsidP="00906A59">
            <w:pPr>
              <w:spacing w:after="240" w:line="230" w:lineRule="atLeast"/>
              <w:jc w:val="both"/>
              <w:rPr>
                <w:ins w:id="27" w:author="DENOUAL Franck" w:date="2025-10-15T12:52:00Z"/>
                <w:i/>
                <w:iCs/>
              </w:rPr>
            </w:pPr>
            <w:ins w:id="28" w:author="DENOUAL Franck" w:date="2025-10-15T12:52:00Z">
              <w:r>
                <w:rPr>
                  <w:i/>
                  <w:iCs/>
                </w:rPr>
                <w:t>Brand value</w:t>
              </w:r>
            </w:ins>
          </w:p>
        </w:tc>
        <w:tc>
          <w:tcPr>
            <w:tcW w:w="7591" w:type="dxa"/>
          </w:tcPr>
          <w:p w14:paraId="55B60B06" w14:textId="77777777" w:rsidR="00310354" w:rsidRDefault="00310354" w:rsidP="00906A59">
            <w:pPr>
              <w:spacing w:after="240" w:line="230" w:lineRule="atLeast"/>
              <w:jc w:val="both"/>
              <w:rPr>
                <w:ins w:id="29" w:author="DENOUAL Franck" w:date="2025-10-15T12:52:00Z"/>
                <w:i/>
                <w:iCs/>
              </w:rPr>
            </w:pPr>
            <w:ins w:id="30" w:author="DENOUAL Franck" w:date="2025-10-15T12:52:00Z">
              <w:r>
                <w:rPr>
                  <w:i/>
                  <w:iCs/>
                </w:rPr>
                <w:t>Requirements</w:t>
              </w:r>
            </w:ins>
          </w:p>
        </w:tc>
      </w:tr>
      <w:tr w:rsidR="00310354" w14:paraId="0689B304" w14:textId="77777777" w:rsidTr="00932456">
        <w:trPr>
          <w:jc w:val="center"/>
          <w:ins w:id="31" w:author="DENOUAL Franck" w:date="2025-10-15T12:52:00Z"/>
        </w:trPr>
        <w:tc>
          <w:tcPr>
            <w:tcW w:w="1413" w:type="dxa"/>
          </w:tcPr>
          <w:p w14:paraId="637F931F" w14:textId="77777777" w:rsidR="00310354" w:rsidRPr="004C5997" w:rsidRDefault="00310354" w:rsidP="00906A59">
            <w:pPr>
              <w:spacing w:before="100" w:beforeAutospacing="1" w:after="100" w:afterAutospacing="1"/>
              <w:rPr>
                <w:ins w:id="32" w:author="DENOUAL Franck" w:date="2025-10-15T12:52:00Z"/>
              </w:rPr>
            </w:pPr>
            <w:ins w:id="33" w:author="DENOUAL Franck" w:date="2025-10-15T12:52:00Z">
              <w:r>
                <w:rPr>
                  <w:rStyle w:val="HTMLDefinition"/>
                  <w:rFonts w:ascii="Courier New" w:hAnsi="Courier New" w:cs="Courier New"/>
                </w:rPr>
                <w:t>‘ce1f’</w:t>
              </w:r>
            </w:ins>
          </w:p>
        </w:tc>
        <w:tc>
          <w:tcPr>
            <w:tcW w:w="7591" w:type="dxa"/>
          </w:tcPr>
          <w:p w14:paraId="4BE83178" w14:textId="68D88F19" w:rsidR="00310354" w:rsidRDefault="007B0CDE" w:rsidP="00906A59">
            <w:pPr>
              <w:spacing w:after="240" w:line="230" w:lineRule="atLeast"/>
              <w:jc w:val="both"/>
              <w:rPr>
                <w:ins w:id="34" w:author="DENOUAL Franck" w:date="2025-10-15T13:24:00Z"/>
              </w:rPr>
            </w:pPr>
            <w:ins w:id="35" w:author="DENOUAL Franck" w:date="2025-10-15T13:32:00Z">
              <w:r>
                <w:rPr>
                  <w:rFonts w:ascii="Courier New" w:hAnsi="Courier New"/>
                </w:rPr>
                <w:t>T</w:t>
              </w:r>
              <w:r>
                <w:t xml:space="preserve">he </w:t>
              </w:r>
              <w:proofErr w:type="spellStart"/>
              <w:r w:rsidRPr="00906A59">
                <w:rPr>
                  <w:rFonts w:ascii="Courier New" w:hAnsi="Courier New"/>
                </w:rPr>
                <w:t>SchemeTypeBox</w:t>
              </w:r>
              <w:proofErr w:type="spellEnd"/>
              <w:r>
                <w:t xml:space="preserve"> in </w:t>
              </w:r>
            </w:ins>
            <w:ins w:id="36" w:author="DENOUAL Franck" w:date="2025-10-15T13:33:00Z">
              <w:r>
                <w:t xml:space="preserve">the </w:t>
              </w:r>
            </w:ins>
            <w:ins w:id="37" w:author="DENOUAL Franck" w:date="2025-10-15T13:32:00Z">
              <w:r w:rsidRPr="00221383">
                <w:rPr>
                  <w:rStyle w:val="codeChar"/>
                </w:rPr>
                <w:t>ProtectionSchemeInfoBox</w:t>
              </w:r>
              <w:r>
                <w:t xml:space="preserve"> </w:t>
              </w:r>
            </w:ins>
            <w:ins w:id="38" w:author="DENOUAL Franck" w:date="2025-10-15T12:53:00Z">
              <w:r w:rsidR="00310354" w:rsidRPr="00310354">
                <w:rPr>
                  <w:rFonts w:eastAsia="MS Mincho"/>
                </w:rPr>
                <w:t>shall be equal to</w:t>
              </w:r>
              <w:r w:rsidR="00310354">
                <w:rPr>
                  <w:rFonts w:ascii="Courier New" w:eastAsia="MS Mincho" w:hAnsi="Courier New" w:cs="Courier New"/>
                  <w:color w:val="000000"/>
                </w:rPr>
                <w:t xml:space="preserve"> </w:t>
              </w:r>
            </w:ins>
            <w:ins w:id="39" w:author="DENOUAL Franck" w:date="2025-10-15T12:52:00Z">
              <w:r w:rsidR="00310354" w:rsidRPr="003B06F0">
                <w:rPr>
                  <w:rFonts w:ascii="Courier New" w:eastAsia="MS Mincho" w:hAnsi="Courier New" w:cs="Courier New"/>
                  <w:color w:val="000000"/>
                </w:rPr>
                <w:t>‘</w:t>
              </w:r>
              <w:proofErr w:type="spellStart"/>
              <w:r w:rsidR="00310354" w:rsidRPr="003B06F0">
                <w:rPr>
                  <w:rFonts w:ascii="Courier New" w:eastAsia="MS Mincho" w:hAnsi="Courier New" w:cs="Courier New"/>
                  <w:b/>
                  <w:bCs/>
                  <w:color w:val="000000"/>
                </w:rPr>
                <w:t>ce</w:t>
              </w:r>
              <w:r w:rsidR="00310354" w:rsidRPr="003B06F0">
                <w:rPr>
                  <w:rFonts w:ascii="Courier New" w:eastAsia="MS Mincho" w:hAnsi="Courier New" w:cs="Courier New"/>
                  <w:color w:val="000000"/>
                </w:rPr>
                <w:t>nc</w:t>
              </w:r>
              <w:proofErr w:type="spellEnd"/>
              <w:r w:rsidR="00310354" w:rsidRPr="003B06F0">
                <w:rPr>
                  <w:rFonts w:ascii="Courier New" w:eastAsia="MS Mincho" w:hAnsi="Courier New" w:cs="Courier New"/>
                  <w:color w:val="000000"/>
                </w:rPr>
                <w:t>’</w:t>
              </w:r>
            </w:ins>
            <w:ins w:id="40" w:author="DENOUAL Franck" w:date="2025-10-15T12:54:00Z">
              <w:r w:rsidR="00310354">
                <w:t>.</w:t>
              </w:r>
            </w:ins>
          </w:p>
          <w:p w14:paraId="01464FFB" w14:textId="58B90038" w:rsidR="007B0CDE" w:rsidRDefault="00D422DA" w:rsidP="007B0CDE">
            <w:pPr>
              <w:spacing w:before="100" w:beforeAutospacing="1" w:after="100" w:afterAutospacing="1"/>
              <w:rPr>
                <w:ins w:id="41" w:author="DENOUAL Franck" w:date="2025-10-15T13:24:00Z"/>
              </w:rPr>
            </w:pPr>
            <w:ins w:id="42" w:author="DENOUAL Franck" w:date="2025-10-15T14:36:00Z">
              <w:r>
                <w:rPr>
                  <w:rFonts w:ascii="Courier New" w:hAnsi="Courier New"/>
                  <w:noProof/>
                  <w:sz w:val="22"/>
                  <w:szCs w:val="20"/>
                  <w:lang w:val="en-GB" w:eastAsia="fr-CH"/>
                </w:rPr>
                <w:t>W</w:t>
              </w:r>
              <w:r>
                <w:rPr>
                  <w:sz w:val="22"/>
                  <w:szCs w:val="20"/>
                  <w:lang w:val="en-GB" w:eastAsia="fr-CH"/>
                </w:rPr>
                <w:t xml:space="preserve">hen </w:t>
              </w:r>
            </w:ins>
            <w:ins w:id="43" w:author="DENOUAL Franck" w:date="2025-10-15T13:24:00Z">
              <w:r w:rsidR="007B0CDE" w:rsidRPr="00932456">
                <w:rPr>
                  <w:rFonts w:ascii="Courier New" w:hAnsi="Courier New"/>
                  <w:noProof/>
                  <w:sz w:val="22"/>
                  <w:szCs w:val="20"/>
                  <w:lang w:val="en-GB" w:eastAsia="fr-CH"/>
                </w:rPr>
                <w:t>TrackEncryptionBox</w:t>
              </w:r>
              <w:r w:rsidR="007B0CDE" w:rsidRPr="005D2E43">
                <w:t xml:space="preserve"> </w:t>
              </w:r>
            </w:ins>
            <w:ins w:id="44" w:author="DENOUAL Franck" w:date="2025-10-15T14:36:00Z">
              <w:r>
                <w:t xml:space="preserve">has </w:t>
              </w:r>
            </w:ins>
            <w:ins w:id="45" w:author="DENOUAL Franck" w:date="2025-10-15T13:24:00Z">
              <w:r w:rsidR="007B0CDE">
                <w:t>version greater than or equal to 2</w:t>
              </w:r>
            </w:ins>
            <w:ins w:id="46" w:author="DENOUAL Franck" w:date="2025-10-15T14:36:00Z">
              <w:r>
                <w:t>, the following apply</w:t>
              </w:r>
            </w:ins>
            <w:ins w:id="47" w:author="DENOUAL Franck" w:date="2025-10-15T13:24:00Z">
              <w:r w:rsidR="007B0CDE">
                <w:t>:</w:t>
              </w:r>
            </w:ins>
          </w:p>
          <w:p w14:paraId="0176F859" w14:textId="77777777" w:rsidR="007B0CDE" w:rsidRPr="00906A59" w:rsidRDefault="007B0CDE" w:rsidP="007B0CDE">
            <w:pPr>
              <w:pStyle w:val="ListParagraph"/>
              <w:numPr>
                <w:ilvl w:val="0"/>
                <w:numId w:val="124"/>
              </w:numPr>
              <w:spacing w:before="100" w:beforeAutospacing="1" w:after="100" w:afterAutospacing="1"/>
              <w:rPr>
                <w:ins w:id="48" w:author="DENOUAL Franck" w:date="2025-10-15T13:24:00Z"/>
                <w:rStyle w:val="DECE4CC"/>
                <w:rFonts w:ascii="Times New Roman" w:hAnsi="Times New Roman" w:cs="Times New Roman"/>
                <w:noProof w:val="0"/>
              </w:rPr>
            </w:pPr>
            <w:ins w:id="49" w:author="DENOUAL Franck" w:date="2025-10-15T13:24:00Z">
              <w:r w:rsidRPr="00E83086">
                <w:rPr>
                  <w:rStyle w:val="DECE4CC"/>
                  <w:rFonts w:eastAsia="Cambria"/>
                </w:rPr>
                <w:t>AES_256_flag</w:t>
              </w:r>
              <w:r>
                <w:rPr>
                  <w:rStyle w:val="DECE4CC"/>
                  <w:rFonts w:eastAsia="Cambria"/>
                </w:rPr>
                <w:t xml:space="preserve"> = 0</w:t>
              </w:r>
            </w:ins>
          </w:p>
          <w:p w14:paraId="58DBBF4A" w14:textId="5DB7D56F" w:rsidR="007B0CDE" w:rsidRPr="007B0CDE" w:rsidRDefault="007B0CDE" w:rsidP="007B0CDE">
            <w:pPr>
              <w:pStyle w:val="ListParagraph"/>
              <w:numPr>
                <w:ilvl w:val="0"/>
                <w:numId w:val="124"/>
              </w:numPr>
              <w:spacing w:before="100" w:beforeAutospacing="1" w:after="100" w:afterAutospacing="1"/>
              <w:rPr>
                <w:ins w:id="50" w:author="DENOUAL Franck" w:date="2025-10-15T13:24:00Z"/>
                <w:rStyle w:val="DECE4CC"/>
                <w:rFonts w:ascii="Times New Roman" w:hAnsi="Times New Roman" w:cs="Times New Roman"/>
                <w:noProof w:val="0"/>
              </w:rPr>
            </w:pPr>
            <w:ins w:id="51" w:author="DENOUAL Franck" w:date="2025-10-15T13:24:00Z">
              <w:r w:rsidRPr="00932456">
                <w:rPr>
                  <w:rStyle w:val="DECE4CC"/>
                  <w:rFonts w:eastAsia="Cambria"/>
                </w:rPr>
                <w:t xml:space="preserve">subsample_encryption = </w:t>
              </w:r>
            </w:ins>
            <w:ins w:id="52" w:author="DENOUAL Franck" w:date="2025-10-15T13:25:00Z">
              <w:r>
                <w:rPr>
                  <w:rStyle w:val="DECE4CC"/>
                  <w:rFonts w:eastAsia="Cambria"/>
                </w:rPr>
                <w:t>0</w:t>
              </w:r>
            </w:ins>
          </w:p>
          <w:p w14:paraId="4AC15046" w14:textId="0E74DE2C" w:rsidR="007B0CDE" w:rsidRPr="007B0CDE" w:rsidRDefault="007B0CDE" w:rsidP="007B0CDE">
            <w:pPr>
              <w:pStyle w:val="ListParagraph"/>
              <w:numPr>
                <w:ilvl w:val="0"/>
                <w:numId w:val="124"/>
              </w:numPr>
              <w:spacing w:before="100" w:beforeAutospacing="1" w:after="100" w:afterAutospacing="1"/>
              <w:rPr>
                <w:ins w:id="53" w:author="DENOUAL Franck" w:date="2025-10-15T13:24:00Z"/>
                <w:rStyle w:val="DECE4CC"/>
                <w:rFonts w:eastAsia="Cambria"/>
              </w:rPr>
            </w:pPr>
            <w:ins w:id="54" w:author="DENOUAL Franck" w:date="2025-10-15T13:24:00Z">
              <w:r w:rsidRPr="007B0CDE">
                <w:rPr>
                  <w:rStyle w:val="DECE4CC"/>
                  <w:rFonts w:eastAsia="Cambria"/>
                </w:rPr>
                <w:t>default_crypt_byte_block</w:t>
              </w:r>
            </w:ins>
            <w:ins w:id="55" w:author="DENOUAL Franck" w:date="2025-10-15T13:25:00Z">
              <w:r>
                <w:rPr>
                  <w:rStyle w:val="DECE4CC"/>
                  <w:rFonts w:eastAsia="Cambria"/>
                </w:rPr>
                <w:t xml:space="preserve"> </w:t>
              </w:r>
            </w:ins>
            <w:ins w:id="56" w:author="DENOUAL Franck" w:date="2025-10-15T13:24:00Z">
              <w:r w:rsidRPr="007B0CDE">
                <w:rPr>
                  <w:rStyle w:val="DECE4CC"/>
                  <w:rFonts w:eastAsia="Cambria"/>
                </w:rPr>
                <w:t>=</w:t>
              </w:r>
            </w:ins>
            <w:ins w:id="57" w:author="DENOUAL Franck" w:date="2025-10-15T13:25:00Z">
              <w:r>
                <w:rPr>
                  <w:rStyle w:val="DECE4CC"/>
                  <w:rFonts w:eastAsia="Cambria"/>
                </w:rPr>
                <w:t xml:space="preserve"> </w:t>
              </w:r>
            </w:ins>
            <w:ins w:id="58" w:author="DENOUAL Franck" w:date="2025-10-15T13:24:00Z">
              <w:r w:rsidRPr="007B0CDE">
                <w:rPr>
                  <w:rStyle w:val="DECE4CC"/>
                  <w:rFonts w:eastAsia="Cambria"/>
                </w:rPr>
                <w:t>0</w:t>
              </w:r>
            </w:ins>
          </w:p>
          <w:p w14:paraId="5CF04FCF" w14:textId="150FE955" w:rsidR="007B0CDE" w:rsidRPr="007B0CDE" w:rsidRDefault="007B0CDE" w:rsidP="007B0CDE">
            <w:pPr>
              <w:pStyle w:val="ListParagraph"/>
              <w:numPr>
                <w:ilvl w:val="0"/>
                <w:numId w:val="124"/>
              </w:numPr>
              <w:spacing w:before="100" w:beforeAutospacing="1" w:after="100" w:afterAutospacing="1"/>
              <w:rPr>
                <w:ins w:id="59" w:author="DENOUAL Franck" w:date="2025-10-15T12:54:00Z"/>
                <w:rStyle w:val="DECE4CC"/>
                <w:rFonts w:eastAsia="Cambria"/>
              </w:rPr>
            </w:pPr>
            <w:ins w:id="60" w:author="DENOUAL Franck" w:date="2025-10-15T13:24:00Z">
              <w:r w:rsidRPr="007B0CDE">
                <w:rPr>
                  <w:rStyle w:val="DECE4CC"/>
                  <w:rFonts w:eastAsia="Cambria"/>
                </w:rPr>
                <w:t>default_skip_byte_block</w:t>
              </w:r>
            </w:ins>
            <w:ins w:id="61" w:author="DENOUAL Franck" w:date="2025-10-15T13:25:00Z">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ins>
          </w:p>
          <w:p w14:paraId="2BC1451B" w14:textId="695DD6E2" w:rsidR="00310354" w:rsidRDefault="00B43D3B" w:rsidP="00906A59">
            <w:pPr>
              <w:spacing w:after="240" w:line="230" w:lineRule="atLeast"/>
              <w:jc w:val="both"/>
              <w:rPr>
                <w:ins w:id="62" w:author="DENOUAL Franck" w:date="2025-10-15T13:12:00Z"/>
              </w:rPr>
            </w:pPr>
            <w:ins w:id="63" w:author="DENOUAL Franck" w:date="2025-10-15T13:03:00Z">
              <w:r>
                <w:t xml:space="preserve">The length of encryption keys </w:t>
              </w:r>
            </w:ins>
            <w:ins w:id="64" w:author="DENOUAL Franck" w:date="2025-10-15T12:54:00Z">
              <w:r w:rsidR="00310354">
                <w:t>shall be 128 bits.</w:t>
              </w:r>
            </w:ins>
          </w:p>
          <w:p w14:paraId="303BF098" w14:textId="4304007E" w:rsidR="00310354" w:rsidRPr="00932456" w:rsidRDefault="00823106" w:rsidP="00906A59">
            <w:pPr>
              <w:spacing w:after="240" w:line="230" w:lineRule="atLeast"/>
              <w:jc w:val="both"/>
              <w:rPr>
                <w:ins w:id="65" w:author="DENOUAL Franck" w:date="2025-10-15T12:52:00Z"/>
              </w:rPr>
            </w:pPr>
            <w:commentRangeStart w:id="66"/>
            <w:ins w:id="67" w:author="DENOUAL Franck" w:date="2025-10-15T13:12:00Z">
              <w:r w:rsidRPr="00932456">
                <w:rPr>
                  <w:rFonts w:ascii="Courier New" w:hAnsi="Courier New"/>
                  <w:noProof/>
                  <w:sz w:val="22"/>
                  <w:szCs w:val="20"/>
                  <w:lang w:val="en-GB" w:eastAsia="fr-CH"/>
                </w:rPr>
                <w:t>BytesOfClearData</w:t>
              </w:r>
            </w:ins>
            <w:commentRangeEnd w:id="66"/>
            <w:ins w:id="68" w:author="DENOUAL Franck" w:date="2025-10-15T13:13:00Z">
              <w:r>
                <w:rPr>
                  <w:rStyle w:val="CommentReference"/>
                  <w:rFonts w:eastAsia="Calibri"/>
                </w:rPr>
                <w:commentReference w:id="66"/>
              </w:r>
            </w:ins>
            <w:ins w:id="69" w:author="DENOUAL Franck" w:date="2025-10-15T13:12:00Z">
              <w:r>
                <w:t xml:space="preserve"> shall be set to 0.</w:t>
              </w:r>
            </w:ins>
          </w:p>
        </w:tc>
      </w:tr>
      <w:tr w:rsidR="00310354" w14:paraId="7B056795" w14:textId="77777777" w:rsidTr="00932456">
        <w:trPr>
          <w:jc w:val="center"/>
          <w:ins w:id="70" w:author="DENOUAL Franck" w:date="2025-10-15T12:52:00Z"/>
        </w:trPr>
        <w:tc>
          <w:tcPr>
            <w:tcW w:w="1413" w:type="dxa"/>
          </w:tcPr>
          <w:p w14:paraId="6BA551FA" w14:textId="77777777" w:rsidR="00310354" w:rsidRDefault="00310354" w:rsidP="00906A59">
            <w:pPr>
              <w:spacing w:before="100" w:beforeAutospacing="1" w:after="100" w:afterAutospacing="1"/>
              <w:rPr>
                <w:ins w:id="71" w:author="DENOUAL Franck" w:date="2025-10-15T12:52:00Z"/>
                <w:rStyle w:val="HTMLDefinition"/>
                <w:rFonts w:ascii="Courier New" w:hAnsi="Courier New" w:cs="Courier New"/>
              </w:rPr>
            </w:pPr>
            <w:ins w:id="72" w:author="DENOUAL Franck" w:date="2025-10-15T12:52:00Z">
              <w:r>
                <w:rPr>
                  <w:rStyle w:val="HTMLDefinition"/>
                  <w:rFonts w:ascii="Courier New" w:hAnsi="Courier New" w:cs="Courier New"/>
                </w:rPr>
                <w:t>‘ce1s’</w:t>
              </w:r>
            </w:ins>
          </w:p>
        </w:tc>
        <w:tc>
          <w:tcPr>
            <w:tcW w:w="7591" w:type="dxa"/>
          </w:tcPr>
          <w:p w14:paraId="1AD81198" w14:textId="6143AD30" w:rsidR="00310354" w:rsidRDefault="007B0CDE" w:rsidP="00906A59">
            <w:pPr>
              <w:spacing w:after="240" w:line="230" w:lineRule="atLeast"/>
              <w:jc w:val="both"/>
              <w:rPr>
                <w:ins w:id="73" w:author="DENOUAL Franck" w:date="2025-10-15T13:26:00Z"/>
              </w:rPr>
            </w:pPr>
            <w:ins w:id="74" w:author="DENOUAL Franck" w:date="2025-10-15T13:33:00Z">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ins>
            <w:ins w:id="75" w:author="DENOUAL Franck" w:date="2025-10-15T12:54:00Z">
              <w:r w:rsidR="00310354" w:rsidRPr="00906A59">
                <w:rPr>
                  <w:rFonts w:eastAsia="MS Mincho"/>
                </w:rPr>
                <w:t>shall be equal to</w:t>
              </w:r>
              <w:r w:rsidR="00310354">
                <w:rPr>
                  <w:rFonts w:ascii="Courier New" w:eastAsia="MS Mincho" w:hAnsi="Courier New" w:cs="Courier New"/>
                  <w:color w:val="000000"/>
                </w:rPr>
                <w:t xml:space="preserve"> </w:t>
              </w:r>
            </w:ins>
            <w:ins w:id="76" w:author="DENOUAL Franck" w:date="2025-10-15T12:52:00Z">
              <w:r w:rsidR="00310354" w:rsidRPr="003B06F0">
                <w:rPr>
                  <w:rFonts w:ascii="Courier New" w:eastAsia="MS Mincho" w:hAnsi="Courier New" w:cs="Courier New"/>
                  <w:color w:val="000000"/>
                </w:rPr>
                <w:t>‘</w:t>
              </w:r>
              <w:proofErr w:type="spellStart"/>
              <w:r w:rsidR="00310354" w:rsidRPr="003B06F0">
                <w:rPr>
                  <w:rFonts w:ascii="Courier New" w:eastAsia="MS Mincho" w:hAnsi="Courier New" w:cs="Courier New"/>
                  <w:b/>
                  <w:bCs/>
                  <w:color w:val="000000"/>
                </w:rPr>
                <w:t>ce</w:t>
              </w:r>
              <w:r w:rsidR="00310354" w:rsidRPr="003B06F0">
                <w:rPr>
                  <w:rFonts w:ascii="Courier New" w:eastAsia="MS Mincho" w:hAnsi="Courier New" w:cs="Courier New"/>
                  <w:color w:val="000000"/>
                </w:rPr>
                <w:t>nc</w:t>
              </w:r>
              <w:proofErr w:type="spellEnd"/>
              <w:r w:rsidR="00310354" w:rsidRPr="003B06F0">
                <w:rPr>
                  <w:rFonts w:ascii="Courier New" w:eastAsia="MS Mincho" w:hAnsi="Courier New" w:cs="Courier New"/>
                  <w:color w:val="000000"/>
                </w:rPr>
                <w:t>’</w:t>
              </w:r>
            </w:ins>
            <w:ins w:id="77" w:author="DENOUAL Franck" w:date="2025-10-15T12:54:00Z">
              <w:r w:rsidR="00310354">
                <w:t>.</w:t>
              </w:r>
            </w:ins>
          </w:p>
          <w:p w14:paraId="035D6077" w14:textId="77777777" w:rsidR="00D422DA" w:rsidRDefault="00D422DA" w:rsidP="00D422DA">
            <w:pPr>
              <w:spacing w:before="100" w:beforeAutospacing="1" w:after="100" w:afterAutospacing="1"/>
              <w:rPr>
                <w:ins w:id="78" w:author="DENOUAL Franck" w:date="2025-10-15T14:36:00Z"/>
              </w:rPr>
            </w:pPr>
            <w:ins w:id="79" w:author="DENOUAL Franck" w:date="2025-10-15T14:36:00Z">
              <w:r>
                <w:rPr>
                  <w:rFonts w:ascii="Courier New" w:hAnsi="Courier New"/>
                  <w:noProof/>
                  <w:sz w:val="22"/>
                  <w:szCs w:val="20"/>
                  <w:lang w:val="en-GB" w:eastAsia="fr-CH"/>
                </w:rPr>
                <w:t>W</w:t>
              </w:r>
              <w:r>
                <w:rPr>
                  <w:sz w:val="22"/>
                  <w:szCs w:val="20"/>
                  <w:lang w:val="en-GB" w:eastAsia="fr-CH"/>
                </w:rPr>
                <w:t xml:space="preserve">hen </w:t>
              </w:r>
              <w:r w:rsidRPr="00932456">
                <w:rPr>
                  <w:rFonts w:ascii="Courier New" w:hAnsi="Courier New"/>
                  <w:noProof/>
                  <w:sz w:val="22"/>
                  <w:szCs w:val="20"/>
                  <w:lang w:val="en-GB" w:eastAsia="fr-CH"/>
                </w:rPr>
                <w:t>TrackEncryptionBox</w:t>
              </w:r>
              <w:r w:rsidRPr="005D2E43">
                <w:t xml:space="preserve"> </w:t>
              </w:r>
              <w:r>
                <w:t>has version greater than or equal to 2, the following apply:</w:t>
              </w:r>
            </w:ins>
          </w:p>
          <w:p w14:paraId="039C0C3F" w14:textId="77777777" w:rsidR="007B0CDE" w:rsidRPr="00906A59" w:rsidRDefault="007B0CDE" w:rsidP="007B0CDE">
            <w:pPr>
              <w:pStyle w:val="ListParagraph"/>
              <w:numPr>
                <w:ilvl w:val="0"/>
                <w:numId w:val="124"/>
              </w:numPr>
              <w:spacing w:before="100" w:beforeAutospacing="1" w:after="100" w:afterAutospacing="1"/>
              <w:rPr>
                <w:ins w:id="80" w:author="DENOUAL Franck" w:date="2025-10-15T13:26:00Z"/>
                <w:rStyle w:val="DECE4CC"/>
                <w:rFonts w:ascii="Times New Roman" w:hAnsi="Times New Roman" w:cs="Times New Roman"/>
                <w:noProof w:val="0"/>
              </w:rPr>
            </w:pPr>
            <w:ins w:id="81" w:author="DENOUAL Franck" w:date="2025-10-15T13:26:00Z">
              <w:r w:rsidRPr="00E83086">
                <w:rPr>
                  <w:rStyle w:val="DECE4CC"/>
                  <w:rFonts w:eastAsia="Cambria"/>
                </w:rPr>
                <w:t>AES_256_flag</w:t>
              </w:r>
              <w:r>
                <w:rPr>
                  <w:rStyle w:val="DECE4CC"/>
                  <w:rFonts w:eastAsia="Cambria"/>
                </w:rPr>
                <w:t xml:space="preserve"> = 0</w:t>
              </w:r>
            </w:ins>
          </w:p>
          <w:p w14:paraId="148E6FE2" w14:textId="7E377071" w:rsidR="007B0CDE" w:rsidRPr="007B0CDE" w:rsidRDefault="007B0CDE" w:rsidP="007B0CDE">
            <w:pPr>
              <w:pStyle w:val="ListParagraph"/>
              <w:numPr>
                <w:ilvl w:val="0"/>
                <w:numId w:val="124"/>
              </w:numPr>
              <w:spacing w:before="100" w:beforeAutospacing="1" w:after="100" w:afterAutospacing="1"/>
              <w:rPr>
                <w:ins w:id="82" w:author="DENOUAL Franck" w:date="2025-10-15T13:26:00Z"/>
                <w:rStyle w:val="DECE4CC"/>
                <w:rFonts w:ascii="Times New Roman" w:hAnsi="Times New Roman" w:cs="Times New Roman"/>
                <w:noProof w:val="0"/>
              </w:rPr>
            </w:pPr>
            <w:ins w:id="83" w:author="DENOUAL Franck" w:date="2025-10-15T13:26:00Z">
              <w:r w:rsidRPr="00932456">
                <w:rPr>
                  <w:rStyle w:val="DECE4CC"/>
                  <w:rFonts w:eastAsia="Cambria"/>
                </w:rPr>
                <w:t xml:space="preserve">subsample_encryption = </w:t>
              </w:r>
              <w:r>
                <w:rPr>
                  <w:rStyle w:val="DECE4CC"/>
                  <w:rFonts w:eastAsia="Cambria"/>
                </w:rPr>
                <w:t>1</w:t>
              </w:r>
            </w:ins>
          </w:p>
          <w:p w14:paraId="3766DDE9" w14:textId="77777777" w:rsidR="007B0CDE" w:rsidRPr="007B0CDE" w:rsidRDefault="007B0CDE" w:rsidP="007B0CDE">
            <w:pPr>
              <w:pStyle w:val="ListParagraph"/>
              <w:numPr>
                <w:ilvl w:val="0"/>
                <w:numId w:val="124"/>
              </w:numPr>
              <w:spacing w:before="100" w:beforeAutospacing="1" w:after="100" w:afterAutospacing="1"/>
              <w:rPr>
                <w:ins w:id="84" w:author="DENOUAL Franck" w:date="2025-10-15T13:26:00Z"/>
                <w:rStyle w:val="DECE4CC"/>
                <w:rFonts w:eastAsia="Cambria"/>
              </w:rPr>
            </w:pPr>
            <w:ins w:id="85" w:author="DENOUAL Franck" w:date="2025-10-15T13:26:00Z">
              <w:r w:rsidRPr="007B0CDE">
                <w:rPr>
                  <w:rStyle w:val="DECE4CC"/>
                  <w:rFonts w:eastAsia="Cambria"/>
                </w:rPr>
                <w:t>default_crypt_byte_block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ins>
          </w:p>
          <w:p w14:paraId="5CFAF068" w14:textId="04E256DC" w:rsidR="007B0CDE" w:rsidRPr="007B0CDE" w:rsidRDefault="007B0CDE" w:rsidP="007B0CDE">
            <w:pPr>
              <w:pStyle w:val="ListParagraph"/>
              <w:numPr>
                <w:ilvl w:val="0"/>
                <w:numId w:val="124"/>
              </w:numPr>
              <w:spacing w:before="100" w:beforeAutospacing="1" w:after="100" w:afterAutospacing="1"/>
              <w:rPr>
                <w:ins w:id="86" w:author="DENOUAL Franck" w:date="2025-10-15T12:55:00Z"/>
                <w:rFonts w:ascii="Courier New" w:eastAsia="Cambria" w:hAnsi="Courier New" w:cs="Courier New"/>
                <w:noProof/>
              </w:rPr>
            </w:pPr>
            <w:ins w:id="87" w:author="DENOUAL Franck" w:date="2025-10-15T13:26:00Z">
              <w:r w:rsidRPr="007B0CDE">
                <w:rPr>
                  <w:rStyle w:val="DECE4CC"/>
                  <w:rFonts w:eastAsia="Cambria"/>
                </w:rPr>
                <w:lastRenderedPageBreak/>
                <w:t>default_skip_byte_block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ins>
          </w:p>
          <w:p w14:paraId="59CCD5B0" w14:textId="18B4D65A" w:rsidR="00310354" w:rsidRDefault="00B43D3B" w:rsidP="00906A59">
            <w:pPr>
              <w:spacing w:after="240" w:line="230" w:lineRule="atLeast"/>
              <w:jc w:val="both"/>
              <w:rPr>
                <w:ins w:id="88" w:author="DENOUAL Franck" w:date="2025-10-15T12:54:00Z"/>
              </w:rPr>
            </w:pPr>
            <w:ins w:id="89" w:author="DENOUAL Franck" w:date="2025-10-15T13:03:00Z">
              <w:r>
                <w:t xml:space="preserve">The length of encryption keys shall be </w:t>
              </w:r>
            </w:ins>
            <w:ins w:id="90" w:author="DENOUAL Franck" w:date="2025-10-15T12:55:00Z">
              <w:r w:rsidR="00310354">
                <w:t>128 bits.</w:t>
              </w:r>
            </w:ins>
          </w:p>
          <w:p w14:paraId="4046E67F" w14:textId="7EEE6F2C" w:rsidR="00310354" w:rsidRDefault="00932456" w:rsidP="00906A59">
            <w:pPr>
              <w:spacing w:after="240" w:line="230" w:lineRule="atLeast"/>
              <w:jc w:val="both"/>
              <w:rPr>
                <w:ins w:id="91" w:author="DENOUAL Franck" w:date="2025-10-15T12:52:00Z"/>
              </w:rPr>
            </w:pPr>
            <w:ins w:id="92" w:author="DENOUAL Franck" w:date="2025-10-15T13:13:00Z">
              <w:r w:rsidRPr="00932456">
                <w:rPr>
                  <w:rFonts w:ascii="Courier New" w:hAnsi="Courier New"/>
                  <w:noProof/>
                  <w:sz w:val="22"/>
                  <w:szCs w:val="20"/>
                  <w:lang w:val="en-GB" w:eastAsia="fr-CH"/>
                </w:rPr>
                <w:t>BytesOfClearData</w:t>
              </w:r>
              <w:r>
                <w:t xml:space="preserve"> shall not be set to 0.</w:t>
              </w:r>
            </w:ins>
          </w:p>
        </w:tc>
      </w:tr>
      <w:tr w:rsidR="00310354" w14:paraId="0E746485" w14:textId="77777777" w:rsidTr="00932456">
        <w:trPr>
          <w:jc w:val="center"/>
          <w:ins w:id="93" w:author="DENOUAL Franck" w:date="2025-10-15T12:52:00Z"/>
        </w:trPr>
        <w:tc>
          <w:tcPr>
            <w:tcW w:w="1413" w:type="dxa"/>
          </w:tcPr>
          <w:p w14:paraId="1963A9FB" w14:textId="77777777" w:rsidR="00310354" w:rsidRDefault="00310354" w:rsidP="00906A59">
            <w:pPr>
              <w:spacing w:before="100" w:beforeAutospacing="1" w:after="100" w:afterAutospacing="1"/>
              <w:rPr>
                <w:ins w:id="94" w:author="DENOUAL Franck" w:date="2025-10-15T12:52:00Z"/>
                <w:rStyle w:val="HTMLDefinition"/>
                <w:rFonts w:ascii="Courier New" w:hAnsi="Courier New" w:cs="Courier New"/>
              </w:rPr>
            </w:pPr>
            <w:ins w:id="95" w:author="DENOUAL Franck" w:date="2025-10-15T12:52:00Z">
              <w:r>
                <w:rPr>
                  <w:rStyle w:val="HTMLDefinition"/>
                  <w:rFonts w:ascii="Courier New" w:hAnsi="Courier New" w:cs="Courier New"/>
                </w:rPr>
                <w:lastRenderedPageBreak/>
                <w:t>‘ce2s’</w:t>
              </w:r>
            </w:ins>
          </w:p>
        </w:tc>
        <w:tc>
          <w:tcPr>
            <w:tcW w:w="7591" w:type="dxa"/>
          </w:tcPr>
          <w:p w14:paraId="3487DFCA" w14:textId="2C7EB949" w:rsidR="00310354" w:rsidRDefault="007B0CDE" w:rsidP="00906A59">
            <w:pPr>
              <w:spacing w:after="240" w:line="230" w:lineRule="atLeast"/>
              <w:jc w:val="both"/>
              <w:rPr>
                <w:ins w:id="96" w:author="DENOUAL Franck" w:date="2025-10-15T13:26:00Z"/>
              </w:rPr>
            </w:pPr>
            <w:ins w:id="97" w:author="DENOUAL Franck" w:date="2025-10-15T13:33:00Z">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ins>
            <w:ins w:id="98" w:author="DENOUAL Franck" w:date="2025-10-15T12:56:00Z">
              <w:r w:rsidR="00310354" w:rsidRPr="00906A59">
                <w:rPr>
                  <w:rFonts w:eastAsia="MS Mincho"/>
                </w:rPr>
                <w:t xml:space="preserve"> shall be equal to</w:t>
              </w:r>
              <w:r w:rsidR="00310354">
                <w:rPr>
                  <w:rFonts w:ascii="Courier New" w:eastAsia="MS Mincho" w:hAnsi="Courier New" w:cs="Courier New"/>
                  <w:color w:val="000000"/>
                </w:rPr>
                <w:t xml:space="preserve"> </w:t>
              </w:r>
            </w:ins>
            <w:ins w:id="99" w:author="DENOUAL Franck" w:date="2025-10-15T12:52:00Z">
              <w:r w:rsidR="00310354" w:rsidRPr="003B06F0">
                <w:rPr>
                  <w:rFonts w:ascii="Courier New" w:eastAsia="MS Mincho" w:hAnsi="Courier New" w:cs="Courier New"/>
                  <w:color w:val="000000"/>
                </w:rPr>
                <w:t>‘</w:t>
              </w:r>
              <w:proofErr w:type="spellStart"/>
              <w:r w:rsidR="00310354" w:rsidRPr="003B06F0">
                <w:rPr>
                  <w:rFonts w:ascii="Courier New" w:eastAsia="MS Mincho" w:hAnsi="Courier New" w:cs="Courier New"/>
                  <w:b/>
                  <w:bCs/>
                  <w:color w:val="000000"/>
                </w:rPr>
                <w:t>ce</w:t>
              </w:r>
              <w:r w:rsidR="00310354" w:rsidRPr="003B06F0">
                <w:rPr>
                  <w:rFonts w:ascii="Courier New" w:eastAsia="MS Mincho" w:hAnsi="Courier New" w:cs="Courier New"/>
                  <w:color w:val="000000"/>
                </w:rPr>
                <w:t>nc</w:t>
              </w:r>
              <w:proofErr w:type="spellEnd"/>
              <w:r w:rsidR="00310354" w:rsidRPr="003B06F0">
                <w:rPr>
                  <w:rFonts w:ascii="Courier New" w:eastAsia="MS Mincho" w:hAnsi="Courier New" w:cs="Courier New"/>
                  <w:color w:val="000000"/>
                </w:rPr>
                <w:t>’</w:t>
              </w:r>
              <w:r w:rsidR="00310354">
                <w:t>,</w:t>
              </w:r>
            </w:ins>
          </w:p>
          <w:p w14:paraId="24C9D590" w14:textId="77777777" w:rsidR="00D422DA" w:rsidRDefault="00D422DA" w:rsidP="00D422DA">
            <w:pPr>
              <w:spacing w:before="100" w:beforeAutospacing="1" w:after="100" w:afterAutospacing="1"/>
              <w:rPr>
                <w:ins w:id="100" w:author="DENOUAL Franck" w:date="2025-10-15T14:37:00Z"/>
              </w:rPr>
            </w:pPr>
            <w:ins w:id="101" w:author="DENOUAL Franck" w:date="2025-10-15T14:37:00Z">
              <w:r>
                <w:rPr>
                  <w:rFonts w:ascii="Courier New" w:hAnsi="Courier New"/>
                  <w:noProof/>
                  <w:sz w:val="22"/>
                  <w:szCs w:val="20"/>
                  <w:lang w:val="en-GB" w:eastAsia="fr-CH"/>
                </w:rPr>
                <w:t>W</w:t>
              </w:r>
              <w:r>
                <w:rPr>
                  <w:sz w:val="22"/>
                  <w:szCs w:val="20"/>
                  <w:lang w:val="en-GB" w:eastAsia="fr-CH"/>
                </w:rPr>
                <w:t xml:space="preserve">hen </w:t>
              </w:r>
              <w:r w:rsidRPr="00932456">
                <w:rPr>
                  <w:rFonts w:ascii="Courier New" w:hAnsi="Courier New"/>
                  <w:noProof/>
                  <w:sz w:val="22"/>
                  <w:szCs w:val="20"/>
                  <w:lang w:val="en-GB" w:eastAsia="fr-CH"/>
                </w:rPr>
                <w:t>TrackEncryptionBox</w:t>
              </w:r>
              <w:r w:rsidRPr="005D2E43">
                <w:t xml:space="preserve"> </w:t>
              </w:r>
              <w:r>
                <w:t>has version greater than or equal to 2, the following apply:</w:t>
              </w:r>
            </w:ins>
          </w:p>
          <w:p w14:paraId="61407640" w14:textId="77911FC6" w:rsidR="007B0CDE" w:rsidRPr="00906A59" w:rsidRDefault="007B0CDE" w:rsidP="007B0CDE">
            <w:pPr>
              <w:pStyle w:val="ListParagraph"/>
              <w:numPr>
                <w:ilvl w:val="0"/>
                <w:numId w:val="124"/>
              </w:numPr>
              <w:spacing w:before="100" w:beforeAutospacing="1" w:after="100" w:afterAutospacing="1"/>
              <w:rPr>
                <w:ins w:id="102" w:author="DENOUAL Franck" w:date="2025-10-15T13:26:00Z"/>
                <w:rStyle w:val="DECE4CC"/>
                <w:rFonts w:ascii="Times New Roman" w:hAnsi="Times New Roman" w:cs="Times New Roman"/>
                <w:noProof w:val="0"/>
              </w:rPr>
            </w:pPr>
            <w:ins w:id="103" w:author="DENOUAL Franck" w:date="2025-10-15T13:26:00Z">
              <w:r w:rsidRPr="00E83086">
                <w:rPr>
                  <w:rStyle w:val="DECE4CC"/>
                  <w:rFonts w:eastAsia="Cambria"/>
                </w:rPr>
                <w:t>AES_256_flag</w:t>
              </w:r>
              <w:r>
                <w:rPr>
                  <w:rStyle w:val="DECE4CC"/>
                  <w:rFonts w:eastAsia="Cambria"/>
                </w:rPr>
                <w:t xml:space="preserve"> = 1</w:t>
              </w:r>
            </w:ins>
          </w:p>
          <w:p w14:paraId="0105687E" w14:textId="75A3D506" w:rsidR="007B0CDE" w:rsidRPr="007B0CDE" w:rsidRDefault="007B0CDE" w:rsidP="007B0CDE">
            <w:pPr>
              <w:pStyle w:val="ListParagraph"/>
              <w:numPr>
                <w:ilvl w:val="0"/>
                <w:numId w:val="124"/>
              </w:numPr>
              <w:spacing w:before="100" w:beforeAutospacing="1" w:after="100" w:afterAutospacing="1"/>
              <w:rPr>
                <w:ins w:id="104" w:author="DENOUAL Franck" w:date="2025-10-15T13:26:00Z"/>
                <w:rStyle w:val="DECE4CC"/>
                <w:rFonts w:ascii="Times New Roman" w:hAnsi="Times New Roman" w:cs="Times New Roman"/>
                <w:noProof w:val="0"/>
              </w:rPr>
            </w:pPr>
            <w:ins w:id="105" w:author="DENOUAL Franck" w:date="2025-10-15T13:26:00Z">
              <w:r w:rsidRPr="00932456">
                <w:rPr>
                  <w:rStyle w:val="DECE4CC"/>
                  <w:rFonts w:eastAsia="Cambria"/>
                </w:rPr>
                <w:t xml:space="preserve">subsample_encryption = </w:t>
              </w:r>
              <w:r>
                <w:rPr>
                  <w:rStyle w:val="DECE4CC"/>
                  <w:rFonts w:eastAsia="Cambria"/>
                </w:rPr>
                <w:t>1</w:t>
              </w:r>
            </w:ins>
          </w:p>
          <w:p w14:paraId="47866B30" w14:textId="77777777" w:rsidR="007B0CDE" w:rsidRPr="007B0CDE" w:rsidRDefault="007B0CDE" w:rsidP="007B0CDE">
            <w:pPr>
              <w:pStyle w:val="ListParagraph"/>
              <w:numPr>
                <w:ilvl w:val="0"/>
                <w:numId w:val="124"/>
              </w:numPr>
              <w:spacing w:before="100" w:beforeAutospacing="1" w:after="100" w:afterAutospacing="1"/>
              <w:rPr>
                <w:ins w:id="106" w:author="DENOUAL Franck" w:date="2025-10-15T13:26:00Z"/>
                <w:rStyle w:val="DECE4CC"/>
                <w:rFonts w:eastAsia="Cambria"/>
              </w:rPr>
            </w:pPr>
            <w:ins w:id="107" w:author="DENOUAL Franck" w:date="2025-10-15T13:26:00Z">
              <w:r w:rsidRPr="007B0CDE">
                <w:rPr>
                  <w:rStyle w:val="DECE4CC"/>
                  <w:rFonts w:eastAsia="Cambria"/>
                </w:rPr>
                <w:t>default_crypt_byte_block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ins>
          </w:p>
          <w:p w14:paraId="7EACE6AA" w14:textId="2A420666" w:rsidR="007B0CDE" w:rsidRPr="007B0CDE" w:rsidRDefault="007B0CDE" w:rsidP="007B0CDE">
            <w:pPr>
              <w:pStyle w:val="ListParagraph"/>
              <w:numPr>
                <w:ilvl w:val="0"/>
                <w:numId w:val="124"/>
              </w:numPr>
              <w:spacing w:before="100" w:beforeAutospacing="1" w:after="100" w:afterAutospacing="1"/>
              <w:rPr>
                <w:ins w:id="108" w:author="DENOUAL Franck" w:date="2025-10-15T12:55:00Z"/>
                <w:rFonts w:ascii="Courier New" w:eastAsia="Cambria" w:hAnsi="Courier New" w:cs="Courier New"/>
                <w:noProof/>
              </w:rPr>
            </w:pPr>
            <w:ins w:id="109" w:author="DENOUAL Franck" w:date="2025-10-15T13:26:00Z">
              <w:r w:rsidRPr="007B0CDE">
                <w:rPr>
                  <w:rStyle w:val="DECE4CC"/>
                  <w:rFonts w:eastAsia="Cambria"/>
                </w:rPr>
                <w:t>default_skip_byte_block</w:t>
              </w:r>
              <w:r>
                <w:rPr>
                  <w:rStyle w:val="DECE4CC"/>
                  <w:rFonts w:eastAsia="Cambria"/>
                </w:rPr>
                <w:t xml:space="preserve"> </w:t>
              </w:r>
              <w:r w:rsidRPr="007B0CDE">
                <w:rPr>
                  <w:rStyle w:val="DECE4CC"/>
                  <w:rFonts w:eastAsia="Cambria"/>
                </w:rPr>
                <w:t>=</w:t>
              </w:r>
              <w:r>
                <w:rPr>
                  <w:rStyle w:val="DECE4CC"/>
                  <w:rFonts w:eastAsia="Cambria"/>
                </w:rPr>
                <w:t xml:space="preserve"> </w:t>
              </w:r>
              <w:r w:rsidRPr="007B0CDE">
                <w:rPr>
                  <w:rStyle w:val="DECE4CC"/>
                  <w:rFonts w:eastAsia="Cambria"/>
                </w:rPr>
                <w:t>0</w:t>
              </w:r>
            </w:ins>
          </w:p>
          <w:p w14:paraId="15FCB67B" w14:textId="36BC18E9" w:rsidR="00310354" w:rsidRDefault="00B43D3B" w:rsidP="00906A59">
            <w:pPr>
              <w:spacing w:after="240" w:line="230" w:lineRule="atLeast"/>
              <w:jc w:val="both"/>
              <w:rPr>
                <w:ins w:id="110" w:author="DENOUAL Franck" w:date="2025-10-15T12:55:00Z"/>
              </w:rPr>
            </w:pPr>
            <w:ins w:id="111" w:author="DENOUAL Franck" w:date="2025-10-15T13:03:00Z">
              <w:r>
                <w:t xml:space="preserve">The length of encryption keys </w:t>
              </w:r>
            </w:ins>
            <w:ins w:id="112" w:author="DENOUAL Franck" w:date="2025-10-15T12:55:00Z">
              <w:r w:rsidR="00310354">
                <w:t>shall be 2</w:t>
              </w:r>
            </w:ins>
            <w:ins w:id="113" w:author="DENOUAL Franck" w:date="2025-10-15T12:52:00Z">
              <w:r w:rsidR="00310354">
                <w:t xml:space="preserve">56 </w:t>
              </w:r>
            </w:ins>
            <w:ins w:id="114" w:author="DENOUAL Franck" w:date="2025-10-15T12:55:00Z">
              <w:r w:rsidR="00310354">
                <w:t>bits</w:t>
              </w:r>
            </w:ins>
          </w:p>
          <w:p w14:paraId="1F7CB690" w14:textId="26864EA6" w:rsidR="00310354" w:rsidRDefault="00932456" w:rsidP="00906A59">
            <w:pPr>
              <w:spacing w:after="240" w:line="230" w:lineRule="atLeast"/>
              <w:jc w:val="both"/>
              <w:rPr>
                <w:ins w:id="115" w:author="DENOUAL Franck" w:date="2025-10-15T12:52:00Z"/>
              </w:rPr>
            </w:pPr>
            <w:ins w:id="116" w:author="DENOUAL Franck" w:date="2025-10-15T13:14:00Z">
              <w:r w:rsidRPr="00932456">
                <w:rPr>
                  <w:rFonts w:ascii="Courier New" w:hAnsi="Courier New"/>
                  <w:noProof/>
                  <w:sz w:val="22"/>
                  <w:szCs w:val="20"/>
                  <w:lang w:val="en-GB" w:eastAsia="fr-CH"/>
                </w:rPr>
                <w:t>BytesOfClearData</w:t>
              </w:r>
              <w:r>
                <w:t xml:space="preserve"> shall not be set to 0.</w:t>
              </w:r>
            </w:ins>
          </w:p>
        </w:tc>
      </w:tr>
      <w:tr w:rsidR="00310354" w14:paraId="3365B519" w14:textId="77777777" w:rsidTr="00932456">
        <w:trPr>
          <w:jc w:val="center"/>
          <w:ins w:id="117" w:author="DENOUAL Franck" w:date="2025-10-15T12:52:00Z"/>
        </w:trPr>
        <w:tc>
          <w:tcPr>
            <w:tcW w:w="1413" w:type="dxa"/>
          </w:tcPr>
          <w:p w14:paraId="2240EA41" w14:textId="77777777" w:rsidR="00310354" w:rsidRDefault="00310354" w:rsidP="00906A59">
            <w:pPr>
              <w:spacing w:before="100" w:beforeAutospacing="1" w:after="100" w:afterAutospacing="1"/>
              <w:rPr>
                <w:ins w:id="118" w:author="DENOUAL Franck" w:date="2025-10-15T12:52:00Z"/>
                <w:rStyle w:val="HTMLDefinition"/>
                <w:rFonts w:ascii="Courier New" w:hAnsi="Courier New" w:cs="Courier New"/>
              </w:rPr>
            </w:pPr>
            <w:ins w:id="119" w:author="DENOUAL Franck" w:date="2025-10-15T12:52:00Z">
              <w:r>
                <w:rPr>
                  <w:rStyle w:val="HTMLDefinition"/>
                  <w:rFonts w:ascii="Courier New" w:hAnsi="Courier New" w:cs="Courier New"/>
                </w:rPr>
                <w:t>‘cbc1’</w:t>
              </w:r>
              <w:r>
                <w:t xml:space="preserve"> </w:t>
              </w:r>
            </w:ins>
          </w:p>
        </w:tc>
        <w:tc>
          <w:tcPr>
            <w:tcW w:w="7591" w:type="dxa"/>
          </w:tcPr>
          <w:p w14:paraId="2B80D4EE" w14:textId="41F58B51" w:rsidR="00310354" w:rsidRDefault="007B0CDE" w:rsidP="00906A59">
            <w:pPr>
              <w:spacing w:before="100" w:beforeAutospacing="1" w:after="100" w:afterAutospacing="1"/>
              <w:rPr>
                <w:ins w:id="120" w:author="DENOUAL Franck" w:date="2025-10-15T13:27:00Z"/>
                <w:rFonts w:ascii="Courier New" w:eastAsia="MS Mincho" w:hAnsi="Courier New" w:cs="Courier New"/>
                <w:color w:val="000000"/>
              </w:rPr>
            </w:pPr>
            <w:ins w:id="121" w:author="DENOUAL Franck" w:date="2025-10-15T13:33:00Z">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ins>
            <w:ins w:id="122" w:author="DENOUAL Franck" w:date="2025-10-15T12:57:00Z">
              <w:r w:rsidR="00310354" w:rsidRPr="00906A59">
                <w:rPr>
                  <w:rFonts w:eastAsia="MS Mincho"/>
                </w:rPr>
                <w:t>shall be equal to</w:t>
              </w:r>
              <w:r w:rsidR="00310354">
                <w:rPr>
                  <w:rFonts w:ascii="Courier New" w:eastAsia="MS Mincho" w:hAnsi="Courier New" w:cs="Courier New"/>
                  <w:color w:val="000000"/>
                </w:rPr>
                <w:t xml:space="preserve"> </w:t>
              </w:r>
              <w:r w:rsidR="00310354" w:rsidRPr="003B06F0">
                <w:rPr>
                  <w:rFonts w:ascii="Courier New" w:eastAsia="MS Mincho" w:hAnsi="Courier New" w:cs="Courier New"/>
                  <w:color w:val="000000"/>
                </w:rPr>
                <w:t>‘</w:t>
              </w:r>
              <w:proofErr w:type="spellStart"/>
              <w:r w:rsidR="00310354" w:rsidRPr="003B06F0">
                <w:rPr>
                  <w:rFonts w:ascii="Courier New" w:eastAsia="MS Mincho" w:hAnsi="Courier New" w:cs="Courier New"/>
                  <w:b/>
                  <w:bCs/>
                  <w:color w:val="000000"/>
                </w:rPr>
                <w:t>cb</w:t>
              </w:r>
              <w:r w:rsidR="00310354" w:rsidRPr="003B06F0">
                <w:rPr>
                  <w:rFonts w:ascii="Courier New" w:eastAsia="MS Mincho" w:hAnsi="Courier New" w:cs="Courier New"/>
                  <w:color w:val="000000"/>
                </w:rPr>
                <w:t>cs</w:t>
              </w:r>
              <w:proofErr w:type="spellEnd"/>
              <w:r w:rsidR="00310354" w:rsidRPr="003B06F0">
                <w:rPr>
                  <w:rFonts w:ascii="Courier New" w:eastAsia="MS Mincho" w:hAnsi="Courier New" w:cs="Courier New"/>
                  <w:color w:val="000000"/>
                </w:rPr>
                <w:t>’</w:t>
              </w:r>
            </w:ins>
          </w:p>
          <w:p w14:paraId="32679C54" w14:textId="77777777" w:rsidR="00D422DA" w:rsidRDefault="00D422DA" w:rsidP="00D422DA">
            <w:pPr>
              <w:spacing w:before="100" w:beforeAutospacing="1" w:after="100" w:afterAutospacing="1"/>
              <w:rPr>
                <w:ins w:id="123" w:author="DENOUAL Franck" w:date="2025-10-15T14:37:00Z"/>
              </w:rPr>
            </w:pPr>
            <w:ins w:id="124" w:author="DENOUAL Franck" w:date="2025-10-15T14:37:00Z">
              <w:r>
                <w:rPr>
                  <w:rFonts w:ascii="Courier New" w:hAnsi="Courier New"/>
                  <w:noProof/>
                  <w:sz w:val="22"/>
                  <w:szCs w:val="20"/>
                  <w:lang w:val="en-GB" w:eastAsia="fr-CH"/>
                </w:rPr>
                <w:t>W</w:t>
              </w:r>
              <w:r>
                <w:rPr>
                  <w:sz w:val="22"/>
                  <w:szCs w:val="20"/>
                  <w:lang w:val="en-GB" w:eastAsia="fr-CH"/>
                </w:rPr>
                <w:t xml:space="preserve">hen </w:t>
              </w:r>
              <w:r w:rsidRPr="00932456">
                <w:rPr>
                  <w:rFonts w:ascii="Courier New" w:hAnsi="Courier New"/>
                  <w:noProof/>
                  <w:sz w:val="22"/>
                  <w:szCs w:val="20"/>
                  <w:lang w:val="en-GB" w:eastAsia="fr-CH"/>
                </w:rPr>
                <w:t>TrackEncryptionBox</w:t>
              </w:r>
              <w:r w:rsidRPr="005D2E43">
                <w:t xml:space="preserve"> </w:t>
              </w:r>
              <w:r>
                <w:t>has version greater than or equal to 2, the following apply:</w:t>
              </w:r>
            </w:ins>
          </w:p>
          <w:p w14:paraId="5E6FDE2B" w14:textId="61647738" w:rsidR="007B0CDE" w:rsidRPr="00906A59" w:rsidRDefault="007B0CDE" w:rsidP="007B0CDE">
            <w:pPr>
              <w:pStyle w:val="ListParagraph"/>
              <w:numPr>
                <w:ilvl w:val="0"/>
                <w:numId w:val="124"/>
              </w:numPr>
              <w:spacing w:before="100" w:beforeAutospacing="1" w:after="100" w:afterAutospacing="1"/>
              <w:rPr>
                <w:ins w:id="125" w:author="DENOUAL Franck" w:date="2025-10-15T13:27:00Z"/>
                <w:rStyle w:val="DECE4CC"/>
                <w:rFonts w:ascii="Times New Roman" w:hAnsi="Times New Roman" w:cs="Times New Roman"/>
                <w:noProof w:val="0"/>
              </w:rPr>
            </w:pPr>
            <w:ins w:id="126" w:author="DENOUAL Franck" w:date="2025-10-15T13:27:00Z">
              <w:r w:rsidRPr="00E83086">
                <w:rPr>
                  <w:rStyle w:val="DECE4CC"/>
                  <w:rFonts w:eastAsia="Cambria"/>
                </w:rPr>
                <w:t>AES_256_flag</w:t>
              </w:r>
              <w:r>
                <w:rPr>
                  <w:rStyle w:val="DECE4CC"/>
                  <w:rFonts w:eastAsia="Cambria"/>
                </w:rPr>
                <w:t xml:space="preserve"> = 0</w:t>
              </w:r>
            </w:ins>
          </w:p>
          <w:p w14:paraId="04AB08C4" w14:textId="77777777" w:rsidR="007B0CDE" w:rsidRPr="007B0CDE" w:rsidRDefault="007B0CDE" w:rsidP="007B0CDE">
            <w:pPr>
              <w:pStyle w:val="ListParagraph"/>
              <w:numPr>
                <w:ilvl w:val="0"/>
                <w:numId w:val="124"/>
              </w:numPr>
              <w:spacing w:before="100" w:beforeAutospacing="1" w:after="100" w:afterAutospacing="1"/>
              <w:rPr>
                <w:ins w:id="127" w:author="DENOUAL Franck" w:date="2025-10-15T13:27:00Z"/>
                <w:rStyle w:val="DECE4CC"/>
                <w:rFonts w:ascii="Times New Roman" w:hAnsi="Times New Roman" w:cs="Times New Roman"/>
                <w:noProof w:val="0"/>
              </w:rPr>
            </w:pPr>
            <w:ins w:id="128" w:author="DENOUAL Franck" w:date="2025-10-15T13:27:00Z">
              <w:r w:rsidRPr="00932456">
                <w:rPr>
                  <w:rStyle w:val="DECE4CC"/>
                  <w:rFonts w:eastAsia="Cambria"/>
                </w:rPr>
                <w:t xml:space="preserve">subsample_encryption = </w:t>
              </w:r>
              <w:r>
                <w:rPr>
                  <w:rStyle w:val="DECE4CC"/>
                  <w:rFonts w:eastAsia="Cambria"/>
                </w:rPr>
                <w:t>1</w:t>
              </w:r>
            </w:ins>
          </w:p>
          <w:p w14:paraId="307C0552" w14:textId="41E22423" w:rsidR="007B0CDE" w:rsidRPr="007B0CDE" w:rsidRDefault="007B0CDE" w:rsidP="007B0CDE">
            <w:pPr>
              <w:pStyle w:val="ListParagraph"/>
              <w:numPr>
                <w:ilvl w:val="0"/>
                <w:numId w:val="124"/>
              </w:numPr>
              <w:spacing w:before="100" w:beforeAutospacing="1" w:after="100" w:afterAutospacing="1"/>
              <w:rPr>
                <w:ins w:id="129" w:author="DENOUAL Franck" w:date="2025-10-15T13:27:00Z"/>
                <w:rStyle w:val="DECE4CC"/>
                <w:rFonts w:eastAsia="Cambria"/>
              </w:rPr>
            </w:pPr>
            <w:ins w:id="130" w:author="DENOUAL Franck" w:date="2025-10-15T13:27:00Z">
              <w:r w:rsidRPr="007B0CDE">
                <w:rPr>
                  <w:rStyle w:val="DECE4CC"/>
                  <w:rFonts w:eastAsia="Cambria"/>
                </w:rPr>
                <w:t>default_crypt_byte_block</w:t>
              </w:r>
              <w:r>
                <w:rPr>
                  <w:rStyle w:val="DECE4CC"/>
                  <w:rFonts w:eastAsia="Cambria"/>
                </w:rPr>
                <w:t xml:space="preserve"> shall not be </w:t>
              </w:r>
              <w:r w:rsidRPr="007B0CDE">
                <w:rPr>
                  <w:rStyle w:val="DECE4CC"/>
                  <w:rFonts w:eastAsia="Cambria"/>
                </w:rPr>
                <w:t>0</w:t>
              </w:r>
            </w:ins>
          </w:p>
          <w:p w14:paraId="7B521B45" w14:textId="77777777" w:rsidR="009E5FD6" w:rsidRPr="009E5FD6" w:rsidRDefault="009E5FD6" w:rsidP="009E5FD6">
            <w:pPr>
              <w:pStyle w:val="ListParagraph"/>
              <w:numPr>
                <w:ilvl w:val="0"/>
                <w:numId w:val="124"/>
              </w:numPr>
              <w:spacing w:before="100" w:beforeAutospacing="1" w:after="100" w:afterAutospacing="1"/>
              <w:rPr>
                <w:ins w:id="131" w:author="DENOUAL Franck" w:date="2025-10-15T14:39:00Z"/>
                <w:rFonts w:ascii="Courier New" w:eastAsia="Cambria" w:hAnsi="Courier New" w:cs="Courier New"/>
                <w:noProof/>
              </w:rPr>
            </w:pPr>
            <w:ins w:id="132" w:author="DENOUAL Franck" w:date="2025-10-15T14:39:00Z">
              <w:r w:rsidRPr="007B0CDE">
                <w:rPr>
                  <w:rStyle w:val="DECE4CC"/>
                  <w:rFonts w:eastAsia="Cambria"/>
                </w:rPr>
                <w:t>default_skip_byte_block</w:t>
              </w:r>
              <w:r>
                <w:rPr>
                  <w:rStyle w:val="DECE4CC"/>
                  <w:rFonts w:eastAsia="Cambria"/>
                </w:rPr>
                <w:t xml:space="preserve"> shall not be </w:t>
              </w:r>
              <w:r w:rsidRPr="007B0CDE">
                <w:rPr>
                  <w:rStyle w:val="DECE4CC"/>
                  <w:rFonts w:eastAsia="Cambria"/>
                </w:rPr>
                <w:t>0</w:t>
              </w:r>
            </w:ins>
          </w:p>
          <w:p w14:paraId="4CD74614" w14:textId="35E67837" w:rsidR="00310354" w:rsidRDefault="00B43D3B" w:rsidP="00906A59">
            <w:pPr>
              <w:spacing w:before="100" w:beforeAutospacing="1" w:after="100" w:afterAutospacing="1"/>
              <w:rPr>
                <w:ins w:id="133" w:author="DENOUAL Franck" w:date="2025-10-15T12:55:00Z"/>
                <w:rFonts w:ascii="Courier New" w:eastAsia="MS Mincho" w:hAnsi="Courier New" w:cs="Courier New"/>
                <w:color w:val="000000"/>
              </w:rPr>
            </w:pPr>
            <w:ins w:id="134" w:author="DENOUAL Franck" w:date="2025-10-15T13:04:00Z">
              <w:r>
                <w:t xml:space="preserve">The length of encryption keys </w:t>
              </w:r>
            </w:ins>
            <w:ins w:id="135" w:author="DENOUAL Franck" w:date="2025-10-15T12:55:00Z">
              <w:r w:rsidR="00310354">
                <w:t>shall be 128 bits.</w:t>
              </w:r>
              <w:r w:rsidR="00310354" w:rsidRPr="003B06F0">
                <w:rPr>
                  <w:rFonts w:ascii="Courier New" w:eastAsia="MS Mincho" w:hAnsi="Courier New" w:cs="Courier New"/>
                  <w:color w:val="000000"/>
                </w:rPr>
                <w:t xml:space="preserve"> </w:t>
              </w:r>
            </w:ins>
          </w:p>
          <w:p w14:paraId="2F679256" w14:textId="5D89082D" w:rsidR="00310354" w:rsidRPr="003B06F0" w:rsidRDefault="00310354" w:rsidP="00906A59">
            <w:pPr>
              <w:spacing w:before="100" w:beforeAutospacing="1" w:after="100" w:afterAutospacing="1"/>
              <w:rPr>
                <w:ins w:id="136" w:author="DENOUAL Franck" w:date="2025-10-15T12:52:00Z"/>
              </w:rPr>
            </w:pPr>
            <w:ins w:id="137" w:author="DENOUAL Franck" w:date="2025-10-15T12:52:00Z">
              <w:r>
                <w:t>AES-CBC mode partial video NAL pattern encryption (various patterns).</w:t>
              </w:r>
            </w:ins>
          </w:p>
        </w:tc>
      </w:tr>
      <w:tr w:rsidR="00310354" w14:paraId="37DB6149" w14:textId="77777777" w:rsidTr="00932456">
        <w:trPr>
          <w:jc w:val="center"/>
          <w:ins w:id="138" w:author="DENOUAL Franck" w:date="2025-10-15T12:52:00Z"/>
        </w:trPr>
        <w:tc>
          <w:tcPr>
            <w:tcW w:w="1413" w:type="dxa"/>
          </w:tcPr>
          <w:p w14:paraId="5FE16156" w14:textId="77777777" w:rsidR="00310354" w:rsidRDefault="00310354" w:rsidP="00906A59">
            <w:pPr>
              <w:spacing w:before="100" w:beforeAutospacing="1" w:after="100" w:afterAutospacing="1"/>
              <w:rPr>
                <w:ins w:id="139" w:author="DENOUAL Franck" w:date="2025-10-15T12:52:00Z"/>
                <w:rStyle w:val="HTMLDefinition"/>
                <w:rFonts w:ascii="Courier New" w:hAnsi="Courier New" w:cs="Courier New"/>
              </w:rPr>
            </w:pPr>
            <w:ins w:id="140" w:author="DENOUAL Franck" w:date="2025-10-15T12:52:00Z">
              <w:r>
                <w:rPr>
                  <w:rStyle w:val="HTMLDefinition"/>
                  <w:rFonts w:ascii="Courier New" w:hAnsi="Courier New" w:cs="Courier New"/>
                </w:rPr>
                <w:t>‘cbc2’</w:t>
              </w:r>
              <w:r>
                <w:t xml:space="preserve"> </w:t>
              </w:r>
            </w:ins>
          </w:p>
        </w:tc>
        <w:tc>
          <w:tcPr>
            <w:tcW w:w="7591" w:type="dxa"/>
          </w:tcPr>
          <w:p w14:paraId="488E7F0A" w14:textId="416519C3" w:rsidR="00310354" w:rsidRDefault="007B0CDE" w:rsidP="00906A59">
            <w:pPr>
              <w:spacing w:before="100" w:beforeAutospacing="1" w:after="100" w:afterAutospacing="1"/>
              <w:rPr>
                <w:ins w:id="141" w:author="DENOUAL Franck" w:date="2025-10-15T13:28:00Z"/>
              </w:rPr>
            </w:pPr>
            <w:ins w:id="142" w:author="DENOUAL Franck" w:date="2025-10-15T13:33:00Z">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ins>
            <w:ins w:id="143" w:author="DENOUAL Franck" w:date="2025-10-15T12:57:00Z">
              <w:r w:rsidR="00310354" w:rsidRPr="00906A59">
                <w:rPr>
                  <w:rFonts w:eastAsia="MS Mincho"/>
                </w:rPr>
                <w:t>shall be equal to</w:t>
              </w:r>
              <w:r w:rsidR="00310354">
                <w:rPr>
                  <w:rFonts w:eastAsia="MS Mincho"/>
                </w:rPr>
                <w:t xml:space="preserve"> </w:t>
              </w:r>
            </w:ins>
            <w:ins w:id="144" w:author="DENOUAL Franck" w:date="2025-10-15T12:52:00Z">
              <w:r w:rsidR="00310354" w:rsidRPr="003B06F0">
                <w:rPr>
                  <w:rFonts w:ascii="Courier New" w:eastAsia="MS Mincho" w:hAnsi="Courier New" w:cs="Courier New"/>
                  <w:color w:val="000000"/>
                </w:rPr>
                <w:t>‘</w:t>
              </w:r>
              <w:proofErr w:type="spellStart"/>
              <w:r w:rsidR="00310354" w:rsidRPr="003B06F0">
                <w:rPr>
                  <w:rFonts w:ascii="Courier New" w:eastAsia="MS Mincho" w:hAnsi="Courier New" w:cs="Courier New"/>
                  <w:b/>
                  <w:bCs/>
                  <w:color w:val="000000"/>
                </w:rPr>
                <w:t>cb</w:t>
              </w:r>
              <w:r w:rsidR="00310354" w:rsidRPr="003B06F0">
                <w:rPr>
                  <w:rFonts w:ascii="Courier New" w:eastAsia="MS Mincho" w:hAnsi="Courier New" w:cs="Courier New"/>
                  <w:color w:val="000000"/>
                </w:rPr>
                <w:t>cs</w:t>
              </w:r>
              <w:proofErr w:type="spellEnd"/>
              <w:r w:rsidR="00310354" w:rsidRPr="003B06F0">
                <w:rPr>
                  <w:rFonts w:ascii="Courier New" w:eastAsia="MS Mincho" w:hAnsi="Courier New" w:cs="Courier New"/>
                  <w:color w:val="000000"/>
                </w:rPr>
                <w:t>’</w:t>
              </w:r>
              <w:r w:rsidR="00310354">
                <w:t xml:space="preserve">. </w:t>
              </w:r>
            </w:ins>
          </w:p>
          <w:p w14:paraId="191ACCB3" w14:textId="77777777" w:rsidR="00D422DA" w:rsidRDefault="00D422DA" w:rsidP="00D422DA">
            <w:pPr>
              <w:spacing w:before="100" w:beforeAutospacing="1" w:after="100" w:afterAutospacing="1"/>
              <w:rPr>
                <w:ins w:id="145" w:author="DENOUAL Franck" w:date="2025-10-15T14:37:00Z"/>
              </w:rPr>
            </w:pPr>
            <w:ins w:id="146" w:author="DENOUAL Franck" w:date="2025-10-15T14:37:00Z">
              <w:r>
                <w:rPr>
                  <w:rFonts w:ascii="Courier New" w:hAnsi="Courier New"/>
                  <w:noProof/>
                  <w:sz w:val="22"/>
                  <w:szCs w:val="20"/>
                  <w:lang w:val="en-GB" w:eastAsia="fr-CH"/>
                </w:rPr>
                <w:t>W</w:t>
              </w:r>
              <w:r>
                <w:rPr>
                  <w:sz w:val="22"/>
                  <w:szCs w:val="20"/>
                  <w:lang w:val="en-GB" w:eastAsia="fr-CH"/>
                </w:rPr>
                <w:t xml:space="preserve">hen </w:t>
              </w:r>
              <w:r w:rsidRPr="00932456">
                <w:rPr>
                  <w:rFonts w:ascii="Courier New" w:hAnsi="Courier New"/>
                  <w:noProof/>
                  <w:sz w:val="22"/>
                  <w:szCs w:val="20"/>
                  <w:lang w:val="en-GB" w:eastAsia="fr-CH"/>
                </w:rPr>
                <w:t>TrackEncryptionBox</w:t>
              </w:r>
              <w:r w:rsidRPr="005D2E43">
                <w:t xml:space="preserve"> </w:t>
              </w:r>
              <w:r>
                <w:t>has version greater than or equal to 2, the following apply:</w:t>
              </w:r>
            </w:ins>
          </w:p>
          <w:p w14:paraId="150678D0" w14:textId="5EE7A1E1" w:rsidR="007B0CDE" w:rsidRPr="00906A59" w:rsidRDefault="007B0CDE" w:rsidP="007B0CDE">
            <w:pPr>
              <w:pStyle w:val="ListParagraph"/>
              <w:numPr>
                <w:ilvl w:val="0"/>
                <w:numId w:val="124"/>
              </w:numPr>
              <w:spacing w:before="100" w:beforeAutospacing="1" w:after="100" w:afterAutospacing="1"/>
              <w:rPr>
                <w:ins w:id="147" w:author="DENOUAL Franck" w:date="2025-10-15T13:28:00Z"/>
                <w:rStyle w:val="DECE4CC"/>
                <w:rFonts w:ascii="Times New Roman" w:hAnsi="Times New Roman" w:cs="Times New Roman"/>
                <w:noProof w:val="0"/>
              </w:rPr>
            </w:pPr>
            <w:ins w:id="148" w:author="DENOUAL Franck" w:date="2025-10-15T13:28:00Z">
              <w:r w:rsidRPr="00E83086">
                <w:rPr>
                  <w:rStyle w:val="DECE4CC"/>
                  <w:rFonts w:eastAsia="Cambria"/>
                </w:rPr>
                <w:t>AES_256_flag</w:t>
              </w:r>
              <w:r>
                <w:rPr>
                  <w:rStyle w:val="DECE4CC"/>
                  <w:rFonts w:eastAsia="Cambria"/>
                </w:rPr>
                <w:t xml:space="preserve"> = 1</w:t>
              </w:r>
            </w:ins>
          </w:p>
          <w:p w14:paraId="3455819B" w14:textId="77777777" w:rsidR="007B0CDE" w:rsidRPr="007B0CDE" w:rsidRDefault="007B0CDE" w:rsidP="007B0CDE">
            <w:pPr>
              <w:pStyle w:val="ListParagraph"/>
              <w:numPr>
                <w:ilvl w:val="0"/>
                <w:numId w:val="124"/>
              </w:numPr>
              <w:spacing w:before="100" w:beforeAutospacing="1" w:after="100" w:afterAutospacing="1"/>
              <w:rPr>
                <w:ins w:id="149" w:author="DENOUAL Franck" w:date="2025-10-15T13:28:00Z"/>
                <w:rStyle w:val="DECE4CC"/>
                <w:rFonts w:ascii="Times New Roman" w:hAnsi="Times New Roman" w:cs="Times New Roman"/>
                <w:noProof w:val="0"/>
              </w:rPr>
            </w:pPr>
            <w:ins w:id="150" w:author="DENOUAL Franck" w:date="2025-10-15T13:28:00Z">
              <w:r w:rsidRPr="00932456">
                <w:rPr>
                  <w:rStyle w:val="DECE4CC"/>
                  <w:rFonts w:eastAsia="Cambria"/>
                </w:rPr>
                <w:t xml:space="preserve">subsample_encryption = </w:t>
              </w:r>
              <w:r>
                <w:rPr>
                  <w:rStyle w:val="DECE4CC"/>
                  <w:rFonts w:eastAsia="Cambria"/>
                </w:rPr>
                <w:t>1</w:t>
              </w:r>
            </w:ins>
          </w:p>
          <w:p w14:paraId="4F59DA12" w14:textId="77777777" w:rsidR="007B0CDE" w:rsidRPr="007B0CDE" w:rsidRDefault="007B0CDE" w:rsidP="007B0CDE">
            <w:pPr>
              <w:pStyle w:val="ListParagraph"/>
              <w:numPr>
                <w:ilvl w:val="0"/>
                <w:numId w:val="124"/>
              </w:numPr>
              <w:spacing w:before="100" w:beforeAutospacing="1" w:after="100" w:afterAutospacing="1"/>
              <w:rPr>
                <w:ins w:id="151" w:author="DENOUAL Franck" w:date="2025-10-15T13:28:00Z"/>
                <w:rStyle w:val="DECE4CC"/>
                <w:rFonts w:eastAsia="Cambria"/>
              </w:rPr>
            </w:pPr>
            <w:ins w:id="152" w:author="DENOUAL Franck" w:date="2025-10-15T13:28:00Z">
              <w:r w:rsidRPr="007B0CDE">
                <w:rPr>
                  <w:rStyle w:val="DECE4CC"/>
                  <w:rFonts w:eastAsia="Cambria"/>
                </w:rPr>
                <w:t>default_crypt_byte_block</w:t>
              </w:r>
              <w:r>
                <w:rPr>
                  <w:rStyle w:val="DECE4CC"/>
                  <w:rFonts w:eastAsia="Cambria"/>
                </w:rPr>
                <w:t xml:space="preserve"> shall not be </w:t>
              </w:r>
              <w:r w:rsidRPr="007B0CDE">
                <w:rPr>
                  <w:rStyle w:val="DECE4CC"/>
                  <w:rFonts w:eastAsia="Cambria"/>
                </w:rPr>
                <w:t>0</w:t>
              </w:r>
            </w:ins>
          </w:p>
          <w:p w14:paraId="7C1AF3F9" w14:textId="77DFA334" w:rsidR="007B0CDE" w:rsidRPr="009E5FD6" w:rsidRDefault="007B0CDE" w:rsidP="009E5FD6">
            <w:pPr>
              <w:pStyle w:val="ListParagraph"/>
              <w:numPr>
                <w:ilvl w:val="0"/>
                <w:numId w:val="124"/>
              </w:numPr>
              <w:spacing w:before="100" w:beforeAutospacing="1" w:after="100" w:afterAutospacing="1"/>
              <w:rPr>
                <w:ins w:id="153" w:author="DENOUAL Franck" w:date="2025-10-15T12:55:00Z"/>
                <w:rFonts w:ascii="Courier New" w:eastAsia="Cambria" w:hAnsi="Courier New" w:cs="Courier New"/>
                <w:noProof/>
              </w:rPr>
            </w:pPr>
            <w:ins w:id="154" w:author="DENOUAL Franck" w:date="2025-10-15T13:28:00Z">
              <w:r w:rsidRPr="007B0CDE">
                <w:rPr>
                  <w:rStyle w:val="DECE4CC"/>
                  <w:rFonts w:eastAsia="Cambria"/>
                </w:rPr>
                <w:t>default_skip_byte_block</w:t>
              </w:r>
              <w:r>
                <w:rPr>
                  <w:rStyle w:val="DECE4CC"/>
                  <w:rFonts w:eastAsia="Cambria"/>
                </w:rPr>
                <w:t xml:space="preserve"> shall not be </w:t>
              </w:r>
              <w:r w:rsidRPr="007B0CDE">
                <w:rPr>
                  <w:rStyle w:val="DECE4CC"/>
                  <w:rFonts w:eastAsia="Cambria"/>
                </w:rPr>
                <w:t>0</w:t>
              </w:r>
            </w:ins>
          </w:p>
          <w:p w14:paraId="747A5C8F" w14:textId="6B51F031" w:rsidR="00310354" w:rsidRDefault="00B43D3B" w:rsidP="00906A59">
            <w:pPr>
              <w:spacing w:before="100" w:beforeAutospacing="1" w:after="100" w:afterAutospacing="1"/>
              <w:rPr>
                <w:ins w:id="155" w:author="DENOUAL Franck" w:date="2025-10-15T12:55:00Z"/>
              </w:rPr>
            </w:pPr>
            <w:ins w:id="156" w:author="DENOUAL Franck" w:date="2025-10-15T13:04:00Z">
              <w:r>
                <w:lastRenderedPageBreak/>
                <w:t xml:space="preserve">The length of encryption keys </w:t>
              </w:r>
            </w:ins>
            <w:ins w:id="157" w:author="DENOUAL Franck" w:date="2025-10-15T12:55:00Z">
              <w:r w:rsidR="00310354">
                <w:t>shall be 2</w:t>
              </w:r>
            </w:ins>
            <w:ins w:id="158" w:author="DENOUAL Franck" w:date="2025-10-15T12:52:00Z">
              <w:r w:rsidR="00310354">
                <w:t>56</w:t>
              </w:r>
            </w:ins>
            <w:ins w:id="159" w:author="DENOUAL Franck" w:date="2025-10-15T12:55:00Z">
              <w:r w:rsidR="00310354">
                <w:t xml:space="preserve"> bits</w:t>
              </w:r>
            </w:ins>
            <w:ins w:id="160" w:author="DENOUAL Franck" w:date="2025-10-15T12:57:00Z">
              <w:r w:rsidR="00310354">
                <w:t>.</w:t>
              </w:r>
            </w:ins>
          </w:p>
          <w:p w14:paraId="55765658" w14:textId="10AB25BB" w:rsidR="00310354" w:rsidRDefault="00310354" w:rsidP="00906A59">
            <w:pPr>
              <w:spacing w:before="100" w:beforeAutospacing="1" w:after="100" w:afterAutospacing="1"/>
              <w:rPr>
                <w:ins w:id="161" w:author="DENOUAL Franck" w:date="2025-10-15T12:52:00Z"/>
              </w:rPr>
            </w:pPr>
            <w:ins w:id="162" w:author="DENOUAL Franck" w:date="2025-10-15T12:52:00Z">
              <w:r>
                <w:t>AES-CBC mode partial video NAL pattern encryption (various patterns).</w:t>
              </w:r>
            </w:ins>
          </w:p>
        </w:tc>
      </w:tr>
      <w:tr w:rsidR="00310354" w14:paraId="0B3F2107" w14:textId="77777777" w:rsidTr="00932456">
        <w:trPr>
          <w:jc w:val="center"/>
          <w:ins w:id="163" w:author="DENOUAL Franck" w:date="2025-10-15T12:52:00Z"/>
        </w:trPr>
        <w:tc>
          <w:tcPr>
            <w:tcW w:w="1413" w:type="dxa"/>
          </w:tcPr>
          <w:p w14:paraId="762FF5E6" w14:textId="77777777" w:rsidR="00310354" w:rsidRDefault="00310354" w:rsidP="00906A59">
            <w:pPr>
              <w:spacing w:after="240" w:line="230" w:lineRule="atLeast"/>
              <w:jc w:val="both"/>
              <w:rPr>
                <w:ins w:id="164" w:author="DENOUAL Franck" w:date="2025-10-15T12:52:00Z"/>
                <w:i/>
                <w:iCs/>
              </w:rPr>
            </w:pPr>
            <w:ins w:id="165" w:author="DENOUAL Franck" w:date="2025-10-15T12:52:00Z">
              <w:r>
                <w:rPr>
                  <w:rStyle w:val="HTMLDefinition"/>
                  <w:rFonts w:ascii="Courier New" w:hAnsi="Courier New" w:cs="Courier New"/>
                </w:rPr>
                <w:lastRenderedPageBreak/>
                <w:t>‘cb19’</w:t>
              </w:r>
            </w:ins>
          </w:p>
        </w:tc>
        <w:tc>
          <w:tcPr>
            <w:tcW w:w="7591" w:type="dxa"/>
          </w:tcPr>
          <w:p w14:paraId="1DCCC7CA" w14:textId="681194DA" w:rsidR="00310354" w:rsidRDefault="007B0CDE" w:rsidP="00906A59">
            <w:pPr>
              <w:spacing w:before="100" w:beforeAutospacing="1" w:after="100" w:afterAutospacing="1"/>
              <w:rPr>
                <w:ins w:id="166" w:author="DENOUAL Franck" w:date="2025-10-15T13:23:00Z"/>
                <w:rFonts w:ascii="Courier New" w:hAnsi="Courier New" w:cs="Courier New"/>
                <w:color w:val="000000"/>
              </w:rPr>
            </w:pPr>
            <w:ins w:id="167" w:author="DENOUAL Franck" w:date="2025-10-15T13:33:00Z">
              <w:r>
                <w:rPr>
                  <w:rFonts w:ascii="Courier New" w:hAnsi="Courier New"/>
                </w:rPr>
                <w:t>T</w:t>
              </w:r>
              <w:r>
                <w:t xml:space="preserve">he </w:t>
              </w:r>
              <w:proofErr w:type="spellStart"/>
              <w:r w:rsidRPr="00906A59">
                <w:rPr>
                  <w:rFonts w:ascii="Courier New" w:hAnsi="Courier New"/>
                </w:rPr>
                <w:t>SchemeTypeBox</w:t>
              </w:r>
              <w:proofErr w:type="spellEnd"/>
              <w:r>
                <w:t xml:space="preserve"> in the </w:t>
              </w:r>
              <w:r w:rsidRPr="00221383">
                <w:rPr>
                  <w:rStyle w:val="codeChar"/>
                </w:rPr>
                <w:t>ProtectionSchemeInfoBox</w:t>
              </w:r>
              <w:r>
                <w:t xml:space="preserve"> </w:t>
              </w:r>
            </w:ins>
            <w:ins w:id="168" w:author="DENOUAL Franck" w:date="2025-10-15T12:57:00Z">
              <w:r w:rsidR="00310354" w:rsidRPr="00906A59">
                <w:rPr>
                  <w:rFonts w:eastAsia="MS Mincho"/>
                </w:rPr>
                <w:t>shall be equal to</w:t>
              </w:r>
              <w:r w:rsidR="00310354">
                <w:rPr>
                  <w:rFonts w:ascii="Courier New" w:eastAsia="MS Mincho" w:hAnsi="Courier New" w:cs="Courier New"/>
                  <w:color w:val="000000"/>
                </w:rPr>
                <w:t xml:space="preserve"> </w:t>
              </w:r>
            </w:ins>
            <w:ins w:id="169" w:author="DENOUAL Franck" w:date="2025-10-15T12:52:00Z">
              <w:r w:rsidR="00310354" w:rsidRPr="003B06F0">
                <w:rPr>
                  <w:rFonts w:ascii="Courier New" w:eastAsia="MS Mincho" w:hAnsi="Courier New" w:cs="Courier New"/>
                  <w:color w:val="000000"/>
                </w:rPr>
                <w:t>‘</w:t>
              </w:r>
              <w:proofErr w:type="spellStart"/>
              <w:r w:rsidR="00310354" w:rsidRPr="003B06F0">
                <w:rPr>
                  <w:rFonts w:ascii="Courier New" w:eastAsia="MS Mincho" w:hAnsi="Courier New" w:cs="Courier New"/>
                  <w:b/>
                  <w:bCs/>
                  <w:color w:val="000000"/>
                </w:rPr>
                <w:t>cb</w:t>
              </w:r>
              <w:r w:rsidR="00310354" w:rsidRPr="003B06F0">
                <w:rPr>
                  <w:rFonts w:ascii="Courier New" w:eastAsia="MS Mincho" w:hAnsi="Courier New" w:cs="Courier New"/>
                  <w:color w:val="000000"/>
                </w:rPr>
                <w:t>cs</w:t>
              </w:r>
              <w:proofErr w:type="spellEnd"/>
              <w:r w:rsidR="00310354" w:rsidRPr="003B06F0">
                <w:rPr>
                  <w:rFonts w:ascii="Courier New" w:eastAsia="MS Mincho" w:hAnsi="Courier New" w:cs="Courier New"/>
                  <w:color w:val="000000"/>
                </w:rPr>
                <w:t>’</w:t>
              </w:r>
            </w:ins>
            <w:ins w:id="170" w:author="DENOUAL Franck" w:date="2025-10-15T12:58:00Z">
              <w:r w:rsidR="00310354">
                <w:rPr>
                  <w:rFonts w:ascii="Courier New" w:hAnsi="Courier New" w:cs="Courier New"/>
                  <w:color w:val="000000"/>
                </w:rPr>
                <w:t>.</w:t>
              </w:r>
            </w:ins>
          </w:p>
          <w:p w14:paraId="7BDF51E7" w14:textId="2C98C50E" w:rsidR="007B0CDE" w:rsidRDefault="00D422DA" w:rsidP="007B0CDE">
            <w:pPr>
              <w:spacing w:before="100" w:beforeAutospacing="1" w:after="100" w:afterAutospacing="1"/>
              <w:rPr>
                <w:ins w:id="171" w:author="DENOUAL Franck" w:date="2025-10-15T13:23:00Z"/>
              </w:rPr>
            </w:pPr>
            <w:ins w:id="172" w:author="DENOUAL Franck" w:date="2025-10-15T14:37:00Z">
              <w:r>
                <w:rPr>
                  <w:rFonts w:ascii="Courier New" w:hAnsi="Courier New"/>
                  <w:noProof/>
                  <w:sz w:val="22"/>
                  <w:szCs w:val="20"/>
                  <w:lang w:val="en-GB" w:eastAsia="fr-CH"/>
                </w:rPr>
                <w:t>W</w:t>
              </w:r>
              <w:r>
                <w:rPr>
                  <w:sz w:val="22"/>
                  <w:szCs w:val="20"/>
                  <w:lang w:val="en-GB" w:eastAsia="fr-CH"/>
                </w:rPr>
                <w:t xml:space="preserve">hen </w:t>
              </w:r>
              <w:r w:rsidRPr="00932456">
                <w:rPr>
                  <w:rFonts w:ascii="Courier New" w:hAnsi="Courier New"/>
                  <w:noProof/>
                  <w:sz w:val="22"/>
                  <w:szCs w:val="20"/>
                  <w:lang w:val="en-GB" w:eastAsia="fr-CH"/>
                </w:rPr>
                <w:t>TrackEncryptionBox</w:t>
              </w:r>
              <w:r w:rsidRPr="005D2E43">
                <w:t xml:space="preserve"> </w:t>
              </w:r>
              <w:r>
                <w:t>has version greater than or equal to 2, the following apply</w:t>
              </w:r>
            </w:ins>
            <w:ins w:id="173" w:author="DENOUAL Franck" w:date="2025-10-15T13:23:00Z">
              <w:r w:rsidR="007B0CDE">
                <w:t>:</w:t>
              </w:r>
            </w:ins>
          </w:p>
          <w:p w14:paraId="415607AC" w14:textId="77777777" w:rsidR="007B0CDE" w:rsidRPr="00906A59" w:rsidRDefault="007B0CDE" w:rsidP="007B0CDE">
            <w:pPr>
              <w:pStyle w:val="ListParagraph"/>
              <w:numPr>
                <w:ilvl w:val="0"/>
                <w:numId w:val="124"/>
              </w:numPr>
              <w:spacing w:before="100" w:beforeAutospacing="1" w:after="100" w:afterAutospacing="1"/>
              <w:rPr>
                <w:ins w:id="174" w:author="DENOUAL Franck" w:date="2025-10-15T13:23:00Z"/>
                <w:rStyle w:val="DECE4CC"/>
                <w:rFonts w:ascii="Times New Roman" w:hAnsi="Times New Roman" w:cs="Times New Roman"/>
                <w:noProof w:val="0"/>
              </w:rPr>
            </w:pPr>
            <w:ins w:id="175" w:author="DENOUAL Franck" w:date="2025-10-15T13:23:00Z">
              <w:r w:rsidRPr="00E83086">
                <w:rPr>
                  <w:rStyle w:val="DECE4CC"/>
                  <w:rFonts w:eastAsia="Cambria"/>
                </w:rPr>
                <w:t>AES_256_flag</w:t>
              </w:r>
              <w:r>
                <w:rPr>
                  <w:rStyle w:val="DECE4CC"/>
                  <w:rFonts w:eastAsia="Cambria"/>
                </w:rPr>
                <w:t xml:space="preserve"> = 0</w:t>
              </w:r>
            </w:ins>
          </w:p>
          <w:p w14:paraId="1C713BF6" w14:textId="77777777" w:rsidR="007B0CDE" w:rsidRPr="00906A59" w:rsidRDefault="007B0CDE" w:rsidP="007B0CDE">
            <w:pPr>
              <w:pStyle w:val="ListParagraph"/>
              <w:numPr>
                <w:ilvl w:val="0"/>
                <w:numId w:val="124"/>
              </w:numPr>
              <w:spacing w:before="100" w:beforeAutospacing="1" w:after="100" w:afterAutospacing="1"/>
              <w:rPr>
                <w:ins w:id="176" w:author="DENOUAL Franck" w:date="2025-10-15T13:23:00Z"/>
                <w:rStyle w:val="DECE4CC"/>
                <w:rFonts w:ascii="Times New Roman" w:hAnsi="Times New Roman" w:cs="Times New Roman"/>
                <w:noProof w:val="0"/>
              </w:rPr>
            </w:pPr>
            <w:ins w:id="177" w:author="DENOUAL Franck" w:date="2025-10-15T13:23:00Z">
              <w:r w:rsidRPr="00932456">
                <w:rPr>
                  <w:rStyle w:val="DECE4CC"/>
                  <w:rFonts w:eastAsia="Cambria"/>
                </w:rPr>
                <w:t>subsample_encryption = 1</w:t>
              </w:r>
            </w:ins>
          </w:p>
          <w:p w14:paraId="50E49DCF" w14:textId="77777777" w:rsidR="007B0CDE" w:rsidRDefault="007B0CDE" w:rsidP="00094830">
            <w:pPr>
              <w:pStyle w:val="ListParagraph"/>
              <w:numPr>
                <w:ilvl w:val="0"/>
                <w:numId w:val="124"/>
              </w:numPr>
              <w:spacing w:before="100" w:beforeAutospacing="1" w:after="100" w:afterAutospacing="1"/>
              <w:rPr>
                <w:ins w:id="178" w:author="DENOUAL Franck" w:date="2025-10-15T13:23:00Z"/>
              </w:rPr>
            </w:pPr>
            <w:ins w:id="179" w:author="DENOUAL Franck" w:date="2025-10-15T13:23:00Z">
              <w:r w:rsidRPr="007B0CDE">
                <w:rPr>
                  <w:rFonts w:ascii="Courier New" w:hAnsi="Courier New"/>
                  <w:noProof/>
                  <w:szCs w:val="20"/>
                  <w:lang w:val="en-GB" w:eastAsia="fr-CH"/>
                </w:rPr>
                <w:t>default_crypt_byte_block</w:t>
              </w:r>
              <w:r>
                <w:t xml:space="preserve"> = 1 for video </w:t>
              </w:r>
            </w:ins>
          </w:p>
          <w:p w14:paraId="0C56E016" w14:textId="012DB0CF" w:rsidR="007B0CDE" w:rsidRDefault="007B0CDE" w:rsidP="007B0CDE">
            <w:pPr>
              <w:pStyle w:val="ListParagraph"/>
              <w:numPr>
                <w:ilvl w:val="0"/>
                <w:numId w:val="124"/>
              </w:numPr>
              <w:spacing w:before="100" w:beforeAutospacing="1" w:after="100" w:afterAutospacing="1"/>
              <w:rPr>
                <w:ins w:id="180" w:author="DENOUAL Franck" w:date="2025-10-15T12:55:00Z"/>
              </w:rPr>
            </w:pPr>
            <w:ins w:id="181" w:author="DENOUAL Franck" w:date="2025-10-15T13:23:00Z">
              <w:r w:rsidRPr="007B0CDE">
                <w:rPr>
                  <w:rFonts w:ascii="Courier New" w:hAnsi="Courier New"/>
                  <w:noProof/>
                  <w:szCs w:val="20"/>
                  <w:lang w:val="en-GB" w:eastAsia="fr-CH"/>
                </w:rPr>
                <w:t>default_skip_byte_block</w:t>
              </w:r>
              <w:r>
                <w:t xml:space="preserve"> = 9 for video</w:t>
              </w:r>
            </w:ins>
          </w:p>
          <w:p w14:paraId="75E429E8" w14:textId="35FA6B5F" w:rsidR="00310354" w:rsidRDefault="00B43D3B" w:rsidP="00906A59">
            <w:pPr>
              <w:spacing w:before="100" w:beforeAutospacing="1" w:after="100" w:afterAutospacing="1"/>
              <w:rPr>
                <w:ins w:id="182" w:author="DENOUAL Franck" w:date="2025-10-15T12:55:00Z"/>
              </w:rPr>
            </w:pPr>
            <w:ins w:id="183" w:author="DENOUAL Franck" w:date="2025-10-15T13:04:00Z">
              <w:r>
                <w:t xml:space="preserve">The length of encryption keys </w:t>
              </w:r>
            </w:ins>
            <w:ins w:id="184" w:author="DENOUAL Franck" w:date="2025-10-15T12:55:00Z">
              <w:r w:rsidR="00310354">
                <w:t>shall be 128 bits.</w:t>
              </w:r>
            </w:ins>
          </w:p>
          <w:p w14:paraId="0286DFAA" w14:textId="63699901" w:rsidR="00310354" w:rsidRPr="007B0CDE" w:rsidRDefault="00932456" w:rsidP="007B0CDE">
            <w:pPr>
              <w:spacing w:before="100" w:beforeAutospacing="1" w:after="100" w:afterAutospacing="1"/>
              <w:rPr>
                <w:ins w:id="185" w:author="DENOUAL Franck" w:date="2025-10-15T12:52:00Z"/>
              </w:rPr>
            </w:pPr>
            <w:ins w:id="186" w:author="DENOUAL Franck" w:date="2025-10-15T13:14:00Z">
              <w:r w:rsidRPr="00932456">
                <w:rPr>
                  <w:rFonts w:ascii="Courier New" w:hAnsi="Courier New"/>
                  <w:noProof/>
                  <w:sz w:val="22"/>
                  <w:szCs w:val="20"/>
                  <w:lang w:val="en-GB" w:eastAsia="fr-CH"/>
                </w:rPr>
                <w:t>BytesOfClearData</w:t>
              </w:r>
              <w:r>
                <w:t xml:space="preserve"> shall not be set to 0.</w:t>
              </w:r>
            </w:ins>
          </w:p>
        </w:tc>
      </w:tr>
    </w:tbl>
    <w:p w14:paraId="0FE2B9BA" w14:textId="4008B1D7" w:rsidR="00310354" w:rsidRDefault="00310354" w:rsidP="00310354">
      <w:pPr>
        <w:pStyle w:val="Caption"/>
        <w:jc w:val="center"/>
        <w:rPr>
          <w:ins w:id="187" w:author="DENOUAL Franck" w:date="2025-10-15T12:52:00Z"/>
          <w:i w:val="0"/>
          <w:iCs w:val="0"/>
          <w:sz w:val="24"/>
        </w:rPr>
      </w:pPr>
      <w:proofErr w:type="spellStart"/>
      <w:ins w:id="188" w:author="DENOUAL Franck" w:date="2025-10-15T12:52:00Z">
        <w:r>
          <w:t>Table</w:t>
        </w:r>
      </w:ins>
      <w:ins w:id="189" w:author="DENOUAL Franck" w:date="2025-10-15T12:53:00Z">
        <w:r>
          <w:t>XX</w:t>
        </w:r>
      </w:ins>
      <w:proofErr w:type="spellEnd"/>
      <w:ins w:id="190" w:author="DENOUAL Franck" w:date="2025-10-15T12:52:00Z">
        <w:r>
          <w:t>: list of functional brands</w:t>
        </w:r>
      </w:ins>
    </w:p>
    <w:p w14:paraId="41AB808E" w14:textId="79749AE4" w:rsidR="008E08A0" w:rsidRDefault="00967B9A" w:rsidP="008E08A0">
      <w:del w:id="191" w:author="DENOUAL Franck" w:date="2025-10-15T12:51:00Z">
        <w:r w:rsidDel="00310354">
          <w:delText>.</w:delText>
        </w:r>
      </w:del>
    </w:p>
    <w:p w14:paraId="3543BFD9" w14:textId="77777777" w:rsidR="00967B9A" w:rsidRDefault="00967B9A" w:rsidP="008E08A0"/>
    <w:p w14:paraId="4E11C839" w14:textId="204B8F36" w:rsidR="00137201" w:rsidDel="00310354" w:rsidRDefault="00137201" w:rsidP="008E08A0">
      <w:pPr>
        <w:rPr>
          <w:del w:id="192" w:author="DENOUAL Franck" w:date="2025-10-15T12:58:00Z"/>
        </w:rPr>
      </w:pPr>
      <w:del w:id="193" w:author="DENOUAL Franck" w:date="2025-10-15T12:58:00Z">
        <w:r w:rsidDel="00310354">
          <w:delText xml:space="preserve">Open questions: </w:delText>
        </w:r>
      </w:del>
    </w:p>
    <w:p w14:paraId="282A46F8" w14:textId="15749152" w:rsidR="00137201" w:rsidDel="00310354" w:rsidRDefault="00137201" w:rsidP="00137201">
      <w:pPr>
        <w:pStyle w:val="ListParagraph"/>
        <w:numPr>
          <w:ilvl w:val="0"/>
          <w:numId w:val="120"/>
        </w:numPr>
        <w:rPr>
          <w:del w:id="194" w:author="DENOUAL Franck" w:date="2025-10-15T12:58:00Z"/>
        </w:rPr>
      </w:pPr>
      <w:del w:id="195" w:author="DENOUAL Franck" w:date="2025-10-15T12:58:00Z">
        <w:r w:rsidDel="00310354">
          <w:delText xml:space="preserve">Is one brand sufficient to represent today’s support of “old tools”? For example, some devices only support ‘saio’/’saiz’, others only support ‘senc’. Should we define 2 different brands? </w:delText>
        </w:r>
      </w:del>
    </w:p>
    <w:p w14:paraId="2442D3EE" w14:textId="403A59A4" w:rsidR="003A7BB0" w:rsidDel="00310354" w:rsidRDefault="00137201" w:rsidP="003A7BB0">
      <w:pPr>
        <w:pStyle w:val="ListParagraph"/>
        <w:numPr>
          <w:ilvl w:val="0"/>
          <w:numId w:val="120"/>
        </w:numPr>
        <w:rPr>
          <w:del w:id="196" w:author="DENOUAL Franck" w:date="2025-10-15T12:58:00Z"/>
        </w:rPr>
      </w:pPr>
      <w:del w:id="197" w:author="DENOUAL Franck" w:date="2025-10-15T12:58:00Z">
        <w:r w:rsidDel="00310354">
          <w:delText xml:space="preserve">Similarly, use of ‘seig’ is specific to some use cases (e.g. multi-key support). Should this be in a separate brand? </w:delText>
        </w:r>
      </w:del>
    </w:p>
    <w:p w14:paraId="71481790" w14:textId="11A41D96" w:rsidR="003A7BB0" w:rsidRPr="003C0C37" w:rsidRDefault="00310354" w:rsidP="003A7BB0">
      <w:pPr>
        <w:pStyle w:val="Heading1"/>
        <w:numPr>
          <w:ilvl w:val="1"/>
          <w:numId w:val="2"/>
        </w:numPr>
      </w:pPr>
      <w:ins w:id="198" w:author="DENOUAL Franck" w:date="2025-10-15T12:59:00Z">
        <w:r>
          <w:t xml:space="preserve">(informative) </w:t>
        </w:r>
      </w:ins>
      <w:ins w:id="199" w:author="DENOUAL Franck" w:date="2025-10-15T13:05:00Z">
        <w:r w:rsidR="00B43D3B">
          <w:t>L</w:t>
        </w:r>
      </w:ins>
      <w:ins w:id="200" w:author="DENOUAL Franck" w:date="2025-10-15T12:59:00Z">
        <w:r>
          <w:t>ist of CENC features combinations</w:t>
        </w:r>
      </w:ins>
      <w:del w:id="201" w:author="DENOUAL Franck" w:date="2025-10-15T12:59:00Z">
        <w:r w:rsidR="003A7BB0" w:rsidDel="00310354">
          <w:delText>Option: General restructuration of protection schemes</w:delText>
        </w:r>
      </w:del>
    </w:p>
    <w:p w14:paraId="72662370" w14:textId="2979C212" w:rsidR="003A7BB0" w:rsidDel="00310354" w:rsidRDefault="003A7BB0" w:rsidP="003A7BB0">
      <w:pPr>
        <w:jc w:val="both"/>
        <w:rPr>
          <w:del w:id="202" w:author="DENOUAL Franck" w:date="2025-10-15T12:59:00Z"/>
        </w:rPr>
      </w:pPr>
      <w:del w:id="203" w:author="DENOUAL Franck" w:date="2025-10-15T12:59:00Z">
        <w:r w:rsidDel="00310354">
          <w:delText xml:space="preserve">From the existing CENC specification, two sets of features may be distinguished: </w:delText>
        </w:r>
      </w:del>
    </w:p>
    <w:p w14:paraId="536A61B1" w14:textId="6E88297F" w:rsidR="003A7BB0" w:rsidRPr="00705FE9" w:rsidDel="00310354" w:rsidRDefault="003A7BB0" w:rsidP="003A7BB0">
      <w:pPr>
        <w:pStyle w:val="ListParagraph"/>
        <w:widowControl/>
        <w:numPr>
          <w:ilvl w:val="0"/>
          <w:numId w:val="123"/>
        </w:numPr>
        <w:autoSpaceDN/>
        <w:spacing w:after="0" w:line="240" w:lineRule="auto"/>
        <w:textAlignment w:val="auto"/>
        <w:rPr>
          <w:del w:id="204" w:author="DENOUAL Franck" w:date="2025-10-15T12:59:00Z"/>
        </w:rPr>
      </w:pPr>
      <w:del w:id="205" w:author="DENOUAL Franck" w:date="2025-10-15T12:59:00Z">
        <w:r w:rsidRPr="00705FE9" w:rsidDel="00310354">
          <w:delText xml:space="preserve">a first set possibly leading to “sub-schemes” and </w:delText>
        </w:r>
      </w:del>
    </w:p>
    <w:p w14:paraId="3332B39F" w14:textId="6FCC0AE3" w:rsidR="003A7BB0" w:rsidRPr="00705FE9" w:rsidDel="00310354" w:rsidRDefault="003A7BB0" w:rsidP="003A7BB0">
      <w:pPr>
        <w:pStyle w:val="ListParagraph"/>
        <w:widowControl/>
        <w:numPr>
          <w:ilvl w:val="0"/>
          <w:numId w:val="123"/>
        </w:numPr>
        <w:autoSpaceDN/>
        <w:spacing w:after="0" w:line="240" w:lineRule="auto"/>
        <w:textAlignment w:val="auto"/>
        <w:rPr>
          <w:del w:id="206" w:author="DENOUAL Franck" w:date="2025-10-15T12:59:00Z"/>
        </w:rPr>
      </w:pPr>
      <w:del w:id="207" w:author="DENOUAL Franck" w:date="2025-10-15T12:59:00Z">
        <w:r w:rsidRPr="00705FE9" w:rsidDel="00310354">
          <w:delText xml:space="preserve">a second set not leading to “sub-schemes” because aligned with </w:delText>
        </w:r>
        <w:r w:rsidDel="00310354">
          <w:delText xml:space="preserve">(or corresponding to) one or several </w:delText>
        </w:r>
        <w:r w:rsidRPr="00705FE9" w:rsidDel="00310354">
          <w:delText>existing protection schemes.</w:delText>
        </w:r>
      </w:del>
    </w:p>
    <w:p w14:paraId="3B2198F4" w14:textId="01CA9151" w:rsidR="003A7BB0" w:rsidDel="00310354" w:rsidRDefault="003A7BB0" w:rsidP="003A7BB0">
      <w:pPr>
        <w:ind w:left="360"/>
        <w:jc w:val="both"/>
        <w:rPr>
          <w:del w:id="208" w:author="DENOUAL Franck" w:date="2025-10-15T12:59:00Z"/>
        </w:rPr>
      </w:pPr>
    </w:p>
    <w:p w14:paraId="12F59957" w14:textId="3D720426" w:rsidR="003A7BB0" w:rsidDel="00310354" w:rsidRDefault="003A7BB0" w:rsidP="003A7BB0">
      <w:pPr>
        <w:jc w:val="both"/>
        <w:rPr>
          <w:del w:id="209" w:author="DENOUAL Franck" w:date="2025-10-15T12:59:00Z"/>
          <w:b/>
          <w:bCs/>
          <w:u w:val="single"/>
        </w:rPr>
      </w:pPr>
      <w:del w:id="210" w:author="DENOUAL Franck" w:date="2025-10-15T12:59:00Z">
        <w:r w:rsidRPr="004030C4" w:rsidDel="00310354">
          <w:rPr>
            <w:b/>
            <w:bCs/>
            <w:u w:val="single"/>
          </w:rPr>
          <w:delText xml:space="preserve">Set of features leading to </w:delText>
        </w:r>
        <w:r w:rsidDel="00310354">
          <w:rPr>
            <w:b/>
            <w:bCs/>
            <w:u w:val="single"/>
          </w:rPr>
          <w:delText>“</w:delText>
        </w:r>
        <w:r w:rsidRPr="004030C4" w:rsidDel="00310354">
          <w:rPr>
            <w:b/>
            <w:bCs/>
            <w:u w:val="single"/>
          </w:rPr>
          <w:delText>sub-schemes</w:delText>
        </w:r>
        <w:r w:rsidDel="00310354">
          <w:rPr>
            <w:b/>
            <w:bCs/>
            <w:u w:val="single"/>
          </w:rPr>
          <w:delText>”</w:delText>
        </w:r>
      </w:del>
    </w:p>
    <w:p w14:paraId="73086A21" w14:textId="0322761A" w:rsidR="003A7BB0" w:rsidDel="00310354" w:rsidRDefault="003A7BB0" w:rsidP="003A7BB0">
      <w:pPr>
        <w:pStyle w:val="ListParagraph"/>
        <w:widowControl/>
        <w:numPr>
          <w:ilvl w:val="0"/>
          <w:numId w:val="121"/>
        </w:numPr>
        <w:autoSpaceDN/>
        <w:spacing w:after="0" w:line="240" w:lineRule="auto"/>
        <w:textAlignment w:val="auto"/>
        <w:rPr>
          <w:del w:id="211" w:author="DENOUAL Franck" w:date="2025-10-15T12:59:00Z"/>
        </w:rPr>
      </w:pPr>
      <w:del w:id="212" w:author="DENOUAL Franck" w:date="2025-10-15T12:59:00Z">
        <w:r w:rsidRPr="004030C4" w:rsidDel="00310354">
          <w:rPr>
            <w:b/>
            <w:bCs/>
          </w:rPr>
          <w:delText>Full sample versus subsample encryption</w:delText>
        </w:r>
        <w:r w:rsidRPr="007E5D5A" w:rsidDel="00310354">
          <w:delText xml:space="preserve"> </w:delText>
        </w:r>
        <w:r w:rsidRPr="00CC00A2" w:rsidDel="00310354">
          <w:delText>clearly splits each protection scheme into 2 “sub-schemes”</w:delText>
        </w:r>
      </w:del>
    </w:p>
    <w:p w14:paraId="24DC77CA" w14:textId="5A8EEF67" w:rsidR="003A7BB0" w:rsidRPr="009A45AC" w:rsidDel="00310354" w:rsidRDefault="003A7BB0" w:rsidP="003A7BB0">
      <w:pPr>
        <w:pStyle w:val="ListParagraph"/>
        <w:widowControl/>
        <w:numPr>
          <w:ilvl w:val="0"/>
          <w:numId w:val="121"/>
        </w:numPr>
        <w:autoSpaceDN/>
        <w:spacing w:after="0" w:line="240" w:lineRule="auto"/>
        <w:textAlignment w:val="auto"/>
        <w:rPr>
          <w:del w:id="213" w:author="DENOUAL Franck" w:date="2025-10-15T12:59:00Z"/>
          <w:b/>
          <w:bCs/>
        </w:rPr>
      </w:pPr>
      <w:del w:id="214" w:author="DENOUAL Franck" w:date="2025-10-15T12:59:00Z">
        <w:r w:rsidDel="00310354">
          <w:rPr>
            <w:b/>
            <w:bCs/>
          </w:rPr>
          <w:delText xml:space="preserve">Information about encryption keys: </w:delText>
        </w:r>
      </w:del>
    </w:p>
    <w:p w14:paraId="38EC4757" w14:textId="1CB4158D" w:rsidR="003A7BB0" w:rsidDel="00310354" w:rsidRDefault="003A7BB0" w:rsidP="003A7BB0">
      <w:pPr>
        <w:pStyle w:val="ListParagraph"/>
        <w:widowControl/>
        <w:numPr>
          <w:ilvl w:val="1"/>
          <w:numId w:val="121"/>
        </w:numPr>
        <w:autoSpaceDN/>
        <w:spacing w:after="0" w:line="240" w:lineRule="auto"/>
        <w:textAlignment w:val="auto"/>
        <w:rPr>
          <w:del w:id="215" w:author="DENOUAL Franck" w:date="2025-10-15T12:59:00Z"/>
        </w:rPr>
      </w:pPr>
      <w:del w:id="216" w:author="DENOUAL Franck" w:date="2025-10-15T12:59:00Z">
        <w:r w:rsidRPr="009A45AC" w:rsidDel="00310354">
          <w:delText xml:space="preserve">Single versus multiple keys per sample </w:delText>
        </w:r>
      </w:del>
    </w:p>
    <w:p w14:paraId="5B79AEF8" w14:textId="25DD2E09" w:rsidR="003A7BB0" w:rsidRPr="009A45AC" w:rsidDel="00310354" w:rsidRDefault="003A7BB0" w:rsidP="003A7BB0">
      <w:pPr>
        <w:pStyle w:val="ListParagraph"/>
        <w:widowControl/>
        <w:numPr>
          <w:ilvl w:val="2"/>
          <w:numId w:val="121"/>
        </w:numPr>
        <w:autoSpaceDN/>
        <w:spacing w:after="0" w:line="240" w:lineRule="auto"/>
        <w:textAlignment w:val="auto"/>
        <w:rPr>
          <w:del w:id="217" w:author="DENOUAL Franck" w:date="2025-10-15T12:59:00Z"/>
        </w:rPr>
      </w:pPr>
      <w:del w:id="218" w:author="DENOUAL Franck" w:date="2025-10-15T12:59:00Z">
        <w:r w:rsidDel="00310354">
          <w:delText>Multiple keys inducing presence of ‘seig’ sample group</w:delText>
        </w:r>
      </w:del>
    </w:p>
    <w:p w14:paraId="663A3C2E" w14:textId="5E90B533" w:rsidR="003A7BB0" w:rsidRPr="009A45AC" w:rsidDel="00310354" w:rsidRDefault="003A7BB0" w:rsidP="003A7BB0">
      <w:pPr>
        <w:pStyle w:val="ListParagraph"/>
        <w:widowControl/>
        <w:numPr>
          <w:ilvl w:val="1"/>
          <w:numId w:val="121"/>
        </w:numPr>
        <w:autoSpaceDN/>
        <w:spacing w:after="0" w:line="240" w:lineRule="auto"/>
        <w:textAlignment w:val="auto"/>
        <w:rPr>
          <w:del w:id="219" w:author="DENOUAL Franck" w:date="2025-10-15T12:59:00Z"/>
        </w:rPr>
      </w:pPr>
      <w:del w:id="220" w:author="DENOUAL Franck" w:date="2025-10-15T12:59:00Z">
        <w:r w:rsidRPr="009A45AC" w:rsidDel="00310354">
          <w:delText>128 versus 256 bit key length</w:delText>
        </w:r>
      </w:del>
    </w:p>
    <w:p w14:paraId="6323939D" w14:textId="424FD19E" w:rsidR="003A7BB0" w:rsidRPr="009A45AC" w:rsidDel="00310354" w:rsidRDefault="003A7BB0" w:rsidP="003A7BB0">
      <w:pPr>
        <w:pStyle w:val="ListParagraph"/>
        <w:widowControl/>
        <w:numPr>
          <w:ilvl w:val="0"/>
          <w:numId w:val="121"/>
        </w:numPr>
        <w:autoSpaceDN/>
        <w:spacing w:after="0" w:line="240" w:lineRule="auto"/>
        <w:textAlignment w:val="auto"/>
        <w:rPr>
          <w:del w:id="221" w:author="DENOUAL Franck" w:date="2025-10-15T12:59:00Z"/>
        </w:rPr>
      </w:pPr>
      <w:del w:id="222" w:author="DENOUAL Franck" w:date="2025-10-15T12:59:00Z">
        <w:r w:rsidDel="00310354">
          <w:delText xml:space="preserve">The </w:delText>
        </w:r>
        <w:r w:rsidRPr="005B7BB5" w:rsidDel="00310354">
          <w:delText xml:space="preserve">clear trailing </w:delText>
        </w:r>
        <w:r w:rsidDel="00310354">
          <w:delText xml:space="preserve">(cipher alignement or last cipher block) </w:delText>
        </w:r>
        <w:r w:rsidRPr="005B7BB5" w:rsidDel="00310354">
          <w:delText>or not</w:delText>
        </w:r>
        <w:r w:rsidDel="00310354">
          <w:delText xml:space="preserve"> (BytesOfProtectedData = multiple of 16 bytes)</w:delText>
        </w:r>
      </w:del>
    </w:p>
    <w:p w14:paraId="66E2E53E" w14:textId="0B297D15" w:rsidR="003A7BB0" w:rsidDel="00310354" w:rsidRDefault="003A7BB0" w:rsidP="003A7BB0">
      <w:pPr>
        <w:jc w:val="both"/>
        <w:rPr>
          <w:del w:id="223" w:author="DENOUAL Franck" w:date="2025-10-15T12:59:00Z"/>
          <w:b/>
          <w:bCs/>
          <w:u w:val="single"/>
        </w:rPr>
      </w:pPr>
    </w:p>
    <w:p w14:paraId="29817B5A" w14:textId="1287DEBF" w:rsidR="003A7BB0" w:rsidRPr="004030C4" w:rsidDel="00310354" w:rsidRDefault="003A7BB0" w:rsidP="003A7BB0">
      <w:pPr>
        <w:jc w:val="both"/>
        <w:rPr>
          <w:del w:id="224" w:author="DENOUAL Franck" w:date="2025-10-15T12:59:00Z"/>
          <w:b/>
          <w:bCs/>
          <w:u w:val="single"/>
        </w:rPr>
      </w:pPr>
      <w:del w:id="225" w:author="DENOUAL Franck" w:date="2025-10-15T12:59:00Z">
        <w:r w:rsidRPr="007C36C5" w:rsidDel="00310354">
          <w:rPr>
            <w:b/>
            <w:bCs/>
            <w:u w:val="single"/>
          </w:rPr>
          <w:delText xml:space="preserve">Set of features </w:delText>
        </w:r>
        <w:r w:rsidDel="00310354">
          <w:rPr>
            <w:b/>
            <w:bCs/>
            <w:u w:val="single"/>
          </w:rPr>
          <w:delText xml:space="preserve">aligned with existing protection schemes (and not </w:delText>
        </w:r>
        <w:r w:rsidRPr="007C36C5" w:rsidDel="00310354">
          <w:rPr>
            <w:b/>
            <w:bCs/>
            <w:u w:val="single"/>
          </w:rPr>
          <w:delText xml:space="preserve">leading to </w:delText>
        </w:r>
        <w:r w:rsidDel="00310354">
          <w:rPr>
            <w:b/>
            <w:bCs/>
            <w:u w:val="single"/>
          </w:rPr>
          <w:delText>“</w:delText>
        </w:r>
        <w:r w:rsidRPr="007C36C5" w:rsidDel="00310354">
          <w:rPr>
            <w:b/>
            <w:bCs/>
            <w:u w:val="single"/>
          </w:rPr>
          <w:delText>sub-schemes</w:delText>
        </w:r>
        <w:r w:rsidDel="00310354">
          <w:rPr>
            <w:b/>
            <w:bCs/>
            <w:u w:val="single"/>
          </w:rPr>
          <w:delText>”)</w:delText>
        </w:r>
      </w:del>
    </w:p>
    <w:p w14:paraId="676600E3" w14:textId="1B4E30B3" w:rsidR="003A7BB0" w:rsidDel="00310354" w:rsidRDefault="003A7BB0" w:rsidP="003A7BB0">
      <w:pPr>
        <w:pStyle w:val="ListParagraph"/>
        <w:widowControl/>
        <w:numPr>
          <w:ilvl w:val="0"/>
          <w:numId w:val="121"/>
        </w:numPr>
        <w:autoSpaceDN/>
        <w:spacing w:after="0" w:line="240" w:lineRule="auto"/>
        <w:textAlignment w:val="auto"/>
        <w:rPr>
          <w:del w:id="226" w:author="DENOUAL Franck" w:date="2025-10-15T12:59:00Z"/>
        </w:rPr>
      </w:pPr>
      <w:del w:id="227" w:author="DENOUAL Franck" w:date="2025-10-15T12:59:00Z">
        <w:r w:rsidDel="00310354">
          <w:delText>Pattern encryption (has its dedicated protection schemes)</w:delText>
        </w:r>
      </w:del>
    </w:p>
    <w:p w14:paraId="4F3CF275" w14:textId="2A38943C" w:rsidR="003A7BB0" w:rsidRPr="007E5D5A" w:rsidDel="00310354" w:rsidRDefault="003A7BB0" w:rsidP="003A7BB0">
      <w:pPr>
        <w:pStyle w:val="ListParagraph"/>
        <w:widowControl/>
        <w:numPr>
          <w:ilvl w:val="0"/>
          <w:numId w:val="121"/>
        </w:numPr>
        <w:autoSpaceDN/>
        <w:spacing w:after="0" w:line="240" w:lineRule="auto"/>
        <w:textAlignment w:val="auto"/>
        <w:rPr>
          <w:del w:id="228" w:author="DENOUAL Franck" w:date="2025-10-15T12:59:00Z"/>
        </w:rPr>
      </w:pPr>
      <w:del w:id="229" w:author="DENOUAL Franck" w:date="2025-10-15T12:59:00Z">
        <w:r w:rsidDel="00310354">
          <w:delText>Initialization vector per sample or not also corresponds to the protection scheme in use</w:delText>
        </w:r>
      </w:del>
    </w:p>
    <w:p w14:paraId="702E6537" w14:textId="579B9BA3" w:rsidR="003A7BB0" w:rsidDel="00310354" w:rsidRDefault="003A7BB0" w:rsidP="003A7BB0">
      <w:pPr>
        <w:pStyle w:val="ListParagraph"/>
        <w:widowControl/>
        <w:numPr>
          <w:ilvl w:val="0"/>
          <w:numId w:val="121"/>
        </w:numPr>
        <w:autoSpaceDN/>
        <w:spacing w:after="0" w:line="240" w:lineRule="auto"/>
        <w:textAlignment w:val="auto"/>
        <w:rPr>
          <w:del w:id="230" w:author="DENOUAL Franck" w:date="2025-10-15T13:00:00Z"/>
        </w:rPr>
      </w:pPr>
      <w:del w:id="231" w:author="DENOUAL Franck" w:date="2025-10-15T12:59:00Z">
        <w:r w:rsidDel="00310354">
          <w:lastRenderedPageBreak/>
          <w:delText>CENC SAI does not seem to be discriminant and may not lead to “sub-schemes”.  A possibly relevant information may be whether it comes as a senc box or as saiz/saio boxes.</w:delText>
        </w:r>
      </w:del>
    </w:p>
    <w:p w14:paraId="3EEDF2B4" w14:textId="77777777" w:rsidR="003A7BB0" w:rsidDel="00310354" w:rsidRDefault="003A7BB0" w:rsidP="009E5FD6">
      <w:pPr>
        <w:pStyle w:val="ListParagraph"/>
        <w:widowControl/>
        <w:numPr>
          <w:ilvl w:val="0"/>
          <w:numId w:val="121"/>
        </w:numPr>
        <w:autoSpaceDN/>
        <w:spacing w:after="0" w:line="240" w:lineRule="auto"/>
        <w:textAlignment w:val="auto"/>
        <w:rPr>
          <w:del w:id="232" w:author="DENOUAL Franck" w:date="2025-10-15T13:00:00Z"/>
        </w:rPr>
      </w:pPr>
    </w:p>
    <w:p w14:paraId="4984C9AB" w14:textId="77777777" w:rsidR="003A7BB0" w:rsidRDefault="003A7BB0" w:rsidP="009E5FD6">
      <w:pPr>
        <w:pStyle w:val="ListParagraph"/>
        <w:widowControl/>
        <w:numPr>
          <w:ilvl w:val="0"/>
          <w:numId w:val="121"/>
        </w:numPr>
        <w:autoSpaceDN/>
        <w:spacing w:after="0" w:line="240" w:lineRule="auto"/>
        <w:textAlignment w:val="auto"/>
      </w:pPr>
    </w:p>
    <w:tbl>
      <w:tblPr>
        <w:tblpPr w:leftFromText="141" w:rightFromText="141" w:vertAnchor="page" w:horzAnchor="margin" w:tblpY="1440"/>
        <w:tblW w:w="9877" w:type="dxa"/>
        <w:tblLayout w:type="fixed"/>
        <w:tblCellMar>
          <w:left w:w="0" w:type="dxa"/>
          <w:right w:w="0" w:type="dxa"/>
        </w:tblCellMar>
        <w:tblLook w:val="04A0" w:firstRow="1" w:lastRow="0" w:firstColumn="1" w:lastColumn="0" w:noHBand="0" w:noVBand="1"/>
      </w:tblPr>
      <w:tblGrid>
        <w:gridCol w:w="1008"/>
        <w:gridCol w:w="786"/>
        <w:gridCol w:w="1316"/>
        <w:gridCol w:w="1557"/>
        <w:gridCol w:w="1276"/>
        <w:gridCol w:w="1559"/>
        <w:gridCol w:w="992"/>
        <w:gridCol w:w="1383"/>
      </w:tblGrid>
      <w:tr w:rsidR="003A7BB0" w:rsidRPr="004030C4" w14:paraId="0134EFEB" w14:textId="77777777" w:rsidTr="008B521D">
        <w:trPr>
          <w:trHeight w:val="1018"/>
        </w:trPr>
        <w:tc>
          <w:tcPr>
            <w:tcW w:w="510"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06397CA4" w14:textId="77777777" w:rsidR="003A7BB0" w:rsidRPr="004030C4" w:rsidRDefault="003A7BB0" w:rsidP="008B521D">
            <w:pPr>
              <w:jc w:val="center"/>
              <w:rPr>
                <w:rFonts w:ascii="Arial" w:hAnsi="Arial" w:cs="Arial"/>
                <w:sz w:val="20"/>
                <w:szCs w:val="20"/>
              </w:rPr>
            </w:pPr>
            <w:r w:rsidRPr="004030C4">
              <w:rPr>
                <w:rFonts w:ascii="Calibri" w:hAnsi="Calibri" w:cs="Calibri"/>
                <w:color w:val="FFFFFF"/>
                <w:kern w:val="24"/>
                <w:sz w:val="20"/>
                <w:szCs w:val="20"/>
              </w:rPr>
              <w:t>Protection Scheme</w:t>
            </w:r>
          </w:p>
        </w:tc>
        <w:tc>
          <w:tcPr>
            <w:tcW w:w="398" w:type="pct"/>
            <w:tcBorders>
              <w:top w:val="single" w:sz="8" w:space="0" w:color="FFFFFF"/>
              <w:left w:val="single" w:sz="8" w:space="0" w:color="FFFFFF"/>
              <w:bottom w:val="single" w:sz="24" w:space="0" w:color="FFFFFF"/>
              <w:right w:val="single" w:sz="8" w:space="0" w:color="FFFFFF"/>
            </w:tcBorders>
            <w:shd w:val="clear" w:color="auto" w:fill="4472C4"/>
            <w:vAlign w:val="center"/>
          </w:tcPr>
          <w:p w14:paraId="666F590C" w14:textId="77777777" w:rsidR="003A7BB0" w:rsidRPr="004030C4" w:rsidRDefault="003A7BB0" w:rsidP="008B521D">
            <w:pPr>
              <w:jc w:val="center"/>
              <w:rPr>
                <w:rFonts w:ascii="Calibri" w:hAnsi="Calibri" w:cs="Calibri"/>
                <w:color w:val="FFFFFF"/>
                <w:kern w:val="24"/>
                <w:sz w:val="20"/>
                <w:szCs w:val="20"/>
              </w:rPr>
            </w:pPr>
            <w:r w:rsidRPr="004030C4">
              <w:rPr>
                <w:rFonts w:ascii="Calibri" w:hAnsi="Calibri" w:cs="Calibri"/>
                <w:color w:val="FFFFFF"/>
                <w:kern w:val="24"/>
                <w:sz w:val="20"/>
                <w:szCs w:val="20"/>
              </w:rPr>
              <w:t>Pattern enc.</w:t>
            </w:r>
          </w:p>
          <w:p w14:paraId="58B80769" w14:textId="77777777" w:rsidR="003A7BB0" w:rsidRPr="004030C4" w:rsidRDefault="003A7BB0" w:rsidP="008B521D">
            <w:pPr>
              <w:jc w:val="center"/>
              <w:rPr>
                <w:rFonts w:ascii="Calibri" w:hAnsi="Calibri" w:cs="Calibri"/>
                <w:color w:val="FFFFFF"/>
                <w:kern w:val="24"/>
                <w:sz w:val="20"/>
                <w:szCs w:val="20"/>
              </w:rPr>
            </w:pPr>
            <w:r w:rsidRPr="004030C4">
              <w:rPr>
                <w:rFonts w:ascii="Calibri" w:hAnsi="Calibri" w:cs="Calibri"/>
                <w:color w:val="FFFFFF"/>
                <w:kern w:val="24"/>
                <w:sz w:val="20"/>
                <w:szCs w:val="20"/>
              </w:rPr>
              <w:t>(‘</w:t>
            </w:r>
            <w:proofErr w:type="spellStart"/>
            <w:r w:rsidRPr="004030C4">
              <w:rPr>
                <w:rFonts w:ascii="Calibri" w:hAnsi="Calibri" w:cs="Calibri"/>
                <w:color w:val="FFFFFF"/>
                <w:kern w:val="24"/>
                <w:sz w:val="20"/>
                <w:szCs w:val="20"/>
              </w:rPr>
              <w:t>tenc</w:t>
            </w:r>
            <w:proofErr w:type="spellEnd"/>
            <w:r w:rsidRPr="004030C4">
              <w:rPr>
                <w:rFonts w:ascii="Calibri" w:hAnsi="Calibri" w:cs="Calibri"/>
                <w:color w:val="FFFFFF"/>
                <w:kern w:val="24"/>
                <w:sz w:val="20"/>
                <w:szCs w:val="20"/>
              </w:rPr>
              <w:t>’ version)</w:t>
            </w:r>
          </w:p>
        </w:tc>
        <w:tc>
          <w:tcPr>
            <w:tcW w:w="666" w:type="pct"/>
            <w:tcBorders>
              <w:top w:val="single" w:sz="8" w:space="0" w:color="FFFFFF"/>
              <w:left w:val="single" w:sz="8" w:space="0" w:color="FFFFFF"/>
              <w:bottom w:val="single" w:sz="24" w:space="0" w:color="FFFFFF"/>
              <w:right w:val="single" w:sz="8" w:space="0" w:color="FFFFFF"/>
            </w:tcBorders>
            <w:shd w:val="clear" w:color="auto" w:fill="4472C4"/>
            <w:vAlign w:val="center"/>
          </w:tcPr>
          <w:p w14:paraId="2701301F" w14:textId="77777777" w:rsidR="003A7BB0" w:rsidRPr="004030C4" w:rsidRDefault="003A7BB0" w:rsidP="008B521D">
            <w:pPr>
              <w:jc w:val="center"/>
              <w:rPr>
                <w:rFonts w:ascii="Calibri" w:hAnsi="Calibri" w:cs="Calibri"/>
                <w:color w:val="FFFFFF"/>
                <w:kern w:val="24"/>
                <w:sz w:val="20"/>
                <w:szCs w:val="20"/>
              </w:rPr>
            </w:pPr>
            <w:r w:rsidRPr="004030C4">
              <w:rPr>
                <w:rFonts w:ascii="Calibri" w:hAnsi="Calibri" w:cs="Calibri"/>
                <w:color w:val="FFFFFF"/>
                <w:kern w:val="24"/>
                <w:sz w:val="20"/>
                <w:szCs w:val="20"/>
              </w:rPr>
              <w:t>Per sample Initialization Vector (IV)</w:t>
            </w:r>
          </w:p>
        </w:tc>
        <w:tc>
          <w:tcPr>
            <w:tcW w:w="788"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739FDB18" w14:textId="77777777" w:rsidR="003A7BB0" w:rsidRPr="004030C4" w:rsidRDefault="003A7BB0" w:rsidP="008B521D">
            <w:pPr>
              <w:jc w:val="center"/>
              <w:rPr>
                <w:rFonts w:ascii="Arial" w:hAnsi="Arial" w:cs="Arial"/>
                <w:sz w:val="20"/>
                <w:szCs w:val="20"/>
              </w:rPr>
            </w:pPr>
            <w:r w:rsidRPr="004030C4">
              <w:rPr>
                <w:rFonts w:ascii="Calibri" w:hAnsi="Calibri" w:cs="Calibri"/>
                <w:b/>
                <w:bCs/>
                <w:color w:val="FFFFFF"/>
                <w:kern w:val="24"/>
                <w:sz w:val="20"/>
                <w:szCs w:val="20"/>
              </w:rPr>
              <w:t>Full or partial</w:t>
            </w:r>
          </w:p>
          <w:p w14:paraId="56A50CA5" w14:textId="77777777" w:rsidR="003A7BB0" w:rsidRPr="004030C4" w:rsidRDefault="003A7BB0" w:rsidP="008B521D">
            <w:pPr>
              <w:jc w:val="center"/>
              <w:rPr>
                <w:rFonts w:ascii="Arial" w:hAnsi="Arial" w:cs="Arial"/>
                <w:sz w:val="20"/>
                <w:szCs w:val="20"/>
              </w:rPr>
            </w:pPr>
            <w:r w:rsidRPr="004030C4">
              <w:rPr>
                <w:rFonts w:ascii="Calibri" w:hAnsi="Calibri" w:cs="Calibri"/>
                <w:b/>
                <w:bCs/>
                <w:color w:val="FFFFFF"/>
                <w:kern w:val="24"/>
                <w:sz w:val="20"/>
                <w:szCs w:val="20"/>
              </w:rPr>
              <w:t xml:space="preserve">sample </w:t>
            </w:r>
          </w:p>
        </w:tc>
        <w:tc>
          <w:tcPr>
            <w:tcW w:w="646"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14E3098F"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Allow last cipher block to be partial</w:t>
            </w:r>
          </w:p>
        </w:tc>
        <w:tc>
          <w:tcPr>
            <w:tcW w:w="789"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64F270D7" w14:textId="77777777" w:rsidR="003A7BB0" w:rsidRPr="004030C4" w:rsidRDefault="003A7BB0" w:rsidP="008B521D">
            <w:pPr>
              <w:jc w:val="center"/>
              <w:rPr>
                <w:rFonts w:ascii="Arial" w:hAnsi="Arial" w:cs="Arial"/>
                <w:sz w:val="20"/>
                <w:szCs w:val="20"/>
              </w:rPr>
            </w:pPr>
            <w:r w:rsidRPr="004030C4">
              <w:rPr>
                <w:rFonts w:ascii="Calibri" w:hAnsi="Calibri" w:cs="Calibri"/>
                <w:b/>
                <w:bCs/>
                <w:color w:val="FFFFFF"/>
                <w:kern w:val="24"/>
                <w:sz w:val="20"/>
                <w:szCs w:val="20"/>
              </w:rPr>
              <w:t>Single / multi key</w:t>
            </w:r>
          </w:p>
        </w:tc>
        <w:tc>
          <w:tcPr>
            <w:tcW w:w="502"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43DFC34B" w14:textId="77777777" w:rsidR="003A7BB0" w:rsidRPr="004030C4" w:rsidRDefault="003A7BB0" w:rsidP="008B521D">
            <w:pPr>
              <w:rPr>
                <w:rFonts w:ascii="Arial" w:hAnsi="Arial" w:cs="Arial"/>
                <w:sz w:val="20"/>
                <w:szCs w:val="20"/>
              </w:rPr>
            </w:pPr>
            <w:r w:rsidRPr="004030C4">
              <w:rPr>
                <w:b/>
                <w:bCs/>
                <w:color w:val="FFFFFF"/>
                <w:kern w:val="24"/>
                <w:sz w:val="20"/>
                <w:szCs w:val="20"/>
              </w:rPr>
              <w:t xml:space="preserve">Key length  </w:t>
            </w:r>
          </w:p>
        </w:tc>
        <w:tc>
          <w:tcPr>
            <w:tcW w:w="700" w:type="pct"/>
            <w:tcBorders>
              <w:top w:val="single" w:sz="8" w:space="0" w:color="FFFFFF"/>
              <w:left w:val="single" w:sz="8" w:space="0" w:color="FFFFFF"/>
              <w:bottom w:val="single" w:sz="24" w:space="0" w:color="FFFFFF"/>
              <w:right w:val="single" w:sz="8" w:space="0" w:color="FFFFFF"/>
            </w:tcBorders>
            <w:shd w:val="clear" w:color="auto" w:fill="4472C4"/>
            <w:tcMar>
              <w:top w:w="15" w:type="dxa"/>
              <w:left w:w="108" w:type="dxa"/>
              <w:bottom w:w="0" w:type="dxa"/>
              <w:right w:w="108" w:type="dxa"/>
            </w:tcMar>
            <w:vAlign w:val="center"/>
            <w:hideMark/>
          </w:tcPr>
          <w:p w14:paraId="7A53F041" w14:textId="77777777" w:rsidR="003A7BB0" w:rsidRPr="004030C4" w:rsidRDefault="003A7BB0" w:rsidP="008B521D">
            <w:pPr>
              <w:jc w:val="center"/>
              <w:rPr>
                <w:rFonts w:ascii="Arial" w:hAnsi="Arial" w:cs="Arial"/>
                <w:sz w:val="20"/>
                <w:szCs w:val="20"/>
              </w:rPr>
            </w:pPr>
            <w:r w:rsidRPr="004030C4">
              <w:rPr>
                <w:rFonts w:ascii="Calibri" w:hAnsi="Calibri" w:cs="Calibri"/>
                <w:color w:val="FFFFFF"/>
                <w:kern w:val="24"/>
                <w:sz w:val="20"/>
                <w:szCs w:val="20"/>
              </w:rPr>
              <w:t>Sample auxiliary information?</w:t>
            </w:r>
          </w:p>
        </w:tc>
      </w:tr>
      <w:tr w:rsidR="003A7BB0" w:rsidRPr="004030C4" w14:paraId="5F92EA11" w14:textId="77777777" w:rsidTr="008B521D">
        <w:trPr>
          <w:trHeight w:val="446"/>
        </w:trPr>
        <w:tc>
          <w:tcPr>
            <w:tcW w:w="510" w:type="pct"/>
            <w:vMerge w:val="restart"/>
            <w:tcBorders>
              <w:top w:val="single" w:sz="24"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66E4B90D" w14:textId="77777777" w:rsidR="003A7BB0" w:rsidRPr="004030C4" w:rsidRDefault="003A7BB0" w:rsidP="008B521D">
            <w:pPr>
              <w:jc w:val="center"/>
              <w:rPr>
                <w:rFonts w:ascii="Arial" w:hAnsi="Arial" w:cs="Arial"/>
                <w:sz w:val="20"/>
                <w:szCs w:val="20"/>
              </w:rPr>
            </w:pPr>
            <w:r w:rsidRPr="004030C4">
              <w:rPr>
                <w:rFonts w:ascii="Calibri" w:hAnsi="Calibri" w:cs="Calibri"/>
                <w:b/>
                <w:bCs/>
                <w:color w:val="FFFFFF"/>
                <w:kern w:val="24"/>
                <w:sz w:val="20"/>
                <w:szCs w:val="20"/>
              </w:rPr>
              <w:t>‘</w:t>
            </w:r>
            <w:proofErr w:type="spellStart"/>
            <w:r w:rsidRPr="004030C4">
              <w:rPr>
                <w:rFonts w:ascii="Calibri" w:hAnsi="Calibri" w:cs="Calibri"/>
                <w:b/>
                <w:bCs/>
                <w:color w:val="FFFFFF"/>
                <w:kern w:val="24"/>
                <w:sz w:val="20"/>
                <w:szCs w:val="20"/>
              </w:rPr>
              <w:t>cenc</w:t>
            </w:r>
            <w:proofErr w:type="spellEnd"/>
            <w:r w:rsidRPr="004030C4">
              <w:rPr>
                <w:rFonts w:ascii="Calibri" w:hAnsi="Calibri" w:cs="Calibri"/>
                <w:b/>
                <w:bCs/>
                <w:color w:val="FFFFFF"/>
                <w:kern w:val="24"/>
                <w:sz w:val="20"/>
                <w:szCs w:val="20"/>
              </w:rPr>
              <w:t xml:space="preserve">’ </w:t>
            </w:r>
          </w:p>
          <w:p w14:paraId="6F9C07C8"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 CTR</w:t>
            </w:r>
          </w:p>
          <w:p w14:paraId="4FE363B7"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(10.1)</w:t>
            </w:r>
          </w:p>
        </w:tc>
        <w:tc>
          <w:tcPr>
            <w:tcW w:w="398" w:type="pct"/>
            <w:vMerge w:val="restart"/>
            <w:tcBorders>
              <w:top w:val="single" w:sz="24" w:space="0" w:color="FFFFFF"/>
              <w:left w:val="single" w:sz="8" w:space="0" w:color="FFFFFF"/>
              <w:right w:val="single" w:sz="8" w:space="0" w:color="FFFFFF"/>
            </w:tcBorders>
            <w:shd w:val="clear" w:color="auto" w:fill="C5E0B3" w:themeFill="accent6" w:themeFillTint="66"/>
            <w:vAlign w:val="center"/>
          </w:tcPr>
          <w:p w14:paraId="61753813"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No</w:t>
            </w:r>
          </w:p>
          <w:p w14:paraId="68F50D83"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(v0)</w:t>
            </w:r>
          </w:p>
          <w:p w14:paraId="1C1447EA"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w:t>
            </w:r>
          </w:p>
        </w:tc>
        <w:tc>
          <w:tcPr>
            <w:tcW w:w="666" w:type="pct"/>
            <w:vMerge w:val="restart"/>
            <w:tcBorders>
              <w:top w:val="single" w:sz="24" w:space="0" w:color="FFFFFF"/>
              <w:left w:val="single" w:sz="8" w:space="0" w:color="FFFFFF"/>
              <w:right w:val="single" w:sz="8" w:space="0" w:color="FFFFFF"/>
            </w:tcBorders>
            <w:shd w:val="clear" w:color="auto" w:fill="DBDBDB" w:themeFill="accent3" w:themeFillTint="66"/>
            <w:vAlign w:val="center"/>
          </w:tcPr>
          <w:p w14:paraId="51179002"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xml:space="preserve">Yes </w:t>
            </w:r>
          </w:p>
          <w:p w14:paraId="0FFC78D1"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xml:space="preserve"> </w:t>
            </w:r>
          </w:p>
        </w:tc>
        <w:tc>
          <w:tcPr>
            <w:tcW w:w="788" w:type="pct"/>
            <w:vMerge w:val="restart"/>
            <w:tcBorders>
              <w:top w:val="single" w:sz="24"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63B3A67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Full (non NAL)</w:t>
            </w:r>
          </w:p>
        </w:tc>
        <w:tc>
          <w:tcPr>
            <w:tcW w:w="646" w:type="pct"/>
            <w:vMerge w:val="restart"/>
            <w:tcBorders>
              <w:top w:val="single" w:sz="24" w:space="0" w:color="FFFFFF"/>
              <w:left w:val="single" w:sz="8" w:space="0" w:color="FFFFFF"/>
              <w:right w:val="single" w:sz="8" w:space="0" w:color="FFFFFF"/>
            </w:tcBorders>
            <w:shd w:val="clear" w:color="auto" w:fill="FBE5D6"/>
            <w:tcMar>
              <w:top w:w="15" w:type="dxa"/>
              <w:left w:w="108" w:type="dxa"/>
              <w:bottom w:w="0" w:type="dxa"/>
              <w:right w:w="108" w:type="dxa"/>
            </w:tcMar>
            <w:vAlign w:val="center"/>
            <w:hideMark/>
          </w:tcPr>
          <w:p w14:paraId="7E061A70"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Should avoid (10.1)</w:t>
            </w:r>
          </w:p>
        </w:tc>
        <w:tc>
          <w:tcPr>
            <w:tcW w:w="789" w:type="pct"/>
            <w:vMerge w:val="restart"/>
            <w:tcBorders>
              <w:top w:val="single" w:sz="24"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4B313A84"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Single</w:t>
            </w:r>
          </w:p>
          <w:p w14:paraId="3A9EAF26" w14:textId="77777777" w:rsidR="003A7BB0" w:rsidRPr="004030C4" w:rsidRDefault="003A7BB0" w:rsidP="008B521D">
            <w:pPr>
              <w:jc w:val="center"/>
              <w:rPr>
                <w:rFonts w:ascii="Arial" w:hAnsi="Arial" w:cs="Arial"/>
                <w:sz w:val="20"/>
                <w:szCs w:val="20"/>
              </w:rPr>
            </w:pPr>
            <w:r w:rsidRPr="004030C4">
              <w:rPr>
                <w:rFonts w:ascii="Calibri" w:hAnsi="Calibri" w:cs="Calibri"/>
                <w:sz w:val="20"/>
                <w:szCs w:val="20"/>
              </w:rPr>
              <w:t>(</w:t>
            </w:r>
            <w:proofErr w:type="gramStart"/>
            <w:r w:rsidRPr="004030C4">
              <w:rPr>
                <w:rFonts w:ascii="Calibri" w:hAnsi="Calibri" w:cs="Calibri"/>
                <w:sz w:val="20"/>
                <w:szCs w:val="20"/>
              </w:rPr>
              <w:t>non</w:t>
            </w:r>
            <w:proofErr w:type="gramEnd"/>
            <w:r w:rsidRPr="004030C4">
              <w:rPr>
                <w:rFonts w:ascii="Calibri" w:hAnsi="Calibri" w:cs="Calibri"/>
                <w:sz w:val="20"/>
                <w:szCs w:val="20"/>
              </w:rPr>
              <w:t xml:space="preserve"> NAL)</w:t>
            </w:r>
          </w:p>
        </w:tc>
        <w:tc>
          <w:tcPr>
            <w:tcW w:w="502" w:type="pct"/>
            <w:tcBorders>
              <w:top w:val="single" w:sz="24"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74B20C6F"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24"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6D93F109"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Yes (9.3)</w:t>
            </w:r>
          </w:p>
        </w:tc>
      </w:tr>
      <w:tr w:rsidR="003A7BB0" w:rsidRPr="004030C4" w14:paraId="1636F261" w14:textId="77777777" w:rsidTr="008B521D">
        <w:trPr>
          <w:trHeight w:val="31"/>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222A7B80"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52D09180"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266AB797"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6711D865"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tcPr>
          <w:p w14:paraId="32A791E7"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61952461"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24"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31A198CC"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1F6F91BE"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7FDE1FE6" w14:textId="77777777" w:rsidTr="008B521D">
        <w:trPr>
          <w:trHeight w:val="363"/>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54FD2A3C"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0F4A2614"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2AA37E6C"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5D35AEB4"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tcPr>
          <w:p w14:paraId="6F7C1571"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tcBorders>
              <w:top w:val="single" w:sz="24" w:space="0" w:color="FFFFFF"/>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064F7907"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Multi=N.A</w:t>
            </w:r>
          </w:p>
        </w:tc>
        <w:tc>
          <w:tcPr>
            <w:tcW w:w="502" w:type="pct"/>
            <w:tcBorders>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31E2C774" w14:textId="77777777" w:rsidR="003A7BB0" w:rsidRPr="004030C4" w:rsidRDefault="003A7BB0" w:rsidP="008B521D">
            <w:pPr>
              <w:jc w:val="center"/>
              <w:rPr>
                <w:color w:val="000000"/>
                <w:kern w:val="24"/>
                <w:sz w:val="20"/>
                <w:szCs w:val="20"/>
              </w:rPr>
            </w:pP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640A72AC"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75C1B01E" w14:textId="77777777" w:rsidTr="008B521D">
        <w:trPr>
          <w:trHeight w:val="206"/>
        </w:trPr>
        <w:tc>
          <w:tcPr>
            <w:tcW w:w="510" w:type="pct"/>
            <w:vMerge/>
            <w:tcBorders>
              <w:left w:val="single" w:sz="8" w:space="0" w:color="FFFFFF"/>
              <w:right w:val="single" w:sz="8" w:space="0" w:color="FFFFFF"/>
            </w:tcBorders>
            <w:vAlign w:val="center"/>
            <w:hideMark/>
          </w:tcPr>
          <w:p w14:paraId="077ABE95"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0AEE0F8E"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69D7819E" w14:textId="77777777" w:rsidR="003A7BB0" w:rsidRPr="004030C4" w:rsidRDefault="003A7BB0" w:rsidP="008B521D">
            <w:pPr>
              <w:jc w:val="center"/>
              <w:rPr>
                <w:rFonts w:ascii="Calibri" w:hAnsi="Calibri" w:cs="Calibri"/>
                <w:color w:val="000000"/>
                <w:kern w:val="24"/>
                <w:sz w:val="20"/>
                <w:szCs w:val="20"/>
              </w:rPr>
            </w:pP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0B946BBC"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Partial</w:t>
            </w:r>
            <w:proofErr w:type="gramStart"/>
            <w:r w:rsidRPr="004030C4">
              <w:rPr>
                <w:rFonts w:ascii="Calibri" w:hAnsi="Calibri" w:cs="Calibri"/>
                <w:color w:val="000000"/>
                <w:kern w:val="24"/>
                <w:sz w:val="20"/>
                <w:szCs w:val="20"/>
              </w:rPr>
              <w:t xml:space="preserve">   (</w:t>
            </w:r>
            <w:proofErr w:type="gramEnd"/>
            <w:r w:rsidRPr="004030C4">
              <w:rPr>
                <w:rFonts w:ascii="Calibri" w:hAnsi="Calibri" w:cs="Calibri"/>
                <w:color w:val="000000"/>
                <w:kern w:val="24"/>
                <w:sz w:val="20"/>
                <w:szCs w:val="20"/>
              </w:rPr>
              <w:t xml:space="preserve">NAL </w:t>
            </w:r>
            <w:r w:rsidRPr="004030C4">
              <w:rPr>
                <w:rFonts w:ascii="Arial" w:hAnsi="Arial" w:cs="Arial"/>
                <w:color w:val="000000"/>
                <w:kern w:val="24"/>
                <w:sz w:val="20"/>
                <w:szCs w:val="20"/>
              </w:rPr>
              <w:t>or as defined by</w:t>
            </w:r>
            <w:r w:rsidRPr="004030C4">
              <w:rPr>
                <w:rFonts w:ascii="Calibri" w:hAnsi="Calibri" w:cs="Calibri"/>
                <w:color w:val="000000"/>
                <w:kern w:val="24"/>
                <w:sz w:val="20"/>
                <w:szCs w:val="20"/>
              </w:rPr>
              <w:t xml:space="preserve"> derived spec)</w:t>
            </w: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hideMark/>
          </w:tcPr>
          <w:p w14:paraId="57F5BCE6" w14:textId="77777777" w:rsidR="003A7BB0" w:rsidRPr="004030C4" w:rsidRDefault="003A7BB0" w:rsidP="008B521D">
            <w:pPr>
              <w:jc w:val="center"/>
              <w:rPr>
                <w:rFonts w:ascii="Arial" w:hAnsi="Arial" w:cs="Arial"/>
                <w:sz w:val="20"/>
                <w:szCs w:val="20"/>
              </w:rPr>
            </w:pP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095CA6D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xml:space="preserve">Single </w:t>
            </w: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42792D12"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3DC2D066"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Yes (9.3)</w:t>
            </w:r>
          </w:p>
        </w:tc>
      </w:tr>
      <w:tr w:rsidR="003A7BB0" w:rsidRPr="004030C4" w14:paraId="24CCC5D4" w14:textId="77777777" w:rsidTr="008B521D">
        <w:trPr>
          <w:trHeight w:val="205"/>
        </w:trPr>
        <w:tc>
          <w:tcPr>
            <w:tcW w:w="510" w:type="pct"/>
            <w:vMerge/>
            <w:tcBorders>
              <w:left w:val="single" w:sz="8" w:space="0" w:color="FFFFFF"/>
              <w:right w:val="single" w:sz="8" w:space="0" w:color="FFFFFF"/>
            </w:tcBorders>
            <w:vAlign w:val="center"/>
          </w:tcPr>
          <w:p w14:paraId="228E71A7"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4DAAC5CB"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2B72EA71"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7298C7E4"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tcPr>
          <w:p w14:paraId="6A3963AC" w14:textId="77777777" w:rsidR="003A7BB0" w:rsidRPr="004030C4" w:rsidRDefault="003A7BB0" w:rsidP="008B521D">
            <w:pPr>
              <w:jc w:val="center"/>
              <w:rPr>
                <w:rFonts w:ascii="Arial" w:hAnsi="Arial" w:cs="Arial"/>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36B1A244"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57AAC9F1"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E120814"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2F40F8D0" w14:textId="77777777" w:rsidTr="008B521D">
        <w:trPr>
          <w:trHeight w:val="420"/>
        </w:trPr>
        <w:tc>
          <w:tcPr>
            <w:tcW w:w="510" w:type="pct"/>
            <w:vMerge/>
            <w:tcBorders>
              <w:left w:val="single" w:sz="8" w:space="0" w:color="FFFFFF"/>
              <w:right w:val="single" w:sz="8" w:space="0" w:color="FFFFFF"/>
            </w:tcBorders>
            <w:vAlign w:val="center"/>
          </w:tcPr>
          <w:p w14:paraId="5ECE1255"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22A22930"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4212D5E7"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67A4D2FC"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FBE5D6"/>
            <w:tcMar>
              <w:top w:w="15" w:type="dxa"/>
              <w:left w:w="108" w:type="dxa"/>
              <w:bottom w:w="0" w:type="dxa"/>
              <w:right w:w="108" w:type="dxa"/>
            </w:tcMar>
            <w:vAlign w:val="center"/>
          </w:tcPr>
          <w:p w14:paraId="393F061B"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41DA1D9D" w14:textId="77777777" w:rsidR="003A7BB0" w:rsidRPr="004030C4" w:rsidRDefault="003A7BB0" w:rsidP="008B521D">
            <w:pPr>
              <w:jc w:val="center"/>
              <w:rPr>
                <w:rFonts w:ascii="Calibri" w:hAnsi="Calibri" w:cs="Calibri"/>
                <w:color w:val="000000"/>
                <w:kern w:val="24"/>
                <w:sz w:val="20"/>
                <w:szCs w:val="20"/>
              </w:rPr>
            </w:pPr>
            <w:proofErr w:type="gramStart"/>
            <w:r w:rsidRPr="004030C4">
              <w:rPr>
                <w:rFonts w:ascii="Calibri" w:hAnsi="Calibri" w:cs="Calibri"/>
                <w:color w:val="000000"/>
                <w:kern w:val="24"/>
                <w:sz w:val="20"/>
                <w:szCs w:val="20"/>
              </w:rPr>
              <w:t>Multi  (</w:t>
            </w:r>
            <w:proofErr w:type="gramEnd"/>
            <w:r w:rsidRPr="004030C4">
              <w:rPr>
                <w:rFonts w:ascii="Calibri" w:hAnsi="Calibri" w:cs="Calibri"/>
                <w:color w:val="000000"/>
                <w:kern w:val="24"/>
                <w:sz w:val="20"/>
                <w:szCs w:val="20"/>
              </w:rPr>
              <w:t>+non NAL)</w:t>
            </w:r>
          </w:p>
        </w:tc>
        <w:tc>
          <w:tcPr>
            <w:tcW w:w="502" w:type="pct"/>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7AEE7C6"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BFE8BAB" w14:textId="77777777" w:rsidR="003A7BB0" w:rsidRPr="004030C4" w:rsidRDefault="003A7BB0" w:rsidP="008B521D">
            <w:pPr>
              <w:jc w:val="center"/>
              <w:rPr>
                <w:rFonts w:ascii="Calibri" w:hAnsi="Calibri" w:cs="Calibri"/>
                <w:color w:val="000000"/>
                <w:kern w:val="24"/>
                <w:sz w:val="20"/>
                <w:szCs w:val="20"/>
              </w:rPr>
            </w:pPr>
          </w:p>
        </w:tc>
      </w:tr>
      <w:tr w:rsidR="003A7BB0" w:rsidRPr="00934656" w14:paraId="2C4DA59B" w14:textId="77777777" w:rsidTr="008B521D">
        <w:trPr>
          <w:trHeight w:val="69"/>
        </w:trPr>
        <w:tc>
          <w:tcPr>
            <w:tcW w:w="510" w:type="pct"/>
            <w:vMerge/>
            <w:tcBorders>
              <w:left w:val="single" w:sz="8" w:space="0" w:color="FFFFFF"/>
              <w:bottom w:val="single" w:sz="8" w:space="0" w:color="FFFFFF"/>
              <w:right w:val="single" w:sz="8" w:space="0" w:color="FFFFFF"/>
            </w:tcBorders>
            <w:vAlign w:val="center"/>
          </w:tcPr>
          <w:p w14:paraId="6A96074C" w14:textId="77777777" w:rsidR="003A7BB0" w:rsidRPr="004030C4" w:rsidRDefault="003A7BB0" w:rsidP="008B521D">
            <w:pPr>
              <w:rPr>
                <w:rFonts w:ascii="Arial" w:hAnsi="Arial" w:cs="Arial"/>
                <w:sz w:val="20"/>
                <w:szCs w:val="20"/>
              </w:rPr>
            </w:pPr>
          </w:p>
        </w:tc>
        <w:tc>
          <w:tcPr>
            <w:tcW w:w="398" w:type="pct"/>
            <w:vMerge/>
            <w:tcBorders>
              <w:left w:val="single" w:sz="8" w:space="0" w:color="FFFFFF"/>
              <w:bottom w:val="single" w:sz="8" w:space="0" w:color="FFFFFF"/>
              <w:right w:val="single" w:sz="8" w:space="0" w:color="FFFFFF"/>
            </w:tcBorders>
            <w:shd w:val="clear" w:color="auto" w:fill="C5E0B3" w:themeFill="accent6" w:themeFillTint="66"/>
            <w:vAlign w:val="center"/>
          </w:tcPr>
          <w:p w14:paraId="18A2D03E"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391BA800"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7508DACB"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bottom w:val="single" w:sz="8" w:space="0" w:color="FFFFFF"/>
              <w:right w:val="single" w:sz="8" w:space="0" w:color="FFFFFF"/>
            </w:tcBorders>
            <w:shd w:val="clear" w:color="auto" w:fill="FBE5D6"/>
            <w:tcMar>
              <w:top w:w="15" w:type="dxa"/>
              <w:left w:w="108" w:type="dxa"/>
              <w:bottom w:w="0" w:type="dxa"/>
              <w:right w:w="108" w:type="dxa"/>
            </w:tcMar>
            <w:vAlign w:val="center"/>
          </w:tcPr>
          <w:p w14:paraId="6FBE92EE"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7D17B7F5" w14:textId="77777777" w:rsidR="003A7BB0" w:rsidRPr="004030C4" w:rsidRDefault="003A7BB0" w:rsidP="008B521D">
            <w:pPr>
              <w:jc w:val="center"/>
              <w:rPr>
                <w:rFonts w:ascii="Calibri" w:hAnsi="Calibri" w:cs="Calibri"/>
                <w:color w:val="000000"/>
                <w:kern w:val="24"/>
                <w:sz w:val="20"/>
                <w:szCs w:val="20"/>
              </w:rPr>
            </w:pPr>
          </w:p>
        </w:tc>
        <w:tc>
          <w:tcPr>
            <w:tcW w:w="502" w:type="pct"/>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11F929D1"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1EC5FB7D"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50195AF9" w14:textId="77777777" w:rsidTr="008B521D">
        <w:trPr>
          <w:trHeight w:val="420"/>
        </w:trPr>
        <w:tc>
          <w:tcPr>
            <w:tcW w:w="510" w:type="pct"/>
            <w:vMerge w:val="restart"/>
            <w:tcBorders>
              <w:top w:val="single" w:sz="8"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39D6F1D1"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‘cbc1’</w:t>
            </w:r>
          </w:p>
          <w:p w14:paraId="0607B5D9"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CBC</w:t>
            </w:r>
          </w:p>
          <w:p w14:paraId="70D7EDEB"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(10.2)</w:t>
            </w:r>
          </w:p>
        </w:tc>
        <w:tc>
          <w:tcPr>
            <w:tcW w:w="398" w:type="pct"/>
            <w:vMerge w:val="restart"/>
            <w:tcBorders>
              <w:top w:val="single" w:sz="8" w:space="0" w:color="FFFFFF"/>
              <w:left w:val="single" w:sz="8" w:space="0" w:color="FFFFFF"/>
              <w:right w:val="single" w:sz="8" w:space="0" w:color="FFFFFF"/>
            </w:tcBorders>
            <w:shd w:val="clear" w:color="auto" w:fill="C5E0B3" w:themeFill="accent6" w:themeFillTint="66"/>
            <w:vAlign w:val="center"/>
          </w:tcPr>
          <w:p w14:paraId="26CF3108"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No</w:t>
            </w:r>
          </w:p>
          <w:p w14:paraId="7598BF84"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(v0)</w:t>
            </w:r>
          </w:p>
        </w:tc>
        <w:tc>
          <w:tcPr>
            <w:tcW w:w="666"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7FF83352"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Yes</w:t>
            </w:r>
          </w:p>
          <w:p w14:paraId="6FD5C11B" w14:textId="77777777" w:rsidR="003A7BB0" w:rsidRPr="004030C4" w:rsidRDefault="003A7BB0" w:rsidP="008B521D">
            <w:pPr>
              <w:jc w:val="center"/>
              <w:rPr>
                <w:rFonts w:ascii="Calibri" w:hAnsi="Calibri" w:cs="Calibri"/>
                <w:color w:val="000000"/>
                <w:kern w:val="24"/>
                <w:sz w:val="20"/>
                <w:szCs w:val="20"/>
              </w:rPr>
            </w:pPr>
          </w:p>
        </w:tc>
        <w:tc>
          <w:tcPr>
            <w:tcW w:w="788"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765E0D6F"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Full (non NAL)</w:t>
            </w:r>
          </w:p>
        </w:tc>
        <w:tc>
          <w:tcPr>
            <w:tcW w:w="646"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1136596F" w14:textId="77777777" w:rsidR="003A7BB0" w:rsidRPr="004030C4" w:rsidRDefault="003A7BB0" w:rsidP="008B521D">
            <w:pPr>
              <w:jc w:val="center"/>
              <w:rPr>
                <w:rFonts w:ascii="Calibri" w:hAnsi="Calibri" w:cs="Calibri"/>
                <w:color w:val="000000"/>
                <w:kern w:val="24"/>
                <w:sz w:val="20"/>
                <w:szCs w:val="20"/>
              </w:rPr>
            </w:pPr>
            <w:proofErr w:type="gramStart"/>
            <w:r w:rsidRPr="004030C4">
              <w:rPr>
                <w:rFonts w:ascii="Calibri" w:hAnsi="Calibri" w:cs="Calibri"/>
                <w:color w:val="000000"/>
                <w:kern w:val="24"/>
                <w:sz w:val="20"/>
                <w:szCs w:val="20"/>
              </w:rPr>
              <w:t>Yes</w:t>
            </w:r>
            <w:proofErr w:type="gramEnd"/>
            <w:r w:rsidRPr="004030C4">
              <w:rPr>
                <w:rFonts w:ascii="Calibri" w:hAnsi="Calibri" w:cs="Calibri"/>
                <w:color w:val="000000"/>
                <w:kern w:val="24"/>
                <w:sz w:val="20"/>
                <w:szCs w:val="20"/>
              </w:rPr>
              <w:t xml:space="preserve"> in clear (9.4.3)</w:t>
            </w: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6D119F69"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Single (non NAL)</w:t>
            </w: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581D5FCD"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9F12172"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Yes</w:t>
            </w:r>
          </w:p>
          <w:p w14:paraId="329D1AC9"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xml:space="preserve"> (9.4.3)</w:t>
            </w:r>
          </w:p>
        </w:tc>
      </w:tr>
      <w:tr w:rsidR="003A7BB0" w:rsidRPr="004030C4" w14:paraId="637D8D77" w14:textId="77777777" w:rsidTr="008B521D">
        <w:trPr>
          <w:trHeight w:val="54"/>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77C3E702"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31822ECA"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6A49C6FC"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2B6395F4"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67C7467"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0F8A6731"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4BA57920"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6248E8D"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2F0952AC" w14:textId="77777777" w:rsidTr="008B521D">
        <w:trPr>
          <w:trHeight w:val="392"/>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62A8EAB1"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054067B0"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12D6872F"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4B0CCB0C"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4D6754F"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tcBorders>
              <w:top w:val="single" w:sz="8" w:space="0" w:color="FFFFFF"/>
              <w:left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725F2B64"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Multi=N.A</w:t>
            </w:r>
          </w:p>
        </w:tc>
        <w:tc>
          <w:tcPr>
            <w:tcW w:w="502" w:type="pct"/>
            <w:tcBorders>
              <w:left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48109769" w14:textId="77777777" w:rsidR="003A7BB0" w:rsidRPr="004030C4" w:rsidRDefault="003A7BB0" w:rsidP="008B521D">
            <w:pPr>
              <w:jc w:val="center"/>
              <w:rPr>
                <w:color w:val="000000"/>
                <w:kern w:val="24"/>
                <w:sz w:val="20"/>
                <w:szCs w:val="20"/>
              </w:rPr>
            </w:pP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F8D6931"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0C677239" w14:textId="77777777" w:rsidTr="008B521D">
        <w:trPr>
          <w:trHeight w:val="292"/>
        </w:trPr>
        <w:tc>
          <w:tcPr>
            <w:tcW w:w="510" w:type="pct"/>
            <w:vMerge/>
            <w:tcBorders>
              <w:left w:val="single" w:sz="8" w:space="0" w:color="FFFFFF"/>
              <w:right w:val="single" w:sz="8" w:space="0" w:color="FFFFFF"/>
            </w:tcBorders>
            <w:vAlign w:val="center"/>
            <w:hideMark/>
          </w:tcPr>
          <w:p w14:paraId="13B54A1B"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2CE8BB70"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776B720E" w14:textId="77777777" w:rsidR="003A7BB0" w:rsidRPr="004030C4" w:rsidRDefault="003A7BB0" w:rsidP="008B521D">
            <w:pPr>
              <w:jc w:val="center"/>
              <w:rPr>
                <w:rFonts w:ascii="Calibri" w:hAnsi="Calibri" w:cs="Calibri"/>
                <w:color w:val="000000"/>
                <w:kern w:val="24"/>
                <w:sz w:val="20"/>
                <w:szCs w:val="20"/>
              </w:rPr>
            </w:pP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70037007" w14:textId="77777777" w:rsidR="003A7BB0" w:rsidRPr="004030C4" w:rsidRDefault="003A7BB0" w:rsidP="008B521D">
            <w:pPr>
              <w:jc w:val="center"/>
              <w:rPr>
                <w:rFonts w:ascii="Arial" w:hAnsi="Arial" w:cs="Arial"/>
                <w:sz w:val="20"/>
                <w:szCs w:val="20"/>
              </w:rPr>
            </w:pPr>
            <w:proofErr w:type="gramStart"/>
            <w:r w:rsidRPr="004030C4">
              <w:rPr>
                <w:rFonts w:ascii="Calibri" w:hAnsi="Calibri" w:cs="Calibri"/>
                <w:color w:val="000000"/>
                <w:kern w:val="24"/>
                <w:sz w:val="20"/>
                <w:szCs w:val="20"/>
              </w:rPr>
              <w:t>Partial  (</w:t>
            </w:r>
            <w:proofErr w:type="gramEnd"/>
            <w:r w:rsidRPr="004030C4">
              <w:rPr>
                <w:rFonts w:ascii="Calibri" w:hAnsi="Calibri" w:cs="Calibri"/>
                <w:color w:val="000000"/>
                <w:kern w:val="24"/>
                <w:sz w:val="20"/>
                <w:szCs w:val="20"/>
              </w:rPr>
              <w:t xml:space="preserve">NAL </w:t>
            </w:r>
            <w:r w:rsidRPr="004030C4">
              <w:rPr>
                <w:rFonts w:ascii="Arial" w:hAnsi="Arial" w:cs="Arial"/>
                <w:color w:val="000000"/>
                <w:kern w:val="24"/>
                <w:sz w:val="20"/>
                <w:szCs w:val="20"/>
              </w:rPr>
              <w:t>or as defined by</w:t>
            </w:r>
            <w:r w:rsidRPr="004030C4">
              <w:rPr>
                <w:rFonts w:ascii="Calibri" w:hAnsi="Calibri" w:cs="Calibri"/>
                <w:color w:val="000000"/>
                <w:kern w:val="24"/>
                <w:sz w:val="20"/>
                <w:szCs w:val="20"/>
              </w:rPr>
              <w:t xml:space="preserve"> derived spec)</w:t>
            </w:r>
          </w:p>
        </w:tc>
        <w:tc>
          <w:tcPr>
            <w:tcW w:w="646" w:type="pct"/>
            <w:vMerge w:val="restart"/>
            <w:tcBorders>
              <w:top w:val="single" w:sz="8" w:space="0" w:color="FFFFFF"/>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hideMark/>
          </w:tcPr>
          <w:p w14:paraId="4EEDC0CA" w14:textId="77777777" w:rsidR="003A7BB0" w:rsidRPr="004030C4" w:rsidRDefault="003A7BB0" w:rsidP="008B521D">
            <w:pPr>
              <w:jc w:val="center"/>
              <w:rPr>
                <w:rFonts w:ascii="Calibri" w:hAnsi="Calibri" w:cs="Calibri"/>
                <w:color w:val="000000"/>
                <w:kern w:val="24"/>
                <w:sz w:val="20"/>
                <w:szCs w:val="20"/>
              </w:rPr>
            </w:pPr>
            <w:proofErr w:type="spellStart"/>
            <w:r w:rsidRPr="004030C4">
              <w:rPr>
                <w:rFonts w:ascii="Calibri" w:hAnsi="Calibri" w:cs="Calibri"/>
                <w:color w:val="000000"/>
                <w:kern w:val="24"/>
                <w:sz w:val="20"/>
                <w:szCs w:val="20"/>
              </w:rPr>
              <w:t>Forbiden</w:t>
            </w:r>
            <w:proofErr w:type="spellEnd"/>
          </w:p>
          <w:p w14:paraId="1209F62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(10.2)</w:t>
            </w: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2334F7CF"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xml:space="preserve">Single </w:t>
            </w: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4213782C"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FF5FDC2"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Yes</w:t>
            </w:r>
          </w:p>
          <w:p w14:paraId="1B14EA26"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(9.5.1) </w:t>
            </w:r>
          </w:p>
        </w:tc>
      </w:tr>
      <w:tr w:rsidR="003A7BB0" w:rsidRPr="004030C4" w14:paraId="70089A7D" w14:textId="77777777" w:rsidTr="008B521D">
        <w:trPr>
          <w:trHeight w:val="291"/>
        </w:trPr>
        <w:tc>
          <w:tcPr>
            <w:tcW w:w="510" w:type="pct"/>
            <w:vMerge/>
            <w:tcBorders>
              <w:left w:val="single" w:sz="8" w:space="0" w:color="FFFFFF"/>
              <w:right w:val="single" w:sz="8" w:space="0" w:color="FFFFFF"/>
            </w:tcBorders>
            <w:vAlign w:val="center"/>
          </w:tcPr>
          <w:p w14:paraId="7795B3F2"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45253071"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3EC03DB0"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700B4C38"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7C7804E3"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2360851B"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48DF3466"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5EA13DB"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66D6A3D3" w14:textId="77777777" w:rsidTr="008B521D">
        <w:trPr>
          <w:trHeight w:val="420"/>
        </w:trPr>
        <w:tc>
          <w:tcPr>
            <w:tcW w:w="510" w:type="pct"/>
            <w:vMerge/>
            <w:tcBorders>
              <w:left w:val="single" w:sz="8" w:space="0" w:color="FFFFFF"/>
              <w:right w:val="single" w:sz="8" w:space="0" w:color="FFFFFF"/>
            </w:tcBorders>
            <w:vAlign w:val="center"/>
          </w:tcPr>
          <w:p w14:paraId="151B96C3"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C5E0B3" w:themeFill="accent6" w:themeFillTint="66"/>
            <w:vAlign w:val="center"/>
          </w:tcPr>
          <w:p w14:paraId="5E737926"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0EFB9D7F"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65D5B9D2"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53469F54"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575B44E3" w14:textId="77777777" w:rsidR="003A7BB0" w:rsidRPr="004030C4" w:rsidRDefault="003A7BB0" w:rsidP="008B521D">
            <w:pPr>
              <w:jc w:val="center"/>
              <w:rPr>
                <w:rFonts w:ascii="Calibri" w:hAnsi="Calibri" w:cs="Calibri"/>
                <w:color w:val="000000"/>
                <w:kern w:val="24"/>
                <w:sz w:val="20"/>
                <w:szCs w:val="20"/>
              </w:rPr>
            </w:pPr>
            <w:proofErr w:type="gramStart"/>
            <w:r w:rsidRPr="004030C4">
              <w:rPr>
                <w:rFonts w:ascii="Calibri" w:hAnsi="Calibri" w:cs="Calibri"/>
                <w:color w:val="000000"/>
                <w:kern w:val="24"/>
                <w:sz w:val="20"/>
                <w:szCs w:val="20"/>
              </w:rPr>
              <w:t>Multi  (</w:t>
            </w:r>
            <w:proofErr w:type="gramEnd"/>
            <w:r w:rsidRPr="004030C4">
              <w:rPr>
                <w:rFonts w:ascii="Calibri" w:hAnsi="Calibri" w:cs="Calibri"/>
                <w:color w:val="000000"/>
                <w:kern w:val="24"/>
                <w:sz w:val="20"/>
                <w:szCs w:val="20"/>
              </w:rPr>
              <w:t>+non NAL)</w:t>
            </w:r>
          </w:p>
        </w:tc>
        <w:tc>
          <w:tcPr>
            <w:tcW w:w="502" w:type="pct"/>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36E9D77"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59BD8BD" w14:textId="77777777" w:rsidR="003A7BB0" w:rsidRPr="004030C4" w:rsidRDefault="003A7BB0" w:rsidP="008B521D">
            <w:pPr>
              <w:jc w:val="center"/>
              <w:rPr>
                <w:rFonts w:ascii="Calibri" w:hAnsi="Calibri" w:cs="Calibri"/>
                <w:color w:val="000000"/>
                <w:kern w:val="24"/>
                <w:sz w:val="20"/>
                <w:szCs w:val="20"/>
              </w:rPr>
            </w:pPr>
          </w:p>
        </w:tc>
      </w:tr>
      <w:tr w:rsidR="003A7BB0" w:rsidRPr="00934656" w14:paraId="76C3C2F7" w14:textId="77777777" w:rsidTr="008B521D">
        <w:trPr>
          <w:trHeight w:val="305"/>
        </w:trPr>
        <w:tc>
          <w:tcPr>
            <w:tcW w:w="510" w:type="pct"/>
            <w:vMerge/>
            <w:tcBorders>
              <w:left w:val="single" w:sz="8" w:space="0" w:color="FFFFFF"/>
              <w:bottom w:val="single" w:sz="8" w:space="0" w:color="FFFFFF"/>
              <w:right w:val="single" w:sz="8" w:space="0" w:color="FFFFFF"/>
            </w:tcBorders>
            <w:vAlign w:val="center"/>
          </w:tcPr>
          <w:p w14:paraId="5357B556" w14:textId="77777777" w:rsidR="003A7BB0" w:rsidRPr="004030C4" w:rsidRDefault="003A7BB0" w:rsidP="008B521D">
            <w:pPr>
              <w:rPr>
                <w:rFonts w:ascii="Arial" w:hAnsi="Arial" w:cs="Arial"/>
                <w:sz w:val="20"/>
                <w:szCs w:val="20"/>
              </w:rPr>
            </w:pPr>
          </w:p>
        </w:tc>
        <w:tc>
          <w:tcPr>
            <w:tcW w:w="398" w:type="pct"/>
            <w:vMerge/>
            <w:tcBorders>
              <w:left w:val="single" w:sz="8" w:space="0" w:color="FFFFFF"/>
              <w:bottom w:val="single" w:sz="8" w:space="0" w:color="FFFFFF"/>
              <w:right w:val="single" w:sz="8" w:space="0" w:color="FFFFFF"/>
            </w:tcBorders>
            <w:shd w:val="clear" w:color="auto" w:fill="C5E0B3" w:themeFill="accent6" w:themeFillTint="66"/>
            <w:vAlign w:val="center"/>
          </w:tcPr>
          <w:p w14:paraId="66D47C5B"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00B3A048"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061888E1"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bottom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7647E558"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3F3662DB" w14:textId="77777777" w:rsidR="003A7BB0" w:rsidRPr="004030C4" w:rsidRDefault="003A7BB0" w:rsidP="008B521D">
            <w:pPr>
              <w:jc w:val="center"/>
              <w:rPr>
                <w:rFonts w:ascii="Calibri" w:hAnsi="Calibri" w:cs="Calibri"/>
                <w:color w:val="000000"/>
                <w:kern w:val="24"/>
                <w:sz w:val="20"/>
                <w:szCs w:val="20"/>
              </w:rPr>
            </w:pPr>
          </w:p>
        </w:tc>
        <w:tc>
          <w:tcPr>
            <w:tcW w:w="502" w:type="pct"/>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247B53C9"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A4A12E6"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1990836A" w14:textId="77777777" w:rsidTr="008B521D">
        <w:trPr>
          <w:trHeight w:val="455"/>
        </w:trPr>
        <w:tc>
          <w:tcPr>
            <w:tcW w:w="510" w:type="pct"/>
            <w:vMerge w:val="restart"/>
            <w:tcBorders>
              <w:top w:val="single" w:sz="8"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4F1B6D86"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w:t>
            </w:r>
            <w:proofErr w:type="spellStart"/>
            <w:r w:rsidRPr="004030C4">
              <w:rPr>
                <w:rFonts w:ascii="Calibri" w:hAnsi="Calibri" w:cs="Calibri"/>
                <w:b/>
                <w:bCs/>
                <w:color w:val="FFFFFF"/>
                <w:kern w:val="24"/>
                <w:sz w:val="20"/>
                <w:szCs w:val="20"/>
              </w:rPr>
              <w:t>cens</w:t>
            </w:r>
            <w:proofErr w:type="spellEnd"/>
            <w:r w:rsidRPr="004030C4">
              <w:rPr>
                <w:rFonts w:ascii="Calibri" w:hAnsi="Calibri" w:cs="Calibri"/>
                <w:b/>
                <w:bCs/>
                <w:color w:val="FFFFFF"/>
                <w:kern w:val="24"/>
                <w:sz w:val="20"/>
                <w:szCs w:val="20"/>
              </w:rPr>
              <w:t>’ CTR</w:t>
            </w:r>
          </w:p>
          <w:p w14:paraId="6A4587D1"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(10.3)</w:t>
            </w:r>
          </w:p>
        </w:tc>
        <w:tc>
          <w:tcPr>
            <w:tcW w:w="398"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08784A7A" w14:textId="77777777" w:rsidR="003A7BB0" w:rsidRPr="004030C4" w:rsidRDefault="003A7BB0" w:rsidP="008B521D">
            <w:pPr>
              <w:jc w:val="center"/>
              <w:rPr>
                <w:color w:val="000000"/>
                <w:kern w:val="24"/>
                <w:sz w:val="20"/>
                <w:szCs w:val="20"/>
              </w:rPr>
            </w:pPr>
            <w:r w:rsidRPr="004030C4">
              <w:rPr>
                <w:color w:val="000000"/>
                <w:kern w:val="24"/>
                <w:sz w:val="20"/>
                <w:szCs w:val="20"/>
              </w:rPr>
              <w:t>Yes</w:t>
            </w:r>
          </w:p>
          <w:p w14:paraId="09CDCCDE" w14:textId="77777777" w:rsidR="003A7BB0" w:rsidRPr="004030C4" w:rsidRDefault="003A7BB0" w:rsidP="008B521D">
            <w:pPr>
              <w:jc w:val="center"/>
              <w:rPr>
                <w:rFonts w:ascii="Calibri" w:hAnsi="Calibri" w:cs="Calibri"/>
                <w:color w:val="000000"/>
                <w:kern w:val="24"/>
                <w:sz w:val="20"/>
                <w:szCs w:val="20"/>
              </w:rPr>
            </w:pPr>
            <w:r w:rsidRPr="004030C4">
              <w:rPr>
                <w:color w:val="000000"/>
                <w:kern w:val="24"/>
                <w:sz w:val="20"/>
                <w:szCs w:val="20"/>
              </w:rPr>
              <w:t>(v1)</w:t>
            </w:r>
          </w:p>
        </w:tc>
        <w:tc>
          <w:tcPr>
            <w:tcW w:w="666"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37390A02"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w:t>
            </w:r>
          </w:p>
          <w:p w14:paraId="2241D2C2" w14:textId="77777777" w:rsidR="003A7BB0" w:rsidRPr="004030C4" w:rsidRDefault="003A7BB0" w:rsidP="008B521D">
            <w:pPr>
              <w:jc w:val="center"/>
              <w:rPr>
                <w:rFonts w:ascii="Arial" w:hAnsi="Arial" w:cs="Arial"/>
                <w:sz w:val="20"/>
                <w:szCs w:val="20"/>
              </w:rPr>
            </w:pPr>
          </w:p>
        </w:tc>
        <w:tc>
          <w:tcPr>
            <w:tcW w:w="788"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523F22C2"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Partial (NAL</w:t>
            </w:r>
            <w:r w:rsidRPr="004030C4">
              <w:rPr>
                <w:rFonts w:ascii="Arial" w:hAnsi="Arial" w:cs="Arial"/>
                <w:color w:val="000000"/>
                <w:kern w:val="24"/>
                <w:sz w:val="20"/>
                <w:szCs w:val="20"/>
              </w:rPr>
              <w:t xml:space="preserve"> or as defined by</w:t>
            </w:r>
            <w:r w:rsidRPr="004030C4">
              <w:rPr>
                <w:rFonts w:ascii="Calibri" w:hAnsi="Calibri" w:cs="Calibri"/>
                <w:color w:val="000000"/>
                <w:kern w:val="24"/>
                <w:sz w:val="20"/>
                <w:szCs w:val="20"/>
              </w:rPr>
              <w:t xml:space="preserve"> derived spec)</w:t>
            </w:r>
          </w:p>
        </w:tc>
        <w:tc>
          <w:tcPr>
            <w:tcW w:w="646" w:type="pct"/>
            <w:vMerge w:val="restart"/>
            <w:tcBorders>
              <w:top w:val="single" w:sz="8" w:space="0" w:color="FFFFFF"/>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hideMark/>
          </w:tcPr>
          <w:p w14:paraId="5B2554DA" w14:textId="77777777" w:rsidR="003A7BB0" w:rsidRPr="004030C4" w:rsidRDefault="003A7BB0" w:rsidP="008B521D">
            <w:pPr>
              <w:jc w:val="center"/>
              <w:rPr>
                <w:rFonts w:ascii="Arial" w:hAnsi="Arial" w:cs="Arial"/>
                <w:sz w:val="20"/>
                <w:szCs w:val="20"/>
              </w:rPr>
            </w:pPr>
            <w:proofErr w:type="spellStart"/>
            <w:r w:rsidRPr="004030C4">
              <w:rPr>
                <w:rFonts w:ascii="Calibri" w:hAnsi="Calibri" w:cs="Calibri"/>
                <w:color w:val="000000"/>
                <w:kern w:val="24"/>
                <w:sz w:val="20"/>
                <w:szCs w:val="20"/>
              </w:rPr>
              <w:t>Forbiden</w:t>
            </w:r>
            <w:proofErr w:type="spellEnd"/>
            <w:r w:rsidRPr="004030C4">
              <w:rPr>
                <w:rFonts w:ascii="Calibri" w:hAnsi="Calibri" w:cs="Calibri"/>
                <w:color w:val="000000"/>
                <w:kern w:val="24"/>
                <w:sz w:val="20"/>
                <w:szCs w:val="20"/>
              </w:rPr>
              <w:t xml:space="preserve"> (10.3)</w:t>
            </w: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42350A02"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Single</w:t>
            </w: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07CDCE44"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D6EAA84"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Yes (9.3)</w:t>
            </w:r>
          </w:p>
        </w:tc>
      </w:tr>
      <w:tr w:rsidR="003A7BB0" w:rsidRPr="004030C4" w14:paraId="71D4DD6B" w14:textId="77777777" w:rsidTr="008B521D">
        <w:trPr>
          <w:trHeight w:val="54"/>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580E3DEB"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356A33FE"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46596606"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6EABCA58"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4F7E8DD3"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4513BB3B"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2102AFA3"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7F18B496"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49E5DA6E" w14:textId="77777777" w:rsidTr="008B521D">
        <w:trPr>
          <w:trHeight w:val="455"/>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0E3F468A"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2C81C891"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09F83181"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118FD8A4"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5676B696"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23477C60"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Multi (+non NAL)</w:t>
            </w:r>
          </w:p>
        </w:tc>
        <w:tc>
          <w:tcPr>
            <w:tcW w:w="502" w:type="pct"/>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087B273A"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779C7FF5"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7D83BDFA" w14:textId="77777777" w:rsidTr="008B521D">
        <w:trPr>
          <w:trHeight w:val="69"/>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11F9948A"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2EC43F29"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DBDBDB" w:themeFill="accent3" w:themeFillTint="66"/>
            <w:vAlign w:val="center"/>
          </w:tcPr>
          <w:p w14:paraId="39B7D73F"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5CC94D13"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C5E0B3" w:themeFill="accent6" w:themeFillTint="66"/>
            <w:tcMar>
              <w:top w:w="15" w:type="dxa"/>
              <w:left w:w="108" w:type="dxa"/>
              <w:bottom w:w="0" w:type="dxa"/>
              <w:right w:w="108" w:type="dxa"/>
            </w:tcMar>
            <w:vAlign w:val="center"/>
          </w:tcPr>
          <w:p w14:paraId="319EACCB"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2F57A7E3" w14:textId="77777777" w:rsidR="003A7BB0" w:rsidRPr="004030C4" w:rsidRDefault="003A7BB0" w:rsidP="008B521D">
            <w:pPr>
              <w:jc w:val="center"/>
              <w:rPr>
                <w:rFonts w:ascii="Calibri" w:hAnsi="Calibri" w:cs="Calibri"/>
                <w:color w:val="000000"/>
                <w:kern w:val="24"/>
                <w:sz w:val="20"/>
                <w:szCs w:val="20"/>
              </w:rPr>
            </w:pPr>
          </w:p>
        </w:tc>
        <w:tc>
          <w:tcPr>
            <w:tcW w:w="502" w:type="pct"/>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50D07586"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68396926"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515E54AC" w14:textId="77777777" w:rsidTr="008B521D">
        <w:trPr>
          <w:trHeight w:val="626"/>
        </w:trPr>
        <w:tc>
          <w:tcPr>
            <w:tcW w:w="510" w:type="pct"/>
            <w:vMerge/>
            <w:tcBorders>
              <w:left w:val="single" w:sz="8" w:space="0" w:color="FFFFFF"/>
              <w:right w:val="single" w:sz="8" w:space="0" w:color="FFFFFF"/>
            </w:tcBorders>
            <w:vAlign w:val="center"/>
            <w:hideMark/>
          </w:tcPr>
          <w:p w14:paraId="421C2498"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4CB4AFF6" w14:textId="77777777" w:rsidR="003A7BB0" w:rsidRPr="004030C4" w:rsidRDefault="003A7BB0" w:rsidP="008B521D">
            <w:pPr>
              <w:jc w:val="center"/>
              <w:rPr>
                <w:color w:val="000000"/>
                <w:kern w:val="24"/>
                <w:sz w:val="20"/>
                <w:szCs w:val="20"/>
                <w:highlight w:val="yellow"/>
              </w:rPr>
            </w:pPr>
          </w:p>
        </w:tc>
        <w:tc>
          <w:tcPr>
            <w:tcW w:w="666" w:type="pct"/>
            <w:vMerge/>
            <w:tcBorders>
              <w:left w:val="single" w:sz="8" w:space="0" w:color="FFFFFF"/>
              <w:right w:val="single" w:sz="8" w:space="0" w:color="FFFFFF"/>
            </w:tcBorders>
            <w:shd w:val="clear" w:color="auto" w:fill="DBDBDB" w:themeFill="accent3" w:themeFillTint="66"/>
            <w:vAlign w:val="center"/>
          </w:tcPr>
          <w:p w14:paraId="4ACF5AEA" w14:textId="77777777" w:rsidR="003A7BB0" w:rsidRPr="004030C4" w:rsidRDefault="003A7BB0" w:rsidP="008B521D">
            <w:pPr>
              <w:jc w:val="center"/>
              <w:rPr>
                <w:color w:val="000000"/>
                <w:kern w:val="24"/>
                <w:sz w:val="20"/>
                <w:szCs w:val="20"/>
                <w:highlight w:val="yellow"/>
              </w:rPr>
            </w:pP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0FDFA817" w14:textId="77777777" w:rsidR="003A7BB0" w:rsidRPr="004030C4" w:rsidRDefault="003A7BB0" w:rsidP="008B521D">
            <w:pPr>
              <w:jc w:val="center"/>
              <w:rPr>
                <w:color w:val="000000"/>
                <w:kern w:val="24"/>
                <w:sz w:val="20"/>
                <w:szCs w:val="20"/>
              </w:rPr>
            </w:pPr>
            <w:r w:rsidRPr="004030C4">
              <w:rPr>
                <w:color w:val="000000"/>
                <w:kern w:val="24"/>
                <w:sz w:val="20"/>
                <w:szCs w:val="20"/>
              </w:rPr>
              <w:t>Whole block full sample (</w:t>
            </w:r>
            <w:r w:rsidRPr="004030C4">
              <w:rPr>
                <w:b/>
                <w:bCs/>
                <w:color w:val="000000"/>
                <w:kern w:val="24"/>
                <w:sz w:val="20"/>
                <w:szCs w:val="20"/>
              </w:rPr>
              <w:t>non NAL</w:t>
            </w:r>
            <w:r w:rsidRPr="004030C4">
              <w:rPr>
                <w:color w:val="000000"/>
                <w:kern w:val="24"/>
                <w:sz w:val="20"/>
                <w:szCs w:val="20"/>
              </w:rPr>
              <w:t>)</w:t>
            </w:r>
          </w:p>
          <w:p w14:paraId="12402F1C" w14:textId="77777777" w:rsidR="003A7BB0" w:rsidRPr="004030C4" w:rsidRDefault="003A7BB0" w:rsidP="008B521D">
            <w:pPr>
              <w:jc w:val="center"/>
              <w:rPr>
                <w:rFonts w:ascii="Arial" w:hAnsi="Arial" w:cs="Arial"/>
                <w:sz w:val="20"/>
                <w:szCs w:val="20"/>
              </w:rPr>
            </w:pPr>
          </w:p>
        </w:tc>
        <w:tc>
          <w:tcPr>
            <w:tcW w:w="646" w:type="pct"/>
            <w:vMerge w:val="restart"/>
            <w:tcBorders>
              <w:left w:val="single" w:sz="8" w:space="0" w:color="FFFFFF"/>
              <w:right w:val="single" w:sz="8" w:space="0" w:color="FFFFFF"/>
            </w:tcBorders>
            <w:shd w:val="clear" w:color="auto" w:fill="FFFF00"/>
            <w:tcMar>
              <w:top w:w="15" w:type="dxa"/>
              <w:left w:w="108" w:type="dxa"/>
              <w:bottom w:w="0" w:type="dxa"/>
              <w:right w:w="108" w:type="dxa"/>
            </w:tcMar>
            <w:vAlign w:val="center"/>
            <w:hideMark/>
          </w:tcPr>
          <w:p w14:paraId="435BF3DA" w14:textId="77777777" w:rsidR="003A7BB0" w:rsidRPr="004030C4" w:rsidRDefault="003A7BB0" w:rsidP="008B521D">
            <w:pPr>
              <w:jc w:val="center"/>
              <w:rPr>
                <w:rFonts w:ascii="Calibri" w:hAnsi="Calibri" w:cs="Calibri"/>
                <w:color w:val="FF0000"/>
                <w:kern w:val="24"/>
                <w:sz w:val="20"/>
                <w:szCs w:val="20"/>
              </w:rPr>
            </w:pPr>
            <w:r w:rsidRPr="004030C4">
              <w:rPr>
                <w:rFonts w:ascii="Calibri" w:hAnsi="Calibri" w:cs="Calibri"/>
                <w:color w:val="FF0000"/>
                <w:kern w:val="24"/>
                <w:sz w:val="20"/>
                <w:szCs w:val="20"/>
              </w:rPr>
              <w:t>Yes (9.7) </w:t>
            </w:r>
          </w:p>
          <w:p w14:paraId="39A6D241" w14:textId="77777777" w:rsidR="003A7BB0" w:rsidRPr="004030C4" w:rsidRDefault="003A7BB0" w:rsidP="008B521D">
            <w:pPr>
              <w:jc w:val="center"/>
              <w:rPr>
                <w:rFonts w:ascii="Arial" w:hAnsi="Arial" w:cs="Arial"/>
                <w:color w:val="FF0000"/>
                <w:sz w:val="20"/>
                <w:szCs w:val="20"/>
              </w:rPr>
            </w:pPr>
            <w:proofErr w:type="spellStart"/>
            <w:r w:rsidRPr="004030C4">
              <w:rPr>
                <w:rFonts w:ascii="Calibri" w:hAnsi="Calibri" w:cs="Calibri"/>
                <w:color w:val="FF0000"/>
                <w:kern w:val="24"/>
                <w:sz w:val="20"/>
                <w:szCs w:val="20"/>
              </w:rPr>
              <w:t>Forbiden</w:t>
            </w:r>
            <w:proofErr w:type="spellEnd"/>
            <w:r w:rsidRPr="004030C4">
              <w:rPr>
                <w:rFonts w:ascii="Calibri" w:hAnsi="Calibri" w:cs="Calibri"/>
                <w:color w:val="FF0000"/>
                <w:kern w:val="24"/>
                <w:sz w:val="20"/>
                <w:szCs w:val="20"/>
              </w:rPr>
              <w:t xml:space="preserve"> (10.3)</w:t>
            </w: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4FDCDC35" w14:textId="77777777" w:rsidR="003A7BB0" w:rsidRPr="004030C4" w:rsidRDefault="003A7BB0" w:rsidP="008B521D">
            <w:pPr>
              <w:jc w:val="center"/>
              <w:rPr>
                <w:rFonts w:ascii="Arial" w:hAnsi="Arial" w:cs="Arial"/>
                <w:sz w:val="20"/>
                <w:szCs w:val="20"/>
              </w:rPr>
            </w:pPr>
            <w:r w:rsidRPr="004030C4">
              <w:rPr>
                <w:color w:val="000000"/>
                <w:kern w:val="24"/>
                <w:sz w:val="20"/>
                <w:szCs w:val="20"/>
              </w:rPr>
              <w:t xml:space="preserve">Single </w:t>
            </w: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66F8B9DD"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6EFF409A"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(9.3)</w:t>
            </w:r>
          </w:p>
        </w:tc>
      </w:tr>
      <w:tr w:rsidR="003A7BB0" w:rsidRPr="004030C4" w14:paraId="16489290" w14:textId="77777777" w:rsidTr="008B521D">
        <w:trPr>
          <w:trHeight w:val="54"/>
        </w:trPr>
        <w:tc>
          <w:tcPr>
            <w:tcW w:w="510" w:type="pct"/>
            <w:vMerge/>
            <w:tcBorders>
              <w:left w:val="single" w:sz="8" w:space="0" w:color="FFFFFF"/>
              <w:right w:val="single" w:sz="8" w:space="0" w:color="FFFFFF"/>
            </w:tcBorders>
            <w:vAlign w:val="center"/>
          </w:tcPr>
          <w:p w14:paraId="2AE32693"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674B91F1" w14:textId="77777777" w:rsidR="003A7BB0" w:rsidRPr="004030C4" w:rsidRDefault="003A7BB0" w:rsidP="008B521D">
            <w:pPr>
              <w:jc w:val="center"/>
              <w:rPr>
                <w:color w:val="000000"/>
                <w:kern w:val="24"/>
                <w:sz w:val="20"/>
                <w:szCs w:val="20"/>
                <w:highlight w:val="yellow"/>
              </w:rPr>
            </w:pPr>
          </w:p>
        </w:tc>
        <w:tc>
          <w:tcPr>
            <w:tcW w:w="666" w:type="pct"/>
            <w:vMerge/>
            <w:tcBorders>
              <w:left w:val="single" w:sz="8" w:space="0" w:color="FFFFFF"/>
              <w:right w:val="single" w:sz="8" w:space="0" w:color="FFFFFF"/>
            </w:tcBorders>
            <w:shd w:val="clear" w:color="auto" w:fill="DBDBDB" w:themeFill="accent3" w:themeFillTint="66"/>
            <w:vAlign w:val="center"/>
          </w:tcPr>
          <w:p w14:paraId="592AC1C3" w14:textId="77777777" w:rsidR="003A7BB0" w:rsidRPr="004030C4" w:rsidRDefault="003A7BB0" w:rsidP="008B521D">
            <w:pPr>
              <w:jc w:val="center"/>
              <w:rPr>
                <w:color w:val="000000"/>
                <w:kern w:val="24"/>
                <w:sz w:val="20"/>
                <w:szCs w:val="20"/>
                <w:highlight w:val="yellow"/>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58582F4E" w14:textId="77777777" w:rsidR="003A7BB0" w:rsidRPr="004030C4" w:rsidRDefault="003A7BB0" w:rsidP="008B521D">
            <w:pPr>
              <w:jc w:val="center"/>
              <w:rPr>
                <w:color w:val="000000"/>
                <w:kern w:val="24"/>
                <w:sz w:val="20"/>
                <w:szCs w:val="20"/>
              </w:rPr>
            </w:pPr>
          </w:p>
        </w:tc>
        <w:tc>
          <w:tcPr>
            <w:tcW w:w="646" w:type="pct"/>
            <w:vMerge/>
            <w:tcBorders>
              <w:left w:val="single" w:sz="8" w:space="0" w:color="FFFFFF"/>
              <w:right w:val="single" w:sz="8" w:space="0" w:color="FFFFFF"/>
            </w:tcBorders>
            <w:shd w:val="clear" w:color="auto" w:fill="FFFF00"/>
            <w:tcMar>
              <w:top w:w="15" w:type="dxa"/>
              <w:left w:w="108" w:type="dxa"/>
              <w:bottom w:w="0" w:type="dxa"/>
              <w:right w:w="108" w:type="dxa"/>
            </w:tcMar>
            <w:vAlign w:val="center"/>
          </w:tcPr>
          <w:p w14:paraId="4A1B9887" w14:textId="77777777" w:rsidR="003A7BB0" w:rsidRPr="004030C4" w:rsidRDefault="003A7BB0" w:rsidP="008B521D">
            <w:pPr>
              <w:jc w:val="center"/>
              <w:rPr>
                <w:rFonts w:ascii="Calibri" w:hAnsi="Calibri" w:cs="Calibri"/>
                <w:color w:val="FF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1FB7610A" w14:textId="77777777" w:rsidR="003A7BB0" w:rsidRPr="004030C4" w:rsidRDefault="003A7BB0" w:rsidP="008B521D">
            <w:pPr>
              <w:jc w:val="center"/>
              <w:rPr>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tcPr>
          <w:p w14:paraId="591288FC"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71E08E9"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1C5D70C2" w14:textId="77777777" w:rsidTr="008B521D">
        <w:trPr>
          <w:trHeight w:val="342"/>
        </w:trPr>
        <w:tc>
          <w:tcPr>
            <w:tcW w:w="510" w:type="pct"/>
            <w:vMerge/>
            <w:tcBorders>
              <w:left w:val="single" w:sz="8" w:space="0" w:color="FFFFFF"/>
              <w:bottom w:val="single" w:sz="8" w:space="0" w:color="FFFFFF"/>
              <w:right w:val="single" w:sz="8" w:space="0" w:color="FFFFFF"/>
            </w:tcBorders>
            <w:vAlign w:val="center"/>
          </w:tcPr>
          <w:p w14:paraId="792B4F76" w14:textId="77777777" w:rsidR="003A7BB0" w:rsidRPr="004030C4" w:rsidRDefault="003A7BB0" w:rsidP="008B521D">
            <w:pPr>
              <w:rPr>
                <w:rFonts w:ascii="Arial" w:hAnsi="Arial" w:cs="Arial"/>
                <w:sz w:val="20"/>
                <w:szCs w:val="20"/>
              </w:rPr>
            </w:pPr>
          </w:p>
        </w:tc>
        <w:tc>
          <w:tcPr>
            <w:tcW w:w="398"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0D946811" w14:textId="77777777" w:rsidR="003A7BB0" w:rsidRPr="004030C4" w:rsidRDefault="003A7BB0" w:rsidP="008B521D">
            <w:pPr>
              <w:jc w:val="center"/>
              <w:rPr>
                <w:color w:val="000000"/>
                <w:kern w:val="24"/>
                <w:sz w:val="20"/>
                <w:szCs w:val="20"/>
                <w:highlight w:val="yellow"/>
              </w:rPr>
            </w:pPr>
          </w:p>
        </w:tc>
        <w:tc>
          <w:tcPr>
            <w:tcW w:w="666"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116913F1" w14:textId="77777777" w:rsidR="003A7BB0" w:rsidRPr="004030C4" w:rsidRDefault="003A7BB0" w:rsidP="008B521D">
            <w:pPr>
              <w:jc w:val="center"/>
              <w:rPr>
                <w:color w:val="000000"/>
                <w:kern w:val="24"/>
                <w:sz w:val="20"/>
                <w:szCs w:val="20"/>
                <w:highlight w:val="yellow"/>
              </w:rPr>
            </w:pPr>
          </w:p>
        </w:tc>
        <w:tc>
          <w:tcPr>
            <w:tcW w:w="788"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072ECE22" w14:textId="77777777" w:rsidR="003A7BB0" w:rsidRPr="004030C4" w:rsidRDefault="003A7BB0" w:rsidP="008B521D">
            <w:pPr>
              <w:jc w:val="center"/>
              <w:rPr>
                <w:color w:val="000000"/>
                <w:kern w:val="24"/>
                <w:sz w:val="20"/>
                <w:szCs w:val="20"/>
                <w:highlight w:val="yellow"/>
              </w:rPr>
            </w:pPr>
          </w:p>
        </w:tc>
        <w:tc>
          <w:tcPr>
            <w:tcW w:w="646" w:type="pct"/>
            <w:tcBorders>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29A6B011" w14:textId="77777777" w:rsidR="003A7BB0" w:rsidRPr="004030C4" w:rsidRDefault="003A7BB0" w:rsidP="008B521D">
            <w:pPr>
              <w:rPr>
                <w:rFonts w:ascii="Arial" w:hAnsi="Arial" w:cs="Arial"/>
                <w:sz w:val="20"/>
                <w:szCs w:val="20"/>
              </w:rPr>
            </w:pPr>
          </w:p>
        </w:tc>
        <w:tc>
          <w:tcPr>
            <w:tcW w:w="789" w:type="pct"/>
            <w:tcBorders>
              <w:top w:val="single" w:sz="8" w:space="0" w:color="FFFFFF"/>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7ABD3B1D" w14:textId="77777777" w:rsidR="003A7BB0" w:rsidRPr="004030C4" w:rsidRDefault="003A7BB0" w:rsidP="008B521D">
            <w:pPr>
              <w:jc w:val="center"/>
              <w:rPr>
                <w:color w:val="000000"/>
                <w:kern w:val="24"/>
                <w:sz w:val="20"/>
                <w:szCs w:val="20"/>
                <w:highlight w:val="yellow"/>
              </w:rPr>
            </w:pPr>
            <w:r w:rsidRPr="004030C4">
              <w:rPr>
                <w:color w:val="000000"/>
                <w:kern w:val="24"/>
                <w:sz w:val="20"/>
                <w:szCs w:val="20"/>
              </w:rPr>
              <w:t>Multi=N.A.</w:t>
            </w:r>
          </w:p>
        </w:tc>
        <w:tc>
          <w:tcPr>
            <w:tcW w:w="502" w:type="pct"/>
            <w:tcBorders>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4891B78E" w14:textId="77777777" w:rsidR="003A7BB0" w:rsidRPr="004030C4" w:rsidRDefault="003A7BB0" w:rsidP="008B521D">
            <w:pPr>
              <w:jc w:val="center"/>
              <w:rPr>
                <w:color w:val="000000"/>
                <w:kern w:val="24"/>
                <w:sz w:val="20"/>
                <w:szCs w:val="20"/>
              </w:rPr>
            </w:pP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193B8B58"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64E4B8E6" w14:textId="77777777" w:rsidTr="008B521D">
        <w:trPr>
          <w:trHeight w:val="420"/>
        </w:trPr>
        <w:tc>
          <w:tcPr>
            <w:tcW w:w="510" w:type="pct"/>
            <w:vMerge w:val="restart"/>
            <w:tcBorders>
              <w:top w:val="single" w:sz="8"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47BB8862"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w:t>
            </w:r>
            <w:proofErr w:type="spellStart"/>
            <w:r w:rsidRPr="004030C4">
              <w:rPr>
                <w:rFonts w:ascii="Calibri" w:hAnsi="Calibri" w:cs="Calibri"/>
                <w:b/>
                <w:bCs/>
                <w:color w:val="FFFFFF"/>
                <w:kern w:val="24"/>
                <w:sz w:val="20"/>
                <w:szCs w:val="20"/>
              </w:rPr>
              <w:t>cbcs</w:t>
            </w:r>
            <w:proofErr w:type="spellEnd"/>
            <w:r w:rsidRPr="004030C4">
              <w:rPr>
                <w:rFonts w:ascii="Calibri" w:hAnsi="Calibri" w:cs="Calibri"/>
                <w:b/>
                <w:bCs/>
                <w:color w:val="FFFFFF"/>
                <w:kern w:val="24"/>
                <w:sz w:val="20"/>
                <w:szCs w:val="20"/>
              </w:rPr>
              <w:t>’ CBC</w:t>
            </w:r>
          </w:p>
          <w:p w14:paraId="006C0381"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(10.4)</w:t>
            </w:r>
          </w:p>
        </w:tc>
        <w:tc>
          <w:tcPr>
            <w:tcW w:w="398"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4ACF0E8E" w14:textId="77777777" w:rsidR="003A7BB0" w:rsidRPr="004030C4" w:rsidRDefault="003A7BB0" w:rsidP="008B521D">
            <w:pPr>
              <w:jc w:val="center"/>
              <w:rPr>
                <w:color w:val="000000"/>
                <w:kern w:val="24"/>
                <w:sz w:val="20"/>
                <w:szCs w:val="20"/>
              </w:rPr>
            </w:pPr>
            <w:r w:rsidRPr="004030C4">
              <w:rPr>
                <w:color w:val="000000"/>
                <w:kern w:val="24"/>
                <w:sz w:val="20"/>
                <w:szCs w:val="20"/>
              </w:rPr>
              <w:t>Yes</w:t>
            </w:r>
          </w:p>
          <w:p w14:paraId="046E3B40" w14:textId="77777777" w:rsidR="003A7BB0" w:rsidRPr="004030C4" w:rsidRDefault="003A7BB0" w:rsidP="008B521D">
            <w:pPr>
              <w:jc w:val="center"/>
              <w:rPr>
                <w:rFonts w:ascii="Calibri" w:hAnsi="Calibri" w:cs="Calibri"/>
                <w:color w:val="000000"/>
                <w:kern w:val="24"/>
                <w:sz w:val="20"/>
                <w:szCs w:val="20"/>
              </w:rPr>
            </w:pPr>
            <w:r w:rsidRPr="004030C4">
              <w:rPr>
                <w:color w:val="000000"/>
                <w:kern w:val="24"/>
                <w:sz w:val="20"/>
                <w:szCs w:val="20"/>
              </w:rPr>
              <w:t>(v1)</w:t>
            </w:r>
          </w:p>
        </w:tc>
        <w:tc>
          <w:tcPr>
            <w:tcW w:w="666" w:type="pct"/>
            <w:vMerge w:val="restart"/>
            <w:tcBorders>
              <w:top w:val="single" w:sz="8" w:space="0" w:color="FFFFFF"/>
              <w:left w:val="single" w:sz="8" w:space="0" w:color="FFFFFF"/>
              <w:right w:val="single" w:sz="8" w:space="0" w:color="FFFFFF"/>
            </w:tcBorders>
            <w:shd w:val="clear" w:color="auto" w:fill="C5E0B3" w:themeFill="accent6" w:themeFillTint="66"/>
            <w:vAlign w:val="center"/>
          </w:tcPr>
          <w:p w14:paraId="13E3C724" w14:textId="77777777" w:rsidR="003A7BB0" w:rsidRPr="004030C4" w:rsidRDefault="003A7BB0" w:rsidP="008B521D">
            <w:pPr>
              <w:jc w:val="center"/>
              <w:rPr>
                <w:rFonts w:ascii="Calibri" w:hAnsi="Calibri" w:cs="Calibri"/>
                <w:color w:val="000000"/>
                <w:kern w:val="24"/>
                <w:sz w:val="20"/>
                <w:szCs w:val="20"/>
                <w:highlight w:val="yellow"/>
              </w:rPr>
            </w:pPr>
            <w:r w:rsidRPr="004030C4">
              <w:rPr>
                <w:rFonts w:ascii="Calibri" w:hAnsi="Calibri" w:cs="Calibri"/>
                <w:color w:val="000000"/>
                <w:kern w:val="24"/>
                <w:sz w:val="20"/>
                <w:szCs w:val="20"/>
              </w:rPr>
              <w:t xml:space="preserve">No </w:t>
            </w:r>
          </w:p>
          <w:p w14:paraId="245B6F18" w14:textId="77777777" w:rsidR="003A7BB0" w:rsidRPr="004030C4" w:rsidRDefault="003A7BB0" w:rsidP="008B521D">
            <w:pPr>
              <w:jc w:val="center"/>
              <w:rPr>
                <w:rFonts w:ascii="Calibri" w:hAnsi="Calibri" w:cs="Calibri"/>
                <w:color w:val="000000"/>
                <w:kern w:val="24"/>
                <w:sz w:val="20"/>
                <w:szCs w:val="20"/>
                <w:highlight w:val="yellow"/>
              </w:rPr>
            </w:pPr>
          </w:p>
        </w:tc>
        <w:tc>
          <w:tcPr>
            <w:tcW w:w="788"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62C1BC5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Partial (NAL or other)</w:t>
            </w:r>
          </w:p>
        </w:tc>
        <w:tc>
          <w:tcPr>
            <w:tcW w:w="646"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3D634087"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(9.5)</w:t>
            </w: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23AF5C9A"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Single (+non NAL)</w:t>
            </w: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hideMark/>
          </w:tcPr>
          <w:p w14:paraId="19804675"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691BA70E"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(10.4)</w:t>
            </w:r>
          </w:p>
        </w:tc>
      </w:tr>
      <w:tr w:rsidR="003A7BB0" w:rsidRPr="004030C4" w14:paraId="0AD11E71" w14:textId="77777777" w:rsidTr="008B521D">
        <w:trPr>
          <w:trHeight w:val="182"/>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35963037"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5DC46D98"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C5E0B3" w:themeFill="accent6" w:themeFillTint="66"/>
            <w:vAlign w:val="center"/>
          </w:tcPr>
          <w:p w14:paraId="53AD4239"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38D27506"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7CE04BBB"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43C63BFF"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26F8713E"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241D1591"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5D45D3B3" w14:textId="77777777" w:rsidTr="008B521D">
        <w:trPr>
          <w:trHeight w:val="420"/>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13898276"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1D5E9F31"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C5E0B3" w:themeFill="accent6" w:themeFillTint="66"/>
            <w:vAlign w:val="center"/>
          </w:tcPr>
          <w:p w14:paraId="520DE8BA"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right w:val="single" w:sz="8" w:space="0" w:color="FFFFFF"/>
            </w:tcBorders>
            <w:shd w:val="clear" w:color="auto" w:fill="CFD5EA"/>
            <w:tcMar>
              <w:top w:w="15" w:type="dxa"/>
              <w:left w:w="108" w:type="dxa"/>
              <w:bottom w:w="0" w:type="dxa"/>
              <w:right w:w="108" w:type="dxa"/>
            </w:tcMar>
            <w:vAlign w:val="center"/>
          </w:tcPr>
          <w:p w14:paraId="7AA5FDCF"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D06F106"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val="restart"/>
            <w:tcBorders>
              <w:top w:val="single" w:sz="8" w:space="0" w:color="FFFFFF"/>
              <w:left w:val="single" w:sz="8" w:space="0" w:color="FFFFFF"/>
              <w:right w:val="single" w:sz="8" w:space="0" w:color="FFFFFF"/>
            </w:tcBorders>
            <w:shd w:val="clear" w:color="auto" w:fill="CFD5EA"/>
            <w:tcMar>
              <w:top w:w="15" w:type="dxa"/>
              <w:left w:w="108" w:type="dxa"/>
              <w:bottom w:w="0" w:type="dxa"/>
              <w:right w:w="108" w:type="dxa"/>
            </w:tcMar>
            <w:vAlign w:val="center"/>
          </w:tcPr>
          <w:p w14:paraId="1E595291"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Multi (+non NAL)</w:t>
            </w:r>
          </w:p>
        </w:tc>
        <w:tc>
          <w:tcPr>
            <w:tcW w:w="502" w:type="pct"/>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63C140EB"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07E452B6"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3471D01C" w14:textId="77777777" w:rsidTr="008B521D">
        <w:trPr>
          <w:trHeight w:val="137"/>
        </w:trPr>
        <w:tc>
          <w:tcPr>
            <w:tcW w:w="510" w:type="pct"/>
            <w:vMerge/>
            <w:tcBorders>
              <w:left w:val="single" w:sz="8" w:space="0" w:color="FFFFFF"/>
              <w:right w:val="single" w:sz="8" w:space="0" w:color="FFFFFF"/>
            </w:tcBorders>
            <w:shd w:val="clear" w:color="auto" w:fill="4472C4"/>
            <w:tcMar>
              <w:top w:w="15" w:type="dxa"/>
              <w:left w:w="108" w:type="dxa"/>
              <w:bottom w:w="0" w:type="dxa"/>
              <w:right w:w="108" w:type="dxa"/>
            </w:tcMar>
            <w:vAlign w:val="center"/>
          </w:tcPr>
          <w:p w14:paraId="5AD77416"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168D45B7" w14:textId="77777777" w:rsidR="003A7BB0" w:rsidRPr="004030C4" w:rsidRDefault="003A7BB0" w:rsidP="008B521D">
            <w:pPr>
              <w:jc w:val="center"/>
              <w:rPr>
                <w:color w:val="000000"/>
                <w:kern w:val="24"/>
                <w:sz w:val="20"/>
                <w:szCs w:val="20"/>
              </w:rPr>
            </w:pPr>
          </w:p>
        </w:tc>
        <w:tc>
          <w:tcPr>
            <w:tcW w:w="666" w:type="pct"/>
            <w:vMerge/>
            <w:tcBorders>
              <w:left w:val="single" w:sz="8" w:space="0" w:color="FFFFFF"/>
              <w:right w:val="single" w:sz="8" w:space="0" w:color="FFFFFF"/>
            </w:tcBorders>
            <w:shd w:val="clear" w:color="auto" w:fill="C5E0B3" w:themeFill="accent6" w:themeFillTint="66"/>
            <w:vAlign w:val="center"/>
          </w:tcPr>
          <w:p w14:paraId="44B8292A"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68100620"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9C7D99C" w14:textId="77777777" w:rsidR="003A7BB0" w:rsidRPr="004030C4" w:rsidRDefault="003A7BB0" w:rsidP="008B521D">
            <w:pPr>
              <w:jc w:val="center"/>
              <w:rPr>
                <w:rFonts w:ascii="Calibri" w:hAnsi="Calibri" w:cs="Calibri"/>
                <w:color w:val="000000"/>
                <w:kern w:val="24"/>
                <w:sz w:val="20"/>
                <w:szCs w:val="20"/>
                <w:highlight w:val="yellow"/>
              </w:rPr>
            </w:pPr>
          </w:p>
        </w:tc>
        <w:tc>
          <w:tcPr>
            <w:tcW w:w="789"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12F4034D" w14:textId="77777777" w:rsidR="003A7BB0" w:rsidRPr="004030C4" w:rsidRDefault="003A7BB0" w:rsidP="008B521D">
            <w:pPr>
              <w:jc w:val="center"/>
              <w:rPr>
                <w:rFonts w:ascii="Calibri" w:hAnsi="Calibri" w:cs="Calibri"/>
                <w:color w:val="000000"/>
                <w:kern w:val="24"/>
                <w:sz w:val="20"/>
                <w:szCs w:val="20"/>
              </w:rPr>
            </w:pPr>
          </w:p>
        </w:tc>
        <w:tc>
          <w:tcPr>
            <w:tcW w:w="502" w:type="pct"/>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tcPr>
          <w:p w14:paraId="362F5B58"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51D0058D"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432E28CC" w14:textId="77777777" w:rsidTr="008B521D">
        <w:trPr>
          <w:trHeight w:val="540"/>
        </w:trPr>
        <w:tc>
          <w:tcPr>
            <w:tcW w:w="510" w:type="pct"/>
            <w:vMerge/>
            <w:tcBorders>
              <w:left w:val="single" w:sz="8" w:space="0" w:color="FFFFFF"/>
              <w:right w:val="single" w:sz="8" w:space="0" w:color="FFFFFF"/>
            </w:tcBorders>
            <w:vAlign w:val="center"/>
            <w:hideMark/>
          </w:tcPr>
          <w:p w14:paraId="0D498C81"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599FEB88" w14:textId="77777777" w:rsidR="003A7BB0" w:rsidRPr="004030C4" w:rsidRDefault="003A7BB0" w:rsidP="008B521D">
            <w:pPr>
              <w:jc w:val="center"/>
              <w:rPr>
                <w:rFonts w:ascii="Calibri" w:hAnsi="Calibri" w:cs="Calibri"/>
                <w:color w:val="000000"/>
                <w:kern w:val="24"/>
                <w:sz w:val="20"/>
                <w:szCs w:val="20"/>
                <w:highlight w:val="yellow"/>
              </w:rPr>
            </w:pPr>
          </w:p>
        </w:tc>
        <w:tc>
          <w:tcPr>
            <w:tcW w:w="666" w:type="pct"/>
            <w:vMerge/>
            <w:tcBorders>
              <w:left w:val="single" w:sz="8" w:space="0" w:color="FFFFFF"/>
              <w:right w:val="single" w:sz="8" w:space="0" w:color="FFFFFF"/>
            </w:tcBorders>
            <w:shd w:val="clear" w:color="auto" w:fill="C5E0B3" w:themeFill="accent6" w:themeFillTint="66"/>
            <w:vAlign w:val="center"/>
          </w:tcPr>
          <w:p w14:paraId="671BA2DC" w14:textId="77777777" w:rsidR="003A7BB0" w:rsidRPr="004030C4" w:rsidRDefault="003A7BB0" w:rsidP="008B521D">
            <w:pPr>
              <w:jc w:val="center"/>
              <w:rPr>
                <w:rFonts w:ascii="Calibri" w:hAnsi="Calibri" w:cs="Calibri"/>
                <w:color w:val="000000"/>
                <w:kern w:val="24"/>
                <w:sz w:val="20"/>
                <w:szCs w:val="20"/>
                <w:highlight w:val="yellow"/>
              </w:rPr>
            </w:pP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2A43C5B0" w14:textId="77777777" w:rsidR="003A7BB0" w:rsidRPr="00F10C63" w:rsidRDefault="003A7BB0" w:rsidP="008B521D">
            <w:pPr>
              <w:jc w:val="center"/>
              <w:rPr>
                <w:rFonts w:ascii="Arial" w:hAnsi="Arial"/>
                <w:sz w:val="20"/>
              </w:rPr>
            </w:pPr>
            <w:r w:rsidRPr="004030C4">
              <w:rPr>
                <w:rFonts w:ascii="Calibri" w:hAnsi="Calibri" w:cs="Calibri"/>
                <w:color w:val="000000"/>
                <w:kern w:val="24"/>
                <w:sz w:val="20"/>
                <w:szCs w:val="20"/>
              </w:rPr>
              <w:t>Whole block full sample</w:t>
            </w:r>
          </w:p>
          <w:p w14:paraId="0503BCC5" w14:textId="77777777" w:rsidR="003A7BB0" w:rsidRPr="00F10C63" w:rsidRDefault="003A7BB0" w:rsidP="008B521D">
            <w:pPr>
              <w:jc w:val="center"/>
              <w:rPr>
                <w:rFonts w:ascii="Arial" w:hAnsi="Arial"/>
                <w:sz w:val="20"/>
              </w:rPr>
            </w:pPr>
            <w:r w:rsidRPr="00F10C63">
              <w:rPr>
                <w:color w:val="000000"/>
                <w:kern w:val="24"/>
                <w:sz w:val="20"/>
              </w:rPr>
              <w:t>(</w:t>
            </w:r>
            <w:proofErr w:type="gramStart"/>
            <w:r w:rsidRPr="00F10C63">
              <w:rPr>
                <w:b/>
                <w:color w:val="000000"/>
                <w:kern w:val="24"/>
                <w:sz w:val="20"/>
              </w:rPr>
              <w:t>non</w:t>
            </w:r>
            <w:proofErr w:type="gramEnd"/>
            <w:r w:rsidRPr="00F10C63">
              <w:rPr>
                <w:b/>
                <w:color w:val="000000"/>
                <w:kern w:val="24"/>
                <w:sz w:val="20"/>
              </w:rPr>
              <w:t xml:space="preserve"> NAL</w:t>
            </w:r>
            <w:r w:rsidRPr="00F10C63">
              <w:rPr>
                <w:color w:val="000000"/>
                <w:kern w:val="24"/>
                <w:sz w:val="20"/>
              </w:rPr>
              <w:t>)</w:t>
            </w:r>
          </w:p>
        </w:tc>
        <w:tc>
          <w:tcPr>
            <w:tcW w:w="646"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B6D7E25"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(9.7) </w:t>
            </w: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328D5491"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Single</w:t>
            </w:r>
          </w:p>
        </w:tc>
        <w:tc>
          <w:tcPr>
            <w:tcW w:w="502" w:type="pct"/>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hideMark/>
          </w:tcPr>
          <w:p w14:paraId="72F21391" w14:textId="77777777" w:rsidR="003A7BB0" w:rsidRPr="004030C4" w:rsidRDefault="003A7BB0" w:rsidP="008B521D">
            <w:pPr>
              <w:jc w:val="center"/>
              <w:rPr>
                <w:rFonts w:ascii="Arial" w:hAnsi="Arial" w:cs="Arial"/>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hideMark/>
          </w:tcPr>
          <w:p w14:paraId="4BE59A29" w14:textId="77777777" w:rsidR="003A7BB0" w:rsidRPr="008655F2" w:rsidRDefault="003A7BB0" w:rsidP="008B521D">
            <w:pPr>
              <w:jc w:val="center"/>
              <w:rPr>
                <w:rFonts w:ascii="Calibri" w:hAnsi="Calibri" w:cs="Calibri"/>
                <w:color w:val="000000"/>
                <w:kern w:val="24"/>
                <w:sz w:val="20"/>
                <w:szCs w:val="20"/>
              </w:rPr>
            </w:pPr>
            <w:r w:rsidRPr="008655F2">
              <w:rPr>
                <w:rFonts w:ascii="Calibri" w:hAnsi="Calibri" w:cs="Calibri"/>
                <w:color w:val="000000"/>
                <w:kern w:val="24"/>
                <w:sz w:val="20"/>
                <w:szCs w:val="20"/>
              </w:rPr>
              <w:t>No</w:t>
            </w:r>
          </w:p>
          <w:p w14:paraId="4257F3BB" w14:textId="77777777" w:rsidR="003A7BB0" w:rsidRPr="004030C4" w:rsidRDefault="003A7BB0" w:rsidP="008B521D">
            <w:pPr>
              <w:jc w:val="center"/>
              <w:rPr>
                <w:rFonts w:ascii="Arial" w:hAnsi="Arial" w:cs="Arial"/>
                <w:sz w:val="20"/>
                <w:szCs w:val="20"/>
              </w:rPr>
            </w:pPr>
            <w:r w:rsidRPr="008655F2">
              <w:rPr>
                <w:rFonts w:ascii="Calibri" w:hAnsi="Calibri" w:cs="Calibri"/>
                <w:color w:val="000000"/>
                <w:kern w:val="24"/>
                <w:sz w:val="20"/>
                <w:szCs w:val="20"/>
              </w:rPr>
              <w:t>(SAI size is 0)</w:t>
            </w:r>
          </w:p>
        </w:tc>
      </w:tr>
      <w:tr w:rsidR="003A7BB0" w:rsidRPr="004030C4" w14:paraId="7FDD6430" w14:textId="77777777" w:rsidTr="008B521D">
        <w:trPr>
          <w:trHeight w:val="54"/>
        </w:trPr>
        <w:tc>
          <w:tcPr>
            <w:tcW w:w="510" w:type="pct"/>
            <w:vMerge/>
            <w:tcBorders>
              <w:left w:val="single" w:sz="8" w:space="0" w:color="FFFFFF"/>
              <w:right w:val="single" w:sz="8" w:space="0" w:color="FFFFFF"/>
            </w:tcBorders>
            <w:vAlign w:val="center"/>
          </w:tcPr>
          <w:p w14:paraId="5CDFE81C" w14:textId="77777777" w:rsidR="003A7BB0" w:rsidRPr="004030C4" w:rsidRDefault="003A7BB0" w:rsidP="008B521D">
            <w:pPr>
              <w:rPr>
                <w:rFonts w:ascii="Arial" w:hAnsi="Arial" w:cs="Arial"/>
                <w:sz w:val="20"/>
                <w:szCs w:val="20"/>
              </w:rPr>
            </w:pPr>
          </w:p>
        </w:tc>
        <w:tc>
          <w:tcPr>
            <w:tcW w:w="398" w:type="pct"/>
            <w:vMerge/>
            <w:tcBorders>
              <w:left w:val="single" w:sz="8" w:space="0" w:color="FFFFFF"/>
              <w:right w:val="single" w:sz="8" w:space="0" w:color="FFFFFF"/>
            </w:tcBorders>
            <w:shd w:val="clear" w:color="auto" w:fill="DBDBDB" w:themeFill="accent3" w:themeFillTint="66"/>
            <w:vAlign w:val="center"/>
          </w:tcPr>
          <w:p w14:paraId="14D85763" w14:textId="77777777" w:rsidR="003A7BB0" w:rsidRPr="004030C4" w:rsidRDefault="003A7BB0" w:rsidP="008B521D">
            <w:pPr>
              <w:jc w:val="center"/>
              <w:rPr>
                <w:rFonts w:ascii="Calibri" w:hAnsi="Calibri" w:cs="Calibri"/>
                <w:color w:val="000000"/>
                <w:kern w:val="24"/>
                <w:sz w:val="20"/>
                <w:szCs w:val="20"/>
                <w:highlight w:val="yellow"/>
              </w:rPr>
            </w:pPr>
          </w:p>
        </w:tc>
        <w:tc>
          <w:tcPr>
            <w:tcW w:w="666" w:type="pct"/>
            <w:vMerge/>
            <w:tcBorders>
              <w:left w:val="single" w:sz="8" w:space="0" w:color="FFFFFF"/>
              <w:right w:val="single" w:sz="8" w:space="0" w:color="FFFFFF"/>
            </w:tcBorders>
            <w:shd w:val="clear" w:color="auto" w:fill="C5E0B3" w:themeFill="accent6" w:themeFillTint="66"/>
            <w:vAlign w:val="center"/>
          </w:tcPr>
          <w:p w14:paraId="4A9D22F1" w14:textId="77777777" w:rsidR="003A7BB0" w:rsidRPr="004030C4" w:rsidRDefault="003A7BB0" w:rsidP="008B521D">
            <w:pPr>
              <w:jc w:val="center"/>
              <w:rPr>
                <w:rFonts w:ascii="Calibri" w:hAnsi="Calibri" w:cs="Calibri"/>
                <w:color w:val="000000"/>
                <w:kern w:val="24"/>
                <w:sz w:val="20"/>
                <w:szCs w:val="20"/>
                <w:highlight w:val="yellow"/>
              </w:rPr>
            </w:pPr>
          </w:p>
        </w:tc>
        <w:tc>
          <w:tcPr>
            <w:tcW w:w="788" w:type="pct"/>
            <w:vMerge/>
            <w:tcBorders>
              <w:left w:val="single" w:sz="8" w:space="0" w:color="FFFFFF"/>
              <w:right w:val="single" w:sz="8" w:space="0" w:color="FFFFFF"/>
            </w:tcBorders>
            <w:shd w:val="clear" w:color="auto" w:fill="E9EBF5"/>
            <w:tcMar>
              <w:top w:w="15" w:type="dxa"/>
              <w:left w:w="108" w:type="dxa"/>
              <w:bottom w:w="0" w:type="dxa"/>
              <w:right w:w="108" w:type="dxa"/>
            </w:tcMar>
            <w:vAlign w:val="center"/>
          </w:tcPr>
          <w:p w14:paraId="09525750" w14:textId="77777777" w:rsidR="003A7BB0" w:rsidRPr="004030C4" w:rsidRDefault="003A7BB0" w:rsidP="008B521D">
            <w:pPr>
              <w:jc w:val="center"/>
              <w:rPr>
                <w:rFonts w:ascii="Calibri" w:hAnsi="Calibri" w:cs="Calibri"/>
                <w:color w:val="000000"/>
                <w:kern w:val="24"/>
                <w:sz w:val="20"/>
                <w:szCs w:val="20"/>
              </w:rPr>
            </w:pPr>
          </w:p>
        </w:tc>
        <w:tc>
          <w:tcPr>
            <w:tcW w:w="646" w:type="pct"/>
            <w:vMerge/>
            <w:tcBorders>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36EC50C9" w14:textId="77777777" w:rsidR="003A7BB0" w:rsidRPr="004030C4" w:rsidRDefault="003A7BB0" w:rsidP="008B521D">
            <w:pPr>
              <w:jc w:val="center"/>
              <w:rPr>
                <w:rFonts w:ascii="Calibri" w:hAnsi="Calibri" w:cs="Calibri"/>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22E3F5C1" w14:textId="77777777" w:rsidR="003A7BB0" w:rsidRPr="004030C4" w:rsidRDefault="003A7BB0" w:rsidP="008B521D">
            <w:pPr>
              <w:jc w:val="center"/>
              <w:rPr>
                <w:rFonts w:ascii="Calibri" w:hAnsi="Calibri" w:cs="Calibri"/>
                <w:color w:val="000000"/>
                <w:kern w:val="24"/>
                <w:sz w:val="20"/>
                <w:szCs w:val="20"/>
              </w:rPr>
            </w:pPr>
          </w:p>
        </w:tc>
        <w:tc>
          <w:tcPr>
            <w:tcW w:w="502" w:type="pct"/>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1E57B293"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tcPr>
          <w:p w14:paraId="256A737E" w14:textId="77777777" w:rsidR="003A7BB0" w:rsidRPr="004030C4" w:rsidRDefault="003A7BB0" w:rsidP="008B521D">
            <w:pPr>
              <w:jc w:val="center"/>
              <w:rPr>
                <w:rFonts w:ascii="Calibri" w:hAnsi="Calibri" w:cs="Calibri"/>
                <w:color w:val="000000"/>
                <w:kern w:val="24"/>
                <w:sz w:val="20"/>
                <w:szCs w:val="20"/>
              </w:rPr>
            </w:pPr>
          </w:p>
        </w:tc>
      </w:tr>
      <w:tr w:rsidR="003A7BB0" w:rsidRPr="004030C4" w14:paraId="4A1E1AAD" w14:textId="77777777" w:rsidTr="008B521D">
        <w:trPr>
          <w:trHeight w:val="371"/>
        </w:trPr>
        <w:tc>
          <w:tcPr>
            <w:tcW w:w="510" w:type="pct"/>
            <w:vMerge/>
            <w:tcBorders>
              <w:left w:val="single" w:sz="8" w:space="0" w:color="FFFFFF"/>
              <w:bottom w:val="single" w:sz="8" w:space="0" w:color="FFFFFF"/>
              <w:right w:val="single" w:sz="8" w:space="0" w:color="FFFFFF"/>
            </w:tcBorders>
            <w:vAlign w:val="center"/>
            <w:hideMark/>
          </w:tcPr>
          <w:p w14:paraId="6B598736" w14:textId="77777777" w:rsidR="003A7BB0" w:rsidRPr="004030C4" w:rsidRDefault="003A7BB0" w:rsidP="008B521D">
            <w:pPr>
              <w:rPr>
                <w:rFonts w:ascii="Arial" w:hAnsi="Arial" w:cs="Arial"/>
                <w:sz w:val="20"/>
                <w:szCs w:val="20"/>
              </w:rPr>
            </w:pPr>
          </w:p>
        </w:tc>
        <w:tc>
          <w:tcPr>
            <w:tcW w:w="398"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64A51388" w14:textId="77777777" w:rsidR="003A7BB0" w:rsidRPr="004030C4" w:rsidRDefault="003A7BB0" w:rsidP="008B521D">
            <w:pPr>
              <w:jc w:val="center"/>
              <w:rPr>
                <w:color w:val="000000"/>
                <w:kern w:val="24"/>
                <w:sz w:val="20"/>
                <w:szCs w:val="20"/>
              </w:rPr>
            </w:pPr>
          </w:p>
        </w:tc>
        <w:tc>
          <w:tcPr>
            <w:tcW w:w="666" w:type="pct"/>
            <w:vMerge/>
            <w:tcBorders>
              <w:left w:val="single" w:sz="8" w:space="0" w:color="FFFFFF"/>
              <w:bottom w:val="single" w:sz="8" w:space="0" w:color="FFFFFF"/>
              <w:right w:val="single" w:sz="8" w:space="0" w:color="FFFFFF"/>
            </w:tcBorders>
            <w:shd w:val="clear" w:color="auto" w:fill="C5E0B3" w:themeFill="accent6" w:themeFillTint="66"/>
            <w:vAlign w:val="center"/>
          </w:tcPr>
          <w:p w14:paraId="2BEB3E6B" w14:textId="77777777" w:rsidR="003A7BB0" w:rsidRPr="004030C4" w:rsidRDefault="003A7BB0" w:rsidP="008B521D">
            <w:pPr>
              <w:jc w:val="center"/>
              <w:rPr>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CFD5EA"/>
            <w:tcMar>
              <w:top w:w="15" w:type="dxa"/>
              <w:left w:w="108" w:type="dxa"/>
              <w:bottom w:w="0" w:type="dxa"/>
              <w:right w:w="108" w:type="dxa"/>
            </w:tcMar>
            <w:vAlign w:val="center"/>
            <w:hideMark/>
          </w:tcPr>
          <w:p w14:paraId="7AC66BEE" w14:textId="77777777" w:rsidR="003A7BB0" w:rsidRPr="004030C4" w:rsidRDefault="003A7BB0" w:rsidP="008B521D">
            <w:pPr>
              <w:jc w:val="center"/>
              <w:rPr>
                <w:rFonts w:ascii="Arial" w:hAnsi="Arial" w:cs="Arial"/>
                <w:sz w:val="20"/>
                <w:szCs w:val="20"/>
              </w:rPr>
            </w:pPr>
          </w:p>
        </w:tc>
        <w:tc>
          <w:tcPr>
            <w:tcW w:w="646"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29277A3B" w14:textId="77777777" w:rsidR="003A7BB0" w:rsidRPr="004030C4" w:rsidRDefault="003A7BB0" w:rsidP="008B521D">
            <w:pPr>
              <w:rPr>
                <w:rFonts w:ascii="Arial" w:hAnsi="Arial" w:cs="Arial"/>
                <w:sz w:val="20"/>
                <w:szCs w:val="20"/>
              </w:rPr>
            </w:pPr>
          </w:p>
        </w:tc>
        <w:tc>
          <w:tcPr>
            <w:tcW w:w="789" w:type="pct"/>
            <w:tcBorders>
              <w:top w:val="single" w:sz="8" w:space="0" w:color="FFFFFF"/>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hideMark/>
          </w:tcPr>
          <w:p w14:paraId="6A88EB25" w14:textId="77777777" w:rsidR="003A7BB0" w:rsidRPr="004030C4" w:rsidRDefault="003A7BB0" w:rsidP="008B521D">
            <w:pPr>
              <w:jc w:val="center"/>
              <w:rPr>
                <w:rFonts w:ascii="Arial" w:hAnsi="Arial" w:cs="Arial"/>
                <w:sz w:val="20"/>
                <w:szCs w:val="20"/>
              </w:rPr>
            </w:pPr>
            <w:r w:rsidRPr="004030C4">
              <w:rPr>
                <w:color w:val="000000"/>
                <w:kern w:val="24"/>
                <w:sz w:val="20"/>
                <w:szCs w:val="20"/>
              </w:rPr>
              <w:t>Multi=N.A</w:t>
            </w:r>
          </w:p>
        </w:tc>
        <w:tc>
          <w:tcPr>
            <w:tcW w:w="502" w:type="pct"/>
            <w:tcBorders>
              <w:top w:val="single" w:sz="8" w:space="0" w:color="FFFFFF"/>
              <w:left w:val="single" w:sz="8" w:space="0" w:color="FFFFFF"/>
              <w:bottom w:val="single" w:sz="8" w:space="0" w:color="FFFFFF"/>
              <w:right w:val="single" w:sz="8" w:space="0" w:color="FFFFFF"/>
            </w:tcBorders>
            <w:shd w:val="clear" w:color="auto" w:fill="F7CAAC" w:themeFill="accent2" w:themeFillTint="66"/>
            <w:tcMar>
              <w:top w:w="15" w:type="dxa"/>
              <w:left w:w="108" w:type="dxa"/>
              <w:bottom w:w="0" w:type="dxa"/>
              <w:right w:w="108" w:type="dxa"/>
            </w:tcMar>
            <w:vAlign w:val="center"/>
            <w:hideMark/>
          </w:tcPr>
          <w:p w14:paraId="21B1CFBF" w14:textId="77777777" w:rsidR="003A7BB0" w:rsidRPr="004030C4" w:rsidRDefault="003A7BB0" w:rsidP="008B521D">
            <w:pPr>
              <w:rPr>
                <w:rFonts w:ascii="Arial" w:hAnsi="Arial" w:cs="Arial"/>
                <w:sz w:val="20"/>
                <w:szCs w:val="20"/>
              </w:rPr>
            </w:pPr>
          </w:p>
        </w:tc>
        <w:tc>
          <w:tcPr>
            <w:tcW w:w="700" w:type="pct"/>
            <w:tcBorders>
              <w:top w:val="single" w:sz="8" w:space="0" w:color="FFFFFF"/>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3D7B9C0B"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Yes (10.4)</w:t>
            </w:r>
          </w:p>
        </w:tc>
      </w:tr>
      <w:tr w:rsidR="003A7BB0" w:rsidRPr="004030C4" w14:paraId="2E58F9B3" w14:textId="77777777" w:rsidTr="008B521D">
        <w:trPr>
          <w:trHeight w:val="420"/>
        </w:trPr>
        <w:tc>
          <w:tcPr>
            <w:tcW w:w="510" w:type="pct"/>
            <w:vMerge w:val="restart"/>
            <w:tcBorders>
              <w:top w:val="single" w:sz="8" w:space="0" w:color="FFFFFF"/>
              <w:left w:val="single" w:sz="8" w:space="0" w:color="FFFFFF"/>
              <w:right w:val="single" w:sz="8" w:space="0" w:color="FFFFFF"/>
            </w:tcBorders>
            <w:shd w:val="clear" w:color="auto" w:fill="4472C4"/>
            <w:tcMar>
              <w:top w:w="15" w:type="dxa"/>
              <w:left w:w="108" w:type="dxa"/>
              <w:bottom w:w="0" w:type="dxa"/>
              <w:right w:w="108" w:type="dxa"/>
            </w:tcMar>
            <w:vAlign w:val="center"/>
            <w:hideMark/>
          </w:tcPr>
          <w:p w14:paraId="7FF24007" w14:textId="77777777" w:rsidR="003A7BB0" w:rsidRPr="004030C4" w:rsidRDefault="003A7BB0" w:rsidP="008B521D">
            <w:pPr>
              <w:jc w:val="center"/>
              <w:rPr>
                <w:rFonts w:ascii="Calibri" w:hAnsi="Calibri" w:cs="Calibri"/>
                <w:b/>
                <w:bCs/>
                <w:color w:val="FFFFFF"/>
                <w:kern w:val="24"/>
                <w:sz w:val="20"/>
                <w:szCs w:val="20"/>
              </w:rPr>
            </w:pPr>
            <w:r w:rsidRPr="004030C4">
              <w:rPr>
                <w:rFonts w:ascii="Calibri" w:hAnsi="Calibri" w:cs="Calibri"/>
                <w:b/>
                <w:bCs/>
                <w:color w:val="FFFFFF"/>
                <w:kern w:val="24"/>
                <w:sz w:val="20"/>
                <w:szCs w:val="20"/>
              </w:rPr>
              <w:t>‘sve1’ CTR</w:t>
            </w:r>
          </w:p>
          <w:p w14:paraId="0B8F3CF0" w14:textId="77777777" w:rsidR="003A7BB0" w:rsidRPr="004030C4" w:rsidRDefault="003A7BB0" w:rsidP="008B521D">
            <w:pPr>
              <w:jc w:val="center"/>
              <w:rPr>
                <w:rFonts w:ascii="Arial" w:hAnsi="Arial" w:cs="Arial"/>
                <w:sz w:val="20"/>
                <w:szCs w:val="20"/>
              </w:rPr>
            </w:pPr>
            <w:r w:rsidRPr="004030C4">
              <w:rPr>
                <w:rFonts w:ascii="Arial" w:hAnsi="Arial" w:cs="Arial"/>
                <w:color w:val="FFFFFF"/>
                <w:sz w:val="20"/>
                <w:szCs w:val="20"/>
              </w:rPr>
              <w:t>(10.5)</w:t>
            </w:r>
          </w:p>
        </w:tc>
        <w:tc>
          <w:tcPr>
            <w:tcW w:w="398" w:type="pct"/>
            <w:vMerge w:val="restart"/>
            <w:tcBorders>
              <w:top w:val="single" w:sz="8" w:space="0" w:color="FFFFFF"/>
              <w:left w:val="single" w:sz="8" w:space="0" w:color="FFFFFF"/>
              <w:right w:val="single" w:sz="8" w:space="0" w:color="FFFFFF"/>
            </w:tcBorders>
            <w:shd w:val="clear" w:color="auto" w:fill="C5E0B3" w:themeFill="accent6" w:themeFillTint="66"/>
            <w:vAlign w:val="center"/>
          </w:tcPr>
          <w:p w14:paraId="11218859"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No</w:t>
            </w:r>
          </w:p>
          <w:p w14:paraId="4E788AE8" w14:textId="77777777" w:rsidR="003A7BB0" w:rsidRPr="004030C4" w:rsidRDefault="003A7BB0" w:rsidP="008B521D">
            <w:pPr>
              <w:jc w:val="center"/>
              <w:rPr>
                <w:rFonts w:ascii="Arial" w:hAnsi="Arial" w:cs="Arial"/>
                <w:b/>
                <w:bCs/>
                <w:sz w:val="20"/>
                <w:szCs w:val="20"/>
              </w:rPr>
            </w:pPr>
            <w:r w:rsidRPr="004030C4">
              <w:rPr>
                <w:rFonts w:ascii="Arial" w:hAnsi="Arial" w:cs="Arial"/>
                <w:color w:val="000000"/>
                <w:sz w:val="20"/>
                <w:szCs w:val="20"/>
              </w:rPr>
              <w:t>(v0)</w:t>
            </w:r>
          </w:p>
        </w:tc>
        <w:tc>
          <w:tcPr>
            <w:tcW w:w="666" w:type="pct"/>
            <w:vMerge w:val="restart"/>
            <w:tcBorders>
              <w:top w:val="single" w:sz="8" w:space="0" w:color="FFFFFF"/>
              <w:left w:val="single" w:sz="8" w:space="0" w:color="FFFFFF"/>
              <w:right w:val="single" w:sz="8" w:space="0" w:color="FFFFFF"/>
            </w:tcBorders>
            <w:shd w:val="clear" w:color="auto" w:fill="DBDBDB" w:themeFill="accent3" w:themeFillTint="66"/>
            <w:vAlign w:val="center"/>
          </w:tcPr>
          <w:p w14:paraId="0175D88D" w14:textId="77777777" w:rsidR="003A7BB0" w:rsidRPr="004030C4" w:rsidRDefault="003A7BB0" w:rsidP="008B521D">
            <w:pPr>
              <w:jc w:val="center"/>
              <w:rPr>
                <w:rFonts w:ascii="Arial" w:hAnsi="Arial" w:cs="Arial"/>
                <w:b/>
                <w:bCs/>
                <w:sz w:val="20"/>
                <w:szCs w:val="20"/>
              </w:rPr>
            </w:pPr>
            <w:r w:rsidRPr="004030C4">
              <w:rPr>
                <w:rFonts w:ascii="Calibri" w:hAnsi="Calibri" w:cs="Calibri"/>
                <w:color w:val="000000"/>
                <w:kern w:val="24"/>
                <w:sz w:val="20"/>
                <w:szCs w:val="20"/>
              </w:rPr>
              <w:t>Yes (10.5)</w:t>
            </w:r>
          </w:p>
        </w:tc>
        <w:tc>
          <w:tcPr>
            <w:tcW w:w="788"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21014CC7" w14:textId="77777777" w:rsidR="003A7BB0" w:rsidRPr="004030C4" w:rsidRDefault="003A7BB0" w:rsidP="008B521D">
            <w:pPr>
              <w:jc w:val="center"/>
              <w:rPr>
                <w:rFonts w:ascii="Arial" w:hAnsi="Arial" w:cs="Arial"/>
                <w:b/>
                <w:bCs/>
                <w:sz w:val="20"/>
                <w:szCs w:val="20"/>
              </w:rPr>
            </w:pPr>
            <w:r w:rsidRPr="004030C4">
              <w:rPr>
                <w:rFonts w:ascii="Arial" w:hAnsi="Arial" w:cs="Arial"/>
                <w:b/>
                <w:bCs/>
                <w:sz w:val="20"/>
                <w:szCs w:val="20"/>
              </w:rPr>
              <w:t>N.A.</w:t>
            </w:r>
          </w:p>
        </w:tc>
        <w:tc>
          <w:tcPr>
            <w:tcW w:w="646"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49EB2092" w14:textId="77777777" w:rsidR="003A7BB0" w:rsidRPr="004030C4" w:rsidRDefault="003A7BB0" w:rsidP="008B521D">
            <w:pPr>
              <w:jc w:val="center"/>
              <w:rPr>
                <w:color w:val="000000"/>
                <w:kern w:val="24"/>
                <w:sz w:val="20"/>
                <w:szCs w:val="20"/>
              </w:rPr>
            </w:pPr>
            <w:r w:rsidRPr="004030C4">
              <w:rPr>
                <w:color w:val="000000"/>
                <w:kern w:val="24"/>
                <w:sz w:val="20"/>
                <w:szCs w:val="20"/>
              </w:rPr>
              <w:t> Yes (9.5)</w:t>
            </w:r>
          </w:p>
        </w:tc>
        <w:tc>
          <w:tcPr>
            <w:tcW w:w="789" w:type="pct"/>
            <w:vMerge w:val="restart"/>
            <w:tcBorders>
              <w:top w:val="single" w:sz="8" w:space="0" w:color="FFFFFF"/>
              <w:left w:val="single" w:sz="8" w:space="0" w:color="FFFFFF"/>
              <w:right w:val="single" w:sz="8" w:space="0" w:color="FFFFFF"/>
            </w:tcBorders>
            <w:shd w:val="clear" w:color="auto" w:fill="E9EBF5"/>
            <w:tcMar>
              <w:top w:w="15" w:type="dxa"/>
              <w:left w:w="108" w:type="dxa"/>
              <w:bottom w:w="0" w:type="dxa"/>
              <w:right w:w="108" w:type="dxa"/>
            </w:tcMar>
            <w:vAlign w:val="center"/>
            <w:hideMark/>
          </w:tcPr>
          <w:p w14:paraId="5C4D61CF" w14:textId="77777777" w:rsidR="003A7BB0" w:rsidRPr="004030C4" w:rsidRDefault="003A7BB0" w:rsidP="008B521D">
            <w:pPr>
              <w:jc w:val="center"/>
              <w:rPr>
                <w:rFonts w:ascii="Calibri" w:hAnsi="Calibri" w:cs="Calibri"/>
                <w:color w:val="000000"/>
                <w:kern w:val="24"/>
                <w:sz w:val="20"/>
                <w:szCs w:val="20"/>
              </w:rPr>
            </w:pPr>
            <w:r w:rsidRPr="004030C4">
              <w:rPr>
                <w:rFonts w:ascii="Calibri" w:hAnsi="Calibri" w:cs="Calibri"/>
                <w:color w:val="000000"/>
                <w:kern w:val="24"/>
                <w:sz w:val="20"/>
                <w:szCs w:val="20"/>
              </w:rPr>
              <w:t> No restrictions</w:t>
            </w:r>
          </w:p>
        </w:tc>
        <w:tc>
          <w:tcPr>
            <w:tcW w:w="502" w:type="pct"/>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hideMark/>
          </w:tcPr>
          <w:p w14:paraId="1FAE1F7D" w14:textId="77777777" w:rsidR="003A7BB0" w:rsidRPr="004030C4" w:rsidRDefault="003A7BB0" w:rsidP="008B521D">
            <w:pPr>
              <w:jc w:val="center"/>
              <w:rPr>
                <w:color w:val="000000"/>
                <w:kern w:val="24"/>
                <w:sz w:val="20"/>
                <w:szCs w:val="20"/>
              </w:rPr>
            </w:pPr>
            <w:r w:rsidRPr="004030C4">
              <w:rPr>
                <w:color w:val="000000"/>
                <w:kern w:val="24"/>
                <w:sz w:val="20"/>
                <w:szCs w:val="20"/>
              </w:rPr>
              <w:t>128</w:t>
            </w:r>
          </w:p>
        </w:tc>
        <w:tc>
          <w:tcPr>
            <w:tcW w:w="700" w:type="pct"/>
            <w:vMerge w:val="restart"/>
            <w:tcBorders>
              <w:top w:val="single" w:sz="8" w:space="0" w:color="FFFFFF"/>
              <w:left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hideMark/>
          </w:tcPr>
          <w:p w14:paraId="75FAB75A" w14:textId="77777777" w:rsidR="003A7BB0" w:rsidRPr="004030C4" w:rsidRDefault="003A7BB0" w:rsidP="008B521D">
            <w:pPr>
              <w:jc w:val="center"/>
              <w:rPr>
                <w:rFonts w:ascii="Arial" w:hAnsi="Arial" w:cs="Arial"/>
                <w:sz w:val="20"/>
                <w:szCs w:val="20"/>
              </w:rPr>
            </w:pPr>
            <w:r w:rsidRPr="004030C4">
              <w:rPr>
                <w:rFonts w:ascii="Calibri" w:hAnsi="Calibri" w:cs="Calibri"/>
                <w:color w:val="000000"/>
                <w:kern w:val="24"/>
                <w:sz w:val="20"/>
                <w:szCs w:val="20"/>
              </w:rPr>
              <w:t> Yes</w:t>
            </w:r>
          </w:p>
        </w:tc>
      </w:tr>
      <w:tr w:rsidR="003A7BB0" w:rsidRPr="004030C4" w14:paraId="611A0130" w14:textId="77777777" w:rsidTr="008B521D">
        <w:trPr>
          <w:trHeight w:val="420"/>
        </w:trPr>
        <w:tc>
          <w:tcPr>
            <w:tcW w:w="510" w:type="pct"/>
            <w:vMerge/>
            <w:tcBorders>
              <w:left w:val="single" w:sz="8" w:space="0" w:color="FFFFFF"/>
              <w:bottom w:val="single" w:sz="8" w:space="0" w:color="FFFFFF"/>
              <w:right w:val="single" w:sz="8" w:space="0" w:color="FFFFFF"/>
            </w:tcBorders>
            <w:shd w:val="clear" w:color="auto" w:fill="4472C4"/>
            <w:tcMar>
              <w:top w:w="15" w:type="dxa"/>
              <w:left w:w="108" w:type="dxa"/>
              <w:bottom w:w="0" w:type="dxa"/>
              <w:right w:w="108" w:type="dxa"/>
            </w:tcMar>
            <w:vAlign w:val="center"/>
          </w:tcPr>
          <w:p w14:paraId="26700133" w14:textId="77777777" w:rsidR="003A7BB0" w:rsidRPr="004030C4" w:rsidRDefault="003A7BB0" w:rsidP="008B521D">
            <w:pPr>
              <w:jc w:val="center"/>
              <w:rPr>
                <w:rFonts w:ascii="Calibri" w:hAnsi="Calibri" w:cs="Calibri"/>
                <w:b/>
                <w:bCs/>
                <w:color w:val="FFFFFF"/>
                <w:kern w:val="24"/>
                <w:sz w:val="20"/>
                <w:szCs w:val="20"/>
              </w:rPr>
            </w:pPr>
          </w:p>
        </w:tc>
        <w:tc>
          <w:tcPr>
            <w:tcW w:w="398" w:type="pct"/>
            <w:vMerge/>
            <w:tcBorders>
              <w:left w:val="single" w:sz="8" w:space="0" w:color="FFFFFF"/>
              <w:bottom w:val="single" w:sz="8" w:space="0" w:color="FFFFFF"/>
              <w:right w:val="single" w:sz="8" w:space="0" w:color="FFFFFF"/>
            </w:tcBorders>
            <w:shd w:val="clear" w:color="auto" w:fill="C5E0B3" w:themeFill="accent6" w:themeFillTint="66"/>
            <w:vAlign w:val="center"/>
          </w:tcPr>
          <w:p w14:paraId="31EACBB5" w14:textId="77777777" w:rsidR="003A7BB0" w:rsidRPr="004030C4" w:rsidRDefault="003A7BB0" w:rsidP="008B521D">
            <w:pPr>
              <w:jc w:val="center"/>
              <w:rPr>
                <w:rFonts w:ascii="Calibri" w:hAnsi="Calibri" w:cs="Calibri"/>
                <w:color w:val="000000"/>
                <w:kern w:val="24"/>
                <w:sz w:val="20"/>
                <w:szCs w:val="20"/>
              </w:rPr>
            </w:pPr>
          </w:p>
        </w:tc>
        <w:tc>
          <w:tcPr>
            <w:tcW w:w="666" w:type="pct"/>
            <w:vMerge/>
            <w:tcBorders>
              <w:left w:val="single" w:sz="8" w:space="0" w:color="FFFFFF"/>
              <w:bottom w:val="single" w:sz="8" w:space="0" w:color="FFFFFF"/>
              <w:right w:val="single" w:sz="8" w:space="0" w:color="FFFFFF"/>
            </w:tcBorders>
            <w:shd w:val="clear" w:color="auto" w:fill="DBDBDB" w:themeFill="accent3" w:themeFillTint="66"/>
            <w:vAlign w:val="center"/>
          </w:tcPr>
          <w:p w14:paraId="1795B1DA" w14:textId="77777777" w:rsidR="003A7BB0" w:rsidRPr="004030C4" w:rsidRDefault="003A7BB0" w:rsidP="008B521D">
            <w:pPr>
              <w:jc w:val="center"/>
              <w:rPr>
                <w:rFonts w:ascii="Calibri" w:hAnsi="Calibri" w:cs="Calibri"/>
                <w:color w:val="000000"/>
                <w:kern w:val="24"/>
                <w:sz w:val="20"/>
                <w:szCs w:val="20"/>
              </w:rPr>
            </w:pPr>
          </w:p>
        </w:tc>
        <w:tc>
          <w:tcPr>
            <w:tcW w:w="788"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4D4BC87" w14:textId="77777777" w:rsidR="003A7BB0" w:rsidRPr="004030C4" w:rsidRDefault="003A7BB0" w:rsidP="008B521D">
            <w:pPr>
              <w:jc w:val="center"/>
              <w:rPr>
                <w:rFonts w:ascii="Arial" w:hAnsi="Arial" w:cs="Arial"/>
                <w:b/>
                <w:bCs/>
                <w:sz w:val="20"/>
                <w:szCs w:val="20"/>
              </w:rPr>
            </w:pPr>
          </w:p>
        </w:tc>
        <w:tc>
          <w:tcPr>
            <w:tcW w:w="646"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50517A0F" w14:textId="77777777" w:rsidR="003A7BB0" w:rsidRPr="004030C4" w:rsidRDefault="003A7BB0" w:rsidP="008B521D">
            <w:pPr>
              <w:jc w:val="center"/>
              <w:rPr>
                <w:color w:val="000000"/>
                <w:kern w:val="24"/>
                <w:sz w:val="20"/>
                <w:szCs w:val="20"/>
              </w:rPr>
            </w:pPr>
          </w:p>
        </w:tc>
        <w:tc>
          <w:tcPr>
            <w:tcW w:w="789" w:type="pct"/>
            <w:vMerge/>
            <w:tcBorders>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0C46451" w14:textId="77777777" w:rsidR="003A7BB0" w:rsidRPr="004030C4" w:rsidRDefault="003A7BB0" w:rsidP="008B521D">
            <w:pPr>
              <w:jc w:val="center"/>
              <w:rPr>
                <w:color w:val="000000"/>
                <w:kern w:val="24"/>
                <w:sz w:val="20"/>
                <w:szCs w:val="20"/>
              </w:rPr>
            </w:pPr>
          </w:p>
        </w:tc>
        <w:tc>
          <w:tcPr>
            <w:tcW w:w="502" w:type="pct"/>
            <w:tcBorders>
              <w:top w:val="single" w:sz="8" w:space="0" w:color="FFFFFF"/>
              <w:left w:val="single" w:sz="8" w:space="0" w:color="FFFFFF"/>
              <w:bottom w:val="single" w:sz="8" w:space="0" w:color="FFFFFF"/>
              <w:right w:val="single" w:sz="8" w:space="0" w:color="FFFFFF"/>
            </w:tcBorders>
            <w:shd w:val="clear" w:color="auto" w:fill="E9EBF5"/>
            <w:tcMar>
              <w:top w:w="15" w:type="dxa"/>
              <w:left w:w="108" w:type="dxa"/>
              <w:bottom w:w="0" w:type="dxa"/>
              <w:right w:w="108" w:type="dxa"/>
            </w:tcMar>
            <w:vAlign w:val="center"/>
          </w:tcPr>
          <w:p w14:paraId="69497394" w14:textId="77777777" w:rsidR="003A7BB0" w:rsidRPr="004030C4" w:rsidRDefault="003A7BB0" w:rsidP="008B521D">
            <w:pPr>
              <w:jc w:val="center"/>
              <w:rPr>
                <w:color w:val="000000"/>
                <w:kern w:val="24"/>
                <w:sz w:val="20"/>
                <w:szCs w:val="20"/>
              </w:rPr>
            </w:pPr>
            <w:r w:rsidRPr="004030C4">
              <w:rPr>
                <w:color w:val="000000"/>
                <w:kern w:val="24"/>
                <w:sz w:val="20"/>
                <w:szCs w:val="20"/>
              </w:rPr>
              <w:t>256</w:t>
            </w:r>
          </w:p>
        </w:tc>
        <w:tc>
          <w:tcPr>
            <w:tcW w:w="700" w:type="pct"/>
            <w:vMerge/>
            <w:tcBorders>
              <w:left w:val="single" w:sz="8" w:space="0" w:color="FFFFFF"/>
              <w:bottom w:val="single" w:sz="8" w:space="0" w:color="FFFFFF"/>
              <w:right w:val="single" w:sz="8" w:space="0" w:color="FFFFFF"/>
            </w:tcBorders>
            <w:shd w:val="clear" w:color="auto" w:fill="DBDBDB" w:themeFill="accent3" w:themeFillTint="66"/>
            <w:tcMar>
              <w:top w:w="15" w:type="dxa"/>
              <w:left w:w="108" w:type="dxa"/>
              <w:bottom w:w="0" w:type="dxa"/>
              <w:right w:w="108" w:type="dxa"/>
            </w:tcMar>
            <w:vAlign w:val="center"/>
          </w:tcPr>
          <w:p w14:paraId="41E3F425" w14:textId="77777777" w:rsidR="003A7BB0" w:rsidRPr="004030C4" w:rsidRDefault="003A7BB0" w:rsidP="008B521D">
            <w:pPr>
              <w:jc w:val="center"/>
              <w:rPr>
                <w:rFonts w:ascii="Calibri" w:hAnsi="Calibri" w:cs="Calibri"/>
                <w:color w:val="000000"/>
                <w:kern w:val="24"/>
                <w:sz w:val="20"/>
                <w:szCs w:val="20"/>
              </w:rPr>
            </w:pPr>
          </w:p>
        </w:tc>
      </w:tr>
    </w:tbl>
    <w:p w14:paraId="3DAC6ECC" w14:textId="2354BAF8" w:rsidR="003A7BB0" w:rsidRPr="004030C4" w:rsidRDefault="003A7BB0" w:rsidP="003A7BB0">
      <w:pPr>
        <w:pStyle w:val="Caption"/>
        <w:jc w:val="center"/>
        <w:rPr>
          <w:lang w:val="fr-FR"/>
        </w:rPr>
      </w:pPr>
      <w:bookmarkStart w:id="233" w:name="_Ref179898916"/>
      <w:bookmarkStart w:id="234" w:name="_Ref180754749"/>
      <w:r w:rsidRPr="004030C4">
        <w:rPr>
          <w:lang w:val="fr-FR"/>
        </w:rPr>
        <w:lastRenderedPageBreak/>
        <w:t xml:space="preserve">Table </w:t>
      </w:r>
      <w:r>
        <w:fldChar w:fldCharType="begin"/>
      </w:r>
      <w:r w:rsidRPr="004030C4">
        <w:rPr>
          <w:lang w:val="fr-FR"/>
        </w:rPr>
        <w:instrText xml:space="preserve"> SEQ Table \* ARABIC </w:instrText>
      </w:r>
      <w:r>
        <w:fldChar w:fldCharType="separate"/>
      </w:r>
      <w:r w:rsidR="00310354">
        <w:rPr>
          <w:noProof/>
          <w:lang w:val="fr-FR"/>
        </w:rPr>
        <w:t>1</w:t>
      </w:r>
      <w:r>
        <w:fldChar w:fldCharType="end"/>
      </w:r>
      <w:bookmarkEnd w:id="233"/>
      <w:r w:rsidRPr="004030C4">
        <w:rPr>
          <w:lang w:val="fr-FR"/>
        </w:rPr>
        <w:t xml:space="preserve">: CENC </w:t>
      </w:r>
      <w:proofErr w:type="spellStart"/>
      <w:r w:rsidRPr="004030C4">
        <w:rPr>
          <w:lang w:val="fr-FR"/>
        </w:rPr>
        <w:t>features</w:t>
      </w:r>
      <w:proofErr w:type="spellEnd"/>
      <w:r w:rsidRPr="004030C4">
        <w:rPr>
          <w:lang w:val="fr-FR"/>
        </w:rPr>
        <w:t xml:space="preserve"> versus pr</w:t>
      </w:r>
      <w:r>
        <w:rPr>
          <w:lang w:val="fr-FR"/>
        </w:rPr>
        <w:t xml:space="preserve">otection </w:t>
      </w:r>
      <w:proofErr w:type="spellStart"/>
      <w:r>
        <w:rPr>
          <w:lang w:val="fr-FR"/>
        </w:rPr>
        <w:t>schemes</w:t>
      </w:r>
      <w:bookmarkEnd w:id="234"/>
      <w:proofErr w:type="spellEnd"/>
    </w:p>
    <w:p w14:paraId="1B235237" w14:textId="77777777" w:rsidR="003A7BB0" w:rsidRPr="00AE530A" w:rsidRDefault="003A7BB0" w:rsidP="003A7BB0">
      <w:pPr>
        <w:jc w:val="both"/>
      </w:pPr>
    </w:p>
    <w:p w14:paraId="3515D41C" w14:textId="6828AB29" w:rsidR="003A7BB0" w:rsidDel="00310354" w:rsidRDefault="003A7BB0" w:rsidP="003A7BB0">
      <w:pPr>
        <w:jc w:val="both"/>
        <w:rPr>
          <w:del w:id="235" w:author="DENOUAL Franck" w:date="2025-10-15T13:00:00Z"/>
        </w:rPr>
      </w:pPr>
      <w:del w:id="236" w:author="DENOUAL Franck" w:date="2025-10-15T13:00:00Z">
        <w:r w:rsidRPr="005B7BB5" w:rsidDel="00310354">
          <w:delText xml:space="preserve">The current text </w:delText>
        </w:r>
        <w:r w:rsidDel="00310354">
          <w:delText xml:space="preserve">for protection schemes </w:delText>
        </w:r>
        <w:r w:rsidRPr="005B7BB5" w:rsidDel="00310354">
          <w:delText>is prone to errors as it duplicates many statements from the rest of the specification</w:delText>
        </w:r>
        <w:r w:rsidDel="00310354">
          <w:delText>, with the additional  risk of error propagation in derived specifications.</w:delText>
        </w:r>
      </w:del>
    </w:p>
    <w:p w14:paraId="2176FEA1" w14:textId="0EC31B58" w:rsidR="003A7BB0" w:rsidRPr="005B7BB5" w:rsidDel="00310354" w:rsidRDefault="003A7BB0" w:rsidP="003A7BB0">
      <w:pPr>
        <w:jc w:val="both"/>
        <w:rPr>
          <w:del w:id="237" w:author="DENOUAL Franck" w:date="2025-10-15T13:00:00Z"/>
        </w:rPr>
      </w:pPr>
      <w:del w:id="238" w:author="DENOUAL Franck" w:date="2025-10-15T13:00:00Z">
        <w:r w:rsidDel="00310354">
          <w:delText>It would be much cleaner if all tools were clearly identified in the TrackEncryptionBox, and protection schemes only defining the allowed values.</w:delText>
        </w:r>
      </w:del>
    </w:p>
    <w:p w14:paraId="6D1332C3" w14:textId="6DFCB98F" w:rsidR="003A7BB0" w:rsidDel="00310354" w:rsidRDefault="003A7BB0" w:rsidP="003A7BB0">
      <w:pPr>
        <w:jc w:val="both"/>
        <w:rPr>
          <w:del w:id="239" w:author="DENOUAL Franck" w:date="2025-10-15T13:00:00Z"/>
        </w:rPr>
      </w:pPr>
    </w:p>
    <w:p w14:paraId="148F5F99" w14:textId="78F36D5B" w:rsidR="003A7BB0" w:rsidDel="00310354" w:rsidRDefault="003A7BB0" w:rsidP="003A7BB0">
      <w:pPr>
        <w:jc w:val="both"/>
        <w:rPr>
          <w:del w:id="240" w:author="DENOUAL Franck" w:date="2025-10-15T13:00:00Z"/>
        </w:rPr>
      </w:pPr>
      <w:del w:id="241" w:author="DENOUAL Franck" w:date="2025-10-15T13:00:00Z">
        <w:r w:rsidDel="00310354">
          <w:delText xml:space="preserve">Moreover, it would be cleaner if one protection scheme would not define completely different things, such as full-sample encryption mode </w:delText>
        </w:r>
        <w:r w:rsidRPr="00AA4203" w:rsidDel="00310354">
          <w:rPr>
            <w:b/>
            <w:bCs/>
            <w:i/>
            <w:iCs/>
            <w:u w:val="single"/>
          </w:rPr>
          <w:delText>AND</w:delText>
        </w:r>
        <w:r w:rsidDel="00310354">
          <w:delText xml:space="preserve"> sub-sample based encryption </w:delText>
        </w:r>
        <w:r w:rsidRPr="00AA4203" w:rsidDel="00310354">
          <w:rPr>
            <w:b/>
            <w:bCs/>
            <w:i/>
            <w:iCs/>
            <w:u w:val="single"/>
          </w:rPr>
          <w:delText>AND</w:delText>
        </w:r>
        <w:r w:rsidDel="00310354">
          <w:delText xml:space="preserve"> pattern-based usage. A reader should know, inspecting only from the protection scheme info and/or the TrackEncryptionBox (either directly or through MIME sub-parameters mapping), the kind of protection involved, rather than having to look at the media type as well. </w:delText>
        </w:r>
      </w:del>
    </w:p>
    <w:p w14:paraId="5B5334B1" w14:textId="19149342" w:rsidR="003A7BB0" w:rsidDel="00310354" w:rsidRDefault="003A7BB0" w:rsidP="003A7BB0">
      <w:pPr>
        <w:jc w:val="both"/>
        <w:rPr>
          <w:del w:id="242" w:author="DENOUAL Franck" w:date="2025-10-15T13:00:00Z"/>
        </w:rPr>
      </w:pPr>
      <w:del w:id="243" w:author="DENOUAL Franck" w:date="2025-10-15T13:00:00Z">
        <w:r w:rsidDel="00310354">
          <w:delText xml:space="preserve">It might be difficult to change existing definitions of the protection schemes for backward compatibility reasons, but </w:delText>
        </w:r>
        <w:r w:rsidRPr="002329A6" w:rsidDel="00310354">
          <w:rPr>
            <w:i/>
            <w:iCs/>
            <w:u w:val="single"/>
          </w:rPr>
          <w:delText>it would be much cleaner to have a single protection scheme with MIME sub-parameters</w:delText>
        </w:r>
        <w:r w:rsidDel="00310354">
          <w:delText>. If the current approach were to be kept, it would still be much better to define one protection scheme per functionality, e.g.:</w:delText>
        </w:r>
      </w:del>
    </w:p>
    <w:p w14:paraId="2219486A" w14:textId="2375C75C" w:rsidR="003A7BB0" w:rsidDel="00310354" w:rsidRDefault="003A7BB0" w:rsidP="003A7BB0">
      <w:pPr>
        <w:pStyle w:val="ListParagraph"/>
        <w:widowControl/>
        <w:numPr>
          <w:ilvl w:val="0"/>
          <w:numId w:val="121"/>
        </w:numPr>
        <w:autoSpaceDN/>
        <w:spacing w:after="0" w:line="240" w:lineRule="auto"/>
        <w:textAlignment w:val="auto"/>
        <w:rPr>
          <w:del w:id="244" w:author="DENOUAL Franck" w:date="2025-10-15T13:00:00Z"/>
        </w:rPr>
      </w:pPr>
      <w:del w:id="245" w:author="DENOUAL Franck" w:date="2025-10-15T13:00:00Z">
        <w:r w:rsidRPr="003C0C37" w:rsidDel="00310354">
          <w:delText>‘scbc’</w:delText>
        </w:r>
        <w:r w:rsidDel="00310354">
          <w:delText>:</w:delText>
        </w:r>
        <w:r w:rsidRPr="003C0C37" w:rsidDel="00310354">
          <w:delText xml:space="preserve"> CBC subsample</w:delText>
        </w:r>
        <w:r w:rsidDel="00310354">
          <w:delText>, pattern indicated in `tenc`</w:delText>
        </w:r>
      </w:del>
    </w:p>
    <w:p w14:paraId="3EFBC361" w14:textId="2940F5B5" w:rsidR="003A7BB0" w:rsidDel="00310354" w:rsidRDefault="003A7BB0" w:rsidP="003A7BB0">
      <w:pPr>
        <w:pStyle w:val="ListParagraph"/>
        <w:widowControl/>
        <w:numPr>
          <w:ilvl w:val="0"/>
          <w:numId w:val="121"/>
        </w:numPr>
        <w:autoSpaceDN/>
        <w:spacing w:after="0" w:line="240" w:lineRule="auto"/>
        <w:textAlignment w:val="auto"/>
        <w:rPr>
          <w:del w:id="246" w:author="DENOUAL Franck" w:date="2025-10-15T13:00:00Z"/>
        </w:rPr>
      </w:pPr>
      <w:del w:id="247" w:author="DENOUAL Franck" w:date="2025-10-15T13:00:00Z">
        <w:r w:rsidDel="00310354">
          <w:delText>‘fcbc’: CBC whole-block full sample, pattern indicated in `tenc`</w:delText>
        </w:r>
      </w:del>
    </w:p>
    <w:p w14:paraId="5B8334E8" w14:textId="02FD3B44" w:rsidR="003A7BB0" w:rsidDel="00310354" w:rsidRDefault="003A7BB0" w:rsidP="003A7BB0">
      <w:pPr>
        <w:pStyle w:val="ListParagraph"/>
        <w:widowControl/>
        <w:numPr>
          <w:ilvl w:val="0"/>
          <w:numId w:val="121"/>
        </w:numPr>
        <w:autoSpaceDN/>
        <w:spacing w:after="0" w:line="240" w:lineRule="auto"/>
        <w:textAlignment w:val="auto"/>
        <w:rPr>
          <w:del w:id="248" w:author="DENOUAL Franck" w:date="2025-10-15T13:00:00Z"/>
        </w:rPr>
      </w:pPr>
      <w:del w:id="249" w:author="DENOUAL Franck" w:date="2025-10-15T13:00:00Z">
        <w:r w:rsidDel="00310354">
          <w:delText xml:space="preserve">‘mcbc`: Multikey </w:delText>
        </w:r>
        <w:r w:rsidRPr="003C0C37" w:rsidDel="00310354">
          <w:delText>CBC</w:delText>
        </w:r>
        <w:r w:rsidDel="00310354">
          <w:delText>, pattern indicated in `tenc`</w:delText>
        </w:r>
      </w:del>
    </w:p>
    <w:p w14:paraId="53918BDC" w14:textId="28FA4D1B" w:rsidR="003A7BB0" w:rsidDel="00310354" w:rsidRDefault="003A7BB0" w:rsidP="003A7BB0">
      <w:pPr>
        <w:pStyle w:val="ListParagraph"/>
        <w:widowControl/>
        <w:numPr>
          <w:ilvl w:val="0"/>
          <w:numId w:val="121"/>
        </w:numPr>
        <w:autoSpaceDN/>
        <w:spacing w:after="0" w:line="240" w:lineRule="auto"/>
        <w:textAlignment w:val="auto"/>
        <w:rPr>
          <w:del w:id="250" w:author="DENOUAL Franck" w:date="2025-10-15T13:00:00Z"/>
        </w:rPr>
      </w:pPr>
      <w:del w:id="251" w:author="DENOUAL Franck" w:date="2025-10-15T13:00:00Z">
        <w:r w:rsidDel="00310354">
          <w:delText xml:space="preserve">‘…’ possibly as many as rows in </w:delText>
        </w:r>
        <w:r w:rsidDel="00310354">
          <w:fldChar w:fldCharType="begin"/>
        </w:r>
        <w:r w:rsidDel="00310354">
          <w:delInstrText xml:space="preserve"> REF _Ref179898916 \h </w:delInstrText>
        </w:r>
        <w:r w:rsidDel="00310354">
          <w:fldChar w:fldCharType="separate"/>
        </w:r>
      </w:del>
      <w:del w:id="252" w:author="DENOUAL Franck" w:date="2025-10-15T12:48:00Z">
        <w:r w:rsidR="00734005" w:rsidRPr="00734005" w:rsidDel="00310354">
          <w:delText xml:space="preserve">Table </w:delText>
        </w:r>
        <w:r w:rsidR="00734005" w:rsidRPr="00734005" w:rsidDel="00310354">
          <w:rPr>
            <w:noProof/>
          </w:rPr>
          <w:delText>1</w:delText>
        </w:r>
      </w:del>
      <w:del w:id="253" w:author="DENOUAL Franck" w:date="2025-10-15T13:00:00Z">
        <w:r w:rsidDel="00310354">
          <w:fldChar w:fldCharType="end"/>
        </w:r>
      </w:del>
    </w:p>
    <w:p w14:paraId="1A3226BE" w14:textId="77777777" w:rsidR="003A7BB0" w:rsidRDefault="003A7BB0" w:rsidP="003A7BB0">
      <w:pPr>
        <w:pStyle w:val="Heading1"/>
        <w:numPr>
          <w:ilvl w:val="0"/>
          <w:numId w:val="2"/>
        </w:numPr>
      </w:pPr>
      <w:r>
        <w:t>Relaxing constraints in Common Encryption</w:t>
      </w:r>
    </w:p>
    <w:p w14:paraId="1104F3FC" w14:textId="09ED5CE1" w:rsidR="003A7BB0" w:rsidRPr="0082449B" w:rsidRDefault="003A7BB0" w:rsidP="003A7BB0">
      <w:pPr>
        <w:jc w:val="both"/>
      </w:pPr>
      <w:r>
        <w:t xml:space="preserve">This section discusses the possibility to relax constraints written in the CENC specification, while technically feasible, for different encryption modes. </w:t>
      </w:r>
    </w:p>
    <w:p w14:paraId="0610BD6D" w14:textId="77777777" w:rsidR="003A7BB0" w:rsidRPr="003C0C37" w:rsidRDefault="003A7BB0" w:rsidP="003A7BB0">
      <w:pPr>
        <w:pStyle w:val="Heading2"/>
        <w:numPr>
          <w:ilvl w:val="1"/>
          <w:numId w:val="2"/>
        </w:numPr>
        <w:rPr>
          <w:lang w:val="en-US"/>
        </w:rPr>
      </w:pPr>
      <w:r>
        <w:rPr>
          <w:lang w:val="en-US"/>
        </w:rPr>
        <w:t>Full Sample Encryption</w:t>
      </w:r>
    </w:p>
    <w:p w14:paraId="4B3FBEE3" w14:textId="0BAA0452" w:rsidR="003A7BB0" w:rsidRDefault="003A7BB0" w:rsidP="003A7BB0">
      <w:pPr>
        <w:jc w:val="both"/>
      </w:pPr>
      <w:r>
        <w:t>CENC section 9.4, currently has two modes for full sample encryption:</w:t>
      </w:r>
    </w:p>
    <w:p w14:paraId="678ADE75" w14:textId="77777777" w:rsidR="003A7BB0" w:rsidRPr="0082449B" w:rsidRDefault="003A7BB0" w:rsidP="003A7BB0">
      <w:pPr>
        <w:pStyle w:val="ListParagraph"/>
        <w:widowControl/>
        <w:numPr>
          <w:ilvl w:val="0"/>
          <w:numId w:val="122"/>
        </w:numPr>
        <w:autoSpaceDN/>
        <w:spacing w:after="0" w:line="240" w:lineRule="auto"/>
        <w:textAlignment w:val="auto"/>
      </w:pPr>
      <w:r w:rsidRPr="0082449B">
        <w:t xml:space="preserve">one for AES-CTR (section 9.4.2) where all bytes are encrypted (even if not complete), </w:t>
      </w:r>
    </w:p>
    <w:p w14:paraId="55852018" w14:textId="77777777" w:rsidR="003A7BB0" w:rsidRPr="0082449B" w:rsidRDefault="003A7BB0" w:rsidP="003A7BB0">
      <w:pPr>
        <w:pStyle w:val="ListParagraph"/>
        <w:widowControl/>
        <w:numPr>
          <w:ilvl w:val="0"/>
          <w:numId w:val="122"/>
        </w:numPr>
        <w:autoSpaceDN/>
        <w:spacing w:after="0" w:line="240" w:lineRule="auto"/>
        <w:textAlignment w:val="auto"/>
      </w:pPr>
      <w:r w:rsidRPr="0082449B">
        <w:t>one for AES-CBC (section 9.4.3) where the last bytes are left in the clear if less than a full block (called “whole-block full sample encryption”).</w:t>
      </w:r>
    </w:p>
    <w:p w14:paraId="6F2D20A4" w14:textId="77777777" w:rsidR="003A7BB0" w:rsidRDefault="003A7BB0" w:rsidP="003A7BB0">
      <w:pPr>
        <w:jc w:val="both"/>
      </w:pPr>
    </w:p>
    <w:p w14:paraId="314A314F" w14:textId="77777777" w:rsidR="003A7BB0" w:rsidRDefault="003A7BB0" w:rsidP="003A7BB0">
      <w:pPr>
        <w:jc w:val="both"/>
      </w:pPr>
      <w:r>
        <w:t xml:space="preserve">It is </w:t>
      </w:r>
      <w:r w:rsidRPr="00FC014D">
        <w:rPr>
          <w:b/>
          <w:bCs/>
        </w:rPr>
        <w:t>currently not possible to use full sample encryption</w:t>
      </w:r>
      <w:r>
        <w:t xml:space="preserve"> (‘</w:t>
      </w:r>
      <w:proofErr w:type="spellStart"/>
      <w:r>
        <w:t>cenc</w:t>
      </w:r>
      <w:proofErr w:type="spellEnd"/>
      <w:r>
        <w:t xml:space="preserve">’ or ‘cbc1’ protection schemes) </w:t>
      </w:r>
      <w:r w:rsidRPr="00FC014D">
        <w:rPr>
          <w:b/>
          <w:bCs/>
        </w:rPr>
        <w:t>for a NALU-based video</w:t>
      </w:r>
      <w:r>
        <w:t>, for example in case the content provider does not want to expose any of the NAL structure of the stream.</w:t>
      </w:r>
    </w:p>
    <w:p w14:paraId="0652759A" w14:textId="77777777" w:rsidR="003A7BB0" w:rsidRDefault="003A7BB0" w:rsidP="003A7BB0">
      <w:pPr>
        <w:jc w:val="both"/>
      </w:pPr>
    </w:p>
    <w:p w14:paraId="24763684" w14:textId="77777777" w:rsidR="003A7BB0" w:rsidRDefault="003A7BB0" w:rsidP="003A7BB0">
      <w:pPr>
        <w:jc w:val="both"/>
      </w:pPr>
      <w:r>
        <w:t>The section 9.4.1 states:</w:t>
      </w:r>
    </w:p>
    <w:p w14:paraId="661627D0" w14:textId="77777777" w:rsidR="003A7BB0" w:rsidRDefault="003A7BB0" w:rsidP="003A7BB0">
      <w:pPr>
        <w:jc w:val="both"/>
      </w:pPr>
      <w:r>
        <w:t>“</w:t>
      </w:r>
      <w:r w:rsidRPr="003E21EE">
        <w:rPr>
          <w:i/>
          <w:iCs/>
        </w:rPr>
        <w:t xml:space="preserve">Full sample encryption may be used for all encrypted media types other than </w:t>
      </w:r>
      <w:r w:rsidRPr="004030C4">
        <w:rPr>
          <w:b/>
          <w:bCs/>
          <w:i/>
          <w:iCs/>
        </w:rPr>
        <w:t>NAL structured video</w:t>
      </w:r>
      <w:r w:rsidRPr="004030C4">
        <w:rPr>
          <w:i/>
          <w:iCs/>
        </w:rPr>
        <w:t xml:space="preserve">, which </w:t>
      </w:r>
      <w:r w:rsidRPr="004030C4">
        <w:rPr>
          <w:b/>
          <w:bCs/>
          <w:i/>
          <w:iCs/>
        </w:rPr>
        <w:t>shall use subsample encryption</w:t>
      </w:r>
      <w:r w:rsidRPr="0082449B">
        <w:t>.</w:t>
      </w:r>
      <w:r>
        <w:t>”</w:t>
      </w:r>
    </w:p>
    <w:p w14:paraId="7B0249CD" w14:textId="77777777" w:rsidR="003A7BB0" w:rsidRDefault="003A7BB0" w:rsidP="003A7BB0">
      <w:pPr>
        <w:jc w:val="both"/>
      </w:pPr>
      <w:r>
        <w:t xml:space="preserve">Moreover, the definitions of the </w:t>
      </w:r>
      <w:proofErr w:type="spellStart"/>
      <w:r>
        <w:t>cenc</w:t>
      </w:r>
      <w:proofErr w:type="spellEnd"/>
      <w:r>
        <w:t xml:space="preserve"> (section 10.1) and cbc1 (section 10.2) protection schemes both state:</w:t>
      </w:r>
    </w:p>
    <w:p w14:paraId="21D62540" w14:textId="68C82439" w:rsidR="003A7BB0" w:rsidRPr="0082449B" w:rsidRDefault="003A7BB0" w:rsidP="003A7BB0">
      <w:pPr>
        <w:jc w:val="both"/>
      </w:pPr>
      <w:r>
        <w:t>“</w:t>
      </w:r>
      <w:r w:rsidRPr="004030C4">
        <w:rPr>
          <w:i/>
          <w:iCs/>
        </w:rPr>
        <w:t>Encrypted video tracks or items using NAL unit structured video conforming to ISO/IEC 14496-15 shall be protected using subsample encryption specified in</w:t>
      </w:r>
      <w:ins w:id="254" w:author="DENOUAL Franck" w:date="2025-10-15T13:10:00Z">
        <w:r w:rsidR="00823106">
          <w:rPr>
            <w:i/>
            <w:iCs/>
          </w:rPr>
          <w:t xml:space="preserve"> 9.5</w:t>
        </w:r>
      </w:ins>
      <w:del w:id="255" w:author="DENOUAL Franck" w:date="2025-10-15T13:10:00Z">
        <w:r w:rsidRPr="004030C4" w:rsidDel="00823106">
          <w:rPr>
            <w:i/>
            <w:iCs/>
          </w:rPr>
          <w:delText xml:space="preserve"> </w:delText>
        </w:r>
        <w:r w:rsidRPr="004030C4" w:rsidDel="00823106">
          <w:rPr>
            <w:i/>
            <w:iCs/>
          </w:rPr>
          <w:fldChar w:fldCharType="begin"/>
        </w:r>
        <w:r w:rsidRPr="004030C4" w:rsidDel="00823106">
          <w:rPr>
            <w:i/>
            <w:iCs/>
          </w:rPr>
          <w:delInstrText xml:space="preserve"> REF _Ref403830216 \r \h  \* MERGEFORMAT </w:delInstrText>
        </w:r>
        <w:r w:rsidRPr="004030C4" w:rsidDel="00823106">
          <w:rPr>
            <w:i/>
            <w:iCs/>
          </w:rPr>
        </w:r>
        <w:r w:rsidRPr="004030C4" w:rsidDel="00823106">
          <w:rPr>
            <w:i/>
            <w:iCs/>
          </w:rPr>
          <w:fldChar w:fldCharType="separate"/>
        </w:r>
        <w:r w:rsidR="00310354" w:rsidDel="00823106">
          <w:rPr>
            <w:b/>
            <w:bCs/>
            <w:i/>
            <w:iCs/>
          </w:rPr>
          <w:delText>Error! Reference source not found.</w:delText>
        </w:r>
        <w:r w:rsidRPr="004030C4" w:rsidDel="00823106">
          <w:rPr>
            <w:i/>
            <w:iCs/>
          </w:rPr>
          <w:fldChar w:fldCharType="end"/>
        </w:r>
      </w:del>
      <w:r w:rsidRPr="004030C4">
        <w:t>,</w:t>
      </w:r>
      <w:r>
        <w:t xml:space="preserve"> …”</w:t>
      </w:r>
    </w:p>
    <w:p w14:paraId="2F5FD1C2" w14:textId="77777777" w:rsidR="003A7BB0" w:rsidRDefault="003A7BB0" w:rsidP="003A7BB0">
      <w:pPr>
        <w:jc w:val="both"/>
      </w:pPr>
    </w:p>
    <w:p w14:paraId="09FEBA39" w14:textId="77777777" w:rsidR="003A7BB0" w:rsidRDefault="003A7BB0" w:rsidP="003A7BB0">
      <w:pPr>
        <w:jc w:val="both"/>
      </w:pPr>
      <w:r>
        <w:t>The restriction only comes from the definitions of the protection schemes, and most implementations are likely able to support full-sample encryption even for NALU-based video tracks.</w:t>
      </w:r>
    </w:p>
    <w:p w14:paraId="0C3ADFC5" w14:textId="77777777" w:rsidR="003A7BB0" w:rsidRDefault="003A7BB0" w:rsidP="003A7BB0">
      <w:pPr>
        <w:jc w:val="both"/>
      </w:pPr>
    </w:p>
    <w:p w14:paraId="49A751D9" w14:textId="77777777" w:rsidR="003A7BB0" w:rsidRDefault="003A7BB0" w:rsidP="003A7BB0">
      <w:pPr>
        <w:jc w:val="both"/>
      </w:pPr>
      <w:r>
        <w:t>It would then be interesting to investigate how these restrictions could be lifted.</w:t>
      </w:r>
    </w:p>
    <w:p w14:paraId="32FBBE09" w14:textId="1C2F2B0C" w:rsidR="003A7BB0" w:rsidDel="00B43D3B" w:rsidRDefault="003A7BB0" w:rsidP="003A7BB0">
      <w:pPr>
        <w:pStyle w:val="Heading2"/>
        <w:numPr>
          <w:ilvl w:val="1"/>
          <w:numId w:val="2"/>
        </w:numPr>
        <w:rPr>
          <w:del w:id="256" w:author="DENOUAL Franck" w:date="2025-10-15T13:08:00Z"/>
          <w:lang w:val="en-US"/>
        </w:rPr>
      </w:pPr>
      <w:commentRangeStart w:id="257"/>
      <w:del w:id="258" w:author="DENOUAL Franck" w:date="2025-10-15T13:08:00Z">
        <w:r w:rsidDel="00B43D3B">
          <w:rPr>
            <w:lang w:val="en-US"/>
          </w:rPr>
          <w:delText>Subsample</w:delText>
        </w:r>
      </w:del>
      <w:commentRangeEnd w:id="257"/>
      <w:r w:rsidR="00B43D3B">
        <w:rPr>
          <w:rStyle w:val="CommentReference"/>
          <w:b w:val="0"/>
          <w:bCs w:val="0"/>
          <w:iCs w:val="0"/>
          <w:lang w:val="en-US"/>
        </w:rPr>
        <w:commentReference w:id="257"/>
      </w:r>
      <w:del w:id="259" w:author="DENOUAL Franck" w:date="2025-10-15T13:08:00Z">
        <w:r w:rsidDel="00B43D3B">
          <w:rPr>
            <w:lang w:val="en-US"/>
          </w:rPr>
          <w:delText xml:space="preserve"> encryption for non NALU-based media</w:delText>
        </w:r>
      </w:del>
    </w:p>
    <w:p w14:paraId="7EB62EB1" w14:textId="589331DE" w:rsidR="003A7BB0" w:rsidDel="00B43D3B" w:rsidRDefault="003A7BB0" w:rsidP="003A7BB0">
      <w:pPr>
        <w:rPr>
          <w:del w:id="260" w:author="DENOUAL Franck" w:date="2025-10-15T13:08:00Z"/>
        </w:rPr>
      </w:pPr>
    </w:p>
    <w:p w14:paraId="2E2A2AD2" w14:textId="091F0B5D" w:rsidR="003A7BB0" w:rsidRPr="00B83E6E" w:rsidDel="00B43D3B" w:rsidRDefault="003A7BB0" w:rsidP="003A7BB0">
      <w:pPr>
        <w:jc w:val="both"/>
        <w:rPr>
          <w:del w:id="261" w:author="DENOUAL Franck" w:date="2025-10-15T13:08:00Z"/>
        </w:rPr>
      </w:pPr>
      <w:del w:id="262" w:author="DENOUAL Franck" w:date="2025-10-15T13:08:00Z">
        <w:r w:rsidDel="00B43D3B">
          <w:delText>CENC section 9.5 currently constrains the u</w:delText>
        </w:r>
        <w:r w:rsidRPr="00B83E6E" w:rsidDel="00B43D3B">
          <w:delText xml:space="preserve">sage of subsample encryption </w:delText>
        </w:r>
        <w:r w:rsidRPr="004030C4" w:rsidDel="00B43D3B">
          <w:rPr>
            <w:u w:val="single"/>
          </w:rPr>
          <w:delText>for non-NALU based formats</w:delText>
        </w:r>
        <w:r w:rsidRPr="00B83E6E" w:rsidDel="00B43D3B">
          <w:delText xml:space="preserve"> as follows:</w:delText>
        </w:r>
      </w:del>
    </w:p>
    <w:p w14:paraId="22B99122" w14:textId="44E55BA0" w:rsidR="003A7BB0" w:rsidRPr="00B83E6E" w:rsidDel="00B43D3B" w:rsidRDefault="003A7BB0" w:rsidP="003A7BB0">
      <w:pPr>
        <w:pStyle w:val="ListParagraph"/>
        <w:widowControl/>
        <w:numPr>
          <w:ilvl w:val="0"/>
          <w:numId w:val="121"/>
        </w:numPr>
        <w:autoSpaceDN/>
        <w:spacing w:after="0" w:line="240" w:lineRule="auto"/>
        <w:textAlignment w:val="auto"/>
        <w:rPr>
          <w:del w:id="263" w:author="DENOUAL Franck" w:date="2025-10-15T13:08:00Z"/>
        </w:rPr>
      </w:pPr>
      <w:del w:id="264" w:author="DENOUAL Franck" w:date="2025-10-15T13:08:00Z">
        <w:r w:rsidRPr="00B83E6E" w:rsidDel="00B43D3B">
          <w:delText>For cenc, cens and cbc1</w:delText>
        </w:r>
        <w:r w:rsidDel="00B43D3B">
          <w:delText>:</w:delText>
        </w:r>
        <w:r w:rsidRPr="00B83E6E" w:rsidDel="00B43D3B">
          <w:delText xml:space="preserve"> can</w:delText>
        </w:r>
        <w:r w:rsidDel="00B43D3B">
          <w:delText xml:space="preserve"> be only </w:delText>
        </w:r>
        <w:r w:rsidRPr="00B83E6E" w:rsidDel="00B43D3B">
          <w:delText xml:space="preserve">if multi-key per sample is used (otherwise no information </w:delText>
        </w:r>
        <w:r w:rsidDel="00B43D3B">
          <w:delText xml:space="preserve">is available </w:delText>
        </w:r>
        <w:r w:rsidRPr="00B83E6E" w:rsidDel="00B43D3B">
          <w:delText>at sub-sample level)</w:delText>
        </w:r>
      </w:del>
    </w:p>
    <w:p w14:paraId="44018CD5" w14:textId="32D20712" w:rsidR="003A7BB0" w:rsidRPr="00B83E6E" w:rsidDel="00B43D3B" w:rsidRDefault="003A7BB0" w:rsidP="003A7BB0">
      <w:pPr>
        <w:pStyle w:val="ListParagraph"/>
        <w:widowControl/>
        <w:numPr>
          <w:ilvl w:val="0"/>
          <w:numId w:val="121"/>
        </w:numPr>
        <w:autoSpaceDN/>
        <w:spacing w:after="0" w:line="240" w:lineRule="auto"/>
        <w:textAlignment w:val="auto"/>
        <w:rPr>
          <w:del w:id="265" w:author="DENOUAL Franck" w:date="2025-10-15T13:08:00Z"/>
        </w:rPr>
      </w:pPr>
      <w:del w:id="266" w:author="DENOUAL Franck" w:date="2025-10-15T13:08:00Z">
        <w:r w:rsidRPr="00B83E6E" w:rsidDel="00B43D3B">
          <w:delText>For cbcs</w:delText>
        </w:r>
        <w:r w:rsidDel="00B43D3B">
          <w:delText xml:space="preserve">: </w:delText>
        </w:r>
        <w:r w:rsidRPr="00B83E6E" w:rsidDel="00B43D3B">
          <w:delText xml:space="preserve">can </w:delText>
        </w:r>
        <w:r w:rsidDel="00B43D3B">
          <w:delText>be used</w:delText>
        </w:r>
      </w:del>
    </w:p>
    <w:p w14:paraId="0A84AC29" w14:textId="3E661AE6" w:rsidR="003A7BB0" w:rsidRPr="00B83E6E" w:rsidDel="00B43D3B" w:rsidRDefault="003A7BB0" w:rsidP="003A7BB0">
      <w:pPr>
        <w:jc w:val="both"/>
        <w:rPr>
          <w:del w:id="267" w:author="DENOUAL Franck" w:date="2025-10-15T13:08:00Z"/>
        </w:rPr>
      </w:pPr>
    </w:p>
    <w:p w14:paraId="1ECD6023" w14:textId="7C1EE188" w:rsidR="003A7BB0" w:rsidRPr="00B83E6E" w:rsidDel="00B43D3B" w:rsidRDefault="003A7BB0" w:rsidP="003A7BB0">
      <w:pPr>
        <w:jc w:val="both"/>
        <w:rPr>
          <w:del w:id="268" w:author="DENOUAL Franck" w:date="2025-10-15T13:08:00Z"/>
        </w:rPr>
      </w:pPr>
      <w:del w:id="269" w:author="DENOUAL Franck" w:date="2025-10-15T13:08:00Z">
        <w:r w:rsidRPr="00B83E6E" w:rsidDel="00B43D3B">
          <w:delText xml:space="preserve">For new formats which are not NALU-based, e.g. uncompressed video and images or </w:delText>
        </w:r>
        <w:r w:rsidRPr="0082449B" w:rsidDel="00B43D3B">
          <w:delText xml:space="preserve">MPEG-H Audio Stream (MHAS) audio, this implies that, for single-key, </w:delText>
        </w:r>
        <w:r w:rsidRPr="00B83E6E" w:rsidDel="00B43D3B">
          <w:delText xml:space="preserve">only cbcs can be used if part of the media is designed to be in the clear, or if the content provider wants to align internal framing of the sample (e.g. a tile in </w:delText>
        </w:r>
        <w:r w:rsidDel="00B43D3B">
          <w:delText>uncompressed video</w:delText>
        </w:r>
        <w:r w:rsidRPr="00B83E6E" w:rsidDel="00B43D3B">
          <w:delText xml:space="preserve">, </w:delText>
        </w:r>
        <w:r w:rsidDel="00B43D3B">
          <w:delText xml:space="preserve">an </w:delText>
        </w:r>
        <w:r w:rsidRPr="00B83E6E" w:rsidDel="00B43D3B">
          <w:delText>MHAS packet) to encryption boundaries.</w:delText>
        </w:r>
      </w:del>
    </w:p>
    <w:p w14:paraId="47EDDDE1" w14:textId="47BF0BA7" w:rsidR="003A7BB0" w:rsidRPr="00B83E6E" w:rsidDel="00B43D3B" w:rsidRDefault="003A7BB0" w:rsidP="003A7BB0">
      <w:pPr>
        <w:jc w:val="both"/>
        <w:rPr>
          <w:del w:id="270" w:author="DENOUAL Franck" w:date="2025-10-15T13:08:00Z"/>
        </w:rPr>
      </w:pPr>
    </w:p>
    <w:p w14:paraId="0B65DF4D" w14:textId="31884521" w:rsidR="003A7BB0" w:rsidDel="00B43D3B" w:rsidRDefault="003A7BB0" w:rsidP="003A7BB0">
      <w:pPr>
        <w:jc w:val="both"/>
        <w:rPr>
          <w:del w:id="271" w:author="DENOUAL Franck" w:date="2025-10-15T13:08:00Z"/>
        </w:rPr>
      </w:pPr>
      <w:del w:id="272" w:author="DENOUAL Franck" w:date="2025-10-15T13:08:00Z">
        <w:r w:rsidRPr="00B83E6E" w:rsidDel="00B43D3B">
          <w:delText>This restriction is problematic, and again most implementations can already handle sub-sample decryption independently of the NALU-based structure of the track.</w:delText>
        </w:r>
      </w:del>
    </w:p>
    <w:p w14:paraId="5E34494A" w14:textId="53D0D81B" w:rsidR="003A7BB0" w:rsidDel="00B43D3B" w:rsidRDefault="003A7BB0" w:rsidP="003A7BB0">
      <w:pPr>
        <w:jc w:val="both"/>
        <w:rPr>
          <w:del w:id="273" w:author="DENOUAL Franck" w:date="2025-10-15T13:08:00Z"/>
        </w:rPr>
      </w:pPr>
    </w:p>
    <w:p w14:paraId="16EC7E31" w14:textId="1AB26438" w:rsidR="003A7BB0" w:rsidDel="00B43D3B" w:rsidRDefault="003A7BB0" w:rsidP="003A7BB0">
      <w:pPr>
        <w:jc w:val="both"/>
        <w:rPr>
          <w:del w:id="274" w:author="DENOUAL Franck" w:date="2025-10-15T13:08:00Z"/>
        </w:rPr>
      </w:pPr>
      <w:del w:id="275" w:author="DENOUAL Franck" w:date="2025-10-15T13:08:00Z">
        <w:r w:rsidDel="00B43D3B">
          <w:delText>It would then be interesting to investigate how these restrictions could be lifted.</w:delText>
        </w:r>
      </w:del>
    </w:p>
    <w:p w14:paraId="09B1DD45" w14:textId="72D19E29" w:rsidR="003A7BB0" w:rsidDel="00B43D3B" w:rsidRDefault="003A7BB0" w:rsidP="003A7BB0">
      <w:pPr>
        <w:jc w:val="both"/>
        <w:rPr>
          <w:del w:id="276" w:author="DENOUAL Franck" w:date="2025-10-15T13:08:00Z"/>
        </w:rPr>
      </w:pPr>
      <w:del w:id="277" w:author="DENOUAL Franck" w:date="2025-10-15T13:08:00Z">
        <w:r w:rsidDel="00B43D3B">
          <w:delText>In particular, it is important to note that the usage of subsample for a track is implicit (depends on protection scheme and media type) and never explicitly signaled in the TrackEncryptionBox.</w:delText>
        </w:r>
      </w:del>
    </w:p>
    <w:p w14:paraId="07824DC7" w14:textId="77777777" w:rsidR="003A7BB0" w:rsidRDefault="003A7BB0" w:rsidP="003A7BB0">
      <w:pPr>
        <w:pStyle w:val="Heading2"/>
        <w:numPr>
          <w:ilvl w:val="1"/>
          <w:numId w:val="2"/>
        </w:numPr>
        <w:rPr>
          <w:lang w:val="en-US"/>
        </w:rPr>
      </w:pPr>
      <w:r>
        <w:rPr>
          <w:lang w:val="en-US"/>
        </w:rPr>
        <w:t xml:space="preserve">Pattern encryption </w:t>
      </w:r>
    </w:p>
    <w:p w14:paraId="2CEE7721" w14:textId="77777777" w:rsidR="003A7BB0" w:rsidRDefault="003A7BB0" w:rsidP="003A7BB0"/>
    <w:p w14:paraId="535CEA6E" w14:textId="78A22A21" w:rsidR="003A7BB0" w:rsidRDefault="003A7BB0" w:rsidP="003A7BB0">
      <w:pPr>
        <w:jc w:val="both"/>
      </w:pPr>
      <w:r>
        <w:t xml:space="preserve">CENC section 9.6 currently defines pattern encryption as a simple tool allowing to protect only N out of K blocks. In theory, the tool could be applied to any protection scheme, but is only allowed on subsample-based encryption modes in the definitions of </w:t>
      </w:r>
      <w:proofErr w:type="spellStart"/>
      <w:r>
        <w:t>cens</w:t>
      </w:r>
      <w:proofErr w:type="spellEnd"/>
      <w:r>
        <w:t xml:space="preserve"> and </w:t>
      </w:r>
      <w:proofErr w:type="spellStart"/>
      <w:r>
        <w:t>cbcs</w:t>
      </w:r>
      <w:proofErr w:type="spellEnd"/>
      <w:r>
        <w:t xml:space="preserve"> protection schemes, consequently mostly for NALU-based media only (except for </w:t>
      </w:r>
      <w:proofErr w:type="spellStart"/>
      <w:r>
        <w:t>cbcs</w:t>
      </w:r>
      <w:proofErr w:type="spellEnd"/>
      <w:r>
        <w:t xml:space="preserve"> scheme). </w:t>
      </w:r>
    </w:p>
    <w:p w14:paraId="2E9A55B4" w14:textId="77777777" w:rsidR="003A7BB0" w:rsidRDefault="003A7BB0" w:rsidP="003A7BB0">
      <w:pPr>
        <w:jc w:val="both"/>
      </w:pPr>
    </w:p>
    <w:p w14:paraId="71D6A8C3" w14:textId="77777777" w:rsidR="003A7BB0" w:rsidRDefault="003A7BB0" w:rsidP="003A7BB0">
      <w:pPr>
        <w:jc w:val="both"/>
      </w:pPr>
      <w:r>
        <w:t xml:space="preserve">It would be interesting to investigate how these restrictions could be lifted, especially considering the following statement from section 10.3: </w:t>
      </w:r>
    </w:p>
    <w:p w14:paraId="531540E4" w14:textId="4BDAE82C" w:rsidR="003A7BB0" w:rsidRDefault="003A7BB0" w:rsidP="003A7BB0">
      <w:pPr>
        <w:jc w:val="both"/>
      </w:pPr>
      <w:r>
        <w:t>“</w:t>
      </w:r>
      <w:r w:rsidRPr="00B7319F">
        <w:rPr>
          <w:i/>
          <w:iCs/>
        </w:rPr>
        <w:t>Derived specifications may relax this constraint to allow usage of subsample encryption as specified in subclause</w:t>
      </w:r>
      <w:ins w:id="278" w:author="DENOUAL Franck" w:date="2025-10-15T13:09:00Z">
        <w:r w:rsidR="00823106">
          <w:rPr>
            <w:i/>
            <w:iCs/>
          </w:rPr>
          <w:t xml:space="preserve"> 9.5</w:t>
        </w:r>
      </w:ins>
      <w:del w:id="279" w:author="DENOUAL Franck" w:date="2025-10-15T13:09:00Z">
        <w:r w:rsidRPr="00B7319F" w:rsidDel="00823106">
          <w:rPr>
            <w:i/>
            <w:iCs/>
          </w:rPr>
          <w:delText xml:space="preserve"> </w:delText>
        </w:r>
        <w:r w:rsidRPr="00B7319F" w:rsidDel="00823106">
          <w:rPr>
            <w:i/>
            <w:iCs/>
          </w:rPr>
          <w:fldChar w:fldCharType="begin"/>
        </w:r>
        <w:r w:rsidRPr="00B7319F" w:rsidDel="00823106">
          <w:rPr>
            <w:i/>
            <w:iCs/>
          </w:rPr>
          <w:delInstrText xml:space="preserve"> REF _Ref7532231 \r \h  \* MERGEFORMAT </w:delInstrText>
        </w:r>
        <w:r w:rsidRPr="00B7319F" w:rsidDel="00823106">
          <w:rPr>
            <w:i/>
            <w:iCs/>
          </w:rPr>
        </w:r>
        <w:r w:rsidRPr="00B7319F" w:rsidDel="00823106">
          <w:rPr>
            <w:i/>
            <w:iCs/>
          </w:rPr>
          <w:fldChar w:fldCharType="separate"/>
        </w:r>
        <w:r w:rsidR="00310354" w:rsidDel="00823106">
          <w:rPr>
            <w:b/>
            <w:bCs/>
            <w:i/>
            <w:iCs/>
          </w:rPr>
          <w:delText>Error! Reference source not found.</w:delText>
        </w:r>
        <w:r w:rsidRPr="00B7319F" w:rsidDel="00823106">
          <w:rPr>
            <w:i/>
            <w:iCs/>
          </w:rPr>
          <w:fldChar w:fldCharType="end"/>
        </w:r>
      </w:del>
      <w:r w:rsidRPr="00B7319F">
        <w:rPr>
          <w:i/>
          <w:iCs/>
        </w:rPr>
        <w:t>, in which case pattern encryption as specified in</w:t>
      </w:r>
      <w:ins w:id="280" w:author="DENOUAL Franck" w:date="2025-10-15T13:10:00Z">
        <w:r w:rsidR="00823106">
          <w:rPr>
            <w:i/>
            <w:iCs/>
          </w:rPr>
          <w:t xml:space="preserve"> 9.6</w:t>
        </w:r>
      </w:ins>
      <w:del w:id="281" w:author="DENOUAL Franck" w:date="2025-10-15T13:10:00Z">
        <w:r w:rsidRPr="00B7319F" w:rsidDel="00823106">
          <w:rPr>
            <w:i/>
            <w:iCs/>
          </w:rPr>
          <w:delText xml:space="preserve"> </w:delText>
        </w:r>
        <w:r w:rsidRPr="00B7319F" w:rsidDel="00823106">
          <w:rPr>
            <w:i/>
            <w:iCs/>
          </w:rPr>
          <w:fldChar w:fldCharType="begin"/>
        </w:r>
        <w:r w:rsidRPr="00B7319F" w:rsidDel="00823106">
          <w:rPr>
            <w:i/>
            <w:iCs/>
          </w:rPr>
          <w:delInstrText xml:space="preserve"> REF _Ref274296992 \r \h  \* MERGEFORMAT </w:delInstrText>
        </w:r>
        <w:r w:rsidRPr="00B7319F" w:rsidDel="00823106">
          <w:rPr>
            <w:i/>
            <w:iCs/>
          </w:rPr>
        </w:r>
        <w:r w:rsidRPr="00B7319F" w:rsidDel="00823106">
          <w:rPr>
            <w:i/>
            <w:iCs/>
          </w:rPr>
          <w:fldChar w:fldCharType="separate"/>
        </w:r>
        <w:r w:rsidR="00310354" w:rsidDel="00823106">
          <w:rPr>
            <w:b/>
            <w:bCs/>
            <w:i/>
            <w:iCs/>
          </w:rPr>
          <w:delText>Error! Reference source not found.</w:delText>
        </w:r>
        <w:r w:rsidRPr="00B7319F" w:rsidDel="00823106">
          <w:rPr>
            <w:i/>
            <w:iCs/>
          </w:rPr>
          <w:fldChar w:fldCharType="end"/>
        </w:r>
      </w:del>
      <w:r w:rsidRPr="00B7319F">
        <w:rPr>
          <w:i/>
          <w:iCs/>
        </w:rPr>
        <w:t xml:space="preserve"> shall be used.</w:t>
      </w:r>
      <w:r>
        <w:t>”</w:t>
      </w:r>
    </w:p>
    <w:p w14:paraId="71675500" w14:textId="77777777" w:rsidR="003A7BB0" w:rsidRDefault="003A7BB0" w:rsidP="003A7BB0">
      <w:pPr>
        <w:pStyle w:val="Heading1"/>
        <w:numPr>
          <w:ilvl w:val="0"/>
          <w:numId w:val="2"/>
        </w:numPr>
      </w:pPr>
      <w:r>
        <w:t>Other comments</w:t>
      </w:r>
    </w:p>
    <w:p w14:paraId="2434C99A" w14:textId="77777777" w:rsidR="003A7BB0" w:rsidRDefault="003A7BB0" w:rsidP="003A7BB0">
      <w:pPr>
        <w:pStyle w:val="Heading2"/>
        <w:numPr>
          <w:ilvl w:val="1"/>
          <w:numId w:val="2"/>
        </w:numPr>
        <w:rPr>
          <w:lang w:val="en-US"/>
        </w:rPr>
      </w:pPr>
      <w:r>
        <w:rPr>
          <w:lang w:val="en-US"/>
        </w:rPr>
        <w:t>Comments on the ‘</w:t>
      </w:r>
      <w:proofErr w:type="spellStart"/>
      <w:r>
        <w:rPr>
          <w:lang w:val="en-US"/>
        </w:rPr>
        <w:t>cens</w:t>
      </w:r>
      <w:proofErr w:type="spellEnd"/>
      <w:r>
        <w:rPr>
          <w:lang w:val="en-US"/>
        </w:rPr>
        <w:t>’ protection scheme</w:t>
      </w:r>
    </w:p>
    <w:p w14:paraId="1826E24E" w14:textId="77777777" w:rsidR="003A7BB0" w:rsidRDefault="003A7BB0" w:rsidP="003A7BB0">
      <w:pPr>
        <w:pStyle w:val="Heading3"/>
        <w:numPr>
          <w:ilvl w:val="2"/>
          <w:numId w:val="2"/>
        </w:numPr>
        <w:rPr>
          <w:lang w:val="en-US"/>
        </w:rPr>
      </w:pPr>
      <w:r>
        <w:rPr>
          <w:lang w:val="en-US"/>
        </w:rPr>
        <w:t>Comments “cens_1”</w:t>
      </w:r>
    </w:p>
    <w:p w14:paraId="26C47725" w14:textId="77777777" w:rsidR="003A7BB0" w:rsidRDefault="003A7BB0" w:rsidP="003A7BB0"/>
    <w:p w14:paraId="5A1B91BE" w14:textId="77777777" w:rsidR="003A7BB0" w:rsidRDefault="003A7BB0" w:rsidP="003A7BB0">
      <w:r>
        <w:t>Section 10.3 states, for ‘</w:t>
      </w:r>
      <w:proofErr w:type="spellStart"/>
      <w:r>
        <w:t>cens</w:t>
      </w:r>
      <w:proofErr w:type="spellEnd"/>
      <w:r>
        <w:t>’ AES-CTR, that:</w:t>
      </w:r>
    </w:p>
    <w:p w14:paraId="6EB314EA" w14:textId="77777777" w:rsidR="003A7BB0" w:rsidRDefault="003A7BB0" w:rsidP="003A7BB0">
      <w:r>
        <w:t>"</w:t>
      </w:r>
      <w:r w:rsidRPr="00AA6578">
        <w:rPr>
          <w:rFonts w:ascii="Cambria" w:eastAsia="MS Mincho" w:hAnsi="Cambria"/>
          <w:sz w:val="22"/>
          <w:szCs w:val="20"/>
          <w:lang w:val="en-GB" w:eastAsia="ja-JP"/>
        </w:rPr>
        <w:t xml:space="preserve"> The </w:t>
      </w:r>
      <w:proofErr w:type="spellStart"/>
      <w:r w:rsidRPr="00AA6578">
        <w:rPr>
          <w:rFonts w:ascii="Courier New" w:eastAsia="MS Mincho" w:hAnsi="Courier New" w:cs="Courier New"/>
          <w:sz w:val="22"/>
          <w:szCs w:val="20"/>
          <w:lang w:val="en-GB" w:eastAsia="ja-JP"/>
        </w:rPr>
        <w:t>BytesOfProtectedData</w:t>
      </w:r>
      <w:proofErr w:type="spellEnd"/>
      <w:r w:rsidRPr="00AA6578">
        <w:rPr>
          <w:rFonts w:ascii="Cambria" w:eastAsia="MS Mincho" w:hAnsi="Cambria"/>
          <w:sz w:val="22"/>
          <w:szCs w:val="20"/>
          <w:lang w:val="en-GB" w:eastAsia="ja-JP"/>
        </w:rPr>
        <w:t xml:space="preserve"> size shall be a multiple of 16 bytes to avoid partial cipher blocks in subsamples</w:t>
      </w:r>
      <w:r>
        <w:rPr>
          <w:rFonts w:ascii="Cambria" w:eastAsia="MS Mincho" w:hAnsi="Cambria"/>
          <w:sz w:val="22"/>
          <w:szCs w:val="20"/>
          <w:lang w:val="en-GB" w:eastAsia="ja-JP"/>
        </w:rPr>
        <w:t>”</w:t>
      </w:r>
    </w:p>
    <w:p w14:paraId="67364E9D" w14:textId="77777777" w:rsidR="003A7BB0" w:rsidRDefault="003A7BB0" w:rsidP="003A7BB0"/>
    <w:p w14:paraId="2972D5BF" w14:textId="77777777" w:rsidR="003A7BB0" w:rsidRDefault="003A7BB0" w:rsidP="003A7BB0">
      <w:r>
        <w:lastRenderedPageBreak/>
        <w:t>(</w:t>
      </w:r>
      <w:proofErr w:type="gramStart"/>
      <w:r>
        <w:t>while</w:t>
      </w:r>
      <w:proofErr w:type="gramEnd"/>
      <w:r>
        <w:t xml:space="preserve"> the definition of </w:t>
      </w:r>
      <w:proofErr w:type="spellStart"/>
      <w:r>
        <w:t>cenc</w:t>
      </w:r>
      <w:proofErr w:type="spellEnd"/>
      <w:r>
        <w:t xml:space="preserve"> in 10.2 is considering a “</w:t>
      </w:r>
      <w:r w:rsidRPr="005F3228">
        <w:rPr>
          <w:rFonts w:ascii="Cambria" w:eastAsia="MS Mincho" w:hAnsi="Cambria"/>
          <w:sz w:val="22"/>
          <w:szCs w:val="20"/>
          <w:lang w:val="en-GB" w:eastAsia="ja-JP"/>
        </w:rPr>
        <w:t>should</w:t>
      </w:r>
      <w:r>
        <w:t xml:space="preserve"> </w:t>
      </w:r>
      <w:r w:rsidRPr="005F3228">
        <w:rPr>
          <w:rFonts w:ascii="Cambria" w:eastAsia="MS Mincho" w:hAnsi="Cambria"/>
          <w:sz w:val="22"/>
          <w:szCs w:val="20"/>
          <w:lang w:val="en-GB" w:eastAsia="ja-JP"/>
        </w:rPr>
        <w:t>be a multiple of 16 bytes</w:t>
      </w:r>
      <w:r>
        <w:rPr>
          <w:rFonts w:ascii="Cambria" w:eastAsia="MS Mincho" w:hAnsi="Cambria"/>
          <w:sz w:val="22"/>
          <w:szCs w:val="20"/>
          <w:lang w:val="en-GB" w:eastAsia="ja-JP"/>
        </w:rPr>
        <w:t>”</w:t>
      </w:r>
      <w:r w:rsidRPr="008278A9">
        <w:t xml:space="preserve"> </w:t>
      </w:r>
      <w:r>
        <w:t>…)</w:t>
      </w:r>
    </w:p>
    <w:p w14:paraId="357ECBC4" w14:textId="77777777" w:rsidR="003A7BB0" w:rsidRDefault="003A7BB0" w:rsidP="003A7BB0"/>
    <w:p w14:paraId="5C5BEDB3" w14:textId="5A91D8A8" w:rsidR="003A7BB0" w:rsidRDefault="003A7BB0" w:rsidP="003A7BB0">
      <w:r>
        <w:t xml:space="preserve">We need to understand why the "shall” is used in </w:t>
      </w:r>
      <w:proofErr w:type="spellStart"/>
      <w:r>
        <w:t>cens</w:t>
      </w:r>
      <w:proofErr w:type="spellEnd"/>
      <w:r>
        <w:t xml:space="preserve">, as this decision is taken by the encryptor but does not impact the </w:t>
      </w:r>
      <w:proofErr w:type="spellStart"/>
      <w:r>
        <w:t>decryptor</w:t>
      </w:r>
      <w:proofErr w:type="spellEnd"/>
      <w:r>
        <w:t xml:space="preserve"> module.</w:t>
      </w:r>
    </w:p>
    <w:p w14:paraId="4DBAE184" w14:textId="77777777" w:rsidR="003A7BB0" w:rsidRDefault="003A7BB0" w:rsidP="003A7BB0">
      <w:pPr>
        <w:pStyle w:val="Heading3"/>
        <w:numPr>
          <w:ilvl w:val="2"/>
          <w:numId w:val="2"/>
        </w:numPr>
        <w:rPr>
          <w:lang w:val="en-US"/>
        </w:rPr>
      </w:pPr>
      <w:r>
        <w:rPr>
          <w:lang w:val="en-US"/>
        </w:rPr>
        <w:t>Comments “cens_2”</w:t>
      </w:r>
    </w:p>
    <w:p w14:paraId="156A579A" w14:textId="77777777" w:rsidR="003A7BB0" w:rsidRDefault="003A7BB0" w:rsidP="003A7BB0">
      <w:pPr>
        <w:pStyle w:val="NormalWeb"/>
      </w:pPr>
      <w:r>
        <w:t xml:space="preserve">In the definition of the </w:t>
      </w:r>
      <w:proofErr w:type="spellStart"/>
      <w:r>
        <w:t>cens</w:t>
      </w:r>
      <w:proofErr w:type="spellEnd"/>
      <w:r>
        <w:t xml:space="preserve"> (10.3) protection scheme, the following statement:</w:t>
      </w:r>
    </w:p>
    <w:p w14:paraId="2BAF6FD6" w14:textId="77777777" w:rsidR="003A7BB0" w:rsidRPr="004030C4" w:rsidRDefault="003A7BB0" w:rsidP="003A7BB0">
      <w:pPr>
        <w:rPr>
          <w:rFonts w:ascii="Cambria" w:eastAsia="MS Mincho" w:hAnsi="Cambria"/>
          <w:sz w:val="22"/>
          <w:szCs w:val="20"/>
          <w:lang w:val="en-GB" w:eastAsia="ja-JP"/>
        </w:rPr>
      </w:pPr>
      <w:r>
        <w:t>“</w:t>
      </w:r>
      <w:r w:rsidRPr="00C1353D">
        <w:rPr>
          <w:rFonts w:ascii="Cambria" w:eastAsia="MS Mincho" w:hAnsi="Cambria"/>
          <w:sz w:val="22"/>
          <w:szCs w:val="20"/>
          <w:lang w:val="en-GB" w:eastAsia="ja-JP"/>
        </w:rPr>
        <w:t xml:space="preserve">The </w:t>
      </w:r>
      <w:proofErr w:type="spellStart"/>
      <w:r w:rsidRPr="00C1353D">
        <w:rPr>
          <w:rFonts w:ascii="Courier New" w:eastAsia="MS Mincho" w:hAnsi="Courier New" w:cs="Courier New"/>
          <w:sz w:val="22"/>
          <w:szCs w:val="20"/>
          <w:lang w:val="en-GB" w:eastAsia="ja-JP"/>
        </w:rPr>
        <w:t>BytesOfProtectedData</w:t>
      </w:r>
      <w:proofErr w:type="spellEnd"/>
      <w:r w:rsidRPr="00C1353D">
        <w:rPr>
          <w:rFonts w:ascii="Cambria" w:eastAsia="MS Mincho" w:hAnsi="Cambria"/>
          <w:sz w:val="22"/>
          <w:szCs w:val="20"/>
          <w:lang w:val="en-GB" w:eastAsia="ja-JP"/>
        </w:rPr>
        <w:t xml:space="preserve"> size shall be a multiple of 16 bytes to avoid partial cipher blocks in subsamples.</w:t>
      </w:r>
      <w:r>
        <w:t>”</w:t>
      </w:r>
    </w:p>
    <w:p w14:paraId="046223C3" w14:textId="77777777" w:rsidR="003A7BB0" w:rsidRDefault="003A7BB0" w:rsidP="003A7BB0">
      <w:pPr>
        <w:pStyle w:val="NormalWeb"/>
      </w:pPr>
      <w:r>
        <w:t>should be rephrased as follows:</w:t>
      </w:r>
    </w:p>
    <w:p w14:paraId="44029A19" w14:textId="77777777" w:rsidR="003A7BB0" w:rsidRDefault="003A7BB0" w:rsidP="003A7BB0">
      <w:pPr>
        <w:pStyle w:val="NormalWeb"/>
        <w:rPr>
          <w:rFonts w:ascii="Cambria" w:hAnsi="Cambria"/>
        </w:rPr>
      </w:pPr>
      <w:r>
        <w:t xml:space="preserve"> “</w:t>
      </w:r>
      <w:r w:rsidRPr="004030C4">
        <w:rPr>
          <w:rFonts w:ascii="Cambria" w:hAnsi="Cambria"/>
          <w:u w:val="single"/>
        </w:rPr>
        <w:t>In video tracks using subsample encryption,</w:t>
      </w:r>
      <w:r w:rsidRPr="00C646BE">
        <w:rPr>
          <w:rFonts w:ascii="Cambria" w:hAnsi="Cambria"/>
        </w:rPr>
        <w:t xml:space="preserve"> the </w:t>
      </w:r>
      <w:proofErr w:type="spellStart"/>
      <w:r w:rsidRPr="00C646BE">
        <w:rPr>
          <w:rFonts w:ascii="CourierNewPSMT" w:hAnsi="CourierNewPSMT" w:cs="CourierNewPSMT"/>
          <w:sz w:val="18"/>
          <w:szCs w:val="18"/>
        </w:rPr>
        <w:t>BytesOfProtectedData</w:t>
      </w:r>
      <w:proofErr w:type="spellEnd"/>
      <w:r w:rsidRPr="00C646BE">
        <w:rPr>
          <w:rFonts w:ascii="CourierNewPSMT" w:hAnsi="CourierNewPSMT" w:cs="CourierNewPSMT"/>
          <w:sz w:val="18"/>
          <w:szCs w:val="18"/>
        </w:rPr>
        <w:t xml:space="preserve"> </w:t>
      </w:r>
      <w:r w:rsidRPr="00C646BE">
        <w:rPr>
          <w:rFonts w:ascii="Cambria" w:hAnsi="Cambria"/>
        </w:rPr>
        <w:t xml:space="preserve">size </w:t>
      </w:r>
      <w:r w:rsidRPr="00C1353D">
        <w:rPr>
          <w:rFonts w:ascii="Cambria" w:eastAsia="MS Mincho" w:hAnsi="Cambria"/>
          <w:szCs w:val="20"/>
          <w:lang w:val="en-GB" w:eastAsia="ja-JP"/>
        </w:rPr>
        <w:t xml:space="preserve">shall be a multiple of 16 bytes to avoid partial cipher blocks in </w:t>
      </w:r>
      <w:proofErr w:type="gramStart"/>
      <w:r w:rsidRPr="00C1353D">
        <w:rPr>
          <w:rFonts w:ascii="Cambria" w:eastAsia="MS Mincho" w:hAnsi="Cambria"/>
          <w:szCs w:val="20"/>
          <w:lang w:val="en-GB" w:eastAsia="ja-JP"/>
        </w:rPr>
        <w:t>subsamples</w:t>
      </w:r>
      <w:r>
        <w:rPr>
          <w:rFonts w:ascii="Cambria" w:hAnsi="Cambria"/>
        </w:rPr>
        <w:t>.“</w:t>
      </w:r>
      <w:proofErr w:type="gramEnd"/>
      <w:r>
        <w:rPr>
          <w:rFonts w:ascii="Cambria" w:hAnsi="Cambria"/>
        </w:rPr>
        <w:t xml:space="preserve"> </w:t>
      </w:r>
    </w:p>
    <w:p w14:paraId="32DE9C01" w14:textId="77777777" w:rsidR="003A7BB0" w:rsidRDefault="003A7BB0" w:rsidP="003A7BB0">
      <w:pPr>
        <w:pStyle w:val="NormalWeb"/>
      </w:pPr>
      <w:r>
        <w:rPr>
          <w:rFonts w:ascii="Cambria" w:hAnsi="Cambria"/>
        </w:rPr>
        <w:t>This is because “T</w:t>
      </w:r>
      <w:r w:rsidRPr="00095488">
        <w:rPr>
          <w:rFonts w:ascii="Cambria" w:hAnsi="Cambria"/>
        </w:rPr>
        <w:t xml:space="preserve">he </w:t>
      </w:r>
      <w:proofErr w:type="spellStart"/>
      <w:r w:rsidRPr="00095488">
        <w:rPr>
          <w:rFonts w:ascii="CourierNewPSMT" w:hAnsi="CourierNewPSMT" w:cs="CourierNewPSMT"/>
          <w:sz w:val="18"/>
          <w:szCs w:val="18"/>
        </w:rPr>
        <w:t>BytesOfProtectedData</w:t>
      </w:r>
      <w:proofErr w:type="spellEnd"/>
      <w:r w:rsidRPr="00095488">
        <w:rPr>
          <w:rFonts w:ascii="CourierNewPSMT" w:hAnsi="CourierNewPSMT" w:cs="CourierNewPSMT"/>
          <w:sz w:val="18"/>
          <w:szCs w:val="18"/>
        </w:rPr>
        <w:t xml:space="preserve"> </w:t>
      </w:r>
      <w:proofErr w:type="gramStart"/>
      <w:r w:rsidRPr="00095488">
        <w:rPr>
          <w:rFonts w:ascii="Cambria" w:hAnsi="Cambria"/>
        </w:rPr>
        <w:t xml:space="preserve">size </w:t>
      </w:r>
      <w:r>
        <w:rPr>
          <w:rFonts w:ascii="Cambria" w:hAnsi="Cambria"/>
        </w:rPr>
        <w:t>”</w:t>
      </w:r>
      <w:proofErr w:type="gramEnd"/>
      <w:r>
        <w:rPr>
          <w:rFonts w:ascii="Cambria" w:hAnsi="Cambria"/>
        </w:rPr>
        <w:t xml:space="preserve"> is meaningless in full sample encryption.</w:t>
      </w:r>
    </w:p>
    <w:p w14:paraId="2113B3EC" w14:textId="77777777" w:rsidR="003A7BB0" w:rsidRDefault="003A7BB0" w:rsidP="003A7BB0">
      <w:pPr>
        <w:pStyle w:val="Heading3"/>
        <w:numPr>
          <w:ilvl w:val="2"/>
          <w:numId w:val="2"/>
        </w:numPr>
        <w:rPr>
          <w:lang w:val="en-US"/>
        </w:rPr>
      </w:pPr>
      <w:r>
        <w:rPr>
          <w:lang w:val="en-US"/>
        </w:rPr>
        <w:t>Comments “cens_3”</w:t>
      </w:r>
    </w:p>
    <w:p w14:paraId="0BEA2B3F" w14:textId="77777777" w:rsidR="003A7BB0" w:rsidRDefault="003A7BB0" w:rsidP="003A7BB0">
      <w:r>
        <w:t>The ‘</w:t>
      </w:r>
      <w:proofErr w:type="spellStart"/>
      <w:r>
        <w:t>cens</w:t>
      </w:r>
      <w:proofErr w:type="spellEnd"/>
      <w:r>
        <w:t xml:space="preserve">’ protection scheme states that </w:t>
      </w:r>
    </w:p>
    <w:p w14:paraId="3189C071" w14:textId="77777777" w:rsidR="003A7BB0" w:rsidRDefault="003A7BB0" w:rsidP="003A7BB0">
      <w:pPr>
        <w:pStyle w:val="ListParagraph"/>
        <w:widowControl/>
        <w:numPr>
          <w:ilvl w:val="0"/>
          <w:numId w:val="121"/>
        </w:numPr>
        <w:autoSpaceDN/>
        <w:spacing w:after="0" w:line="240" w:lineRule="auto"/>
        <w:jc w:val="left"/>
        <w:textAlignment w:val="auto"/>
      </w:pPr>
      <w:r w:rsidRPr="00AA6578">
        <w:t xml:space="preserve">“Constant IVs shall not be used”, </w:t>
      </w:r>
      <w:r>
        <w:t>and</w:t>
      </w:r>
    </w:p>
    <w:p w14:paraId="0CA87D81" w14:textId="12E1F008" w:rsidR="003A7BB0" w:rsidRPr="004030C4" w:rsidRDefault="003A7BB0" w:rsidP="003A7BB0">
      <w:pPr>
        <w:pStyle w:val="ListParagraph"/>
        <w:widowControl/>
        <w:numPr>
          <w:ilvl w:val="0"/>
          <w:numId w:val="121"/>
        </w:numPr>
        <w:autoSpaceDN/>
        <w:spacing w:after="0" w:line="240" w:lineRule="auto"/>
        <w:jc w:val="left"/>
        <w:textAlignment w:val="auto"/>
      </w:pPr>
      <w:r>
        <w:rPr>
          <w:rFonts w:ascii="Cambria" w:eastAsia="MS Mincho" w:hAnsi="Cambria"/>
          <w:szCs w:val="20"/>
          <w:lang w:val="en-GB" w:eastAsia="ja-JP"/>
        </w:rPr>
        <w:t>“</w:t>
      </w:r>
      <w:r w:rsidRPr="00AA6578">
        <w:rPr>
          <w:rFonts w:ascii="Cambria" w:eastAsia="MS Mincho" w:hAnsi="Cambria"/>
          <w:szCs w:val="20"/>
          <w:lang w:val="en-GB" w:eastAsia="ja-JP"/>
        </w:rPr>
        <w:t>When a single key applies to each sample, encrypted tracks or items not using NAL structured video shall be protected using whole-block full-sample encryption as specified in subclause</w:t>
      </w:r>
      <w:ins w:id="282" w:author="DENOUAL Franck" w:date="2025-10-15T13:10:00Z">
        <w:r w:rsidR="00823106">
          <w:rPr>
            <w:rFonts w:ascii="Cambria" w:eastAsia="MS Mincho" w:hAnsi="Cambria"/>
            <w:szCs w:val="20"/>
            <w:lang w:val="en-GB" w:eastAsia="ja-JP"/>
          </w:rPr>
          <w:t xml:space="preserve"> 9</w:t>
        </w:r>
      </w:ins>
      <w:ins w:id="283" w:author="DENOUAL Franck" w:date="2025-10-15T13:11:00Z">
        <w:r w:rsidR="00823106">
          <w:rPr>
            <w:rFonts w:ascii="Cambria" w:eastAsia="MS Mincho" w:hAnsi="Cambria"/>
            <w:szCs w:val="20"/>
            <w:lang w:val="en-GB" w:eastAsia="ja-JP"/>
          </w:rPr>
          <w:t>.7.</w:t>
        </w:r>
      </w:ins>
      <w:del w:id="284" w:author="DENOUAL Franck" w:date="2025-10-15T13:11:00Z">
        <w:r w:rsidRPr="00AA6578" w:rsidDel="00823106">
          <w:rPr>
            <w:rFonts w:ascii="Cambria" w:eastAsia="MS Mincho" w:hAnsi="Cambria"/>
            <w:szCs w:val="20"/>
            <w:lang w:val="en-GB" w:eastAsia="ja-JP"/>
          </w:rPr>
          <w:delText xml:space="preserve"> </w:delText>
        </w:r>
        <w:r w:rsidRPr="00AA6578" w:rsidDel="00823106">
          <w:rPr>
            <w:rFonts w:ascii="Cambria" w:eastAsia="MS Mincho" w:hAnsi="Cambria"/>
            <w:szCs w:val="20"/>
            <w:lang w:val="en-GB" w:eastAsia="ja-JP"/>
          </w:rPr>
          <w:fldChar w:fldCharType="begin"/>
        </w:r>
        <w:r w:rsidRPr="00AA6578" w:rsidDel="00823106">
          <w:rPr>
            <w:rFonts w:ascii="Cambria" w:eastAsia="MS Mincho" w:hAnsi="Cambria"/>
            <w:szCs w:val="20"/>
            <w:lang w:val="en-GB" w:eastAsia="ja-JP"/>
          </w:rPr>
          <w:delInstrText xml:space="preserve"> REF _Ref274297139 \r \h </w:delInstrText>
        </w:r>
        <w:r w:rsidRPr="00AA6578" w:rsidDel="00823106">
          <w:rPr>
            <w:rFonts w:ascii="Cambria" w:eastAsia="MS Mincho" w:hAnsi="Cambria"/>
            <w:szCs w:val="20"/>
            <w:lang w:val="en-GB" w:eastAsia="ja-JP"/>
          </w:rPr>
        </w:r>
        <w:r w:rsidRPr="00AA6578" w:rsidDel="00823106">
          <w:rPr>
            <w:rFonts w:ascii="Cambria" w:eastAsia="MS Mincho" w:hAnsi="Cambria"/>
            <w:szCs w:val="20"/>
            <w:lang w:val="en-GB" w:eastAsia="ja-JP"/>
          </w:rPr>
          <w:fldChar w:fldCharType="separate"/>
        </w:r>
        <w:r w:rsidR="00310354" w:rsidDel="00823106">
          <w:rPr>
            <w:rFonts w:ascii="Cambria" w:eastAsia="MS Mincho" w:hAnsi="Cambria"/>
            <w:b/>
            <w:bCs/>
            <w:szCs w:val="20"/>
            <w:lang w:eastAsia="ja-JP"/>
          </w:rPr>
          <w:delText>Error! Reference source not found.</w:delText>
        </w:r>
        <w:r w:rsidRPr="00AA6578" w:rsidDel="00823106">
          <w:rPr>
            <w:rFonts w:ascii="Cambria" w:eastAsia="MS Mincho" w:hAnsi="Cambria"/>
            <w:szCs w:val="20"/>
            <w:lang w:val="en-GB" w:eastAsia="ja-JP"/>
          </w:rPr>
          <w:fldChar w:fldCharType="end"/>
        </w:r>
      </w:del>
      <w:r>
        <w:rPr>
          <w:rFonts w:ascii="Cambria" w:eastAsia="MS Mincho" w:hAnsi="Cambria"/>
          <w:szCs w:val="20"/>
          <w:lang w:val="en-GB" w:eastAsia="ja-JP"/>
        </w:rPr>
        <w:t xml:space="preserve">” </w:t>
      </w:r>
    </w:p>
    <w:p w14:paraId="36E37829" w14:textId="77777777" w:rsidR="003A7BB0" w:rsidRDefault="003A7BB0" w:rsidP="003A7BB0">
      <w:r>
        <w:t xml:space="preserve">We note that the </w:t>
      </w:r>
      <w:r w:rsidRPr="00AA6578">
        <w:t xml:space="preserve">whole-block full sample encryption (9.7) </w:t>
      </w:r>
      <w:r>
        <w:t>is using</w:t>
      </w:r>
      <w:r w:rsidRPr="00AA6578">
        <w:t xml:space="preserve"> constant IVs. </w:t>
      </w:r>
    </w:p>
    <w:p w14:paraId="4F857C82" w14:textId="77777777" w:rsidR="003A7BB0" w:rsidRDefault="003A7BB0" w:rsidP="003A7BB0"/>
    <w:p w14:paraId="4F06693B" w14:textId="77777777" w:rsidR="003A7BB0" w:rsidRDefault="003A7BB0" w:rsidP="003A7BB0">
      <w:r w:rsidRPr="00AA6578">
        <w:t xml:space="preserve">The text should </w:t>
      </w:r>
      <w:r>
        <w:t xml:space="preserve">then </w:t>
      </w:r>
      <w:r w:rsidRPr="00AA6578">
        <w:t>be corrected to indicate usage of full sample encryption (9.4).</w:t>
      </w:r>
    </w:p>
    <w:p w14:paraId="43FFECC0" w14:textId="77777777" w:rsidR="003A7BB0" w:rsidRPr="00AA6578" w:rsidRDefault="003A7BB0" w:rsidP="003A7BB0">
      <w:pPr>
        <w:pStyle w:val="Heading2"/>
        <w:numPr>
          <w:ilvl w:val="1"/>
          <w:numId w:val="2"/>
        </w:numPr>
        <w:rPr>
          <w:lang w:val="en-US"/>
        </w:rPr>
      </w:pPr>
      <w:r>
        <w:rPr>
          <w:lang w:val="en-US"/>
        </w:rPr>
        <w:t xml:space="preserve">On subsample encryption and CENC SAI </w:t>
      </w:r>
    </w:p>
    <w:p w14:paraId="4C2A664E" w14:textId="77777777" w:rsidR="003A7BB0" w:rsidRDefault="003A7BB0" w:rsidP="003A7BB0"/>
    <w:p w14:paraId="11A38F09" w14:textId="77777777" w:rsidR="003A7BB0" w:rsidRDefault="003A7BB0" w:rsidP="003A7BB0">
      <w:r>
        <w:t xml:space="preserve">Section 9.5.1 (definition of subsample encryption) uses </w:t>
      </w:r>
      <w:proofErr w:type="spellStart"/>
      <w:r w:rsidRPr="00095488">
        <w:rPr>
          <w:rFonts w:ascii="CourierNewPSMT" w:hAnsi="CourierNewPSMT" w:cs="CourierNewPSMT"/>
          <w:sz w:val="18"/>
          <w:szCs w:val="18"/>
        </w:rPr>
        <w:t>BytesOf</w:t>
      </w:r>
      <w:r>
        <w:rPr>
          <w:rFonts w:ascii="CourierNewPSMT" w:hAnsi="CourierNewPSMT" w:cs="CourierNewPSMT"/>
          <w:sz w:val="18"/>
          <w:szCs w:val="18"/>
        </w:rPr>
        <w:t>Clear</w:t>
      </w:r>
      <w:r w:rsidRPr="00095488">
        <w:rPr>
          <w:rFonts w:ascii="CourierNewPSMT" w:hAnsi="CourierNewPSMT" w:cs="CourierNewPSMT"/>
          <w:sz w:val="18"/>
          <w:szCs w:val="18"/>
        </w:rPr>
        <w:t>Data</w:t>
      </w:r>
      <w:proofErr w:type="spellEnd"/>
      <w:r w:rsidRPr="00095488">
        <w:rPr>
          <w:rFonts w:ascii="CourierNewPSMT" w:hAnsi="CourierNewPSMT" w:cs="CourierNewPSMT"/>
          <w:sz w:val="18"/>
          <w:szCs w:val="18"/>
        </w:rPr>
        <w:t xml:space="preserve"> </w:t>
      </w:r>
      <w:r>
        <w:t xml:space="preserve">and </w:t>
      </w:r>
      <w:proofErr w:type="spellStart"/>
      <w:r w:rsidRPr="00095488">
        <w:rPr>
          <w:rFonts w:ascii="CourierNewPSMT" w:hAnsi="CourierNewPSMT" w:cs="CourierNewPSMT"/>
          <w:sz w:val="18"/>
          <w:szCs w:val="18"/>
        </w:rPr>
        <w:t>BytesOfProtectedData</w:t>
      </w:r>
      <w:proofErr w:type="spellEnd"/>
      <w:r>
        <w:rPr>
          <w:rFonts w:ascii="CourierNewPSMT" w:hAnsi="CourierNewPSMT" w:cs="CourierNewPSMT"/>
          <w:sz w:val="18"/>
          <w:szCs w:val="18"/>
        </w:rPr>
        <w:t>.</w:t>
      </w:r>
      <w:r w:rsidRPr="00095488">
        <w:rPr>
          <w:rFonts w:ascii="CourierNewPSMT" w:hAnsi="CourierNewPSMT" w:cs="CourierNewPSMT"/>
          <w:sz w:val="18"/>
          <w:szCs w:val="18"/>
        </w:rPr>
        <w:t xml:space="preserve"> </w:t>
      </w:r>
      <w:r>
        <w:t xml:space="preserve">However, the CENC specification never explicitly states that CENC SAI shall be present. </w:t>
      </w:r>
    </w:p>
    <w:p w14:paraId="4AB317CC" w14:textId="77777777" w:rsidR="003A7BB0" w:rsidRDefault="003A7BB0" w:rsidP="003A7BB0">
      <w:r>
        <w:t>This should be clarified.</w:t>
      </w:r>
    </w:p>
    <w:p w14:paraId="53A4CA8B" w14:textId="77777777" w:rsidR="003A7BB0" w:rsidRDefault="003A7BB0" w:rsidP="003A7BB0"/>
    <w:p w14:paraId="73FB23BD" w14:textId="77777777" w:rsidR="003A7BB0" w:rsidRPr="00105628" w:rsidRDefault="003A7BB0" w:rsidP="003A7BB0">
      <w:r w:rsidRPr="00371621">
        <w:t xml:space="preserve">As another general editorial comment, </w:t>
      </w:r>
      <w:r>
        <w:t xml:space="preserve">we suggest </w:t>
      </w:r>
      <w:r w:rsidRPr="00371621">
        <w:t xml:space="preserve">the </w:t>
      </w:r>
      <w:r>
        <w:t xml:space="preserve">File Format </w:t>
      </w:r>
      <w:r w:rsidRPr="00371621">
        <w:t xml:space="preserve">group </w:t>
      </w:r>
      <w:r>
        <w:t xml:space="preserve">to </w:t>
      </w:r>
      <w:r w:rsidRPr="00371621">
        <w:t xml:space="preserve">consider moving NAL / non NAL specific sections in dedicated Annexes to avoid “polluting” definition of </w:t>
      </w:r>
      <w:r>
        <w:t xml:space="preserve">protection </w:t>
      </w:r>
      <w:r w:rsidRPr="00371621">
        <w:t>schemes with video format</w:t>
      </w:r>
      <w:r>
        <w:t>.</w:t>
      </w:r>
    </w:p>
    <w:p w14:paraId="0FD5DAA8" w14:textId="77777777" w:rsidR="003A7BB0" w:rsidRPr="00052016" w:rsidRDefault="003A7BB0" w:rsidP="003A7BB0"/>
    <w:sectPr w:rsidR="003A7BB0" w:rsidRPr="00052016" w:rsidSect="00DA00D4">
      <w:pgSz w:w="11894" w:h="16834" w:code="9"/>
      <w:pgMar w:top="1440" w:right="1440" w:bottom="180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6" w:author="DENOUAL Franck" w:date="2025-10-15T13:13:00Z" w:initials="DF">
    <w:p w14:paraId="13B88578" w14:textId="34464405" w:rsidR="00823106" w:rsidRDefault="00823106">
      <w:pPr>
        <w:pStyle w:val="CommentText"/>
      </w:pPr>
      <w:r>
        <w:rPr>
          <w:rStyle w:val="CommentReference"/>
        </w:rPr>
        <w:annotationRef/>
      </w:r>
      <w:r w:rsidR="00932456">
        <w:t>For full sample encryption</w:t>
      </w:r>
    </w:p>
  </w:comment>
  <w:comment w:id="257" w:author="DENOUAL Franck" w:date="2025-10-15T13:08:00Z" w:initials="DF">
    <w:p w14:paraId="6EAD8F37" w14:textId="53D35C86" w:rsidR="00B43D3B" w:rsidRDefault="00B43D3B">
      <w:pPr>
        <w:pStyle w:val="CommentText"/>
      </w:pPr>
      <w:r>
        <w:rPr>
          <w:rStyle w:val="CommentReference"/>
        </w:rPr>
        <w:annotationRef/>
      </w:r>
      <w:r>
        <w:t>Included in AMD for AES-256 support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B88578" w15:done="0"/>
  <w15:commentEx w15:paraId="6EAD8F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A1C66" w16cex:dateUtc="2025-10-15T11:13:00Z"/>
  <w16cex:commentExtensible w16cex:durableId="2C9A1B41" w16cex:dateUtc="2025-10-15T1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B88578" w16cid:durableId="2C9A1C66"/>
  <w16cid:commentId w16cid:paraId="6EAD8F37" w16cid:durableId="2C9A1B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98878" w14:textId="77777777" w:rsidR="00DA19F5" w:rsidRDefault="00DA19F5" w:rsidP="00717E1B">
      <w:r>
        <w:separator/>
      </w:r>
    </w:p>
  </w:endnote>
  <w:endnote w:type="continuationSeparator" w:id="0">
    <w:p w14:paraId="5373F72D" w14:textId="77777777" w:rsidR="00DA19F5" w:rsidRDefault="00DA19F5"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OpenSymbol">
    <w:altName w:val="Arial Unicode MS"/>
    <w:charset w:val="80"/>
    <w:family w:val="auto"/>
    <w:pitch w:val="default"/>
  </w:font>
  <w:font w:name="Nimbus Roman No9 L">
    <w:altName w:val="Times New Roman"/>
    <w:charset w:val="00"/>
    <w:family w:val="roman"/>
    <w:pitch w:val="variable"/>
  </w:font>
  <w:font w:name="Nimbus Sans 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charset w:val="00"/>
    <w:family w:val="roman"/>
    <w:pitch w:val="variable"/>
    <w:sig w:usb0="00003A87" w:usb1="00000000" w:usb2="00000000" w:usb3="00000000" w:csb0="000000FF" w:csb1="00000000"/>
  </w:font>
  <w:font w:name="CourierNewPSMT">
    <w:altName w:val="Courier New"/>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AE12F" w14:textId="77777777" w:rsidR="00DA19F5" w:rsidRDefault="00DA19F5" w:rsidP="00717E1B">
      <w:r>
        <w:separator/>
      </w:r>
    </w:p>
  </w:footnote>
  <w:footnote w:type="continuationSeparator" w:id="0">
    <w:p w14:paraId="25518F38" w14:textId="77777777" w:rsidR="00DA19F5" w:rsidRDefault="00DA19F5"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11069C2"/>
    <w:multiLevelType w:val="hybridMultilevel"/>
    <w:tmpl w:val="04322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B310AA5"/>
    <w:multiLevelType w:val="hybridMultilevel"/>
    <w:tmpl w:val="E2BCF01E"/>
    <w:lvl w:ilvl="0" w:tplc="F04087D8">
      <w:start w:val="1"/>
      <w:numFmt w:val="bullet"/>
      <w:lvlText w:val="-"/>
      <w:lvlJc w:val="left"/>
      <w:pPr>
        <w:ind w:left="360" w:hanging="360"/>
      </w:pPr>
      <w:rPr>
        <w:rFonts w:ascii="Times New Roman" w:eastAsiaTheme="min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3"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8A5B49"/>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171373A3"/>
    <w:multiLevelType w:val="hybridMultilevel"/>
    <w:tmpl w:val="2C006A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AFE38F7"/>
    <w:multiLevelType w:val="hybridMultilevel"/>
    <w:tmpl w:val="22764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83838E2"/>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31" w15:restartNumberingAfterBreak="0">
    <w:nsid w:val="28E63230"/>
    <w:multiLevelType w:val="hybridMultilevel"/>
    <w:tmpl w:val="7B607BA6"/>
    <w:lvl w:ilvl="0" w:tplc="BF72F95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43"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3FBF3DF4"/>
    <w:multiLevelType w:val="hybridMultilevel"/>
    <w:tmpl w:val="C23ACD02"/>
    <w:lvl w:ilvl="0" w:tplc="EC3C4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50"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6"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9"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60"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3"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65"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67"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1" w15:restartNumberingAfterBreak="0">
    <w:nsid w:val="5E49617E"/>
    <w:multiLevelType w:val="multilevel"/>
    <w:tmpl w:val="3F0C134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3"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0" w15:restartNumberingAfterBreak="0">
    <w:nsid w:val="6822248F"/>
    <w:multiLevelType w:val="hybridMultilevel"/>
    <w:tmpl w:val="5066E960"/>
    <w:lvl w:ilvl="0" w:tplc="E6E8DAB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82"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6FFC6A2B"/>
    <w:multiLevelType w:val="hybridMultilevel"/>
    <w:tmpl w:val="AD9474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6"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2"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91"/>
  </w:num>
  <w:num w:numId="3">
    <w:abstractNumId w:val="38"/>
  </w:num>
  <w:num w:numId="4">
    <w:abstractNumId w:val="50"/>
  </w:num>
  <w:num w:numId="5">
    <w:abstractNumId w:val="11"/>
  </w:num>
  <w:num w:numId="6">
    <w:abstractNumId w:val="9"/>
  </w:num>
  <w:num w:numId="7">
    <w:abstractNumId w:val="37"/>
  </w:num>
  <w:num w:numId="8">
    <w:abstractNumId w:val="88"/>
  </w:num>
  <w:num w:numId="9">
    <w:abstractNumId w:val="67"/>
  </w:num>
  <w:num w:numId="10">
    <w:abstractNumId w:val="90"/>
  </w:num>
  <w:num w:numId="11">
    <w:abstractNumId w:val="87"/>
  </w:num>
  <w:num w:numId="12">
    <w:abstractNumId w:val="19"/>
  </w:num>
  <w:num w:numId="13">
    <w:abstractNumId w:val="39"/>
  </w:num>
  <w:num w:numId="14">
    <w:abstractNumId w:val="55"/>
  </w:num>
  <w:num w:numId="15">
    <w:abstractNumId w:val="20"/>
  </w:num>
  <w:num w:numId="16">
    <w:abstractNumId w:val="79"/>
  </w:num>
  <w:num w:numId="17">
    <w:abstractNumId w:val="74"/>
  </w:num>
  <w:num w:numId="18">
    <w:abstractNumId w:val="60"/>
  </w:num>
  <w:num w:numId="19">
    <w:abstractNumId w:val="27"/>
  </w:num>
  <w:num w:numId="20">
    <w:abstractNumId w:val="49"/>
  </w:num>
  <w:num w:numId="21">
    <w:abstractNumId w:val="92"/>
  </w:num>
  <w:num w:numId="22">
    <w:abstractNumId w:val="61"/>
  </w:num>
  <w:num w:numId="23">
    <w:abstractNumId w:val="53"/>
  </w:num>
  <w:num w:numId="24">
    <w:abstractNumId w:val="6"/>
  </w:num>
  <w:num w:numId="25">
    <w:abstractNumId w:val="13"/>
  </w:num>
  <w:num w:numId="26">
    <w:abstractNumId w:val="8"/>
  </w:num>
  <w:num w:numId="27">
    <w:abstractNumId w:val="41"/>
  </w:num>
  <w:num w:numId="28">
    <w:abstractNumId w:val="0"/>
  </w:num>
  <w:num w:numId="29">
    <w:abstractNumId w:val="36"/>
  </w:num>
  <w:num w:numId="30">
    <w:abstractNumId w:val="93"/>
  </w:num>
  <w:num w:numId="31">
    <w:abstractNumId w:val="62"/>
  </w:num>
  <w:num w:numId="3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76"/>
  </w:num>
  <w:num w:numId="35">
    <w:abstractNumId w:val="3"/>
  </w:num>
  <w:num w:numId="36">
    <w:abstractNumId w:val="2"/>
  </w:num>
  <w:num w:numId="37">
    <w:abstractNumId w:val="1"/>
  </w:num>
  <w:num w:numId="38">
    <w:abstractNumId w:val="40"/>
  </w:num>
  <w:num w:numId="39">
    <w:abstractNumId w:val="4"/>
  </w:num>
  <w:num w:numId="40">
    <w:abstractNumId w:val="78"/>
  </w:num>
  <w:num w:numId="41">
    <w:abstractNumId w:val="70"/>
  </w:num>
  <w:num w:numId="42">
    <w:abstractNumId w:val="72"/>
  </w:num>
  <w:num w:numId="43">
    <w:abstractNumId w:val="57"/>
  </w:num>
  <w:num w:numId="44">
    <w:abstractNumId w:val="28"/>
  </w:num>
  <w:num w:numId="45">
    <w:abstractNumId w:val="35"/>
  </w:num>
  <w:num w:numId="46">
    <w:abstractNumId w:val="81"/>
  </w:num>
  <w:num w:numId="47">
    <w:abstractNumId w:val="85"/>
  </w:num>
  <w:num w:numId="48">
    <w:abstractNumId w:val="46"/>
  </w:num>
  <w:num w:numId="49">
    <w:abstractNumId w:val="64"/>
  </w:num>
  <w:num w:numId="50">
    <w:abstractNumId w:val="7"/>
  </w:num>
  <w:num w:numId="51">
    <w:abstractNumId w:val="66"/>
  </w:num>
  <w:num w:numId="52">
    <w:abstractNumId w:val="34"/>
  </w:num>
  <w:num w:numId="53">
    <w:abstractNumId w:val="15"/>
  </w:num>
  <w:num w:numId="54">
    <w:abstractNumId w:val="69"/>
  </w:num>
  <w:num w:numId="55">
    <w:abstractNumId w:val="33"/>
  </w:num>
  <w:num w:numId="56">
    <w:abstractNumId w:val="65"/>
  </w:num>
  <w:num w:numId="57">
    <w:abstractNumId w:val="43"/>
  </w:num>
  <w:num w:numId="58">
    <w:abstractNumId w:val="68"/>
  </w:num>
  <w:num w:numId="59">
    <w:abstractNumId w:val="75"/>
  </w:num>
  <w:num w:numId="60">
    <w:abstractNumId w:val="23"/>
  </w:num>
  <w:num w:numId="61">
    <w:abstractNumId w:val="56"/>
  </w:num>
  <w:num w:numId="62">
    <w:abstractNumId w:val="73"/>
  </w:num>
  <w:num w:numId="63">
    <w:abstractNumId w:val="52"/>
  </w:num>
  <w:num w:numId="64">
    <w:abstractNumId w:val="45"/>
  </w:num>
  <w:num w:numId="65">
    <w:abstractNumId w:val="63"/>
  </w:num>
  <w:num w:numId="6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2"/>
  </w:num>
  <w:num w:numId="6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2"/>
  </w:num>
  <w:num w:numId="7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num>
  <w:num w:numId="72">
    <w:abstractNumId w:val="51"/>
  </w:num>
  <w:num w:numId="73">
    <w:abstractNumId w:val="47"/>
  </w:num>
  <w:num w:numId="74">
    <w:abstractNumId w:val="30"/>
  </w:num>
  <w:num w:numId="75">
    <w:abstractNumId w:val="14"/>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7"/>
  </w:num>
  <w:num w:numId="77">
    <w:abstractNumId w:val="83"/>
  </w:num>
  <w:num w:numId="78">
    <w:abstractNumId w:val="42"/>
  </w:num>
  <w:num w:numId="79">
    <w:abstractNumId w:val="16"/>
  </w:num>
  <w:num w:numId="80">
    <w:abstractNumId w:val="86"/>
  </w:num>
  <w:num w:numId="81">
    <w:abstractNumId w:val="48"/>
  </w:num>
  <w:num w:numId="82">
    <w:abstractNumId w:val="84"/>
  </w:num>
  <w:num w:numId="83">
    <w:abstractNumId w:val="32"/>
  </w:num>
  <w:num w:numId="84">
    <w:abstractNumId w:val="89"/>
  </w:num>
  <w:num w:numId="8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2"/>
  </w:num>
  <w:num w:numId="114">
    <w:abstractNumId w:val="44"/>
  </w:num>
  <w:num w:numId="115">
    <w:abstractNumId w:val="51"/>
  </w:num>
  <w:num w:numId="116">
    <w:abstractNumId w:val="71"/>
  </w:num>
  <w:num w:numId="117">
    <w:abstractNumId w:val="29"/>
  </w:num>
  <w:num w:numId="118">
    <w:abstractNumId w:val="24"/>
  </w:num>
  <w:num w:numId="119">
    <w:abstractNumId w:val="54"/>
  </w:num>
  <w:num w:numId="120">
    <w:abstractNumId w:val="26"/>
  </w:num>
  <w:num w:numId="121">
    <w:abstractNumId w:val="80"/>
  </w:num>
  <w:num w:numId="122">
    <w:abstractNumId w:val="21"/>
  </w:num>
  <w:num w:numId="123">
    <w:abstractNumId w:val="5"/>
  </w:num>
  <w:num w:numId="124">
    <w:abstractNumId w:val="31"/>
  </w:num>
  <w:numIdMacAtCleanup w:val="1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2A98"/>
    <w:rsid w:val="000237A2"/>
    <w:rsid w:val="0002499C"/>
    <w:rsid w:val="000250FB"/>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20D8"/>
    <w:rsid w:val="000B2F0C"/>
    <w:rsid w:val="000B3FFF"/>
    <w:rsid w:val="000B72AC"/>
    <w:rsid w:val="000B75E3"/>
    <w:rsid w:val="000C0CB2"/>
    <w:rsid w:val="000C2F10"/>
    <w:rsid w:val="000C5808"/>
    <w:rsid w:val="000C7367"/>
    <w:rsid w:val="000C75E0"/>
    <w:rsid w:val="000D133A"/>
    <w:rsid w:val="000D34CE"/>
    <w:rsid w:val="000D47B8"/>
    <w:rsid w:val="000D58DC"/>
    <w:rsid w:val="000D5CCF"/>
    <w:rsid w:val="000E42EC"/>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37201"/>
    <w:rsid w:val="00145107"/>
    <w:rsid w:val="0014514A"/>
    <w:rsid w:val="0014577E"/>
    <w:rsid w:val="001458D0"/>
    <w:rsid w:val="00146509"/>
    <w:rsid w:val="00146B2F"/>
    <w:rsid w:val="00150931"/>
    <w:rsid w:val="00153023"/>
    <w:rsid w:val="00154BCD"/>
    <w:rsid w:val="001676B9"/>
    <w:rsid w:val="00171211"/>
    <w:rsid w:val="00173A50"/>
    <w:rsid w:val="0017476B"/>
    <w:rsid w:val="0017582E"/>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2041"/>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0D3B"/>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0354"/>
    <w:rsid w:val="00311615"/>
    <w:rsid w:val="00311D9B"/>
    <w:rsid w:val="00313A95"/>
    <w:rsid w:val="00317A4B"/>
    <w:rsid w:val="0033113D"/>
    <w:rsid w:val="0033190F"/>
    <w:rsid w:val="00332143"/>
    <w:rsid w:val="003329E1"/>
    <w:rsid w:val="00332B08"/>
    <w:rsid w:val="003349A7"/>
    <w:rsid w:val="003379F0"/>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97FF9"/>
    <w:rsid w:val="003A0A6B"/>
    <w:rsid w:val="003A3207"/>
    <w:rsid w:val="003A38B6"/>
    <w:rsid w:val="003A5DEA"/>
    <w:rsid w:val="003A7BB0"/>
    <w:rsid w:val="003B2E79"/>
    <w:rsid w:val="003B46AC"/>
    <w:rsid w:val="003B46D5"/>
    <w:rsid w:val="003B6B51"/>
    <w:rsid w:val="003C0AEC"/>
    <w:rsid w:val="003C2BAB"/>
    <w:rsid w:val="003C31FB"/>
    <w:rsid w:val="003C3324"/>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4005"/>
    <w:rsid w:val="00424138"/>
    <w:rsid w:val="00425379"/>
    <w:rsid w:val="00426E8E"/>
    <w:rsid w:val="004322EA"/>
    <w:rsid w:val="00434ADB"/>
    <w:rsid w:val="00435563"/>
    <w:rsid w:val="00437151"/>
    <w:rsid w:val="004408DF"/>
    <w:rsid w:val="00441368"/>
    <w:rsid w:val="00451DDD"/>
    <w:rsid w:val="00455D7E"/>
    <w:rsid w:val="0046043F"/>
    <w:rsid w:val="00462D9A"/>
    <w:rsid w:val="00464313"/>
    <w:rsid w:val="0046449E"/>
    <w:rsid w:val="00465389"/>
    <w:rsid w:val="004659E8"/>
    <w:rsid w:val="00467923"/>
    <w:rsid w:val="00467971"/>
    <w:rsid w:val="0047210E"/>
    <w:rsid w:val="00472DAE"/>
    <w:rsid w:val="00474C19"/>
    <w:rsid w:val="0048017A"/>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31A0"/>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DB9"/>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4151"/>
    <w:rsid w:val="0063569A"/>
    <w:rsid w:val="0063664B"/>
    <w:rsid w:val="00642F50"/>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0015"/>
    <w:rsid w:val="006D4315"/>
    <w:rsid w:val="006D5116"/>
    <w:rsid w:val="006D5C63"/>
    <w:rsid w:val="006E2AB0"/>
    <w:rsid w:val="006E2D0D"/>
    <w:rsid w:val="006E3607"/>
    <w:rsid w:val="006E3EF3"/>
    <w:rsid w:val="006F0785"/>
    <w:rsid w:val="006F40EB"/>
    <w:rsid w:val="006F463F"/>
    <w:rsid w:val="006F642F"/>
    <w:rsid w:val="006F77A1"/>
    <w:rsid w:val="00713EC3"/>
    <w:rsid w:val="00715DF2"/>
    <w:rsid w:val="00717E1B"/>
    <w:rsid w:val="0072051D"/>
    <w:rsid w:val="007207AE"/>
    <w:rsid w:val="007212F6"/>
    <w:rsid w:val="00723D77"/>
    <w:rsid w:val="00725DBA"/>
    <w:rsid w:val="007260D5"/>
    <w:rsid w:val="00727487"/>
    <w:rsid w:val="00727E5A"/>
    <w:rsid w:val="00731536"/>
    <w:rsid w:val="007320EA"/>
    <w:rsid w:val="00734005"/>
    <w:rsid w:val="00734191"/>
    <w:rsid w:val="0074220F"/>
    <w:rsid w:val="0074290E"/>
    <w:rsid w:val="0074602C"/>
    <w:rsid w:val="00751344"/>
    <w:rsid w:val="00770292"/>
    <w:rsid w:val="00786CDC"/>
    <w:rsid w:val="007A036C"/>
    <w:rsid w:val="007A1A74"/>
    <w:rsid w:val="007A34BE"/>
    <w:rsid w:val="007A5186"/>
    <w:rsid w:val="007B0CDE"/>
    <w:rsid w:val="007B24CC"/>
    <w:rsid w:val="007B7543"/>
    <w:rsid w:val="007C2FE6"/>
    <w:rsid w:val="007C7F97"/>
    <w:rsid w:val="007D06BF"/>
    <w:rsid w:val="007D30A0"/>
    <w:rsid w:val="007D650B"/>
    <w:rsid w:val="007E1CAC"/>
    <w:rsid w:val="007E25C9"/>
    <w:rsid w:val="007E2C5E"/>
    <w:rsid w:val="007E431E"/>
    <w:rsid w:val="007E4601"/>
    <w:rsid w:val="007E4EE5"/>
    <w:rsid w:val="007E512F"/>
    <w:rsid w:val="007E64CF"/>
    <w:rsid w:val="007E6E83"/>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1148"/>
    <w:rsid w:val="00823106"/>
    <w:rsid w:val="008263BE"/>
    <w:rsid w:val="00830766"/>
    <w:rsid w:val="008312FD"/>
    <w:rsid w:val="008362E7"/>
    <w:rsid w:val="00841D3A"/>
    <w:rsid w:val="008422D7"/>
    <w:rsid w:val="00846DB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08A0"/>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21230"/>
    <w:rsid w:val="009227CE"/>
    <w:rsid w:val="00924960"/>
    <w:rsid w:val="009264CB"/>
    <w:rsid w:val="00930EF2"/>
    <w:rsid w:val="00931335"/>
    <w:rsid w:val="009315F3"/>
    <w:rsid w:val="00931BDE"/>
    <w:rsid w:val="00932456"/>
    <w:rsid w:val="00936A0D"/>
    <w:rsid w:val="00937076"/>
    <w:rsid w:val="00937AE4"/>
    <w:rsid w:val="00942FA1"/>
    <w:rsid w:val="009438F9"/>
    <w:rsid w:val="00945539"/>
    <w:rsid w:val="00945CFE"/>
    <w:rsid w:val="009502E5"/>
    <w:rsid w:val="00951E3B"/>
    <w:rsid w:val="00955C60"/>
    <w:rsid w:val="00957A78"/>
    <w:rsid w:val="00960A19"/>
    <w:rsid w:val="00962985"/>
    <w:rsid w:val="00963A81"/>
    <w:rsid w:val="00964C27"/>
    <w:rsid w:val="00967B69"/>
    <w:rsid w:val="00967B9A"/>
    <w:rsid w:val="00972379"/>
    <w:rsid w:val="00976358"/>
    <w:rsid w:val="0097742E"/>
    <w:rsid w:val="009804CF"/>
    <w:rsid w:val="009815FE"/>
    <w:rsid w:val="00982BB8"/>
    <w:rsid w:val="009836C5"/>
    <w:rsid w:val="00985F1C"/>
    <w:rsid w:val="00994D85"/>
    <w:rsid w:val="0099638F"/>
    <w:rsid w:val="00996ED4"/>
    <w:rsid w:val="00997DF9"/>
    <w:rsid w:val="009A2BBB"/>
    <w:rsid w:val="009B037B"/>
    <w:rsid w:val="009B183D"/>
    <w:rsid w:val="009B3C38"/>
    <w:rsid w:val="009B44A5"/>
    <w:rsid w:val="009B7467"/>
    <w:rsid w:val="009C0E7D"/>
    <w:rsid w:val="009C0F46"/>
    <w:rsid w:val="009C2020"/>
    <w:rsid w:val="009C2439"/>
    <w:rsid w:val="009C3B82"/>
    <w:rsid w:val="009C7DCE"/>
    <w:rsid w:val="009D0066"/>
    <w:rsid w:val="009D03C3"/>
    <w:rsid w:val="009D2F2A"/>
    <w:rsid w:val="009D3D2F"/>
    <w:rsid w:val="009D67CD"/>
    <w:rsid w:val="009D7571"/>
    <w:rsid w:val="009E022F"/>
    <w:rsid w:val="009E2F48"/>
    <w:rsid w:val="009E3F5E"/>
    <w:rsid w:val="009E5C91"/>
    <w:rsid w:val="009E5FD6"/>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174C"/>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56A6"/>
    <w:rsid w:val="00A6749C"/>
    <w:rsid w:val="00A67BCE"/>
    <w:rsid w:val="00A7022B"/>
    <w:rsid w:val="00A741D6"/>
    <w:rsid w:val="00A74BF4"/>
    <w:rsid w:val="00A75499"/>
    <w:rsid w:val="00A845F4"/>
    <w:rsid w:val="00A84784"/>
    <w:rsid w:val="00A86C65"/>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10"/>
    <w:rsid w:val="00AC1ACD"/>
    <w:rsid w:val="00AC3F37"/>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5F9A"/>
    <w:rsid w:val="00B17CFA"/>
    <w:rsid w:val="00B21FC6"/>
    <w:rsid w:val="00B22D13"/>
    <w:rsid w:val="00B2360E"/>
    <w:rsid w:val="00B26006"/>
    <w:rsid w:val="00B32732"/>
    <w:rsid w:val="00B36C08"/>
    <w:rsid w:val="00B427FD"/>
    <w:rsid w:val="00B43D3B"/>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242F"/>
    <w:rsid w:val="00B854A9"/>
    <w:rsid w:val="00B86BE8"/>
    <w:rsid w:val="00B92491"/>
    <w:rsid w:val="00B9257F"/>
    <w:rsid w:val="00B93996"/>
    <w:rsid w:val="00B963F4"/>
    <w:rsid w:val="00BA07E2"/>
    <w:rsid w:val="00BA1D1E"/>
    <w:rsid w:val="00BA7A31"/>
    <w:rsid w:val="00BB154F"/>
    <w:rsid w:val="00BB53D3"/>
    <w:rsid w:val="00BC0330"/>
    <w:rsid w:val="00BD1631"/>
    <w:rsid w:val="00BD4E34"/>
    <w:rsid w:val="00BD5142"/>
    <w:rsid w:val="00BD7718"/>
    <w:rsid w:val="00BE2E09"/>
    <w:rsid w:val="00BF09C8"/>
    <w:rsid w:val="00BF0BE1"/>
    <w:rsid w:val="00BF4B92"/>
    <w:rsid w:val="00BF5657"/>
    <w:rsid w:val="00BF7A13"/>
    <w:rsid w:val="00C00A61"/>
    <w:rsid w:val="00C0488E"/>
    <w:rsid w:val="00C10A59"/>
    <w:rsid w:val="00C117CF"/>
    <w:rsid w:val="00C17627"/>
    <w:rsid w:val="00C20371"/>
    <w:rsid w:val="00C23319"/>
    <w:rsid w:val="00C234C9"/>
    <w:rsid w:val="00C23643"/>
    <w:rsid w:val="00C241DA"/>
    <w:rsid w:val="00C248F1"/>
    <w:rsid w:val="00C4257E"/>
    <w:rsid w:val="00C433F5"/>
    <w:rsid w:val="00C43598"/>
    <w:rsid w:val="00C44322"/>
    <w:rsid w:val="00C47D34"/>
    <w:rsid w:val="00C5063F"/>
    <w:rsid w:val="00C530BD"/>
    <w:rsid w:val="00C53647"/>
    <w:rsid w:val="00C57039"/>
    <w:rsid w:val="00C61BA9"/>
    <w:rsid w:val="00C666E8"/>
    <w:rsid w:val="00C76BFA"/>
    <w:rsid w:val="00C80F8A"/>
    <w:rsid w:val="00C81A6D"/>
    <w:rsid w:val="00C81B9E"/>
    <w:rsid w:val="00C84B2D"/>
    <w:rsid w:val="00C930D9"/>
    <w:rsid w:val="00C93E00"/>
    <w:rsid w:val="00C958F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D39BF"/>
    <w:rsid w:val="00CE05F0"/>
    <w:rsid w:val="00CE2970"/>
    <w:rsid w:val="00CE372E"/>
    <w:rsid w:val="00CE5254"/>
    <w:rsid w:val="00CE5C4E"/>
    <w:rsid w:val="00CE795E"/>
    <w:rsid w:val="00CF3FD2"/>
    <w:rsid w:val="00CF61A8"/>
    <w:rsid w:val="00CF73F9"/>
    <w:rsid w:val="00D10735"/>
    <w:rsid w:val="00D13AC2"/>
    <w:rsid w:val="00D15E90"/>
    <w:rsid w:val="00D15EFB"/>
    <w:rsid w:val="00D163E3"/>
    <w:rsid w:val="00D20036"/>
    <w:rsid w:val="00D22C70"/>
    <w:rsid w:val="00D22DF7"/>
    <w:rsid w:val="00D23CDA"/>
    <w:rsid w:val="00D319A4"/>
    <w:rsid w:val="00D32BA4"/>
    <w:rsid w:val="00D357E0"/>
    <w:rsid w:val="00D422DA"/>
    <w:rsid w:val="00D424A2"/>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0D4"/>
    <w:rsid w:val="00DA0A51"/>
    <w:rsid w:val="00DA19F5"/>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55A1"/>
    <w:rsid w:val="00DE663F"/>
    <w:rsid w:val="00DE6DAF"/>
    <w:rsid w:val="00DF2E1F"/>
    <w:rsid w:val="00DF6DDA"/>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94BC0"/>
    <w:rsid w:val="00EA05B9"/>
    <w:rsid w:val="00EA083B"/>
    <w:rsid w:val="00EA1047"/>
    <w:rsid w:val="00EA2879"/>
    <w:rsid w:val="00EA2EEC"/>
    <w:rsid w:val="00EA48A7"/>
    <w:rsid w:val="00EA5591"/>
    <w:rsid w:val="00EB0798"/>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0A70"/>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1DCC"/>
    <w:rsid w:val="00FA2BA0"/>
    <w:rsid w:val="00FA4ABF"/>
    <w:rsid w:val="00FA579A"/>
    <w:rsid w:val="00FB4295"/>
    <w:rsid w:val="00FC3AF4"/>
    <w:rsid w:val="00FC4763"/>
    <w:rsid w:val="00FC4E04"/>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Definition"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9"/>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9"/>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9"/>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9"/>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9"/>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636C5"/>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uiPriority w:val="99"/>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NoSpacing">
    <w:name w:val="No Spacing"/>
    <w:uiPriority w:val="1"/>
    <w:qFormat/>
    <w:rsid w:val="009E2F48"/>
    <w:rPr>
      <w:rFonts w:eastAsia="Times New Roman"/>
      <w:sz w:val="24"/>
      <w:szCs w:val="24"/>
    </w:rPr>
  </w:style>
  <w:style w:type="character" w:customStyle="1" w:styleId="DECE4CC">
    <w:name w:val="DECE 4CC"/>
    <w:uiPriority w:val="1"/>
    <w:rsid w:val="00932456"/>
    <w:rPr>
      <w:rFonts w:ascii="Courier New" w:hAnsi="Courier New" w:cs="Courier New" w:hint="default"/>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62742149">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399403847">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github.com/MPEGGroup/FileFormat/issues" TargetMode="Externa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4c87397-5fc1-491e-85e7-d6110dbe9cbd"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3.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4.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5.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6.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9</Pages>
  <Words>2247</Words>
  <Characters>12005</Characters>
  <Application>Microsoft Office Word</Application>
  <DocSecurity>0</DocSecurity>
  <Lines>600</Lines>
  <Paragraphs>285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23001-7</vt:lpstr>
      <vt:lpstr>Technologies under Consideration for ISO/IEC 14496-12</vt:lpstr>
    </vt:vector>
  </TitlesOfParts>
  <Manager/>
  <Company/>
  <LinksUpToDate>false</LinksUpToDate>
  <CharactersWithSpaces>13967</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23001-7</dc:title>
  <dc:subject/>
  <dc:creator>Cyril Concolato</dc:creator>
  <cp:keywords/>
  <dc:description/>
  <cp:lastModifiedBy>DENOUAL Franck</cp:lastModifiedBy>
  <cp:revision>28</cp:revision>
  <dcterms:created xsi:type="dcterms:W3CDTF">2023-05-16T06:28:00Z</dcterms:created>
  <dcterms:modified xsi:type="dcterms:W3CDTF">2025-10-15T12:39:00Z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1624</vt:lpwstr>
  </property>
  <property fmtid="{D5CDD505-2E9C-101B-9397-08002B2CF9AE}" pid="3" name="MDMSNumber">
    <vt:lpwstr>25598</vt:lpwstr>
  </property>
</Properties>
</file>