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0801F9EC"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7216"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164E93" w:rsidRPr="00A539C6">
        <w:rPr>
          <w:w w:val="115"/>
          <w:u w:val="thick"/>
        </w:rPr>
        <w:t>N0</w:t>
      </w:r>
      <w:r w:rsidR="00164E93">
        <w:rPr>
          <w:w w:val="115"/>
          <w:u w:val="thick"/>
        </w:rPr>
        <w:t>1</w:t>
      </w:r>
      <w:r w:rsidR="00037FD6">
        <w:rPr>
          <w:w w:val="115"/>
          <w:u w:val="thick"/>
        </w:rPr>
        <w:t>617</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8F494C0" w:rsidR="00CB798F" w:rsidRPr="004F5473" w:rsidRDefault="00C569D6">
      <w:pPr>
        <w:spacing w:before="3"/>
        <w:rPr>
          <w:b/>
          <w:sz w:val="23"/>
        </w:rPr>
      </w:pPr>
      <w:r>
        <w:rPr>
          <w:noProof/>
        </w:rPr>
        <mc:AlternateContent>
          <mc:Choice Requires="wps">
            <w:drawing>
              <wp:anchor distT="0" distB="0" distL="0" distR="0" simplePos="0" relativeHeight="251658240" behindDoc="1" locked="0" layoutInCell="1" allowOverlap="1" wp14:anchorId="7F04B14F" wp14:editId="5B495FFF">
                <wp:simplePos x="0" y="0"/>
                <wp:positionH relativeFrom="page">
                  <wp:posOffset>706120</wp:posOffset>
                </wp:positionH>
                <wp:positionV relativeFrom="paragraph">
                  <wp:posOffset>199390</wp:posOffset>
                </wp:positionV>
                <wp:extent cx="6155055" cy="829310"/>
                <wp:effectExtent l="0" t="0" r="0" b="8890"/>
                <wp:wrapTopAndBottom/>
                <wp:docPr id="115725140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4B14F" id="_x0000_t202" coordsize="21600,21600" o:spt="202" path="m,l,21600r21600,l21600,xe">
                <v:stroke joinstyle="miter"/>
                <v:path gradientshapeok="t" o:connecttype="rect"/>
              </v:shapetype>
              <v:shape id="Text Box 1"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47835B90"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0" w:name="_Hlk53701293"/>
      <w:r w:rsidR="00622BB1" w:rsidRPr="005602E6">
        <w:rPr>
          <w:rFonts w:eastAsia="Times New Roman"/>
          <w:b/>
          <w:bCs/>
        </w:rPr>
        <w:t>Procedures for standard development</w:t>
      </w:r>
      <w:r w:rsidR="00622BB1">
        <w:rPr>
          <w:rFonts w:eastAsia="Times New Roman"/>
          <w:b/>
          <w:bCs/>
        </w:rPr>
        <w:t>, test scenarios</w:t>
      </w:r>
      <w:r w:rsidR="00622BB1" w:rsidRPr="005602E6">
        <w:rPr>
          <w:rFonts w:eastAsia="Times New Roman"/>
          <w:b/>
          <w:bCs/>
        </w:rPr>
        <w:t xml:space="preserve"> and reference software</w:t>
      </w:r>
      <w:r w:rsidR="00622BB1">
        <w:rPr>
          <w:rFonts w:eastAsia="Times New Roman"/>
          <w:b/>
          <w:bCs/>
        </w:rPr>
        <w:t xml:space="preserve"> for</w:t>
      </w:r>
      <w:r w:rsidR="00622BB1" w:rsidRPr="005602E6">
        <w:rPr>
          <w:rFonts w:eastAsia="Times New Roman"/>
          <w:b/>
          <w:bCs/>
        </w:rPr>
        <w:t xml:space="preserve"> ISO/IEC 23090-14</w:t>
      </w:r>
      <w:r w:rsidR="00622BB1">
        <w:rPr>
          <w:rFonts w:eastAsia="Times New Roman"/>
          <w:b/>
          <w:bCs/>
        </w:rPr>
        <w:t xml:space="preserve"> (MPEG-I Scene Description)</w:t>
      </w:r>
    </w:p>
    <w:bookmarkEnd w:id="0"/>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3DE2D6F6"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164E93">
        <w:rPr>
          <w:w w:val="125"/>
        </w:rPr>
        <w:t>5</w:t>
      </w:r>
      <w:r w:rsidRPr="004F5473">
        <w:rPr>
          <w:w w:val="125"/>
        </w:rPr>
        <w:t>-</w:t>
      </w:r>
      <w:r w:rsidR="00037FD6">
        <w:rPr>
          <w:w w:val="125"/>
        </w:rPr>
        <w:t>10</w:t>
      </w:r>
      <w:r w:rsidRPr="004F5473">
        <w:rPr>
          <w:w w:val="125"/>
        </w:rPr>
        <w:t>-</w:t>
      </w:r>
      <w:r w:rsidR="00037FD6">
        <w:rPr>
          <w:w w:val="125"/>
        </w:rPr>
        <w:t>11</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2A19BD30"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00C25B2F" w:rsidRPr="004F5473">
        <w:rPr>
          <w:w w:val="125"/>
        </w:rPr>
        <w:t>202</w:t>
      </w:r>
      <w:r w:rsidR="00C25B2F">
        <w:rPr>
          <w:w w:val="125"/>
        </w:rPr>
        <w:t>5</w:t>
      </w:r>
      <w:r w:rsidR="00C25B2F" w:rsidRPr="004F5473">
        <w:rPr>
          <w:w w:val="125"/>
        </w:rPr>
        <w:t>-</w:t>
      </w:r>
      <w:r w:rsidR="00037FD6">
        <w:rPr>
          <w:w w:val="125"/>
        </w:rPr>
        <w:t>10</w:t>
      </w:r>
      <w:r w:rsidR="00C25B2F" w:rsidRPr="004F5473">
        <w:rPr>
          <w:w w:val="125"/>
        </w:rPr>
        <w:t>-</w:t>
      </w:r>
      <w:r w:rsidR="00037FD6">
        <w:rPr>
          <w:w w:val="125"/>
        </w:rPr>
        <w:t>11</w:t>
      </w:r>
    </w:p>
    <w:p w14:paraId="3E415049" w14:textId="77777777" w:rsidR="00CB798F" w:rsidRPr="004F5473" w:rsidRDefault="00CB798F">
      <w:pPr>
        <w:spacing w:before="1"/>
        <w:rPr>
          <w:sz w:val="36"/>
        </w:rPr>
      </w:pPr>
    </w:p>
    <w:p w14:paraId="6AB1DF60" w14:textId="40D34E3B"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r w:rsidR="00095953">
        <w:rPr>
          <w:noProof/>
          <w:w w:val="120"/>
        </w:rPr>
        <w:t>32</w:t>
      </w:r>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21596559"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57619CDD"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164E93">
        <w:rPr>
          <w:rFonts w:ascii="Times New Roman" w:eastAsia="SimSun" w:hAnsi="Times New Roman" w:cs="Times New Roman"/>
          <w:b/>
          <w:sz w:val="48"/>
          <w:lang w:val="en-GB" w:eastAsia="zh-CN"/>
        </w:rPr>
        <w:t>1</w:t>
      </w:r>
      <w:r w:rsidR="00037FD6">
        <w:rPr>
          <w:rFonts w:ascii="Times New Roman" w:eastAsia="SimSun" w:hAnsi="Times New Roman" w:cs="Times New Roman"/>
          <w:b/>
          <w:sz w:val="48"/>
          <w:lang w:val="en-GB" w:eastAsia="zh-CN"/>
        </w:rPr>
        <w:t>617</w:t>
      </w:r>
    </w:p>
    <w:p w14:paraId="1E14C2FC" w14:textId="6CA38EA6" w:rsidR="00385C5D" w:rsidRPr="003226C8" w:rsidRDefault="00037FD6" w:rsidP="00385C5D">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Geneva</w:t>
      </w:r>
      <w:r w:rsidR="00C25B2F">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CH</w:t>
      </w:r>
      <w:r w:rsidR="00164E93" w:rsidRPr="003226C8">
        <w:rPr>
          <w:rFonts w:ascii="Times New Roman" w:eastAsia="SimSun" w:hAnsi="Times New Roman" w:cs="Times New Roman"/>
          <w:b/>
          <w:sz w:val="28"/>
          <w:lang w:val="en-GB" w:eastAsia="zh-CN"/>
        </w:rPr>
        <w:t xml:space="preserve"> </w:t>
      </w:r>
      <w:r w:rsidR="00385C5D" w:rsidRPr="003226C8">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October</w:t>
      </w:r>
      <w:r w:rsidR="00164E93" w:rsidRPr="003226C8">
        <w:rPr>
          <w:rFonts w:ascii="Times New Roman" w:eastAsia="SimSun" w:hAnsi="Times New Roman" w:cs="Times New Roman"/>
          <w:b/>
          <w:sz w:val="28"/>
          <w:lang w:val="en-GB" w:eastAsia="zh-CN"/>
        </w:rPr>
        <w:t xml:space="preserve"> 202</w:t>
      </w:r>
      <w:r w:rsidR="004320B3">
        <w:rPr>
          <w:rFonts w:ascii="Times New Roman" w:eastAsia="SimSun" w:hAnsi="Times New Roman" w:cs="Times New Roman"/>
          <w:b/>
          <w:sz w:val="28"/>
          <w:lang w:val="en-GB" w:eastAsia="zh-CN"/>
        </w:rPr>
        <w:t>5</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710"/>
        <w:gridCol w:w="7310"/>
      </w:tblGrid>
      <w:tr w:rsidR="00634ECB" w14:paraId="3B07B13A" w14:textId="77777777" w:rsidTr="004D5A86">
        <w:tc>
          <w:tcPr>
            <w:tcW w:w="1710" w:type="dxa"/>
          </w:tcPr>
          <w:p w14:paraId="158C1276" w14:textId="77777777" w:rsidR="00634ECB" w:rsidRDefault="00634ECB" w:rsidP="00826CDB">
            <w:pPr>
              <w:suppressAutoHyphens/>
              <w:rPr>
                <w:b/>
              </w:rPr>
            </w:pPr>
            <w:r>
              <w:rPr>
                <w:b/>
              </w:rPr>
              <w:t>Source</w:t>
            </w:r>
          </w:p>
        </w:tc>
        <w:tc>
          <w:tcPr>
            <w:tcW w:w="7310" w:type="dxa"/>
          </w:tcPr>
          <w:p w14:paraId="39ACF389" w14:textId="2C56197E" w:rsidR="00634ECB" w:rsidRDefault="004D5A86" w:rsidP="00826CDB">
            <w:pPr>
              <w:suppressAutoHyphens/>
              <w:rPr>
                <w:b/>
              </w:rPr>
            </w:pPr>
            <w:r>
              <w:rPr>
                <w:b/>
              </w:rPr>
              <w:t xml:space="preserve">WG03 (MPEG </w:t>
            </w:r>
            <w:r w:rsidR="00634ECB">
              <w:rPr>
                <w:b/>
              </w:rPr>
              <w:t>Systems</w:t>
            </w:r>
            <w:r>
              <w:rPr>
                <w:b/>
              </w:rPr>
              <w:t>)</w:t>
            </w:r>
          </w:p>
        </w:tc>
      </w:tr>
      <w:tr w:rsidR="00634ECB" w14:paraId="3CE96DF7" w14:textId="77777777" w:rsidTr="004D5A86">
        <w:tc>
          <w:tcPr>
            <w:tcW w:w="1710" w:type="dxa"/>
          </w:tcPr>
          <w:p w14:paraId="3126CB79" w14:textId="77777777" w:rsidR="00634ECB" w:rsidRDefault="00634ECB" w:rsidP="00826CDB">
            <w:pPr>
              <w:suppressAutoHyphens/>
              <w:rPr>
                <w:b/>
              </w:rPr>
            </w:pPr>
            <w:r>
              <w:rPr>
                <w:b/>
              </w:rPr>
              <w:t>Title</w:t>
            </w:r>
          </w:p>
        </w:tc>
        <w:tc>
          <w:tcPr>
            <w:tcW w:w="7310"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4D5A86">
        <w:tc>
          <w:tcPr>
            <w:tcW w:w="1710" w:type="dxa"/>
          </w:tcPr>
          <w:p w14:paraId="622C797D" w14:textId="77777777" w:rsidR="00634ECB" w:rsidRDefault="00634ECB" w:rsidP="00826CDB">
            <w:pPr>
              <w:suppressAutoHyphens/>
              <w:rPr>
                <w:b/>
              </w:rPr>
            </w:pPr>
            <w:r>
              <w:rPr>
                <w:b/>
              </w:rPr>
              <w:t>Editor</w:t>
            </w:r>
          </w:p>
        </w:tc>
        <w:tc>
          <w:tcPr>
            <w:tcW w:w="7310"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r w:rsidR="004D5A86" w14:paraId="11BAD365" w14:textId="77777777" w:rsidTr="004D5A86">
        <w:tc>
          <w:tcPr>
            <w:tcW w:w="1710" w:type="dxa"/>
          </w:tcPr>
          <w:p w14:paraId="49318CE9" w14:textId="4DE4D7F3" w:rsidR="004D5A86" w:rsidRDefault="004D5A86" w:rsidP="00826CDB">
            <w:pPr>
              <w:suppressAutoHyphens/>
              <w:rPr>
                <w:b/>
              </w:rPr>
            </w:pPr>
            <w:r>
              <w:rPr>
                <w:b/>
              </w:rPr>
              <w:t>MPEG number</w:t>
            </w:r>
          </w:p>
        </w:tc>
        <w:tc>
          <w:tcPr>
            <w:tcW w:w="7310" w:type="dxa"/>
          </w:tcPr>
          <w:p w14:paraId="0CF79925" w14:textId="6EAFD814" w:rsidR="004D5A86" w:rsidRDefault="00037FD6" w:rsidP="00826CDB">
            <w:pPr>
              <w:tabs>
                <w:tab w:val="left" w:pos="2880"/>
              </w:tabs>
              <w:ind w:right="-20"/>
              <w:rPr>
                <w:rFonts w:eastAsia="Times New Roman"/>
                <w:b/>
                <w:bCs/>
              </w:rPr>
            </w:pPr>
            <w:r>
              <w:rPr>
                <w:b/>
              </w:rPr>
              <w:t>25591</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56FECB71" w14:textId="41B20158" w:rsidR="005E481C" w:rsidRDefault="00634ECB">
          <w:pPr>
            <w:pStyle w:val="TOC1"/>
            <w:rPr>
              <w:ins w:id="1" w:author="Thomas Stockhammer (25/10/17)" w:date="2025-10-22T07:37:00Z" w16du:dateUtc="2025-10-22T05:37:00Z"/>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ins w:id="2" w:author="Thomas Stockhammer (25/10/17)" w:date="2025-10-22T07:37:00Z" w16du:dateUtc="2025-10-22T05:37:00Z">
            <w:r w:rsidR="005E481C" w:rsidRPr="00307832">
              <w:rPr>
                <w:rStyle w:val="Hyperlink"/>
                <w:noProof/>
              </w:rPr>
              <w:fldChar w:fldCharType="begin"/>
            </w:r>
            <w:r w:rsidR="005E481C" w:rsidRPr="00307832">
              <w:rPr>
                <w:rStyle w:val="Hyperlink"/>
                <w:noProof/>
              </w:rPr>
              <w:instrText xml:space="preserve"> </w:instrText>
            </w:r>
            <w:r w:rsidR="005E481C">
              <w:rPr>
                <w:noProof/>
              </w:rPr>
              <w:instrText>HYPERLINK \l "_Toc212011066"</w:instrText>
            </w:r>
            <w:r w:rsidR="005E481C" w:rsidRPr="00307832">
              <w:rPr>
                <w:rStyle w:val="Hyperlink"/>
                <w:noProof/>
              </w:rPr>
              <w:instrText xml:space="preserve"> </w:instrText>
            </w:r>
            <w:r w:rsidR="005E481C" w:rsidRPr="00307832">
              <w:rPr>
                <w:rStyle w:val="Hyperlink"/>
                <w:noProof/>
              </w:rPr>
            </w:r>
            <w:r w:rsidR="005E481C" w:rsidRPr="00307832">
              <w:rPr>
                <w:rStyle w:val="Hyperlink"/>
                <w:noProof/>
              </w:rPr>
              <w:fldChar w:fldCharType="separate"/>
            </w:r>
            <w:r w:rsidR="005E481C" w:rsidRPr="00307832">
              <w:rPr>
                <w:rStyle w:val="Hyperlink"/>
                <w:noProof/>
              </w:rPr>
              <w:t>1</w:t>
            </w:r>
            <w:r w:rsidR="005E481C">
              <w:rPr>
                <w:rFonts w:asciiTheme="minorHAnsi" w:eastAsiaTheme="minorEastAsia" w:hAnsiTheme="minorHAnsi" w:cstheme="minorBidi"/>
                <w:noProof/>
                <w:kern w:val="2"/>
                <w14:ligatures w14:val="standardContextual"/>
              </w:rPr>
              <w:tab/>
            </w:r>
            <w:r w:rsidR="005E481C" w:rsidRPr="00307832">
              <w:rPr>
                <w:rStyle w:val="Hyperlink"/>
                <w:noProof/>
              </w:rPr>
              <w:t>Scope</w:t>
            </w:r>
            <w:r w:rsidR="005E481C">
              <w:rPr>
                <w:noProof/>
                <w:webHidden/>
              </w:rPr>
              <w:tab/>
            </w:r>
            <w:r w:rsidR="005E481C">
              <w:rPr>
                <w:noProof/>
                <w:webHidden/>
              </w:rPr>
              <w:fldChar w:fldCharType="begin"/>
            </w:r>
            <w:r w:rsidR="005E481C">
              <w:rPr>
                <w:noProof/>
                <w:webHidden/>
              </w:rPr>
              <w:instrText xml:space="preserve"> PAGEREF _Toc212011066 \h </w:instrText>
            </w:r>
            <w:r w:rsidR="005E481C">
              <w:rPr>
                <w:noProof/>
                <w:webHidden/>
              </w:rPr>
            </w:r>
            <w:r w:rsidR="005E481C">
              <w:rPr>
                <w:noProof/>
                <w:webHidden/>
              </w:rPr>
              <w:fldChar w:fldCharType="separate"/>
            </w:r>
            <w:r w:rsidR="005E481C">
              <w:rPr>
                <w:noProof/>
                <w:webHidden/>
              </w:rPr>
              <w:t>3</w:t>
            </w:r>
            <w:r w:rsidR="005E481C">
              <w:rPr>
                <w:noProof/>
                <w:webHidden/>
              </w:rPr>
              <w:fldChar w:fldCharType="end"/>
            </w:r>
            <w:r w:rsidR="005E481C" w:rsidRPr="00307832">
              <w:rPr>
                <w:rStyle w:val="Hyperlink"/>
                <w:noProof/>
              </w:rPr>
              <w:fldChar w:fldCharType="end"/>
            </w:r>
          </w:ins>
        </w:p>
        <w:p w14:paraId="07CF85CC" w14:textId="11820D56" w:rsidR="005E481C" w:rsidRDefault="005E481C">
          <w:pPr>
            <w:pStyle w:val="TOC1"/>
            <w:rPr>
              <w:ins w:id="3" w:author="Thomas Stockhammer (25/10/17)" w:date="2025-10-22T07:37:00Z" w16du:dateUtc="2025-10-22T05:37:00Z"/>
              <w:rFonts w:asciiTheme="minorHAnsi" w:eastAsiaTheme="minorEastAsia" w:hAnsiTheme="minorHAnsi" w:cstheme="minorBidi"/>
              <w:noProof/>
              <w:kern w:val="2"/>
              <w14:ligatures w14:val="standardContextual"/>
            </w:rPr>
          </w:pPr>
          <w:ins w:id="4"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"_Toc212011067"</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2</w:t>
            </w:r>
            <w:r>
              <w:rPr>
                <w:rFonts w:asciiTheme="minorHAnsi" w:eastAsiaTheme="minorEastAsia" w:hAnsiTheme="minorHAnsi" w:cstheme="minorBidi"/>
                <w:noProof/>
                <w:kern w:val="2"/>
                <w14:ligatures w14:val="standardContextual"/>
              </w:rPr>
              <w:tab/>
            </w:r>
            <w:r w:rsidRPr="00307832">
              <w:rPr>
                <w:rStyle w:val="Hyperlink"/>
                <w:noProof/>
              </w:rPr>
              <w:t>Time Plans and Projects</w:t>
            </w:r>
            <w:r>
              <w:rPr>
                <w:noProof/>
                <w:webHidden/>
              </w:rPr>
              <w:tab/>
            </w:r>
            <w:r>
              <w:rPr>
                <w:noProof/>
                <w:webHidden/>
              </w:rPr>
              <w:fldChar w:fldCharType="begin"/>
            </w:r>
            <w:r>
              <w:rPr>
                <w:noProof/>
                <w:webHidden/>
              </w:rPr>
              <w:instrText xml:space="preserve"> PAGEREF _Toc212011067 \h </w:instrText>
            </w:r>
            <w:r>
              <w:rPr>
                <w:noProof/>
                <w:webHidden/>
              </w:rPr>
            </w:r>
            <w:r>
              <w:rPr>
                <w:noProof/>
                <w:webHidden/>
              </w:rPr>
              <w:fldChar w:fldCharType="separate"/>
            </w:r>
            <w:r>
              <w:rPr>
                <w:noProof/>
                <w:webHidden/>
              </w:rPr>
              <w:t>3</w:t>
            </w:r>
            <w:r>
              <w:rPr>
                <w:noProof/>
                <w:webHidden/>
              </w:rPr>
              <w:fldChar w:fldCharType="end"/>
            </w:r>
            <w:r w:rsidRPr="00307832">
              <w:rPr>
                <w:rStyle w:val="Hyperlink"/>
                <w:noProof/>
              </w:rPr>
              <w:fldChar w:fldCharType="end"/>
            </w:r>
          </w:ins>
        </w:p>
        <w:p w14:paraId="3F4C8B1F" w14:textId="37F0FA8C" w:rsidR="005E481C" w:rsidRDefault="005E481C">
          <w:pPr>
            <w:pStyle w:val="TOC1"/>
            <w:rPr>
              <w:ins w:id="5" w:author="Thomas Stockhammer (25/10/17)" w:date="2025-10-22T07:37:00Z" w16du:dateUtc="2025-10-22T05:37:00Z"/>
              <w:rFonts w:asciiTheme="minorHAnsi" w:eastAsiaTheme="minorEastAsia" w:hAnsiTheme="minorHAnsi" w:cstheme="minorBidi"/>
              <w:noProof/>
              <w:kern w:val="2"/>
              <w14:ligatures w14:val="standardContextual"/>
            </w:rPr>
          </w:pPr>
          <w:ins w:id="6"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"_Toc212011068"</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3</w:t>
            </w:r>
            <w:r>
              <w:rPr>
                <w:rFonts w:asciiTheme="minorHAnsi" w:eastAsiaTheme="minorEastAsia" w:hAnsiTheme="minorHAnsi" w:cstheme="minorBidi"/>
                <w:noProof/>
                <w:kern w:val="2"/>
                <w14:ligatures w14:val="standardContextual"/>
              </w:rPr>
              <w:tab/>
            </w:r>
            <w:r w:rsidRPr="00307832">
              <w:rPr>
                <w:rStyle w:val="Hyperlink"/>
                <w:noProof/>
              </w:rPr>
              <w:t>Extending Khronos glTF2.0</w:t>
            </w:r>
            <w:r>
              <w:rPr>
                <w:noProof/>
                <w:webHidden/>
              </w:rPr>
              <w:tab/>
            </w:r>
            <w:r>
              <w:rPr>
                <w:noProof/>
                <w:webHidden/>
              </w:rPr>
              <w:fldChar w:fldCharType="begin"/>
            </w:r>
            <w:r>
              <w:rPr>
                <w:noProof/>
                <w:webHidden/>
              </w:rPr>
              <w:instrText xml:space="preserve"> PAGEREF _Toc212011068 \h </w:instrText>
            </w:r>
            <w:r>
              <w:rPr>
                <w:noProof/>
                <w:webHidden/>
              </w:rPr>
            </w:r>
            <w:r>
              <w:rPr>
                <w:noProof/>
                <w:webHidden/>
              </w:rPr>
              <w:fldChar w:fldCharType="separate"/>
            </w:r>
            <w:r>
              <w:rPr>
                <w:noProof/>
                <w:webHidden/>
              </w:rPr>
              <w:t>6</w:t>
            </w:r>
            <w:r>
              <w:rPr>
                <w:noProof/>
                <w:webHidden/>
              </w:rPr>
              <w:fldChar w:fldCharType="end"/>
            </w:r>
            <w:r w:rsidRPr="00307832">
              <w:rPr>
                <w:rStyle w:val="Hyperlink"/>
                <w:noProof/>
              </w:rPr>
              <w:fldChar w:fldCharType="end"/>
            </w:r>
          </w:ins>
        </w:p>
        <w:p w14:paraId="7681FDF3" w14:textId="5642B79D" w:rsidR="005E481C" w:rsidRDefault="005E481C">
          <w:pPr>
            <w:pStyle w:val="TOC2"/>
            <w:rPr>
              <w:ins w:id="7" w:author="Thomas Stockhammer (25/10/17)" w:date="2025-10-22T07:37:00Z" w16du:dateUtc="2025-10-22T05:37:00Z"/>
              <w:rFonts w:asciiTheme="minorHAnsi" w:eastAsiaTheme="minorEastAsia" w:hAnsiTheme="minorHAnsi" w:cstheme="minorBidi"/>
              <w:noProof/>
              <w:kern w:val="2"/>
              <w14:ligatures w14:val="standardContextual"/>
            </w:rPr>
          </w:pPr>
          <w:ins w:id="8"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"_Toc212011069"</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3.1</w:t>
            </w:r>
            <w:r>
              <w:rPr>
                <w:rFonts w:asciiTheme="minorHAnsi" w:eastAsiaTheme="minorEastAsia" w:hAnsiTheme="minorHAnsi" w:cstheme="minorBidi"/>
                <w:noProof/>
                <w:kern w:val="2"/>
                <w14:ligatures w14:val="standardContextual"/>
              </w:rPr>
              <w:tab/>
            </w:r>
            <w:r w:rsidRPr="00307832">
              <w:rPr>
                <w:rStyle w:val="Hyperlink"/>
                <w:noProof/>
              </w:rPr>
              <w:t>General</w:t>
            </w:r>
            <w:r>
              <w:rPr>
                <w:noProof/>
                <w:webHidden/>
              </w:rPr>
              <w:tab/>
            </w:r>
            <w:r>
              <w:rPr>
                <w:noProof/>
                <w:webHidden/>
              </w:rPr>
              <w:fldChar w:fldCharType="begin"/>
            </w:r>
            <w:r>
              <w:rPr>
                <w:noProof/>
                <w:webHidden/>
              </w:rPr>
              <w:instrText xml:space="preserve"> PAGEREF _Toc212011069 \h </w:instrText>
            </w:r>
            <w:r>
              <w:rPr>
                <w:noProof/>
                <w:webHidden/>
              </w:rPr>
            </w:r>
            <w:r>
              <w:rPr>
                <w:noProof/>
                <w:webHidden/>
              </w:rPr>
              <w:fldChar w:fldCharType="separate"/>
            </w:r>
            <w:r>
              <w:rPr>
                <w:noProof/>
                <w:webHidden/>
              </w:rPr>
              <w:t>6</w:t>
            </w:r>
            <w:r>
              <w:rPr>
                <w:noProof/>
                <w:webHidden/>
              </w:rPr>
              <w:fldChar w:fldCharType="end"/>
            </w:r>
            <w:r w:rsidRPr="00307832">
              <w:rPr>
                <w:rStyle w:val="Hyperlink"/>
                <w:noProof/>
              </w:rPr>
              <w:fldChar w:fldCharType="end"/>
            </w:r>
          </w:ins>
        </w:p>
        <w:p w14:paraId="73F83D5F" w14:textId="62896D64" w:rsidR="005E481C" w:rsidRDefault="005E481C">
          <w:pPr>
            <w:pStyle w:val="TOC2"/>
            <w:rPr>
              <w:ins w:id="9" w:author="Thomas Stockhammer (25/10/17)" w:date="2025-10-22T07:37:00Z" w16du:dateUtc="2025-10-22T05:37:00Z"/>
              <w:rFonts w:asciiTheme="minorHAnsi" w:eastAsiaTheme="minorEastAsia" w:hAnsiTheme="minorHAnsi" w:cstheme="minorBidi"/>
              <w:noProof/>
              <w:kern w:val="2"/>
              <w14:ligatures w14:val="standardContextual"/>
            </w:rPr>
          </w:pPr>
          <w:ins w:id="10"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"_Toc212011070"</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3.2</w:t>
            </w:r>
            <w:r>
              <w:rPr>
                <w:rFonts w:asciiTheme="minorHAnsi" w:eastAsiaTheme="minorEastAsia" w:hAnsiTheme="minorHAnsi" w:cstheme="minorBidi"/>
                <w:noProof/>
                <w:kern w:val="2"/>
                <w14:ligatures w14:val="standardContextual"/>
              </w:rPr>
              <w:tab/>
            </w:r>
            <w:r w:rsidRPr="00307832">
              <w:rPr>
                <w:rStyle w:val="Hyperlink"/>
                <w:noProof/>
              </w:rPr>
              <w:t>Template for MPEG Extensions submitted to Khronos</w:t>
            </w:r>
            <w:r>
              <w:rPr>
                <w:noProof/>
                <w:webHidden/>
              </w:rPr>
              <w:tab/>
            </w:r>
            <w:r>
              <w:rPr>
                <w:noProof/>
                <w:webHidden/>
              </w:rPr>
              <w:fldChar w:fldCharType="begin"/>
            </w:r>
            <w:r>
              <w:rPr>
                <w:noProof/>
                <w:webHidden/>
              </w:rPr>
              <w:instrText xml:space="preserve"> PAGEREF _Toc212011070 \h </w:instrText>
            </w:r>
            <w:r>
              <w:rPr>
                <w:noProof/>
                <w:webHidden/>
              </w:rPr>
            </w:r>
            <w:r>
              <w:rPr>
                <w:noProof/>
                <w:webHidden/>
              </w:rPr>
              <w:fldChar w:fldCharType="separate"/>
            </w:r>
            <w:r>
              <w:rPr>
                <w:noProof/>
                <w:webHidden/>
              </w:rPr>
              <w:t>7</w:t>
            </w:r>
            <w:r>
              <w:rPr>
                <w:noProof/>
                <w:webHidden/>
              </w:rPr>
              <w:fldChar w:fldCharType="end"/>
            </w:r>
            <w:r w:rsidRPr="00307832">
              <w:rPr>
                <w:rStyle w:val="Hyperlink"/>
                <w:noProof/>
              </w:rPr>
              <w:fldChar w:fldCharType="end"/>
            </w:r>
          </w:ins>
        </w:p>
        <w:p w14:paraId="15576D82" w14:textId="3D05CE46" w:rsidR="005E481C" w:rsidRDefault="005E481C">
          <w:pPr>
            <w:pStyle w:val="TOC2"/>
            <w:rPr>
              <w:ins w:id="11" w:author="Thomas Stockhammer (25/10/17)" w:date="2025-10-22T07:37:00Z" w16du:dateUtc="2025-10-22T05:37:00Z"/>
              <w:rFonts w:asciiTheme="minorHAnsi" w:eastAsiaTheme="minorEastAsia" w:hAnsiTheme="minorHAnsi" w:cstheme="minorBidi"/>
              <w:noProof/>
              <w:kern w:val="2"/>
              <w14:ligatures w14:val="standardContextual"/>
            </w:rPr>
          </w:pPr>
          <w:ins w:id="12"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"_Toc212011071"</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3.3</w:t>
            </w:r>
            <w:r>
              <w:rPr>
                <w:rFonts w:asciiTheme="minorHAnsi" w:eastAsiaTheme="minorEastAsia" w:hAnsiTheme="minorHAnsi" w:cstheme="minorBidi"/>
                <w:noProof/>
                <w:kern w:val="2"/>
                <w14:ligatures w14:val="standardContextual"/>
              </w:rPr>
              <w:tab/>
            </w:r>
            <w:r w:rsidRPr="00307832">
              <w:rPr>
                <w:rStyle w:val="Hyperlink"/>
                <w:noProof/>
              </w:rPr>
              <w:t>Status Extension Submission for first Edition</w:t>
            </w:r>
            <w:r>
              <w:rPr>
                <w:noProof/>
                <w:webHidden/>
              </w:rPr>
              <w:tab/>
            </w:r>
            <w:r>
              <w:rPr>
                <w:noProof/>
                <w:webHidden/>
              </w:rPr>
              <w:fldChar w:fldCharType="begin"/>
            </w:r>
            <w:r>
              <w:rPr>
                <w:noProof/>
                <w:webHidden/>
              </w:rPr>
              <w:instrText xml:space="preserve"> PAGEREF _Toc212011071 \h </w:instrText>
            </w:r>
            <w:r>
              <w:rPr>
                <w:noProof/>
                <w:webHidden/>
              </w:rPr>
            </w:r>
            <w:r>
              <w:rPr>
                <w:noProof/>
                <w:webHidden/>
              </w:rPr>
              <w:fldChar w:fldCharType="separate"/>
            </w:r>
            <w:r>
              <w:rPr>
                <w:noProof/>
                <w:webHidden/>
              </w:rPr>
              <w:t>8</w:t>
            </w:r>
            <w:r>
              <w:rPr>
                <w:noProof/>
                <w:webHidden/>
              </w:rPr>
              <w:fldChar w:fldCharType="end"/>
            </w:r>
            <w:r w:rsidRPr="00307832">
              <w:rPr>
                <w:rStyle w:val="Hyperlink"/>
                <w:noProof/>
              </w:rPr>
              <w:fldChar w:fldCharType="end"/>
            </w:r>
          </w:ins>
        </w:p>
        <w:p w14:paraId="5610E1C7" w14:textId="50036C03" w:rsidR="005E481C" w:rsidRDefault="005E481C">
          <w:pPr>
            <w:pStyle w:val="TOC2"/>
            <w:rPr>
              <w:ins w:id="13" w:author="Thomas Stockhammer (25/10/17)" w:date="2025-10-22T07:37:00Z" w16du:dateUtc="2025-10-22T05:37:00Z"/>
              <w:rFonts w:asciiTheme="minorHAnsi" w:eastAsiaTheme="minorEastAsia" w:hAnsiTheme="minorHAnsi" w:cstheme="minorBidi"/>
              <w:noProof/>
              <w:kern w:val="2"/>
              <w14:ligatures w14:val="standardContextual"/>
            </w:rPr>
          </w:pPr>
          <w:ins w:id="14"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"_Toc212011072"</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3.4</w:t>
            </w:r>
            <w:r>
              <w:rPr>
                <w:rFonts w:asciiTheme="minorHAnsi" w:eastAsiaTheme="minorEastAsia" w:hAnsiTheme="minorHAnsi" w:cstheme="minorBidi"/>
                <w:noProof/>
                <w:kern w:val="2"/>
                <w14:ligatures w14:val="standardContextual"/>
              </w:rPr>
              <w:tab/>
            </w:r>
            <w:r w:rsidRPr="00307832">
              <w:rPr>
                <w:rStyle w:val="Hyperlink"/>
                <w:noProof/>
              </w:rPr>
              <w:t>Status Extension Submission for second Edition</w:t>
            </w:r>
            <w:r>
              <w:rPr>
                <w:noProof/>
                <w:webHidden/>
              </w:rPr>
              <w:tab/>
            </w:r>
            <w:r>
              <w:rPr>
                <w:noProof/>
                <w:webHidden/>
              </w:rPr>
              <w:fldChar w:fldCharType="begin"/>
            </w:r>
            <w:r>
              <w:rPr>
                <w:noProof/>
                <w:webHidden/>
              </w:rPr>
              <w:instrText xml:space="preserve"> PAGEREF _Toc212011072 \h </w:instrText>
            </w:r>
            <w:r>
              <w:rPr>
                <w:noProof/>
                <w:webHidden/>
              </w:rPr>
            </w:r>
            <w:r>
              <w:rPr>
                <w:noProof/>
                <w:webHidden/>
              </w:rPr>
              <w:fldChar w:fldCharType="separate"/>
            </w:r>
            <w:r>
              <w:rPr>
                <w:noProof/>
                <w:webHidden/>
              </w:rPr>
              <w:t>8</w:t>
            </w:r>
            <w:r>
              <w:rPr>
                <w:noProof/>
                <w:webHidden/>
              </w:rPr>
              <w:fldChar w:fldCharType="end"/>
            </w:r>
            <w:r w:rsidRPr="00307832">
              <w:rPr>
                <w:rStyle w:val="Hyperlink"/>
                <w:noProof/>
              </w:rPr>
              <w:fldChar w:fldCharType="end"/>
            </w:r>
          </w:ins>
        </w:p>
        <w:p w14:paraId="60B2690E" w14:textId="5562A803" w:rsidR="005E481C" w:rsidRDefault="005E481C">
          <w:pPr>
            <w:pStyle w:val="TOC2"/>
            <w:rPr>
              <w:ins w:id="15" w:author="Thomas Stockhammer (25/10/17)" w:date="2025-10-22T07:37:00Z" w16du:dateUtc="2025-10-22T05:37:00Z"/>
              <w:rFonts w:asciiTheme="minorHAnsi" w:eastAsiaTheme="minorEastAsia" w:hAnsiTheme="minorHAnsi" w:cstheme="minorBidi"/>
              <w:noProof/>
              <w:kern w:val="2"/>
              <w14:ligatures w14:val="standardContextual"/>
            </w:rPr>
          </w:pPr>
          <w:ins w:id="16"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"_Toc212011073"</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3.5</w:t>
            </w:r>
            <w:r>
              <w:rPr>
                <w:rFonts w:asciiTheme="minorHAnsi" w:eastAsiaTheme="minorEastAsia" w:hAnsiTheme="minorHAnsi" w:cstheme="minorBidi"/>
                <w:noProof/>
                <w:kern w:val="2"/>
                <w14:ligatures w14:val="standardContextual"/>
              </w:rPr>
              <w:tab/>
            </w:r>
            <w:r w:rsidRPr="00307832">
              <w:rPr>
                <w:rStyle w:val="Hyperlink"/>
                <w:noProof/>
              </w:rPr>
              <w:t>Process and Workflow</w:t>
            </w:r>
            <w:r>
              <w:rPr>
                <w:noProof/>
                <w:webHidden/>
              </w:rPr>
              <w:tab/>
            </w:r>
            <w:r>
              <w:rPr>
                <w:noProof/>
                <w:webHidden/>
              </w:rPr>
              <w:fldChar w:fldCharType="begin"/>
            </w:r>
            <w:r>
              <w:rPr>
                <w:noProof/>
                <w:webHidden/>
              </w:rPr>
              <w:instrText xml:space="preserve"> PAGEREF _Toc212011073 \h </w:instrText>
            </w:r>
            <w:r>
              <w:rPr>
                <w:noProof/>
                <w:webHidden/>
              </w:rPr>
            </w:r>
            <w:r>
              <w:rPr>
                <w:noProof/>
                <w:webHidden/>
              </w:rPr>
              <w:fldChar w:fldCharType="separate"/>
            </w:r>
            <w:r>
              <w:rPr>
                <w:noProof/>
                <w:webHidden/>
              </w:rPr>
              <w:t>9</w:t>
            </w:r>
            <w:r>
              <w:rPr>
                <w:noProof/>
                <w:webHidden/>
              </w:rPr>
              <w:fldChar w:fldCharType="end"/>
            </w:r>
            <w:r w:rsidRPr="00307832">
              <w:rPr>
                <w:rStyle w:val="Hyperlink"/>
                <w:noProof/>
              </w:rPr>
              <w:fldChar w:fldCharType="end"/>
            </w:r>
          </w:ins>
        </w:p>
        <w:p w14:paraId="37752F27" w14:textId="2201722B" w:rsidR="005E481C" w:rsidRDefault="005E481C">
          <w:pPr>
            <w:pStyle w:val="TOC2"/>
            <w:rPr>
              <w:ins w:id="17" w:author="Thomas Stockhammer (25/10/17)" w:date="2025-10-22T07:37:00Z" w16du:dateUtc="2025-10-22T05:37:00Z"/>
              <w:rFonts w:asciiTheme="minorHAnsi" w:eastAsiaTheme="minorEastAsia" w:hAnsiTheme="minorHAnsi" w:cstheme="minorBidi"/>
              <w:noProof/>
              <w:kern w:val="2"/>
              <w14:ligatures w14:val="standardContextual"/>
            </w:rPr>
          </w:pPr>
          <w:ins w:id="18"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"_Toc212011074"</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3.6</w:t>
            </w:r>
            <w:r>
              <w:rPr>
                <w:rFonts w:asciiTheme="minorHAnsi" w:eastAsiaTheme="minorEastAsia" w:hAnsiTheme="minorHAnsi" w:cstheme="minorBidi"/>
                <w:noProof/>
                <w:kern w:val="2"/>
                <w14:ligatures w14:val="standardContextual"/>
              </w:rPr>
              <w:tab/>
            </w:r>
            <w:r w:rsidRPr="00307832">
              <w:rPr>
                <w:rStyle w:val="Hyperlink"/>
                <w:noProof/>
              </w:rPr>
              <w:t>Status</w:t>
            </w:r>
            <w:r>
              <w:rPr>
                <w:noProof/>
                <w:webHidden/>
              </w:rPr>
              <w:tab/>
            </w:r>
            <w:r>
              <w:rPr>
                <w:noProof/>
                <w:webHidden/>
              </w:rPr>
              <w:fldChar w:fldCharType="begin"/>
            </w:r>
            <w:r>
              <w:rPr>
                <w:noProof/>
                <w:webHidden/>
              </w:rPr>
              <w:instrText xml:space="preserve"> PAGEREF _Toc212011074 \h </w:instrText>
            </w:r>
            <w:r>
              <w:rPr>
                <w:noProof/>
                <w:webHidden/>
              </w:rPr>
            </w:r>
            <w:r>
              <w:rPr>
                <w:noProof/>
                <w:webHidden/>
              </w:rPr>
              <w:fldChar w:fldCharType="separate"/>
            </w:r>
            <w:r>
              <w:rPr>
                <w:noProof/>
                <w:webHidden/>
              </w:rPr>
              <w:t>11</w:t>
            </w:r>
            <w:r>
              <w:rPr>
                <w:noProof/>
                <w:webHidden/>
              </w:rPr>
              <w:fldChar w:fldCharType="end"/>
            </w:r>
            <w:r w:rsidRPr="00307832">
              <w:rPr>
                <w:rStyle w:val="Hyperlink"/>
                <w:noProof/>
              </w:rPr>
              <w:fldChar w:fldCharType="end"/>
            </w:r>
          </w:ins>
        </w:p>
        <w:p w14:paraId="259EC8AE" w14:textId="1D08AA26" w:rsidR="005E481C" w:rsidRDefault="005E481C">
          <w:pPr>
            <w:pStyle w:val="TOC1"/>
            <w:rPr>
              <w:ins w:id="19" w:author="Thomas Stockhammer (25/10/17)" w:date="2025-10-22T07:37:00Z" w16du:dateUtc="2025-10-22T05:37:00Z"/>
              <w:rFonts w:asciiTheme="minorHAnsi" w:eastAsiaTheme="minorEastAsia" w:hAnsiTheme="minorHAnsi" w:cstheme="minorBidi"/>
              <w:noProof/>
              <w:kern w:val="2"/>
              <w14:ligatures w14:val="standardContextual"/>
            </w:rPr>
          </w:pPr>
          <w:ins w:id="20"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"_Toc212011089"</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4</w:t>
            </w:r>
            <w:r>
              <w:rPr>
                <w:rFonts w:asciiTheme="minorHAnsi" w:eastAsiaTheme="minorEastAsia" w:hAnsiTheme="minorHAnsi" w:cstheme="minorBidi"/>
                <w:noProof/>
                <w:kern w:val="2"/>
                <w14:ligatures w14:val="standardContextual"/>
              </w:rPr>
              <w:tab/>
            </w:r>
            <w:r w:rsidRPr="00307832">
              <w:rPr>
                <w:rStyle w:val="Hyperlink"/>
                <w:noProof/>
              </w:rPr>
              <w:t>Communication with Khronos</w:t>
            </w:r>
            <w:r>
              <w:rPr>
                <w:noProof/>
                <w:webHidden/>
              </w:rPr>
              <w:tab/>
            </w:r>
            <w:r>
              <w:rPr>
                <w:noProof/>
                <w:webHidden/>
              </w:rPr>
              <w:fldChar w:fldCharType="begin"/>
            </w:r>
            <w:r>
              <w:rPr>
                <w:noProof/>
                <w:webHidden/>
              </w:rPr>
              <w:instrText xml:space="preserve"> PAGEREF _Toc212011089 \h </w:instrText>
            </w:r>
            <w:r>
              <w:rPr>
                <w:noProof/>
                <w:webHidden/>
              </w:rPr>
            </w:r>
            <w:r>
              <w:rPr>
                <w:noProof/>
                <w:webHidden/>
              </w:rPr>
              <w:fldChar w:fldCharType="separate"/>
            </w:r>
            <w:r>
              <w:rPr>
                <w:noProof/>
                <w:webHidden/>
              </w:rPr>
              <w:t>11</w:t>
            </w:r>
            <w:r>
              <w:rPr>
                <w:noProof/>
                <w:webHidden/>
              </w:rPr>
              <w:fldChar w:fldCharType="end"/>
            </w:r>
            <w:r w:rsidRPr="00307832">
              <w:rPr>
                <w:rStyle w:val="Hyperlink"/>
                <w:noProof/>
              </w:rPr>
              <w:fldChar w:fldCharType="end"/>
            </w:r>
          </w:ins>
        </w:p>
        <w:p w14:paraId="5785890F" w14:textId="3735973D" w:rsidR="005E481C" w:rsidRDefault="005E481C">
          <w:pPr>
            <w:pStyle w:val="TOC2"/>
            <w:rPr>
              <w:ins w:id="21" w:author="Thomas Stockhammer (25/10/17)" w:date="2025-10-22T07:37:00Z" w16du:dateUtc="2025-10-22T05:37:00Z"/>
              <w:rFonts w:asciiTheme="minorHAnsi" w:eastAsiaTheme="minorEastAsia" w:hAnsiTheme="minorHAnsi" w:cstheme="minorBidi"/>
              <w:noProof/>
              <w:kern w:val="2"/>
              <w14:ligatures w14:val="standardContextual"/>
            </w:rPr>
          </w:pPr>
          <w:ins w:id="22"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"_Toc212011090"</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4.1</w:t>
            </w:r>
            <w:r>
              <w:rPr>
                <w:rFonts w:asciiTheme="minorHAnsi" w:eastAsiaTheme="minorEastAsia" w:hAnsiTheme="minorHAnsi" w:cstheme="minorBidi"/>
                <w:noProof/>
                <w:kern w:val="2"/>
                <w14:ligatures w14:val="standardContextual"/>
              </w:rPr>
              <w:tab/>
            </w:r>
            <w:r w:rsidRPr="00307832">
              <w:rPr>
                <w:rStyle w:val="Hyperlink"/>
                <w:noProof/>
              </w:rPr>
              <w:t>Overview</w:t>
            </w:r>
            <w:r>
              <w:rPr>
                <w:noProof/>
                <w:webHidden/>
              </w:rPr>
              <w:tab/>
            </w:r>
            <w:r>
              <w:rPr>
                <w:noProof/>
                <w:webHidden/>
              </w:rPr>
              <w:fldChar w:fldCharType="begin"/>
            </w:r>
            <w:r>
              <w:rPr>
                <w:noProof/>
                <w:webHidden/>
              </w:rPr>
              <w:instrText xml:space="preserve"> PAGEREF _Toc212011090 \h </w:instrText>
            </w:r>
            <w:r>
              <w:rPr>
                <w:noProof/>
                <w:webHidden/>
              </w:rPr>
            </w:r>
            <w:r>
              <w:rPr>
                <w:noProof/>
                <w:webHidden/>
              </w:rPr>
              <w:fldChar w:fldCharType="separate"/>
            </w:r>
            <w:r>
              <w:rPr>
                <w:noProof/>
                <w:webHidden/>
              </w:rPr>
              <w:t>11</w:t>
            </w:r>
            <w:r>
              <w:rPr>
                <w:noProof/>
                <w:webHidden/>
              </w:rPr>
              <w:fldChar w:fldCharType="end"/>
            </w:r>
            <w:r w:rsidRPr="00307832">
              <w:rPr>
                <w:rStyle w:val="Hyperlink"/>
                <w:noProof/>
              </w:rPr>
              <w:fldChar w:fldCharType="end"/>
            </w:r>
          </w:ins>
        </w:p>
        <w:p w14:paraId="38E7FA16" w14:textId="45334A5E" w:rsidR="005E481C" w:rsidRDefault="005E481C">
          <w:pPr>
            <w:pStyle w:val="TOC2"/>
            <w:rPr>
              <w:ins w:id="23" w:author="Thomas Stockhammer (25/10/17)" w:date="2025-10-22T07:37:00Z" w16du:dateUtc="2025-10-22T05:37:00Z"/>
              <w:rFonts w:asciiTheme="minorHAnsi" w:eastAsiaTheme="minorEastAsia" w:hAnsiTheme="minorHAnsi" w:cstheme="minorBidi"/>
              <w:noProof/>
              <w:kern w:val="2"/>
              <w14:ligatures w14:val="standardContextual"/>
            </w:rPr>
          </w:pPr>
          <w:ins w:id="24"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"_Toc212011091"</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4.2</w:t>
            </w:r>
            <w:r>
              <w:rPr>
                <w:rFonts w:asciiTheme="minorHAnsi" w:eastAsiaTheme="minorEastAsia" w:hAnsiTheme="minorHAnsi" w:cstheme="minorBidi"/>
                <w:noProof/>
                <w:kern w:val="2"/>
                <w14:ligatures w14:val="standardContextual"/>
              </w:rPr>
              <w:tab/>
            </w:r>
            <w:r w:rsidRPr="00307832">
              <w:rPr>
                <w:rStyle w:val="Hyperlink"/>
                <w:noProof/>
              </w:rPr>
              <w:t>Communication prior to MPEG#152</w:t>
            </w:r>
            <w:r>
              <w:rPr>
                <w:noProof/>
                <w:webHidden/>
              </w:rPr>
              <w:tab/>
            </w:r>
            <w:r>
              <w:rPr>
                <w:noProof/>
                <w:webHidden/>
              </w:rPr>
              <w:fldChar w:fldCharType="begin"/>
            </w:r>
            <w:r>
              <w:rPr>
                <w:noProof/>
                <w:webHidden/>
              </w:rPr>
              <w:instrText xml:space="preserve"> PAGEREF _Toc212011091 \h </w:instrText>
            </w:r>
            <w:r>
              <w:rPr>
                <w:noProof/>
                <w:webHidden/>
              </w:rPr>
            </w:r>
            <w:r>
              <w:rPr>
                <w:noProof/>
                <w:webHidden/>
              </w:rPr>
              <w:fldChar w:fldCharType="separate"/>
            </w:r>
            <w:r>
              <w:rPr>
                <w:noProof/>
                <w:webHidden/>
              </w:rPr>
              <w:t>11</w:t>
            </w:r>
            <w:r>
              <w:rPr>
                <w:noProof/>
                <w:webHidden/>
              </w:rPr>
              <w:fldChar w:fldCharType="end"/>
            </w:r>
            <w:r w:rsidRPr="00307832">
              <w:rPr>
                <w:rStyle w:val="Hyperlink"/>
                <w:noProof/>
              </w:rPr>
              <w:fldChar w:fldCharType="end"/>
            </w:r>
          </w:ins>
        </w:p>
        <w:p w14:paraId="3671FE93" w14:textId="5A4600A3" w:rsidR="005E481C" w:rsidRDefault="005E481C">
          <w:pPr>
            <w:pStyle w:val="TOC3"/>
            <w:tabs>
              <w:tab w:val="right" w:leader="dot" w:pos="9010"/>
            </w:tabs>
            <w:rPr>
              <w:ins w:id="25" w:author="Thomas Stockhammer (25/10/17)" w:date="2025-10-22T07:37:00Z" w16du:dateUtc="2025-10-22T05:37:00Z"/>
              <w:rFonts w:asciiTheme="minorHAnsi" w:eastAsiaTheme="minorEastAsia" w:hAnsiTheme="minorHAnsi" w:cstheme="minorBidi"/>
              <w:noProof/>
              <w:kern w:val="2"/>
              <w14:ligatures w14:val="standardContextual"/>
            </w:rPr>
          </w:pPr>
          <w:ins w:id="26"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"_Toc212011092"</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MPEG#133</w:t>
            </w:r>
            <w:r>
              <w:rPr>
                <w:noProof/>
                <w:webHidden/>
              </w:rPr>
              <w:tab/>
            </w:r>
            <w:r>
              <w:rPr>
                <w:noProof/>
                <w:webHidden/>
              </w:rPr>
              <w:fldChar w:fldCharType="begin"/>
            </w:r>
            <w:r>
              <w:rPr>
                <w:noProof/>
                <w:webHidden/>
              </w:rPr>
              <w:instrText xml:space="preserve"> PAGEREF _Toc212011092 \h </w:instrText>
            </w:r>
            <w:r>
              <w:rPr>
                <w:noProof/>
                <w:webHidden/>
              </w:rPr>
            </w:r>
            <w:r>
              <w:rPr>
                <w:noProof/>
                <w:webHidden/>
              </w:rPr>
              <w:fldChar w:fldCharType="separate"/>
            </w:r>
            <w:r>
              <w:rPr>
                <w:noProof/>
                <w:webHidden/>
              </w:rPr>
              <w:t>11</w:t>
            </w:r>
            <w:r>
              <w:rPr>
                <w:noProof/>
                <w:webHidden/>
              </w:rPr>
              <w:fldChar w:fldCharType="end"/>
            </w:r>
            <w:r w:rsidRPr="00307832">
              <w:rPr>
                <w:rStyle w:val="Hyperlink"/>
                <w:noProof/>
              </w:rPr>
              <w:fldChar w:fldCharType="end"/>
            </w:r>
          </w:ins>
        </w:p>
        <w:p w14:paraId="4E402C69" w14:textId="0EEBB7D5" w:rsidR="005E481C" w:rsidRDefault="005E481C">
          <w:pPr>
            <w:pStyle w:val="TOC3"/>
            <w:tabs>
              <w:tab w:val="right" w:leader="dot" w:pos="9010"/>
            </w:tabs>
            <w:rPr>
              <w:ins w:id="27" w:author="Thomas Stockhammer (25/10/17)" w:date="2025-10-22T07:37:00Z" w16du:dateUtc="2025-10-22T05:37:00Z"/>
              <w:rFonts w:asciiTheme="minorHAnsi" w:eastAsiaTheme="minorEastAsia" w:hAnsiTheme="minorHAnsi" w:cstheme="minorBidi"/>
              <w:noProof/>
              <w:kern w:val="2"/>
              <w14:ligatures w14:val="standardContextual"/>
            </w:rPr>
          </w:pPr>
          <w:ins w:id="28"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"_Toc212011093"</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MPEG#135</w:t>
            </w:r>
            <w:r>
              <w:rPr>
                <w:noProof/>
                <w:webHidden/>
              </w:rPr>
              <w:tab/>
            </w:r>
            <w:r>
              <w:rPr>
                <w:noProof/>
                <w:webHidden/>
              </w:rPr>
              <w:fldChar w:fldCharType="begin"/>
            </w:r>
            <w:r>
              <w:rPr>
                <w:noProof/>
                <w:webHidden/>
              </w:rPr>
              <w:instrText xml:space="preserve"> PAGEREF _Toc212011093 \h </w:instrText>
            </w:r>
            <w:r>
              <w:rPr>
                <w:noProof/>
                <w:webHidden/>
              </w:rPr>
            </w:r>
            <w:r>
              <w:rPr>
                <w:noProof/>
                <w:webHidden/>
              </w:rPr>
              <w:fldChar w:fldCharType="separate"/>
            </w:r>
            <w:r>
              <w:rPr>
                <w:noProof/>
                <w:webHidden/>
              </w:rPr>
              <w:t>12</w:t>
            </w:r>
            <w:r>
              <w:rPr>
                <w:noProof/>
                <w:webHidden/>
              </w:rPr>
              <w:fldChar w:fldCharType="end"/>
            </w:r>
            <w:r w:rsidRPr="00307832">
              <w:rPr>
                <w:rStyle w:val="Hyperlink"/>
                <w:noProof/>
              </w:rPr>
              <w:fldChar w:fldCharType="end"/>
            </w:r>
          </w:ins>
        </w:p>
        <w:p w14:paraId="0EF49E46" w14:textId="5E558BA1" w:rsidR="005E481C" w:rsidRDefault="005E481C">
          <w:pPr>
            <w:pStyle w:val="TOC3"/>
            <w:tabs>
              <w:tab w:val="right" w:leader="dot" w:pos="9010"/>
            </w:tabs>
            <w:rPr>
              <w:ins w:id="29" w:author="Thomas Stockhammer (25/10/17)" w:date="2025-10-22T07:37:00Z" w16du:dateUtc="2025-10-22T05:37:00Z"/>
              <w:rFonts w:asciiTheme="minorHAnsi" w:eastAsiaTheme="minorEastAsia" w:hAnsiTheme="minorHAnsi" w:cstheme="minorBidi"/>
              <w:noProof/>
              <w:kern w:val="2"/>
              <w14:ligatures w14:val="standardContextual"/>
            </w:rPr>
          </w:pPr>
          <w:ins w:id="30"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"_Toc212011094"</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MPEG#136</w:t>
            </w:r>
            <w:r>
              <w:rPr>
                <w:noProof/>
                <w:webHidden/>
              </w:rPr>
              <w:tab/>
            </w:r>
            <w:r>
              <w:rPr>
                <w:noProof/>
                <w:webHidden/>
              </w:rPr>
              <w:fldChar w:fldCharType="begin"/>
            </w:r>
            <w:r>
              <w:rPr>
                <w:noProof/>
                <w:webHidden/>
              </w:rPr>
              <w:instrText xml:space="preserve"> PAGEREF _Toc212011094 \h </w:instrText>
            </w:r>
            <w:r>
              <w:rPr>
                <w:noProof/>
                <w:webHidden/>
              </w:rPr>
            </w:r>
            <w:r>
              <w:rPr>
                <w:noProof/>
                <w:webHidden/>
              </w:rPr>
              <w:fldChar w:fldCharType="separate"/>
            </w:r>
            <w:r>
              <w:rPr>
                <w:noProof/>
                <w:webHidden/>
              </w:rPr>
              <w:t>12</w:t>
            </w:r>
            <w:r>
              <w:rPr>
                <w:noProof/>
                <w:webHidden/>
              </w:rPr>
              <w:fldChar w:fldCharType="end"/>
            </w:r>
            <w:r w:rsidRPr="00307832">
              <w:rPr>
                <w:rStyle w:val="Hyperlink"/>
                <w:noProof/>
              </w:rPr>
              <w:fldChar w:fldCharType="end"/>
            </w:r>
          </w:ins>
        </w:p>
        <w:p w14:paraId="5968AD02" w14:textId="6302D676" w:rsidR="005E481C" w:rsidRDefault="005E481C">
          <w:pPr>
            <w:pStyle w:val="TOC3"/>
            <w:tabs>
              <w:tab w:val="right" w:leader="dot" w:pos="9010"/>
            </w:tabs>
            <w:rPr>
              <w:ins w:id="31" w:author="Thomas Stockhammer (25/10/17)" w:date="2025-10-22T07:37:00Z" w16du:dateUtc="2025-10-22T05:37:00Z"/>
              <w:rFonts w:asciiTheme="minorHAnsi" w:eastAsiaTheme="minorEastAsia" w:hAnsiTheme="minorHAnsi" w:cstheme="minorBidi"/>
              <w:noProof/>
              <w:kern w:val="2"/>
              <w14:ligatures w14:val="standardContextual"/>
            </w:rPr>
          </w:pPr>
          <w:ins w:id="32"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"_Toc212011095"</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MPEG#137</w:t>
            </w:r>
            <w:r>
              <w:rPr>
                <w:noProof/>
                <w:webHidden/>
              </w:rPr>
              <w:tab/>
            </w:r>
            <w:r>
              <w:rPr>
                <w:noProof/>
                <w:webHidden/>
              </w:rPr>
              <w:fldChar w:fldCharType="begin"/>
            </w:r>
            <w:r>
              <w:rPr>
                <w:noProof/>
                <w:webHidden/>
              </w:rPr>
              <w:instrText xml:space="preserve"> PAGEREF _Toc212011095 \h </w:instrText>
            </w:r>
            <w:r>
              <w:rPr>
                <w:noProof/>
                <w:webHidden/>
              </w:rPr>
            </w:r>
            <w:r>
              <w:rPr>
                <w:noProof/>
                <w:webHidden/>
              </w:rPr>
              <w:fldChar w:fldCharType="separate"/>
            </w:r>
            <w:r>
              <w:rPr>
                <w:noProof/>
                <w:webHidden/>
              </w:rPr>
              <w:t>12</w:t>
            </w:r>
            <w:r>
              <w:rPr>
                <w:noProof/>
                <w:webHidden/>
              </w:rPr>
              <w:fldChar w:fldCharType="end"/>
            </w:r>
            <w:r w:rsidRPr="00307832">
              <w:rPr>
                <w:rStyle w:val="Hyperlink"/>
                <w:noProof/>
              </w:rPr>
              <w:fldChar w:fldCharType="end"/>
            </w:r>
          </w:ins>
        </w:p>
        <w:p w14:paraId="1FC20DCE" w14:textId="7EF784C8" w:rsidR="005E481C" w:rsidRDefault="005E481C">
          <w:pPr>
            <w:pStyle w:val="TOC3"/>
            <w:tabs>
              <w:tab w:val="right" w:leader="dot" w:pos="9010"/>
            </w:tabs>
            <w:rPr>
              <w:ins w:id="33" w:author="Thomas Stockhammer (25/10/17)" w:date="2025-10-22T07:37:00Z" w16du:dateUtc="2025-10-22T05:37:00Z"/>
              <w:rFonts w:asciiTheme="minorHAnsi" w:eastAsiaTheme="minorEastAsia" w:hAnsiTheme="minorHAnsi" w:cstheme="minorBidi"/>
              <w:noProof/>
              <w:kern w:val="2"/>
              <w14:ligatures w14:val="standardContextual"/>
            </w:rPr>
          </w:pPr>
          <w:ins w:id="34"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"_Toc212011096"</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MPEG#138</w:t>
            </w:r>
            <w:r>
              <w:rPr>
                <w:noProof/>
                <w:webHidden/>
              </w:rPr>
              <w:tab/>
            </w:r>
            <w:r>
              <w:rPr>
                <w:noProof/>
                <w:webHidden/>
              </w:rPr>
              <w:fldChar w:fldCharType="begin"/>
            </w:r>
            <w:r>
              <w:rPr>
                <w:noProof/>
                <w:webHidden/>
              </w:rPr>
              <w:instrText xml:space="preserve"> PAGEREF _Toc212011096 \h </w:instrText>
            </w:r>
            <w:r>
              <w:rPr>
                <w:noProof/>
                <w:webHidden/>
              </w:rPr>
            </w:r>
            <w:r>
              <w:rPr>
                <w:noProof/>
                <w:webHidden/>
              </w:rPr>
              <w:fldChar w:fldCharType="separate"/>
            </w:r>
            <w:r>
              <w:rPr>
                <w:noProof/>
                <w:webHidden/>
              </w:rPr>
              <w:t>12</w:t>
            </w:r>
            <w:r>
              <w:rPr>
                <w:noProof/>
                <w:webHidden/>
              </w:rPr>
              <w:fldChar w:fldCharType="end"/>
            </w:r>
            <w:r w:rsidRPr="00307832">
              <w:rPr>
                <w:rStyle w:val="Hyperlink"/>
                <w:noProof/>
              </w:rPr>
              <w:fldChar w:fldCharType="end"/>
            </w:r>
          </w:ins>
        </w:p>
        <w:p w14:paraId="729856C6" w14:textId="42958EFB" w:rsidR="005E481C" w:rsidRDefault="005E481C">
          <w:pPr>
            <w:pStyle w:val="TOC3"/>
            <w:tabs>
              <w:tab w:val="right" w:leader="dot" w:pos="9010"/>
            </w:tabs>
            <w:rPr>
              <w:ins w:id="35" w:author="Thomas Stockhammer (25/10/17)" w:date="2025-10-22T07:37:00Z" w16du:dateUtc="2025-10-22T05:37:00Z"/>
              <w:rFonts w:asciiTheme="minorHAnsi" w:eastAsiaTheme="minorEastAsia" w:hAnsiTheme="minorHAnsi" w:cstheme="minorBidi"/>
              <w:noProof/>
              <w:kern w:val="2"/>
              <w14:ligatures w14:val="standardContextual"/>
            </w:rPr>
          </w:pPr>
          <w:ins w:id="36"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"_Toc212011097"</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MPEG#139</w:t>
            </w:r>
            <w:r>
              <w:rPr>
                <w:noProof/>
                <w:webHidden/>
              </w:rPr>
              <w:tab/>
            </w:r>
            <w:r>
              <w:rPr>
                <w:noProof/>
                <w:webHidden/>
              </w:rPr>
              <w:fldChar w:fldCharType="begin"/>
            </w:r>
            <w:r>
              <w:rPr>
                <w:noProof/>
                <w:webHidden/>
              </w:rPr>
              <w:instrText xml:space="preserve"> PAGEREF _Toc212011097 \h </w:instrText>
            </w:r>
            <w:r>
              <w:rPr>
                <w:noProof/>
                <w:webHidden/>
              </w:rPr>
            </w:r>
            <w:r>
              <w:rPr>
                <w:noProof/>
                <w:webHidden/>
              </w:rPr>
              <w:fldChar w:fldCharType="separate"/>
            </w:r>
            <w:r>
              <w:rPr>
                <w:noProof/>
                <w:webHidden/>
              </w:rPr>
              <w:t>12</w:t>
            </w:r>
            <w:r>
              <w:rPr>
                <w:noProof/>
                <w:webHidden/>
              </w:rPr>
              <w:fldChar w:fldCharType="end"/>
            </w:r>
            <w:r w:rsidRPr="00307832">
              <w:rPr>
                <w:rStyle w:val="Hyperlink"/>
                <w:noProof/>
              </w:rPr>
              <w:fldChar w:fldCharType="end"/>
            </w:r>
          </w:ins>
        </w:p>
        <w:p w14:paraId="5945D9F2" w14:textId="1CC57710" w:rsidR="005E481C" w:rsidRDefault="005E481C">
          <w:pPr>
            <w:pStyle w:val="TOC3"/>
            <w:tabs>
              <w:tab w:val="right" w:leader="dot" w:pos="9010"/>
            </w:tabs>
            <w:rPr>
              <w:ins w:id="37" w:author="Thomas Stockhammer (25/10/17)" w:date="2025-10-22T07:37:00Z" w16du:dateUtc="2025-10-22T05:37:00Z"/>
              <w:rFonts w:asciiTheme="minorHAnsi" w:eastAsiaTheme="minorEastAsia" w:hAnsiTheme="minorHAnsi" w:cstheme="minorBidi"/>
              <w:noProof/>
              <w:kern w:val="2"/>
              <w14:ligatures w14:val="standardContextual"/>
            </w:rPr>
          </w:pPr>
          <w:ins w:id="38"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"_Toc212011098"</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MPEG#140</w:t>
            </w:r>
            <w:r>
              <w:rPr>
                <w:noProof/>
                <w:webHidden/>
              </w:rPr>
              <w:tab/>
            </w:r>
            <w:r>
              <w:rPr>
                <w:noProof/>
                <w:webHidden/>
              </w:rPr>
              <w:fldChar w:fldCharType="begin"/>
            </w:r>
            <w:r>
              <w:rPr>
                <w:noProof/>
                <w:webHidden/>
              </w:rPr>
              <w:instrText xml:space="preserve"> PAGEREF _Toc212011098 \h </w:instrText>
            </w:r>
            <w:r>
              <w:rPr>
                <w:noProof/>
                <w:webHidden/>
              </w:rPr>
            </w:r>
            <w:r>
              <w:rPr>
                <w:noProof/>
                <w:webHidden/>
              </w:rPr>
              <w:fldChar w:fldCharType="separate"/>
            </w:r>
            <w:r>
              <w:rPr>
                <w:noProof/>
                <w:webHidden/>
              </w:rPr>
              <w:t>12</w:t>
            </w:r>
            <w:r>
              <w:rPr>
                <w:noProof/>
                <w:webHidden/>
              </w:rPr>
              <w:fldChar w:fldCharType="end"/>
            </w:r>
            <w:r w:rsidRPr="00307832">
              <w:rPr>
                <w:rStyle w:val="Hyperlink"/>
                <w:noProof/>
              </w:rPr>
              <w:fldChar w:fldCharType="end"/>
            </w:r>
          </w:ins>
        </w:p>
        <w:p w14:paraId="67C70808" w14:textId="5709E2BA" w:rsidR="005E481C" w:rsidRDefault="005E481C">
          <w:pPr>
            <w:pStyle w:val="TOC3"/>
            <w:tabs>
              <w:tab w:val="right" w:leader="dot" w:pos="9010"/>
            </w:tabs>
            <w:rPr>
              <w:ins w:id="39" w:author="Thomas Stockhammer (25/10/17)" w:date="2025-10-22T07:37:00Z" w16du:dateUtc="2025-10-22T05:37:00Z"/>
              <w:rFonts w:asciiTheme="minorHAnsi" w:eastAsiaTheme="minorEastAsia" w:hAnsiTheme="minorHAnsi" w:cstheme="minorBidi"/>
              <w:noProof/>
              <w:kern w:val="2"/>
              <w14:ligatures w14:val="standardContextual"/>
            </w:rPr>
          </w:pPr>
          <w:ins w:id="40"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"_Toc212011099"</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MPEG#141</w:t>
            </w:r>
            <w:r>
              <w:rPr>
                <w:noProof/>
                <w:webHidden/>
              </w:rPr>
              <w:tab/>
            </w:r>
            <w:r>
              <w:rPr>
                <w:noProof/>
                <w:webHidden/>
              </w:rPr>
              <w:fldChar w:fldCharType="begin"/>
            </w:r>
            <w:r>
              <w:rPr>
                <w:noProof/>
                <w:webHidden/>
              </w:rPr>
              <w:instrText xml:space="preserve"> PAGEREF _Toc212011099 \h </w:instrText>
            </w:r>
            <w:r>
              <w:rPr>
                <w:noProof/>
                <w:webHidden/>
              </w:rPr>
            </w:r>
            <w:r>
              <w:rPr>
                <w:noProof/>
                <w:webHidden/>
              </w:rPr>
              <w:fldChar w:fldCharType="separate"/>
            </w:r>
            <w:r>
              <w:rPr>
                <w:noProof/>
                <w:webHidden/>
              </w:rPr>
              <w:t>13</w:t>
            </w:r>
            <w:r>
              <w:rPr>
                <w:noProof/>
                <w:webHidden/>
              </w:rPr>
              <w:fldChar w:fldCharType="end"/>
            </w:r>
            <w:r w:rsidRPr="00307832">
              <w:rPr>
                <w:rStyle w:val="Hyperlink"/>
                <w:noProof/>
              </w:rPr>
              <w:fldChar w:fldCharType="end"/>
            </w:r>
          </w:ins>
        </w:p>
        <w:p w14:paraId="598C030E" w14:textId="43F78075" w:rsidR="005E481C" w:rsidRDefault="005E481C">
          <w:pPr>
            <w:pStyle w:val="TOC3"/>
            <w:tabs>
              <w:tab w:val="right" w:leader="dot" w:pos="9010"/>
            </w:tabs>
            <w:rPr>
              <w:ins w:id="41" w:author="Thomas Stockhammer (25/10/17)" w:date="2025-10-22T07:37:00Z" w16du:dateUtc="2025-10-22T05:37:00Z"/>
              <w:rFonts w:asciiTheme="minorHAnsi" w:eastAsiaTheme="minorEastAsia" w:hAnsiTheme="minorHAnsi" w:cstheme="minorBidi"/>
              <w:noProof/>
              <w:kern w:val="2"/>
              <w14:ligatures w14:val="standardContextual"/>
            </w:rPr>
          </w:pPr>
          <w:ins w:id="42"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"_Toc212011100"</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MPEG#142</w:t>
            </w:r>
            <w:r>
              <w:rPr>
                <w:noProof/>
                <w:webHidden/>
              </w:rPr>
              <w:tab/>
            </w:r>
            <w:r>
              <w:rPr>
                <w:noProof/>
                <w:webHidden/>
              </w:rPr>
              <w:fldChar w:fldCharType="begin"/>
            </w:r>
            <w:r>
              <w:rPr>
                <w:noProof/>
                <w:webHidden/>
              </w:rPr>
              <w:instrText xml:space="preserve"> PAGEREF _Toc212011100 \h </w:instrText>
            </w:r>
            <w:r>
              <w:rPr>
                <w:noProof/>
                <w:webHidden/>
              </w:rPr>
            </w:r>
            <w:r>
              <w:rPr>
                <w:noProof/>
                <w:webHidden/>
              </w:rPr>
              <w:fldChar w:fldCharType="separate"/>
            </w:r>
            <w:r>
              <w:rPr>
                <w:noProof/>
                <w:webHidden/>
              </w:rPr>
              <w:t>13</w:t>
            </w:r>
            <w:r>
              <w:rPr>
                <w:noProof/>
                <w:webHidden/>
              </w:rPr>
              <w:fldChar w:fldCharType="end"/>
            </w:r>
            <w:r w:rsidRPr="00307832">
              <w:rPr>
                <w:rStyle w:val="Hyperlink"/>
                <w:noProof/>
              </w:rPr>
              <w:fldChar w:fldCharType="end"/>
            </w:r>
          </w:ins>
        </w:p>
        <w:p w14:paraId="6B5E1C5B" w14:textId="0C893268" w:rsidR="005E481C" w:rsidRDefault="005E481C">
          <w:pPr>
            <w:pStyle w:val="TOC3"/>
            <w:tabs>
              <w:tab w:val="right" w:leader="dot" w:pos="9010"/>
            </w:tabs>
            <w:rPr>
              <w:ins w:id="43" w:author="Thomas Stockhammer (25/10/17)" w:date="2025-10-22T07:37:00Z" w16du:dateUtc="2025-10-22T05:37:00Z"/>
              <w:rFonts w:asciiTheme="minorHAnsi" w:eastAsiaTheme="minorEastAsia" w:hAnsiTheme="minorHAnsi" w:cstheme="minorBidi"/>
              <w:noProof/>
              <w:kern w:val="2"/>
              <w14:ligatures w14:val="standardContextual"/>
            </w:rPr>
          </w:pPr>
          <w:ins w:id="44" w:author="Thomas Stockhammer (25/10/17)" w:date="2025-10-22T07:37:00Z" w16du:dateUtc="2025-10-22T05:37:00Z">
            <w:r w:rsidRPr="00307832">
              <w:rPr>
                <w:rStyle w:val="Hyperlink"/>
                <w:noProof/>
              </w:rPr>
              <w:lastRenderedPageBreak/>
              <w:fldChar w:fldCharType="begin"/>
            </w:r>
            <w:r w:rsidRPr="00307832">
              <w:rPr>
                <w:rStyle w:val="Hyperlink"/>
                <w:noProof/>
              </w:rPr>
              <w:instrText xml:space="preserve"> </w:instrText>
            </w:r>
            <w:r>
              <w:rPr>
                <w:noProof/>
              </w:rPr>
              <w:instrText>HYPERLINK \l "_Toc212011101"</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MPEG#143</w:t>
            </w:r>
            <w:r>
              <w:rPr>
                <w:noProof/>
                <w:webHidden/>
              </w:rPr>
              <w:tab/>
            </w:r>
            <w:r>
              <w:rPr>
                <w:noProof/>
                <w:webHidden/>
              </w:rPr>
              <w:fldChar w:fldCharType="begin"/>
            </w:r>
            <w:r>
              <w:rPr>
                <w:noProof/>
                <w:webHidden/>
              </w:rPr>
              <w:instrText xml:space="preserve"> PAGEREF _Toc212011101 \h </w:instrText>
            </w:r>
            <w:r>
              <w:rPr>
                <w:noProof/>
                <w:webHidden/>
              </w:rPr>
            </w:r>
            <w:r>
              <w:rPr>
                <w:noProof/>
                <w:webHidden/>
              </w:rPr>
              <w:fldChar w:fldCharType="separate"/>
            </w:r>
            <w:r>
              <w:rPr>
                <w:noProof/>
                <w:webHidden/>
              </w:rPr>
              <w:t>13</w:t>
            </w:r>
            <w:r>
              <w:rPr>
                <w:noProof/>
                <w:webHidden/>
              </w:rPr>
              <w:fldChar w:fldCharType="end"/>
            </w:r>
            <w:r w:rsidRPr="00307832">
              <w:rPr>
                <w:rStyle w:val="Hyperlink"/>
                <w:noProof/>
              </w:rPr>
              <w:fldChar w:fldCharType="end"/>
            </w:r>
          </w:ins>
        </w:p>
        <w:p w14:paraId="1472BAF5" w14:textId="163A43A3" w:rsidR="005E481C" w:rsidRDefault="005E481C">
          <w:pPr>
            <w:pStyle w:val="TOC3"/>
            <w:tabs>
              <w:tab w:val="right" w:leader="dot" w:pos="9010"/>
            </w:tabs>
            <w:rPr>
              <w:ins w:id="45" w:author="Thomas Stockhammer (25/10/17)" w:date="2025-10-22T07:37:00Z" w16du:dateUtc="2025-10-22T05:37:00Z"/>
              <w:rFonts w:asciiTheme="minorHAnsi" w:eastAsiaTheme="minorEastAsia" w:hAnsiTheme="minorHAnsi" w:cstheme="minorBidi"/>
              <w:noProof/>
              <w:kern w:val="2"/>
              <w14:ligatures w14:val="standardContextual"/>
            </w:rPr>
          </w:pPr>
          <w:ins w:id="46"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"_Toc212011102"</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MPEG#144</w:t>
            </w:r>
            <w:r>
              <w:rPr>
                <w:noProof/>
                <w:webHidden/>
              </w:rPr>
              <w:tab/>
            </w:r>
            <w:r>
              <w:rPr>
                <w:noProof/>
                <w:webHidden/>
              </w:rPr>
              <w:fldChar w:fldCharType="begin"/>
            </w:r>
            <w:r>
              <w:rPr>
                <w:noProof/>
                <w:webHidden/>
              </w:rPr>
              <w:instrText xml:space="preserve"> PAGEREF _Toc212011102 \h </w:instrText>
            </w:r>
            <w:r>
              <w:rPr>
                <w:noProof/>
                <w:webHidden/>
              </w:rPr>
            </w:r>
            <w:r>
              <w:rPr>
                <w:noProof/>
                <w:webHidden/>
              </w:rPr>
              <w:fldChar w:fldCharType="separate"/>
            </w:r>
            <w:r>
              <w:rPr>
                <w:noProof/>
                <w:webHidden/>
              </w:rPr>
              <w:t>14</w:t>
            </w:r>
            <w:r>
              <w:rPr>
                <w:noProof/>
                <w:webHidden/>
              </w:rPr>
              <w:fldChar w:fldCharType="end"/>
            </w:r>
            <w:r w:rsidRPr="00307832">
              <w:rPr>
                <w:rStyle w:val="Hyperlink"/>
                <w:noProof/>
              </w:rPr>
              <w:fldChar w:fldCharType="end"/>
            </w:r>
          </w:ins>
        </w:p>
        <w:p w14:paraId="107B1210" w14:textId="6D6320F0" w:rsidR="005E481C" w:rsidRDefault="005E481C">
          <w:pPr>
            <w:pStyle w:val="TOC3"/>
            <w:tabs>
              <w:tab w:val="right" w:leader="dot" w:pos="9010"/>
            </w:tabs>
            <w:rPr>
              <w:ins w:id="47" w:author="Thomas Stockhammer (25/10/17)" w:date="2025-10-22T07:37:00Z" w16du:dateUtc="2025-10-22T05:37:00Z"/>
              <w:rFonts w:asciiTheme="minorHAnsi" w:eastAsiaTheme="minorEastAsia" w:hAnsiTheme="minorHAnsi" w:cstheme="minorBidi"/>
              <w:noProof/>
              <w:kern w:val="2"/>
              <w14:ligatures w14:val="standardContextual"/>
            </w:rPr>
          </w:pPr>
          <w:ins w:id="48"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"_Toc212011103"</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MPEG#145</w:t>
            </w:r>
            <w:r>
              <w:rPr>
                <w:noProof/>
                <w:webHidden/>
              </w:rPr>
              <w:tab/>
            </w:r>
            <w:r>
              <w:rPr>
                <w:noProof/>
                <w:webHidden/>
              </w:rPr>
              <w:fldChar w:fldCharType="begin"/>
            </w:r>
            <w:r>
              <w:rPr>
                <w:noProof/>
                <w:webHidden/>
              </w:rPr>
              <w:instrText xml:space="preserve"> PAGEREF _Toc212011103 \h </w:instrText>
            </w:r>
            <w:r>
              <w:rPr>
                <w:noProof/>
                <w:webHidden/>
              </w:rPr>
            </w:r>
            <w:r>
              <w:rPr>
                <w:noProof/>
                <w:webHidden/>
              </w:rPr>
              <w:fldChar w:fldCharType="separate"/>
            </w:r>
            <w:r>
              <w:rPr>
                <w:noProof/>
                <w:webHidden/>
              </w:rPr>
              <w:t>14</w:t>
            </w:r>
            <w:r>
              <w:rPr>
                <w:noProof/>
                <w:webHidden/>
              </w:rPr>
              <w:fldChar w:fldCharType="end"/>
            </w:r>
            <w:r w:rsidRPr="00307832">
              <w:rPr>
                <w:rStyle w:val="Hyperlink"/>
                <w:noProof/>
              </w:rPr>
              <w:fldChar w:fldCharType="end"/>
            </w:r>
          </w:ins>
        </w:p>
        <w:p w14:paraId="5C70A71C" w14:textId="2FA8043C" w:rsidR="005E481C" w:rsidRDefault="005E481C">
          <w:pPr>
            <w:pStyle w:val="TOC2"/>
            <w:rPr>
              <w:ins w:id="49" w:author="Thomas Stockhammer (25/10/17)" w:date="2025-10-22T07:37:00Z" w16du:dateUtc="2025-10-22T05:37:00Z"/>
              <w:rFonts w:asciiTheme="minorHAnsi" w:eastAsiaTheme="minorEastAsia" w:hAnsiTheme="minorHAnsi" w:cstheme="minorBidi"/>
              <w:noProof/>
              <w:kern w:val="2"/>
              <w14:ligatures w14:val="standardContextual"/>
            </w:rPr>
          </w:pPr>
          <w:ins w:id="50"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"_Toc212011104"</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4.3</w:t>
            </w:r>
            <w:r>
              <w:rPr>
                <w:rFonts w:asciiTheme="minorHAnsi" w:eastAsiaTheme="minorEastAsia" w:hAnsiTheme="minorHAnsi" w:cstheme="minorBidi"/>
                <w:noProof/>
                <w:kern w:val="2"/>
                <w14:ligatures w14:val="standardContextual"/>
              </w:rPr>
              <w:tab/>
            </w:r>
            <w:r w:rsidRPr="00307832">
              <w:rPr>
                <w:rStyle w:val="Hyperlink"/>
                <w:noProof/>
              </w:rPr>
              <w:t>Communication from MPEG#146</w:t>
            </w:r>
            <w:r>
              <w:rPr>
                <w:noProof/>
                <w:webHidden/>
              </w:rPr>
              <w:tab/>
            </w:r>
            <w:r>
              <w:rPr>
                <w:noProof/>
                <w:webHidden/>
              </w:rPr>
              <w:fldChar w:fldCharType="begin"/>
            </w:r>
            <w:r>
              <w:rPr>
                <w:noProof/>
                <w:webHidden/>
              </w:rPr>
              <w:instrText xml:space="preserve"> PAGEREF _Toc212011104 \h </w:instrText>
            </w:r>
            <w:r>
              <w:rPr>
                <w:noProof/>
                <w:webHidden/>
              </w:rPr>
            </w:r>
            <w:r>
              <w:rPr>
                <w:noProof/>
                <w:webHidden/>
              </w:rPr>
              <w:fldChar w:fldCharType="separate"/>
            </w:r>
            <w:r>
              <w:rPr>
                <w:noProof/>
                <w:webHidden/>
              </w:rPr>
              <w:t>14</w:t>
            </w:r>
            <w:r>
              <w:rPr>
                <w:noProof/>
                <w:webHidden/>
              </w:rPr>
              <w:fldChar w:fldCharType="end"/>
            </w:r>
            <w:r w:rsidRPr="00307832">
              <w:rPr>
                <w:rStyle w:val="Hyperlink"/>
                <w:noProof/>
              </w:rPr>
              <w:fldChar w:fldCharType="end"/>
            </w:r>
          </w:ins>
        </w:p>
        <w:p w14:paraId="68C7B8F5" w14:textId="204DEFDE" w:rsidR="005E481C" w:rsidRDefault="005E481C">
          <w:pPr>
            <w:pStyle w:val="TOC2"/>
            <w:rPr>
              <w:ins w:id="51" w:author="Thomas Stockhammer (25/10/17)" w:date="2025-10-22T07:37:00Z" w16du:dateUtc="2025-10-22T05:37:00Z"/>
              <w:rFonts w:asciiTheme="minorHAnsi" w:eastAsiaTheme="minorEastAsia" w:hAnsiTheme="minorHAnsi" w:cstheme="minorBidi"/>
              <w:noProof/>
              <w:kern w:val="2"/>
              <w14:ligatures w14:val="standardContextual"/>
            </w:rPr>
          </w:pPr>
          <w:ins w:id="52"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"_Toc212011105"</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4.4</w:t>
            </w:r>
            <w:r>
              <w:rPr>
                <w:rFonts w:asciiTheme="minorHAnsi" w:eastAsiaTheme="minorEastAsia" w:hAnsiTheme="minorHAnsi" w:cstheme="minorBidi"/>
                <w:noProof/>
                <w:kern w:val="2"/>
                <w14:ligatures w14:val="standardContextual"/>
              </w:rPr>
              <w:tab/>
            </w:r>
            <w:r w:rsidRPr="00307832">
              <w:rPr>
                <w:rStyle w:val="Hyperlink"/>
                <w:noProof/>
              </w:rPr>
              <w:t>Communication from MPEG#147</w:t>
            </w:r>
            <w:r>
              <w:rPr>
                <w:noProof/>
                <w:webHidden/>
              </w:rPr>
              <w:tab/>
            </w:r>
            <w:r>
              <w:rPr>
                <w:noProof/>
                <w:webHidden/>
              </w:rPr>
              <w:fldChar w:fldCharType="begin"/>
            </w:r>
            <w:r>
              <w:rPr>
                <w:noProof/>
                <w:webHidden/>
              </w:rPr>
              <w:instrText xml:space="preserve"> PAGEREF _Toc212011105 \h </w:instrText>
            </w:r>
            <w:r>
              <w:rPr>
                <w:noProof/>
                <w:webHidden/>
              </w:rPr>
            </w:r>
            <w:r>
              <w:rPr>
                <w:noProof/>
                <w:webHidden/>
              </w:rPr>
              <w:fldChar w:fldCharType="separate"/>
            </w:r>
            <w:r>
              <w:rPr>
                <w:noProof/>
                <w:webHidden/>
              </w:rPr>
              <w:t>14</w:t>
            </w:r>
            <w:r>
              <w:rPr>
                <w:noProof/>
                <w:webHidden/>
              </w:rPr>
              <w:fldChar w:fldCharType="end"/>
            </w:r>
            <w:r w:rsidRPr="00307832">
              <w:rPr>
                <w:rStyle w:val="Hyperlink"/>
                <w:noProof/>
              </w:rPr>
              <w:fldChar w:fldCharType="end"/>
            </w:r>
          </w:ins>
        </w:p>
        <w:p w14:paraId="510F7C66" w14:textId="04C2819A" w:rsidR="005E481C" w:rsidRDefault="005E481C">
          <w:pPr>
            <w:pStyle w:val="TOC2"/>
            <w:rPr>
              <w:ins w:id="53" w:author="Thomas Stockhammer (25/10/17)" w:date="2025-10-22T07:37:00Z" w16du:dateUtc="2025-10-22T05:37:00Z"/>
              <w:rFonts w:asciiTheme="minorHAnsi" w:eastAsiaTheme="minorEastAsia" w:hAnsiTheme="minorHAnsi" w:cstheme="minorBidi"/>
              <w:noProof/>
              <w:kern w:val="2"/>
              <w14:ligatures w14:val="standardContextual"/>
            </w:rPr>
          </w:pPr>
          <w:ins w:id="54"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"_Toc212011106"</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4.5</w:t>
            </w:r>
            <w:r>
              <w:rPr>
                <w:rFonts w:asciiTheme="minorHAnsi" w:eastAsiaTheme="minorEastAsia" w:hAnsiTheme="minorHAnsi" w:cstheme="minorBidi"/>
                <w:noProof/>
                <w:kern w:val="2"/>
                <w14:ligatures w14:val="standardContextual"/>
              </w:rPr>
              <w:tab/>
            </w:r>
            <w:r w:rsidRPr="00307832">
              <w:rPr>
                <w:rStyle w:val="Hyperlink"/>
                <w:noProof/>
              </w:rPr>
              <w:t>Communication from MPEG#148</w:t>
            </w:r>
            <w:r>
              <w:rPr>
                <w:noProof/>
                <w:webHidden/>
              </w:rPr>
              <w:tab/>
            </w:r>
            <w:r>
              <w:rPr>
                <w:noProof/>
                <w:webHidden/>
              </w:rPr>
              <w:fldChar w:fldCharType="begin"/>
            </w:r>
            <w:r>
              <w:rPr>
                <w:noProof/>
                <w:webHidden/>
              </w:rPr>
              <w:instrText xml:space="preserve"> PAGEREF _Toc212011106 \h </w:instrText>
            </w:r>
            <w:r>
              <w:rPr>
                <w:noProof/>
                <w:webHidden/>
              </w:rPr>
            </w:r>
            <w:r>
              <w:rPr>
                <w:noProof/>
                <w:webHidden/>
              </w:rPr>
              <w:fldChar w:fldCharType="separate"/>
            </w:r>
            <w:r>
              <w:rPr>
                <w:noProof/>
                <w:webHidden/>
              </w:rPr>
              <w:t>14</w:t>
            </w:r>
            <w:r>
              <w:rPr>
                <w:noProof/>
                <w:webHidden/>
              </w:rPr>
              <w:fldChar w:fldCharType="end"/>
            </w:r>
            <w:r w:rsidRPr="00307832">
              <w:rPr>
                <w:rStyle w:val="Hyperlink"/>
                <w:noProof/>
              </w:rPr>
              <w:fldChar w:fldCharType="end"/>
            </w:r>
          </w:ins>
        </w:p>
        <w:p w14:paraId="5A243663" w14:textId="5DDC5AE9" w:rsidR="005E481C" w:rsidRDefault="005E481C">
          <w:pPr>
            <w:pStyle w:val="TOC2"/>
            <w:rPr>
              <w:ins w:id="55" w:author="Thomas Stockhammer (25/10/17)" w:date="2025-10-22T07:37:00Z" w16du:dateUtc="2025-10-22T05:37:00Z"/>
              <w:rFonts w:asciiTheme="minorHAnsi" w:eastAsiaTheme="minorEastAsia" w:hAnsiTheme="minorHAnsi" w:cstheme="minorBidi"/>
              <w:noProof/>
              <w:kern w:val="2"/>
              <w14:ligatures w14:val="standardContextual"/>
            </w:rPr>
          </w:pPr>
          <w:ins w:id="56"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"_Toc212011107"</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4.6</w:t>
            </w:r>
            <w:r>
              <w:rPr>
                <w:rFonts w:asciiTheme="minorHAnsi" w:eastAsiaTheme="minorEastAsia" w:hAnsiTheme="minorHAnsi" w:cstheme="minorBidi"/>
                <w:noProof/>
                <w:kern w:val="2"/>
                <w14:ligatures w14:val="standardContextual"/>
              </w:rPr>
              <w:tab/>
            </w:r>
            <w:r w:rsidRPr="00307832">
              <w:rPr>
                <w:rStyle w:val="Hyperlink"/>
                <w:noProof/>
              </w:rPr>
              <w:t>Communication from MPEG#149</w:t>
            </w:r>
            <w:r>
              <w:rPr>
                <w:noProof/>
                <w:webHidden/>
              </w:rPr>
              <w:tab/>
            </w:r>
            <w:r>
              <w:rPr>
                <w:noProof/>
                <w:webHidden/>
              </w:rPr>
              <w:fldChar w:fldCharType="begin"/>
            </w:r>
            <w:r>
              <w:rPr>
                <w:noProof/>
                <w:webHidden/>
              </w:rPr>
              <w:instrText xml:space="preserve"> PAGEREF _Toc212011107 \h </w:instrText>
            </w:r>
            <w:r>
              <w:rPr>
                <w:noProof/>
                <w:webHidden/>
              </w:rPr>
            </w:r>
            <w:r>
              <w:rPr>
                <w:noProof/>
                <w:webHidden/>
              </w:rPr>
              <w:fldChar w:fldCharType="separate"/>
            </w:r>
            <w:r>
              <w:rPr>
                <w:noProof/>
                <w:webHidden/>
              </w:rPr>
              <w:t>14</w:t>
            </w:r>
            <w:r>
              <w:rPr>
                <w:noProof/>
                <w:webHidden/>
              </w:rPr>
              <w:fldChar w:fldCharType="end"/>
            </w:r>
            <w:r w:rsidRPr="00307832">
              <w:rPr>
                <w:rStyle w:val="Hyperlink"/>
                <w:noProof/>
              </w:rPr>
              <w:fldChar w:fldCharType="end"/>
            </w:r>
          </w:ins>
        </w:p>
        <w:p w14:paraId="3A474BEE" w14:textId="1B4DCA78" w:rsidR="005E481C" w:rsidRDefault="005E481C">
          <w:pPr>
            <w:pStyle w:val="TOC2"/>
            <w:rPr>
              <w:ins w:id="57" w:author="Thomas Stockhammer (25/10/17)" w:date="2025-10-22T07:37:00Z" w16du:dateUtc="2025-10-22T05:37:00Z"/>
              <w:rFonts w:asciiTheme="minorHAnsi" w:eastAsiaTheme="minorEastAsia" w:hAnsiTheme="minorHAnsi" w:cstheme="minorBidi"/>
              <w:noProof/>
              <w:kern w:val="2"/>
              <w14:ligatures w14:val="standardContextual"/>
            </w:rPr>
          </w:pPr>
          <w:ins w:id="58"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"_Toc212011108"</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4.7</w:t>
            </w:r>
            <w:r>
              <w:rPr>
                <w:rFonts w:asciiTheme="minorHAnsi" w:eastAsiaTheme="minorEastAsia" w:hAnsiTheme="minorHAnsi" w:cstheme="minorBidi"/>
                <w:noProof/>
                <w:kern w:val="2"/>
                <w14:ligatures w14:val="standardContextual"/>
              </w:rPr>
              <w:tab/>
            </w:r>
            <w:r w:rsidRPr="00307832">
              <w:rPr>
                <w:rStyle w:val="Hyperlink"/>
                <w:noProof/>
              </w:rPr>
              <w:t>Communication from MPEG#150</w:t>
            </w:r>
            <w:r>
              <w:rPr>
                <w:noProof/>
                <w:webHidden/>
              </w:rPr>
              <w:tab/>
            </w:r>
            <w:r>
              <w:rPr>
                <w:noProof/>
                <w:webHidden/>
              </w:rPr>
              <w:fldChar w:fldCharType="begin"/>
            </w:r>
            <w:r>
              <w:rPr>
                <w:noProof/>
                <w:webHidden/>
              </w:rPr>
              <w:instrText xml:space="preserve"> PAGEREF _Toc212011108 \h </w:instrText>
            </w:r>
            <w:r>
              <w:rPr>
                <w:noProof/>
                <w:webHidden/>
              </w:rPr>
            </w:r>
            <w:r>
              <w:rPr>
                <w:noProof/>
                <w:webHidden/>
              </w:rPr>
              <w:fldChar w:fldCharType="separate"/>
            </w:r>
            <w:r>
              <w:rPr>
                <w:noProof/>
                <w:webHidden/>
              </w:rPr>
              <w:t>14</w:t>
            </w:r>
            <w:r>
              <w:rPr>
                <w:noProof/>
                <w:webHidden/>
              </w:rPr>
              <w:fldChar w:fldCharType="end"/>
            </w:r>
            <w:r w:rsidRPr="00307832">
              <w:rPr>
                <w:rStyle w:val="Hyperlink"/>
                <w:noProof/>
              </w:rPr>
              <w:fldChar w:fldCharType="end"/>
            </w:r>
          </w:ins>
        </w:p>
        <w:p w14:paraId="5C38CCBD" w14:textId="18700530" w:rsidR="005E481C" w:rsidRDefault="005E481C">
          <w:pPr>
            <w:pStyle w:val="TOC2"/>
            <w:rPr>
              <w:ins w:id="59" w:author="Thomas Stockhammer (25/10/17)" w:date="2025-10-22T07:37:00Z" w16du:dateUtc="2025-10-22T05:37:00Z"/>
              <w:rFonts w:asciiTheme="minorHAnsi" w:eastAsiaTheme="minorEastAsia" w:hAnsiTheme="minorHAnsi" w:cstheme="minorBidi"/>
              <w:noProof/>
              <w:kern w:val="2"/>
              <w14:ligatures w14:val="standardContextual"/>
            </w:rPr>
          </w:pPr>
          <w:ins w:id="60"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"_Toc212011109"</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4.8</w:t>
            </w:r>
            <w:r>
              <w:rPr>
                <w:rFonts w:asciiTheme="minorHAnsi" w:eastAsiaTheme="minorEastAsia" w:hAnsiTheme="minorHAnsi" w:cstheme="minorBidi"/>
                <w:noProof/>
                <w:kern w:val="2"/>
                <w14:ligatures w14:val="standardContextual"/>
              </w:rPr>
              <w:tab/>
            </w:r>
            <w:r w:rsidRPr="00307832">
              <w:rPr>
                <w:rStyle w:val="Hyperlink"/>
                <w:noProof/>
              </w:rPr>
              <w:t>Communication from MPEG#151</w:t>
            </w:r>
            <w:r>
              <w:rPr>
                <w:noProof/>
                <w:webHidden/>
              </w:rPr>
              <w:tab/>
            </w:r>
            <w:r>
              <w:rPr>
                <w:noProof/>
                <w:webHidden/>
              </w:rPr>
              <w:fldChar w:fldCharType="begin"/>
            </w:r>
            <w:r>
              <w:rPr>
                <w:noProof/>
                <w:webHidden/>
              </w:rPr>
              <w:instrText xml:space="preserve"> PAGEREF _Toc212011109 \h </w:instrText>
            </w:r>
            <w:r>
              <w:rPr>
                <w:noProof/>
                <w:webHidden/>
              </w:rPr>
            </w:r>
            <w:r>
              <w:rPr>
                <w:noProof/>
                <w:webHidden/>
              </w:rPr>
              <w:fldChar w:fldCharType="separate"/>
            </w:r>
            <w:r>
              <w:rPr>
                <w:noProof/>
                <w:webHidden/>
              </w:rPr>
              <w:t>15</w:t>
            </w:r>
            <w:r>
              <w:rPr>
                <w:noProof/>
                <w:webHidden/>
              </w:rPr>
              <w:fldChar w:fldCharType="end"/>
            </w:r>
            <w:r w:rsidRPr="00307832">
              <w:rPr>
                <w:rStyle w:val="Hyperlink"/>
                <w:noProof/>
              </w:rPr>
              <w:fldChar w:fldCharType="end"/>
            </w:r>
          </w:ins>
        </w:p>
        <w:p w14:paraId="0A13625A" w14:textId="03E3C3D0" w:rsidR="005E481C" w:rsidRDefault="005E481C">
          <w:pPr>
            <w:pStyle w:val="TOC2"/>
            <w:rPr>
              <w:ins w:id="61" w:author="Thomas Stockhammer (25/10/17)" w:date="2025-10-22T07:37:00Z" w16du:dateUtc="2025-10-22T05:37:00Z"/>
              <w:rFonts w:asciiTheme="minorHAnsi" w:eastAsiaTheme="minorEastAsia" w:hAnsiTheme="minorHAnsi" w:cstheme="minorBidi"/>
              <w:noProof/>
              <w:kern w:val="2"/>
              <w14:ligatures w14:val="standardContextual"/>
            </w:rPr>
          </w:pPr>
          <w:ins w:id="62"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"_Toc212011110"</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4.9</w:t>
            </w:r>
            <w:r>
              <w:rPr>
                <w:rFonts w:asciiTheme="minorHAnsi" w:eastAsiaTheme="minorEastAsia" w:hAnsiTheme="minorHAnsi" w:cstheme="minorBidi"/>
                <w:noProof/>
                <w:kern w:val="2"/>
                <w14:ligatures w14:val="standardContextual"/>
              </w:rPr>
              <w:tab/>
            </w:r>
            <w:r w:rsidRPr="00307832">
              <w:rPr>
                <w:rStyle w:val="Hyperlink"/>
                <w:noProof/>
              </w:rPr>
              <w:t>Communication at MPEG#152</w:t>
            </w:r>
            <w:r>
              <w:rPr>
                <w:noProof/>
                <w:webHidden/>
              </w:rPr>
              <w:tab/>
            </w:r>
            <w:r>
              <w:rPr>
                <w:noProof/>
                <w:webHidden/>
              </w:rPr>
              <w:fldChar w:fldCharType="begin"/>
            </w:r>
            <w:r>
              <w:rPr>
                <w:noProof/>
                <w:webHidden/>
              </w:rPr>
              <w:instrText xml:space="preserve"> PAGEREF _Toc212011110 \h </w:instrText>
            </w:r>
            <w:r>
              <w:rPr>
                <w:noProof/>
                <w:webHidden/>
              </w:rPr>
            </w:r>
            <w:r>
              <w:rPr>
                <w:noProof/>
                <w:webHidden/>
              </w:rPr>
              <w:fldChar w:fldCharType="separate"/>
            </w:r>
            <w:r>
              <w:rPr>
                <w:noProof/>
                <w:webHidden/>
              </w:rPr>
              <w:t>15</w:t>
            </w:r>
            <w:r>
              <w:rPr>
                <w:noProof/>
                <w:webHidden/>
              </w:rPr>
              <w:fldChar w:fldCharType="end"/>
            </w:r>
            <w:r w:rsidRPr="00307832">
              <w:rPr>
                <w:rStyle w:val="Hyperlink"/>
                <w:noProof/>
              </w:rPr>
              <w:fldChar w:fldCharType="end"/>
            </w:r>
          </w:ins>
        </w:p>
        <w:p w14:paraId="24B0DB8E" w14:textId="2F7048F8" w:rsidR="005E481C" w:rsidRDefault="005E481C">
          <w:pPr>
            <w:pStyle w:val="TOC3"/>
            <w:tabs>
              <w:tab w:val="right" w:leader="dot" w:pos="9010"/>
            </w:tabs>
            <w:rPr>
              <w:ins w:id="63" w:author="Thomas Stockhammer (25/10/17)" w:date="2025-10-22T07:37:00Z" w16du:dateUtc="2025-10-22T05:37:00Z"/>
              <w:rFonts w:asciiTheme="minorHAnsi" w:eastAsiaTheme="minorEastAsia" w:hAnsiTheme="minorHAnsi" w:cstheme="minorBidi"/>
              <w:noProof/>
              <w:kern w:val="2"/>
              <w14:ligatures w14:val="standardContextual"/>
            </w:rPr>
          </w:pPr>
          <w:ins w:id="64"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"_Toc212011111"</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m74792 [SD] Communication with Khronos leadership</w:t>
            </w:r>
            <w:r>
              <w:rPr>
                <w:noProof/>
                <w:webHidden/>
              </w:rPr>
              <w:tab/>
            </w:r>
            <w:r>
              <w:rPr>
                <w:noProof/>
                <w:webHidden/>
              </w:rPr>
              <w:fldChar w:fldCharType="begin"/>
            </w:r>
            <w:r>
              <w:rPr>
                <w:noProof/>
                <w:webHidden/>
              </w:rPr>
              <w:instrText xml:space="preserve"> PAGEREF _Toc212011111 \h </w:instrText>
            </w:r>
            <w:r>
              <w:rPr>
                <w:noProof/>
                <w:webHidden/>
              </w:rPr>
            </w:r>
            <w:r>
              <w:rPr>
                <w:noProof/>
                <w:webHidden/>
              </w:rPr>
              <w:fldChar w:fldCharType="separate"/>
            </w:r>
            <w:r>
              <w:rPr>
                <w:noProof/>
                <w:webHidden/>
              </w:rPr>
              <w:t>15</w:t>
            </w:r>
            <w:r>
              <w:rPr>
                <w:noProof/>
                <w:webHidden/>
              </w:rPr>
              <w:fldChar w:fldCharType="end"/>
            </w:r>
            <w:r w:rsidRPr="00307832">
              <w:rPr>
                <w:rStyle w:val="Hyperlink"/>
                <w:noProof/>
              </w:rPr>
              <w:fldChar w:fldCharType="end"/>
            </w:r>
          </w:ins>
        </w:p>
        <w:p w14:paraId="2FE3ADA7" w14:textId="4388F3BB" w:rsidR="005E481C" w:rsidRDefault="005E481C">
          <w:pPr>
            <w:pStyle w:val="TOC3"/>
            <w:tabs>
              <w:tab w:val="right" w:leader="dot" w:pos="9010"/>
            </w:tabs>
            <w:rPr>
              <w:ins w:id="65" w:author="Thomas Stockhammer (25/10/17)" w:date="2025-10-22T07:37:00Z" w16du:dateUtc="2025-10-22T05:37:00Z"/>
              <w:rFonts w:asciiTheme="minorHAnsi" w:eastAsiaTheme="minorEastAsia" w:hAnsiTheme="minorHAnsi" w:cstheme="minorBidi"/>
              <w:noProof/>
              <w:kern w:val="2"/>
              <w14:ligatures w14:val="standardContextual"/>
            </w:rPr>
          </w:pPr>
          <w:ins w:id="66"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"_Toc212011112"</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rFonts w:eastAsia="Calibri"/>
                <w:noProof/>
              </w:rPr>
              <w:t>m74813</w:t>
            </w:r>
            <w:r w:rsidRPr="00307832">
              <w:rPr>
                <w:rStyle w:val="Hyperlink"/>
                <w:noProof/>
              </w:rPr>
              <w:t xml:space="preserve"> Response to Liaison Statement N1607 from Khronos to WG3 on MPEG-I Scene Description</w:t>
            </w:r>
            <w:r>
              <w:rPr>
                <w:noProof/>
                <w:webHidden/>
              </w:rPr>
              <w:tab/>
            </w:r>
            <w:r>
              <w:rPr>
                <w:noProof/>
                <w:webHidden/>
              </w:rPr>
              <w:fldChar w:fldCharType="begin"/>
            </w:r>
            <w:r>
              <w:rPr>
                <w:noProof/>
                <w:webHidden/>
              </w:rPr>
              <w:instrText xml:space="preserve"> PAGEREF _Toc212011112 \h </w:instrText>
            </w:r>
            <w:r>
              <w:rPr>
                <w:noProof/>
                <w:webHidden/>
              </w:rPr>
            </w:r>
            <w:r>
              <w:rPr>
                <w:noProof/>
                <w:webHidden/>
              </w:rPr>
              <w:fldChar w:fldCharType="separate"/>
            </w:r>
            <w:r>
              <w:rPr>
                <w:noProof/>
                <w:webHidden/>
              </w:rPr>
              <w:t>15</w:t>
            </w:r>
            <w:r>
              <w:rPr>
                <w:noProof/>
                <w:webHidden/>
              </w:rPr>
              <w:fldChar w:fldCharType="end"/>
            </w:r>
            <w:r w:rsidRPr="00307832">
              <w:rPr>
                <w:rStyle w:val="Hyperlink"/>
                <w:noProof/>
              </w:rPr>
              <w:fldChar w:fldCharType="end"/>
            </w:r>
          </w:ins>
        </w:p>
        <w:p w14:paraId="4C89BC0E" w14:textId="79D1B9AE" w:rsidR="005E481C" w:rsidRDefault="005E481C">
          <w:pPr>
            <w:pStyle w:val="TOC1"/>
            <w:rPr>
              <w:ins w:id="67" w:author="Thomas Stockhammer (25/10/17)" w:date="2025-10-22T07:37:00Z" w16du:dateUtc="2025-10-22T05:37:00Z"/>
              <w:rFonts w:asciiTheme="minorHAnsi" w:eastAsiaTheme="minorEastAsia" w:hAnsiTheme="minorHAnsi" w:cstheme="minorBidi"/>
              <w:noProof/>
              <w:kern w:val="2"/>
              <w14:ligatures w14:val="standardContextual"/>
            </w:rPr>
          </w:pPr>
          <w:ins w:id="68"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"_Toc212011113"</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5</w:t>
            </w:r>
            <w:r>
              <w:rPr>
                <w:rFonts w:asciiTheme="minorHAnsi" w:eastAsiaTheme="minorEastAsia" w:hAnsiTheme="minorHAnsi" w:cstheme="minorBidi"/>
                <w:noProof/>
                <w:kern w:val="2"/>
                <w14:ligatures w14:val="standardContextual"/>
              </w:rPr>
              <w:tab/>
            </w:r>
            <w:r w:rsidRPr="00307832">
              <w:rPr>
                <w:rStyle w:val="Hyperlink"/>
                <w:noProof/>
              </w:rPr>
              <w:t>Requirements, Scenarios and Test Assets</w:t>
            </w:r>
            <w:r>
              <w:rPr>
                <w:noProof/>
                <w:webHidden/>
              </w:rPr>
              <w:tab/>
            </w:r>
            <w:r>
              <w:rPr>
                <w:noProof/>
                <w:webHidden/>
              </w:rPr>
              <w:fldChar w:fldCharType="begin"/>
            </w:r>
            <w:r>
              <w:rPr>
                <w:noProof/>
                <w:webHidden/>
              </w:rPr>
              <w:instrText xml:space="preserve"> PAGEREF _Toc212011113 \h </w:instrText>
            </w:r>
            <w:r>
              <w:rPr>
                <w:noProof/>
                <w:webHidden/>
              </w:rPr>
            </w:r>
            <w:r>
              <w:rPr>
                <w:noProof/>
                <w:webHidden/>
              </w:rPr>
              <w:fldChar w:fldCharType="separate"/>
            </w:r>
            <w:r>
              <w:rPr>
                <w:noProof/>
                <w:webHidden/>
              </w:rPr>
              <w:t>16</w:t>
            </w:r>
            <w:r>
              <w:rPr>
                <w:noProof/>
                <w:webHidden/>
              </w:rPr>
              <w:fldChar w:fldCharType="end"/>
            </w:r>
            <w:r w:rsidRPr="00307832">
              <w:rPr>
                <w:rStyle w:val="Hyperlink"/>
                <w:noProof/>
              </w:rPr>
              <w:fldChar w:fldCharType="end"/>
            </w:r>
          </w:ins>
        </w:p>
        <w:p w14:paraId="5B003D80" w14:textId="439A07B5" w:rsidR="005E481C" w:rsidRDefault="005E481C">
          <w:pPr>
            <w:pStyle w:val="TOC2"/>
            <w:rPr>
              <w:ins w:id="69" w:author="Thomas Stockhammer (25/10/17)" w:date="2025-10-22T07:37:00Z" w16du:dateUtc="2025-10-22T05:37:00Z"/>
              <w:rFonts w:asciiTheme="minorHAnsi" w:eastAsiaTheme="minorEastAsia" w:hAnsiTheme="minorHAnsi" w:cstheme="minorBidi"/>
              <w:noProof/>
              <w:kern w:val="2"/>
              <w14:ligatures w14:val="standardContextual"/>
            </w:rPr>
          </w:pPr>
          <w:ins w:id="70"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"_Toc212011114"</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5.1</w:t>
            </w:r>
            <w:r>
              <w:rPr>
                <w:rFonts w:asciiTheme="minorHAnsi" w:eastAsiaTheme="minorEastAsia" w:hAnsiTheme="minorHAnsi" w:cstheme="minorBidi"/>
                <w:noProof/>
                <w:kern w:val="2"/>
                <w14:ligatures w14:val="standardContextual"/>
              </w:rPr>
              <w:tab/>
            </w:r>
            <w:r w:rsidRPr="00307832">
              <w:rPr>
                <w:rStyle w:val="Hyperlink"/>
                <w:noProof/>
              </w:rPr>
              <w:t>Requirements</w:t>
            </w:r>
            <w:r>
              <w:rPr>
                <w:noProof/>
                <w:webHidden/>
              </w:rPr>
              <w:tab/>
            </w:r>
            <w:r>
              <w:rPr>
                <w:noProof/>
                <w:webHidden/>
              </w:rPr>
              <w:fldChar w:fldCharType="begin"/>
            </w:r>
            <w:r>
              <w:rPr>
                <w:noProof/>
                <w:webHidden/>
              </w:rPr>
              <w:instrText xml:space="preserve"> PAGEREF _Toc212011114 \h </w:instrText>
            </w:r>
            <w:r>
              <w:rPr>
                <w:noProof/>
                <w:webHidden/>
              </w:rPr>
            </w:r>
            <w:r>
              <w:rPr>
                <w:noProof/>
                <w:webHidden/>
              </w:rPr>
              <w:fldChar w:fldCharType="separate"/>
            </w:r>
            <w:r>
              <w:rPr>
                <w:noProof/>
                <w:webHidden/>
              </w:rPr>
              <w:t>16</w:t>
            </w:r>
            <w:r>
              <w:rPr>
                <w:noProof/>
                <w:webHidden/>
              </w:rPr>
              <w:fldChar w:fldCharType="end"/>
            </w:r>
            <w:r w:rsidRPr="00307832">
              <w:rPr>
                <w:rStyle w:val="Hyperlink"/>
                <w:noProof/>
              </w:rPr>
              <w:fldChar w:fldCharType="end"/>
            </w:r>
          </w:ins>
        </w:p>
        <w:p w14:paraId="33443E3A" w14:textId="6D407B4D" w:rsidR="005E481C" w:rsidRDefault="005E481C">
          <w:pPr>
            <w:pStyle w:val="TOC2"/>
            <w:rPr>
              <w:ins w:id="71" w:author="Thomas Stockhammer (25/10/17)" w:date="2025-10-22T07:37:00Z" w16du:dateUtc="2025-10-22T05:37:00Z"/>
              <w:rFonts w:asciiTheme="minorHAnsi" w:eastAsiaTheme="minorEastAsia" w:hAnsiTheme="minorHAnsi" w:cstheme="minorBidi"/>
              <w:noProof/>
              <w:kern w:val="2"/>
              <w14:ligatures w14:val="standardContextual"/>
            </w:rPr>
          </w:pPr>
          <w:ins w:id="72"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"_Toc212011115"</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5.2</w:t>
            </w:r>
            <w:r>
              <w:rPr>
                <w:rFonts w:asciiTheme="minorHAnsi" w:eastAsiaTheme="minorEastAsia" w:hAnsiTheme="minorHAnsi" w:cstheme="minorBidi"/>
                <w:noProof/>
                <w:kern w:val="2"/>
                <w14:ligatures w14:val="standardContextual"/>
              </w:rPr>
              <w:tab/>
            </w:r>
            <w:r w:rsidRPr="00307832">
              <w:rPr>
                <w:rStyle w:val="Hyperlink"/>
                <w:noProof/>
              </w:rPr>
              <w:t>Scenarios</w:t>
            </w:r>
            <w:r>
              <w:rPr>
                <w:noProof/>
                <w:webHidden/>
              </w:rPr>
              <w:tab/>
            </w:r>
            <w:r>
              <w:rPr>
                <w:noProof/>
                <w:webHidden/>
              </w:rPr>
              <w:fldChar w:fldCharType="begin"/>
            </w:r>
            <w:r>
              <w:rPr>
                <w:noProof/>
                <w:webHidden/>
              </w:rPr>
              <w:instrText xml:space="preserve"> PAGEREF _Toc212011115 \h </w:instrText>
            </w:r>
            <w:r>
              <w:rPr>
                <w:noProof/>
                <w:webHidden/>
              </w:rPr>
            </w:r>
            <w:r>
              <w:rPr>
                <w:noProof/>
                <w:webHidden/>
              </w:rPr>
              <w:fldChar w:fldCharType="separate"/>
            </w:r>
            <w:r>
              <w:rPr>
                <w:noProof/>
                <w:webHidden/>
              </w:rPr>
              <w:t>16</w:t>
            </w:r>
            <w:r>
              <w:rPr>
                <w:noProof/>
                <w:webHidden/>
              </w:rPr>
              <w:fldChar w:fldCharType="end"/>
            </w:r>
            <w:r w:rsidRPr="00307832">
              <w:rPr>
                <w:rStyle w:val="Hyperlink"/>
                <w:noProof/>
              </w:rPr>
              <w:fldChar w:fldCharType="end"/>
            </w:r>
          </w:ins>
        </w:p>
        <w:p w14:paraId="5C141208" w14:textId="3B572E38" w:rsidR="005E481C" w:rsidRDefault="005E481C">
          <w:pPr>
            <w:pStyle w:val="TOC2"/>
            <w:rPr>
              <w:ins w:id="73" w:author="Thomas Stockhammer (25/10/17)" w:date="2025-10-22T07:37:00Z" w16du:dateUtc="2025-10-22T05:37:00Z"/>
              <w:rFonts w:asciiTheme="minorHAnsi" w:eastAsiaTheme="minorEastAsia" w:hAnsiTheme="minorHAnsi" w:cstheme="minorBidi"/>
              <w:noProof/>
              <w:kern w:val="2"/>
              <w14:ligatures w14:val="standardContextual"/>
            </w:rPr>
          </w:pPr>
          <w:ins w:id="74"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"_Toc212011116"</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5.3</w:t>
            </w:r>
            <w:r>
              <w:rPr>
                <w:rFonts w:asciiTheme="minorHAnsi" w:eastAsiaTheme="minorEastAsia" w:hAnsiTheme="minorHAnsi" w:cstheme="minorBidi"/>
                <w:noProof/>
                <w:kern w:val="2"/>
                <w14:ligatures w14:val="standardContextual"/>
              </w:rPr>
              <w:tab/>
            </w:r>
            <w:r w:rsidRPr="00307832">
              <w:rPr>
                <w:rStyle w:val="Hyperlink"/>
                <w:noProof/>
              </w:rPr>
              <w:t>Template for Test Scenario</w:t>
            </w:r>
            <w:r>
              <w:rPr>
                <w:noProof/>
                <w:webHidden/>
              </w:rPr>
              <w:tab/>
            </w:r>
            <w:r>
              <w:rPr>
                <w:noProof/>
                <w:webHidden/>
              </w:rPr>
              <w:fldChar w:fldCharType="begin"/>
            </w:r>
            <w:r>
              <w:rPr>
                <w:noProof/>
                <w:webHidden/>
              </w:rPr>
              <w:instrText xml:space="preserve"> PAGEREF _Toc212011116 \h </w:instrText>
            </w:r>
            <w:r>
              <w:rPr>
                <w:noProof/>
                <w:webHidden/>
              </w:rPr>
            </w:r>
            <w:r>
              <w:rPr>
                <w:noProof/>
                <w:webHidden/>
              </w:rPr>
              <w:fldChar w:fldCharType="separate"/>
            </w:r>
            <w:r>
              <w:rPr>
                <w:noProof/>
                <w:webHidden/>
              </w:rPr>
              <w:t>17</w:t>
            </w:r>
            <w:r>
              <w:rPr>
                <w:noProof/>
                <w:webHidden/>
              </w:rPr>
              <w:fldChar w:fldCharType="end"/>
            </w:r>
            <w:r w:rsidRPr="00307832">
              <w:rPr>
                <w:rStyle w:val="Hyperlink"/>
                <w:noProof/>
              </w:rPr>
              <w:fldChar w:fldCharType="end"/>
            </w:r>
          </w:ins>
        </w:p>
        <w:p w14:paraId="0904AA61" w14:textId="614E4AE3" w:rsidR="005E481C" w:rsidRDefault="005E481C">
          <w:pPr>
            <w:pStyle w:val="TOC2"/>
            <w:rPr>
              <w:ins w:id="75" w:author="Thomas Stockhammer (25/10/17)" w:date="2025-10-22T07:37:00Z" w16du:dateUtc="2025-10-22T05:37:00Z"/>
              <w:rFonts w:asciiTheme="minorHAnsi" w:eastAsiaTheme="minorEastAsia" w:hAnsiTheme="minorHAnsi" w:cstheme="minorBidi"/>
              <w:noProof/>
              <w:kern w:val="2"/>
              <w14:ligatures w14:val="standardContextual"/>
            </w:rPr>
          </w:pPr>
          <w:ins w:id="76"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"_Toc212011117"</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5.4</w:t>
            </w:r>
            <w:r>
              <w:rPr>
                <w:rFonts w:asciiTheme="minorHAnsi" w:eastAsiaTheme="minorEastAsia" w:hAnsiTheme="minorHAnsi" w:cstheme="minorBidi"/>
                <w:noProof/>
                <w:kern w:val="2"/>
                <w14:ligatures w14:val="standardContextual"/>
              </w:rPr>
              <w:tab/>
            </w:r>
            <w:r w:rsidRPr="00307832">
              <w:rPr>
                <w:rStyle w:val="Hyperlink"/>
                <w:noProof/>
              </w:rPr>
              <w:t>Continuous Call for Test Data</w:t>
            </w:r>
            <w:r>
              <w:rPr>
                <w:noProof/>
                <w:webHidden/>
              </w:rPr>
              <w:tab/>
            </w:r>
            <w:r>
              <w:rPr>
                <w:noProof/>
                <w:webHidden/>
              </w:rPr>
              <w:fldChar w:fldCharType="begin"/>
            </w:r>
            <w:r>
              <w:rPr>
                <w:noProof/>
                <w:webHidden/>
              </w:rPr>
              <w:instrText xml:space="preserve"> PAGEREF _Toc212011117 \h </w:instrText>
            </w:r>
            <w:r>
              <w:rPr>
                <w:noProof/>
                <w:webHidden/>
              </w:rPr>
            </w:r>
            <w:r>
              <w:rPr>
                <w:noProof/>
                <w:webHidden/>
              </w:rPr>
              <w:fldChar w:fldCharType="separate"/>
            </w:r>
            <w:r>
              <w:rPr>
                <w:noProof/>
                <w:webHidden/>
              </w:rPr>
              <w:t>17</w:t>
            </w:r>
            <w:r>
              <w:rPr>
                <w:noProof/>
                <w:webHidden/>
              </w:rPr>
              <w:fldChar w:fldCharType="end"/>
            </w:r>
            <w:r w:rsidRPr="00307832">
              <w:rPr>
                <w:rStyle w:val="Hyperlink"/>
                <w:noProof/>
              </w:rPr>
              <w:fldChar w:fldCharType="end"/>
            </w:r>
          </w:ins>
        </w:p>
        <w:p w14:paraId="13090D2E" w14:textId="5DF8AAC9" w:rsidR="005E481C" w:rsidRDefault="005E481C">
          <w:pPr>
            <w:pStyle w:val="TOC2"/>
            <w:rPr>
              <w:ins w:id="77" w:author="Thomas Stockhammer (25/10/17)" w:date="2025-10-22T07:37:00Z" w16du:dateUtc="2025-10-22T05:37:00Z"/>
              <w:rFonts w:asciiTheme="minorHAnsi" w:eastAsiaTheme="minorEastAsia" w:hAnsiTheme="minorHAnsi" w:cstheme="minorBidi"/>
              <w:noProof/>
              <w:kern w:val="2"/>
              <w14:ligatures w14:val="standardContextual"/>
            </w:rPr>
          </w:pPr>
          <w:ins w:id="78"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"_Toc212011118"</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5.5</w:t>
            </w:r>
            <w:r>
              <w:rPr>
                <w:rFonts w:asciiTheme="minorHAnsi" w:eastAsiaTheme="minorEastAsia" w:hAnsiTheme="minorHAnsi" w:cstheme="minorBidi"/>
                <w:noProof/>
                <w:kern w:val="2"/>
                <w14:ligatures w14:val="standardContextual"/>
              </w:rPr>
              <w:tab/>
            </w:r>
            <w:r w:rsidRPr="00307832">
              <w:rPr>
                <w:rStyle w:val="Hyperlink"/>
                <w:noProof/>
              </w:rPr>
              <w:t>Timeline</w:t>
            </w:r>
            <w:r>
              <w:rPr>
                <w:noProof/>
                <w:webHidden/>
              </w:rPr>
              <w:tab/>
            </w:r>
            <w:r>
              <w:rPr>
                <w:noProof/>
                <w:webHidden/>
              </w:rPr>
              <w:fldChar w:fldCharType="begin"/>
            </w:r>
            <w:r>
              <w:rPr>
                <w:noProof/>
                <w:webHidden/>
              </w:rPr>
              <w:instrText xml:space="preserve"> PAGEREF _Toc212011118 \h </w:instrText>
            </w:r>
            <w:r>
              <w:rPr>
                <w:noProof/>
                <w:webHidden/>
              </w:rPr>
            </w:r>
            <w:r>
              <w:rPr>
                <w:noProof/>
                <w:webHidden/>
              </w:rPr>
              <w:fldChar w:fldCharType="separate"/>
            </w:r>
            <w:r>
              <w:rPr>
                <w:noProof/>
                <w:webHidden/>
              </w:rPr>
              <w:t>17</w:t>
            </w:r>
            <w:r>
              <w:rPr>
                <w:noProof/>
                <w:webHidden/>
              </w:rPr>
              <w:fldChar w:fldCharType="end"/>
            </w:r>
            <w:r w:rsidRPr="00307832">
              <w:rPr>
                <w:rStyle w:val="Hyperlink"/>
                <w:noProof/>
              </w:rPr>
              <w:fldChar w:fldCharType="end"/>
            </w:r>
          </w:ins>
        </w:p>
        <w:p w14:paraId="5D4B4B31" w14:textId="0F08B3B5" w:rsidR="005E481C" w:rsidRDefault="005E481C">
          <w:pPr>
            <w:pStyle w:val="TOC2"/>
            <w:rPr>
              <w:ins w:id="79" w:author="Thomas Stockhammer (25/10/17)" w:date="2025-10-22T07:37:00Z" w16du:dateUtc="2025-10-22T05:37:00Z"/>
              <w:rFonts w:asciiTheme="minorHAnsi" w:eastAsiaTheme="minorEastAsia" w:hAnsiTheme="minorHAnsi" w:cstheme="minorBidi"/>
              <w:noProof/>
              <w:kern w:val="2"/>
              <w14:ligatures w14:val="standardContextual"/>
            </w:rPr>
          </w:pPr>
          <w:ins w:id="80"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"_Toc212011119"</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5.6</w:t>
            </w:r>
            <w:r>
              <w:rPr>
                <w:rFonts w:asciiTheme="minorHAnsi" w:eastAsiaTheme="minorEastAsia" w:hAnsiTheme="minorHAnsi" w:cstheme="minorBidi"/>
                <w:noProof/>
                <w:kern w:val="2"/>
                <w14:ligatures w14:val="standardContextual"/>
              </w:rPr>
              <w:tab/>
            </w:r>
            <w:r w:rsidRPr="00307832">
              <w:rPr>
                <w:rStyle w:val="Hyperlink"/>
                <w:noProof/>
              </w:rPr>
              <w:t>Available Test Assets</w:t>
            </w:r>
            <w:r>
              <w:rPr>
                <w:noProof/>
                <w:webHidden/>
              </w:rPr>
              <w:tab/>
            </w:r>
            <w:r>
              <w:rPr>
                <w:noProof/>
                <w:webHidden/>
              </w:rPr>
              <w:fldChar w:fldCharType="begin"/>
            </w:r>
            <w:r>
              <w:rPr>
                <w:noProof/>
                <w:webHidden/>
              </w:rPr>
              <w:instrText xml:space="preserve"> PAGEREF _Toc212011119 \h </w:instrText>
            </w:r>
            <w:r>
              <w:rPr>
                <w:noProof/>
                <w:webHidden/>
              </w:rPr>
            </w:r>
            <w:r>
              <w:rPr>
                <w:noProof/>
                <w:webHidden/>
              </w:rPr>
              <w:fldChar w:fldCharType="separate"/>
            </w:r>
            <w:r>
              <w:rPr>
                <w:noProof/>
                <w:webHidden/>
              </w:rPr>
              <w:t>17</w:t>
            </w:r>
            <w:r>
              <w:rPr>
                <w:noProof/>
                <w:webHidden/>
              </w:rPr>
              <w:fldChar w:fldCharType="end"/>
            </w:r>
            <w:r w:rsidRPr="00307832">
              <w:rPr>
                <w:rStyle w:val="Hyperlink"/>
                <w:noProof/>
              </w:rPr>
              <w:fldChar w:fldCharType="end"/>
            </w:r>
          </w:ins>
        </w:p>
        <w:p w14:paraId="2C907A75" w14:textId="2B5BDE44" w:rsidR="005E481C" w:rsidRDefault="005E481C">
          <w:pPr>
            <w:pStyle w:val="TOC1"/>
            <w:rPr>
              <w:ins w:id="81" w:author="Thomas Stockhammer (25/10/17)" w:date="2025-10-22T07:37:00Z" w16du:dateUtc="2025-10-22T05:37:00Z"/>
              <w:rFonts w:asciiTheme="minorHAnsi" w:eastAsiaTheme="minorEastAsia" w:hAnsiTheme="minorHAnsi" w:cstheme="minorBidi"/>
              <w:noProof/>
              <w:kern w:val="2"/>
              <w14:ligatures w14:val="standardContextual"/>
            </w:rPr>
          </w:pPr>
          <w:ins w:id="82"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"_Toc212011284"</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6</w:t>
            </w:r>
            <w:r>
              <w:rPr>
                <w:rFonts w:asciiTheme="minorHAnsi" w:eastAsiaTheme="minorEastAsia" w:hAnsiTheme="minorHAnsi" w:cstheme="minorBidi"/>
                <w:noProof/>
                <w:kern w:val="2"/>
                <w14:ligatures w14:val="standardContextual"/>
              </w:rPr>
              <w:tab/>
            </w:r>
            <w:r w:rsidRPr="00307832">
              <w:rPr>
                <w:rStyle w:val="Hyperlink"/>
                <w:noProof/>
              </w:rPr>
              <w:t>Contributions for Extensions</w:t>
            </w:r>
            <w:r>
              <w:rPr>
                <w:noProof/>
                <w:webHidden/>
              </w:rPr>
              <w:tab/>
            </w:r>
            <w:r>
              <w:rPr>
                <w:noProof/>
                <w:webHidden/>
              </w:rPr>
              <w:fldChar w:fldCharType="begin"/>
            </w:r>
            <w:r>
              <w:rPr>
                <w:noProof/>
                <w:webHidden/>
              </w:rPr>
              <w:instrText xml:space="preserve"> PAGEREF _Toc212011284 \h </w:instrText>
            </w:r>
            <w:r>
              <w:rPr>
                <w:noProof/>
                <w:webHidden/>
              </w:rPr>
            </w:r>
            <w:r>
              <w:rPr>
                <w:noProof/>
                <w:webHidden/>
              </w:rPr>
              <w:fldChar w:fldCharType="separate"/>
            </w:r>
            <w:r>
              <w:rPr>
                <w:noProof/>
                <w:webHidden/>
              </w:rPr>
              <w:t>18</w:t>
            </w:r>
            <w:r>
              <w:rPr>
                <w:noProof/>
                <w:webHidden/>
              </w:rPr>
              <w:fldChar w:fldCharType="end"/>
            </w:r>
            <w:r w:rsidRPr="00307832">
              <w:rPr>
                <w:rStyle w:val="Hyperlink"/>
                <w:noProof/>
              </w:rPr>
              <w:fldChar w:fldCharType="end"/>
            </w:r>
          </w:ins>
        </w:p>
        <w:p w14:paraId="3DB6A44F" w14:textId="5E3473F8" w:rsidR="005E481C" w:rsidRDefault="005E481C">
          <w:pPr>
            <w:pStyle w:val="TOC2"/>
            <w:rPr>
              <w:ins w:id="83" w:author="Thomas Stockhammer (25/10/17)" w:date="2025-10-22T07:37:00Z" w16du:dateUtc="2025-10-22T05:37:00Z"/>
              <w:rFonts w:asciiTheme="minorHAnsi" w:eastAsiaTheme="minorEastAsia" w:hAnsiTheme="minorHAnsi" w:cstheme="minorBidi"/>
              <w:noProof/>
              <w:kern w:val="2"/>
              <w14:ligatures w14:val="standardContextual"/>
            </w:rPr>
          </w:pPr>
          <w:ins w:id="84"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"_Toc212011285"</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6.1</w:t>
            </w:r>
            <w:r>
              <w:rPr>
                <w:rFonts w:asciiTheme="minorHAnsi" w:eastAsiaTheme="minorEastAsia" w:hAnsiTheme="minorHAnsi" w:cstheme="minorBidi"/>
                <w:noProof/>
                <w:kern w:val="2"/>
                <w14:ligatures w14:val="standardContextual"/>
              </w:rPr>
              <w:tab/>
            </w:r>
            <w:r w:rsidRPr="00307832">
              <w:rPr>
                <w:rStyle w:val="Hyperlink"/>
                <w:noProof/>
              </w:rPr>
              <w:t>General</w:t>
            </w:r>
            <w:r>
              <w:rPr>
                <w:noProof/>
                <w:webHidden/>
              </w:rPr>
              <w:tab/>
            </w:r>
            <w:r>
              <w:rPr>
                <w:noProof/>
                <w:webHidden/>
              </w:rPr>
              <w:fldChar w:fldCharType="begin"/>
            </w:r>
            <w:r>
              <w:rPr>
                <w:noProof/>
                <w:webHidden/>
              </w:rPr>
              <w:instrText xml:space="preserve"> PAGEREF _Toc212011285 \h </w:instrText>
            </w:r>
            <w:r>
              <w:rPr>
                <w:noProof/>
                <w:webHidden/>
              </w:rPr>
            </w:r>
            <w:r>
              <w:rPr>
                <w:noProof/>
                <w:webHidden/>
              </w:rPr>
              <w:fldChar w:fldCharType="separate"/>
            </w:r>
            <w:r>
              <w:rPr>
                <w:noProof/>
                <w:webHidden/>
              </w:rPr>
              <w:t>18</w:t>
            </w:r>
            <w:r>
              <w:rPr>
                <w:noProof/>
                <w:webHidden/>
              </w:rPr>
              <w:fldChar w:fldCharType="end"/>
            </w:r>
            <w:r w:rsidRPr="00307832">
              <w:rPr>
                <w:rStyle w:val="Hyperlink"/>
                <w:noProof/>
              </w:rPr>
              <w:fldChar w:fldCharType="end"/>
            </w:r>
          </w:ins>
        </w:p>
        <w:p w14:paraId="22CA4152" w14:textId="66D479A1" w:rsidR="005E481C" w:rsidRDefault="005E481C">
          <w:pPr>
            <w:pStyle w:val="TOC2"/>
            <w:rPr>
              <w:ins w:id="85" w:author="Thomas Stockhammer (25/10/17)" w:date="2025-10-22T07:37:00Z" w16du:dateUtc="2025-10-22T05:37:00Z"/>
              <w:rFonts w:asciiTheme="minorHAnsi" w:eastAsiaTheme="minorEastAsia" w:hAnsiTheme="minorHAnsi" w:cstheme="minorBidi"/>
              <w:noProof/>
              <w:kern w:val="2"/>
              <w14:ligatures w14:val="standardContextual"/>
            </w:rPr>
          </w:pPr>
          <w:ins w:id="86"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"_Toc212011286"</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6.2</w:t>
            </w:r>
            <w:r>
              <w:rPr>
                <w:rFonts w:asciiTheme="minorHAnsi" w:eastAsiaTheme="minorEastAsia" w:hAnsiTheme="minorHAnsi" w:cstheme="minorBidi"/>
                <w:noProof/>
                <w:kern w:val="2"/>
                <w14:ligatures w14:val="standardContextual"/>
              </w:rPr>
              <w:tab/>
            </w:r>
            <w:r w:rsidRPr="00307832">
              <w:rPr>
                <w:rStyle w:val="Hyperlink"/>
                <w:noProof/>
              </w:rPr>
              <w:t>Extension Principles</w:t>
            </w:r>
            <w:r>
              <w:rPr>
                <w:noProof/>
                <w:webHidden/>
              </w:rPr>
              <w:tab/>
            </w:r>
            <w:r>
              <w:rPr>
                <w:noProof/>
                <w:webHidden/>
              </w:rPr>
              <w:fldChar w:fldCharType="begin"/>
            </w:r>
            <w:r>
              <w:rPr>
                <w:noProof/>
                <w:webHidden/>
              </w:rPr>
              <w:instrText xml:space="preserve"> PAGEREF _Toc212011286 \h </w:instrText>
            </w:r>
            <w:r>
              <w:rPr>
                <w:noProof/>
                <w:webHidden/>
              </w:rPr>
            </w:r>
            <w:r>
              <w:rPr>
                <w:noProof/>
                <w:webHidden/>
              </w:rPr>
              <w:fldChar w:fldCharType="separate"/>
            </w:r>
            <w:r>
              <w:rPr>
                <w:noProof/>
                <w:webHidden/>
              </w:rPr>
              <w:t>19</w:t>
            </w:r>
            <w:r>
              <w:rPr>
                <w:noProof/>
                <w:webHidden/>
              </w:rPr>
              <w:fldChar w:fldCharType="end"/>
            </w:r>
            <w:r w:rsidRPr="00307832">
              <w:rPr>
                <w:rStyle w:val="Hyperlink"/>
                <w:noProof/>
              </w:rPr>
              <w:fldChar w:fldCharType="end"/>
            </w:r>
          </w:ins>
        </w:p>
        <w:p w14:paraId="4438995E" w14:textId="5B583B4D" w:rsidR="005E481C" w:rsidRDefault="005E481C">
          <w:pPr>
            <w:pStyle w:val="TOC1"/>
            <w:rPr>
              <w:ins w:id="87" w:author="Thomas Stockhammer (25/10/17)" w:date="2025-10-22T07:37:00Z" w16du:dateUtc="2025-10-22T05:37:00Z"/>
              <w:rFonts w:asciiTheme="minorHAnsi" w:eastAsiaTheme="minorEastAsia" w:hAnsiTheme="minorHAnsi" w:cstheme="minorBidi"/>
              <w:noProof/>
              <w:kern w:val="2"/>
              <w14:ligatures w14:val="standardContextual"/>
            </w:rPr>
          </w:pPr>
          <w:ins w:id="88"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"_Toc212011287"</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7</w:t>
            </w:r>
            <w:r>
              <w:rPr>
                <w:rFonts w:asciiTheme="minorHAnsi" w:eastAsiaTheme="minorEastAsia" w:hAnsiTheme="minorHAnsi" w:cstheme="minorBidi"/>
                <w:noProof/>
                <w:kern w:val="2"/>
                <w14:ligatures w14:val="standardContextual"/>
              </w:rPr>
              <w:tab/>
            </w:r>
            <w:r w:rsidRPr="00307832">
              <w:rPr>
                <w:rStyle w:val="Hyperlink"/>
                <w:noProof/>
              </w:rPr>
              <w:t>Reference Software</w:t>
            </w:r>
            <w:r>
              <w:rPr>
                <w:noProof/>
                <w:webHidden/>
              </w:rPr>
              <w:tab/>
            </w:r>
            <w:r>
              <w:rPr>
                <w:noProof/>
                <w:webHidden/>
              </w:rPr>
              <w:fldChar w:fldCharType="begin"/>
            </w:r>
            <w:r>
              <w:rPr>
                <w:noProof/>
                <w:webHidden/>
              </w:rPr>
              <w:instrText xml:space="preserve"> PAGEREF _Toc212011287 \h </w:instrText>
            </w:r>
            <w:r>
              <w:rPr>
                <w:noProof/>
                <w:webHidden/>
              </w:rPr>
            </w:r>
            <w:r>
              <w:rPr>
                <w:noProof/>
                <w:webHidden/>
              </w:rPr>
              <w:fldChar w:fldCharType="separate"/>
            </w:r>
            <w:r>
              <w:rPr>
                <w:noProof/>
                <w:webHidden/>
              </w:rPr>
              <w:t>19</w:t>
            </w:r>
            <w:r>
              <w:rPr>
                <w:noProof/>
                <w:webHidden/>
              </w:rPr>
              <w:fldChar w:fldCharType="end"/>
            </w:r>
            <w:r w:rsidRPr="00307832">
              <w:rPr>
                <w:rStyle w:val="Hyperlink"/>
                <w:noProof/>
              </w:rPr>
              <w:fldChar w:fldCharType="end"/>
            </w:r>
          </w:ins>
        </w:p>
        <w:p w14:paraId="4A6075ED" w14:textId="721C5ACA" w:rsidR="005E481C" w:rsidRDefault="005E481C">
          <w:pPr>
            <w:pStyle w:val="TOC1"/>
            <w:rPr>
              <w:ins w:id="89" w:author="Thomas Stockhammer (25/10/17)" w:date="2025-10-22T07:37:00Z" w16du:dateUtc="2025-10-22T05:37:00Z"/>
              <w:rFonts w:asciiTheme="minorHAnsi" w:eastAsiaTheme="minorEastAsia" w:hAnsiTheme="minorHAnsi" w:cstheme="minorBidi"/>
              <w:noProof/>
              <w:kern w:val="2"/>
              <w14:ligatures w14:val="standardContextual"/>
            </w:rPr>
          </w:pPr>
          <w:ins w:id="90"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"_Toc212011288"</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8</w:t>
            </w:r>
            <w:r>
              <w:rPr>
                <w:rFonts w:asciiTheme="minorHAnsi" w:eastAsiaTheme="minorEastAsia" w:hAnsiTheme="minorHAnsi" w:cstheme="minorBidi"/>
                <w:noProof/>
                <w:kern w:val="2"/>
                <w14:ligatures w14:val="standardContextual"/>
              </w:rPr>
              <w:tab/>
            </w:r>
            <w:r w:rsidRPr="00307832">
              <w:rPr>
                <w:rStyle w:val="Hyperlink"/>
                <w:noProof/>
              </w:rPr>
              <w:t>Gitlab Management</w:t>
            </w:r>
            <w:r>
              <w:rPr>
                <w:noProof/>
                <w:webHidden/>
              </w:rPr>
              <w:tab/>
            </w:r>
            <w:r>
              <w:rPr>
                <w:noProof/>
                <w:webHidden/>
              </w:rPr>
              <w:fldChar w:fldCharType="begin"/>
            </w:r>
            <w:r>
              <w:rPr>
                <w:noProof/>
                <w:webHidden/>
              </w:rPr>
              <w:instrText xml:space="preserve"> PAGEREF _Toc212011288 \h </w:instrText>
            </w:r>
            <w:r>
              <w:rPr>
                <w:noProof/>
                <w:webHidden/>
              </w:rPr>
            </w:r>
            <w:r>
              <w:rPr>
                <w:noProof/>
                <w:webHidden/>
              </w:rPr>
              <w:fldChar w:fldCharType="separate"/>
            </w:r>
            <w:r>
              <w:rPr>
                <w:noProof/>
                <w:webHidden/>
              </w:rPr>
              <w:t>19</w:t>
            </w:r>
            <w:r>
              <w:rPr>
                <w:noProof/>
                <w:webHidden/>
              </w:rPr>
              <w:fldChar w:fldCharType="end"/>
            </w:r>
            <w:r w:rsidRPr="00307832">
              <w:rPr>
                <w:rStyle w:val="Hyperlink"/>
                <w:noProof/>
              </w:rPr>
              <w:fldChar w:fldCharType="end"/>
            </w:r>
          </w:ins>
        </w:p>
        <w:p w14:paraId="7198E993" w14:textId="13B9BCA3" w:rsidR="005E481C" w:rsidRDefault="005E481C">
          <w:pPr>
            <w:pStyle w:val="TOC1"/>
            <w:rPr>
              <w:ins w:id="91" w:author="Thomas Stockhammer (25/10/17)" w:date="2025-10-22T07:37:00Z" w16du:dateUtc="2025-10-22T05:37:00Z"/>
              <w:rFonts w:asciiTheme="minorHAnsi" w:eastAsiaTheme="minorEastAsia" w:hAnsiTheme="minorHAnsi" w:cstheme="minorBidi"/>
              <w:noProof/>
              <w:kern w:val="2"/>
              <w14:ligatures w14:val="standardContextual"/>
            </w:rPr>
          </w:pPr>
          <w:ins w:id="92" w:author="Thomas Stockhammer (25/10/17)" w:date="2025-10-22T07:37:00Z" w16du:dateUtc="2025-10-22T05:37:00Z">
            <w:r w:rsidRPr="00307832">
              <w:rPr>
                <w:rStyle w:val="Hyperlink"/>
                <w:noProof/>
              </w:rPr>
              <w:fldChar w:fldCharType="begin"/>
            </w:r>
            <w:r w:rsidRPr="00307832">
              <w:rPr>
                <w:rStyle w:val="Hyperlink"/>
                <w:noProof/>
              </w:rPr>
              <w:instrText xml:space="preserve"> </w:instrText>
            </w:r>
            <w:r>
              <w:rPr>
                <w:noProof/>
              </w:rPr>
              <w:instrText>HYPERLINK \l "_Toc212011289"</w:instrText>
            </w:r>
            <w:r w:rsidRPr="00307832">
              <w:rPr>
                <w:rStyle w:val="Hyperlink"/>
                <w:noProof/>
              </w:rPr>
              <w:instrText xml:space="preserve"> </w:instrText>
            </w:r>
            <w:r w:rsidRPr="00307832">
              <w:rPr>
                <w:rStyle w:val="Hyperlink"/>
                <w:noProof/>
              </w:rPr>
            </w:r>
            <w:r w:rsidRPr="00307832">
              <w:rPr>
                <w:rStyle w:val="Hyperlink"/>
                <w:noProof/>
              </w:rPr>
              <w:fldChar w:fldCharType="separate"/>
            </w:r>
            <w:r w:rsidRPr="00307832">
              <w:rPr>
                <w:rStyle w:val="Hyperlink"/>
                <w:noProof/>
              </w:rPr>
              <w:t>9</w:t>
            </w:r>
            <w:r>
              <w:rPr>
                <w:rFonts w:asciiTheme="minorHAnsi" w:eastAsiaTheme="minorEastAsia" w:hAnsiTheme="minorHAnsi" w:cstheme="minorBidi"/>
                <w:noProof/>
                <w:kern w:val="2"/>
                <w14:ligatures w14:val="standardContextual"/>
              </w:rPr>
              <w:tab/>
            </w:r>
            <w:r w:rsidRPr="00307832">
              <w:rPr>
                <w:rStyle w:val="Hyperlink"/>
                <w:noProof/>
              </w:rPr>
              <w:t>Coordinators for Efforts until MPEG#153</w:t>
            </w:r>
            <w:r>
              <w:rPr>
                <w:noProof/>
                <w:webHidden/>
              </w:rPr>
              <w:tab/>
            </w:r>
            <w:r>
              <w:rPr>
                <w:noProof/>
                <w:webHidden/>
              </w:rPr>
              <w:fldChar w:fldCharType="begin"/>
            </w:r>
            <w:r>
              <w:rPr>
                <w:noProof/>
                <w:webHidden/>
              </w:rPr>
              <w:instrText xml:space="preserve"> PAGEREF _Toc212011289 \h </w:instrText>
            </w:r>
            <w:r>
              <w:rPr>
                <w:noProof/>
                <w:webHidden/>
              </w:rPr>
            </w:r>
            <w:r>
              <w:rPr>
                <w:noProof/>
                <w:webHidden/>
              </w:rPr>
              <w:fldChar w:fldCharType="separate"/>
            </w:r>
            <w:r>
              <w:rPr>
                <w:noProof/>
                <w:webHidden/>
              </w:rPr>
              <w:t>20</w:t>
            </w:r>
            <w:r>
              <w:rPr>
                <w:noProof/>
                <w:webHidden/>
              </w:rPr>
              <w:fldChar w:fldCharType="end"/>
            </w:r>
            <w:r w:rsidRPr="00307832">
              <w:rPr>
                <w:rStyle w:val="Hyperlink"/>
                <w:noProof/>
              </w:rPr>
              <w:fldChar w:fldCharType="end"/>
            </w:r>
          </w:ins>
        </w:p>
        <w:p w14:paraId="0B0F98A6" w14:textId="12459C80" w:rsidR="00B26F9B" w:rsidDel="005E481C" w:rsidRDefault="00B26F9B">
          <w:pPr>
            <w:pStyle w:val="TOC1"/>
            <w:rPr>
              <w:del w:id="93" w:author="Thomas Stockhammer (25/10/17)" w:date="2025-10-22T07:37:00Z" w16du:dateUtc="2025-10-22T05:37:00Z"/>
              <w:rFonts w:asciiTheme="minorHAnsi" w:eastAsiaTheme="minorEastAsia" w:hAnsiTheme="minorHAnsi" w:cstheme="minorBidi"/>
              <w:noProof/>
              <w:kern w:val="2"/>
              <w14:ligatures w14:val="standardContextual"/>
            </w:rPr>
          </w:pPr>
          <w:del w:id="94" w:author="Thomas Stockhammer (25/10/17)" w:date="2025-10-22T07:37:00Z" w16du:dateUtc="2025-10-22T05:37:00Z">
            <w:r w:rsidRPr="005E481C" w:rsidDel="005E481C">
              <w:rPr>
                <w:rStyle w:val="Hyperlink"/>
                <w:noProof/>
              </w:rPr>
              <w:delText>1</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Scope</w:delText>
            </w:r>
            <w:r w:rsidDel="005E481C">
              <w:rPr>
                <w:noProof/>
                <w:webHidden/>
              </w:rPr>
              <w:tab/>
              <w:delText>5</w:delText>
            </w:r>
          </w:del>
        </w:p>
        <w:p w14:paraId="705FC76F" w14:textId="100190FA" w:rsidR="00B26F9B" w:rsidDel="005E481C" w:rsidRDefault="00B26F9B">
          <w:pPr>
            <w:pStyle w:val="TOC1"/>
            <w:rPr>
              <w:del w:id="95" w:author="Thomas Stockhammer (25/10/17)" w:date="2025-10-22T07:37:00Z" w16du:dateUtc="2025-10-22T05:37:00Z"/>
              <w:rFonts w:asciiTheme="minorHAnsi" w:eastAsiaTheme="minorEastAsia" w:hAnsiTheme="minorHAnsi" w:cstheme="minorBidi"/>
              <w:noProof/>
              <w:kern w:val="2"/>
              <w14:ligatures w14:val="standardContextual"/>
            </w:rPr>
          </w:pPr>
          <w:del w:id="96" w:author="Thomas Stockhammer (25/10/17)" w:date="2025-10-22T07:37:00Z" w16du:dateUtc="2025-10-22T05:37:00Z">
            <w:r w:rsidRPr="005E481C" w:rsidDel="005E481C">
              <w:rPr>
                <w:rStyle w:val="Hyperlink"/>
                <w:noProof/>
              </w:rPr>
              <w:delText>2</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Time Plans and Projects</w:delText>
            </w:r>
            <w:r w:rsidDel="005E481C">
              <w:rPr>
                <w:noProof/>
                <w:webHidden/>
              </w:rPr>
              <w:tab/>
              <w:delText>5</w:delText>
            </w:r>
          </w:del>
        </w:p>
        <w:p w14:paraId="2572D0D5" w14:textId="0C8AC3A8" w:rsidR="00B26F9B" w:rsidDel="005E481C" w:rsidRDefault="00B26F9B">
          <w:pPr>
            <w:pStyle w:val="TOC1"/>
            <w:rPr>
              <w:del w:id="97" w:author="Thomas Stockhammer (25/10/17)" w:date="2025-10-22T07:37:00Z" w16du:dateUtc="2025-10-22T05:37:00Z"/>
              <w:rFonts w:asciiTheme="minorHAnsi" w:eastAsiaTheme="minorEastAsia" w:hAnsiTheme="minorHAnsi" w:cstheme="minorBidi"/>
              <w:noProof/>
              <w:kern w:val="2"/>
              <w14:ligatures w14:val="standardContextual"/>
            </w:rPr>
          </w:pPr>
          <w:del w:id="98" w:author="Thomas Stockhammer (25/10/17)" w:date="2025-10-22T07:37:00Z" w16du:dateUtc="2025-10-22T05:37:00Z">
            <w:r w:rsidRPr="005E481C" w:rsidDel="005E481C">
              <w:rPr>
                <w:rStyle w:val="Hyperlink"/>
                <w:noProof/>
              </w:rPr>
              <w:delText>3</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Extending Khronos glTF2.0</w:delText>
            </w:r>
            <w:r w:rsidDel="005E481C">
              <w:rPr>
                <w:noProof/>
                <w:webHidden/>
              </w:rPr>
              <w:tab/>
              <w:delText>7</w:delText>
            </w:r>
          </w:del>
        </w:p>
        <w:p w14:paraId="40C2373F" w14:textId="71A2EC11" w:rsidR="00B26F9B" w:rsidDel="005E481C" w:rsidRDefault="00B26F9B">
          <w:pPr>
            <w:pStyle w:val="TOC2"/>
            <w:rPr>
              <w:del w:id="99" w:author="Thomas Stockhammer (25/10/17)" w:date="2025-10-22T07:37:00Z" w16du:dateUtc="2025-10-22T05:37:00Z"/>
              <w:rFonts w:asciiTheme="minorHAnsi" w:eastAsiaTheme="minorEastAsia" w:hAnsiTheme="minorHAnsi" w:cstheme="minorBidi"/>
              <w:noProof/>
              <w:kern w:val="2"/>
              <w14:ligatures w14:val="standardContextual"/>
            </w:rPr>
          </w:pPr>
          <w:del w:id="100" w:author="Thomas Stockhammer (25/10/17)" w:date="2025-10-22T07:37:00Z" w16du:dateUtc="2025-10-22T05:37:00Z">
            <w:r w:rsidRPr="005E481C" w:rsidDel="005E481C">
              <w:rPr>
                <w:rStyle w:val="Hyperlink"/>
                <w:noProof/>
              </w:rPr>
              <w:delText>3.1</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General</w:delText>
            </w:r>
            <w:r w:rsidDel="005E481C">
              <w:rPr>
                <w:noProof/>
                <w:webHidden/>
              </w:rPr>
              <w:tab/>
              <w:delText>7</w:delText>
            </w:r>
          </w:del>
        </w:p>
        <w:p w14:paraId="75CE4ABE" w14:textId="3703AA12" w:rsidR="00B26F9B" w:rsidDel="005E481C" w:rsidRDefault="00B26F9B">
          <w:pPr>
            <w:pStyle w:val="TOC2"/>
            <w:rPr>
              <w:del w:id="101" w:author="Thomas Stockhammer (25/10/17)" w:date="2025-10-22T07:37:00Z" w16du:dateUtc="2025-10-22T05:37:00Z"/>
              <w:rFonts w:asciiTheme="minorHAnsi" w:eastAsiaTheme="minorEastAsia" w:hAnsiTheme="minorHAnsi" w:cstheme="minorBidi"/>
              <w:noProof/>
              <w:kern w:val="2"/>
              <w14:ligatures w14:val="standardContextual"/>
            </w:rPr>
          </w:pPr>
          <w:del w:id="102" w:author="Thomas Stockhammer (25/10/17)" w:date="2025-10-22T07:37:00Z" w16du:dateUtc="2025-10-22T05:37:00Z">
            <w:r w:rsidRPr="005E481C" w:rsidDel="005E481C">
              <w:rPr>
                <w:rStyle w:val="Hyperlink"/>
                <w:noProof/>
              </w:rPr>
              <w:delText>3.2</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Template for MPEG Extensions submitted to Khronos</w:delText>
            </w:r>
            <w:r w:rsidDel="005E481C">
              <w:rPr>
                <w:noProof/>
                <w:webHidden/>
              </w:rPr>
              <w:tab/>
              <w:delText>8</w:delText>
            </w:r>
          </w:del>
        </w:p>
        <w:p w14:paraId="06165995" w14:textId="39C2D03A" w:rsidR="00B26F9B" w:rsidDel="005E481C" w:rsidRDefault="00B26F9B">
          <w:pPr>
            <w:pStyle w:val="TOC2"/>
            <w:rPr>
              <w:del w:id="103" w:author="Thomas Stockhammer (25/10/17)" w:date="2025-10-22T07:37:00Z" w16du:dateUtc="2025-10-22T05:37:00Z"/>
              <w:rFonts w:asciiTheme="minorHAnsi" w:eastAsiaTheme="minorEastAsia" w:hAnsiTheme="minorHAnsi" w:cstheme="minorBidi"/>
              <w:noProof/>
              <w:kern w:val="2"/>
              <w14:ligatures w14:val="standardContextual"/>
            </w:rPr>
          </w:pPr>
          <w:del w:id="104" w:author="Thomas Stockhammer (25/10/17)" w:date="2025-10-22T07:37:00Z" w16du:dateUtc="2025-10-22T05:37:00Z">
            <w:r w:rsidRPr="005E481C" w:rsidDel="005E481C">
              <w:rPr>
                <w:rStyle w:val="Hyperlink"/>
                <w:noProof/>
              </w:rPr>
              <w:delText>3.3</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Status Extension Submission for first Edition</w:delText>
            </w:r>
            <w:r w:rsidDel="005E481C">
              <w:rPr>
                <w:noProof/>
                <w:webHidden/>
              </w:rPr>
              <w:tab/>
              <w:delText>9</w:delText>
            </w:r>
          </w:del>
        </w:p>
        <w:p w14:paraId="227754AA" w14:textId="5747F031" w:rsidR="00B26F9B" w:rsidDel="005E481C" w:rsidRDefault="00B26F9B">
          <w:pPr>
            <w:pStyle w:val="TOC2"/>
            <w:rPr>
              <w:del w:id="105" w:author="Thomas Stockhammer (25/10/17)" w:date="2025-10-22T07:37:00Z" w16du:dateUtc="2025-10-22T05:37:00Z"/>
              <w:rFonts w:asciiTheme="minorHAnsi" w:eastAsiaTheme="minorEastAsia" w:hAnsiTheme="minorHAnsi" w:cstheme="minorBidi"/>
              <w:noProof/>
              <w:kern w:val="2"/>
              <w14:ligatures w14:val="standardContextual"/>
            </w:rPr>
          </w:pPr>
          <w:del w:id="106" w:author="Thomas Stockhammer (25/10/17)" w:date="2025-10-22T07:37:00Z" w16du:dateUtc="2025-10-22T05:37:00Z">
            <w:r w:rsidRPr="005E481C" w:rsidDel="005E481C">
              <w:rPr>
                <w:rStyle w:val="Hyperlink"/>
                <w:noProof/>
              </w:rPr>
              <w:delText>3.4</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Status Extension Submission for second Edition</w:delText>
            </w:r>
            <w:r w:rsidDel="005E481C">
              <w:rPr>
                <w:noProof/>
                <w:webHidden/>
              </w:rPr>
              <w:tab/>
              <w:delText>10</w:delText>
            </w:r>
          </w:del>
        </w:p>
        <w:p w14:paraId="56F7C5B0" w14:textId="3189DDC2" w:rsidR="00B26F9B" w:rsidDel="005E481C" w:rsidRDefault="00B26F9B">
          <w:pPr>
            <w:pStyle w:val="TOC2"/>
            <w:rPr>
              <w:del w:id="107" w:author="Thomas Stockhammer (25/10/17)" w:date="2025-10-22T07:37:00Z" w16du:dateUtc="2025-10-22T05:37:00Z"/>
              <w:rFonts w:asciiTheme="minorHAnsi" w:eastAsiaTheme="minorEastAsia" w:hAnsiTheme="minorHAnsi" w:cstheme="minorBidi"/>
              <w:noProof/>
              <w:kern w:val="2"/>
              <w14:ligatures w14:val="standardContextual"/>
            </w:rPr>
          </w:pPr>
          <w:del w:id="108" w:author="Thomas Stockhammer (25/10/17)" w:date="2025-10-22T07:37:00Z" w16du:dateUtc="2025-10-22T05:37:00Z">
            <w:r w:rsidRPr="005E481C" w:rsidDel="005E481C">
              <w:rPr>
                <w:rStyle w:val="Hyperlink"/>
                <w:noProof/>
              </w:rPr>
              <w:delText>3.5</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Process and Workflow</w:delText>
            </w:r>
            <w:r w:rsidDel="005E481C">
              <w:rPr>
                <w:noProof/>
                <w:webHidden/>
              </w:rPr>
              <w:tab/>
              <w:delText>11</w:delText>
            </w:r>
          </w:del>
        </w:p>
        <w:p w14:paraId="7A67D929" w14:textId="25FDC062" w:rsidR="00B26F9B" w:rsidDel="005E481C" w:rsidRDefault="00B26F9B">
          <w:pPr>
            <w:pStyle w:val="TOC2"/>
            <w:rPr>
              <w:del w:id="109" w:author="Thomas Stockhammer (25/10/17)" w:date="2025-10-22T07:37:00Z" w16du:dateUtc="2025-10-22T05:37:00Z"/>
              <w:rFonts w:asciiTheme="minorHAnsi" w:eastAsiaTheme="minorEastAsia" w:hAnsiTheme="minorHAnsi" w:cstheme="minorBidi"/>
              <w:noProof/>
              <w:kern w:val="2"/>
              <w14:ligatures w14:val="standardContextual"/>
            </w:rPr>
          </w:pPr>
          <w:del w:id="110" w:author="Thomas Stockhammer (25/10/17)" w:date="2025-10-22T07:37:00Z" w16du:dateUtc="2025-10-22T05:37:00Z">
            <w:r w:rsidRPr="005E481C" w:rsidDel="005E481C">
              <w:rPr>
                <w:rStyle w:val="Hyperlink"/>
                <w:noProof/>
              </w:rPr>
              <w:delText>3.6</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Status</w:delText>
            </w:r>
            <w:r w:rsidDel="005E481C">
              <w:rPr>
                <w:noProof/>
                <w:webHidden/>
              </w:rPr>
              <w:tab/>
              <w:delText>13</w:delText>
            </w:r>
          </w:del>
        </w:p>
        <w:p w14:paraId="7D02ED21" w14:textId="274CA021" w:rsidR="00B26F9B" w:rsidDel="005E481C" w:rsidRDefault="00B26F9B">
          <w:pPr>
            <w:pStyle w:val="TOC1"/>
            <w:rPr>
              <w:del w:id="111" w:author="Thomas Stockhammer (25/10/17)" w:date="2025-10-22T07:37:00Z" w16du:dateUtc="2025-10-22T05:37:00Z"/>
              <w:rFonts w:asciiTheme="minorHAnsi" w:eastAsiaTheme="minorEastAsia" w:hAnsiTheme="minorHAnsi" w:cstheme="minorBidi"/>
              <w:noProof/>
              <w:kern w:val="2"/>
              <w14:ligatures w14:val="standardContextual"/>
            </w:rPr>
          </w:pPr>
          <w:del w:id="112" w:author="Thomas Stockhammer (25/10/17)" w:date="2025-10-22T07:37:00Z" w16du:dateUtc="2025-10-22T05:37:00Z">
            <w:r w:rsidRPr="005E481C" w:rsidDel="005E481C">
              <w:rPr>
                <w:rStyle w:val="Hyperlink"/>
                <w:noProof/>
              </w:rPr>
              <w:delText>4</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Communication with Khronos</w:delText>
            </w:r>
            <w:r w:rsidDel="005E481C">
              <w:rPr>
                <w:noProof/>
                <w:webHidden/>
              </w:rPr>
              <w:tab/>
              <w:delText>14</w:delText>
            </w:r>
          </w:del>
        </w:p>
        <w:p w14:paraId="74501946" w14:textId="7D19666D" w:rsidR="00B26F9B" w:rsidDel="005E481C" w:rsidRDefault="00B26F9B">
          <w:pPr>
            <w:pStyle w:val="TOC2"/>
            <w:rPr>
              <w:del w:id="113" w:author="Thomas Stockhammer (25/10/17)" w:date="2025-10-22T07:37:00Z" w16du:dateUtc="2025-10-22T05:37:00Z"/>
              <w:rFonts w:asciiTheme="minorHAnsi" w:eastAsiaTheme="minorEastAsia" w:hAnsiTheme="minorHAnsi" w:cstheme="minorBidi"/>
              <w:noProof/>
              <w:kern w:val="2"/>
              <w14:ligatures w14:val="standardContextual"/>
            </w:rPr>
          </w:pPr>
          <w:del w:id="114" w:author="Thomas Stockhammer (25/10/17)" w:date="2025-10-22T07:37:00Z" w16du:dateUtc="2025-10-22T05:37:00Z">
            <w:r w:rsidRPr="005E481C" w:rsidDel="005E481C">
              <w:rPr>
                <w:rStyle w:val="Hyperlink"/>
                <w:noProof/>
              </w:rPr>
              <w:delText>4.1</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Overview</w:delText>
            </w:r>
            <w:r w:rsidDel="005E481C">
              <w:rPr>
                <w:noProof/>
                <w:webHidden/>
              </w:rPr>
              <w:tab/>
              <w:delText>14</w:delText>
            </w:r>
          </w:del>
        </w:p>
        <w:p w14:paraId="3FE6903C" w14:textId="3B18E9B5" w:rsidR="00B26F9B" w:rsidDel="005E481C" w:rsidRDefault="00B26F9B">
          <w:pPr>
            <w:pStyle w:val="TOC2"/>
            <w:rPr>
              <w:del w:id="115" w:author="Thomas Stockhammer (25/10/17)" w:date="2025-10-22T07:37:00Z" w16du:dateUtc="2025-10-22T05:37:00Z"/>
              <w:rFonts w:asciiTheme="minorHAnsi" w:eastAsiaTheme="minorEastAsia" w:hAnsiTheme="minorHAnsi" w:cstheme="minorBidi"/>
              <w:noProof/>
              <w:kern w:val="2"/>
              <w14:ligatures w14:val="standardContextual"/>
            </w:rPr>
          </w:pPr>
          <w:del w:id="116" w:author="Thomas Stockhammer (25/10/17)" w:date="2025-10-22T07:37:00Z" w16du:dateUtc="2025-10-22T05:37:00Z">
            <w:r w:rsidRPr="005E481C" w:rsidDel="005E481C">
              <w:rPr>
                <w:rStyle w:val="Hyperlink"/>
                <w:noProof/>
              </w:rPr>
              <w:delText>4.2</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Communication prior to MPEG#146</w:delText>
            </w:r>
            <w:r w:rsidDel="005E481C">
              <w:rPr>
                <w:noProof/>
                <w:webHidden/>
              </w:rPr>
              <w:tab/>
              <w:delText>14</w:delText>
            </w:r>
          </w:del>
        </w:p>
        <w:p w14:paraId="0B3826BE" w14:textId="5A777451" w:rsidR="00B26F9B" w:rsidDel="005E481C" w:rsidRDefault="00B26F9B">
          <w:pPr>
            <w:pStyle w:val="TOC3"/>
            <w:tabs>
              <w:tab w:val="right" w:leader="dot" w:pos="9010"/>
            </w:tabs>
            <w:rPr>
              <w:del w:id="117" w:author="Thomas Stockhammer (25/10/17)" w:date="2025-10-22T07:37:00Z" w16du:dateUtc="2025-10-22T05:37:00Z"/>
              <w:rFonts w:asciiTheme="minorHAnsi" w:eastAsiaTheme="minorEastAsia" w:hAnsiTheme="minorHAnsi" w:cstheme="minorBidi"/>
              <w:noProof/>
              <w:kern w:val="2"/>
              <w14:ligatures w14:val="standardContextual"/>
            </w:rPr>
          </w:pPr>
          <w:del w:id="118" w:author="Thomas Stockhammer (25/10/17)" w:date="2025-10-22T07:37:00Z" w16du:dateUtc="2025-10-22T05:37:00Z">
            <w:r w:rsidRPr="005E481C" w:rsidDel="005E481C">
              <w:rPr>
                <w:rStyle w:val="Hyperlink"/>
                <w:noProof/>
              </w:rPr>
              <w:delText>MPEG#133</w:delText>
            </w:r>
            <w:r w:rsidDel="005E481C">
              <w:rPr>
                <w:noProof/>
                <w:webHidden/>
              </w:rPr>
              <w:tab/>
              <w:delText>14</w:delText>
            </w:r>
          </w:del>
        </w:p>
        <w:p w14:paraId="0432EB71" w14:textId="526C231A" w:rsidR="00B26F9B" w:rsidDel="005E481C" w:rsidRDefault="00B26F9B">
          <w:pPr>
            <w:pStyle w:val="TOC3"/>
            <w:tabs>
              <w:tab w:val="right" w:leader="dot" w:pos="9010"/>
            </w:tabs>
            <w:rPr>
              <w:del w:id="119" w:author="Thomas Stockhammer (25/10/17)" w:date="2025-10-22T07:37:00Z" w16du:dateUtc="2025-10-22T05:37:00Z"/>
              <w:rFonts w:asciiTheme="minorHAnsi" w:eastAsiaTheme="minorEastAsia" w:hAnsiTheme="minorHAnsi" w:cstheme="minorBidi"/>
              <w:noProof/>
              <w:kern w:val="2"/>
              <w14:ligatures w14:val="standardContextual"/>
            </w:rPr>
          </w:pPr>
          <w:del w:id="120" w:author="Thomas Stockhammer (25/10/17)" w:date="2025-10-22T07:37:00Z" w16du:dateUtc="2025-10-22T05:37:00Z">
            <w:r w:rsidRPr="005E481C" w:rsidDel="005E481C">
              <w:rPr>
                <w:rStyle w:val="Hyperlink"/>
                <w:noProof/>
              </w:rPr>
              <w:delText>MPEG#135</w:delText>
            </w:r>
            <w:r w:rsidDel="005E481C">
              <w:rPr>
                <w:noProof/>
                <w:webHidden/>
              </w:rPr>
              <w:tab/>
              <w:delText>14</w:delText>
            </w:r>
          </w:del>
        </w:p>
        <w:p w14:paraId="307F0C2B" w14:textId="7AF985F3" w:rsidR="00B26F9B" w:rsidDel="005E481C" w:rsidRDefault="00B26F9B">
          <w:pPr>
            <w:pStyle w:val="TOC3"/>
            <w:tabs>
              <w:tab w:val="right" w:leader="dot" w:pos="9010"/>
            </w:tabs>
            <w:rPr>
              <w:del w:id="121" w:author="Thomas Stockhammer (25/10/17)" w:date="2025-10-22T07:37:00Z" w16du:dateUtc="2025-10-22T05:37:00Z"/>
              <w:rFonts w:asciiTheme="minorHAnsi" w:eastAsiaTheme="minorEastAsia" w:hAnsiTheme="minorHAnsi" w:cstheme="minorBidi"/>
              <w:noProof/>
              <w:kern w:val="2"/>
              <w14:ligatures w14:val="standardContextual"/>
            </w:rPr>
          </w:pPr>
          <w:del w:id="122" w:author="Thomas Stockhammer (25/10/17)" w:date="2025-10-22T07:37:00Z" w16du:dateUtc="2025-10-22T05:37:00Z">
            <w:r w:rsidRPr="005E481C" w:rsidDel="005E481C">
              <w:rPr>
                <w:rStyle w:val="Hyperlink"/>
                <w:noProof/>
              </w:rPr>
              <w:delText>MPEG#136</w:delText>
            </w:r>
            <w:r w:rsidDel="005E481C">
              <w:rPr>
                <w:noProof/>
                <w:webHidden/>
              </w:rPr>
              <w:tab/>
              <w:delText>14</w:delText>
            </w:r>
          </w:del>
        </w:p>
        <w:p w14:paraId="1502975A" w14:textId="22730C10" w:rsidR="00B26F9B" w:rsidDel="005E481C" w:rsidRDefault="00B26F9B">
          <w:pPr>
            <w:pStyle w:val="TOC3"/>
            <w:tabs>
              <w:tab w:val="right" w:leader="dot" w:pos="9010"/>
            </w:tabs>
            <w:rPr>
              <w:del w:id="123" w:author="Thomas Stockhammer (25/10/17)" w:date="2025-10-22T07:37:00Z" w16du:dateUtc="2025-10-22T05:37:00Z"/>
              <w:rFonts w:asciiTheme="minorHAnsi" w:eastAsiaTheme="minorEastAsia" w:hAnsiTheme="minorHAnsi" w:cstheme="minorBidi"/>
              <w:noProof/>
              <w:kern w:val="2"/>
              <w14:ligatures w14:val="standardContextual"/>
            </w:rPr>
          </w:pPr>
          <w:del w:id="124" w:author="Thomas Stockhammer (25/10/17)" w:date="2025-10-22T07:37:00Z" w16du:dateUtc="2025-10-22T05:37:00Z">
            <w:r w:rsidRPr="005E481C" w:rsidDel="005E481C">
              <w:rPr>
                <w:rStyle w:val="Hyperlink"/>
                <w:noProof/>
              </w:rPr>
              <w:delText>MPEG#137</w:delText>
            </w:r>
            <w:r w:rsidDel="005E481C">
              <w:rPr>
                <w:noProof/>
                <w:webHidden/>
              </w:rPr>
              <w:tab/>
              <w:delText>14</w:delText>
            </w:r>
          </w:del>
        </w:p>
        <w:p w14:paraId="1F752759" w14:textId="7503AD04" w:rsidR="00B26F9B" w:rsidDel="005E481C" w:rsidRDefault="00B26F9B">
          <w:pPr>
            <w:pStyle w:val="TOC3"/>
            <w:tabs>
              <w:tab w:val="right" w:leader="dot" w:pos="9010"/>
            </w:tabs>
            <w:rPr>
              <w:del w:id="125" w:author="Thomas Stockhammer (25/10/17)" w:date="2025-10-22T07:37:00Z" w16du:dateUtc="2025-10-22T05:37:00Z"/>
              <w:rFonts w:asciiTheme="minorHAnsi" w:eastAsiaTheme="minorEastAsia" w:hAnsiTheme="minorHAnsi" w:cstheme="minorBidi"/>
              <w:noProof/>
              <w:kern w:val="2"/>
              <w14:ligatures w14:val="standardContextual"/>
            </w:rPr>
          </w:pPr>
          <w:del w:id="126" w:author="Thomas Stockhammer (25/10/17)" w:date="2025-10-22T07:37:00Z" w16du:dateUtc="2025-10-22T05:37:00Z">
            <w:r w:rsidRPr="005E481C" w:rsidDel="005E481C">
              <w:rPr>
                <w:rStyle w:val="Hyperlink"/>
                <w:noProof/>
              </w:rPr>
              <w:delText>MPEG#138</w:delText>
            </w:r>
            <w:r w:rsidDel="005E481C">
              <w:rPr>
                <w:noProof/>
                <w:webHidden/>
              </w:rPr>
              <w:tab/>
              <w:delText>15</w:delText>
            </w:r>
          </w:del>
        </w:p>
        <w:p w14:paraId="6C733807" w14:textId="1003F8C6" w:rsidR="00B26F9B" w:rsidDel="005E481C" w:rsidRDefault="00B26F9B">
          <w:pPr>
            <w:pStyle w:val="TOC3"/>
            <w:tabs>
              <w:tab w:val="right" w:leader="dot" w:pos="9010"/>
            </w:tabs>
            <w:rPr>
              <w:del w:id="127" w:author="Thomas Stockhammer (25/10/17)" w:date="2025-10-22T07:37:00Z" w16du:dateUtc="2025-10-22T05:37:00Z"/>
              <w:rFonts w:asciiTheme="minorHAnsi" w:eastAsiaTheme="minorEastAsia" w:hAnsiTheme="minorHAnsi" w:cstheme="minorBidi"/>
              <w:noProof/>
              <w:kern w:val="2"/>
              <w14:ligatures w14:val="standardContextual"/>
            </w:rPr>
          </w:pPr>
          <w:del w:id="128" w:author="Thomas Stockhammer (25/10/17)" w:date="2025-10-22T07:37:00Z" w16du:dateUtc="2025-10-22T05:37:00Z">
            <w:r w:rsidRPr="005E481C" w:rsidDel="005E481C">
              <w:rPr>
                <w:rStyle w:val="Hyperlink"/>
                <w:noProof/>
              </w:rPr>
              <w:delText>MPEG#139</w:delText>
            </w:r>
            <w:r w:rsidDel="005E481C">
              <w:rPr>
                <w:noProof/>
                <w:webHidden/>
              </w:rPr>
              <w:tab/>
              <w:delText>15</w:delText>
            </w:r>
          </w:del>
        </w:p>
        <w:p w14:paraId="1B395550" w14:textId="44C9DA7B" w:rsidR="00B26F9B" w:rsidDel="005E481C" w:rsidRDefault="00B26F9B">
          <w:pPr>
            <w:pStyle w:val="TOC3"/>
            <w:tabs>
              <w:tab w:val="right" w:leader="dot" w:pos="9010"/>
            </w:tabs>
            <w:rPr>
              <w:del w:id="129" w:author="Thomas Stockhammer (25/10/17)" w:date="2025-10-22T07:37:00Z" w16du:dateUtc="2025-10-22T05:37:00Z"/>
              <w:rFonts w:asciiTheme="minorHAnsi" w:eastAsiaTheme="minorEastAsia" w:hAnsiTheme="minorHAnsi" w:cstheme="minorBidi"/>
              <w:noProof/>
              <w:kern w:val="2"/>
              <w14:ligatures w14:val="standardContextual"/>
            </w:rPr>
          </w:pPr>
          <w:del w:id="130" w:author="Thomas Stockhammer (25/10/17)" w:date="2025-10-22T07:37:00Z" w16du:dateUtc="2025-10-22T05:37:00Z">
            <w:r w:rsidRPr="005E481C" w:rsidDel="005E481C">
              <w:rPr>
                <w:rStyle w:val="Hyperlink"/>
                <w:noProof/>
              </w:rPr>
              <w:delText>MPEG#140</w:delText>
            </w:r>
            <w:r w:rsidDel="005E481C">
              <w:rPr>
                <w:noProof/>
                <w:webHidden/>
              </w:rPr>
              <w:tab/>
              <w:delText>15</w:delText>
            </w:r>
          </w:del>
        </w:p>
        <w:p w14:paraId="018A9FC7" w14:textId="445507D5" w:rsidR="00B26F9B" w:rsidDel="005E481C" w:rsidRDefault="00B26F9B">
          <w:pPr>
            <w:pStyle w:val="TOC3"/>
            <w:tabs>
              <w:tab w:val="right" w:leader="dot" w:pos="9010"/>
            </w:tabs>
            <w:rPr>
              <w:del w:id="131" w:author="Thomas Stockhammer (25/10/17)" w:date="2025-10-22T07:37:00Z" w16du:dateUtc="2025-10-22T05:37:00Z"/>
              <w:rFonts w:asciiTheme="minorHAnsi" w:eastAsiaTheme="minorEastAsia" w:hAnsiTheme="minorHAnsi" w:cstheme="minorBidi"/>
              <w:noProof/>
              <w:kern w:val="2"/>
              <w14:ligatures w14:val="standardContextual"/>
            </w:rPr>
          </w:pPr>
          <w:del w:id="132" w:author="Thomas Stockhammer (25/10/17)" w:date="2025-10-22T07:37:00Z" w16du:dateUtc="2025-10-22T05:37:00Z">
            <w:r w:rsidRPr="005E481C" w:rsidDel="005E481C">
              <w:rPr>
                <w:rStyle w:val="Hyperlink"/>
                <w:noProof/>
              </w:rPr>
              <w:delText>MPEG#141</w:delText>
            </w:r>
            <w:r w:rsidDel="005E481C">
              <w:rPr>
                <w:noProof/>
                <w:webHidden/>
              </w:rPr>
              <w:tab/>
              <w:delText>15</w:delText>
            </w:r>
          </w:del>
        </w:p>
        <w:p w14:paraId="3E20543C" w14:textId="271D5521" w:rsidR="00B26F9B" w:rsidDel="005E481C" w:rsidRDefault="00B26F9B">
          <w:pPr>
            <w:pStyle w:val="TOC3"/>
            <w:tabs>
              <w:tab w:val="right" w:leader="dot" w:pos="9010"/>
            </w:tabs>
            <w:rPr>
              <w:del w:id="133" w:author="Thomas Stockhammer (25/10/17)" w:date="2025-10-22T07:37:00Z" w16du:dateUtc="2025-10-22T05:37:00Z"/>
              <w:rFonts w:asciiTheme="minorHAnsi" w:eastAsiaTheme="minorEastAsia" w:hAnsiTheme="minorHAnsi" w:cstheme="minorBidi"/>
              <w:noProof/>
              <w:kern w:val="2"/>
              <w14:ligatures w14:val="standardContextual"/>
            </w:rPr>
          </w:pPr>
          <w:del w:id="134" w:author="Thomas Stockhammer (25/10/17)" w:date="2025-10-22T07:37:00Z" w16du:dateUtc="2025-10-22T05:37:00Z">
            <w:r w:rsidRPr="005E481C" w:rsidDel="005E481C">
              <w:rPr>
                <w:rStyle w:val="Hyperlink"/>
                <w:noProof/>
              </w:rPr>
              <w:delText>MPEG#142</w:delText>
            </w:r>
            <w:r w:rsidDel="005E481C">
              <w:rPr>
                <w:noProof/>
                <w:webHidden/>
              </w:rPr>
              <w:tab/>
              <w:delText>16</w:delText>
            </w:r>
          </w:del>
        </w:p>
        <w:p w14:paraId="794C4B73" w14:textId="330D961D" w:rsidR="00B26F9B" w:rsidDel="005E481C" w:rsidRDefault="00B26F9B">
          <w:pPr>
            <w:pStyle w:val="TOC3"/>
            <w:tabs>
              <w:tab w:val="right" w:leader="dot" w:pos="9010"/>
            </w:tabs>
            <w:rPr>
              <w:del w:id="135" w:author="Thomas Stockhammer (25/10/17)" w:date="2025-10-22T07:37:00Z" w16du:dateUtc="2025-10-22T05:37:00Z"/>
              <w:rFonts w:asciiTheme="minorHAnsi" w:eastAsiaTheme="minorEastAsia" w:hAnsiTheme="minorHAnsi" w:cstheme="minorBidi"/>
              <w:noProof/>
              <w:kern w:val="2"/>
              <w14:ligatures w14:val="standardContextual"/>
            </w:rPr>
          </w:pPr>
          <w:del w:id="136" w:author="Thomas Stockhammer (25/10/17)" w:date="2025-10-22T07:37:00Z" w16du:dateUtc="2025-10-22T05:37:00Z">
            <w:r w:rsidRPr="005E481C" w:rsidDel="005E481C">
              <w:rPr>
                <w:rStyle w:val="Hyperlink"/>
                <w:noProof/>
              </w:rPr>
              <w:delText>MPEG#143</w:delText>
            </w:r>
            <w:r w:rsidDel="005E481C">
              <w:rPr>
                <w:noProof/>
                <w:webHidden/>
              </w:rPr>
              <w:tab/>
              <w:delText>16</w:delText>
            </w:r>
          </w:del>
        </w:p>
        <w:p w14:paraId="7EF77548" w14:textId="13AD7445" w:rsidR="00B26F9B" w:rsidDel="005E481C" w:rsidRDefault="00B26F9B">
          <w:pPr>
            <w:pStyle w:val="TOC3"/>
            <w:tabs>
              <w:tab w:val="right" w:leader="dot" w:pos="9010"/>
            </w:tabs>
            <w:rPr>
              <w:del w:id="137" w:author="Thomas Stockhammer (25/10/17)" w:date="2025-10-22T07:37:00Z" w16du:dateUtc="2025-10-22T05:37:00Z"/>
              <w:rFonts w:asciiTheme="minorHAnsi" w:eastAsiaTheme="minorEastAsia" w:hAnsiTheme="minorHAnsi" w:cstheme="minorBidi"/>
              <w:noProof/>
              <w:kern w:val="2"/>
              <w14:ligatures w14:val="standardContextual"/>
            </w:rPr>
          </w:pPr>
          <w:del w:id="138" w:author="Thomas Stockhammer (25/10/17)" w:date="2025-10-22T07:37:00Z" w16du:dateUtc="2025-10-22T05:37:00Z">
            <w:r w:rsidRPr="005E481C" w:rsidDel="005E481C">
              <w:rPr>
                <w:rStyle w:val="Hyperlink"/>
                <w:noProof/>
              </w:rPr>
              <w:delText>MPEG#144</w:delText>
            </w:r>
            <w:r w:rsidDel="005E481C">
              <w:rPr>
                <w:noProof/>
                <w:webHidden/>
              </w:rPr>
              <w:tab/>
              <w:delText>16</w:delText>
            </w:r>
          </w:del>
        </w:p>
        <w:p w14:paraId="765B4AC2" w14:textId="64AA09AB" w:rsidR="00B26F9B" w:rsidDel="005E481C" w:rsidRDefault="00B26F9B">
          <w:pPr>
            <w:pStyle w:val="TOC3"/>
            <w:tabs>
              <w:tab w:val="right" w:leader="dot" w:pos="9010"/>
            </w:tabs>
            <w:rPr>
              <w:del w:id="139" w:author="Thomas Stockhammer (25/10/17)" w:date="2025-10-22T07:37:00Z" w16du:dateUtc="2025-10-22T05:37:00Z"/>
              <w:rFonts w:asciiTheme="minorHAnsi" w:eastAsiaTheme="minorEastAsia" w:hAnsiTheme="minorHAnsi" w:cstheme="minorBidi"/>
              <w:noProof/>
              <w:kern w:val="2"/>
              <w14:ligatures w14:val="standardContextual"/>
            </w:rPr>
          </w:pPr>
          <w:del w:id="140" w:author="Thomas Stockhammer (25/10/17)" w:date="2025-10-22T07:37:00Z" w16du:dateUtc="2025-10-22T05:37:00Z">
            <w:r w:rsidRPr="005E481C" w:rsidDel="005E481C">
              <w:rPr>
                <w:rStyle w:val="Hyperlink"/>
                <w:noProof/>
              </w:rPr>
              <w:delText>MPEG#145</w:delText>
            </w:r>
            <w:r w:rsidDel="005E481C">
              <w:rPr>
                <w:noProof/>
                <w:webHidden/>
              </w:rPr>
              <w:tab/>
              <w:delText>17</w:delText>
            </w:r>
          </w:del>
        </w:p>
        <w:p w14:paraId="274FDB35" w14:textId="18796517" w:rsidR="00B26F9B" w:rsidDel="005E481C" w:rsidRDefault="00B26F9B">
          <w:pPr>
            <w:pStyle w:val="TOC2"/>
            <w:rPr>
              <w:del w:id="141" w:author="Thomas Stockhammer (25/10/17)" w:date="2025-10-22T07:37:00Z" w16du:dateUtc="2025-10-22T05:37:00Z"/>
              <w:rFonts w:asciiTheme="minorHAnsi" w:eastAsiaTheme="minorEastAsia" w:hAnsiTheme="minorHAnsi" w:cstheme="minorBidi"/>
              <w:noProof/>
              <w:kern w:val="2"/>
              <w14:ligatures w14:val="standardContextual"/>
            </w:rPr>
          </w:pPr>
          <w:del w:id="142" w:author="Thomas Stockhammer (25/10/17)" w:date="2025-10-22T07:37:00Z" w16du:dateUtc="2025-10-22T05:37:00Z">
            <w:r w:rsidRPr="005E481C" w:rsidDel="005E481C">
              <w:rPr>
                <w:rStyle w:val="Hyperlink"/>
                <w:noProof/>
              </w:rPr>
              <w:delText>4.3</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Communication from MPEG#146</w:delText>
            </w:r>
            <w:r w:rsidDel="005E481C">
              <w:rPr>
                <w:noProof/>
                <w:webHidden/>
              </w:rPr>
              <w:tab/>
              <w:delText>17</w:delText>
            </w:r>
          </w:del>
        </w:p>
        <w:p w14:paraId="3D9934EE" w14:textId="4AB6F761" w:rsidR="00B26F9B" w:rsidDel="005E481C" w:rsidRDefault="00B26F9B">
          <w:pPr>
            <w:pStyle w:val="TOC2"/>
            <w:rPr>
              <w:del w:id="143" w:author="Thomas Stockhammer (25/10/17)" w:date="2025-10-22T07:37:00Z" w16du:dateUtc="2025-10-22T05:37:00Z"/>
              <w:rFonts w:asciiTheme="minorHAnsi" w:eastAsiaTheme="minorEastAsia" w:hAnsiTheme="minorHAnsi" w:cstheme="minorBidi"/>
              <w:noProof/>
              <w:kern w:val="2"/>
              <w14:ligatures w14:val="standardContextual"/>
            </w:rPr>
          </w:pPr>
          <w:del w:id="144" w:author="Thomas Stockhammer (25/10/17)" w:date="2025-10-22T07:37:00Z" w16du:dateUtc="2025-10-22T05:37:00Z">
            <w:r w:rsidRPr="005E481C" w:rsidDel="005E481C">
              <w:rPr>
                <w:rStyle w:val="Hyperlink"/>
                <w:noProof/>
              </w:rPr>
              <w:delText>4.4</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Communication from MPEG#147</w:delText>
            </w:r>
            <w:r w:rsidDel="005E481C">
              <w:rPr>
                <w:noProof/>
                <w:webHidden/>
              </w:rPr>
              <w:tab/>
              <w:delText>17</w:delText>
            </w:r>
          </w:del>
        </w:p>
        <w:p w14:paraId="39905C89" w14:textId="5AA7A8C9" w:rsidR="00B26F9B" w:rsidDel="005E481C" w:rsidRDefault="00B26F9B">
          <w:pPr>
            <w:pStyle w:val="TOC2"/>
            <w:rPr>
              <w:del w:id="145" w:author="Thomas Stockhammer (25/10/17)" w:date="2025-10-22T07:37:00Z" w16du:dateUtc="2025-10-22T05:37:00Z"/>
              <w:rFonts w:asciiTheme="minorHAnsi" w:eastAsiaTheme="minorEastAsia" w:hAnsiTheme="minorHAnsi" w:cstheme="minorBidi"/>
              <w:noProof/>
              <w:kern w:val="2"/>
              <w14:ligatures w14:val="standardContextual"/>
            </w:rPr>
          </w:pPr>
          <w:del w:id="146" w:author="Thomas Stockhammer (25/10/17)" w:date="2025-10-22T07:37:00Z" w16du:dateUtc="2025-10-22T05:37:00Z">
            <w:r w:rsidRPr="005E481C" w:rsidDel="005E481C">
              <w:rPr>
                <w:rStyle w:val="Hyperlink"/>
                <w:noProof/>
              </w:rPr>
              <w:delText>4.5</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Communication from MPEG#148</w:delText>
            </w:r>
            <w:r w:rsidDel="005E481C">
              <w:rPr>
                <w:noProof/>
                <w:webHidden/>
              </w:rPr>
              <w:tab/>
              <w:delText>17</w:delText>
            </w:r>
          </w:del>
        </w:p>
        <w:p w14:paraId="723AD7F2" w14:textId="18B88677" w:rsidR="00B26F9B" w:rsidDel="005E481C" w:rsidRDefault="00B26F9B">
          <w:pPr>
            <w:pStyle w:val="TOC2"/>
            <w:rPr>
              <w:del w:id="147" w:author="Thomas Stockhammer (25/10/17)" w:date="2025-10-22T07:37:00Z" w16du:dateUtc="2025-10-22T05:37:00Z"/>
              <w:rFonts w:asciiTheme="minorHAnsi" w:eastAsiaTheme="minorEastAsia" w:hAnsiTheme="minorHAnsi" w:cstheme="minorBidi"/>
              <w:noProof/>
              <w:kern w:val="2"/>
              <w14:ligatures w14:val="standardContextual"/>
            </w:rPr>
          </w:pPr>
          <w:del w:id="148" w:author="Thomas Stockhammer (25/10/17)" w:date="2025-10-22T07:37:00Z" w16du:dateUtc="2025-10-22T05:37:00Z">
            <w:r w:rsidRPr="005E481C" w:rsidDel="005E481C">
              <w:rPr>
                <w:rStyle w:val="Hyperlink"/>
                <w:noProof/>
              </w:rPr>
              <w:delText>4.6</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Communication from MPEG#149</w:delText>
            </w:r>
            <w:r w:rsidDel="005E481C">
              <w:rPr>
                <w:noProof/>
                <w:webHidden/>
              </w:rPr>
              <w:tab/>
              <w:delText>17</w:delText>
            </w:r>
          </w:del>
        </w:p>
        <w:p w14:paraId="567B597F" w14:textId="147BBAC2" w:rsidR="00B26F9B" w:rsidDel="005E481C" w:rsidRDefault="00B26F9B">
          <w:pPr>
            <w:pStyle w:val="TOC2"/>
            <w:rPr>
              <w:del w:id="149" w:author="Thomas Stockhammer (25/10/17)" w:date="2025-10-22T07:37:00Z" w16du:dateUtc="2025-10-22T05:37:00Z"/>
              <w:rFonts w:asciiTheme="minorHAnsi" w:eastAsiaTheme="minorEastAsia" w:hAnsiTheme="minorHAnsi" w:cstheme="minorBidi"/>
              <w:noProof/>
              <w:kern w:val="2"/>
              <w14:ligatures w14:val="standardContextual"/>
            </w:rPr>
          </w:pPr>
          <w:del w:id="150" w:author="Thomas Stockhammer (25/10/17)" w:date="2025-10-22T07:37:00Z" w16du:dateUtc="2025-10-22T05:37:00Z">
            <w:r w:rsidRPr="005E481C" w:rsidDel="005E481C">
              <w:rPr>
                <w:rStyle w:val="Hyperlink"/>
                <w:noProof/>
              </w:rPr>
              <w:delText>4.7</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Communication from MPEG#150</w:delText>
            </w:r>
            <w:r w:rsidDel="005E481C">
              <w:rPr>
                <w:noProof/>
                <w:webHidden/>
              </w:rPr>
              <w:tab/>
              <w:delText>17</w:delText>
            </w:r>
          </w:del>
        </w:p>
        <w:p w14:paraId="55253D45" w14:textId="3E43717A" w:rsidR="00B26F9B" w:rsidDel="005E481C" w:rsidRDefault="00B26F9B">
          <w:pPr>
            <w:pStyle w:val="TOC2"/>
            <w:rPr>
              <w:del w:id="151" w:author="Thomas Stockhammer (25/10/17)" w:date="2025-10-22T07:37:00Z" w16du:dateUtc="2025-10-22T05:37:00Z"/>
              <w:rFonts w:asciiTheme="minorHAnsi" w:eastAsiaTheme="minorEastAsia" w:hAnsiTheme="minorHAnsi" w:cstheme="minorBidi"/>
              <w:noProof/>
              <w:kern w:val="2"/>
              <w14:ligatures w14:val="standardContextual"/>
            </w:rPr>
          </w:pPr>
          <w:del w:id="152" w:author="Thomas Stockhammer (25/10/17)" w:date="2025-10-22T07:37:00Z" w16du:dateUtc="2025-10-22T05:37:00Z">
            <w:r w:rsidRPr="005E481C" w:rsidDel="005E481C">
              <w:rPr>
                <w:rStyle w:val="Hyperlink"/>
                <w:noProof/>
              </w:rPr>
              <w:delText>4.8</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Communication from MPEG#150</w:delText>
            </w:r>
            <w:r w:rsidDel="005E481C">
              <w:rPr>
                <w:noProof/>
                <w:webHidden/>
              </w:rPr>
              <w:tab/>
              <w:delText>17</w:delText>
            </w:r>
          </w:del>
        </w:p>
        <w:p w14:paraId="10AC5BA2" w14:textId="4C952D26" w:rsidR="00B26F9B" w:rsidDel="005E481C" w:rsidRDefault="00B26F9B">
          <w:pPr>
            <w:pStyle w:val="TOC1"/>
            <w:rPr>
              <w:del w:id="153" w:author="Thomas Stockhammer (25/10/17)" w:date="2025-10-22T07:37:00Z" w16du:dateUtc="2025-10-22T05:37:00Z"/>
              <w:rFonts w:asciiTheme="minorHAnsi" w:eastAsiaTheme="minorEastAsia" w:hAnsiTheme="minorHAnsi" w:cstheme="minorBidi"/>
              <w:noProof/>
              <w:kern w:val="2"/>
              <w14:ligatures w14:val="standardContextual"/>
            </w:rPr>
          </w:pPr>
          <w:del w:id="154" w:author="Thomas Stockhammer (25/10/17)" w:date="2025-10-22T07:37:00Z" w16du:dateUtc="2025-10-22T05:37:00Z">
            <w:r w:rsidRPr="005E481C" w:rsidDel="005E481C">
              <w:rPr>
                <w:rStyle w:val="Hyperlink"/>
                <w:noProof/>
              </w:rPr>
              <w:delText>5</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Requirements, Scenarios and Test Assets</w:delText>
            </w:r>
            <w:r w:rsidDel="005E481C">
              <w:rPr>
                <w:noProof/>
                <w:webHidden/>
              </w:rPr>
              <w:tab/>
              <w:delText>19</w:delText>
            </w:r>
          </w:del>
        </w:p>
        <w:p w14:paraId="3F4407FB" w14:textId="5D28DD57" w:rsidR="00B26F9B" w:rsidDel="005E481C" w:rsidRDefault="00B26F9B">
          <w:pPr>
            <w:pStyle w:val="TOC2"/>
            <w:rPr>
              <w:del w:id="155" w:author="Thomas Stockhammer (25/10/17)" w:date="2025-10-22T07:37:00Z" w16du:dateUtc="2025-10-22T05:37:00Z"/>
              <w:rFonts w:asciiTheme="minorHAnsi" w:eastAsiaTheme="minorEastAsia" w:hAnsiTheme="minorHAnsi" w:cstheme="minorBidi"/>
              <w:noProof/>
              <w:kern w:val="2"/>
              <w14:ligatures w14:val="standardContextual"/>
            </w:rPr>
          </w:pPr>
          <w:del w:id="156" w:author="Thomas Stockhammer (25/10/17)" w:date="2025-10-22T07:37:00Z" w16du:dateUtc="2025-10-22T05:37:00Z">
            <w:r w:rsidRPr="005E481C" w:rsidDel="005E481C">
              <w:rPr>
                <w:rStyle w:val="Hyperlink"/>
                <w:noProof/>
              </w:rPr>
              <w:delText>5.1</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Requirements</w:delText>
            </w:r>
            <w:r w:rsidDel="005E481C">
              <w:rPr>
                <w:noProof/>
                <w:webHidden/>
              </w:rPr>
              <w:tab/>
              <w:delText>19</w:delText>
            </w:r>
          </w:del>
        </w:p>
        <w:p w14:paraId="2FF2EF84" w14:textId="55430AE0" w:rsidR="00B26F9B" w:rsidDel="005E481C" w:rsidRDefault="00B26F9B">
          <w:pPr>
            <w:pStyle w:val="TOC2"/>
            <w:rPr>
              <w:del w:id="157" w:author="Thomas Stockhammer (25/10/17)" w:date="2025-10-22T07:37:00Z" w16du:dateUtc="2025-10-22T05:37:00Z"/>
              <w:rFonts w:asciiTheme="minorHAnsi" w:eastAsiaTheme="minorEastAsia" w:hAnsiTheme="minorHAnsi" w:cstheme="minorBidi"/>
              <w:noProof/>
              <w:kern w:val="2"/>
              <w14:ligatures w14:val="standardContextual"/>
            </w:rPr>
          </w:pPr>
          <w:del w:id="158" w:author="Thomas Stockhammer (25/10/17)" w:date="2025-10-22T07:37:00Z" w16du:dateUtc="2025-10-22T05:37:00Z">
            <w:r w:rsidRPr="005E481C" w:rsidDel="005E481C">
              <w:rPr>
                <w:rStyle w:val="Hyperlink"/>
                <w:noProof/>
              </w:rPr>
              <w:delText>5.2</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Scenarios</w:delText>
            </w:r>
            <w:r w:rsidDel="005E481C">
              <w:rPr>
                <w:noProof/>
                <w:webHidden/>
              </w:rPr>
              <w:tab/>
              <w:delText>19</w:delText>
            </w:r>
          </w:del>
        </w:p>
        <w:p w14:paraId="15DB71CC" w14:textId="19642D6C" w:rsidR="00B26F9B" w:rsidDel="005E481C" w:rsidRDefault="00B26F9B">
          <w:pPr>
            <w:pStyle w:val="TOC2"/>
            <w:rPr>
              <w:del w:id="159" w:author="Thomas Stockhammer (25/10/17)" w:date="2025-10-22T07:37:00Z" w16du:dateUtc="2025-10-22T05:37:00Z"/>
              <w:rFonts w:asciiTheme="minorHAnsi" w:eastAsiaTheme="minorEastAsia" w:hAnsiTheme="minorHAnsi" w:cstheme="minorBidi"/>
              <w:noProof/>
              <w:kern w:val="2"/>
              <w14:ligatures w14:val="standardContextual"/>
            </w:rPr>
          </w:pPr>
          <w:del w:id="160" w:author="Thomas Stockhammer (25/10/17)" w:date="2025-10-22T07:37:00Z" w16du:dateUtc="2025-10-22T05:37:00Z">
            <w:r w:rsidRPr="005E481C" w:rsidDel="005E481C">
              <w:rPr>
                <w:rStyle w:val="Hyperlink"/>
                <w:noProof/>
              </w:rPr>
              <w:delText>5.3</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Template for Test Scenario</w:delText>
            </w:r>
            <w:r w:rsidDel="005E481C">
              <w:rPr>
                <w:noProof/>
                <w:webHidden/>
              </w:rPr>
              <w:tab/>
              <w:delText>19</w:delText>
            </w:r>
          </w:del>
        </w:p>
        <w:p w14:paraId="1EA96698" w14:textId="210B3B49" w:rsidR="00B26F9B" w:rsidDel="005E481C" w:rsidRDefault="00B26F9B">
          <w:pPr>
            <w:pStyle w:val="TOC2"/>
            <w:rPr>
              <w:del w:id="161" w:author="Thomas Stockhammer (25/10/17)" w:date="2025-10-22T07:37:00Z" w16du:dateUtc="2025-10-22T05:37:00Z"/>
              <w:rFonts w:asciiTheme="minorHAnsi" w:eastAsiaTheme="minorEastAsia" w:hAnsiTheme="minorHAnsi" w:cstheme="minorBidi"/>
              <w:noProof/>
              <w:kern w:val="2"/>
              <w14:ligatures w14:val="standardContextual"/>
            </w:rPr>
          </w:pPr>
          <w:del w:id="162" w:author="Thomas Stockhammer (25/10/17)" w:date="2025-10-22T07:37:00Z" w16du:dateUtc="2025-10-22T05:37:00Z">
            <w:r w:rsidRPr="005E481C" w:rsidDel="005E481C">
              <w:rPr>
                <w:rStyle w:val="Hyperlink"/>
                <w:noProof/>
              </w:rPr>
              <w:delText>5.4</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Continuous Call for Test Data</w:delText>
            </w:r>
            <w:r w:rsidDel="005E481C">
              <w:rPr>
                <w:noProof/>
                <w:webHidden/>
              </w:rPr>
              <w:tab/>
              <w:delText>20</w:delText>
            </w:r>
          </w:del>
        </w:p>
        <w:p w14:paraId="63D193A2" w14:textId="3BDD85BD" w:rsidR="00B26F9B" w:rsidDel="005E481C" w:rsidRDefault="00B26F9B">
          <w:pPr>
            <w:pStyle w:val="TOC2"/>
            <w:rPr>
              <w:del w:id="163" w:author="Thomas Stockhammer (25/10/17)" w:date="2025-10-22T07:37:00Z" w16du:dateUtc="2025-10-22T05:37:00Z"/>
              <w:rFonts w:asciiTheme="minorHAnsi" w:eastAsiaTheme="minorEastAsia" w:hAnsiTheme="minorHAnsi" w:cstheme="minorBidi"/>
              <w:noProof/>
              <w:kern w:val="2"/>
              <w14:ligatures w14:val="standardContextual"/>
            </w:rPr>
          </w:pPr>
          <w:del w:id="164" w:author="Thomas Stockhammer (25/10/17)" w:date="2025-10-22T07:37:00Z" w16du:dateUtc="2025-10-22T05:37:00Z">
            <w:r w:rsidRPr="005E481C" w:rsidDel="005E481C">
              <w:rPr>
                <w:rStyle w:val="Hyperlink"/>
                <w:noProof/>
              </w:rPr>
              <w:delText>5.5</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Timeline</w:delText>
            </w:r>
            <w:r w:rsidDel="005E481C">
              <w:rPr>
                <w:noProof/>
                <w:webHidden/>
              </w:rPr>
              <w:tab/>
              <w:delText>20</w:delText>
            </w:r>
          </w:del>
        </w:p>
        <w:p w14:paraId="7A199373" w14:textId="77F42D02" w:rsidR="00B26F9B" w:rsidDel="005E481C" w:rsidRDefault="00B26F9B">
          <w:pPr>
            <w:pStyle w:val="TOC2"/>
            <w:rPr>
              <w:del w:id="165" w:author="Thomas Stockhammer (25/10/17)" w:date="2025-10-22T07:37:00Z" w16du:dateUtc="2025-10-22T05:37:00Z"/>
              <w:rFonts w:asciiTheme="minorHAnsi" w:eastAsiaTheme="minorEastAsia" w:hAnsiTheme="minorHAnsi" w:cstheme="minorBidi"/>
              <w:noProof/>
              <w:kern w:val="2"/>
              <w14:ligatures w14:val="standardContextual"/>
            </w:rPr>
          </w:pPr>
          <w:del w:id="166" w:author="Thomas Stockhammer (25/10/17)" w:date="2025-10-22T07:37:00Z" w16du:dateUtc="2025-10-22T05:37:00Z">
            <w:r w:rsidRPr="005E481C" w:rsidDel="005E481C">
              <w:rPr>
                <w:rStyle w:val="Hyperlink"/>
                <w:noProof/>
              </w:rPr>
              <w:delText>5.6</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Available Test Assets</w:delText>
            </w:r>
            <w:r w:rsidDel="005E481C">
              <w:rPr>
                <w:noProof/>
                <w:webHidden/>
              </w:rPr>
              <w:tab/>
              <w:delText>20</w:delText>
            </w:r>
          </w:del>
        </w:p>
        <w:p w14:paraId="423AAEAB" w14:textId="406CA714" w:rsidR="00B26F9B" w:rsidDel="005E481C" w:rsidRDefault="00B26F9B">
          <w:pPr>
            <w:pStyle w:val="TOC1"/>
            <w:rPr>
              <w:del w:id="167" w:author="Thomas Stockhammer (25/10/17)" w:date="2025-10-22T07:37:00Z" w16du:dateUtc="2025-10-22T05:37:00Z"/>
              <w:rFonts w:asciiTheme="minorHAnsi" w:eastAsiaTheme="minorEastAsia" w:hAnsiTheme="minorHAnsi" w:cstheme="minorBidi"/>
              <w:noProof/>
              <w:kern w:val="2"/>
              <w14:ligatures w14:val="standardContextual"/>
            </w:rPr>
          </w:pPr>
          <w:del w:id="168" w:author="Thomas Stockhammer (25/10/17)" w:date="2025-10-22T07:37:00Z" w16du:dateUtc="2025-10-22T05:37:00Z">
            <w:r w:rsidRPr="005E481C" w:rsidDel="005E481C">
              <w:rPr>
                <w:rStyle w:val="Hyperlink"/>
                <w:noProof/>
              </w:rPr>
              <w:delText>6</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Roadmap</w:delText>
            </w:r>
            <w:r w:rsidDel="005E481C">
              <w:rPr>
                <w:noProof/>
                <w:webHidden/>
              </w:rPr>
              <w:tab/>
              <w:delText>20</w:delText>
            </w:r>
          </w:del>
        </w:p>
        <w:p w14:paraId="604BB4C1" w14:textId="5354793C" w:rsidR="00B26F9B" w:rsidDel="005E481C" w:rsidRDefault="00B26F9B">
          <w:pPr>
            <w:pStyle w:val="TOC2"/>
            <w:rPr>
              <w:del w:id="169" w:author="Thomas Stockhammer (25/10/17)" w:date="2025-10-22T07:37:00Z" w16du:dateUtc="2025-10-22T05:37:00Z"/>
              <w:rFonts w:asciiTheme="minorHAnsi" w:eastAsiaTheme="minorEastAsia" w:hAnsiTheme="minorHAnsi" w:cstheme="minorBidi"/>
              <w:noProof/>
              <w:kern w:val="2"/>
              <w14:ligatures w14:val="standardContextual"/>
            </w:rPr>
          </w:pPr>
          <w:del w:id="170" w:author="Thomas Stockhammer (25/10/17)" w:date="2025-10-22T07:37:00Z" w16du:dateUtc="2025-10-22T05:37:00Z">
            <w:r w:rsidRPr="005E481C" w:rsidDel="005E481C">
              <w:rPr>
                <w:rStyle w:val="Hyperlink"/>
                <w:noProof/>
              </w:rPr>
              <w:delText>6.1</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Introduction</w:delText>
            </w:r>
            <w:r w:rsidDel="005E481C">
              <w:rPr>
                <w:noProof/>
                <w:webHidden/>
              </w:rPr>
              <w:tab/>
              <w:delText>20</w:delText>
            </w:r>
          </w:del>
        </w:p>
        <w:p w14:paraId="536239C3" w14:textId="7CA6E802" w:rsidR="00B26F9B" w:rsidDel="005E481C" w:rsidRDefault="00B26F9B">
          <w:pPr>
            <w:pStyle w:val="TOC2"/>
            <w:rPr>
              <w:del w:id="171" w:author="Thomas Stockhammer (25/10/17)" w:date="2025-10-22T07:37:00Z" w16du:dateUtc="2025-10-22T05:37:00Z"/>
              <w:rFonts w:asciiTheme="minorHAnsi" w:eastAsiaTheme="minorEastAsia" w:hAnsiTheme="minorHAnsi" w:cstheme="minorBidi"/>
              <w:noProof/>
              <w:kern w:val="2"/>
              <w14:ligatures w14:val="standardContextual"/>
            </w:rPr>
          </w:pPr>
          <w:del w:id="172" w:author="Thomas Stockhammer (25/10/17)" w:date="2025-10-22T07:37:00Z" w16du:dateUtc="2025-10-22T05:37:00Z">
            <w:r w:rsidRPr="005E481C" w:rsidDel="005E481C">
              <w:rPr>
                <w:rStyle w:val="Hyperlink"/>
                <w:noProof/>
              </w:rPr>
              <w:delText>6.2</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Agreed Timeline</w:delText>
            </w:r>
            <w:r w:rsidDel="005E481C">
              <w:rPr>
                <w:noProof/>
                <w:webHidden/>
              </w:rPr>
              <w:tab/>
              <w:delText>20</w:delText>
            </w:r>
          </w:del>
        </w:p>
        <w:p w14:paraId="7A4ECC05" w14:textId="2FC32D4A" w:rsidR="00B26F9B" w:rsidDel="005E481C" w:rsidRDefault="00B26F9B">
          <w:pPr>
            <w:pStyle w:val="TOC2"/>
            <w:rPr>
              <w:del w:id="173" w:author="Thomas Stockhammer (25/10/17)" w:date="2025-10-22T07:37:00Z" w16du:dateUtc="2025-10-22T05:37:00Z"/>
              <w:rFonts w:asciiTheme="minorHAnsi" w:eastAsiaTheme="minorEastAsia" w:hAnsiTheme="minorHAnsi" w:cstheme="minorBidi"/>
              <w:noProof/>
              <w:kern w:val="2"/>
              <w14:ligatures w14:val="standardContextual"/>
            </w:rPr>
          </w:pPr>
          <w:del w:id="174" w:author="Thomas Stockhammer (25/10/17)" w:date="2025-10-22T07:37:00Z" w16du:dateUtc="2025-10-22T05:37:00Z">
            <w:r w:rsidRPr="005E481C" w:rsidDel="005E481C">
              <w:rPr>
                <w:rStyle w:val="Hyperlink"/>
                <w:noProof/>
              </w:rPr>
              <w:delText>6.3</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Relevant Documents</w:delText>
            </w:r>
            <w:r w:rsidDel="005E481C">
              <w:rPr>
                <w:noProof/>
                <w:webHidden/>
              </w:rPr>
              <w:tab/>
              <w:delText>21</w:delText>
            </w:r>
          </w:del>
        </w:p>
        <w:p w14:paraId="3BF5E862" w14:textId="3EDAAB2B" w:rsidR="00B26F9B" w:rsidDel="005E481C" w:rsidRDefault="00B26F9B">
          <w:pPr>
            <w:pStyle w:val="TOC2"/>
            <w:rPr>
              <w:del w:id="175" w:author="Thomas Stockhammer (25/10/17)" w:date="2025-10-22T07:37:00Z" w16du:dateUtc="2025-10-22T05:37:00Z"/>
              <w:rFonts w:asciiTheme="minorHAnsi" w:eastAsiaTheme="minorEastAsia" w:hAnsiTheme="minorHAnsi" w:cstheme="minorBidi"/>
              <w:noProof/>
              <w:kern w:val="2"/>
              <w14:ligatures w14:val="standardContextual"/>
            </w:rPr>
          </w:pPr>
          <w:del w:id="176" w:author="Thomas Stockhammer (25/10/17)" w:date="2025-10-22T07:37:00Z" w16du:dateUtc="2025-10-22T05:37:00Z">
            <w:r w:rsidRPr="005E481C" w:rsidDel="005E481C">
              <w:rPr>
                <w:rStyle w:val="Hyperlink"/>
                <w:rFonts w:eastAsia="SimSun"/>
                <w:bCs/>
                <w:noProof/>
                <w:lang w:eastAsia="zh-CN"/>
              </w:rPr>
              <w:delText>6.4</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Topic 1: New and features enhancements to Ed 2.</w:delText>
            </w:r>
            <w:r w:rsidDel="005E481C">
              <w:rPr>
                <w:noProof/>
                <w:webHidden/>
              </w:rPr>
              <w:tab/>
              <w:delText>21</w:delText>
            </w:r>
          </w:del>
        </w:p>
        <w:p w14:paraId="63E0C826" w14:textId="4A60CB45" w:rsidR="00B26F9B" w:rsidDel="005E481C" w:rsidRDefault="00B26F9B">
          <w:pPr>
            <w:pStyle w:val="TOC2"/>
            <w:rPr>
              <w:del w:id="177" w:author="Thomas Stockhammer (25/10/17)" w:date="2025-10-22T07:37:00Z" w16du:dateUtc="2025-10-22T05:37:00Z"/>
              <w:rFonts w:asciiTheme="minorHAnsi" w:eastAsiaTheme="minorEastAsia" w:hAnsiTheme="minorHAnsi" w:cstheme="minorBidi"/>
              <w:noProof/>
              <w:kern w:val="2"/>
              <w14:ligatures w14:val="standardContextual"/>
            </w:rPr>
          </w:pPr>
          <w:del w:id="178" w:author="Thomas Stockhammer (25/10/17)" w:date="2025-10-22T07:37:00Z" w16du:dateUtc="2025-10-22T05:37:00Z">
            <w:r w:rsidRPr="005E481C" w:rsidDel="005E481C">
              <w:rPr>
                <w:rStyle w:val="Hyperlink"/>
                <w:rFonts w:eastAsia="SimSun"/>
                <w:bCs/>
                <w:noProof/>
                <w:lang w:eastAsia="zh-CN"/>
              </w:rPr>
              <w:delText>6.5</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Topic 2: Support for scene understanding</w:delText>
            </w:r>
            <w:r w:rsidDel="005E481C">
              <w:rPr>
                <w:noProof/>
                <w:webHidden/>
              </w:rPr>
              <w:tab/>
              <w:delText>22</w:delText>
            </w:r>
          </w:del>
        </w:p>
        <w:p w14:paraId="416B3DC2" w14:textId="67B1C2D6" w:rsidR="00B26F9B" w:rsidDel="005E481C" w:rsidRDefault="00B26F9B">
          <w:pPr>
            <w:pStyle w:val="TOC2"/>
            <w:rPr>
              <w:del w:id="179" w:author="Thomas Stockhammer (25/10/17)" w:date="2025-10-22T07:37:00Z" w16du:dateUtc="2025-10-22T05:37:00Z"/>
              <w:rFonts w:asciiTheme="minorHAnsi" w:eastAsiaTheme="minorEastAsia" w:hAnsiTheme="minorHAnsi" w:cstheme="minorBidi"/>
              <w:noProof/>
              <w:kern w:val="2"/>
              <w14:ligatures w14:val="standardContextual"/>
            </w:rPr>
          </w:pPr>
          <w:del w:id="180" w:author="Thomas Stockhammer (25/10/17)" w:date="2025-10-22T07:37:00Z" w16du:dateUtc="2025-10-22T05:37:00Z">
            <w:r w:rsidRPr="005E481C" w:rsidDel="005E481C">
              <w:rPr>
                <w:rStyle w:val="Hyperlink"/>
                <w:noProof/>
              </w:rPr>
              <w:delText>6.6</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Topic 3: Immersive audio</w:delText>
            </w:r>
            <w:r w:rsidDel="005E481C">
              <w:rPr>
                <w:noProof/>
                <w:webHidden/>
              </w:rPr>
              <w:tab/>
              <w:delText>22</w:delText>
            </w:r>
          </w:del>
        </w:p>
        <w:p w14:paraId="4A2D2127" w14:textId="380660BC" w:rsidR="00B26F9B" w:rsidDel="005E481C" w:rsidRDefault="00B26F9B">
          <w:pPr>
            <w:pStyle w:val="TOC2"/>
            <w:rPr>
              <w:del w:id="181" w:author="Thomas Stockhammer (25/10/17)" w:date="2025-10-22T07:37:00Z" w16du:dateUtc="2025-10-22T05:37:00Z"/>
              <w:rFonts w:asciiTheme="minorHAnsi" w:eastAsiaTheme="minorEastAsia" w:hAnsiTheme="minorHAnsi" w:cstheme="minorBidi"/>
              <w:noProof/>
              <w:kern w:val="2"/>
              <w14:ligatures w14:val="standardContextual"/>
            </w:rPr>
          </w:pPr>
          <w:del w:id="182" w:author="Thomas Stockhammer (25/10/17)" w:date="2025-10-22T07:37:00Z" w16du:dateUtc="2025-10-22T05:37:00Z">
            <w:r w:rsidRPr="005E481C" w:rsidDel="005E481C">
              <w:rPr>
                <w:rStyle w:val="Hyperlink"/>
                <w:noProof/>
              </w:rPr>
              <w:delText>6.7</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Topic 4: V-DMC support</w:delText>
            </w:r>
            <w:r w:rsidDel="005E481C">
              <w:rPr>
                <w:noProof/>
                <w:webHidden/>
              </w:rPr>
              <w:tab/>
              <w:delText>22</w:delText>
            </w:r>
          </w:del>
        </w:p>
        <w:p w14:paraId="405DC1AA" w14:textId="71F90D47" w:rsidR="00B26F9B" w:rsidDel="005E481C" w:rsidRDefault="00B26F9B">
          <w:pPr>
            <w:pStyle w:val="TOC2"/>
            <w:rPr>
              <w:del w:id="183" w:author="Thomas Stockhammer (25/10/17)" w:date="2025-10-22T07:37:00Z" w16du:dateUtc="2025-10-22T05:37:00Z"/>
              <w:rFonts w:asciiTheme="minorHAnsi" w:eastAsiaTheme="minorEastAsia" w:hAnsiTheme="minorHAnsi" w:cstheme="minorBidi"/>
              <w:noProof/>
              <w:kern w:val="2"/>
              <w14:ligatures w14:val="standardContextual"/>
            </w:rPr>
          </w:pPr>
          <w:del w:id="184" w:author="Thomas Stockhammer (25/10/17)" w:date="2025-10-22T07:37:00Z" w16du:dateUtc="2025-10-22T05:37:00Z">
            <w:r w:rsidRPr="005E481C" w:rsidDel="005E481C">
              <w:rPr>
                <w:rStyle w:val="Hyperlink"/>
                <w:noProof/>
              </w:rPr>
              <w:delText>6.8</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Topic 5 Support for Haptics Phase 2</w:delText>
            </w:r>
            <w:r w:rsidDel="005E481C">
              <w:rPr>
                <w:noProof/>
                <w:webHidden/>
              </w:rPr>
              <w:tab/>
              <w:delText>22</w:delText>
            </w:r>
          </w:del>
        </w:p>
        <w:p w14:paraId="67DB7132" w14:textId="5AAE89C3" w:rsidR="00B26F9B" w:rsidDel="005E481C" w:rsidRDefault="00B26F9B">
          <w:pPr>
            <w:pStyle w:val="TOC2"/>
            <w:rPr>
              <w:del w:id="185" w:author="Thomas Stockhammer (25/10/17)" w:date="2025-10-22T07:37:00Z" w16du:dateUtc="2025-10-22T05:37:00Z"/>
              <w:rFonts w:asciiTheme="minorHAnsi" w:eastAsiaTheme="minorEastAsia" w:hAnsiTheme="minorHAnsi" w:cstheme="minorBidi"/>
              <w:noProof/>
              <w:kern w:val="2"/>
              <w14:ligatures w14:val="standardContextual"/>
            </w:rPr>
          </w:pPr>
          <w:del w:id="186" w:author="Thomas Stockhammer (25/10/17)" w:date="2025-10-22T07:37:00Z" w16du:dateUtc="2025-10-22T05:37:00Z">
            <w:r w:rsidRPr="005E481C" w:rsidDel="005E481C">
              <w:rPr>
                <w:rStyle w:val="Hyperlink"/>
                <w:noProof/>
              </w:rPr>
              <w:delText>6.9</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Topic 6: Multi-users support and avatar integration.</w:delText>
            </w:r>
            <w:r w:rsidDel="005E481C">
              <w:rPr>
                <w:noProof/>
                <w:webHidden/>
              </w:rPr>
              <w:tab/>
              <w:delText>23</w:delText>
            </w:r>
          </w:del>
        </w:p>
        <w:p w14:paraId="68926E38" w14:textId="6DED85ED" w:rsidR="00B26F9B" w:rsidDel="005E481C" w:rsidRDefault="00B26F9B">
          <w:pPr>
            <w:pStyle w:val="TOC1"/>
            <w:rPr>
              <w:del w:id="187" w:author="Thomas Stockhammer (25/10/17)" w:date="2025-10-22T07:37:00Z" w16du:dateUtc="2025-10-22T05:37:00Z"/>
              <w:rFonts w:asciiTheme="minorHAnsi" w:eastAsiaTheme="minorEastAsia" w:hAnsiTheme="minorHAnsi" w:cstheme="minorBidi"/>
              <w:noProof/>
              <w:kern w:val="2"/>
              <w14:ligatures w14:val="standardContextual"/>
            </w:rPr>
          </w:pPr>
          <w:del w:id="188" w:author="Thomas Stockhammer (25/10/17)" w:date="2025-10-22T07:37:00Z" w16du:dateUtc="2025-10-22T05:37:00Z">
            <w:r w:rsidRPr="005E481C" w:rsidDel="005E481C">
              <w:rPr>
                <w:rStyle w:val="Hyperlink"/>
                <w:noProof/>
              </w:rPr>
              <w:delText>7</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Contributions for Extensions</w:delText>
            </w:r>
            <w:r w:rsidDel="005E481C">
              <w:rPr>
                <w:noProof/>
                <w:webHidden/>
              </w:rPr>
              <w:tab/>
              <w:delText>24</w:delText>
            </w:r>
          </w:del>
        </w:p>
        <w:p w14:paraId="549B3921" w14:textId="6C3E0361" w:rsidR="00B26F9B" w:rsidDel="005E481C" w:rsidRDefault="00B26F9B">
          <w:pPr>
            <w:pStyle w:val="TOC2"/>
            <w:rPr>
              <w:del w:id="189" w:author="Thomas Stockhammer (25/10/17)" w:date="2025-10-22T07:37:00Z" w16du:dateUtc="2025-10-22T05:37:00Z"/>
              <w:rFonts w:asciiTheme="minorHAnsi" w:eastAsiaTheme="minorEastAsia" w:hAnsiTheme="minorHAnsi" w:cstheme="minorBidi"/>
              <w:noProof/>
              <w:kern w:val="2"/>
              <w14:ligatures w14:val="standardContextual"/>
            </w:rPr>
          </w:pPr>
          <w:del w:id="190" w:author="Thomas Stockhammer (25/10/17)" w:date="2025-10-22T07:37:00Z" w16du:dateUtc="2025-10-22T05:37:00Z">
            <w:r w:rsidRPr="005E481C" w:rsidDel="005E481C">
              <w:rPr>
                <w:rStyle w:val="Hyperlink"/>
                <w:noProof/>
              </w:rPr>
              <w:delText>7.1</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General</w:delText>
            </w:r>
            <w:r w:rsidDel="005E481C">
              <w:rPr>
                <w:noProof/>
                <w:webHidden/>
              </w:rPr>
              <w:tab/>
              <w:delText>24</w:delText>
            </w:r>
          </w:del>
        </w:p>
        <w:p w14:paraId="61EB7835" w14:textId="2FA236BE" w:rsidR="00B26F9B" w:rsidDel="005E481C" w:rsidRDefault="00B26F9B">
          <w:pPr>
            <w:pStyle w:val="TOC2"/>
            <w:rPr>
              <w:del w:id="191" w:author="Thomas Stockhammer (25/10/17)" w:date="2025-10-22T07:37:00Z" w16du:dateUtc="2025-10-22T05:37:00Z"/>
              <w:rFonts w:asciiTheme="minorHAnsi" w:eastAsiaTheme="minorEastAsia" w:hAnsiTheme="minorHAnsi" w:cstheme="minorBidi"/>
              <w:noProof/>
              <w:kern w:val="2"/>
              <w14:ligatures w14:val="standardContextual"/>
            </w:rPr>
          </w:pPr>
          <w:del w:id="192" w:author="Thomas Stockhammer (25/10/17)" w:date="2025-10-22T07:37:00Z" w16du:dateUtc="2025-10-22T05:37:00Z">
            <w:r w:rsidRPr="005E481C" w:rsidDel="005E481C">
              <w:rPr>
                <w:rStyle w:val="Hyperlink"/>
                <w:noProof/>
              </w:rPr>
              <w:delText>7.2</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Extension Principles</w:delText>
            </w:r>
            <w:r w:rsidDel="005E481C">
              <w:rPr>
                <w:noProof/>
                <w:webHidden/>
              </w:rPr>
              <w:tab/>
              <w:delText>25</w:delText>
            </w:r>
          </w:del>
        </w:p>
        <w:p w14:paraId="216F8590" w14:textId="5E20F215" w:rsidR="00B26F9B" w:rsidDel="005E481C" w:rsidRDefault="00B26F9B">
          <w:pPr>
            <w:pStyle w:val="TOC1"/>
            <w:rPr>
              <w:del w:id="193" w:author="Thomas Stockhammer (25/10/17)" w:date="2025-10-22T07:37:00Z" w16du:dateUtc="2025-10-22T05:37:00Z"/>
              <w:rFonts w:asciiTheme="minorHAnsi" w:eastAsiaTheme="minorEastAsia" w:hAnsiTheme="minorHAnsi" w:cstheme="minorBidi"/>
              <w:noProof/>
              <w:kern w:val="2"/>
              <w14:ligatures w14:val="standardContextual"/>
            </w:rPr>
          </w:pPr>
          <w:del w:id="194" w:author="Thomas Stockhammer (25/10/17)" w:date="2025-10-22T07:37:00Z" w16du:dateUtc="2025-10-22T05:37:00Z">
            <w:r w:rsidRPr="005E481C" w:rsidDel="005E481C">
              <w:rPr>
                <w:rStyle w:val="Hyperlink"/>
                <w:noProof/>
              </w:rPr>
              <w:delText>8</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Reference Software</w:delText>
            </w:r>
            <w:r w:rsidDel="005E481C">
              <w:rPr>
                <w:noProof/>
                <w:webHidden/>
              </w:rPr>
              <w:tab/>
              <w:delText>25</w:delText>
            </w:r>
          </w:del>
        </w:p>
        <w:p w14:paraId="4E63A5E6" w14:textId="554E60D8" w:rsidR="00B26F9B" w:rsidDel="005E481C" w:rsidRDefault="00B26F9B">
          <w:pPr>
            <w:pStyle w:val="TOC1"/>
            <w:rPr>
              <w:del w:id="195" w:author="Thomas Stockhammer (25/10/17)" w:date="2025-10-22T07:37:00Z" w16du:dateUtc="2025-10-22T05:37:00Z"/>
              <w:rFonts w:asciiTheme="minorHAnsi" w:eastAsiaTheme="minorEastAsia" w:hAnsiTheme="minorHAnsi" w:cstheme="minorBidi"/>
              <w:noProof/>
              <w:kern w:val="2"/>
              <w14:ligatures w14:val="standardContextual"/>
            </w:rPr>
          </w:pPr>
          <w:del w:id="196" w:author="Thomas Stockhammer (25/10/17)" w:date="2025-10-22T07:37:00Z" w16du:dateUtc="2025-10-22T05:37:00Z">
            <w:r w:rsidRPr="005E481C" w:rsidDel="005E481C">
              <w:rPr>
                <w:rStyle w:val="Hyperlink"/>
                <w:noProof/>
              </w:rPr>
              <w:delText>9</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Gitlab Management</w:delText>
            </w:r>
            <w:r w:rsidDel="005E481C">
              <w:rPr>
                <w:noProof/>
                <w:webHidden/>
              </w:rPr>
              <w:tab/>
              <w:delText>25</w:delText>
            </w:r>
          </w:del>
        </w:p>
        <w:p w14:paraId="5FE0586C" w14:textId="229414D6" w:rsidR="00B26F9B" w:rsidDel="005E481C" w:rsidRDefault="00B26F9B">
          <w:pPr>
            <w:pStyle w:val="TOC1"/>
            <w:rPr>
              <w:del w:id="197" w:author="Thomas Stockhammer (25/10/17)" w:date="2025-10-22T07:37:00Z" w16du:dateUtc="2025-10-22T05:37:00Z"/>
              <w:rFonts w:asciiTheme="minorHAnsi" w:eastAsiaTheme="minorEastAsia" w:hAnsiTheme="minorHAnsi" w:cstheme="minorBidi"/>
              <w:noProof/>
              <w:kern w:val="2"/>
              <w14:ligatures w14:val="standardContextual"/>
            </w:rPr>
          </w:pPr>
          <w:del w:id="198" w:author="Thomas Stockhammer (25/10/17)" w:date="2025-10-22T07:37:00Z" w16du:dateUtc="2025-10-22T05:37:00Z">
            <w:r w:rsidRPr="005E481C" w:rsidDel="005E481C">
              <w:rPr>
                <w:rStyle w:val="Hyperlink"/>
                <w:noProof/>
              </w:rPr>
              <w:delText>10</w:delText>
            </w:r>
            <w:r w:rsidDel="005E481C">
              <w:rPr>
                <w:rFonts w:asciiTheme="minorHAnsi" w:eastAsiaTheme="minorEastAsia" w:hAnsiTheme="minorHAnsi" w:cstheme="minorBidi"/>
                <w:noProof/>
                <w:kern w:val="2"/>
                <w14:ligatures w14:val="standardContextual"/>
              </w:rPr>
              <w:tab/>
            </w:r>
            <w:r w:rsidRPr="005E481C" w:rsidDel="005E481C">
              <w:rPr>
                <w:rStyle w:val="Hyperlink"/>
                <w:noProof/>
              </w:rPr>
              <w:delText>Coordinators for Efforts until MPEG#152</w:delText>
            </w:r>
            <w:r w:rsidDel="005E481C">
              <w:rPr>
                <w:noProof/>
                <w:webHidden/>
              </w:rPr>
              <w:tab/>
              <w:delText>26</w:delText>
            </w:r>
          </w:del>
        </w:p>
        <w:p w14:paraId="16E456A9" w14:textId="79987D3E"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pPr>
        <w:pStyle w:val="Heading1"/>
        <w:keepNext/>
        <w:widowControl/>
        <w:numPr>
          <w:ilvl w:val="0"/>
          <w:numId w:val="1"/>
        </w:numPr>
        <w:autoSpaceDE/>
        <w:autoSpaceDN/>
        <w:spacing w:before="240" w:after="60"/>
        <w:jc w:val="both"/>
      </w:pPr>
      <w:bookmarkStart w:id="199" w:name="_Toc212011066"/>
      <w:r>
        <w:t>Scope</w:t>
      </w:r>
      <w:bookmarkEnd w:id="199"/>
    </w:p>
    <w:p w14:paraId="7464D337" w14:textId="46DB47D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in order </w:t>
      </w:r>
      <w:r w:rsidRPr="00CE14E7">
        <w:rPr>
          <w:rFonts w:eastAsia="Times New Roman" w:cstheme="minorHAnsi"/>
          <w:lang w:val="en-GB" w:eastAsia="de-DE"/>
        </w:rPr>
        <w:t>to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MPEG</w:t>
      </w:r>
      <w:r w:rsidR="00B00728">
        <w:rPr>
          <w:rFonts w:eastAsia="Times New Roman" w:cstheme="minorHAnsi"/>
          <w:lang w:val="en-GB" w:eastAsia="de-DE"/>
        </w:rPr>
        <w:t>-I Scene Description</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435BE842" w:rsidR="00634ECB" w:rsidRDefault="00634ECB">
      <w:pPr>
        <w:pStyle w:val="Heading1"/>
        <w:keepNext/>
        <w:widowControl/>
        <w:numPr>
          <w:ilvl w:val="0"/>
          <w:numId w:val="1"/>
        </w:numPr>
        <w:autoSpaceDE/>
        <w:autoSpaceDN/>
        <w:spacing w:before="240" w:after="60"/>
        <w:jc w:val="both"/>
      </w:pPr>
      <w:bookmarkStart w:id="200" w:name="_Toc212011067"/>
      <w:r>
        <w:t>Time Plan</w:t>
      </w:r>
      <w:r w:rsidR="00B00728">
        <w:t>s and Projects</w:t>
      </w:r>
      <w:bookmarkEnd w:id="200"/>
    </w:p>
    <w:p w14:paraId="0B71FE2F" w14:textId="77777777" w:rsidR="00164E93" w:rsidRDefault="00164E93" w:rsidP="0073762B">
      <w:r>
        <w:t xml:space="preserve">ISO/IEC FDIS 23090-14:2023 Information technology — Coded representation of immersive media — Part 14: Scene Description for MPEG Media </w:t>
      </w:r>
      <w:r w:rsidRPr="00D032DD">
        <w:rPr>
          <w:highlight w:val="green"/>
        </w:rPr>
        <w:sym w:font="Wingdings" w:char="F0E8"/>
      </w:r>
      <w:r w:rsidRPr="00164E93">
        <w:rPr>
          <w:highlight w:val="green"/>
        </w:rPr>
        <w:t xml:space="preserve"> published</w:t>
      </w:r>
    </w:p>
    <w:p w14:paraId="2F310F0B" w14:textId="13A13770" w:rsidR="00164E93" w:rsidRPr="006604E0" w:rsidRDefault="00164E93" w:rsidP="0073762B">
      <w:pPr>
        <w:ind w:left="720"/>
        <w:rPr>
          <w:rStyle w:val="Hyperlink"/>
        </w:rPr>
      </w:pPr>
      <w:hyperlink r:id="rId19" w:history="1">
        <w:r w:rsidRPr="0025500D">
          <w:rPr>
            <w:rStyle w:val="Hyperlink"/>
          </w:rPr>
          <w:t>https://www.iso.org/standard/80900.html</w:t>
        </w:r>
      </w:hyperlink>
    </w:p>
    <w:p w14:paraId="081AD4CB" w14:textId="4C0D2731" w:rsidR="00164E93" w:rsidRPr="000A504F" w:rsidRDefault="00164E93" w:rsidP="0073762B">
      <w:pPr>
        <w:ind w:left="720"/>
        <w:rPr>
          <w:rStyle w:val="Hyperlink"/>
        </w:rPr>
      </w:pPr>
      <w:hyperlink r:id="rId20" w:history="1">
        <w:r w:rsidRPr="005107A1">
          <w:rPr>
            <w:rStyle w:val="Hyperlink"/>
          </w:rPr>
          <w:t>https://sd.iso.org/projects/project/80900/overview</w:t>
        </w:r>
      </w:hyperlink>
    </w:p>
    <w:p w14:paraId="08622147" w14:textId="77777777" w:rsidR="00164E93" w:rsidRDefault="00164E93" w:rsidP="0073762B">
      <w:pPr>
        <w:ind w:left="720"/>
      </w:pPr>
      <w:r w:rsidRPr="00164E93">
        <w:rPr>
          <w:rStyle w:val="Hyperlink"/>
          <w:highlight w:val="green"/>
        </w:rPr>
        <w:lastRenderedPageBreak/>
        <w:t>published</w:t>
      </w:r>
    </w:p>
    <w:p w14:paraId="37A356BE" w14:textId="77777777" w:rsidR="00164E93" w:rsidRDefault="00164E93" w:rsidP="0073762B">
      <w:r>
        <w:t xml:space="preserve">ISO/IEC 23090-24:2024 Information technology — Coded representation of immersive media — Part 24: </w:t>
      </w:r>
      <w:r w:rsidRPr="00A402B3">
        <w:t>Conformance and Reference Software for Scene Description for MPEG Media</w:t>
      </w:r>
      <w:r>
        <w:t xml:space="preserve"> </w:t>
      </w:r>
    </w:p>
    <w:p w14:paraId="10438879" w14:textId="77777777" w:rsidR="00164E93" w:rsidRDefault="00164E93" w:rsidP="0073762B">
      <w:pPr>
        <w:ind w:left="720"/>
      </w:pPr>
      <w:r>
        <w:t xml:space="preserve">Editors: </w:t>
      </w:r>
      <w:r w:rsidRPr="00A51E00">
        <w:t xml:space="preserve">Gurdeep Singh Bhullar </w:t>
      </w:r>
    </w:p>
    <w:p w14:paraId="09D74E72" w14:textId="73F1677E" w:rsidR="00164E93" w:rsidRDefault="00164E93" w:rsidP="0073762B">
      <w:pPr>
        <w:ind w:left="720"/>
      </w:pPr>
      <w:hyperlink r:id="rId21" w:history="1">
        <w:r w:rsidRPr="00F20720">
          <w:rPr>
            <w:rStyle w:val="Hyperlink"/>
          </w:rPr>
          <w:t>https://www.iso.org/standard/83696.html</w:t>
        </w:r>
      </w:hyperlink>
    </w:p>
    <w:p w14:paraId="23E91FA4" w14:textId="48AE4801" w:rsidR="00164E93" w:rsidRDefault="00164E93" w:rsidP="0073762B">
      <w:pPr>
        <w:ind w:left="720"/>
        <w:rPr>
          <w:rStyle w:val="Hyperlink"/>
        </w:rPr>
      </w:pPr>
      <w:hyperlink r:id="rId22" w:history="1">
        <w:r w:rsidRPr="003B1E89">
          <w:rPr>
            <w:rStyle w:val="Hyperlink"/>
          </w:rPr>
          <w:t>https://sd.iso.org/projects/project/83696/overview</w:t>
        </w:r>
      </w:hyperlink>
    </w:p>
    <w:p w14:paraId="416FA135" w14:textId="77777777" w:rsidR="00164E93" w:rsidRPr="00164E93" w:rsidRDefault="00164E93" w:rsidP="0073762B">
      <w:pPr>
        <w:ind w:left="720"/>
        <w:rPr>
          <w:highlight w:val="green"/>
        </w:rPr>
      </w:pPr>
      <w:r w:rsidRPr="00164E93">
        <w:rPr>
          <w:rStyle w:val="Hyperlink"/>
          <w:highlight w:val="green"/>
        </w:rPr>
        <w:t>published</w:t>
      </w:r>
    </w:p>
    <w:p w14:paraId="728844CB" w14:textId="77777777" w:rsidR="00164E93" w:rsidRDefault="00164E93" w:rsidP="0073762B">
      <w:r>
        <w:t>ISO/IEC DIS 23090-14:2023/AMD 1:2023 Information technology — Coded representation of immersive media — Part 14: Scene description — Amendment 1: Support for immersive media codecs in scene description</w:t>
      </w:r>
    </w:p>
    <w:p w14:paraId="70C41814" w14:textId="4E849ED1" w:rsidR="00164E93" w:rsidRDefault="00164E93" w:rsidP="0073762B">
      <w:pPr>
        <w:ind w:left="720"/>
      </w:pPr>
      <w:hyperlink r:id="rId23" w:history="1">
        <w:r w:rsidRPr="0025500D">
          <w:rPr>
            <w:rStyle w:val="Hyperlink"/>
          </w:rPr>
          <w:t>https://www.iso.org/standard/84769.html</w:t>
        </w:r>
      </w:hyperlink>
    </w:p>
    <w:p w14:paraId="2DDCACAE" w14:textId="78300B73" w:rsidR="00164E93" w:rsidRPr="000A504F" w:rsidRDefault="00164E93" w:rsidP="0073762B">
      <w:pPr>
        <w:ind w:left="720"/>
        <w:rPr>
          <w:rStyle w:val="Hyperlink"/>
        </w:rPr>
      </w:pPr>
      <w:hyperlink r:id="rId24" w:history="1">
        <w:r w:rsidRPr="003B1E89">
          <w:rPr>
            <w:rStyle w:val="Hyperlink"/>
          </w:rPr>
          <w:t>https://sd.iso.org/projects/project/84769/overview</w:t>
        </w:r>
      </w:hyperlink>
    </w:p>
    <w:p w14:paraId="05D95AF8" w14:textId="77777777" w:rsidR="00164E93" w:rsidRDefault="00164E93" w:rsidP="0073762B">
      <w:pPr>
        <w:ind w:left="720"/>
      </w:pPr>
      <w:r w:rsidRPr="00164E93">
        <w:rPr>
          <w:highlight w:val="green"/>
        </w:rPr>
        <w:t>published</w:t>
      </w:r>
    </w:p>
    <w:p w14:paraId="7E8381B4" w14:textId="79E5978B" w:rsidR="00164E93" w:rsidRPr="00C152BB" w:rsidDel="00037FD6" w:rsidRDefault="00164E93" w:rsidP="0073762B">
      <w:pPr>
        <w:rPr>
          <w:del w:id="201" w:author="Thomas Stockhammer (25/10/17)" w:date="2025-10-22T07:27:00Z" w16du:dateUtc="2025-10-22T05:27:00Z"/>
        </w:rPr>
      </w:pPr>
      <w:del w:id="202" w:author="Thomas Stockhammer (25/10/17)" w:date="2025-10-22T07:27:00Z" w16du:dateUtc="2025-10-22T05:27:00Z">
        <w:r w:rsidRPr="00C152BB" w:rsidDel="00037FD6">
          <w:delText>ISO/IEC DIS 23090-14/AMD 2 Information technology — Coded representation of immersive media — Part 14: Scene description — Amendment 2: Support for Haptics, Augmented Reality, Avatars, Interactivity, MPEG-I Audio and Lighting</w:delText>
        </w:r>
      </w:del>
    </w:p>
    <w:p w14:paraId="1613DDA4" w14:textId="51EBB6BB" w:rsidR="00164E93" w:rsidDel="00037FD6" w:rsidRDefault="00164E93" w:rsidP="0073762B">
      <w:pPr>
        <w:ind w:left="720"/>
        <w:rPr>
          <w:del w:id="203" w:author="Thomas Stockhammer (25/10/17)" w:date="2025-10-22T07:27:00Z" w16du:dateUtc="2025-10-22T05:27:00Z"/>
        </w:rPr>
      </w:pPr>
      <w:del w:id="204" w:author="Thomas Stockhammer (25/10/17)" w:date="2025-10-22T07:27:00Z" w16du:dateUtc="2025-10-22T05:27:00Z">
        <w:r w:rsidRPr="008B2397" w:rsidDel="00037FD6">
          <w:delText>https://www.iso.org/standard/8</w:delText>
        </w:r>
        <w:r w:rsidDel="00037FD6">
          <w:delText>6439</w:delText>
        </w:r>
        <w:r w:rsidRPr="008B2397" w:rsidDel="00037FD6">
          <w:delText>.html</w:delText>
        </w:r>
      </w:del>
    </w:p>
    <w:p w14:paraId="132A8AD0" w14:textId="4450DEEB" w:rsidR="00164E93" w:rsidDel="00037FD6" w:rsidRDefault="00164E93" w:rsidP="0073762B">
      <w:pPr>
        <w:ind w:left="720"/>
        <w:rPr>
          <w:del w:id="205" w:author="Thomas Stockhammer (25/10/17)" w:date="2025-10-22T07:27:00Z" w16du:dateUtc="2025-10-22T05:27:00Z"/>
        </w:rPr>
      </w:pPr>
      <w:del w:id="206" w:author="Thomas Stockhammer (25/10/17)" w:date="2025-10-22T07:27:00Z" w16du:dateUtc="2025-10-22T05:27:00Z">
        <w:r w:rsidDel="00037FD6">
          <w:fldChar w:fldCharType="begin"/>
        </w:r>
        <w:r w:rsidDel="00037FD6">
          <w:delInstrText>HYPERLINK "https://sd.iso.org/projects/project/86439/overview"</w:delInstrText>
        </w:r>
        <w:r w:rsidDel="00037FD6">
          <w:fldChar w:fldCharType="separate"/>
        </w:r>
        <w:r w:rsidRPr="00F20720" w:rsidDel="00037FD6">
          <w:rPr>
            <w:rStyle w:val="Hyperlink"/>
          </w:rPr>
          <w:delText>https://sd.iso.org/projects/project/86439/overview</w:delText>
        </w:r>
        <w:r w:rsidDel="00037FD6">
          <w:fldChar w:fldCharType="end"/>
        </w:r>
      </w:del>
    </w:p>
    <w:p w14:paraId="621C03CF" w14:textId="1869B94D" w:rsidR="00164E93" w:rsidDel="00037FD6" w:rsidRDefault="00164E93" w:rsidP="0073762B">
      <w:pPr>
        <w:ind w:left="720"/>
        <w:rPr>
          <w:del w:id="207" w:author="Thomas Stockhammer (25/10/17)" w:date="2025-10-22T07:27:00Z" w16du:dateUtc="2025-10-22T05:27:00Z"/>
        </w:rPr>
      </w:pPr>
      <w:del w:id="208" w:author="Thomas Stockhammer (25/10/17)" w:date="2025-10-22T07:27:00Z" w16du:dateUtc="2025-10-22T05:27:00Z">
        <w:r w:rsidRPr="00C152BB" w:rsidDel="00037FD6">
          <w:delText>Editors: Imed Bouazizi, Emmanuel Thomas, Patrice Hirtzlin</w:delText>
        </w:r>
      </w:del>
    </w:p>
    <w:p w14:paraId="67CB0984" w14:textId="4AC280C3" w:rsidR="00164E93" w:rsidRPr="00164E93" w:rsidDel="00037FD6" w:rsidRDefault="00164E93" w:rsidP="0073762B">
      <w:pPr>
        <w:ind w:left="720"/>
        <w:rPr>
          <w:del w:id="209" w:author="Thomas Stockhammer (25/10/17)" w:date="2025-10-22T07:27:00Z" w16du:dateUtc="2025-10-22T05:27:00Z"/>
          <w:highlight w:val="yellow"/>
        </w:rPr>
      </w:pPr>
      <w:del w:id="210" w:author="Thomas Stockhammer (25/10/17)" w:date="2025-10-22T07:27:00Z" w16du:dateUtc="2025-10-22T05:27:00Z">
        <w:r w:rsidRPr="00164E93" w:rsidDel="00037FD6">
          <w:rPr>
            <w:highlight w:val="yellow"/>
          </w:rPr>
          <w:delText>Project cancelled</w:delText>
        </w:r>
      </w:del>
    </w:p>
    <w:p w14:paraId="73390DAD" w14:textId="001A62AA" w:rsidR="00164E93" w:rsidRPr="00164E93" w:rsidDel="00037FD6" w:rsidRDefault="00164E93" w:rsidP="0073762B">
      <w:pPr>
        <w:rPr>
          <w:del w:id="211" w:author="Thomas Stockhammer (25/10/17)" w:date="2025-10-22T07:27:00Z" w16du:dateUtc="2025-10-22T05:27:00Z"/>
          <w:highlight w:val="yellow"/>
        </w:rPr>
      </w:pPr>
      <w:del w:id="212" w:author="Thomas Stockhammer (25/10/17)" w:date="2025-10-22T07:27:00Z" w16du:dateUtc="2025-10-22T05:27:00Z">
        <w:r w:rsidRPr="00165573" w:rsidDel="00037FD6">
          <w:rPr>
            <w:noProof/>
          </w:rPr>
          <w:drawing>
            <wp:inline distT="0" distB="0" distL="0" distR="0" wp14:anchorId="3DB74297" wp14:editId="5E27FAF6">
              <wp:extent cx="5727700" cy="1780540"/>
              <wp:effectExtent l="0" t="0" r="6350" b="0"/>
              <wp:docPr id="1972120472" name="Picture 9"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120472" name="Picture 9" descr="A screenshot of a computer&#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27700" cy="1780540"/>
                      </a:xfrm>
                      <a:prstGeom prst="rect">
                        <a:avLst/>
                      </a:prstGeom>
                      <a:noFill/>
                      <a:ln>
                        <a:noFill/>
                      </a:ln>
                    </pic:spPr>
                  </pic:pic>
                </a:graphicData>
              </a:graphic>
            </wp:inline>
          </w:drawing>
        </w:r>
      </w:del>
    </w:p>
    <w:p w14:paraId="2C461829" w14:textId="77777777" w:rsidR="00C25B2F" w:rsidRPr="00E761C6" w:rsidRDefault="00C25B2F" w:rsidP="00037FD6">
      <w:r w:rsidRPr="00E761C6">
        <w:t>ISO/IEC DIS 23090-14:2024 Information technology — Coded representation of immersive media — Part 14: Scene description</w:t>
      </w:r>
    </w:p>
    <w:p w14:paraId="18199D43" w14:textId="77777777" w:rsidR="00C25B2F" w:rsidRPr="00E761C6" w:rsidRDefault="00C25B2F" w:rsidP="00037FD6">
      <w:pPr>
        <w:pStyle w:val="ListParagraph"/>
        <w:widowControl/>
        <w:numPr>
          <w:ilvl w:val="1"/>
          <w:numId w:val="13"/>
        </w:numPr>
        <w:autoSpaceDE/>
        <w:autoSpaceDN/>
        <w:ind w:left="720"/>
      </w:pPr>
      <w:r w:rsidRPr="00E761C6">
        <w:t>Editors: Bouazizi Imed Dr, Hirtzlin Patrice M., Stockhammer Thomas Mr Dr.</w:t>
      </w:r>
    </w:p>
    <w:p w14:paraId="29B2C7F1" w14:textId="77777777" w:rsidR="00C25B2F" w:rsidRPr="00E761C6" w:rsidRDefault="00C25B2F" w:rsidP="00037FD6">
      <w:pPr>
        <w:pStyle w:val="ListParagraph"/>
        <w:widowControl/>
        <w:numPr>
          <w:ilvl w:val="1"/>
          <w:numId w:val="13"/>
        </w:numPr>
        <w:autoSpaceDE/>
        <w:autoSpaceDN/>
        <w:ind w:left="720"/>
      </w:pPr>
      <w:r w:rsidRPr="00E761C6">
        <w:t>https://www.iso.org/standard/90191.html</w:t>
      </w:r>
    </w:p>
    <w:p w14:paraId="4AAD2FA8" w14:textId="77777777" w:rsidR="00C25B2F" w:rsidRDefault="00C25B2F" w:rsidP="00037FD6">
      <w:pPr>
        <w:pStyle w:val="ListParagraph"/>
        <w:widowControl/>
        <w:numPr>
          <w:ilvl w:val="1"/>
          <w:numId w:val="13"/>
        </w:numPr>
        <w:autoSpaceDE/>
        <w:autoSpaceDN/>
        <w:ind w:left="720"/>
      </w:pPr>
      <w:hyperlink r:id="rId26" w:history="1">
        <w:r w:rsidRPr="00E761C6">
          <w:rPr>
            <w:rStyle w:val="Hyperlink"/>
          </w:rPr>
          <w:t>https://sd.iso.org/projects/project/90191/overview</w:t>
        </w:r>
      </w:hyperlink>
    </w:p>
    <w:p w14:paraId="710A2854" w14:textId="77777777" w:rsidR="00C25B2F" w:rsidRPr="008D74B6" w:rsidRDefault="00C25B2F" w:rsidP="00037FD6">
      <w:pPr>
        <w:pStyle w:val="ListParagraph"/>
        <w:widowControl/>
        <w:numPr>
          <w:ilvl w:val="1"/>
          <w:numId w:val="13"/>
        </w:numPr>
        <w:autoSpaceDE/>
        <w:autoSpaceDN/>
        <w:ind w:left="720"/>
        <w:rPr>
          <w:highlight w:val="yellow"/>
        </w:rPr>
      </w:pPr>
      <w:r w:rsidRPr="008D74B6">
        <w:rPr>
          <w:highlight w:val="yellow"/>
        </w:rPr>
        <w:t xml:space="preserve">Revised document submitted to ISO Editors, for details see input document </w:t>
      </w:r>
      <w:hyperlink r:id="rId27" w:history="1">
        <w:r w:rsidRPr="008D74B6">
          <w:rPr>
            <w:rStyle w:val="Hyperlink"/>
            <w:highlight w:val="yellow"/>
          </w:rPr>
          <w:t>m73715</w:t>
        </w:r>
      </w:hyperlink>
    </w:p>
    <w:p w14:paraId="2DBA18BA" w14:textId="77777777" w:rsidR="00C25B2F" w:rsidRDefault="00C25B2F" w:rsidP="00C25B2F">
      <w:pPr>
        <w:pStyle w:val="ListParagraph"/>
      </w:pPr>
      <w:r w:rsidRPr="00E91EA2">
        <w:rPr>
          <w:rFonts w:ascii="Aptos" w:eastAsia="Aptos" w:hAnsi="Aptos" w:cs="Aptos"/>
          <w:noProof/>
        </w:rPr>
        <w:drawing>
          <wp:inline distT="0" distB="0" distL="0" distR="0" wp14:anchorId="575354EF" wp14:editId="32EE4BF6">
            <wp:extent cx="5725160" cy="1678940"/>
            <wp:effectExtent l="0" t="0" r="0" b="0"/>
            <wp:docPr id="2"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creenshot of a computer&#10;&#10;AI-generated content may be incorrec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25160" cy="1678940"/>
                    </a:xfrm>
                    <a:prstGeom prst="rect">
                      <a:avLst/>
                    </a:prstGeom>
                    <a:noFill/>
                    <a:ln>
                      <a:noFill/>
                    </a:ln>
                  </pic:spPr>
                </pic:pic>
              </a:graphicData>
            </a:graphic>
          </wp:inline>
        </w:drawing>
      </w:r>
    </w:p>
    <w:p w14:paraId="6751C161" w14:textId="77777777" w:rsidR="00C25B2F" w:rsidRDefault="00C25B2F" w:rsidP="00C25B2F">
      <w:pPr>
        <w:pStyle w:val="ListParagraph"/>
        <w:widowControl/>
        <w:numPr>
          <w:ilvl w:val="0"/>
          <w:numId w:val="13"/>
        </w:numPr>
        <w:autoSpaceDE/>
        <w:autoSpaceDN/>
      </w:pPr>
      <w:r w:rsidRPr="00251957">
        <w:t>ISO/IEC DIS 23090-14/AWI Amd 1</w:t>
      </w:r>
      <w:r>
        <w:t xml:space="preserve">: </w:t>
      </w:r>
      <w:r w:rsidRPr="00251957">
        <w:t>Information technology — Coded representation of immersive media — Part 14: Scene description — Amendment 1: Support of MPEG-I audio, scene understanding and other extensions</w:t>
      </w:r>
    </w:p>
    <w:p w14:paraId="467481BA" w14:textId="77777777" w:rsidR="00C25B2F" w:rsidRDefault="00C25B2F" w:rsidP="00C25B2F">
      <w:pPr>
        <w:pStyle w:val="ListParagraph"/>
        <w:widowControl/>
        <w:numPr>
          <w:ilvl w:val="1"/>
          <w:numId w:val="13"/>
        </w:numPr>
        <w:autoSpaceDE/>
        <w:autoSpaceDN/>
      </w:pPr>
      <w:r>
        <w:t>Editors: Bouazizi Imed Dr, Lelievre Sylvain M.</w:t>
      </w:r>
    </w:p>
    <w:p w14:paraId="7EA18E17" w14:textId="77777777" w:rsidR="00C25B2F" w:rsidRDefault="00C25B2F" w:rsidP="00C25B2F">
      <w:pPr>
        <w:pStyle w:val="ListParagraph"/>
        <w:widowControl/>
        <w:numPr>
          <w:ilvl w:val="1"/>
          <w:numId w:val="13"/>
        </w:numPr>
        <w:autoSpaceDE/>
        <w:autoSpaceDN/>
      </w:pPr>
      <w:r w:rsidRPr="008B2397">
        <w:t>https://www.iso.org/standard/</w:t>
      </w:r>
      <w:r>
        <w:t>90213</w:t>
      </w:r>
      <w:r w:rsidRPr="008B2397">
        <w:t>.html</w:t>
      </w:r>
    </w:p>
    <w:p w14:paraId="16D4FA2D" w14:textId="77777777" w:rsidR="00C25B2F" w:rsidRDefault="00C25B2F" w:rsidP="00C25B2F">
      <w:pPr>
        <w:pStyle w:val="ListParagraph"/>
        <w:widowControl/>
        <w:numPr>
          <w:ilvl w:val="1"/>
          <w:numId w:val="13"/>
        </w:numPr>
        <w:autoSpaceDE/>
        <w:autoSpaceDN/>
      </w:pPr>
      <w:hyperlink r:id="rId29" w:history="1">
        <w:r w:rsidRPr="009F01AD">
          <w:rPr>
            <w:rStyle w:val="Hyperlink"/>
          </w:rPr>
          <w:t>https://sd.iso.org/projects/project/90213/overview</w:t>
        </w:r>
      </w:hyperlink>
    </w:p>
    <w:p w14:paraId="5BE83C1E" w14:textId="77777777" w:rsidR="00037FD6" w:rsidRPr="002E0DEA" w:rsidRDefault="00037FD6" w:rsidP="00037FD6">
      <w:pPr>
        <w:pStyle w:val="ListParagraph"/>
        <w:widowControl/>
        <w:numPr>
          <w:ilvl w:val="1"/>
          <w:numId w:val="13"/>
        </w:numPr>
        <w:autoSpaceDE/>
        <w:autoSpaceDN/>
        <w:rPr>
          <w:ins w:id="213" w:author="Thomas Stockhammer (25/10/17)" w:date="2025-10-22T07:28:00Z" w16du:dateUtc="2025-10-22T05:28:00Z"/>
        </w:rPr>
        <w:pPrChange w:id="214" w:author="Thomas Stockhammer (25/10/17)" w:date="2025-10-22T07:28:00Z" w16du:dateUtc="2025-10-22T05:28:00Z">
          <w:pPr>
            <w:pStyle w:val="ListParagraph"/>
            <w:widowControl/>
            <w:numPr>
              <w:ilvl w:val="1"/>
              <w:numId w:val="13"/>
            </w:numPr>
            <w:autoSpaceDE/>
            <w:autoSpaceDN/>
            <w:ind w:left="1440" w:hanging="360"/>
          </w:pPr>
        </w:pPrChange>
      </w:pPr>
      <w:ins w:id="215" w:author="Thomas Stockhammer (25/10/17)" w:date="2025-10-22T07:28:00Z" w16du:dateUtc="2025-10-22T05:28:00Z">
        <w:r w:rsidRPr="002E0DEA">
          <w:t xml:space="preserve">Revised document submitted to ISO Editors, for details see input document </w:t>
        </w:r>
        <w:r>
          <w:fldChar w:fldCharType="begin"/>
        </w:r>
        <w:r>
          <w:instrText>HYPERLINK "https://dms.mpeg.expert/doc_end_user/current_document.php?id=100316&amp;id_meeting=203"</w:instrText>
        </w:r>
        <w:r>
          <w:fldChar w:fldCharType="separate"/>
        </w:r>
        <w:r w:rsidRPr="002E0DEA">
          <w:rPr>
            <w:rStyle w:val="Hyperlink"/>
          </w:rPr>
          <w:t>m73715</w:t>
        </w:r>
        <w:r>
          <w:fldChar w:fldCharType="end"/>
        </w:r>
      </w:ins>
    </w:p>
    <w:p w14:paraId="77573CA3" w14:textId="77777777" w:rsidR="00037FD6" w:rsidRDefault="00037FD6" w:rsidP="00037FD6">
      <w:pPr>
        <w:pStyle w:val="ListParagraph"/>
        <w:widowControl/>
        <w:numPr>
          <w:ilvl w:val="1"/>
          <w:numId w:val="13"/>
        </w:numPr>
        <w:autoSpaceDE/>
        <w:autoSpaceDN/>
        <w:rPr>
          <w:ins w:id="216" w:author="Thomas Stockhammer (25/10/17)" w:date="2025-10-22T07:28:00Z" w16du:dateUtc="2025-10-22T05:28:00Z"/>
          <w:highlight w:val="yellow"/>
        </w:rPr>
        <w:pPrChange w:id="217" w:author="Thomas Stockhammer (25/10/17)" w:date="2025-10-22T07:28:00Z" w16du:dateUtc="2025-10-22T05:28:00Z">
          <w:pPr>
            <w:pStyle w:val="ListParagraph"/>
            <w:widowControl/>
            <w:numPr>
              <w:ilvl w:val="1"/>
              <w:numId w:val="13"/>
            </w:numPr>
            <w:autoSpaceDE/>
            <w:autoSpaceDN/>
            <w:ind w:left="1440" w:hanging="360"/>
          </w:pPr>
        </w:pPrChange>
      </w:pPr>
      <w:ins w:id="218" w:author="Thomas Stockhammer (25/10/17)" w:date="2025-10-22T07:28:00Z" w16du:dateUtc="2025-10-22T05:28:00Z">
        <w:r>
          <w:rPr>
            <w:highlight w:val="yellow"/>
          </w:rPr>
          <w:t>At MPEG#152, we received FDIS ballot - successful</w:t>
        </w:r>
      </w:ins>
    </w:p>
    <w:p w14:paraId="68BE2F13" w14:textId="77777777" w:rsidR="00037FD6" w:rsidRPr="008D74B6" w:rsidRDefault="00037FD6" w:rsidP="00037FD6">
      <w:pPr>
        <w:pStyle w:val="ListParagraph"/>
        <w:widowControl/>
        <w:numPr>
          <w:ilvl w:val="1"/>
          <w:numId w:val="13"/>
        </w:numPr>
        <w:autoSpaceDE/>
        <w:autoSpaceDN/>
        <w:rPr>
          <w:ins w:id="219" w:author="Thomas Stockhammer (25/10/17)" w:date="2025-10-22T07:28:00Z" w16du:dateUtc="2025-10-22T05:28:00Z"/>
          <w:highlight w:val="yellow"/>
        </w:rPr>
        <w:pPrChange w:id="220" w:author="Thomas Stockhammer (25/10/17)" w:date="2025-10-22T07:28:00Z" w16du:dateUtc="2025-10-22T05:28:00Z">
          <w:pPr>
            <w:pStyle w:val="ListParagraph"/>
            <w:widowControl/>
            <w:numPr>
              <w:ilvl w:val="1"/>
              <w:numId w:val="13"/>
            </w:numPr>
            <w:autoSpaceDE/>
            <w:autoSpaceDN/>
            <w:ind w:left="1440" w:hanging="360"/>
          </w:pPr>
        </w:pPrChange>
      </w:pPr>
      <w:ins w:id="221" w:author="Thomas Stockhammer (25/10/17)" w:date="2025-10-22T07:28:00Z" w16du:dateUtc="2025-10-22T05:28:00Z">
        <w:r>
          <w:rPr>
            <w:highlight w:val="yellow"/>
          </w:rPr>
          <w:t>Some bugfixes are provided with ballot comments: Editors will work with ISO editor to bug fix</w:t>
        </w:r>
      </w:ins>
    </w:p>
    <w:p w14:paraId="038E4088" w14:textId="05AF9068" w:rsidR="00C25B2F" w:rsidRPr="00037FD6" w:rsidDel="00037FD6" w:rsidRDefault="00C25B2F" w:rsidP="00037FD6">
      <w:pPr>
        <w:rPr>
          <w:del w:id="222" w:author="Thomas Stockhammer (25/10/17)" w:date="2025-10-22T07:28:00Z" w16du:dateUtc="2025-10-22T05:28:00Z"/>
          <w:highlight w:val="yellow"/>
        </w:rPr>
        <w:pPrChange w:id="223" w:author="Thomas Stockhammer (25/10/17)" w:date="2025-10-22T07:28:00Z" w16du:dateUtc="2025-10-22T05:28:00Z">
          <w:pPr>
            <w:pStyle w:val="ListParagraph"/>
            <w:widowControl/>
            <w:numPr>
              <w:ilvl w:val="1"/>
              <w:numId w:val="13"/>
            </w:numPr>
            <w:autoSpaceDE/>
            <w:autoSpaceDN/>
            <w:ind w:left="1080" w:hanging="360"/>
          </w:pPr>
        </w:pPrChange>
      </w:pPr>
      <w:del w:id="224" w:author="Thomas Stockhammer (25/10/17)" w:date="2025-10-22T07:28:00Z" w16du:dateUtc="2025-10-22T05:28:00Z">
        <w:r w:rsidRPr="00037FD6" w:rsidDel="00037FD6">
          <w:rPr>
            <w:highlight w:val="yellow"/>
          </w:rPr>
          <w:lastRenderedPageBreak/>
          <w:delText>CDAM Ballot closed on April 2, 2025</w:delText>
        </w:r>
      </w:del>
    </w:p>
    <w:p w14:paraId="034E4D05" w14:textId="2B7AE93A" w:rsidR="00C25B2F" w:rsidDel="00037FD6" w:rsidRDefault="00C25B2F" w:rsidP="00037FD6">
      <w:pPr>
        <w:rPr>
          <w:del w:id="225" w:author="Thomas Stockhammer (25/10/17)" w:date="2025-10-22T07:28:00Z" w16du:dateUtc="2025-10-22T05:28:00Z"/>
          <w:highlight w:val="yellow"/>
        </w:rPr>
        <w:pPrChange w:id="226" w:author="Thomas Stockhammer (25/10/17)" w:date="2025-10-22T07:28:00Z" w16du:dateUtc="2025-10-22T05:28:00Z">
          <w:pPr>
            <w:pStyle w:val="ListParagraph"/>
            <w:widowControl/>
            <w:numPr>
              <w:ilvl w:val="1"/>
              <w:numId w:val="13"/>
            </w:numPr>
            <w:autoSpaceDE/>
            <w:autoSpaceDN/>
            <w:ind w:left="1080" w:hanging="360"/>
          </w:pPr>
        </w:pPrChange>
      </w:pPr>
      <w:del w:id="227" w:author="Thomas Stockhammer (25/10/17)" w:date="2025-10-22T07:28:00Z" w16du:dateUtc="2025-10-22T05:28:00Z">
        <w:r w:rsidDel="00037FD6">
          <w:rPr>
            <w:highlight w:val="yellow"/>
          </w:rPr>
          <w:delText>DIS registered</w:delText>
        </w:r>
      </w:del>
    </w:p>
    <w:p w14:paraId="0B450105" w14:textId="2552287E" w:rsidR="00C25B2F" w:rsidRPr="00251957" w:rsidDel="00037FD6" w:rsidRDefault="00C25B2F" w:rsidP="00037FD6">
      <w:pPr>
        <w:rPr>
          <w:del w:id="228" w:author="Thomas Stockhammer (25/10/17)" w:date="2025-10-22T07:28:00Z" w16du:dateUtc="2025-10-22T05:28:00Z"/>
          <w:highlight w:val="yellow"/>
        </w:rPr>
        <w:pPrChange w:id="229" w:author="Thomas Stockhammer (25/10/17)" w:date="2025-10-22T07:28:00Z" w16du:dateUtc="2025-10-22T05:28:00Z">
          <w:pPr>
            <w:pStyle w:val="ListParagraph"/>
            <w:widowControl/>
            <w:numPr>
              <w:ilvl w:val="1"/>
              <w:numId w:val="13"/>
            </w:numPr>
            <w:autoSpaceDE/>
            <w:autoSpaceDN/>
            <w:ind w:left="1080" w:hanging="360"/>
          </w:pPr>
        </w:pPrChange>
      </w:pPr>
      <w:del w:id="230" w:author="Thomas Stockhammer (25/10/17)" w:date="2025-10-22T07:28:00Z" w16du:dateUtc="2025-10-22T05:28:00Z">
        <w:r w:rsidDel="00037FD6">
          <w:rPr>
            <w:highlight w:val="yellow"/>
          </w:rPr>
          <w:delText>DIS produced at MPEG#151</w:delText>
        </w:r>
      </w:del>
    </w:p>
    <w:p w14:paraId="5027AD0B" w14:textId="717EAE32" w:rsidR="00164E93" w:rsidRPr="00164E93" w:rsidDel="00037FD6" w:rsidRDefault="00164E93" w:rsidP="00037FD6">
      <w:pPr>
        <w:rPr>
          <w:del w:id="231" w:author="Thomas Stockhammer (25/10/17)" w:date="2025-10-22T07:28:00Z" w16du:dateUtc="2025-10-22T05:28:00Z"/>
          <w:highlight w:val="yellow"/>
        </w:rPr>
        <w:pPrChange w:id="232" w:author="Thomas Stockhammer (25/10/17)" w:date="2025-10-22T07:28:00Z" w16du:dateUtc="2025-10-22T05:28:00Z">
          <w:pPr>
            <w:ind w:left="720"/>
          </w:pPr>
        </w:pPrChange>
      </w:pPr>
    </w:p>
    <w:p w14:paraId="1D264FFF" w14:textId="4953BA77" w:rsidR="00164E93" w:rsidRDefault="0073762B" w:rsidP="0073762B">
      <w:del w:id="233" w:author="Thomas Stockhammer (25/10/17)" w:date="2025-10-22T07:28:00Z" w16du:dateUtc="2025-10-22T05:28:00Z">
        <w:r w:rsidRPr="0073762B" w:rsidDel="00037FD6">
          <w:rPr>
            <w:noProof/>
          </w:rPr>
          <w:drawing>
            <wp:inline distT="0" distB="0" distL="0" distR="0" wp14:anchorId="77FA9E3E" wp14:editId="58AB82B2">
              <wp:extent cx="5727700" cy="1971040"/>
              <wp:effectExtent l="0" t="0" r="6350" b="0"/>
              <wp:docPr id="125480176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801762" name="Picture 1" descr="A screenshot of a computer&#10;&#10;AI-generated content may be incorrect."/>
                      <pic:cNvPicPr/>
                    </pic:nvPicPr>
                    <pic:blipFill>
                      <a:blip r:embed="rId30"/>
                      <a:stretch>
                        <a:fillRect/>
                      </a:stretch>
                    </pic:blipFill>
                    <pic:spPr>
                      <a:xfrm>
                        <a:off x="0" y="0"/>
                        <a:ext cx="5727700" cy="1971040"/>
                      </a:xfrm>
                      <a:prstGeom prst="rect">
                        <a:avLst/>
                      </a:prstGeom>
                    </pic:spPr>
                  </pic:pic>
                </a:graphicData>
              </a:graphic>
            </wp:inline>
          </w:drawing>
        </w:r>
      </w:del>
      <w:ins w:id="234" w:author="Thomas Stockhammer (25/10/17)" w:date="2025-10-22T07:28:00Z" w16du:dateUtc="2025-10-22T05:28:00Z">
        <w:r w:rsidR="00037FD6" w:rsidRPr="008B0EFE">
          <w:rPr>
            <w:noProof/>
          </w:rPr>
          <w:drawing>
            <wp:inline distT="0" distB="0" distL="0" distR="0" wp14:anchorId="2C25377B" wp14:editId="7EBBD142">
              <wp:extent cx="5727700" cy="2105366"/>
              <wp:effectExtent l="0" t="0" r="6350" b="9525"/>
              <wp:docPr id="1248858110" name="Picture 4"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858110" name="Picture 4" descr="A screenshot of a computer screen&#10;&#10;AI-generated content may be incorrec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27700" cy="2105366"/>
                      </a:xfrm>
                      <a:prstGeom prst="rect">
                        <a:avLst/>
                      </a:prstGeom>
                      <a:noFill/>
                      <a:ln>
                        <a:noFill/>
                      </a:ln>
                    </pic:spPr>
                  </pic:pic>
                </a:graphicData>
              </a:graphic>
            </wp:inline>
          </w:drawing>
        </w:r>
      </w:ins>
    </w:p>
    <w:p w14:paraId="2A7AC985" w14:textId="77777777" w:rsidR="00037FD6" w:rsidRDefault="00037FD6" w:rsidP="00037FD6">
      <w:pPr>
        <w:pStyle w:val="ListParagraph"/>
        <w:widowControl/>
        <w:numPr>
          <w:ilvl w:val="0"/>
          <w:numId w:val="13"/>
        </w:numPr>
        <w:autoSpaceDE/>
        <w:autoSpaceDN/>
        <w:ind w:left="720"/>
        <w:rPr>
          <w:ins w:id="235" w:author="Thomas Stockhammer (25/10/17)" w:date="2025-10-22T07:29:00Z" w16du:dateUtc="2025-10-22T05:29:00Z"/>
        </w:rPr>
      </w:pPr>
      <w:ins w:id="236" w:author="Thomas Stockhammer (25/10/17)" w:date="2025-10-22T07:29:00Z" w16du:dateUtc="2025-10-22T05:29:00Z">
        <w:r w:rsidRPr="00251957">
          <w:t>ISO/IEC DIS 23090-14/AWI Amd 1</w:t>
        </w:r>
        <w:r>
          <w:t xml:space="preserve">: </w:t>
        </w:r>
        <w:r w:rsidRPr="00251957">
          <w:t>Information technology — Coded representation of immersive media — Part 14: Scene description — Amendment 1: Support of MPEG-I audio, scene understanding and other extensions</w:t>
        </w:r>
      </w:ins>
    </w:p>
    <w:p w14:paraId="4391CCB5" w14:textId="77777777" w:rsidR="00037FD6" w:rsidRDefault="00037FD6" w:rsidP="00037FD6">
      <w:pPr>
        <w:pStyle w:val="ListParagraph"/>
        <w:widowControl/>
        <w:numPr>
          <w:ilvl w:val="1"/>
          <w:numId w:val="13"/>
        </w:numPr>
        <w:autoSpaceDE/>
        <w:autoSpaceDN/>
        <w:ind w:left="1440"/>
        <w:rPr>
          <w:ins w:id="237" w:author="Thomas Stockhammer (25/10/17)" w:date="2025-10-22T07:29:00Z" w16du:dateUtc="2025-10-22T05:29:00Z"/>
        </w:rPr>
      </w:pPr>
      <w:ins w:id="238" w:author="Thomas Stockhammer (25/10/17)" w:date="2025-10-22T07:29:00Z" w16du:dateUtc="2025-10-22T05:29:00Z">
        <w:r>
          <w:t>Editors: Bouazizi Imed Dr, Lelievre Sylvain M.</w:t>
        </w:r>
      </w:ins>
    </w:p>
    <w:p w14:paraId="4B6709FB" w14:textId="77777777" w:rsidR="00037FD6" w:rsidRDefault="00037FD6" w:rsidP="00037FD6">
      <w:pPr>
        <w:pStyle w:val="ListParagraph"/>
        <w:widowControl/>
        <w:numPr>
          <w:ilvl w:val="1"/>
          <w:numId w:val="13"/>
        </w:numPr>
        <w:autoSpaceDE/>
        <w:autoSpaceDN/>
        <w:ind w:left="1440"/>
        <w:rPr>
          <w:ins w:id="239" w:author="Thomas Stockhammer (25/10/17)" w:date="2025-10-22T07:29:00Z" w16du:dateUtc="2025-10-22T05:29:00Z"/>
        </w:rPr>
      </w:pPr>
      <w:ins w:id="240" w:author="Thomas Stockhammer (25/10/17)" w:date="2025-10-22T07:29:00Z" w16du:dateUtc="2025-10-22T05:29:00Z">
        <w:r w:rsidRPr="008B2397">
          <w:t>https://www.iso.org/standard/</w:t>
        </w:r>
        <w:r>
          <w:t>90213</w:t>
        </w:r>
        <w:r w:rsidRPr="008B2397">
          <w:t>.html</w:t>
        </w:r>
      </w:ins>
    </w:p>
    <w:p w14:paraId="4AF6ADF0" w14:textId="77777777" w:rsidR="00037FD6" w:rsidRDefault="00037FD6" w:rsidP="00037FD6">
      <w:pPr>
        <w:pStyle w:val="ListParagraph"/>
        <w:widowControl/>
        <w:numPr>
          <w:ilvl w:val="1"/>
          <w:numId w:val="13"/>
        </w:numPr>
        <w:autoSpaceDE/>
        <w:autoSpaceDN/>
        <w:ind w:left="1440"/>
        <w:rPr>
          <w:ins w:id="241" w:author="Thomas Stockhammer (25/10/17)" w:date="2025-10-22T07:29:00Z" w16du:dateUtc="2025-10-22T05:29:00Z"/>
        </w:rPr>
      </w:pPr>
      <w:ins w:id="242" w:author="Thomas Stockhammer (25/10/17)" w:date="2025-10-22T07:29:00Z" w16du:dateUtc="2025-10-22T05:29:00Z">
        <w:r>
          <w:fldChar w:fldCharType="begin"/>
        </w:r>
        <w:r>
          <w:instrText>HYPERLINK "https://sd.iso.org/projects/project/90213/overview"</w:instrText>
        </w:r>
        <w:r>
          <w:fldChar w:fldCharType="separate"/>
        </w:r>
        <w:r w:rsidRPr="009F01AD">
          <w:rPr>
            <w:rStyle w:val="Hyperlink"/>
          </w:rPr>
          <w:t>https://sd.iso.org/projects/project/90213/overview</w:t>
        </w:r>
        <w:r>
          <w:fldChar w:fldCharType="end"/>
        </w:r>
      </w:ins>
    </w:p>
    <w:p w14:paraId="747B9C29" w14:textId="77777777" w:rsidR="00037FD6" w:rsidRDefault="00037FD6" w:rsidP="00037FD6">
      <w:pPr>
        <w:pStyle w:val="ListParagraph"/>
        <w:widowControl/>
        <w:numPr>
          <w:ilvl w:val="1"/>
          <w:numId w:val="13"/>
        </w:numPr>
        <w:autoSpaceDE/>
        <w:autoSpaceDN/>
        <w:ind w:left="1440"/>
        <w:rPr>
          <w:ins w:id="243" w:author="Thomas Stockhammer (25/10/17)" w:date="2025-10-22T07:29:00Z" w16du:dateUtc="2025-10-22T05:29:00Z"/>
          <w:highlight w:val="yellow"/>
        </w:rPr>
      </w:pPr>
      <w:ins w:id="244" w:author="Thomas Stockhammer (25/10/17)" w:date="2025-10-22T07:29:00Z" w16du:dateUtc="2025-10-22T05:29:00Z">
        <w:r>
          <w:rPr>
            <w:highlight w:val="yellow"/>
          </w:rPr>
          <w:t>DAM/DIS Ballot received during MPEG#152</w:t>
        </w:r>
      </w:ins>
    </w:p>
    <w:p w14:paraId="4522D824" w14:textId="42B4302C" w:rsidR="00037FD6" w:rsidRPr="007662F3" w:rsidRDefault="00037FD6" w:rsidP="00037FD6">
      <w:pPr>
        <w:pStyle w:val="ListParagraph"/>
        <w:widowControl/>
        <w:numPr>
          <w:ilvl w:val="1"/>
          <w:numId w:val="13"/>
        </w:numPr>
        <w:autoSpaceDE/>
        <w:autoSpaceDN/>
        <w:ind w:left="1440"/>
        <w:rPr>
          <w:ins w:id="245" w:author="Thomas Stockhammer (25/10/17)" w:date="2025-10-22T07:29:00Z" w16du:dateUtc="2025-10-22T05:29:00Z"/>
          <w:highlight w:val="yellow"/>
        </w:rPr>
      </w:pPr>
      <w:ins w:id="246" w:author="Thomas Stockhammer (25/10/17)" w:date="2025-10-22T07:29:00Z" w16du:dateUtc="2025-10-22T05:29:00Z">
        <w:r>
          <w:rPr>
            <w:highlight w:val="yellow"/>
          </w:rPr>
          <w:t xml:space="preserve">We will issue </w:t>
        </w:r>
        <w:r>
          <w:rPr>
            <w:highlight w:val="yellow"/>
          </w:rPr>
          <w:t xml:space="preserve">draft </w:t>
        </w:r>
        <w:r>
          <w:rPr>
            <w:highlight w:val="yellow"/>
          </w:rPr>
          <w:t>FDIS.</w:t>
        </w:r>
      </w:ins>
    </w:p>
    <w:p w14:paraId="64CAB1AC" w14:textId="77777777" w:rsidR="00037FD6" w:rsidRPr="00785098" w:rsidRDefault="00037FD6" w:rsidP="00037FD6">
      <w:pPr>
        <w:pStyle w:val="ListParagraph"/>
        <w:jc w:val="center"/>
        <w:rPr>
          <w:ins w:id="247" w:author="Thomas Stockhammer (25/10/17)" w:date="2025-10-22T07:29:00Z" w16du:dateUtc="2025-10-22T05:29:00Z"/>
          <w:b/>
          <w:bCs/>
        </w:rPr>
      </w:pPr>
      <w:ins w:id="248" w:author="Thomas Stockhammer (25/10/17)" w:date="2025-10-22T07:29:00Z" w16du:dateUtc="2025-10-22T05:29:00Z">
        <w:r w:rsidRPr="007662F3">
          <w:rPr>
            <w:b/>
            <w:noProof/>
          </w:rPr>
          <w:drawing>
            <wp:inline distT="0" distB="0" distL="0" distR="0" wp14:anchorId="52F44424" wp14:editId="7E0922B2">
              <wp:extent cx="5940425" cy="1846580"/>
              <wp:effectExtent l="0" t="0" r="3175" b="1270"/>
              <wp:docPr id="1942787162"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787162" name="Picture 3" descr="A screenshot of a computer&#10;&#10;AI-generated content may be incorrect."/>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0425" cy="1846580"/>
                      </a:xfrm>
                      <a:prstGeom prst="rect">
                        <a:avLst/>
                      </a:prstGeom>
                      <a:noFill/>
                      <a:ln>
                        <a:noFill/>
                      </a:ln>
                    </pic:spPr>
                  </pic:pic>
                </a:graphicData>
              </a:graphic>
            </wp:inline>
          </w:drawing>
        </w:r>
      </w:ins>
    </w:p>
    <w:p w14:paraId="4F0EF018" w14:textId="2B7FC61E" w:rsidR="00037FD6" w:rsidRPr="002E0DEA" w:rsidRDefault="00037FD6" w:rsidP="00037FD6">
      <w:pPr>
        <w:pStyle w:val="ListParagraph"/>
        <w:widowControl/>
        <w:numPr>
          <w:ilvl w:val="0"/>
          <w:numId w:val="13"/>
        </w:numPr>
        <w:autoSpaceDE/>
        <w:autoSpaceDN/>
        <w:ind w:left="720"/>
        <w:rPr>
          <w:ins w:id="249" w:author="Thomas Stockhammer (25/10/17)" w:date="2025-10-22T07:29:00Z" w16du:dateUtc="2025-10-22T05:29:00Z"/>
          <w:highlight w:val="yellow"/>
        </w:rPr>
      </w:pPr>
      <w:ins w:id="250" w:author="Thomas Stockhammer (25/10/17)" w:date="2025-10-22T07:29:00Z" w16du:dateUtc="2025-10-22T05:29:00Z">
        <w:r w:rsidRPr="002E0DEA">
          <w:rPr>
            <w:highlight w:val="yellow"/>
          </w:rPr>
          <w:t>Amd/2 Draft request</w:t>
        </w:r>
        <w:r>
          <w:rPr>
            <w:highlight w:val="yellow"/>
          </w:rPr>
          <w:t xml:space="preserve"> produced at MPEG#151</w:t>
        </w:r>
        <w:r>
          <w:rPr>
            <w:highlight w:val="yellow"/>
          </w:rPr>
          <w:t xml:space="preserve"> – not progress</w:t>
        </w:r>
      </w:ins>
      <w:ins w:id="251" w:author="Thomas Stockhammer (25/10/17)" w:date="2025-10-22T07:30:00Z" w16du:dateUtc="2025-10-22T05:30:00Z">
        <w:r>
          <w:rPr>
            <w:highlight w:val="yellow"/>
          </w:rPr>
          <w:t>ed MPEG#152</w:t>
        </w:r>
      </w:ins>
    </w:p>
    <w:p w14:paraId="0B1DB60B" w14:textId="77777777" w:rsidR="00037FD6" w:rsidRDefault="00037FD6" w:rsidP="00037FD6">
      <w:pPr>
        <w:pStyle w:val="ListParagraph"/>
        <w:widowControl/>
        <w:numPr>
          <w:ilvl w:val="0"/>
          <w:numId w:val="13"/>
        </w:numPr>
        <w:autoSpaceDE/>
        <w:autoSpaceDN/>
        <w:ind w:left="720"/>
        <w:rPr>
          <w:ins w:id="252" w:author="Thomas Stockhammer (25/10/17)" w:date="2025-10-22T07:29:00Z" w16du:dateUtc="2025-10-22T05:29:00Z"/>
        </w:rPr>
      </w:pPr>
      <w:ins w:id="253" w:author="Thomas Stockhammer (25/10/17)" w:date="2025-10-22T07:29:00Z" w16du:dateUtc="2025-10-22T05:29:00Z">
        <w:r>
          <w:t xml:space="preserve">ISO/IEC 23090-24 Information technology — Coded representation of immersive media — Part 24: </w:t>
        </w:r>
        <w:r w:rsidRPr="007E0EA9">
          <w:t>Conformance and reference software for scene description — Amendment 1: Conformance and reference software for scene description on haptics, augmented reality, avatars, interactivity and lighting</w:t>
        </w:r>
      </w:ins>
    </w:p>
    <w:p w14:paraId="0DDD7800" w14:textId="77777777" w:rsidR="00037FD6" w:rsidRDefault="00037FD6" w:rsidP="00037FD6">
      <w:pPr>
        <w:pStyle w:val="ListParagraph"/>
        <w:widowControl/>
        <w:numPr>
          <w:ilvl w:val="1"/>
          <w:numId w:val="13"/>
        </w:numPr>
        <w:autoSpaceDE/>
        <w:autoSpaceDN/>
        <w:ind w:left="1440"/>
        <w:rPr>
          <w:ins w:id="254" w:author="Thomas Stockhammer (25/10/17)" w:date="2025-10-22T07:29:00Z" w16du:dateUtc="2025-10-22T05:29:00Z"/>
        </w:rPr>
      </w:pPr>
      <w:ins w:id="255" w:author="Thomas Stockhammer (25/10/17)" w:date="2025-10-22T07:29:00Z" w16du:dateUtc="2025-10-22T05:29:00Z">
        <w:r>
          <w:t xml:space="preserve">Editors: Imed Bouazizi, </w:t>
        </w:r>
        <w:r w:rsidRPr="00A51E00">
          <w:t xml:space="preserve">Gurdeep Singh Bhullar </w:t>
        </w:r>
      </w:ins>
    </w:p>
    <w:p w14:paraId="04514DBA" w14:textId="77777777" w:rsidR="00037FD6" w:rsidRDefault="00037FD6" w:rsidP="00037FD6">
      <w:pPr>
        <w:pStyle w:val="ListParagraph"/>
        <w:widowControl/>
        <w:numPr>
          <w:ilvl w:val="1"/>
          <w:numId w:val="13"/>
        </w:numPr>
        <w:autoSpaceDE/>
        <w:autoSpaceDN/>
        <w:ind w:left="1440"/>
        <w:rPr>
          <w:ins w:id="256" w:author="Thomas Stockhammer (25/10/17)" w:date="2025-10-22T07:29:00Z" w16du:dateUtc="2025-10-22T05:29:00Z"/>
        </w:rPr>
      </w:pPr>
      <w:ins w:id="257" w:author="Thomas Stockhammer (25/10/17)" w:date="2025-10-22T07:29:00Z" w16du:dateUtc="2025-10-22T05:29:00Z">
        <w:r w:rsidRPr="00A51E00">
          <w:t>https://www.iso.org/standard/87584.html</w:t>
        </w:r>
      </w:ins>
    </w:p>
    <w:p w14:paraId="3E1F951D" w14:textId="77777777" w:rsidR="00037FD6" w:rsidRDefault="00037FD6" w:rsidP="00037FD6">
      <w:pPr>
        <w:pStyle w:val="ListParagraph"/>
        <w:widowControl/>
        <w:numPr>
          <w:ilvl w:val="1"/>
          <w:numId w:val="13"/>
        </w:numPr>
        <w:autoSpaceDE/>
        <w:autoSpaceDN/>
        <w:ind w:left="1440"/>
        <w:rPr>
          <w:ins w:id="258" w:author="Thomas Stockhammer (25/10/17)" w:date="2025-10-22T07:29:00Z" w16du:dateUtc="2025-10-22T05:29:00Z"/>
        </w:rPr>
      </w:pPr>
      <w:ins w:id="259" w:author="Thomas Stockhammer (25/10/17)" w:date="2025-10-22T07:29:00Z" w16du:dateUtc="2025-10-22T05:29:00Z">
        <w:r>
          <w:fldChar w:fldCharType="begin"/>
        </w:r>
        <w:r>
          <w:instrText>HYPERLINK "https://sd.iso.org/projects/project/87584/overview"</w:instrText>
        </w:r>
        <w:r>
          <w:fldChar w:fldCharType="separate"/>
        </w:r>
        <w:r w:rsidRPr="009E6F72">
          <w:rPr>
            <w:rStyle w:val="Hyperlink"/>
          </w:rPr>
          <w:t>https://sd.iso.org/projects/project/87584/overview</w:t>
        </w:r>
        <w:r>
          <w:fldChar w:fldCharType="end"/>
        </w:r>
      </w:ins>
    </w:p>
    <w:p w14:paraId="5CA84A62" w14:textId="77777777" w:rsidR="00037FD6" w:rsidRDefault="00037FD6" w:rsidP="00037FD6">
      <w:pPr>
        <w:pStyle w:val="ListParagraph"/>
        <w:widowControl/>
        <w:numPr>
          <w:ilvl w:val="1"/>
          <w:numId w:val="13"/>
        </w:numPr>
        <w:autoSpaceDE/>
        <w:autoSpaceDN/>
        <w:ind w:left="1440"/>
        <w:rPr>
          <w:ins w:id="260" w:author="Thomas Stockhammer (25/10/17)" w:date="2025-10-22T07:30:00Z" w16du:dateUtc="2025-10-22T05:30:00Z"/>
          <w:highlight w:val="yellow"/>
        </w:rPr>
      </w:pPr>
      <w:ins w:id="261" w:author="Thomas Stockhammer (25/10/17)" w:date="2025-10-22T07:29:00Z" w16du:dateUtc="2025-10-22T05:29:00Z">
        <w:r>
          <w:rPr>
            <w:highlight w:val="yellow"/>
          </w:rPr>
          <w:t>DIS produced at MPEG#151</w:t>
        </w:r>
      </w:ins>
    </w:p>
    <w:p w14:paraId="1E50483B" w14:textId="74CA47D2" w:rsidR="00037FD6" w:rsidRDefault="00037FD6" w:rsidP="00037FD6">
      <w:pPr>
        <w:pStyle w:val="ListParagraph"/>
        <w:widowControl/>
        <w:numPr>
          <w:ilvl w:val="1"/>
          <w:numId w:val="13"/>
        </w:numPr>
        <w:autoSpaceDE/>
        <w:autoSpaceDN/>
        <w:ind w:left="1440"/>
        <w:rPr>
          <w:ins w:id="262" w:author="Thomas Stockhammer (25/10/17)" w:date="2025-10-22T07:29:00Z" w16du:dateUtc="2025-10-22T05:29:00Z"/>
          <w:highlight w:val="yellow"/>
        </w:rPr>
      </w:pPr>
      <w:ins w:id="263" w:author="Thomas Stockhammer (25/10/17)" w:date="2025-10-22T07:30:00Z" w16du:dateUtc="2025-10-22T05:30:00Z">
        <w:r>
          <w:rPr>
            <w:highlight w:val="yellow"/>
          </w:rPr>
          <w:t>Potential improvements at MPEG#152</w:t>
        </w:r>
      </w:ins>
    </w:p>
    <w:p w14:paraId="3F3A6B11" w14:textId="77777777" w:rsidR="00037FD6" w:rsidRPr="00D30190" w:rsidRDefault="00037FD6" w:rsidP="00037FD6">
      <w:pPr>
        <w:pStyle w:val="ListParagraph"/>
        <w:widowControl/>
        <w:numPr>
          <w:ilvl w:val="1"/>
          <w:numId w:val="13"/>
        </w:numPr>
        <w:autoSpaceDE/>
        <w:autoSpaceDN/>
        <w:ind w:left="1440"/>
        <w:rPr>
          <w:ins w:id="264" w:author="Thomas Stockhammer (25/10/17)" w:date="2025-10-22T07:29:00Z" w16du:dateUtc="2025-10-22T05:29:00Z"/>
          <w:highlight w:val="yellow"/>
        </w:rPr>
      </w:pPr>
      <w:ins w:id="265" w:author="Thomas Stockhammer (25/10/17)" w:date="2025-10-22T07:29:00Z" w16du:dateUtc="2025-10-22T05:29:00Z">
        <w:r>
          <w:rPr>
            <w:highlight w:val="yellow"/>
          </w:rPr>
          <w:t>DIS registered, expect ballot comments for MPEG#153.</w:t>
        </w:r>
      </w:ins>
    </w:p>
    <w:p w14:paraId="3F2A405F" w14:textId="77777777" w:rsidR="00037FD6" w:rsidRPr="00251957" w:rsidRDefault="00037FD6" w:rsidP="00037FD6">
      <w:pPr>
        <w:pStyle w:val="ListParagraph"/>
        <w:rPr>
          <w:ins w:id="266" w:author="Thomas Stockhammer (25/10/17)" w:date="2025-10-22T07:29:00Z" w16du:dateUtc="2025-10-22T05:29:00Z"/>
          <w:b/>
          <w:bCs/>
        </w:rPr>
      </w:pPr>
      <w:ins w:id="267" w:author="Thomas Stockhammer (25/10/17)" w:date="2025-10-22T07:29:00Z" w16du:dateUtc="2025-10-22T05:29:00Z">
        <w:r w:rsidRPr="007662F3">
          <w:rPr>
            <w:b/>
            <w:noProof/>
          </w:rPr>
          <w:lastRenderedPageBreak/>
          <w:drawing>
            <wp:inline distT="0" distB="0" distL="0" distR="0" wp14:anchorId="5DBC481B" wp14:editId="134643B2">
              <wp:extent cx="5940425" cy="2694305"/>
              <wp:effectExtent l="0" t="0" r="3175" b="0"/>
              <wp:docPr id="1600640880"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640880" name="Picture 2" descr="A screenshot of a computer&#10;&#10;AI-generated content may be incorrect."/>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0425" cy="2694305"/>
                      </a:xfrm>
                      <a:prstGeom prst="rect">
                        <a:avLst/>
                      </a:prstGeom>
                      <a:noFill/>
                      <a:ln>
                        <a:noFill/>
                      </a:ln>
                    </pic:spPr>
                  </pic:pic>
                </a:graphicData>
              </a:graphic>
            </wp:inline>
          </w:drawing>
        </w:r>
      </w:ins>
    </w:p>
    <w:p w14:paraId="61D7AAAC" w14:textId="0AD8CA23" w:rsidR="00164E93" w:rsidRDefault="00164E93" w:rsidP="0073762B">
      <w:r>
        <w:t xml:space="preserve">ISO/IEC 23090-24 Information technology — Coded representation of immersive media — Part 24: </w:t>
      </w:r>
      <w:r w:rsidRPr="007E0EA9">
        <w:t>Conformance and reference software for scene description — Amendment 1: Conformance and reference software for scene description on haptics, augmented reality, avatars, interactivity and lighting</w:t>
      </w:r>
    </w:p>
    <w:p w14:paraId="29BB7BCD" w14:textId="77777777" w:rsidR="00164E93" w:rsidRDefault="00164E93" w:rsidP="0073762B">
      <w:pPr>
        <w:ind w:left="720"/>
      </w:pPr>
      <w:r>
        <w:t xml:space="preserve">Editors: Imed Bouazizi, </w:t>
      </w:r>
      <w:r w:rsidRPr="00A51E00">
        <w:t xml:space="preserve">Gurdeep Singh Bhullar </w:t>
      </w:r>
    </w:p>
    <w:p w14:paraId="18892FDB" w14:textId="77777777" w:rsidR="00164E93" w:rsidRDefault="00164E93" w:rsidP="0073762B">
      <w:pPr>
        <w:ind w:left="720"/>
      </w:pPr>
      <w:r w:rsidRPr="00A51E00">
        <w:t>https://www.iso.org/standard/87584.html</w:t>
      </w:r>
    </w:p>
    <w:p w14:paraId="61FDA9DE" w14:textId="4391B233" w:rsidR="00164E93" w:rsidRDefault="00164E93" w:rsidP="0073762B">
      <w:pPr>
        <w:ind w:left="720"/>
      </w:pPr>
      <w:hyperlink r:id="rId34" w:history="1">
        <w:r w:rsidRPr="009E6F72">
          <w:rPr>
            <w:rStyle w:val="Hyperlink"/>
          </w:rPr>
          <w:t>https://sd.iso.org/projects/project/87584/overview</w:t>
        </w:r>
      </w:hyperlink>
    </w:p>
    <w:p w14:paraId="10FB6C30" w14:textId="06F15380" w:rsidR="00D25D16" w:rsidRDefault="00C25B2F" w:rsidP="00037FD6">
      <w:pPr>
        <w:ind w:left="720"/>
      </w:pPr>
      <w:r>
        <w:rPr>
          <w:highlight w:val="yellow"/>
        </w:rPr>
        <w:t>DIS Issued from MPEG#151</w:t>
      </w:r>
    </w:p>
    <w:p w14:paraId="302ACE06" w14:textId="7BCA87E0" w:rsidR="00634ECB" w:rsidRDefault="00634ECB">
      <w:pPr>
        <w:pStyle w:val="Heading1"/>
        <w:keepNext/>
        <w:widowControl/>
        <w:numPr>
          <w:ilvl w:val="0"/>
          <w:numId w:val="1"/>
        </w:numPr>
        <w:autoSpaceDE/>
        <w:autoSpaceDN/>
        <w:spacing w:before="240" w:after="60"/>
        <w:jc w:val="both"/>
      </w:pPr>
      <w:bookmarkStart w:id="268" w:name="_Toc185248542"/>
      <w:bookmarkStart w:id="269" w:name="_Toc185248543"/>
      <w:bookmarkStart w:id="270" w:name="_Toc185248544"/>
      <w:bookmarkStart w:id="271" w:name="_Toc185248545"/>
      <w:bookmarkStart w:id="272" w:name="_Toc185248546"/>
      <w:bookmarkStart w:id="273" w:name="_Toc185248547"/>
      <w:bookmarkStart w:id="274" w:name="_Toc185248548"/>
      <w:bookmarkStart w:id="275" w:name="_Toc185248549"/>
      <w:bookmarkStart w:id="276" w:name="_Toc185248550"/>
      <w:bookmarkStart w:id="277" w:name="_Toc185248551"/>
      <w:bookmarkStart w:id="278" w:name="_Toc185248552"/>
      <w:bookmarkStart w:id="279" w:name="_Toc185248553"/>
      <w:bookmarkStart w:id="280" w:name="_Toc185248554"/>
      <w:bookmarkStart w:id="281" w:name="_Toc185248555"/>
      <w:bookmarkStart w:id="282" w:name="_Toc185248556"/>
      <w:bookmarkStart w:id="283" w:name="_Toc185248557"/>
      <w:bookmarkStart w:id="284" w:name="_Toc185248558"/>
      <w:bookmarkStart w:id="285" w:name="_Toc185248559"/>
      <w:bookmarkStart w:id="286" w:name="_Toc185248560"/>
      <w:bookmarkStart w:id="287" w:name="_Toc185248561"/>
      <w:bookmarkStart w:id="288" w:name="_Toc185248562"/>
      <w:bookmarkStart w:id="289" w:name="_Toc185248563"/>
      <w:bookmarkStart w:id="290" w:name="_Toc185248564"/>
      <w:bookmarkStart w:id="291" w:name="_Toc165311277"/>
      <w:bookmarkStart w:id="292" w:name="_Toc165311331"/>
      <w:bookmarkStart w:id="293" w:name="_Toc165311387"/>
      <w:bookmarkStart w:id="294" w:name="_Toc165311278"/>
      <w:bookmarkStart w:id="295" w:name="_Toc165311332"/>
      <w:bookmarkStart w:id="296" w:name="_Toc165311388"/>
      <w:bookmarkStart w:id="297" w:name="_Toc165311279"/>
      <w:bookmarkStart w:id="298" w:name="_Toc165311333"/>
      <w:bookmarkStart w:id="299" w:name="_Toc165311389"/>
      <w:bookmarkStart w:id="300" w:name="_Toc165311280"/>
      <w:bookmarkStart w:id="301" w:name="_Toc165311334"/>
      <w:bookmarkStart w:id="302" w:name="_Toc165311390"/>
      <w:bookmarkStart w:id="303" w:name="_Toc165311281"/>
      <w:bookmarkStart w:id="304" w:name="_Toc165311335"/>
      <w:bookmarkStart w:id="305" w:name="_Toc165311391"/>
      <w:bookmarkStart w:id="306" w:name="_Toc165311282"/>
      <w:bookmarkStart w:id="307" w:name="_Toc165311336"/>
      <w:bookmarkStart w:id="308" w:name="_Toc165311392"/>
      <w:bookmarkStart w:id="309" w:name="_Toc165311283"/>
      <w:bookmarkStart w:id="310" w:name="_Toc165311337"/>
      <w:bookmarkStart w:id="311" w:name="_Toc165311393"/>
      <w:bookmarkStart w:id="312" w:name="_Toc165311284"/>
      <w:bookmarkStart w:id="313" w:name="_Toc165311338"/>
      <w:bookmarkStart w:id="314" w:name="_Toc165311394"/>
      <w:bookmarkStart w:id="315" w:name="_Toc165311285"/>
      <w:bookmarkStart w:id="316" w:name="_Toc165311339"/>
      <w:bookmarkStart w:id="317" w:name="_Toc165311395"/>
      <w:bookmarkStart w:id="318" w:name="_Toc165311286"/>
      <w:bookmarkStart w:id="319" w:name="_Toc165311340"/>
      <w:bookmarkStart w:id="320" w:name="_Toc165311396"/>
      <w:bookmarkStart w:id="321" w:name="_Toc165311287"/>
      <w:bookmarkStart w:id="322" w:name="_Toc165311341"/>
      <w:bookmarkStart w:id="323" w:name="_Toc165311397"/>
      <w:bookmarkStart w:id="324" w:name="_Toc165311288"/>
      <w:bookmarkStart w:id="325" w:name="_Toc165311342"/>
      <w:bookmarkStart w:id="326" w:name="_Toc165311398"/>
      <w:bookmarkStart w:id="327" w:name="_Toc165311289"/>
      <w:bookmarkStart w:id="328" w:name="_Toc165311343"/>
      <w:bookmarkStart w:id="329" w:name="_Toc165311399"/>
      <w:bookmarkStart w:id="330" w:name="_Toc165311290"/>
      <w:bookmarkStart w:id="331" w:name="_Toc165311344"/>
      <w:bookmarkStart w:id="332" w:name="_Toc165311400"/>
      <w:bookmarkStart w:id="333" w:name="_Toc165311291"/>
      <w:bookmarkStart w:id="334" w:name="_Toc165311345"/>
      <w:bookmarkStart w:id="335" w:name="_Toc165311401"/>
      <w:bookmarkStart w:id="336" w:name="_Toc165311292"/>
      <w:bookmarkStart w:id="337" w:name="_Toc165311346"/>
      <w:bookmarkStart w:id="338" w:name="_Toc165311402"/>
      <w:bookmarkStart w:id="339" w:name="_Toc165311293"/>
      <w:bookmarkStart w:id="340" w:name="_Toc165311347"/>
      <w:bookmarkStart w:id="341" w:name="_Toc165311403"/>
      <w:bookmarkStart w:id="342" w:name="_Toc165311294"/>
      <w:bookmarkStart w:id="343" w:name="_Toc165311348"/>
      <w:bookmarkStart w:id="344" w:name="_Toc165311404"/>
      <w:bookmarkStart w:id="345" w:name="_Toc165311295"/>
      <w:bookmarkStart w:id="346" w:name="_Toc165311349"/>
      <w:bookmarkStart w:id="347" w:name="_Toc165311405"/>
      <w:bookmarkStart w:id="348" w:name="_Toc125348021"/>
      <w:bookmarkStart w:id="349" w:name="_Toc125348022"/>
      <w:bookmarkStart w:id="350" w:name="_Toc125348023"/>
      <w:bookmarkStart w:id="351" w:name="_Toc125348024"/>
      <w:bookmarkStart w:id="352" w:name="_Toc125348025"/>
      <w:bookmarkStart w:id="353" w:name="_Toc125348026"/>
      <w:bookmarkStart w:id="354" w:name="_Toc125348027"/>
      <w:bookmarkStart w:id="355" w:name="_Toc125348028"/>
      <w:bookmarkStart w:id="356" w:name="_Toc125348029"/>
      <w:bookmarkStart w:id="357" w:name="_Toc212011068"/>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t>Extending Khronos glTF2.0</w:t>
      </w:r>
      <w:bookmarkEnd w:id="357"/>
    </w:p>
    <w:p w14:paraId="752E860E" w14:textId="77777777" w:rsidR="00634ECB" w:rsidRPr="00EC3B8C" w:rsidRDefault="00634ECB">
      <w:pPr>
        <w:pStyle w:val="Heading2"/>
        <w:keepLines w:val="0"/>
        <w:widowControl/>
        <w:numPr>
          <w:ilvl w:val="1"/>
          <w:numId w:val="1"/>
        </w:numPr>
        <w:autoSpaceDE/>
        <w:autoSpaceDN/>
        <w:spacing w:before="240" w:after="60"/>
        <w:jc w:val="both"/>
      </w:pPr>
      <w:bookmarkStart w:id="358" w:name="_Toc212011069"/>
      <w:r w:rsidRPr="00EC3B8C">
        <w:t>General</w:t>
      </w:r>
      <w:bookmarkEnd w:id="358"/>
    </w:p>
    <w:p w14:paraId="14D9CB0A" w14:textId="677716AC"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35" w:history="1">
        <w:r w:rsidRPr="00A45DDD">
          <w:rPr>
            <w:rStyle w:val="Hyperlink"/>
            <w:rFonts w:cstheme="minorHAnsi"/>
          </w:rPr>
          <w:t>https://github.com/KhronosGroup/glTF/blob/master/specification/2.0/README.md</w:t>
        </w:r>
      </w:hyperlink>
    </w:p>
    <w:p w14:paraId="024EED2B" w14:textId="34B481FD"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According to the specification, glTF defines an extension mechanism that allows the base format to be extended with new capabilities. Any glTF object can have an optional extensions property. For details see</w:t>
      </w:r>
      <w:r>
        <w:rPr>
          <w:rFonts w:eastAsia="Times New Roman" w:cstheme="minorHAnsi"/>
          <w:lang w:val="en-GB" w:eastAsia="de-DE"/>
        </w:rPr>
        <w:t xml:space="preserve"> </w:t>
      </w:r>
      <w:hyperlink r:id="rId36" w:anchor="specifying-extensions" w:history="1">
        <w:r w:rsidRPr="00A45DDD">
          <w:rPr>
            <w:rStyle w:val="Hyperlink"/>
            <w:rFonts w:eastAsia="Times New Roman" w:cstheme="minorHAnsi"/>
            <w:lang w:val="en-GB" w:eastAsia="de-DE"/>
          </w:rPr>
          <w:t>https://github.com/KhronosGroup/glTF/blob/master/specification/2.0/README.md#specifying-extensions</w:t>
        </w:r>
      </w:hyperlink>
      <w:r>
        <w:rPr>
          <w:rFonts w:eastAsia="Times New Roman" w:cstheme="minorHAnsi"/>
          <w:lang w:val="en-GB" w:eastAsia="de-DE"/>
        </w:rPr>
        <w:t xml:space="preserve">. </w:t>
      </w:r>
      <w:r w:rsidRPr="00762BD2">
        <w:rPr>
          <w:rFonts w:cstheme="minorHAnsi"/>
          <w:color w:val="24292E"/>
          <w:shd w:val="clear" w:color="auto" w:fill="FFFFFF"/>
        </w:rPr>
        <w:t>For more information on glTF extensions, consult the </w:t>
      </w:r>
      <w:hyperlink r:id="rId37"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67329210"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glTF supports different ways on extending the specification as documented here: </w:t>
      </w:r>
      <w:hyperlink r:id="rId38"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7E34D594"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 xml:space="preserve">has </w:t>
      </w:r>
      <w:r w:rsidR="00224075">
        <w:rPr>
          <w:rFonts w:asciiTheme="minorHAnsi" w:eastAsia="Times New Roman" w:hAnsiTheme="minorHAnsi" w:cstheme="minorHAnsi"/>
          <w:lang w:val="en-GB" w:eastAsia="de-DE"/>
        </w:rPr>
        <w:t>been assigned</w:t>
      </w:r>
      <w:r w:rsidR="00224075" w:rsidRPr="00762BD2">
        <w:rPr>
          <w:rFonts w:asciiTheme="minorHAnsi" w:eastAsia="Times New Roman" w:hAnsiTheme="minorHAnsi" w:cstheme="minorHAnsi"/>
          <w:lang w:val="en-GB" w:eastAsia="de-DE"/>
        </w:rPr>
        <w:t xml:space="preserve"> </w:t>
      </w:r>
      <w:r w:rsidRPr="00762BD2">
        <w:rPr>
          <w:rFonts w:asciiTheme="minorHAnsi" w:eastAsia="Times New Roman" w:hAnsiTheme="minorHAnsi" w:cstheme="minorHAnsi"/>
          <w:lang w:val="en-GB" w:eastAsia="de-DE"/>
        </w:rPr>
        <w:t xml:space="preserve">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39" w:history="1">
        <w:r w:rsidRPr="00A45DDD">
          <w:rPr>
            <w:rStyle w:val="Hyperlink"/>
            <w:rFonts w:asciiTheme="minorHAnsi" w:eastAsia="Times New Roman" w:hAnsiTheme="minorHAnsi" w:cstheme="minorHAnsi"/>
            <w:lang w:val="en-GB" w:eastAsia="de-DE"/>
          </w:rPr>
          <w:t>https://github.com/KhronosGroup/glTF/blob/master/extensions/Prefixes.md</w:t>
        </w:r>
      </w:hyperlink>
      <w:r w:rsidRPr="00762BD2">
        <w:rPr>
          <w:rFonts w:asciiTheme="minorHAnsi" w:eastAsia="Times New Roman" w:hAnsiTheme="minorHAnsi" w:cstheme="minorHAnsi"/>
          <w:lang w:val="en-GB" w:eastAsia="de-DE"/>
        </w:rPr>
        <w:t xml:space="preserve">. Contact </w:t>
      </w:r>
      <w:r w:rsidRPr="00762BD2">
        <w:rPr>
          <w:rFonts w:asciiTheme="minorHAnsi" w:eastAsia="Times New Roman" w:hAnsiTheme="minorHAnsi" w:cstheme="minorHAnsi"/>
          <w:lang w:val="en-GB" w:eastAsia="de-DE"/>
        </w:rPr>
        <w:lastRenderedPageBreak/>
        <w:t xml:space="preserve">person is the </w:t>
      </w:r>
      <w:r>
        <w:rPr>
          <w:rFonts w:asciiTheme="minorHAnsi" w:eastAsia="Times New Roman" w:hAnsiTheme="minorHAnsi" w:cstheme="minorHAnsi"/>
          <w:lang w:val="en-GB" w:eastAsia="de-DE"/>
        </w:rPr>
        <w:t xml:space="preserve">MPEG </w:t>
      </w:r>
      <w:r w:rsidRPr="00762BD2">
        <w:rPr>
          <w:rFonts w:asciiTheme="minorHAnsi" w:eastAsia="Times New Roman" w:hAnsiTheme="minorHAnsi" w:cstheme="minorHAnsi"/>
          <w:lang w:val="en-GB" w:eastAsia="de-DE"/>
        </w:rPr>
        <w:t xml:space="preserve">convenor, the </w:t>
      </w:r>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chair 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r w:rsidR="00172393">
        <w:rPr>
          <w:rFonts w:asciiTheme="minorHAnsi" w:eastAsia="Times New Roman" w:hAnsiTheme="minorHAnsi" w:cstheme="minorHAnsi"/>
          <w:lang w:val="en-GB" w:eastAsia="de-DE"/>
        </w:rPr>
        <w:t xml:space="preserve"> An update request has been submitted here: </w:t>
      </w:r>
      <w:r w:rsidR="00172393" w:rsidRPr="00172393">
        <w:rPr>
          <w:rFonts w:asciiTheme="minorHAnsi" w:eastAsia="Times New Roman" w:hAnsiTheme="minorHAnsi" w:cstheme="minorHAnsi"/>
          <w:lang w:val="en-GB" w:eastAsia="de-DE"/>
        </w:rPr>
        <w:t>https://github.com/KhronosGroup/glTF/issues/2247</w:t>
      </w:r>
    </w:p>
    <w:p w14:paraId="09F85F10"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15A546B0" w:rsidR="00634ECB" w:rsidRDefault="006D75D3">
      <w:pPr>
        <w:pStyle w:val="Heading2"/>
        <w:keepLines w:val="0"/>
        <w:widowControl/>
        <w:numPr>
          <w:ilvl w:val="1"/>
          <w:numId w:val="1"/>
        </w:numPr>
        <w:autoSpaceDE/>
        <w:autoSpaceDN/>
        <w:spacing w:before="240" w:after="60"/>
        <w:jc w:val="both"/>
      </w:pPr>
      <w:bookmarkStart w:id="359" w:name="_Toc212011070"/>
      <w:r>
        <w:t xml:space="preserve">Template for </w:t>
      </w:r>
      <w:r w:rsidR="00634ECB" w:rsidRPr="00EC3B8C">
        <w:t>MPEG Extensions submitted to Khronos</w:t>
      </w:r>
      <w:bookmarkEnd w:id="359"/>
    </w:p>
    <w:p w14:paraId="41D6E464" w14:textId="5D76F927"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It is proposed 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follows </w:t>
      </w:r>
    </w:p>
    <w:p w14:paraId="6C04994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7645BCA4" w14:textId="77777777" w:rsidR="006D75D3" w:rsidRPr="006D75D3"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ISO/IEC SC29 WG3 (MPEG Systems) - Scene Description Breakout Group</w:t>
      </w:r>
    </w:p>
    <w:p w14:paraId="7851D64F" w14:textId="1C6DD879" w:rsidR="00634ECB" w:rsidRPr="005529B1"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Contacts</w:t>
      </w:r>
      <w:r>
        <w:rPr>
          <w:rFonts w:asciiTheme="minorHAnsi" w:eastAsia="Times New Roman" w:hAnsiTheme="minorHAnsi" w:cstheme="minorHAnsi"/>
          <w:lang w:val="en-GB" w:eastAsia="de-DE"/>
        </w:rPr>
        <w:t xml:space="preserve">: </w:t>
      </w:r>
      <w:r w:rsidRPr="005529B1">
        <w:rPr>
          <w:rFonts w:asciiTheme="minorHAnsi" w:eastAsia="Times New Roman" w:hAnsiTheme="minorHAnsi" w:cstheme="minorHAnsi"/>
          <w:lang w:val="en-GB" w:eastAsia="de-DE"/>
        </w:rPr>
        <w:t>Thomas Stockhammer (MPEG-I Scene Description BoG Chair, tsto@qti.qualcomm.com)</w:t>
      </w:r>
    </w:p>
    <w:p w14:paraId="769788A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046D74ED" w:rsidR="00634ECB"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762B53B4" w14:textId="30C2F01B" w:rsidR="006D75D3"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apple-system" w:hAnsi="-apple-system"/>
          <w:color w:val="24292F"/>
        </w:rPr>
        <w:t>Based on </w:t>
      </w:r>
      <w:hyperlink r:id="rId40" w:history="1">
        <w:r>
          <w:rPr>
            <w:rStyle w:val="Hyperlink"/>
            <w:rFonts w:ascii="-apple-system" w:hAnsi="-apple-system"/>
          </w:rPr>
          <w:t>ISO/IEC FDIS 23090-14</w:t>
        </w:r>
      </w:hyperlink>
    </w:p>
    <w:p w14:paraId="08486AE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Written against the glTF 2.0 spec</w:t>
      </w:r>
    </w:p>
    <w:p w14:paraId="3F3C2950"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3D16615D" w:rsidR="00634ECB"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Introduction</w:t>
      </w:r>
      <w:r w:rsidR="00634ECB">
        <w:rPr>
          <w:rFonts w:asciiTheme="minorHAnsi" w:eastAsia="Times New Roman" w:hAnsiTheme="minorHAnsi" w:cstheme="minorHAnsi"/>
          <w:lang w:val="en-GB" w:eastAsia="de-DE"/>
        </w:rPr>
        <w:t xml:space="preserve"> should be provided on the extension </w:t>
      </w:r>
    </w:p>
    <w:p w14:paraId="4B3DD5C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ISO/IEC 23090-14 where the extension is defined</w:t>
      </w:r>
    </w:p>
    <w:p w14:paraId="1E3FC0D1"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glTF Schema Updates</w:t>
      </w:r>
    </w:p>
    <w:p w14:paraId="0ED4C3E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Link to schema</w:t>
      </w:r>
    </w:p>
    <w:p w14:paraId="207C4A8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3288E0E3"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r w:rsidR="006D75D3">
        <w:rPr>
          <w:rFonts w:asciiTheme="minorHAnsi" w:eastAsia="Times New Roman" w:hAnsiTheme="minorHAnsi" w:cstheme="minorHAnsi"/>
          <w:lang w:val="en-GB" w:eastAsia="de-DE"/>
        </w:rPr>
        <w:t xml:space="preserve">: </w:t>
      </w:r>
      <w:hyperlink r:id="rId41" w:history="1">
        <w:r w:rsidR="006D75D3">
          <w:rPr>
            <w:rStyle w:val="Hyperlink"/>
            <w:rFonts w:ascii="-apple-system" w:hAnsi="-apple-system"/>
          </w:rPr>
          <w:t>ISO/IEC 23090-24</w:t>
        </w:r>
      </w:hyperlink>
    </w:p>
    <w:p w14:paraId="04531F3C"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7E055135" w14:textId="4BA01FDC" w:rsidR="006D75D3" w:rsidRPr="005529B1" w:rsidRDefault="006D75D3" w:rsidP="005529B1">
      <w:pPr>
        <w:numPr>
          <w:ilvl w:val="1"/>
          <w:numId w:val="3"/>
        </w:numPr>
        <w:shd w:val="clear" w:color="auto" w:fill="FFFFFF"/>
        <w:rPr>
          <w:rFonts w:cstheme="minorHAnsi"/>
          <w:color w:val="24292F"/>
          <w:sz w:val="22"/>
          <w:szCs w:val="22"/>
        </w:rPr>
      </w:pPr>
      <w:hyperlink r:id="rId42" w:history="1">
        <w:r w:rsidRPr="005529B1">
          <w:rPr>
            <w:rStyle w:val="Hyperlink"/>
            <w:rFonts w:cstheme="minorHAnsi"/>
            <w:sz w:val="22"/>
            <w:szCs w:val="22"/>
          </w:rPr>
          <w:t>ISO/IEC FDIS 23090-14</w:t>
        </w:r>
      </w:hyperlink>
      <w:r w:rsidRPr="005529B1">
        <w:rPr>
          <w:rFonts w:cstheme="minorHAnsi"/>
          <w:color w:val="24292F"/>
          <w:sz w:val="22"/>
          <w:szCs w:val="22"/>
        </w:rPr>
        <w:t xml:space="preserve">, Information technology </w:t>
      </w:r>
      <w:r w:rsidRPr="005529B1">
        <w:rPr>
          <w:rFonts w:cstheme="minorHAnsi" w:hint="eastAsia"/>
          <w:color w:val="24292F"/>
          <w:sz w:val="22"/>
          <w:szCs w:val="22"/>
        </w:rPr>
        <w:t>—</w:t>
      </w:r>
      <w:r w:rsidRPr="005529B1">
        <w:rPr>
          <w:rFonts w:cstheme="minorHAnsi"/>
          <w:color w:val="24292F"/>
          <w:sz w:val="22"/>
          <w:szCs w:val="22"/>
        </w:rPr>
        <w:t xml:space="preserve"> Coded representation of immersive media </w:t>
      </w:r>
      <w:r w:rsidRPr="005529B1">
        <w:rPr>
          <w:rFonts w:cstheme="minorHAnsi" w:hint="eastAsia"/>
          <w:color w:val="24292F"/>
          <w:sz w:val="22"/>
          <w:szCs w:val="22"/>
        </w:rPr>
        <w:t>—</w:t>
      </w:r>
      <w:r w:rsidRPr="005529B1">
        <w:rPr>
          <w:rFonts w:cstheme="minorHAnsi"/>
          <w:color w:val="24292F"/>
          <w:sz w:val="22"/>
          <w:szCs w:val="22"/>
        </w:rPr>
        <w:t xml:space="preserve"> Part 14: Scene Description</w:t>
      </w:r>
    </w:p>
    <w:p w14:paraId="2D09608E" w14:textId="01B51FE7" w:rsidR="006D75D3" w:rsidRDefault="006D75D3" w:rsidP="006D75D3">
      <w:pPr>
        <w:numPr>
          <w:ilvl w:val="1"/>
          <w:numId w:val="3"/>
        </w:numPr>
        <w:shd w:val="clear" w:color="auto" w:fill="FFFFFF"/>
        <w:rPr>
          <w:rFonts w:cstheme="minorHAnsi"/>
          <w:color w:val="24292F"/>
          <w:sz w:val="22"/>
          <w:szCs w:val="22"/>
        </w:rPr>
      </w:pPr>
      <w:hyperlink r:id="rId43" w:history="1">
        <w:r w:rsidRPr="005529B1">
          <w:rPr>
            <w:rStyle w:val="Hyperlink"/>
            <w:rFonts w:cstheme="minorHAnsi"/>
            <w:sz w:val="22"/>
            <w:szCs w:val="22"/>
          </w:rPr>
          <w:t>ISO/IEC WD 23090-24</w:t>
        </w:r>
      </w:hyperlink>
      <w:r w:rsidRPr="005529B1">
        <w:rPr>
          <w:rFonts w:cstheme="minorHAnsi"/>
          <w:color w:val="24292F"/>
          <w:sz w:val="22"/>
          <w:szCs w:val="22"/>
        </w:rPr>
        <w:t xml:space="preserve">, Information technology </w:t>
      </w:r>
      <w:r w:rsidRPr="005529B1">
        <w:rPr>
          <w:rFonts w:cstheme="minorHAnsi" w:hint="eastAsia"/>
          <w:color w:val="24292F"/>
          <w:sz w:val="22"/>
          <w:szCs w:val="22"/>
        </w:rPr>
        <w:t>—</w:t>
      </w:r>
      <w:r w:rsidRPr="005529B1">
        <w:rPr>
          <w:rFonts w:cstheme="minorHAnsi"/>
          <w:color w:val="24292F"/>
          <w:sz w:val="22"/>
          <w:szCs w:val="22"/>
        </w:rPr>
        <w:t xml:space="preserve"> Coded representation of immersive media </w:t>
      </w:r>
      <w:r w:rsidRPr="005529B1">
        <w:rPr>
          <w:rFonts w:cstheme="minorHAnsi" w:hint="eastAsia"/>
          <w:color w:val="24292F"/>
          <w:sz w:val="22"/>
          <w:szCs w:val="22"/>
        </w:rPr>
        <w:t>—</w:t>
      </w:r>
      <w:r w:rsidRPr="005529B1">
        <w:rPr>
          <w:rFonts w:cstheme="minorHAnsi"/>
          <w:color w:val="24292F"/>
          <w:sz w:val="22"/>
          <w:szCs w:val="22"/>
        </w:rPr>
        <w:t xml:space="preserve"> Part 24: Conformance and Reference Software for Scene Description for MPEG Media</w:t>
      </w:r>
    </w:p>
    <w:p w14:paraId="6B2340AC" w14:textId="308D6253" w:rsidR="000132CE" w:rsidRPr="005529B1" w:rsidRDefault="000132CE" w:rsidP="005529B1">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 xml:space="preserve">Comments may be submitted here: </w:t>
      </w:r>
      <w:hyperlink r:id="rId44" w:history="1">
        <w:r w:rsidRPr="005529B1">
          <w:rPr>
            <w:rFonts w:eastAsia="Times New Roman" w:cstheme="minorHAnsi"/>
            <w:lang w:eastAsia="de-DE"/>
          </w:rPr>
          <w:t>https://github.com/MPEGGroup/Scene-Description</w:t>
        </w:r>
      </w:hyperlink>
    </w:p>
    <w:p w14:paraId="0F95A565"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257C5036" w:rsidR="0058464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2D1DE955" w14:textId="09918817" w:rsidR="006D75D3" w:rsidRDefault="006D75D3" w:rsidP="006D75D3">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License:</w:t>
      </w:r>
    </w:p>
    <w:p w14:paraId="1170B2FD" w14:textId="77777777" w:rsidR="000132CE" w:rsidRPr="005529B1" w:rsidRDefault="000132CE" w:rsidP="005529B1">
      <w:pPr>
        <w:pStyle w:val="ListParagraph"/>
        <w:widowControl/>
        <w:numPr>
          <w:ilvl w:val="1"/>
          <w:numId w:val="3"/>
        </w:numPr>
        <w:autoSpaceDE/>
        <w:autoSpaceDN/>
        <w:contextualSpacing/>
        <w:textAlignment w:val="center"/>
        <w:rPr>
          <w:rFonts w:asciiTheme="minorHAnsi" w:hAnsiTheme="minorHAnsi" w:cstheme="minorHAnsi"/>
          <w:lang w:val="en-GB" w:eastAsia="de-DE"/>
        </w:rPr>
      </w:pPr>
      <w:r w:rsidRPr="005529B1">
        <w:rPr>
          <w:rFonts w:asciiTheme="minorHAnsi" w:eastAsia="Times New Roman" w:hAnsiTheme="minorHAnsi" w:cstheme="minorHAnsi"/>
          <w:lang w:val="en-GB" w:eastAsia="de-DE"/>
        </w:rPr>
        <w:t>Copyright (c), ISO/IEC</w:t>
      </w:r>
    </w:p>
    <w:p w14:paraId="6BB8E675" w14:textId="5C3890F6" w:rsidR="00634ECB" w:rsidRDefault="000132CE" w:rsidP="005529B1">
      <w:pPr>
        <w:pStyle w:val="ListParagraph"/>
        <w:widowControl/>
        <w:numPr>
          <w:ilvl w:val="1"/>
          <w:numId w:val="3"/>
        </w:numPr>
        <w:autoSpaceDE/>
        <w:autoSpaceDN/>
        <w:contextualSpacing/>
        <w:textAlignment w:val="center"/>
      </w:pPr>
      <w:r w:rsidRPr="005529B1">
        <w:rPr>
          <w:rFonts w:asciiTheme="minorHAnsi" w:eastAsia="Times New Roman" w:hAnsiTheme="minorHAnsi" w:cstheme="minorHAnsi"/>
          <w:lang w:val="en-GB" w:eastAsia="de-DE"/>
        </w:rPr>
        <w:t>The use of the "MPEG scene description extensions" is subject to the license as accessible here:</w:t>
      </w:r>
      <w:r w:rsidRPr="005529B1">
        <w:rPr>
          <w:rFonts w:asciiTheme="minorHAnsi" w:eastAsia="Times New Roman" w:hAnsiTheme="minorHAnsi" w:cstheme="minorHAnsi" w:hint="eastAsia"/>
          <w:lang w:val="en-GB" w:eastAsia="de-DE"/>
        </w:rPr>
        <w:t> </w:t>
      </w:r>
      <w:hyperlink r:id="rId45" w:history="1">
        <w:r w:rsidRPr="005529B1">
          <w:rPr>
            <w:rFonts w:asciiTheme="minorHAnsi" w:eastAsia="Times New Roman" w:hAnsiTheme="minorHAnsi" w:cstheme="minorHAnsi"/>
            <w:lang w:val="en-GB" w:eastAsia="de-DE"/>
          </w:rPr>
          <w:t>https://standards.iso.org/</w:t>
        </w:r>
      </w:hyperlink>
      <w:r w:rsidRPr="005529B1">
        <w:rPr>
          <w:rFonts w:asciiTheme="minorHAnsi" w:eastAsia="Times New Roman" w:hAnsiTheme="minorHAnsi" w:cstheme="minorHAnsi" w:hint="eastAsia"/>
          <w:lang w:val="en-GB" w:eastAsia="de-DE"/>
        </w:rPr>
        <w:t> </w:t>
      </w:r>
      <w:r w:rsidRPr="005529B1">
        <w:rPr>
          <w:rFonts w:asciiTheme="minorHAnsi" w:eastAsia="Times New Roman" w:hAnsiTheme="minorHAnsi" w:cstheme="minorHAnsi"/>
          <w:lang w:val="en-GB" w:eastAsia="de-DE"/>
        </w:rPr>
        <w:t>and is subject to the IPR policy as accessible here:</w:t>
      </w:r>
      <w:r w:rsidRPr="005529B1">
        <w:rPr>
          <w:rFonts w:asciiTheme="minorHAnsi" w:eastAsia="Times New Roman" w:hAnsiTheme="minorHAnsi" w:cstheme="minorHAnsi" w:hint="eastAsia"/>
          <w:lang w:val="en-GB" w:eastAsia="de-DE"/>
        </w:rPr>
        <w:t> </w:t>
      </w:r>
      <w:hyperlink r:id="rId46" w:history="1">
        <w:r w:rsidRPr="005529B1">
          <w:rPr>
            <w:rFonts w:asciiTheme="minorHAnsi" w:eastAsia="Times New Roman" w:hAnsiTheme="minorHAnsi" w:cstheme="minorHAnsi"/>
            <w:lang w:val="en-GB" w:eastAsia="de-DE"/>
          </w:rPr>
          <w:t>https://www.iso.org/iso-standards-and-patents.html</w:t>
        </w:r>
      </w:hyperlink>
      <w:r w:rsidRPr="005529B1">
        <w:rPr>
          <w:rFonts w:asciiTheme="minorHAnsi" w:eastAsia="Times New Roman" w:hAnsiTheme="minorHAnsi" w:cstheme="minorHAnsi"/>
          <w:lang w:val="en-GB" w:eastAsia="de-DE"/>
        </w:rPr>
        <w:t>.</w:t>
      </w:r>
    </w:p>
    <w:p w14:paraId="1559AF85" w14:textId="77777777" w:rsidR="005F4B08" w:rsidRDefault="005F4B08" w:rsidP="005F4B08">
      <w:pPr>
        <w:rPr>
          <w:lang w:val="en-GB"/>
        </w:rPr>
      </w:pPr>
    </w:p>
    <w:p w14:paraId="78700FD2" w14:textId="796BBDE3" w:rsidR="005F4B08" w:rsidRPr="005529B1" w:rsidRDefault="005F4B08" w:rsidP="005529B1">
      <w:pPr>
        <w:rPr>
          <w:lang w:val="en-GB"/>
        </w:rPr>
      </w:pPr>
      <w:r w:rsidRPr="005F4B08">
        <w:rPr>
          <w:lang w:val="en-GB"/>
        </w:rPr>
        <w:t xml:space="preserve">The extensions are also collected in the internal github here: </w:t>
      </w:r>
      <w:r w:rsidRPr="005F4B08">
        <w:rPr>
          <w:lang w:eastAsia="zh-CN"/>
        </w:rPr>
        <w:t xml:space="preserve">here </w:t>
      </w:r>
      <w:hyperlink r:id="rId47" w:history="1">
        <w:r w:rsidRPr="005F4B08">
          <w:rPr>
            <w:rStyle w:val="Hyperlink"/>
            <w:sz w:val="22"/>
            <w:szCs w:val="22"/>
            <w:lang w:eastAsia="zh-CN"/>
          </w:rPr>
          <w:t>http://mpegx.int-evry.fr/software/MPEG/Systems/SceneDescription/Specification/23090-14/-/tree/master/Extensions</w:t>
        </w:r>
      </w:hyperlink>
      <w:r w:rsidRPr="005F4B08">
        <w:rPr>
          <w:rStyle w:val="Hyperlink"/>
          <w:sz w:val="22"/>
          <w:szCs w:val="22"/>
          <w:lang w:eastAsia="zh-CN"/>
        </w:rPr>
        <w:t>.</w:t>
      </w:r>
    </w:p>
    <w:p w14:paraId="1FEA3982" w14:textId="12E864CF" w:rsidR="000132CE" w:rsidRDefault="000132CE" w:rsidP="000132CE">
      <w:pPr>
        <w:pStyle w:val="Heading2"/>
        <w:keepLines w:val="0"/>
        <w:widowControl/>
        <w:numPr>
          <w:ilvl w:val="1"/>
          <w:numId w:val="1"/>
        </w:numPr>
        <w:autoSpaceDE/>
        <w:autoSpaceDN/>
        <w:spacing w:before="240" w:after="60"/>
        <w:jc w:val="both"/>
      </w:pPr>
      <w:bookmarkStart w:id="360" w:name="_Toc212011071"/>
      <w:r>
        <w:lastRenderedPageBreak/>
        <w:t>Status Extension Submission for first Edition</w:t>
      </w:r>
      <w:bookmarkEnd w:id="360"/>
    </w:p>
    <w:p w14:paraId="53D6E4E3" w14:textId="77777777" w:rsidR="005529B1" w:rsidRDefault="005529B1" w:rsidP="005529B1">
      <w:pPr>
        <w:shd w:val="clear" w:color="auto" w:fill="FFFFFF"/>
        <w:spacing w:before="60" w:after="100" w:afterAutospacing="1"/>
        <w:rPr>
          <w:lang w:eastAsia="zh-CN"/>
        </w:rPr>
      </w:pPr>
      <w:r>
        <w:rPr>
          <w:lang w:eastAsia="zh-CN"/>
        </w:rPr>
        <w:t>The pull request was finally merged on Feb 28, 2023</w:t>
      </w:r>
    </w:p>
    <w:p w14:paraId="7617BA2B" w14:textId="5D7435D0" w:rsidR="005529B1" w:rsidRDefault="005529B1" w:rsidP="005529B1">
      <w:pPr>
        <w:shd w:val="clear" w:color="auto" w:fill="FFFFFF"/>
        <w:spacing w:before="60" w:after="100" w:afterAutospacing="1"/>
        <w:rPr>
          <w:lang w:eastAsia="zh-CN"/>
        </w:rPr>
      </w:pPr>
      <w:r w:rsidRPr="005529B1">
        <w:rPr>
          <w:rFonts w:ascii="-apple-system" w:hAnsi="-apple-system"/>
          <w:sz w:val="21"/>
          <w:szCs w:val="21"/>
          <w:shd w:val="clear" w:color="auto" w:fill="FFFFFF"/>
        </w:rPr>
        <w:t>Khronos adds MPEG-I Scene Description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As chairman of the MPEG-I Scene Description group, it is my great pleasure to announce a milestone that we achieved in course of the collaboration with </w:t>
      </w:r>
      <w:hyperlink r:id="rId48" w:history="1">
        <w:r w:rsidRPr="005529B1">
          <w:rPr>
            <w:rStyle w:val="Hyperlink"/>
            <w:rFonts w:ascii="-apple-system" w:hAnsi="-apple-system"/>
            <w:sz w:val="21"/>
            <w:szCs w:val="21"/>
            <w:shd w:val="clear" w:color="auto" w:fill="FFFFFF"/>
          </w:rPr>
          <w:t>The Khronos Group</w:t>
        </w:r>
      </w:hyperlink>
      <w:r w:rsidRPr="005529B1">
        <w:rPr>
          <w:rFonts w:ascii="-apple-system" w:hAnsi="-apple-system"/>
          <w:sz w:val="21"/>
          <w:szCs w:val="21"/>
          <w:shd w:val="clear" w:color="auto" w:fill="FFFFFF"/>
        </w:rPr>
        <w:t>, in particular the 3D Formats working group: Khronos adopts the MPEG-I Scene Description extensions as defined in ISO/IEC 23090-14 as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This work happened within a long-lasting collaboration and dedication of many individuals, in particular to mention </w:t>
      </w:r>
      <w:hyperlink r:id="rId49" w:history="1">
        <w:r w:rsidRPr="005529B1">
          <w:rPr>
            <w:rStyle w:val="Hyperlink"/>
            <w:rFonts w:ascii="-apple-system" w:hAnsi="-apple-system"/>
            <w:sz w:val="21"/>
            <w:szCs w:val="21"/>
            <w:shd w:val="clear" w:color="auto" w:fill="FFFFFF"/>
          </w:rPr>
          <w:t>Imed Bouazizi</w:t>
        </w:r>
      </w:hyperlink>
      <w:r w:rsidRPr="005529B1">
        <w:rPr>
          <w:rFonts w:ascii="-apple-system" w:hAnsi="-apple-system"/>
          <w:sz w:val="21"/>
          <w:szCs w:val="21"/>
          <w:shd w:val="clear" w:color="auto" w:fill="FFFFFF"/>
        </w:rPr>
        <w:t>, </w:t>
      </w:r>
      <w:hyperlink r:id="rId50" w:history="1">
        <w:r w:rsidRPr="005529B1">
          <w:rPr>
            <w:rStyle w:val="Hyperlink"/>
            <w:rFonts w:ascii="-apple-system" w:hAnsi="-apple-system"/>
            <w:sz w:val="21"/>
            <w:szCs w:val="21"/>
            <w:shd w:val="clear" w:color="auto" w:fill="FFFFFF"/>
          </w:rPr>
          <w:t>Lukasz Kondrad</w:t>
        </w:r>
      </w:hyperlink>
      <w:r w:rsidRPr="005529B1">
        <w:rPr>
          <w:rFonts w:ascii="-apple-system" w:hAnsi="-apple-system"/>
          <w:sz w:val="21"/>
          <w:szCs w:val="21"/>
          <w:shd w:val="clear" w:color="auto" w:fill="FFFFFF"/>
        </w:rPr>
        <w:t> </w:t>
      </w:r>
      <w:hyperlink r:id="rId51" w:history="1">
        <w:r w:rsidRPr="005529B1">
          <w:rPr>
            <w:rStyle w:val="Hyperlink"/>
            <w:rFonts w:ascii="-apple-system" w:hAnsi="-apple-system"/>
            <w:sz w:val="21"/>
            <w:szCs w:val="21"/>
            <w:shd w:val="clear" w:color="auto" w:fill="FFFFFF"/>
          </w:rPr>
          <w:t>Yago Sanchez de la Fuente</w:t>
        </w:r>
      </w:hyperlink>
      <w:r w:rsidRPr="005529B1">
        <w:rPr>
          <w:rFonts w:ascii="-apple-system" w:hAnsi="-apple-system"/>
          <w:sz w:val="21"/>
          <w:szCs w:val="21"/>
          <w:shd w:val="clear" w:color="auto" w:fill="FFFFFF"/>
        </w:rPr>
        <w:t> </w:t>
      </w:r>
      <w:hyperlink r:id="rId52" w:history="1">
        <w:r w:rsidRPr="005529B1">
          <w:rPr>
            <w:rStyle w:val="Hyperlink"/>
            <w:rFonts w:ascii="-apple-system" w:hAnsi="-apple-system"/>
            <w:sz w:val="21"/>
            <w:szCs w:val="21"/>
            <w:shd w:val="clear" w:color="auto" w:fill="FFFFFF"/>
          </w:rPr>
          <w:t>Ozgur Oyman</w:t>
        </w:r>
      </w:hyperlink>
      <w:r w:rsidRPr="005529B1">
        <w:rPr>
          <w:rFonts w:ascii="-apple-system" w:hAnsi="-apple-system"/>
          <w:sz w:val="21"/>
          <w:szCs w:val="21"/>
          <w:shd w:val="clear" w:color="auto" w:fill="FFFFFF"/>
        </w:rPr>
        <w:t> </w:t>
      </w:r>
      <w:hyperlink r:id="rId53" w:history="1">
        <w:r w:rsidRPr="005529B1">
          <w:rPr>
            <w:rStyle w:val="Hyperlink"/>
            <w:rFonts w:ascii="-apple-system" w:hAnsi="-apple-system"/>
            <w:sz w:val="21"/>
            <w:szCs w:val="21"/>
            <w:shd w:val="clear" w:color="auto" w:fill="FFFFFF"/>
          </w:rPr>
          <w:t>Mary-Luc Champel</w:t>
        </w:r>
      </w:hyperlink>
      <w:r w:rsidRPr="005529B1">
        <w:rPr>
          <w:rFonts w:ascii="-apple-system" w:hAnsi="-apple-system"/>
          <w:sz w:val="21"/>
          <w:szCs w:val="21"/>
          <w:shd w:val="clear" w:color="auto" w:fill="FFFFFF"/>
        </w:rPr>
        <w:t> Gurdeep Singh </w:t>
      </w:r>
      <w:hyperlink r:id="rId54" w:history="1">
        <w:r w:rsidRPr="005529B1">
          <w:rPr>
            <w:rStyle w:val="Hyperlink"/>
            <w:rFonts w:ascii="-apple-system" w:hAnsi="-apple-system"/>
            <w:sz w:val="21"/>
            <w:szCs w:val="21"/>
            <w:shd w:val="clear" w:color="auto" w:fill="FFFFFF"/>
          </w:rPr>
          <w:t>Gaëlle Martin-Cocher</w:t>
        </w:r>
      </w:hyperlink>
      <w:r w:rsidRPr="005529B1">
        <w:rPr>
          <w:rFonts w:ascii="-apple-system" w:hAnsi="-apple-system"/>
          <w:sz w:val="21"/>
          <w:szCs w:val="21"/>
          <w:shd w:val="clear" w:color="auto" w:fill="FFFFFF"/>
        </w:rPr>
        <w:t> </w:t>
      </w:r>
      <w:hyperlink r:id="rId55" w:history="1">
        <w:r w:rsidRPr="005529B1">
          <w:rPr>
            <w:rStyle w:val="Hyperlink"/>
            <w:rFonts w:ascii="-apple-system" w:hAnsi="-apple-system"/>
            <w:sz w:val="21"/>
            <w:szCs w:val="21"/>
            <w:shd w:val="clear" w:color="auto" w:fill="FFFFFF"/>
          </w:rPr>
          <w:t>Emmanuel Thomas</w:t>
        </w:r>
      </w:hyperlink>
      <w:r w:rsidRPr="005529B1">
        <w:rPr>
          <w:rFonts w:ascii="-apple-system" w:hAnsi="-apple-system"/>
          <w:sz w:val="21"/>
          <w:szCs w:val="21"/>
          <w:shd w:val="clear" w:color="auto" w:fill="FFFFFF"/>
        </w:rPr>
        <w:t> </w:t>
      </w:r>
      <w:hyperlink r:id="rId56" w:history="1">
        <w:r w:rsidRPr="005529B1">
          <w:rPr>
            <w:rStyle w:val="Hyperlink"/>
            <w:rFonts w:ascii="-apple-system" w:hAnsi="-apple-system"/>
            <w:sz w:val="21"/>
            <w:szCs w:val="21"/>
            <w:shd w:val="clear" w:color="auto" w:fill="FFFFFF"/>
          </w:rPr>
          <w:t>Neil Trevett</w:t>
        </w:r>
      </w:hyperlink>
      <w:r w:rsidRPr="005529B1">
        <w:rPr>
          <w:rFonts w:ascii="-apple-system" w:hAnsi="-apple-system"/>
          <w:sz w:val="21"/>
          <w:szCs w:val="21"/>
          <w:shd w:val="clear" w:color="auto" w:fill="FFFFFF"/>
        </w:rPr>
        <w:t> </w:t>
      </w:r>
      <w:hyperlink r:id="rId57" w:history="1">
        <w:r w:rsidRPr="005529B1">
          <w:rPr>
            <w:rStyle w:val="Hyperlink"/>
            <w:rFonts w:ascii="-apple-system" w:hAnsi="-apple-system"/>
            <w:sz w:val="21"/>
            <w:szCs w:val="21"/>
            <w:shd w:val="clear" w:color="auto" w:fill="FFFFFF"/>
          </w:rPr>
          <w:t>Youngkwon Lim</w:t>
        </w:r>
      </w:hyperlink>
      <w:r w:rsidRPr="005529B1">
        <w:rPr>
          <w:rFonts w:ascii="-apple-system" w:hAnsi="-apple-system"/>
          <w:sz w:val="21"/>
          <w:szCs w:val="21"/>
          <w:shd w:val="clear" w:color="auto" w:fill="FFFFFF"/>
        </w:rPr>
        <w:t> </w:t>
      </w:r>
      <w:hyperlink r:id="rId58" w:history="1">
        <w:r w:rsidRPr="005529B1">
          <w:rPr>
            <w:rStyle w:val="Hyperlink"/>
            <w:rFonts w:ascii="-apple-system" w:hAnsi="-apple-system"/>
            <w:sz w:val="21"/>
            <w:szCs w:val="21"/>
            <w:shd w:val="clear" w:color="auto" w:fill="FFFFFF"/>
          </w:rPr>
          <w:t>Alexey Medvedev</w:t>
        </w:r>
      </w:hyperlink>
      <w:r w:rsidRPr="005529B1">
        <w:rPr>
          <w:rFonts w:ascii="-apple-system" w:hAnsi="-apple-system"/>
          <w:sz w:val="21"/>
          <w:szCs w:val="21"/>
          <w:shd w:val="clear" w:color="auto" w:fill="FFFFFF"/>
        </w:rPr>
        <w:t> </w:t>
      </w:r>
      <w:hyperlink r:id="rId59" w:history="1">
        <w:r w:rsidRPr="005529B1">
          <w:rPr>
            <w:rStyle w:val="Hyperlink"/>
            <w:rFonts w:ascii="-apple-system" w:hAnsi="-apple-system"/>
            <w:sz w:val="21"/>
            <w:szCs w:val="21"/>
            <w:shd w:val="clear" w:color="auto" w:fill="FFFFFF"/>
          </w:rPr>
          <w:t>Alexey Knyazev</w:t>
        </w:r>
      </w:hyperlink>
      <w:r w:rsidRPr="005529B1">
        <w:rPr>
          <w:rFonts w:ascii="-apple-system" w:hAnsi="-apple-system"/>
          <w:sz w:val="21"/>
          <w:szCs w:val="21"/>
          <w:shd w:val="clear" w:color="auto" w:fill="FFFFFF"/>
        </w:rPr>
        <w:t> </w:t>
      </w:r>
      <w:hyperlink r:id="rId60" w:history="1">
        <w:r w:rsidRPr="005529B1">
          <w:rPr>
            <w:rStyle w:val="Hyperlink"/>
            <w:rFonts w:ascii="-apple-system" w:hAnsi="-apple-system"/>
            <w:sz w:val="21"/>
            <w:szCs w:val="21"/>
            <w:shd w:val="clear" w:color="auto" w:fill="FFFFFF"/>
          </w:rPr>
          <w:t>Leonardo Chiariglione</w:t>
        </w:r>
      </w:hyperlink>
      <w:r w:rsidRPr="005529B1">
        <w:rPr>
          <w:rFonts w:ascii="-apple-system" w:hAnsi="-apple-system"/>
          <w:sz w:val="21"/>
          <w:szCs w:val="21"/>
          <w:shd w:val="clear" w:color="auto" w:fill="FFFFFF"/>
        </w:rPr>
        <w:t>. The extensions are documented here: https://github.com/KhronosGroup/glTF/blob/main/extensions/README.md</w:t>
      </w:r>
      <w:r w:rsidRPr="005529B1">
        <w:rPr>
          <w:rFonts w:ascii="-apple-system" w:hAnsi="-apple-system"/>
          <w:sz w:val="21"/>
          <w:szCs w:val="21"/>
        </w:rPr>
        <w:t xml:space="preserve"> </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These efforts are the foundation work in the </w:t>
      </w:r>
      <w:hyperlink r:id="rId61" w:history="1">
        <w:r w:rsidRPr="005529B1">
          <w:rPr>
            <w:rStyle w:val="Hyperlink"/>
            <w:rFonts w:ascii="-apple-system" w:hAnsi="-apple-system"/>
            <w:sz w:val="21"/>
            <w:szCs w:val="21"/>
            <w:shd w:val="clear" w:color="auto" w:fill="FFFFFF"/>
          </w:rPr>
          <w:t>Metaverse Standards Forum</w:t>
        </w:r>
      </w:hyperlink>
      <w:r w:rsidRPr="005529B1">
        <w:rPr>
          <w:rFonts w:ascii="-apple-system" w:hAnsi="-apple-system"/>
          <w:sz w:val="21"/>
          <w:szCs w:val="21"/>
          <w:shd w:val="clear" w:color="auto" w:fill="FFFFFF"/>
        </w:rPr>
        <w:t> and </w:t>
      </w:r>
      <w:hyperlink r:id="rId62" w:history="1">
        <w:r w:rsidRPr="005529B1">
          <w:rPr>
            <w:rStyle w:val="Hyperlink"/>
            <w:rFonts w:ascii="-apple-system" w:hAnsi="-apple-system"/>
            <w:sz w:val="21"/>
            <w:szCs w:val="21"/>
            <w:shd w:val="clear" w:color="auto" w:fill="FFFFFF"/>
          </w:rPr>
          <w:t>3GPP</w:t>
        </w:r>
      </w:hyperlink>
      <w:r w:rsidRPr="005529B1">
        <w:rPr>
          <w:rFonts w:ascii="-apple-system" w:hAnsi="-apple-system"/>
          <w:sz w:val="21"/>
          <w:szCs w:val="21"/>
          <w:shd w:val="clear" w:color="auto" w:fill="FFFFFF"/>
        </w:rPr>
        <w:t xml:space="preserve">, and are only the starting point. More extensions to be expected. For details on the extensions and MPEG-I scene description, refer to our white paper </w:t>
      </w:r>
      <w:hyperlink r:id="rId63" w:history="1">
        <w:r w:rsidRPr="005529B1">
          <w:rPr>
            <w:rStyle w:val="Hyperlink"/>
            <w:rFonts w:ascii="-apple-system" w:hAnsi="-apple-system"/>
            <w:sz w:val="21"/>
            <w:szCs w:val="21"/>
            <w:shd w:val="clear" w:color="auto" w:fill="FFFFFF"/>
          </w:rPr>
          <w:t>here</w:t>
        </w:r>
      </w:hyperlink>
      <w:r w:rsidRPr="005529B1">
        <w:rPr>
          <w:rFonts w:ascii="-apple-system" w:hAnsi="-apple-system"/>
          <w:sz w:val="21"/>
          <w:szCs w:val="21"/>
          <w:shd w:val="clear" w:color="auto" w:fill="FFFFFF"/>
        </w:rPr>
        <w:t>.</w:t>
      </w:r>
      <w:r>
        <w:rPr>
          <w:lang w:eastAsia="zh-CN"/>
        </w:rPr>
        <w:t xml:space="preserve"> </w:t>
      </w:r>
    </w:p>
    <w:p w14:paraId="074DFE6F" w14:textId="77777777" w:rsidR="005529B1" w:rsidRDefault="005529B1" w:rsidP="005529B1">
      <w:pPr>
        <w:shd w:val="clear" w:color="auto" w:fill="FFFFFF"/>
        <w:spacing w:before="60" w:after="100" w:afterAutospacing="1"/>
        <w:rPr>
          <w:lang w:eastAsia="zh-CN"/>
        </w:rPr>
      </w:pPr>
      <w:r>
        <w:rPr>
          <w:noProof/>
        </w:rPr>
        <w:drawing>
          <wp:inline distT="0" distB="0" distL="0" distR="0" wp14:anchorId="79690202" wp14:editId="4C7F1098">
            <wp:extent cx="5727700" cy="3221990"/>
            <wp:effectExtent l="0" t="0" r="6350" b="0"/>
            <wp:docPr id="7" name="Picture 7"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xt"/>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727700" cy="3221990"/>
                    </a:xfrm>
                    <a:prstGeom prst="rect">
                      <a:avLst/>
                    </a:prstGeom>
                    <a:noFill/>
                    <a:ln>
                      <a:noFill/>
                    </a:ln>
                  </pic:spPr>
                </pic:pic>
              </a:graphicData>
            </a:graphic>
          </wp:inline>
        </w:drawing>
      </w:r>
    </w:p>
    <w:p w14:paraId="562690B6" w14:textId="3D63FEFB" w:rsidR="005529B1" w:rsidRDefault="005529B1" w:rsidP="005529B1">
      <w:pPr>
        <w:shd w:val="clear" w:color="auto" w:fill="FFFFFF"/>
        <w:spacing w:before="60" w:after="100" w:afterAutospacing="1"/>
        <w:rPr>
          <w:rStyle w:val="Hyperlink"/>
          <w:lang w:eastAsia="zh-CN"/>
        </w:rPr>
      </w:pPr>
      <w:r>
        <w:rPr>
          <w:lang w:eastAsia="zh-CN"/>
        </w:rPr>
        <w:t xml:space="preserve">In addition, the extensions are added to the main extension page: </w:t>
      </w:r>
      <w:hyperlink r:id="rId65" w:history="1">
        <w:r w:rsidRPr="003B1E89">
          <w:rPr>
            <w:rStyle w:val="Hyperlink"/>
            <w:lang w:eastAsia="zh-CN"/>
          </w:rPr>
          <w:t>https://github.com/haudiobe/glTF/blob/main/extensions/README.md</w:t>
        </w:r>
      </w:hyperlink>
    </w:p>
    <w:p w14:paraId="6604C71C" w14:textId="6CA4DA3E" w:rsidR="00916B34" w:rsidRDefault="00916B34" w:rsidP="00916B34">
      <w:pPr>
        <w:pStyle w:val="Heading2"/>
        <w:keepLines w:val="0"/>
        <w:widowControl/>
        <w:numPr>
          <w:ilvl w:val="1"/>
          <w:numId w:val="1"/>
        </w:numPr>
        <w:autoSpaceDE/>
        <w:autoSpaceDN/>
        <w:spacing w:before="240" w:after="60"/>
        <w:jc w:val="both"/>
      </w:pPr>
      <w:bookmarkStart w:id="361" w:name="_Toc212011072"/>
      <w:r>
        <w:t>Status Extension Submission for second Edition</w:t>
      </w:r>
      <w:bookmarkEnd w:id="361"/>
    </w:p>
    <w:p w14:paraId="54FF5C35" w14:textId="61A28856" w:rsidR="00C25B2F" w:rsidRPr="001C2470" w:rsidRDefault="00C25B2F" w:rsidP="00C25B2F">
      <w:pPr>
        <w:rPr>
          <w:lang w:val="nl-NL"/>
        </w:rPr>
      </w:pPr>
      <w:r>
        <w:rPr>
          <w:lang w:val="en-GB"/>
        </w:rPr>
        <w:t>D</w:t>
      </w:r>
      <w:r w:rsidRPr="001C2470">
        <w:rPr>
          <w:lang w:val="en-GB"/>
        </w:rPr>
        <w:t xml:space="preserve">uring </w:t>
      </w:r>
      <w:r>
        <w:rPr>
          <w:lang w:val="en-GB"/>
        </w:rPr>
        <w:t>MPEG#151</w:t>
      </w:r>
      <w:r w:rsidRPr="001C2470">
        <w:rPr>
          <w:lang w:val="en-GB"/>
        </w:rPr>
        <w:t xml:space="preserve"> we were able to submit three pull requests to Khronos</w:t>
      </w:r>
      <w:r w:rsidRPr="001C2470">
        <w:t xml:space="preserve">: </w:t>
      </w:r>
    </w:p>
    <w:p w14:paraId="638135BE" w14:textId="77777777" w:rsidR="00C25B2F" w:rsidRPr="001C2470" w:rsidRDefault="00C25B2F" w:rsidP="00C25B2F">
      <w:pPr>
        <w:numPr>
          <w:ilvl w:val="0"/>
          <w:numId w:val="38"/>
        </w:numPr>
        <w:rPr>
          <w:lang w:val="nl-NL"/>
        </w:rPr>
      </w:pPr>
      <w:hyperlink r:id="rId66" w:history="1">
        <w:r w:rsidRPr="001C2470">
          <w:rPr>
            <w:rStyle w:val="Hyperlink"/>
            <w:lang w:val="nl-NL"/>
          </w:rPr>
          <w:t>Add MPEG_interactivity extension</w:t>
        </w:r>
      </w:hyperlink>
    </w:p>
    <w:p w14:paraId="6EF7A7B7" w14:textId="77777777" w:rsidR="00C25B2F" w:rsidRPr="001C2470" w:rsidRDefault="00C25B2F" w:rsidP="00C25B2F">
      <w:pPr>
        <w:numPr>
          <w:ilvl w:val="0"/>
          <w:numId w:val="38"/>
        </w:numPr>
      </w:pPr>
      <w:hyperlink r:id="rId67" w:history="1">
        <w:r w:rsidRPr="001C2470">
          <w:rPr>
            <w:rStyle w:val="Hyperlink"/>
          </w:rPr>
          <w:t>Add MPEG_haptic and MPEG_haptic_material extensions</w:t>
        </w:r>
      </w:hyperlink>
    </w:p>
    <w:p w14:paraId="2DEA14B0" w14:textId="77777777" w:rsidR="00C25B2F" w:rsidRPr="001C2470" w:rsidRDefault="00C25B2F" w:rsidP="00C25B2F">
      <w:pPr>
        <w:numPr>
          <w:ilvl w:val="0"/>
          <w:numId w:val="38"/>
        </w:numPr>
      </w:pPr>
      <w:hyperlink r:id="rId68" w:history="1">
        <w:r w:rsidRPr="001C2470">
          <w:rPr>
            <w:rStyle w:val="Hyperlink"/>
          </w:rPr>
          <w:t>Add MPEG_anchor extension</w:t>
        </w:r>
      </w:hyperlink>
    </w:p>
    <w:p w14:paraId="64155C09" w14:textId="08286B7F" w:rsidR="00C25B2F" w:rsidRPr="00C25B2F" w:rsidRDefault="00C25B2F" w:rsidP="00037FD6">
      <w:r w:rsidRPr="001C2470">
        <w:lastRenderedPageBreak/>
        <w:t xml:space="preserve">Over the next few weeks, additional pull requests will be submitted to complete extension registration of all features in the second edition, those are currently reviewed MPEG internally and prepared here: </w:t>
      </w:r>
      <w:hyperlink r:id="rId69" w:history="1">
        <w:r w:rsidRPr="001C2470">
          <w:rPr>
            <w:rStyle w:val="Hyperlink"/>
          </w:rPr>
          <w:t>https://github.com/MPEGGroup/glTF/pulls?q=sort%3Aupdated-desc+is%3Apr+is%3Aopen</w:t>
        </w:r>
      </w:hyperlink>
      <w:r w:rsidRPr="001C2470">
        <w:t>.</w:t>
      </w:r>
    </w:p>
    <w:p w14:paraId="630794BB" w14:textId="53F349DA" w:rsidR="003F7762" w:rsidRDefault="003F7762" w:rsidP="003F7762">
      <w:pPr>
        <w:pStyle w:val="Heading2"/>
        <w:keepLines w:val="0"/>
        <w:widowControl/>
        <w:numPr>
          <w:ilvl w:val="1"/>
          <w:numId w:val="1"/>
        </w:numPr>
        <w:autoSpaceDE/>
        <w:autoSpaceDN/>
        <w:spacing w:before="240" w:after="60"/>
        <w:jc w:val="both"/>
      </w:pPr>
      <w:bookmarkStart w:id="362" w:name="_Toc212011073"/>
      <w:r>
        <w:t>Process and Workflow</w:t>
      </w:r>
      <w:bookmarkEnd w:id="362"/>
    </w:p>
    <w:p w14:paraId="3D0E62BA" w14:textId="77777777" w:rsidR="00FE10F4" w:rsidRDefault="00FE10F4" w:rsidP="00FE10F4">
      <w:r>
        <w:t>For the workflow, the following aspects should be considered:</w:t>
      </w:r>
    </w:p>
    <w:p w14:paraId="6BEE5462"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Every feature in MPEG-I SD creates its own pull request</w:t>
      </w:r>
    </w:p>
    <w:p w14:paraId="31281323"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A feature may consist of multiple extensions</w:t>
      </w:r>
    </w:p>
    <w:p w14:paraId="6972EFF7"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The extensions should be submitted as part of addition of the technology to the standard to MPEG systems</w:t>
      </w:r>
    </w:p>
    <w:p w14:paraId="796CD728"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public repository in MPEG is used to host the mirror, but also some extensions that are not yet approved by Khronos. This GitHub repository can also be used by the public to provide comments </w:t>
      </w:r>
    </w:p>
    <w:p w14:paraId="5F87001B"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Care should be taken on keeping consistency with what is added to the standard and also to preliminary drafts sent for ballot</w:t>
      </w:r>
    </w:p>
    <w:p w14:paraId="591BFF46"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We also maintain a repository internally that needs to be taken care of</w:t>
      </w:r>
    </w:p>
    <w:p w14:paraId="221CF6C0"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A timely visibility of the extensions to Khronos and general public is important.</w:t>
      </w:r>
    </w:p>
    <w:p w14:paraId="4C32E0D1"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It should not contradict ISO rules and policies.</w:t>
      </w:r>
    </w:p>
    <w:p w14:paraId="56E78D30" w14:textId="77777777" w:rsidR="00FE10F4" w:rsidRDefault="00FE10F4" w:rsidP="00FE10F4"/>
    <w:p w14:paraId="0C204D6C" w14:textId="6CC590B0" w:rsidR="00FE10F4" w:rsidRDefault="00FE10F4" w:rsidP="00FE10F4">
      <w:r>
        <w:t xml:space="preserve">A high-level workflow is shown in </w:t>
      </w:r>
      <w:r>
        <w:fldChar w:fldCharType="begin"/>
      </w:r>
      <w:r>
        <w:instrText xml:space="preserve"> REF _Ref133474522 \h </w:instrText>
      </w:r>
      <w:r>
        <w:fldChar w:fldCharType="separate"/>
      </w:r>
      <w:r w:rsidR="00095953">
        <w:t>Figure 1</w:t>
      </w:r>
      <w:r>
        <w:fldChar w:fldCharType="end"/>
      </w:r>
      <w:r>
        <w:t>.</w:t>
      </w:r>
    </w:p>
    <w:p w14:paraId="4E46D9B0" w14:textId="77777777" w:rsidR="00FE10F4" w:rsidRDefault="00FE10F4" w:rsidP="00D25D16">
      <w:r>
        <w:rPr>
          <w:noProof/>
        </w:rPr>
        <w:drawing>
          <wp:inline distT="0" distB="0" distL="0" distR="0" wp14:anchorId="64EEBD80" wp14:editId="35E8CAD1">
            <wp:extent cx="6098427" cy="3430365"/>
            <wp:effectExtent l="0" t="0" r="0" b="0"/>
            <wp:docPr id="8" name="Picture 8"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diagram&#10;&#10;Description automatically generated"/>
                    <pic:cNvPicPr>
                      <a:picLocks noChangeAspect="1"/>
                    </pic:cNvPicPr>
                  </pic:nvPicPr>
                  <pic:blipFill>
                    <a:blip r:embed="rId70"/>
                    <a:stretch/>
                  </pic:blipFill>
                  <pic:spPr bwMode="auto">
                    <a:xfrm>
                      <a:off x="0" y="0"/>
                      <a:ext cx="6098426" cy="3430364"/>
                    </a:xfrm>
                    <a:prstGeom prst="rect">
                      <a:avLst/>
                    </a:prstGeom>
                  </pic:spPr>
                </pic:pic>
              </a:graphicData>
            </a:graphic>
          </wp:inline>
        </w:drawing>
      </w:r>
    </w:p>
    <w:p w14:paraId="0F1A0A49" w14:textId="77777777" w:rsidR="00FE10F4" w:rsidRDefault="00FE10F4" w:rsidP="00FE10F4">
      <w:pPr>
        <w:pStyle w:val="Caption"/>
        <w:jc w:val="center"/>
        <w:rPr>
          <w:lang w:eastAsia="zh-CN"/>
        </w:rPr>
      </w:pPr>
      <w:bookmarkStart w:id="363" w:name="_Ref133474522"/>
      <w:r>
        <w:t>Figure 1</w:t>
      </w:r>
      <w:bookmarkEnd w:id="363"/>
      <w:r>
        <w:t xml:space="preserve"> High-level workflow</w:t>
      </w:r>
    </w:p>
    <w:p w14:paraId="750941B9" w14:textId="77777777" w:rsidR="00FE10F4" w:rsidRDefault="00FE10F4" w:rsidP="00FE10F4">
      <w:r>
        <w:t>The following detailed workflow implementation was proposed</w:t>
      </w:r>
    </w:p>
    <w:p w14:paraId="7F2B40AD" w14:textId="77777777" w:rsidR="00FE10F4" w:rsidRDefault="00FE10F4" w:rsidP="00FE10F4"/>
    <w:p w14:paraId="395D3166"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Initial set up (only happens once in the course of developing the MPEG-I SD standard):</w:t>
      </w:r>
    </w:p>
    <w:p w14:paraId="473CD5F8"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A fork of the Khronos glTF repository on GitHub is created under the MPEGGroup account on GitHub. This should include all 1st edition extensions.  </w:t>
      </w:r>
    </w:p>
    <w:p w14:paraId="03E9629D"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glTF repository fork under MPEGGroup on GitHub is cloned as a new </w:t>
      </w:r>
      <w:r>
        <w:rPr>
          <w:rFonts w:cs="Calibri"/>
        </w:rPr>
        <w:lastRenderedPageBreak/>
        <w:t xml:space="preserve">repository on the MPEG GitLab repository under the Scene Description project. </w:t>
      </w:r>
    </w:p>
    <w:p w14:paraId="2B78DA82"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From that point onwards, the MPEG/extensions GitLab repository is the repository where all the updates are collected from the SD BoG decisions.</w:t>
      </w:r>
    </w:p>
    <w:p w14:paraId="56636CEA"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work on a new feature commences in MPEG-I SD, a new branch  in the MPEG/extensions GitLab repository is created for the new feature and updates are made to that internal branch as modifications are agreed by the group.</w:t>
      </w:r>
    </w:p>
    <w:p w14:paraId="3F5635F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Once the document to which the new feature belongs (e.g., an amendment or a new edition) reaches CD stage and a ballot is to be initiated, the following must be done:</w:t>
      </w:r>
    </w:p>
    <w:p w14:paraId="6961CA61"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GitLab branch is tagged with the edition number and the ISO stage</w:t>
      </w:r>
    </w:p>
    <w:p w14:paraId="679DD02A" w14:textId="77777777" w:rsidR="00FE10F4" w:rsidRDefault="00FE10F4" w:rsidP="00FE10F4">
      <w:pPr>
        <w:pStyle w:val="ListParagraph"/>
        <w:numPr>
          <w:ilvl w:val="1"/>
          <w:numId w:val="22"/>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MPEG/glTF GitLab branch is tagged with the edition number and the ISO stage </w:t>
      </w:r>
    </w:p>
    <w:p w14:paraId="2C47CEC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DIS stage and a ballot is initiated, the following must be done:</w:t>
      </w:r>
    </w:p>
    <w:p w14:paraId="59D54565"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tagged with the edition number and the ISO stage. The following tag is proposed</w:t>
      </w:r>
    </w:p>
    <w:p w14:paraId="65D41300" w14:textId="77777777" w:rsidR="00FE10F4" w:rsidRPr="006F2745"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3E9C2A4" w14:textId="77777777" w:rsidR="00FE10F4"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09DCC6AD"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75BE9E0E"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2CC27CAB"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pushed to the corresponding MPEGGroup repository on GitHub</w:t>
      </w:r>
    </w:p>
    <w:p w14:paraId="3C357015"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6919A5CD"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we need a responsible person. A script may be created</w:t>
      </w:r>
    </w:p>
    <w:p w14:paraId="17FA90F4"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a pull request from the MPEGGroup/glTF is created against the Khronos/glTF GitHub repository to start soliciting feedback and comments from the DIS ballot</w:t>
      </w:r>
    </w:p>
    <w:p w14:paraId="02978E33"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sidRPr="006B6D8A">
        <w:rPr>
          <w:rFonts w:cs="Calibri"/>
        </w:rPr>
        <w:t xml:space="preserve">a draft at </w:t>
      </w:r>
      <w:r>
        <w:rPr>
          <w:rFonts w:cs="Calibri"/>
        </w:rPr>
        <w:t>DIS</w:t>
      </w:r>
      <w:r w:rsidRPr="006B6D8A">
        <w:rPr>
          <w:rFonts w:cs="Calibri"/>
        </w:rPr>
        <w:t xml:space="preserve"> stage and later changed to a final pull request at FDIS</w:t>
      </w:r>
    </w:p>
    <w:p w14:paraId="0B36FECA"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t>inform Khronos of the existence of these draft extensions in an LS</w:t>
      </w:r>
    </w:p>
    <w:p w14:paraId="57D95111"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Any feedback or comments on the pull request created on the Khronos GitHub repository that the group agrees is useful and should be captured by a national body (NB) comment on the ballot.</w:t>
      </w:r>
    </w:p>
    <w:p w14:paraId="4707E729"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Other feedback may also be received from the MPEGGroup/extensions which should also be addressed via MPEG input contributions and/or NB comments.</w:t>
      </w:r>
    </w:p>
    <w:p w14:paraId="153BF354"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FDIS stage and a ballot is initiated, the following must be done:</w:t>
      </w:r>
    </w:p>
    <w:p w14:paraId="37F2926A"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tagged with the edition number and the ISO stage</w:t>
      </w:r>
    </w:p>
    <w:p w14:paraId="6FE7CF7C"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following tag is proposed</w:t>
      </w:r>
    </w:p>
    <w:p w14:paraId="2B0FC63A" w14:textId="77777777" w:rsidR="00FE10F4" w:rsidRPr="006F2745"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734746B" w14:textId="77777777" w:rsidR="00FE10F4"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5262DC13" w14:textId="77777777" w:rsidR="00FE10F4" w:rsidRPr="006F2745"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35A1AF60" w14:textId="77777777" w:rsidR="00FE10F4" w:rsidRPr="00F32440"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16D1D3FD" w14:textId="77777777" w:rsidR="00FE10F4" w:rsidRDefault="00FE10F4" w:rsidP="00FE10F4">
      <w:pPr>
        <w:pStyle w:val="ListParagraph"/>
        <w:numPr>
          <w:ilvl w:val="1"/>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pushed to the corresponding MPEGGroup repository on GitHub</w:t>
      </w:r>
    </w:p>
    <w:p w14:paraId="0ABE49C9" w14:textId="77777777" w:rsidR="00FE10F4"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41215253" w14:textId="77777777" w:rsidR="00FE10F4" w:rsidRPr="00F32440"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we need a responsible person. A script may be created</w:t>
      </w:r>
    </w:p>
    <w:p w14:paraId="36601DBC" w14:textId="77777777" w:rsidR="00FE10F4" w:rsidRDefault="00FE10F4" w:rsidP="00FE10F4">
      <w:pPr>
        <w:pStyle w:val="ListParagraph"/>
        <w:numPr>
          <w:ilvl w:val="0"/>
          <w:numId w:val="19"/>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pull request on the Khronos GiHub repository is accepted and merged, the master (main) branches on both the MPEGGroup GitHub repository and the internal MPEG GitLab repositories should by synched with the Khronos GitHub repository.</w:t>
      </w:r>
    </w:p>
    <w:p w14:paraId="20617823" w14:textId="77777777" w:rsidR="00FE10F4" w:rsidRDefault="00FE10F4" w:rsidP="00FE10F4">
      <w:pPr>
        <w:pBdr>
          <w:top w:val="none" w:sz="4" w:space="0" w:color="000000"/>
          <w:left w:val="none" w:sz="4" w:space="0" w:color="000000"/>
          <w:bottom w:val="none" w:sz="4" w:space="0" w:color="000000"/>
          <w:right w:val="none" w:sz="4" w:space="0" w:color="000000"/>
          <w:between w:val="none" w:sz="4" w:space="0" w:color="000000"/>
        </w:pBdr>
        <w:rPr>
          <w:rFonts w:cs="Calibri"/>
        </w:rPr>
      </w:pPr>
    </w:p>
    <w:p w14:paraId="564A8B17" w14:textId="77777777" w:rsidR="00FE10F4" w:rsidRDefault="00FE10F4" w:rsidP="00FE10F4">
      <w:pPr>
        <w:rPr>
          <w:rFonts w:cs="Calibri"/>
        </w:rPr>
      </w:pPr>
      <w:r>
        <w:rPr>
          <w:rFonts w:cs="Calibri"/>
        </w:rPr>
        <w:t>Alternative workflow (update to above workflow):</w:t>
      </w:r>
    </w:p>
    <w:p w14:paraId="04C6C9ED" w14:textId="77777777" w:rsidR="00FE10F4" w:rsidRDefault="00FE10F4" w:rsidP="00FE10F4">
      <w:pPr>
        <w:pStyle w:val="ListParagraph"/>
        <w:numPr>
          <w:ilvl w:val="0"/>
          <w:numId w:val="20"/>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When DIS is issued</w:t>
      </w:r>
    </w:p>
    <w:p w14:paraId="593D3109"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fork on MPEG GitHub repository of Khronos glTF repository, and take the extensions from the MPEG GitLab repository and add them "manually"</w:t>
      </w:r>
    </w:p>
    <w:p w14:paraId="1B8EF8FE"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a pull request to Khronos as “draft”</w:t>
      </w:r>
    </w:p>
    <w:p w14:paraId="56F2F021"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All updates to the extensions are done on the fork on MPEG GitHub repository</w:t>
      </w:r>
    </w:p>
    <w:p w14:paraId="751672FC" w14:textId="19DA9460" w:rsidR="003F7762" w:rsidRDefault="00FE10F4" w:rsidP="003F7762">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When we release a new version of the standard (e.g., improvement of DIS, FDIS, etc.), we create a clone of the public MPEG GitHub repository and add it to the internal MPEG GitLab in order to maintain spec consistency</w:t>
      </w:r>
    </w:p>
    <w:p w14:paraId="64A7C795" w14:textId="77777777" w:rsidR="00027C87" w:rsidRDefault="00027C87" w:rsidP="00027C87">
      <w:pPr>
        <w:pBdr>
          <w:top w:val="none" w:sz="4" w:space="0" w:color="000000"/>
          <w:left w:val="none" w:sz="4" w:space="0" w:color="000000"/>
          <w:bottom w:val="none" w:sz="4" w:space="0" w:color="000000"/>
          <w:right w:val="none" w:sz="4" w:space="0" w:color="000000"/>
          <w:between w:val="none" w:sz="4" w:space="0" w:color="000000"/>
        </w:pBdr>
        <w:rPr>
          <w:rFonts w:cs="Calibri"/>
          <w:lang w:eastAsia="zh-CN"/>
        </w:rPr>
      </w:pPr>
    </w:p>
    <w:p w14:paraId="2CE18B79" w14:textId="62F60D47" w:rsidR="00027C87" w:rsidRDefault="00027C87" w:rsidP="00C968EC">
      <w:pPr>
        <w:pStyle w:val="Heading2"/>
        <w:keepLines w:val="0"/>
        <w:widowControl/>
        <w:numPr>
          <w:ilvl w:val="1"/>
          <w:numId w:val="1"/>
        </w:numPr>
        <w:autoSpaceDE/>
        <w:autoSpaceDN/>
        <w:spacing w:before="240" w:after="60"/>
        <w:jc w:val="both"/>
        <w:rPr>
          <w:ins w:id="364" w:author="Thomas Stockhammer (25/10/17)" w:date="2025-10-22T07:31:00Z" w16du:dateUtc="2025-10-22T05:31:00Z"/>
        </w:rPr>
      </w:pPr>
      <w:bookmarkStart w:id="365" w:name="_Toc212011074"/>
      <w:r>
        <w:t>Status</w:t>
      </w:r>
      <w:bookmarkEnd w:id="365"/>
    </w:p>
    <w:p w14:paraId="260754D2" w14:textId="77777777" w:rsidR="00037FD6" w:rsidRPr="00F9568F" w:rsidRDefault="00037FD6" w:rsidP="00037FD6">
      <w:pPr>
        <w:numPr>
          <w:ilvl w:val="0"/>
          <w:numId w:val="39"/>
        </w:numPr>
        <w:spacing w:line="276" w:lineRule="auto"/>
        <w:rPr>
          <w:ins w:id="366" w:author="Thomas Stockhammer (25/10/17)" w:date="2025-10-22T07:31:00Z" w16du:dateUtc="2025-10-22T05:31:00Z"/>
          <w:lang w:val="en-GB"/>
        </w:rPr>
      </w:pPr>
      <w:ins w:id="367" w:author="Thomas Stockhammer (25/10/17)" w:date="2025-10-22T07:31:00Z" w16du:dateUtc="2025-10-22T05:31:00Z">
        <w:r>
          <w:fldChar w:fldCharType="begin"/>
        </w:r>
        <w:r>
          <w:instrText>HYPERLINK "https://github.com/MPEGGroup/glTF/"</w:instrText>
        </w:r>
        <w:r>
          <w:fldChar w:fldCharType="separate"/>
        </w:r>
        <w:r w:rsidRPr="00090CF2">
          <w:rPr>
            <w:rStyle w:val="Hyperlink"/>
            <w:rFonts w:eastAsia="Calibri"/>
            <w:lang w:val="en-GB"/>
          </w:rPr>
          <w:t>https://github.com/MPEGGroup/glTF/</w:t>
        </w:r>
        <w:r>
          <w:fldChar w:fldCharType="end"/>
        </w:r>
      </w:ins>
    </w:p>
    <w:p w14:paraId="024DC426" w14:textId="77777777" w:rsidR="00037FD6" w:rsidRPr="000B3966" w:rsidRDefault="00037FD6" w:rsidP="00037FD6">
      <w:pPr>
        <w:numPr>
          <w:ilvl w:val="0"/>
          <w:numId w:val="39"/>
        </w:numPr>
        <w:spacing w:line="276" w:lineRule="auto"/>
        <w:rPr>
          <w:ins w:id="368" w:author="Thomas Stockhammer (25/10/17)" w:date="2025-10-22T07:31:00Z" w16du:dateUtc="2025-10-22T05:31:00Z"/>
          <w:lang w:val="en-GB"/>
        </w:rPr>
      </w:pPr>
      <w:ins w:id="369" w:author="Thomas Stockhammer (25/10/17)" w:date="2025-10-22T07:31:00Z" w16du:dateUtc="2025-10-22T05:31:00Z">
        <w:r>
          <w:fldChar w:fldCharType="begin"/>
        </w:r>
        <w:r>
          <w:instrText>HYPERLINK "https://docs.google.com/spreadsheets/d/1uEe_fK1X_MZ0G8tmWhDrbyswdrk-7vNDm2n49440xXk/edit?usp=sharing"</w:instrText>
        </w:r>
        <w:r>
          <w:fldChar w:fldCharType="separate"/>
        </w:r>
        <w:r w:rsidRPr="00F9568F">
          <w:rPr>
            <w:rStyle w:val="Hyperlink"/>
          </w:rPr>
          <w:t>https://docs.google.com/spreadsheets/d/1uEe_fK1X_MZ0G8tmWhDrbyswdrk-7vNDm2n49440xXk/edit?usp=sharing</w:t>
        </w:r>
        <w:r>
          <w:fldChar w:fldCharType="end"/>
        </w:r>
      </w:ins>
    </w:p>
    <w:p w14:paraId="7C6AA0B2" w14:textId="77777777" w:rsidR="00037FD6" w:rsidRDefault="00037FD6" w:rsidP="00037FD6">
      <w:pPr>
        <w:widowControl w:val="0"/>
        <w:autoSpaceDE w:val="0"/>
        <w:autoSpaceDN w:val="0"/>
        <w:spacing w:line="276" w:lineRule="auto"/>
        <w:rPr>
          <w:ins w:id="370" w:author="Thomas Stockhammer (25/10/17)" w:date="2025-10-22T07:31:00Z" w16du:dateUtc="2025-10-22T05:31:00Z"/>
          <w:rFonts w:ascii="Book Antiqua" w:eastAsia="Arial" w:hAnsi="Book Antiqua"/>
          <w:sz w:val="22"/>
          <w:szCs w:val="22"/>
        </w:rPr>
      </w:pPr>
    </w:p>
    <w:p w14:paraId="21A3C408" w14:textId="77777777" w:rsidR="00037FD6" w:rsidRDefault="00037FD6" w:rsidP="00037FD6">
      <w:pPr>
        <w:widowControl w:val="0"/>
        <w:autoSpaceDE w:val="0"/>
        <w:autoSpaceDN w:val="0"/>
        <w:spacing w:line="276" w:lineRule="auto"/>
        <w:rPr>
          <w:ins w:id="371" w:author="Thomas Stockhammer (25/10/17)" w:date="2025-10-22T07:31:00Z" w16du:dateUtc="2025-10-22T05:31:00Z"/>
          <w:rFonts w:ascii="Book Antiqua" w:eastAsia="Arial" w:hAnsi="Book Antiqua"/>
          <w:sz w:val="22"/>
          <w:szCs w:val="22"/>
        </w:rPr>
      </w:pPr>
      <w:ins w:id="372" w:author="Thomas Stockhammer (25/10/17)" w:date="2025-10-22T07:31:00Z" w16du:dateUtc="2025-10-22T05:31:00Z">
        <w:r>
          <w:rPr>
            <w:rFonts w:ascii="Book Antiqua" w:eastAsia="Arial" w:hAnsi="Book Antiqua"/>
            <w:sz w:val="22"/>
            <w:szCs w:val="22"/>
          </w:rPr>
          <w:t>MPEG Systems submitted five pull requests to address relevant extensions:</w:t>
        </w:r>
      </w:ins>
    </w:p>
    <w:p w14:paraId="22A41896" w14:textId="77777777" w:rsidR="00037FD6" w:rsidRPr="00DE22C6" w:rsidRDefault="00037FD6" w:rsidP="00037FD6">
      <w:pPr>
        <w:pStyle w:val="ListParagraph"/>
        <w:numPr>
          <w:ilvl w:val="0"/>
          <w:numId w:val="38"/>
        </w:numPr>
        <w:spacing w:line="276" w:lineRule="auto"/>
        <w:contextualSpacing/>
        <w:jc w:val="both"/>
        <w:rPr>
          <w:ins w:id="373" w:author="Thomas Stockhammer (25/10/17)" w:date="2025-10-22T07:31:00Z" w16du:dateUtc="2025-10-22T05:31:00Z"/>
          <w:rFonts w:ascii="Book Antiqua" w:hAnsi="Book Antiqua"/>
        </w:rPr>
      </w:pPr>
      <w:ins w:id="374" w:author="Thomas Stockhammer (25/10/17)" w:date="2025-10-22T07:31:00Z" w16du:dateUtc="2025-10-22T05:31:00Z">
        <w:r>
          <w:fldChar w:fldCharType="begin"/>
        </w:r>
        <w:r>
          <w:instrText>HYPERLINK "https://github.com/KhronosGroup/glTF/pull/2503"</w:instrText>
        </w:r>
        <w:r>
          <w:fldChar w:fldCharType="separate"/>
        </w:r>
        <w:r w:rsidRPr="00DE22C6">
          <w:rPr>
            <w:rStyle w:val="Hyperlink"/>
            <w:rFonts w:ascii="Book Antiqua" w:hAnsi="Book Antiqua"/>
            <w:b/>
            <w:bCs/>
          </w:rPr>
          <w:t>Add MPEG_interactivity extension</w:t>
        </w:r>
        <w:r>
          <w:fldChar w:fldCharType="end"/>
        </w:r>
      </w:ins>
    </w:p>
    <w:p w14:paraId="0C4FF661" w14:textId="77777777" w:rsidR="00037FD6" w:rsidRPr="00DE22C6" w:rsidRDefault="00037FD6" w:rsidP="00037FD6">
      <w:pPr>
        <w:pStyle w:val="ListParagraph"/>
        <w:numPr>
          <w:ilvl w:val="0"/>
          <w:numId w:val="38"/>
        </w:numPr>
        <w:spacing w:line="276" w:lineRule="auto"/>
        <w:contextualSpacing/>
        <w:jc w:val="both"/>
        <w:rPr>
          <w:ins w:id="375" w:author="Thomas Stockhammer (25/10/17)" w:date="2025-10-22T07:31:00Z" w16du:dateUtc="2025-10-22T05:31:00Z"/>
          <w:rFonts w:ascii="Book Antiqua" w:hAnsi="Book Antiqua"/>
        </w:rPr>
      </w:pPr>
      <w:ins w:id="376" w:author="Thomas Stockhammer (25/10/17)" w:date="2025-10-22T07:31:00Z" w16du:dateUtc="2025-10-22T05:31:00Z">
        <w:r>
          <w:fldChar w:fldCharType="begin"/>
        </w:r>
        <w:r>
          <w:instrText>HYPERLINK "https://github.com/KhronosGroup/glTF/pull/2502"</w:instrText>
        </w:r>
        <w:r>
          <w:fldChar w:fldCharType="separate"/>
        </w:r>
        <w:r w:rsidRPr="00DE22C6">
          <w:rPr>
            <w:rStyle w:val="Hyperlink"/>
            <w:rFonts w:ascii="Book Antiqua" w:hAnsi="Book Antiqua"/>
            <w:b/>
            <w:bCs/>
          </w:rPr>
          <w:t>Add MPEG_haptic and MPEG_haptic_material extensions</w:t>
        </w:r>
        <w:r>
          <w:fldChar w:fldCharType="end"/>
        </w:r>
      </w:ins>
    </w:p>
    <w:p w14:paraId="72ABB071" w14:textId="77777777" w:rsidR="00037FD6" w:rsidRPr="00DE22C6" w:rsidRDefault="00037FD6" w:rsidP="00037FD6">
      <w:pPr>
        <w:pStyle w:val="ListParagraph"/>
        <w:numPr>
          <w:ilvl w:val="0"/>
          <w:numId w:val="38"/>
        </w:numPr>
        <w:spacing w:line="276" w:lineRule="auto"/>
        <w:contextualSpacing/>
        <w:jc w:val="both"/>
        <w:rPr>
          <w:ins w:id="377" w:author="Thomas Stockhammer (25/10/17)" w:date="2025-10-22T07:31:00Z" w16du:dateUtc="2025-10-22T05:31:00Z"/>
          <w:rFonts w:ascii="Book Antiqua" w:hAnsi="Book Antiqua"/>
        </w:rPr>
      </w:pPr>
      <w:ins w:id="378" w:author="Thomas Stockhammer (25/10/17)" w:date="2025-10-22T07:31:00Z" w16du:dateUtc="2025-10-22T05:31:00Z">
        <w:r>
          <w:fldChar w:fldCharType="begin"/>
        </w:r>
        <w:r>
          <w:instrText>HYPERLINK "https://github.com/KhronosGroup/glTF/pull/2501"</w:instrText>
        </w:r>
        <w:r>
          <w:fldChar w:fldCharType="separate"/>
        </w:r>
        <w:r w:rsidRPr="00DE22C6">
          <w:rPr>
            <w:rStyle w:val="Hyperlink"/>
            <w:rFonts w:ascii="Book Antiqua" w:hAnsi="Book Antiqua"/>
            <w:b/>
            <w:bCs/>
          </w:rPr>
          <w:t>Add MPEG_anchor extension</w:t>
        </w:r>
        <w:r>
          <w:fldChar w:fldCharType="end"/>
        </w:r>
      </w:ins>
    </w:p>
    <w:p w14:paraId="3F9CCAA6" w14:textId="77777777" w:rsidR="00037FD6" w:rsidRPr="00DE22C6" w:rsidRDefault="00037FD6" w:rsidP="00037FD6">
      <w:pPr>
        <w:pStyle w:val="ListParagraph"/>
        <w:widowControl/>
        <w:numPr>
          <w:ilvl w:val="0"/>
          <w:numId w:val="38"/>
        </w:numPr>
        <w:autoSpaceDE/>
        <w:autoSpaceDN/>
        <w:contextualSpacing/>
        <w:rPr>
          <w:ins w:id="379" w:author="Thomas Stockhammer (25/10/17)" w:date="2025-10-22T07:31:00Z" w16du:dateUtc="2025-10-22T05:31:00Z"/>
          <w:rFonts w:ascii="Book Antiqua" w:hAnsi="Book Antiqua"/>
        </w:rPr>
      </w:pPr>
      <w:ins w:id="380" w:author="Thomas Stockhammer (25/10/17)" w:date="2025-10-22T07:31:00Z" w16du:dateUtc="2025-10-22T05:31:00Z">
        <w:r>
          <w:fldChar w:fldCharType="begin"/>
        </w:r>
        <w:r>
          <w:instrText>HYPERLINK "https://github.com/KhronosGroup/glTF/pull/2535"</w:instrText>
        </w:r>
        <w:r>
          <w:fldChar w:fldCharType="separate"/>
        </w:r>
        <w:r w:rsidRPr="00DE22C6">
          <w:rPr>
            <w:rStyle w:val="Hyperlink"/>
            <w:rFonts w:ascii="Book Antiqua" w:hAnsi="Book Antiqua" w:cs="Segoe UI"/>
            <w:b/>
            <w:bCs/>
            <w:color w:val="0969DA"/>
            <w:shd w:val="clear" w:color="auto" w:fill="FFFFFF"/>
          </w:rPr>
          <w:t>Add MPEG_primitive_V3C</w:t>
        </w:r>
        <w:r>
          <w:fldChar w:fldCharType="end"/>
        </w:r>
      </w:ins>
    </w:p>
    <w:p w14:paraId="7D1715D9" w14:textId="77777777" w:rsidR="00037FD6" w:rsidRPr="00DE22C6" w:rsidRDefault="00037FD6" w:rsidP="00037FD6">
      <w:pPr>
        <w:pStyle w:val="ListParagraph"/>
        <w:widowControl/>
        <w:numPr>
          <w:ilvl w:val="0"/>
          <w:numId w:val="38"/>
        </w:numPr>
        <w:autoSpaceDE/>
        <w:autoSpaceDN/>
        <w:contextualSpacing/>
        <w:rPr>
          <w:ins w:id="381" w:author="Thomas Stockhammer (25/10/17)" w:date="2025-10-22T07:31:00Z" w16du:dateUtc="2025-10-22T05:31:00Z"/>
          <w:rFonts w:ascii="Book Antiqua" w:hAnsi="Book Antiqua"/>
        </w:rPr>
      </w:pPr>
      <w:ins w:id="382" w:author="Thomas Stockhammer (25/10/17)" w:date="2025-10-22T07:31:00Z" w16du:dateUtc="2025-10-22T05:31:00Z">
        <w:r>
          <w:fldChar w:fldCharType="begin"/>
        </w:r>
        <w:r>
          <w:instrText>HYPERLINK "https://github.com/KhronosGroup/glTF/pull/2536"</w:instrText>
        </w:r>
        <w:r>
          <w:fldChar w:fldCharType="separate"/>
        </w:r>
        <w:r w:rsidRPr="00DE22C6">
          <w:rPr>
            <w:rStyle w:val="Hyperlink"/>
            <w:rFonts w:ascii="Book Antiqua" w:hAnsi="Book Antiqua" w:cs="Segoe UI"/>
            <w:b/>
            <w:bCs/>
            <w:color w:val="1F2328"/>
            <w:shd w:val="clear" w:color="auto" w:fill="FFFFFF"/>
          </w:rPr>
          <w:t>Add MPEG_sampler_ycbcr</w:t>
        </w:r>
        <w:r>
          <w:fldChar w:fldCharType="end"/>
        </w:r>
      </w:ins>
    </w:p>
    <w:p w14:paraId="7B5E89CF" w14:textId="126CA4DC" w:rsidR="00037FD6" w:rsidRPr="00037FD6" w:rsidRDefault="00037FD6" w:rsidP="00037FD6">
      <w:pPr>
        <w:widowControl w:val="0"/>
        <w:autoSpaceDE w:val="0"/>
        <w:autoSpaceDN w:val="0"/>
        <w:spacing w:line="276" w:lineRule="auto"/>
        <w:rPr>
          <w:rFonts w:ascii="Book Antiqua" w:eastAsia="Arial" w:hAnsi="Book Antiqua"/>
          <w:sz w:val="22"/>
          <w:szCs w:val="22"/>
          <w:rPrChange w:id="383" w:author="Thomas Stockhammer (25/10/17)" w:date="2025-10-22T07:32:00Z" w16du:dateUtc="2025-10-22T05:32:00Z">
            <w:rPr/>
          </w:rPrChange>
        </w:rPr>
        <w:pPrChange w:id="384" w:author="Thomas Stockhammer (25/10/17)" w:date="2025-10-22T07:32:00Z" w16du:dateUtc="2025-10-22T05:32:00Z">
          <w:pPr>
            <w:pStyle w:val="Heading2"/>
            <w:keepLines w:val="0"/>
            <w:widowControl/>
            <w:numPr>
              <w:ilvl w:val="1"/>
              <w:numId w:val="1"/>
            </w:numPr>
            <w:autoSpaceDE/>
            <w:autoSpaceDN/>
            <w:spacing w:before="240" w:after="60"/>
            <w:ind w:left="576" w:hanging="576"/>
            <w:jc w:val="both"/>
          </w:pPr>
        </w:pPrChange>
      </w:pPr>
      <w:ins w:id="385" w:author="Thomas Stockhammer (25/10/17)" w:date="2025-10-22T07:31:00Z" w16du:dateUtc="2025-10-22T05:31:00Z">
        <w:r w:rsidRPr="000B3966">
          <w:rPr>
            <w:rFonts w:ascii="Book Antiqua" w:eastAsia="Arial" w:hAnsi="Book Antiqua"/>
            <w:sz w:val="22"/>
            <w:szCs w:val="22"/>
          </w:rPr>
          <w:t xml:space="preserve">Until end of October 2025, additional pull requests will be submitted to complete extension registration of all features in the second edition and Amd.1. </w:t>
        </w:r>
      </w:ins>
    </w:p>
    <w:p w14:paraId="6D246518" w14:textId="2A1DB485" w:rsidR="00C25B2F" w:rsidDel="00037FD6" w:rsidRDefault="00C25B2F" w:rsidP="00037FD6">
      <w:pPr>
        <w:rPr>
          <w:del w:id="386" w:author="Thomas Stockhammer (25/10/17)" w:date="2025-10-22T07:31:00Z" w16du:dateUtc="2025-10-22T05:31:00Z"/>
          <w:lang w:val="en-GB"/>
        </w:rPr>
      </w:pPr>
      <w:del w:id="387" w:author="Thomas Stockhammer (25/10/17)" w:date="2025-10-22T07:31:00Z" w16du:dateUtc="2025-10-22T05:31:00Z">
        <w:r w:rsidDel="00037FD6">
          <w:rPr>
            <w:lang w:val="en-GB"/>
          </w:rPr>
          <w:delText>Khronos Extensions</w:delText>
        </w:r>
        <w:bookmarkStart w:id="388" w:name="_Toc212011075"/>
        <w:bookmarkEnd w:id="388"/>
      </w:del>
    </w:p>
    <w:p w14:paraId="2847473A" w14:textId="57EE1CF0" w:rsidR="00C25B2F" w:rsidDel="00037FD6" w:rsidRDefault="00C25B2F" w:rsidP="00037FD6">
      <w:pPr>
        <w:numPr>
          <w:ilvl w:val="0"/>
          <w:numId w:val="39"/>
        </w:numPr>
        <w:rPr>
          <w:del w:id="389" w:author="Thomas Stockhammer (25/10/17)" w:date="2025-10-22T07:31:00Z" w16du:dateUtc="2025-10-22T05:31:00Z"/>
          <w:lang w:val="en-GB"/>
        </w:rPr>
      </w:pPr>
      <w:del w:id="390" w:author="Thomas Stockhammer (25/10/17)" w:date="2025-10-22T07:31:00Z" w16du:dateUtc="2025-10-22T05:31:00Z">
        <w:r w:rsidDel="00037FD6">
          <w:fldChar w:fldCharType="begin"/>
        </w:r>
        <w:r w:rsidDel="00037FD6">
          <w:delInstrText>HYPERLINK "https://github.com/MPEGGroup/glTF/"</w:delInstrText>
        </w:r>
        <w:r w:rsidDel="00037FD6">
          <w:fldChar w:fldCharType="separate"/>
        </w:r>
        <w:r w:rsidRPr="00090CF2" w:rsidDel="00037FD6">
          <w:rPr>
            <w:rStyle w:val="Hyperlink"/>
            <w:lang w:val="en-GB"/>
          </w:rPr>
          <w:delText>https://github.com/MPEGGroup/glTF/</w:delText>
        </w:r>
        <w:r w:rsidDel="00037FD6">
          <w:fldChar w:fldCharType="end"/>
        </w:r>
        <w:bookmarkStart w:id="391" w:name="_Toc212011076"/>
        <w:bookmarkEnd w:id="391"/>
      </w:del>
    </w:p>
    <w:p w14:paraId="51843923" w14:textId="77131D4F" w:rsidR="00C25B2F" w:rsidRPr="00D23293" w:rsidDel="00037FD6" w:rsidRDefault="00C25B2F" w:rsidP="00037FD6">
      <w:pPr>
        <w:numPr>
          <w:ilvl w:val="0"/>
          <w:numId w:val="39"/>
        </w:numPr>
        <w:rPr>
          <w:del w:id="392" w:author="Thomas Stockhammer (25/10/17)" w:date="2025-10-22T07:31:00Z" w16du:dateUtc="2025-10-22T05:31:00Z"/>
          <w:lang w:val="en-GB"/>
        </w:rPr>
      </w:pPr>
      <w:del w:id="393" w:author="Thomas Stockhammer (25/10/17)" w:date="2025-10-22T07:31:00Z" w16du:dateUtc="2025-10-22T05:31:00Z">
        <w:r w:rsidDel="00037FD6">
          <w:rPr>
            <w:lang w:val="en-GB"/>
          </w:rPr>
          <w:delText>Pull requests submitted for different extensions</w:delText>
        </w:r>
        <w:bookmarkStart w:id="394" w:name="_Toc212011077"/>
        <w:bookmarkEnd w:id="394"/>
      </w:del>
    </w:p>
    <w:p w14:paraId="5890CEFA" w14:textId="5DA5E1FD" w:rsidR="00C25B2F" w:rsidRPr="006678E9" w:rsidDel="00037FD6" w:rsidRDefault="00C25B2F" w:rsidP="00C25B2F">
      <w:pPr>
        <w:pStyle w:val="ListParagraph"/>
        <w:widowControl/>
        <w:numPr>
          <w:ilvl w:val="3"/>
          <w:numId w:val="40"/>
        </w:numPr>
        <w:autoSpaceDE/>
        <w:autoSpaceDN/>
        <w:ind w:left="360"/>
        <w:rPr>
          <w:del w:id="395" w:author="Thomas Stockhammer (25/10/17)" w:date="2025-10-22T07:31:00Z" w16du:dateUtc="2025-10-22T05:31:00Z"/>
          <w:rFonts w:ascii="Courier New" w:hAnsi="Courier New" w:cs="Courier New"/>
          <w:sz w:val="16"/>
          <w:szCs w:val="16"/>
        </w:rPr>
      </w:pPr>
      <w:del w:id="396" w:author="Thomas Stockhammer (25/10/17)" w:date="2025-10-22T07:31:00Z" w16du:dateUtc="2025-10-22T05:31:00Z">
        <w:r w:rsidRPr="006678E9" w:rsidDel="00037FD6">
          <w:rPr>
            <w:rFonts w:ascii="Courier New" w:hAnsi="Courier New" w:cs="Courier New"/>
            <w:sz w:val="16"/>
            <w:szCs w:val="16"/>
          </w:rPr>
          <w:delText>dev/MPEG_Anchor =(MPEG reviewer: lelievres)</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w:delText>
        </w:r>
        <w:r w:rsidRPr="006678E9" w:rsidDel="00037FD6">
          <w:rPr>
            <w:rFonts w:ascii="Courier New" w:hAnsi="Courier New" w:cs="Courier New"/>
            <w:sz w:val="16"/>
            <w:szCs w:val="16"/>
            <w:highlight w:val="green"/>
          </w:rPr>
          <w:delText>rel/MPEG_Anchor</w:delText>
        </w:r>
        <w:r w:rsidRPr="006678E9" w:rsidDel="00037FD6">
          <w:rPr>
            <w:rFonts w:ascii="Courier New" w:hAnsi="Courier New" w:cs="Courier New"/>
            <w:sz w:val="16"/>
            <w:szCs w:val="16"/>
          </w:rPr>
          <w:delText xml:space="preserve"> </w:delText>
        </w:r>
        <w:r w:rsidRPr="00D44A71" w:rsidDel="00037FD6">
          <w:rPr>
            <w:rFonts w:ascii="Courier New" w:hAnsi="Courier New" w:cs="Courier New"/>
            <w:sz w:val="16"/>
            <w:szCs w:val="16"/>
            <w:highlight w:val="yellow"/>
          </w:rPr>
          <w:delText>=(Khronos reviewer)</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Khronos main</w:delText>
        </w:r>
        <w:bookmarkStart w:id="397" w:name="_Toc212011078"/>
        <w:bookmarkEnd w:id="397"/>
      </w:del>
    </w:p>
    <w:p w14:paraId="46612FCD" w14:textId="760D7C24" w:rsidR="00C25B2F" w:rsidRPr="006678E9" w:rsidDel="00037FD6" w:rsidRDefault="00C25B2F" w:rsidP="00C25B2F">
      <w:pPr>
        <w:pStyle w:val="ListParagraph"/>
        <w:widowControl/>
        <w:numPr>
          <w:ilvl w:val="3"/>
          <w:numId w:val="40"/>
        </w:numPr>
        <w:autoSpaceDE/>
        <w:autoSpaceDN/>
        <w:ind w:left="360"/>
        <w:rPr>
          <w:del w:id="398" w:author="Thomas Stockhammer (25/10/17)" w:date="2025-10-22T07:31:00Z" w16du:dateUtc="2025-10-22T05:31:00Z"/>
          <w:rFonts w:ascii="Courier New" w:hAnsi="Courier New" w:cs="Courier New"/>
          <w:sz w:val="16"/>
          <w:szCs w:val="16"/>
        </w:rPr>
      </w:pPr>
      <w:del w:id="399" w:author="Thomas Stockhammer (25/10/17)" w:date="2025-10-22T07:31:00Z" w16du:dateUtc="2025-10-22T05:31:00Z">
        <w:r w:rsidRPr="006678E9" w:rsidDel="00037FD6">
          <w:rPr>
            <w:rFonts w:ascii="Courier New" w:hAnsi="Courier New" w:cs="Courier New"/>
            <w:sz w:val="16"/>
            <w:szCs w:val="16"/>
          </w:rPr>
          <w:delText>dev/MPEG_interactivity =(MPEG reviewer: lelievres)</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w:delText>
        </w:r>
        <w:r w:rsidRPr="006678E9" w:rsidDel="00037FD6">
          <w:rPr>
            <w:rFonts w:ascii="Courier New" w:hAnsi="Courier New" w:cs="Courier New"/>
            <w:sz w:val="16"/>
            <w:szCs w:val="16"/>
            <w:highlight w:val="green"/>
          </w:rPr>
          <w:delText>rel/MPEG_interactivity</w:delText>
        </w:r>
        <w:r w:rsidDel="00037FD6">
          <w:rPr>
            <w:rFonts w:ascii="Courier New" w:hAnsi="Courier New" w:cs="Courier New"/>
            <w:sz w:val="16"/>
            <w:szCs w:val="16"/>
          </w:rPr>
          <w:delText xml:space="preserve"> </w:delText>
        </w:r>
        <w:r w:rsidRPr="006678E9" w:rsidDel="00037FD6">
          <w:rPr>
            <w:rFonts w:ascii="Courier New" w:hAnsi="Courier New" w:cs="Courier New"/>
            <w:sz w:val="16"/>
            <w:szCs w:val="16"/>
          </w:rPr>
          <w:delText>(</w:delText>
        </w:r>
        <w:r w:rsidRPr="00D44A71" w:rsidDel="00037FD6">
          <w:rPr>
            <w:rFonts w:ascii="Courier New" w:hAnsi="Courier New" w:cs="Courier New"/>
            <w:sz w:val="16"/>
            <w:szCs w:val="16"/>
            <w:highlight w:val="yellow"/>
          </w:rPr>
          <w:delText>Khronos reviewer)</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Khronos</w:delText>
        </w:r>
        <w:bookmarkStart w:id="400" w:name="_Toc212011079"/>
        <w:bookmarkEnd w:id="400"/>
      </w:del>
    </w:p>
    <w:p w14:paraId="1973A34B" w14:textId="69AE85EE" w:rsidR="00C25B2F" w:rsidRPr="006678E9" w:rsidDel="00037FD6" w:rsidRDefault="00C25B2F" w:rsidP="00C25B2F">
      <w:pPr>
        <w:pStyle w:val="ListParagraph"/>
        <w:widowControl/>
        <w:numPr>
          <w:ilvl w:val="3"/>
          <w:numId w:val="40"/>
        </w:numPr>
        <w:autoSpaceDE/>
        <w:autoSpaceDN/>
        <w:ind w:left="360"/>
        <w:rPr>
          <w:del w:id="401" w:author="Thomas Stockhammer (25/10/17)" w:date="2025-10-22T07:31:00Z" w16du:dateUtc="2025-10-22T05:31:00Z"/>
          <w:rFonts w:ascii="Courier New" w:hAnsi="Courier New" w:cs="Courier New"/>
          <w:sz w:val="16"/>
          <w:szCs w:val="16"/>
        </w:rPr>
      </w:pPr>
      <w:del w:id="402" w:author="Thomas Stockhammer (25/10/17)" w:date="2025-10-22T07:31:00Z" w16du:dateUtc="2025-10-22T05:31:00Z">
        <w:r w:rsidRPr="00D44A71" w:rsidDel="00037FD6">
          <w:rPr>
            <w:rFonts w:ascii="Courier New" w:hAnsi="Courier New" w:cs="Courier New"/>
            <w:sz w:val="16"/>
            <w:szCs w:val="16"/>
            <w:highlight w:val="yellow"/>
          </w:rPr>
          <w:delText>dev/MPEG_lighting (Emmanuel)</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rel/MPEG_lighting </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Khronos main</w:delText>
        </w:r>
        <w:bookmarkStart w:id="403" w:name="_Toc212011080"/>
        <w:bookmarkEnd w:id="403"/>
      </w:del>
    </w:p>
    <w:p w14:paraId="044C233B" w14:textId="15C9FB56" w:rsidR="00C25B2F" w:rsidRPr="006678E9" w:rsidDel="00037FD6" w:rsidRDefault="00C25B2F" w:rsidP="00C25B2F">
      <w:pPr>
        <w:pStyle w:val="ListParagraph"/>
        <w:widowControl/>
        <w:numPr>
          <w:ilvl w:val="3"/>
          <w:numId w:val="40"/>
        </w:numPr>
        <w:autoSpaceDE/>
        <w:autoSpaceDN/>
        <w:ind w:left="360"/>
        <w:rPr>
          <w:del w:id="404" w:author="Thomas Stockhammer (25/10/17)" w:date="2025-10-22T07:31:00Z" w16du:dateUtc="2025-10-22T05:31:00Z"/>
          <w:rFonts w:ascii="Courier New" w:hAnsi="Courier New" w:cs="Courier New"/>
          <w:sz w:val="16"/>
          <w:szCs w:val="16"/>
        </w:rPr>
      </w:pPr>
      <w:del w:id="405" w:author="Thomas Stockhammer (25/10/17)" w:date="2025-10-22T07:31:00Z" w16du:dateUtc="2025-10-22T05:31:00Z">
        <w:r w:rsidRPr="006678E9" w:rsidDel="00037FD6">
          <w:rPr>
            <w:rFonts w:ascii="Courier New" w:hAnsi="Courier New" w:cs="Courier New"/>
            <w:sz w:val="16"/>
            <w:szCs w:val="16"/>
            <w:highlight w:val="green"/>
          </w:rPr>
          <w:delText>dev/MPEG_node_avatar</w:delText>
        </w:r>
        <w:r w:rsidRPr="006678E9" w:rsidDel="00037FD6">
          <w:rPr>
            <w:rFonts w:ascii="Courier New" w:hAnsi="Courier New" w:cs="Courier New"/>
            <w:sz w:val="16"/>
            <w:szCs w:val="16"/>
          </w:rPr>
          <w:delText xml:space="preserve"> (</w:delText>
        </w:r>
        <w:r w:rsidDel="00037FD6">
          <w:rPr>
            <w:rFonts w:ascii="Courier New" w:hAnsi="Courier New" w:cs="Courier New"/>
            <w:sz w:val="16"/>
            <w:szCs w:val="16"/>
          </w:rPr>
          <w:delText>Gurdeep</w:delText>
        </w:r>
        <w:r w:rsidRPr="006678E9" w:rsidDel="00037FD6">
          <w:rPr>
            <w:rFonts w:ascii="Courier New" w:hAnsi="Courier New" w:cs="Courier New"/>
            <w:sz w:val="16"/>
            <w:szCs w:val="16"/>
          </w:rPr>
          <w:delText>)</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rel/MPEG_node_avatar </w:delText>
        </w:r>
        <w:bookmarkStart w:id="406" w:name="_Toc212011081"/>
        <w:bookmarkEnd w:id="406"/>
      </w:del>
    </w:p>
    <w:p w14:paraId="77F03DA3" w14:textId="5A4C4C85" w:rsidR="00C25B2F" w:rsidRPr="006678E9" w:rsidDel="00037FD6" w:rsidRDefault="00C25B2F" w:rsidP="00C25B2F">
      <w:pPr>
        <w:pStyle w:val="ListParagraph"/>
        <w:widowControl/>
        <w:numPr>
          <w:ilvl w:val="3"/>
          <w:numId w:val="40"/>
        </w:numPr>
        <w:autoSpaceDE/>
        <w:autoSpaceDN/>
        <w:ind w:left="360"/>
        <w:rPr>
          <w:del w:id="407" w:author="Thomas Stockhammer (25/10/17)" w:date="2025-10-22T07:31:00Z" w16du:dateUtc="2025-10-22T05:31:00Z"/>
          <w:rFonts w:ascii="Courier New" w:hAnsi="Courier New" w:cs="Courier New"/>
          <w:sz w:val="16"/>
          <w:szCs w:val="16"/>
        </w:rPr>
      </w:pPr>
      <w:del w:id="408" w:author="Thomas Stockhammer (25/10/17)" w:date="2025-10-22T07:31:00Z" w16du:dateUtc="2025-10-22T05:31:00Z">
        <w:r w:rsidRPr="006678E9" w:rsidDel="00037FD6">
          <w:rPr>
            <w:rFonts w:ascii="Courier New" w:hAnsi="Courier New" w:cs="Courier New"/>
            <w:sz w:val="16"/>
            <w:szCs w:val="16"/>
          </w:rPr>
          <w:delText>dev/MPEG_haptic (MPEG reviewer: lelievres)</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w:delText>
        </w:r>
        <w:r w:rsidRPr="006678E9" w:rsidDel="00037FD6">
          <w:rPr>
            <w:rFonts w:ascii="Courier New" w:hAnsi="Courier New" w:cs="Courier New"/>
            <w:sz w:val="16"/>
            <w:szCs w:val="16"/>
            <w:highlight w:val="green"/>
          </w:rPr>
          <w:delText>rel/MPEG_haptic</w:delText>
        </w:r>
        <w:r w:rsidDel="00037FD6">
          <w:rPr>
            <w:rFonts w:ascii="Courier New" w:hAnsi="Courier New" w:cs="Courier New"/>
            <w:sz w:val="16"/>
            <w:szCs w:val="16"/>
          </w:rPr>
          <w:delText xml:space="preserve"> </w:delText>
        </w:r>
        <w:r w:rsidRPr="00D44A71" w:rsidDel="00037FD6">
          <w:rPr>
            <w:rFonts w:ascii="Courier New" w:hAnsi="Courier New" w:cs="Courier New"/>
            <w:sz w:val="16"/>
            <w:szCs w:val="16"/>
          </w:rPr>
          <w:sym w:font="Wingdings" w:char="F0E8"/>
        </w:r>
        <w:r w:rsidDel="00037FD6">
          <w:rPr>
            <w:rFonts w:ascii="Courier New" w:hAnsi="Courier New" w:cs="Courier New"/>
            <w:sz w:val="16"/>
            <w:szCs w:val="16"/>
          </w:rPr>
          <w:delText xml:space="preserve"> </w:delText>
        </w:r>
        <w:r w:rsidRPr="00D44A71" w:rsidDel="00037FD6">
          <w:rPr>
            <w:rFonts w:ascii="Courier New" w:hAnsi="Courier New" w:cs="Courier New"/>
            <w:sz w:val="16"/>
            <w:szCs w:val="16"/>
            <w:highlight w:val="yellow"/>
          </w:rPr>
          <w:delText>Khronos reviewer)</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Khronos</w:delText>
        </w:r>
        <w:bookmarkStart w:id="409" w:name="_Toc212011082"/>
        <w:bookmarkEnd w:id="409"/>
      </w:del>
    </w:p>
    <w:p w14:paraId="567980B0" w14:textId="1F6A8B83" w:rsidR="00C25B2F" w:rsidRPr="006678E9" w:rsidDel="00037FD6" w:rsidRDefault="00C25B2F" w:rsidP="00C25B2F">
      <w:pPr>
        <w:pStyle w:val="ListParagraph"/>
        <w:widowControl/>
        <w:numPr>
          <w:ilvl w:val="3"/>
          <w:numId w:val="40"/>
        </w:numPr>
        <w:autoSpaceDE/>
        <w:autoSpaceDN/>
        <w:ind w:left="360"/>
        <w:rPr>
          <w:del w:id="410" w:author="Thomas Stockhammer (25/10/17)" w:date="2025-10-22T07:31:00Z" w16du:dateUtc="2025-10-22T05:31:00Z"/>
          <w:rFonts w:ascii="Courier New" w:hAnsi="Courier New" w:cs="Courier New"/>
          <w:sz w:val="16"/>
          <w:szCs w:val="16"/>
        </w:rPr>
      </w:pPr>
      <w:del w:id="411" w:author="Thomas Stockhammer (25/10/17)" w:date="2025-10-22T07:31:00Z" w16du:dateUtc="2025-10-22T05:31:00Z">
        <w:r w:rsidRPr="006678E9" w:rsidDel="00037FD6">
          <w:rPr>
            <w:rFonts w:ascii="Courier New" w:hAnsi="Courier New" w:cs="Courier New"/>
            <w:sz w:val="16"/>
            <w:szCs w:val="16"/>
          </w:rPr>
          <w:delText xml:space="preserve">dev/MPEG_haptic_material </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(MPEG reviewer: lelievres)</w:delText>
        </w:r>
        <w:r w:rsidRPr="00D44A71" w:rsidDel="00037FD6">
          <w:rPr>
            <w:rFonts w:ascii="Courier New" w:hAnsi="Courier New" w:cs="Courier New"/>
            <w:sz w:val="16"/>
            <w:szCs w:val="16"/>
          </w:rPr>
          <w:delText xml:space="preserve"> </w:delText>
        </w:r>
        <w:r w:rsidRPr="006678E9" w:rsidDel="00037FD6">
          <w:rPr>
            <w:rFonts w:ascii="Courier New" w:hAnsi="Courier New" w:cs="Courier New"/>
            <w:sz w:val="16"/>
            <w:szCs w:val="16"/>
          </w:rPr>
          <w:delText>)</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w:delText>
        </w:r>
        <w:r w:rsidRPr="006678E9" w:rsidDel="00037FD6">
          <w:rPr>
            <w:rFonts w:ascii="Courier New" w:hAnsi="Courier New" w:cs="Courier New"/>
            <w:sz w:val="16"/>
            <w:szCs w:val="16"/>
            <w:highlight w:val="green"/>
          </w:rPr>
          <w:delText>rel/MPEG_haptic</w:delText>
        </w:r>
        <w:bookmarkStart w:id="412" w:name="_Toc212011083"/>
        <w:bookmarkEnd w:id="412"/>
      </w:del>
    </w:p>
    <w:p w14:paraId="0E4ABE20" w14:textId="36519E97" w:rsidR="00C25B2F" w:rsidRPr="006678E9" w:rsidDel="00037FD6" w:rsidRDefault="00C25B2F" w:rsidP="00C25B2F">
      <w:pPr>
        <w:pStyle w:val="ListParagraph"/>
        <w:widowControl/>
        <w:numPr>
          <w:ilvl w:val="3"/>
          <w:numId w:val="40"/>
        </w:numPr>
        <w:autoSpaceDE/>
        <w:autoSpaceDN/>
        <w:ind w:left="360"/>
        <w:rPr>
          <w:del w:id="413" w:author="Thomas Stockhammer (25/10/17)" w:date="2025-10-22T07:31:00Z" w16du:dateUtc="2025-10-22T05:31:00Z"/>
          <w:rFonts w:ascii="Courier New" w:hAnsi="Courier New" w:cs="Courier New"/>
          <w:sz w:val="16"/>
          <w:szCs w:val="16"/>
        </w:rPr>
      </w:pPr>
      <w:del w:id="414" w:author="Thomas Stockhammer (25/10/17)" w:date="2025-10-22T07:31:00Z" w16du:dateUtc="2025-10-22T05:31:00Z">
        <w:r w:rsidRPr="00D44A71" w:rsidDel="00037FD6">
          <w:rPr>
            <w:rFonts w:ascii="Courier New" w:hAnsi="Courier New" w:cs="Courier New"/>
            <w:sz w:val="16"/>
            <w:szCs w:val="16"/>
            <w:highlight w:val="green"/>
          </w:rPr>
          <w:delText>dev/MPEG_YCbCr</w:delText>
        </w:r>
        <w:r w:rsidRPr="006678E9" w:rsidDel="00037FD6">
          <w:rPr>
            <w:rFonts w:ascii="Courier New" w:hAnsi="Courier New" w:cs="Courier New"/>
            <w:sz w:val="16"/>
            <w:szCs w:val="16"/>
          </w:rPr>
          <w:delText xml:space="preserve"> </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Imed</w:delText>
        </w:r>
        <w:r w:rsidDel="00037FD6">
          <w:rPr>
            <w:rFonts w:ascii="Courier New" w:hAnsi="Courier New" w:cs="Courier New"/>
            <w:sz w:val="16"/>
            <w:szCs w:val="16"/>
          </w:rPr>
          <w:delText xml:space="preserve"> rel</w:delText>
        </w:r>
        <w:r w:rsidRPr="00D44A71" w:rsidDel="00037FD6">
          <w:rPr>
            <w:rFonts w:ascii="Courier New" w:hAnsi="Courier New" w:cs="Courier New"/>
            <w:sz w:val="16"/>
            <w:szCs w:val="16"/>
          </w:rPr>
          <w:delText>/MPEG_YCbCr</w:delText>
        </w:r>
        <w:bookmarkStart w:id="415" w:name="_Toc212011084"/>
        <w:bookmarkEnd w:id="415"/>
      </w:del>
    </w:p>
    <w:p w14:paraId="646C9176" w14:textId="0056E716" w:rsidR="00C25B2F" w:rsidRPr="006678E9" w:rsidDel="00037FD6" w:rsidRDefault="00C25B2F" w:rsidP="00C25B2F">
      <w:pPr>
        <w:pStyle w:val="ListParagraph"/>
        <w:widowControl/>
        <w:numPr>
          <w:ilvl w:val="3"/>
          <w:numId w:val="40"/>
        </w:numPr>
        <w:autoSpaceDE/>
        <w:autoSpaceDN/>
        <w:ind w:left="360"/>
        <w:rPr>
          <w:del w:id="416" w:author="Thomas Stockhammer (25/10/17)" w:date="2025-10-22T07:31:00Z" w16du:dateUtc="2025-10-22T05:31:00Z"/>
          <w:rFonts w:ascii="Courier New" w:hAnsi="Courier New" w:cs="Courier New"/>
          <w:sz w:val="16"/>
          <w:szCs w:val="16"/>
        </w:rPr>
      </w:pPr>
      <w:del w:id="417" w:author="Thomas Stockhammer (25/10/17)" w:date="2025-10-22T07:31:00Z" w16du:dateUtc="2025-10-22T05:31:00Z">
        <w:r w:rsidRPr="00D44A71" w:rsidDel="00037FD6">
          <w:rPr>
            <w:rFonts w:ascii="Courier New" w:hAnsi="Courier New" w:cs="Courier New"/>
            <w:sz w:val="16"/>
            <w:szCs w:val="16"/>
            <w:highlight w:val="green"/>
          </w:rPr>
          <w:delText>dev/MPEG_primitive_V3C</w:delText>
        </w:r>
        <w:r w:rsidRPr="006678E9" w:rsidDel="00037FD6">
          <w:rPr>
            <w:rFonts w:ascii="Courier New" w:hAnsi="Courier New" w:cs="Courier New"/>
            <w:sz w:val="16"/>
            <w:szCs w:val="16"/>
          </w:rPr>
          <w:delText xml:space="preserve"> </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Imed</w:delText>
        </w:r>
        <w:r w:rsidDel="00037FD6">
          <w:rPr>
            <w:rFonts w:ascii="Courier New" w:hAnsi="Courier New" w:cs="Courier New"/>
            <w:sz w:val="16"/>
            <w:szCs w:val="16"/>
          </w:rPr>
          <w:delText xml:space="preserve"> </w:delText>
        </w:r>
        <w:r w:rsidRPr="00D44A71" w:rsidDel="00037FD6">
          <w:rPr>
            <w:rFonts w:ascii="Courier New" w:hAnsi="Courier New" w:cs="Courier New"/>
            <w:sz w:val="16"/>
            <w:szCs w:val="16"/>
          </w:rPr>
          <w:delText>rel/MPEG_primitive_V3C</w:delText>
        </w:r>
        <w:bookmarkStart w:id="418" w:name="_Toc212011085"/>
        <w:bookmarkEnd w:id="418"/>
      </w:del>
    </w:p>
    <w:p w14:paraId="341552C8" w14:textId="57C11C2A" w:rsidR="00C25B2F" w:rsidRPr="00D23293" w:rsidDel="00037FD6" w:rsidRDefault="00C25B2F" w:rsidP="00C25B2F">
      <w:pPr>
        <w:pStyle w:val="ListParagraph"/>
        <w:widowControl/>
        <w:numPr>
          <w:ilvl w:val="3"/>
          <w:numId w:val="40"/>
        </w:numPr>
        <w:autoSpaceDE/>
        <w:autoSpaceDN/>
        <w:ind w:left="360"/>
        <w:rPr>
          <w:del w:id="419" w:author="Thomas Stockhammer (25/10/17)" w:date="2025-10-22T07:31:00Z" w16du:dateUtc="2025-10-22T05:31:00Z"/>
          <w:rFonts w:ascii="Courier New" w:hAnsi="Courier New" w:cs="Courier New"/>
          <w:sz w:val="16"/>
          <w:szCs w:val="16"/>
        </w:rPr>
      </w:pPr>
      <w:del w:id="420" w:author="Thomas Stockhammer (25/10/17)" w:date="2025-10-22T07:31:00Z" w16du:dateUtc="2025-10-22T05:31:00Z">
        <w:r w:rsidRPr="00D44A71" w:rsidDel="00037FD6">
          <w:rPr>
            <w:rFonts w:ascii="Courier New" w:hAnsi="Courier New" w:cs="Courier New"/>
            <w:sz w:val="16"/>
            <w:szCs w:val="16"/>
            <w:highlight w:val="yellow"/>
          </w:rPr>
          <w:delText>First edition bugfixes</w:delText>
        </w:r>
        <w:r w:rsidRPr="006678E9" w:rsidDel="00037FD6">
          <w:rPr>
            <w:rFonts w:ascii="Courier New" w:hAnsi="Courier New" w:cs="Courier New"/>
            <w:sz w:val="16"/>
            <w:szCs w:val="16"/>
          </w:rPr>
          <w:delText xml:space="preserve"> </w:delText>
        </w:r>
        <w:r w:rsidRPr="006678E9" w:rsidDel="00037FD6">
          <w:rPr>
            <w:rFonts w:ascii="Courier New" w:hAnsi="Courier New" w:cs="Courier New"/>
            <w:sz w:val="16"/>
            <w:szCs w:val="16"/>
          </w:rPr>
          <w:sym w:font="Wingdings" w:char="F0E8"/>
        </w:r>
        <w:r w:rsidRPr="006678E9" w:rsidDel="00037FD6">
          <w:rPr>
            <w:rFonts w:ascii="Courier New" w:hAnsi="Courier New" w:cs="Courier New"/>
            <w:sz w:val="16"/>
            <w:szCs w:val="16"/>
          </w:rPr>
          <w:delText xml:space="preserve">  Gurdeep</w:delText>
        </w:r>
        <w:bookmarkStart w:id="421" w:name="_Toc212011086"/>
        <w:bookmarkEnd w:id="421"/>
      </w:del>
    </w:p>
    <w:p w14:paraId="51F59F19" w14:textId="26625BBD" w:rsidR="001A3252" w:rsidRPr="001A3252" w:rsidDel="00037FD6" w:rsidRDefault="001A3252" w:rsidP="001A3252">
      <w:pPr>
        <w:rPr>
          <w:del w:id="422" w:author="Thomas Stockhammer (25/10/17)" w:date="2025-10-22T07:31:00Z" w16du:dateUtc="2025-10-22T05:31:00Z"/>
        </w:rPr>
      </w:pPr>
      <w:bookmarkStart w:id="423" w:name="_Toc212011087"/>
      <w:bookmarkEnd w:id="423"/>
    </w:p>
    <w:p w14:paraId="51A3672D" w14:textId="389B6AFA" w:rsidR="001A3252" w:rsidRPr="001A3252" w:rsidDel="00037FD6" w:rsidRDefault="001A3252" w:rsidP="00164E93">
      <w:pPr>
        <w:rPr>
          <w:del w:id="424" w:author="Thomas Stockhammer (25/10/17)" w:date="2025-10-22T07:31:00Z" w16du:dateUtc="2025-10-22T05:31:00Z"/>
        </w:rPr>
      </w:pPr>
      <w:del w:id="425" w:author="Thomas Stockhammer (25/10/17)" w:date="2025-10-22T07:31:00Z" w16du:dateUtc="2025-10-22T05:31:00Z">
        <w:r w:rsidRPr="001A3252" w:rsidDel="00037FD6">
          <w:delText>We invite the experts to contribute to this process by reviewing the documentation and schemas to prepare for the submission to Khronos.</w:delText>
        </w:r>
        <w:bookmarkStart w:id="426" w:name="_Toc212011088"/>
        <w:bookmarkEnd w:id="426"/>
      </w:del>
    </w:p>
    <w:p w14:paraId="2F6E131C" w14:textId="77777777" w:rsidR="00634ECB" w:rsidRDefault="00634ECB">
      <w:pPr>
        <w:pStyle w:val="Heading1"/>
        <w:keepNext/>
        <w:widowControl/>
        <w:numPr>
          <w:ilvl w:val="0"/>
          <w:numId w:val="1"/>
        </w:numPr>
        <w:autoSpaceDE/>
        <w:autoSpaceDN/>
        <w:spacing w:before="240" w:after="60"/>
        <w:jc w:val="both"/>
      </w:pPr>
      <w:bookmarkStart w:id="427" w:name="_Toc185248572"/>
      <w:bookmarkStart w:id="428" w:name="_Toc185248573"/>
      <w:bookmarkStart w:id="429" w:name="_Toc185248574"/>
      <w:bookmarkStart w:id="430" w:name="_Toc185248575"/>
      <w:bookmarkStart w:id="431" w:name="_Toc185248576"/>
      <w:bookmarkStart w:id="432" w:name="_Toc185248577"/>
      <w:bookmarkStart w:id="433" w:name="_Toc185248578"/>
      <w:bookmarkStart w:id="434" w:name="_Toc185248579"/>
      <w:bookmarkStart w:id="435" w:name="_Toc185248580"/>
      <w:bookmarkStart w:id="436" w:name="_Toc185248581"/>
      <w:bookmarkStart w:id="437" w:name="_Toc185248582"/>
      <w:bookmarkStart w:id="438" w:name="_Toc185248583"/>
      <w:bookmarkStart w:id="439" w:name="_Toc185248584"/>
      <w:bookmarkStart w:id="440" w:name="_Toc185248585"/>
      <w:bookmarkStart w:id="441" w:name="_Toc185248586"/>
      <w:bookmarkStart w:id="442" w:name="_Toc185248587"/>
      <w:bookmarkStart w:id="443" w:name="_Toc125348035"/>
      <w:bookmarkStart w:id="444" w:name="_Toc212011089"/>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t>Communication with Khronos</w:t>
      </w:r>
      <w:bookmarkEnd w:id="444"/>
    </w:p>
    <w:p w14:paraId="2CDFF5B6" w14:textId="77777777" w:rsidR="00634ECB" w:rsidRPr="0028729E" w:rsidRDefault="00634ECB">
      <w:pPr>
        <w:pStyle w:val="Heading2"/>
        <w:keepLines w:val="0"/>
        <w:widowControl/>
        <w:numPr>
          <w:ilvl w:val="1"/>
          <w:numId w:val="1"/>
        </w:numPr>
        <w:autoSpaceDE/>
        <w:autoSpaceDN/>
        <w:spacing w:before="240" w:after="60"/>
        <w:jc w:val="both"/>
      </w:pPr>
      <w:bookmarkStart w:id="445" w:name="_Toc212011090"/>
      <w:r w:rsidRPr="0028729E">
        <w:t>Overview</w:t>
      </w:r>
      <w:bookmarkEnd w:id="445"/>
    </w:p>
    <w:p w14:paraId="26E2071C" w14:textId="7532235B"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has active work in the context of glTF2.0, see the KHR extensions under development here: </w:t>
      </w:r>
      <w:hyperlink r:id="rId71" w:history="1">
        <w:r w:rsidRPr="005529B1">
          <w:rPr>
            <w:rStyle w:val="Hyperlink"/>
            <w:rFonts w:ascii="Calibri" w:eastAsia="Times New Roman" w:hAnsi="Calibri" w:cs="Calibri"/>
            <w:sz w:val="22"/>
            <w:szCs w:val="22"/>
            <w:lang w:val="en-GB" w:eastAsia="de-DE"/>
          </w:rPr>
          <w:t>https://github.com/KhronosGroup/glTF/blob/master/extensions/README.md</w:t>
        </w:r>
      </w:hyperlink>
      <w:r w:rsidRPr="005529B1">
        <w:rPr>
          <w:rFonts w:ascii="Calibri" w:eastAsia="Times New Roman" w:hAnsi="Calibri" w:cs="Calibri"/>
          <w:sz w:val="22"/>
          <w:szCs w:val="22"/>
          <w:lang w:val="en-GB" w:eastAsia="de-DE"/>
        </w:rPr>
        <w:t xml:space="preserve">. It is also identified that there is an overlap between MPEG members and glTF participants. Khronos and graphics experts meet in Khronos meetings, but also at developer and research conferences such as GDC and Siggraph. For meetings, please refer to </w:t>
      </w:r>
      <w:hyperlink r:id="rId72" w:history="1">
        <w:r w:rsidRPr="005529B1">
          <w:rPr>
            <w:rStyle w:val="Hyperlink"/>
            <w:rFonts w:ascii="Calibri" w:eastAsia="Times New Roman" w:hAnsi="Calibri" w:cs="Calibri"/>
            <w:sz w:val="22"/>
            <w:szCs w:val="22"/>
            <w:lang w:val="en-GB" w:eastAsia="de-DE"/>
          </w:rPr>
          <w:t>https://www.khronos.org/events/</w:t>
        </w:r>
      </w:hyperlink>
      <w:r w:rsidRPr="005529B1">
        <w:rPr>
          <w:rFonts w:ascii="Calibri" w:eastAsia="Times New Roman" w:hAnsi="Calibri" w:cs="Calibri"/>
          <w:sz w:val="22"/>
          <w:szCs w:val="22"/>
          <w:lang w:val="en-GB" w:eastAsia="de-DE"/>
        </w:rPr>
        <w:t xml:space="preserve">. </w:t>
      </w:r>
    </w:p>
    <w:p w14:paraId="4837754B" w14:textId="77777777" w:rsidR="00634ECB" w:rsidRPr="005529B1" w:rsidRDefault="00634ECB" w:rsidP="00634ECB">
      <w:pPr>
        <w:rPr>
          <w:rFonts w:ascii="Calibri" w:eastAsia="Times New Roman" w:hAnsi="Calibri" w:cs="Calibri"/>
          <w:sz w:val="22"/>
          <w:szCs w:val="22"/>
          <w:lang w:val="en-GB" w:eastAsia="de-DE"/>
        </w:rPr>
      </w:pPr>
    </w:p>
    <w:p w14:paraId="129B99F6"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Pr="005529B1" w:rsidRDefault="00634ECB" w:rsidP="00634ECB">
      <w:pPr>
        <w:rPr>
          <w:rFonts w:ascii="Calibri" w:eastAsia="Times New Roman" w:hAnsi="Calibri" w:cs="Calibri"/>
          <w:sz w:val="22"/>
          <w:szCs w:val="22"/>
          <w:lang w:val="en-GB" w:eastAsia="de-DE"/>
        </w:rPr>
      </w:pPr>
    </w:p>
    <w:p w14:paraId="0345825E" w14:textId="7DBB8031" w:rsidR="00626E08" w:rsidRDefault="00634ECB" w:rsidP="00626E08">
      <w:pPr>
        <w:pStyle w:val="Heading2"/>
        <w:keepLines w:val="0"/>
        <w:widowControl/>
        <w:numPr>
          <w:ilvl w:val="1"/>
          <w:numId w:val="1"/>
        </w:numPr>
        <w:autoSpaceDE/>
        <w:autoSpaceDN/>
        <w:spacing w:before="240" w:after="60"/>
        <w:jc w:val="both"/>
      </w:pPr>
      <w:bookmarkStart w:id="446" w:name="_Toc212011091"/>
      <w:r>
        <w:t>Communication prior to</w:t>
      </w:r>
      <w:r w:rsidR="00025981">
        <w:t xml:space="preserve"> MPEG#1</w:t>
      </w:r>
      <w:ins w:id="447" w:author="Thomas Stockhammer (25/10/17)" w:date="2025-10-22T07:32:00Z" w16du:dateUtc="2025-10-22T05:32:00Z">
        <w:r w:rsidR="00037FD6">
          <w:t>52</w:t>
        </w:r>
      </w:ins>
      <w:bookmarkEnd w:id="446"/>
      <w:del w:id="448" w:author="Thomas Stockhammer (25/10/17)" w:date="2025-10-22T07:32:00Z" w16du:dateUtc="2025-10-22T05:32:00Z">
        <w:r w:rsidR="004D5A86" w:rsidDel="00037FD6">
          <w:delText>4</w:delText>
        </w:r>
        <w:r w:rsidR="00ED5AA8" w:rsidDel="00037FD6">
          <w:delText>6</w:delText>
        </w:r>
      </w:del>
    </w:p>
    <w:p w14:paraId="2C8C6E86" w14:textId="51966EF8" w:rsidR="00626E08" w:rsidRPr="00626E08" w:rsidRDefault="00626E08" w:rsidP="00626E08">
      <w:pPr>
        <w:pStyle w:val="Heading3"/>
      </w:pPr>
      <w:bookmarkStart w:id="449" w:name="_Toc212011092"/>
      <w:r>
        <w:t>MPEG#133</w:t>
      </w:r>
      <w:bookmarkEnd w:id="449"/>
    </w:p>
    <w:tbl>
      <w:tblPr>
        <w:tblStyle w:val="2"/>
        <w:tblW w:w="0" w:type="auto"/>
        <w:tblInd w:w="3" w:type="dxa"/>
        <w:tblLook w:val="04A0" w:firstRow="1" w:lastRow="0" w:firstColumn="1" w:lastColumn="0" w:noHBand="0" w:noVBand="1"/>
      </w:tblPr>
      <w:tblGrid>
        <w:gridCol w:w="1109"/>
        <w:gridCol w:w="606"/>
        <w:gridCol w:w="723"/>
        <w:gridCol w:w="424"/>
        <w:gridCol w:w="2420"/>
        <w:gridCol w:w="1274"/>
        <w:gridCol w:w="2451"/>
      </w:tblGrid>
      <w:tr w:rsidR="0021239A" w14:paraId="5414CE45" w14:textId="77777777" w:rsidTr="004A5B50">
        <w:tc>
          <w:tcPr>
            <w:tcW w:w="0" w:type="auto"/>
            <w:hideMark/>
          </w:tcPr>
          <w:p w14:paraId="365ECFB9" w14:textId="08EEDEEC" w:rsidR="0021239A" w:rsidRDefault="0021239A" w:rsidP="003F7762">
            <w:pPr>
              <w:jc w:val="center"/>
              <w:rPr>
                <w:rFonts w:eastAsia="Times New Roman"/>
                <w:sz w:val="20"/>
                <w:szCs w:val="20"/>
              </w:rPr>
            </w:pPr>
            <w:hyperlink r:id="rId73" w:history="1">
              <w:r>
                <w:rPr>
                  <w:rStyle w:val="Hyperlink"/>
                  <w:sz w:val="20"/>
                  <w:szCs w:val="20"/>
                </w:rPr>
                <w:t>MDS20159</w:t>
              </w:r>
            </w:hyperlink>
          </w:p>
        </w:tc>
        <w:tc>
          <w:tcPr>
            <w:tcW w:w="0" w:type="auto"/>
            <w:hideMark/>
          </w:tcPr>
          <w:p w14:paraId="6E53CF09" w14:textId="77777777" w:rsidR="0021239A" w:rsidRDefault="0021239A" w:rsidP="003F7762">
            <w:pPr>
              <w:jc w:val="center"/>
              <w:rPr>
                <w:sz w:val="20"/>
                <w:szCs w:val="20"/>
              </w:rPr>
            </w:pPr>
            <w:r>
              <w:rPr>
                <w:sz w:val="20"/>
                <w:szCs w:val="20"/>
              </w:rPr>
              <w:t>WG 03</w:t>
            </w:r>
          </w:p>
        </w:tc>
        <w:tc>
          <w:tcPr>
            <w:tcW w:w="0" w:type="auto"/>
            <w:hideMark/>
          </w:tcPr>
          <w:p w14:paraId="203A7C84" w14:textId="77777777" w:rsidR="0021239A" w:rsidRDefault="0021239A" w:rsidP="003F7762">
            <w:pPr>
              <w:jc w:val="center"/>
              <w:rPr>
                <w:sz w:val="20"/>
                <w:szCs w:val="20"/>
              </w:rPr>
            </w:pPr>
            <w:r>
              <w:rPr>
                <w:sz w:val="20"/>
                <w:szCs w:val="20"/>
              </w:rPr>
              <w:t>00180</w:t>
            </w:r>
          </w:p>
        </w:tc>
        <w:tc>
          <w:tcPr>
            <w:tcW w:w="0" w:type="auto"/>
            <w:hideMark/>
          </w:tcPr>
          <w:p w14:paraId="46D99AB5" w14:textId="77777777" w:rsidR="0021239A" w:rsidRDefault="0021239A" w:rsidP="003F7762">
            <w:pPr>
              <w:rPr>
                <w:sz w:val="20"/>
                <w:szCs w:val="20"/>
              </w:rPr>
            </w:pPr>
            <w:r>
              <w:rPr>
                <w:sz w:val="20"/>
                <w:szCs w:val="20"/>
              </w:rPr>
              <w:t>All</w:t>
            </w:r>
          </w:p>
        </w:tc>
        <w:tc>
          <w:tcPr>
            <w:tcW w:w="0" w:type="auto"/>
            <w:hideMark/>
          </w:tcPr>
          <w:p w14:paraId="2510DB09" w14:textId="77777777" w:rsidR="0021239A" w:rsidRDefault="0021239A" w:rsidP="003F7762">
            <w:pPr>
              <w:rPr>
                <w:sz w:val="20"/>
                <w:szCs w:val="20"/>
              </w:rPr>
            </w:pPr>
            <w:r>
              <w:rPr>
                <w:sz w:val="20"/>
                <w:szCs w:val="20"/>
              </w:rPr>
              <w:t>Liaison to Khronos on Scene Description for MPEG Media</w:t>
            </w:r>
          </w:p>
        </w:tc>
        <w:tc>
          <w:tcPr>
            <w:tcW w:w="0" w:type="auto"/>
            <w:hideMark/>
          </w:tcPr>
          <w:p w14:paraId="12AFB47A" w14:textId="77777777" w:rsidR="0021239A" w:rsidRDefault="0021239A" w:rsidP="003F7762">
            <w:pPr>
              <w:rPr>
                <w:sz w:val="20"/>
                <w:szCs w:val="20"/>
              </w:rPr>
            </w:pPr>
            <w:r>
              <w:rPr>
                <w:sz w:val="20"/>
                <w:szCs w:val="20"/>
              </w:rPr>
              <w:t>WG 03 MPEG Systems</w:t>
            </w:r>
          </w:p>
        </w:tc>
        <w:tc>
          <w:tcPr>
            <w:tcW w:w="0" w:type="auto"/>
            <w:hideMark/>
          </w:tcPr>
          <w:p w14:paraId="7814E151" w14:textId="1CA60E40" w:rsidR="0021239A" w:rsidRDefault="004A5B50" w:rsidP="003F7762">
            <w:pPr>
              <w:jc w:val="center"/>
              <w:rPr>
                <w:sz w:val="20"/>
                <w:szCs w:val="20"/>
              </w:rPr>
            </w:pPr>
            <w:hyperlink r:id="rId74" w:history="1">
              <w:r>
                <w:rPr>
                  <w:rStyle w:val="Hyperlink"/>
                  <w:sz w:val="20"/>
                  <w:szCs w:val="20"/>
                </w:rPr>
                <w:t>MDS20159_WG03_N00180</w:t>
              </w:r>
            </w:hyperlink>
          </w:p>
        </w:tc>
      </w:tr>
    </w:tbl>
    <w:p w14:paraId="25A39405" w14:textId="46B51130" w:rsidR="00626E08" w:rsidRDefault="00626E08" w:rsidP="00626E08">
      <w:pPr>
        <w:pStyle w:val="Heading3"/>
      </w:pPr>
      <w:bookmarkStart w:id="450" w:name="_Toc212011093"/>
      <w:r>
        <w:lastRenderedPageBreak/>
        <w:t>MPEG#135</w:t>
      </w:r>
      <w:bookmarkEnd w:id="450"/>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77772830" w14:textId="77777777" w:rsidTr="004A5B50">
        <w:tc>
          <w:tcPr>
            <w:tcW w:w="0" w:type="auto"/>
            <w:hideMark/>
          </w:tcPr>
          <w:p w14:paraId="32EC7674" w14:textId="4B72E00B" w:rsidR="0021239A" w:rsidRDefault="0021239A">
            <w:pPr>
              <w:jc w:val="center"/>
              <w:rPr>
                <w:rFonts w:ascii="Arial" w:eastAsia="Times New Roman" w:hAnsi="Arial"/>
                <w:sz w:val="20"/>
                <w:szCs w:val="20"/>
              </w:rPr>
            </w:pPr>
            <w:hyperlink r:id="rId75" w:history="1">
              <w:r>
                <w:rPr>
                  <w:rStyle w:val="Hyperlink"/>
                  <w:rFonts w:ascii="Arial" w:hAnsi="Arial"/>
                  <w:sz w:val="20"/>
                  <w:szCs w:val="20"/>
                </w:rPr>
                <w:t>MDS20563</w:t>
              </w:r>
            </w:hyperlink>
          </w:p>
        </w:tc>
        <w:tc>
          <w:tcPr>
            <w:tcW w:w="0" w:type="auto"/>
            <w:hideMark/>
          </w:tcPr>
          <w:p w14:paraId="34890DC4"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08E1F8F0" w14:textId="77777777" w:rsidR="0021239A" w:rsidRDefault="0021239A">
            <w:pPr>
              <w:jc w:val="center"/>
              <w:rPr>
                <w:rFonts w:ascii="Arial" w:hAnsi="Arial"/>
                <w:sz w:val="20"/>
                <w:szCs w:val="20"/>
              </w:rPr>
            </w:pPr>
            <w:r>
              <w:rPr>
                <w:rFonts w:ascii="Arial" w:hAnsi="Arial"/>
                <w:sz w:val="20"/>
                <w:szCs w:val="20"/>
              </w:rPr>
              <w:t>00309</w:t>
            </w:r>
          </w:p>
        </w:tc>
        <w:tc>
          <w:tcPr>
            <w:tcW w:w="0" w:type="auto"/>
            <w:hideMark/>
          </w:tcPr>
          <w:p w14:paraId="3A2D607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9DABC9F"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5783289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411FAE86" w14:textId="41251A33" w:rsidR="0021239A" w:rsidRDefault="004A5B50">
            <w:pPr>
              <w:jc w:val="center"/>
              <w:rPr>
                <w:rFonts w:ascii="Arial" w:hAnsi="Arial"/>
                <w:sz w:val="20"/>
                <w:szCs w:val="20"/>
              </w:rPr>
            </w:pPr>
            <w:hyperlink r:id="rId76" w:history="1">
              <w:r>
                <w:rPr>
                  <w:rStyle w:val="Hyperlink"/>
                  <w:rFonts w:ascii="Arial" w:hAnsi="Arial"/>
                  <w:sz w:val="20"/>
                  <w:szCs w:val="20"/>
                </w:rPr>
                <w:t>MDS20563_WG03_N00309</w:t>
              </w:r>
            </w:hyperlink>
          </w:p>
        </w:tc>
      </w:tr>
    </w:tbl>
    <w:p w14:paraId="1776AAA4" w14:textId="46D335FE" w:rsidR="00626E08" w:rsidRDefault="00626E08" w:rsidP="00626E08">
      <w:pPr>
        <w:pStyle w:val="Heading3"/>
      </w:pPr>
      <w:bookmarkStart w:id="451" w:name="_Toc212011094"/>
      <w:r>
        <w:t>MPEG#136</w:t>
      </w:r>
      <w:bookmarkEnd w:id="451"/>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64A12E96" w14:textId="77777777" w:rsidTr="004A5B50">
        <w:tc>
          <w:tcPr>
            <w:tcW w:w="0" w:type="auto"/>
            <w:hideMark/>
          </w:tcPr>
          <w:p w14:paraId="54F4BEEF" w14:textId="6F03DBC1" w:rsidR="0021239A" w:rsidRDefault="0021239A">
            <w:pPr>
              <w:jc w:val="center"/>
              <w:rPr>
                <w:rFonts w:ascii="Arial" w:eastAsia="Times New Roman" w:hAnsi="Arial"/>
                <w:sz w:val="20"/>
                <w:szCs w:val="20"/>
              </w:rPr>
            </w:pPr>
            <w:hyperlink r:id="rId77" w:history="1">
              <w:r>
                <w:rPr>
                  <w:rStyle w:val="Hyperlink"/>
                  <w:rFonts w:ascii="Arial" w:hAnsi="Arial"/>
                  <w:sz w:val="20"/>
                  <w:szCs w:val="20"/>
                </w:rPr>
                <w:t>MDS21056</w:t>
              </w:r>
            </w:hyperlink>
          </w:p>
        </w:tc>
        <w:tc>
          <w:tcPr>
            <w:tcW w:w="0" w:type="auto"/>
            <w:hideMark/>
          </w:tcPr>
          <w:p w14:paraId="4C4DBD2D"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5D5F45D5" w14:textId="77777777" w:rsidR="0021239A" w:rsidRDefault="0021239A">
            <w:pPr>
              <w:jc w:val="center"/>
              <w:rPr>
                <w:rFonts w:ascii="Arial" w:hAnsi="Arial"/>
                <w:sz w:val="20"/>
                <w:szCs w:val="20"/>
              </w:rPr>
            </w:pPr>
            <w:r>
              <w:rPr>
                <w:rFonts w:ascii="Arial" w:hAnsi="Arial"/>
                <w:sz w:val="20"/>
                <w:szCs w:val="20"/>
              </w:rPr>
              <w:t>00434</w:t>
            </w:r>
          </w:p>
        </w:tc>
        <w:tc>
          <w:tcPr>
            <w:tcW w:w="0" w:type="auto"/>
            <w:hideMark/>
          </w:tcPr>
          <w:p w14:paraId="5B026E1C"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0746FFC4"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49CEC2A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6622EB13" w14:textId="18375997" w:rsidR="0021239A" w:rsidRDefault="004A5B50">
            <w:pPr>
              <w:jc w:val="center"/>
              <w:rPr>
                <w:rFonts w:ascii="Arial" w:hAnsi="Arial"/>
                <w:sz w:val="20"/>
                <w:szCs w:val="20"/>
              </w:rPr>
            </w:pPr>
            <w:hyperlink r:id="rId78" w:history="1">
              <w:r>
                <w:rPr>
                  <w:rStyle w:val="Hyperlink"/>
                  <w:rFonts w:ascii="Arial" w:hAnsi="Arial"/>
                  <w:sz w:val="20"/>
                  <w:szCs w:val="20"/>
                </w:rPr>
                <w:t>MDS21056_WG03_N00434</w:t>
              </w:r>
            </w:hyperlink>
          </w:p>
        </w:tc>
      </w:tr>
    </w:tbl>
    <w:p w14:paraId="4D9E979C" w14:textId="57DB435E" w:rsidR="00626E08" w:rsidRDefault="00626E08" w:rsidP="00626E08">
      <w:pPr>
        <w:pStyle w:val="Heading3"/>
      </w:pPr>
      <w:bookmarkStart w:id="452" w:name="_Toc212011095"/>
      <w:r>
        <w:t>MPEG#137</w:t>
      </w:r>
      <w:bookmarkEnd w:id="452"/>
    </w:p>
    <w:tbl>
      <w:tblPr>
        <w:tblStyle w:val="2"/>
        <w:tblW w:w="0" w:type="auto"/>
        <w:tblInd w:w="3" w:type="dxa"/>
        <w:tblLook w:val="04A0" w:firstRow="1" w:lastRow="0" w:firstColumn="1" w:lastColumn="0" w:noHBand="0" w:noVBand="1"/>
      </w:tblPr>
      <w:tblGrid>
        <w:gridCol w:w="1218"/>
        <w:gridCol w:w="605"/>
        <w:gridCol w:w="773"/>
        <w:gridCol w:w="605"/>
        <w:gridCol w:w="1905"/>
        <w:gridCol w:w="1194"/>
        <w:gridCol w:w="2707"/>
      </w:tblGrid>
      <w:tr w:rsidR="0021239A" w14:paraId="33E70BC7" w14:textId="77777777" w:rsidTr="0021239A">
        <w:tc>
          <w:tcPr>
            <w:tcW w:w="0" w:type="auto"/>
            <w:hideMark/>
          </w:tcPr>
          <w:p w14:paraId="237C366A" w14:textId="7D012582" w:rsidR="0021239A" w:rsidRDefault="0021239A">
            <w:pPr>
              <w:jc w:val="center"/>
              <w:rPr>
                <w:rFonts w:ascii="Arial" w:eastAsia="Times New Roman" w:hAnsi="Arial"/>
                <w:sz w:val="20"/>
                <w:szCs w:val="20"/>
              </w:rPr>
            </w:pPr>
            <w:hyperlink r:id="rId79" w:history="1">
              <w:r>
                <w:rPr>
                  <w:rStyle w:val="Hyperlink"/>
                  <w:rFonts w:ascii="Arial" w:hAnsi="Arial"/>
                  <w:sz w:val="20"/>
                  <w:szCs w:val="20"/>
                </w:rPr>
                <w:t>MDS21327</w:t>
              </w:r>
            </w:hyperlink>
          </w:p>
        </w:tc>
        <w:tc>
          <w:tcPr>
            <w:tcW w:w="0" w:type="auto"/>
            <w:hideMark/>
          </w:tcPr>
          <w:p w14:paraId="6F4056D3"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124FC016" w14:textId="77777777" w:rsidR="0021239A" w:rsidRDefault="0021239A">
            <w:pPr>
              <w:jc w:val="center"/>
              <w:rPr>
                <w:rFonts w:ascii="Arial" w:hAnsi="Arial"/>
                <w:sz w:val="20"/>
                <w:szCs w:val="20"/>
              </w:rPr>
            </w:pPr>
            <w:r>
              <w:rPr>
                <w:rFonts w:ascii="Arial" w:hAnsi="Arial"/>
                <w:sz w:val="20"/>
                <w:szCs w:val="20"/>
              </w:rPr>
              <w:t>00511</w:t>
            </w:r>
          </w:p>
        </w:tc>
        <w:tc>
          <w:tcPr>
            <w:tcW w:w="0" w:type="auto"/>
            <w:hideMark/>
          </w:tcPr>
          <w:p w14:paraId="5E96BFE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584CFD00"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1C92BB0D"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3D9262DA" w14:textId="5EDF26AD" w:rsidR="0021239A" w:rsidRDefault="004A5B50">
            <w:pPr>
              <w:jc w:val="center"/>
              <w:rPr>
                <w:rFonts w:ascii="Arial" w:hAnsi="Arial"/>
                <w:sz w:val="20"/>
                <w:szCs w:val="20"/>
              </w:rPr>
            </w:pPr>
            <w:hyperlink r:id="rId80" w:history="1">
              <w:r>
                <w:rPr>
                  <w:rStyle w:val="Hyperlink"/>
                  <w:rFonts w:ascii="Arial" w:hAnsi="Arial"/>
                  <w:sz w:val="20"/>
                  <w:szCs w:val="20"/>
                </w:rPr>
                <w:t>MDS21327_WG03_N00511</w:t>
              </w:r>
            </w:hyperlink>
          </w:p>
        </w:tc>
      </w:tr>
    </w:tbl>
    <w:p w14:paraId="3F40002B" w14:textId="2BA510B8" w:rsidR="00626E08" w:rsidRDefault="00626E08" w:rsidP="00626E08">
      <w:pPr>
        <w:pStyle w:val="Heading3"/>
      </w:pPr>
      <w:bookmarkStart w:id="453" w:name="OLE_LINK1"/>
      <w:bookmarkStart w:id="454" w:name="_Toc212011096"/>
      <w:r>
        <w:t>MPEG#138</w:t>
      </w:r>
      <w:bookmarkEnd w:id="454"/>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626E08" w14:paraId="2F6D58C4" w14:textId="77777777" w:rsidTr="004A5B50">
        <w:tc>
          <w:tcPr>
            <w:tcW w:w="0" w:type="auto"/>
            <w:hideMark/>
          </w:tcPr>
          <w:bookmarkEnd w:id="453"/>
          <w:p w14:paraId="247115B6" w14:textId="513A0638" w:rsidR="00626E08" w:rsidRDefault="00F22AA3">
            <w:pPr>
              <w:jc w:val="center"/>
              <w:rPr>
                <w:rFonts w:ascii="Arial" w:eastAsia="Times New Roman" w:hAnsi="Arial"/>
                <w:sz w:val="20"/>
                <w:szCs w:val="20"/>
              </w:rPr>
            </w:pPr>
            <w:r>
              <w:rPr>
                <w:rFonts w:asciiTheme="minorHAnsi" w:hAnsiTheme="minorHAnsi"/>
              </w:rPr>
              <w:fldChar w:fldCharType="begin"/>
            </w:r>
            <w:r>
              <w:instrText xml:space="preserve"> HYPERLINK "https://dms.mpeg.expert/doc_end_user/current_document.php?id=82962&amp;id_meeting=190" </w:instrText>
            </w:r>
            <w:r>
              <w:rPr>
                <w:rFonts w:asciiTheme="minorHAnsi" w:hAnsiTheme="minorHAnsi"/>
              </w:rPr>
              <w:fldChar w:fldCharType="separate"/>
            </w:r>
            <w:r w:rsidR="00626E08">
              <w:rPr>
                <w:rStyle w:val="Hyperlink"/>
                <w:rFonts w:ascii="Arial" w:hAnsi="Arial"/>
                <w:sz w:val="20"/>
                <w:szCs w:val="20"/>
              </w:rPr>
              <w:t>MDS21435</w:t>
            </w:r>
            <w:r>
              <w:rPr>
                <w:rStyle w:val="Hyperlink"/>
                <w:rFonts w:ascii="Arial" w:hAnsi="Arial"/>
                <w:sz w:val="20"/>
                <w:szCs w:val="20"/>
              </w:rPr>
              <w:fldChar w:fldCharType="end"/>
            </w:r>
          </w:p>
        </w:tc>
        <w:tc>
          <w:tcPr>
            <w:tcW w:w="0" w:type="auto"/>
            <w:hideMark/>
          </w:tcPr>
          <w:p w14:paraId="215ABABE"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0BACA6A" w14:textId="77777777" w:rsidR="00626E08" w:rsidRDefault="00626E08">
            <w:pPr>
              <w:jc w:val="center"/>
              <w:rPr>
                <w:rFonts w:ascii="Arial" w:hAnsi="Arial"/>
                <w:sz w:val="20"/>
                <w:szCs w:val="20"/>
              </w:rPr>
            </w:pPr>
            <w:r>
              <w:rPr>
                <w:rFonts w:ascii="Arial" w:hAnsi="Arial"/>
                <w:sz w:val="20"/>
                <w:szCs w:val="20"/>
              </w:rPr>
              <w:t>00542</w:t>
            </w:r>
          </w:p>
        </w:tc>
        <w:tc>
          <w:tcPr>
            <w:tcW w:w="0" w:type="auto"/>
            <w:hideMark/>
          </w:tcPr>
          <w:p w14:paraId="3E8CC457"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395518DE" w14:textId="77777777" w:rsidR="00626E08" w:rsidRDefault="00626E08">
            <w:pPr>
              <w:rPr>
                <w:rFonts w:ascii="Arial" w:hAnsi="Arial"/>
                <w:sz w:val="20"/>
                <w:szCs w:val="20"/>
              </w:rPr>
            </w:pPr>
            <w:r>
              <w:rPr>
                <w:rFonts w:ascii="Arial" w:hAnsi="Arial"/>
                <w:sz w:val="20"/>
                <w:szCs w:val="20"/>
              </w:rPr>
              <w:t>Registration of Khronos extensions</w:t>
            </w:r>
          </w:p>
        </w:tc>
        <w:tc>
          <w:tcPr>
            <w:tcW w:w="0" w:type="auto"/>
            <w:hideMark/>
          </w:tcPr>
          <w:p w14:paraId="10A7DFA2"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006B4CC9" w14:textId="3129EB2B" w:rsidR="00626E08" w:rsidRDefault="004A5B50">
            <w:pPr>
              <w:jc w:val="center"/>
              <w:rPr>
                <w:rFonts w:ascii="Arial" w:hAnsi="Arial"/>
                <w:sz w:val="20"/>
                <w:szCs w:val="20"/>
              </w:rPr>
            </w:pPr>
            <w:hyperlink r:id="rId81" w:history="1">
              <w:r>
                <w:rPr>
                  <w:rStyle w:val="Hyperlink"/>
                  <w:rFonts w:ascii="Arial" w:hAnsi="Arial"/>
                  <w:sz w:val="20"/>
                  <w:szCs w:val="20"/>
                </w:rPr>
                <w:t>MDS21435_WG03_N00542</w:t>
              </w:r>
            </w:hyperlink>
          </w:p>
        </w:tc>
      </w:tr>
      <w:tr w:rsidR="00626E08" w14:paraId="4D334666" w14:textId="77777777" w:rsidTr="004A5B50">
        <w:tc>
          <w:tcPr>
            <w:tcW w:w="0" w:type="auto"/>
            <w:hideMark/>
          </w:tcPr>
          <w:p w14:paraId="19F63A9B" w14:textId="2DFEF5CF" w:rsidR="00626E08" w:rsidRPr="00626E08" w:rsidRDefault="00626E08">
            <w:pPr>
              <w:jc w:val="center"/>
              <w:rPr>
                <w:rFonts w:ascii="Arial" w:hAnsi="Arial"/>
                <w:sz w:val="20"/>
                <w:szCs w:val="20"/>
              </w:rPr>
            </w:pPr>
            <w:hyperlink r:id="rId82" w:history="1">
              <w:r w:rsidRPr="00626E08">
                <w:rPr>
                  <w:rStyle w:val="Hyperlink"/>
                  <w:rFonts w:ascii="Arial" w:hAnsi="Arial"/>
                  <w:sz w:val="20"/>
                  <w:szCs w:val="20"/>
                </w:rPr>
                <w:t>MDS21603</w:t>
              </w:r>
            </w:hyperlink>
          </w:p>
        </w:tc>
        <w:tc>
          <w:tcPr>
            <w:tcW w:w="0" w:type="auto"/>
            <w:hideMark/>
          </w:tcPr>
          <w:p w14:paraId="16330D6D"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F96BC28" w14:textId="77777777" w:rsidR="00626E08" w:rsidRDefault="00626E08">
            <w:pPr>
              <w:jc w:val="center"/>
              <w:rPr>
                <w:rFonts w:ascii="Arial" w:hAnsi="Arial"/>
                <w:sz w:val="20"/>
                <w:szCs w:val="20"/>
              </w:rPr>
            </w:pPr>
            <w:r>
              <w:rPr>
                <w:rFonts w:ascii="Arial" w:hAnsi="Arial"/>
                <w:sz w:val="20"/>
                <w:szCs w:val="20"/>
              </w:rPr>
              <w:t>00588</w:t>
            </w:r>
          </w:p>
        </w:tc>
        <w:tc>
          <w:tcPr>
            <w:tcW w:w="0" w:type="auto"/>
            <w:hideMark/>
          </w:tcPr>
          <w:p w14:paraId="30DA1DF4"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3ABBEF0F" w14:textId="77777777" w:rsidR="00626E08" w:rsidRDefault="00626E08">
            <w:pPr>
              <w:rPr>
                <w:rFonts w:ascii="Arial" w:hAnsi="Arial"/>
                <w:sz w:val="20"/>
                <w:szCs w:val="20"/>
              </w:rPr>
            </w:pPr>
            <w:r>
              <w:rPr>
                <w:rFonts w:ascii="Arial" w:hAnsi="Arial"/>
                <w:sz w:val="20"/>
                <w:szCs w:val="20"/>
              </w:rPr>
              <w:t>Liaison statement to Khronos on mesh attributes in glTF 2.0</w:t>
            </w:r>
          </w:p>
        </w:tc>
        <w:tc>
          <w:tcPr>
            <w:tcW w:w="0" w:type="auto"/>
            <w:hideMark/>
          </w:tcPr>
          <w:p w14:paraId="56CEEEFC"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608AF058" w14:textId="201F11B2" w:rsidR="00626E08" w:rsidRDefault="004A5B50">
            <w:pPr>
              <w:jc w:val="center"/>
              <w:rPr>
                <w:rFonts w:ascii="Arial" w:hAnsi="Arial"/>
                <w:sz w:val="20"/>
                <w:szCs w:val="20"/>
              </w:rPr>
            </w:pPr>
            <w:hyperlink r:id="rId83" w:history="1">
              <w:r w:rsidRPr="00626E08">
                <w:rPr>
                  <w:rStyle w:val="Hyperlink"/>
                  <w:rFonts w:ascii="Arial" w:hAnsi="Arial"/>
                  <w:sz w:val="20"/>
                  <w:szCs w:val="20"/>
                </w:rPr>
                <w:t>MDS21603_WG03_N00588</w:t>
              </w:r>
            </w:hyperlink>
          </w:p>
        </w:tc>
      </w:tr>
    </w:tbl>
    <w:p w14:paraId="22CE7F30" w14:textId="4A502FD0" w:rsidR="004D5A86" w:rsidRDefault="004D5A86" w:rsidP="004D5A86">
      <w:pPr>
        <w:pStyle w:val="Heading3"/>
      </w:pPr>
      <w:bookmarkStart w:id="455" w:name="_Toc212011097"/>
      <w:r>
        <w:t>MPEG#139</w:t>
      </w:r>
      <w:bookmarkEnd w:id="455"/>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4D5A86" w14:paraId="69C8F42A" w14:textId="77777777" w:rsidTr="004A5B50">
        <w:tc>
          <w:tcPr>
            <w:tcW w:w="0" w:type="auto"/>
            <w:hideMark/>
          </w:tcPr>
          <w:p w14:paraId="5BD2177C" w14:textId="295A7B30" w:rsidR="004D5A86" w:rsidRDefault="004D5A86" w:rsidP="003F7762">
            <w:pPr>
              <w:jc w:val="center"/>
              <w:rPr>
                <w:rFonts w:ascii="Arial" w:eastAsia="Times New Roman" w:hAnsi="Arial"/>
                <w:sz w:val="20"/>
                <w:szCs w:val="20"/>
              </w:rPr>
            </w:pPr>
            <w:hyperlink r:id="rId84" w:history="1">
              <w:r>
                <w:rPr>
                  <w:rStyle w:val="Hyperlink"/>
                  <w:rFonts w:ascii="Arial" w:hAnsi="Arial"/>
                  <w:sz w:val="20"/>
                  <w:szCs w:val="20"/>
                </w:rPr>
                <w:t>MDS21744</w:t>
              </w:r>
            </w:hyperlink>
          </w:p>
        </w:tc>
        <w:tc>
          <w:tcPr>
            <w:tcW w:w="0" w:type="auto"/>
            <w:hideMark/>
          </w:tcPr>
          <w:p w14:paraId="25DBD9C6" w14:textId="77777777" w:rsidR="004D5A86" w:rsidRDefault="004D5A86" w:rsidP="003F7762">
            <w:pPr>
              <w:jc w:val="center"/>
              <w:rPr>
                <w:rFonts w:ascii="Arial" w:hAnsi="Arial"/>
                <w:sz w:val="20"/>
                <w:szCs w:val="20"/>
              </w:rPr>
            </w:pPr>
            <w:r>
              <w:rPr>
                <w:rFonts w:ascii="Arial" w:hAnsi="Arial"/>
                <w:sz w:val="20"/>
                <w:szCs w:val="20"/>
              </w:rPr>
              <w:t>WG 03</w:t>
            </w:r>
          </w:p>
        </w:tc>
        <w:tc>
          <w:tcPr>
            <w:tcW w:w="0" w:type="auto"/>
            <w:hideMark/>
          </w:tcPr>
          <w:p w14:paraId="7E3E3FB7" w14:textId="77777777" w:rsidR="004D5A86" w:rsidRDefault="004D5A86" w:rsidP="003F7762">
            <w:pPr>
              <w:jc w:val="center"/>
              <w:rPr>
                <w:rFonts w:ascii="Arial" w:hAnsi="Arial"/>
                <w:sz w:val="20"/>
                <w:szCs w:val="20"/>
              </w:rPr>
            </w:pPr>
            <w:r>
              <w:rPr>
                <w:rFonts w:ascii="Arial" w:hAnsi="Arial"/>
                <w:sz w:val="20"/>
                <w:szCs w:val="20"/>
              </w:rPr>
              <w:t>00615</w:t>
            </w:r>
          </w:p>
        </w:tc>
        <w:tc>
          <w:tcPr>
            <w:tcW w:w="0" w:type="auto"/>
            <w:hideMark/>
          </w:tcPr>
          <w:p w14:paraId="6A13B01E" w14:textId="77777777" w:rsidR="004D5A86" w:rsidRDefault="004D5A86" w:rsidP="003F7762">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10586237" w14:textId="77777777" w:rsidR="004D5A86" w:rsidRDefault="004D5A86" w:rsidP="003F7762">
            <w:pPr>
              <w:rPr>
                <w:rFonts w:ascii="Arial" w:hAnsi="Arial"/>
                <w:sz w:val="20"/>
                <w:szCs w:val="20"/>
              </w:rPr>
            </w:pPr>
            <w:r>
              <w:rPr>
                <w:rFonts w:ascii="Arial" w:hAnsi="Arial"/>
                <w:sz w:val="20"/>
                <w:szCs w:val="20"/>
              </w:rPr>
              <w:t>Registration of Khronos extensions</w:t>
            </w:r>
          </w:p>
        </w:tc>
        <w:tc>
          <w:tcPr>
            <w:tcW w:w="0" w:type="auto"/>
            <w:hideMark/>
          </w:tcPr>
          <w:p w14:paraId="29BCA05D" w14:textId="77777777" w:rsidR="004D5A86" w:rsidRDefault="004D5A86" w:rsidP="003F7762">
            <w:pPr>
              <w:rPr>
                <w:rFonts w:ascii="Arial" w:hAnsi="Arial"/>
                <w:sz w:val="20"/>
                <w:szCs w:val="20"/>
              </w:rPr>
            </w:pPr>
            <w:r>
              <w:rPr>
                <w:rFonts w:ascii="Arial" w:hAnsi="Arial"/>
                <w:sz w:val="20"/>
                <w:szCs w:val="20"/>
              </w:rPr>
              <w:t>WG 03 MPEG Systems</w:t>
            </w:r>
          </w:p>
        </w:tc>
        <w:tc>
          <w:tcPr>
            <w:tcW w:w="0" w:type="auto"/>
            <w:hideMark/>
          </w:tcPr>
          <w:p w14:paraId="7969C574" w14:textId="7453ED8A" w:rsidR="004D5A86" w:rsidRDefault="004A5B50" w:rsidP="003F7762">
            <w:pPr>
              <w:jc w:val="center"/>
              <w:rPr>
                <w:rFonts w:ascii="Arial" w:hAnsi="Arial"/>
                <w:sz w:val="20"/>
                <w:szCs w:val="20"/>
              </w:rPr>
            </w:pPr>
            <w:hyperlink r:id="rId85" w:history="1">
              <w:r>
                <w:rPr>
                  <w:rStyle w:val="Hyperlink"/>
                  <w:rFonts w:ascii="Arial" w:hAnsi="Arial"/>
                  <w:sz w:val="20"/>
                  <w:szCs w:val="20"/>
                </w:rPr>
                <w:t>MDS21744_WG03_N00615</w:t>
              </w:r>
            </w:hyperlink>
          </w:p>
        </w:tc>
      </w:tr>
      <w:tr w:rsidR="004D5A86" w14:paraId="6A43215E" w14:textId="77777777" w:rsidTr="004A5B50">
        <w:tc>
          <w:tcPr>
            <w:tcW w:w="0" w:type="auto"/>
            <w:hideMark/>
          </w:tcPr>
          <w:p w14:paraId="2C4FCA66" w14:textId="153E9D9C" w:rsidR="004D5A86" w:rsidRDefault="004D5A86">
            <w:pPr>
              <w:jc w:val="center"/>
              <w:rPr>
                <w:rFonts w:ascii="Arial" w:eastAsia="Times New Roman" w:hAnsi="Arial"/>
                <w:sz w:val="20"/>
                <w:szCs w:val="20"/>
              </w:rPr>
            </w:pPr>
            <w:hyperlink r:id="rId86" w:history="1">
              <w:r>
                <w:rPr>
                  <w:rStyle w:val="Hyperlink"/>
                  <w:rFonts w:ascii="Arial" w:hAnsi="Arial"/>
                  <w:sz w:val="20"/>
                  <w:szCs w:val="20"/>
                </w:rPr>
                <w:t>MDS21885</w:t>
              </w:r>
            </w:hyperlink>
          </w:p>
        </w:tc>
        <w:tc>
          <w:tcPr>
            <w:tcW w:w="0" w:type="auto"/>
            <w:hideMark/>
          </w:tcPr>
          <w:p w14:paraId="0C146E7F" w14:textId="77777777" w:rsidR="004D5A86" w:rsidRDefault="004D5A86">
            <w:pPr>
              <w:jc w:val="center"/>
              <w:rPr>
                <w:rFonts w:ascii="Arial" w:hAnsi="Arial"/>
                <w:sz w:val="20"/>
                <w:szCs w:val="20"/>
              </w:rPr>
            </w:pPr>
            <w:r>
              <w:rPr>
                <w:rFonts w:ascii="Arial" w:hAnsi="Arial"/>
                <w:sz w:val="20"/>
                <w:szCs w:val="20"/>
              </w:rPr>
              <w:t>WG 03</w:t>
            </w:r>
          </w:p>
        </w:tc>
        <w:tc>
          <w:tcPr>
            <w:tcW w:w="0" w:type="auto"/>
            <w:hideMark/>
          </w:tcPr>
          <w:p w14:paraId="06DFABEC" w14:textId="77777777" w:rsidR="004D5A86" w:rsidRDefault="004D5A86">
            <w:pPr>
              <w:jc w:val="center"/>
              <w:rPr>
                <w:rFonts w:ascii="Arial" w:hAnsi="Arial"/>
                <w:sz w:val="20"/>
                <w:szCs w:val="20"/>
              </w:rPr>
            </w:pPr>
            <w:r>
              <w:rPr>
                <w:rFonts w:ascii="Arial" w:hAnsi="Arial"/>
                <w:sz w:val="20"/>
                <w:szCs w:val="20"/>
              </w:rPr>
              <w:t>00671</w:t>
            </w:r>
          </w:p>
        </w:tc>
        <w:tc>
          <w:tcPr>
            <w:tcW w:w="0" w:type="auto"/>
            <w:hideMark/>
          </w:tcPr>
          <w:p w14:paraId="010D8C43" w14:textId="77777777" w:rsidR="004D5A86" w:rsidRDefault="004D5A86">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FCA8AD4" w14:textId="77777777" w:rsidR="004D5A86" w:rsidRDefault="004D5A86">
            <w:pPr>
              <w:rPr>
                <w:rFonts w:ascii="Arial" w:hAnsi="Arial"/>
                <w:sz w:val="20"/>
                <w:szCs w:val="20"/>
              </w:rPr>
            </w:pPr>
            <w:r>
              <w:rPr>
                <w:rFonts w:ascii="Arial" w:hAnsi="Arial"/>
                <w:sz w:val="20"/>
                <w:szCs w:val="20"/>
              </w:rPr>
              <w:t>Liaison statement to Khronos on MPEG-I Scene description</w:t>
            </w:r>
          </w:p>
        </w:tc>
        <w:tc>
          <w:tcPr>
            <w:tcW w:w="0" w:type="auto"/>
            <w:hideMark/>
          </w:tcPr>
          <w:p w14:paraId="183CD277" w14:textId="77777777" w:rsidR="004D5A86" w:rsidRDefault="004D5A86">
            <w:pPr>
              <w:rPr>
                <w:rFonts w:ascii="Arial" w:hAnsi="Arial"/>
                <w:sz w:val="20"/>
                <w:szCs w:val="20"/>
              </w:rPr>
            </w:pPr>
            <w:r>
              <w:rPr>
                <w:rFonts w:ascii="Arial" w:hAnsi="Arial"/>
                <w:sz w:val="20"/>
                <w:szCs w:val="20"/>
              </w:rPr>
              <w:t>WG 03 MPEG Systems</w:t>
            </w:r>
          </w:p>
        </w:tc>
        <w:tc>
          <w:tcPr>
            <w:tcW w:w="0" w:type="auto"/>
            <w:hideMark/>
          </w:tcPr>
          <w:p w14:paraId="7DF9912B" w14:textId="5F0117EA" w:rsidR="004D5A86" w:rsidRDefault="004A5B50">
            <w:pPr>
              <w:jc w:val="center"/>
              <w:rPr>
                <w:rFonts w:ascii="Arial" w:hAnsi="Arial"/>
                <w:sz w:val="20"/>
                <w:szCs w:val="20"/>
              </w:rPr>
            </w:pPr>
            <w:hyperlink r:id="rId87" w:history="1">
              <w:r>
                <w:rPr>
                  <w:rStyle w:val="Hyperlink"/>
                  <w:rFonts w:ascii="Arial" w:hAnsi="Arial"/>
                  <w:sz w:val="20"/>
                  <w:szCs w:val="20"/>
                </w:rPr>
                <w:t>MDS21885_WG03_N00671</w:t>
              </w:r>
            </w:hyperlink>
          </w:p>
        </w:tc>
      </w:tr>
    </w:tbl>
    <w:p w14:paraId="6DF949CF" w14:textId="77C948A6" w:rsidR="00634ECB" w:rsidRDefault="00634ECB" w:rsidP="005F4B08">
      <w:pPr>
        <w:pStyle w:val="Heading3"/>
      </w:pPr>
      <w:bookmarkStart w:id="456" w:name="_Toc212011098"/>
      <w:r>
        <w:t>MPEG#1</w:t>
      </w:r>
      <w:r w:rsidR="004D5A86">
        <w:t>40</w:t>
      </w:r>
      <w:bookmarkEnd w:id="456"/>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081"/>
        <w:gridCol w:w="426"/>
        <w:gridCol w:w="633"/>
        <w:gridCol w:w="849"/>
        <w:gridCol w:w="849"/>
        <w:gridCol w:w="924"/>
        <w:gridCol w:w="1890"/>
        <w:gridCol w:w="990"/>
        <w:gridCol w:w="1362"/>
      </w:tblGrid>
      <w:tr w:rsidR="005F4B08" w14:paraId="37574446"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326DB1" w14:textId="26A04D96" w:rsidR="005F4B08" w:rsidRDefault="005F4B08">
            <w:pPr>
              <w:jc w:val="center"/>
              <w:rPr>
                <w:rFonts w:ascii="Arial" w:eastAsia="Times New Roman" w:hAnsi="Arial" w:cs="Arial"/>
                <w:sz w:val="20"/>
                <w:szCs w:val="20"/>
              </w:rPr>
            </w:pPr>
            <w:hyperlink r:id="rId88" w:history="1">
              <w:r>
                <w:rPr>
                  <w:rStyle w:val="Hyperlink"/>
                  <w:rFonts w:ascii="Arial" w:hAnsi="Arial" w:cs="Arial"/>
                  <w:sz w:val="20"/>
                  <w:szCs w:val="20"/>
                </w:rPr>
                <w:t>MDS21968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A6CEA8"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52D514" w14:textId="77777777" w:rsidR="005F4B08" w:rsidRDefault="005F4B08">
            <w:pPr>
              <w:jc w:val="center"/>
              <w:rPr>
                <w:rFonts w:ascii="Arial" w:hAnsi="Arial" w:cs="Arial"/>
                <w:sz w:val="20"/>
                <w:szCs w:val="20"/>
              </w:rPr>
            </w:pPr>
            <w:r>
              <w:rPr>
                <w:rFonts w:ascii="Arial" w:hAnsi="Arial" w:cs="Arial"/>
                <w:sz w:val="20"/>
                <w:szCs w:val="20"/>
              </w:rPr>
              <w:t>00689</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C53621"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BA9656" w14:textId="77777777" w:rsidR="005F4B08" w:rsidRDefault="005F4B08">
            <w:pPr>
              <w:rPr>
                <w:rFonts w:ascii="Arial" w:hAnsi="Arial" w:cs="Arial"/>
                <w:sz w:val="20"/>
                <w:szCs w:val="20"/>
              </w:rPr>
            </w:pPr>
            <w:r>
              <w:rPr>
                <w:rFonts w:ascii="Arial" w:hAnsi="Arial" w:cs="Arial"/>
                <w:sz w:val="20"/>
                <w:szCs w:val="20"/>
              </w:rPr>
              <w:t>2023-01-15 18:33:04</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262EF1"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E3BB40" w14:textId="77777777" w:rsidR="005F4B08" w:rsidRDefault="005F4B08">
            <w:pPr>
              <w:rPr>
                <w:rFonts w:ascii="Arial" w:hAnsi="Arial" w:cs="Arial"/>
                <w:sz w:val="20"/>
                <w:szCs w:val="20"/>
              </w:rPr>
            </w:pPr>
            <w:r>
              <w:rPr>
                <w:rFonts w:ascii="Arial" w:hAnsi="Arial" w:cs="Arial"/>
                <w:sz w:val="20"/>
                <w:szCs w:val="20"/>
              </w:rPr>
              <w:t>Final registration of Khronos extensions for 1st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936F13"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B3BC9B" w14:textId="4F93674F" w:rsidR="005F4B08" w:rsidRDefault="005F4B08">
            <w:pPr>
              <w:jc w:val="center"/>
              <w:rPr>
                <w:rFonts w:ascii="Arial" w:hAnsi="Arial" w:cs="Arial"/>
                <w:sz w:val="20"/>
                <w:szCs w:val="20"/>
              </w:rPr>
            </w:pPr>
            <w:hyperlink r:id="rId89" w:history="1">
              <w:r>
                <w:rPr>
                  <w:rStyle w:val="Hyperlink"/>
                  <w:rFonts w:ascii="Arial" w:hAnsi="Arial" w:cs="Arial"/>
                  <w:sz w:val="20"/>
                  <w:szCs w:val="20"/>
                </w:rPr>
                <w:t>MDS21968_WG03_N00689</w:t>
              </w:r>
            </w:hyperlink>
          </w:p>
        </w:tc>
      </w:tr>
      <w:tr w:rsidR="005F4B08" w14:paraId="5FFDC85E"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97CD0C" w14:textId="43B5922B" w:rsidR="005F4B08" w:rsidRPr="005F4B08" w:rsidRDefault="005F4B08">
            <w:pPr>
              <w:jc w:val="center"/>
              <w:rPr>
                <w:rFonts w:ascii="Arial" w:hAnsi="Arial" w:cs="Arial"/>
                <w:sz w:val="20"/>
                <w:szCs w:val="20"/>
              </w:rPr>
            </w:pPr>
            <w:hyperlink r:id="rId90" w:history="1">
              <w:r w:rsidRPr="005F4B08">
                <w:rPr>
                  <w:rStyle w:val="Hyperlink"/>
                  <w:rFonts w:ascii="Arial" w:hAnsi="Arial" w:cs="Arial"/>
                  <w:sz w:val="20"/>
                  <w:szCs w:val="20"/>
                </w:rPr>
                <w:t>MDS22198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A23440"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BB74DB" w14:textId="77777777" w:rsidR="005F4B08" w:rsidRDefault="005F4B08">
            <w:pPr>
              <w:jc w:val="center"/>
              <w:rPr>
                <w:rFonts w:ascii="Arial" w:hAnsi="Arial" w:cs="Arial"/>
                <w:sz w:val="20"/>
                <w:szCs w:val="20"/>
              </w:rPr>
            </w:pPr>
            <w:r>
              <w:rPr>
                <w:rFonts w:ascii="Arial" w:hAnsi="Arial" w:cs="Arial"/>
                <w:sz w:val="20"/>
                <w:szCs w:val="20"/>
              </w:rPr>
              <w:t>00751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7EEE45"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879873" w14:textId="77777777" w:rsidR="005F4B08" w:rsidRDefault="005F4B08">
            <w:pPr>
              <w:rPr>
                <w:rFonts w:ascii="Arial" w:hAnsi="Arial" w:cs="Arial"/>
                <w:sz w:val="20"/>
                <w:szCs w:val="20"/>
              </w:rPr>
            </w:pPr>
            <w:r>
              <w:rPr>
                <w:rFonts w:ascii="Arial" w:hAnsi="Arial" w:cs="Arial"/>
                <w:sz w:val="20"/>
                <w:szCs w:val="20"/>
              </w:rPr>
              <w:t>2023-01-15 18:37:40</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F01CE9"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920C21" w14:textId="77777777" w:rsidR="005F4B08" w:rsidRDefault="005F4B08">
            <w:pPr>
              <w:rPr>
                <w:rFonts w:ascii="Arial" w:hAnsi="Arial" w:cs="Arial"/>
                <w:sz w:val="20"/>
                <w:szCs w:val="20"/>
              </w:rPr>
            </w:pPr>
            <w:r>
              <w:rPr>
                <w:rFonts w:ascii="Arial" w:hAnsi="Arial" w:cs="Arial"/>
                <w:sz w:val="20"/>
                <w:szCs w:val="20"/>
              </w:rPr>
              <w:t>Draft registration of Khronos extensions 2nd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E846FF"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13284D" w14:textId="715A7005" w:rsidR="005F4B08" w:rsidRDefault="005F4B08">
            <w:pPr>
              <w:jc w:val="center"/>
              <w:rPr>
                <w:rFonts w:ascii="Arial" w:hAnsi="Arial" w:cs="Arial"/>
                <w:sz w:val="20"/>
                <w:szCs w:val="20"/>
              </w:rPr>
            </w:pPr>
            <w:hyperlink r:id="rId91" w:history="1">
              <w:r w:rsidRPr="005F4B08">
                <w:rPr>
                  <w:rStyle w:val="Hyperlink"/>
                  <w:rFonts w:ascii="Arial" w:hAnsi="Arial" w:cs="Arial"/>
                  <w:sz w:val="20"/>
                  <w:szCs w:val="20"/>
                </w:rPr>
                <w:t>MDS22198_WG03_N00751</w:t>
              </w:r>
            </w:hyperlink>
          </w:p>
        </w:tc>
      </w:tr>
      <w:tr w:rsidR="005F4B08" w14:paraId="090AE3CD"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B4CA63" w14:textId="4E5B0045" w:rsidR="005F4B08" w:rsidRDefault="005F4B08">
            <w:pPr>
              <w:jc w:val="center"/>
              <w:rPr>
                <w:rFonts w:ascii="Arial" w:hAnsi="Arial" w:cs="Arial"/>
                <w:sz w:val="20"/>
                <w:szCs w:val="20"/>
              </w:rPr>
            </w:pPr>
            <w:hyperlink r:id="rId92" w:history="1">
              <w:r w:rsidRPr="005F4B08">
                <w:rPr>
                  <w:rStyle w:val="Hyperlink"/>
                  <w:rFonts w:ascii="Arial" w:hAnsi="Arial" w:cs="Arial"/>
                  <w:sz w:val="20"/>
                  <w:szCs w:val="20"/>
                </w:rPr>
                <w:t>MDS22200</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C4F2EF"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A892CA" w14:textId="77777777" w:rsidR="005F4B08" w:rsidRDefault="005F4B08">
            <w:pPr>
              <w:jc w:val="center"/>
              <w:rPr>
                <w:rFonts w:ascii="Arial" w:hAnsi="Arial" w:cs="Arial"/>
                <w:sz w:val="20"/>
                <w:szCs w:val="20"/>
              </w:rPr>
            </w:pPr>
            <w:r>
              <w:rPr>
                <w:rFonts w:ascii="Arial" w:hAnsi="Arial" w:cs="Arial"/>
                <w:sz w:val="20"/>
                <w:szCs w:val="20"/>
              </w:rPr>
              <w:t>00753</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1432AA"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E87116" w14:textId="77777777" w:rsidR="005F4B08" w:rsidRDefault="005F4B08">
            <w:pPr>
              <w:rPr>
                <w:rFonts w:ascii="Arial" w:hAnsi="Arial" w:cs="Arial"/>
                <w:sz w:val="20"/>
                <w:szCs w:val="20"/>
              </w:rPr>
            </w:pPr>
            <w:r>
              <w:rPr>
                <w:rFonts w:ascii="Arial" w:hAnsi="Arial" w:cs="Arial"/>
                <w:sz w:val="20"/>
                <w:szCs w:val="20"/>
              </w:rPr>
              <w:t>2023-01-15 18:38:56</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471DDB"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510B43" w14:textId="77777777" w:rsidR="005F4B08" w:rsidRDefault="005F4B08">
            <w:pPr>
              <w:rPr>
                <w:rFonts w:ascii="Arial" w:hAnsi="Arial" w:cs="Arial"/>
                <w:sz w:val="20"/>
                <w:szCs w:val="20"/>
              </w:rPr>
            </w:pPr>
            <w:r>
              <w:rPr>
                <w:rFonts w:ascii="Arial" w:hAnsi="Arial" w:cs="Arial"/>
                <w:sz w:val="20"/>
                <w:szCs w:val="20"/>
              </w:rPr>
              <w:t>Liaison to Khronos on MPEG-I Scene Description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29E5BA"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874265" w14:textId="18BBDF9E" w:rsidR="005F4B08" w:rsidRDefault="005F4B08">
            <w:pPr>
              <w:jc w:val="center"/>
              <w:rPr>
                <w:rFonts w:ascii="Arial" w:hAnsi="Arial" w:cs="Arial"/>
                <w:sz w:val="20"/>
                <w:szCs w:val="20"/>
              </w:rPr>
            </w:pPr>
            <w:hyperlink r:id="rId93" w:history="1">
              <w:r w:rsidRPr="005F4B08">
                <w:rPr>
                  <w:rStyle w:val="Hyperlink"/>
                  <w:rFonts w:ascii="Arial" w:hAnsi="Arial" w:cs="Arial"/>
                  <w:sz w:val="20"/>
                  <w:szCs w:val="20"/>
                </w:rPr>
                <w:t>MDS22200_WG03_N00753</w:t>
              </w:r>
            </w:hyperlink>
          </w:p>
        </w:tc>
      </w:tr>
    </w:tbl>
    <w:p w14:paraId="17AB3C3B" w14:textId="721F1382" w:rsidR="002A3FB8" w:rsidRDefault="002A3FB8" w:rsidP="002A3FB8">
      <w:pPr>
        <w:pStyle w:val="Heading3"/>
      </w:pPr>
      <w:bookmarkStart w:id="457" w:name="_Toc212011099"/>
      <w:r>
        <w:lastRenderedPageBreak/>
        <w:t>MPEG#141</w:t>
      </w:r>
      <w:bookmarkEnd w:id="457"/>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2"/>
        <w:gridCol w:w="553"/>
        <w:gridCol w:w="691"/>
        <w:gridCol w:w="750"/>
        <w:gridCol w:w="819"/>
        <w:gridCol w:w="779"/>
        <w:gridCol w:w="937"/>
        <w:gridCol w:w="739"/>
        <w:gridCol w:w="2790"/>
      </w:tblGrid>
      <w:tr w:rsidR="00FB455D" w14:paraId="4666050C" w14:textId="77777777" w:rsidTr="00FB455D">
        <w:trPr>
          <w:gridAfter w:val="8"/>
          <w:wAfter w:w="13785" w:type="dxa"/>
          <w:tblCellSpacing w:w="15" w:type="dxa"/>
          <w:jc w:val="center"/>
        </w:trPr>
        <w:tc>
          <w:tcPr>
            <w:tcW w:w="0" w:type="auto"/>
            <w:vAlign w:val="center"/>
          </w:tcPr>
          <w:p w14:paraId="69E30C91" w14:textId="77777777" w:rsidR="00FB455D" w:rsidRDefault="00FB455D">
            <w:pPr>
              <w:rPr>
                <w:rFonts w:eastAsia="Times New Roman"/>
                <w:sz w:val="20"/>
                <w:szCs w:val="20"/>
              </w:rPr>
            </w:pPr>
          </w:p>
        </w:tc>
      </w:tr>
      <w:tr w:rsidR="00FB455D" w14:paraId="32D2BF13" w14:textId="77777777">
        <w:trPr>
          <w:tblCellSpacing w:w="15" w:type="dxa"/>
          <w:jc w:val="center"/>
        </w:trPr>
        <w:tc>
          <w:tcPr>
            <w:tcW w:w="1050" w:type="dxa"/>
            <w:shd w:val="clear" w:color="auto" w:fill="CCCCCC"/>
            <w:vAlign w:val="center"/>
            <w:hideMark/>
          </w:tcPr>
          <w:p w14:paraId="52DC6630" w14:textId="61F4CA11" w:rsidR="00FB455D" w:rsidRDefault="00FB455D">
            <w:pPr>
              <w:jc w:val="center"/>
              <w:rPr>
                <w:rFonts w:ascii="Arial" w:hAnsi="Arial" w:cs="Arial"/>
                <w:sz w:val="20"/>
                <w:szCs w:val="20"/>
              </w:rPr>
            </w:pPr>
            <w:hyperlink r:id="rId94" w:history="1">
              <w:r>
                <w:rPr>
                  <w:rStyle w:val="Hyperlink"/>
                  <w:rFonts w:ascii="Arial" w:hAnsi="Arial" w:cs="Arial"/>
                  <w:sz w:val="20"/>
                  <w:szCs w:val="20"/>
                </w:rPr>
                <w:t>MDS Number</w:t>
              </w:r>
            </w:hyperlink>
          </w:p>
        </w:tc>
        <w:tc>
          <w:tcPr>
            <w:tcW w:w="750" w:type="dxa"/>
            <w:shd w:val="clear" w:color="auto" w:fill="CCCCCC"/>
            <w:vAlign w:val="center"/>
            <w:hideMark/>
          </w:tcPr>
          <w:p w14:paraId="6C492E8E" w14:textId="11E74A13" w:rsidR="00FB455D" w:rsidRDefault="00FB455D">
            <w:pPr>
              <w:jc w:val="center"/>
              <w:rPr>
                <w:rFonts w:ascii="Arial" w:hAnsi="Arial" w:cs="Arial"/>
                <w:sz w:val="20"/>
                <w:szCs w:val="20"/>
              </w:rPr>
            </w:pPr>
            <w:hyperlink r:id="rId95" w:history="1">
              <w:r>
                <w:rPr>
                  <w:rStyle w:val="Hyperlink"/>
                  <w:rFonts w:ascii="Arial" w:hAnsi="Arial" w:cs="Arial"/>
                  <w:sz w:val="20"/>
                  <w:szCs w:val="20"/>
                </w:rPr>
                <w:t>Group</w:t>
              </w:r>
            </w:hyperlink>
          </w:p>
        </w:tc>
        <w:tc>
          <w:tcPr>
            <w:tcW w:w="750" w:type="dxa"/>
            <w:shd w:val="clear" w:color="auto" w:fill="CCCCCC"/>
            <w:vAlign w:val="center"/>
            <w:hideMark/>
          </w:tcPr>
          <w:p w14:paraId="4E8BE5BC" w14:textId="477631DF" w:rsidR="00FB455D" w:rsidRDefault="00FB455D">
            <w:pPr>
              <w:jc w:val="center"/>
              <w:rPr>
                <w:rFonts w:ascii="Arial" w:hAnsi="Arial" w:cs="Arial"/>
                <w:sz w:val="20"/>
                <w:szCs w:val="20"/>
              </w:rPr>
            </w:pPr>
            <w:hyperlink r:id="rId96" w:history="1">
              <w:r>
                <w:rPr>
                  <w:rStyle w:val="Hyperlink"/>
                  <w:rFonts w:ascii="Arial" w:hAnsi="Arial" w:cs="Arial"/>
                  <w:sz w:val="20"/>
                  <w:szCs w:val="20"/>
                </w:rPr>
                <w:t>G-Number</w:t>
              </w:r>
            </w:hyperlink>
          </w:p>
        </w:tc>
        <w:tc>
          <w:tcPr>
            <w:tcW w:w="1050" w:type="dxa"/>
            <w:shd w:val="clear" w:color="auto" w:fill="CCCCCC"/>
            <w:vAlign w:val="center"/>
            <w:hideMark/>
          </w:tcPr>
          <w:p w14:paraId="67F949B7" w14:textId="47441BE6" w:rsidR="00FB455D" w:rsidRDefault="00FB455D">
            <w:pPr>
              <w:jc w:val="center"/>
              <w:rPr>
                <w:rFonts w:ascii="Arial" w:hAnsi="Arial" w:cs="Arial"/>
                <w:sz w:val="20"/>
                <w:szCs w:val="20"/>
              </w:rPr>
            </w:pPr>
            <w:hyperlink r:id="rId97" w:history="1">
              <w:r>
                <w:rPr>
                  <w:rStyle w:val="Hyperlink"/>
                  <w:rFonts w:ascii="Arial" w:hAnsi="Arial" w:cs="Arial"/>
                  <w:sz w:val="20"/>
                  <w:szCs w:val="20"/>
                </w:rPr>
                <w:t>Created</w:t>
              </w:r>
            </w:hyperlink>
          </w:p>
        </w:tc>
        <w:tc>
          <w:tcPr>
            <w:tcW w:w="1050" w:type="dxa"/>
            <w:shd w:val="clear" w:color="auto" w:fill="CCCCCC"/>
            <w:vAlign w:val="center"/>
            <w:hideMark/>
          </w:tcPr>
          <w:p w14:paraId="618DEB50" w14:textId="64F3BAC1" w:rsidR="00FB455D" w:rsidRDefault="00FB455D">
            <w:pPr>
              <w:jc w:val="center"/>
              <w:rPr>
                <w:rFonts w:ascii="Arial" w:hAnsi="Arial" w:cs="Arial"/>
                <w:sz w:val="20"/>
                <w:szCs w:val="20"/>
              </w:rPr>
            </w:pPr>
            <w:hyperlink r:id="rId98" w:history="1">
              <w:r>
                <w:rPr>
                  <w:rStyle w:val="Hyperlink"/>
                  <w:rFonts w:ascii="Arial" w:hAnsi="Arial" w:cs="Arial"/>
                  <w:sz w:val="20"/>
                  <w:szCs w:val="20"/>
                </w:rPr>
                <w:t>Uploaded</w:t>
              </w:r>
            </w:hyperlink>
          </w:p>
        </w:tc>
        <w:tc>
          <w:tcPr>
            <w:tcW w:w="1500" w:type="dxa"/>
            <w:shd w:val="clear" w:color="auto" w:fill="CCCCCC"/>
            <w:vAlign w:val="center"/>
            <w:hideMark/>
          </w:tcPr>
          <w:p w14:paraId="1C89433E" w14:textId="2A6CCDB9" w:rsidR="00FB455D" w:rsidRDefault="00FB455D">
            <w:pPr>
              <w:rPr>
                <w:rFonts w:ascii="Arial" w:hAnsi="Arial" w:cs="Arial"/>
                <w:sz w:val="20"/>
                <w:szCs w:val="20"/>
              </w:rPr>
            </w:pPr>
            <w:hyperlink r:id="rId99" w:history="1">
              <w:r>
                <w:rPr>
                  <w:rStyle w:val="Hyperlink"/>
                  <w:rFonts w:ascii="Arial" w:hAnsi="Arial" w:cs="Arial"/>
                  <w:sz w:val="20"/>
                  <w:szCs w:val="20"/>
                </w:rPr>
                <w:t>Standard</w:t>
              </w:r>
            </w:hyperlink>
          </w:p>
        </w:tc>
        <w:tc>
          <w:tcPr>
            <w:tcW w:w="6000" w:type="dxa"/>
            <w:shd w:val="clear" w:color="auto" w:fill="CCCCCC"/>
            <w:vAlign w:val="center"/>
            <w:hideMark/>
          </w:tcPr>
          <w:p w14:paraId="58E55992" w14:textId="114A9DBA" w:rsidR="00FB455D" w:rsidRDefault="00FB455D">
            <w:pPr>
              <w:jc w:val="center"/>
              <w:rPr>
                <w:rFonts w:ascii="Arial" w:hAnsi="Arial" w:cs="Arial"/>
                <w:sz w:val="20"/>
                <w:szCs w:val="20"/>
              </w:rPr>
            </w:pPr>
            <w:hyperlink r:id="rId100" w:history="1">
              <w:r>
                <w:rPr>
                  <w:rStyle w:val="Hyperlink"/>
                  <w:rFonts w:ascii="Arial" w:hAnsi="Arial" w:cs="Arial"/>
                  <w:sz w:val="20"/>
                  <w:szCs w:val="20"/>
                </w:rPr>
                <w:t>Title</w:t>
              </w:r>
            </w:hyperlink>
          </w:p>
        </w:tc>
        <w:tc>
          <w:tcPr>
            <w:tcW w:w="0" w:type="auto"/>
            <w:shd w:val="clear" w:color="auto" w:fill="CCCCCC"/>
            <w:vAlign w:val="center"/>
            <w:hideMark/>
          </w:tcPr>
          <w:p w14:paraId="71AA0AC8" w14:textId="4EC55FDF" w:rsidR="00FB455D" w:rsidRDefault="00FB455D">
            <w:pPr>
              <w:jc w:val="center"/>
              <w:rPr>
                <w:rFonts w:ascii="Arial" w:hAnsi="Arial" w:cs="Arial"/>
                <w:sz w:val="20"/>
                <w:szCs w:val="20"/>
              </w:rPr>
            </w:pPr>
            <w:hyperlink r:id="rId101" w:history="1">
              <w:r>
                <w:rPr>
                  <w:rStyle w:val="Hyperlink"/>
                  <w:rFonts w:ascii="Arial" w:hAnsi="Arial" w:cs="Arial"/>
                  <w:sz w:val="20"/>
                  <w:szCs w:val="20"/>
                </w:rPr>
                <w:t>Source</w:t>
              </w:r>
            </w:hyperlink>
          </w:p>
        </w:tc>
        <w:tc>
          <w:tcPr>
            <w:tcW w:w="1800" w:type="dxa"/>
            <w:shd w:val="clear" w:color="auto" w:fill="CCCCCC"/>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35"/>
              <w:gridCol w:w="480"/>
            </w:tblGrid>
            <w:tr w:rsidR="00FB455D" w14:paraId="2D1AC4F3" w14:textId="77777777">
              <w:trPr>
                <w:tblCellSpacing w:w="15" w:type="dxa"/>
                <w:jc w:val="center"/>
              </w:trPr>
              <w:tc>
                <w:tcPr>
                  <w:tcW w:w="4750" w:type="pct"/>
                  <w:vAlign w:val="center"/>
                  <w:hideMark/>
                </w:tcPr>
                <w:p w14:paraId="236C8535" w14:textId="4A00C9F0" w:rsidR="00FB455D" w:rsidRDefault="00FB455D">
                  <w:pPr>
                    <w:rPr>
                      <w:rFonts w:ascii="Arial" w:hAnsi="Arial" w:cs="Arial"/>
                      <w:sz w:val="20"/>
                      <w:szCs w:val="20"/>
                    </w:rPr>
                  </w:pPr>
                  <w:hyperlink r:id="rId102" w:history="1">
                    <w:r>
                      <w:rPr>
                        <w:rStyle w:val="Hyperlink"/>
                        <w:rFonts w:ascii="Arial" w:hAnsi="Arial" w:cs="Arial"/>
                        <w:sz w:val="20"/>
                        <w:szCs w:val="20"/>
                      </w:rPr>
                      <w:t>Download</w:t>
                    </w:r>
                    <w:r>
                      <w:rPr>
                        <w:rFonts w:ascii="Arial" w:hAnsi="Arial" w:cs="Arial"/>
                        <w:noProof/>
                        <w:color w:val="0000FF"/>
                        <w:sz w:val="20"/>
                        <w:szCs w:val="20"/>
                      </w:rPr>
                      <w:drawing>
                        <wp:inline distT="0" distB="0" distL="0" distR="0" wp14:anchorId="6FE1D970" wp14:editId="3A13D22F">
                          <wp:extent cx="123825" cy="123825"/>
                          <wp:effectExtent l="0" t="0" r="9525" b="9525"/>
                          <wp:docPr id="15" name="Picture 15">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a:hlinkClick r:id="rId102"/>
                                  </pic:cNvPr>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hyperlink>
                </w:p>
              </w:tc>
              <w:tc>
                <w:tcPr>
                  <w:tcW w:w="250" w:type="pct"/>
                  <w:vAlign w:val="center"/>
                  <w:hideMark/>
                </w:tcPr>
                <w:p w14:paraId="153F011F" w14:textId="61B42E14" w:rsidR="00FB455D" w:rsidRDefault="00000000">
                  <w:pPr>
                    <w:jc w:val="right"/>
                    <w:rPr>
                      <w:rFonts w:ascii="Arial" w:hAnsi="Arial" w:cs="Arial"/>
                      <w:sz w:val="20"/>
                      <w:szCs w:val="20"/>
                    </w:rPr>
                  </w:pPr>
                  <w:r>
                    <w:rPr>
                      <w:rFonts w:ascii="Arial" w:hAnsi="Arial" w:cs="Arial"/>
                      <w:sz w:val="20"/>
                      <w:szCs w:val="20"/>
                    </w:rPr>
                    <w:pict w14:anchorId="465F9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8pt">
                        <v:imagedata r:id="rId104" o:title=""/>
                      </v:shape>
                    </w:pict>
                  </w:r>
                </w:p>
              </w:tc>
            </w:tr>
          </w:tbl>
          <w:p w14:paraId="77026B13" w14:textId="77777777" w:rsidR="00FB455D" w:rsidRDefault="00FB455D">
            <w:pPr>
              <w:jc w:val="center"/>
              <w:rPr>
                <w:rFonts w:ascii="Arial" w:hAnsi="Arial" w:cs="Arial"/>
                <w:sz w:val="20"/>
                <w:szCs w:val="20"/>
              </w:rPr>
            </w:pPr>
          </w:p>
        </w:tc>
      </w:tr>
      <w:tr w:rsidR="00FB455D" w14:paraId="18263ECB" w14:textId="77777777">
        <w:trPr>
          <w:tblCellSpacing w:w="15" w:type="dxa"/>
          <w:jc w:val="center"/>
        </w:trPr>
        <w:tc>
          <w:tcPr>
            <w:tcW w:w="1050" w:type="dxa"/>
            <w:shd w:val="clear" w:color="auto" w:fill="E6E6FA"/>
            <w:vAlign w:val="center"/>
            <w:hideMark/>
          </w:tcPr>
          <w:p w14:paraId="59F90974" w14:textId="5F236F9D" w:rsidR="00FB455D" w:rsidRDefault="00FB455D">
            <w:pPr>
              <w:jc w:val="center"/>
              <w:rPr>
                <w:rFonts w:ascii="Arial" w:hAnsi="Arial" w:cs="Arial"/>
                <w:sz w:val="20"/>
                <w:szCs w:val="20"/>
              </w:rPr>
            </w:pPr>
            <w:hyperlink r:id="rId105" w:history="1">
              <w:r>
                <w:rPr>
                  <w:rStyle w:val="Hyperlink"/>
                  <w:rFonts w:ascii="Arial" w:hAnsi="Arial" w:cs="Arial"/>
                  <w:sz w:val="20"/>
                  <w:szCs w:val="20"/>
                </w:rPr>
                <w:t>MDS22293</w:t>
              </w:r>
            </w:hyperlink>
          </w:p>
        </w:tc>
        <w:tc>
          <w:tcPr>
            <w:tcW w:w="750" w:type="dxa"/>
            <w:shd w:val="clear" w:color="auto" w:fill="E6E6FA"/>
            <w:vAlign w:val="center"/>
            <w:hideMark/>
          </w:tcPr>
          <w:p w14:paraId="41EC80E8"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291A0EFD" w14:textId="77777777" w:rsidR="00FB455D" w:rsidRDefault="00FB455D">
            <w:pPr>
              <w:jc w:val="center"/>
              <w:rPr>
                <w:rFonts w:ascii="Arial" w:hAnsi="Arial" w:cs="Arial"/>
                <w:sz w:val="20"/>
                <w:szCs w:val="20"/>
              </w:rPr>
            </w:pPr>
            <w:r>
              <w:rPr>
                <w:rFonts w:ascii="Arial" w:hAnsi="Arial" w:cs="Arial"/>
                <w:sz w:val="20"/>
                <w:szCs w:val="20"/>
              </w:rPr>
              <w:t>00769</w:t>
            </w:r>
          </w:p>
        </w:tc>
        <w:tc>
          <w:tcPr>
            <w:tcW w:w="1050" w:type="dxa"/>
            <w:shd w:val="clear" w:color="auto" w:fill="E6E6FA"/>
            <w:vAlign w:val="center"/>
            <w:hideMark/>
          </w:tcPr>
          <w:p w14:paraId="67BDB70E"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E6E6FA"/>
            <w:vAlign w:val="center"/>
            <w:hideMark/>
          </w:tcPr>
          <w:p w14:paraId="7424884C" w14:textId="77777777" w:rsidR="00FB455D" w:rsidRDefault="00FB455D">
            <w:pPr>
              <w:rPr>
                <w:rFonts w:ascii="Arial" w:hAnsi="Arial" w:cs="Arial"/>
                <w:sz w:val="20"/>
                <w:szCs w:val="20"/>
              </w:rPr>
            </w:pPr>
            <w:r>
              <w:rPr>
                <w:rFonts w:ascii="Arial" w:hAnsi="Arial" w:cs="Arial"/>
                <w:sz w:val="20"/>
                <w:szCs w:val="20"/>
              </w:rPr>
              <w:t>2023-03-20 18:01:49</w:t>
            </w:r>
          </w:p>
        </w:tc>
        <w:tc>
          <w:tcPr>
            <w:tcW w:w="1500" w:type="dxa"/>
            <w:shd w:val="clear" w:color="auto" w:fill="E6E6FA"/>
            <w:vAlign w:val="center"/>
            <w:hideMark/>
          </w:tcPr>
          <w:p w14:paraId="388DC13F"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313B6E9F" w14:textId="77777777" w:rsidR="00FB455D" w:rsidRDefault="00FB455D">
            <w:pPr>
              <w:rPr>
                <w:rFonts w:ascii="Arial" w:hAnsi="Arial" w:cs="Arial"/>
                <w:sz w:val="20"/>
                <w:szCs w:val="20"/>
              </w:rPr>
            </w:pPr>
            <w:r>
              <w:rPr>
                <w:rFonts w:ascii="Arial" w:hAnsi="Arial" w:cs="Arial"/>
                <w:sz w:val="20"/>
                <w:szCs w:val="20"/>
              </w:rPr>
              <w:t>Revised registration of Khronos extensions for 1st edition</w:t>
            </w:r>
          </w:p>
        </w:tc>
        <w:tc>
          <w:tcPr>
            <w:tcW w:w="0" w:type="auto"/>
            <w:shd w:val="clear" w:color="auto" w:fill="E6E6FA"/>
            <w:vAlign w:val="center"/>
            <w:hideMark/>
          </w:tcPr>
          <w:p w14:paraId="500F9058"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81"/>
              <w:gridCol w:w="434"/>
            </w:tblGrid>
            <w:tr w:rsidR="00FB455D" w14:paraId="5E9D397F" w14:textId="77777777">
              <w:trPr>
                <w:tblCellSpacing w:w="15" w:type="dxa"/>
                <w:jc w:val="center"/>
              </w:trPr>
              <w:tc>
                <w:tcPr>
                  <w:tcW w:w="4750" w:type="pct"/>
                  <w:vAlign w:val="center"/>
                  <w:hideMark/>
                </w:tcPr>
                <w:p w14:paraId="00215DDC" w14:textId="0AFFE353" w:rsidR="00FB455D" w:rsidRDefault="00FB455D">
                  <w:pPr>
                    <w:rPr>
                      <w:rFonts w:ascii="Arial" w:hAnsi="Arial" w:cs="Arial"/>
                      <w:sz w:val="20"/>
                      <w:szCs w:val="20"/>
                    </w:rPr>
                  </w:pPr>
                  <w:hyperlink r:id="rId106" w:history="1">
                    <w:r>
                      <w:rPr>
                        <w:rStyle w:val="Hyperlink"/>
                        <w:rFonts w:ascii="Arial" w:hAnsi="Arial" w:cs="Arial"/>
                        <w:sz w:val="20"/>
                        <w:szCs w:val="20"/>
                      </w:rPr>
                      <w:t>MDS22293_WG03_N00769</w:t>
                    </w:r>
                  </w:hyperlink>
                </w:p>
              </w:tc>
              <w:tc>
                <w:tcPr>
                  <w:tcW w:w="250" w:type="pct"/>
                  <w:vAlign w:val="center"/>
                  <w:hideMark/>
                </w:tcPr>
                <w:p w14:paraId="1B1A64E4" w14:textId="4BA7422B" w:rsidR="00FB455D" w:rsidRDefault="00000000">
                  <w:pPr>
                    <w:jc w:val="right"/>
                    <w:rPr>
                      <w:rFonts w:ascii="Arial" w:hAnsi="Arial" w:cs="Arial"/>
                      <w:sz w:val="20"/>
                      <w:szCs w:val="20"/>
                    </w:rPr>
                  </w:pPr>
                  <w:r>
                    <w:rPr>
                      <w:rFonts w:ascii="Arial" w:hAnsi="Arial" w:cs="Arial"/>
                      <w:sz w:val="20"/>
                      <w:szCs w:val="20"/>
                    </w:rPr>
                    <w:pict w14:anchorId="5C02938A">
                      <v:shape id="_x0000_i1026" type="#_x0000_t75" style="width:20.25pt;height:18pt">
                        <v:imagedata r:id="rId104" o:title=""/>
                      </v:shape>
                    </w:pict>
                  </w:r>
                </w:p>
              </w:tc>
            </w:tr>
          </w:tbl>
          <w:p w14:paraId="50B3ADFA" w14:textId="77777777" w:rsidR="00FB455D" w:rsidRDefault="00FB455D">
            <w:pPr>
              <w:jc w:val="center"/>
              <w:rPr>
                <w:rFonts w:ascii="Arial" w:hAnsi="Arial" w:cs="Arial"/>
                <w:sz w:val="20"/>
                <w:szCs w:val="20"/>
              </w:rPr>
            </w:pPr>
          </w:p>
        </w:tc>
      </w:tr>
      <w:tr w:rsidR="00FB455D" w14:paraId="4F68E4EA" w14:textId="77777777">
        <w:trPr>
          <w:tblCellSpacing w:w="15" w:type="dxa"/>
          <w:jc w:val="center"/>
        </w:trPr>
        <w:tc>
          <w:tcPr>
            <w:tcW w:w="1050" w:type="dxa"/>
            <w:shd w:val="clear" w:color="auto" w:fill="FFFFFF"/>
            <w:vAlign w:val="center"/>
            <w:hideMark/>
          </w:tcPr>
          <w:p w14:paraId="0E43A59A" w14:textId="1B4EC943" w:rsidR="00FB455D" w:rsidRDefault="00FB455D">
            <w:pPr>
              <w:jc w:val="center"/>
              <w:rPr>
                <w:rFonts w:ascii="Arial" w:hAnsi="Arial" w:cs="Arial"/>
                <w:sz w:val="20"/>
                <w:szCs w:val="20"/>
              </w:rPr>
            </w:pPr>
            <w:hyperlink r:id="rId107" w:history="1">
              <w:r>
                <w:rPr>
                  <w:rStyle w:val="Hyperlink"/>
                  <w:rFonts w:ascii="Arial" w:hAnsi="Arial" w:cs="Arial"/>
                  <w:sz w:val="20"/>
                  <w:szCs w:val="20"/>
                </w:rPr>
                <w:t>MDS22339</w:t>
              </w:r>
            </w:hyperlink>
          </w:p>
        </w:tc>
        <w:tc>
          <w:tcPr>
            <w:tcW w:w="750" w:type="dxa"/>
            <w:shd w:val="clear" w:color="auto" w:fill="FFFFFF"/>
            <w:vAlign w:val="center"/>
            <w:hideMark/>
          </w:tcPr>
          <w:p w14:paraId="5434ACBB"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03D36D16" w14:textId="77777777" w:rsidR="00FB455D" w:rsidRDefault="00FB455D">
            <w:pPr>
              <w:jc w:val="center"/>
              <w:rPr>
                <w:rFonts w:ascii="Arial" w:hAnsi="Arial" w:cs="Arial"/>
                <w:sz w:val="20"/>
                <w:szCs w:val="20"/>
              </w:rPr>
            </w:pPr>
            <w:r>
              <w:rPr>
                <w:rFonts w:ascii="Arial" w:hAnsi="Arial" w:cs="Arial"/>
                <w:sz w:val="20"/>
                <w:szCs w:val="20"/>
              </w:rPr>
              <w:t>00815</w:t>
            </w:r>
          </w:p>
        </w:tc>
        <w:tc>
          <w:tcPr>
            <w:tcW w:w="1050" w:type="dxa"/>
            <w:shd w:val="clear" w:color="auto" w:fill="FFFFFF"/>
            <w:vAlign w:val="center"/>
            <w:hideMark/>
          </w:tcPr>
          <w:p w14:paraId="610C8EBA"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FFFFFF"/>
            <w:vAlign w:val="center"/>
            <w:hideMark/>
          </w:tcPr>
          <w:p w14:paraId="39CC5614" w14:textId="77777777" w:rsidR="00FB455D" w:rsidRDefault="00FB455D">
            <w:pPr>
              <w:rPr>
                <w:rFonts w:ascii="Arial" w:hAnsi="Arial" w:cs="Arial"/>
                <w:sz w:val="20"/>
                <w:szCs w:val="20"/>
              </w:rPr>
            </w:pPr>
            <w:r>
              <w:rPr>
                <w:rFonts w:ascii="Arial" w:hAnsi="Arial" w:cs="Arial"/>
                <w:sz w:val="20"/>
                <w:szCs w:val="20"/>
              </w:rPr>
              <w:t>2023-04-24 10:03:30</w:t>
            </w:r>
          </w:p>
        </w:tc>
        <w:tc>
          <w:tcPr>
            <w:tcW w:w="1500" w:type="dxa"/>
            <w:shd w:val="clear" w:color="auto" w:fill="FFFFFF"/>
            <w:vAlign w:val="center"/>
            <w:hideMark/>
          </w:tcPr>
          <w:p w14:paraId="6F0F154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30B13B96"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FFFFFF"/>
            <w:vAlign w:val="center"/>
            <w:hideMark/>
          </w:tcPr>
          <w:p w14:paraId="1A47B2DA"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144AABAB" w14:textId="77777777">
              <w:trPr>
                <w:tblCellSpacing w:w="15" w:type="dxa"/>
                <w:jc w:val="center"/>
              </w:trPr>
              <w:tc>
                <w:tcPr>
                  <w:tcW w:w="4750" w:type="pct"/>
                  <w:vAlign w:val="center"/>
                  <w:hideMark/>
                </w:tcPr>
                <w:p w14:paraId="4BA50201" w14:textId="687232EB" w:rsidR="00FB455D" w:rsidRDefault="00FB455D">
                  <w:pPr>
                    <w:rPr>
                      <w:rFonts w:ascii="Arial" w:hAnsi="Arial" w:cs="Arial"/>
                      <w:sz w:val="20"/>
                      <w:szCs w:val="20"/>
                    </w:rPr>
                  </w:pPr>
                  <w:hyperlink r:id="rId108" w:history="1">
                    <w:r>
                      <w:rPr>
                        <w:rStyle w:val="Hyperlink"/>
                        <w:rFonts w:ascii="Arial" w:hAnsi="Arial" w:cs="Arial"/>
                        <w:sz w:val="20"/>
                        <w:szCs w:val="20"/>
                      </w:rPr>
                      <w:t>MDS22339_WG03_N00815</w:t>
                    </w:r>
                  </w:hyperlink>
                </w:p>
              </w:tc>
            </w:tr>
          </w:tbl>
          <w:p w14:paraId="0FA887A8" w14:textId="77777777" w:rsidR="00FB455D" w:rsidRDefault="00FB455D">
            <w:pPr>
              <w:jc w:val="center"/>
              <w:rPr>
                <w:rFonts w:ascii="Arial" w:hAnsi="Arial" w:cs="Arial"/>
                <w:sz w:val="20"/>
                <w:szCs w:val="20"/>
              </w:rPr>
            </w:pPr>
          </w:p>
        </w:tc>
      </w:tr>
    </w:tbl>
    <w:p w14:paraId="76C53C15" w14:textId="0D6E9C7D" w:rsidR="005F4B08" w:rsidRDefault="005F4B08" w:rsidP="00C968EC">
      <w:pPr>
        <w:pStyle w:val="Heading3"/>
      </w:pPr>
      <w:bookmarkStart w:id="458" w:name="_Toc212011100"/>
      <w:r>
        <w:t>MPEG#14</w:t>
      </w:r>
      <w:r w:rsidR="002A3FB8">
        <w:t>2</w:t>
      </w:r>
      <w:bookmarkEnd w:id="458"/>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22"/>
        <w:gridCol w:w="387"/>
        <w:gridCol w:w="586"/>
        <w:gridCol w:w="796"/>
        <w:gridCol w:w="796"/>
        <w:gridCol w:w="680"/>
        <w:gridCol w:w="1006"/>
        <w:gridCol w:w="785"/>
        <w:gridCol w:w="2962"/>
      </w:tblGrid>
      <w:tr w:rsidR="00FB455D" w14:paraId="15766D8D" w14:textId="77777777">
        <w:trPr>
          <w:gridAfter w:val="8"/>
          <w:wAfter w:w="13485" w:type="dxa"/>
          <w:tblCellSpacing w:w="15" w:type="dxa"/>
          <w:jc w:val="center"/>
        </w:trPr>
        <w:tc>
          <w:tcPr>
            <w:tcW w:w="0" w:type="auto"/>
            <w:vAlign w:val="center"/>
            <w:hideMark/>
          </w:tcPr>
          <w:p w14:paraId="6040151A" w14:textId="77777777" w:rsidR="00FB455D" w:rsidRDefault="00FB455D">
            <w:pPr>
              <w:rPr>
                <w:rFonts w:eastAsia="Times New Roman"/>
                <w:sz w:val="20"/>
                <w:szCs w:val="20"/>
              </w:rPr>
            </w:pPr>
          </w:p>
        </w:tc>
      </w:tr>
      <w:tr w:rsidR="00FB455D" w14:paraId="529EEB0A" w14:textId="77777777">
        <w:trPr>
          <w:tblCellSpacing w:w="15" w:type="dxa"/>
          <w:jc w:val="center"/>
        </w:trPr>
        <w:tc>
          <w:tcPr>
            <w:tcW w:w="1050" w:type="dxa"/>
            <w:shd w:val="clear" w:color="auto" w:fill="E6E6FA"/>
            <w:vAlign w:val="center"/>
            <w:hideMark/>
          </w:tcPr>
          <w:p w14:paraId="7B556B4C" w14:textId="3FBDB498" w:rsidR="00FB455D" w:rsidRDefault="00FB455D">
            <w:pPr>
              <w:jc w:val="center"/>
              <w:rPr>
                <w:rFonts w:ascii="Arial" w:hAnsi="Arial" w:cs="Arial"/>
                <w:sz w:val="20"/>
                <w:szCs w:val="20"/>
              </w:rPr>
            </w:pPr>
            <w:hyperlink r:id="rId109" w:history="1">
              <w:r>
                <w:rPr>
                  <w:rStyle w:val="Hyperlink"/>
                  <w:rFonts w:ascii="Arial" w:hAnsi="Arial" w:cs="Arial"/>
                  <w:sz w:val="20"/>
                  <w:szCs w:val="20"/>
                </w:rPr>
                <w:t>MDS22619</w:t>
              </w:r>
            </w:hyperlink>
          </w:p>
        </w:tc>
        <w:tc>
          <w:tcPr>
            <w:tcW w:w="750" w:type="dxa"/>
            <w:shd w:val="clear" w:color="auto" w:fill="E6E6FA"/>
            <w:vAlign w:val="center"/>
            <w:hideMark/>
          </w:tcPr>
          <w:p w14:paraId="170241D7"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CA49911" w14:textId="77777777" w:rsidR="00FB455D" w:rsidRDefault="00FB455D">
            <w:pPr>
              <w:jc w:val="center"/>
              <w:rPr>
                <w:rFonts w:ascii="Arial" w:hAnsi="Arial" w:cs="Arial"/>
                <w:sz w:val="20"/>
                <w:szCs w:val="20"/>
              </w:rPr>
            </w:pPr>
            <w:r>
              <w:rPr>
                <w:rFonts w:ascii="Arial" w:hAnsi="Arial" w:cs="Arial"/>
                <w:sz w:val="20"/>
                <w:szCs w:val="20"/>
              </w:rPr>
              <w:t>00877</w:t>
            </w:r>
          </w:p>
        </w:tc>
        <w:tc>
          <w:tcPr>
            <w:tcW w:w="1050" w:type="dxa"/>
            <w:shd w:val="clear" w:color="auto" w:fill="E6E6FA"/>
            <w:vAlign w:val="center"/>
            <w:hideMark/>
          </w:tcPr>
          <w:p w14:paraId="6190F159"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1087CAD0" w14:textId="77777777" w:rsidR="00FB455D" w:rsidRDefault="00FB455D">
            <w:pPr>
              <w:rPr>
                <w:rFonts w:ascii="Arial" w:hAnsi="Arial" w:cs="Arial"/>
                <w:sz w:val="20"/>
                <w:szCs w:val="20"/>
              </w:rPr>
            </w:pPr>
          </w:p>
        </w:tc>
        <w:tc>
          <w:tcPr>
            <w:tcW w:w="1500" w:type="dxa"/>
            <w:shd w:val="clear" w:color="auto" w:fill="E6E6FA"/>
            <w:vAlign w:val="center"/>
            <w:hideMark/>
          </w:tcPr>
          <w:p w14:paraId="447C3B1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6CF4D885"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0823525E"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18"/>
              <w:gridCol w:w="369"/>
            </w:tblGrid>
            <w:tr w:rsidR="00FB455D" w14:paraId="47F1B16F" w14:textId="77777777">
              <w:trPr>
                <w:tblCellSpacing w:w="15" w:type="dxa"/>
                <w:jc w:val="center"/>
              </w:trPr>
              <w:tc>
                <w:tcPr>
                  <w:tcW w:w="4750" w:type="pct"/>
                  <w:vAlign w:val="center"/>
                  <w:hideMark/>
                </w:tcPr>
                <w:p w14:paraId="4E1B90ED" w14:textId="77777777" w:rsidR="00FB455D" w:rsidRDefault="00FB455D">
                  <w:pPr>
                    <w:rPr>
                      <w:rFonts w:ascii="Arial" w:hAnsi="Arial" w:cs="Arial"/>
                      <w:sz w:val="20"/>
                      <w:szCs w:val="20"/>
                    </w:rPr>
                  </w:pPr>
                  <w:r>
                    <w:rPr>
                      <w:rFonts w:ascii="Arial" w:hAnsi="Arial" w:cs="Arial"/>
                      <w:sz w:val="20"/>
                      <w:szCs w:val="20"/>
                    </w:rPr>
                    <w:t>MDS22619_WG03_N00877</w:t>
                  </w:r>
                </w:p>
              </w:tc>
              <w:tc>
                <w:tcPr>
                  <w:tcW w:w="250" w:type="pct"/>
                  <w:vAlign w:val="center"/>
                  <w:hideMark/>
                </w:tcPr>
                <w:p w14:paraId="1293B775" w14:textId="23D521B1" w:rsidR="00FB455D" w:rsidRDefault="00FB455D">
                  <w:pPr>
                    <w:jc w:val="right"/>
                    <w:rPr>
                      <w:rFonts w:ascii="Arial" w:hAnsi="Arial" w:cs="Arial"/>
                      <w:sz w:val="20"/>
                      <w:szCs w:val="20"/>
                    </w:rPr>
                  </w:pPr>
                  <w:r>
                    <w:rPr>
                      <w:rFonts w:ascii="Arial" w:hAnsi="Arial" w:cs="Arial"/>
                      <w:noProof/>
                      <w:sz w:val="20"/>
                      <w:szCs w:val="20"/>
                    </w:rPr>
                    <w:drawing>
                      <wp:inline distT="0" distB="0" distL="0" distR="0" wp14:anchorId="1B6850C1" wp14:editId="4C9C50D0">
                        <wp:extent cx="190500" cy="190500"/>
                        <wp:effectExtent l="0" t="0" r="0" b="0"/>
                        <wp:docPr id="16" name="Picture 16"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paper with a black line&#10;&#10;Description automatically generated"/>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r>
          </w:tbl>
          <w:p w14:paraId="1E30D66E" w14:textId="77777777" w:rsidR="00FB455D" w:rsidRDefault="00FB455D">
            <w:pPr>
              <w:jc w:val="center"/>
              <w:rPr>
                <w:rFonts w:ascii="Arial" w:hAnsi="Arial" w:cs="Arial"/>
                <w:sz w:val="20"/>
                <w:szCs w:val="20"/>
              </w:rPr>
            </w:pPr>
          </w:p>
        </w:tc>
      </w:tr>
      <w:tr w:rsidR="00FB455D" w14:paraId="4A78C804" w14:textId="77777777">
        <w:trPr>
          <w:tblCellSpacing w:w="15" w:type="dxa"/>
          <w:jc w:val="center"/>
        </w:trPr>
        <w:tc>
          <w:tcPr>
            <w:tcW w:w="1050" w:type="dxa"/>
            <w:shd w:val="clear" w:color="auto" w:fill="FFFFFF"/>
            <w:vAlign w:val="center"/>
            <w:hideMark/>
          </w:tcPr>
          <w:p w14:paraId="35ABB780" w14:textId="28B11942" w:rsidR="00FB455D" w:rsidRDefault="00FB455D">
            <w:pPr>
              <w:jc w:val="center"/>
              <w:rPr>
                <w:rFonts w:ascii="Arial" w:hAnsi="Arial" w:cs="Arial"/>
                <w:sz w:val="20"/>
                <w:szCs w:val="20"/>
              </w:rPr>
            </w:pPr>
            <w:hyperlink r:id="rId111" w:history="1">
              <w:r>
                <w:rPr>
                  <w:rStyle w:val="Hyperlink"/>
                  <w:rFonts w:ascii="Arial" w:hAnsi="Arial" w:cs="Arial"/>
                  <w:sz w:val="20"/>
                  <w:szCs w:val="20"/>
                </w:rPr>
                <w:t>MDS22647</w:t>
              </w:r>
            </w:hyperlink>
          </w:p>
        </w:tc>
        <w:tc>
          <w:tcPr>
            <w:tcW w:w="750" w:type="dxa"/>
            <w:shd w:val="clear" w:color="auto" w:fill="FFFFFF"/>
            <w:vAlign w:val="center"/>
            <w:hideMark/>
          </w:tcPr>
          <w:p w14:paraId="17AB6D50"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268D584D" w14:textId="77777777" w:rsidR="00FB455D" w:rsidRDefault="00FB455D">
            <w:pPr>
              <w:jc w:val="center"/>
              <w:rPr>
                <w:rFonts w:ascii="Arial" w:hAnsi="Arial" w:cs="Arial"/>
                <w:sz w:val="20"/>
                <w:szCs w:val="20"/>
              </w:rPr>
            </w:pPr>
            <w:r>
              <w:rPr>
                <w:rFonts w:ascii="Arial" w:hAnsi="Arial" w:cs="Arial"/>
                <w:sz w:val="20"/>
                <w:szCs w:val="20"/>
              </w:rPr>
              <w:t>00904</w:t>
            </w:r>
          </w:p>
        </w:tc>
        <w:tc>
          <w:tcPr>
            <w:tcW w:w="1050" w:type="dxa"/>
            <w:shd w:val="clear" w:color="auto" w:fill="FFFFFF"/>
            <w:vAlign w:val="center"/>
            <w:hideMark/>
          </w:tcPr>
          <w:p w14:paraId="17814B55"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FFFFFF"/>
            <w:vAlign w:val="center"/>
            <w:hideMark/>
          </w:tcPr>
          <w:p w14:paraId="5633A8AF" w14:textId="77777777" w:rsidR="00FB455D" w:rsidRDefault="00FB455D">
            <w:pPr>
              <w:rPr>
                <w:rFonts w:ascii="Arial" w:hAnsi="Arial" w:cs="Arial"/>
                <w:sz w:val="20"/>
                <w:szCs w:val="20"/>
              </w:rPr>
            </w:pPr>
            <w:r>
              <w:rPr>
                <w:rFonts w:ascii="Arial" w:hAnsi="Arial" w:cs="Arial"/>
                <w:sz w:val="20"/>
                <w:szCs w:val="20"/>
              </w:rPr>
              <w:t>2023-07-16 10:41:32</w:t>
            </w:r>
          </w:p>
        </w:tc>
        <w:tc>
          <w:tcPr>
            <w:tcW w:w="1500" w:type="dxa"/>
            <w:shd w:val="clear" w:color="auto" w:fill="FFFFFF"/>
            <w:vAlign w:val="center"/>
            <w:hideMark/>
          </w:tcPr>
          <w:p w14:paraId="16DB333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72499A0D" w14:textId="77777777" w:rsidR="00FB455D" w:rsidRDefault="00FB455D">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CA7DE56"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29"/>
              <w:gridCol w:w="458"/>
            </w:tblGrid>
            <w:tr w:rsidR="00FB455D" w14:paraId="57AFB446" w14:textId="77777777">
              <w:trPr>
                <w:tblCellSpacing w:w="15" w:type="dxa"/>
                <w:jc w:val="center"/>
              </w:trPr>
              <w:tc>
                <w:tcPr>
                  <w:tcW w:w="4750" w:type="pct"/>
                  <w:vAlign w:val="center"/>
                  <w:hideMark/>
                </w:tcPr>
                <w:p w14:paraId="1F09353A" w14:textId="284F9805" w:rsidR="00FB455D" w:rsidRDefault="00FB455D">
                  <w:pPr>
                    <w:rPr>
                      <w:rFonts w:ascii="Arial" w:hAnsi="Arial" w:cs="Arial"/>
                      <w:sz w:val="20"/>
                      <w:szCs w:val="20"/>
                    </w:rPr>
                  </w:pPr>
                  <w:hyperlink r:id="rId112" w:history="1">
                    <w:r>
                      <w:rPr>
                        <w:rStyle w:val="Hyperlink"/>
                        <w:rFonts w:ascii="Arial" w:hAnsi="Arial" w:cs="Arial"/>
                        <w:sz w:val="20"/>
                        <w:szCs w:val="20"/>
                      </w:rPr>
                      <w:t>MDS22647_WG03_N00904</w:t>
                    </w:r>
                  </w:hyperlink>
                </w:p>
              </w:tc>
              <w:tc>
                <w:tcPr>
                  <w:tcW w:w="250" w:type="pct"/>
                  <w:vAlign w:val="center"/>
                  <w:hideMark/>
                </w:tcPr>
                <w:p w14:paraId="3F4BBD73" w14:textId="15729D06" w:rsidR="00FB455D" w:rsidRDefault="00000000">
                  <w:pPr>
                    <w:jc w:val="right"/>
                    <w:rPr>
                      <w:rFonts w:ascii="Arial" w:hAnsi="Arial" w:cs="Arial"/>
                      <w:sz w:val="20"/>
                      <w:szCs w:val="20"/>
                    </w:rPr>
                  </w:pPr>
                  <w:r>
                    <w:rPr>
                      <w:rFonts w:ascii="Arial" w:hAnsi="Arial" w:cs="Arial"/>
                      <w:sz w:val="20"/>
                      <w:szCs w:val="20"/>
                    </w:rPr>
                    <w:pict w14:anchorId="0BEEB91C">
                      <v:shape id="_x0000_i1027" type="#_x0000_t75" style="width:20.25pt;height:18pt">
                        <v:imagedata r:id="rId104" o:title=""/>
                      </v:shape>
                    </w:pict>
                  </w:r>
                </w:p>
              </w:tc>
            </w:tr>
          </w:tbl>
          <w:p w14:paraId="0AA3D6EC" w14:textId="77777777" w:rsidR="00FB455D" w:rsidRDefault="00FB455D">
            <w:pPr>
              <w:jc w:val="center"/>
              <w:rPr>
                <w:rFonts w:ascii="Arial" w:hAnsi="Arial" w:cs="Arial"/>
                <w:sz w:val="20"/>
                <w:szCs w:val="20"/>
              </w:rPr>
            </w:pPr>
          </w:p>
        </w:tc>
      </w:tr>
      <w:tr w:rsidR="00FB455D" w14:paraId="321F84E4" w14:textId="77777777">
        <w:trPr>
          <w:tblCellSpacing w:w="15" w:type="dxa"/>
          <w:jc w:val="center"/>
        </w:trPr>
        <w:tc>
          <w:tcPr>
            <w:tcW w:w="1050" w:type="dxa"/>
            <w:shd w:val="clear" w:color="auto" w:fill="E6E6FA"/>
            <w:vAlign w:val="center"/>
            <w:hideMark/>
          </w:tcPr>
          <w:p w14:paraId="169E28B5" w14:textId="410ADF2D" w:rsidR="00FB455D" w:rsidRDefault="00FB455D">
            <w:pPr>
              <w:jc w:val="center"/>
              <w:rPr>
                <w:rFonts w:ascii="Arial" w:hAnsi="Arial" w:cs="Arial"/>
                <w:sz w:val="20"/>
                <w:szCs w:val="20"/>
              </w:rPr>
            </w:pPr>
            <w:hyperlink r:id="rId113" w:history="1">
              <w:r>
                <w:rPr>
                  <w:rStyle w:val="Hyperlink"/>
                  <w:rFonts w:ascii="Arial" w:hAnsi="Arial" w:cs="Arial"/>
                  <w:sz w:val="20"/>
                  <w:szCs w:val="20"/>
                </w:rPr>
                <w:t>MDS22679</w:t>
              </w:r>
            </w:hyperlink>
          </w:p>
        </w:tc>
        <w:tc>
          <w:tcPr>
            <w:tcW w:w="750" w:type="dxa"/>
            <w:shd w:val="clear" w:color="auto" w:fill="E6E6FA"/>
            <w:vAlign w:val="center"/>
            <w:hideMark/>
          </w:tcPr>
          <w:p w14:paraId="4C8C66C5"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14F6431" w14:textId="77777777" w:rsidR="00FB455D" w:rsidRDefault="00FB455D">
            <w:pPr>
              <w:jc w:val="center"/>
              <w:rPr>
                <w:rFonts w:ascii="Arial" w:hAnsi="Arial" w:cs="Arial"/>
                <w:sz w:val="20"/>
                <w:szCs w:val="20"/>
              </w:rPr>
            </w:pPr>
            <w:r>
              <w:rPr>
                <w:rFonts w:ascii="Arial" w:hAnsi="Arial" w:cs="Arial"/>
                <w:sz w:val="20"/>
                <w:szCs w:val="20"/>
              </w:rPr>
              <w:t>00918</w:t>
            </w:r>
          </w:p>
        </w:tc>
        <w:tc>
          <w:tcPr>
            <w:tcW w:w="1050" w:type="dxa"/>
            <w:shd w:val="clear" w:color="auto" w:fill="E6E6FA"/>
            <w:vAlign w:val="center"/>
            <w:hideMark/>
          </w:tcPr>
          <w:p w14:paraId="1DC3705D"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6DBA5AFA" w14:textId="77777777" w:rsidR="00FB455D" w:rsidRDefault="00FB455D">
            <w:pPr>
              <w:rPr>
                <w:rFonts w:ascii="Arial" w:hAnsi="Arial" w:cs="Arial"/>
                <w:sz w:val="20"/>
                <w:szCs w:val="20"/>
              </w:rPr>
            </w:pPr>
            <w:r>
              <w:rPr>
                <w:rFonts w:ascii="Arial" w:hAnsi="Arial" w:cs="Arial"/>
                <w:sz w:val="20"/>
                <w:szCs w:val="20"/>
              </w:rPr>
              <w:t>2023-05-11 17:15:03</w:t>
            </w:r>
          </w:p>
        </w:tc>
        <w:tc>
          <w:tcPr>
            <w:tcW w:w="1500" w:type="dxa"/>
            <w:shd w:val="clear" w:color="auto" w:fill="E6E6FA"/>
            <w:vAlign w:val="center"/>
            <w:hideMark/>
          </w:tcPr>
          <w:p w14:paraId="214115B1"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6000" w:type="dxa"/>
            <w:shd w:val="clear" w:color="auto" w:fill="E6E6FA"/>
            <w:vAlign w:val="center"/>
            <w:hideMark/>
          </w:tcPr>
          <w:p w14:paraId="58E9FE4B" w14:textId="77777777" w:rsidR="00FB455D" w:rsidRDefault="00FB455D">
            <w:pPr>
              <w:rPr>
                <w:rFonts w:ascii="Arial" w:hAnsi="Arial" w:cs="Arial"/>
                <w:sz w:val="20"/>
                <w:szCs w:val="20"/>
              </w:rPr>
            </w:pPr>
            <w:r>
              <w:rPr>
                <w:rFonts w:ascii="Arial" w:hAnsi="Arial" w:cs="Arial"/>
                <w:sz w:val="20"/>
                <w:szCs w:val="20"/>
              </w:rPr>
              <w:t>Liaison statement to Khronos on MPEG-I Scene Description Status update</w:t>
            </w:r>
          </w:p>
        </w:tc>
        <w:tc>
          <w:tcPr>
            <w:tcW w:w="0" w:type="auto"/>
            <w:shd w:val="clear" w:color="auto" w:fill="E6E6FA"/>
            <w:vAlign w:val="center"/>
            <w:hideMark/>
          </w:tcPr>
          <w:p w14:paraId="23CD58AB"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06FB799A" w14:textId="77777777">
              <w:trPr>
                <w:tblCellSpacing w:w="15" w:type="dxa"/>
                <w:jc w:val="center"/>
              </w:trPr>
              <w:tc>
                <w:tcPr>
                  <w:tcW w:w="4750" w:type="pct"/>
                  <w:vAlign w:val="center"/>
                  <w:hideMark/>
                </w:tcPr>
                <w:p w14:paraId="17CF4E4C" w14:textId="5172E32E" w:rsidR="00FB455D" w:rsidRDefault="00FB455D">
                  <w:pPr>
                    <w:rPr>
                      <w:rFonts w:ascii="Arial" w:hAnsi="Arial" w:cs="Arial"/>
                      <w:sz w:val="20"/>
                      <w:szCs w:val="20"/>
                    </w:rPr>
                  </w:pPr>
                  <w:hyperlink r:id="rId114" w:history="1">
                    <w:r>
                      <w:rPr>
                        <w:rStyle w:val="Hyperlink"/>
                        <w:rFonts w:ascii="Arial" w:hAnsi="Arial" w:cs="Arial"/>
                        <w:sz w:val="20"/>
                        <w:szCs w:val="20"/>
                      </w:rPr>
                      <w:t>MDS22679_WG03_N00918</w:t>
                    </w:r>
                  </w:hyperlink>
                </w:p>
              </w:tc>
            </w:tr>
          </w:tbl>
          <w:p w14:paraId="7874C110" w14:textId="77777777" w:rsidR="00FB455D" w:rsidRDefault="00FB455D">
            <w:pPr>
              <w:jc w:val="center"/>
              <w:rPr>
                <w:rFonts w:ascii="Arial" w:hAnsi="Arial" w:cs="Arial"/>
                <w:sz w:val="20"/>
                <w:szCs w:val="20"/>
              </w:rPr>
            </w:pPr>
          </w:p>
        </w:tc>
      </w:tr>
    </w:tbl>
    <w:p w14:paraId="031ED439" w14:textId="77777777" w:rsidR="005F4B08" w:rsidRDefault="005F4B08" w:rsidP="005529B1"/>
    <w:p w14:paraId="18EC9C99" w14:textId="59A10027" w:rsidR="00FE10F4" w:rsidRDefault="00FE10F4" w:rsidP="00C968EC">
      <w:pPr>
        <w:pStyle w:val="Heading3"/>
      </w:pPr>
      <w:bookmarkStart w:id="459" w:name="_Toc212011101"/>
      <w:r>
        <w:t>MPEG#143</w:t>
      </w:r>
      <w:bookmarkEnd w:id="459"/>
    </w:p>
    <w:p w14:paraId="492985C3" w14:textId="26FCC02A" w:rsidR="00FE10F4" w:rsidRDefault="00FE10F4" w:rsidP="00FE10F4">
      <w:r>
        <w:t>No communication, but MPEG was invited by Khronos to a meetup that was finally scheduled on July 13, 2023.</w:t>
      </w:r>
    </w:p>
    <w:p w14:paraId="58FD7091" w14:textId="77777777" w:rsidR="00FE10F4" w:rsidRDefault="00FE10F4" w:rsidP="00FE10F4"/>
    <w:p w14:paraId="0DD445A4" w14:textId="024468C7" w:rsidR="00FE10F4" w:rsidRDefault="00FE10F4" w:rsidP="00FE10F4">
      <w:pPr>
        <w:rPr>
          <w:rFonts w:ascii="Calibri" w:hAnsi="Calibri" w:cs="Calibri"/>
        </w:rPr>
      </w:pPr>
      <w:r>
        <w:t xml:space="preserve">Details of the event are here: </w:t>
      </w:r>
      <w:hyperlink r:id="rId115" w:history="1">
        <w:r>
          <w:rPr>
            <w:rStyle w:val="Hyperlink"/>
          </w:rPr>
          <w:t>https://www.khronos.org/events/gltf-meetup-July2023</w:t>
        </w:r>
      </w:hyperlink>
    </w:p>
    <w:p w14:paraId="23806BB0" w14:textId="286860CC"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lastRenderedPageBreak/>
        <w:t xml:space="preserve">Public Slides in pdf: </w:t>
      </w:r>
      <w:hyperlink r:id="rId116"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10B000E1" w14:textId="50DE06CA"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Video recording: </w:t>
      </w:r>
      <w:hyperlink r:id="rId117"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4B1E6538" w14:textId="77777777" w:rsidR="00FE10F4" w:rsidRPr="00B2766B" w:rsidRDefault="00FE10F4" w:rsidP="00FE10F4"/>
    <w:p w14:paraId="22B51B7F" w14:textId="7AD8DBD5" w:rsidR="00FE10F4" w:rsidRDefault="00FE10F4" w:rsidP="005529B1">
      <w:r>
        <w:t>In addition, Khronos invited to use the presentation and the transcript of the webinar to transfer this into a blog. This effort will happen over the next few weeks and we will share the draft with MPEG colleagues for comments.</w:t>
      </w:r>
    </w:p>
    <w:p w14:paraId="7AEA116A" w14:textId="34EF6CA5" w:rsidR="002B4300" w:rsidRDefault="002B4300" w:rsidP="00C968EC">
      <w:pPr>
        <w:pStyle w:val="Heading3"/>
      </w:pPr>
      <w:bookmarkStart w:id="460" w:name="_Toc212011102"/>
      <w:r>
        <w:t>MPEG#144</w:t>
      </w:r>
      <w:bookmarkEnd w:id="460"/>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7"/>
        <w:gridCol w:w="424"/>
        <w:gridCol w:w="625"/>
        <w:gridCol w:w="851"/>
        <w:gridCol w:w="138"/>
        <w:gridCol w:w="756"/>
        <w:gridCol w:w="1306"/>
        <w:gridCol w:w="827"/>
        <w:gridCol w:w="3016"/>
      </w:tblGrid>
      <w:tr w:rsidR="002B4300" w14:paraId="792F9709" w14:textId="77777777">
        <w:trPr>
          <w:gridAfter w:val="8"/>
          <w:wAfter w:w="7898" w:type="dxa"/>
          <w:tblCellSpacing w:w="15" w:type="dxa"/>
          <w:jc w:val="center"/>
        </w:trPr>
        <w:tc>
          <w:tcPr>
            <w:tcW w:w="0" w:type="auto"/>
            <w:vAlign w:val="center"/>
            <w:hideMark/>
          </w:tcPr>
          <w:p w14:paraId="43784D05" w14:textId="77777777" w:rsidR="002B4300" w:rsidRDefault="002B4300">
            <w:pPr>
              <w:rPr>
                <w:rFonts w:eastAsia="Times New Roman"/>
                <w:sz w:val="20"/>
                <w:szCs w:val="20"/>
              </w:rPr>
            </w:pPr>
          </w:p>
        </w:tc>
      </w:tr>
      <w:tr w:rsidR="002B4300" w14:paraId="2B6446A7" w14:textId="77777777" w:rsidTr="00D25D16">
        <w:trPr>
          <w:tblCellSpacing w:w="15" w:type="dxa"/>
          <w:jc w:val="center"/>
        </w:trPr>
        <w:tc>
          <w:tcPr>
            <w:tcW w:w="1032" w:type="dxa"/>
            <w:shd w:val="clear" w:color="auto" w:fill="E6E6FA"/>
            <w:vAlign w:val="center"/>
            <w:hideMark/>
          </w:tcPr>
          <w:p w14:paraId="31C2311A" w14:textId="456D5A9C" w:rsidR="002B4300" w:rsidRDefault="002B4300">
            <w:pPr>
              <w:jc w:val="center"/>
              <w:rPr>
                <w:rFonts w:ascii="Arial" w:hAnsi="Arial" w:cs="Arial"/>
                <w:sz w:val="20"/>
                <w:szCs w:val="20"/>
              </w:rPr>
            </w:pPr>
            <w:hyperlink r:id="rId118" w:history="1">
              <w:r>
                <w:rPr>
                  <w:rStyle w:val="Hyperlink"/>
                  <w:rFonts w:ascii="Arial" w:hAnsi="Arial" w:cs="Arial"/>
                  <w:sz w:val="20"/>
                  <w:szCs w:val="20"/>
                </w:rPr>
                <w:t>MDS23188</w:t>
              </w:r>
            </w:hyperlink>
          </w:p>
        </w:tc>
        <w:tc>
          <w:tcPr>
            <w:tcW w:w="394" w:type="dxa"/>
            <w:shd w:val="clear" w:color="auto" w:fill="E6E6FA"/>
            <w:vAlign w:val="center"/>
            <w:hideMark/>
          </w:tcPr>
          <w:p w14:paraId="01E27D9A" w14:textId="77777777" w:rsidR="002B4300" w:rsidRDefault="002B4300">
            <w:pPr>
              <w:jc w:val="center"/>
              <w:rPr>
                <w:rFonts w:ascii="Arial" w:hAnsi="Arial" w:cs="Arial"/>
                <w:sz w:val="20"/>
                <w:szCs w:val="20"/>
              </w:rPr>
            </w:pPr>
            <w:r>
              <w:rPr>
                <w:rFonts w:ascii="Arial" w:hAnsi="Arial" w:cs="Arial"/>
                <w:sz w:val="20"/>
                <w:szCs w:val="20"/>
              </w:rPr>
              <w:t>WG 03</w:t>
            </w:r>
          </w:p>
        </w:tc>
        <w:tc>
          <w:tcPr>
            <w:tcW w:w="595" w:type="dxa"/>
            <w:shd w:val="clear" w:color="auto" w:fill="E6E6FA"/>
            <w:vAlign w:val="center"/>
            <w:hideMark/>
          </w:tcPr>
          <w:p w14:paraId="68F93789" w14:textId="77777777" w:rsidR="002B4300" w:rsidRDefault="002B4300">
            <w:pPr>
              <w:jc w:val="center"/>
              <w:rPr>
                <w:rFonts w:ascii="Arial" w:hAnsi="Arial" w:cs="Arial"/>
                <w:sz w:val="20"/>
                <w:szCs w:val="20"/>
              </w:rPr>
            </w:pPr>
            <w:r>
              <w:rPr>
                <w:rFonts w:ascii="Arial" w:hAnsi="Arial" w:cs="Arial"/>
                <w:sz w:val="20"/>
                <w:szCs w:val="20"/>
              </w:rPr>
              <w:t>01035</w:t>
            </w:r>
          </w:p>
        </w:tc>
        <w:tc>
          <w:tcPr>
            <w:tcW w:w="821" w:type="dxa"/>
            <w:shd w:val="clear" w:color="auto" w:fill="E6E6FA"/>
            <w:vAlign w:val="center"/>
            <w:hideMark/>
          </w:tcPr>
          <w:p w14:paraId="3BD484A0" w14:textId="77777777" w:rsidR="002B4300" w:rsidRDefault="002B4300">
            <w:pPr>
              <w:rPr>
                <w:rFonts w:ascii="Arial" w:hAnsi="Arial" w:cs="Arial"/>
                <w:sz w:val="20"/>
                <w:szCs w:val="20"/>
              </w:rPr>
            </w:pPr>
            <w:r>
              <w:rPr>
                <w:rFonts w:ascii="Arial" w:hAnsi="Arial" w:cs="Arial"/>
                <w:sz w:val="20"/>
                <w:szCs w:val="20"/>
              </w:rPr>
              <w:t>2023-10-20 22:21:23</w:t>
            </w:r>
          </w:p>
        </w:tc>
        <w:tc>
          <w:tcPr>
            <w:tcW w:w="108" w:type="dxa"/>
            <w:shd w:val="clear" w:color="auto" w:fill="E6E6FA"/>
            <w:vAlign w:val="center"/>
            <w:hideMark/>
          </w:tcPr>
          <w:p w14:paraId="62F0B049" w14:textId="77777777" w:rsidR="002B4300" w:rsidRDefault="002B4300">
            <w:pPr>
              <w:rPr>
                <w:rFonts w:ascii="Arial" w:hAnsi="Arial" w:cs="Arial"/>
                <w:sz w:val="20"/>
                <w:szCs w:val="20"/>
              </w:rPr>
            </w:pPr>
          </w:p>
        </w:tc>
        <w:tc>
          <w:tcPr>
            <w:tcW w:w="726" w:type="dxa"/>
            <w:shd w:val="clear" w:color="auto" w:fill="E6E6FA"/>
            <w:vAlign w:val="center"/>
            <w:hideMark/>
          </w:tcPr>
          <w:p w14:paraId="46A7C945"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276" w:type="dxa"/>
            <w:shd w:val="clear" w:color="auto" w:fill="E6E6FA"/>
            <w:vAlign w:val="center"/>
            <w:hideMark/>
          </w:tcPr>
          <w:p w14:paraId="2DE1335C" w14:textId="77777777" w:rsidR="002B4300" w:rsidRDefault="002B4300">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337C1B5A" w14:textId="77777777" w:rsidR="002B4300" w:rsidRDefault="002B4300">
            <w:pPr>
              <w:rPr>
                <w:rFonts w:ascii="Arial" w:hAnsi="Arial" w:cs="Arial"/>
                <w:sz w:val="20"/>
                <w:szCs w:val="20"/>
              </w:rPr>
            </w:pPr>
            <w:r>
              <w:rPr>
                <w:rFonts w:ascii="Arial" w:hAnsi="Arial" w:cs="Arial"/>
                <w:sz w:val="20"/>
                <w:szCs w:val="20"/>
              </w:rPr>
              <w:t>WG 03 MPEG Systems</w:t>
            </w:r>
          </w:p>
        </w:tc>
        <w:tc>
          <w:tcPr>
            <w:tcW w:w="2971"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66"/>
              <w:gridCol w:w="375"/>
            </w:tblGrid>
            <w:tr w:rsidR="002B4300" w14:paraId="41850E8F" w14:textId="77777777">
              <w:trPr>
                <w:tblCellSpacing w:w="15" w:type="dxa"/>
                <w:jc w:val="center"/>
              </w:trPr>
              <w:tc>
                <w:tcPr>
                  <w:tcW w:w="4750" w:type="pct"/>
                  <w:vAlign w:val="center"/>
                  <w:hideMark/>
                </w:tcPr>
                <w:p w14:paraId="3B3217C0" w14:textId="77777777" w:rsidR="002B4300" w:rsidRDefault="002B4300">
                  <w:pPr>
                    <w:rPr>
                      <w:rFonts w:ascii="Arial" w:hAnsi="Arial" w:cs="Arial"/>
                      <w:sz w:val="20"/>
                      <w:szCs w:val="20"/>
                    </w:rPr>
                  </w:pPr>
                  <w:r>
                    <w:rPr>
                      <w:rFonts w:ascii="Arial" w:hAnsi="Arial" w:cs="Arial"/>
                      <w:sz w:val="20"/>
                      <w:szCs w:val="20"/>
                    </w:rPr>
                    <w:t>MDS23188_WG03_N01035</w:t>
                  </w:r>
                </w:p>
              </w:tc>
              <w:tc>
                <w:tcPr>
                  <w:tcW w:w="250" w:type="pct"/>
                  <w:vAlign w:val="center"/>
                  <w:hideMark/>
                </w:tcPr>
                <w:p w14:paraId="0BC5E23E" w14:textId="0D704F25" w:rsidR="002B4300" w:rsidRDefault="002B4300">
                  <w:pPr>
                    <w:jc w:val="right"/>
                    <w:rPr>
                      <w:rFonts w:ascii="Arial" w:hAnsi="Arial" w:cs="Arial"/>
                      <w:sz w:val="20"/>
                      <w:szCs w:val="20"/>
                    </w:rPr>
                  </w:pPr>
                  <w:r>
                    <w:rPr>
                      <w:rFonts w:ascii="Arial" w:hAnsi="Arial" w:cs="Arial"/>
                      <w:noProof/>
                      <w:sz w:val="20"/>
                      <w:szCs w:val="20"/>
                    </w:rPr>
                    <w:drawing>
                      <wp:inline distT="0" distB="0" distL="0" distR="0" wp14:anchorId="18A31564" wp14:editId="4016F232">
                        <wp:extent cx="189865" cy="189865"/>
                        <wp:effectExtent l="0" t="0" r="635" b="635"/>
                        <wp:docPr id="1760979502" name="Picture 7"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979502" name="Picture 7" descr="A white paper with a black line&#10;&#10;Description automatically generated"/>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p>
              </w:tc>
            </w:tr>
          </w:tbl>
          <w:p w14:paraId="288C59F8" w14:textId="77777777" w:rsidR="002B4300" w:rsidRDefault="002B4300">
            <w:pPr>
              <w:jc w:val="center"/>
              <w:rPr>
                <w:rFonts w:ascii="Arial" w:hAnsi="Arial" w:cs="Arial"/>
                <w:sz w:val="20"/>
                <w:szCs w:val="20"/>
              </w:rPr>
            </w:pPr>
          </w:p>
        </w:tc>
      </w:tr>
      <w:tr w:rsidR="00D25D16" w14:paraId="1EF896BC" w14:textId="77777777" w:rsidTr="00D25D16">
        <w:trPr>
          <w:tblCellSpacing w:w="15" w:type="dxa"/>
          <w:jc w:val="center"/>
        </w:trPr>
        <w:tc>
          <w:tcPr>
            <w:tcW w:w="1032" w:type="dxa"/>
            <w:shd w:val="clear" w:color="auto" w:fill="FFFFFF"/>
            <w:vAlign w:val="center"/>
            <w:hideMark/>
          </w:tcPr>
          <w:p w14:paraId="40F73A0D" w14:textId="3AC8FF8F" w:rsidR="002B4300" w:rsidRDefault="002B4300">
            <w:pPr>
              <w:jc w:val="center"/>
              <w:rPr>
                <w:rFonts w:ascii="Arial" w:hAnsi="Arial" w:cs="Arial"/>
                <w:sz w:val="20"/>
                <w:szCs w:val="20"/>
              </w:rPr>
            </w:pPr>
            <w:hyperlink r:id="rId119" w:history="1">
              <w:r>
                <w:rPr>
                  <w:rStyle w:val="Hyperlink"/>
                  <w:rFonts w:ascii="Arial" w:hAnsi="Arial" w:cs="Arial"/>
                  <w:sz w:val="20"/>
                  <w:szCs w:val="20"/>
                </w:rPr>
                <w:t>MDS23221</w:t>
              </w:r>
            </w:hyperlink>
          </w:p>
        </w:tc>
        <w:tc>
          <w:tcPr>
            <w:tcW w:w="394" w:type="dxa"/>
            <w:shd w:val="clear" w:color="auto" w:fill="FFFFFF"/>
            <w:vAlign w:val="center"/>
            <w:hideMark/>
          </w:tcPr>
          <w:p w14:paraId="677AE634" w14:textId="77777777" w:rsidR="002B4300" w:rsidRDefault="002B4300">
            <w:pPr>
              <w:jc w:val="center"/>
              <w:rPr>
                <w:rFonts w:ascii="Arial" w:hAnsi="Arial" w:cs="Arial"/>
                <w:sz w:val="20"/>
                <w:szCs w:val="20"/>
              </w:rPr>
            </w:pPr>
            <w:r>
              <w:rPr>
                <w:rFonts w:ascii="Arial" w:hAnsi="Arial" w:cs="Arial"/>
                <w:sz w:val="20"/>
                <w:szCs w:val="20"/>
              </w:rPr>
              <w:t>WG 03</w:t>
            </w:r>
          </w:p>
        </w:tc>
        <w:tc>
          <w:tcPr>
            <w:tcW w:w="595" w:type="dxa"/>
            <w:shd w:val="clear" w:color="auto" w:fill="FFFFFF"/>
            <w:vAlign w:val="center"/>
            <w:hideMark/>
          </w:tcPr>
          <w:p w14:paraId="70DE3ECA" w14:textId="77777777" w:rsidR="002B4300" w:rsidRDefault="002B4300">
            <w:pPr>
              <w:jc w:val="center"/>
              <w:rPr>
                <w:rFonts w:ascii="Arial" w:hAnsi="Arial" w:cs="Arial"/>
                <w:sz w:val="20"/>
                <w:szCs w:val="20"/>
              </w:rPr>
            </w:pPr>
            <w:r>
              <w:rPr>
                <w:rFonts w:ascii="Arial" w:hAnsi="Arial" w:cs="Arial"/>
                <w:sz w:val="20"/>
                <w:szCs w:val="20"/>
              </w:rPr>
              <w:t>01068</w:t>
            </w:r>
          </w:p>
        </w:tc>
        <w:tc>
          <w:tcPr>
            <w:tcW w:w="821" w:type="dxa"/>
            <w:shd w:val="clear" w:color="auto" w:fill="FFFFFF"/>
            <w:vAlign w:val="center"/>
            <w:hideMark/>
          </w:tcPr>
          <w:p w14:paraId="191BCCC9" w14:textId="77777777" w:rsidR="002B4300" w:rsidRDefault="002B4300">
            <w:pPr>
              <w:rPr>
                <w:rFonts w:ascii="Arial" w:hAnsi="Arial" w:cs="Arial"/>
                <w:sz w:val="20"/>
                <w:szCs w:val="20"/>
              </w:rPr>
            </w:pPr>
            <w:r>
              <w:rPr>
                <w:rFonts w:ascii="Arial" w:hAnsi="Arial" w:cs="Arial"/>
                <w:sz w:val="20"/>
                <w:szCs w:val="20"/>
              </w:rPr>
              <w:t>2023-10-20 22:21:23</w:t>
            </w:r>
          </w:p>
        </w:tc>
        <w:tc>
          <w:tcPr>
            <w:tcW w:w="108" w:type="dxa"/>
            <w:shd w:val="clear" w:color="auto" w:fill="FFFFFF"/>
            <w:vAlign w:val="center"/>
            <w:hideMark/>
          </w:tcPr>
          <w:p w14:paraId="5A8C092B" w14:textId="77777777" w:rsidR="002B4300" w:rsidRDefault="002B4300">
            <w:pPr>
              <w:rPr>
                <w:rFonts w:ascii="Arial" w:hAnsi="Arial" w:cs="Arial"/>
                <w:sz w:val="20"/>
                <w:szCs w:val="20"/>
              </w:rPr>
            </w:pPr>
          </w:p>
        </w:tc>
        <w:tc>
          <w:tcPr>
            <w:tcW w:w="726" w:type="dxa"/>
            <w:shd w:val="clear" w:color="auto" w:fill="FFFFFF"/>
            <w:vAlign w:val="center"/>
            <w:hideMark/>
          </w:tcPr>
          <w:p w14:paraId="4948A1C5"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276" w:type="dxa"/>
            <w:shd w:val="clear" w:color="auto" w:fill="FFFFFF"/>
            <w:vAlign w:val="center"/>
            <w:hideMark/>
          </w:tcPr>
          <w:p w14:paraId="0272D2AB" w14:textId="77777777" w:rsidR="002B4300" w:rsidRDefault="002B4300">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A08A445" w14:textId="77777777" w:rsidR="002B4300" w:rsidRDefault="002B4300">
            <w:pPr>
              <w:rPr>
                <w:rFonts w:ascii="Arial" w:hAnsi="Arial" w:cs="Arial"/>
                <w:sz w:val="20"/>
                <w:szCs w:val="20"/>
              </w:rPr>
            </w:pPr>
            <w:r>
              <w:rPr>
                <w:rFonts w:ascii="Arial" w:hAnsi="Arial" w:cs="Arial"/>
                <w:sz w:val="20"/>
                <w:szCs w:val="20"/>
              </w:rPr>
              <w:t>WG 03 MPEG Systems</w:t>
            </w:r>
          </w:p>
        </w:tc>
        <w:tc>
          <w:tcPr>
            <w:tcW w:w="2971"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2B4300" w14:paraId="7B942643" w14:textId="77777777">
              <w:trPr>
                <w:tblCellSpacing w:w="15" w:type="dxa"/>
                <w:jc w:val="center"/>
              </w:trPr>
              <w:tc>
                <w:tcPr>
                  <w:tcW w:w="4750" w:type="pct"/>
                  <w:vAlign w:val="center"/>
                  <w:hideMark/>
                </w:tcPr>
                <w:p w14:paraId="08929CC0" w14:textId="77777777" w:rsidR="002B4300" w:rsidRDefault="002B4300">
                  <w:pPr>
                    <w:rPr>
                      <w:rFonts w:ascii="Arial" w:hAnsi="Arial" w:cs="Arial"/>
                      <w:sz w:val="20"/>
                      <w:szCs w:val="20"/>
                    </w:rPr>
                  </w:pPr>
                  <w:r>
                    <w:rPr>
                      <w:rFonts w:ascii="Arial" w:hAnsi="Arial" w:cs="Arial"/>
                      <w:sz w:val="20"/>
                      <w:szCs w:val="20"/>
                    </w:rPr>
                    <w:t>MDS23221_WG03_N01068</w:t>
                  </w:r>
                </w:p>
              </w:tc>
            </w:tr>
          </w:tbl>
          <w:p w14:paraId="7D8CD5F2" w14:textId="77777777" w:rsidR="002B4300" w:rsidRDefault="002B4300">
            <w:pPr>
              <w:jc w:val="center"/>
              <w:rPr>
                <w:rFonts w:ascii="Arial" w:hAnsi="Arial" w:cs="Arial"/>
                <w:sz w:val="20"/>
                <w:szCs w:val="20"/>
              </w:rPr>
            </w:pPr>
          </w:p>
        </w:tc>
      </w:tr>
    </w:tbl>
    <w:p w14:paraId="3E870893" w14:textId="34F3FAA5" w:rsidR="00D25D16" w:rsidRDefault="00D25D16" w:rsidP="00C968EC">
      <w:pPr>
        <w:pStyle w:val="Heading3"/>
      </w:pPr>
      <w:bookmarkStart w:id="461" w:name="_Toc212011103"/>
      <w:r>
        <w:t>MPEG#14</w:t>
      </w:r>
      <w:r w:rsidR="00ED5AA8">
        <w:t>5</w:t>
      </w:r>
      <w:bookmarkEnd w:id="461"/>
    </w:p>
    <w:p w14:paraId="70BAF6EE" w14:textId="0EE36C4D" w:rsidR="00D25D16" w:rsidRDefault="00D25D16" w:rsidP="00ED5AA8">
      <w:r>
        <w:t>No communication from MPEG#14</w:t>
      </w:r>
      <w:r w:rsidR="00ED5AA8">
        <w:t>5</w:t>
      </w:r>
    </w:p>
    <w:p w14:paraId="5335FCA8" w14:textId="759E68D0" w:rsidR="00ED5AA8" w:rsidRDefault="00ED5AA8" w:rsidP="00ED5AA8">
      <w:pPr>
        <w:pStyle w:val="Heading2"/>
        <w:keepLines w:val="0"/>
        <w:widowControl/>
        <w:numPr>
          <w:ilvl w:val="1"/>
          <w:numId w:val="1"/>
        </w:numPr>
        <w:autoSpaceDE/>
        <w:autoSpaceDN/>
        <w:spacing w:before="240" w:after="60"/>
        <w:jc w:val="both"/>
      </w:pPr>
      <w:bookmarkStart w:id="462" w:name="_Toc212011104"/>
      <w:r>
        <w:t>Communication from MPEG#146</w:t>
      </w:r>
      <w:bookmarkEnd w:id="462"/>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81"/>
        <w:gridCol w:w="513"/>
        <w:gridCol w:w="664"/>
        <w:gridCol w:w="909"/>
        <w:gridCol w:w="488"/>
        <w:gridCol w:w="951"/>
        <w:gridCol w:w="2486"/>
        <w:gridCol w:w="1928"/>
      </w:tblGrid>
      <w:tr w:rsidR="00ED5AA8" w14:paraId="2F20835C" w14:textId="77777777" w:rsidTr="00C968EC">
        <w:trPr>
          <w:tblCellSpacing w:w="15" w:type="dxa"/>
          <w:jc w:val="center"/>
        </w:trPr>
        <w:tc>
          <w:tcPr>
            <w:tcW w:w="1036" w:type="dxa"/>
            <w:shd w:val="clear" w:color="auto" w:fill="E6E6FA"/>
            <w:vAlign w:val="center"/>
            <w:hideMark/>
          </w:tcPr>
          <w:p w14:paraId="184C0256" w14:textId="577EB89C" w:rsidR="00ED5AA8" w:rsidRDefault="00ED5AA8">
            <w:pPr>
              <w:jc w:val="center"/>
              <w:rPr>
                <w:rFonts w:ascii="Arial" w:hAnsi="Arial" w:cs="Arial"/>
                <w:sz w:val="20"/>
                <w:szCs w:val="20"/>
              </w:rPr>
            </w:pPr>
            <w:hyperlink r:id="rId120" w:history="1">
              <w:r>
                <w:rPr>
                  <w:rStyle w:val="Hyperlink"/>
                  <w:rFonts w:ascii="Arial" w:hAnsi="Arial" w:cs="Arial"/>
                  <w:sz w:val="20"/>
                  <w:szCs w:val="20"/>
                </w:rPr>
                <w:t>MDS23811</w:t>
              </w:r>
            </w:hyperlink>
          </w:p>
        </w:tc>
        <w:tc>
          <w:tcPr>
            <w:tcW w:w="483" w:type="dxa"/>
            <w:shd w:val="clear" w:color="auto" w:fill="E6E6FA"/>
            <w:vAlign w:val="center"/>
            <w:hideMark/>
          </w:tcPr>
          <w:p w14:paraId="37025151" w14:textId="77777777" w:rsidR="00ED5AA8" w:rsidRDefault="00ED5AA8">
            <w:pPr>
              <w:jc w:val="center"/>
              <w:rPr>
                <w:rFonts w:ascii="Arial" w:hAnsi="Arial" w:cs="Arial"/>
                <w:sz w:val="20"/>
                <w:szCs w:val="20"/>
              </w:rPr>
            </w:pPr>
            <w:r>
              <w:rPr>
                <w:rFonts w:ascii="Arial" w:hAnsi="Arial" w:cs="Arial"/>
                <w:sz w:val="20"/>
                <w:szCs w:val="20"/>
              </w:rPr>
              <w:t>WG 03</w:t>
            </w:r>
          </w:p>
        </w:tc>
        <w:tc>
          <w:tcPr>
            <w:tcW w:w="634" w:type="dxa"/>
            <w:shd w:val="clear" w:color="auto" w:fill="E6E6FA"/>
            <w:vAlign w:val="center"/>
            <w:hideMark/>
          </w:tcPr>
          <w:p w14:paraId="6EF6737A" w14:textId="77777777" w:rsidR="00ED5AA8" w:rsidRDefault="00ED5AA8">
            <w:pPr>
              <w:jc w:val="center"/>
              <w:rPr>
                <w:rFonts w:ascii="Arial" w:hAnsi="Arial" w:cs="Arial"/>
                <w:sz w:val="20"/>
                <w:szCs w:val="20"/>
              </w:rPr>
            </w:pPr>
            <w:r>
              <w:rPr>
                <w:rFonts w:ascii="Arial" w:hAnsi="Arial" w:cs="Arial"/>
                <w:sz w:val="20"/>
                <w:szCs w:val="20"/>
              </w:rPr>
              <w:t>01201</w:t>
            </w:r>
          </w:p>
        </w:tc>
        <w:tc>
          <w:tcPr>
            <w:tcW w:w="879" w:type="dxa"/>
            <w:shd w:val="clear" w:color="auto" w:fill="E6E6FA"/>
            <w:vAlign w:val="center"/>
            <w:hideMark/>
          </w:tcPr>
          <w:p w14:paraId="7FB91477" w14:textId="77777777" w:rsidR="00ED5AA8" w:rsidRDefault="00ED5AA8">
            <w:pPr>
              <w:rPr>
                <w:rFonts w:ascii="Arial" w:hAnsi="Arial" w:cs="Arial"/>
                <w:sz w:val="20"/>
                <w:szCs w:val="20"/>
              </w:rPr>
            </w:pPr>
            <w:r>
              <w:rPr>
                <w:rFonts w:ascii="Arial" w:hAnsi="Arial" w:cs="Arial"/>
                <w:sz w:val="20"/>
                <w:szCs w:val="20"/>
              </w:rPr>
              <w:t>2024-04-27 15:44:28</w:t>
            </w:r>
          </w:p>
        </w:tc>
        <w:tc>
          <w:tcPr>
            <w:tcW w:w="458" w:type="dxa"/>
            <w:shd w:val="clear" w:color="auto" w:fill="E6E6FA"/>
            <w:vAlign w:val="center"/>
            <w:hideMark/>
          </w:tcPr>
          <w:p w14:paraId="7A5310E3" w14:textId="77777777" w:rsidR="00ED5AA8" w:rsidRDefault="00ED5AA8">
            <w:pPr>
              <w:rPr>
                <w:rFonts w:ascii="Arial" w:hAnsi="Arial" w:cs="Arial"/>
                <w:sz w:val="20"/>
                <w:szCs w:val="20"/>
              </w:rPr>
            </w:pPr>
          </w:p>
        </w:tc>
        <w:tc>
          <w:tcPr>
            <w:tcW w:w="921" w:type="dxa"/>
            <w:shd w:val="clear" w:color="auto" w:fill="E6E6FA"/>
            <w:vAlign w:val="center"/>
            <w:hideMark/>
          </w:tcPr>
          <w:p w14:paraId="5FBBD7D0" w14:textId="77777777" w:rsidR="00ED5AA8" w:rsidRDefault="00ED5AA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2456" w:type="dxa"/>
            <w:shd w:val="clear" w:color="auto" w:fill="E6E6FA"/>
            <w:vAlign w:val="center"/>
            <w:hideMark/>
          </w:tcPr>
          <w:p w14:paraId="44533070" w14:textId="77777777" w:rsidR="00ED5AA8" w:rsidRDefault="00ED5AA8">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4676056A" w14:textId="77777777" w:rsidR="00ED5AA8" w:rsidRDefault="00ED5AA8">
            <w:pPr>
              <w:rPr>
                <w:rFonts w:ascii="Arial" w:hAnsi="Arial" w:cs="Arial"/>
                <w:sz w:val="20"/>
                <w:szCs w:val="20"/>
              </w:rPr>
            </w:pPr>
            <w:r>
              <w:rPr>
                <w:rFonts w:ascii="Arial" w:hAnsi="Arial" w:cs="Arial"/>
                <w:sz w:val="20"/>
                <w:szCs w:val="20"/>
              </w:rPr>
              <w:t>WG 03 MPEG Systems</w:t>
            </w:r>
          </w:p>
        </w:tc>
      </w:tr>
      <w:tr w:rsidR="00ED5AA8" w14:paraId="6A8621FE" w14:textId="77777777" w:rsidTr="00C968EC">
        <w:trPr>
          <w:tblCellSpacing w:w="15" w:type="dxa"/>
          <w:jc w:val="center"/>
        </w:trPr>
        <w:tc>
          <w:tcPr>
            <w:tcW w:w="1036" w:type="dxa"/>
            <w:shd w:val="clear" w:color="auto" w:fill="FFFFFF"/>
            <w:vAlign w:val="center"/>
            <w:hideMark/>
          </w:tcPr>
          <w:p w14:paraId="0D5C2C67" w14:textId="61613012" w:rsidR="00ED5AA8" w:rsidRDefault="00ED5AA8">
            <w:pPr>
              <w:jc w:val="center"/>
              <w:rPr>
                <w:rFonts w:ascii="Arial" w:hAnsi="Arial" w:cs="Arial"/>
                <w:sz w:val="20"/>
                <w:szCs w:val="20"/>
              </w:rPr>
            </w:pPr>
            <w:hyperlink r:id="rId121" w:history="1">
              <w:r>
                <w:rPr>
                  <w:rStyle w:val="Hyperlink"/>
                  <w:rFonts w:ascii="Arial" w:hAnsi="Arial" w:cs="Arial"/>
                  <w:sz w:val="20"/>
                  <w:szCs w:val="20"/>
                </w:rPr>
                <w:t>MDS24029</w:t>
              </w:r>
            </w:hyperlink>
          </w:p>
        </w:tc>
        <w:tc>
          <w:tcPr>
            <w:tcW w:w="483" w:type="dxa"/>
            <w:shd w:val="clear" w:color="auto" w:fill="FFFFFF"/>
            <w:vAlign w:val="center"/>
            <w:hideMark/>
          </w:tcPr>
          <w:p w14:paraId="242025F0" w14:textId="77777777" w:rsidR="00ED5AA8" w:rsidRDefault="00ED5AA8">
            <w:pPr>
              <w:jc w:val="center"/>
              <w:rPr>
                <w:rFonts w:ascii="Arial" w:hAnsi="Arial" w:cs="Arial"/>
                <w:sz w:val="20"/>
                <w:szCs w:val="20"/>
              </w:rPr>
            </w:pPr>
            <w:r>
              <w:rPr>
                <w:rFonts w:ascii="Arial" w:hAnsi="Arial" w:cs="Arial"/>
                <w:sz w:val="20"/>
                <w:szCs w:val="20"/>
              </w:rPr>
              <w:t>WG 03</w:t>
            </w:r>
          </w:p>
        </w:tc>
        <w:tc>
          <w:tcPr>
            <w:tcW w:w="634" w:type="dxa"/>
            <w:shd w:val="clear" w:color="auto" w:fill="FFFFFF"/>
            <w:vAlign w:val="center"/>
            <w:hideMark/>
          </w:tcPr>
          <w:p w14:paraId="005C3CB6" w14:textId="77777777" w:rsidR="00ED5AA8" w:rsidRDefault="00ED5AA8">
            <w:pPr>
              <w:jc w:val="center"/>
              <w:rPr>
                <w:rFonts w:ascii="Arial" w:hAnsi="Arial" w:cs="Arial"/>
                <w:sz w:val="20"/>
                <w:szCs w:val="20"/>
              </w:rPr>
            </w:pPr>
            <w:r>
              <w:rPr>
                <w:rFonts w:ascii="Arial" w:hAnsi="Arial" w:cs="Arial"/>
                <w:sz w:val="20"/>
                <w:szCs w:val="20"/>
              </w:rPr>
              <w:t>01259</w:t>
            </w:r>
          </w:p>
        </w:tc>
        <w:tc>
          <w:tcPr>
            <w:tcW w:w="879" w:type="dxa"/>
            <w:shd w:val="clear" w:color="auto" w:fill="FFFFFF"/>
            <w:vAlign w:val="center"/>
            <w:hideMark/>
          </w:tcPr>
          <w:p w14:paraId="6D91C165" w14:textId="77777777" w:rsidR="00ED5AA8" w:rsidRDefault="00ED5AA8">
            <w:pPr>
              <w:rPr>
                <w:rFonts w:ascii="Arial" w:hAnsi="Arial" w:cs="Arial"/>
                <w:sz w:val="20"/>
                <w:szCs w:val="20"/>
              </w:rPr>
            </w:pPr>
            <w:r>
              <w:rPr>
                <w:rFonts w:ascii="Arial" w:hAnsi="Arial" w:cs="Arial"/>
                <w:sz w:val="20"/>
                <w:szCs w:val="20"/>
              </w:rPr>
              <w:t>2024-04-27 15:44:28</w:t>
            </w:r>
          </w:p>
        </w:tc>
        <w:tc>
          <w:tcPr>
            <w:tcW w:w="458" w:type="dxa"/>
            <w:shd w:val="clear" w:color="auto" w:fill="FFFFFF"/>
            <w:vAlign w:val="center"/>
            <w:hideMark/>
          </w:tcPr>
          <w:p w14:paraId="0BB53123" w14:textId="77777777" w:rsidR="00ED5AA8" w:rsidRDefault="00ED5AA8">
            <w:pPr>
              <w:rPr>
                <w:rFonts w:ascii="Arial" w:hAnsi="Arial" w:cs="Arial"/>
                <w:sz w:val="20"/>
                <w:szCs w:val="20"/>
              </w:rPr>
            </w:pPr>
          </w:p>
        </w:tc>
        <w:tc>
          <w:tcPr>
            <w:tcW w:w="921" w:type="dxa"/>
            <w:shd w:val="clear" w:color="auto" w:fill="FFFFFF"/>
            <w:vAlign w:val="center"/>
            <w:hideMark/>
          </w:tcPr>
          <w:p w14:paraId="412ACDBA" w14:textId="77777777" w:rsidR="00ED5AA8" w:rsidRDefault="00ED5AA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2456" w:type="dxa"/>
            <w:shd w:val="clear" w:color="auto" w:fill="FFFFFF"/>
            <w:vAlign w:val="center"/>
            <w:hideMark/>
          </w:tcPr>
          <w:p w14:paraId="22233363" w14:textId="77777777" w:rsidR="00ED5AA8" w:rsidRDefault="00ED5AA8">
            <w:pPr>
              <w:rPr>
                <w:rFonts w:ascii="Arial" w:hAnsi="Arial" w:cs="Arial"/>
                <w:sz w:val="20"/>
                <w:szCs w:val="20"/>
              </w:rPr>
            </w:pPr>
            <w:r>
              <w:rPr>
                <w:rFonts w:ascii="Arial" w:hAnsi="Arial" w:cs="Arial"/>
                <w:sz w:val="20"/>
                <w:szCs w:val="20"/>
              </w:rPr>
              <w:t>Liaison letter to Khronos on glTF validator software</w:t>
            </w:r>
          </w:p>
        </w:tc>
        <w:tc>
          <w:tcPr>
            <w:tcW w:w="0" w:type="auto"/>
            <w:shd w:val="clear" w:color="auto" w:fill="FFFFFF"/>
            <w:vAlign w:val="center"/>
            <w:hideMark/>
          </w:tcPr>
          <w:p w14:paraId="3B771623" w14:textId="77777777" w:rsidR="00ED5AA8" w:rsidRDefault="00ED5AA8">
            <w:pPr>
              <w:rPr>
                <w:rFonts w:ascii="Arial" w:hAnsi="Arial" w:cs="Arial"/>
                <w:sz w:val="20"/>
                <w:szCs w:val="20"/>
              </w:rPr>
            </w:pPr>
            <w:r>
              <w:rPr>
                <w:rFonts w:ascii="Arial" w:hAnsi="Arial" w:cs="Arial"/>
                <w:sz w:val="20"/>
                <w:szCs w:val="20"/>
              </w:rPr>
              <w:t>WG 03 MPEG Systems</w:t>
            </w:r>
          </w:p>
        </w:tc>
      </w:tr>
    </w:tbl>
    <w:p w14:paraId="3280C1A4" w14:textId="488E9FDA" w:rsidR="00027C87" w:rsidRDefault="00027C87" w:rsidP="00027C87">
      <w:pPr>
        <w:pStyle w:val="Heading2"/>
        <w:keepLines w:val="0"/>
        <w:widowControl/>
        <w:numPr>
          <w:ilvl w:val="1"/>
          <w:numId w:val="1"/>
        </w:numPr>
        <w:autoSpaceDE/>
        <w:autoSpaceDN/>
        <w:spacing w:before="240" w:after="60"/>
        <w:jc w:val="both"/>
      </w:pPr>
      <w:bookmarkStart w:id="463" w:name="_Toc212011105"/>
      <w:r>
        <w:t>Communication from MPEG#147</w:t>
      </w:r>
      <w:bookmarkEnd w:id="463"/>
    </w:p>
    <w:p w14:paraId="461FE2FE" w14:textId="7222009E" w:rsidR="00ED5AA8" w:rsidRDefault="00027C87" w:rsidP="00C968EC">
      <w:r>
        <w:t>No communication was sent.</w:t>
      </w:r>
    </w:p>
    <w:p w14:paraId="0FF754CF" w14:textId="70DE546E" w:rsidR="001A3252" w:rsidRDefault="001A3252" w:rsidP="001A3252">
      <w:pPr>
        <w:pStyle w:val="Heading2"/>
        <w:keepLines w:val="0"/>
        <w:widowControl/>
        <w:numPr>
          <w:ilvl w:val="1"/>
          <w:numId w:val="1"/>
        </w:numPr>
        <w:autoSpaceDE/>
        <w:autoSpaceDN/>
        <w:spacing w:before="240" w:after="60"/>
        <w:jc w:val="both"/>
      </w:pPr>
      <w:bookmarkStart w:id="464" w:name="_Toc212011106"/>
      <w:r>
        <w:t>Communication from MPEG#148</w:t>
      </w:r>
      <w:bookmarkEnd w:id="464"/>
    </w:p>
    <w:p w14:paraId="1E7D3243" w14:textId="77777777" w:rsidR="001A3252" w:rsidRDefault="001A3252" w:rsidP="001A3252">
      <w:r>
        <w:t>No communication was sent.</w:t>
      </w:r>
    </w:p>
    <w:p w14:paraId="122A7436" w14:textId="058642C8" w:rsidR="00164E93" w:rsidRDefault="00164E93" w:rsidP="00164E93">
      <w:pPr>
        <w:pStyle w:val="Heading2"/>
        <w:keepLines w:val="0"/>
        <w:widowControl/>
        <w:numPr>
          <w:ilvl w:val="1"/>
          <w:numId w:val="1"/>
        </w:numPr>
        <w:autoSpaceDE/>
        <w:autoSpaceDN/>
        <w:spacing w:before="240" w:after="60"/>
        <w:jc w:val="both"/>
      </w:pPr>
      <w:bookmarkStart w:id="465" w:name="_Toc212011107"/>
      <w:r>
        <w:t>Communication from MPEG#149</w:t>
      </w:r>
      <w:bookmarkEnd w:id="465"/>
    </w:p>
    <w:p w14:paraId="4B21A7C1" w14:textId="07F51F82" w:rsidR="00164E93" w:rsidRDefault="00164E93" w:rsidP="001A3252">
      <w:r>
        <w:t>No communication was sent.</w:t>
      </w:r>
    </w:p>
    <w:p w14:paraId="74337525" w14:textId="71452FA6" w:rsidR="00E34EC4" w:rsidRDefault="00E34EC4" w:rsidP="00E34EC4">
      <w:pPr>
        <w:pStyle w:val="Heading2"/>
        <w:keepLines w:val="0"/>
        <w:widowControl/>
        <w:numPr>
          <w:ilvl w:val="1"/>
          <w:numId w:val="1"/>
        </w:numPr>
        <w:autoSpaceDE/>
        <w:autoSpaceDN/>
        <w:spacing w:before="240" w:after="60"/>
        <w:jc w:val="both"/>
      </w:pPr>
      <w:bookmarkStart w:id="466" w:name="_Toc212011108"/>
      <w:r>
        <w:t>Communication from MPEG#150</w:t>
      </w:r>
      <w:bookmarkEnd w:id="466"/>
    </w:p>
    <w:p w14:paraId="752200A7" w14:textId="7B171E77" w:rsidR="00E34EC4" w:rsidRDefault="00E34EC4" w:rsidP="00E34EC4">
      <w:r>
        <w:t>No communication was sent, but several issues were identified that require discussion with Khronos leadership:</w:t>
      </w:r>
    </w:p>
    <w:p w14:paraId="60C90861" w14:textId="77777777" w:rsidR="00E34EC4" w:rsidRDefault="00E34EC4" w:rsidP="00E34EC4">
      <w:pPr>
        <w:numPr>
          <w:ilvl w:val="0"/>
          <w:numId w:val="36"/>
        </w:numPr>
        <w:rPr>
          <w:lang w:eastAsia="de-DE"/>
        </w:rPr>
      </w:pPr>
      <w:r>
        <w:rPr>
          <w:lang w:eastAsia="de-DE"/>
        </w:rPr>
        <w:t>Second edition extension</w:t>
      </w:r>
    </w:p>
    <w:p w14:paraId="1B536BAC" w14:textId="77777777" w:rsidR="00E34EC4" w:rsidRDefault="00E34EC4" w:rsidP="00E34EC4">
      <w:pPr>
        <w:numPr>
          <w:ilvl w:val="0"/>
          <w:numId w:val="36"/>
        </w:numPr>
        <w:rPr>
          <w:lang w:eastAsia="de-DE"/>
        </w:rPr>
      </w:pPr>
      <w:r>
        <w:rPr>
          <w:lang w:eastAsia="de-DE"/>
        </w:rPr>
        <w:t>Validator</w:t>
      </w:r>
    </w:p>
    <w:p w14:paraId="6A5677AE" w14:textId="77777777" w:rsidR="00E34EC4" w:rsidRDefault="00E34EC4" w:rsidP="00E34EC4">
      <w:pPr>
        <w:numPr>
          <w:ilvl w:val="0"/>
          <w:numId w:val="36"/>
        </w:numPr>
        <w:rPr>
          <w:lang w:eastAsia="de-DE"/>
        </w:rPr>
      </w:pPr>
      <w:r>
        <w:rPr>
          <w:lang w:eastAsia="de-DE"/>
        </w:rPr>
        <w:t>Audio extensions</w:t>
      </w:r>
    </w:p>
    <w:p w14:paraId="123A3205" w14:textId="77777777" w:rsidR="00E34EC4" w:rsidRDefault="00E34EC4" w:rsidP="00E34EC4">
      <w:pPr>
        <w:numPr>
          <w:ilvl w:val="0"/>
          <w:numId w:val="36"/>
        </w:numPr>
        <w:rPr>
          <w:lang w:eastAsia="de-DE"/>
        </w:rPr>
      </w:pPr>
      <w:r>
        <w:rPr>
          <w:lang w:eastAsia="de-DE"/>
        </w:rPr>
        <w:lastRenderedPageBreak/>
        <w:t>Interactivity</w:t>
      </w:r>
    </w:p>
    <w:p w14:paraId="5D9D9B31" w14:textId="77777777" w:rsidR="00E34EC4" w:rsidRDefault="00E34EC4" w:rsidP="00E34EC4">
      <w:pPr>
        <w:numPr>
          <w:ilvl w:val="0"/>
          <w:numId w:val="36"/>
        </w:numPr>
        <w:rPr>
          <w:lang w:eastAsia="de-DE"/>
        </w:rPr>
      </w:pPr>
      <w:r>
        <w:rPr>
          <w:lang w:eastAsia="de-DE"/>
        </w:rPr>
        <w:t>Other aspects</w:t>
      </w:r>
    </w:p>
    <w:p w14:paraId="7D934EC4" w14:textId="62BF350A" w:rsidR="001A3252" w:rsidRDefault="00E34EC4" w:rsidP="00C968EC">
      <w:pPr>
        <w:rPr>
          <w:lang w:eastAsia="de-DE"/>
        </w:rPr>
      </w:pPr>
      <w:r>
        <w:rPr>
          <w:lang w:eastAsia="de-DE"/>
        </w:rPr>
        <w:t>We will use a dedicated AHG call to address this matter. The call is scheduled for April 28, 2025.</w:t>
      </w:r>
    </w:p>
    <w:p w14:paraId="72E027FB" w14:textId="7D854948" w:rsidR="00C25B2F" w:rsidRDefault="00C25B2F" w:rsidP="00C25B2F">
      <w:pPr>
        <w:pStyle w:val="Heading2"/>
        <w:keepLines w:val="0"/>
        <w:widowControl/>
        <w:numPr>
          <w:ilvl w:val="1"/>
          <w:numId w:val="1"/>
        </w:numPr>
        <w:autoSpaceDE/>
        <w:autoSpaceDN/>
        <w:spacing w:before="240" w:after="60"/>
        <w:jc w:val="both"/>
      </w:pPr>
      <w:bookmarkStart w:id="467" w:name="_Toc212011109"/>
      <w:r>
        <w:t>Communication from MPEG#15</w:t>
      </w:r>
      <w:ins w:id="468" w:author="Thomas Stockhammer (25/10/17)" w:date="2025-10-22T07:32:00Z" w16du:dateUtc="2025-10-22T05:32:00Z">
        <w:r w:rsidR="00037FD6">
          <w:t>1</w:t>
        </w:r>
      </w:ins>
      <w:bookmarkEnd w:id="467"/>
      <w:del w:id="469" w:author="Thomas Stockhammer (25/10/17)" w:date="2025-10-22T07:32:00Z" w16du:dateUtc="2025-10-22T05:32:00Z">
        <w:r w:rsidDel="00037FD6">
          <w:delText>0</w:delText>
        </w:r>
      </w:del>
    </w:p>
    <w:p w14:paraId="136B0CEF" w14:textId="039D5C4B" w:rsidR="00C25B2F" w:rsidRDefault="00C25B2F" w:rsidP="00C968EC">
      <w:pPr>
        <w:rPr>
          <w:b/>
          <w:lang w:val="en-GB" w:eastAsia="de-DE"/>
        </w:rPr>
      </w:pPr>
      <w:r>
        <w:rPr>
          <w:lang w:eastAsia="de-DE"/>
        </w:rPr>
        <w:t>An LS was sent from MPEG#151</w:t>
      </w:r>
      <w:r w:rsidR="00E7653F">
        <w:rPr>
          <w:lang w:eastAsia="de-DE"/>
        </w:rPr>
        <w:t xml:space="preserve"> in document WG03 </w:t>
      </w:r>
      <w:r w:rsidR="00E7653F" w:rsidRPr="00E7653F">
        <w:rPr>
          <w:b/>
          <w:lang w:val="en-GB" w:eastAsia="de-DE"/>
        </w:rPr>
        <w:t>N1607</w:t>
      </w:r>
    </w:p>
    <w:p w14:paraId="434FE171" w14:textId="77777777" w:rsidR="00E7653F" w:rsidRDefault="00E7653F" w:rsidP="00C968EC">
      <w:pPr>
        <w:rPr>
          <w:b/>
          <w:lang w:val="en-GB" w:eastAsia="de-DE"/>
        </w:rPr>
      </w:pPr>
    </w:p>
    <w:p w14:paraId="5CF7E168" w14:textId="231FC266" w:rsidR="00037FD6" w:rsidRDefault="00037FD6" w:rsidP="00037FD6">
      <w:pPr>
        <w:pStyle w:val="Heading2"/>
        <w:keepLines w:val="0"/>
        <w:widowControl/>
        <w:numPr>
          <w:ilvl w:val="1"/>
          <w:numId w:val="1"/>
        </w:numPr>
        <w:autoSpaceDE/>
        <w:autoSpaceDN/>
        <w:spacing w:before="240" w:after="60"/>
        <w:jc w:val="both"/>
        <w:rPr>
          <w:ins w:id="470" w:author="Thomas Stockhammer (25/10/17)" w:date="2025-10-22T07:32:00Z" w16du:dateUtc="2025-10-22T05:32:00Z"/>
        </w:rPr>
      </w:pPr>
      <w:bookmarkStart w:id="471" w:name="_Toc212011110"/>
      <w:ins w:id="472" w:author="Thomas Stockhammer (25/10/17)" w:date="2025-10-22T07:32:00Z" w16du:dateUtc="2025-10-22T05:32:00Z">
        <w:r>
          <w:t xml:space="preserve">Communication </w:t>
        </w:r>
      </w:ins>
      <w:ins w:id="473" w:author="Thomas Stockhammer (25/10/17)" w:date="2025-10-22T07:33:00Z" w16du:dateUtc="2025-10-22T05:33:00Z">
        <w:r>
          <w:t>at</w:t>
        </w:r>
      </w:ins>
      <w:ins w:id="474" w:author="Thomas Stockhammer (25/10/17)" w:date="2025-10-22T07:32:00Z" w16du:dateUtc="2025-10-22T05:32:00Z">
        <w:r>
          <w:t xml:space="preserve"> MPEG#15</w:t>
        </w:r>
      </w:ins>
      <w:ins w:id="475" w:author="Thomas Stockhammer (25/10/17)" w:date="2025-10-22T07:33:00Z" w16du:dateUtc="2025-10-22T05:33:00Z">
        <w:r>
          <w:t>2</w:t>
        </w:r>
      </w:ins>
      <w:bookmarkEnd w:id="471"/>
    </w:p>
    <w:p w14:paraId="7D5AA081" w14:textId="77777777" w:rsidR="00D42B27" w:rsidRDefault="00D42B27" w:rsidP="00D42B27">
      <w:pPr>
        <w:pStyle w:val="Heading3"/>
        <w:rPr>
          <w:ins w:id="476" w:author="Thomas Stockhammer (25/10/17)" w:date="2025-10-22T07:33:00Z" w16du:dateUtc="2025-10-22T05:33:00Z"/>
        </w:rPr>
      </w:pPr>
      <w:ins w:id="477" w:author="Thomas Stockhammer (25/10/17)" w:date="2025-10-22T07:33:00Z" w16du:dateUtc="2025-10-22T05:33:00Z">
        <w:r>
          <w:fldChar w:fldCharType="begin"/>
        </w:r>
        <w:r>
          <w:instrText>HYPERLINK "https://dms.mpeg.expert/doc_end_user/current_document.php?id=101671" \h</w:instrText>
        </w:r>
        <w:r>
          <w:fldChar w:fldCharType="separate"/>
        </w:r>
        <w:bookmarkStart w:id="478" w:name="_Toc210681072"/>
        <w:bookmarkStart w:id="479" w:name="_Toc211091351"/>
        <w:bookmarkStart w:id="480" w:name="_Toc212011111"/>
        <w:r>
          <w:rPr>
            <w:color w:val="0000EE"/>
            <w:u w:val="single"/>
          </w:rPr>
          <w:t>m74792</w:t>
        </w:r>
        <w:r>
          <w:fldChar w:fldCharType="end"/>
        </w:r>
        <w:r>
          <w:t xml:space="preserve"> [SD] Communication with Khronos leadership</w:t>
        </w:r>
        <w:bookmarkEnd w:id="478"/>
        <w:bookmarkEnd w:id="479"/>
        <w:bookmarkEnd w:id="480"/>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7707"/>
      </w:tblGrid>
      <w:tr w:rsidR="00D42B27" w14:paraId="5220BC8E" w14:textId="77777777" w:rsidTr="00D35C4D">
        <w:trPr>
          <w:ins w:id="481" w:author="Thomas Stockhammer (25/10/17)" w:date="2025-10-22T07:33:00Z" w16du:dateUtc="2025-10-22T05:33:00Z"/>
        </w:trPr>
        <w:tc>
          <w:tcPr>
            <w:tcW w:w="1134" w:type="dxa"/>
          </w:tcPr>
          <w:p w14:paraId="18CC6C87" w14:textId="77777777" w:rsidR="00D42B27" w:rsidRDefault="00D42B27" w:rsidP="00D35C4D">
            <w:pPr>
              <w:rPr>
                <w:ins w:id="482" w:author="Thomas Stockhammer (25/10/17)" w:date="2025-10-22T07:33:00Z" w16du:dateUtc="2025-10-22T05:33:00Z"/>
              </w:rPr>
            </w:pPr>
            <w:ins w:id="483" w:author="Thomas Stockhammer (25/10/17)" w:date="2025-10-22T07:33:00Z" w16du:dateUtc="2025-10-22T05:33:00Z">
              <w:r>
                <w:t>Authors</w:t>
              </w:r>
            </w:ins>
          </w:p>
        </w:tc>
        <w:tc>
          <w:tcPr>
            <w:tcW w:w="7937" w:type="dxa"/>
          </w:tcPr>
          <w:p w14:paraId="756C2DAA" w14:textId="77777777" w:rsidR="00D42B27" w:rsidRDefault="00D42B27" w:rsidP="00D35C4D">
            <w:pPr>
              <w:rPr>
                <w:ins w:id="484" w:author="Thomas Stockhammer (25/10/17)" w:date="2025-10-22T07:33:00Z" w16du:dateUtc="2025-10-22T05:33:00Z"/>
              </w:rPr>
            </w:pPr>
            <w:ins w:id="485" w:author="Thomas Stockhammer (25/10/17)" w:date="2025-10-22T07:33:00Z" w16du:dateUtc="2025-10-22T05:33:00Z">
              <w:r>
                <w:t>Thomas Stockhammer</w:t>
              </w:r>
            </w:ins>
          </w:p>
        </w:tc>
      </w:tr>
      <w:tr w:rsidR="00D42B27" w14:paraId="2441DDC8" w14:textId="77777777" w:rsidTr="00D35C4D">
        <w:trPr>
          <w:ins w:id="486" w:author="Thomas Stockhammer (25/10/17)" w:date="2025-10-22T07:33:00Z" w16du:dateUtc="2025-10-22T05:33:00Z"/>
        </w:trPr>
        <w:tc>
          <w:tcPr>
            <w:tcW w:w="1134" w:type="dxa"/>
          </w:tcPr>
          <w:p w14:paraId="4CEE7FB5" w14:textId="77777777" w:rsidR="00D42B27" w:rsidRDefault="00D42B27" w:rsidP="00D35C4D">
            <w:pPr>
              <w:rPr>
                <w:ins w:id="487" w:author="Thomas Stockhammer (25/10/17)" w:date="2025-10-22T07:33:00Z" w16du:dateUtc="2025-10-22T05:33:00Z"/>
              </w:rPr>
            </w:pPr>
            <w:ins w:id="488" w:author="Thomas Stockhammer (25/10/17)" w:date="2025-10-22T07:33:00Z" w16du:dateUtc="2025-10-22T05:33:00Z">
              <w:r>
                <w:t>Abstract</w:t>
              </w:r>
            </w:ins>
          </w:p>
        </w:tc>
        <w:tc>
          <w:tcPr>
            <w:tcW w:w="7937" w:type="dxa"/>
          </w:tcPr>
          <w:p w14:paraId="74A620B6" w14:textId="77777777" w:rsidR="00D42B27" w:rsidRDefault="00D42B27" w:rsidP="00D35C4D">
            <w:pPr>
              <w:rPr>
                <w:ins w:id="489" w:author="Thomas Stockhammer (25/10/17)" w:date="2025-10-22T07:33:00Z" w16du:dateUtc="2025-10-22T05:33:00Z"/>
              </w:rPr>
            </w:pPr>
            <w:ins w:id="490" w:author="Thomas Stockhammer (25/10/17)" w:date="2025-10-22T07:33:00Z" w16du:dateUtc="2025-10-22T05:33:00Z">
              <w:r>
                <w:t>[SD] Communication with Khronos leadership</w:t>
              </w:r>
            </w:ins>
          </w:p>
        </w:tc>
      </w:tr>
      <w:tr w:rsidR="00D42B27" w14:paraId="2B477DFB" w14:textId="77777777" w:rsidTr="00D35C4D">
        <w:trPr>
          <w:ins w:id="491" w:author="Thomas Stockhammer (25/10/17)" w:date="2025-10-22T07:33:00Z" w16du:dateUtc="2025-10-22T05:33:00Z"/>
        </w:trPr>
        <w:tc>
          <w:tcPr>
            <w:tcW w:w="1134" w:type="dxa"/>
          </w:tcPr>
          <w:p w14:paraId="0DE5F848" w14:textId="77777777" w:rsidR="00D42B27" w:rsidRDefault="00D42B27" w:rsidP="00D35C4D">
            <w:pPr>
              <w:rPr>
                <w:ins w:id="492" w:author="Thomas Stockhammer (25/10/17)" w:date="2025-10-22T07:33:00Z" w16du:dateUtc="2025-10-22T05:33:00Z"/>
              </w:rPr>
            </w:pPr>
            <w:ins w:id="493" w:author="Thomas Stockhammer (25/10/17)" w:date="2025-10-22T07:33:00Z" w16du:dateUtc="2025-10-22T05:33:00Z">
              <w:r>
                <w:t>Gitlab</w:t>
              </w:r>
            </w:ins>
          </w:p>
        </w:tc>
        <w:tc>
          <w:tcPr>
            <w:tcW w:w="7937" w:type="dxa"/>
          </w:tcPr>
          <w:p w14:paraId="4A72A597" w14:textId="77777777" w:rsidR="00D42B27" w:rsidRDefault="00D42B27" w:rsidP="00D35C4D">
            <w:pPr>
              <w:rPr>
                <w:ins w:id="494" w:author="Thomas Stockhammer (25/10/17)" w:date="2025-10-22T07:33:00Z" w16du:dateUtc="2025-10-22T05:33:00Z"/>
              </w:rPr>
            </w:pPr>
            <w:ins w:id="495" w:author="Thomas Stockhammer (25/10/17)" w:date="2025-10-22T07:33:00Z" w16du:dateUtc="2025-10-22T05:33:00Z">
              <w:r>
                <w:fldChar w:fldCharType="begin"/>
              </w:r>
              <w:r>
                <w:instrText>HYPERLINK "https://git.mpeg.expert/MPEG/Systems/SceneDescription/MPEG-Contributions/-/issues/962" \h</w:instrText>
              </w:r>
              <w:r>
                <w:fldChar w:fldCharType="separate"/>
              </w:r>
              <w:r w:rsidRPr="002D4E8F">
                <w:rPr>
                  <w:color w:val="0000EE"/>
                  <w:u w:val="single"/>
                </w:rPr>
                <w:t>MPEG/Systems/SceneDescription/MPEG-Contributions#962</w:t>
              </w:r>
              <w:r>
                <w:fldChar w:fldCharType="end"/>
              </w:r>
            </w:ins>
          </w:p>
        </w:tc>
      </w:tr>
      <w:tr w:rsidR="00D42B27" w14:paraId="72BA48AF" w14:textId="77777777" w:rsidTr="00D35C4D">
        <w:trPr>
          <w:ins w:id="496" w:author="Thomas Stockhammer (25/10/17)" w:date="2025-10-22T07:33:00Z" w16du:dateUtc="2025-10-22T05:33:00Z"/>
        </w:trPr>
        <w:tc>
          <w:tcPr>
            <w:tcW w:w="1134" w:type="dxa"/>
          </w:tcPr>
          <w:p w14:paraId="70B8BDC7" w14:textId="77777777" w:rsidR="00D42B27" w:rsidRDefault="00D42B27" w:rsidP="00D35C4D">
            <w:pPr>
              <w:rPr>
                <w:ins w:id="497" w:author="Thomas Stockhammer (25/10/17)" w:date="2025-10-22T07:33:00Z" w16du:dateUtc="2025-10-22T05:33:00Z"/>
              </w:rPr>
            </w:pPr>
            <w:ins w:id="498" w:author="Thomas Stockhammer (25/10/17)" w:date="2025-10-22T07:33:00Z" w16du:dateUtc="2025-10-22T05:33:00Z">
              <w:r>
                <w:t>Disposition</w:t>
              </w:r>
            </w:ins>
          </w:p>
        </w:tc>
        <w:tc>
          <w:tcPr>
            <w:tcW w:w="7937" w:type="dxa"/>
          </w:tcPr>
          <w:p w14:paraId="7A5572F3" w14:textId="77777777" w:rsidR="00D42B27" w:rsidRPr="001D6C9E" w:rsidRDefault="00D42B27" w:rsidP="00D42B27">
            <w:pPr>
              <w:pStyle w:val="ListParagraph"/>
              <w:widowControl/>
              <w:numPr>
                <w:ilvl w:val="0"/>
                <w:numId w:val="42"/>
              </w:numPr>
              <w:autoSpaceDE/>
              <w:autoSpaceDN/>
              <w:rPr>
                <w:ins w:id="499" w:author="Thomas Stockhammer (25/10/17)" w:date="2025-10-22T07:33:00Z" w16du:dateUtc="2025-10-22T05:33:00Z"/>
              </w:rPr>
            </w:pPr>
            <w:ins w:id="500" w:author="Thomas Stockhammer (25/10/17)" w:date="2025-10-22T07:33:00Z" w16du:dateUtc="2025-10-22T05:33:00Z">
              <w:r w:rsidRPr="001D6C9E">
                <w:t xml:space="preserve">Resolve the copyright/license issue for the validator providing very concrete input following the proposal in MDS24029_WG03_N1259. </w:t>
              </w:r>
            </w:ins>
          </w:p>
          <w:p w14:paraId="3B27D7A1" w14:textId="77777777" w:rsidR="00D42B27" w:rsidRPr="001D6C9E" w:rsidRDefault="00D42B27" w:rsidP="00D42B27">
            <w:pPr>
              <w:pStyle w:val="ListParagraph"/>
              <w:widowControl/>
              <w:numPr>
                <w:ilvl w:val="0"/>
                <w:numId w:val="42"/>
              </w:numPr>
              <w:autoSpaceDE/>
              <w:autoSpaceDN/>
              <w:rPr>
                <w:ins w:id="501" w:author="Thomas Stockhammer (25/10/17)" w:date="2025-10-22T07:33:00Z" w16du:dateUtc="2025-10-22T05:33:00Z"/>
              </w:rPr>
            </w:pPr>
            <w:ins w:id="502" w:author="Thomas Stockhammer (25/10/17)" w:date="2025-10-22T07:33:00Z" w16du:dateUtc="2025-10-22T05:33:00Z">
              <w:r w:rsidRPr="001D6C9E">
                <w:t xml:space="preserve">Submit extensions from MPEG#152 and provide a presentation of all extensions to Khronos 3D Working Group </w:t>
              </w:r>
            </w:ins>
          </w:p>
          <w:p w14:paraId="0287FF01" w14:textId="77777777" w:rsidR="00D42B27" w:rsidRPr="001D6C9E" w:rsidRDefault="00D42B27" w:rsidP="00D42B27">
            <w:pPr>
              <w:pStyle w:val="ListParagraph"/>
              <w:widowControl/>
              <w:numPr>
                <w:ilvl w:val="0"/>
                <w:numId w:val="42"/>
              </w:numPr>
              <w:autoSpaceDE/>
              <w:autoSpaceDN/>
              <w:rPr>
                <w:ins w:id="503" w:author="Thomas Stockhammer (25/10/17)" w:date="2025-10-22T07:33:00Z" w16du:dateUtc="2025-10-22T05:33:00Z"/>
              </w:rPr>
            </w:pPr>
            <w:ins w:id="504" w:author="Thomas Stockhammer (25/10/17)" w:date="2025-10-22T07:33:00Z" w16du:dateUtc="2025-10-22T05:33:00Z">
              <w:r w:rsidRPr="001D6C9E">
                <w:t xml:space="preserve">In particular submit early the dynamic Gaussian splats extension for review and feedback </w:t>
              </w:r>
            </w:ins>
          </w:p>
          <w:p w14:paraId="364E6FBA" w14:textId="77777777" w:rsidR="00D42B27" w:rsidRPr="001D6C9E" w:rsidRDefault="00D42B27" w:rsidP="00D42B27">
            <w:pPr>
              <w:pStyle w:val="ListParagraph"/>
              <w:widowControl/>
              <w:numPr>
                <w:ilvl w:val="0"/>
                <w:numId w:val="42"/>
              </w:numPr>
              <w:autoSpaceDE/>
              <w:autoSpaceDN/>
              <w:rPr>
                <w:ins w:id="505" w:author="Thomas Stockhammer (25/10/17)" w:date="2025-10-22T07:33:00Z" w16du:dateUtc="2025-10-22T05:33:00Z"/>
              </w:rPr>
            </w:pPr>
            <w:ins w:id="506" w:author="Thomas Stockhammer (25/10/17)" w:date="2025-10-22T07:33:00Z" w16du:dateUtc="2025-10-22T05:33:00Z">
              <w:r w:rsidRPr="001D6C9E">
                <w:t xml:space="preserve">Organize a session or seminar on the streamability of GLTF scenes, including Gaussian splats, to gather industry expertise and discuss technology approaches (Thomas, Neil Trevett) as part of Metaverse Standards Forum </w:t>
              </w:r>
            </w:ins>
          </w:p>
          <w:p w14:paraId="7A210C69" w14:textId="77777777" w:rsidR="00D42B27" w:rsidRPr="001D6C9E" w:rsidRDefault="00D42B27" w:rsidP="00D42B27">
            <w:pPr>
              <w:pStyle w:val="ListParagraph"/>
              <w:widowControl/>
              <w:numPr>
                <w:ilvl w:val="0"/>
                <w:numId w:val="42"/>
              </w:numPr>
              <w:autoSpaceDE/>
              <w:autoSpaceDN/>
              <w:rPr>
                <w:ins w:id="507" w:author="Thomas Stockhammer (25/10/17)" w:date="2025-10-22T07:33:00Z" w16du:dateUtc="2025-10-22T05:33:00Z"/>
              </w:rPr>
            </w:pPr>
            <w:ins w:id="508" w:author="Thomas Stockhammer (25/10/17)" w:date="2025-10-22T07:33:00Z" w16du:dateUtc="2025-10-22T05:33:00Z">
              <w:r>
                <w:fldChar w:fldCharType="begin"/>
              </w:r>
              <w:r>
                <w:instrText>HYPERLINK "C:\\MPEG\\Systems\\SceneDescription\\MPEG-Contributions\\-\\issues?label_name=Accepted" \o "The associated document has a formal disposition of 'Accepted'. (Chair use only)."</w:instrText>
              </w:r>
              <w:r>
                <w:fldChar w:fldCharType="separate"/>
              </w:r>
              <w:r w:rsidRPr="001D6C9E">
                <w:rPr>
                  <w:rStyle w:val="Hyperlink"/>
                </w:rPr>
                <w:t>Accepted</w:t>
              </w:r>
              <w:r>
                <w:fldChar w:fldCharType="end"/>
              </w:r>
              <w:r w:rsidRPr="001D6C9E">
                <w:t xml:space="preserve"> </w:t>
              </w:r>
            </w:ins>
          </w:p>
          <w:p w14:paraId="60E600D1" w14:textId="77777777" w:rsidR="00D42B27" w:rsidRDefault="00D42B27" w:rsidP="00D42B27">
            <w:pPr>
              <w:pStyle w:val="ListParagraph"/>
              <w:widowControl/>
              <w:numPr>
                <w:ilvl w:val="0"/>
                <w:numId w:val="43"/>
              </w:numPr>
              <w:autoSpaceDE/>
              <w:autoSpaceDN/>
              <w:rPr>
                <w:ins w:id="509" w:author="Thomas Stockhammer (25/10/17)" w:date="2025-10-22T07:33:00Z" w16du:dateUtc="2025-10-22T05:33:00Z"/>
              </w:rPr>
            </w:pPr>
            <w:ins w:id="510" w:author="Thomas Stockhammer (25/10/17)" w:date="2025-10-22T07:33:00Z" w16du:dateUtc="2025-10-22T05:33:00Z">
              <w:r w:rsidRPr="001D6C9E">
                <w:t xml:space="preserve">see also </w:t>
              </w:r>
              <w:r>
                <w:fldChar w:fldCharType="begin"/>
              </w:r>
              <w:r>
                <w:instrText>HYPERLINK "C:\\MPEG\\Systems\\SceneDescription\\MPEG-Contributions\\-\\issues\\966" \o "m74813 Response to Liaison Statement N1607 from Khronos to WG3 on MPEG-I Scene Description"</w:instrText>
              </w:r>
              <w:r>
                <w:fldChar w:fldCharType="separate"/>
              </w:r>
              <w:r w:rsidRPr="001D6C9E">
                <w:rPr>
                  <w:rStyle w:val="Hyperlink"/>
                </w:rPr>
                <w:t>#966</w:t>
              </w:r>
              <w:r>
                <w:fldChar w:fldCharType="end"/>
              </w:r>
            </w:ins>
          </w:p>
        </w:tc>
      </w:tr>
    </w:tbl>
    <w:p w14:paraId="6F835DF4" w14:textId="77777777" w:rsidR="00D42B27" w:rsidRDefault="00D42B27" w:rsidP="00D42B27">
      <w:pPr>
        <w:pStyle w:val="Heading3"/>
        <w:rPr>
          <w:ins w:id="511" w:author="Thomas Stockhammer (25/10/17)" w:date="2025-10-22T07:33:00Z" w16du:dateUtc="2025-10-22T05:33:00Z"/>
          <w:sz w:val="22"/>
          <w:szCs w:val="22"/>
        </w:rPr>
      </w:pPr>
      <w:ins w:id="512" w:author="Thomas Stockhammer (25/10/17)" w:date="2025-10-22T07:33:00Z" w16du:dateUtc="2025-10-22T05:33:00Z">
        <w:r>
          <w:fldChar w:fldCharType="begin"/>
        </w:r>
        <w:r>
          <w:instrText>HYPERLINK "https://dms.mpeg.expert/doc_end_user/current_document.php?id=101692"</w:instrText>
        </w:r>
        <w:r>
          <w:fldChar w:fldCharType="separate"/>
        </w:r>
        <w:bookmarkStart w:id="513" w:name="_Toc210681073"/>
        <w:bookmarkStart w:id="514" w:name="_Toc211091352"/>
        <w:bookmarkStart w:id="515" w:name="_Toc212011112"/>
        <w:r>
          <w:rPr>
            <w:rStyle w:val="Hyperlink"/>
            <w:rFonts w:eastAsia="Calibri"/>
            <w:color w:val="0000EE"/>
          </w:rPr>
          <w:t>m74813</w:t>
        </w:r>
        <w:r>
          <w:fldChar w:fldCharType="end"/>
        </w:r>
        <w:r>
          <w:t xml:space="preserve"> Response to Liaison Statement N1607 from Khronos to WG3 on MPEG-I Scene Description</w:t>
        </w:r>
        <w:bookmarkEnd w:id="513"/>
        <w:bookmarkEnd w:id="514"/>
        <w:bookmarkEnd w:id="515"/>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7688"/>
      </w:tblGrid>
      <w:tr w:rsidR="00D42B27" w:rsidRPr="00FE180F" w14:paraId="6AF58204" w14:textId="77777777" w:rsidTr="00D35C4D">
        <w:trPr>
          <w:ins w:id="516" w:author="Thomas Stockhammer (25/10/17)" w:date="2025-10-22T07:33:00Z" w16du:dateUtc="2025-10-22T05:33:00Z"/>
        </w:trPr>
        <w:tc>
          <w:tcPr>
            <w:tcW w:w="1323" w:type="dxa"/>
            <w:tcBorders>
              <w:top w:val="single" w:sz="4" w:space="0" w:color="auto"/>
              <w:left w:val="single" w:sz="4" w:space="0" w:color="auto"/>
              <w:bottom w:val="single" w:sz="4" w:space="0" w:color="auto"/>
              <w:right w:val="single" w:sz="4" w:space="0" w:color="auto"/>
            </w:tcBorders>
            <w:hideMark/>
          </w:tcPr>
          <w:p w14:paraId="1DB84790" w14:textId="77777777" w:rsidR="00D42B27" w:rsidRDefault="00D42B27" w:rsidP="00D35C4D">
            <w:pPr>
              <w:rPr>
                <w:ins w:id="517" w:author="Thomas Stockhammer (25/10/17)" w:date="2025-10-22T07:33:00Z" w16du:dateUtc="2025-10-22T05:33:00Z"/>
              </w:rPr>
            </w:pPr>
            <w:ins w:id="518" w:author="Thomas Stockhammer (25/10/17)" w:date="2025-10-22T07:33:00Z" w16du:dateUtc="2025-10-22T05:33:00Z">
              <w:r>
                <w:t>Authors</w:t>
              </w:r>
            </w:ins>
          </w:p>
        </w:tc>
        <w:tc>
          <w:tcPr>
            <w:tcW w:w="7937" w:type="dxa"/>
            <w:tcBorders>
              <w:top w:val="single" w:sz="4" w:space="0" w:color="auto"/>
              <w:left w:val="single" w:sz="4" w:space="0" w:color="auto"/>
              <w:bottom w:val="single" w:sz="4" w:space="0" w:color="auto"/>
              <w:right w:val="single" w:sz="4" w:space="0" w:color="auto"/>
            </w:tcBorders>
            <w:hideMark/>
          </w:tcPr>
          <w:p w14:paraId="419E24C5" w14:textId="77777777" w:rsidR="00D42B27" w:rsidRDefault="00D42B27" w:rsidP="00D35C4D">
            <w:pPr>
              <w:rPr>
                <w:ins w:id="519" w:author="Thomas Stockhammer (25/10/17)" w:date="2025-10-22T07:33:00Z" w16du:dateUtc="2025-10-22T05:33:00Z"/>
              </w:rPr>
            </w:pPr>
            <w:ins w:id="520" w:author="Thomas Stockhammer (25/10/17)" w:date="2025-10-22T07:33:00Z" w16du:dateUtc="2025-10-22T05:33:00Z">
              <w:r>
                <w:t>Khronos via SC 29 Secretariat</w:t>
              </w:r>
            </w:ins>
          </w:p>
        </w:tc>
      </w:tr>
      <w:tr w:rsidR="00D42B27" w:rsidRPr="00FE180F" w14:paraId="30FDB40B" w14:textId="77777777" w:rsidTr="00D35C4D">
        <w:trPr>
          <w:ins w:id="521" w:author="Thomas Stockhammer (25/10/17)" w:date="2025-10-22T07:33:00Z" w16du:dateUtc="2025-10-22T05:33:00Z"/>
        </w:trPr>
        <w:tc>
          <w:tcPr>
            <w:tcW w:w="1323" w:type="dxa"/>
            <w:tcBorders>
              <w:top w:val="single" w:sz="4" w:space="0" w:color="auto"/>
              <w:left w:val="single" w:sz="4" w:space="0" w:color="auto"/>
              <w:bottom w:val="single" w:sz="4" w:space="0" w:color="auto"/>
              <w:right w:val="single" w:sz="4" w:space="0" w:color="auto"/>
            </w:tcBorders>
            <w:hideMark/>
          </w:tcPr>
          <w:p w14:paraId="6789B53C" w14:textId="77777777" w:rsidR="00D42B27" w:rsidRDefault="00D42B27" w:rsidP="00D35C4D">
            <w:pPr>
              <w:rPr>
                <w:ins w:id="522" w:author="Thomas Stockhammer (25/10/17)" w:date="2025-10-22T07:33:00Z" w16du:dateUtc="2025-10-22T05:33:00Z"/>
              </w:rPr>
            </w:pPr>
            <w:ins w:id="523" w:author="Thomas Stockhammer (25/10/17)" w:date="2025-10-22T07:33:00Z" w16du:dateUtc="2025-10-22T05:33:00Z">
              <w:r>
                <w:t>Abstract</w:t>
              </w:r>
            </w:ins>
          </w:p>
        </w:tc>
        <w:tc>
          <w:tcPr>
            <w:tcW w:w="7937" w:type="dxa"/>
            <w:tcBorders>
              <w:top w:val="single" w:sz="4" w:space="0" w:color="auto"/>
              <w:left w:val="single" w:sz="4" w:space="0" w:color="auto"/>
              <w:bottom w:val="single" w:sz="4" w:space="0" w:color="auto"/>
              <w:right w:val="single" w:sz="4" w:space="0" w:color="auto"/>
            </w:tcBorders>
            <w:hideMark/>
          </w:tcPr>
          <w:p w14:paraId="28FA9A49" w14:textId="77777777" w:rsidR="00D42B27" w:rsidRDefault="00D42B27" w:rsidP="00D35C4D">
            <w:pPr>
              <w:rPr>
                <w:ins w:id="524" w:author="Thomas Stockhammer (25/10/17)" w:date="2025-10-22T07:33:00Z" w16du:dateUtc="2025-10-22T05:33:00Z"/>
              </w:rPr>
            </w:pPr>
            <w:ins w:id="525" w:author="Thomas Stockhammer (25/10/17)" w:date="2025-10-22T07:33:00Z" w16du:dateUtc="2025-10-22T05:33:00Z">
              <w:r>
                <w:t>Response to Liaison Statement N1607 from Khronos to WG3 on MPEG-I Scene Description</w:t>
              </w:r>
            </w:ins>
          </w:p>
        </w:tc>
      </w:tr>
      <w:tr w:rsidR="00D42B27" w:rsidRPr="00FE180F" w14:paraId="280702E4" w14:textId="77777777" w:rsidTr="00D35C4D">
        <w:trPr>
          <w:ins w:id="526" w:author="Thomas Stockhammer (25/10/17)" w:date="2025-10-22T07:33:00Z" w16du:dateUtc="2025-10-22T05:33:00Z"/>
        </w:trPr>
        <w:tc>
          <w:tcPr>
            <w:tcW w:w="1323" w:type="dxa"/>
            <w:tcBorders>
              <w:top w:val="single" w:sz="4" w:space="0" w:color="auto"/>
              <w:left w:val="single" w:sz="4" w:space="0" w:color="auto"/>
              <w:bottom w:val="single" w:sz="4" w:space="0" w:color="auto"/>
              <w:right w:val="single" w:sz="4" w:space="0" w:color="auto"/>
            </w:tcBorders>
            <w:hideMark/>
          </w:tcPr>
          <w:p w14:paraId="0FF0D574" w14:textId="77777777" w:rsidR="00D42B27" w:rsidRDefault="00D42B27" w:rsidP="00D35C4D">
            <w:pPr>
              <w:rPr>
                <w:ins w:id="527" w:author="Thomas Stockhammer (25/10/17)" w:date="2025-10-22T07:33:00Z" w16du:dateUtc="2025-10-22T05:33:00Z"/>
              </w:rPr>
            </w:pPr>
            <w:ins w:id="528" w:author="Thomas Stockhammer (25/10/17)" w:date="2025-10-22T07:33:00Z" w16du:dateUtc="2025-10-22T05:33:00Z">
              <w:r>
                <w:t>Gitlab</w:t>
              </w:r>
            </w:ins>
          </w:p>
        </w:tc>
        <w:tc>
          <w:tcPr>
            <w:tcW w:w="7937" w:type="dxa"/>
            <w:tcBorders>
              <w:top w:val="single" w:sz="4" w:space="0" w:color="auto"/>
              <w:left w:val="single" w:sz="4" w:space="0" w:color="auto"/>
              <w:bottom w:val="single" w:sz="4" w:space="0" w:color="auto"/>
              <w:right w:val="single" w:sz="4" w:space="0" w:color="auto"/>
            </w:tcBorders>
            <w:hideMark/>
          </w:tcPr>
          <w:p w14:paraId="2539733F" w14:textId="77777777" w:rsidR="00D42B27" w:rsidRDefault="00D42B27" w:rsidP="00D35C4D">
            <w:pPr>
              <w:rPr>
                <w:ins w:id="529" w:author="Thomas Stockhammer (25/10/17)" w:date="2025-10-22T07:33:00Z" w16du:dateUtc="2025-10-22T05:33:00Z"/>
              </w:rPr>
            </w:pPr>
            <w:ins w:id="530" w:author="Thomas Stockhammer (25/10/17)" w:date="2025-10-22T07:33:00Z" w16du:dateUtc="2025-10-22T05:33:00Z">
              <w:r>
                <w:fldChar w:fldCharType="begin"/>
              </w:r>
              <w:r>
                <w:instrText>HYPERLINK "https://git.mpeg.expert/MPEG/Systems/SceneDescription/MPEG-Contributions/-/issues/966"</w:instrText>
              </w:r>
              <w:r>
                <w:fldChar w:fldCharType="separate"/>
              </w:r>
              <w:r w:rsidRPr="00FE180F">
                <w:rPr>
                  <w:rStyle w:val="Hyperlink"/>
                  <w:rFonts w:eastAsia="Calibri"/>
                  <w:color w:val="0000EE"/>
                </w:rPr>
                <w:t>MPEG/Systems/SceneDescription/MPEG-Contributions#966</w:t>
              </w:r>
              <w:r>
                <w:fldChar w:fldCharType="end"/>
              </w:r>
            </w:ins>
          </w:p>
        </w:tc>
      </w:tr>
      <w:tr w:rsidR="00D42B27" w:rsidRPr="00FE180F" w14:paraId="01843B64" w14:textId="77777777" w:rsidTr="00D35C4D">
        <w:trPr>
          <w:ins w:id="531" w:author="Thomas Stockhammer (25/10/17)" w:date="2025-10-22T07:33:00Z" w16du:dateUtc="2025-10-22T05:33:00Z"/>
        </w:trPr>
        <w:tc>
          <w:tcPr>
            <w:tcW w:w="1323" w:type="dxa"/>
            <w:tcBorders>
              <w:top w:val="single" w:sz="4" w:space="0" w:color="auto"/>
              <w:left w:val="single" w:sz="4" w:space="0" w:color="auto"/>
              <w:bottom w:val="single" w:sz="4" w:space="0" w:color="auto"/>
              <w:right w:val="single" w:sz="4" w:space="0" w:color="auto"/>
            </w:tcBorders>
            <w:hideMark/>
          </w:tcPr>
          <w:p w14:paraId="3006B7DA" w14:textId="77777777" w:rsidR="00D42B27" w:rsidRDefault="00D42B27" w:rsidP="00D35C4D">
            <w:pPr>
              <w:rPr>
                <w:ins w:id="532" w:author="Thomas Stockhammer (25/10/17)" w:date="2025-10-22T07:33:00Z" w16du:dateUtc="2025-10-22T05:33:00Z"/>
              </w:rPr>
            </w:pPr>
            <w:ins w:id="533" w:author="Thomas Stockhammer (25/10/17)" w:date="2025-10-22T07:33:00Z" w16du:dateUtc="2025-10-22T05:33:00Z">
              <w:r>
                <w:t>Disposition</w:t>
              </w:r>
            </w:ins>
          </w:p>
        </w:tc>
        <w:tc>
          <w:tcPr>
            <w:tcW w:w="7937" w:type="dxa"/>
            <w:tcBorders>
              <w:top w:val="single" w:sz="4" w:space="0" w:color="auto"/>
              <w:left w:val="single" w:sz="4" w:space="0" w:color="auto"/>
              <w:bottom w:val="single" w:sz="4" w:space="0" w:color="auto"/>
              <w:right w:val="single" w:sz="4" w:space="0" w:color="auto"/>
            </w:tcBorders>
          </w:tcPr>
          <w:p w14:paraId="0CC7E391" w14:textId="77777777" w:rsidR="00D42B27" w:rsidRPr="001D6C9E" w:rsidRDefault="00D42B27" w:rsidP="00D42B27">
            <w:pPr>
              <w:pStyle w:val="ListParagraph"/>
              <w:widowControl/>
              <w:numPr>
                <w:ilvl w:val="0"/>
                <w:numId w:val="43"/>
              </w:numPr>
              <w:autoSpaceDE/>
              <w:autoSpaceDN/>
              <w:rPr>
                <w:ins w:id="534" w:author="Thomas Stockhammer (25/10/17)" w:date="2025-10-22T07:33:00Z" w16du:dateUtc="2025-10-22T05:33:00Z"/>
              </w:rPr>
            </w:pPr>
            <w:ins w:id="535" w:author="Thomas Stockhammer (25/10/17)" w:date="2025-10-22T07:33:00Z" w16du:dateUtc="2025-10-22T05:33:00Z">
              <w:r w:rsidRPr="001D6C9E">
                <w:t xml:space="preserve">we submit one validator extension as a test with the dual copyright. We prepare a pull request. However, we need to create a repo on our public github that allows to merge our validator with the glTF one. We create an </w:t>
              </w:r>
              <w:r>
                <w:fldChar w:fldCharType="begin"/>
              </w:r>
              <w:r>
                <w:instrText>HYPERLINK "C:\\MPEG\\Systems\\SceneDescription\\MPEG-Contributions\\-\\issues?label_name=AHG" \o "related to AHG mandate"</w:instrText>
              </w:r>
              <w:r>
                <w:fldChar w:fldCharType="separate"/>
              </w:r>
              <w:r w:rsidRPr="001D6C9E">
                <w:rPr>
                  <w:rStyle w:val="Hyperlink"/>
                </w:rPr>
                <w:t>AHG</w:t>
              </w:r>
              <w:r>
                <w:fldChar w:fldCharType="end"/>
              </w:r>
              <w:r w:rsidRPr="001D6C9E">
                <w:t xml:space="preserve"> mandate to prepare and execute test submission, likely candidate is MPEG_media or ycbcr. We need to make sure that we have sample files to do the tests. </w:t>
              </w:r>
              <w:r>
                <w:fldChar w:fldCharType="begin"/>
              </w:r>
              <w:r>
                <w:instrText>HYPERLINK "C:\\gurdep" \o "Gurdeep Bhullar"</w:instrText>
              </w:r>
              <w:r>
                <w:fldChar w:fldCharType="separate"/>
              </w:r>
              <w:r w:rsidRPr="001D6C9E">
                <w:rPr>
                  <w:rStyle w:val="Hyperlink"/>
                </w:rPr>
                <w:t>@gurdep</w:t>
              </w:r>
              <w:r>
                <w:fldChar w:fldCharType="end"/>
              </w:r>
              <w:r w:rsidRPr="001D6C9E">
                <w:t xml:space="preserve"> will prepare a check list to be done. We will add an appropriate license as well. Could also be published as part of conformance software. </w:t>
              </w:r>
            </w:ins>
          </w:p>
          <w:p w14:paraId="6B71DC15" w14:textId="77777777" w:rsidR="00D42B27" w:rsidRPr="001D6C9E" w:rsidRDefault="00D42B27" w:rsidP="00D42B27">
            <w:pPr>
              <w:pStyle w:val="ListParagraph"/>
              <w:widowControl/>
              <w:numPr>
                <w:ilvl w:val="0"/>
                <w:numId w:val="44"/>
              </w:numPr>
              <w:autoSpaceDE/>
              <w:autoSpaceDN/>
              <w:rPr>
                <w:ins w:id="536" w:author="Thomas Stockhammer (25/10/17)" w:date="2025-10-22T07:33:00Z" w16du:dateUtc="2025-10-22T05:33:00Z"/>
              </w:rPr>
            </w:pPr>
            <w:ins w:id="537" w:author="Thomas Stockhammer (25/10/17)" w:date="2025-10-22T07:33:00Z" w16du:dateUtc="2025-10-22T05:33:00Z">
              <w:r w:rsidRPr="001D6C9E">
                <w:t xml:space="preserve">we updated the </w:t>
              </w:r>
              <w:r>
                <w:fldChar w:fldCharType="begin"/>
              </w:r>
              <w:r>
                <w:instrText>HYPERLINK "https://docs.google.com/spreadsheets/d/1uEe_fK1X_MZ0G8tmWhDrbyswdrk-7vNDm2n49440xXk/edit?usp=sharing" \t "_blank"</w:instrText>
              </w:r>
              <w:r>
                <w:fldChar w:fldCharType="separate"/>
              </w:r>
              <w:r w:rsidRPr="001D6C9E">
                <w:rPr>
                  <w:rStyle w:val="Hyperlink"/>
                </w:rPr>
                <w:t>extensions based on the spreadsheet</w:t>
              </w:r>
              <w:r>
                <w:fldChar w:fldCharType="end"/>
              </w:r>
              <w:r w:rsidRPr="001D6C9E">
                <w:t xml:space="preserve"> </w:t>
              </w:r>
            </w:ins>
          </w:p>
          <w:p w14:paraId="0A150A7E" w14:textId="77777777" w:rsidR="00D42B27" w:rsidRPr="001D6C9E" w:rsidRDefault="00D42B27" w:rsidP="00D42B27">
            <w:pPr>
              <w:numPr>
                <w:ilvl w:val="1"/>
                <w:numId w:val="44"/>
              </w:numPr>
              <w:rPr>
                <w:ins w:id="538" w:author="Thomas Stockhammer (25/10/17)" w:date="2025-10-22T07:33:00Z" w16du:dateUtc="2025-10-22T05:33:00Z"/>
              </w:rPr>
            </w:pPr>
            <w:ins w:id="539" w:author="Thomas Stockhammer (25/10/17)" w:date="2025-10-22T07:33:00Z" w16du:dateUtc="2025-10-22T05:33:00Z">
              <w:r w:rsidRPr="001D6C9E">
                <w:t>we have submitted in total 5 extensions (list those with reference to pull request)</w:t>
              </w:r>
            </w:ins>
          </w:p>
          <w:p w14:paraId="644036CC" w14:textId="77777777" w:rsidR="00D42B27" w:rsidRPr="001D6C9E" w:rsidRDefault="00D42B27" w:rsidP="00D42B27">
            <w:pPr>
              <w:numPr>
                <w:ilvl w:val="1"/>
                <w:numId w:val="44"/>
              </w:numPr>
              <w:rPr>
                <w:ins w:id="540" w:author="Thomas Stockhammer (25/10/17)" w:date="2025-10-22T07:33:00Z" w16du:dateUtc="2025-10-22T05:33:00Z"/>
              </w:rPr>
            </w:pPr>
            <w:ins w:id="541" w:author="Thomas Stockhammer (25/10/17)" w:date="2025-10-22T07:33:00Z" w16du:dateUtc="2025-10-22T05:33:00Z">
              <w:r w:rsidRPr="001D6C9E">
                <w:t>we expect that by end of October, several more will come, including Gaussian splats and stereo material.</w:t>
              </w:r>
            </w:ins>
          </w:p>
          <w:p w14:paraId="0E8324B3" w14:textId="77777777" w:rsidR="00D42B27" w:rsidRPr="001D6C9E" w:rsidRDefault="00D42B27" w:rsidP="00D42B27">
            <w:pPr>
              <w:pStyle w:val="ListParagraph"/>
              <w:widowControl/>
              <w:numPr>
                <w:ilvl w:val="0"/>
                <w:numId w:val="44"/>
              </w:numPr>
              <w:autoSpaceDE/>
              <w:autoSpaceDN/>
              <w:rPr>
                <w:ins w:id="542" w:author="Thomas Stockhammer (25/10/17)" w:date="2025-10-22T07:33:00Z" w16du:dateUtc="2025-10-22T05:33:00Z"/>
              </w:rPr>
            </w:pPr>
            <w:ins w:id="543" w:author="Thomas Stockhammer (25/10/17)" w:date="2025-10-22T07:33:00Z" w16du:dateUtc="2025-10-22T05:33:00Z">
              <w:r w:rsidRPr="001D6C9E">
                <w:t xml:space="preserve">we want to provide the roadmap for the different extensions </w:t>
              </w:r>
            </w:ins>
          </w:p>
          <w:p w14:paraId="5823B2C7" w14:textId="77777777" w:rsidR="00D42B27" w:rsidRPr="001D6C9E" w:rsidRDefault="00D42B27" w:rsidP="00D42B27">
            <w:pPr>
              <w:pStyle w:val="ListParagraph"/>
              <w:widowControl/>
              <w:numPr>
                <w:ilvl w:val="0"/>
                <w:numId w:val="45"/>
              </w:numPr>
              <w:autoSpaceDE/>
              <w:autoSpaceDN/>
              <w:rPr>
                <w:ins w:id="544" w:author="Thomas Stockhammer (25/10/17)" w:date="2025-10-22T07:33:00Z" w16du:dateUtc="2025-10-22T05:33:00Z"/>
              </w:rPr>
            </w:pPr>
            <w:ins w:id="545" w:author="Thomas Stockhammer (25/10/17)" w:date="2025-10-22T07:33:00Z" w16du:dateUtc="2025-10-22T05:33:00Z">
              <w:r w:rsidRPr="001D6C9E">
                <w:t xml:space="preserve">we want to invite for two different events: </w:t>
              </w:r>
            </w:ins>
          </w:p>
          <w:p w14:paraId="6C8E6EA2" w14:textId="77777777" w:rsidR="00D42B27" w:rsidRPr="001D6C9E" w:rsidRDefault="00D42B27" w:rsidP="00D42B27">
            <w:pPr>
              <w:numPr>
                <w:ilvl w:val="1"/>
                <w:numId w:val="45"/>
              </w:numPr>
              <w:rPr>
                <w:ins w:id="546" w:author="Thomas Stockhammer (25/10/17)" w:date="2025-10-22T07:33:00Z" w16du:dateUtc="2025-10-22T05:33:00Z"/>
              </w:rPr>
            </w:pPr>
            <w:ins w:id="547" w:author="Thomas Stockhammer (25/10/17)" w:date="2025-10-22T07:33:00Z" w16du:dateUtc="2025-10-22T05:33:00Z">
              <w:r w:rsidRPr="001D6C9E">
                <w:lastRenderedPageBreak/>
                <w:t>presentation the submitted extensions in a friendly environment. We invite them for an AHG meeting or we find a different occasion. the main focus is to make sure that they review and accept submitted extensions. we may also provide an overview of what comes and discuss on the already submitted stuff, but with secondary priority.</w:t>
              </w:r>
            </w:ins>
          </w:p>
          <w:p w14:paraId="2F371DBC" w14:textId="77777777" w:rsidR="00D42B27" w:rsidRPr="001D6C9E" w:rsidRDefault="00D42B27" w:rsidP="00D42B27">
            <w:pPr>
              <w:numPr>
                <w:ilvl w:val="1"/>
                <w:numId w:val="45"/>
              </w:numPr>
              <w:rPr>
                <w:ins w:id="548" w:author="Thomas Stockhammer (25/10/17)" w:date="2025-10-22T07:33:00Z" w16du:dateUtc="2025-10-22T05:33:00Z"/>
              </w:rPr>
            </w:pPr>
            <w:ins w:id="549" w:author="Thomas Stockhammer (25/10/17)" w:date="2025-10-22T07:33:00Z" w16du:dateUtc="2025-10-22T05:33:00Z">
              <w:r w:rsidRPr="001D6C9E">
                <w:t>we have an MSF-hosted session on Gaussian splats in glTF.</w:t>
              </w:r>
            </w:ins>
          </w:p>
          <w:p w14:paraId="707C89E3" w14:textId="77777777" w:rsidR="00D42B27" w:rsidRPr="001D6C9E" w:rsidRDefault="00D42B27" w:rsidP="00D42B27">
            <w:pPr>
              <w:pStyle w:val="ListParagraph"/>
              <w:widowControl/>
              <w:numPr>
                <w:ilvl w:val="0"/>
                <w:numId w:val="45"/>
              </w:numPr>
              <w:autoSpaceDE/>
              <w:autoSpaceDN/>
              <w:rPr>
                <w:ins w:id="550" w:author="Thomas Stockhammer (25/10/17)" w:date="2025-10-22T07:33:00Z" w16du:dateUtc="2025-10-22T05:33:00Z"/>
              </w:rPr>
            </w:pPr>
            <w:ins w:id="551" w:author="Thomas Stockhammer (25/10/17)" w:date="2025-10-22T07:33:00Z" w16du:dateUtc="2025-10-22T05:33:00Z">
              <w:r w:rsidRPr="001D6C9E">
                <w:t xml:space="preserve">if you find more aspects, please add to this issue. </w:t>
              </w:r>
            </w:ins>
          </w:p>
          <w:p w14:paraId="74C2CC70" w14:textId="77777777" w:rsidR="00D42B27" w:rsidRPr="001D6C9E" w:rsidRDefault="00D42B27" w:rsidP="00D42B27">
            <w:pPr>
              <w:pStyle w:val="ListParagraph"/>
              <w:widowControl/>
              <w:numPr>
                <w:ilvl w:val="0"/>
                <w:numId w:val="45"/>
              </w:numPr>
              <w:autoSpaceDE/>
              <w:autoSpaceDN/>
              <w:rPr>
                <w:ins w:id="552" w:author="Thomas Stockhammer (25/10/17)" w:date="2025-10-22T07:33:00Z" w16du:dateUtc="2025-10-22T05:33:00Z"/>
              </w:rPr>
            </w:pPr>
            <w:ins w:id="553" w:author="Thomas Stockhammer (25/10/17)" w:date="2025-10-22T07:33:00Z" w16du:dateUtc="2025-10-22T05:33:00Z">
              <w:r>
                <w:fldChar w:fldCharType="begin"/>
              </w:r>
              <w:r>
                <w:instrText>HYPERLINK "C:\\haudiobe" \o "Thomas Stockhammer"</w:instrText>
              </w:r>
              <w:r>
                <w:fldChar w:fldCharType="separate"/>
              </w:r>
              <w:r w:rsidRPr="001D6C9E">
                <w:rPr>
                  <w:rStyle w:val="Hyperlink"/>
                </w:rPr>
                <w:t>@haudiobe</w:t>
              </w:r>
              <w:r>
                <w:fldChar w:fldCharType="end"/>
              </w:r>
              <w:r w:rsidRPr="001D6C9E">
                <w:t xml:space="preserve"> will prepare a response and share - create a new doc. </w:t>
              </w:r>
            </w:ins>
          </w:p>
          <w:p w14:paraId="7029D201" w14:textId="77777777" w:rsidR="00D42B27" w:rsidRDefault="00D42B27" w:rsidP="00D42B27">
            <w:pPr>
              <w:pStyle w:val="ListParagraph"/>
              <w:widowControl/>
              <w:numPr>
                <w:ilvl w:val="0"/>
                <w:numId w:val="45"/>
              </w:numPr>
              <w:autoSpaceDE/>
              <w:autoSpaceDN/>
              <w:rPr>
                <w:ins w:id="554" w:author="Thomas Stockhammer (25/10/17)" w:date="2025-10-22T07:33:00Z" w16du:dateUtc="2025-10-22T05:33:00Z"/>
              </w:rPr>
            </w:pPr>
            <w:ins w:id="555" w:author="Thomas Stockhammer (25/10/17)" w:date="2025-10-22T07:33:00Z" w16du:dateUtc="2025-10-22T05:33:00Z">
              <w:r w:rsidRPr="001D6C9E">
                <w:t xml:space="preserve">LS in </w:t>
              </w:r>
              <w:r>
                <w:fldChar w:fldCharType="begin"/>
              </w:r>
              <w:r>
                <w:instrText>HYPERLINK "C:\\MPEG\\Systems\\SceneDescription\\MPEG-Contributions\\-\\issues\\983" \o "m74916 Draft Reply LS to Khronos on MPEG-I Scene Description"</w:instrText>
              </w:r>
              <w:r>
                <w:fldChar w:fldCharType="separate"/>
              </w:r>
              <w:r w:rsidRPr="001D6C9E">
                <w:rPr>
                  <w:rStyle w:val="Hyperlink"/>
                </w:rPr>
                <w:t>#983</w:t>
              </w:r>
              <w:r>
                <w:fldChar w:fldCharType="end"/>
              </w:r>
              <w:r w:rsidRPr="001D6C9E">
                <w:t xml:space="preserve"> will be discussed in Systems plenary on Oct 11.</w:t>
              </w:r>
            </w:ins>
          </w:p>
          <w:p w14:paraId="0F6A712B" w14:textId="77777777" w:rsidR="00D42B27" w:rsidRDefault="00D42B27" w:rsidP="00D42B27">
            <w:pPr>
              <w:pStyle w:val="ListParagraph"/>
              <w:widowControl/>
              <w:numPr>
                <w:ilvl w:val="0"/>
                <w:numId w:val="45"/>
              </w:numPr>
              <w:autoSpaceDE/>
              <w:autoSpaceDN/>
              <w:rPr>
                <w:ins w:id="556" w:author="Thomas Stockhammer (25/10/17)" w:date="2025-10-22T07:33:00Z" w16du:dateUtc="2025-10-22T05:33:00Z"/>
              </w:rPr>
            </w:pPr>
            <w:ins w:id="557" w:author="Thomas Stockhammer (25/10/17)" w:date="2025-10-22T07:33:00Z" w16du:dateUtc="2025-10-22T05:33:00Z">
              <w:r>
                <w:t>Replied to</w:t>
              </w:r>
            </w:ins>
          </w:p>
        </w:tc>
      </w:tr>
    </w:tbl>
    <w:p w14:paraId="57F33A8F" w14:textId="2587BEB4" w:rsidR="00E7653F" w:rsidDel="00D42B27" w:rsidRDefault="00E7653F" w:rsidP="00E7653F">
      <w:pPr>
        <w:rPr>
          <w:del w:id="558" w:author="Thomas Stockhammer (25/10/17)" w:date="2025-10-22T07:32:00Z" w16du:dateUtc="2025-10-22T05:32:00Z"/>
          <w:lang w:eastAsia="de-DE"/>
        </w:rPr>
      </w:pPr>
      <w:del w:id="559" w:author="Thomas Stockhammer (25/10/17)" w:date="2025-10-22T07:32:00Z" w16du:dateUtc="2025-10-22T05:32:00Z">
        <w:r w:rsidRPr="00E7653F" w:rsidDel="00037FD6">
          <w:rPr>
            <w:lang w:eastAsia="de-DE"/>
          </w:rPr>
          <w:lastRenderedPageBreak/>
          <w:delText>ISO/IEC JTC1/SC29/WG03 (MPEG Systems) would like to inform Khronos regarding recent progress in our standardization activity on MPEG-I Scene Description, defined in ISO/IEC 23090-14. This standard specifies extensions to existing scene description formats, in particular ISO/IEC 12113 also known as Khronos glTF, in order to support timed media, in particular including MPEG media. Extensions include support for MPEG 2D and immersive codecs (immersive audio, immersive video, haptics, avatar), scene description format syntax and semantics for anchoring, physics, interactivity, lighting, scene understanding and more. It also defines the processing model when using these extensions and a Media Access Function (MAF) API for communication between the Presentation Engine and the Media Access Function.</w:delText>
        </w:r>
      </w:del>
    </w:p>
    <w:p w14:paraId="16B775B9" w14:textId="77777777" w:rsidR="00D42B27" w:rsidRDefault="00D42B27" w:rsidP="00C968EC">
      <w:pPr>
        <w:rPr>
          <w:ins w:id="560" w:author="Thomas Stockhammer (25/10/17)" w:date="2025-10-22T07:33:00Z" w16du:dateUtc="2025-10-22T05:33:00Z"/>
          <w:lang w:eastAsia="de-DE"/>
        </w:rPr>
      </w:pPr>
    </w:p>
    <w:p w14:paraId="48CCC325" w14:textId="270AF120" w:rsidR="00D42B27" w:rsidRDefault="00D42B27" w:rsidP="00E7653F">
      <w:pPr>
        <w:rPr>
          <w:ins w:id="561" w:author="Thomas Stockhammer (25/10/17)" w:date="2025-10-22T07:33:00Z" w16du:dateUtc="2025-10-22T05:33:00Z"/>
          <w:lang w:eastAsia="de-DE"/>
        </w:rPr>
      </w:pPr>
      <w:ins w:id="562" w:author="Thomas Stockhammer (25/10/17)" w:date="2025-10-22T07:33:00Z" w16du:dateUtc="2025-10-22T05:33:00Z">
        <w:r>
          <w:rPr>
            <w:lang w:eastAsia="de-DE"/>
          </w:rPr>
          <w:t>The following LS is sent</w:t>
        </w:r>
      </w:ins>
    </w:p>
    <w:p w14:paraId="7E9EF5BA" w14:textId="77777777" w:rsidR="00D42B27" w:rsidRPr="00E7653F" w:rsidRDefault="00D42B27" w:rsidP="00E7653F">
      <w:pPr>
        <w:rPr>
          <w:ins w:id="563" w:author="Thomas Stockhammer (25/10/17)" w:date="2025-10-22T07:33:00Z" w16du:dateUtc="2025-10-22T05:33:00Z"/>
          <w:lang w:eastAsia="de-DE"/>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93"/>
        <w:gridCol w:w="407"/>
        <w:gridCol w:w="639"/>
        <w:gridCol w:w="877"/>
        <w:gridCol w:w="877"/>
        <w:gridCol w:w="407"/>
        <w:gridCol w:w="1121"/>
        <w:gridCol w:w="819"/>
        <w:gridCol w:w="2780"/>
      </w:tblGrid>
      <w:tr w:rsidR="00D42B27" w:rsidRPr="00D42B27" w14:paraId="0CC31E47" w14:textId="77777777">
        <w:trPr>
          <w:tblCellSpacing w:w="15" w:type="dxa"/>
          <w:jc w:val="center"/>
          <w:ins w:id="564" w:author="Thomas Stockhammer (25/10/17)" w:date="2025-10-22T07:35:00Z"/>
        </w:trPr>
        <w:tc>
          <w:tcPr>
            <w:tcW w:w="1050" w:type="dxa"/>
            <w:vAlign w:val="center"/>
            <w:hideMark/>
          </w:tcPr>
          <w:p w14:paraId="01C10F31" w14:textId="77777777" w:rsidR="00D42B27" w:rsidRPr="00D42B27" w:rsidRDefault="00D42B27" w:rsidP="00D42B27">
            <w:pPr>
              <w:rPr>
                <w:ins w:id="565" w:author="Thomas Stockhammer (25/10/17)" w:date="2025-10-22T07:35:00Z"/>
                <w:lang w:eastAsia="de-DE"/>
              </w:rPr>
            </w:pPr>
            <w:ins w:id="566" w:author="Thomas Stockhammer (25/10/17)" w:date="2025-10-22T07:35:00Z">
              <w:r w:rsidRPr="00D42B27">
                <w:rPr>
                  <w:lang w:eastAsia="de-DE"/>
                </w:rPr>
                <w:fldChar w:fldCharType="begin"/>
              </w:r>
              <w:r w:rsidRPr="00D42B27">
                <w:rPr>
                  <w:lang w:eastAsia="de-DE"/>
                </w:rPr>
                <w:instrText>HYPERLINK "https://dms.mpeg.expert/doc_end_user/current_document.php?id=102059&amp;id_meeting=204"</w:instrText>
              </w:r>
              <w:r w:rsidRPr="00D42B27">
                <w:rPr>
                  <w:lang w:eastAsia="de-DE"/>
                </w:rPr>
              </w:r>
              <w:r w:rsidRPr="00D42B27">
                <w:rPr>
                  <w:lang w:eastAsia="de-DE"/>
                </w:rPr>
                <w:fldChar w:fldCharType="separate"/>
              </w:r>
              <w:r w:rsidRPr="00D42B27">
                <w:rPr>
                  <w:rStyle w:val="Hyperlink"/>
                  <w:lang w:eastAsia="de-DE"/>
                </w:rPr>
                <w:t>MDS25818</w:t>
              </w:r>
            </w:ins>
            <w:ins w:id="567" w:author="Thomas Stockhammer (25/10/17)" w:date="2025-10-22T07:35:00Z" w16du:dateUtc="2025-10-22T05:35:00Z">
              <w:r w:rsidRPr="00D42B27">
                <w:rPr>
                  <w:lang w:eastAsia="de-DE"/>
                </w:rPr>
                <w:fldChar w:fldCharType="end"/>
              </w:r>
            </w:ins>
          </w:p>
        </w:tc>
        <w:tc>
          <w:tcPr>
            <w:tcW w:w="750" w:type="dxa"/>
            <w:vAlign w:val="center"/>
            <w:hideMark/>
          </w:tcPr>
          <w:p w14:paraId="667084A5" w14:textId="77777777" w:rsidR="00D42B27" w:rsidRPr="00D42B27" w:rsidRDefault="00D42B27" w:rsidP="00D42B27">
            <w:pPr>
              <w:rPr>
                <w:ins w:id="568" w:author="Thomas Stockhammer (25/10/17)" w:date="2025-10-22T07:35:00Z"/>
                <w:lang w:eastAsia="de-DE"/>
              </w:rPr>
            </w:pPr>
            <w:ins w:id="569" w:author="Thomas Stockhammer (25/10/17)" w:date="2025-10-22T07:35:00Z">
              <w:r w:rsidRPr="00D42B27">
                <w:rPr>
                  <w:lang w:eastAsia="de-DE"/>
                </w:rPr>
                <w:t>WG 03</w:t>
              </w:r>
            </w:ins>
          </w:p>
        </w:tc>
        <w:tc>
          <w:tcPr>
            <w:tcW w:w="750" w:type="dxa"/>
            <w:vAlign w:val="center"/>
            <w:hideMark/>
          </w:tcPr>
          <w:p w14:paraId="059D907A" w14:textId="77777777" w:rsidR="00D42B27" w:rsidRPr="00D42B27" w:rsidRDefault="00D42B27" w:rsidP="00D42B27">
            <w:pPr>
              <w:rPr>
                <w:ins w:id="570" w:author="Thomas Stockhammer (25/10/17)" w:date="2025-10-22T07:35:00Z"/>
                <w:lang w:eastAsia="de-DE"/>
              </w:rPr>
            </w:pPr>
            <w:ins w:id="571" w:author="Thomas Stockhammer (25/10/17)" w:date="2025-10-22T07:35:00Z">
              <w:r w:rsidRPr="00D42B27">
                <w:rPr>
                  <w:lang w:eastAsia="de-DE"/>
                </w:rPr>
                <w:t>01681</w:t>
              </w:r>
            </w:ins>
          </w:p>
        </w:tc>
        <w:tc>
          <w:tcPr>
            <w:tcW w:w="1050" w:type="dxa"/>
            <w:shd w:val="clear" w:color="auto" w:fill="E6E6FA"/>
            <w:vAlign w:val="center"/>
            <w:hideMark/>
          </w:tcPr>
          <w:p w14:paraId="08BC5D55" w14:textId="77777777" w:rsidR="00D42B27" w:rsidRPr="00D42B27" w:rsidRDefault="00D42B27" w:rsidP="00D42B27">
            <w:pPr>
              <w:rPr>
                <w:ins w:id="572" w:author="Thomas Stockhammer (25/10/17)" w:date="2025-10-22T07:35:00Z"/>
                <w:lang w:eastAsia="de-DE"/>
              </w:rPr>
            </w:pPr>
            <w:ins w:id="573" w:author="Thomas Stockhammer (25/10/17)" w:date="2025-10-22T07:35:00Z">
              <w:r w:rsidRPr="00D42B27">
                <w:rPr>
                  <w:lang w:eastAsia="de-DE"/>
                </w:rPr>
                <w:t>2025-10-11 20:39:28</w:t>
              </w:r>
            </w:ins>
          </w:p>
        </w:tc>
        <w:tc>
          <w:tcPr>
            <w:tcW w:w="1500" w:type="dxa"/>
            <w:shd w:val="clear" w:color="auto" w:fill="E6E6FA"/>
            <w:vAlign w:val="center"/>
            <w:hideMark/>
          </w:tcPr>
          <w:p w14:paraId="3D554485" w14:textId="77777777" w:rsidR="00D42B27" w:rsidRPr="00D42B27" w:rsidRDefault="00D42B27" w:rsidP="00D42B27">
            <w:pPr>
              <w:rPr>
                <w:ins w:id="574" w:author="Thomas Stockhammer (25/10/17)" w:date="2025-10-22T07:35:00Z"/>
                <w:lang w:eastAsia="de-DE"/>
              </w:rPr>
            </w:pPr>
            <w:ins w:id="575" w:author="Thomas Stockhammer (25/10/17)" w:date="2025-10-22T07:35:00Z">
              <w:r w:rsidRPr="00D42B27">
                <w:rPr>
                  <w:lang w:eastAsia="de-DE"/>
                </w:rPr>
                <w:t>2025-10-15 23:11:27</w:t>
              </w:r>
            </w:ins>
          </w:p>
        </w:tc>
        <w:tc>
          <w:tcPr>
            <w:tcW w:w="1500" w:type="dxa"/>
            <w:vAlign w:val="center"/>
            <w:hideMark/>
          </w:tcPr>
          <w:p w14:paraId="0B327677" w14:textId="77777777" w:rsidR="00D42B27" w:rsidRPr="00D42B27" w:rsidRDefault="00D42B27" w:rsidP="00D42B27">
            <w:pPr>
              <w:rPr>
                <w:ins w:id="576" w:author="Thomas Stockhammer (25/10/17)" w:date="2025-10-22T07:35:00Z"/>
                <w:lang w:eastAsia="de-DE"/>
              </w:rPr>
            </w:pPr>
            <w:ins w:id="577" w:author="Thomas Stockhammer (25/10/17)" w:date="2025-10-22T07:35:00Z">
              <w:r w:rsidRPr="00D42B27">
                <w:rPr>
                  <w:lang w:eastAsia="de-DE"/>
                </w:rPr>
                <w:t>WG 03</w:t>
              </w:r>
              <w:r w:rsidRPr="00D42B27">
                <w:rPr>
                  <w:lang w:eastAsia="de-DE"/>
                </w:rPr>
                <w:br/>
                <w:t>All</w:t>
              </w:r>
            </w:ins>
          </w:p>
        </w:tc>
        <w:tc>
          <w:tcPr>
            <w:tcW w:w="6000" w:type="dxa"/>
            <w:vAlign w:val="center"/>
            <w:hideMark/>
          </w:tcPr>
          <w:p w14:paraId="29F76609" w14:textId="77777777" w:rsidR="00D42B27" w:rsidRPr="00D42B27" w:rsidRDefault="00D42B27" w:rsidP="00D42B27">
            <w:pPr>
              <w:rPr>
                <w:ins w:id="578" w:author="Thomas Stockhammer (25/10/17)" w:date="2025-10-22T07:35:00Z"/>
                <w:lang w:eastAsia="de-DE"/>
              </w:rPr>
            </w:pPr>
            <w:ins w:id="579" w:author="Thomas Stockhammer (25/10/17)" w:date="2025-10-22T07:35:00Z">
              <w:r w:rsidRPr="00D42B27">
                <w:rPr>
                  <w:lang w:eastAsia="de-DE"/>
                </w:rPr>
                <w:t>Liaison to Khronos on MPEG-I Scene Description</w:t>
              </w:r>
            </w:ins>
          </w:p>
        </w:tc>
        <w:tc>
          <w:tcPr>
            <w:tcW w:w="0" w:type="auto"/>
            <w:vAlign w:val="center"/>
            <w:hideMark/>
          </w:tcPr>
          <w:p w14:paraId="13122098" w14:textId="77777777" w:rsidR="00D42B27" w:rsidRPr="00D42B27" w:rsidRDefault="00D42B27" w:rsidP="00D42B27">
            <w:pPr>
              <w:rPr>
                <w:ins w:id="580" w:author="Thomas Stockhammer (25/10/17)" w:date="2025-10-22T07:35:00Z"/>
                <w:lang w:eastAsia="de-DE"/>
              </w:rPr>
            </w:pPr>
            <w:ins w:id="581" w:author="Thomas Stockhammer (25/10/17)" w:date="2025-10-22T07:35:00Z">
              <w:r w:rsidRPr="00D42B27">
                <w:rPr>
                  <w:lang w:eastAsia="de-DE"/>
                </w:rPr>
                <w:t>WG 03 MPEG Systems</w:t>
              </w:r>
            </w:ins>
          </w:p>
        </w:tc>
        <w:tc>
          <w:tcPr>
            <w:tcW w:w="1500" w:type="dx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624"/>
              <w:gridCol w:w="81"/>
            </w:tblGrid>
            <w:tr w:rsidR="00D42B27" w:rsidRPr="00D42B27" w14:paraId="5B1A6925" w14:textId="77777777">
              <w:trPr>
                <w:tblCellSpacing w:w="15" w:type="dxa"/>
                <w:jc w:val="center"/>
                <w:ins w:id="582" w:author="Thomas Stockhammer (25/10/17)" w:date="2025-10-22T07:35:00Z"/>
              </w:trPr>
              <w:tc>
                <w:tcPr>
                  <w:tcW w:w="4750" w:type="pct"/>
                  <w:vAlign w:val="center"/>
                  <w:hideMark/>
                </w:tcPr>
                <w:p w14:paraId="397918F9" w14:textId="77777777" w:rsidR="00D42B27" w:rsidRPr="00D42B27" w:rsidRDefault="00D42B27" w:rsidP="00D42B27">
                  <w:pPr>
                    <w:rPr>
                      <w:ins w:id="583" w:author="Thomas Stockhammer (25/10/17)" w:date="2025-10-22T07:35:00Z"/>
                      <w:lang w:eastAsia="de-DE"/>
                    </w:rPr>
                  </w:pPr>
                  <w:ins w:id="584" w:author="Thomas Stockhammer (25/10/17)" w:date="2025-10-22T07:35:00Z">
                    <w:r w:rsidRPr="00D42B27">
                      <w:rPr>
                        <w:lang w:eastAsia="de-DE"/>
                      </w:rPr>
                      <w:fldChar w:fldCharType="begin"/>
                    </w:r>
                    <w:r w:rsidRPr="00D42B27">
                      <w:rPr>
                        <w:lang w:eastAsia="de-DE"/>
                      </w:rPr>
                      <w:instrText>HYPERLINK "https://dms.mpeg.expert/doc_end_user/documents/152_Geneva/wg11/MDS25818_WG03_N01681.zip"</w:instrText>
                    </w:r>
                    <w:r w:rsidRPr="00D42B27">
                      <w:rPr>
                        <w:lang w:eastAsia="de-DE"/>
                      </w:rPr>
                    </w:r>
                    <w:r w:rsidRPr="00D42B27">
                      <w:rPr>
                        <w:lang w:eastAsia="de-DE"/>
                      </w:rPr>
                      <w:fldChar w:fldCharType="separate"/>
                    </w:r>
                    <w:r w:rsidRPr="00D42B27">
                      <w:rPr>
                        <w:rStyle w:val="Hyperlink"/>
                        <w:lang w:eastAsia="de-DE"/>
                      </w:rPr>
                      <w:t>MDS25818_WG03_N01681</w:t>
                    </w:r>
                  </w:ins>
                  <w:ins w:id="585" w:author="Thomas Stockhammer (25/10/17)" w:date="2025-10-22T07:35:00Z" w16du:dateUtc="2025-10-22T05:35:00Z">
                    <w:r w:rsidRPr="00D42B27">
                      <w:rPr>
                        <w:lang w:eastAsia="de-DE"/>
                      </w:rPr>
                      <w:fldChar w:fldCharType="end"/>
                    </w:r>
                  </w:ins>
                </w:p>
              </w:tc>
              <w:tc>
                <w:tcPr>
                  <w:tcW w:w="250" w:type="pct"/>
                  <w:vAlign w:val="center"/>
                  <w:hideMark/>
                </w:tcPr>
                <w:p w14:paraId="75BFD34F" w14:textId="77777777" w:rsidR="00D42B27" w:rsidRPr="00D42B27" w:rsidRDefault="00D42B27" w:rsidP="00D42B27">
                  <w:pPr>
                    <w:rPr>
                      <w:ins w:id="586" w:author="Thomas Stockhammer (25/10/17)" w:date="2025-10-22T07:35:00Z"/>
                      <w:lang w:eastAsia="de-DE"/>
                    </w:rPr>
                  </w:pPr>
                </w:p>
              </w:tc>
            </w:tr>
          </w:tbl>
          <w:p w14:paraId="1F409C91" w14:textId="77777777" w:rsidR="00D42B27" w:rsidRPr="00D42B27" w:rsidRDefault="00D42B27" w:rsidP="00D42B27">
            <w:pPr>
              <w:rPr>
                <w:ins w:id="587" w:author="Thomas Stockhammer (25/10/17)" w:date="2025-10-22T07:35:00Z"/>
                <w:lang w:eastAsia="de-DE"/>
              </w:rPr>
            </w:pPr>
          </w:p>
        </w:tc>
      </w:tr>
    </w:tbl>
    <w:p w14:paraId="291A724B" w14:textId="63ABC9CB" w:rsidR="00E7653F" w:rsidRPr="00E7653F" w:rsidDel="00037FD6" w:rsidRDefault="00E7653F" w:rsidP="00E7653F">
      <w:pPr>
        <w:rPr>
          <w:del w:id="588" w:author="Thomas Stockhammer (25/10/17)" w:date="2025-10-22T07:32:00Z" w16du:dateUtc="2025-10-22T05:32:00Z"/>
          <w:lang w:eastAsia="de-DE"/>
        </w:rPr>
      </w:pPr>
    </w:p>
    <w:p w14:paraId="769F61C3" w14:textId="747E75B8" w:rsidR="00E7653F" w:rsidRPr="00E7653F" w:rsidDel="00037FD6" w:rsidRDefault="00E7653F" w:rsidP="00E7653F">
      <w:pPr>
        <w:rPr>
          <w:del w:id="589" w:author="Thomas Stockhammer (25/10/17)" w:date="2025-10-22T07:32:00Z" w16du:dateUtc="2025-10-22T05:32:00Z"/>
          <w:b/>
          <w:bCs/>
          <w:lang w:eastAsia="de-DE"/>
        </w:rPr>
      </w:pPr>
      <w:del w:id="590" w:author="Thomas Stockhammer (25/10/17)" w:date="2025-10-22T07:32:00Z" w16du:dateUtc="2025-10-22T05:32:00Z">
        <w:r w:rsidRPr="00E7653F" w:rsidDel="00037FD6">
          <w:rPr>
            <w:b/>
            <w:bCs/>
            <w:lang w:eastAsia="de-DE"/>
          </w:rPr>
          <w:delText>Latest Extensions to glTF2.0 in MPEG-I Scene Description</w:delText>
        </w:r>
      </w:del>
    </w:p>
    <w:p w14:paraId="5B7670B9" w14:textId="1B7A1701" w:rsidR="00E7653F" w:rsidRPr="00E7653F" w:rsidDel="00037FD6" w:rsidRDefault="00E7653F" w:rsidP="00E7653F">
      <w:pPr>
        <w:rPr>
          <w:del w:id="591" w:author="Thomas Stockhammer (25/10/17)" w:date="2025-10-22T07:32:00Z" w16du:dateUtc="2025-10-22T05:32:00Z"/>
          <w:lang w:eastAsia="de-DE"/>
        </w:rPr>
      </w:pPr>
      <w:del w:id="592" w:author="Thomas Stockhammer (25/10/17)" w:date="2025-10-22T07:32:00Z" w16du:dateUtc="2025-10-22T05:32:00Z">
        <w:r w:rsidRPr="00E7653F" w:rsidDel="00037FD6">
          <w:rPr>
            <w:lang w:eastAsia="de-DE"/>
          </w:rPr>
          <w:delText>MPEG Systems has completed development of ISO/IEC 23090-14 2nd edition and is currently working on further extensions. From MPEG#151, we issue a draft of ISO/IEC 23090-14 2nd edition DAM 1 in WG03 N1573. In this context, MPEG Systems already submitted three pull requests to address relevant extensions:</w:delText>
        </w:r>
      </w:del>
    </w:p>
    <w:p w14:paraId="69CF3ED9" w14:textId="53B75471" w:rsidR="00E7653F" w:rsidRPr="00E7653F" w:rsidDel="00037FD6" w:rsidRDefault="00E7653F" w:rsidP="00E7653F">
      <w:pPr>
        <w:numPr>
          <w:ilvl w:val="0"/>
          <w:numId w:val="41"/>
        </w:numPr>
        <w:rPr>
          <w:del w:id="593" w:author="Thomas Stockhammer (25/10/17)" w:date="2025-10-22T07:32:00Z" w16du:dateUtc="2025-10-22T05:32:00Z"/>
          <w:lang w:eastAsia="de-DE"/>
        </w:rPr>
      </w:pPr>
      <w:del w:id="594" w:author="Thomas Stockhammer (25/10/17)" w:date="2025-10-22T07:32:00Z" w16du:dateUtc="2025-10-22T05:32:00Z">
        <w:r w:rsidRPr="00E7653F" w:rsidDel="00037FD6">
          <w:rPr>
            <w:lang w:eastAsia="de-DE"/>
          </w:rPr>
          <w:fldChar w:fldCharType="begin"/>
        </w:r>
        <w:r w:rsidRPr="00E7653F" w:rsidDel="00037FD6">
          <w:rPr>
            <w:lang w:eastAsia="de-DE"/>
          </w:rPr>
          <w:delInstrText>HYPERLINK "https://github.com/KhronosGroup/glTF/pull/2503"</w:delInstrText>
        </w:r>
        <w:r w:rsidRPr="00E7653F" w:rsidDel="00037FD6">
          <w:rPr>
            <w:lang w:eastAsia="de-DE"/>
          </w:rPr>
        </w:r>
        <w:r w:rsidRPr="00E7653F" w:rsidDel="00037FD6">
          <w:rPr>
            <w:lang w:eastAsia="de-DE"/>
          </w:rPr>
          <w:fldChar w:fldCharType="separate"/>
        </w:r>
        <w:r w:rsidRPr="00E7653F" w:rsidDel="00037FD6">
          <w:rPr>
            <w:rStyle w:val="Hyperlink"/>
            <w:b/>
            <w:bCs/>
            <w:lang w:eastAsia="de-DE"/>
          </w:rPr>
          <w:delText>Add MPEG_interactivity extension</w:delText>
        </w:r>
        <w:r w:rsidRPr="00E7653F" w:rsidDel="00037FD6">
          <w:rPr>
            <w:lang w:eastAsia="de-DE"/>
          </w:rPr>
          <w:fldChar w:fldCharType="end"/>
        </w:r>
      </w:del>
    </w:p>
    <w:p w14:paraId="4EAAFC46" w14:textId="53655416" w:rsidR="00E7653F" w:rsidRPr="00E7653F" w:rsidDel="00037FD6" w:rsidRDefault="00E7653F" w:rsidP="00E7653F">
      <w:pPr>
        <w:numPr>
          <w:ilvl w:val="0"/>
          <w:numId w:val="41"/>
        </w:numPr>
        <w:rPr>
          <w:del w:id="595" w:author="Thomas Stockhammer (25/10/17)" w:date="2025-10-22T07:32:00Z" w16du:dateUtc="2025-10-22T05:32:00Z"/>
          <w:lang w:eastAsia="de-DE"/>
        </w:rPr>
      </w:pPr>
      <w:del w:id="596" w:author="Thomas Stockhammer (25/10/17)" w:date="2025-10-22T07:32:00Z" w16du:dateUtc="2025-10-22T05:32:00Z">
        <w:r w:rsidRPr="00E7653F" w:rsidDel="00037FD6">
          <w:rPr>
            <w:lang w:eastAsia="de-DE"/>
          </w:rPr>
          <w:fldChar w:fldCharType="begin"/>
        </w:r>
        <w:r w:rsidRPr="00E7653F" w:rsidDel="00037FD6">
          <w:rPr>
            <w:lang w:eastAsia="de-DE"/>
          </w:rPr>
          <w:delInstrText>HYPERLINK "https://github.com/KhronosGroup/glTF/pull/2502"</w:delInstrText>
        </w:r>
        <w:r w:rsidRPr="00E7653F" w:rsidDel="00037FD6">
          <w:rPr>
            <w:lang w:eastAsia="de-DE"/>
          </w:rPr>
        </w:r>
        <w:r w:rsidRPr="00E7653F" w:rsidDel="00037FD6">
          <w:rPr>
            <w:lang w:eastAsia="de-DE"/>
          </w:rPr>
          <w:fldChar w:fldCharType="separate"/>
        </w:r>
        <w:r w:rsidRPr="00E7653F" w:rsidDel="00037FD6">
          <w:rPr>
            <w:rStyle w:val="Hyperlink"/>
            <w:b/>
            <w:bCs/>
            <w:lang w:eastAsia="de-DE"/>
          </w:rPr>
          <w:delText>Add MPEG_haptic and MPEG_haptic_material extensions</w:delText>
        </w:r>
        <w:r w:rsidRPr="00E7653F" w:rsidDel="00037FD6">
          <w:rPr>
            <w:lang w:eastAsia="de-DE"/>
          </w:rPr>
          <w:fldChar w:fldCharType="end"/>
        </w:r>
      </w:del>
    </w:p>
    <w:p w14:paraId="109CE36C" w14:textId="7B70E562" w:rsidR="00E7653F" w:rsidRPr="00E7653F" w:rsidDel="00037FD6" w:rsidRDefault="00E7653F" w:rsidP="00E7653F">
      <w:pPr>
        <w:numPr>
          <w:ilvl w:val="0"/>
          <w:numId w:val="41"/>
        </w:numPr>
        <w:rPr>
          <w:del w:id="597" w:author="Thomas Stockhammer (25/10/17)" w:date="2025-10-22T07:32:00Z" w16du:dateUtc="2025-10-22T05:32:00Z"/>
          <w:lang w:eastAsia="de-DE"/>
        </w:rPr>
      </w:pPr>
      <w:del w:id="598" w:author="Thomas Stockhammer (25/10/17)" w:date="2025-10-22T07:32:00Z" w16du:dateUtc="2025-10-22T05:32:00Z">
        <w:r w:rsidRPr="00E7653F" w:rsidDel="00037FD6">
          <w:rPr>
            <w:lang w:eastAsia="de-DE"/>
          </w:rPr>
          <w:fldChar w:fldCharType="begin"/>
        </w:r>
        <w:r w:rsidRPr="00E7653F" w:rsidDel="00037FD6">
          <w:rPr>
            <w:lang w:eastAsia="de-DE"/>
          </w:rPr>
          <w:delInstrText>HYPERLINK "https://github.com/KhronosGroup/glTF/pull/2501"</w:delInstrText>
        </w:r>
        <w:r w:rsidRPr="00E7653F" w:rsidDel="00037FD6">
          <w:rPr>
            <w:lang w:eastAsia="de-DE"/>
          </w:rPr>
        </w:r>
        <w:r w:rsidRPr="00E7653F" w:rsidDel="00037FD6">
          <w:rPr>
            <w:lang w:eastAsia="de-DE"/>
          </w:rPr>
          <w:fldChar w:fldCharType="separate"/>
        </w:r>
        <w:r w:rsidRPr="00E7653F" w:rsidDel="00037FD6">
          <w:rPr>
            <w:rStyle w:val="Hyperlink"/>
            <w:b/>
            <w:bCs/>
            <w:lang w:eastAsia="de-DE"/>
          </w:rPr>
          <w:delText>Add MPEG_anchor extension</w:delText>
        </w:r>
        <w:r w:rsidRPr="00E7653F" w:rsidDel="00037FD6">
          <w:rPr>
            <w:lang w:eastAsia="de-DE"/>
          </w:rPr>
          <w:fldChar w:fldCharType="end"/>
        </w:r>
      </w:del>
    </w:p>
    <w:p w14:paraId="6DCD5F7A" w14:textId="351CECDE" w:rsidR="00E7653F" w:rsidRPr="00E7653F" w:rsidDel="00037FD6" w:rsidRDefault="00E7653F" w:rsidP="00E7653F">
      <w:pPr>
        <w:rPr>
          <w:del w:id="599" w:author="Thomas Stockhammer (25/10/17)" w:date="2025-10-22T07:32:00Z" w16du:dateUtc="2025-10-22T05:32:00Z"/>
          <w:lang w:eastAsia="de-DE"/>
        </w:rPr>
      </w:pPr>
    </w:p>
    <w:p w14:paraId="7AD4C2D4" w14:textId="404F1C14" w:rsidR="00E7653F" w:rsidRPr="00E7653F" w:rsidDel="00037FD6" w:rsidRDefault="00E7653F" w:rsidP="00E7653F">
      <w:pPr>
        <w:rPr>
          <w:del w:id="600" w:author="Thomas Stockhammer (25/10/17)" w:date="2025-10-22T07:32:00Z" w16du:dateUtc="2025-10-22T05:32:00Z"/>
          <w:lang w:eastAsia="de-DE"/>
        </w:rPr>
      </w:pPr>
      <w:del w:id="601" w:author="Thomas Stockhammer (25/10/17)" w:date="2025-10-22T07:32:00Z" w16du:dateUtc="2025-10-22T05:32:00Z">
        <w:r w:rsidRPr="00E7653F" w:rsidDel="00037FD6">
          <w:rPr>
            <w:lang w:eastAsia="de-DE"/>
          </w:rPr>
          <w:delText xml:space="preserve">Over the next few weeks, additional pull requests will be submitted to complete extension registration of all features in the second edition, those are currently reviewed MPEG internally and prepared here: </w:delText>
        </w:r>
        <w:r w:rsidRPr="00E7653F" w:rsidDel="00037FD6">
          <w:rPr>
            <w:lang w:eastAsia="de-DE"/>
          </w:rPr>
          <w:fldChar w:fldCharType="begin"/>
        </w:r>
        <w:r w:rsidRPr="00E7653F" w:rsidDel="00037FD6">
          <w:rPr>
            <w:lang w:eastAsia="de-DE"/>
          </w:rPr>
          <w:delInstrText>HYPERLINK "https://github.com/MPEGGroup/glTF/pulls?q=sort%3Aupdated-desc+is%3Apr+is%3Aopen"</w:delInstrText>
        </w:r>
        <w:r w:rsidRPr="00E7653F" w:rsidDel="00037FD6">
          <w:rPr>
            <w:lang w:eastAsia="de-DE"/>
          </w:rPr>
        </w:r>
        <w:r w:rsidRPr="00E7653F" w:rsidDel="00037FD6">
          <w:rPr>
            <w:lang w:eastAsia="de-DE"/>
          </w:rPr>
          <w:fldChar w:fldCharType="separate"/>
        </w:r>
        <w:r w:rsidRPr="00E7653F" w:rsidDel="00037FD6">
          <w:rPr>
            <w:rStyle w:val="Hyperlink"/>
            <w:lang w:eastAsia="de-DE"/>
          </w:rPr>
          <w:delText>https://github.com/MPEGGroup/glTF/pulls?q=sort%3Aupdated-desc+is%3Apr+is%3Aopen</w:delText>
        </w:r>
        <w:r w:rsidRPr="00E7653F" w:rsidDel="00037FD6">
          <w:rPr>
            <w:lang w:eastAsia="de-DE"/>
          </w:rPr>
          <w:fldChar w:fldCharType="end"/>
        </w:r>
        <w:r w:rsidRPr="00E7653F" w:rsidDel="00037FD6">
          <w:rPr>
            <w:lang w:eastAsia="de-DE"/>
          </w:rPr>
          <w:delText>.</w:delText>
        </w:r>
      </w:del>
    </w:p>
    <w:p w14:paraId="4F43346D" w14:textId="35F50661" w:rsidR="00E7653F" w:rsidRPr="00E7653F" w:rsidDel="00037FD6" w:rsidRDefault="00E7653F" w:rsidP="00E7653F">
      <w:pPr>
        <w:rPr>
          <w:del w:id="602" w:author="Thomas Stockhammer (25/10/17)" w:date="2025-10-22T07:32:00Z" w16du:dateUtc="2025-10-22T05:32:00Z"/>
          <w:lang w:eastAsia="de-DE"/>
        </w:rPr>
      </w:pPr>
    </w:p>
    <w:p w14:paraId="603F2BB6" w14:textId="40CC8637" w:rsidR="00E7653F" w:rsidRPr="00E7653F" w:rsidDel="00037FD6" w:rsidRDefault="00E7653F" w:rsidP="00E7653F">
      <w:pPr>
        <w:rPr>
          <w:del w:id="603" w:author="Thomas Stockhammer (25/10/17)" w:date="2025-10-22T07:32:00Z" w16du:dateUtc="2025-10-22T05:32:00Z"/>
          <w:lang w:eastAsia="de-DE"/>
        </w:rPr>
      </w:pPr>
      <w:del w:id="604" w:author="Thomas Stockhammer (25/10/17)" w:date="2025-10-22T07:32:00Z" w16du:dateUtc="2025-10-22T05:32:00Z">
        <w:r w:rsidRPr="00E7653F" w:rsidDel="00037FD6">
          <w:rPr>
            <w:lang w:eastAsia="de-DE"/>
          </w:rPr>
          <w:delText xml:space="preserve">In particular, we would like to point to the extension to support Gaussian Splats in gltf2.0. The candidate extension maps GS attributes such as INRIA PLY to glTF attributes and application-specific attributes. This extension allows to store and playback static and dynamic splats directly in glTF, for example using a renderer developed in MPEG for Gaussian splats. Software tools will be made available shortly as well. </w:delText>
        </w:r>
      </w:del>
    </w:p>
    <w:p w14:paraId="727CD774" w14:textId="6BF9A403" w:rsidR="00E7653F" w:rsidRPr="00E7653F" w:rsidDel="00037FD6" w:rsidRDefault="00E7653F" w:rsidP="00E7653F">
      <w:pPr>
        <w:rPr>
          <w:del w:id="605" w:author="Thomas Stockhammer (25/10/17)" w:date="2025-10-22T07:32:00Z" w16du:dateUtc="2025-10-22T05:32:00Z"/>
          <w:lang w:eastAsia="de-DE"/>
        </w:rPr>
      </w:pPr>
      <w:del w:id="606" w:author="Thomas Stockhammer (25/10/17)" w:date="2025-10-22T07:32:00Z" w16du:dateUtc="2025-10-22T05:32:00Z">
        <w:r w:rsidRPr="00E7653F" w:rsidDel="00037FD6">
          <w:rPr>
            <w:lang w:eastAsia="de-DE"/>
          </w:rPr>
          <w:delText>Your support in publishing these submitted extensions is highly appreciated.</w:delText>
        </w:r>
      </w:del>
    </w:p>
    <w:p w14:paraId="3A628463" w14:textId="6315F469" w:rsidR="00E7653F" w:rsidRPr="00E7653F" w:rsidDel="00037FD6" w:rsidRDefault="00E7653F" w:rsidP="00E7653F">
      <w:pPr>
        <w:rPr>
          <w:del w:id="607" w:author="Thomas Stockhammer (25/10/17)" w:date="2025-10-22T07:32:00Z" w16du:dateUtc="2025-10-22T05:32:00Z"/>
          <w:lang w:val="en" w:eastAsia="de-DE"/>
        </w:rPr>
      </w:pPr>
    </w:p>
    <w:p w14:paraId="707D9E8E" w14:textId="41E4F545" w:rsidR="00E7653F" w:rsidRPr="00E7653F" w:rsidDel="00037FD6" w:rsidRDefault="00E7653F" w:rsidP="00E7653F">
      <w:pPr>
        <w:rPr>
          <w:del w:id="608" w:author="Thomas Stockhammer (25/10/17)" w:date="2025-10-22T07:32:00Z" w16du:dateUtc="2025-10-22T05:32:00Z"/>
          <w:b/>
          <w:bCs/>
          <w:lang w:eastAsia="de-DE"/>
        </w:rPr>
      </w:pPr>
      <w:del w:id="609" w:author="Thomas Stockhammer (25/10/17)" w:date="2025-10-22T07:32:00Z" w16du:dateUtc="2025-10-22T05:32:00Z">
        <w:r w:rsidRPr="00E7653F" w:rsidDel="00037FD6">
          <w:rPr>
            <w:b/>
            <w:bCs/>
            <w:lang w:eastAsia="de-DE"/>
          </w:rPr>
          <w:delText>Reference Software</w:delText>
        </w:r>
      </w:del>
    </w:p>
    <w:p w14:paraId="1E38B090" w14:textId="71FFFE5E" w:rsidR="00E7653F" w:rsidRPr="00E7653F" w:rsidDel="00037FD6" w:rsidRDefault="00E7653F" w:rsidP="00E7653F">
      <w:pPr>
        <w:rPr>
          <w:del w:id="610" w:author="Thomas Stockhammer (25/10/17)" w:date="2025-10-22T07:32:00Z" w16du:dateUtc="2025-10-22T05:32:00Z"/>
          <w:lang w:val="en" w:eastAsia="de-DE"/>
        </w:rPr>
      </w:pPr>
      <w:del w:id="611" w:author="Thomas Stockhammer (25/10/17)" w:date="2025-10-22T07:32:00Z" w16du:dateUtc="2025-10-22T05:32:00Z">
        <w:r w:rsidRPr="00E7653F" w:rsidDel="00037FD6">
          <w:rPr>
            <w:lang w:val="en" w:eastAsia="de-DE"/>
          </w:rPr>
          <w:delText>MPEG Systems is preparing an update to the Scene Description reference and conformance software (in an amendment to ISO/IEC 23090-24 available in WG03 N1589) for the extensions and functionalities defined in the second edition of ISO/IEC 23090-14. Through this amendment, assets incorporating MPEG extensions will be made available for evaluation and experimental use.</w:delText>
        </w:r>
      </w:del>
    </w:p>
    <w:p w14:paraId="7FDA4B44" w14:textId="04CE5337" w:rsidR="00E7653F" w:rsidRPr="00E7653F" w:rsidDel="00037FD6" w:rsidRDefault="00E7653F" w:rsidP="00E7653F">
      <w:pPr>
        <w:rPr>
          <w:del w:id="612" w:author="Thomas Stockhammer (25/10/17)" w:date="2025-10-22T07:32:00Z" w16du:dateUtc="2025-10-22T05:32:00Z"/>
          <w:lang w:eastAsia="de-DE"/>
        </w:rPr>
      </w:pPr>
    </w:p>
    <w:p w14:paraId="7486706D" w14:textId="11A3EAC0" w:rsidR="00E7653F" w:rsidRPr="00E7653F" w:rsidDel="00037FD6" w:rsidRDefault="00E7653F" w:rsidP="00E7653F">
      <w:pPr>
        <w:rPr>
          <w:del w:id="613" w:author="Thomas Stockhammer (25/10/17)" w:date="2025-10-22T07:32:00Z" w16du:dateUtc="2025-10-22T05:32:00Z"/>
          <w:b/>
          <w:bCs/>
          <w:lang w:eastAsia="de-DE"/>
        </w:rPr>
      </w:pPr>
      <w:del w:id="614" w:author="Thomas Stockhammer (25/10/17)" w:date="2025-10-22T07:32:00Z" w16du:dateUtc="2025-10-22T05:32:00Z">
        <w:r w:rsidRPr="00E7653F" w:rsidDel="00037FD6">
          <w:rPr>
            <w:b/>
            <w:bCs/>
            <w:lang w:eastAsia="de-DE"/>
          </w:rPr>
          <w:delText>Extension to glTF Validator</w:delText>
        </w:r>
      </w:del>
    </w:p>
    <w:p w14:paraId="64940832" w14:textId="16DB975D" w:rsidR="00E7653F" w:rsidRPr="00E7653F" w:rsidDel="00037FD6" w:rsidRDefault="00E7653F" w:rsidP="00E7653F">
      <w:pPr>
        <w:rPr>
          <w:del w:id="615" w:author="Thomas Stockhammer (25/10/17)" w:date="2025-10-22T07:32:00Z" w16du:dateUtc="2025-10-22T05:32:00Z"/>
          <w:lang w:eastAsia="de-DE"/>
        </w:rPr>
      </w:pPr>
      <w:del w:id="616" w:author="Thomas Stockhammer (25/10/17)" w:date="2025-10-22T07:32:00Z" w16du:dateUtc="2025-10-22T05:32:00Z">
        <w:r w:rsidRPr="00E7653F" w:rsidDel="00037FD6">
          <w:rPr>
            <w:lang w:eastAsia="de-DE"/>
          </w:rPr>
          <w:delText>MPEG Systems would like to reinforce its collaboration with Khronos on the glTF MPEG Vendor extensions, and we would welcome finding a way forward to contribute to the glTF validator for the MPEG glTF vendor extensions. For background on the initial request, refer to our previous communication in WG03N1259. We would welcome your view on converging on a process enabling the extension of the glTF validator to support the MPEG glTF vendor extensions.</w:delText>
        </w:r>
      </w:del>
    </w:p>
    <w:p w14:paraId="1E0B5715" w14:textId="2247DD19" w:rsidR="00E7653F" w:rsidRPr="00E7653F" w:rsidDel="00037FD6" w:rsidRDefault="00E7653F" w:rsidP="00E7653F">
      <w:pPr>
        <w:rPr>
          <w:del w:id="617" w:author="Thomas Stockhammer (25/10/17)" w:date="2025-10-22T07:32:00Z" w16du:dateUtc="2025-10-22T05:32:00Z"/>
          <w:lang w:eastAsia="de-DE"/>
        </w:rPr>
      </w:pPr>
      <w:del w:id="618" w:author="Thomas Stockhammer (25/10/17)" w:date="2025-10-22T07:32:00Z" w16du:dateUtc="2025-10-22T05:32:00Z">
        <w:r w:rsidRPr="00E7653F" w:rsidDel="00037FD6">
          <w:rPr>
            <w:lang w:eastAsia="de-DE"/>
          </w:rPr>
          <w:delText xml:space="preserve"> </w:delText>
        </w:r>
      </w:del>
    </w:p>
    <w:p w14:paraId="34189034" w14:textId="41D2FE1E" w:rsidR="00E7653F" w:rsidRPr="00E7653F" w:rsidDel="00037FD6" w:rsidRDefault="00E7653F" w:rsidP="00E7653F">
      <w:pPr>
        <w:rPr>
          <w:del w:id="619" w:author="Thomas Stockhammer (25/10/17)" w:date="2025-10-22T07:32:00Z" w16du:dateUtc="2025-10-22T05:32:00Z"/>
          <w:lang w:eastAsia="de-DE"/>
        </w:rPr>
      </w:pPr>
      <w:del w:id="620" w:author="Thomas Stockhammer (25/10/17)" w:date="2025-10-22T07:32:00Z" w16du:dateUtc="2025-10-22T05:32:00Z">
        <w:r w:rsidRPr="00E7653F" w:rsidDel="00037FD6">
          <w:rPr>
            <w:lang w:eastAsia="de-DE"/>
          </w:rPr>
          <w:delText>We propose that the MPEG code files, and the MPEG patch file contain the MPEG outbound copyright license (or similar text to the one in the glTF vendor extension files) and that the validator files, once patched, would contain a dual copyright license.</w:delText>
        </w:r>
      </w:del>
    </w:p>
    <w:p w14:paraId="2D60F0FC" w14:textId="76FB09C1" w:rsidR="00E7653F" w:rsidRPr="00E7653F" w:rsidDel="00037FD6" w:rsidRDefault="00E7653F" w:rsidP="00E7653F">
      <w:pPr>
        <w:rPr>
          <w:del w:id="621" w:author="Thomas Stockhammer (25/10/17)" w:date="2025-10-22T07:32:00Z" w16du:dateUtc="2025-10-22T05:32:00Z"/>
          <w:lang w:eastAsia="de-DE"/>
        </w:rPr>
      </w:pPr>
      <w:del w:id="622" w:author="Thomas Stockhammer (25/10/17)" w:date="2025-10-22T07:32:00Z" w16du:dateUtc="2025-10-22T05:32:00Z">
        <w:r w:rsidRPr="00E7653F" w:rsidDel="00037FD6">
          <w:rPr>
            <w:lang w:eastAsia="de-DE"/>
          </w:rPr>
          <w:delText xml:space="preserve"> </w:delText>
        </w:r>
      </w:del>
    </w:p>
    <w:p w14:paraId="7B09C212" w14:textId="320EAAB6" w:rsidR="00E7653F" w:rsidRPr="00E7653F" w:rsidDel="00037FD6" w:rsidRDefault="00E7653F" w:rsidP="00E7653F">
      <w:pPr>
        <w:rPr>
          <w:del w:id="623" w:author="Thomas Stockhammer (25/10/17)" w:date="2025-10-22T07:32:00Z" w16du:dateUtc="2025-10-22T05:32:00Z"/>
          <w:lang w:eastAsia="de-DE"/>
        </w:rPr>
      </w:pPr>
      <w:del w:id="624" w:author="Thomas Stockhammer (25/10/17)" w:date="2025-10-22T07:32:00Z" w16du:dateUtc="2025-10-22T05:32:00Z">
        <w:r w:rsidRPr="00E7653F" w:rsidDel="00037FD6">
          <w:rPr>
            <w:lang w:eastAsia="de-DE"/>
          </w:rPr>
          <w:delText>For the glTF validator website (</w:delText>
        </w:r>
        <w:r w:rsidRPr="00E7653F" w:rsidDel="00037FD6">
          <w:rPr>
            <w:lang w:eastAsia="de-DE"/>
          </w:rPr>
          <w:fldChar w:fldCharType="begin"/>
        </w:r>
        <w:r w:rsidRPr="00E7653F" w:rsidDel="00037FD6">
          <w:rPr>
            <w:lang w:eastAsia="de-DE"/>
          </w:rPr>
          <w:delInstrText>HYPERLINK "https://gltf.report/"</w:delInstrText>
        </w:r>
        <w:r w:rsidRPr="00E7653F" w:rsidDel="00037FD6">
          <w:rPr>
            <w:lang w:eastAsia="de-DE"/>
          </w:rPr>
        </w:r>
        <w:r w:rsidRPr="00E7653F" w:rsidDel="00037FD6">
          <w:rPr>
            <w:lang w:eastAsia="de-DE"/>
          </w:rPr>
          <w:fldChar w:fldCharType="separate"/>
        </w:r>
        <w:r w:rsidRPr="00E7653F" w:rsidDel="00037FD6">
          <w:rPr>
            <w:rStyle w:val="Hyperlink"/>
            <w:lang w:eastAsia="de-DE"/>
          </w:rPr>
          <w:delText>https://gltf.report/</w:delText>
        </w:r>
        <w:r w:rsidRPr="00E7653F" w:rsidDel="00037FD6">
          <w:rPr>
            <w:lang w:eastAsia="de-DE"/>
          </w:rPr>
          <w:fldChar w:fldCharType="end"/>
        </w:r>
        <w:r w:rsidRPr="00E7653F" w:rsidDel="00037FD6">
          <w:rPr>
            <w:lang w:eastAsia="de-DE"/>
          </w:rPr>
          <w:delText>), a note or readme could be added to address the handling of glTF files containing MPEG vendor extensions.</w:delText>
        </w:r>
      </w:del>
    </w:p>
    <w:p w14:paraId="4067142A" w14:textId="77B7D72A" w:rsidR="00E7653F" w:rsidRPr="00E7653F" w:rsidDel="00037FD6" w:rsidRDefault="00E7653F" w:rsidP="00E7653F">
      <w:pPr>
        <w:rPr>
          <w:del w:id="625" w:author="Thomas Stockhammer (25/10/17)" w:date="2025-10-22T07:32:00Z" w16du:dateUtc="2025-10-22T05:32:00Z"/>
          <w:lang w:eastAsia="de-DE"/>
        </w:rPr>
      </w:pPr>
    </w:p>
    <w:p w14:paraId="4D7D7130" w14:textId="06A0FC82" w:rsidR="00E7653F" w:rsidRPr="00E7653F" w:rsidDel="00037FD6" w:rsidRDefault="00E7653F" w:rsidP="00E7653F">
      <w:pPr>
        <w:rPr>
          <w:del w:id="626" w:author="Thomas Stockhammer (25/10/17)" w:date="2025-10-22T07:32:00Z" w16du:dateUtc="2025-10-22T05:32:00Z"/>
          <w:lang w:eastAsia="de-DE"/>
        </w:rPr>
      </w:pPr>
      <w:del w:id="627" w:author="Thomas Stockhammer (25/10/17)" w:date="2025-10-22T07:32:00Z" w16du:dateUtc="2025-10-22T05:32:00Z">
        <w:r w:rsidRPr="00E7653F" w:rsidDel="00037FD6">
          <w:rPr>
            <w:lang w:eastAsia="de-DE"/>
          </w:rPr>
          <w:delText xml:space="preserve">Our upcoming meeting information can be found at </w:delText>
        </w:r>
        <w:r w:rsidRPr="00E7653F" w:rsidDel="00037FD6">
          <w:rPr>
            <w:lang w:eastAsia="de-DE"/>
          </w:rPr>
          <w:fldChar w:fldCharType="begin"/>
        </w:r>
        <w:r w:rsidRPr="00E7653F" w:rsidDel="00037FD6">
          <w:rPr>
            <w:lang w:eastAsia="de-DE"/>
          </w:rPr>
          <w:delInstrText>HYPERLINK "https://www.mpeg.org/meetings/"</w:delInstrText>
        </w:r>
        <w:r w:rsidRPr="00E7653F" w:rsidDel="00037FD6">
          <w:rPr>
            <w:lang w:eastAsia="de-DE"/>
          </w:rPr>
        </w:r>
        <w:r w:rsidRPr="00E7653F" w:rsidDel="00037FD6">
          <w:rPr>
            <w:lang w:eastAsia="de-DE"/>
          </w:rPr>
          <w:fldChar w:fldCharType="separate"/>
        </w:r>
        <w:r w:rsidRPr="00E7653F" w:rsidDel="00037FD6">
          <w:rPr>
            <w:rStyle w:val="Hyperlink"/>
            <w:lang w:eastAsia="de-DE"/>
          </w:rPr>
          <w:delText>https://www.mpeg.org/meetings/</w:delText>
        </w:r>
        <w:r w:rsidRPr="00E7653F" w:rsidDel="00037FD6">
          <w:rPr>
            <w:lang w:eastAsia="de-DE"/>
          </w:rPr>
          <w:fldChar w:fldCharType="end"/>
        </w:r>
        <w:r w:rsidRPr="00E7653F" w:rsidDel="00037FD6">
          <w:rPr>
            <w:lang w:eastAsia="de-DE"/>
          </w:rPr>
          <w:delText xml:space="preserve"> </w:delText>
        </w:r>
      </w:del>
    </w:p>
    <w:p w14:paraId="59E15B85" w14:textId="77777777" w:rsidR="00E7653F" w:rsidRPr="00ED5AA8" w:rsidRDefault="00E7653F" w:rsidP="00C968EC">
      <w:pPr>
        <w:rPr>
          <w:lang w:eastAsia="de-DE"/>
        </w:rPr>
      </w:pPr>
    </w:p>
    <w:p w14:paraId="38471A35" w14:textId="1171318F" w:rsidR="00634ECB" w:rsidRDefault="00634ECB">
      <w:pPr>
        <w:pStyle w:val="Heading1"/>
        <w:keepNext/>
        <w:widowControl/>
        <w:numPr>
          <w:ilvl w:val="0"/>
          <w:numId w:val="1"/>
        </w:numPr>
        <w:autoSpaceDE/>
        <w:autoSpaceDN/>
        <w:spacing w:before="240" w:after="60"/>
        <w:jc w:val="both"/>
      </w:pPr>
      <w:bookmarkStart w:id="628" w:name="_Toc212011113"/>
      <w:r>
        <w:t>Requirements, Scenarios and Test Assets</w:t>
      </w:r>
      <w:bookmarkEnd w:id="628"/>
    </w:p>
    <w:p w14:paraId="1AC5232C" w14:textId="69A394A1" w:rsidR="00634ECB" w:rsidRPr="00EC3B8C" w:rsidRDefault="00634ECB">
      <w:pPr>
        <w:pStyle w:val="Heading2"/>
        <w:keepLines w:val="0"/>
        <w:widowControl/>
        <w:numPr>
          <w:ilvl w:val="1"/>
          <w:numId w:val="1"/>
        </w:numPr>
        <w:autoSpaceDE/>
        <w:autoSpaceDN/>
        <w:spacing w:before="240" w:after="60"/>
        <w:jc w:val="both"/>
      </w:pPr>
      <w:bookmarkStart w:id="629" w:name="_Toc212011114"/>
      <w:r>
        <w:t>Requirements</w:t>
      </w:r>
      <w:bookmarkEnd w:id="629"/>
    </w:p>
    <w:p w14:paraId="17E30024" w14:textId="49ED6BDD" w:rsidR="00634ECB"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The work of the MPEG-I scene description is based on the requirements defined in N18965, later revised to N19511. The coverage of the requirements and the progress is documented in</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445"/>
        <w:gridCol w:w="651"/>
        <w:gridCol w:w="875"/>
        <w:gridCol w:w="139"/>
        <w:gridCol w:w="769"/>
        <w:gridCol w:w="1476"/>
        <w:gridCol w:w="857"/>
        <w:gridCol w:w="2686"/>
      </w:tblGrid>
      <w:tr w:rsidR="002B4300" w14:paraId="06E49C9A" w14:textId="77777777" w:rsidTr="002B4300">
        <w:trPr>
          <w:tblCellSpacing w:w="15" w:type="dxa"/>
        </w:trPr>
        <w:tc>
          <w:tcPr>
            <w:tcW w:w="106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19F9D16" w14:textId="4475E4D7" w:rsidR="002B4300" w:rsidRDefault="002B4300">
            <w:pPr>
              <w:jc w:val="center"/>
              <w:rPr>
                <w:rFonts w:ascii="Arial" w:eastAsia="Times New Roman" w:hAnsi="Arial" w:cs="Arial"/>
                <w:sz w:val="20"/>
                <w:szCs w:val="20"/>
              </w:rPr>
            </w:pPr>
            <w:hyperlink r:id="rId122" w:history="1">
              <w:r>
                <w:rPr>
                  <w:rStyle w:val="Hyperlink"/>
                  <w:rFonts w:ascii="Arial" w:hAnsi="Arial" w:cs="Arial"/>
                  <w:sz w:val="20"/>
                  <w:szCs w:val="20"/>
                </w:rPr>
                <w:t>MDS23203</w:t>
              </w:r>
            </w:hyperlink>
          </w:p>
        </w:tc>
        <w:tc>
          <w:tcPr>
            <w:tcW w:w="41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35A277E" w14:textId="77777777" w:rsidR="002B4300" w:rsidRDefault="002B4300">
            <w:pPr>
              <w:jc w:val="center"/>
              <w:rPr>
                <w:rFonts w:ascii="Arial" w:hAnsi="Arial" w:cs="Arial"/>
                <w:sz w:val="20"/>
                <w:szCs w:val="20"/>
              </w:rPr>
            </w:pPr>
            <w:r>
              <w:rPr>
                <w:rFonts w:ascii="Arial" w:hAnsi="Arial" w:cs="Arial"/>
                <w:sz w:val="20"/>
                <w:szCs w:val="20"/>
              </w:rPr>
              <w:t>WG 03</w:t>
            </w:r>
          </w:p>
        </w:tc>
        <w:tc>
          <w:tcPr>
            <w:tcW w:w="62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4A9BFB9" w14:textId="77777777" w:rsidR="002B4300" w:rsidRDefault="002B4300">
            <w:pPr>
              <w:jc w:val="center"/>
              <w:rPr>
                <w:rFonts w:ascii="Arial" w:hAnsi="Arial" w:cs="Arial"/>
                <w:sz w:val="20"/>
                <w:szCs w:val="20"/>
              </w:rPr>
            </w:pPr>
            <w:r>
              <w:rPr>
                <w:rFonts w:ascii="Arial" w:hAnsi="Arial" w:cs="Arial"/>
                <w:sz w:val="20"/>
                <w:szCs w:val="20"/>
              </w:rPr>
              <w:t>01050</w:t>
            </w:r>
          </w:p>
        </w:tc>
        <w:tc>
          <w:tcPr>
            <w:tcW w:w="84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F2D09D5" w14:textId="77777777" w:rsidR="002B4300" w:rsidRDefault="002B4300">
            <w:pPr>
              <w:rPr>
                <w:rFonts w:ascii="Arial" w:hAnsi="Arial" w:cs="Arial"/>
                <w:sz w:val="20"/>
                <w:szCs w:val="20"/>
              </w:rPr>
            </w:pPr>
            <w:r>
              <w:rPr>
                <w:rFonts w:ascii="Arial" w:hAnsi="Arial" w:cs="Arial"/>
                <w:sz w:val="20"/>
                <w:szCs w:val="20"/>
              </w:rPr>
              <w:t>2023-10-20 22:21:23</w:t>
            </w:r>
          </w:p>
        </w:tc>
        <w:tc>
          <w:tcPr>
            <w:tcW w:w="10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DDED9E3" w14:textId="77777777" w:rsidR="002B4300" w:rsidRDefault="002B4300">
            <w:pPr>
              <w:rPr>
                <w:rFonts w:ascii="Arial" w:hAnsi="Arial" w:cs="Arial"/>
                <w:sz w:val="20"/>
                <w:szCs w:val="20"/>
              </w:rPr>
            </w:pPr>
          </w:p>
        </w:tc>
        <w:tc>
          <w:tcPr>
            <w:tcW w:w="73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959CB6D"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44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4DE1F5E" w14:textId="77777777" w:rsidR="002B4300" w:rsidRDefault="002B4300">
            <w:pPr>
              <w:rPr>
                <w:rFonts w:ascii="Arial" w:hAnsi="Arial" w:cs="Arial"/>
                <w:sz w:val="20"/>
                <w:szCs w:val="20"/>
              </w:rPr>
            </w:pPr>
            <w:r>
              <w:rPr>
                <w:rFonts w:ascii="Arial" w:hAnsi="Arial" w:cs="Arial"/>
                <w:sz w:val="20"/>
                <w:szCs w:val="20"/>
              </w:rPr>
              <w:t>Requirements Coverage of MPEG-I Scene Description</w:t>
            </w:r>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58661BE9" w14:textId="77777777" w:rsidR="002B4300" w:rsidRDefault="002B4300">
            <w:pPr>
              <w:rPr>
                <w:rFonts w:ascii="Arial" w:hAnsi="Arial" w:cs="Arial"/>
                <w:sz w:val="20"/>
                <w:szCs w:val="20"/>
              </w:rPr>
            </w:pPr>
            <w:r>
              <w:rPr>
                <w:rFonts w:ascii="Arial" w:hAnsi="Arial" w:cs="Arial"/>
                <w:sz w:val="20"/>
                <w:szCs w:val="20"/>
              </w:rPr>
              <w:t>WG 03 MPEG Systems</w:t>
            </w:r>
          </w:p>
        </w:tc>
        <w:tc>
          <w:tcPr>
            <w:tcW w:w="2641"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2B4300" w14:paraId="00C2F833" w14:textId="77777777">
              <w:trPr>
                <w:tblCellSpacing w:w="15" w:type="dxa"/>
                <w:jc w:val="center"/>
              </w:trPr>
              <w:tc>
                <w:tcPr>
                  <w:tcW w:w="4750" w:type="pct"/>
                  <w:vAlign w:val="center"/>
                  <w:hideMark/>
                </w:tcPr>
                <w:p w14:paraId="60498D6A" w14:textId="77777777" w:rsidR="002B4300" w:rsidRDefault="002B4300">
                  <w:pPr>
                    <w:rPr>
                      <w:rFonts w:ascii="Arial" w:hAnsi="Arial" w:cs="Arial"/>
                      <w:sz w:val="20"/>
                      <w:szCs w:val="20"/>
                    </w:rPr>
                  </w:pPr>
                  <w:r>
                    <w:rPr>
                      <w:rFonts w:ascii="Arial" w:hAnsi="Arial" w:cs="Arial"/>
                      <w:sz w:val="20"/>
                      <w:szCs w:val="20"/>
                    </w:rPr>
                    <w:t>MDS23203_WG03_N01050</w:t>
                  </w:r>
                </w:p>
              </w:tc>
            </w:tr>
          </w:tbl>
          <w:p w14:paraId="52B86417" w14:textId="77777777" w:rsidR="002B4300" w:rsidRDefault="002B4300">
            <w:pPr>
              <w:jc w:val="center"/>
              <w:rPr>
                <w:rFonts w:ascii="Arial" w:hAnsi="Arial" w:cs="Arial"/>
                <w:sz w:val="20"/>
                <w:szCs w:val="20"/>
              </w:rPr>
            </w:pPr>
          </w:p>
        </w:tc>
      </w:tr>
    </w:tbl>
    <w:p w14:paraId="2ACA93C8" w14:textId="77777777" w:rsidR="00683A67" w:rsidRDefault="00683A67" w:rsidP="00683A67">
      <w:bookmarkStart w:id="630" w:name="_Toc125348070"/>
      <w:bookmarkEnd w:id="630"/>
    </w:p>
    <w:p w14:paraId="4E0945F0" w14:textId="2D43BED7" w:rsidR="00683A67" w:rsidRDefault="00683A67" w:rsidP="00683A67">
      <w:r>
        <w:t>Updated Requirements are available here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6"/>
        <w:gridCol w:w="414"/>
        <w:gridCol w:w="621"/>
        <w:gridCol w:w="845"/>
        <w:gridCol w:w="101"/>
        <w:gridCol w:w="736"/>
        <w:gridCol w:w="1343"/>
        <w:gridCol w:w="1228"/>
        <w:gridCol w:w="2656"/>
      </w:tblGrid>
      <w:tr w:rsidR="00683A67" w14:paraId="7BE59BA3" w14:textId="77777777">
        <w:trPr>
          <w:tblCellSpacing w:w="15" w:type="dxa"/>
          <w:jc w:val="center"/>
        </w:trPr>
        <w:tc>
          <w:tcPr>
            <w:tcW w:w="1050" w:type="dxa"/>
            <w:vAlign w:val="center"/>
            <w:hideMark/>
          </w:tcPr>
          <w:p w14:paraId="70EAABB9" w14:textId="1286F4BE" w:rsidR="00683A67" w:rsidRDefault="00683A67">
            <w:pPr>
              <w:jc w:val="center"/>
              <w:rPr>
                <w:rFonts w:ascii="Arial" w:eastAsia="Times New Roman" w:hAnsi="Arial" w:cs="Arial"/>
                <w:sz w:val="20"/>
                <w:szCs w:val="20"/>
              </w:rPr>
            </w:pPr>
            <w:hyperlink r:id="rId123" w:history="1">
              <w:r>
                <w:rPr>
                  <w:rStyle w:val="Hyperlink"/>
                  <w:rFonts w:ascii="Arial" w:hAnsi="Arial" w:cs="Arial"/>
                  <w:sz w:val="20"/>
                  <w:szCs w:val="20"/>
                </w:rPr>
                <w:t>MDS23869</w:t>
              </w:r>
            </w:hyperlink>
          </w:p>
        </w:tc>
        <w:tc>
          <w:tcPr>
            <w:tcW w:w="750" w:type="dxa"/>
            <w:vAlign w:val="center"/>
            <w:hideMark/>
          </w:tcPr>
          <w:p w14:paraId="75CADEC6" w14:textId="77777777" w:rsidR="00683A67" w:rsidRDefault="00683A67">
            <w:pPr>
              <w:jc w:val="center"/>
              <w:rPr>
                <w:rFonts w:ascii="Arial" w:hAnsi="Arial" w:cs="Arial"/>
                <w:sz w:val="20"/>
                <w:szCs w:val="20"/>
              </w:rPr>
            </w:pPr>
            <w:r>
              <w:rPr>
                <w:rFonts w:ascii="Arial" w:hAnsi="Arial" w:cs="Arial"/>
                <w:sz w:val="20"/>
                <w:szCs w:val="20"/>
              </w:rPr>
              <w:t>WG 02</w:t>
            </w:r>
          </w:p>
        </w:tc>
        <w:tc>
          <w:tcPr>
            <w:tcW w:w="750" w:type="dxa"/>
            <w:vAlign w:val="center"/>
            <w:hideMark/>
          </w:tcPr>
          <w:p w14:paraId="02D15AD4" w14:textId="77777777" w:rsidR="00683A67" w:rsidRDefault="00683A67">
            <w:pPr>
              <w:jc w:val="center"/>
              <w:rPr>
                <w:rFonts w:ascii="Arial" w:hAnsi="Arial" w:cs="Arial"/>
                <w:sz w:val="20"/>
                <w:szCs w:val="20"/>
              </w:rPr>
            </w:pPr>
            <w:r>
              <w:rPr>
                <w:rFonts w:ascii="Arial" w:hAnsi="Arial" w:cs="Arial"/>
                <w:sz w:val="20"/>
                <w:szCs w:val="20"/>
              </w:rPr>
              <w:t>00359</w:t>
            </w:r>
          </w:p>
        </w:tc>
        <w:tc>
          <w:tcPr>
            <w:tcW w:w="1050" w:type="dxa"/>
            <w:shd w:val="clear" w:color="auto" w:fill="FFFFFF"/>
            <w:vAlign w:val="center"/>
            <w:hideMark/>
          </w:tcPr>
          <w:p w14:paraId="34962519" w14:textId="77777777" w:rsidR="00683A67" w:rsidRDefault="00683A67">
            <w:pPr>
              <w:rPr>
                <w:rFonts w:ascii="Arial" w:hAnsi="Arial" w:cs="Arial"/>
                <w:sz w:val="20"/>
                <w:szCs w:val="20"/>
              </w:rPr>
            </w:pPr>
            <w:r>
              <w:rPr>
                <w:rFonts w:ascii="Arial" w:hAnsi="Arial" w:cs="Arial"/>
                <w:sz w:val="20"/>
                <w:szCs w:val="20"/>
              </w:rPr>
              <w:t>2024-04-27 15:44:28</w:t>
            </w:r>
          </w:p>
        </w:tc>
        <w:tc>
          <w:tcPr>
            <w:tcW w:w="1500" w:type="dxa"/>
            <w:shd w:val="clear" w:color="auto" w:fill="FFFFFF"/>
            <w:vAlign w:val="center"/>
            <w:hideMark/>
          </w:tcPr>
          <w:p w14:paraId="7F19FEC1" w14:textId="77777777" w:rsidR="00683A67" w:rsidRDefault="00683A67">
            <w:pPr>
              <w:rPr>
                <w:rFonts w:ascii="Arial" w:hAnsi="Arial" w:cs="Arial"/>
                <w:sz w:val="20"/>
                <w:szCs w:val="20"/>
              </w:rPr>
            </w:pPr>
          </w:p>
        </w:tc>
        <w:tc>
          <w:tcPr>
            <w:tcW w:w="1500" w:type="dxa"/>
            <w:vAlign w:val="center"/>
            <w:hideMark/>
          </w:tcPr>
          <w:p w14:paraId="234F3EAE" w14:textId="77777777" w:rsidR="00683A67" w:rsidRDefault="00683A67">
            <w:pPr>
              <w:rPr>
                <w:rFonts w:ascii="Arial" w:hAnsi="Arial" w:cs="Arial"/>
                <w:sz w:val="20"/>
                <w:szCs w:val="20"/>
              </w:rPr>
            </w:pPr>
            <w:r>
              <w:rPr>
                <w:rFonts w:ascii="Arial" w:hAnsi="Arial" w:cs="Arial"/>
                <w:sz w:val="20"/>
                <w:szCs w:val="20"/>
              </w:rPr>
              <w:t>WG 02</w:t>
            </w:r>
            <w:r>
              <w:rPr>
                <w:rFonts w:ascii="Arial" w:hAnsi="Arial" w:cs="Arial"/>
                <w:sz w:val="20"/>
                <w:szCs w:val="20"/>
              </w:rPr>
              <w:br/>
              <w:t>MPEG-I</w:t>
            </w:r>
          </w:p>
        </w:tc>
        <w:tc>
          <w:tcPr>
            <w:tcW w:w="6000" w:type="dxa"/>
            <w:vAlign w:val="center"/>
            <w:hideMark/>
          </w:tcPr>
          <w:p w14:paraId="322469C3" w14:textId="77777777" w:rsidR="00683A67" w:rsidRDefault="00683A67">
            <w:pPr>
              <w:rPr>
                <w:rFonts w:ascii="Arial" w:hAnsi="Arial" w:cs="Arial"/>
                <w:sz w:val="20"/>
                <w:szCs w:val="20"/>
              </w:rPr>
            </w:pPr>
            <w:r>
              <w:rPr>
                <w:rFonts w:ascii="Arial" w:hAnsi="Arial" w:cs="Arial"/>
                <w:sz w:val="20"/>
                <w:szCs w:val="20"/>
              </w:rPr>
              <w:t>Draft of MPEG-I Phase 3 requirements</w:t>
            </w:r>
          </w:p>
        </w:tc>
        <w:tc>
          <w:tcPr>
            <w:tcW w:w="0" w:type="auto"/>
            <w:vAlign w:val="center"/>
            <w:hideMark/>
          </w:tcPr>
          <w:p w14:paraId="39FA1B6E" w14:textId="77777777" w:rsidR="00683A67" w:rsidRDefault="00683A67">
            <w:pPr>
              <w:rPr>
                <w:rFonts w:ascii="Arial" w:hAnsi="Arial" w:cs="Arial"/>
                <w:sz w:val="20"/>
                <w:szCs w:val="20"/>
              </w:rPr>
            </w:pPr>
            <w:r>
              <w:rPr>
                <w:rFonts w:ascii="Arial" w:hAnsi="Arial" w:cs="Arial"/>
                <w:sz w:val="20"/>
                <w:szCs w:val="20"/>
              </w:rPr>
              <w:t>WG 02 MPEG Technical requirements</w:t>
            </w:r>
          </w:p>
        </w:tc>
        <w:tc>
          <w:tcPr>
            <w:tcW w:w="1500" w:type="dx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683A67" w14:paraId="2185C9B7" w14:textId="77777777">
              <w:trPr>
                <w:tblCellSpacing w:w="15" w:type="dxa"/>
                <w:jc w:val="center"/>
              </w:trPr>
              <w:tc>
                <w:tcPr>
                  <w:tcW w:w="4750" w:type="pct"/>
                  <w:vAlign w:val="center"/>
                  <w:hideMark/>
                </w:tcPr>
                <w:p w14:paraId="4AFB30A3" w14:textId="77777777" w:rsidR="00683A67" w:rsidRDefault="00683A67">
                  <w:pPr>
                    <w:rPr>
                      <w:rFonts w:ascii="Arial" w:hAnsi="Arial" w:cs="Arial"/>
                      <w:sz w:val="20"/>
                      <w:szCs w:val="20"/>
                    </w:rPr>
                  </w:pPr>
                  <w:r>
                    <w:rPr>
                      <w:rFonts w:ascii="Arial" w:hAnsi="Arial" w:cs="Arial"/>
                      <w:sz w:val="20"/>
                      <w:szCs w:val="20"/>
                    </w:rPr>
                    <w:t>MDS23869_WG02_N00359</w:t>
                  </w:r>
                </w:p>
              </w:tc>
            </w:tr>
          </w:tbl>
          <w:p w14:paraId="2498258F" w14:textId="77777777" w:rsidR="00683A67" w:rsidRDefault="00683A67">
            <w:pPr>
              <w:jc w:val="center"/>
              <w:rPr>
                <w:rFonts w:ascii="Arial" w:hAnsi="Arial" w:cs="Arial"/>
                <w:sz w:val="20"/>
                <w:szCs w:val="20"/>
              </w:rPr>
            </w:pPr>
          </w:p>
        </w:tc>
      </w:tr>
    </w:tbl>
    <w:p w14:paraId="7A891E8B" w14:textId="20C7C483" w:rsidR="00634ECB" w:rsidRPr="00626E08" w:rsidRDefault="00634ECB">
      <w:pPr>
        <w:pStyle w:val="Heading2"/>
        <w:keepLines w:val="0"/>
        <w:widowControl/>
        <w:numPr>
          <w:ilvl w:val="1"/>
          <w:numId w:val="1"/>
        </w:numPr>
        <w:autoSpaceDE/>
        <w:autoSpaceDN/>
        <w:spacing w:before="240" w:after="60"/>
        <w:jc w:val="both"/>
      </w:pPr>
      <w:bookmarkStart w:id="631" w:name="_Toc212011115"/>
      <w:r w:rsidRPr="00626E08">
        <w:t>Scenarios</w:t>
      </w:r>
      <w:bookmarkEnd w:id="631"/>
    </w:p>
    <w:p w14:paraId="7965C6E9" w14:textId="6EAA7951"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Providing Extension to MPEG-I Scene Description is based on well-defined and agreed scenarios. </w:t>
      </w:r>
      <w:r w:rsidR="00345F2C" w:rsidRPr="005529B1">
        <w:rPr>
          <w:rFonts w:ascii="Calibri" w:eastAsia="Times New Roman" w:hAnsi="Calibri" w:cs="Calibri"/>
          <w:sz w:val="22"/>
          <w:szCs w:val="22"/>
          <w:lang w:val="en-GB" w:eastAsia="de-DE"/>
        </w:rPr>
        <w:t>WG3_</w:t>
      </w:r>
      <w:r w:rsidR="005F4B08" w:rsidRPr="005529B1">
        <w:rPr>
          <w:rFonts w:ascii="Calibri" w:eastAsia="Times New Roman" w:hAnsi="Calibri" w:cs="Calibri"/>
          <w:sz w:val="22"/>
          <w:szCs w:val="22"/>
          <w:lang w:val="en-GB" w:eastAsia="de-DE"/>
        </w:rPr>
        <w:t>N0</w:t>
      </w:r>
      <w:r w:rsidR="005F4B08">
        <w:rPr>
          <w:rFonts w:ascii="Calibri" w:eastAsia="Times New Roman" w:hAnsi="Calibri" w:cs="Calibri"/>
          <w:sz w:val="22"/>
          <w:szCs w:val="22"/>
          <w:lang w:val="en-GB" w:eastAsia="de-DE"/>
        </w:rPr>
        <w:t>761</w:t>
      </w:r>
      <w:r w:rsidR="005F4B08" w:rsidRPr="005529B1">
        <w:rPr>
          <w:rFonts w:ascii="Calibri" w:eastAsia="Times New Roman" w:hAnsi="Calibri" w:cs="Calibri"/>
          <w:sz w:val="22"/>
          <w:szCs w:val="22"/>
          <w:lang w:val="en-GB" w:eastAsia="de-DE"/>
        </w:rPr>
        <w:t xml:space="preserve"> </w:t>
      </w:r>
      <w:r w:rsidRPr="005529B1">
        <w:rPr>
          <w:rFonts w:ascii="Calibri" w:eastAsia="Times New Roman" w:hAnsi="Calibri" w:cs="Calibri"/>
          <w:sz w:val="22"/>
          <w:szCs w:val="22"/>
          <w:lang w:val="en-GB" w:eastAsia="de-DE"/>
        </w:rPr>
        <w:t>also covers the mapping of requirements to scenarios.</w:t>
      </w:r>
    </w:p>
    <w:p w14:paraId="508CC1C5" w14:textId="77777777" w:rsidR="00634ECB" w:rsidRDefault="00634ECB" w:rsidP="00634ECB">
      <w:pPr>
        <w:rPr>
          <w:rFonts w:ascii="Calibri" w:eastAsia="Times New Roman" w:hAnsi="Calibri" w:cs="Calibri"/>
          <w:lang w:val="en-GB" w:eastAsia="de-DE"/>
        </w:rPr>
      </w:pPr>
    </w:p>
    <w:p w14:paraId="42F27669"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Scenarios include:</w:t>
      </w:r>
    </w:p>
    <w:p w14:paraId="6AB57DCC"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4FA7EB47" w14:textId="77777777" w:rsidR="00634ECB" w:rsidRPr="005529B1" w:rsidRDefault="00634ECB">
      <w:pPr>
        <w:pStyle w:val="ListParagraph"/>
        <w:widowControl/>
        <w:numPr>
          <w:ilvl w:val="0"/>
          <w:numId w:val="4"/>
        </w:numPr>
        <w:autoSpaceDE/>
        <w:autoSpaceDN/>
        <w:contextualSpacing/>
        <w:jc w:val="both"/>
        <w:rPr>
          <w:rFonts w:asciiTheme="minorHAnsi" w:hAnsiTheme="minorHAnsi" w:cstheme="minorHAnsi"/>
          <w:lang w:val="en-GB" w:eastAsia="de-DE"/>
        </w:rPr>
      </w:pPr>
      <w:r w:rsidRPr="005529B1">
        <w:rPr>
          <w:rFonts w:asciiTheme="minorHAnsi" w:eastAsia="Times New Roman" w:hAnsiTheme="minorHAnsi" w:cstheme="minorHAnsi"/>
          <w:lang w:val="en-GB" w:eastAsia="de-DE"/>
        </w:rPr>
        <w:t>A set of test assets that are needed for the scenario</w:t>
      </w:r>
    </w:p>
    <w:p w14:paraId="77F9D968" w14:textId="77777777" w:rsidR="00634ECB" w:rsidRPr="005529B1" w:rsidRDefault="00634ECB" w:rsidP="00634ECB">
      <w:pPr>
        <w:rPr>
          <w:rFonts w:eastAsia="Times New Roman" w:cstheme="minorHAnsi"/>
          <w:sz w:val="22"/>
          <w:szCs w:val="22"/>
          <w:lang w:val="en-GB" w:eastAsia="de-DE"/>
        </w:rPr>
      </w:pPr>
    </w:p>
    <w:p w14:paraId="47166A16"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scenarios and test assets can be accessed:</w:t>
      </w:r>
    </w:p>
    <w:p w14:paraId="41F098D9" w14:textId="50A8054F" w:rsidR="00634ECB" w:rsidRPr="005F4B08" w:rsidRDefault="00634ECB">
      <w:pPr>
        <w:pStyle w:val="ListParagraph"/>
        <w:widowControl/>
        <w:numPr>
          <w:ilvl w:val="0"/>
          <w:numId w:val="6"/>
        </w:numPr>
        <w:autoSpaceDE/>
        <w:autoSpaceDN/>
        <w:contextualSpacing/>
        <w:jc w:val="both"/>
        <w:rPr>
          <w:rFonts w:asciiTheme="minorHAnsi" w:eastAsia="Times New Roman" w:hAnsiTheme="minorHAnsi" w:cstheme="minorHAnsi"/>
          <w:lang w:val="en-GB" w:eastAsia="de-DE"/>
        </w:rPr>
      </w:pPr>
      <w:hyperlink r:id="rId124" w:history="1">
        <w:r w:rsidRPr="005F4B08">
          <w:rPr>
            <w:rStyle w:val="Hyperlink"/>
            <w:rFonts w:asciiTheme="minorHAnsi" w:hAnsiTheme="minorHAnsi" w:cstheme="minorHAnsi"/>
          </w:rPr>
          <w:t>https://gitlab.com/mpeg-i/scene-description/scenarios/</w:t>
        </w:r>
      </w:hyperlink>
    </w:p>
    <w:p w14:paraId="462481EA" w14:textId="77777777" w:rsidR="00634ECB" w:rsidRPr="005529B1" w:rsidRDefault="00634ECB" w:rsidP="00634ECB">
      <w:pPr>
        <w:rPr>
          <w:rFonts w:eastAsia="Times New Roman" w:cstheme="minorHAnsi"/>
          <w:sz w:val="22"/>
          <w:szCs w:val="22"/>
          <w:lang w:val="en-GB" w:eastAsia="de-DE"/>
        </w:rPr>
      </w:pPr>
    </w:p>
    <w:p w14:paraId="0198D9FC" w14:textId="7F097D1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Test Assets can be accessed here.</w:t>
      </w:r>
    </w:p>
    <w:p w14:paraId="5FEF4235" w14:textId="37A29F22" w:rsidR="00634ECB" w:rsidRPr="005F4B08" w:rsidRDefault="00634ECB">
      <w:pPr>
        <w:pStyle w:val="ListParagraph"/>
        <w:widowControl/>
        <w:numPr>
          <w:ilvl w:val="0"/>
          <w:numId w:val="6"/>
        </w:numPr>
        <w:autoSpaceDE/>
        <w:autoSpaceDN/>
        <w:contextualSpacing/>
        <w:jc w:val="both"/>
        <w:rPr>
          <w:rStyle w:val="Hyperlink"/>
          <w:rFonts w:asciiTheme="minorHAnsi" w:hAnsiTheme="minorHAnsi" w:cstheme="minorHAnsi"/>
          <w:color w:val="auto"/>
          <w:u w:val="none"/>
        </w:rPr>
      </w:pPr>
      <w:hyperlink r:id="rId125" w:history="1">
        <w:r w:rsidRPr="005F4B08">
          <w:rPr>
            <w:rStyle w:val="Hyperlink"/>
            <w:rFonts w:asciiTheme="minorHAnsi" w:hAnsiTheme="minorHAnsi" w:cstheme="minorHAnsi"/>
          </w:rPr>
          <w:t>http://mpegfs.int-evry.fr/mpegcontent/ws-mpegcontent/MPEG-I/Part14-SceneDescriptions</w:t>
        </w:r>
      </w:hyperlink>
    </w:p>
    <w:p w14:paraId="3C49875F" w14:textId="22E3B292" w:rsidR="00634ECB" w:rsidRPr="005529B1" w:rsidRDefault="00634ECB" w:rsidP="00DD6C01">
      <w:pPr>
        <w:pStyle w:val="ListParagraph"/>
        <w:ind w:left="360"/>
        <w:rPr>
          <w:rFonts w:asciiTheme="minorHAnsi" w:hAnsiTheme="minorHAnsi" w:cstheme="minorHAnsi"/>
        </w:rPr>
      </w:pPr>
      <w:r w:rsidRPr="005529B1">
        <w:rPr>
          <w:rFonts w:asciiTheme="minorHAnsi" w:eastAsia="Times New Roman" w:hAnsiTheme="minorHAnsi" w:cstheme="minorHAnsi"/>
          <w:lang w:val="en-GB" w:eastAsia="de-DE"/>
        </w:rPr>
        <w:t xml:space="preserve">Note: access and contribution to this requires an account. To request an account, please contact the test asset coordinators (see clause </w:t>
      </w:r>
      <w:r w:rsidRPr="005529B1">
        <w:rPr>
          <w:rFonts w:asciiTheme="minorHAnsi" w:eastAsia="Times New Roman" w:hAnsiTheme="minorHAnsi" w:cstheme="minorHAnsi"/>
          <w:lang w:val="en-GB" w:eastAsia="de-DE"/>
        </w:rPr>
        <w:fldChar w:fldCharType="begin"/>
      </w:r>
      <w:r w:rsidRPr="005529B1">
        <w:rPr>
          <w:rFonts w:asciiTheme="minorHAnsi" w:eastAsia="Times New Roman" w:hAnsiTheme="minorHAnsi" w:cstheme="minorHAnsi"/>
          <w:lang w:val="en-GB" w:eastAsia="de-DE"/>
        </w:rPr>
        <w:instrText xml:space="preserve"> REF _Ref53399172 \r \h </w:instrText>
      </w:r>
      <w:r w:rsidR="005F4B08" w:rsidRPr="005529B1">
        <w:rPr>
          <w:rFonts w:asciiTheme="minorHAnsi" w:eastAsia="Times New Roman" w:hAnsiTheme="minorHAnsi" w:cstheme="minorHAnsi"/>
          <w:lang w:val="en-GB" w:eastAsia="de-DE"/>
        </w:rPr>
        <w:instrText xml:space="preserve"> \* MERGEFORMAT </w:instrText>
      </w:r>
      <w:r w:rsidRPr="005529B1">
        <w:rPr>
          <w:rFonts w:asciiTheme="minorHAnsi" w:eastAsia="Times New Roman" w:hAnsiTheme="minorHAnsi" w:cstheme="minorHAnsi"/>
          <w:lang w:val="en-GB" w:eastAsia="de-DE"/>
        </w:rPr>
      </w:r>
      <w:r w:rsidRPr="005529B1">
        <w:rPr>
          <w:rFonts w:asciiTheme="minorHAnsi" w:eastAsia="Times New Roman" w:hAnsiTheme="minorHAnsi" w:cstheme="minorHAnsi"/>
          <w:lang w:val="en-GB" w:eastAsia="de-DE"/>
        </w:rPr>
        <w:fldChar w:fldCharType="separate"/>
      </w:r>
      <w:r w:rsidR="00095953">
        <w:rPr>
          <w:rFonts w:asciiTheme="minorHAnsi" w:eastAsia="Times New Roman" w:hAnsiTheme="minorHAnsi" w:cstheme="minorHAnsi"/>
          <w:lang w:val="en-GB" w:eastAsia="de-DE"/>
        </w:rPr>
        <w:t>10</w:t>
      </w:r>
      <w:r w:rsidRPr="005529B1">
        <w:rPr>
          <w:rFonts w:asciiTheme="minorHAnsi" w:eastAsia="Times New Roman" w:hAnsiTheme="minorHAnsi" w:cstheme="minorHAnsi"/>
          <w:lang w:val="en-GB" w:eastAsia="de-DE"/>
        </w:rPr>
        <w:fldChar w:fldCharType="end"/>
      </w:r>
      <w:r w:rsidRPr="005529B1">
        <w:rPr>
          <w:rFonts w:asciiTheme="minorHAnsi" w:eastAsia="Times New Roman" w:hAnsiTheme="minorHAnsi" w:cstheme="minorHAnsi"/>
          <w:lang w:val="en-GB" w:eastAsia="de-DE"/>
        </w:rPr>
        <w:t xml:space="preserve">) </w:t>
      </w:r>
    </w:p>
    <w:p w14:paraId="6BDB2971" w14:textId="77777777" w:rsidR="00634ECB" w:rsidRPr="005529B1" w:rsidRDefault="00634ECB" w:rsidP="00634ECB">
      <w:pPr>
        <w:rPr>
          <w:rFonts w:cstheme="minorHAnsi"/>
          <w:sz w:val="22"/>
          <w:szCs w:val="22"/>
        </w:rPr>
      </w:pPr>
    </w:p>
    <w:p w14:paraId="51D1BD66" w14:textId="77777777" w:rsidR="00634ECB" w:rsidRPr="005529B1" w:rsidRDefault="00634ECB" w:rsidP="00634ECB">
      <w:pPr>
        <w:rPr>
          <w:rFonts w:cstheme="minorHAnsi"/>
          <w:sz w:val="22"/>
          <w:szCs w:val="22"/>
        </w:rPr>
      </w:pPr>
      <w:r w:rsidRPr="005529B1">
        <w:rPr>
          <w:rFonts w:cstheme="minorHAnsi"/>
          <w:sz w:val="22"/>
          <w:szCs w:val="22"/>
        </w:rPr>
        <w:t>For adding new scenarios, please provide an input contribution to MPEG with the following information</w:t>
      </w:r>
    </w:p>
    <w:p w14:paraId="765BDAE0"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3CE8C800" w14:textId="77777777" w:rsidR="00634ECB" w:rsidRPr="005529B1" w:rsidRDefault="00634ECB">
      <w:pPr>
        <w:pStyle w:val="ListParagraph"/>
        <w:widowControl/>
        <w:numPr>
          <w:ilvl w:val="0"/>
          <w:numId w:val="4"/>
        </w:numPr>
        <w:autoSpaceDE/>
        <w:autoSpaceDN/>
        <w:contextualSpacing/>
        <w:jc w:val="both"/>
        <w:rPr>
          <w:rFonts w:asciiTheme="minorHAnsi" w:eastAsia="MS Mincho" w:hAnsiTheme="minorHAnsi" w:cstheme="minorHAnsi"/>
          <w:lang w:val="en-GB" w:eastAsia="de-DE"/>
        </w:rPr>
      </w:pPr>
      <w:r w:rsidRPr="005529B1">
        <w:rPr>
          <w:rFonts w:asciiTheme="minorHAnsi" w:eastAsia="Times New Roman" w:hAnsiTheme="minorHAnsi" w:cstheme="minorHAnsi"/>
          <w:lang w:val="en-GB" w:eastAsia="de-DE"/>
        </w:rPr>
        <w:t>A set of test assets that are needed for the scenario</w:t>
      </w:r>
    </w:p>
    <w:p w14:paraId="494D6EF5" w14:textId="77777777" w:rsidR="00634ECB" w:rsidRPr="005529B1" w:rsidRDefault="00634ECB" w:rsidP="00634ECB">
      <w:pPr>
        <w:rPr>
          <w:rFonts w:cstheme="minorHAnsi"/>
          <w:sz w:val="22"/>
          <w:szCs w:val="22"/>
          <w:lang w:val="en-GB" w:eastAsia="de-DE"/>
        </w:rPr>
      </w:pPr>
    </w:p>
    <w:p w14:paraId="3AA6875E" w14:textId="72AD71DE" w:rsidR="00634ECB" w:rsidRPr="005529B1" w:rsidRDefault="00634ECB" w:rsidP="0028729E">
      <w:pPr>
        <w:rPr>
          <w:rFonts w:cstheme="minorHAnsi"/>
          <w:sz w:val="22"/>
          <w:szCs w:val="22"/>
        </w:rPr>
      </w:pPr>
      <w:r w:rsidRPr="005529B1">
        <w:rPr>
          <w:rFonts w:cstheme="minorHAnsi"/>
          <w:sz w:val="22"/>
          <w:szCs w:val="22"/>
        </w:rPr>
        <w:t xml:space="preserve">A template for the scenario is provided in clause </w:t>
      </w:r>
      <w:r w:rsidRPr="005529B1">
        <w:rPr>
          <w:rFonts w:cstheme="minorHAnsi"/>
          <w:sz w:val="22"/>
          <w:szCs w:val="22"/>
        </w:rPr>
        <w:fldChar w:fldCharType="begin"/>
      </w:r>
      <w:r w:rsidRPr="005529B1">
        <w:rPr>
          <w:rFonts w:cstheme="minorHAnsi"/>
          <w:sz w:val="22"/>
          <w:szCs w:val="22"/>
        </w:rPr>
        <w:instrText xml:space="preserve"> REF _Ref53399275 \r \h </w:instrText>
      </w:r>
      <w:r w:rsidR="005F4B08" w:rsidRPr="005F4B08">
        <w:rPr>
          <w:rFonts w:cstheme="minorHAnsi"/>
          <w:sz w:val="22"/>
          <w:szCs w:val="22"/>
        </w:rPr>
        <w:instrText xml:space="preserve"> \* MERGEFORMAT </w:instrText>
      </w:r>
      <w:r w:rsidRPr="005529B1">
        <w:rPr>
          <w:rFonts w:cstheme="minorHAnsi"/>
          <w:sz w:val="22"/>
          <w:szCs w:val="22"/>
        </w:rPr>
      </w:r>
      <w:r w:rsidRPr="005529B1">
        <w:rPr>
          <w:rFonts w:cstheme="minorHAnsi"/>
          <w:sz w:val="22"/>
          <w:szCs w:val="22"/>
        </w:rPr>
        <w:fldChar w:fldCharType="separate"/>
      </w:r>
      <w:r w:rsidR="00095953">
        <w:rPr>
          <w:rFonts w:cstheme="minorHAnsi"/>
          <w:sz w:val="22"/>
          <w:szCs w:val="22"/>
        </w:rPr>
        <w:t>5.3</w:t>
      </w:r>
      <w:r w:rsidRPr="005529B1">
        <w:rPr>
          <w:rFonts w:cstheme="minorHAnsi"/>
          <w:sz w:val="22"/>
          <w:szCs w:val="22"/>
        </w:rPr>
        <w:fldChar w:fldCharType="end"/>
      </w:r>
      <w:r w:rsidRPr="005529B1">
        <w:rPr>
          <w:rFonts w:cstheme="minorHAnsi"/>
          <w:sz w:val="22"/>
          <w:szCs w:val="22"/>
        </w:rPr>
        <w:t>.</w:t>
      </w:r>
    </w:p>
    <w:p w14:paraId="0CCC7B01" w14:textId="77777777" w:rsidR="00634ECB" w:rsidRPr="00EC3B8C" w:rsidRDefault="00634ECB">
      <w:pPr>
        <w:pStyle w:val="Heading2"/>
        <w:keepLines w:val="0"/>
        <w:widowControl/>
        <w:numPr>
          <w:ilvl w:val="1"/>
          <w:numId w:val="1"/>
        </w:numPr>
        <w:autoSpaceDE/>
        <w:autoSpaceDN/>
        <w:spacing w:before="240" w:after="60"/>
        <w:jc w:val="both"/>
      </w:pPr>
      <w:bookmarkStart w:id="632" w:name="_Toc77377248"/>
      <w:bookmarkStart w:id="633" w:name="_Toc77377302"/>
      <w:bookmarkStart w:id="634" w:name="_Toc77377249"/>
      <w:bookmarkStart w:id="635" w:name="_Toc77377303"/>
      <w:bookmarkStart w:id="636" w:name="_Toc77377250"/>
      <w:bookmarkStart w:id="637" w:name="_Toc77377304"/>
      <w:bookmarkStart w:id="638" w:name="_Toc77377251"/>
      <w:bookmarkStart w:id="639" w:name="_Toc77377305"/>
      <w:bookmarkStart w:id="640" w:name="_Toc77377252"/>
      <w:bookmarkStart w:id="641" w:name="_Toc77377306"/>
      <w:bookmarkStart w:id="642" w:name="_Toc77377253"/>
      <w:bookmarkStart w:id="643" w:name="_Toc77377307"/>
      <w:bookmarkStart w:id="644" w:name="_Toc77377254"/>
      <w:bookmarkStart w:id="645" w:name="_Toc77377308"/>
      <w:bookmarkStart w:id="646" w:name="_Ref53399275"/>
      <w:bookmarkStart w:id="647" w:name="_Toc212011116"/>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Pr="00EC3B8C">
        <w:t>Template for Test Scenario</w:t>
      </w:r>
      <w:bookmarkEnd w:id="646"/>
      <w:bookmarkEnd w:id="647"/>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6"/>
        <w:gridCol w:w="5444"/>
      </w:tblGrid>
      <w:tr w:rsidR="00634ECB" w:rsidRPr="004F47B5" w14:paraId="29849880" w14:textId="77777777" w:rsidTr="00826CDB">
        <w:tc>
          <w:tcPr>
            <w:tcW w:w="3823" w:type="dxa"/>
          </w:tcPr>
          <w:p w14:paraId="1F01F66F" w14:textId="77777777" w:rsidR="00634ECB" w:rsidRPr="00EC3B8C" w:rsidRDefault="00634ECB" w:rsidP="00826CDB">
            <w:pPr>
              <w:rPr>
                <w:sz w:val="18"/>
                <w:szCs w:val="18"/>
                <w:lang w:val="en-CA"/>
              </w:rPr>
            </w:pPr>
            <w:r w:rsidRPr="00EC3B8C">
              <w:rPr>
                <w:sz w:val="18"/>
                <w:szCs w:val="18"/>
                <w:lang w:val="en-CA"/>
              </w:rPr>
              <w:t>Item</w:t>
            </w:r>
          </w:p>
        </w:tc>
        <w:tc>
          <w:tcPr>
            <w:tcW w:w="5805" w:type="dxa"/>
          </w:tcPr>
          <w:p w14:paraId="2957D49F" w14:textId="77777777" w:rsidR="00634ECB" w:rsidRPr="00EC3B8C" w:rsidRDefault="00634ECB" w:rsidP="00826CDB">
            <w:pPr>
              <w:rPr>
                <w:sz w:val="18"/>
                <w:szCs w:val="18"/>
                <w:lang w:val="en-CA"/>
              </w:rPr>
            </w:pPr>
            <w:r w:rsidRPr="00EC3B8C">
              <w:rPr>
                <w:sz w:val="18"/>
                <w:szCs w:val="18"/>
                <w:lang w:val="en-CA"/>
              </w:rPr>
              <w:t>Description</w:t>
            </w:r>
          </w:p>
        </w:tc>
      </w:tr>
      <w:tr w:rsidR="00634ECB" w:rsidRPr="004F47B5" w14:paraId="19960FAF" w14:textId="77777777" w:rsidTr="00826CDB">
        <w:tc>
          <w:tcPr>
            <w:tcW w:w="3823" w:type="dxa"/>
          </w:tcPr>
          <w:p w14:paraId="5EDB3DF1" w14:textId="77777777" w:rsidR="00634ECB" w:rsidRPr="00EC3B8C" w:rsidRDefault="00634ECB" w:rsidP="00826CDB">
            <w:pPr>
              <w:rPr>
                <w:sz w:val="18"/>
                <w:szCs w:val="18"/>
                <w:lang w:val="en-CA"/>
              </w:rPr>
            </w:pPr>
            <w:r w:rsidRPr="00EC3B8C">
              <w:rPr>
                <w:sz w:val="18"/>
                <w:szCs w:val="18"/>
                <w:lang w:val="en-CA"/>
              </w:rPr>
              <w:t>Title</w:t>
            </w:r>
          </w:p>
        </w:tc>
        <w:tc>
          <w:tcPr>
            <w:tcW w:w="5805" w:type="dxa"/>
          </w:tcPr>
          <w:p w14:paraId="1BE41F6B" w14:textId="77777777" w:rsidR="00634ECB" w:rsidRPr="00EC3B8C" w:rsidRDefault="00634ECB" w:rsidP="00826CDB">
            <w:pPr>
              <w:rPr>
                <w:sz w:val="18"/>
                <w:szCs w:val="18"/>
                <w:lang w:val="en-CA"/>
              </w:rPr>
            </w:pPr>
            <w:r w:rsidRPr="00EC3B8C">
              <w:rPr>
                <w:sz w:val="18"/>
                <w:szCs w:val="18"/>
                <w:lang w:val="en-CA"/>
              </w:rPr>
              <w:t>&lt;give it a catchy title, e.g. as those listed in clause 2&gt;</w:t>
            </w:r>
          </w:p>
        </w:tc>
      </w:tr>
      <w:tr w:rsidR="00634ECB" w:rsidRPr="004F47B5" w14:paraId="721DFBCC" w14:textId="77777777" w:rsidTr="00826CDB">
        <w:tc>
          <w:tcPr>
            <w:tcW w:w="3823" w:type="dxa"/>
          </w:tcPr>
          <w:p w14:paraId="2CE46ED0" w14:textId="77777777" w:rsidR="00634ECB" w:rsidRPr="00EC3B8C" w:rsidRDefault="00634ECB" w:rsidP="00826CDB">
            <w:pPr>
              <w:rPr>
                <w:sz w:val="18"/>
                <w:szCs w:val="18"/>
                <w:lang w:val="en-CA"/>
              </w:rPr>
            </w:pPr>
            <w:r w:rsidRPr="00EC3B8C">
              <w:rPr>
                <w:sz w:val="18"/>
                <w:szCs w:val="18"/>
                <w:lang w:val="en-CA"/>
              </w:rPr>
              <w:t>Description</w:t>
            </w:r>
          </w:p>
        </w:tc>
        <w:tc>
          <w:tcPr>
            <w:tcW w:w="5805" w:type="dxa"/>
          </w:tcPr>
          <w:p w14:paraId="527BEAEB" w14:textId="77777777" w:rsidR="00634ECB" w:rsidRPr="00EC3B8C" w:rsidRDefault="00634ECB">
            <w:pPr>
              <w:numPr>
                <w:ilvl w:val="0"/>
                <w:numId w:val="9"/>
              </w:numPr>
              <w:spacing w:after="100"/>
              <w:jc w:val="both"/>
              <w:rPr>
                <w:sz w:val="18"/>
                <w:szCs w:val="18"/>
              </w:rPr>
            </w:pPr>
            <w:r w:rsidRPr="00EC3B8C">
              <w:rPr>
                <w:sz w:val="18"/>
                <w:szCs w:val="18"/>
              </w:rPr>
              <w:t>What is the basic use case?</w:t>
            </w:r>
          </w:p>
          <w:p w14:paraId="76F00C8A" w14:textId="77777777" w:rsidR="00634ECB" w:rsidRPr="00EC3B8C" w:rsidRDefault="00634ECB">
            <w:pPr>
              <w:numPr>
                <w:ilvl w:val="0"/>
                <w:numId w:val="9"/>
              </w:numPr>
              <w:spacing w:after="100"/>
              <w:jc w:val="both"/>
              <w:rPr>
                <w:sz w:val="18"/>
                <w:szCs w:val="18"/>
              </w:rPr>
            </w:pPr>
            <w:r w:rsidRPr="00EC3B8C">
              <w:rPr>
                <w:sz w:val="18"/>
                <w:szCs w:val="18"/>
              </w:rPr>
              <w:t>How does it relate to MPEG-I Requirements and Use Cases?</w:t>
            </w:r>
          </w:p>
        </w:tc>
      </w:tr>
      <w:tr w:rsidR="00634ECB" w:rsidRPr="004F47B5" w14:paraId="1F1A7A84" w14:textId="77777777" w:rsidTr="00826CDB">
        <w:tc>
          <w:tcPr>
            <w:tcW w:w="3823" w:type="dxa"/>
          </w:tcPr>
          <w:p w14:paraId="0351B015" w14:textId="77777777" w:rsidR="00634ECB" w:rsidRPr="00EC3B8C" w:rsidRDefault="00634ECB" w:rsidP="00826CDB">
            <w:pPr>
              <w:rPr>
                <w:sz w:val="18"/>
                <w:szCs w:val="18"/>
                <w:lang w:val="en-CA"/>
              </w:rPr>
            </w:pPr>
            <w:r w:rsidRPr="00EC3B8C">
              <w:rPr>
                <w:sz w:val="18"/>
                <w:szCs w:val="18"/>
                <w:lang w:val="en-CA"/>
              </w:rPr>
              <w:t>Required test assets</w:t>
            </w:r>
          </w:p>
        </w:tc>
        <w:tc>
          <w:tcPr>
            <w:tcW w:w="5805" w:type="dxa"/>
          </w:tcPr>
          <w:p w14:paraId="6FDCC98D" w14:textId="77777777" w:rsidR="00634ECB" w:rsidRPr="00EC3B8C" w:rsidRDefault="00634ECB">
            <w:pPr>
              <w:numPr>
                <w:ilvl w:val="0"/>
                <w:numId w:val="9"/>
              </w:numPr>
              <w:tabs>
                <w:tab w:val="num" w:pos="1440"/>
              </w:tabs>
              <w:spacing w:after="100"/>
              <w:jc w:val="both"/>
              <w:rPr>
                <w:sz w:val="18"/>
                <w:szCs w:val="18"/>
              </w:rPr>
            </w:pPr>
            <w:r w:rsidRPr="00EC3B8C">
              <w:rPr>
                <w:sz w:val="18"/>
                <w:szCs w:val="18"/>
              </w:rPr>
              <w:t>3D scene, real-time assets for media (2D/3D)</w:t>
            </w:r>
          </w:p>
          <w:p w14:paraId="042D21B6" w14:textId="77777777" w:rsidR="00634ECB" w:rsidRPr="00EC3B8C" w:rsidRDefault="00634ECB">
            <w:pPr>
              <w:numPr>
                <w:ilvl w:val="0"/>
                <w:numId w:val="9"/>
              </w:numPr>
              <w:tabs>
                <w:tab w:val="num" w:pos="1440"/>
              </w:tabs>
              <w:spacing w:after="100"/>
              <w:jc w:val="both"/>
              <w:rPr>
                <w:sz w:val="18"/>
                <w:szCs w:val="18"/>
              </w:rPr>
            </w:pPr>
            <w:r w:rsidRPr="00EC3B8C">
              <w:rPr>
                <w:sz w:val="18"/>
                <w:szCs w:val="18"/>
              </w:rPr>
              <w:t>Anything else</w:t>
            </w:r>
          </w:p>
          <w:p w14:paraId="5272F47E" w14:textId="77777777" w:rsidR="00634ECB" w:rsidRPr="00EC3B8C" w:rsidRDefault="00634ECB">
            <w:pPr>
              <w:numPr>
                <w:ilvl w:val="0"/>
                <w:numId w:val="9"/>
              </w:numPr>
              <w:tabs>
                <w:tab w:val="num" w:pos="1440"/>
              </w:tabs>
              <w:spacing w:after="100"/>
              <w:jc w:val="both"/>
              <w:rPr>
                <w:sz w:val="18"/>
                <w:szCs w:val="18"/>
              </w:rPr>
            </w:pPr>
            <w:r w:rsidRPr="00EC3B8C">
              <w:rPr>
                <w:sz w:val="18"/>
                <w:szCs w:val="18"/>
              </w:rPr>
              <w:t>References to test assets</w:t>
            </w:r>
          </w:p>
        </w:tc>
      </w:tr>
      <w:tr w:rsidR="00634ECB" w:rsidRPr="004F47B5" w14:paraId="67028E57" w14:textId="77777777" w:rsidTr="00826CDB">
        <w:tc>
          <w:tcPr>
            <w:tcW w:w="3823" w:type="dxa"/>
          </w:tcPr>
          <w:p w14:paraId="55DACD47" w14:textId="77777777" w:rsidR="00634ECB" w:rsidRPr="00EC3B8C" w:rsidRDefault="00634ECB" w:rsidP="00826CDB">
            <w:pPr>
              <w:rPr>
                <w:sz w:val="18"/>
                <w:szCs w:val="18"/>
                <w:lang w:val="en-CA"/>
              </w:rPr>
            </w:pPr>
            <w:r w:rsidRPr="00EC3B8C">
              <w:rPr>
                <w:sz w:val="18"/>
                <w:szCs w:val="18"/>
                <w:lang w:val="en-CA"/>
              </w:rPr>
              <w:t>Current Support</w:t>
            </w:r>
          </w:p>
        </w:tc>
        <w:tc>
          <w:tcPr>
            <w:tcW w:w="5805" w:type="dxa"/>
          </w:tcPr>
          <w:p w14:paraId="460206E4"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How can glTF Scene Description be used today </w:t>
            </w:r>
          </w:p>
          <w:p w14:paraId="56CF3A75"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C3B8C" w:rsidRDefault="00634ECB" w:rsidP="00826CDB">
            <w:pPr>
              <w:rPr>
                <w:sz w:val="18"/>
                <w:szCs w:val="18"/>
                <w:lang w:val="en-CA"/>
              </w:rPr>
            </w:pPr>
            <w:r w:rsidRPr="00EC3B8C">
              <w:rPr>
                <w:sz w:val="18"/>
                <w:szCs w:val="18"/>
                <w:lang w:val="en-CA"/>
              </w:rPr>
              <w:t>Criteria</w:t>
            </w:r>
          </w:p>
        </w:tc>
        <w:tc>
          <w:tcPr>
            <w:tcW w:w="5805" w:type="dxa"/>
          </w:tcPr>
          <w:p w14:paraId="05C06608" w14:textId="77777777" w:rsidR="00634ECB" w:rsidRPr="00EC3B8C" w:rsidRDefault="00634ECB">
            <w:pPr>
              <w:numPr>
                <w:ilvl w:val="0"/>
                <w:numId w:val="11"/>
              </w:numPr>
              <w:tabs>
                <w:tab w:val="num" w:pos="720"/>
              </w:tabs>
              <w:spacing w:after="100"/>
              <w:jc w:val="both"/>
              <w:rPr>
                <w:sz w:val="18"/>
                <w:szCs w:val="18"/>
              </w:rPr>
            </w:pPr>
            <w:r w:rsidRPr="00EC3B8C">
              <w:rPr>
                <w:sz w:val="18"/>
                <w:szCs w:val="18"/>
              </w:rPr>
              <w:t xml:space="preserve">What are relevant criteria for the user experience/QoE? </w:t>
            </w:r>
          </w:p>
          <w:p w14:paraId="4116F7AE"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passing the test scenario?</w:t>
            </w:r>
          </w:p>
        </w:tc>
      </w:tr>
    </w:tbl>
    <w:p w14:paraId="167EFB03" w14:textId="76A249C2" w:rsidR="00634ECB" w:rsidRPr="00EC3B8C" w:rsidRDefault="00634ECB">
      <w:pPr>
        <w:pStyle w:val="Heading2"/>
        <w:keepLines w:val="0"/>
        <w:widowControl/>
        <w:numPr>
          <w:ilvl w:val="1"/>
          <w:numId w:val="1"/>
        </w:numPr>
        <w:autoSpaceDE/>
        <w:autoSpaceDN/>
        <w:spacing w:before="240" w:after="60"/>
        <w:jc w:val="both"/>
      </w:pPr>
      <w:bookmarkStart w:id="648" w:name="_Toc212011117"/>
      <w:r>
        <w:t>Continuous Call for</w:t>
      </w:r>
      <w:r w:rsidRPr="00EC3B8C">
        <w:t xml:space="preserve"> </w:t>
      </w:r>
      <w:r>
        <w:t>T</w:t>
      </w:r>
      <w:r w:rsidRPr="00EC3B8C">
        <w:t xml:space="preserve">est </w:t>
      </w:r>
      <w:r>
        <w:t>D</w:t>
      </w:r>
      <w:r w:rsidRPr="00EC3B8C">
        <w:t>ata</w:t>
      </w:r>
      <w:bookmarkEnd w:id="648"/>
    </w:p>
    <w:p w14:paraId="20705A70" w14:textId="77777777" w:rsidR="00634ECB" w:rsidRPr="005529B1" w:rsidRDefault="00634ECB" w:rsidP="00634ECB">
      <w:pPr>
        <w:rPr>
          <w:rFonts w:cstheme="minorHAnsi"/>
          <w:sz w:val="22"/>
          <w:szCs w:val="22"/>
        </w:rPr>
      </w:pPr>
      <w:r w:rsidRPr="005529B1">
        <w:rPr>
          <w:rFonts w:cstheme="minorHAnsi"/>
          <w:sz w:val="22"/>
          <w:szCs w:val="22"/>
        </w:rPr>
        <w:t>Among others, we solicit the following material to be used as content for the creation and validation of MPEG-Scene Descriptions:</w:t>
      </w:r>
    </w:p>
    <w:p w14:paraId="114A44F2"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content that can server as overlays, video textures</w:t>
      </w:r>
    </w:p>
    <w:p w14:paraId="6943AB9D"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and 3D content that is captured from a local camera, e.g. representing a conference room or flat surfaces for overlay</w:t>
      </w:r>
    </w:p>
    <w:p w14:paraId="641B8C9C"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game content, e.g. provided in Unity, that can be used for the online gaming scenario</w:t>
      </w:r>
    </w:p>
    <w:p w14:paraId="0FEE3011"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cinematographic content that includes complete scenes</w:t>
      </w:r>
    </w:p>
    <w:p w14:paraId="3FB6A529"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VR content and 3D mesh and point cloud content that can be used for VR scenes</w:t>
      </w:r>
    </w:p>
    <w:p w14:paraId="5CEAFD72" w14:textId="3B21AE4C"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Theme="minorHAnsi" w:hAnsiTheme="minorHAnsi" w:cstheme="minorHAnsi"/>
        </w:rPr>
        <w:t>etc…</w:t>
      </w:r>
    </w:p>
    <w:p w14:paraId="3E09D94D" w14:textId="77777777" w:rsidR="00634ECB" w:rsidRPr="005529B1" w:rsidRDefault="00634ECB" w:rsidP="00634ECB">
      <w:pPr>
        <w:rPr>
          <w:rFonts w:cstheme="minorHAnsi"/>
          <w:sz w:val="22"/>
          <w:szCs w:val="22"/>
        </w:rPr>
      </w:pPr>
      <w:r w:rsidRPr="005529B1">
        <w:rPr>
          <w:rFonts w:cstheme="minorHAnsi"/>
          <w:sz w:val="22"/>
          <w:szCs w:val="22"/>
        </w:rPr>
        <w:t>We welcome contributions of content that can be made available to the MPEG community for the sake of the MPEG-I Scene Description activity.</w:t>
      </w:r>
    </w:p>
    <w:p w14:paraId="1AE2457A" w14:textId="77777777" w:rsidR="00634ECB" w:rsidRPr="00EC3B8C" w:rsidRDefault="00634ECB">
      <w:pPr>
        <w:pStyle w:val="Heading2"/>
        <w:keepLines w:val="0"/>
        <w:widowControl/>
        <w:numPr>
          <w:ilvl w:val="1"/>
          <w:numId w:val="1"/>
        </w:numPr>
        <w:autoSpaceDE/>
        <w:autoSpaceDN/>
        <w:spacing w:before="240" w:after="60"/>
        <w:jc w:val="both"/>
      </w:pPr>
      <w:bookmarkStart w:id="649" w:name="_Toc212011118"/>
      <w:r>
        <w:t>Timeline</w:t>
      </w:r>
      <w:bookmarkEnd w:id="649"/>
    </w:p>
    <w:p w14:paraId="75901F60" w14:textId="16796692" w:rsidR="00634ECB" w:rsidRPr="005529B1" w:rsidRDefault="00634ECB" w:rsidP="00634ECB">
      <w:pPr>
        <w:rPr>
          <w:rFonts w:cstheme="minorHAnsi"/>
          <w:sz w:val="22"/>
          <w:szCs w:val="22"/>
        </w:rPr>
      </w:pPr>
      <w:r w:rsidRPr="005529B1">
        <w:rPr>
          <w:rFonts w:cstheme="minorHAnsi"/>
          <w:sz w:val="22"/>
          <w:szCs w:val="22"/>
        </w:rPr>
        <w:t>The data sets should be submitted as input contributions to the 1</w:t>
      </w:r>
      <w:r w:rsidR="00F64D94" w:rsidRPr="005529B1">
        <w:rPr>
          <w:rFonts w:cstheme="minorHAnsi"/>
          <w:sz w:val="22"/>
          <w:szCs w:val="22"/>
        </w:rPr>
        <w:t>4</w:t>
      </w:r>
      <w:r w:rsidR="00051F95" w:rsidRPr="005529B1">
        <w:rPr>
          <w:rFonts w:cstheme="minorHAnsi"/>
          <w:sz w:val="22"/>
          <w:szCs w:val="22"/>
        </w:rPr>
        <w:t>2nd</w:t>
      </w:r>
      <w:r w:rsidRPr="005529B1">
        <w:rPr>
          <w:rFonts w:cstheme="minorHAnsi"/>
          <w:sz w:val="22"/>
          <w:szCs w:val="22"/>
        </w:rPr>
        <w:t xml:space="preserve"> MPEG meeting (</w:t>
      </w:r>
      <w:r w:rsidR="00051F95" w:rsidRPr="005529B1">
        <w:rPr>
          <w:rFonts w:cstheme="minorHAnsi"/>
          <w:sz w:val="22"/>
          <w:szCs w:val="22"/>
        </w:rPr>
        <w:t xml:space="preserve">April </w:t>
      </w:r>
      <w:r w:rsidRPr="005529B1">
        <w:rPr>
          <w:rFonts w:cstheme="minorHAnsi"/>
          <w:sz w:val="22"/>
          <w:szCs w:val="22"/>
        </w:rPr>
        <w:t>202</w:t>
      </w:r>
      <w:r w:rsidR="0017031A" w:rsidRPr="005529B1">
        <w:rPr>
          <w:rFonts w:cstheme="minorHAnsi"/>
          <w:sz w:val="22"/>
          <w:szCs w:val="22"/>
        </w:rPr>
        <w:t>3</w:t>
      </w:r>
      <w:r w:rsidRPr="005529B1">
        <w:rPr>
          <w:rFonts w:cstheme="minorHAnsi"/>
          <w:sz w:val="22"/>
          <w:szCs w:val="22"/>
        </w:rPr>
        <w:t>), but early submission into AHG is welcome.</w:t>
      </w:r>
    </w:p>
    <w:p w14:paraId="35109FB6" w14:textId="77777777" w:rsidR="00634ECB" w:rsidRDefault="00634ECB">
      <w:pPr>
        <w:pStyle w:val="Heading2"/>
        <w:keepLines w:val="0"/>
        <w:widowControl/>
        <w:numPr>
          <w:ilvl w:val="1"/>
          <w:numId w:val="1"/>
        </w:numPr>
        <w:autoSpaceDE/>
        <w:autoSpaceDN/>
        <w:spacing w:before="240" w:after="60"/>
        <w:jc w:val="both"/>
      </w:pPr>
      <w:bookmarkStart w:id="650" w:name="_Toc212011119"/>
      <w:r>
        <w:t>Available Test Assets</w:t>
      </w:r>
      <w:bookmarkEnd w:id="650"/>
    </w:p>
    <w:p w14:paraId="59CBCA14" w14:textId="0AC183C4" w:rsidR="00634ECB" w:rsidRPr="005529B1" w:rsidRDefault="00634ECB" w:rsidP="00634ECB">
      <w:pPr>
        <w:rPr>
          <w:rFonts w:cstheme="minorHAnsi"/>
          <w:sz w:val="22"/>
          <w:szCs w:val="22"/>
        </w:rPr>
      </w:pPr>
      <w:r w:rsidRPr="005529B1">
        <w:rPr>
          <w:rFonts w:cstheme="minorHAnsi"/>
          <w:sz w:val="22"/>
          <w:szCs w:val="22"/>
        </w:rPr>
        <w:t xml:space="preserve">The following table lists the </w:t>
      </w:r>
      <w:r w:rsidR="005D0749" w:rsidRPr="005529B1">
        <w:rPr>
          <w:sz w:val="22"/>
          <w:szCs w:val="22"/>
        </w:rPr>
        <w:t>available assets</w:t>
      </w:r>
      <w:r w:rsidRPr="005529B1">
        <w:rPr>
          <w:rFonts w:cstheme="minorHAnsi"/>
          <w:sz w:val="22"/>
          <w:szCs w:val="22"/>
        </w:rPr>
        <w:t xml:space="preserve"> and provides a brief description:</w:t>
      </w:r>
    </w:p>
    <w:p w14:paraId="45034FB2" w14:textId="3CCBFFAB" w:rsidR="00634ECB" w:rsidRDefault="00164E93" w:rsidP="00634ECB">
      <w:pPr>
        <w:rPr>
          <w:rFonts w:cstheme="minorHAnsi"/>
          <w:sz w:val="22"/>
          <w:szCs w:val="22"/>
        </w:rPr>
      </w:pPr>
      <w:hyperlink r:id="rId126" w:history="1">
        <w:r w:rsidRPr="00496AA0">
          <w:rPr>
            <w:rStyle w:val="Hyperlink"/>
            <w:rFonts w:cstheme="minorHAnsi"/>
            <w:sz w:val="22"/>
            <w:szCs w:val="22"/>
          </w:rPr>
          <w:t>http://mpegx.int-evry.fr/software/MPEG/Systems/SceneDescription/test-assets</w:t>
        </w:r>
      </w:hyperlink>
    </w:p>
    <w:p w14:paraId="423BA127" w14:textId="77777777" w:rsidR="001667D4" w:rsidRDefault="001667D4" w:rsidP="001667D4">
      <w:pPr>
        <w:rPr>
          <w:rFonts w:cstheme="minorHAnsi"/>
          <w:sz w:val="22"/>
          <w:szCs w:val="22"/>
        </w:rPr>
      </w:pPr>
      <w:r>
        <w:rPr>
          <w:rFonts w:cstheme="minorHAnsi"/>
          <w:sz w:val="22"/>
          <w:szCs w:val="22"/>
        </w:rPr>
        <w:lastRenderedPageBreak/>
        <w:br/>
        <w:t>During MPEG#149, it was decided to</w:t>
      </w:r>
    </w:p>
    <w:p w14:paraId="16C0C9A3" w14:textId="77777777" w:rsidR="001667D4" w:rsidRDefault="001667D4" w:rsidP="001667D4">
      <w:pPr>
        <w:pStyle w:val="ListParagraph"/>
        <w:numPr>
          <w:ilvl w:val="0"/>
          <w:numId w:val="4"/>
        </w:numPr>
        <w:rPr>
          <w:rFonts w:cstheme="minorHAnsi"/>
        </w:rPr>
      </w:pPr>
      <w:r w:rsidRPr="001667D4">
        <w:rPr>
          <w:rFonts w:cstheme="minorHAnsi"/>
        </w:rPr>
        <w:t>add the proposed asset "Damaged Helmet"</w:t>
      </w:r>
    </w:p>
    <w:p w14:paraId="1C5724A7" w14:textId="77777777" w:rsidR="001667D4" w:rsidRDefault="001667D4" w:rsidP="001667D4">
      <w:pPr>
        <w:pStyle w:val="ListParagraph"/>
        <w:numPr>
          <w:ilvl w:val="0"/>
          <w:numId w:val="4"/>
        </w:numPr>
        <w:rPr>
          <w:rFonts w:cstheme="minorHAnsi"/>
        </w:rPr>
      </w:pPr>
      <w:r w:rsidRPr="001667D4">
        <w:rPr>
          <w:rFonts w:cstheme="minorHAnsi"/>
        </w:rPr>
        <w:t xml:space="preserve">on hosting, </w:t>
      </w:r>
    </w:p>
    <w:p w14:paraId="0FA504D1" w14:textId="77777777" w:rsidR="001667D4" w:rsidRDefault="001667D4" w:rsidP="001667D4">
      <w:pPr>
        <w:pStyle w:val="ListParagraph"/>
        <w:numPr>
          <w:ilvl w:val="1"/>
          <w:numId w:val="4"/>
        </w:numPr>
        <w:rPr>
          <w:rFonts w:cstheme="minorHAnsi"/>
        </w:rPr>
      </w:pPr>
      <w:r w:rsidRPr="001667D4">
        <w:rPr>
          <w:rFonts w:cstheme="minorHAnsi"/>
        </w:rPr>
        <w:t>we keep both</w:t>
      </w:r>
    </w:p>
    <w:p w14:paraId="743430E4" w14:textId="77777777" w:rsidR="001667D4" w:rsidRDefault="001667D4" w:rsidP="001667D4">
      <w:pPr>
        <w:pStyle w:val="ListParagraph"/>
        <w:numPr>
          <w:ilvl w:val="1"/>
          <w:numId w:val="4"/>
        </w:numPr>
        <w:rPr>
          <w:rFonts w:cstheme="minorHAnsi"/>
        </w:rPr>
      </w:pPr>
      <w:r w:rsidRPr="001667D4">
        <w:rPr>
          <w:rFonts w:cstheme="minorHAnsi"/>
        </w:rPr>
        <w:t>gitlab/LFS is the main, mirror is FTP</w:t>
      </w:r>
    </w:p>
    <w:p w14:paraId="6B1A9664" w14:textId="77777777" w:rsidR="001667D4" w:rsidRDefault="001667D4" w:rsidP="001667D4">
      <w:pPr>
        <w:pStyle w:val="ListParagraph"/>
        <w:numPr>
          <w:ilvl w:val="1"/>
          <w:numId w:val="4"/>
        </w:numPr>
        <w:rPr>
          <w:rFonts w:cstheme="minorHAnsi"/>
        </w:rPr>
      </w:pPr>
      <w:r w:rsidRPr="001667D4">
        <w:rPr>
          <w:rFonts w:cstheme="minorHAnsi"/>
        </w:rPr>
        <w:t>upload content to gitlab and make sure they are conforming</w:t>
      </w:r>
    </w:p>
    <w:p w14:paraId="602D98DD" w14:textId="6A374D51" w:rsidR="00164E93" w:rsidRPr="001667D4" w:rsidRDefault="001667D4" w:rsidP="0073762B">
      <w:pPr>
        <w:pStyle w:val="ListParagraph"/>
        <w:numPr>
          <w:ilvl w:val="1"/>
          <w:numId w:val="4"/>
        </w:numPr>
        <w:rPr>
          <w:rFonts w:cstheme="minorHAnsi"/>
        </w:rPr>
      </w:pPr>
      <w:r w:rsidRPr="001667D4">
        <w:rPr>
          <w:rFonts w:cstheme="minorHAnsi"/>
        </w:rPr>
        <w:t xml:space="preserve">contact </w:t>
      </w:r>
      <w:hyperlink r:id="rId127" w:tooltip="Imed Bouazizi" w:history="1">
        <w:r w:rsidRPr="001667D4">
          <w:rPr>
            <w:rStyle w:val="Hyperlink"/>
            <w:rFonts w:cstheme="minorHAnsi"/>
          </w:rPr>
          <w:t>@ibouazizi</w:t>
        </w:r>
      </w:hyperlink>
      <w:r w:rsidRPr="001667D4">
        <w:rPr>
          <w:rFonts w:cstheme="minorHAnsi"/>
        </w:rPr>
        <w:t xml:space="preserve"> and </w:t>
      </w:r>
      <w:hyperlink r:id="rId128" w:tooltip="Gurdeep Bhullar" w:history="1">
        <w:r w:rsidRPr="001667D4">
          <w:rPr>
            <w:rStyle w:val="Hyperlink"/>
            <w:rFonts w:cstheme="minorHAnsi"/>
          </w:rPr>
          <w:t>@gurdep</w:t>
        </w:r>
      </w:hyperlink>
      <w:r w:rsidRPr="001667D4">
        <w:rPr>
          <w:rFonts w:cstheme="minorHAnsi"/>
        </w:rPr>
        <w:t xml:space="preserve"> for upload instructions/hel</w:t>
      </w:r>
      <w:r>
        <w:rPr>
          <w:rFonts w:cstheme="minorHAnsi"/>
        </w:rPr>
        <w:t>p</w:t>
      </w:r>
    </w:p>
    <w:p w14:paraId="592F557F" w14:textId="63AE851A" w:rsidR="005165FA" w:rsidDel="00D42B27" w:rsidRDefault="005165FA" w:rsidP="005165FA">
      <w:pPr>
        <w:pStyle w:val="Heading1"/>
        <w:keepNext/>
        <w:widowControl/>
        <w:numPr>
          <w:ilvl w:val="0"/>
          <w:numId w:val="1"/>
        </w:numPr>
        <w:autoSpaceDE/>
        <w:autoSpaceDN/>
        <w:spacing w:before="240" w:after="60"/>
        <w:jc w:val="both"/>
        <w:rPr>
          <w:del w:id="651" w:author="Thomas Stockhammer (25/10/17)" w:date="2025-10-22T07:36:00Z" w16du:dateUtc="2025-10-22T05:36:00Z"/>
        </w:rPr>
      </w:pPr>
      <w:bookmarkStart w:id="652" w:name="_Toc53758888"/>
      <w:bookmarkStart w:id="653" w:name="_Toc53759159"/>
      <w:bookmarkStart w:id="654" w:name="_Toc53759210"/>
      <w:bookmarkEnd w:id="652"/>
      <w:bookmarkEnd w:id="653"/>
      <w:bookmarkEnd w:id="654"/>
      <w:del w:id="655" w:author="Thomas Stockhammer (25/10/17)" w:date="2025-10-22T07:36:00Z" w16du:dateUtc="2025-10-22T05:36:00Z">
        <w:r w:rsidDel="00D42B27">
          <w:delText>Roadmap</w:delText>
        </w:r>
        <w:bookmarkStart w:id="656" w:name="_Toc212011120"/>
        <w:bookmarkEnd w:id="656"/>
      </w:del>
    </w:p>
    <w:p w14:paraId="16096AEC" w14:textId="1D1AD12D" w:rsidR="005165FA" w:rsidRPr="00C968EC" w:rsidDel="00D42B27" w:rsidRDefault="005165FA" w:rsidP="00C968EC">
      <w:pPr>
        <w:pStyle w:val="Heading2"/>
        <w:keepLines w:val="0"/>
        <w:widowControl/>
        <w:numPr>
          <w:ilvl w:val="1"/>
          <w:numId w:val="1"/>
        </w:numPr>
        <w:autoSpaceDE/>
        <w:autoSpaceDN/>
        <w:spacing w:before="240" w:after="60"/>
        <w:jc w:val="both"/>
        <w:rPr>
          <w:del w:id="657" w:author="Thomas Stockhammer (25/10/17)" w:date="2025-10-22T07:36:00Z" w16du:dateUtc="2025-10-22T05:36:00Z"/>
        </w:rPr>
      </w:pPr>
      <w:del w:id="658" w:author="Thomas Stockhammer (25/10/17)" w:date="2025-10-22T07:36:00Z" w16du:dateUtc="2025-10-22T05:36:00Z">
        <w:r w:rsidRPr="00C968EC" w:rsidDel="00D42B27">
          <w:delText>Introduction</w:delText>
        </w:r>
        <w:bookmarkStart w:id="659" w:name="_Toc212011121"/>
        <w:bookmarkEnd w:id="659"/>
      </w:del>
    </w:p>
    <w:p w14:paraId="7CAE91C0" w14:textId="71980FA0" w:rsidR="005165FA" w:rsidDel="00D42B27" w:rsidRDefault="005165FA" w:rsidP="00C968EC">
      <w:pPr>
        <w:shd w:val="clear" w:color="auto" w:fill="FFFFFF" w:themeFill="background1"/>
        <w:jc w:val="both"/>
        <w:rPr>
          <w:del w:id="660" w:author="Thomas Stockhammer (25/10/17)" w:date="2025-10-22T07:36:00Z" w16du:dateUtc="2025-10-22T05:36:00Z"/>
          <w:rFonts w:ascii="Times New Roman" w:eastAsia="SimSun" w:hAnsi="Times New Roman" w:cs="Times New Roman"/>
          <w:b/>
          <w:sz w:val="28"/>
          <w:lang w:eastAsia="zh-CN"/>
        </w:rPr>
      </w:pPr>
      <w:del w:id="661" w:author="Thomas Stockhammer (25/10/17)" w:date="2025-10-22T07:36:00Z" w16du:dateUtc="2025-10-22T05:36:00Z">
        <w:r w:rsidRPr="003C6F7E" w:rsidDel="00D42B27">
          <w:rPr>
            <w:rFonts w:ascii="Times New Roman" w:eastAsia="SimSun" w:hAnsi="Times New Roman" w:cs="Times New Roman"/>
            <w:shd w:val="clear" w:color="auto" w:fill="FFFFFF" w:themeFill="background1"/>
            <w:lang w:eastAsia="zh-CN"/>
          </w:rPr>
          <w:delText>As ISO/IEC 23090-14</w:delText>
        </w:r>
        <w:r w:rsidR="007A4497" w:rsidDel="00D42B27">
          <w:rPr>
            <w:rFonts w:ascii="Times New Roman" w:eastAsia="SimSun" w:hAnsi="Times New Roman" w:cs="Times New Roman"/>
            <w:shd w:val="clear" w:color="auto" w:fill="FFFFFF" w:themeFill="background1"/>
            <w:lang w:eastAsia="zh-CN"/>
          </w:rPr>
          <w:delText xml:space="preserve"> second edition </w:delText>
        </w:r>
        <w:r w:rsidRPr="003C6F7E" w:rsidDel="00D42B27">
          <w:rPr>
            <w:rFonts w:ascii="Times New Roman" w:eastAsia="SimSun" w:hAnsi="Times New Roman" w:cs="Times New Roman"/>
            <w:shd w:val="clear" w:color="auto" w:fill="FFFFFF" w:themeFill="background1"/>
            <w:lang w:eastAsia="zh-CN"/>
          </w:rPr>
          <w:delText xml:space="preserve">is on a path to be finalized, </w:delText>
        </w:r>
        <w:r w:rsidR="007A4497" w:rsidDel="00D42B27">
          <w:rPr>
            <w:rFonts w:ascii="Times New Roman" w:eastAsia="SimSun" w:hAnsi="Times New Roman" w:cs="Times New Roman"/>
            <w:shd w:val="clear" w:color="auto" w:fill="FFFFFF" w:themeFill="background1"/>
            <w:lang w:eastAsia="zh-CN"/>
          </w:rPr>
          <w:delText>the timeline for the next work is presented here.</w:delText>
        </w:r>
        <w:bookmarkStart w:id="662" w:name="_Toc212011122"/>
        <w:bookmarkEnd w:id="662"/>
      </w:del>
    </w:p>
    <w:p w14:paraId="501A7D71" w14:textId="6CF76046" w:rsidR="005165FA" w:rsidRPr="00C968EC" w:rsidDel="00D42B27" w:rsidRDefault="005165FA" w:rsidP="00C968EC">
      <w:pPr>
        <w:pStyle w:val="Heading2"/>
        <w:keepLines w:val="0"/>
        <w:widowControl/>
        <w:numPr>
          <w:ilvl w:val="1"/>
          <w:numId w:val="1"/>
        </w:numPr>
        <w:autoSpaceDE/>
        <w:autoSpaceDN/>
        <w:spacing w:before="240" w:after="60"/>
        <w:jc w:val="both"/>
        <w:rPr>
          <w:del w:id="663" w:author="Thomas Stockhammer (25/10/17)" w:date="2025-10-22T07:36:00Z" w16du:dateUtc="2025-10-22T05:36:00Z"/>
        </w:rPr>
      </w:pPr>
      <w:del w:id="664" w:author="Thomas Stockhammer (25/10/17)" w:date="2025-10-22T07:36:00Z" w16du:dateUtc="2025-10-22T05:36:00Z">
        <w:r w:rsidDel="00D42B27">
          <w:delText>Agreed Timeline</w:delText>
        </w:r>
        <w:bookmarkStart w:id="665" w:name="_Toc212011123"/>
        <w:bookmarkEnd w:id="665"/>
      </w:del>
    </w:p>
    <w:p w14:paraId="234B3A49" w14:textId="06C10EF9" w:rsidR="005165FA" w:rsidDel="00D42B27" w:rsidRDefault="005165FA" w:rsidP="005165FA">
      <w:pPr>
        <w:shd w:val="clear" w:color="auto" w:fill="FFFFFF" w:themeFill="background1"/>
        <w:jc w:val="both"/>
        <w:rPr>
          <w:del w:id="666" w:author="Thomas Stockhammer (25/10/17)" w:date="2025-10-22T07:36:00Z" w16du:dateUtc="2025-10-22T05:36:00Z"/>
          <w:rFonts w:ascii="Times New Roman" w:eastAsia="SimSun" w:hAnsi="Times New Roman" w:cs="Times New Roman"/>
          <w:shd w:val="clear" w:color="auto" w:fill="FFFFFF" w:themeFill="background1"/>
          <w:lang w:eastAsia="zh-CN"/>
        </w:rPr>
      </w:pPr>
      <w:del w:id="667" w:author="Thomas Stockhammer (25/10/17)" w:date="2025-10-22T07:36:00Z" w16du:dateUtc="2025-10-22T05:36:00Z">
        <w:r w:rsidRPr="00121750" w:rsidDel="00D42B27">
          <w:rPr>
            <w:rFonts w:ascii="Times New Roman" w:eastAsia="SimSun" w:hAnsi="Times New Roman" w:cs="Times New Roman"/>
            <w:shd w:val="clear" w:color="auto" w:fill="FFFFFF" w:themeFill="background1"/>
            <w:lang w:eastAsia="zh-CN"/>
          </w:rPr>
          <w:delText xml:space="preserve">The </w:delText>
        </w:r>
        <w:r w:rsidDel="00D42B27">
          <w:rPr>
            <w:rFonts w:ascii="Times New Roman" w:eastAsia="SimSun" w:hAnsi="Times New Roman" w:cs="Times New Roman"/>
            <w:shd w:val="clear" w:color="auto" w:fill="FFFFFF" w:themeFill="background1"/>
            <w:lang w:eastAsia="zh-CN"/>
          </w:rPr>
          <w:delText>following amendments and part are proposed to be created:</w:delText>
        </w:r>
        <w:bookmarkStart w:id="668" w:name="_Toc212011124"/>
        <w:bookmarkEnd w:id="668"/>
      </w:del>
    </w:p>
    <w:p w14:paraId="1807BB05" w14:textId="58009BD7" w:rsidR="005165FA" w:rsidDel="00D42B27" w:rsidRDefault="005165FA" w:rsidP="005165FA">
      <w:pPr>
        <w:pStyle w:val="ListParagraph"/>
        <w:widowControl/>
        <w:numPr>
          <w:ilvl w:val="0"/>
          <w:numId w:val="27"/>
        </w:numPr>
        <w:shd w:val="clear" w:color="auto" w:fill="FFFFFF" w:themeFill="background1"/>
        <w:autoSpaceDE/>
        <w:autoSpaceDN/>
        <w:jc w:val="both"/>
        <w:rPr>
          <w:del w:id="669" w:author="Thomas Stockhammer (25/10/17)" w:date="2025-10-22T07:36:00Z" w16du:dateUtc="2025-10-22T05:36:00Z"/>
          <w:rFonts w:ascii="Times New Roman" w:eastAsia="SimSun" w:hAnsi="Times New Roman" w:cs="Times New Roman"/>
          <w:sz w:val="24"/>
          <w:szCs w:val="24"/>
          <w:shd w:val="clear" w:color="auto" w:fill="FFFFFF" w:themeFill="background1"/>
          <w:lang w:eastAsia="zh-CN"/>
        </w:rPr>
      </w:pPr>
      <w:del w:id="670" w:author="Thomas Stockhammer (25/10/17)" w:date="2025-10-22T07:36:00Z" w16du:dateUtc="2025-10-22T05:36:00Z">
        <w:r w:rsidDel="00D42B27">
          <w:rPr>
            <w:rFonts w:ascii="Times New Roman" w:eastAsia="SimSun" w:hAnsi="Times New Roman" w:cs="Times New Roman"/>
            <w:sz w:val="24"/>
            <w:szCs w:val="24"/>
            <w:shd w:val="clear" w:color="auto" w:fill="FFFFFF" w:themeFill="background1"/>
            <w:lang w:eastAsia="zh-CN"/>
          </w:rPr>
          <w:delText xml:space="preserve">Amd1 to </w:delText>
        </w:r>
        <w:r w:rsidRPr="00121750" w:rsidDel="00D42B27">
          <w:rPr>
            <w:rFonts w:ascii="Times New Roman" w:eastAsia="SimSun" w:hAnsi="Times New Roman" w:cs="Times New Roman"/>
            <w:sz w:val="24"/>
            <w:szCs w:val="24"/>
            <w:shd w:val="clear" w:color="auto" w:fill="FFFFFF" w:themeFill="background1"/>
            <w:lang w:eastAsia="zh-CN"/>
          </w:rPr>
          <w:delText xml:space="preserve">ISO/IEC 23090-14 </w:delText>
        </w:r>
        <w:r w:rsidDel="00D42B27">
          <w:rPr>
            <w:rFonts w:ascii="Times New Roman" w:eastAsia="SimSun" w:hAnsi="Times New Roman" w:cs="Times New Roman"/>
            <w:sz w:val="24"/>
            <w:szCs w:val="24"/>
            <w:shd w:val="clear" w:color="auto" w:fill="FFFFFF" w:themeFill="background1"/>
            <w:lang w:eastAsia="zh-CN"/>
          </w:rPr>
          <w:delText>second edition.</w:delText>
        </w:r>
        <w:r w:rsidRPr="00121750" w:rsidDel="00D42B27">
          <w:rPr>
            <w:rFonts w:ascii="Times New Roman" w:eastAsia="SimSun" w:hAnsi="Times New Roman" w:cs="Times New Roman"/>
            <w:sz w:val="24"/>
            <w:szCs w:val="24"/>
            <w:shd w:val="clear" w:color="auto" w:fill="FFFFFF" w:themeFill="background1"/>
            <w:lang w:eastAsia="zh-CN"/>
          </w:rPr>
          <w:delText xml:space="preserve"> </w:delText>
        </w:r>
        <w:bookmarkStart w:id="671" w:name="_Toc212011125"/>
        <w:bookmarkEnd w:id="671"/>
      </w:del>
    </w:p>
    <w:p w14:paraId="7B9E60A4" w14:textId="777B0118" w:rsidR="005165FA" w:rsidRPr="00121750" w:rsidDel="00D42B27" w:rsidRDefault="005165FA" w:rsidP="005165FA">
      <w:pPr>
        <w:pStyle w:val="ListParagraph"/>
        <w:widowControl/>
        <w:numPr>
          <w:ilvl w:val="1"/>
          <w:numId w:val="27"/>
        </w:numPr>
        <w:shd w:val="clear" w:color="auto" w:fill="FFFFFF" w:themeFill="background1"/>
        <w:autoSpaceDE/>
        <w:autoSpaceDN/>
        <w:jc w:val="both"/>
        <w:rPr>
          <w:del w:id="672" w:author="Thomas Stockhammer (25/10/17)" w:date="2025-10-22T07:36:00Z" w16du:dateUtc="2025-10-22T05:36:00Z"/>
          <w:rFonts w:ascii="Times New Roman" w:eastAsia="SimSun" w:hAnsi="Times New Roman" w:cs="Times New Roman"/>
          <w:sz w:val="24"/>
          <w:szCs w:val="24"/>
          <w:shd w:val="clear" w:color="auto" w:fill="FFFFFF" w:themeFill="background1"/>
          <w:lang w:eastAsia="zh-CN"/>
        </w:rPr>
      </w:pPr>
      <w:del w:id="673" w:author="Thomas Stockhammer (25/10/17)" w:date="2025-10-22T07:36:00Z" w16du:dateUtc="2025-10-22T05:36:00Z">
        <w:r w:rsidRPr="00121750" w:rsidDel="00D42B27">
          <w:rPr>
            <w:rFonts w:ascii="Times New Roman" w:eastAsia="SimSun" w:hAnsi="Times New Roman" w:cs="Times New Roman"/>
            <w:sz w:val="24"/>
            <w:szCs w:val="24"/>
            <w:shd w:val="clear" w:color="auto" w:fill="FFFFFF" w:themeFill="background1"/>
            <w:lang w:eastAsia="zh-CN"/>
          </w:rPr>
          <w:delText xml:space="preserve">on </w:delText>
        </w:r>
        <w:r w:rsidDel="00D42B27">
          <w:rPr>
            <w:rFonts w:ascii="Times New Roman" w:eastAsia="SimSun" w:hAnsi="Times New Roman" w:cs="Times New Roman"/>
            <w:sz w:val="24"/>
            <w:szCs w:val="24"/>
            <w:shd w:val="clear" w:color="auto" w:fill="FFFFFF" w:themeFill="background1"/>
            <w:lang w:eastAsia="zh-CN"/>
          </w:rPr>
          <w:delText xml:space="preserve">new and </w:delText>
        </w:r>
        <w:r w:rsidDel="00D42B27">
          <w:rPr>
            <w:rFonts w:ascii="Times New Roman" w:eastAsia="SimSun" w:hAnsi="Times New Roman" w:cs="Times New Roman"/>
            <w:sz w:val="24"/>
            <w:szCs w:val="24"/>
            <w:lang w:eastAsia="zh-CN"/>
          </w:rPr>
          <w:delText xml:space="preserve">feature </w:delText>
        </w:r>
        <w:r w:rsidRPr="00121750" w:rsidDel="00D42B27">
          <w:rPr>
            <w:rFonts w:ascii="Times New Roman" w:eastAsia="SimSun" w:hAnsi="Times New Roman" w:cs="Times New Roman"/>
            <w:sz w:val="24"/>
            <w:szCs w:val="24"/>
            <w:lang w:eastAsia="zh-CN"/>
          </w:rPr>
          <w:delText xml:space="preserve">enhancement, scene understanding, immersive audio and </w:delText>
        </w:r>
        <w:r w:rsidDel="00D42B27">
          <w:rPr>
            <w:rFonts w:ascii="Times New Roman" w:eastAsia="SimSun" w:hAnsi="Times New Roman" w:cs="Times New Roman"/>
            <w:sz w:val="24"/>
            <w:szCs w:val="24"/>
            <w:lang w:eastAsia="zh-CN"/>
          </w:rPr>
          <w:delText>multi-user support.</w:delText>
        </w:r>
        <w:bookmarkStart w:id="674" w:name="_Toc212011126"/>
        <w:bookmarkEnd w:id="674"/>
      </w:del>
    </w:p>
    <w:p w14:paraId="26A8FF2B" w14:textId="0C486BA9" w:rsidR="005165FA" w:rsidRPr="00121750" w:rsidDel="00D42B27" w:rsidRDefault="005165FA" w:rsidP="005165FA">
      <w:pPr>
        <w:pStyle w:val="ListParagraph"/>
        <w:widowControl/>
        <w:numPr>
          <w:ilvl w:val="1"/>
          <w:numId w:val="27"/>
        </w:numPr>
        <w:shd w:val="clear" w:color="auto" w:fill="FFFFFF" w:themeFill="background1"/>
        <w:autoSpaceDE/>
        <w:autoSpaceDN/>
        <w:jc w:val="both"/>
        <w:rPr>
          <w:del w:id="675" w:author="Thomas Stockhammer (25/10/17)" w:date="2025-10-22T07:36:00Z" w16du:dateUtc="2025-10-22T05:36:00Z"/>
          <w:rFonts w:ascii="Times New Roman" w:eastAsia="SimSun" w:hAnsi="Times New Roman" w:cs="Times New Roman"/>
          <w:sz w:val="24"/>
          <w:szCs w:val="24"/>
          <w:shd w:val="clear" w:color="auto" w:fill="FFFFFF" w:themeFill="background1"/>
          <w:lang w:eastAsia="zh-CN"/>
        </w:rPr>
      </w:pPr>
      <w:del w:id="676" w:author="Thomas Stockhammer (25/10/17)" w:date="2025-10-22T07:36:00Z" w16du:dateUtc="2025-10-22T05:36:00Z">
        <w:r w:rsidDel="00D42B27">
          <w:rPr>
            <w:rFonts w:ascii="Times New Roman" w:eastAsia="SimSun" w:hAnsi="Times New Roman" w:cs="Times New Roman"/>
            <w:sz w:val="24"/>
            <w:szCs w:val="24"/>
            <w:lang w:eastAsia="zh-CN"/>
          </w:rPr>
          <w:delText xml:space="preserve">Expected timeline: WD in </w:delText>
        </w:r>
        <w:r w:rsidR="007A4497" w:rsidDel="00D42B27">
          <w:rPr>
            <w:rFonts w:ascii="Times New Roman" w:eastAsia="SimSun" w:hAnsi="Times New Roman" w:cs="Times New Roman"/>
            <w:sz w:val="24"/>
            <w:szCs w:val="24"/>
            <w:lang w:eastAsia="zh-CN"/>
          </w:rPr>
          <w:delText>October</w:delText>
        </w:r>
        <w:r w:rsidDel="00D42B27">
          <w:rPr>
            <w:rFonts w:ascii="Times New Roman" w:eastAsia="SimSun" w:hAnsi="Times New Roman" w:cs="Times New Roman"/>
            <w:sz w:val="24"/>
            <w:szCs w:val="24"/>
            <w:lang w:eastAsia="zh-CN"/>
          </w:rPr>
          <w:delText>, C</w:delText>
        </w:r>
        <w:r w:rsidR="007A4497" w:rsidDel="00D42B27">
          <w:rPr>
            <w:rFonts w:ascii="Times New Roman" w:eastAsia="SimSun" w:hAnsi="Times New Roman" w:cs="Times New Roman"/>
            <w:sz w:val="24"/>
            <w:szCs w:val="24"/>
            <w:lang w:eastAsia="zh-CN"/>
          </w:rPr>
          <w:delText>DAM</w:delText>
        </w:r>
        <w:r w:rsidDel="00D42B27">
          <w:rPr>
            <w:rFonts w:ascii="Times New Roman" w:eastAsia="SimSun" w:hAnsi="Times New Roman" w:cs="Times New Roman"/>
            <w:sz w:val="24"/>
            <w:szCs w:val="24"/>
            <w:lang w:eastAsia="zh-CN"/>
          </w:rPr>
          <w:delText xml:space="preserve"> in </w:delText>
        </w:r>
        <w:r w:rsidR="007A4497" w:rsidDel="00D42B27">
          <w:rPr>
            <w:rFonts w:ascii="Times New Roman" w:eastAsia="SimSun" w:hAnsi="Times New Roman" w:cs="Times New Roman"/>
            <w:sz w:val="24"/>
            <w:szCs w:val="24"/>
            <w:lang w:eastAsia="zh-CN"/>
          </w:rPr>
          <w:delText>01/</w:delText>
        </w:r>
        <w:r w:rsidDel="00D42B27">
          <w:rPr>
            <w:rFonts w:ascii="Times New Roman" w:eastAsia="SimSun" w:hAnsi="Times New Roman" w:cs="Times New Roman"/>
            <w:sz w:val="24"/>
            <w:szCs w:val="24"/>
            <w:lang w:eastAsia="zh-CN"/>
          </w:rPr>
          <w:delText>202</w:delText>
        </w:r>
        <w:r w:rsidR="007A4497" w:rsidDel="00D42B27">
          <w:rPr>
            <w:rFonts w:ascii="Times New Roman" w:eastAsia="SimSun" w:hAnsi="Times New Roman" w:cs="Times New Roman"/>
            <w:sz w:val="24"/>
            <w:szCs w:val="24"/>
            <w:lang w:eastAsia="zh-CN"/>
          </w:rPr>
          <w:delText>5</w:delText>
        </w:r>
        <w:r w:rsidDel="00D42B27">
          <w:rPr>
            <w:rFonts w:ascii="Times New Roman" w:eastAsia="SimSun" w:hAnsi="Times New Roman" w:cs="Times New Roman"/>
            <w:sz w:val="24"/>
            <w:szCs w:val="24"/>
            <w:lang w:eastAsia="zh-CN"/>
          </w:rPr>
          <w:delText xml:space="preserve">, </w:delText>
        </w:r>
        <w:r w:rsidR="007A4497" w:rsidDel="00D42B27">
          <w:rPr>
            <w:rFonts w:ascii="Times New Roman" w:eastAsia="SimSun" w:hAnsi="Times New Roman" w:cs="Times New Roman"/>
            <w:sz w:val="24"/>
            <w:szCs w:val="24"/>
            <w:lang w:eastAsia="zh-CN"/>
          </w:rPr>
          <w:delText>DAM 06/</w:delText>
        </w:r>
        <w:r w:rsidDel="00D42B27">
          <w:rPr>
            <w:rFonts w:ascii="Times New Roman" w:eastAsia="SimSun" w:hAnsi="Times New Roman" w:cs="Times New Roman"/>
            <w:sz w:val="24"/>
            <w:szCs w:val="24"/>
            <w:lang w:eastAsia="zh-CN"/>
          </w:rPr>
          <w:delText xml:space="preserve">2025. </w:delText>
        </w:r>
        <w:bookmarkStart w:id="677" w:name="_Toc212011127"/>
        <w:bookmarkEnd w:id="677"/>
      </w:del>
    </w:p>
    <w:p w14:paraId="3C51DA9B" w14:textId="5108B640" w:rsidR="005165FA" w:rsidDel="00D42B27" w:rsidRDefault="005165FA" w:rsidP="005165FA">
      <w:pPr>
        <w:pStyle w:val="ListParagraph"/>
        <w:widowControl/>
        <w:numPr>
          <w:ilvl w:val="0"/>
          <w:numId w:val="27"/>
        </w:numPr>
        <w:shd w:val="clear" w:color="auto" w:fill="FFFFFF" w:themeFill="background1"/>
        <w:autoSpaceDE/>
        <w:autoSpaceDN/>
        <w:jc w:val="both"/>
        <w:rPr>
          <w:del w:id="678" w:author="Thomas Stockhammer (25/10/17)" w:date="2025-10-22T07:36:00Z" w16du:dateUtc="2025-10-22T05:36:00Z"/>
          <w:rFonts w:ascii="Times New Roman" w:eastAsia="SimSun" w:hAnsi="Times New Roman" w:cs="Times New Roman"/>
          <w:sz w:val="24"/>
          <w:szCs w:val="24"/>
          <w:shd w:val="clear" w:color="auto" w:fill="FFFFFF" w:themeFill="background1"/>
          <w:lang w:eastAsia="zh-CN"/>
        </w:rPr>
      </w:pPr>
      <w:del w:id="679" w:author="Thomas Stockhammer (25/10/17)" w:date="2025-10-22T07:36:00Z" w16du:dateUtc="2025-10-22T05:36:00Z">
        <w:r w:rsidDel="00D42B27">
          <w:rPr>
            <w:rFonts w:ascii="Times New Roman" w:eastAsia="SimSun" w:hAnsi="Times New Roman" w:cs="Times New Roman"/>
            <w:sz w:val="24"/>
            <w:szCs w:val="24"/>
            <w:shd w:val="clear" w:color="auto" w:fill="FFFFFF" w:themeFill="background1"/>
            <w:lang w:eastAsia="zh-CN"/>
          </w:rPr>
          <w:delText xml:space="preserve">Amd2 to </w:delText>
        </w:r>
        <w:r w:rsidRPr="00121750" w:rsidDel="00D42B27">
          <w:rPr>
            <w:rFonts w:ascii="Times New Roman" w:eastAsia="SimSun" w:hAnsi="Times New Roman" w:cs="Times New Roman"/>
            <w:sz w:val="24"/>
            <w:szCs w:val="24"/>
            <w:shd w:val="clear" w:color="auto" w:fill="FFFFFF" w:themeFill="background1"/>
            <w:lang w:eastAsia="zh-CN"/>
          </w:rPr>
          <w:delText>ISO/IEC 23090-14</w:delText>
        </w:r>
        <w:r w:rsidDel="00D42B27">
          <w:rPr>
            <w:rFonts w:ascii="Times New Roman" w:eastAsia="SimSun" w:hAnsi="Times New Roman" w:cs="Times New Roman"/>
            <w:sz w:val="24"/>
            <w:szCs w:val="24"/>
            <w:shd w:val="clear" w:color="auto" w:fill="FFFFFF" w:themeFill="background1"/>
            <w:lang w:eastAsia="zh-CN"/>
          </w:rPr>
          <w:delText xml:space="preserve"> second edition.</w:delText>
        </w:r>
        <w:r w:rsidRPr="00121750" w:rsidDel="00D42B27">
          <w:rPr>
            <w:rFonts w:ascii="Times New Roman" w:eastAsia="SimSun" w:hAnsi="Times New Roman" w:cs="Times New Roman"/>
            <w:sz w:val="24"/>
            <w:szCs w:val="24"/>
            <w:shd w:val="clear" w:color="auto" w:fill="FFFFFF" w:themeFill="background1"/>
            <w:lang w:eastAsia="zh-CN"/>
          </w:rPr>
          <w:delText xml:space="preserve"> </w:delText>
        </w:r>
        <w:bookmarkStart w:id="680" w:name="_Toc212011128"/>
        <w:bookmarkEnd w:id="680"/>
      </w:del>
    </w:p>
    <w:p w14:paraId="2B3C38D0" w14:textId="66D29626" w:rsidR="005165FA" w:rsidDel="00D42B27" w:rsidRDefault="005165FA" w:rsidP="005165FA">
      <w:pPr>
        <w:pStyle w:val="ListParagraph"/>
        <w:widowControl/>
        <w:numPr>
          <w:ilvl w:val="1"/>
          <w:numId w:val="27"/>
        </w:numPr>
        <w:shd w:val="clear" w:color="auto" w:fill="FFFFFF" w:themeFill="background1"/>
        <w:autoSpaceDE/>
        <w:autoSpaceDN/>
        <w:jc w:val="both"/>
        <w:rPr>
          <w:del w:id="681" w:author="Thomas Stockhammer (25/10/17)" w:date="2025-10-22T07:36:00Z" w16du:dateUtc="2025-10-22T05:36:00Z"/>
          <w:rFonts w:ascii="Times New Roman" w:eastAsia="SimSun" w:hAnsi="Times New Roman" w:cs="Times New Roman"/>
          <w:sz w:val="24"/>
          <w:szCs w:val="24"/>
          <w:shd w:val="clear" w:color="auto" w:fill="FFFFFF" w:themeFill="background1"/>
          <w:lang w:eastAsia="zh-CN"/>
        </w:rPr>
      </w:pPr>
      <w:del w:id="682" w:author="Thomas Stockhammer (25/10/17)" w:date="2025-10-22T07:36:00Z" w16du:dateUtc="2025-10-22T05:36:00Z">
        <w:r w:rsidDel="00D42B27">
          <w:rPr>
            <w:rFonts w:ascii="Times New Roman" w:eastAsia="SimSun" w:hAnsi="Times New Roman" w:cs="Times New Roman"/>
            <w:sz w:val="24"/>
            <w:szCs w:val="24"/>
            <w:shd w:val="clear" w:color="auto" w:fill="FFFFFF" w:themeFill="background1"/>
            <w:lang w:eastAsia="zh-CN"/>
          </w:rPr>
          <w:delText xml:space="preserve">on haptic phase 2, VDMC support, and </w:delText>
        </w:r>
        <w:r w:rsidRPr="00121750" w:rsidDel="00D42B27">
          <w:rPr>
            <w:rFonts w:ascii="Times New Roman" w:eastAsia="SimSun" w:hAnsi="Times New Roman" w:cs="Times New Roman"/>
            <w:sz w:val="24"/>
            <w:szCs w:val="24"/>
            <w:lang w:eastAsia="zh-CN"/>
          </w:rPr>
          <w:delText>integration of avatar</w:delText>
        </w:r>
        <w:r w:rsidRPr="006646B8" w:rsidDel="00D42B27">
          <w:rPr>
            <w:rFonts w:ascii="Times New Roman" w:eastAsia="SimSun" w:hAnsi="Times New Roman" w:cs="Times New Roman"/>
            <w:sz w:val="24"/>
            <w:szCs w:val="24"/>
            <w:lang w:eastAsia="zh-CN"/>
          </w:rPr>
          <w:delText xml:space="preserve"> </w:delText>
        </w:r>
        <w:r w:rsidDel="00D42B27">
          <w:rPr>
            <w:rFonts w:ascii="Times New Roman" w:eastAsia="SimSun" w:hAnsi="Times New Roman" w:cs="Times New Roman"/>
            <w:sz w:val="24"/>
            <w:szCs w:val="24"/>
            <w:lang w:eastAsia="zh-CN"/>
          </w:rPr>
          <w:delText>(s)</w:delText>
        </w:r>
        <w:r w:rsidRPr="00121750" w:rsidDel="00D42B27">
          <w:rPr>
            <w:rFonts w:ascii="Times New Roman" w:eastAsia="SimSun" w:hAnsi="Times New Roman" w:cs="Times New Roman"/>
            <w:sz w:val="24"/>
            <w:szCs w:val="24"/>
            <w:lang w:eastAsia="zh-CN"/>
          </w:rPr>
          <w:delText>.</w:delText>
        </w:r>
        <w:bookmarkStart w:id="683" w:name="_Toc212011129"/>
        <w:bookmarkEnd w:id="683"/>
      </w:del>
    </w:p>
    <w:p w14:paraId="405C487F" w14:textId="016CDEBC" w:rsidR="005165FA" w:rsidDel="00D42B27" w:rsidRDefault="005165FA" w:rsidP="005165FA">
      <w:pPr>
        <w:pStyle w:val="ListParagraph"/>
        <w:widowControl/>
        <w:numPr>
          <w:ilvl w:val="1"/>
          <w:numId w:val="27"/>
        </w:numPr>
        <w:shd w:val="clear" w:color="auto" w:fill="FFFFFF" w:themeFill="background1"/>
        <w:autoSpaceDE/>
        <w:autoSpaceDN/>
        <w:jc w:val="both"/>
        <w:rPr>
          <w:del w:id="684" w:author="Thomas Stockhammer (25/10/17)" w:date="2025-10-22T07:36:00Z" w16du:dateUtc="2025-10-22T05:36:00Z"/>
          <w:rFonts w:ascii="Times New Roman" w:eastAsia="SimSun" w:hAnsi="Times New Roman" w:cs="Times New Roman"/>
          <w:sz w:val="24"/>
          <w:szCs w:val="24"/>
          <w:shd w:val="clear" w:color="auto" w:fill="FFFFFF" w:themeFill="background1"/>
          <w:lang w:eastAsia="zh-CN"/>
        </w:rPr>
      </w:pPr>
      <w:del w:id="685" w:author="Thomas Stockhammer (25/10/17)" w:date="2025-10-22T07:36:00Z" w16du:dateUtc="2025-10-22T05:36:00Z">
        <w:r w:rsidDel="00D42B27">
          <w:rPr>
            <w:rFonts w:ascii="Times New Roman" w:eastAsia="SimSun" w:hAnsi="Times New Roman" w:cs="Times New Roman"/>
            <w:sz w:val="24"/>
            <w:szCs w:val="24"/>
            <w:shd w:val="clear" w:color="auto" w:fill="FFFFFF" w:themeFill="background1"/>
            <w:lang w:eastAsia="zh-CN"/>
          </w:rPr>
          <w:delText xml:space="preserve">Amd to be created in </w:delText>
        </w:r>
        <w:r w:rsidR="007A4497" w:rsidDel="00D42B27">
          <w:rPr>
            <w:rFonts w:ascii="Times New Roman" w:eastAsia="SimSun" w:hAnsi="Times New Roman" w:cs="Times New Roman"/>
            <w:sz w:val="24"/>
            <w:szCs w:val="24"/>
            <w:shd w:val="clear" w:color="auto" w:fill="FFFFFF" w:themeFill="background1"/>
            <w:lang w:eastAsia="zh-CN"/>
          </w:rPr>
          <w:delText>0</w:delText>
        </w:r>
        <w:r w:rsidR="00E7653F" w:rsidDel="00D42B27">
          <w:rPr>
            <w:rFonts w:ascii="Times New Roman" w:eastAsia="SimSun" w:hAnsi="Times New Roman" w:cs="Times New Roman"/>
            <w:sz w:val="24"/>
            <w:szCs w:val="24"/>
            <w:shd w:val="clear" w:color="auto" w:fill="FFFFFF" w:themeFill="background1"/>
            <w:lang w:eastAsia="zh-CN"/>
          </w:rPr>
          <w:delText>9</w:delText>
        </w:r>
        <w:r w:rsidR="007A4497" w:rsidDel="00D42B27">
          <w:rPr>
            <w:rFonts w:ascii="Times New Roman" w:eastAsia="SimSun" w:hAnsi="Times New Roman" w:cs="Times New Roman"/>
            <w:sz w:val="24"/>
            <w:szCs w:val="24"/>
            <w:shd w:val="clear" w:color="auto" w:fill="FFFFFF" w:themeFill="background1"/>
            <w:lang w:eastAsia="zh-CN"/>
          </w:rPr>
          <w:delText>/2</w:delText>
        </w:r>
        <w:r w:rsidDel="00D42B27">
          <w:rPr>
            <w:rFonts w:ascii="Times New Roman" w:eastAsia="SimSun" w:hAnsi="Times New Roman" w:cs="Times New Roman"/>
            <w:sz w:val="24"/>
            <w:szCs w:val="24"/>
            <w:shd w:val="clear" w:color="auto" w:fill="FFFFFF" w:themeFill="background1"/>
            <w:lang w:eastAsia="zh-CN"/>
          </w:rPr>
          <w:delText xml:space="preserve">025. </w:delText>
        </w:r>
        <w:bookmarkStart w:id="686" w:name="_Toc212011130"/>
        <w:bookmarkEnd w:id="686"/>
      </w:del>
    </w:p>
    <w:p w14:paraId="77A16C35" w14:textId="6DA19555" w:rsidR="005165FA" w:rsidDel="00D42B27" w:rsidRDefault="00E7653F" w:rsidP="00037FD6">
      <w:pPr>
        <w:pStyle w:val="ListParagraph"/>
        <w:widowControl/>
        <w:numPr>
          <w:ilvl w:val="1"/>
          <w:numId w:val="27"/>
        </w:numPr>
        <w:shd w:val="clear" w:color="auto" w:fill="FFFFFF" w:themeFill="background1"/>
        <w:autoSpaceDE/>
        <w:autoSpaceDN/>
        <w:jc w:val="both"/>
        <w:rPr>
          <w:del w:id="687" w:author="Thomas Stockhammer (25/10/17)" w:date="2025-10-22T07:36:00Z" w16du:dateUtc="2025-10-22T05:36:00Z"/>
          <w:b/>
          <w:sz w:val="28"/>
          <w:lang w:eastAsia="zh-CN"/>
        </w:rPr>
      </w:pPr>
      <w:del w:id="688" w:author="Thomas Stockhammer (25/10/17)" w:date="2025-10-22T07:36:00Z" w16du:dateUtc="2025-10-22T05:36:00Z">
        <w:r w:rsidDel="00D42B27">
          <w:rPr>
            <w:rFonts w:ascii="Times New Roman" w:eastAsia="SimSun" w:hAnsi="Times New Roman" w:cs="Times New Roman"/>
            <w:sz w:val="24"/>
            <w:szCs w:val="24"/>
            <w:shd w:val="clear" w:color="auto" w:fill="FFFFFF" w:themeFill="background1"/>
            <w:lang w:eastAsia="zh-CN"/>
          </w:rPr>
          <w:delText xml:space="preserve">A draft request was created in </w:delText>
        </w:r>
        <w:r w:rsidDel="00D42B27">
          <w:rPr>
            <w:rFonts w:ascii="Times New Roman" w:eastAsia="SimSun" w:hAnsi="Times New Roman" w:cs="Times New Roman"/>
            <w:shd w:val="clear" w:color="auto" w:fill="FFFFFF" w:themeFill="background1"/>
            <w:lang w:eastAsia="zh-CN"/>
          </w:rPr>
          <w:fldChar w:fldCharType="begin"/>
        </w:r>
        <w:r w:rsidDel="00D42B27">
          <w:rPr>
            <w:rFonts w:ascii="Times New Roman" w:eastAsia="SimSun" w:hAnsi="Times New Roman" w:cs="Times New Roman"/>
            <w:sz w:val="24"/>
            <w:szCs w:val="24"/>
            <w:shd w:val="clear" w:color="auto" w:fill="FFFFFF" w:themeFill="background1"/>
            <w:lang w:eastAsia="zh-CN"/>
          </w:rPr>
          <w:delInstrText>HYPERLINK "https://git.mpeg.expert/MPEG/Systems/SceneDescription/MPEG-Contributions/-/issues/914"</w:delInstrText>
        </w:r>
        <w:r w:rsidDel="00D42B27">
          <w:rPr>
            <w:rFonts w:ascii="Times New Roman" w:eastAsia="SimSun" w:hAnsi="Times New Roman" w:cs="Times New Roman"/>
            <w:shd w:val="clear" w:color="auto" w:fill="FFFFFF" w:themeFill="background1"/>
            <w:lang w:eastAsia="zh-CN"/>
          </w:rPr>
        </w:r>
        <w:r w:rsidDel="00D42B27">
          <w:rPr>
            <w:rFonts w:ascii="Times New Roman" w:eastAsia="SimSun" w:hAnsi="Times New Roman" w:cs="Times New Roman"/>
            <w:shd w:val="clear" w:color="auto" w:fill="FFFFFF" w:themeFill="background1"/>
            <w:lang w:eastAsia="zh-CN"/>
          </w:rPr>
          <w:fldChar w:fldCharType="separate"/>
        </w:r>
        <w:r w:rsidRPr="00E7653F" w:rsidDel="00D42B27">
          <w:rPr>
            <w:rStyle w:val="Hyperlink"/>
            <w:rFonts w:ascii="Times New Roman" w:eastAsia="SimSun" w:hAnsi="Times New Roman" w:cs="Times New Roman"/>
            <w:sz w:val="24"/>
            <w:szCs w:val="24"/>
            <w:shd w:val="clear" w:color="auto" w:fill="FFFFFF" w:themeFill="background1"/>
            <w:lang w:eastAsia="zh-CN"/>
          </w:rPr>
          <w:delText>WG03 N1599</w:delText>
        </w:r>
        <w:r w:rsidDel="00D42B27">
          <w:rPr>
            <w:rFonts w:ascii="Times New Roman" w:eastAsia="SimSun" w:hAnsi="Times New Roman" w:cs="Times New Roman"/>
            <w:shd w:val="clear" w:color="auto" w:fill="FFFFFF" w:themeFill="background1"/>
            <w:lang w:eastAsia="zh-CN"/>
          </w:rPr>
          <w:fldChar w:fldCharType="end"/>
        </w:r>
        <w:bookmarkStart w:id="689" w:name="_Toc212011131"/>
        <w:bookmarkEnd w:id="689"/>
      </w:del>
    </w:p>
    <w:p w14:paraId="6140B7A0" w14:textId="78F631F3" w:rsidR="005165FA" w:rsidDel="00D42B27" w:rsidRDefault="005165FA" w:rsidP="005165FA">
      <w:pPr>
        <w:pStyle w:val="Heading2"/>
        <w:keepLines w:val="0"/>
        <w:widowControl/>
        <w:numPr>
          <w:ilvl w:val="1"/>
          <w:numId w:val="1"/>
        </w:numPr>
        <w:autoSpaceDE/>
        <w:autoSpaceDN/>
        <w:spacing w:before="240" w:after="60"/>
        <w:jc w:val="both"/>
        <w:rPr>
          <w:del w:id="690" w:author="Thomas Stockhammer (25/10/17)" w:date="2025-10-22T07:36:00Z" w16du:dateUtc="2025-10-22T05:36:00Z"/>
        </w:rPr>
      </w:pPr>
      <w:del w:id="691" w:author="Thomas Stockhammer (25/10/17)" w:date="2025-10-22T07:36:00Z" w16du:dateUtc="2025-10-22T05:36:00Z">
        <w:r w:rsidDel="00D42B27">
          <w:delText>Relevant Documents</w:delText>
        </w:r>
        <w:bookmarkStart w:id="692" w:name="_Toc212011132"/>
        <w:bookmarkEnd w:id="692"/>
      </w:del>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529"/>
        <w:gridCol w:w="683"/>
        <w:gridCol w:w="926"/>
        <w:gridCol w:w="486"/>
        <w:gridCol w:w="959"/>
        <w:gridCol w:w="2556"/>
        <w:gridCol w:w="1759"/>
      </w:tblGrid>
      <w:tr w:rsidR="005165FA" w:rsidDel="00D42B27" w14:paraId="3C82A9D2" w14:textId="0B719FFA" w:rsidTr="00C968EC">
        <w:trPr>
          <w:tblCellSpacing w:w="15" w:type="dxa"/>
          <w:del w:id="693" w:author="Thomas Stockhammer (25/10/17)" w:date="2025-10-22T07:36:00Z" w16du:dateUtc="2025-10-22T05:36:00Z"/>
        </w:trPr>
        <w:tc>
          <w:tcPr>
            <w:tcW w:w="106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D15ACE" w14:textId="74292E80" w:rsidR="005165FA" w:rsidDel="00D42B27" w:rsidRDefault="005165FA" w:rsidP="00262BAC">
            <w:pPr>
              <w:jc w:val="center"/>
              <w:rPr>
                <w:del w:id="694" w:author="Thomas Stockhammer (25/10/17)" w:date="2025-10-22T07:36:00Z" w16du:dateUtc="2025-10-22T05:36:00Z"/>
                <w:rFonts w:ascii="Arial" w:eastAsia="Times New Roman" w:hAnsi="Arial" w:cs="Arial"/>
                <w:sz w:val="20"/>
                <w:szCs w:val="20"/>
              </w:rPr>
            </w:pPr>
            <w:del w:id="695" w:author="Thomas Stockhammer (25/10/17)" w:date="2025-10-22T07:36:00Z" w16du:dateUtc="2025-10-22T05:36:00Z">
              <w:r w:rsidDel="00D42B27">
                <w:fldChar w:fldCharType="begin"/>
              </w:r>
              <w:r w:rsidDel="00D42B27">
                <w:delInstrText>HYPERLINK "https://dms.mpeg.expert/doc_end_user/current_document.php?id=93547&amp;id_meeting=198"</w:delInstrText>
              </w:r>
              <w:r w:rsidDel="00D42B27">
                <w:fldChar w:fldCharType="separate"/>
              </w:r>
              <w:r w:rsidDel="00D42B27">
                <w:rPr>
                  <w:rStyle w:val="Hyperlink"/>
                  <w:rFonts w:ascii="Arial" w:hAnsi="Arial" w:cs="Arial"/>
                  <w:sz w:val="20"/>
                  <w:szCs w:val="20"/>
                </w:rPr>
                <w:delText>MDS23869</w:delText>
              </w:r>
              <w:r w:rsidDel="00D42B27">
                <w:fldChar w:fldCharType="end"/>
              </w:r>
              <w:bookmarkStart w:id="696" w:name="_Toc212011133"/>
              <w:bookmarkEnd w:id="696"/>
            </w:del>
          </w:p>
        </w:tc>
        <w:tc>
          <w:tcPr>
            <w:tcW w:w="49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9556F9" w14:textId="2AAF96DD" w:rsidR="005165FA" w:rsidDel="00D42B27" w:rsidRDefault="005165FA" w:rsidP="00262BAC">
            <w:pPr>
              <w:jc w:val="center"/>
              <w:rPr>
                <w:del w:id="697" w:author="Thomas Stockhammer (25/10/17)" w:date="2025-10-22T07:36:00Z" w16du:dateUtc="2025-10-22T05:36:00Z"/>
                <w:rFonts w:ascii="Arial" w:hAnsi="Arial" w:cs="Arial"/>
                <w:sz w:val="20"/>
                <w:szCs w:val="20"/>
              </w:rPr>
            </w:pPr>
            <w:del w:id="698" w:author="Thomas Stockhammer (25/10/17)" w:date="2025-10-22T07:36:00Z" w16du:dateUtc="2025-10-22T05:36:00Z">
              <w:r w:rsidDel="00D42B27">
                <w:rPr>
                  <w:rFonts w:ascii="Arial" w:hAnsi="Arial" w:cs="Arial"/>
                  <w:sz w:val="20"/>
                  <w:szCs w:val="20"/>
                </w:rPr>
                <w:delText>WG 02</w:delText>
              </w:r>
              <w:bookmarkStart w:id="699" w:name="_Toc212011134"/>
              <w:bookmarkEnd w:id="699"/>
            </w:del>
          </w:p>
        </w:tc>
        <w:tc>
          <w:tcPr>
            <w:tcW w:w="6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364289" w14:textId="5924A9DA" w:rsidR="005165FA" w:rsidDel="00D42B27" w:rsidRDefault="005165FA" w:rsidP="00262BAC">
            <w:pPr>
              <w:jc w:val="center"/>
              <w:rPr>
                <w:del w:id="700" w:author="Thomas Stockhammer (25/10/17)" w:date="2025-10-22T07:36:00Z" w16du:dateUtc="2025-10-22T05:36:00Z"/>
                <w:rFonts w:ascii="Arial" w:hAnsi="Arial" w:cs="Arial"/>
                <w:sz w:val="20"/>
                <w:szCs w:val="20"/>
              </w:rPr>
            </w:pPr>
            <w:del w:id="701" w:author="Thomas Stockhammer (25/10/17)" w:date="2025-10-22T07:36:00Z" w16du:dateUtc="2025-10-22T05:36:00Z">
              <w:r w:rsidDel="00D42B27">
                <w:rPr>
                  <w:rFonts w:ascii="Arial" w:hAnsi="Arial" w:cs="Arial"/>
                  <w:sz w:val="20"/>
                  <w:szCs w:val="20"/>
                </w:rPr>
                <w:delText>00359</w:delText>
              </w:r>
              <w:bookmarkStart w:id="702" w:name="_Toc212011135"/>
              <w:bookmarkEnd w:id="702"/>
            </w:del>
          </w:p>
        </w:tc>
        <w:tc>
          <w:tcPr>
            <w:tcW w:w="8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A33E76" w14:textId="65AEC13A" w:rsidR="005165FA" w:rsidDel="00D42B27" w:rsidRDefault="005165FA" w:rsidP="00262BAC">
            <w:pPr>
              <w:rPr>
                <w:del w:id="703" w:author="Thomas Stockhammer (25/10/17)" w:date="2025-10-22T07:36:00Z" w16du:dateUtc="2025-10-22T05:36:00Z"/>
                <w:rFonts w:ascii="Arial" w:hAnsi="Arial" w:cs="Arial"/>
                <w:sz w:val="20"/>
                <w:szCs w:val="20"/>
              </w:rPr>
            </w:pPr>
            <w:del w:id="704" w:author="Thomas Stockhammer (25/10/17)" w:date="2025-10-22T07:36:00Z" w16du:dateUtc="2025-10-22T05:36:00Z">
              <w:r w:rsidDel="00D42B27">
                <w:rPr>
                  <w:rFonts w:ascii="Arial" w:hAnsi="Arial" w:cs="Arial"/>
                  <w:sz w:val="20"/>
                  <w:szCs w:val="20"/>
                </w:rPr>
                <w:delText>2024-04-27 15:44:28</w:delText>
              </w:r>
              <w:bookmarkStart w:id="705" w:name="_Toc212011136"/>
              <w:bookmarkEnd w:id="705"/>
            </w:del>
          </w:p>
        </w:tc>
        <w:tc>
          <w:tcPr>
            <w:tcW w:w="4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A013A7" w14:textId="7C37C1FB" w:rsidR="005165FA" w:rsidDel="00D42B27" w:rsidRDefault="005165FA" w:rsidP="00262BAC">
            <w:pPr>
              <w:rPr>
                <w:del w:id="706" w:author="Thomas Stockhammer (25/10/17)" w:date="2025-10-22T07:36:00Z" w16du:dateUtc="2025-10-22T05:36:00Z"/>
                <w:rFonts w:ascii="Arial" w:hAnsi="Arial" w:cs="Arial"/>
                <w:sz w:val="20"/>
                <w:szCs w:val="20"/>
              </w:rPr>
            </w:pPr>
            <w:bookmarkStart w:id="707" w:name="_Toc212011137"/>
            <w:bookmarkEnd w:id="707"/>
          </w:p>
        </w:tc>
        <w:tc>
          <w:tcPr>
            <w:tcW w:w="92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91EBEE4" w14:textId="300D59EB" w:rsidR="005165FA" w:rsidDel="00D42B27" w:rsidRDefault="005165FA" w:rsidP="00262BAC">
            <w:pPr>
              <w:rPr>
                <w:del w:id="708" w:author="Thomas Stockhammer (25/10/17)" w:date="2025-10-22T07:36:00Z" w16du:dateUtc="2025-10-22T05:36:00Z"/>
                <w:rFonts w:ascii="Arial" w:hAnsi="Arial" w:cs="Arial"/>
                <w:sz w:val="20"/>
                <w:szCs w:val="20"/>
              </w:rPr>
            </w:pPr>
            <w:del w:id="709" w:author="Thomas Stockhammer (25/10/17)" w:date="2025-10-22T07:36:00Z" w16du:dateUtc="2025-10-22T05:36:00Z">
              <w:r w:rsidDel="00D42B27">
                <w:rPr>
                  <w:rFonts w:ascii="Arial" w:hAnsi="Arial" w:cs="Arial"/>
                  <w:sz w:val="20"/>
                  <w:szCs w:val="20"/>
                </w:rPr>
                <w:delText>WG 02</w:delText>
              </w:r>
              <w:r w:rsidDel="00D42B27">
                <w:rPr>
                  <w:rFonts w:ascii="Arial" w:hAnsi="Arial" w:cs="Arial"/>
                  <w:sz w:val="20"/>
                  <w:szCs w:val="20"/>
                </w:rPr>
                <w:br/>
                <w:delText>MPEG-I</w:delText>
              </w:r>
              <w:bookmarkStart w:id="710" w:name="_Toc212011138"/>
              <w:bookmarkEnd w:id="710"/>
            </w:del>
          </w:p>
        </w:tc>
        <w:tc>
          <w:tcPr>
            <w:tcW w:w="252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8E06C6" w14:textId="1724D21E" w:rsidR="005165FA" w:rsidDel="00D42B27" w:rsidRDefault="005165FA" w:rsidP="00262BAC">
            <w:pPr>
              <w:rPr>
                <w:del w:id="711" w:author="Thomas Stockhammer (25/10/17)" w:date="2025-10-22T07:36:00Z" w16du:dateUtc="2025-10-22T05:36:00Z"/>
                <w:rFonts w:ascii="Arial" w:hAnsi="Arial" w:cs="Arial"/>
                <w:sz w:val="20"/>
                <w:szCs w:val="20"/>
              </w:rPr>
            </w:pPr>
            <w:del w:id="712" w:author="Thomas Stockhammer (25/10/17)" w:date="2025-10-22T07:36:00Z" w16du:dateUtc="2025-10-22T05:36:00Z">
              <w:r w:rsidDel="00D42B27">
                <w:rPr>
                  <w:rFonts w:ascii="Arial" w:hAnsi="Arial" w:cs="Arial"/>
                  <w:sz w:val="20"/>
                  <w:szCs w:val="20"/>
                </w:rPr>
                <w:delText>Draft of MPEG-I Phase 3 requirements</w:delText>
              </w:r>
              <w:bookmarkStart w:id="713" w:name="_Toc212011139"/>
              <w:bookmarkEnd w:id="713"/>
            </w:del>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2A69A85" w14:textId="09A49EED" w:rsidR="005165FA" w:rsidDel="00D42B27" w:rsidRDefault="005165FA" w:rsidP="00262BAC">
            <w:pPr>
              <w:rPr>
                <w:del w:id="714" w:author="Thomas Stockhammer (25/10/17)" w:date="2025-10-22T07:36:00Z" w16du:dateUtc="2025-10-22T05:36:00Z"/>
                <w:rFonts w:ascii="Arial" w:hAnsi="Arial" w:cs="Arial"/>
                <w:sz w:val="20"/>
                <w:szCs w:val="20"/>
              </w:rPr>
            </w:pPr>
            <w:del w:id="715" w:author="Thomas Stockhammer (25/10/17)" w:date="2025-10-22T07:36:00Z" w16du:dateUtc="2025-10-22T05:36:00Z">
              <w:r w:rsidDel="00D42B27">
                <w:rPr>
                  <w:rFonts w:ascii="Arial" w:hAnsi="Arial" w:cs="Arial"/>
                  <w:sz w:val="20"/>
                  <w:szCs w:val="20"/>
                </w:rPr>
                <w:delText>WG 02 MPEG Technical requirements</w:delText>
              </w:r>
              <w:bookmarkStart w:id="716" w:name="_Toc212011140"/>
              <w:bookmarkEnd w:id="716"/>
            </w:del>
          </w:p>
        </w:tc>
        <w:bookmarkStart w:id="717" w:name="_Toc212011141"/>
        <w:bookmarkEnd w:id="717"/>
      </w:tr>
      <w:tr w:rsidR="005165FA" w:rsidDel="00D42B27" w14:paraId="501B9AB9" w14:textId="102F7585" w:rsidTr="00262BAC">
        <w:trPr>
          <w:tblCellSpacing w:w="15" w:type="dxa"/>
          <w:del w:id="718" w:author="Thomas Stockhammer (25/10/17)" w:date="2025-10-22T07:36:00Z" w16du:dateUtc="2025-10-22T05:36:00Z"/>
        </w:trPr>
        <w:tc>
          <w:tcPr>
            <w:tcW w:w="106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B9BE65" w14:textId="127FFC2D" w:rsidR="005165FA" w:rsidRPr="005165FA" w:rsidDel="00D42B27" w:rsidRDefault="005165FA" w:rsidP="00262BAC">
            <w:pPr>
              <w:jc w:val="center"/>
              <w:rPr>
                <w:del w:id="719" w:author="Thomas Stockhammer (25/10/17)" w:date="2025-10-22T07:36:00Z" w16du:dateUtc="2025-10-22T05:36:00Z"/>
                <w:rFonts w:ascii="Arial" w:hAnsi="Arial" w:cs="Arial"/>
                <w:sz w:val="20"/>
                <w:szCs w:val="20"/>
              </w:rPr>
            </w:pPr>
            <w:del w:id="720" w:author="Thomas Stockhammer (25/10/17)" w:date="2025-10-22T07:36:00Z" w16du:dateUtc="2025-10-22T05:36:00Z">
              <w:r w:rsidDel="00D42B27">
                <w:fldChar w:fldCharType="begin"/>
              </w:r>
              <w:r w:rsidDel="00D42B27">
                <w:delInstrText>HYPERLINK "https://dms.mpeg.expert/doc_end_user/current_document.php?id=93637&amp;id_meeting=198"</w:delInstrText>
              </w:r>
              <w:r w:rsidDel="00D42B27">
                <w:fldChar w:fldCharType="separate"/>
              </w:r>
              <w:r w:rsidRPr="005165FA" w:rsidDel="00D42B27">
                <w:rPr>
                  <w:rStyle w:val="Hyperlink"/>
                  <w:rFonts w:ascii="Arial" w:hAnsi="Arial" w:cs="Arial"/>
                  <w:sz w:val="20"/>
                  <w:szCs w:val="20"/>
                </w:rPr>
                <w:delText>MDS23969</w:delText>
              </w:r>
              <w:r w:rsidDel="00D42B27">
                <w:fldChar w:fldCharType="end"/>
              </w:r>
              <w:bookmarkStart w:id="721" w:name="_Toc212011142"/>
              <w:bookmarkEnd w:id="721"/>
            </w:del>
          </w:p>
        </w:tc>
        <w:tc>
          <w:tcPr>
            <w:tcW w:w="49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CA121E" w14:textId="5D6E4399" w:rsidR="005165FA" w:rsidDel="00D42B27" w:rsidRDefault="005165FA" w:rsidP="00262BAC">
            <w:pPr>
              <w:jc w:val="center"/>
              <w:rPr>
                <w:del w:id="722" w:author="Thomas Stockhammer (25/10/17)" w:date="2025-10-22T07:36:00Z" w16du:dateUtc="2025-10-22T05:36:00Z"/>
                <w:rFonts w:ascii="Arial" w:hAnsi="Arial" w:cs="Arial"/>
                <w:sz w:val="20"/>
                <w:szCs w:val="20"/>
              </w:rPr>
            </w:pPr>
            <w:del w:id="723" w:author="Thomas Stockhammer (25/10/17)" w:date="2025-10-22T07:36:00Z" w16du:dateUtc="2025-10-22T05:36:00Z">
              <w:r w:rsidDel="00D42B27">
                <w:rPr>
                  <w:rFonts w:ascii="Arial" w:hAnsi="Arial" w:cs="Arial"/>
                  <w:sz w:val="20"/>
                  <w:szCs w:val="20"/>
                </w:rPr>
                <w:delText>WG 03</w:delText>
              </w:r>
              <w:bookmarkStart w:id="724" w:name="_Toc212011143"/>
              <w:bookmarkEnd w:id="724"/>
            </w:del>
          </w:p>
        </w:tc>
        <w:tc>
          <w:tcPr>
            <w:tcW w:w="6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25D241" w14:textId="0659AACA" w:rsidR="005165FA" w:rsidDel="00D42B27" w:rsidRDefault="005165FA" w:rsidP="00262BAC">
            <w:pPr>
              <w:jc w:val="center"/>
              <w:rPr>
                <w:del w:id="725" w:author="Thomas Stockhammer (25/10/17)" w:date="2025-10-22T07:36:00Z" w16du:dateUtc="2025-10-22T05:36:00Z"/>
                <w:rFonts w:ascii="Arial" w:hAnsi="Arial" w:cs="Arial"/>
                <w:sz w:val="20"/>
                <w:szCs w:val="20"/>
              </w:rPr>
            </w:pPr>
            <w:del w:id="726" w:author="Thomas Stockhammer (25/10/17)" w:date="2025-10-22T07:36:00Z" w16du:dateUtc="2025-10-22T05:36:00Z">
              <w:r w:rsidDel="00D42B27">
                <w:rPr>
                  <w:rFonts w:ascii="Arial" w:hAnsi="Arial" w:cs="Arial"/>
                  <w:sz w:val="20"/>
                  <w:szCs w:val="20"/>
                </w:rPr>
                <w:delText>01250</w:delText>
              </w:r>
              <w:bookmarkStart w:id="727" w:name="_Toc212011144"/>
              <w:bookmarkEnd w:id="727"/>
            </w:del>
          </w:p>
        </w:tc>
        <w:tc>
          <w:tcPr>
            <w:tcW w:w="8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3FFDAC9" w14:textId="60B8CDA0" w:rsidR="005165FA" w:rsidDel="00D42B27" w:rsidRDefault="005165FA" w:rsidP="00262BAC">
            <w:pPr>
              <w:rPr>
                <w:del w:id="728" w:author="Thomas Stockhammer (25/10/17)" w:date="2025-10-22T07:36:00Z" w16du:dateUtc="2025-10-22T05:36:00Z"/>
                <w:rFonts w:ascii="Arial" w:hAnsi="Arial" w:cs="Arial"/>
                <w:sz w:val="20"/>
                <w:szCs w:val="20"/>
              </w:rPr>
            </w:pPr>
            <w:del w:id="729" w:author="Thomas Stockhammer (25/10/17)" w:date="2025-10-22T07:36:00Z" w16du:dateUtc="2025-10-22T05:36:00Z">
              <w:r w:rsidDel="00D42B27">
                <w:rPr>
                  <w:rFonts w:ascii="Arial" w:hAnsi="Arial" w:cs="Arial"/>
                  <w:sz w:val="20"/>
                  <w:szCs w:val="20"/>
                </w:rPr>
                <w:delText>2024-04-27 15:44:28</w:delText>
              </w:r>
              <w:bookmarkStart w:id="730" w:name="_Toc212011145"/>
              <w:bookmarkEnd w:id="730"/>
            </w:del>
          </w:p>
        </w:tc>
        <w:tc>
          <w:tcPr>
            <w:tcW w:w="4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791C52" w14:textId="2CB55BCD" w:rsidR="005165FA" w:rsidDel="00D42B27" w:rsidRDefault="005165FA" w:rsidP="00262BAC">
            <w:pPr>
              <w:rPr>
                <w:del w:id="731" w:author="Thomas Stockhammer (25/10/17)" w:date="2025-10-22T07:36:00Z" w16du:dateUtc="2025-10-22T05:36:00Z"/>
                <w:rFonts w:ascii="Arial" w:hAnsi="Arial" w:cs="Arial"/>
                <w:sz w:val="20"/>
                <w:szCs w:val="20"/>
              </w:rPr>
            </w:pPr>
            <w:bookmarkStart w:id="732" w:name="_Toc212011146"/>
            <w:bookmarkEnd w:id="732"/>
          </w:p>
        </w:tc>
        <w:tc>
          <w:tcPr>
            <w:tcW w:w="92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64064B0" w14:textId="53BF3C28" w:rsidR="005165FA" w:rsidDel="00D42B27" w:rsidRDefault="005165FA" w:rsidP="00262BAC">
            <w:pPr>
              <w:rPr>
                <w:del w:id="733" w:author="Thomas Stockhammer (25/10/17)" w:date="2025-10-22T07:36:00Z" w16du:dateUtc="2025-10-22T05:36:00Z"/>
                <w:rFonts w:ascii="Arial" w:hAnsi="Arial" w:cs="Arial"/>
                <w:sz w:val="20"/>
                <w:szCs w:val="20"/>
              </w:rPr>
            </w:pPr>
            <w:del w:id="734" w:author="Thomas Stockhammer (25/10/17)" w:date="2025-10-22T07:36:00Z" w16du:dateUtc="2025-10-22T05:36:00Z">
              <w:r w:rsidDel="00D42B27">
                <w:rPr>
                  <w:rFonts w:ascii="Arial" w:hAnsi="Arial" w:cs="Arial"/>
                  <w:sz w:val="20"/>
                  <w:szCs w:val="20"/>
                </w:rPr>
                <w:delText>WG 03</w:delText>
              </w:r>
              <w:r w:rsidDel="00D42B27">
                <w:rPr>
                  <w:rFonts w:ascii="Arial" w:hAnsi="Arial" w:cs="Arial"/>
                  <w:sz w:val="20"/>
                  <w:szCs w:val="20"/>
                </w:rPr>
                <w:br/>
                <w:delText>MPEG-I</w:delText>
              </w:r>
              <w:bookmarkStart w:id="735" w:name="_Toc212011147"/>
              <w:bookmarkEnd w:id="735"/>
            </w:del>
          </w:p>
        </w:tc>
        <w:tc>
          <w:tcPr>
            <w:tcW w:w="252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6360D2" w14:textId="75161869" w:rsidR="005165FA" w:rsidDel="00D42B27" w:rsidRDefault="005165FA" w:rsidP="00262BAC">
            <w:pPr>
              <w:rPr>
                <w:del w:id="736" w:author="Thomas Stockhammer (25/10/17)" w:date="2025-10-22T07:36:00Z" w16du:dateUtc="2025-10-22T05:36:00Z"/>
                <w:rFonts w:ascii="Arial" w:hAnsi="Arial" w:cs="Arial"/>
                <w:sz w:val="20"/>
                <w:szCs w:val="20"/>
              </w:rPr>
            </w:pPr>
            <w:del w:id="737" w:author="Thomas Stockhammer (25/10/17)" w:date="2025-10-22T07:36:00Z" w16du:dateUtc="2025-10-22T05:36:00Z">
              <w:r w:rsidDel="00D42B27">
                <w:rPr>
                  <w:rFonts w:ascii="Arial" w:hAnsi="Arial" w:cs="Arial"/>
                  <w:sz w:val="20"/>
                  <w:szCs w:val="20"/>
                </w:rPr>
                <w:delText>Draft request for IS/EC 23090-14 2nd edition AMD 1 Support of MPEG-I immersive audio, scene understanding and other extensions</w:delText>
              </w:r>
              <w:bookmarkStart w:id="738" w:name="_Toc212011148"/>
              <w:bookmarkEnd w:id="738"/>
            </w:del>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862A8F" w14:textId="5A6FDAF3" w:rsidR="005165FA" w:rsidDel="00D42B27" w:rsidRDefault="005165FA" w:rsidP="00262BAC">
            <w:pPr>
              <w:rPr>
                <w:del w:id="739" w:author="Thomas Stockhammer (25/10/17)" w:date="2025-10-22T07:36:00Z" w16du:dateUtc="2025-10-22T05:36:00Z"/>
                <w:rFonts w:ascii="Arial" w:hAnsi="Arial" w:cs="Arial"/>
                <w:sz w:val="20"/>
                <w:szCs w:val="20"/>
              </w:rPr>
            </w:pPr>
            <w:del w:id="740" w:author="Thomas Stockhammer (25/10/17)" w:date="2025-10-22T07:36:00Z" w16du:dateUtc="2025-10-22T05:36:00Z">
              <w:r w:rsidDel="00D42B27">
                <w:rPr>
                  <w:rFonts w:ascii="Arial" w:hAnsi="Arial" w:cs="Arial"/>
                  <w:sz w:val="20"/>
                  <w:szCs w:val="20"/>
                </w:rPr>
                <w:delText>WG 03 MPEG Systems</w:delText>
              </w:r>
              <w:bookmarkStart w:id="741" w:name="_Toc212011149"/>
              <w:bookmarkEnd w:id="741"/>
            </w:del>
          </w:p>
        </w:tc>
        <w:bookmarkStart w:id="742" w:name="_Toc212011150"/>
        <w:bookmarkEnd w:id="742"/>
      </w:tr>
    </w:tbl>
    <w:p w14:paraId="2A0D59C4" w14:textId="17142EE9" w:rsidR="005165FA" w:rsidRPr="00C25B2F" w:rsidDel="00D42B27" w:rsidRDefault="005165FA" w:rsidP="00C25B2F">
      <w:pPr>
        <w:pStyle w:val="Heading2"/>
        <w:keepLines w:val="0"/>
        <w:widowControl/>
        <w:numPr>
          <w:ilvl w:val="1"/>
          <w:numId w:val="1"/>
        </w:numPr>
        <w:autoSpaceDE/>
        <w:autoSpaceDN/>
        <w:spacing w:before="240" w:after="60"/>
        <w:jc w:val="both"/>
        <w:rPr>
          <w:del w:id="743" w:author="Thomas Stockhammer (25/10/17)" w:date="2025-10-22T07:36:00Z" w16du:dateUtc="2025-10-22T05:36:00Z"/>
          <w:rFonts w:ascii="Times New Roman" w:eastAsia="SimSun" w:hAnsi="Times New Roman" w:cs="Times New Roman"/>
          <w:bCs/>
          <w:sz w:val="28"/>
          <w:lang w:eastAsia="zh-CN"/>
        </w:rPr>
      </w:pPr>
      <w:del w:id="744" w:author="Thomas Stockhammer (25/10/17)" w:date="2025-10-22T07:36:00Z" w16du:dateUtc="2025-10-22T05:36:00Z">
        <w:r w:rsidRPr="00C968EC" w:rsidDel="00D42B27">
          <w:delText>Topic 1: New and features enhancements to Ed 2.</w:delText>
        </w:r>
        <w:bookmarkStart w:id="745" w:name="_Toc212011151"/>
        <w:bookmarkEnd w:id="745"/>
      </w:del>
    </w:p>
    <w:p w14:paraId="5D398A5F" w14:textId="676E6F17" w:rsidR="005165FA" w:rsidRPr="0050149F" w:rsidDel="00D42B27" w:rsidRDefault="005165FA" w:rsidP="005165FA">
      <w:pPr>
        <w:rPr>
          <w:del w:id="746" w:author="Thomas Stockhammer (25/10/17)" w:date="2025-10-22T07:36:00Z" w16du:dateUtc="2025-10-22T05:36:00Z"/>
          <w:rFonts w:ascii="Times New Roman" w:eastAsia="SimSun" w:hAnsi="Times New Roman" w:cs="Times New Roman"/>
          <w:u w:val="single"/>
          <w:lang w:eastAsia="zh-CN"/>
        </w:rPr>
      </w:pPr>
      <w:del w:id="747" w:author="Thomas Stockhammer (25/10/17)" w:date="2025-10-22T07:36:00Z" w16du:dateUtc="2025-10-22T05:36:00Z">
        <w:r w:rsidRPr="406EEFBA" w:rsidDel="00D42B27">
          <w:rPr>
            <w:rFonts w:ascii="Times New Roman" w:eastAsia="SimSun" w:hAnsi="Times New Roman" w:cs="Times New Roman"/>
            <w:u w:val="single"/>
            <w:lang w:eastAsia="zh-CN"/>
          </w:rPr>
          <w:delText xml:space="preserve">Codec support in the TuC: </w:delText>
        </w:r>
        <w:bookmarkStart w:id="748" w:name="_Toc212011152"/>
        <w:bookmarkEnd w:id="748"/>
      </w:del>
    </w:p>
    <w:p w14:paraId="037E3402" w14:textId="12A8B53A" w:rsidR="005165FA" w:rsidDel="00D42B27" w:rsidRDefault="005165FA" w:rsidP="005165FA">
      <w:pPr>
        <w:rPr>
          <w:del w:id="749" w:author="Thomas Stockhammer (25/10/17)" w:date="2025-10-22T07:36:00Z" w16du:dateUtc="2025-10-22T05:36:00Z"/>
          <w:rFonts w:ascii="Times New Roman" w:eastAsia="SimSun" w:hAnsi="Times New Roman" w:cs="Times New Roman"/>
          <w:bCs/>
          <w:sz w:val="28"/>
          <w:lang w:eastAsia="zh-CN"/>
        </w:rPr>
      </w:pPr>
      <w:bookmarkStart w:id="750" w:name="_Toc212011153"/>
      <w:bookmarkEnd w:id="750"/>
    </w:p>
    <w:p w14:paraId="1B9DEDDF" w14:textId="5EED10FC" w:rsidR="005165FA" w:rsidDel="00D42B27" w:rsidRDefault="005165FA" w:rsidP="005165FA">
      <w:pPr>
        <w:shd w:val="clear" w:color="auto" w:fill="1E1E1E"/>
        <w:spacing w:line="270" w:lineRule="atLeast"/>
        <w:rPr>
          <w:del w:id="751" w:author="Thomas Stockhammer (25/10/17)" w:date="2025-10-22T07:36:00Z" w16du:dateUtc="2025-10-22T05:36:00Z"/>
          <w:rFonts w:ascii="Menlo" w:eastAsia="Times New Roman" w:hAnsi="Menlo" w:cs="Menlo"/>
          <w:color w:val="D4D4D4"/>
          <w:sz w:val="18"/>
          <w:szCs w:val="18"/>
        </w:rPr>
      </w:pPr>
      <w:del w:id="752" w:author="Thomas Stockhammer (25/10/17)" w:date="2025-10-22T07:36:00Z" w16du:dateUtc="2025-10-22T05:36:00Z">
        <w:r w:rsidDel="00D42B27">
          <w:rPr>
            <w:rFonts w:ascii="Menlo" w:hAnsi="Menlo" w:cs="Menlo"/>
            <w:b/>
            <w:bCs/>
            <w:color w:val="569CD6"/>
            <w:sz w:val="18"/>
            <w:szCs w:val="18"/>
          </w:rPr>
          <w:delText>= Support for multiple atlases for MIV applications (MPEG142)</w:delText>
        </w:r>
        <w:bookmarkStart w:id="753" w:name="_Toc212011154"/>
        <w:bookmarkEnd w:id="753"/>
      </w:del>
    </w:p>
    <w:p w14:paraId="14BB3FE2" w14:textId="69BE31BE" w:rsidR="005165FA" w:rsidRPr="008E7573" w:rsidDel="00D42B27" w:rsidRDefault="005165FA" w:rsidP="005165FA">
      <w:pPr>
        <w:shd w:val="clear" w:color="auto" w:fill="1E1E1E"/>
        <w:spacing w:line="270" w:lineRule="atLeast"/>
        <w:rPr>
          <w:del w:id="754" w:author="Thomas Stockhammer (25/10/17)" w:date="2025-10-22T07:36:00Z" w16du:dateUtc="2025-10-22T05:36:00Z"/>
          <w:rFonts w:ascii="Menlo" w:hAnsi="Menlo" w:cs="Menlo"/>
          <w:color w:val="D4D4D4"/>
          <w:sz w:val="18"/>
          <w:szCs w:val="18"/>
          <w:lang w:val="fr-FR"/>
        </w:rPr>
      </w:pPr>
      <w:del w:id="755" w:author="Thomas Stockhammer (25/10/17)" w:date="2025-10-22T07:36:00Z" w16du:dateUtc="2025-10-22T05:36:00Z">
        <w:r w:rsidRPr="008E7573" w:rsidDel="00D42B27">
          <w:rPr>
            <w:rFonts w:ascii="Menlo" w:hAnsi="Menlo" w:cs="Menlo"/>
            <w:color w:val="D4D4D4"/>
            <w:sz w:val="18"/>
            <w:szCs w:val="18"/>
            <w:lang w:val="fr-FR"/>
          </w:rPr>
          <w:delText>Source: https://mpeg.expert/software/MPEG/Systems/SceneDescription/MPEG-Contributions/-/issues/484[</w:delText>
        </w:r>
        <w:r w:rsidRPr="008E7573" w:rsidDel="00D42B27">
          <w:rPr>
            <w:rFonts w:ascii="Menlo" w:hAnsi="Menlo" w:cs="Menlo"/>
            <w:color w:val="CE9178"/>
            <w:sz w:val="18"/>
            <w:szCs w:val="18"/>
            <w:lang w:val="fr-FR"/>
          </w:rPr>
          <w:delText>m62515</w:delText>
        </w:r>
        <w:r w:rsidRPr="008E7573" w:rsidDel="00D42B27">
          <w:rPr>
            <w:rFonts w:ascii="Menlo" w:hAnsi="Menlo" w:cs="Menlo"/>
            <w:color w:val="D4D4D4"/>
            <w:sz w:val="18"/>
            <w:szCs w:val="18"/>
            <w:lang w:val="fr-FR"/>
          </w:rPr>
          <w:delText>]</w:delText>
        </w:r>
        <w:bookmarkStart w:id="756" w:name="_Toc212011155"/>
        <w:bookmarkEnd w:id="756"/>
      </w:del>
    </w:p>
    <w:p w14:paraId="6E8E7998" w14:textId="40872735" w:rsidR="005165FA" w:rsidDel="00D42B27" w:rsidRDefault="005165FA" w:rsidP="005165FA">
      <w:pPr>
        <w:rPr>
          <w:del w:id="757" w:author="Thomas Stockhammer (25/10/17)" w:date="2025-10-22T07:36:00Z" w16du:dateUtc="2025-10-22T05:36:00Z"/>
          <w:rFonts w:ascii="Times New Roman" w:hAnsi="Times New Roman" w:cs="Times New Roman"/>
          <w:lang w:val="fr-FR"/>
        </w:rPr>
      </w:pPr>
      <w:bookmarkStart w:id="758" w:name="_Toc212011156"/>
      <w:bookmarkEnd w:id="758"/>
    </w:p>
    <w:p w14:paraId="6ADBBAC5" w14:textId="104A43AE" w:rsidR="005165FA" w:rsidDel="00D42B27" w:rsidRDefault="005165FA" w:rsidP="005165FA">
      <w:pPr>
        <w:shd w:val="clear" w:color="auto" w:fill="1E1E1E"/>
        <w:spacing w:line="270" w:lineRule="atLeast"/>
        <w:rPr>
          <w:del w:id="759" w:author="Thomas Stockhammer (25/10/17)" w:date="2025-10-22T07:36:00Z" w16du:dateUtc="2025-10-22T05:36:00Z"/>
          <w:rFonts w:ascii="Menlo" w:eastAsia="Times New Roman" w:hAnsi="Menlo" w:cs="Menlo"/>
          <w:color w:val="D4D4D4"/>
          <w:sz w:val="18"/>
          <w:szCs w:val="18"/>
        </w:rPr>
      </w:pPr>
      <w:del w:id="760" w:author="Thomas Stockhammer (25/10/17)" w:date="2025-10-22T07:36:00Z" w16du:dateUtc="2025-10-22T05:36:00Z">
        <w:r w:rsidDel="00D42B27">
          <w:rPr>
            <w:rFonts w:ascii="Menlo" w:hAnsi="Menlo" w:cs="Menlo"/>
            <w:b/>
            <w:bCs/>
            <w:color w:val="569CD6"/>
            <w:sz w:val="18"/>
            <w:szCs w:val="18"/>
          </w:rPr>
          <w:delText>= Supporting Multiple Viewers in the Media Access Function</w:delText>
        </w:r>
        <w:bookmarkStart w:id="761" w:name="_Toc212011157"/>
        <w:bookmarkEnd w:id="761"/>
      </w:del>
    </w:p>
    <w:p w14:paraId="0A990FD4" w14:textId="0AAB43F8" w:rsidR="005165FA" w:rsidRPr="00666018" w:rsidDel="00D42B27" w:rsidRDefault="005165FA" w:rsidP="005165FA">
      <w:pPr>
        <w:shd w:val="clear" w:color="auto" w:fill="1E1E1E"/>
        <w:spacing w:line="270" w:lineRule="atLeast"/>
        <w:rPr>
          <w:del w:id="762" w:author="Thomas Stockhammer (25/10/17)" w:date="2025-10-22T07:36:00Z" w16du:dateUtc="2025-10-22T05:36:00Z"/>
          <w:rFonts w:ascii="Menlo" w:hAnsi="Menlo" w:cs="Menlo"/>
          <w:color w:val="D4D4D4"/>
          <w:sz w:val="18"/>
          <w:szCs w:val="18"/>
          <w:lang w:val="fr-FR"/>
        </w:rPr>
      </w:pPr>
      <w:del w:id="763" w:author="Thomas Stockhammer (25/10/17)" w:date="2025-10-22T07:36:00Z" w16du:dateUtc="2025-10-22T05:36:00Z">
        <w:r w:rsidRPr="00666018" w:rsidDel="00D42B27">
          <w:rPr>
            <w:rFonts w:ascii="Menlo" w:hAnsi="Menlo" w:cs="Menlo"/>
            <w:color w:val="D4D4D4"/>
            <w:sz w:val="18"/>
            <w:szCs w:val="18"/>
            <w:lang w:val="fr-FR"/>
          </w:rPr>
          <w:delText>Source: http://mpegx.int-evry.fr/software/MPEG/Systems/SceneDescription/MPEG-Contributions/-/issues/242[</w:delText>
        </w:r>
        <w:r w:rsidRPr="00666018" w:rsidDel="00D42B27">
          <w:rPr>
            <w:rFonts w:ascii="Menlo" w:hAnsi="Menlo" w:cs="Menlo"/>
            <w:color w:val="CE9178"/>
            <w:sz w:val="18"/>
            <w:szCs w:val="18"/>
            <w:lang w:val="fr-FR"/>
          </w:rPr>
          <w:delText>m58510</w:delText>
        </w:r>
        <w:r w:rsidRPr="00666018" w:rsidDel="00D42B27">
          <w:rPr>
            <w:rFonts w:ascii="Menlo" w:hAnsi="Menlo" w:cs="Menlo"/>
            <w:color w:val="D4D4D4"/>
            <w:sz w:val="18"/>
            <w:szCs w:val="18"/>
            <w:lang w:val="fr-FR"/>
          </w:rPr>
          <w:delText>]</w:delText>
        </w:r>
        <w:bookmarkStart w:id="764" w:name="_Toc212011158"/>
        <w:bookmarkEnd w:id="764"/>
      </w:del>
    </w:p>
    <w:p w14:paraId="2D010006" w14:textId="675B2FFF" w:rsidR="005165FA" w:rsidDel="00D42B27" w:rsidRDefault="005165FA" w:rsidP="005165FA">
      <w:pPr>
        <w:rPr>
          <w:del w:id="765" w:author="Thomas Stockhammer (25/10/17)" w:date="2025-10-22T07:36:00Z" w16du:dateUtc="2025-10-22T05:36:00Z"/>
          <w:rFonts w:ascii="Times New Roman" w:hAnsi="Times New Roman" w:cs="Times New Roman"/>
          <w:lang w:val="fr-FR"/>
        </w:rPr>
      </w:pPr>
      <w:bookmarkStart w:id="766" w:name="_Toc212011159"/>
      <w:bookmarkEnd w:id="766"/>
    </w:p>
    <w:p w14:paraId="1A6AAF03" w14:textId="7F2E3614" w:rsidR="005165FA" w:rsidRPr="00262BAC" w:rsidDel="00D42B27" w:rsidRDefault="001A3252" w:rsidP="005165FA">
      <w:pPr>
        <w:rPr>
          <w:del w:id="767" w:author="Thomas Stockhammer (25/10/17)" w:date="2025-10-22T07:36:00Z" w16du:dateUtc="2025-10-22T05:36:00Z"/>
          <w:rFonts w:ascii="Times New Roman" w:hAnsi="Times New Roman" w:cs="Times New Roman"/>
        </w:rPr>
      </w:pPr>
      <w:del w:id="768" w:author="Thomas Stockhammer (25/10/17)" w:date="2025-10-22T07:36:00Z" w16du:dateUtc="2025-10-22T05:36:00Z">
        <w:r w:rsidRPr="00262BAC" w:rsidDel="00D42B27">
          <w:rPr>
            <w:rFonts w:ascii="Times New Roman" w:hAnsi="Times New Roman" w:cs="Times New Roman"/>
          </w:rPr>
          <w:delText>Improvement</w:delText>
        </w:r>
        <w:r w:rsidR="005165FA" w:rsidRPr="00262BAC" w:rsidDel="00D42B27">
          <w:rPr>
            <w:rFonts w:ascii="Times New Roman" w:hAnsi="Times New Roman" w:cs="Times New Roman"/>
          </w:rPr>
          <w:delText xml:space="preserve"> to the lighting feature.</w:delText>
        </w:r>
        <w:bookmarkStart w:id="769" w:name="_Toc212011160"/>
        <w:bookmarkEnd w:id="769"/>
      </w:del>
    </w:p>
    <w:p w14:paraId="09C8CED9" w14:textId="2ADDA663" w:rsidR="005165FA" w:rsidRPr="00262BAC" w:rsidDel="00D42B27" w:rsidRDefault="005165FA" w:rsidP="005165FA">
      <w:pPr>
        <w:rPr>
          <w:del w:id="770" w:author="Thomas Stockhammer (25/10/17)" w:date="2025-10-22T07:36:00Z" w16du:dateUtc="2025-10-22T05:36:00Z"/>
          <w:rFonts w:ascii="Times New Roman" w:eastAsia="SimSun" w:hAnsi="Times New Roman" w:cs="Times New Roman"/>
          <w:sz w:val="28"/>
          <w:szCs w:val="28"/>
          <w:u w:val="single"/>
          <w:lang w:eastAsia="zh-CN"/>
        </w:rPr>
      </w:pPr>
      <w:bookmarkStart w:id="771" w:name="_Toc212011161"/>
      <w:bookmarkEnd w:id="771"/>
    </w:p>
    <w:p w14:paraId="77B41C9E" w14:textId="325FC0D3" w:rsidR="005165FA" w:rsidRPr="0050149F" w:rsidDel="00D42B27" w:rsidRDefault="005165FA" w:rsidP="005165FA">
      <w:pPr>
        <w:rPr>
          <w:del w:id="772" w:author="Thomas Stockhammer (25/10/17)" w:date="2025-10-22T07:36:00Z" w16du:dateUtc="2025-10-22T05:36:00Z"/>
          <w:rFonts w:ascii="Times New Roman" w:eastAsia="SimSun" w:hAnsi="Times New Roman" w:cs="Times New Roman"/>
          <w:u w:val="single"/>
          <w:lang w:eastAsia="zh-CN"/>
        </w:rPr>
      </w:pPr>
      <w:del w:id="773" w:author="Thomas Stockhammer (25/10/17)" w:date="2025-10-22T07:36:00Z" w16du:dateUtc="2025-10-22T05:36:00Z">
        <w:r w:rsidRPr="406EEFBA" w:rsidDel="00D42B27">
          <w:rPr>
            <w:rFonts w:ascii="Times New Roman" w:eastAsia="SimSun" w:hAnsi="Times New Roman" w:cs="Times New Roman"/>
            <w:u w:val="single"/>
            <w:lang w:eastAsia="zh-CN"/>
          </w:rPr>
          <w:delText>MPEG-I requirements phase 3:</w:delText>
        </w:r>
        <w:bookmarkStart w:id="774" w:name="_Toc212011162"/>
        <w:bookmarkEnd w:id="774"/>
      </w:del>
    </w:p>
    <w:p w14:paraId="53BAC5AB" w14:textId="1E752ADB" w:rsidR="005165FA" w:rsidRPr="00DF2EFA" w:rsidDel="00D42B27" w:rsidRDefault="005165FA" w:rsidP="005165FA">
      <w:pPr>
        <w:rPr>
          <w:del w:id="775" w:author="Thomas Stockhammer (25/10/17)" w:date="2025-10-22T07:36:00Z" w16du:dateUtc="2025-10-22T05:36:00Z"/>
          <w:rFonts w:ascii="Times New Roman" w:eastAsia="SimSun" w:hAnsi="Times New Roman" w:cs="Times New Roman"/>
          <w:bCs/>
          <w:sz w:val="28"/>
          <w:lang w:eastAsia="zh-CN"/>
        </w:rPr>
      </w:pPr>
      <w:bookmarkStart w:id="776" w:name="_Toc212011163"/>
      <w:bookmarkEnd w:id="776"/>
    </w:p>
    <w:p w14:paraId="3F3E1D18" w14:textId="0085A5B5" w:rsidR="005165FA" w:rsidDel="00D42B27" w:rsidRDefault="005165FA" w:rsidP="005165FA">
      <w:pPr>
        <w:rPr>
          <w:del w:id="777" w:author="Thomas Stockhammer (25/10/17)" w:date="2025-10-22T07:36:00Z" w16du:dateUtc="2025-10-22T05:36:00Z"/>
          <w:rFonts w:ascii="Times New Roman" w:eastAsia="SimSun" w:hAnsi="Times New Roman" w:cs="Times New Roman"/>
          <w:b/>
          <w:sz w:val="28"/>
          <w:lang w:eastAsia="zh-CN"/>
        </w:rPr>
      </w:pPr>
      <w:del w:id="778" w:author="Thomas Stockhammer (25/10/17)" w:date="2025-10-22T07:36:00Z" w16du:dateUtc="2025-10-22T05:36:00Z">
        <w:r w:rsidDel="00D42B27">
          <w:rPr>
            <w:sz w:val="16"/>
            <w:szCs w:val="16"/>
          </w:rPr>
          <w:delText>General</w:delText>
        </w:r>
        <w:bookmarkStart w:id="779" w:name="_Toc212011164"/>
        <w:bookmarkEnd w:id="779"/>
      </w:del>
    </w:p>
    <w:p w14:paraId="05BCDF91" w14:textId="46F6E780" w:rsidR="005165FA" w:rsidRPr="00C968EC" w:rsidDel="00D42B27" w:rsidRDefault="005165FA" w:rsidP="00C968EC">
      <w:pPr>
        <w:pStyle w:val="Heading2"/>
        <w:keepLines w:val="0"/>
        <w:widowControl/>
        <w:numPr>
          <w:ilvl w:val="1"/>
          <w:numId w:val="1"/>
        </w:numPr>
        <w:autoSpaceDE/>
        <w:autoSpaceDN/>
        <w:spacing w:before="240" w:after="60"/>
        <w:jc w:val="both"/>
        <w:rPr>
          <w:del w:id="780" w:author="Thomas Stockhammer (25/10/17)" w:date="2025-10-22T07:36:00Z" w16du:dateUtc="2025-10-22T05:36:00Z"/>
          <w:rFonts w:ascii="Times New Roman" w:eastAsia="SimSun" w:hAnsi="Times New Roman" w:cs="Times New Roman"/>
          <w:bCs/>
          <w:sz w:val="28"/>
          <w:lang w:eastAsia="zh-CN"/>
        </w:rPr>
      </w:pPr>
      <w:del w:id="781" w:author="Thomas Stockhammer (25/10/17)" w:date="2025-10-22T07:36:00Z" w16du:dateUtc="2025-10-22T05:36:00Z">
        <w:r w:rsidRPr="00C968EC" w:rsidDel="00D42B27">
          <w:delText>Topic 2: Support for scene understanding</w:delText>
        </w:r>
        <w:bookmarkStart w:id="782" w:name="_Toc212011165"/>
        <w:bookmarkEnd w:id="782"/>
      </w:del>
    </w:p>
    <w:p w14:paraId="39D9737A" w14:textId="0FC9287D" w:rsidR="005165FA" w:rsidRPr="0050149F" w:rsidDel="00D42B27" w:rsidRDefault="005165FA" w:rsidP="005165FA">
      <w:pPr>
        <w:jc w:val="both"/>
        <w:rPr>
          <w:del w:id="783" w:author="Thomas Stockhammer (25/10/17)" w:date="2025-10-22T07:36:00Z" w16du:dateUtc="2025-10-22T05:36:00Z"/>
          <w:rFonts w:ascii="Times New Roman" w:eastAsia="SimSun" w:hAnsi="Times New Roman" w:cs="Times New Roman"/>
          <w:lang w:eastAsia="zh-CN"/>
        </w:rPr>
      </w:pPr>
      <w:del w:id="784" w:author="Thomas Stockhammer (25/10/17)" w:date="2025-10-22T07:36:00Z" w16du:dateUtc="2025-10-22T05:36:00Z">
        <w:r w:rsidRPr="406EEFBA" w:rsidDel="00D42B27">
          <w:rPr>
            <w:rFonts w:ascii="Times New Roman" w:eastAsia="SimSun" w:hAnsi="Times New Roman" w:cs="Times New Roman"/>
            <w:lang w:eastAsia="zh-CN"/>
          </w:rPr>
          <w:delText xml:space="preserve">Scene understanding can be defined as the human capability to interpret scenes based on what is seen and, on the ability to infer what is not seen. In Computer vision, two major technologies are used to enable a scene understanding in 3D/XR scene format: Segmentation &amp; Annotation, and Spatial mapping. These can be realized by a variety of means, including AI tools. </w:delText>
        </w:r>
        <w:bookmarkStart w:id="785" w:name="_Toc212011166"/>
        <w:bookmarkEnd w:id="785"/>
      </w:del>
    </w:p>
    <w:p w14:paraId="53B8021B" w14:textId="3BE5950A" w:rsidR="005165FA" w:rsidRPr="0050149F" w:rsidDel="00D42B27" w:rsidRDefault="005165FA" w:rsidP="0073762B">
      <w:pPr>
        <w:jc w:val="both"/>
        <w:rPr>
          <w:del w:id="786" w:author="Thomas Stockhammer (25/10/17)" w:date="2025-10-22T07:36:00Z" w16du:dateUtc="2025-10-22T05:36:00Z"/>
          <w:rFonts w:ascii="Times New Roman" w:eastAsia="SimSun" w:hAnsi="Times New Roman" w:cs="Times New Roman"/>
          <w:lang w:eastAsia="zh-CN"/>
        </w:rPr>
      </w:pPr>
      <w:del w:id="787" w:author="Thomas Stockhammer (25/10/17)" w:date="2025-10-22T07:36:00Z" w16du:dateUtc="2025-10-22T05:36:00Z">
        <w:r w:rsidRPr="406EEFBA" w:rsidDel="00D42B27">
          <w:rPr>
            <w:rFonts w:ascii="Times New Roman" w:eastAsia="SimSun" w:hAnsi="Times New Roman" w:cs="Times New Roman"/>
            <w:lang w:eastAsia="zh-CN"/>
          </w:rPr>
          <w:delText xml:space="preserve">In glTF or MPEG SD, there is currently no support, whether in the scene graph or in other MPEG extensions, for </w:delText>
        </w:r>
        <w:r w:rsidRPr="406EEFBA" w:rsidDel="00D42B27">
          <w:rPr>
            <w:rFonts w:ascii="Times New Roman" w:eastAsia="SimSun" w:hAnsi="Times New Roman" w:cs="Times New Roman"/>
            <w:b/>
            <w:lang w:eastAsia="zh-CN"/>
          </w:rPr>
          <w:delText>enabling the use of</w:delText>
        </w:r>
        <w:r w:rsidRPr="406EEFBA" w:rsidDel="00D42B27">
          <w:rPr>
            <w:rFonts w:ascii="Times New Roman" w:eastAsia="SimSun" w:hAnsi="Times New Roman" w:cs="Times New Roman"/>
            <w:lang w:eastAsia="zh-CN"/>
          </w:rPr>
          <w:delText xml:space="preserve"> segmentation/annotation mechanisms &amp; results nor for spatial mapping information. </w:delText>
        </w:r>
        <w:bookmarkStart w:id="788" w:name="_Toc212011167"/>
        <w:bookmarkEnd w:id="788"/>
      </w:del>
    </w:p>
    <w:p w14:paraId="62BC7F82" w14:textId="404F2CA3" w:rsidR="005165FA" w:rsidRPr="00C968EC" w:rsidDel="00D42B27" w:rsidRDefault="005165FA" w:rsidP="00C968EC">
      <w:pPr>
        <w:pStyle w:val="Heading2"/>
        <w:keepLines w:val="0"/>
        <w:widowControl/>
        <w:numPr>
          <w:ilvl w:val="1"/>
          <w:numId w:val="1"/>
        </w:numPr>
        <w:autoSpaceDE/>
        <w:autoSpaceDN/>
        <w:spacing w:before="240" w:after="60"/>
        <w:jc w:val="both"/>
        <w:rPr>
          <w:del w:id="789" w:author="Thomas Stockhammer (25/10/17)" w:date="2025-10-22T07:36:00Z" w16du:dateUtc="2025-10-22T05:36:00Z"/>
        </w:rPr>
      </w:pPr>
      <w:del w:id="790" w:author="Thomas Stockhammer (25/10/17)" w:date="2025-10-22T07:36:00Z" w16du:dateUtc="2025-10-22T05:36:00Z">
        <w:r w:rsidRPr="00C968EC" w:rsidDel="00D42B27">
          <w:delText>Topic 3: Immersive audio</w:delText>
        </w:r>
        <w:bookmarkStart w:id="791" w:name="_Toc212011168"/>
        <w:bookmarkEnd w:id="791"/>
      </w:del>
    </w:p>
    <w:p w14:paraId="3F94CF17" w14:textId="759E6DE9" w:rsidR="007A4497" w:rsidRPr="004A4BF5" w:rsidDel="00D42B27" w:rsidRDefault="005165FA" w:rsidP="005165FA">
      <w:pPr>
        <w:rPr>
          <w:del w:id="792" w:author="Thomas Stockhammer (25/10/17)" w:date="2025-10-22T07:36:00Z" w16du:dateUtc="2025-10-22T05:36:00Z"/>
          <w:rFonts w:ascii="Times New Roman" w:eastAsia="SimSun" w:hAnsi="Times New Roman" w:cs="Times New Roman"/>
          <w:lang w:eastAsia="zh-CN"/>
        </w:rPr>
      </w:pPr>
      <w:del w:id="793" w:author="Thomas Stockhammer (25/10/17)" w:date="2025-10-22T07:36:00Z" w16du:dateUtc="2025-10-22T05:36:00Z">
        <w:r w:rsidRPr="406EEFBA" w:rsidDel="00D42B27">
          <w:rPr>
            <w:rFonts w:ascii="Times New Roman" w:eastAsia="SimSun" w:hAnsi="Times New Roman" w:cs="Times New Roman"/>
            <w:lang w:eastAsia="zh-CN"/>
          </w:rPr>
          <w:delText xml:space="preserve">As immersive Audio was not addressed in </w:delText>
        </w:r>
        <w:r w:rsidDel="00D42B27">
          <w:rPr>
            <w:rFonts w:ascii="Times New Roman" w:eastAsia="SimSun" w:hAnsi="Times New Roman" w:cs="Times New Roman"/>
            <w:lang w:eastAsia="zh-CN"/>
          </w:rPr>
          <w:delText xml:space="preserve">23090-14 </w:delText>
        </w:r>
        <w:r w:rsidRPr="406EEFBA" w:rsidDel="00D42B27">
          <w:rPr>
            <w:rFonts w:ascii="Times New Roman" w:eastAsia="SimSun" w:hAnsi="Times New Roman" w:cs="Times New Roman"/>
            <w:lang w:eastAsia="zh-CN"/>
          </w:rPr>
          <w:delText>Amd2/Second edition, it should be addressed in the Amd</w:delText>
        </w:r>
        <w:r w:rsidDel="00D42B27">
          <w:rPr>
            <w:rFonts w:ascii="Times New Roman" w:eastAsia="SimSun" w:hAnsi="Times New Roman" w:cs="Times New Roman"/>
            <w:lang w:eastAsia="zh-CN"/>
          </w:rPr>
          <w:delText>1 of the second edition</w:delText>
        </w:r>
        <w:r w:rsidRPr="406EEFBA" w:rsidDel="00D42B27">
          <w:rPr>
            <w:rFonts w:ascii="Times New Roman" w:eastAsia="SimSun" w:hAnsi="Times New Roman" w:cs="Times New Roman"/>
            <w:lang w:eastAsia="zh-CN"/>
          </w:rPr>
          <w:delText>.</w:delText>
        </w:r>
        <w:bookmarkStart w:id="794" w:name="_Toc212011169"/>
        <w:bookmarkEnd w:id="794"/>
      </w:del>
    </w:p>
    <w:p w14:paraId="6A1E6033" w14:textId="59EB7CF4" w:rsidR="005165FA" w:rsidRPr="004A4BF5" w:rsidDel="00D42B27" w:rsidRDefault="005165FA" w:rsidP="005165FA">
      <w:pPr>
        <w:rPr>
          <w:del w:id="795" w:author="Thomas Stockhammer (25/10/17)" w:date="2025-10-22T07:36:00Z" w16du:dateUtc="2025-10-22T05:36:00Z"/>
          <w:rFonts w:ascii="Times New Roman" w:eastAsia="SimSun" w:hAnsi="Times New Roman" w:cs="Times New Roman"/>
          <w:lang w:eastAsia="zh-CN"/>
        </w:rPr>
      </w:pPr>
      <w:bookmarkStart w:id="796" w:name="_Toc212011170"/>
      <w:bookmarkEnd w:id="796"/>
    </w:p>
    <w:p w14:paraId="2A5D7885" w14:textId="4AB2192F" w:rsidR="005165FA" w:rsidRPr="004A4BF5" w:rsidDel="00D42B27" w:rsidRDefault="005165FA" w:rsidP="005165FA">
      <w:pPr>
        <w:rPr>
          <w:del w:id="797" w:author="Thomas Stockhammer (25/10/17)" w:date="2025-10-22T07:36:00Z" w16du:dateUtc="2025-10-22T05:36:00Z"/>
          <w:rFonts w:ascii="Times New Roman" w:eastAsia="SimSun" w:hAnsi="Times New Roman" w:cs="Times New Roman"/>
          <w:u w:val="single"/>
          <w:lang w:eastAsia="zh-CN"/>
        </w:rPr>
      </w:pPr>
      <w:del w:id="798" w:author="Thomas Stockhammer (25/10/17)" w:date="2025-10-22T07:36:00Z" w16du:dateUtc="2025-10-22T05:36:00Z">
        <w:r w:rsidRPr="406EEFBA" w:rsidDel="00D42B27">
          <w:rPr>
            <w:rFonts w:ascii="Times New Roman" w:eastAsia="SimSun" w:hAnsi="Times New Roman" w:cs="Times New Roman"/>
            <w:u w:val="single"/>
            <w:lang w:eastAsia="zh-CN"/>
          </w:rPr>
          <w:delText>MPEG-I requirements:</w:delText>
        </w:r>
        <w:bookmarkStart w:id="799" w:name="_Toc212011171"/>
        <w:bookmarkEnd w:id="799"/>
      </w:del>
    </w:p>
    <w:p w14:paraId="5EE540AF" w14:textId="2CC62C1D" w:rsidR="005165FA" w:rsidRPr="004A4BF5" w:rsidDel="00D42B27" w:rsidRDefault="005165FA" w:rsidP="005165FA">
      <w:pPr>
        <w:rPr>
          <w:del w:id="800" w:author="Thomas Stockhammer (25/10/17)" w:date="2025-10-22T07:36:00Z" w16du:dateUtc="2025-10-22T05:36:00Z"/>
          <w:rFonts w:ascii="Times New Roman" w:eastAsia="SimSun" w:hAnsi="Times New Roman" w:cs="Times New Roman"/>
          <w:lang w:eastAsia="zh-CN"/>
        </w:rPr>
      </w:pPr>
      <w:del w:id="801" w:author="Thomas Stockhammer (25/10/17)" w:date="2025-10-22T07:36:00Z" w16du:dateUtc="2025-10-22T05:36:00Z">
        <w:r w:rsidRPr="406EEFBA" w:rsidDel="00D42B27">
          <w:rPr>
            <w:rFonts w:ascii="Times New Roman" w:eastAsia="SimSun" w:hAnsi="Times New Roman" w:cs="Times New Roman"/>
            <w:lang w:eastAsia="zh-CN"/>
          </w:rPr>
          <w:delText>Requirements 5, 32, 33, 48 to 74, 78, 80 (in the MPEG-I requirements document).</w:delText>
        </w:r>
        <w:bookmarkStart w:id="802" w:name="_Toc212011172"/>
        <w:bookmarkEnd w:id="802"/>
      </w:del>
    </w:p>
    <w:p w14:paraId="1B8BC739" w14:textId="3D72D890" w:rsidR="005165FA" w:rsidRPr="00C968EC" w:rsidDel="00D42B27" w:rsidRDefault="005165FA" w:rsidP="00C968EC">
      <w:pPr>
        <w:pStyle w:val="Heading2"/>
        <w:keepLines w:val="0"/>
        <w:widowControl/>
        <w:numPr>
          <w:ilvl w:val="1"/>
          <w:numId w:val="1"/>
        </w:numPr>
        <w:autoSpaceDE/>
        <w:autoSpaceDN/>
        <w:spacing w:before="240" w:after="60"/>
        <w:jc w:val="both"/>
        <w:rPr>
          <w:del w:id="803" w:author="Thomas Stockhammer (25/10/17)" w:date="2025-10-22T07:36:00Z" w16du:dateUtc="2025-10-22T05:36:00Z"/>
        </w:rPr>
      </w:pPr>
      <w:del w:id="804" w:author="Thomas Stockhammer (25/10/17)" w:date="2025-10-22T07:36:00Z" w16du:dateUtc="2025-10-22T05:36:00Z">
        <w:r w:rsidRPr="00C968EC" w:rsidDel="00D42B27">
          <w:delText>Topic 4: V-DMC support</w:delText>
        </w:r>
        <w:bookmarkStart w:id="805" w:name="_Toc212011173"/>
        <w:bookmarkEnd w:id="805"/>
      </w:del>
    </w:p>
    <w:p w14:paraId="5C669060" w14:textId="4005A073" w:rsidR="005165FA" w:rsidRPr="004A4BF5" w:rsidDel="00D42B27" w:rsidRDefault="005165FA" w:rsidP="005165FA">
      <w:pPr>
        <w:rPr>
          <w:del w:id="806" w:author="Thomas Stockhammer (25/10/17)" w:date="2025-10-22T07:36:00Z" w16du:dateUtc="2025-10-22T05:36:00Z"/>
          <w:rFonts w:ascii="Times New Roman" w:eastAsia="SimSun" w:hAnsi="Times New Roman" w:cs="Times New Roman"/>
          <w:lang w:eastAsia="zh-CN"/>
        </w:rPr>
      </w:pPr>
      <w:del w:id="807" w:author="Thomas Stockhammer (25/10/17)" w:date="2025-10-22T07:36:00Z" w16du:dateUtc="2025-10-22T05:36:00Z">
        <w:r w:rsidRPr="406EEFBA" w:rsidDel="00D42B27">
          <w:rPr>
            <w:rFonts w:ascii="Times New Roman" w:eastAsia="SimSun" w:hAnsi="Times New Roman" w:cs="Times New Roman"/>
            <w:lang w:eastAsia="zh-CN"/>
          </w:rPr>
          <w:delText>V-DMC reaches CD Stage in April 2024.</w:delText>
        </w:r>
        <w:bookmarkStart w:id="808" w:name="_Toc212011174"/>
        <w:bookmarkEnd w:id="808"/>
      </w:del>
    </w:p>
    <w:p w14:paraId="65BD9554" w14:textId="361CD2B2" w:rsidR="005165FA" w:rsidRPr="004A4BF5" w:rsidDel="00D42B27" w:rsidRDefault="005165FA" w:rsidP="005165FA">
      <w:pPr>
        <w:rPr>
          <w:del w:id="809" w:author="Thomas Stockhammer (25/10/17)" w:date="2025-10-22T07:36:00Z" w16du:dateUtc="2025-10-22T05:36:00Z"/>
          <w:rFonts w:ascii="Times New Roman" w:eastAsia="SimSun" w:hAnsi="Times New Roman" w:cs="Times New Roman"/>
          <w:lang w:eastAsia="zh-CN"/>
        </w:rPr>
      </w:pPr>
      <w:del w:id="810" w:author="Thomas Stockhammer (25/10/17)" w:date="2025-10-22T07:36:00Z" w16du:dateUtc="2025-10-22T05:36:00Z">
        <w:r w:rsidRPr="406EEFBA" w:rsidDel="00D42B27">
          <w:rPr>
            <w:rFonts w:ascii="Times New Roman" w:eastAsia="SimSun" w:hAnsi="Times New Roman" w:cs="Times New Roman"/>
            <w:lang w:eastAsia="zh-CN"/>
          </w:rPr>
          <w:delText>MPEG-I Requirements including:</w:delText>
        </w:r>
        <w:bookmarkStart w:id="811" w:name="_Toc212011175"/>
        <w:bookmarkEnd w:id="811"/>
      </w:del>
    </w:p>
    <w:p w14:paraId="3516AB48" w14:textId="44EB9A7D" w:rsidR="005165FA" w:rsidRPr="004A4BF5" w:rsidDel="00D42B27" w:rsidRDefault="005165FA" w:rsidP="005165FA">
      <w:pPr>
        <w:pStyle w:val="ListParagraph"/>
        <w:widowControl/>
        <w:numPr>
          <w:ilvl w:val="0"/>
          <w:numId w:val="26"/>
        </w:numPr>
        <w:autoSpaceDE/>
        <w:autoSpaceDN/>
        <w:rPr>
          <w:del w:id="812" w:author="Thomas Stockhammer (25/10/17)" w:date="2025-10-22T07:36:00Z" w16du:dateUtc="2025-10-22T05:36:00Z"/>
          <w:rFonts w:ascii="Times New Roman" w:eastAsia="SimSun" w:hAnsi="Times New Roman" w:cs="Times New Roman"/>
          <w:sz w:val="24"/>
          <w:szCs w:val="24"/>
          <w:lang w:eastAsia="zh-CN"/>
        </w:rPr>
      </w:pPr>
      <w:del w:id="813" w:author="Thomas Stockhammer (25/10/17)" w:date="2025-10-22T07:36:00Z" w16du:dateUtc="2025-10-22T05:36:00Z">
        <w:r w:rsidRPr="58F7B9CA" w:rsidDel="00D42B27">
          <w:rPr>
            <w:rFonts w:ascii="Times New Roman" w:eastAsia="SimSun" w:hAnsi="Times New Roman" w:cs="Times New Roman"/>
            <w:sz w:val="24"/>
            <w:szCs w:val="24"/>
            <w:lang w:eastAsia="zh-CN"/>
          </w:rPr>
          <w:delText>11 - The scene description shall support audio, video and other media formats standardized by MPEG.</w:delText>
        </w:r>
        <w:bookmarkStart w:id="814" w:name="_Toc212011176"/>
        <w:bookmarkEnd w:id="814"/>
      </w:del>
    </w:p>
    <w:p w14:paraId="41B5B4FC" w14:textId="1880FDC1" w:rsidR="005165FA" w:rsidRPr="004A4BF5" w:rsidDel="00D42B27" w:rsidRDefault="005165FA" w:rsidP="005165FA">
      <w:pPr>
        <w:pStyle w:val="ListParagraph"/>
        <w:widowControl/>
        <w:numPr>
          <w:ilvl w:val="0"/>
          <w:numId w:val="26"/>
        </w:numPr>
        <w:autoSpaceDE/>
        <w:autoSpaceDN/>
        <w:rPr>
          <w:del w:id="815" w:author="Thomas Stockhammer (25/10/17)" w:date="2025-10-22T07:36:00Z" w16du:dateUtc="2025-10-22T05:36:00Z"/>
          <w:rFonts w:ascii="Times New Roman" w:eastAsia="SimSun" w:hAnsi="Times New Roman" w:cs="Times New Roman"/>
          <w:sz w:val="24"/>
          <w:szCs w:val="24"/>
          <w:lang w:eastAsia="zh-CN"/>
        </w:rPr>
      </w:pPr>
      <w:del w:id="816" w:author="Thomas Stockhammer (25/10/17)" w:date="2025-10-22T07:36:00Z" w16du:dateUtc="2025-10-22T05:36:00Z">
        <w:r w:rsidRPr="58F7B9CA" w:rsidDel="00D42B27">
          <w:rPr>
            <w:rFonts w:ascii="Times New Roman" w:eastAsia="SimSun" w:hAnsi="Times New Roman" w:cs="Times New Roman"/>
            <w:sz w:val="24"/>
            <w:szCs w:val="24"/>
            <w:lang w:eastAsia="zh-CN"/>
          </w:rPr>
          <w:delText>87 - The scene description shall support information to enable a renderer to output raster data (image, and video), volumetric data (point clouds, meshes, arrays of voxels, and reflectance fields) and audio.</w:delText>
        </w:r>
        <w:bookmarkStart w:id="817" w:name="_Toc212011177"/>
        <w:bookmarkEnd w:id="817"/>
      </w:del>
    </w:p>
    <w:p w14:paraId="627FACD0" w14:textId="7977AACB" w:rsidR="005165FA" w:rsidRPr="00C968EC" w:rsidDel="00D42B27" w:rsidRDefault="005165FA" w:rsidP="00C968EC">
      <w:pPr>
        <w:pStyle w:val="Heading2"/>
        <w:keepLines w:val="0"/>
        <w:widowControl/>
        <w:numPr>
          <w:ilvl w:val="1"/>
          <w:numId w:val="1"/>
        </w:numPr>
        <w:autoSpaceDE/>
        <w:autoSpaceDN/>
        <w:spacing w:before="240" w:after="60"/>
        <w:jc w:val="both"/>
        <w:rPr>
          <w:del w:id="818" w:author="Thomas Stockhammer (25/10/17)" w:date="2025-10-22T07:36:00Z" w16du:dateUtc="2025-10-22T05:36:00Z"/>
        </w:rPr>
      </w:pPr>
      <w:del w:id="819" w:author="Thomas Stockhammer (25/10/17)" w:date="2025-10-22T07:36:00Z" w16du:dateUtc="2025-10-22T05:36:00Z">
        <w:r w:rsidRPr="00C968EC" w:rsidDel="00D42B27">
          <w:delText>Topic 5 Support for Haptics Phase 2</w:delText>
        </w:r>
        <w:bookmarkStart w:id="820" w:name="_Toc212011178"/>
        <w:bookmarkEnd w:id="820"/>
      </w:del>
    </w:p>
    <w:p w14:paraId="5715879F" w14:textId="75F6FB8F" w:rsidR="005165FA" w:rsidRPr="00023B98" w:rsidDel="00D42B27" w:rsidRDefault="005165FA" w:rsidP="005165FA">
      <w:pPr>
        <w:rPr>
          <w:del w:id="821" w:author="Thomas Stockhammer (25/10/17)" w:date="2025-10-22T07:36:00Z" w16du:dateUtc="2025-10-22T05:36:00Z"/>
          <w:rFonts w:ascii="Times New Roman" w:eastAsia="SimSun" w:hAnsi="Times New Roman" w:cs="Times New Roman"/>
          <w:lang w:eastAsia="zh-CN"/>
        </w:rPr>
      </w:pPr>
      <w:del w:id="822" w:author="Thomas Stockhammer (25/10/17)" w:date="2025-10-22T07:36:00Z" w16du:dateUtc="2025-10-22T05:36:00Z">
        <w:r w:rsidRPr="406EEFBA" w:rsidDel="00D42B27">
          <w:rPr>
            <w:rFonts w:ascii="Times New Roman" w:eastAsia="SimSun" w:hAnsi="Times New Roman" w:cs="Times New Roman"/>
            <w:lang w:eastAsia="zh-CN"/>
          </w:rPr>
          <w:delText>Haptics Phase 2 is expected to reach the CD stage by the end of the year.</w:delText>
        </w:r>
        <w:bookmarkStart w:id="823" w:name="_Toc212011179"/>
        <w:bookmarkEnd w:id="823"/>
      </w:del>
    </w:p>
    <w:p w14:paraId="7000B35A" w14:textId="3EDE7EAF" w:rsidR="005165FA" w:rsidRPr="00023B98" w:rsidDel="00D42B27" w:rsidRDefault="005165FA" w:rsidP="005165FA">
      <w:pPr>
        <w:pStyle w:val="ListParagraph"/>
        <w:widowControl/>
        <w:numPr>
          <w:ilvl w:val="0"/>
          <w:numId w:val="26"/>
        </w:numPr>
        <w:autoSpaceDE/>
        <w:autoSpaceDN/>
        <w:rPr>
          <w:del w:id="824" w:author="Thomas Stockhammer (25/10/17)" w:date="2025-10-22T07:36:00Z" w16du:dateUtc="2025-10-22T05:36:00Z"/>
          <w:rFonts w:ascii="Times New Roman" w:eastAsia="SimSun" w:hAnsi="Times New Roman" w:cs="Times New Roman"/>
          <w:sz w:val="24"/>
          <w:szCs w:val="24"/>
          <w:lang w:eastAsia="zh-CN"/>
        </w:rPr>
      </w:pPr>
      <w:del w:id="825" w:author="Thomas Stockhammer (25/10/17)" w:date="2025-10-22T07:36:00Z" w16du:dateUtc="2025-10-22T05:36:00Z">
        <w:r w:rsidRPr="58F7B9CA" w:rsidDel="00D42B27">
          <w:rPr>
            <w:rFonts w:ascii="Times New Roman" w:eastAsia="SimSun" w:hAnsi="Times New Roman" w:cs="Times New Roman"/>
            <w:sz w:val="24"/>
            <w:szCs w:val="24"/>
            <w:lang w:eastAsia="zh-CN"/>
          </w:rPr>
          <w:delText xml:space="preserve">SD </w:delText>
        </w:r>
        <w:r w:rsidDel="00D42B27">
          <w:rPr>
            <w:rFonts w:ascii="Times New Roman" w:eastAsia="SimSun" w:hAnsi="Times New Roman" w:cs="Times New Roman"/>
            <w:sz w:val="24"/>
            <w:szCs w:val="24"/>
            <w:lang w:eastAsia="zh-CN"/>
          </w:rPr>
          <w:delText>sh</w:delText>
        </w:r>
        <w:r w:rsidRPr="58F7B9CA" w:rsidDel="00D42B27">
          <w:rPr>
            <w:rFonts w:ascii="Times New Roman" w:eastAsia="SimSun" w:hAnsi="Times New Roman" w:cs="Times New Roman"/>
            <w:sz w:val="24"/>
            <w:szCs w:val="24"/>
            <w:lang w:eastAsia="zh-CN"/>
          </w:rPr>
          <w:delText>ould provide</w:delText>
        </w:r>
        <w:r w:rsidDel="00D42B27">
          <w:rPr>
            <w:rFonts w:ascii="Times New Roman" w:eastAsia="SimSun" w:hAnsi="Times New Roman" w:cs="Times New Roman"/>
            <w:sz w:val="24"/>
            <w:szCs w:val="24"/>
            <w:lang w:eastAsia="zh-CN"/>
          </w:rPr>
          <w:delText xml:space="preserve"> </w:delText>
        </w:r>
        <w:r w:rsidRPr="58F7B9CA" w:rsidDel="00D42B27">
          <w:rPr>
            <w:rFonts w:ascii="Times New Roman" w:eastAsia="SimSun" w:hAnsi="Times New Roman" w:cs="Times New Roman"/>
            <w:sz w:val="24"/>
            <w:szCs w:val="24"/>
            <w:lang w:eastAsia="zh-CN"/>
          </w:rPr>
          <w:delText>extensions for supporting spatial and interactive Haptics</w:delText>
        </w:r>
        <w:bookmarkStart w:id="826" w:name="_Toc212011180"/>
        <w:bookmarkEnd w:id="826"/>
      </w:del>
    </w:p>
    <w:p w14:paraId="65ED86AB" w14:textId="68335987" w:rsidR="005165FA" w:rsidRPr="00023B98" w:rsidDel="00D42B27" w:rsidRDefault="005165FA" w:rsidP="005165FA">
      <w:pPr>
        <w:pStyle w:val="ListParagraph"/>
        <w:widowControl/>
        <w:numPr>
          <w:ilvl w:val="0"/>
          <w:numId w:val="26"/>
        </w:numPr>
        <w:autoSpaceDE/>
        <w:autoSpaceDN/>
        <w:rPr>
          <w:del w:id="827" w:author="Thomas Stockhammer (25/10/17)" w:date="2025-10-22T07:36:00Z" w16du:dateUtc="2025-10-22T05:36:00Z"/>
          <w:rFonts w:ascii="Times New Roman" w:eastAsia="SimSun" w:hAnsi="Times New Roman" w:cs="Times New Roman"/>
          <w:sz w:val="24"/>
          <w:szCs w:val="24"/>
          <w:lang w:eastAsia="zh-CN"/>
        </w:rPr>
      </w:pPr>
      <w:del w:id="828" w:author="Thomas Stockhammer (25/10/17)" w:date="2025-10-22T07:36:00Z" w16du:dateUtc="2025-10-22T05:36:00Z">
        <w:r w:rsidRPr="58F7B9CA" w:rsidDel="00D42B27">
          <w:rPr>
            <w:rFonts w:ascii="Times New Roman" w:eastAsia="SimSun" w:hAnsi="Times New Roman" w:cs="Times New Roman"/>
            <w:sz w:val="24"/>
            <w:szCs w:val="24"/>
            <w:lang w:eastAsia="zh-CN"/>
          </w:rPr>
          <w:delText>Extensions are proposed to be developed and validated in the Haptics AhG and then proposed to SD.</w:delText>
        </w:r>
        <w:bookmarkStart w:id="829" w:name="_Toc212011181"/>
        <w:bookmarkEnd w:id="829"/>
      </w:del>
    </w:p>
    <w:p w14:paraId="64543B71" w14:textId="04E51314" w:rsidR="005165FA" w:rsidRPr="00023B98" w:rsidDel="00D42B27" w:rsidRDefault="005165FA" w:rsidP="005165FA">
      <w:pPr>
        <w:pStyle w:val="ListParagraph"/>
        <w:widowControl/>
        <w:numPr>
          <w:ilvl w:val="0"/>
          <w:numId w:val="26"/>
        </w:numPr>
        <w:autoSpaceDE/>
        <w:autoSpaceDN/>
        <w:rPr>
          <w:del w:id="830" w:author="Thomas Stockhammer (25/10/17)" w:date="2025-10-22T07:36:00Z" w16du:dateUtc="2025-10-22T05:36:00Z"/>
          <w:rFonts w:ascii="Times New Roman" w:eastAsia="SimSun" w:hAnsi="Times New Roman" w:cs="Times New Roman"/>
          <w:sz w:val="24"/>
          <w:szCs w:val="24"/>
          <w:lang w:eastAsia="zh-CN"/>
        </w:rPr>
      </w:pPr>
      <w:del w:id="831" w:author="Thomas Stockhammer (25/10/17)" w:date="2025-10-22T07:36:00Z" w16du:dateUtc="2025-10-22T05:36:00Z">
        <w:r w:rsidRPr="58F7B9CA" w:rsidDel="00D42B27">
          <w:rPr>
            <w:rFonts w:ascii="Times New Roman" w:eastAsia="SimSun" w:hAnsi="Times New Roman" w:cs="Times New Roman"/>
            <w:sz w:val="24"/>
            <w:szCs w:val="24"/>
            <w:lang w:eastAsia="zh-CN"/>
          </w:rPr>
          <w:delText>Regular synchronization to be set up.</w:delText>
        </w:r>
        <w:bookmarkStart w:id="832" w:name="_Toc212011182"/>
        <w:bookmarkEnd w:id="832"/>
      </w:del>
    </w:p>
    <w:p w14:paraId="0E79386B" w14:textId="6319A9C6" w:rsidR="005165FA" w:rsidDel="00D42B27" w:rsidRDefault="005165FA" w:rsidP="005165FA">
      <w:pPr>
        <w:pStyle w:val="ListParagraph"/>
        <w:widowControl/>
        <w:autoSpaceDE/>
        <w:autoSpaceDN/>
        <w:ind w:left="720"/>
        <w:rPr>
          <w:del w:id="833" w:author="Thomas Stockhammer (25/10/17)" w:date="2025-10-22T07:36:00Z" w16du:dateUtc="2025-10-22T05:36:00Z"/>
          <w:rFonts w:ascii="Times New Roman" w:eastAsia="SimSun" w:hAnsi="Times New Roman" w:cs="Times New Roman"/>
          <w:sz w:val="28"/>
          <w:szCs w:val="28"/>
          <w:lang w:eastAsia="zh-CN"/>
        </w:rPr>
      </w:pPr>
      <w:bookmarkStart w:id="834" w:name="_Toc212011183"/>
      <w:bookmarkEnd w:id="834"/>
    </w:p>
    <w:p w14:paraId="5B761698" w14:textId="250E0DA8" w:rsidR="005165FA" w:rsidRPr="00023B98" w:rsidDel="00D42B27" w:rsidRDefault="005165FA" w:rsidP="005165FA">
      <w:pPr>
        <w:rPr>
          <w:del w:id="835" w:author="Thomas Stockhammer (25/10/17)" w:date="2025-10-22T07:36:00Z" w16du:dateUtc="2025-10-22T05:36:00Z"/>
          <w:rFonts w:ascii="Times New Roman" w:eastAsia="SimSun" w:hAnsi="Times New Roman" w:cs="Times New Roman"/>
          <w:u w:val="single"/>
          <w:lang w:eastAsia="zh-CN"/>
        </w:rPr>
      </w:pPr>
      <w:del w:id="836" w:author="Thomas Stockhammer (25/10/17)" w:date="2025-10-22T07:36:00Z" w16du:dateUtc="2025-10-22T05:36:00Z">
        <w:r w:rsidRPr="406EEFBA" w:rsidDel="00D42B27">
          <w:rPr>
            <w:rFonts w:ascii="Times New Roman" w:eastAsia="SimSun" w:hAnsi="Times New Roman" w:cs="Times New Roman"/>
            <w:u w:val="single"/>
            <w:lang w:eastAsia="zh-CN"/>
          </w:rPr>
          <w:delText>MPEG-I Requirements:</w:delText>
        </w:r>
        <w:bookmarkStart w:id="837" w:name="_Toc212011184"/>
        <w:bookmarkEnd w:id="837"/>
      </w:del>
    </w:p>
    <w:p w14:paraId="5C4DA81F" w14:textId="272EB7B4" w:rsidR="005165FA" w:rsidRPr="00A81701" w:rsidDel="00D42B27" w:rsidRDefault="005165FA" w:rsidP="005165FA">
      <w:pPr>
        <w:rPr>
          <w:del w:id="838" w:author="Thomas Stockhammer (25/10/17)" w:date="2025-10-22T07:36:00Z" w16du:dateUtc="2025-10-22T05:36:00Z"/>
          <w:rFonts w:ascii="Times New Roman" w:eastAsia="SimSun" w:hAnsi="Times New Roman" w:cs="Times New Roman"/>
          <w:bCs/>
          <w:sz w:val="28"/>
          <w:u w:val="single"/>
          <w:lang w:eastAsia="zh-CN"/>
        </w:rPr>
      </w:pPr>
      <w:bookmarkStart w:id="839" w:name="_Toc212011185"/>
      <w:bookmarkEnd w:id="839"/>
    </w:p>
    <w:tbl>
      <w:tblPr>
        <w:tblStyle w:val="TableGrid"/>
        <w:tblW w:w="5252" w:type="pct"/>
        <w:tblInd w:w="-113" w:type="dxa"/>
        <w:tblLook w:val="04A0" w:firstRow="1" w:lastRow="0" w:firstColumn="1" w:lastColumn="0" w:noHBand="0" w:noVBand="1"/>
      </w:tblPr>
      <w:tblGrid>
        <w:gridCol w:w="515"/>
        <w:gridCol w:w="4412"/>
        <w:gridCol w:w="4537"/>
      </w:tblGrid>
      <w:tr w:rsidR="005165FA" w:rsidRPr="00C97215" w:rsidDel="00D42B27" w14:paraId="758ED991" w14:textId="1D69ACF3" w:rsidTr="00262BAC">
        <w:trPr>
          <w:del w:id="840" w:author="Thomas Stockhammer (25/10/17)" w:date="2025-10-22T07:36:00Z" w16du:dateUtc="2025-10-22T05:36:00Z"/>
        </w:trPr>
        <w:tc>
          <w:tcPr>
            <w:tcW w:w="272" w:type="pct"/>
          </w:tcPr>
          <w:p w14:paraId="2A37A479" w14:textId="2B96BFE2" w:rsidR="005165FA" w:rsidRPr="00C97215" w:rsidDel="00D42B27" w:rsidRDefault="005165FA" w:rsidP="00262BAC">
            <w:pPr>
              <w:spacing w:before="100" w:beforeAutospacing="1" w:after="100" w:afterAutospacing="1"/>
              <w:contextualSpacing/>
              <w:rPr>
                <w:del w:id="841" w:author="Thomas Stockhammer (25/10/17)" w:date="2025-10-22T07:36:00Z" w16du:dateUtc="2025-10-22T05:36:00Z"/>
                <w:sz w:val="16"/>
                <w:szCs w:val="16"/>
              </w:rPr>
            </w:pPr>
            <w:del w:id="842" w:author="Thomas Stockhammer (25/10/17)" w:date="2025-10-22T07:36:00Z" w16du:dateUtc="2025-10-22T05:36:00Z">
              <w:r w:rsidRPr="00C97215" w:rsidDel="00D42B27">
                <w:rPr>
                  <w:sz w:val="16"/>
                  <w:szCs w:val="16"/>
                </w:rPr>
                <w:delText>80</w:delText>
              </w:r>
              <w:bookmarkStart w:id="843" w:name="_Toc212011186"/>
              <w:bookmarkEnd w:id="843"/>
            </w:del>
          </w:p>
        </w:tc>
        <w:tc>
          <w:tcPr>
            <w:tcW w:w="2331" w:type="pct"/>
          </w:tcPr>
          <w:p w14:paraId="33AD8F6C" w14:textId="6D95F989" w:rsidR="005165FA" w:rsidRPr="00A81701" w:rsidDel="00D42B27" w:rsidRDefault="005165FA" w:rsidP="00262BAC">
            <w:pPr>
              <w:spacing w:before="100" w:beforeAutospacing="1" w:after="100" w:afterAutospacing="1"/>
              <w:contextualSpacing/>
              <w:rPr>
                <w:del w:id="844" w:author="Thomas Stockhammer (25/10/17)" w:date="2025-10-22T07:36:00Z" w16du:dateUtc="2025-10-22T05:36:00Z"/>
                <w:sz w:val="16"/>
                <w:szCs w:val="16"/>
              </w:rPr>
            </w:pPr>
            <w:del w:id="845" w:author="Thomas Stockhammer (25/10/17)" w:date="2025-10-22T07:36:00Z" w16du:dateUtc="2025-10-22T05:36:00Z">
              <w:r w:rsidRPr="00A81701" w:rsidDel="00D42B27">
                <w:rPr>
                  <w:sz w:val="16"/>
                  <w:szCs w:val="16"/>
                </w:rPr>
                <w:delText>The scene description shall support parametric models for use in rendering environmental acoustic behaviour (e.g. reverberation, occlusion and directivity).</w:delText>
              </w:r>
              <w:bookmarkStart w:id="846" w:name="_Toc212011187"/>
              <w:bookmarkEnd w:id="846"/>
            </w:del>
          </w:p>
        </w:tc>
        <w:tc>
          <w:tcPr>
            <w:tcW w:w="2397" w:type="pct"/>
            <w:shd w:val="clear" w:color="auto" w:fill="FFFFFF" w:themeFill="background1"/>
          </w:tcPr>
          <w:p w14:paraId="2463F76E" w14:textId="764E2442" w:rsidR="005165FA" w:rsidRPr="00A81701" w:rsidDel="00D42B27" w:rsidRDefault="005165FA" w:rsidP="00262BAC">
            <w:pPr>
              <w:spacing w:before="100" w:beforeAutospacing="1" w:after="100" w:afterAutospacing="1"/>
              <w:contextualSpacing/>
              <w:rPr>
                <w:del w:id="847" w:author="Thomas Stockhammer (25/10/17)" w:date="2025-10-22T07:36:00Z" w16du:dateUtc="2025-10-22T05:36:00Z"/>
                <w:sz w:val="16"/>
                <w:szCs w:val="16"/>
              </w:rPr>
            </w:pPr>
            <w:del w:id="848" w:author="Thomas Stockhammer (25/10/17)" w:date="2025-10-22T07:36:00Z" w16du:dateUtc="2025-10-22T05:36:00Z">
              <w:r w:rsidRPr="00A81701" w:rsidDel="00D42B27">
                <w:rPr>
                  <w:sz w:val="16"/>
                  <w:szCs w:val="16"/>
                </w:rPr>
                <w:delText>Partially completed.</w:delText>
              </w:r>
              <w:bookmarkStart w:id="849" w:name="_Toc212011188"/>
              <w:bookmarkEnd w:id="849"/>
            </w:del>
          </w:p>
          <w:p w14:paraId="2A17FE98" w14:textId="48952999" w:rsidR="005165FA" w:rsidRPr="00A81701" w:rsidDel="00D42B27" w:rsidRDefault="005165FA" w:rsidP="00262BAC">
            <w:pPr>
              <w:spacing w:before="100" w:beforeAutospacing="1" w:after="100" w:afterAutospacing="1"/>
              <w:contextualSpacing/>
              <w:rPr>
                <w:del w:id="850" w:author="Thomas Stockhammer (25/10/17)" w:date="2025-10-22T07:36:00Z" w16du:dateUtc="2025-10-22T05:36:00Z"/>
                <w:sz w:val="16"/>
                <w:szCs w:val="16"/>
              </w:rPr>
            </w:pPr>
            <w:del w:id="851" w:author="Thomas Stockhammer (25/10/17)" w:date="2025-10-22T07:36:00Z" w16du:dateUtc="2025-10-22T05:36:00Z">
              <w:r w:rsidRPr="00A81701" w:rsidDel="00D42B27">
                <w:rPr>
                  <w:sz w:val="16"/>
                  <w:szCs w:val="16"/>
                </w:rPr>
                <w:delText>Immersive audio and Haptic phase 2 in SD phase 3</w:delText>
              </w:r>
              <w:bookmarkStart w:id="852" w:name="_Toc212011189"/>
              <w:bookmarkEnd w:id="852"/>
            </w:del>
          </w:p>
        </w:tc>
        <w:bookmarkStart w:id="853" w:name="_Toc212011190"/>
        <w:bookmarkEnd w:id="853"/>
      </w:tr>
      <w:tr w:rsidR="005165FA" w:rsidRPr="00C97215" w:rsidDel="00D42B27" w14:paraId="494C967B" w14:textId="3C0C2B21" w:rsidTr="00262BAC">
        <w:trPr>
          <w:del w:id="854" w:author="Thomas Stockhammer (25/10/17)" w:date="2025-10-22T07:36:00Z" w16du:dateUtc="2025-10-22T05:36:00Z"/>
        </w:trPr>
        <w:tc>
          <w:tcPr>
            <w:tcW w:w="5000" w:type="pct"/>
            <w:gridSpan w:val="3"/>
            <w:shd w:val="clear" w:color="auto" w:fill="B2A1C7" w:themeFill="accent4" w:themeFillTint="99"/>
          </w:tcPr>
          <w:p w14:paraId="043D9367" w14:textId="36998EE8" w:rsidR="005165FA" w:rsidRPr="004B628C" w:rsidDel="00D42B27" w:rsidRDefault="005165FA" w:rsidP="00262BAC">
            <w:pPr>
              <w:spacing w:before="100" w:beforeAutospacing="1" w:after="100" w:afterAutospacing="1"/>
              <w:contextualSpacing/>
              <w:rPr>
                <w:del w:id="855" w:author="Thomas Stockhammer (25/10/17)" w:date="2025-10-22T07:36:00Z" w16du:dateUtc="2025-10-22T05:36:00Z"/>
                <w:sz w:val="16"/>
                <w:szCs w:val="16"/>
              </w:rPr>
            </w:pPr>
            <w:del w:id="856" w:author="Thomas Stockhammer (25/10/17)" w:date="2025-10-22T07:36:00Z" w16du:dateUtc="2025-10-22T05:36:00Z">
              <w:r w:rsidRPr="004B628C" w:rsidDel="00D42B27">
                <w:rPr>
                  <w:sz w:val="16"/>
                  <w:szCs w:val="16"/>
                </w:rPr>
                <w:delText>I-l Interface: Local capture Interface</w:delText>
              </w:r>
              <w:bookmarkStart w:id="857" w:name="_Toc212011191"/>
              <w:bookmarkEnd w:id="857"/>
            </w:del>
          </w:p>
        </w:tc>
        <w:bookmarkStart w:id="858" w:name="_Toc212011192"/>
        <w:bookmarkEnd w:id="858"/>
      </w:tr>
      <w:tr w:rsidR="005165FA" w:rsidRPr="00C97215" w:rsidDel="00D42B27" w14:paraId="43F95BA5" w14:textId="6232B5EA" w:rsidTr="00262BAC">
        <w:trPr>
          <w:del w:id="859" w:author="Thomas Stockhammer (25/10/17)" w:date="2025-10-22T07:36:00Z" w16du:dateUtc="2025-10-22T05:36:00Z"/>
        </w:trPr>
        <w:tc>
          <w:tcPr>
            <w:tcW w:w="272" w:type="pct"/>
          </w:tcPr>
          <w:p w14:paraId="1A35D224" w14:textId="4B03B955" w:rsidR="005165FA" w:rsidRPr="00C97215" w:rsidDel="00D42B27" w:rsidRDefault="005165FA" w:rsidP="00262BAC">
            <w:pPr>
              <w:spacing w:before="100" w:beforeAutospacing="1" w:after="100" w:afterAutospacing="1"/>
              <w:contextualSpacing/>
              <w:rPr>
                <w:del w:id="860" w:author="Thomas Stockhammer (25/10/17)" w:date="2025-10-22T07:36:00Z" w16du:dateUtc="2025-10-22T05:36:00Z"/>
                <w:sz w:val="16"/>
                <w:szCs w:val="16"/>
              </w:rPr>
            </w:pPr>
            <w:del w:id="861" w:author="Thomas Stockhammer (25/10/17)" w:date="2025-10-22T07:36:00Z" w16du:dateUtc="2025-10-22T05:36:00Z">
              <w:r w:rsidRPr="00C97215" w:rsidDel="00D42B27">
                <w:rPr>
                  <w:sz w:val="16"/>
                  <w:szCs w:val="16"/>
                </w:rPr>
                <w:delText>84</w:delText>
              </w:r>
              <w:bookmarkStart w:id="862" w:name="_Toc212011193"/>
              <w:bookmarkEnd w:id="862"/>
            </w:del>
          </w:p>
        </w:tc>
        <w:tc>
          <w:tcPr>
            <w:tcW w:w="2331" w:type="pct"/>
          </w:tcPr>
          <w:p w14:paraId="1DCB604F" w14:textId="6F3E60B9" w:rsidR="005165FA" w:rsidRPr="00A81701" w:rsidDel="00D42B27" w:rsidRDefault="005165FA" w:rsidP="00262BAC">
            <w:pPr>
              <w:spacing w:before="100" w:beforeAutospacing="1" w:after="100" w:afterAutospacing="1"/>
              <w:contextualSpacing/>
              <w:rPr>
                <w:del w:id="863" w:author="Thomas Stockhammer (25/10/17)" w:date="2025-10-22T07:36:00Z" w16du:dateUtc="2025-10-22T05:36:00Z"/>
                <w:sz w:val="16"/>
                <w:szCs w:val="16"/>
              </w:rPr>
            </w:pPr>
            <w:del w:id="864" w:author="Thomas Stockhammer (25/10/17)" w:date="2025-10-22T07:36:00Z" w16du:dateUtc="2025-10-22T05:36:00Z">
              <w:r w:rsidRPr="00A81701" w:rsidDel="00D42B27">
                <w:rPr>
                  <w:sz w:val="16"/>
                  <w:szCs w:val="16"/>
                </w:rPr>
                <w:delText>It shall be possible to provide feedback through available actuators</w:delText>
              </w:r>
              <w:bookmarkStart w:id="865" w:name="_Toc212011194"/>
              <w:bookmarkEnd w:id="865"/>
            </w:del>
          </w:p>
        </w:tc>
        <w:tc>
          <w:tcPr>
            <w:tcW w:w="2397" w:type="pct"/>
            <w:shd w:val="clear" w:color="auto" w:fill="FFFFFF" w:themeFill="background1"/>
          </w:tcPr>
          <w:p w14:paraId="1E3A7724" w14:textId="09BE3CE4" w:rsidR="005165FA" w:rsidRPr="00A81701" w:rsidDel="00D42B27" w:rsidRDefault="005165FA" w:rsidP="00262BAC">
            <w:pPr>
              <w:pBdr>
                <w:top w:val="nil"/>
                <w:left w:val="nil"/>
                <w:bottom w:val="nil"/>
                <w:right w:val="nil"/>
                <w:between w:val="nil"/>
              </w:pBdr>
              <w:spacing w:before="100" w:beforeAutospacing="1" w:after="100" w:afterAutospacing="1"/>
              <w:contextualSpacing/>
              <w:rPr>
                <w:del w:id="866" w:author="Thomas Stockhammer (25/10/17)" w:date="2025-10-22T07:36:00Z" w16du:dateUtc="2025-10-22T05:36:00Z"/>
                <w:iCs/>
                <w:sz w:val="16"/>
                <w:szCs w:val="16"/>
              </w:rPr>
            </w:pPr>
            <w:del w:id="867" w:author="Thomas Stockhammer (25/10/17)" w:date="2025-10-22T07:36:00Z" w16du:dateUtc="2025-10-22T05:36:00Z">
              <w:r w:rsidRPr="00A81701" w:rsidDel="00D42B27">
                <w:rPr>
                  <w:iCs/>
                  <w:sz w:val="16"/>
                  <w:szCs w:val="16"/>
                </w:rPr>
                <w:delText>Should partially be covered by haptic phase 2. Need support in phase 3 of SD.</w:delText>
              </w:r>
              <w:bookmarkStart w:id="868" w:name="_Toc212011195"/>
              <w:bookmarkEnd w:id="868"/>
            </w:del>
          </w:p>
        </w:tc>
        <w:bookmarkStart w:id="869" w:name="_Toc212011196"/>
        <w:bookmarkEnd w:id="869"/>
      </w:tr>
      <w:tr w:rsidR="005165FA" w:rsidRPr="00C97215" w:rsidDel="00D42B27" w14:paraId="69EDA98E" w14:textId="5BB60E8D" w:rsidTr="00262BAC">
        <w:trPr>
          <w:del w:id="870" w:author="Thomas Stockhammer (25/10/17)" w:date="2025-10-22T07:36:00Z" w16du:dateUtc="2025-10-22T05:36:00Z"/>
        </w:trPr>
        <w:tc>
          <w:tcPr>
            <w:tcW w:w="5000" w:type="pct"/>
            <w:gridSpan w:val="3"/>
            <w:shd w:val="clear" w:color="auto" w:fill="B2A1C7" w:themeFill="accent4" w:themeFillTint="99"/>
          </w:tcPr>
          <w:p w14:paraId="503DB24A" w14:textId="322BF72C" w:rsidR="005165FA" w:rsidRPr="004B628C" w:rsidDel="00D42B27" w:rsidRDefault="005165FA" w:rsidP="00262BAC">
            <w:pPr>
              <w:spacing w:before="100" w:beforeAutospacing="1" w:after="100" w:afterAutospacing="1"/>
              <w:contextualSpacing/>
              <w:rPr>
                <w:del w:id="871" w:author="Thomas Stockhammer (25/10/17)" w:date="2025-10-22T07:36:00Z" w16du:dateUtc="2025-10-22T05:36:00Z"/>
                <w:sz w:val="16"/>
                <w:szCs w:val="16"/>
              </w:rPr>
            </w:pPr>
            <w:del w:id="872" w:author="Thomas Stockhammer (25/10/17)" w:date="2025-10-22T07:36:00Z" w16du:dateUtc="2025-10-22T05:36:00Z">
              <w:r w:rsidRPr="004B628C" w:rsidDel="00D42B27">
                <w:rPr>
                  <w:sz w:val="16"/>
                  <w:szCs w:val="16"/>
                </w:rPr>
                <w:delText>I-i Interface: User inputs Interface</w:delText>
              </w:r>
              <w:bookmarkStart w:id="873" w:name="_Toc212011197"/>
              <w:bookmarkEnd w:id="873"/>
            </w:del>
          </w:p>
        </w:tc>
        <w:bookmarkStart w:id="874" w:name="_Toc212011198"/>
        <w:bookmarkEnd w:id="874"/>
      </w:tr>
      <w:tr w:rsidR="005165FA" w:rsidRPr="00C97215" w:rsidDel="00D42B27" w14:paraId="0DC9CDC1" w14:textId="0B368FCC" w:rsidTr="00262BAC">
        <w:trPr>
          <w:del w:id="875" w:author="Thomas Stockhammer (25/10/17)" w:date="2025-10-22T07:36:00Z" w16du:dateUtc="2025-10-22T05:36:00Z"/>
        </w:trPr>
        <w:tc>
          <w:tcPr>
            <w:tcW w:w="272" w:type="pct"/>
          </w:tcPr>
          <w:p w14:paraId="5D8EA345" w14:textId="604369B6" w:rsidR="005165FA" w:rsidRPr="00C97215" w:rsidDel="00D42B27" w:rsidRDefault="005165FA" w:rsidP="00262BAC">
            <w:pPr>
              <w:spacing w:before="100" w:beforeAutospacing="1" w:after="100" w:afterAutospacing="1"/>
              <w:contextualSpacing/>
              <w:rPr>
                <w:del w:id="876" w:author="Thomas Stockhammer (25/10/17)" w:date="2025-10-22T07:36:00Z" w16du:dateUtc="2025-10-22T05:36:00Z"/>
                <w:sz w:val="16"/>
                <w:szCs w:val="16"/>
              </w:rPr>
            </w:pPr>
            <w:del w:id="877" w:author="Thomas Stockhammer (25/10/17)" w:date="2025-10-22T07:36:00Z" w16du:dateUtc="2025-10-22T05:36:00Z">
              <w:r w:rsidRPr="00C97215" w:rsidDel="00D42B27">
                <w:rPr>
                  <w:sz w:val="16"/>
                  <w:szCs w:val="16"/>
                </w:rPr>
                <w:delText>86</w:delText>
              </w:r>
              <w:bookmarkStart w:id="878" w:name="_Toc212011199"/>
              <w:bookmarkEnd w:id="878"/>
            </w:del>
          </w:p>
        </w:tc>
        <w:tc>
          <w:tcPr>
            <w:tcW w:w="2331" w:type="pct"/>
          </w:tcPr>
          <w:p w14:paraId="441A837B" w14:textId="2226CAC2" w:rsidR="005165FA" w:rsidRPr="00A81701" w:rsidDel="00D42B27" w:rsidRDefault="005165FA" w:rsidP="00262BAC">
            <w:pPr>
              <w:spacing w:before="100" w:beforeAutospacing="1" w:after="100" w:afterAutospacing="1"/>
              <w:contextualSpacing/>
              <w:rPr>
                <w:del w:id="879" w:author="Thomas Stockhammer (25/10/17)" w:date="2025-10-22T07:36:00Z" w16du:dateUtc="2025-10-22T05:36:00Z"/>
                <w:i/>
                <w:iCs/>
                <w:sz w:val="16"/>
                <w:szCs w:val="16"/>
              </w:rPr>
            </w:pPr>
            <w:del w:id="880" w:author="Thomas Stockhammer (25/10/17)" w:date="2025-10-22T07:36:00Z" w16du:dateUtc="2025-10-22T05:36:00Z">
              <w:r w:rsidRPr="00A81701" w:rsidDel="00D42B27">
                <w:rPr>
                  <w:sz w:val="16"/>
                  <w:szCs w:val="16"/>
                </w:rPr>
                <w:delText>it shall be possible to define custom interactivity procedures based on input from the user or from the user’s devices and sensors</w:delText>
              </w:r>
              <w:bookmarkStart w:id="881" w:name="_Toc212011200"/>
              <w:bookmarkEnd w:id="881"/>
            </w:del>
          </w:p>
        </w:tc>
        <w:tc>
          <w:tcPr>
            <w:tcW w:w="2397" w:type="pct"/>
            <w:shd w:val="clear" w:color="auto" w:fill="FFFFFF" w:themeFill="background1"/>
          </w:tcPr>
          <w:p w14:paraId="4832D15C" w14:textId="5934EAA7" w:rsidR="005165FA" w:rsidRPr="00A81701" w:rsidDel="00D42B27" w:rsidRDefault="005165FA" w:rsidP="00262BAC">
            <w:pPr>
              <w:spacing w:before="100" w:beforeAutospacing="1" w:after="100" w:afterAutospacing="1"/>
              <w:contextualSpacing/>
              <w:rPr>
                <w:del w:id="882" w:author="Thomas Stockhammer (25/10/17)" w:date="2025-10-22T07:36:00Z" w16du:dateUtc="2025-10-22T05:36:00Z"/>
                <w:sz w:val="16"/>
                <w:szCs w:val="16"/>
              </w:rPr>
            </w:pPr>
            <w:del w:id="883" w:author="Thomas Stockhammer (25/10/17)" w:date="2025-10-22T07:36:00Z" w16du:dateUtc="2025-10-22T05:36:00Z">
              <w:r w:rsidRPr="00A81701" w:rsidDel="00D42B27">
                <w:rPr>
                  <w:sz w:val="16"/>
                  <w:szCs w:val="16"/>
                </w:rPr>
                <w:delText xml:space="preserve">Partially completed with Interactivity extension and OpenXR. </w:delText>
              </w:r>
              <w:bookmarkStart w:id="884" w:name="_Toc212011201"/>
              <w:bookmarkEnd w:id="884"/>
            </w:del>
          </w:p>
          <w:p w14:paraId="6096A1CB" w14:textId="499599B5" w:rsidR="005165FA" w:rsidRPr="00A81701" w:rsidDel="00D42B27" w:rsidRDefault="005165FA" w:rsidP="00262BAC">
            <w:pPr>
              <w:spacing w:before="100" w:beforeAutospacing="1" w:after="100" w:afterAutospacing="1"/>
              <w:contextualSpacing/>
              <w:rPr>
                <w:del w:id="885" w:author="Thomas Stockhammer (25/10/17)" w:date="2025-10-22T07:36:00Z" w16du:dateUtc="2025-10-22T05:36:00Z"/>
                <w:sz w:val="16"/>
                <w:szCs w:val="16"/>
              </w:rPr>
            </w:pPr>
            <w:del w:id="886" w:author="Thomas Stockhammer (25/10/17)" w:date="2025-10-22T07:36:00Z" w16du:dateUtc="2025-10-22T05:36:00Z">
              <w:r w:rsidRPr="00A81701" w:rsidDel="00D42B27">
                <w:rPr>
                  <w:sz w:val="16"/>
                  <w:szCs w:val="16"/>
                </w:rPr>
                <w:delText>SD Phase 3 in particular for haptics and avatar</w:delText>
              </w:r>
              <w:bookmarkStart w:id="887" w:name="_Toc212011202"/>
              <w:bookmarkEnd w:id="887"/>
            </w:del>
          </w:p>
        </w:tc>
        <w:bookmarkStart w:id="888" w:name="_Toc212011203"/>
        <w:bookmarkEnd w:id="888"/>
      </w:tr>
      <w:tr w:rsidR="005165FA" w:rsidRPr="00373464" w:rsidDel="00D42B27" w14:paraId="68CCB45B" w14:textId="09B1C7D1" w:rsidTr="00262BAC">
        <w:trPr>
          <w:del w:id="889" w:author="Thomas Stockhammer (25/10/17)" w:date="2025-10-22T07:36:00Z" w16du:dateUtc="2025-10-22T05:36:00Z"/>
        </w:trPr>
        <w:tc>
          <w:tcPr>
            <w:tcW w:w="5000" w:type="pct"/>
            <w:gridSpan w:val="3"/>
            <w:shd w:val="clear" w:color="auto" w:fill="CCC0D9" w:themeFill="accent4" w:themeFillTint="66"/>
          </w:tcPr>
          <w:p w14:paraId="11E712E6" w14:textId="2ABF5878" w:rsidR="005165FA" w:rsidRPr="004B628C" w:rsidDel="00D42B27" w:rsidRDefault="005165FA" w:rsidP="00262BAC">
            <w:pPr>
              <w:spacing w:before="100" w:beforeAutospacing="1" w:after="100" w:afterAutospacing="1"/>
              <w:contextualSpacing/>
              <w:rPr>
                <w:del w:id="890" w:author="Thomas Stockhammer (25/10/17)" w:date="2025-10-22T07:36:00Z" w16du:dateUtc="2025-10-22T05:36:00Z"/>
                <w:sz w:val="16"/>
                <w:szCs w:val="16"/>
              </w:rPr>
            </w:pPr>
            <w:del w:id="891" w:author="Thomas Stockhammer (25/10/17)" w:date="2025-10-22T07:36:00Z" w16du:dateUtc="2025-10-22T05:36:00Z">
              <w:r w:rsidRPr="004B628C" w:rsidDel="00D42B27">
                <w:rPr>
                  <w:sz w:val="16"/>
                  <w:szCs w:val="16"/>
                </w:rPr>
                <w:delText>Haptic and interaction model</w:delText>
              </w:r>
              <w:bookmarkStart w:id="892" w:name="_Toc212011204"/>
              <w:bookmarkEnd w:id="892"/>
            </w:del>
          </w:p>
        </w:tc>
        <w:bookmarkStart w:id="893" w:name="_Toc212011205"/>
        <w:bookmarkEnd w:id="893"/>
      </w:tr>
      <w:tr w:rsidR="005165FA" w:rsidRPr="00373464" w:rsidDel="00D42B27" w14:paraId="35A2BFE9" w14:textId="04D67F27" w:rsidTr="00262BAC">
        <w:trPr>
          <w:del w:id="894" w:author="Thomas Stockhammer (25/10/17)" w:date="2025-10-22T07:36:00Z" w16du:dateUtc="2025-10-22T05:36:00Z"/>
        </w:trPr>
        <w:tc>
          <w:tcPr>
            <w:tcW w:w="272" w:type="pct"/>
          </w:tcPr>
          <w:p w14:paraId="102FE6BF" w14:textId="5949C63A" w:rsidR="005165FA" w:rsidRPr="00C97215" w:rsidDel="00D42B27" w:rsidRDefault="005165FA" w:rsidP="00262BAC">
            <w:pPr>
              <w:spacing w:before="100" w:beforeAutospacing="1" w:after="100" w:afterAutospacing="1"/>
              <w:contextualSpacing/>
              <w:rPr>
                <w:del w:id="895" w:author="Thomas Stockhammer (25/10/17)" w:date="2025-10-22T07:36:00Z" w16du:dateUtc="2025-10-22T05:36:00Z"/>
                <w:sz w:val="16"/>
                <w:szCs w:val="16"/>
              </w:rPr>
            </w:pPr>
            <w:del w:id="896" w:author="Thomas Stockhammer (25/10/17)" w:date="2025-10-22T07:36:00Z" w16du:dateUtc="2025-10-22T05:36:00Z">
              <w:r w:rsidRPr="00893F4C" w:rsidDel="00D42B27">
                <w:rPr>
                  <w:sz w:val="16"/>
                  <w:szCs w:val="16"/>
                </w:rPr>
                <w:delText>130</w:delText>
              </w:r>
              <w:bookmarkStart w:id="897" w:name="_Toc212011206"/>
              <w:bookmarkEnd w:id="897"/>
            </w:del>
          </w:p>
        </w:tc>
        <w:tc>
          <w:tcPr>
            <w:tcW w:w="2331" w:type="pct"/>
            <w:vAlign w:val="center"/>
          </w:tcPr>
          <w:p w14:paraId="18B3DF24" w14:textId="706596A4" w:rsidR="005165FA" w:rsidRPr="00A81701" w:rsidDel="00D42B27" w:rsidRDefault="005165FA" w:rsidP="00262BAC">
            <w:pPr>
              <w:spacing w:before="100" w:beforeAutospacing="1" w:after="100" w:afterAutospacing="1"/>
              <w:contextualSpacing/>
              <w:rPr>
                <w:del w:id="898" w:author="Thomas Stockhammer (25/10/17)" w:date="2025-10-22T07:36:00Z" w16du:dateUtc="2025-10-22T05:36:00Z"/>
                <w:sz w:val="16"/>
                <w:szCs w:val="16"/>
              </w:rPr>
            </w:pPr>
            <w:del w:id="899" w:author="Thomas Stockhammer (25/10/17)" w:date="2025-10-22T07:36:00Z" w16du:dateUtc="2025-10-22T05:36:00Z">
              <w:r w:rsidRPr="00A81701" w:rsidDel="00D42B27">
                <w:rPr>
                  <w:sz w:val="16"/>
                  <w:szCs w:val="16"/>
                </w:rPr>
                <w:delText>[Haptics Phase 2B] The specification shall support coding and presentation of interactivity models related to avatar-scene or avatar-avatar interactions.</w:delText>
              </w:r>
              <w:bookmarkStart w:id="900" w:name="_Toc212011207"/>
              <w:bookmarkEnd w:id="900"/>
            </w:del>
          </w:p>
        </w:tc>
        <w:tc>
          <w:tcPr>
            <w:tcW w:w="2397" w:type="pct"/>
            <w:shd w:val="clear" w:color="auto" w:fill="FFFFFF" w:themeFill="background1"/>
          </w:tcPr>
          <w:p w14:paraId="478432EE" w14:textId="34B0FC94" w:rsidR="005165FA" w:rsidRPr="00A81701" w:rsidDel="00D42B27" w:rsidRDefault="005165FA" w:rsidP="00262BAC">
            <w:pPr>
              <w:spacing w:before="100" w:beforeAutospacing="1" w:after="100" w:afterAutospacing="1"/>
              <w:contextualSpacing/>
              <w:rPr>
                <w:del w:id="901" w:author="Thomas Stockhammer (25/10/17)" w:date="2025-10-22T07:36:00Z" w16du:dateUtc="2025-10-22T05:36:00Z"/>
                <w:sz w:val="16"/>
                <w:szCs w:val="16"/>
              </w:rPr>
            </w:pPr>
            <w:del w:id="902" w:author="Thomas Stockhammer (25/10/17)" w:date="2025-10-22T07:36:00Z" w16du:dateUtc="2025-10-22T05:36:00Z">
              <w:r w:rsidRPr="00A81701" w:rsidDel="00D42B27">
                <w:rPr>
                  <w:sz w:val="16"/>
                  <w:szCs w:val="16"/>
                </w:rPr>
                <w:delText>Partially addressed in SD AMD2. To be completed in SD phase 3</w:delText>
              </w:r>
              <w:bookmarkStart w:id="903" w:name="_Toc212011208"/>
              <w:bookmarkEnd w:id="903"/>
            </w:del>
          </w:p>
        </w:tc>
        <w:bookmarkStart w:id="904" w:name="_Toc212011209"/>
        <w:bookmarkEnd w:id="904"/>
      </w:tr>
    </w:tbl>
    <w:p w14:paraId="470B6AC1" w14:textId="26F2F294" w:rsidR="005165FA" w:rsidRPr="00C968EC" w:rsidDel="00D42B27" w:rsidRDefault="005165FA" w:rsidP="00C968EC">
      <w:pPr>
        <w:pStyle w:val="Heading2"/>
        <w:keepLines w:val="0"/>
        <w:widowControl/>
        <w:numPr>
          <w:ilvl w:val="1"/>
          <w:numId w:val="1"/>
        </w:numPr>
        <w:autoSpaceDE/>
        <w:autoSpaceDN/>
        <w:spacing w:before="240" w:after="60"/>
        <w:jc w:val="both"/>
        <w:rPr>
          <w:del w:id="905" w:author="Thomas Stockhammer (25/10/17)" w:date="2025-10-22T07:36:00Z" w16du:dateUtc="2025-10-22T05:36:00Z"/>
        </w:rPr>
      </w:pPr>
      <w:del w:id="906" w:author="Thomas Stockhammer (25/10/17)" w:date="2025-10-22T07:36:00Z" w16du:dateUtc="2025-10-22T05:36:00Z">
        <w:r w:rsidRPr="00C968EC" w:rsidDel="00D42B27">
          <w:delText>Topic 6: Multi-users support and avatar integration.</w:delText>
        </w:r>
        <w:bookmarkStart w:id="907" w:name="_Toc212011210"/>
        <w:bookmarkEnd w:id="907"/>
      </w:del>
    </w:p>
    <w:p w14:paraId="1C0B4A47" w14:textId="5150F02E" w:rsidR="005165FA" w:rsidDel="00D42B27" w:rsidRDefault="005165FA" w:rsidP="005165FA">
      <w:pPr>
        <w:rPr>
          <w:del w:id="908" w:author="Thomas Stockhammer (25/10/17)" w:date="2025-10-22T07:36:00Z" w16du:dateUtc="2025-10-22T05:36:00Z"/>
          <w:rFonts w:ascii="Times New Roman" w:eastAsia="SimSun" w:hAnsi="Times New Roman" w:cs="Times New Roman"/>
          <w:lang w:eastAsia="zh-CN"/>
        </w:rPr>
      </w:pPr>
      <w:bookmarkStart w:id="909" w:name="_Toc212011211"/>
      <w:bookmarkEnd w:id="909"/>
    </w:p>
    <w:p w14:paraId="782D494D" w14:textId="0B2CD2A7" w:rsidR="005165FA" w:rsidRPr="00023B98" w:rsidDel="00D42B27" w:rsidRDefault="005165FA" w:rsidP="005165FA">
      <w:pPr>
        <w:rPr>
          <w:del w:id="910" w:author="Thomas Stockhammer (25/10/17)" w:date="2025-10-22T07:36:00Z" w16du:dateUtc="2025-10-22T05:36:00Z"/>
          <w:rFonts w:ascii="Times New Roman" w:eastAsia="SimSun" w:hAnsi="Times New Roman" w:cs="Times New Roman"/>
          <w:lang w:eastAsia="zh-CN"/>
        </w:rPr>
      </w:pPr>
      <w:del w:id="911" w:author="Thomas Stockhammer (25/10/17)" w:date="2025-10-22T07:36:00Z" w16du:dateUtc="2025-10-22T05:36:00Z">
        <w:r w:rsidRPr="406EEFBA" w:rsidDel="00D42B27">
          <w:rPr>
            <w:rFonts w:ascii="Times New Roman" w:eastAsia="SimSun" w:hAnsi="Times New Roman" w:cs="Times New Roman"/>
            <w:lang w:eastAsia="zh-CN"/>
          </w:rPr>
          <w:delText>The following enhancements are proposed to be developed, taking in account alignment with the 3GPP SA4 architecture:</w:delText>
        </w:r>
        <w:bookmarkStart w:id="912" w:name="_Toc212011212"/>
        <w:bookmarkEnd w:id="912"/>
      </w:del>
    </w:p>
    <w:p w14:paraId="7C62020F" w14:textId="1F8EEF3B" w:rsidR="005165FA" w:rsidRPr="00C968EC" w:rsidDel="00D42B27" w:rsidRDefault="005165FA" w:rsidP="00C968EC">
      <w:pPr>
        <w:pStyle w:val="ListParagraph"/>
        <w:numPr>
          <w:ilvl w:val="0"/>
          <w:numId w:val="13"/>
        </w:numPr>
        <w:rPr>
          <w:del w:id="913" w:author="Thomas Stockhammer (25/10/17)" w:date="2025-10-22T07:36:00Z" w16du:dateUtc="2025-10-22T05:36:00Z"/>
          <w:rFonts w:ascii="Times New Roman" w:eastAsia="SimSun" w:hAnsi="Times New Roman" w:cs="Times New Roman"/>
          <w:lang w:eastAsia="zh-CN"/>
        </w:rPr>
      </w:pPr>
      <w:del w:id="914" w:author="Thomas Stockhammer (25/10/17)" w:date="2025-10-22T07:36:00Z" w16du:dateUtc="2025-10-22T05:36:00Z">
        <w:r w:rsidRPr="00C968EC" w:rsidDel="00D42B27">
          <w:rPr>
            <w:rFonts w:ascii="Times New Roman" w:eastAsia="SimSun" w:hAnsi="Times New Roman" w:cs="Times New Roman"/>
            <w:lang w:eastAsia="zh-CN"/>
          </w:rPr>
          <w:delText>Extensions in SD  needed to support the below MPEG-I requirements for multi-users &amp; social VR, and the integration of the MPEG animated avatar.</w:delText>
        </w:r>
        <w:bookmarkStart w:id="915" w:name="_Toc212011213"/>
        <w:bookmarkEnd w:id="915"/>
      </w:del>
    </w:p>
    <w:p w14:paraId="56F5F9A7" w14:textId="48054D73" w:rsidR="005165FA" w:rsidRPr="00C968EC" w:rsidDel="00D42B27" w:rsidRDefault="005165FA" w:rsidP="00C968EC">
      <w:pPr>
        <w:pStyle w:val="ListParagraph"/>
        <w:numPr>
          <w:ilvl w:val="0"/>
          <w:numId w:val="13"/>
        </w:numPr>
        <w:rPr>
          <w:del w:id="916" w:author="Thomas Stockhammer (25/10/17)" w:date="2025-10-22T07:36:00Z" w16du:dateUtc="2025-10-22T05:36:00Z"/>
          <w:rFonts w:ascii="Times New Roman" w:eastAsia="SimSun" w:hAnsi="Times New Roman" w:cs="Times New Roman"/>
          <w:lang w:eastAsia="zh-CN"/>
        </w:rPr>
      </w:pPr>
      <w:del w:id="917" w:author="Thomas Stockhammer (25/10/17)" w:date="2025-10-22T07:36:00Z" w16du:dateUtc="2025-10-22T05:36:00Z">
        <w:r w:rsidRPr="00C968EC" w:rsidDel="00D42B27">
          <w:rPr>
            <w:rFonts w:ascii="Times New Roman" w:eastAsia="SimSun" w:hAnsi="Times New Roman" w:cs="Times New Roman"/>
            <w:lang w:eastAsia="zh-CN"/>
          </w:rPr>
          <w:delText>Support for Animation stream integration in the MAF</w:delText>
        </w:r>
        <w:bookmarkStart w:id="918" w:name="_Toc212011214"/>
        <w:bookmarkEnd w:id="918"/>
      </w:del>
    </w:p>
    <w:p w14:paraId="35774D6A" w14:textId="52CB70BF" w:rsidR="005165FA" w:rsidRPr="00C968EC" w:rsidDel="00D42B27" w:rsidRDefault="005165FA" w:rsidP="00C968EC">
      <w:pPr>
        <w:pStyle w:val="ListParagraph"/>
        <w:numPr>
          <w:ilvl w:val="0"/>
          <w:numId w:val="13"/>
        </w:numPr>
        <w:rPr>
          <w:del w:id="919" w:author="Thomas Stockhammer (25/10/17)" w:date="2025-10-22T07:36:00Z" w16du:dateUtc="2025-10-22T05:36:00Z"/>
          <w:rFonts w:ascii="Times New Roman" w:eastAsia="SimSun" w:hAnsi="Times New Roman" w:cs="Times New Roman"/>
          <w:lang w:eastAsia="zh-CN"/>
        </w:rPr>
      </w:pPr>
      <w:del w:id="920" w:author="Thomas Stockhammer (25/10/17)" w:date="2025-10-22T07:36:00Z" w16du:dateUtc="2025-10-22T05:36:00Z">
        <w:r w:rsidRPr="00C968EC" w:rsidDel="00D42B27">
          <w:rPr>
            <w:rFonts w:ascii="Times New Roman" w:eastAsia="SimSun" w:hAnsi="Times New Roman" w:cs="Times New Roman"/>
            <w:lang w:eastAsia="zh-CN"/>
          </w:rPr>
          <w:delText>Support for Interaction between avatars and, between avatar(s) and the SD scene.</w:delText>
        </w:r>
        <w:bookmarkStart w:id="921" w:name="_Toc212011215"/>
        <w:bookmarkEnd w:id="921"/>
      </w:del>
    </w:p>
    <w:p w14:paraId="3AF0FDC1" w14:textId="61B12853" w:rsidR="005165FA" w:rsidRPr="00C968EC" w:rsidDel="00D42B27" w:rsidRDefault="005165FA" w:rsidP="00C968EC">
      <w:pPr>
        <w:ind w:left="-360"/>
        <w:rPr>
          <w:del w:id="922" w:author="Thomas Stockhammer (25/10/17)" w:date="2025-10-22T07:36:00Z" w16du:dateUtc="2025-10-22T05:36:00Z"/>
          <w:rFonts w:ascii="Times New Roman" w:eastAsia="SimSun" w:hAnsi="Times New Roman" w:cs="Times New Roman"/>
          <w:lang w:eastAsia="zh-CN"/>
        </w:rPr>
      </w:pPr>
      <w:bookmarkStart w:id="923" w:name="_Toc212011216"/>
      <w:bookmarkEnd w:id="923"/>
    </w:p>
    <w:p w14:paraId="4A43A13D" w14:textId="0E56C6BA" w:rsidR="005165FA" w:rsidRPr="00C968EC" w:rsidDel="00D42B27" w:rsidRDefault="005165FA" w:rsidP="00C968EC">
      <w:pPr>
        <w:rPr>
          <w:del w:id="924" w:author="Thomas Stockhammer (25/10/17)" w:date="2025-10-22T07:36:00Z" w16du:dateUtc="2025-10-22T05:36:00Z"/>
          <w:rFonts w:ascii="Times New Roman" w:eastAsia="SimSun" w:hAnsi="Times New Roman" w:cs="Times New Roman"/>
          <w:lang w:eastAsia="zh-CN"/>
        </w:rPr>
      </w:pPr>
      <w:del w:id="925" w:author="Thomas Stockhammer (25/10/17)" w:date="2025-10-22T07:36:00Z" w16du:dateUtc="2025-10-22T05:36:00Z">
        <w:r w:rsidRPr="00C968EC" w:rsidDel="00D42B27">
          <w:rPr>
            <w:rFonts w:ascii="Times New Roman" w:eastAsia="SimSun" w:hAnsi="Times New Roman" w:cs="Times New Roman"/>
            <w:lang w:eastAsia="zh-CN"/>
          </w:rPr>
          <w:delText>The work on these features will be align with the 3GPP architecture and developed in 3GPP SA4.</w:delText>
        </w:r>
        <w:bookmarkStart w:id="926" w:name="_Toc212011217"/>
        <w:bookmarkEnd w:id="926"/>
      </w:del>
    </w:p>
    <w:p w14:paraId="14D95C77" w14:textId="3212974D" w:rsidR="005165FA" w:rsidRPr="00C968EC" w:rsidDel="00D42B27" w:rsidRDefault="005165FA" w:rsidP="00C968EC">
      <w:pPr>
        <w:rPr>
          <w:del w:id="927" w:author="Thomas Stockhammer (25/10/17)" w:date="2025-10-22T07:36:00Z" w16du:dateUtc="2025-10-22T05:36:00Z"/>
          <w:rFonts w:ascii="Times New Roman" w:eastAsia="SimSun" w:hAnsi="Times New Roman" w:cs="Times New Roman"/>
          <w:sz w:val="28"/>
          <w:szCs w:val="28"/>
          <w:lang w:eastAsia="zh-CN"/>
        </w:rPr>
      </w:pPr>
      <w:bookmarkStart w:id="928" w:name="_Toc212011218"/>
      <w:bookmarkEnd w:id="928"/>
    </w:p>
    <w:p w14:paraId="71BCF142" w14:textId="434694D3" w:rsidR="005165FA" w:rsidRPr="00023B98" w:rsidDel="00D42B27" w:rsidRDefault="005165FA" w:rsidP="005165FA">
      <w:pPr>
        <w:rPr>
          <w:del w:id="929" w:author="Thomas Stockhammer (25/10/17)" w:date="2025-10-22T07:36:00Z" w16du:dateUtc="2025-10-22T05:36:00Z"/>
          <w:rFonts w:ascii="Times New Roman" w:eastAsia="SimSun" w:hAnsi="Times New Roman" w:cs="Times New Roman"/>
          <w:u w:val="single"/>
          <w:lang w:eastAsia="zh-CN"/>
        </w:rPr>
      </w:pPr>
      <w:del w:id="930" w:author="Thomas Stockhammer (25/10/17)" w:date="2025-10-22T07:36:00Z" w16du:dateUtc="2025-10-22T05:36:00Z">
        <w:r w:rsidRPr="406EEFBA" w:rsidDel="00D42B27">
          <w:rPr>
            <w:rFonts w:ascii="Times New Roman" w:eastAsia="SimSun" w:hAnsi="Times New Roman" w:cs="Times New Roman"/>
            <w:u w:val="single"/>
            <w:lang w:eastAsia="zh-CN"/>
          </w:rPr>
          <w:delText>MPEG-I requirements:</w:delText>
        </w:r>
        <w:bookmarkStart w:id="931" w:name="_Toc212011219"/>
        <w:bookmarkEnd w:id="931"/>
      </w:del>
    </w:p>
    <w:p w14:paraId="78805B5F" w14:textId="05C82D0F" w:rsidR="005165FA" w:rsidRPr="00B945A8" w:rsidDel="00D42B27" w:rsidRDefault="005165FA" w:rsidP="005165FA">
      <w:pPr>
        <w:rPr>
          <w:del w:id="932" w:author="Thomas Stockhammer (25/10/17)" w:date="2025-10-22T07:36:00Z" w16du:dateUtc="2025-10-22T05:36:00Z"/>
          <w:rFonts w:ascii="Times New Roman" w:eastAsia="SimSun" w:hAnsi="Times New Roman" w:cs="Times New Roman"/>
          <w:sz w:val="28"/>
          <w:szCs w:val="28"/>
          <w:u w:val="single"/>
          <w:lang w:eastAsia="zh-CN"/>
        </w:rPr>
      </w:pPr>
      <w:bookmarkStart w:id="933" w:name="_Toc212011220"/>
      <w:bookmarkEnd w:id="933"/>
    </w:p>
    <w:tbl>
      <w:tblPr>
        <w:tblStyle w:val="TableGrid"/>
        <w:tblW w:w="4956" w:type="pct"/>
        <w:tblInd w:w="-5" w:type="dxa"/>
        <w:tblLook w:val="04A0" w:firstRow="1" w:lastRow="0" w:firstColumn="1" w:lastColumn="0" w:noHBand="0" w:noVBand="1"/>
      </w:tblPr>
      <w:tblGrid>
        <w:gridCol w:w="652"/>
        <w:gridCol w:w="100"/>
        <w:gridCol w:w="21"/>
        <w:gridCol w:w="4187"/>
        <w:gridCol w:w="3942"/>
        <w:gridCol w:w="29"/>
      </w:tblGrid>
      <w:tr w:rsidR="005165FA" w:rsidRPr="00C97215" w:rsidDel="00D42B27" w14:paraId="438401E2" w14:textId="7ECA505D" w:rsidTr="00262BAC">
        <w:trPr>
          <w:gridAfter w:val="1"/>
          <w:wAfter w:w="16" w:type="pct"/>
          <w:trHeight w:val="300"/>
          <w:del w:id="934" w:author="Thomas Stockhammer (25/10/17)" w:date="2025-10-22T07:36:00Z" w16du:dateUtc="2025-10-22T05:36:00Z"/>
        </w:trPr>
        <w:tc>
          <w:tcPr>
            <w:tcW w:w="4984" w:type="pct"/>
            <w:gridSpan w:val="5"/>
            <w:shd w:val="clear" w:color="auto" w:fill="B2A1C7" w:themeFill="accent4" w:themeFillTint="99"/>
          </w:tcPr>
          <w:p w14:paraId="6F3E4904" w14:textId="100DDC55" w:rsidR="005165FA" w:rsidRPr="00C97215" w:rsidDel="00D42B27" w:rsidRDefault="005165FA" w:rsidP="00262BAC">
            <w:pPr>
              <w:spacing w:before="100" w:beforeAutospacing="1" w:after="100" w:afterAutospacing="1"/>
              <w:contextualSpacing/>
              <w:rPr>
                <w:del w:id="935" w:author="Thomas Stockhammer (25/10/17)" w:date="2025-10-22T07:36:00Z" w16du:dateUtc="2025-10-22T05:36:00Z"/>
                <w:sz w:val="16"/>
                <w:szCs w:val="16"/>
              </w:rPr>
            </w:pPr>
            <w:del w:id="936" w:author="Thomas Stockhammer (25/10/17)" w:date="2025-10-22T07:36:00Z" w16du:dateUtc="2025-10-22T05:36:00Z">
              <w:r w:rsidRPr="00C97215" w:rsidDel="00D42B27">
                <w:rPr>
                  <w:sz w:val="16"/>
                  <w:szCs w:val="16"/>
                </w:rPr>
                <w:delText>I-i Interface: User inputs Interface</w:delText>
              </w:r>
              <w:bookmarkStart w:id="937" w:name="_Toc212011221"/>
              <w:bookmarkEnd w:id="937"/>
            </w:del>
          </w:p>
        </w:tc>
        <w:bookmarkStart w:id="938" w:name="_Toc212011222"/>
        <w:bookmarkEnd w:id="938"/>
      </w:tr>
      <w:tr w:rsidR="005165FA" w:rsidRPr="00C97215" w:rsidDel="00D42B27" w14:paraId="509C31D5" w14:textId="6D1E7B2F" w:rsidTr="00262BAC">
        <w:trPr>
          <w:gridAfter w:val="1"/>
          <w:wAfter w:w="16" w:type="pct"/>
          <w:trHeight w:val="300"/>
          <w:del w:id="939" w:author="Thomas Stockhammer (25/10/17)" w:date="2025-10-22T07:36:00Z" w16du:dateUtc="2025-10-22T05:36:00Z"/>
        </w:trPr>
        <w:tc>
          <w:tcPr>
            <w:tcW w:w="433" w:type="pct"/>
            <w:gridSpan w:val="3"/>
          </w:tcPr>
          <w:p w14:paraId="3A491671" w14:textId="0BC910F8" w:rsidR="005165FA" w:rsidRPr="004B628C" w:rsidDel="00D42B27" w:rsidRDefault="005165FA" w:rsidP="00262BAC">
            <w:pPr>
              <w:spacing w:before="100" w:beforeAutospacing="1" w:after="100" w:afterAutospacing="1"/>
              <w:contextualSpacing/>
              <w:rPr>
                <w:del w:id="940" w:author="Thomas Stockhammer (25/10/17)" w:date="2025-10-22T07:36:00Z" w16du:dateUtc="2025-10-22T05:36:00Z"/>
                <w:sz w:val="16"/>
                <w:szCs w:val="16"/>
              </w:rPr>
            </w:pPr>
            <w:del w:id="941" w:author="Thomas Stockhammer (25/10/17)" w:date="2025-10-22T07:36:00Z" w16du:dateUtc="2025-10-22T05:36:00Z">
              <w:r w:rsidRPr="004B628C" w:rsidDel="00D42B27">
                <w:rPr>
                  <w:sz w:val="16"/>
                  <w:szCs w:val="16"/>
                </w:rPr>
                <w:delText>86</w:delText>
              </w:r>
              <w:bookmarkStart w:id="942" w:name="_Toc212011223"/>
              <w:bookmarkEnd w:id="942"/>
            </w:del>
          </w:p>
        </w:tc>
        <w:tc>
          <w:tcPr>
            <w:tcW w:w="2344" w:type="pct"/>
          </w:tcPr>
          <w:p w14:paraId="20EEB0A3" w14:textId="07988ABD" w:rsidR="005165FA" w:rsidRPr="004B628C" w:rsidDel="00D42B27" w:rsidRDefault="005165FA" w:rsidP="00262BAC">
            <w:pPr>
              <w:spacing w:before="100" w:beforeAutospacing="1" w:after="100" w:afterAutospacing="1"/>
              <w:contextualSpacing/>
              <w:rPr>
                <w:del w:id="943" w:author="Thomas Stockhammer (25/10/17)" w:date="2025-10-22T07:36:00Z" w16du:dateUtc="2025-10-22T05:36:00Z"/>
                <w:i/>
                <w:sz w:val="16"/>
                <w:szCs w:val="16"/>
              </w:rPr>
            </w:pPr>
            <w:del w:id="944" w:author="Thomas Stockhammer (25/10/17)" w:date="2025-10-22T07:36:00Z" w16du:dateUtc="2025-10-22T05:36:00Z">
              <w:r w:rsidRPr="406EEFBA" w:rsidDel="00D42B27">
                <w:rPr>
                  <w:sz w:val="16"/>
                  <w:szCs w:val="16"/>
                </w:rPr>
                <w:delText>it shall be possible to define custom interactivity procedures based on input from the user or from the user’s devices and sensors</w:delText>
              </w:r>
              <w:bookmarkStart w:id="945" w:name="_Toc212011224"/>
              <w:bookmarkEnd w:id="945"/>
            </w:del>
          </w:p>
        </w:tc>
        <w:tc>
          <w:tcPr>
            <w:tcW w:w="2207" w:type="pct"/>
            <w:shd w:val="clear" w:color="auto" w:fill="FFFFFF" w:themeFill="background1"/>
          </w:tcPr>
          <w:p w14:paraId="7FFB30E8" w14:textId="18309329" w:rsidR="005165FA" w:rsidRPr="004B628C" w:rsidDel="00D42B27" w:rsidRDefault="005165FA" w:rsidP="00262BAC">
            <w:pPr>
              <w:spacing w:before="100" w:beforeAutospacing="1" w:after="100" w:afterAutospacing="1"/>
              <w:contextualSpacing/>
              <w:rPr>
                <w:del w:id="946" w:author="Thomas Stockhammer (25/10/17)" w:date="2025-10-22T07:36:00Z" w16du:dateUtc="2025-10-22T05:36:00Z"/>
                <w:sz w:val="16"/>
                <w:szCs w:val="16"/>
              </w:rPr>
            </w:pPr>
            <w:del w:id="947" w:author="Thomas Stockhammer (25/10/17)" w:date="2025-10-22T07:36:00Z" w16du:dateUtc="2025-10-22T05:36:00Z">
              <w:r w:rsidRPr="406EEFBA" w:rsidDel="00D42B27">
                <w:rPr>
                  <w:sz w:val="16"/>
                  <w:szCs w:val="16"/>
                </w:rPr>
                <w:delText xml:space="preserve">Partially completed with Interactivity extension and OpenXR. </w:delText>
              </w:r>
              <w:bookmarkStart w:id="948" w:name="_Toc212011225"/>
              <w:bookmarkEnd w:id="948"/>
            </w:del>
          </w:p>
          <w:p w14:paraId="6290305C" w14:textId="45F89950" w:rsidR="005165FA" w:rsidRPr="004B628C" w:rsidDel="00D42B27" w:rsidRDefault="005165FA" w:rsidP="00262BAC">
            <w:pPr>
              <w:spacing w:before="100" w:beforeAutospacing="1" w:after="100" w:afterAutospacing="1"/>
              <w:contextualSpacing/>
              <w:rPr>
                <w:del w:id="949" w:author="Thomas Stockhammer (25/10/17)" w:date="2025-10-22T07:36:00Z" w16du:dateUtc="2025-10-22T05:36:00Z"/>
                <w:sz w:val="16"/>
                <w:szCs w:val="16"/>
              </w:rPr>
            </w:pPr>
            <w:del w:id="950" w:author="Thomas Stockhammer (25/10/17)" w:date="2025-10-22T07:36:00Z" w16du:dateUtc="2025-10-22T05:36:00Z">
              <w:r w:rsidRPr="406EEFBA" w:rsidDel="00D42B27">
                <w:rPr>
                  <w:sz w:val="16"/>
                  <w:szCs w:val="16"/>
                </w:rPr>
                <w:delText>SD Phase 3 in particular for haptics and avatar</w:delText>
              </w:r>
              <w:bookmarkStart w:id="951" w:name="_Toc212011226"/>
              <w:bookmarkEnd w:id="951"/>
            </w:del>
          </w:p>
        </w:tc>
        <w:bookmarkStart w:id="952" w:name="_Toc212011227"/>
        <w:bookmarkEnd w:id="952"/>
      </w:tr>
      <w:tr w:rsidR="005165FA" w:rsidRPr="00831A4E" w:rsidDel="00D42B27" w14:paraId="48CDE6DF" w14:textId="204C7838" w:rsidTr="00262BAC">
        <w:trPr>
          <w:gridAfter w:val="1"/>
          <w:wAfter w:w="16" w:type="pct"/>
          <w:trHeight w:val="300"/>
          <w:del w:id="953" w:author="Thomas Stockhammer (25/10/17)" w:date="2025-10-22T07:36:00Z" w16du:dateUtc="2025-10-22T05:36:00Z"/>
        </w:trPr>
        <w:tc>
          <w:tcPr>
            <w:tcW w:w="4984" w:type="pct"/>
            <w:gridSpan w:val="5"/>
            <w:shd w:val="clear" w:color="auto" w:fill="B2A1C7" w:themeFill="accent4" w:themeFillTint="99"/>
          </w:tcPr>
          <w:p w14:paraId="13308E40" w14:textId="5CD63217" w:rsidR="005165FA" w:rsidRPr="004B628C" w:rsidDel="00D42B27" w:rsidRDefault="005165FA" w:rsidP="00262BAC">
            <w:pPr>
              <w:spacing w:before="100" w:beforeAutospacing="1" w:after="100" w:afterAutospacing="1"/>
              <w:contextualSpacing/>
              <w:rPr>
                <w:del w:id="954" w:author="Thomas Stockhammer (25/10/17)" w:date="2025-10-22T07:36:00Z" w16du:dateUtc="2025-10-22T05:36:00Z"/>
                <w:sz w:val="16"/>
                <w:szCs w:val="16"/>
              </w:rPr>
            </w:pPr>
            <w:del w:id="955" w:author="Thomas Stockhammer (25/10/17)" w:date="2025-10-22T07:36:00Z" w16du:dateUtc="2025-10-22T05:36:00Z">
              <w:r w:rsidRPr="004B628C" w:rsidDel="00D42B27">
                <w:rPr>
                  <w:sz w:val="16"/>
                  <w:szCs w:val="16"/>
                </w:rPr>
                <w:delText>Social VR</w:delText>
              </w:r>
              <w:bookmarkStart w:id="956" w:name="_Toc212011228"/>
              <w:bookmarkEnd w:id="956"/>
            </w:del>
          </w:p>
        </w:tc>
        <w:bookmarkStart w:id="957" w:name="_Toc212011229"/>
        <w:bookmarkEnd w:id="957"/>
      </w:tr>
      <w:tr w:rsidR="005165FA" w:rsidRPr="00831A4E" w:rsidDel="00D42B27" w14:paraId="1E2B0788" w14:textId="45DC8ED5" w:rsidTr="00262BAC">
        <w:trPr>
          <w:gridAfter w:val="1"/>
          <w:wAfter w:w="16" w:type="pct"/>
          <w:trHeight w:val="300"/>
          <w:del w:id="958" w:author="Thomas Stockhammer (25/10/17)" w:date="2025-10-22T07:36:00Z" w16du:dateUtc="2025-10-22T05:36:00Z"/>
        </w:trPr>
        <w:tc>
          <w:tcPr>
            <w:tcW w:w="421" w:type="pct"/>
            <w:gridSpan w:val="2"/>
          </w:tcPr>
          <w:p w14:paraId="1E1EC6A4" w14:textId="6FDB6F2D" w:rsidR="005165FA" w:rsidRPr="004B628C" w:rsidDel="00D42B27" w:rsidRDefault="005165FA" w:rsidP="00262BAC">
            <w:pPr>
              <w:spacing w:before="100" w:beforeAutospacing="1" w:after="100" w:afterAutospacing="1"/>
              <w:contextualSpacing/>
              <w:rPr>
                <w:del w:id="959" w:author="Thomas Stockhammer (25/10/17)" w:date="2025-10-22T07:36:00Z" w16du:dateUtc="2025-10-22T05:36:00Z"/>
                <w:sz w:val="16"/>
                <w:szCs w:val="16"/>
              </w:rPr>
            </w:pPr>
            <w:del w:id="960" w:author="Thomas Stockhammer (25/10/17)" w:date="2025-10-22T07:36:00Z" w16du:dateUtc="2025-10-22T05:36:00Z">
              <w:r w:rsidRPr="004B628C" w:rsidDel="00D42B27">
                <w:rPr>
                  <w:sz w:val="16"/>
                  <w:szCs w:val="16"/>
                </w:rPr>
                <w:delText>104</w:delText>
              </w:r>
              <w:bookmarkStart w:id="961" w:name="_Toc212011230"/>
              <w:bookmarkEnd w:id="961"/>
            </w:del>
          </w:p>
        </w:tc>
        <w:tc>
          <w:tcPr>
            <w:tcW w:w="2356" w:type="pct"/>
            <w:gridSpan w:val="2"/>
            <w:vAlign w:val="center"/>
          </w:tcPr>
          <w:p w14:paraId="1DB73BF3" w14:textId="0485A28F" w:rsidR="005165FA" w:rsidRPr="004B628C" w:rsidDel="00D42B27" w:rsidRDefault="005165FA" w:rsidP="00262BAC">
            <w:pPr>
              <w:spacing w:before="100" w:beforeAutospacing="1" w:after="100" w:afterAutospacing="1"/>
              <w:contextualSpacing/>
              <w:rPr>
                <w:del w:id="962" w:author="Thomas Stockhammer (25/10/17)" w:date="2025-10-22T07:36:00Z" w16du:dateUtc="2025-10-22T05:36:00Z"/>
                <w:sz w:val="16"/>
                <w:szCs w:val="16"/>
              </w:rPr>
            </w:pPr>
            <w:del w:id="963" w:author="Thomas Stockhammer (25/10/17)" w:date="2025-10-22T07:36:00Z" w16du:dateUtc="2025-10-22T05:36:00Z">
              <w:r w:rsidRPr="406EEFBA" w:rsidDel="00D42B27">
                <w:rPr>
                  <w:sz w:val="16"/>
                  <w:szCs w:val="16"/>
                </w:rPr>
                <w:delText>The specification shall support metadata that provides the direction of view of the local user in its  immersive environment</w:delText>
              </w:r>
              <w:bookmarkStart w:id="964" w:name="_Toc212011231"/>
              <w:bookmarkEnd w:id="964"/>
            </w:del>
          </w:p>
        </w:tc>
        <w:tc>
          <w:tcPr>
            <w:tcW w:w="2207" w:type="pct"/>
            <w:shd w:val="clear" w:color="auto" w:fill="FFFFFF" w:themeFill="background1"/>
          </w:tcPr>
          <w:p w14:paraId="19839FDD" w14:textId="1CC3E131" w:rsidR="005165FA" w:rsidRPr="004B628C" w:rsidDel="00D42B27" w:rsidRDefault="005165FA" w:rsidP="00262BAC">
            <w:pPr>
              <w:spacing w:before="100" w:beforeAutospacing="1" w:after="100" w:afterAutospacing="1"/>
              <w:contextualSpacing/>
              <w:rPr>
                <w:del w:id="965" w:author="Thomas Stockhammer (25/10/17)" w:date="2025-10-22T07:36:00Z" w16du:dateUtc="2025-10-22T05:36:00Z"/>
                <w:sz w:val="16"/>
                <w:szCs w:val="16"/>
              </w:rPr>
            </w:pPr>
            <w:del w:id="966" w:author="Thomas Stockhammer (25/10/17)" w:date="2025-10-22T07:36:00Z" w16du:dateUtc="2025-10-22T05:36:00Z">
              <w:r w:rsidRPr="406EEFBA" w:rsidDel="00D42B27">
                <w:rPr>
                  <w:sz w:val="16"/>
                  <w:szCs w:val="16"/>
                </w:rPr>
                <w:delText>Partially completed with avatar extension.</w:delText>
              </w:r>
              <w:bookmarkStart w:id="967" w:name="_Toc212011232"/>
              <w:bookmarkEnd w:id="967"/>
            </w:del>
          </w:p>
          <w:p w14:paraId="699898CE" w14:textId="7FAA5DC7" w:rsidR="005165FA" w:rsidRPr="004B628C" w:rsidDel="00D42B27" w:rsidRDefault="005165FA" w:rsidP="00262BAC">
            <w:pPr>
              <w:spacing w:before="100" w:beforeAutospacing="1" w:after="100" w:afterAutospacing="1"/>
              <w:contextualSpacing/>
              <w:rPr>
                <w:del w:id="968" w:author="Thomas Stockhammer (25/10/17)" w:date="2025-10-22T07:36:00Z" w16du:dateUtc="2025-10-22T05:36:00Z"/>
                <w:sz w:val="16"/>
                <w:szCs w:val="16"/>
              </w:rPr>
            </w:pPr>
            <w:del w:id="969" w:author="Thomas Stockhammer (25/10/17)" w:date="2025-10-22T07:36:00Z" w16du:dateUtc="2025-10-22T05:36:00Z">
              <w:r w:rsidRPr="406EEFBA" w:rsidDel="00D42B27">
                <w:rPr>
                  <w:sz w:val="16"/>
                  <w:szCs w:val="16"/>
                </w:rPr>
                <w:delText>Clarify the requirement with pose metadata (completed in MAF) and gaze metadata (not completed – phase 3)</w:delText>
              </w:r>
              <w:bookmarkStart w:id="970" w:name="_Toc212011233"/>
              <w:bookmarkEnd w:id="970"/>
            </w:del>
          </w:p>
        </w:tc>
        <w:bookmarkStart w:id="971" w:name="_Toc212011234"/>
        <w:bookmarkEnd w:id="971"/>
      </w:tr>
      <w:tr w:rsidR="005165FA" w:rsidRPr="00831A4E" w:rsidDel="00D42B27" w14:paraId="74D45B68" w14:textId="607E78F0" w:rsidTr="00262BAC">
        <w:trPr>
          <w:gridAfter w:val="1"/>
          <w:wAfter w:w="16" w:type="pct"/>
          <w:trHeight w:val="300"/>
          <w:del w:id="972" w:author="Thomas Stockhammer (25/10/17)" w:date="2025-10-22T07:36:00Z" w16du:dateUtc="2025-10-22T05:36:00Z"/>
        </w:trPr>
        <w:tc>
          <w:tcPr>
            <w:tcW w:w="421" w:type="pct"/>
            <w:gridSpan w:val="2"/>
          </w:tcPr>
          <w:p w14:paraId="73CCA713" w14:textId="41223ECF" w:rsidR="005165FA" w:rsidRPr="004B628C" w:rsidDel="00D42B27" w:rsidRDefault="005165FA" w:rsidP="00262BAC">
            <w:pPr>
              <w:spacing w:before="100" w:beforeAutospacing="1" w:after="100" w:afterAutospacing="1"/>
              <w:contextualSpacing/>
              <w:rPr>
                <w:del w:id="973" w:author="Thomas Stockhammer (25/10/17)" w:date="2025-10-22T07:36:00Z" w16du:dateUtc="2025-10-22T05:36:00Z"/>
                <w:sz w:val="16"/>
                <w:szCs w:val="16"/>
              </w:rPr>
            </w:pPr>
            <w:del w:id="974" w:author="Thomas Stockhammer (25/10/17)" w:date="2025-10-22T07:36:00Z" w16du:dateUtc="2025-10-22T05:36:00Z">
              <w:r w:rsidRPr="004B628C" w:rsidDel="00D42B27">
                <w:rPr>
                  <w:sz w:val="16"/>
                  <w:szCs w:val="16"/>
                </w:rPr>
                <w:delText>105</w:delText>
              </w:r>
              <w:bookmarkStart w:id="975" w:name="_Toc212011235"/>
              <w:bookmarkEnd w:id="975"/>
            </w:del>
          </w:p>
        </w:tc>
        <w:tc>
          <w:tcPr>
            <w:tcW w:w="2356" w:type="pct"/>
            <w:gridSpan w:val="2"/>
            <w:vAlign w:val="center"/>
          </w:tcPr>
          <w:p w14:paraId="0D32665D" w14:textId="29C9CD6E" w:rsidR="005165FA" w:rsidRPr="004B628C" w:rsidDel="00D42B27" w:rsidRDefault="005165FA" w:rsidP="00262BAC">
            <w:pPr>
              <w:spacing w:before="100" w:beforeAutospacing="1" w:after="100" w:afterAutospacing="1"/>
              <w:contextualSpacing/>
              <w:rPr>
                <w:del w:id="976" w:author="Thomas Stockhammer (25/10/17)" w:date="2025-10-22T07:36:00Z" w16du:dateUtc="2025-10-22T05:36:00Z"/>
                <w:sz w:val="16"/>
                <w:szCs w:val="16"/>
              </w:rPr>
            </w:pPr>
            <w:del w:id="977" w:author="Thomas Stockhammer (25/10/17)" w:date="2025-10-22T07:36:00Z" w16du:dateUtc="2025-10-22T05:36:00Z">
              <w:r w:rsidRPr="406EEFBA" w:rsidDel="00D42B27">
                <w:rPr>
                  <w:sz w:val="16"/>
                  <w:szCs w:val="16"/>
                </w:rPr>
                <w:delText xml:space="preserve">The specification shall support metadata that indicates which remote user is being looked at by the local user </w:delText>
              </w:r>
              <w:bookmarkStart w:id="978" w:name="_Toc212011236"/>
              <w:bookmarkEnd w:id="978"/>
            </w:del>
          </w:p>
        </w:tc>
        <w:tc>
          <w:tcPr>
            <w:tcW w:w="2207" w:type="pct"/>
            <w:shd w:val="clear" w:color="auto" w:fill="FFFFFF" w:themeFill="background1"/>
          </w:tcPr>
          <w:p w14:paraId="618DA4F9" w14:textId="09CA135C" w:rsidR="005165FA" w:rsidRPr="004B628C" w:rsidDel="00D42B27" w:rsidRDefault="005165FA" w:rsidP="00262BAC">
            <w:pPr>
              <w:spacing w:before="100" w:beforeAutospacing="1" w:after="100" w:afterAutospacing="1"/>
              <w:contextualSpacing/>
              <w:rPr>
                <w:del w:id="979" w:author="Thomas Stockhammer (25/10/17)" w:date="2025-10-22T07:36:00Z" w16du:dateUtc="2025-10-22T05:36:00Z"/>
                <w:sz w:val="16"/>
                <w:szCs w:val="16"/>
              </w:rPr>
            </w:pPr>
            <w:del w:id="980" w:author="Thomas Stockhammer (25/10/17)" w:date="2025-10-22T07:36:00Z" w16du:dateUtc="2025-10-22T05:36:00Z">
              <w:r w:rsidRPr="406EEFBA" w:rsidDel="00D42B27">
                <w:rPr>
                  <w:sz w:val="16"/>
                  <w:szCs w:val="16"/>
                </w:rPr>
                <w:delText>Partially completed with avatar extension.</w:delText>
              </w:r>
              <w:bookmarkStart w:id="981" w:name="_Toc212011237"/>
              <w:bookmarkEnd w:id="981"/>
            </w:del>
          </w:p>
          <w:p w14:paraId="11FEBE39" w14:textId="71EE5D4E" w:rsidR="005165FA" w:rsidRPr="004B628C" w:rsidDel="00D42B27" w:rsidRDefault="005165FA" w:rsidP="00262BAC">
            <w:pPr>
              <w:spacing w:before="100" w:beforeAutospacing="1" w:after="100" w:afterAutospacing="1"/>
              <w:contextualSpacing/>
              <w:rPr>
                <w:del w:id="982" w:author="Thomas Stockhammer (25/10/17)" w:date="2025-10-22T07:36:00Z" w16du:dateUtc="2025-10-22T05:36:00Z"/>
                <w:sz w:val="16"/>
                <w:szCs w:val="16"/>
              </w:rPr>
            </w:pPr>
            <w:del w:id="983" w:author="Thomas Stockhammer (25/10/17)" w:date="2025-10-22T07:36:00Z" w16du:dateUtc="2025-10-22T05:36:00Z">
              <w:r w:rsidRPr="406EEFBA" w:rsidDel="00D42B27">
                <w:rPr>
                  <w:sz w:val="16"/>
                  <w:szCs w:val="16"/>
                </w:rPr>
                <w:delText>Clarify the requirement with pose metadata (completed) and gaze metadata (not completed – phase 3)</w:delText>
              </w:r>
              <w:bookmarkStart w:id="984" w:name="_Toc212011238"/>
              <w:bookmarkEnd w:id="984"/>
            </w:del>
          </w:p>
        </w:tc>
        <w:bookmarkStart w:id="985" w:name="_Toc212011239"/>
        <w:bookmarkEnd w:id="985"/>
      </w:tr>
      <w:tr w:rsidR="005165FA" w:rsidRPr="00831A4E" w:rsidDel="00D42B27" w14:paraId="7533AE74" w14:textId="5CD58A46" w:rsidTr="00262BAC">
        <w:trPr>
          <w:trHeight w:val="300"/>
          <w:del w:id="986" w:author="Thomas Stockhammer (25/10/17)" w:date="2025-10-22T07:36:00Z" w16du:dateUtc="2025-10-22T05:36:00Z"/>
        </w:trPr>
        <w:tc>
          <w:tcPr>
            <w:tcW w:w="421" w:type="pct"/>
            <w:gridSpan w:val="2"/>
          </w:tcPr>
          <w:p w14:paraId="11C3A8A8" w14:textId="66A26CF8" w:rsidR="005165FA" w:rsidRPr="00C97215" w:rsidDel="00D42B27" w:rsidRDefault="005165FA" w:rsidP="00262BAC">
            <w:pPr>
              <w:spacing w:before="100" w:beforeAutospacing="1" w:after="100" w:afterAutospacing="1"/>
              <w:contextualSpacing/>
              <w:rPr>
                <w:del w:id="987" w:author="Thomas Stockhammer (25/10/17)" w:date="2025-10-22T07:36:00Z" w16du:dateUtc="2025-10-22T05:36:00Z"/>
                <w:sz w:val="16"/>
                <w:szCs w:val="16"/>
              </w:rPr>
            </w:pPr>
            <w:del w:id="988" w:author="Thomas Stockhammer (25/10/17)" w:date="2025-10-22T07:36:00Z" w16du:dateUtc="2025-10-22T05:36:00Z">
              <w:r w:rsidRPr="00370D9E" w:rsidDel="00D42B27">
                <w:rPr>
                  <w:sz w:val="16"/>
                  <w:szCs w:val="16"/>
                </w:rPr>
                <w:delText>117.1</w:delText>
              </w:r>
              <w:bookmarkStart w:id="989" w:name="_Toc212011240"/>
              <w:bookmarkEnd w:id="989"/>
            </w:del>
          </w:p>
        </w:tc>
        <w:tc>
          <w:tcPr>
            <w:tcW w:w="2356" w:type="pct"/>
            <w:gridSpan w:val="2"/>
          </w:tcPr>
          <w:p w14:paraId="1A2A02E2" w14:textId="7F07635A" w:rsidR="005165FA" w:rsidRPr="00C97215" w:rsidDel="00D42B27" w:rsidRDefault="005165FA" w:rsidP="00262BAC">
            <w:pPr>
              <w:spacing w:before="100" w:beforeAutospacing="1" w:after="100" w:afterAutospacing="1"/>
              <w:contextualSpacing/>
              <w:rPr>
                <w:del w:id="990" w:author="Thomas Stockhammer (25/10/17)" w:date="2025-10-22T07:36:00Z" w16du:dateUtc="2025-10-22T05:36:00Z"/>
                <w:sz w:val="16"/>
                <w:szCs w:val="16"/>
              </w:rPr>
            </w:pPr>
            <w:del w:id="991" w:author="Thomas Stockhammer (25/10/17)" w:date="2025-10-22T07:36:00Z" w16du:dateUtc="2025-10-22T05:36:00Z">
              <w:r w:rsidRPr="00370D9E" w:rsidDel="00D42B27">
                <w:rPr>
                  <w:sz w:val="16"/>
                  <w:szCs w:val="16"/>
                </w:rPr>
                <w:delText>The specification shall enable making the omnidirectional environment consistent:</w:delText>
              </w:r>
              <w:bookmarkStart w:id="992" w:name="_Toc212011241"/>
              <w:bookmarkEnd w:id="992"/>
            </w:del>
          </w:p>
        </w:tc>
        <w:tc>
          <w:tcPr>
            <w:tcW w:w="2223" w:type="pct"/>
            <w:gridSpan w:val="2"/>
          </w:tcPr>
          <w:p w14:paraId="58BD6760" w14:textId="6DF7F742" w:rsidR="005165FA" w:rsidRPr="0049777F" w:rsidDel="00D42B27" w:rsidRDefault="005165FA" w:rsidP="00262BAC">
            <w:pPr>
              <w:spacing w:before="100" w:beforeAutospacing="1" w:after="100" w:afterAutospacing="1"/>
              <w:contextualSpacing/>
              <w:rPr>
                <w:del w:id="993" w:author="Thomas Stockhammer (25/10/17)" w:date="2025-10-22T07:36:00Z" w16du:dateUtc="2025-10-22T05:36:00Z"/>
                <w:sz w:val="16"/>
                <w:szCs w:val="16"/>
              </w:rPr>
            </w:pPr>
            <w:del w:id="994" w:author="Thomas Stockhammer (25/10/17)" w:date="2025-10-22T07:36:00Z" w16du:dateUtc="2025-10-22T05:36:00Z">
              <w:r w:rsidRPr="0049777F" w:rsidDel="00D42B27">
                <w:rPr>
                  <w:sz w:val="16"/>
                  <w:szCs w:val="16"/>
                </w:rPr>
                <w:delText>Phase 3</w:delText>
              </w:r>
              <w:bookmarkStart w:id="995" w:name="_Toc212011242"/>
              <w:bookmarkEnd w:id="995"/>
            </w:del>
          </w:p>
        </w:tc>
        <w:bookmarkStart w:id="996" w:name="_Toc212011243"/>
        <w:bookmarkEnd w:id="996"/>
      </w:tr>
      <w:tr w:rsidR="005165FA" w:rsidRPr="00831A4E" w:rsidDel="00D42B27" w14:paraId="66E69375" w14:textId="0A82D882" w:rsidTr="00262BAC">
        <w:trPr>
          <w:trHeight w:val="300"/>
          <w:del w:id="997" w:author="Thomas Stockhammer (25/10/17)" w:date="2025-10-22T07:36:00Z" w16du:dateUtc="2025-10-22T05:36:00Z"/>
        </w:trPr>
        <w:tc>
          <w:tcPr>
            <w:tcW w:w="421" w:type="pct"/>
            <w:gridSpan w:val="2"/>
          </w:tcPr>
          <w:p w14:paraId="5AB89D83" w14:textId="6AA8167E" w:rsidR="005165FA" w:rsidRPr="00C97215" w:rsidDel="00D42B27" w:rsidRDefault="005165FA" w:rsidP="00262BAC">
            <w:pPr>
              <w:spacing w:before="100" w:beforeAutospacing="1" w:after="100" w:afterAutospacing="1"/>
              <w:contextualSpacing/>
              <w:rPr>
                <w:del w:id="998" w:author="Thomas Stockhammer (25/10/17)" w:date="2025-10-22T07:36:00Z" w16du:dateUtc="2025-10-22T05:36:00Z"/>
                <w:sz w:val="16"/>
                <w:szCs w:val="16"/>
              </w:rPr>
            </w:pPr>
            <w:del w:id="999" w:author="Thomas Stockhammer (25/10/17)" w:date="2025-10-22T07:36:00Z" w16du:dateUtc="2025-10-22T05:36:00Z">
              <w:r w:rsidRPr="00370D9E" w:rsidDel="00D42B27">
                <w:rPr>
                  <w:sz w:val="16"/>
                  <w:szCs w:val="16"/>
                </w:rPr>
                <w:delText>117.1.1</w:delText>
              </w:r>
              <w:bookmarkStart w:id="1000" w:name="_Toc212011244"/>
              <w:bookmarkEnd w:id="1000"/>
            </w:del>
          </w:p>
        </w:tc>
        <w:tc>
          <w:tcPr>
            <w:tcW w:w="2356" w:type="pct"/>
            <w:gridSpan w:val="2"/>
          </w:tcPr>
          <w:p w14:paraId="777F90B7" w14:textId="713C0D4D" w:rsidR="005165FA" w:rsidRPr="00C97215" w:rsidDel="00D42B27" w:rsidRDefault="005165FA" w:rsidP="00262BAC">
            <w:pPr>
              <w:spacing w:before="100" w:beforeAutospacing="1" w:after="100" w:afterAutospacing="1"/>
              <w:contextualSpacing/>
              <w:rPr>
                <w:del w:id="1001" w:author="Thomas Stockhammer (25/10/17)" w:date="2025-10-22T07:36:00Z" w16du:dateUtc="2025-10-22T05:36:00Z"/>
                <w:sz w:val="16"/>
                <w:szCs w:val="16"/>
              </w:rPr>
            </w:pPr>
            <w:del w:id="1002" w:author="Thomas Stockhammer (25/10/17)" w:date="2025-10-22T07:36:00Z" w16du:dateUtc="2025-10-22T05:36:00Z">
              <w:r w:rsidRPr="00370D9E" w:rsidDel="00D42B27">
                <w:rPr>
                  <w:sz w:val="16"/>
                  <w:szCs w:val="16"/>
                </w:rPr>
                <w:delText xml:space="preserve">-  for all users that are embedded in their omnidirectional environment </w:delText>
              </w:r>
              <w:bookmarkStart w:id="1003" w:name="_Toc212011245"/>
              <w:bookmarkEnd w:id="1003"/>
            </w:del>
          </w:p>
        </w:tc>
        <w:tc>
          <w:tcPr>
            <w:tcW w:w="2223" w:type="pct"/>
            <w:gridSpan w:val="2"/>
          </w:tcPr>
          <w:p w14:paraId="73DFAC6C" w14:textId="054D88B9" w:rsidR="005165FA" w:rsidRPr="0049777F" w:rsidDel="00D42B27" w:rsidRDefault="005165FA" w:rsidP="00262BAC">
            <w:pPr>
              <w:spacing w:before="100" w:beforeAutospacing="1" w:after="100" w:afterAutospacing="1"/>
              <w:contextualSpacing/>
              <w:rPr>
                <w:del w:id="1004" w:author="Thomas Stockhammer (25/10/17)" w:date="2025-10-22T07:36:00Z" w16du:dateUtc="2025-10-22T05:36:00Z"/>
                <w:sz w:val="16"/>
                <w:szCs w:val="16"/>
              </w:rPr>
            </w:pPr>
            <w:del w:id="1005" w:author="Thomas Stockhammer (25/10/17)" w:date="2025-10-22T07:36:00Z" w16du:dateUtc="2025-10-22T05:36:00Z">
              <w:r w:rsidRPr="0049777F" w:rsidDel="00D42B27">
                <w:rPr>
                  <w:sz w:val="16"/>
                  <w:szCs w:val="16"/>
                </w:rPr>
                <w:delText>Phase 3</w:delText>
              </w:r>
              <w:bookmarkStart w:id="1006" w:name="_Toc212011246"/>
              <w:bookmarkEnd w:id="1006"/>
            </w:del>
          </w:p>
        </w:tc>
        <w:bookmarkStart w:id="1007" w:name="_Toc212011247"/>
        <w:bookmarkEnd w:id="1007"/>
      </w:tr>
      <w:tr w:rsidR="005165FA" w:rsidRPr="00831A4E" w:rsidDel="00D42B27" w14:paraId="51DF6F42" w14:textId="68ED2234" w:rsidTr="00262BAC">
        <w:trPr>
          <w:trHeight w:val="300"/>
          <w:del w:id="1008" w:author="Thomas Stockhammer (25/10/17)" w:date="2025-10-22T07:36:00Z" w16du:dateUtc="2025-10-22T05:36:00Z"/>
        </w:trPr>
        <w:tc>
          <w:tcPr>
            <w:tcW w:w="421" w:type="pct"/>
            <w:gridSpan w:val="2"/>
          </w:tcPr>
          <w:p w14:paraId="36B3E2D2" w14:textId="3F2AD5B3" w:rsidR="005165FA" w:rsidRPr="00C97215" w:rsidDel="00D42B27" w:rsidRDefault="005165FA" w:rsidP="00262BAC">
            <w:pPr>
              <w:spacing w:before="100" w:beforeAutospacing="1" w:after="100" w:afterAutospacing="1"/>
              <w:contextualSpacing/>
              <w:rPr>
                <w:del w:id="1009" w:author="Thomas Stockhammer (25/10/17)" w:date="2025-10-22T07:36:00Z" w16du:dateUtc="2025-10-22T05:36:00Z"/>
                <w:sz w:val="16"/>
                <w:szCs w:val="16"/>
              </w:rPr>
            </w:pPr>
            <w:del w:id="1010" w:author="Thomas Stockhammer (25/10/17)" w:date="2025-10-22T07:36:00Z" w16du:dateUtc="2025-10-22T05:36:00Z">
              <w:r w:rsidRPr="00370D9E" w:rsidDel="00D42B27">
                <w:rPr>
                  <w:sz w:val="16"/>
                  <w:szCs w:val="16"/>
                </w:rPr>
                <w:delText>117.1.2</w:delText>
              </w:r>
              <w:bookmarkStart w:id="1011" w:name="_Toc212011248"/>
              <w:bookmarkEnd w:id="1011"/>
            </w:del>
          </w:p>
        </w:tc>
        <w:tc>
          <w:tcPr>
            <w:tcW w:w="2356" w:type="pct"/>
            <w:gridSpan w:val="2"/>
          </w:tcPr>
          <w:p w14:paraId="2E115AAC" w14:textId="00214264" w:rsidR="005165FA" w:rsidRPr="00C97215" w:rsidDel="00D42B27" w:rsidRDefault="005165FA" w:rsidP="00262BAC">
            <w:pPr>
              <w:spacing w:before="100" w:beforeAutospacing="1" w:after="100" w:afterAutospacing="1"/>
              <w:contextualSpacing/>
              <w:rPr>
                <w:del w:id="1012" w:author="Thomas Stockhammer (25/10/17)" w:date="2025-10-22T07:36:00Z" w16du:dateUtc="2025-10-22T05:36:00Z"/>
                <w:sz w:val="16"/>
                <w:szCs w:val="16"/>
              </w:rPr>
            </w:pPr>
            <w:del w:id="1013" w:author="Thomas Stockhammer (25/10/17)" w:date="2025-10-22T07:36:00Z" w16du:dateUtc="2025-10-22T05:36:00Z">
              <w:r w:rsidRPr="00370D9E" w:rsidDel="00D42B27">
                <w:rPr>
                  <w:sz w:val="16"/>
                  <w:szCs w:val="16"/>
                </w:rPr>
                <w:delText>-  between the users (they can look at one another, and can see when another person is looking at them)</w:delText>
              </w:r>
              <w:bookmarkStart w:id="1014" w:name="_Toc212011249"/>
              <w:bookmarkEnd w:id="1014"/>
            </w:del>
          </w:p>
        </w:tc>
        <w:tc>
          <w:tcPr>
            <w:tcW w:w="2223" w:type="pct"/>
            <w:gridSpan w:val="2"/>
          </w:tcPr>
          <w:p w14:paraId="6AD03DCA" w14:textId="77754536" w:rsidR="005165FA" w:rsidRPr="003F61B3" w:rsidDel="00D42B27" w:rsidRDefault="005165FA" w:rsidP="00262BAC">
            <w:pPr>
              <w:spacing w:before="100" w:beforeAutospacing="1" w:after="100" w:afterAutospacing="1"/>
              <w:contextualSpacing/>
              <w:rPr>
                <w:del w:id="1015" w:author="Thomas Stockhammer (25/10/17)" w:date="2025-10-22T07:36:00Z" w16du:dateUtc="2025-10-22T05:36:00Z"/>
                <w:sz w:val="16"/>
                <w:szCs w:val="16"/>
              </w:rPr>
            </w:pPr>
            <w:del w:id="1016" w:author="Thomas Stockhammer (25/10/17)" w:date="2025-10-22T07:36:00Z" w16du:dateUtc="2025-10-22T05:36:00Z">
              <w:r w:rsidRPr="0049777F" w:rsidDel="00D42B27">
                <w:rPr>
                  <w:sz w:val="16"/>
                  <w:szCs w:val="16"/>
                </w:rPr>
                <w:delText>Phase 3 for gaze support and additional metadata</w:delText>
              </w:r>
              <w:bookmarkStart w:id="1017" w:name="_Toc212011250"/>
              <w:bookmarkEnd w:id="1017"/>
            </w:del>
          </w:p>
        </w:tc>
        <w:bookmarkStart w:id="1018" w:name="_Toc212011251"/>
        <w:bookmarkEnd w:id="1018"/>
      </w:tr>
      <w:tr w:rsidR="005165FA" w:rsidRPr="00831A4E" w:rsidDel="00D42B27" w14:paraId="46A3837B" w14:textId="1E043FA3" w:rsidTr="00262BAC">
        <w:trPr>
          <w:trHeight w:val="300"/>
          <w:del w:id="1019" w:author="Thomas Stockhammer (25/10/17)" w:date="2025-10-22T07:36:00Z" w16du:dateUtc="2025-10-22T05:36:00Z"/>
        </w:trPr>
        <w:tc>
          <w:tcPr>
            <w:tcW w:w="421" w:type="pct"/>
            <w:gridSpan w:val="2"/>
          </w:tcPr>
          <w:p w14:paraId="03BC2101" w14:textId="5A155ADF" w:rsidR="005165FA" w:rsidRPr="00C97215" w:rsidDel="00D42B27" w:rsidRDefault="005165FA" w:rsidP="00262BAC">
            <w:pPr>
              <w:spacing w:before="100" w:beforeAutospacing="1" w:after="100" w:afterAutospacing="1"/>
              <w:contextualSpacing/>
              <w:rPr>
                <w:del w:id="1020" w:author="Thomas Stockhammer (25/10/17)" w:date="2025-10-22T07:36:00Z" w16du:dateUtc="2025-10-22T05:36:00Z"/>
                <w:sz w:val="16"/>
                <w:szCs w:val="16"/>
              </w:rPr>
            </w:pPr>
            <w:del w:id="1021" w:author="Thomas Stockhammer (25/10/17)" w:date="2025-10-22T07:36:00Z" w16du:dateUtc="2025-10-22T05:36:00Z">
              <w:r w:rsidRPr="00370D9E" w:rsidDel="00D42B27">
                <w:rPr>
                  <w:sz w:val="16"/>
                  <w:szCs w:val="16"/>
                </w:rPr>
                <w:delText>117.1.3</w:delText>
              </w:r>
              <w:bookmarkStart w:id="1022" w:name="_Toc212011252"/>
              <w:bookmarkEnd w:id="1022"/>
            </w:del>
          </w:p>
        </w:tc>
        <w:tc>
          <w:tcPr>
            <w:tcW w:w="2356" w:type="pct"/>
            <w:gridSpan w:val="2"/>
          </w:tcPr>
          <w:p w14:paraId="634AD7A9" w14:textId="0085B5A0" w:rsidR="005165FA" w:rsidRPr="00C97215" w:rsidDel="00D42B27" w:rsidRDefault="005165FA" w:rsidP="00262BAC">
            <w:pPr>
              <w:spacing w:before="100" w:beforeAutospacing="1" w:after="100" w:afterAutospacing="1"/>
              <w:contextualSpacing/>
              <w:rPr>
                <w:del w:id="1023" w:author="Thomas Stockhammer (25/10/17)" w:date="2025-10-22T07:36:00Z" w16du:dateUtc="2025-10-22T05:36:00Z"/>
                <w:sz w:val="16"/>
                <w:szCs w:val="16"/>
              </w:rPr>
            </w:pPr>
            <w:del w:id="1024" w:author="Thomas Stockhammer (25/10/17)" w:date="2025-10-22T07:36:00Z" w16du:dateUtc="2025-10-22T05:36:00Z">
              <w:r w:rsidRPr="00370D9E" w:rsidDel="00D42B27">
                <w:rPr>
                  <w:sz w:val="16"/>
                  <w:szCs w:val="16"/>
                </w:rPr>
                <w:delText>-  for multiple users looking at / pointing at a common element in the omnidirectional environment (e.g., a video screen)</w:delText>
              </w:r>
              <w:bookmarkStart w:id="1025" w:name="_Toc212011253"/>
              <w:bookmarkEnd w:id="1025"/>
            </w:del>
          </w:p>
        </w:tc>
        <w:tc>
          <w:tcPr>
            <w:tcW w:w="2223" w:type="pct"/>
            <w:gridSpan w:val="2"/>
          </w:tcPr>
          <w:p w14:paraId="4940665B" w14:textId="140BA6A2" w:rsidR="005165FA" w:rsidRPr="003F61B3" w:rsidDel="00D42B27" w:rsidRDefault="005165FA" w:rsidP="00262BAC">
            <w:pPr>
              <w:spacing w:before="100" w:beforeAutospacing="1" w:after="100" w:afterAutospacing="1"/>
              <w:contextualSpacing/>
              <w:rPr>
                <w:del w:id="1026" w:author="Thomas Stockhammer (25/10/17)" w:date="2025-10-22T07:36:00Z" w16du:dateUtc="2025-10-22T05:36:00Z"/>
                <w:sz w:val="16"/>
                <w:szCs w:val="16"/>
              </w:rPr>
            </w:pPr>
            <w:del w:id="1027" w:author="Thomas Stockhammer (25/10/17)" w:date="2025-10-22T07:36:00Z" w16du:dateUtc="2025-10-22T05:36:00Z">
              <w:r w:rsidRPr="0049777F" w:rsidDel="00D42B27">
                <w:rPr>
                  <w:sz w:val="16"/>
                  <w:szCs w:val="16"/>
                </w:rPr>
                <w:delText>Phase 3 for gaze support and additional metadata</w:delText>
              </w:r>
              <w:bookmarkStart w:id="1028" w:name="_Toc212011254"/>
              <w:bookmarkEnd w:id="1028"/>
            </w:del>
          </w:p>
        </w:tc>
        <w:bookmarkStart w:id="1029" w:name="_Toc212011255"/>
        <w:bookmarkEnd w:id="1029"/>
      </w:tr>
      <w:tr w:rsidR="005165FA" w:rsidRPr="00831A4E" w:rsidDel="00D42B27" w14:paraId="6847F4F0" w14:textId="3D876D09" w:rsidTr="00262BAC">
        <w:trPr>
          <w:trHeight w:val="300"/>
          <w:del w:id="1030" w:author="Thomas Stockhammer (25/10/17)" w:date="2025-10-22T07:36:00Z" w16du:dateUtc="2025-10-22T05:36:00Z"/>
        </w:trPr>
        <w:tc>
          <w:tcPr>
            <w:tcW w:w="421" w:type="pct"/>
            <w:gridSpan w:val="2"/>
          </w:tcPr>
          <w:p w14:paraId="09F7D809" w14:textId="335B5F83" w:rsidR="005165FA" w:rsidRPr="00C97215" w:rsidDel="00D42B27" w:rsidRDefault="005165FA" w:rsidP="00262BAC">
            <w:pPr>
              <w:spacing w:before="100" w:beforeAutospacing="1" w:after="100" w:afterAutospacing="1"/>
              <w:contextualSpacing/>
              <w:rPr>
                <w:del w:id="1031" w:author="Thomas Stockhammer (25/10/17)" w:date="2025-10-22T07:36:00Z" w16du:dateUtc="2025-10-22T05:36:00Z"/>
                <w:sz w:val="16"/>
                <w:szCs w:val="16"/>
              </w:rPr>
            </w:pPr>
            <w:del w:id="1032" w:author="Thomas Stockhammer (25/10/17)" w:date="2025-10-22T07:36:00Z" w16du:dateUtc="2025-10-22T05:36:00Z">
              <w:r w:rsidRPr="00370D9E" w:rsidDel="00D42B27">
                <w:rPr>
                  <w:sz w:val="16"/>
                  <w:szCs w:val="16"/>
                </w:rPr>
                <w:delText>117.2</w:delText>
              </w:r>
              <w:bookmarkStart w:id="1033" w:name="_Toc212011256"/>
              <w:bookmarkEnd w:id="1033"/>
            </w:del>
          </w:p>
        </w:tc>
        <w:tc>
          <w:tcPr>
            <w:tcW w:w="2356" w:type="pct"/>
            <w:gridSpan w:val="2"/>
          </w:tcPr>
          <w:p w14:paraId="0427764A" w14:textId="6E8B9078" w:rsidR="005165FA" w:rsidRPr="00C97215" w:rsidDel="00D42B27" w:rsidRDefault="005165FA" w:rsidP="00262BAC">
            <w:pPr>
              <w:spacing w:before="100" w:beforeAutospacing="1" w:after="100" w:afterAutospacing="1"/>
              <w:contextualSpacing/>
              <w:rPr>
                <w:del w:id="1034" w:author="Thomas Stockhammer (25/10/17)" w:date="2025-10-22T07:36:00Z" w16du:dateUtc="2025-10-22T05:36:00Z"/>
                <w:sz w:val="16"/>
                <w:szCs w:val="16"/>
              </w:rPr>
            </w:pPr>
            <w:del w:id="1035" w:author="Thomas Stockhammer (25/10/17)" w:date="2025-10-22T07:36:00Z" w16du:dateUtc="2025-10-22T05:36:00Z">
              <w:r w:rsidRPr="00370D9E" w:rsidDel="00D42B27">
                <w:rPr>
                  <w:sz w:val="16"/>
                  <w:szCs w:val="16"/>
                </w:rPr>
                <w:delText xml:space="preserve"> The specification shall support synchronization of user viewpoints and orientations (i.e. where each user is looking at), as well as content playback status, between users.</w:delText>
              </w:r>
              <w:r w:rsidRPr="00370D9E" w:rsidDel="00D42B27">
                <w:rPr>
                  <w:sz w:val="16"/>
                  <w:szCs w:val="16"/>
                </w:rPr>
                <w:br/>
                <w:delText>Note: these individual environments need not necessarily be the same, as long as they are internally consistent for all participants individually</w:delText>
              </w:r>
              <w:r w:rsidRPr="00370D9E" w:rsidDel="00D42B27">
                <w:rPr>
                  <w:sz w:val="16"/>
                  <w:szCs w:val="16"/>
                </w:rPr>
                <w:br/>
                <w:delText xml:space="preserve">Note: “consistent” means the right visual perspective for all objects as well as audio/visual alignment </w:delText>
              </w:r>
              <w:bookmarkStart w:id="1036" w:name="_Toc212011257"/>
              <w:bookmarkEnd w:id="1036"/>
            </w:del>
          </w:p>
        </w:tc>
        <w:tc>
          <w:tcPr>
            <w:tcW w:w="2223" w:type="pct"/>
            <w:gridSpan w:val="2"/>
          </w:tcPr>
          <w:p w14:paraId="78F19E04" w14:textId="533F46AE" w:rsidR="005165FA" w:rsidRPr="003F61B3" w:rsidDel="00D42B27" w:rsidRDefault="005165FA" w:rsidP="00262BAC">
            <w:pPr>
              <w:spacing w:before="100" w:beforeAutospacing="1" w:after="100" w:afterAutospacing="1"/>
              <w:contextualSpacing/>
              <w:rPr>
                <w:del w:id="1037" w:author="Thomas Stockhammer (25/10/17)" w:date="2025-10-22T07:36:00Z" w16du:dateUtc="2025-10-22T05:36:00Z"/>
                <w:sz w:val="16"/>
                <w:szCs w:val="16"/>
              </w:rPr>
            </w:pPr>
            <w:del w:id="1038" w:author="Thomas Stockhammer (25/10/17)" w:date="2025-10-22T07:36:00Z" w16du:dateUtc="2025-10-22T05:36:00Z">
              <w:r w:rsidRPr="0049777F" w:rsidDel="00D42B27">
                <w:rPr>
                  <w:sz w:val="16"/>
                  <w:szCs w:val="16"/>
                </w:rPr>
                <w:delText>Phase 3 for gaze support</w:delText>
              </w:r>
              <w:bookmarkStart w:id="1039" w:name="_Toc212011258"/>
              <w:bookmarkEnd w:id="1039"/>
            </w:del>
          </w:p>
        </w:tc>
        <w:bookmarkStart w:id="1040" w:name="_Toc212011259"/>
        <w:bookmarkEnd w:id="1040"/>
      </w:tr>
      <w:tr w:rsidR="005165FA" w:rsidRPr="00831A4E" w:rsidDel="00D42B27" w14:paraId="10205117" w14:textId="2555C605" w:rsidTr="00262BAC">
        <w:trPr>
          <w:trHeight w:val="300"/>
          <w:del w:id="1041" w:author="Thomas Stockhammer (25/10/17)" w:date="2025-10-22T07:36:00Z" w16du:dateUtc="2025-10-22T05:36:00Z"/>
        </w:trPr>
        <w:tc>
          <w:tcPr>
            <w:tcW w:w="421" w:type="pct"/>
            <w:gridSpan w:val="2"/>
          </w:tcPr>
          <w:p w14:paraId="2B8C9433" w14:textId="2509E8D8" w:rsidR="005165FA" w:rsidRPr="00C97215" w:rsidDel="00D42B27" w:rsidRDefault="005165FA" w:rsidP="00262BAC">
            <w:pPr>
              <w:spacing w:before="100" w:beforeAutospacing="1" w:after="100" w:afterAutospacing="1"/>
              <w:contextualSpacing/>
              <w:rPr>
                <w:del w:id="1042" w:author="Thomas Stockhammer (25/10/17)" w:date="2025-10-22T07:36:00Z" w16du:dateUtc="2025-10-22T05:36:00Z"/>
                <w:sz w:val="16"/>
                <w:szCs w:val="16"/>
              </w:rPr>
            </w:pPr>
            <w:del w:id="1043" w:author="Thomas Stockhammer (25/10/17)" w:date="2025-10-22T07:36:00Z" w16du:dateUtc="2025-10-22T05:36:00Z">
              <w:r w:rsidRPr="00370D9E" w:rsidDel="00D42B27">
                <w:rPr>
                  <w:sz w:val="16"/>
                  <w:szCs w:val="16"/>
                </w:rPr>
                <w:delText>117.3</w:delText>
              </w:r>
              <w:bookmarkStart w:id="1044" w:name="_Toc212011260"/>
              <w:bookmarkEnd w:id="1044"/>
            </w:del>
          </w:p>
        </w:tc>
        <w:tc>
          <w:tcPr>
            <w:tcW w:w="2356" w:type="pct"/>
            <w:gridSpan w:val="2"/>
          </w:tcPr>
          <w:p w14:paraId="4B1E296A" w14:textId="2861C7DF" w:rsidR="005165FA" w:rsidRPr="00C97215" w:rsidDel="00D42B27" w:rsidRDefault="005165FA" w:rsidP="00262BAC">
            <w:pPr>
              <w:spacing w:before="100" w:beforeAutospacing="1" w:after="100" w:afterAutospacing="1"/>
              <w:contextualSpacing/>
              <w:rPr>
                <w:del w:id="1045" w:author="Thomas Stockhammer (25/10/17)" w:date="2025-10-22T07:36:00Z" w16du:dateUtc="2025-10-22T05:36:00Z"/>
                <w:sz w:val="16"/>
                <w:szCs w:val="16"/>
              </w:rPr>
            </w:pPr>
            <w:del w:id="1046" w:author="Thomas Stockhammer (25/10/17)" w:date="2025-10-22T07:36:00Z" w16du:dateUtc="2025-10-22T05:36:00Z">
              <w:r w:rsidRPr="00370D9E" w:rsidDel="00D42B27">
                <w:rPr>
                  <w:sz w:val="16"/>
                  <w:szCs w:val="16"/>
                </w:rPr>
                <w:delText>The specification shall enable bringing multiple users together in the same omnidirectional environment even when they are captured using their own individual 3DoF coordinate system</w:delText>
              </w:r>
              <w:bookmarkStart w:id="1047" w:name="_Toc212011261"/>
              <w:bookmarkEnd w:id="1047"/>
            </w:del>
          </w:p>
        </w:tc>
        <w:tc>
          <w:tcPr>
            <w:tcW w:w="2223" w:type="pct"/>
            <w:gridSpan w:val="2"/>
          </w:tcPr>
          <w:p w14:paraId="5F27ACE2" w14:textId="353AA196" w:rsidR="005165FA" w:rsidRPr="003F61B3" w:rsidDel="00D42B27" w:rsidRDefault="005165FA" w:rsidP="00262BAC">
            <w:pPr>
              <w:spacing w:before="100" w:beforeAutospacing="1" w:after="100" w:afterAutospacing="1"/>
              <w:contextualSpacing/>
              <w:rPr>
                <w:del w:id="1048" w:author="Thomas Stockhammer (25/10/17)" w:date="2025-10-22T07:36:00Z" w16du:dateUtc="2025-10-22T05:36:00Z"/>
                <w:sz w:val="16"/>
                <w:szCs w:val="16"/>
              </w:rPr>
            </w:pPr>
            <w:del w:id="1049" w:author="Thomas Stockhammer (25/10/17)" w:date="2025-10-22T07:36:00Z" w16du:dateUtc="2025-10-22T05:36:00Z">
              <w:r w:rsidRPr="0049777F" w:rsidDel="00D42B27">
                <w:rPr>
                  <w:sz w:val="16"/>
                  <w:szCs w:val="16"/>
                </w:rPr>
                <w:delText>Phase 3</w:delText>
              </w:r>
              <w:bookmarkStart w:id="1050" w:name="_Toc212011262"/>
              <w:bookmarkEnd w:id="1050"/>
            </w:del>
          </w:p>
        </w:tc>
        <w:bookmarkStart w:id="1051" w:name="_Toc212011263"/>
        <w:bookmarkEnd w:id="1051"/>
      </w:tr>
      <w:tr w:rsidR="005165FA" w:rsidDel="00D42B27" w14:paraId="4C442990" w14:textId="2F706BA5" w:rsidTr="00262BAC">
        <w:trPr>
          <w:trHeight w:val="300"/>
          <w:del w:id="1052" w:author="Thomas Stockhammer (25/10/17)" w:date="2025-10-22T07:36:00Z" w16du:dateUtc="2025-10-22T05:36:00Z"/>
        </w:trPr>
        <w:tc>
          <w:tcPr>
            <w:tcW w:w="5000" w:type="pct"/>
            <w:gridSpan w:val="6"/>
            <w:shd w:val="clear" w:color="auto" w:fill="B2A1C7" w:themeFill="accent4" w:themeFillTint="99"/>
            <w:hideMark/>
          </w:tcPr>
          <w:p w14:paraId="42D3A3EA" w14:textId="4DA4341F" w:rsidR="005165FA" w:rsidDel="00D42B27" w:rsidRDefault="005165FA" w:rsidP="00262BAC">
            <w:pPr>
              <w:spacing w:before="100" w:beforeAutospacing="1" w:after="100" w:afterAutospacing="1"/>
              <w:contextualSpacing/>
              <w:rPr>
                <w:del w:id="1053" w:author="Thomas Stockhammer (25/10/17)" w:date="2025-10-22T07:36:00Z" w16du:dateUtc="2025-10-22T05:36:00Z"/>
                <w:sz w:val="16"/>
                <w:szCs w:val="16"/>
              </w:rPr>
            </w:pPr>
            <w:del w:id="1054" w:author="Thomas Stockhammer (25/10/17)" w:date="2025-10-22T07:36:00Z" w16du:dateUtc="2025-10-22T05:36:00Z">
              <w:r w:rsidDel="00D42B27">
                <w:rPr>
                  <w:sz w:val="16"/>
                  <w:szCs w:val="16"/>
                </w:rPr>
                <w:delText>Multi-User Interactivity</w:delText>
              </w:r>
              <w:bookmarkStart w:id="1055" w:name="_Toc212011264"/>
              <w:bookmarkEnd w:id="1055"/>
            </w:del>
          </w:p>
        </w:tc>
        <w:bookmarkStart w:id="1056" w:name="_Toc212011265"/>
        <w:bookmarkEnd w:id="1056"/>
      </w:tr>
      <w:tr w:rsidR="005165FA" w:rsidRPr="00DF2EFA" w:rsidDel="00D42B27" w14:paraId="3CED926A" w14:textId="70F60E16" w:rsidTr="00262BAC">
        <w:trPr>
          <w:trHeight w:val="300"/>
          <w:del w:id="1057" w:author="Thomas Stockhammer (25/10/17)" w:date="2025-10-22T07:36:00Z" w16du:dateUtc="2025-10-22T05:36:00Z"/>
        </w:trPr>
        <w:tc>
          <w:tcPr>
            <w:tcW w:w="365" w:type="pct"/>
            <w:hideMark/>
          </w:tcPr>
          <w:p w14:paraId="6DFB662E" w14:textId="1BFDB5D3" w:rsidR="005165FA" w:rsidDel="00D42B27" w:rsidRDefault="005165FA" w:rsidP="00262BAC">
            <w:pPr>
              <w:spacing w:before="100" w:beforeAutospacing="1" w:after="100" w:afterAutospacing="1"/>
              <w:contextualSpacing/>
              <w:rPr>
                <w:del w:id="1058" w:author="Thomas Stockhammer (25/10/17)" w:date="2025-10-22T07:36:00Z" w16du:dateUtc="2025-10-22T05:36:00Z"/>
                <w:sz w:val="16"/>
                <w:szCs w:val="16"/>
              </w:rPr>
            </w:pPr>
            <w:del w:id="1059" w:author="Thomas Stockhammer (25/10/17)" w:date="2025-10-22T07:36:00Z" w16du:dateUtc="2025-10-22T05:36:00Z">
              <w:r w:rsidDel="00D42B27">
                <w:rPr>
                  <w:sz w:val="16"/>
                  <w:szCs w:val="16"/>
                </w:rPr>
                <w:delText>93</w:delText>
              </w:r>
              <w:bookmarkStart w:id="1060" w:name="_Toc212011266"/>
              <w:bookmarkEnd w:id="1060"/>
            </w:del>
          </w:p>
        </w:tc>
        <w:tc>
          <w:tcPr>
            <w:tcW w:w="2412" w:type="pct"/>
            <w:gridSpan w:val="3"/>
            <w:hideMark/>
          </w:tcPr>
          <w:p w14:paraId="608BEFFD" w14:textId="66D494FD" w:rsidR="005165FA" w:rsidDel="00D42B27" w:rsidRDefault="005165FA" w:rsidP="00262BAC">
            <w:pPr>
              <w:spacing w:before="100" w:beforeAutospacing="1" w:after="100" w:afterAutospacing="1"/>
              <w:contextualSpacing/>
              <w:rPr>
                <w:del w:id="1061" w:author="Thomas Stockhammer (25/10/17)" w:date="2025-10-22T07:36:00Z" w16du:dateUtc="2025-10-22T05:36:00Z"/>
                <w:sz w:val="16"/>
                <w:szCs w:val="16"/>
              </w:rPr>
            </w:pPr>
            <w:del w:id="1062" w:author="Thomas Stockhammer (25/10/17)" w:date="2025-10-22T07:36:00Z" w16du:dateUtc="2025-10-22T05:36:00Z">
              <w:r w:rsidDel="00D42B27">
                <w:rPr>
                  <w:sz w:val="16"/>
                  <w:szCs w:val="16"/>
                </w:rPr>
                <w:delText xml:space="preserve">The specification shall enable realistic composition of user-embodiment within 6DoF content media. </w:delText>
              </w:r>
              <w:r w:rsidDel="00D42B27">
                <w:rPr>
                  <w:sz w:val="16"/>
                  <w:szCs w:val="16"/>
                </w:rPr>
                <w:br/>
                <w:delText>Note: Such composition may, e.g., include delivering proper lighting information and some form of geometry information of the scene so user-embodiment is rendered with realistic lighting and shadows.</w:delText>
              </w:r>
              <w:bookmarkStart w:id="1063" w:name="_Toc212011267"/>
              <w:bookmarkEnd w:id="1063"/>
            </w:del>
          </w:p>
        </w:tc>
        <w:tc>
          <w:tcPr>
            <w:tcW w:w="2223" w:type="pct"/>
            <w:gridSpan w:val="2"/>
            <w:hideMark/>
          </w:tcPr>
          <w:p w14:paraId="7382B1B8" w14:textId="22144744" w:rsidR="005165FA" w:rsidDel="00D42B27" w:rsidRDefault="005165FA" w:rsidP="00262BAC">
            <w:pPr>
              <w:spacing w:before="100" w:beforeAutospacing="1" w:after="100" w:afterAutospacing="1"/>
              <w:contextualSpacing/>
              <w:rPr>
                <w:del w:id="1064" w:author="Thomas Stockhammer (25/10/17)" w:date="2025-10-22T07:36:00Z" w16du:dateUtc="2025-10-22T05:36:00Z"/>
                <w:sz w:val="16"/>
                <w:szCs w:val="16"/>
              </w:rPr>
            </w:pPr>
            <w:del w:id="1065" w:author="Thomas Stockhammer (25/10/17)" w:date="2025-10-22T07:36:00Z" w16du:dateUtc="2025-10-22T05:36:00Z">
              <w:r w:rsidDel="00D42B27">
                <w:rPr>
                  <w:sz w:val="16"/>
                  <w:szCs w:val="16"/>
                </w:rPr>
                <w:delText xml:space="preserve">Partial support with Avatar extension, </w:delText>
              </w:r>
              <w:bookmarkStart w:id="1066" w:name="_Toc212011268"/>
              <w:bookmarkEnd w:id="1066"/>
            </w:del>
          </w:p>
          <w:p w14:paraId="77E8E6DD" w14:textId="0E0BACEF" w:rsidR="005165FA" w:rsidDel="00D42B27" w:rsidRDefault="005165FA" w:rsidP="00262BAC">
            <w:pPr>
              <w:spacing w:before="100" w:beforeAutospacing="1" w:after="100" w:afterAutospacing="1"/>
              <w:contextualSpacing/>
              <w:rPr>
                <w:del w:id="1067" w:author="Thomas Stockhammer (25/10/17)" w:date="2025-10-22T07:36:00Z" w16du:dateUtc="2025-10-22T05:36:00Z"/>
                <w:sz w:val="16"/>
                <w:szCs w:val="16"/>
              </w:rPr>
            </w:pPr>
            <w:del w:id="1068" w:author="Thomas Stockhammer (25/10/17)" w:date="2025-10-22T07:36:00Z" w16du:dateUtc="2025-10-22T05:36:00Z">
              <w:r w:rsidDel="00D42B27">
                <w:rPr>
                  <w:sz w:val="16"/>
                  <w:szCs w:val="16"/>
                </w:rPr>
                <w:delText>Additional support likely needed in phase 3</w:delText>
              </w:r>
              <w:bookmarkStart w:id="1069" w:name="_Toc212011269"/>
              <w:bookmarkEnd w:id="1069"/>
            </w:del>
          </w:p>
        </w:tc>
        <w:bookmarkStart w:id="1070" w:name="_Toc212011270"/>
        <w:bookmarkEnd w:id="1070"/>
      </w:tr>
      <w:tr w:rsidR="005165FA" w:rsidRPr="00DF2EFA" w:rsidDel="00D42B27" w14:paraId="675C20DE" w14:textId="2B345B1E" w:rsidTr="00262BAC">
        <w:trPr>
          <w:trHeight w:val="300"/>
          <w:del w:id="1071" w:author="Thomas Stockhammer (25/10/17)" w:date="2025-10-22T07:36:00Z" w16du:dateUtc="2025-10-22T05:36:00Z"/>
        </w:trPr>
        <w:tc>
          <w:tcPr>
            <w:tcW w:w="365" w:type="pct"/>
            <w:hideMark/>
          </w:tcPr>
          <w:p w14:paraId="0116B62B" w14:textId="2242BE5D" w:rsidR="005165FA" w:rsidDel="00D42B27" w:rsidRDefault="005165FA" w:rsidP="00262BAC">
            <w:pPr>
              <w:spacing w:before="100" w:beforeAutospacing="1" w:after="100" w:afterAutospacing="1"/>
              <w:contextualSpacing/>
              <w:rPr>
                <w:del w:id="1072" w:author="Thomas Stockhammer (25/10/17)" w:date="2025-10-22T07:36:00Z" w16du:dateUtc="2025-10-22T05:36:00Z"/>
                <w:sz w:val="16"/>
                <w:szCs w:val="16"/>
              </w:rPr>
            </w:pPr>
            <w:del w:id="1073" w:author="Thomas Stockhammer (25/10/17)" w:date="2025-10-22T07:36:00Z" w16du:dateUtc="2025-10-22T05:36:00Z">
              <w:r w:rsidDel="00D42B27">
                <w:rPr>
                  <w:sz w:val="16"/>
                  <w:szCs w:val="16"/>
                </w:rPr>
                <w:delText>94</w:delText>
              </w:r>
              <w:bookmarkStart w:id="1074" w:name="_Toc212011271"/>
              <w:bookmarkEnd w:id="1074"/>
            </w:del>
          </w:p>
        </w:tc>
        <w:tc>
          <w:tcPr>
            <w:tcW w:w="2412" w:type="pct"/>
            <w:gridSpan w:val="3"/>
            <w:hideMark/>
          </w:tcPr>
          <w:p w14:paraId="5F5731F0" w14:textId="5B91283C" w:rsidR="005165FA" w:rsidDel="00D42B27" w:rsidRDefault="005165FA" w:rsidP="00262BAC">
            <w:pPr>
              <w:spacing w:before="100" w:beforeAutospacing="1" w:after="100" w:afterAutospacing="1"/>
              <w:contextualSpacing/>
              <w:rPr>
                <w:del w:id="1075" w:author="Thomas Stockhammer (25/10/17)" w:date="2025-10-22T07:36:00Z" w16du:dateUtc="2025-10-22T05:36:00Z"/>
                <w:sz w:val="16"/>
                <w:szCs w:val="16"/>
              </w:rPr>
            </w:pPr>
            <w:del w:id="1076" w:author="Thomas Stockhammer (25/10/17)" w:date="2025-10-22T07:36:00Z" w16du:dateUtc="2025-10-22T05:36:00Z">
              <w:r w:rsidDel="00D42B27">
                <w:rPr>
                  <w:sz w:val="16"/>
                  <w:szCs w:val="16"/>
                </w:rPr>
                <w:delText>The specification shall support rendering of other users in 6DoF content media, including possible speech or audio from other users.</w:delText>
              </w:r>
              <w:bookmarkStart w:id="1077" w:name="_Toc212011272"/>
              <w:bookmarkEnd w:id="1077"/>
            </w:del>
          </w:p>
        </w:tc>
        <w:tc>
          <w:tcPr>
            <w:tcW w:w="2223" w:type="pct"/>
            <w:gridSpan w:val="2"/>
            <w:hideMark/>
          </w:tcPr>
          <w:p w14:paraId="2F23A55F" w14:textId="1C474ACC" w:rsidR="005165FA" w:rsidDel="00D42B27" w:rsidRDefault="005165FA" w:rsidP="00262BAC">
            <w:pPr>
              <w:spacing w:before="100" w:beforeAutospacing="1" w:after="100" w:afterAutospacing="1"/>
              <w:contextualSpacing/>
              <w:rPr>
                <w:del w:id="1078" w:author="Thomas Stockhammer (25/10/17)" w:date="2025-10-22T07:36:00Z" w16du:dateUtc="2025-10-22T05:36:00Z"/>
                <w:sz w:val="16"/>
                <w:szCs w:val="16"/>
              </w:rPr>
            </w:pPr>
            <w:del w:id="1079" w:author="Thomas Stockhammer (25/10/17)" w:date="2025-10-22T07:36:00Z" w16du:dateUtc="2025-10-22T05:36:00Z">
              <w:r w:rsidDel="00D42B27">
                <w:rPr>
                  <w:sz w:val="16"/>
                  <w:szCs w:val="16"/>
                </w:rPr>
                <w:delText>Partial support with Avatar extension</w:delText>
              </w:r>
              <w:bookmarkStart w:id="1080" w:name="_Toc212011273"/>
              <w:bookmarkEnd w:id="1080"/>
            </w:del>
          </w:p>
          <w:p w14:paraId="058C0302" w14:textId="7301E829" w:rsidR="005165FA" w:rsidDel="00D42B27" w:rsidRDefault="005165FA" w:rsidP="00262BAC">
            <w:pPr>
              <w:spacing w:before="100" w:beforeAutospacing="1" w:after="100" w:afterAutospacing="1"/>
              <w:contextualSpacing/>
              <w:rPr>
                <w:del w:id="1081" w:author="Thomas Stockhammer (25/10/17)" w:date="2025-10-22T07:36:00Z" w16du:dateUtc="2025-10-22T05:36:00Z"/>
                <w:sz w:val="16"/>
                <w:szCs w:val="16"/>
              </w:rPr>
            </w:pPr>
            <w:del w:id="1082" w:author="Thomas Stockhammer (25/10/17)" w:date="2025-10-22T07:36:00Z" w16du:dateUtc="2025-10-22T05:36:00Z">
              <w:r w:rsidDel="00D42B27">
                <w:rPr>
                  <w:sz w:val="16"/>
                  <w:szCs w:val="16"/>
                </w:rPr>
                <w:delText>Additional support likely needed in phase 3</w:delText>
              </w:r>
              <w:bookmarkStart w:id="1083" w:name="_Toc212011274"/>
              <w:bookmarkEnd w:id="1083"/>
            </w:del>
          </w:p>
        </w:tc>
        <w:bookmarkStart w:id="1084" w:name="_Toc212011275"/>
        <w:bookmarkEnd w:id="1084"/>
      </w:tr>
      <w:tr w:rsidR="005165FA" w:rsidRPr="00DF2EFA" w:rsidDel="00D42B27" w14:paraId="4765B2C0" w14:textId="4016CA45" w:rsidTr="00262BAC">
        <w:trPr>
          <w:trHeight w:val="300"/>
          <w:del w:id="1085" w:author="Thomas Stockhammer (25/10/17)" w:date="2025-10-22T07:36:00Z" w16du:dateUtc="2025-10-22T05:36:00Z"/>
        </w:trPr>
        <w:tc>
          <w:tcPr>
            <w:tcW w:w="365" w:type="pct"/>
            <w:hideMark/>
          </w:tcPr>
          <w:p w14:paraId="5465C6E1" w14:textId="7730449C" w:rsidR="005165FA" w:rsidDel="00D42B27" w:rsidRDefault="005165FA" w:rsidP="00262BAC">
            <w:pPr>
              <w:spacing w:before="100" w:beforeAutospacing="1" w:after="100" w:afterAutospacing="1"/>
              <w:contextualSpacing/>
              <w:rPr>
                <w:del w:id="1086" w:author="Thomas Stockhammer (25/10/17)" w:date="2025-10-22T07:36:00Z" w16du:dateUtc="2025-10-22T05:36:00Z"/>
                <w:sz w:val="16"/>
                <w:szCs w:val="16"/>
              </w:rPr>
            </w:pPr>
            <w:del w:id="1087" w:author="Thomas Stockhammer (25/10/17)" w:date="2025-10-22T07:36:00Z" w16du:dateUtc="2025-10-22T05:36:00Z">
              <w:r w:rsidDel="00D42B27">
                <w:rPr>
                  <w:sz w:val="16"/>
                  <w:szCs w:val="16"/>
                </w:rPr>
                <w:delText>95</w:delText>
              </w:r>
              <w:bookmarkStart w:id="1088" w:name="_Toc212011276"/>
              <w:bookmarkEnd w:id="1088"/>
            </w:del>
          </w:p>
        </w:tc>
        <w:tc>
          <w:tcPr>
            <w:tcW w:w="2412" w:type="pct"/>
            <w:gridSpan w:val="3"/>
            <w:hideMark/>
          </w:tcPr>
          <w:p w14:paraId="5F8B8499" w14:textId="5228D6D3" w:rsidR="005165FA" w:rsidDel="00D42B27" w:rsidRDefault="005165FA" w:rsidP="00262BAC">
            <w:pPr>
              <w:spacing w:before="100" w:beforeAutospacing="1" w:after="100" w:afterAutospacing="1"/>
              <w:contextualSpacing/>
              <w:rPr>
                <w:del w:id="1089" w:author="Thomas Stockhammer (25/10/17)" w:date="2025-10-22T07:36:00Z" w16du:dateUtc="2025-10-22T05:36:00Z"/>
                <w:sz w:val="16"/>
                <w:szCs w:val="16"/>
              </w:rPr>
            </w:pPr>
            <w:del w:id="1090" w:author="Thomas Stockhammer (25/10/17)" w:date="2025-10-22T07:36:00Z" w16du:dateUtc="2025-10-22T05:36:00Z">
              <w:r w:rsidDel="00D42B27">
                <w:rPr>
                  <w:sz w:val="16"/>
                  <w:szCs w:val="16"/>
                </w:rPr>
                <w:delText xml:space="preserve"> The specification shall enable multi-user immersive applications in which several users are experiencing the same immersive experience together. </w:delText>
              </w:r>
              <w:bookmarkStart w:id="1091" w:name="_Toc212011277"/>
              <w:bookmarkEnd w:id="1091"/>
            </w:del>
          </w:p>
        </w:tc>
        <w:tc>
          <w:tcPr>
            <w:tcW w:w="2223" w:type="pct"/>
            <w:gridSpan w:val="2"/>
            <w:hideMark/>
          </w:tcPr>
          <w:p w14:paraId="066AB9C7" w14:textId="69CB876A" w:rsidR="005165FA" w:rsidDel="00D42B27" w:rsidRDefault="005165FA" w:rsidP="00262BAC">
            <w:pPr>
              <w:spacing w:before="100" w:beforeAutospacing="1" w:after="100" w:afterAutospacing="1"/>
              <w:contextualSpacing/>
              <w:rPr>
                <w:del w:id="1092" w:author="Thomas Stockhammer (25/10/17)" w:date="2025-10-22T07:36:00Z" w16du:dateUtc="2025-10-22T05:36:00Z"/>
                <w:sz w:val="16"/>
                <w:szCs w:val="16"/>
              </w:rPr>
            </w:pPr>
            <w:del w:id="1093" w:author="Thomas Stockhammer (25/10/17)" w:date="2025-10-22T07:36:00Z" w16du:dateUtc="2025-10-22T05:36:00Z">
              <w:r w:rsidDel="00D42B27">
                <w:rPr>
                  <w:sz w:val="16"/>
                  <w:szCs w:val="16"/>
                </w:rPr>
                <w:delText>Not completed yet, To be addressed in phase 3</w:delText>
              </w:r>
              <w:bookmarkStart w:id="1094" w:name="_Toc212011278"/>
              <w:bookmarkEnd w:id="1094"/>
            </w:del>
          </w:p>
        </w:tc>
        <w:bookmarkStart w:id="1095" w:name="_Toc212011279"/>
        <w:bookmarkEnd w:id="1095"/>
      </w:tr>
      <w:tr w:rsidR="005165FA" w:rsidRPr="00DF2EFA" w:rsidDel="00D42B27" w14:paraId="466D080C" w14:textId="003656B6" w:rsidTr="00262BAC">
        <w:trPr>
          <w:trHeight w:val="300"/>
          <w:del w:id="1096" w:author="Thomas Stockhammer (25/10/17)" w:date="2025-10-22T07:36:00Z" w16du:dateUtc="2025-10-22T05:36:00Z"/>
        </w:trPr>
        <w:tc>
          <w:tcPr>
            <w:tcW w:w="365" w:type="pct"/>
            <w:hideMark/>
          </w:tcPr>
          <w:p w14:paraId="23875714" w14:textId="3E04E87D" w:rsidR="005165FA" w:rsidDel="00D42B27" w:rsidRDefault="005165FA" w:rsidP="00262BAC">
            <w:pPr>
              <w:spacing w:before="100" w:beforeAutospacing="1" w:after="100" w:afterAutospacing="1"/>
              <w:contextualSpacing/>
              <w:rPr>
                <w:del w:id="1097" w:author="Thomas Stockhammer (25/10/17)" w:date="2025-10-22T07:36:00Z" w16du:dateUtc="2025-10-22T05:36:00Z"/>
                <w:sz w:val="16"/>
                <w:szCs w:val="16"/>
              </w:rPr>
            </w:pPr>
            <w:del w:id="1098" w:author="Thomas Stockhammer (25/10/17)" w:date="2025-10-22T07:36:00Z" w16du:dateUtc="2025-10-22T05:36:00Z">
              <w:r w:rsidDel="00D42B27">
                <w:rPr>
                  <w:sz w:val="16"/>
                  <w:szCs w:val="16"/>
                </w:rPr>
                <w:delText>95.1</w:delText>
              </w:r>
              <w:bookmarkStart w:id="1099" w:name="_Toc212011280"/>
              <w:bookmarkEnd w:id="1099"/>
            </w:del>
          </w:p>
        </w:tc>
        <w:tc>
          <w:tcPr>
            <w:tcW w:w="2412" w:type="pct"/>
            <w:gridSpan w:val="3"/>
            <w:hideMark/>
          </w:tcPr>
          <w:p w14:paraId="1A246040" w14:textId="0F42ACC1" w:rsidR="005165FA" w:rsidDel="00D42B27" w:rsidRDefault="005165FA" w:rsidP="00262BAC">
            <w:pPr>
              <w:spacing w:before="100" w:beforeAutospacing="1" w:after="100" w:afterAutospacing="1"/>
              <w:contextualSpacing/>
              <w:rPr>
                <w:del w:id="1100" w:author="Thomas Stockhammer (25/10/17)" w:date="2025-10-22T07:36:00Z" w16du:dateUtc="2025-10-22T05:36:00Z"/>
                <w:sz w:val="16"/>
                <w:szCs w:val="16"/>
              </w:rPr>
            </w:pPr>
            <w:del w:id="1101" w:author="Thomas Stockhammer (25/10/17)" w:date="2025-10-22T07:36:00Z" w16du:dateUtc="2025-10-22T05:36:00Z">
              <w:r w:rsidDel="00D42B27">
                <w:rPr>
                  <w:sz w:val="16"/>
                  <w:szCs w:val="16"/>
                </w:rPr>
                <w:delText xml:space="preserve"> It shall be possible to detect &amp; render interactions between users within the immersive environment.</w:delText>
              </w:r>
              <w:bookmarkStart w:id="1102" w:name="_Toc212011281"/>
              <w:bookmarkEnd w:id="1102"/>
            </w:del>
          </w:p>
        </w:tc>
        <w:tc>
          <w:tcPr>
            <w:tcW w:w="2223" w:type="pct"/>
            <w:gridSpan w:val="2"/>
            <w:hideMark/>
          </w:tcPr>
          <w:p w14:paraId="008D43C2" w14:textId="2D6B15F6" w:rsidR="005165FA" w:rsidDel="00D42B27" w:rsidRDefault="005165FA" w:rsidP="00262BAC">
            <w:pPr>
              <w:spacing w:before="100" w:beforeAutospacing="1" w:after="100" w:afterAutospacing="1"/>
              <w:contextualSpacing/>
              <w:rPr>
                <w:del w:id="1103" w:author="Thomas Stockhammer (25/10/17)" w:date="2025-10-22T07:36:00Z" w16du:dateUtc="2025-10-22T05:36:00Z"/>
                <w:sz w:val="16"/>
                <w:szCs w:val="16"/>
              </w:rPr>
            </w:pPr>
            <w:del w:id="1104" w:author="Thomas Stockhammer (25/10/17)" w:date="2025-10-22T07:36:00Z" w16du:dateUtc="2025-10-22T05:36:00Z">
              <w:r w:rsidDel="00D42B27">
                <w:rPr>
                  <w:sz w:val="16"/>
                  <w:szCs w:val="16"/>
                </w:rPr>
                <w:delText>Not completed yet, To be addressed in phase 3</w:delText>
              </w:r>
              <w:bookmarkStart w:id="1105" w:name="_Toc212011282"/>
              <w:bookmarkEnd w:id="1105"/>
            </w:del>
          </w:p>
        </w:tc>
        <w:bookmarkStart w:id="1106" w:name="_Toc212011283"/>
        <w:bookmarkEnd w:id="1106"/>
      </w:tr>
    </w:tbl>
    <w:p w14:paraId="7AF9800E" w14:textId="10BBD173" w:rsidR="00634ECB" w:rsidRDefault="00634ECB">
      <w:pPr>
        <w:pStyle w:val="Heading1"/>
        <w:keepNext/>
        <w:widowControl/>
        <w:numPr>
          <w:ilvl w:val="0"/>
          <w:numId w:val="1"/>
        </w:numPr>
        <w:autoSpaceDE/>
        <w:autoSpaceDN/>
        <w:spacing w:before="240" w:after="60"/>
        <w:jc w:val="both"/>
      </w:pPr>
      <w:bookmarkStart w:id="1107" w:name="_Toc212011284"/>
      <w:r>
        <w:t>Contributions for Extensions</w:t>
      </w:r>
      <w:bookmarkEnd w:id="1107"/>
    </w:p>
    <w:p w14:paraId="50B281C3" w14:textId="77777777" w:rsidR="00634ECB" w:rsidRPr="00EC3B8C" w:rsidRDefault="00634ECB">
      <w:pPr>
        <w:pStyle w:val="Heading2"/>
        <w:keepLines w:val="0"/>
        <w:widowControl/>
        <w:numPr>
          <w:ilvl w:val="1"/>
          <w:numId w:val="1"/>
        </w:numPr>
        <w:autoSpaceDE/>
        <w:autoSpaceDN/>
        <w:spacing w:before="240" w:after="60"/>
        <w:jc w:val="both"/>
      </w:pPr>
      <w:bookmarkStart w:id="1108" w:name="_Toc212011285"/>
      <w:r w:rsidRPr="00EC3B8C">
        <w:t>General</w:t>
      </w:r>
      <w:bookmarkEnd w:id="1108"/>
    </w:p>
    <w:p w14:paraId="6B28E63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For every extension documented in ISO/IEC 23090-14 under the framework in clause 3 the following information is expected to be provided:</w:t>
      </w:r>
    </w:p>
    <w:p w14:paraId="1B15882E"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schema for the extension as part of the standard as well as a json document</w:t>
      </w:r>
    </w:p>
    <w:p w14:paraId="24161445"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semantics for the extension</w:t>
      </w:r>
    </w:p>
    <w:p w14:paraId="7E14607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processing model on the "Presentation Engine"</w:t>
      </w:r>
    </w:p>
    <w:p w14:paraId="6EC4FD4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conformance description, i.e. conformance requirements for the Presentation Engine that supports the extension</w:t>
      </w:r>
    </w:p>
    <w:p w14:paraId="1634B2F5" w14:textId="7A14D9D7"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for example content that uses the extension that is finally available within 1 meeting after the technology was added. If not fulfilled, the feature is expected to be removed and this will be documented as a note in the draft standard. </w:t>
      </w:r>
    </w:p>
    <w:p w14:paraId="7EC21CB8" w14:textId="3BEDADA9"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of a reference implementation in one of the agreed reference software libraries as documented in clause </w:t>
      </w:r>
      <w:r w:rsidRPr="00051F95">
        <w:rPr>
          <w:rFonts w:ascii="Calibri" w:eastAsia="Times New Roman" w:hAnsi="Calibri" w:cs="Calibri"/>
          <w:i/>
          <w:iCs/>
          <w:lang w:val="en-GB" w:eastAsia="de-DE"/>
        </w:rPr>
        <w:fldChar w:fldCharType="begin"/>
      </w:r>
      <w:r w:rsidRPr="00051F95">
        <w:rPr>
          <w:rFonts w:ascii="Calibri" w:eastAsia="Times New Roman" w:hAnsi="Calibri" w:cs="Calibri"/>
          <w:i/>
          <w:iCs/>
          <w:lang w:val="en-GB" w:eastAsia="de-DE"/>
        </w:rPr>
        <w:instrText xml:space="preserve"> REF _Ref30092610 \r \h  \* MERGEFORMAT </w:instrText>
      </w:r>
      <w:r w:rsidRPr="00051F95">
        <w:rPr>
          <w:rFonts w:ascii="Calibri" w:eastAsia="Times New Roman" w:hAnsi="Calibri" w:cs="Calibri"/>
          <w:i/>
          <w:iCs/>
          <w:lang w:val="en-GB" w:eastAsia="de-DE"/>
        </w:rPr>
      </w:r>
      <w:r w:rsidRPr="00051F95">
        <w:rPr>
          <w:rFonts w:ascii="Calibri" w:eastAsia="Times New Roman" w:hAnsi="Calibri" w:cs="Calibri"/>
          <w:i/>
          <w:iCs/>
          <w:lang w:val="en-GB" w:eastAsia="de-DE"/>
        </w:rPr>
        <w:fldChar w:fldCharType="separate"/>
      </w:r>
      <w:r w:rsidR="00095953">
        <w:rPr>
          <w:rFonts w:ascii="Calibri" w:eastAsia="Times New Roman" w:hAnsi="Calibri" w:cs="Calibri"/>
          <w:i/>
          <w:iCs/>
          <w:lang w:val="en-GB" w:eastAsia="de-DE"/>
        </w:rPr>
        <w:t>8</w:t>
      </w:r>
      <w:r w:rsidRPr="00051F95">
        <w:rPr>
          <w:rFonts w:ascii="Calibri" w:eastAsia="Times New Roman" w:hAnsi="Calibri" w:cs="Calibri"/>
          <w:i/>
          <w:iCs/>
          <w:lang w:val="en-GB" w:eastAsia="de-DE"/>
        </w:rPr>
        <w:fldChar w:fldCharType="end"/>
      </w:r>
      <w:r w:rsidRPr="00051F95">
        <w:rPr>
          <w:rFonts w:ascii="Calibri" w:eastAsia="Times New Roman" w:hAnsi="Calibri" w:cs="Calibri"/>
          <w:i/>
          <w:iCs/>
          <w:lang w:val="en-GB" w:eastAsia="de-DE"/>
        </w:rPr>
        <w:t>, that is finally available within 2 meetings after the technology was added. If not fulfilled, the feature is expected to be removed and this will be documented as a note in the draft standard.</w:t>
      </w:r>
    </w:p>
    <w:p w14:paraId="77D4B620" w14:textId="77777777" w:rsidR="00634ECB" w:rsidRPr="005529B1" w:rsidRDefault="00634ECB" w:rsidP="00634ECB">
      <w:pPr>
        <w:rPr>
          <w:rFonts w:ascii="Calibri" w:eastAsia="Times New Roman" w:hAnsi="Calibri" w:cs="Calibri"/>
          <w:sz w:val="22"/>
          <w:szCs w:val="22"/>
          <w:lang w:val="en-GB" w:eastAsia="de-DE"/>
        </w:rPr>
      </w:pPr>
    </w:p>
    <w:p w14:paraId="365BF06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Hence, contributions addressing extensions to glTF under the framework in clause 3 should include the following:</w:t>
      </w:r>
    </w:p>
    <w:p w14:paraId="2E58F194" w14:textId="0A5D8D1F" w:rsidR="001A3252" w:rsidRDefault="00634ECB" w:rsidP="00E33F3A">
      <w:pPr>
        <w:pStyle w:val="ListParagraph"/>
        <w:widowControl/>
        <w:numPr>
          <w:ilvl w:val="0"/>
          <w:numId w:val="2"/>
        </w:numPr>
        <w:autoSpaceDE/>
        <w:autoSpaceDN/>
        <w:contextualSpacing/>
        <w:jc w:val="both"/>
        <w:rPr>
          <w:rFonts w:ascii="Calibri" w:eastAsia="Times New Roman" w:hAnsi="Calibri" w:cs="Calibri"/>
          <w:lang w:val="en-GB" w:eastAsia="de-DE"/>
        </w:rPr>
      </w:pPr>
      <w:r w:rsidRPr="001A3252">
        <w:rPr>
          <w:rFonts w:ascii="Calibri" w:eastAsia="Times New Roman" w:hAnsi="Calibri" w:cs="Calibri"/>
          <w:lang w:val="en-GB" w:eastAsia="de-DE"/>
        </w:rPr>
        <w:t xml:space="preserve">The scenarios that this extension is addressing. </w:t>
      </w:r>
    </w:p>
    <w:p w14:paraId="6103EE93" w14:textId="03AA10F3" w:rsidR="00634ECB" w:rsidRPr="001A3252" w:rsidRDefault="00634ECB" w:rsidP="001A3252">
      <w:pPr>
        <w:pStyle w:val="ListParagraph"/>
        <w:widowControl/>
        <w:numPr>
          <w:ilvl w:val="0"/>
          <w:numId w:val="2"/>
        </w:numPr>
        <w:autoSpaceDE/>
        <w:autoSpaceDN/>
        <w:contextualSpacing/>
        <w:jc w:val="both"/>
        <w:rPr>
          <w:rFonts w:ascii="Calibri" w:eastAsia="Times New Roman" w:hAnsi="Calibri" w:cs="Calibri"/>
          <w:lang w:val="en-GB" w:eastAsia="de-DE"/>
        </w:rPr>
      </w:pPr>
      <w:r w:rsidRPr="001A3252">
        <w:rPr>
          <w:rFonts w:ascii="Calibri" w:eastAsia="Times New Roman" w:hAnsi="Calibri" w:cs="Calibri"/>
          <w:lang w:val="en-GB" w:eastAsia="de-DE"/>
        </w:rPr>
        <w:t>All information from above</w:t>
      </w:r>
    </w:p>
    <w:p w14:paraId="6EE46879" w14:textId="77777777" w:rsidR="00634ECB" w:rsidRPr="005529B1" w:rsidRDefault="00634ECB" w:rsidP="00634ECB">
      <w:pPr>
        <w:rPr>
          <w:rFonts w:ascii="Calibri" w:eastAsia="Times New Roman" w:hAnsi="Calibri" w:cs="Calibri"/>
          <w:sz w:val="22"/>
          <w:szCs w:val="22"/>
          <w:lang w:val="en-GB" w:eastAsia="de-DE"/>
        </w:rPr>
      </w:pPr>
    </w:p>
    <w:p w14:paraId="4B88E7D6" w14:textId="0CF60FD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As long as not all the above information is available, a documented extension is not moved into the WD/CD, but is maintained in the Technology under Consideration (TuC) document. The status of the completed information and the missing one is documented in the TUC.</w:t>
      </w:r>
    </w:p>
    <w:p w14:paraId="5E32DC93" w14:textId="77777777" w:rsidR="00634ECB" w:rsidRPr="005529B1" w:rsidRDefault="00634ECB" w:rsidP="00634ECB">
      <w:pPr>
        <w:rPr>
          <w:rFonts w:ascii="Calibri" w:eastAsia="Times New Roman" w:hAnsi="Calibri" w:cs="Calibri"/>
          <w:sz w:val="22"/>
          <w:szCs w:val="22"/>
          <w:lang w:val="en-GB" w:eastAsia="de-DE"/>
        </w:rPr>
      </w:pPr>
    </w:p>
    <w:p w14:paraId="6044D974"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The following text processes is recommended, but needs final verification:</w:t>
      </w:r>
    </w:p>
    <w:p w14:paraId="4C57201D" w14:textId="77777777" w:rsidR="00634ECB" w:rsidRPr="005529B1" w:rsidRDefault="00634ECB" w:rsidP="00634ECB">
      <w:pPr>
        <w:rPr>
          <w:rFonts w:ascii="Calibri" w:eastAsia="Times New Roman" w:hAnsi="Calibri" w:cs="Calibri"/>
          <w:sz w:val="22"/>
          <w:szCs w:val="22"/>
          <w:lang w:val="en-GB" w:eastAsia="de-DE"/>
        </w:rPr>
      </w:pPr>
    </w:p>
    <w:p w14:paraId="4577E4BB" w14:textId="00B2E261"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 xml:space="preserve">To </w:t>
      </w:r>
      <w:r w:rsidR="00051F95" w:rsidRPr="00051F95">
        <w:rPr>
          <w:rFonts w:ascii="Calibri" w:eastAsia="Times New Roman" w:hAnsi="Calibri" w:cs="Calibri"/>
          <w:i/>
          <w:iCs/>
          <w:sz w:val="22"/>
          <w:szCs w:val="22"/>
          <w:lang w:val="en-GB" w:eastAsia="de-DE"/>
        </w:rPr>
        <w:t>fulfil</w:t>
      </w:r>
      <w:r w:rsidRPr="005529B1">
        <w:rPr>
          <w:rFonts w:ascii="Calibri" w:eastAsia="Times New Roman" w:hAnsi="Calibri" w:cs="Calibri"/>
          <w:i/>
          <w:iCs/>
          <w:sz w:val="22"/>
          <w:szCs w:val="22"/>
          <w:lang w:val="en-GB" w:eastAsia="de-DE"/>
        </w:rPr>
        <w:t xml:space="preserve"> the requirement on the reference software, it is sufficient to demonstrate that the reference software is able to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5529B1" w:rsidRDefault="00634ECB" w:rsidP="00634ECB">
      <w:pPr>
        <w:ind w:left="720"/>
        <w:rPr>
          <w:rFonts w:ascii="Calibri" w:eastAsia="Times New Roman" w:hAnsi="Calibri" w:cs="Calibri"/>
          <w:i/>
          <w:iCs/>
          <w:sz w:val="22"/>
          <w:szCs w:val="22"/>
          <w:lang w:val="en-GB" w:eastAsia="de-DE"/>
        </w:rPr>
      </w:pPr>
    </w:p>
    <w:p w14:paraId="363CF176" w14:textId="77777777"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The following is an example of this procedure:</w:t>
      </w:r>
    </w:p>
    <w:p w14:paraId="5B081927" w14:textId="77777777" w:rsidR="00634ECB" w:rsidRPr="005529B1" w:rsidRDefault="00634ECB" w:rsidP="00634ECB">
      <w:pPr>
        <w:ind w:left="720"/>
        <w:rPr>
          <w:rFonts w:ascii="Calibri" w:eastAsia="Times New Roman" w:hAnsi="Calibri" w:cs="Calibri"/>
          <w:i/>
          <w:iCs/>
          <w:sz w:val="22"/>
          <w:szCs w:val="22"/>
          <w:lang w:val="en-GB" w:eastAsia="de-DE"/>
        </w:rPr>
      </w:pPr>
    </w:p>
    <w:p w14:paraId="52E63FF5" w14:textId="69A346E7"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test scenario is defined around support for video textures</w:t>
      </w:r>
    </w:p>
    <w:p w14:paraId="6CB08D70" w14:textId="37E3F771"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The proposal is to make use of the MPEG_video_texture extension</w:t>
      </w:r>
    </w:p>
    <w:p w14:paraId="4203BE07" w14:textId="3F988218"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sample content is proposed based on the "conferenceroom" glTF file, which is part of the assets. The glTF file is extended to include the MPEG_video_texture extension. </w:t>
      </w:r>
      <w:r w:rsidRPr="00051F95">
        <w:rPr>
          <w:rFonts w:ascii="Calibri" w:eastAsia="Times New Roman" w:hAnsi="Calibri" w:cs="Calibri"/>
          <w:i/>
          <w:iCs/>
          <w:lang w:val="en-GB" w:eastAsia="de-DE"/>
        </w:rPr>
        <w:lastRenderedPageBreak/>
        <w:t>The bbb.mp4 asset is used to describe the video texture, which is attached to a rectangular mesh in the "conferenceroom" scene.</w:t>
      </w:r>
    </w:p>
    <w:p w14:paraId="6789398C" w14:textId="28A48E58" w:rsidR="00B03F35" w:rsidRPr="00051F95" w:rsidRDefault="00634ECB" w:rsidP="00B03F3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pPr>
        <w:pStyle w:val="Heading2"/>
        <w:keepLines w:val="0"/>
        <w:widowControl/>
        <w:numPr>
          <w:ilvl w:val="1"/>
          <w:numId w:val="1"/>
        </w:numPr>
        <w:autoSpaceDE/>
        <w:autoSpaceDN/>
        <w:spacing w:before="240" w:after="60"/>
        <w:jc w:val="both"/>
      </w:pPr>
      <w:bookmarkStart w:id="1109" w:name="_Toc212011286"/>
      <w:r>
        <w:t>Extension Principles</w:t>
      </w:r>
      <w:bookmarkEnd w:id="1109"/>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The following extension principles apply</w:t>
      </w:r>
    </w:p>
    <w:p w14:paraId="3140FF5C"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If the extension adds a new top-level array (by extending the root glTF object), its elements should inherit all properties of </w:t>
      </w:r>
      <w:r w:rsidRPr="00EC3B8C">
        <w:rPr>
          <w:rFonts w:ascii="Courier New" w:eastAsia="Times New Roman" w:hAnsi="Courier New"/>
          <w:lang w:val="en-GB" w:eastAsia="de-DE"/>
        </w:rPr>
        <w:t>glTFChildOfRootProperty.schema.json</w:t>
      </w:r>
      <w:r w:rsidRPr="00EC3B8C">
        <w:rPr>
          <w:rFonts w:ascii="Calibri" w:eastAsia="Times New Roman" w:hAnsi="Calibri" w:cs="Calibri"/>
          <w:lang w:val="en-GB" w:eastAsia="de-DE"/>
        </w:rPr>
        <w:t>.</w:t>
      </w:r>
    </w:p>
    <w:p w14:paraId="2591321B"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r w:rsidRPr="00EC3B8C">
        <w:rPr>
          <w:rFonts w:ascii="Courier New" w:eastAsia="Times New Roman" w:hAnsi="Courier New"/>
          <w:lang w:val="en-GB" w:eastAsia="de-DE"/>
        </w:rPr>
        <w:t>glTFProperty.schema.json</w:t>
      </w:r>
      <w:r w:rsidRPr="00EC3B8C">
        <w:rPr>
          <w:rFonts w:ascii="Calibri" w:eastAsia="Times New Roman" w:hAnsi="Calibri" w:cs="Calibri"/>
          <w:lang w:val="en-GB" w:eastAsia="de-DE"/>
        </w:rPr>
        <w:t xml:space="preserve">. </w:t>
      </w:r>
    </w:p>
    <w:p w14:paraId="4E3C0CCD" w14:textId="77777777" w:rsidR="00634ECB"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By glTF 2.0 conventions, schemas should allow additional properties.</w:t>
      </w:r>
    </w:p>
    <w:p w14:paraId="70C3E9E3"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use lowercase snake-case following the prefix, e.g. </w:t>
      </w:r>
      <w:r w:rsidRPr="00EC3B8C">
        <w:rPr>
          <w:rFonts w:ascii="Courier New" w:eastAsia="Times New Roman" w:hAnsi="Courier New"/>
          <w:lang w:val="en-GB" w:eastAsia="de-DE"/>
        </w:rPr>
        <w:t>MPEG_materials_sand</w:t>
      </w:r>
      <w:r w:rsidRPr="00EC3B8C">
        <w:rPr>
          <w:rFonts w:ascii="Calibri" w:eastAsia="Times New Roman" w:hAnsi="Calibri" w:cs="Calibri"/>
          <w:lang w:val="en-GB" w:eastAsia="de-DE"/>
        </w:rPr>
        <w:t>.</w:t>
      </w:r>
    </w:p>
    <w:p w14:paraId="7A115235"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where scope is an existing glTF concept (e.g. mesh, texture, image) and feature describes the functionality being added within that scope. This structure is recommended, but not required.</w:t>
      </w:r>
    </w:p>
    <w:p w14:paraId="058BC713" w14:textId="77777777" w:rsidR="00634ECB" w:rsidRPr="00EC3B8C" w:rsidRDefault="00634ECB">
      <w:pPr>
        <w:pStyle w:val="ListParagraph"/>
        <w:widowControl/>
        <w:numPr>
          <w:ilvl w:val="0"/>
          <w:numId w:val="7"/>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(e.g. mesh, texture), except where this would be inconsistent with an existing Khronos extension (e.g. materials, lights).</w:t>
      </w:r>
    </w:p>
    <w:p w14:paraId="5E60D547" w14:textId="77777777" w:rsidR="00634ECB" w:rsidRDefault="00634ECB">
      <w:pPr>
        <w:pStyle w:val="Heading1"/>
        <w:keepNext/>
        <w:widowControl/>
        <w:numPr>
          <w:ilvl w:val="0"/>
          <w:numId w:val="1"/>
        </w:numPr>
        <w:autoSpaceDE/>
        <w:autoSpaceDN/>
        <w:spacing w:before="240" w:after="60"/>
        <w:jc w:val="both"/>
      </w:pPr>
      <w:bookmarkStart w:id="1110" w:name="_Ref30092610"/>
      <w:bookmarkStart w:id="1111" w:name="_Toc212011287"/>
      <w:r>
        <w:t>Reference Software</w:t>
      </w:r>
      <w:bookmarkEnd w:id="1110"/>
      <w:bookmarkEnd w:id="1111"/>
    </w:p>
    <w:p w14:paraId="1C88F4A5" w14:textId="185486FC" w:rsidR="00051F95" w:rsidRDefault="001D2E20" w:rsidP="00B00728">
      <w:pPr>
        <w:rPr>
          <w:sz w:val="22"/>
          <w:szCs w:val="22"/>
          <w:lang w:val="en-CA"/>
        </w:rPr>
      </w:pPr>
      <w:r w:rsidRPr="005529B1">
        <w:rPr>
          <w:sz w:val="22"/>
          <w:szCs w:val="22"/>
          <w:lang w:val="en-CA"/>
        </w:rPr>
        <w:t xml:space="preserve">The reference software for the scene description </w:t>
      </w:r>
      <w:r w:rsidR="005D0749" w:rsidRPr="005529B1">
        <w:rPr>
          <w:sz w:val="22"/>
          <w:szCs w:val="22"/>
          <w:lang w:val="en-CA"/>
        </w:rPr>
        <w:t xml:space="preserve">is documented in ISO/IEC 23090-24 as available in </w:t>
      </w:r>
      <w:r w:rsidR="00051F95">
        <w:rPr>
          <w:sz w:val="22"/>
          <w:szCs w:val="22"/>
          <w:lang w:val="en-CA"/>
        </w:rPr>
        <w:t>:</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9"/>
        <w:gridCol w:w="5284"/>
        <w:gridCol w:w="1183"/>
        <w:gridCol w:w="397"/>
        <w:gridCol w:w="1029"/>
        <w:gridCol w:w="732"/>
      </w:tblGrid>
      <w:tr w:rsidR="00D42B27" w14:paraId="0D7F086B" w14:textId="77777777" w:rsidTr="00D42B27">
        <w:trPr>
          <w:ins w:id="1112" w:author="Thomas Stockhammer (25/10/17)" w:date="2025-10-22T07:36:00Z" w16du:dateUtc="2025-10-22T05:36:00Z"/>
        </w:trPr>
        <w:tc>
          <w:tcPr>
            <w:tcW w:w="0" w:type="auto"/>
            <w:tcBorders>
              <w:top w:val="outset" w:sz="6" w:space="0" w:color="auto"/>
              <w:left w:val="outset" w:sz="6" w:space="0" w:color="auto"/>
              <w:bottom w:val="outset" w:sz="6" w:space="0" w:color="auto"/>
              <w:right w:val="outset" w:sz="6" w:space="0" w:color="auto"/>
            </w:tcBorders>
            <w:vAlign w:val="center"/>
            <w:hideMark/>
          </w:tcPr>
          <w:p w14:paraId="2BADE0B9" w14:textId="77777777" w:rsidR="00D42B27" w:rsidRPr="00D42B27" w:rsidRDefault="00D42B27">
            <w:pPr>
              <w:rPr>
                <w:ins w:id="1113" w:author="Thomas Stockhammer (25/10/17)" w:date="2025-10-22T07:36:00Z" w16du:dateUtc="2025-10-22T05:36:00Z"/>
                <w:b/>
                <w:bCs/>
              </w:rPr>
            </w:pPr>
            <w:ins w:id="1114" w:author="Thomas Stockhammer (25/10/17)" w:date="2025-10-22T07:36:00Z" w16du:dateUtc="2025-10-22T05:36:00Z">
              <w:r w:rsidRPr="00D42B27">
                <w:rPr>
                  <w:b/>
                  <w:bCs/>
                </w:rPr>
                <w:t>No.</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4892D06E" w14:textId="77777777" w:rsidR="00D42B27" w:rsidRPr="00D42B27" w:rsidRDefault="00D42B27">
            <w:pPr>
              <w:rPr>
                <w:ins w:id="1115" w:author="Thomas Stockhammer (25/10/17)" w:date="2025-10-22T07:36:00Z" w16du:dateUtc="2025-10-22T05:36:00Z"/>
                <w:b/>
                <w:bCs/>
              </w:rPr>
            </w:pPr>
            <w:ins w:id="1116" w:author="Thomas Stockhammer (25/10/17)" w:date="2025-10-22T07:36:00Z" w16du:dateUtc="2025-10-22T05:36:00Z">
              <w:r w:rsidRPr="00D42B27">
                <w:rPr>
                  <w:b/>
                  <w:bCs/>
                </w:rPr>
                <w:t>Title</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4352E0C8" w14:textId="77777777" w:rsidR="00D42B27" w:rsidRPr="00D42B27" w:rsidRDefault="00D42B27">
            <w:pPr>
              <w:rPr>
                <w:ins w:id="1117" w:author="Thomas Stockhammer (25/10/17)" w:date="2025-10-22T07:36:00Z" w16du:dateUtc="2025-10-22T05:36:00Z"/>
                <w:b/>
                <w:bCs/>
              </w:rPr>
            </w:pPr>
            <w:ins w:id="1118" w:author="Thomas Stockhammer (25/10/17)" w:date="2025-10-22T07:36:00Z" w16du:dateUtc="2025-10-22T05:36:00Z">
              <w:r w:rsidRPr="00D42B27">
                <w:rPr>
                  <w:b/>
                  <w:bCs/>
                </w:rPr>
                <w:t>In Charge</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5D8623CF" w14:textId="77777777" w:rsidR="00D42B27" w:rsidRPr="00D42B27" w:rsidRDefault="00D42B27">
            <w:pPr>
              <w:rPr>
                <w:ins w:id="1119" w:author="Thomas Stockhammer (25/10/17)" w:date="2025-10-22T07:36:00Z" w16du:dateUtc="2025-10-22T05:36:00Z"/>
                <w:b/>
                <w:bCs/>
              </w:rPr>
            </w:pPr>
            <w:ins w:id="1120" w:author="Thomas Stockhammer (25/10/17)" w:date="2025-10-22T07:36:00Z" w16du:dateUtc="2025-10-22T05:36:00Z">
              <w:r w:rsidRPr="00D42B27">
                <w:rPr>
                  <w:b/>
                  <w:bCs/>
                </w:rPr>
                <w:t>TBP</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7E189D27" w14:textId="77777777" w:rsidR="00D42B27" w:rsidRPr="00D42B27" w:rsidRDefault="00D42B27">
            <w:pPr>
              <w:rPr>
                <w:ins w:id="1121" w:author="Thomas Stockhammer (25/10/17)" w:date="2025-10-22T07:36:00Z" w16du:dateUtc="2025-10-22T05:36:00Z"/>
                <w:b/>
                <w:bCs/>
              </w:rPr>
            </w:pPr>
            <w:ins w:id="1122" w:author="Thomas Stockhammer (25/10/17)" w:date="2025-10-22T07:36:00Z" w16du:dateUtc="2025-10-22T05:36:00Z">
              <w:r w:rsidRPr="00D42B27">
                <w:rPr>
                  <w:b/>
                  <w:bCs/>
                </w:rPr>
                <w:t>Available</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1151E306" w14:textId="77777777" w:rsidR="00D42B27" w:rsidRPr="00D42B27" w:rsidRDefault="00D42B27">
            <w:pPr>
              <w:rPr>
                <w:ins w:id="1123" w:author="Thomas Stockhammer (25/10/17)" w:date="2025-10-22T07:36:00Z" w16du:dateUtc="2025-10-22T05:36:00Z"/>
                <w:b/>
                <w:bCs/>
              </w:rPr>
            </w:pPr>
            <w:ins w:id="1124" w:author="Thomas Stockhammer (25/10/17)" w:date="2025-10-22T07:36:00Z" w16du:dateUtc="2025-10-22T05:36:00Z">
              <w:r w:rsidRPr="00D42B27">
                <w:rPr>
                  <w:b/>
                  <w:bCs/>
                </w:rPr>
                <w:t>S/N</w:t>
              </w:r>
            </w:ins>
          </w:p>
        </w:tc>
      </w:tr>
      <w:tr w:rsidR="00D42B27" w14:paraId="26C415A6" w14:textId="77777777" w:rsidTr="00D42B27">
        <w:trPr>
          <w:ins w:id="1125" w:author="Thomas Stockhammer (25/10/17)" w:date="2025-10-22T07:36:00Z" w16du:dateUtc="2025-10-22T05:36:00Z"/>
        </w:trPr>
        <w:tc>
          <w:tcPr>
            <w:tcW w:w="0" w:type="auto"/>
            <w:tcBorders>
              <w:top w:val="outset" w:sz="6" w:space="0" w:color="auto"/>
              <w:left w:val="outset" w:sz="6" w:space="0" w:color="auto"/>
              <w:bottom w:val="outset" w:sz="6" w:space="0" w:color="auto"/>
              <w:right w:val="outset" w:sz="6" w:space="0" w:color="auto"/>
            </w:tcBorders>
            <w:vAlign w:val="center"/>
            <w:hideMark/>
          </w:tcPr>
          <w:p w14:paraId="5D729CED" w14:textId="77777777" w:rsidR="00D42B27" w:rsidRPr="00D42B27" w:rsidRDefault="00D42B27">
            <w:pPr>
              <w:rPr>
                <w:ins w:id="1126" w:author="Thomas Stockhammer (25/10/17)" w:date="2025-10-22T07:36:00Z" w16du:dateUtc="2025-10-22T05:36:00Z"/>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0FB28CF" w14:textId="77777777" w:rsidR="00D42B27" w:rsidRPr="00D42B27" w:rsidRDefault="00D42B27">
            <w:pPr>
              <w:rPr>
                <w:ins w:id="1127" w:author="Thomas Stockhammer (25/10/17)" w:date="2025-10-22T07:36:00Z" w16du:dateUtc="2025-10-22T05:36:00Z"/>
                <w:b/>
                <w:bCs/>
              </w:rPr>
            </w:pPr>
            <w:ins w:id="1128" w:author="Thomas Stockhammer (25/10/17)" w:date="2025-10-22T07:36:00Z" w16du:dateUtc="2025-10-22T05:36:00Z">
              <w:r w:rsidRPr="00D42B27">
                <w:rPr>
                  <w:b/>
                  <w:bCs/>
                </w:rPr>
                <w:t>ISO/IEC 23090-24 - Conformance and reference software for scene description</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0E595895" w14:textId="77777777" w:rsidR="00D42B27" w:rsidRPr="00D42B27" w:rsidRDefault="00D42B27">
            <w:pPr>
              <w:rPr>
                <w:ins w:id="1129" w:author="Thomas Stockhammer (25/10/17)" w:date="2025-10-22T07:36:00Z" w16du:dateUtc="2025-10-22T05:36:00Z"/>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4A7F544" w14:textId="77777777" w:rsidR="00D42B27" w:rsidRPr="00D42B27" w:rsidRDefault="00D42B27">
            <w:pPr>
              <w:rPr>
                <w:ins w:id="1130" w:author="Thomas Stockhammer (25/10/17)" w:date="2025-10-22T07:36:00Z" w16du:dateUtc="2025-10-22T05:36:00Z"/>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A7900D5" w14:textId="77777777" w:rsidR="00D42B27" w:rsidRPr="00D42B27" w:rsidRDefault="00D42B27">
            <w:pPr>
              <w:rPr>
                <w:ins w:id="1131" w:author="Thomas Stockhammer (25/10/17)" w:date="2025-10-22T07:36:00Z" w16du:dateUtc="2025-10-22T05:36:00Z"/>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F2197A9" w14:textId="77777777" w:rsidR="00D42B27" w:rsidRPr="00D42B27" w:rsidRDefault="00D42B27">
            <w:pPr>
              <w:rPr>
                <w:ins w:id="1132" w:author="Thomas Stockhammer (25/10/17)" w:date="2025-10-22T07:36:00Z" w16du:dateUtc="2025-10-22T05:36:00Z"/>
                <w:b/>
                <w:bCs/>
              </w:rPr>
            </w:pPr>
          </w:p>
        </w:tc>
      </w:tr>
      <w:tr w:rsidR="00D42B27" w14:paraId="3FD197C4" w14:textId="77777777" w:rsidTr="00D42B27">
        <w:trPr>
          <w:ins w:id="1133" w:author="Thomas Stockhammer (25/10/17)" w:date="2025-10-22T07:36:00Z" w16du:dateUtc="2025-10-22T05:36:00Z"/>
        </w:trPr>
        <w:tc>
          <w:tcPr>
            <w:tcW w:w="0" w:type="auto"/>
            <w:tcBorders>
              <w:top w:val="outset" w:sz="6" w:space="0" w:color="auto"/>
              <w:left w:val="outset" w:sz="6" w:space="0" w:color="auto"/>
              <w:bottom w:val="outset" w:sz="6" w:space="0" w:color="auto"/>
              <w:right w:val="outset" w:sz="6" w:space="0" w:color="auto"/>
            </w:tcBorders>
            <w:vAlign w:val="center"/>
            <w:hideMark/>
          </w:tcPr>
          <w:p w14:paraId="4B7F4052" w14:textId="77777777" w:rsidR="00D42B27" w:rsidRPr="00D42B27" w:rsidRDefault="00D42B27">
            <w:pPr>
              <w:rPr>
                <w:ins w:id="1134" w:author="Thomas Stockhammer (25/10/17)" w:date="2025-10-22T07:36:00Z" w16du:dateUtc="2025-10-22T05:36:00Z"/>
                <w:b/>
                <w:bCs/>
              </w:rPr>
            </w:pPr>
            <w:ins w:id="1135" w:author="Thomas Stockhammer (25/10/17)" w:date="2025-10-22T07:36:00Z" w16du:dateUtc="2025-10-22T05:36:00Z">
              <w:r w:rsidRPr="00D42B27">
                <w:rPr>
                  <w:b/>
                  <w:bCs/>
                </w:rPr>
                <w:t>  </w:t>
              </w:r>
              <w:r w:rsidRPr="00D42B27">
                <w:rPr>
                  <w:b/>
                  <w:bCs/>
                </w:rPr>
                <w:fldChar w:fldCharType="begin"/>
              </w:r>
              <w:r w:rsidRPr="00D42B27">
                <w:rPr>
                  <w:b/>
                  <w:bCs/>
                </w:rPr>
                <w:instrText>HYPERLINK "https://git.mpeg.expert/MPEG/Systems/SceneDescription/MPEG-Contributions/-/issues/977"</w:instrText>
              </w:r>
              <w:r w:rsidRPr="00D42B27">
                <w:rPr>
                  <w:b/>
                  <w:bCs/>
                </w:rPr>
              </w:r>
              <w:r w:rsidRPr="00D42B27">
                <w:rPr>
                  <w:b/>
                  <w:bCs/>
                </w:rPr>
                <w:fldChar w:fldCharType="separate"/>
              </w:r>
              <w:r w:rsidRPr="00D42B27">
                <w:rPr>
                  <w:rStyle w:val="Hyperlink"/>
                  <w:b/>
                  <w:bCs/>
                </w:rPr>
                <w:t>1620</w:t>
              </w:r>
              <w:r w:rsidRPr="00D42B27">
                <w:rPr>
                  <w:b/>
                  <w:bCs/>
                </w:rPr>
                <w:fldChar w:fldCharType="end"/>
              </w:r>
              <w:r w:rsidRPr="00D42B27">
                <w:rPr>
                  <w:b/>
                  <w:bCs/>
                </w:rPr>
                <w:t>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6BD35A69" w14:textId="77777777" w:rsidR="00D42B27" w:rsidRPr="00D42B27" w:rsidRDefault="00D42B27">
            <w:pPr>
              <w:rPr>
                <w:ins w:id="1136" w:author="Thomas Stockhammer (25/10/17)" w:date="2025-10-22T07:36:00Z" w16du:dateUtc="2025-10-22T05:36:00Z"/>
                <w:b/>
                <w:bCs/>
              </w:rPr>
            </w:pPr>
            <w:ins w:id="1137" w:author="Thomas Stockhammer (25/10/17)" w:date="2025-10-22T07:36:00Z" w16du:dateUtc="2025-10-22T05:36:00Z">
              <w:r w:rsidRPr="00D42B27">
                <w:rPr>
                  <w:b/>
                  <w:bCs/>
                </w:rPr>
                <w:t>  Procedures for test scenarios and reference software development for MPEG-I Scene Description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26405912" w14:textId="77777777" w:rsidR="00D42B27" w:rsidRPr="00D42B27" w:rsidRDefault="00D42B27">
            <w:pPr>
              <w:rPr>
                <w:ins w:id="1138" w:author="Thomas Stockhammer (25/10/17)" w:date="2025-10-22T07:36:00Z" w16du:dateUtc="2025-10-22T05:36:00Z"/>
                <w:b/>
                <w:bCs/>
              </w:rPr>
            </w:pPr>
            <w:ins w:id="1139" w:author="Thomas Stockhammer (25/10/17)" w:date="2025-10-22T07:36:00Z" w16du:dateUtc="2025-10-22T05:36:00Z">
              <w:r w:rsidRPr="00D42B27">
                <w:rPr>
                  <w:b/>
                  <w:bCs/>
                </w:rPr>
                <w:t>  Gurdeep Bhullar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0DA5C2D0" w14:textId="77777777" w:rsidR="00D42B27" w:rsidRPr="00D42B27" w:rsidRDefault="00D42B27">
            <w:pPr>
              <w:rPr>
                <w:ins w:id="1140" w:author="Thomas Stockhammer (25/10/17)" w:date="2025-10-22T07:36:00Z" w16du:dateUtc="2025-10-22T05:36:00Z"/>
                <w:b/>
                <w:bCs/>
              </w:rPr>
            </w:pPr>
            <w:ins w:id="1141" w:author="Thomas Stockhammer (25/10/17)" w:date="2025-10-22T07:36:00Z" w16du:dateUtc="2025-10-22T05:36:00Z">
              <w:r w:rsidRPr="00D42B27">
                <w:rPr>
                  <w:b/>
                  <w:bCs/>
                </w:rPr>
                <w:t>  N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2B2F4CAD" w14:textId="77777777" w:rsidR="00D42B27" w:rsidRPr="00D42B27" w:rsidRDefault="00D42B27">
            <w:pPr>
              <w:rPr>
                <w:ins w:id="1142" w:author="Thomas Stockhammer (25/10/17)" w:date="2025-10-22T07:36:00Z" w16du:dateUtc="2025-10-22T05:36:00Z"/>
                <w:b/>
                <w:bCs/>
              </w:rPr>
            </w:pPr>
            <w:ins w:id="1143" w:author="Thomas Stockhammer (25/10/17)" w:date="2025-10-22T07:36:00Z" w16du:dateUtc="2025-10-22T05:36:00Z">
              <w:r w:rsidRPr="00D42B27">
                <w:rPr>
                  <w:b/>
                  <w:bCs/>
                </w:rPr>
                <w:t>  2025-10-31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509D5BA5" w14:textId="77777777" w:rsidR="00D42B27" w:rsidRPr="00D42B27" w:rsidRDefault="00D42B27">
            <w:pPr>
              <w:rPr>
                <w:ins w:id="1144" w:author="Thomas Stockhammer (25/10/17)" w:date="2025-10-22T07:36:00Z" w16du:dateUtc="2025-10-22T05:36:00Z"/>
                <w:b/>
                <w:bCs/>
              </w:rPr>
            </w:pPr>
            <w:ins w:id="1145" w:author="Thomas Stockhammer (25/10/17)" w:date="2025-10-22T07:36:00Z" w16du:dateUtc="2025-10-22T05:36:00Z">
              <w:r w:rsidRPr="00D42B27">
                <w:rPr>
                  <w:b/>
                  <w:bCs/>
                </w:rPr>
                <w:t> 25594 </w:t>
              </w:r>
            </w:ins>
          </w:p>
        </w:tc>
      </w:tr>
      <w:tr w:rsidR="00D42B27" w14:paraId="1CD06C6A" w14:textId="77777777" w:rsidTr="00D42B27">
        <w:trPr>
          <w:ins w:id="1146" w:author="Thomas Stockhammer (25/10/17)" w:date="2025-10-22T07:36:00Z" w16du:dateUtc="2025-10-22T05:36:00Z"/>
        </w:trPr>
        <w:tc>
          <w:tcPr>
            <w:tcW w:w="0" w:type="auto"/>
            <w:tcBorders>
              <w:top w:val="outset" w:sz="6" w:space="0" w:color="auto"/>
              <w:left w:val="outset" w:sz="6" w:space="0" w:color="auto"/>
              <w:bottom w:val="outset" w:sz="6" w:space="0" w:color="auto"/>
              <w:right w:val="outset" w:sz="6" w:space="0" w:color="auto"/>
            </w:tcBorders>
            <w:vAlign w:val="center"/>
            <w:hideMark/>
          </w:tcPr>
          <w:p w14:paraId="66B81756" w14:textId="77777777" w:rsidR="00D42B27" w:rsidRPr="00D42B27" w:rsidRDefault="00D42B27">
            <w:pPr>
              <w:rPr>
                <w:ins w:id="1147" w:author="Thomas Stockhammer (25/10/17)" w:date="2025-10-22T07:36:00Z" w16du:dateUtc="2025-10-22T05:36:00Z"/>
                <w:b/>
                <w:bCs/>
              </w:rPr>
            </w:pPr>
            <w:ins w:id="1148" w:author="Thomas Stockhammer (25/10/17)" w:date="2025-10-22T07:36:00Z" w16du:dateUtc="2025-10-22T05:36:00Z">
              <w:r w:rsidRPr="00D42B27">
                <w:rPr>
                  <w:b/>
                  <w:bCs/>
                </w:rPr>
                <w:t>  </w:t>
              </w:r>
              <w:r w:rsidRPr="00D42B27">
                <w:rPr>
                  <w:b/>
                  <w:bCs/>
                </w:rPr>
                <w:fldChar w:fldCharType="begin"/>
              </w:r>
              <w:r w:rsidRPr="00D42B27">
                <w:rPr>
                  <w:b/>
                  <w:bCs/>
                </w:rPr>
                <w:instrText>HYPERLINK "https://git.mpeg.expert/MPEG/Systems/SceneDescription/MPEG-Contributions/-/issues/978"</w:instrText>
              </w:r>
              <w:r w:rsidRPr="00D42B27">
                <w:rPr>
                  <w:b/>
                  <w:bCs/>
                </w:rPr>
              </w:r>
              <w:r w:rsidRPr="00D42B27">
                <w:rPr>
                  <w:b/>
                  <w:bCs/>
                </w:rPr>
                <w:fldChar w:fldCharType="separate"/>
              </w:r>
              <w:r w:rsidRPr="00D42B27">
                <w:rPr>
                  <w:rStyle w:val="Hyperlink"/>
                  <w:b/>
                  <w:bCs/>
                </w:rPr>
                <w:t>1647</w:t>
              </w:r>
              <w:r w:rsidRPr="00D42B27">
                <w:rPr>
                  <w:b/>
                  <w:bCs/>
                </w:rPr>
                <w:fldChar w:fldCharType="end"/>
              </w:r>
              <w:r w:rsidRPr="00D42B27">
                <w:rPr>
                  <w:b/>
                  <w:bCs/>
                </w:rPr>
                <w:t>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3F6435FA" w14:textId="77777777" w:rsidR="00D42B27" w:rsidRPr="00D42B27" w:rsidRDefault="00D42B27">
            <w:pPr>
              <w:rPr>
                <w:ins w:id="1149" w:author="Thomas Stockhammer (25/10/17)" w:date="2025-10-22T07:36:00Z" w16du:dateUtc="2025-10-22T05:36:00Z"/>
                <w:b/>
                <w:bCs/>
              </w:rPr>
            </w:pPr>
            <w:ins w:id="1150" w:author="Thomas Stockhammer (25/10/17)" w:date="2025-10-22T07:36:00Z" w16du:dateUtc="2025-10-22T05:36:00Z">
              <w:r w:rsidRPr="00D42B27">
                <w:rPr>
                  <w:b/>
                  <w:bCs/>
                </w:rPr>
                <w:t>  Potential improvement of ISO/IEC 23090-24 DAM 1 Conformance and reference software for scene description on haptics, augmented reality, avatars, interactivity, MPEG-I audio and lighting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02779BB4" w14:textId="77777777" w:rsidR="00D42B27" w:rsidRPr="00D42B27" w:rsidRDefault="00D42B27">
            <w:pPr>
              <w:rPr>
                <w:ins w:id="1151" w:author="Thomas Stockhammer (25/10/17)" w:date="2025-10-22T07:36:00Z" w16du:dateUtc="2025-10-22T05:36:00Z"/>
                <w:b/>
                <w:bCs/>
              </w:rPr>
            </w:pPr>
            <w:ins w:id="1152" w:author="Thomas Stockhammer (25/10/17)" w:date="2025-10-22T07:36:00Z" w16du:dateUtc="2025-10-22T05:36:00Z">
              <w:r w:rsidRPr="00D42B27">
                <w:rPr>
                  <w:b/>
                  <w:bCs/>
                </w:rPr>
                <w:t>  Gurdeep Bhullar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419D00BD" w14:textId="77777777" w:rsidR="00D42B27" w:rsidRPr="00D42B27" w:rsidRDefault="00D42B27">
            <w:pPr>
              <w:rPr>
                <w:ins w:id="1153" w:author="Thomas Stockhammer (25/10/17)" w:date="2025-10-22T07:36:00Z" w16du:dateUtc="2025-10-22T05:36:00Z"/>
                <w:b/>
                <w:bCs/>
              </w:rPr>
            </w:pPr>
            <w:ins w:id="1154" w:author="Thomas Stockhammer (25/10/17)" w:date="2025-10-22T07:36:00Z" w16du:dateUtc="2025-10-22T05:36:00Z">
              <w:r w:rsidRPr="00D42B27">
                <w:rPr>
                  <w:b/>
                  <w:bCs/>
                </w:rPr>
                <w:t>  N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3F321CEB" w14:textId="77777777" w:rsidR="00D42B27" w:rsidRPr="00D42B27" w:rsidRDefault="00D42B27">
            <w:pPr>
              <w:rPr>
                <w:ins w:id="1155" w:author="Thomas Stockhammer (25/10/17)" w:date="2025-10-22T07:36:00Z" w16du:dateUtc="2025-10-22T05:36:00Z"/>
                <w:b/>
                <w:bCs/>
              </w:rPr>
            </w:pPr>
            <w:ins w:id="1156" w:author="Thomas Stockhammer (25/10/17)" w:date="2025-10-22T07:36:00Z" w16du:dateUtc="2025-10-22T05:36:00Z">
              <w:r w:rsidRPr="00D42B27">
                <w:rPr>
                  <w:b/>
                  <w:bCs/>
                </w:rPr>
                <w:t>  2025-10-31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008C2E14" w14:textId="77777777" w:rsidR="00D42B27" w:rsidRPr="00D42B27" w:rsidRDefault="00D42B27">
            <w:pPr>
              <w:rPr>
                <w:ins w:id="1157" w:author="Thomas Stockhammer (25/10/17)" w:date="2025-10-22T07:36:00Z" w16du:dateUtc="2025-10-22T05:36:00Z"/>
                <w:b/>
                <w:bCs/>
              </w:rPr>
            </w:pPr>
            <w:ins w:id="1158" w:author="Thomas Stockhammer (25/10/17)" w:date="2025-10-22T07:36:00Z" w16du:dateUtc="2025-10-22T05:36:00Z">
              <w:r w:rsidRPr="00D42B27">
                <w:rPr>
                  <w:b/>
                  <w:bCs/>
                </w:rPr>
                <w:t> 25621 </w:t>
              </w:r>
            </w:ins>
          </w:p>
        </w:tc>
      </w:tr>
      <w:tr w:rsidR="00E7653F" w:rsidRPr="00286EBE" w:rsidDel="00D42B27" w14:paraId="2BD0A5E8" w14:textId="11431822" w:rsidTr="00E7653F">
        <w:trPr>
          <w:del w:id="1159" w:author="Thomas Stockhammer (25/10/17)" w:date="2025-10-22T07:36:00Z" w16du:dateUtc="2025-10-22T05:36:00Z"/>
        </w:trPr>
        <w:tc>
          <w:tcPr>
            <w:tcW w:w="0" w:type="auto"/>
            <w:tcBorders>
              <w:top w:val="outset" w:sz="6" w:space="0" w:color="auto"/>
              <w:left w:val="outset" w:sz="6" w:space="0" w:color="auto"/>
              <w:bottom w:val="outset" w:sz="6" w:space="0" w:color="auto"/>
              <w:right w:val="outset" w:sz="6" w:space="0" w:color="auto"/>
            </w:tcBorders>
            <w:vAlign w:val="center"/>
            <w:hideMark/>
          </w:tcPr>
          <w:p w14:paraId="44275514" w14:textId="2A9AE0D1" w:rsidR="00E7653F" w:rsidRPr="00286EBE" w:rsidDel="00D42B27" w:rsidRDefault="00E7653F" w:rsidP="008600FE">
            <w:pPr>
              <w:rPr>
                <w:del w:id="1160" w:author="Thomas Stockhammer (25/10/17)" w:date="2025-10-22T07:36:00Z" w16du:dateUtc="2025-10-22T05:36:00Z"/>
              </w:rPr>
            </w:pPr>
            <w:del w:id="1161" w:author="Thomas Stockhammer (25/10/17)" w:date="2025-10-22T07:36:00Z" w16du:dateUtc="2025-10-22T05:36:00Z">
              <w:r w:rsidRPr="00286EBE" w:rsidDel="00D42B27">
                <w:rPr>
                  <w:b/>
                  <w:bCs/>
                </w:rPr>
                <w:delText>  </w:delText>
              </w:r>
              <w:r w:rsidDel="00D42B27">
                <w:fldChar w:fldCharType="begin"/>
              </w:r>
              <w:r w:rsidDel="00D42B27">
                <w:delInstrText>HYPERLINK "https://git.mpeg.expert/MPEG/Systems/SceneDescription/MPEG-Contributions/-/issues/916"</w:delInstrText>
              </w:r>
              <w:r w:rsidDel="00D42B27">
                <w:fldChar w:fldCharType="separate"/>
              </w:r>
              <w:r w:rsidRPr="00E179A5" w:rsidDel="00D42B27">
                <w:rPr>
                  <w:rStyle w:val="Hyperlink"/>
                  <w:b/>
                  <w:bCs/>
                </w:rPr>
                <w:delText>1553</w:delText>
              </w:r>
              <w:r w:rsidDel="00D42B27">
                <w:fldChar w:fldCharType="end"/>
              </w:r>
              <w:r w:rsidRPr="00286EBE" w:rsidDel="00D42B27">
                <w:rPr>
                  <w:b/>
                  <w:bCs/>
                </w:rPr>
                <w:delText>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33F7AD5E" w14:textId="6F5BC05F" w:rsidR="00E7653F" w:rsidRPr="00286EBE" w:rsidDel="00D42B27" w:rsidRDefault="00E7653F" w:rsidP="008600FE">
            <w:pPr>
              <w:rPr>
                <w:del w:id="1162" w:author="Thomas Stockhammer (25/10/17)" w:date="2025-10-22T07:36:00Z" w16du:dateUtc="2025-10-22T05:36:00Z"/>
              </w:rPr>
            </w:pPr>
            <w:del w:id="1163" w:author="Thomas Stockhammer (25/10/17)" w:date="2025-10-22T07:36:00Z" w16du:dateUtc="2025-10-22T05:36:00Z">
              <w:r w:rsidRPr="00286EBE" w:rsidDel="00D42B27">
                <w:rPr>
                  <w:b/>
                  <w:bCs/>
                </w:rPr>
                <w:delText>  Procedures for test scenarios and reference software development for MPEG-I Scene Description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3FC2C577" w14:textId="668E9A8A" w:rsidR="00E7653F" w:rsidRPr="00286EBE" w:rsidDel="00D42B27" w:rsidRDefault="00E7653F" w:rsidP="008600FE">
            <w:pPr>
              <w:rPr>
                <w:del w:id="1164" w:author="Thomas Stockhammer (25/10/17)" w:date="2025-10-22T07:36:00Z" w16du:dateUtc="2025-10-22T05:36:00Z"/>
              </w:rPr>
            </w:pPr>
            <w:del w:id="1165" w:author="Thomas Stockhammer (25/10/17)" w:date="2025-10-22T07:36:00Z" w16du:dateUtc="2025-10-22T05:36:00Z">
              <w:r w:rsidRPr="00286EBE" w:rsidDel="00D42B27">
                <w:rPr>
                  <w:b/>
                  <w:bCs/>
                </w:rPr>
                <w:delText>  Gurdeep Bhullar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2E1E49A9" w14:textId="267D1B53" w:rsidR="00E7653F" w:rsidRPr="00286EBE" w:rsidDel="00D42B27" w:rsidRDefault="00E7653F" w:rsidP="008600FE">
            <w:pPr>
              <w:rPr>
                <w:del w:id="1166" w:author="Thomas Stockhammer (25/10/17)" w:date="2025-10-22T07:36:00Z" w16du:dateUtc="2025-10-22T05:36:00Z"/>
              </w:rPr>
            </w:pPr>
            <w:del w:id="1167" w:author="Thomas Stockhammer (25/10/17)" w:date="2025-10-22T07:36:00Z" w16du:dateUtc="2025-10-22T05:36:00Z">
              <w:r w:rsidRPr="00286EBE" w:rsidDel="00D42B27">
                <w:rPr>
                  <w:b/>
                  <w:bCs/>
                </w:rPr>
                <w:delText>  N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5AFCB3A8" w14:textId="706EED8E" w:rsidR="00E7653F" w:rsidRPr="00286EBE" w:rsidDel="00D42B27" w:rsidRDefault="00E7653F" w:rsidP="008600FE">
            <w:pPr>
              <w:rPr>
                <w:del w:id="1168" w:author="Thomas Stockhammer (25/10/17)" w:date="2025-10-22T07:36:00Z" w16du:dateUtc="2025-10-22T05:36:00Z"/>
              </w:rPr>
            </w:pPr>
            <w:del w:id="1169" w:author="Thomas Stockhammer (25/10/17)" w:date="2025-10-22T07:36:00Z" w16du:dateUtc="2025-10-22T05:36:00Z">
              <w:r w:rsidRPr="00286EBE" w:rsidDel="00D42B27">
                <w:rPr>
                  <w:b/>
                  <w:bCs/>
                </w:rPr>
                <w:delText>  2025-07-</w:delText>
              </w:r>
              <w:r w:rsidDel="00D42B27">
                <w:rPr>
                  <w:b/>
                  <w:bCs/>
                </w:rPr>
                <w:delText>24</w:delText>
              </w:r>
              <w:r w:rsidRPr="00286EBE" w:rsidDel="00D42B27">
                <w:rPr>
                  <w:b/>
                  <w:bCs/>
                </w:rPr>
                <w:delText>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2B851703" w14:textId="0C7C2278" w:rsidR="00E7653F" w:rsidRPr="00286EBE" w:rsidDel="00D42B27" w:rsidRDefault="00E7653F" w:rsidP="008600FE">
            <w:pPr>
              <w:rPr>
                <w:del w:id="1170" w:author="Thomas Stockhammer (25/10/17)" w:date="2025-10-22T07:36:00Z" w16du:dateUtc="2025-10-22T05:36:00Z"/>
              </w:rPr>
            </w:pPr>
            <w:del w:id="1171" w:author="Thomas Stockhammer (25/10/17)" w:date="2025-10-22T07:36:00Z" w16du:dateUtc="2025-10-22T05:36:00Z">
              <w:r w:rsidRPr="00286EBE" w:rsidDel="00D42B27">
                <w:rPr>
                  <w:b/>
                  <w:bCs/>
                </w:rPr>
                <w:delText> 25300 </w:delText>
              </w:r>
            </w:del>
          </w:p>
        </w:tc>
      </w:tr>
      <w:tr w:rsidR="00E7653F" w:rsidRPr="00286EBE" w:rsidDel="00D42B27" w14:paraId="6A0A8B78" w14:textId="373AAB07" w:rsidTr="00E7653F">
        <w:trPr>
          <w:del w:id="1172" w:author="Thomas Stockhammer (25/10/17)" w:date="2025-10-22T07:36:00Z" w16du:dateUtc="2025-10-22T05:36:00Z"/>
        </w:trPr>
        <w:tc>
          <w:tcPr>
            <w:tcW w:w="0" w:type="auto"/>
            <w:tcBorders>
              <w:top w:val="outset" w:sz="6" w:space="0" w:color="auto"/>
              <w:left w:val="outset" w:sz="6" w:space="0" w:color="auto"/>
              <w:bottom w:val="outset" w:sz="6" w:space="0" w:color="auto"/>
              <w:right w:val="outset" w:sz="6" w:space="0" w:color="auto"/>
            </w:tcBorders>
            <w:vAlign w:val="center"/>
            <w:hideMark/>
          </w:tcPr>
          <w:p w14:paraId="7E798A9F" w14:textId="4415FE06" w:rsidR="00E7653F" w:rsidRPr="00286EBE" w:rsidDel="00D42B27" w:rsidRDefault="00E7653F" w:rsidP="008600FE">
            <w:pPr>
              <w:rPr>
                <w:del w:id="1173" w:author="Thomas Stockhammer (25/10/17)" w:date="2025-10-22T07:36:00Z" w16du:dateUtc="2025-10-22T05:36:00Z"/>
              </w:rPr>
            </w:pPr>
            <w:del w:id="1174" w:author="Thomas Stockhammer (25/10/17)" w:date="2025-10-22T07:36:00Z" w16du:dateUtc="2025-10-22T05:36:00Z">
              <w:r w:rsidRPr="00286EBE" w:rsidDel="00D42B27">
                <w:rPr>
                  <w:b/>
                  <w:bCs/>
                </w:rPr>
                <w:delText>  </w:delText>
              </w:r>
              <w:r w:rsidDel="00D42B27">
                <w:fldChar w:fldCharType="begin"/>
              </w:r>
              <w:r w:rsidDel="00D42B27">
                <w:delInstrText>HYPERLINK "https://git.mpeg.expert/MPEG/Systems/SceneDescription/MPEG-Contributions/-/issues/917"</w:delInstrText>
              </w:r>
              <w:r w:rsidDel="00D42B27">
                <w:fldChar w:fldCharType="separate"/>
              </w:r>
              <w:r w:rsidRPr="00E179A5" w:rsidDel="00D42B27">
                <w:rPr>
                  <w:rStyle w:val="Hyperlink"/>
                  <w:b/>
                  <w:bCs/>
                </w:rPr>
                <w:delText>1589</w:delText>
              </w:r>
              <w:r w:rsidDel="00D42B27">
                <w:fldChar w:fldCharType="end"/>
              </w:r>
              <w:r w:rsidRPr="00286EBE" w:rsidDel="00D42B27">
                <w:rPr>
                  <w:b/>
                  <w:bCs/>
                </w:rPr>
                <w:delText>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17C7F1B2" w14:textId="2BC171BA" w:rsidR="00E7653F" w:rsidRPr="00286EBE" w:rsidDel="00D42B27" w:rsidRDefault="00E7653F" w:rsidP="008600FE">
            <w:pPr>
              <w:rPr>
                <w:del w:id="1175" w:author="Thomas Stockhammer (25/10/17)" w:date="2025-10-22T07:36:00Z" w16du:dateUtc="2025-10-22T05:36:00Z"/>
              </w:rPr>
            </w:pPr>
            <w:del w:id="1176" w:author="Thomas Stockhammer (25/10/17)" w:date="2025-10-22T07:36:00Z" w16du:dateUtc="2025-10-22T05:36:00Z">
              <w:r w:rsidRPr="00286EBE" w:rsidDel="00D42B27">
                <w:rPr>
                  <w:b/>
                  <w:bCs/>
                </w:rPr>
                <w:delText>  Text of ISO/IEC 23090-24 DAM 1 Conformance and reference software for scene description on haptics, augmented reality, avatars, interactivity, MPEG-I audio and lighting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6C8FFDEC" w14:textId="79B3151B" w:rsidR="00E7653F" w:rsidRPr="00286EBE" w:rsidDel="00D42B27" w:rsidRDefault="00E7653F" w:rsidP="008600FE">
            <w:pPr>
              <w:rPr>
                <w:del w:id="1177" w:author="Thomas Stockhammer (25/10/17)" w:date="2025-10-22T07:36:00Z" w16du:dateUtc="2025-10-22T05:36:00Z"/>
              </w:rPr>
            </w:pPr>
            <w:del w:id="1178" w:author="Thomas Stockhammer (25/10/17)" w:date="2025-10-22T07:36:00Z" w16du:dateUtc="2025-10-22T05:36:00Z">
              <w:r w:rsidRPr="00286EBE" w:rsidDel="00D42B27">
                <w:rPr>
                  <w:b/>
                  <w:bCs/>
                </w:rPr>
                <w:delText>  Gurdeep Bhullar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6B0D32C7" w14:textId="64B359F9" w:rsidR="00E7653F" w:rsidRPr="00286EBE" w:rsidDel="00D42B27" w:rsidRDefault="00E7653F" w:rsidP="008600FE">
            <w:pPr>
              <w:rPr>
                <w:del w:id="1179" w:author="Thomas Stockhammer (25/10/17)" w:date="2025-10-22T07:36:00Z" w16du:dateUtc="2025-10-22T05:36:00Z"/>
              </w:rPr>
            </w:pPr>
            <w:del w:id="1180" w:author="Thomas Stockhammer (25/10/17)" w:date="2025-10-22T07:36:00Z" w16du:dateUtc="2025-10-22T05:36:00Z">
              <w:r w:rsidRPr="00286EBE" w:rsidDel="00D42B27">
                <w:rPr>
                  <w:b/>
                  <w:bCs/>
                </w:rPr>
                <w:delText>  N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7461F9CC" w14:textId="59204CD2" w:rsidR="00E7653F" w:rsidRPr="00286EBE" w:rsidDel="00D42B27" w:rsidRDefault="00E7653F" w:rsidP="008600FE">
            <w:pPr>
              <w:rPr>
                <w:del w:id="1181" w:author="Thomas Stockhammer (25/10/17)" w:date="2025-10-22T07:36:00Z" w16du:dateUtc="2025-10-22T05:36:00Z"/>
              </w:rPr>
            </w:pPr>
            <w:del w:id="1182" w:author="Thomas Stockhammer (25/10/17)" w:date="2025-10-22T07:36:00Z" w16du:dateUtc="2025-10-22T05:36:00Z">
              <w:r w:rsidRPr="00286EBE" w:rsidDel="00D42B27">
                <w:rPr>
                  <w:b/>
                  <w:bCs/>
                </w:rPr>
                <w:delText>  2025-07-</w:delText>
              </w:r>
              <w:r w:rsidDel="00D42B27">
                <w:rPr>
                  <w:b/>
                  <w:bCs/>
                </w:rPr>
                <w:delText>24</w:delText>
              </w:r>
              <w:r w:rsidRPr="00286EBE" w:rsidDel="00D42B27">
                <w:rPr>
                  <w:b/>
                  <w:bCs/>
                </w:rPr>
                <w:delText>  </w:delText>
              </w:r>
            </w:del>
          </w:p>
        </w:tc>
        <w:tc>
          <w:tcPr>
            <w:tcW w:w="0" w:type="auto"/>
            <w:tcBorders>
              <w:top w:val="outset" w:sz="6" w:space="0" w:color="auto"/>
              <w:left w:val="outset" w:sz="6" w:space="0" w:color="auto"/>
              <w:bottom w:val="outset" w:sz="6" w:space="0" w:color="auto"/>
              <w:right w:val="outset" w:sz="6" w:space="0" w:color="auto"/>
            </w:tcBorders>
            <w:vAlign w:val="center"/>
            <w:hideMark/>
          </w:tcPr>
          <w:p w14:paraId="6DB8EA89" w14:textId="17C337A6" w:rsidR="00E7653F" w:rsidRPr="00286EBE" w:rsidDel="00D42B27" w:rsidRDefault="00E7653F" w:rsidP="008600FE">
            <w:pPr>
              <w:rPr>
                <w:del w:id="1183" w:author="Thomas Stockhammer (25/10/17)" w:date="2025-10-22T07:36:00Z" w16du:dateUtc="2025-10-22T05:36:00Z"/>
              </w:rPr>
            </w:pPr>
            <w:del w:id="1184" w:author="Thomas Stockhammer (25/10/17)" w:date="2025-10-22T07:36:00Z" w16du:dateUtc="2025-10-22T05:36:00Z">
              <w:r w:rsidRPr="00286EBE" w:rsidDel="00D42B27">
                <w:rPr>
                  <w:b/>
                  <w:bCs/>
                </w:rPr>
                <w:delText> 25336 </w:delText>
              </w:r>
            </w:del>
          </w:p>
        </w:tc>
      </w:tr>
    </w:tbl>
    <w:p w14:paraId="41E9E186" w14:textId="77777777" w:rsidR="00DF6270" w:rsidRDefault="00DF6270" w:rsidP="00B00728">
      <w:pPr>
        <w:rPr>
          <w:sz w:val="22"/>
          <w:szCs w:val="22"/>
          <w:lang w:val="en-CA"/>
        </w:rPr>
      </w:pPr>
    </w:p>
    <w:p w14:paraId="6D8C25F6" w14:textId="3E0C6F94" w:rsidR="00634ECB" w:rsidRDefault="00634ECB">
      <w:pPr>
        <w:pStyle w:val="Heading1"/>
        <w:keepNext/>
        <w:widowControl/>
        <w:numPr>
          <w:ilvl w:val="0"/>
          <w:numId w:val="1"/>
        </w:numPr>
        <w:autoSpaceDE/>
        <w:autoSpaceDN/>
        <w:spacing w:before="240" w:after="60"/>
        <w:jc w:val="both"/>
      </w:pPr>
      <w:bookmarkStart w:id="1185" w:name="_Toc125348080"/>
      <w:bookmarkStart w:id="1186" w:name="_Toc77377264"/>
      <w:bookmarkStart w:id="1187" w:name="_Toc77377318"/>
      <w:bookmarkStart w:id="1188" w:name="_Toc77377265"/>
      <w:bookmarkStart w:id="1189" w:name="_Toc77377319"/>
      <w:bookmarkStart w:id="1190" w:name="_Toc77377266"/>
      <w:bookmarkStart w:id="1191" w:name="_Toc77377320"/>
      <w:bookmarkStart w:id="1192" w:name="_Toc77377267"/>
      <w:bookmarkStart w:id="1193" w:name="_Toc77377321"/>
      <w:bookmarkStart w:id="1194" w:name="_Toc77377268"/>
      <w:bookmarkStart w:id="1195" w:name="_Toc77377322"/>
      <w:bookmarkStart w:id="1196" w:name="_Toc212011288"/>
      <w:bookmarkEnd w:id="1185"/>
      <w:bookmarkEnd w:id="1186"/>
      <w:bookmarkEnd w:id="1187"/>
      <w:bookmarkEnd w:id="1188"/>
      <w:bookmarkEnd w:id="1189"/>
      <w:bookmarkEnd w:id="1190"/>
      <w:bookmarkEnd w:id="1191"/>
      <w:bookmarkEnd w:id="1192"/>
      <w:bookmarkEnd w:id="1193"/>
      <w:bookmarkEnd w:id="1194"/>
      <w:bookmarkEnd w:id="1195"/>
      <w:r>
        <w:t>Gitlab</w:t>
      </w:r>
      <w:r w:rsidRPr="00D95B41">
        <w:t xml:space="preserve"> Management</w:t>
      </w:r>
      <w:bookmarkEnd w:id="1196"/>
    </w:p>
    <w:p w14:paraId="70FEF510" w14:textId="19A63956" w:rsidR="004C022E" w:rsidRPr="005529B1" w:rsidRDefault="004C022E" w:rsidP="00634ECB">
      <w:pPr>
        <w:rPr>
          <w:rFonts w:cstheme="minorHAnsi"/>
          <w:sz w:val="22"/>
          <w:szCs w:val="22"/>
        </w:rPr>
      </w:pPr>
      <w:r w:rsidRPr="005529B1">
        <w:rPr>
          <w:rFonts w:cstheme="minorHAnsi"/>
          <w:sz w:val="22"/>
          <w:szCs w:val="22"/>
        </w:rPr>
        <w:t xml:space="preserve">For details on test assets, conformance and reference software, as well as test scenarios, refer to </w:t>
      </w:r>
      <w:r w:rsidRPr="005529B1">
        <w:rPr>
          <w:sz w:val="22"/>
          <w:szCs w:val="22"/>
          <w:lang w:val="en-CA"/>
        </w:rPr>
        <w:t>WG3 N07</w:t>
      </w:r>
      <w:r w:rsidR="00051F95">
        <w:rPr>
          <w:sz w:val="22"/>
          <w:szCs w:val="22"/>
          <w:lang w:val="en-CA"/>
        </w:rPr>
        <w:t>82</w:t>
      </w:r>
      <w:r w:rsidRPr="005529B1">
        <w:rPr>
          <w:sz w:val="22"/>
          <w:szCs w:val="22"/>
          <w:lang w:val="en-CA"/>
        </w:rPr>
        <w:t>. A summary of the assets is provided here:</w:t>
      </w:r>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37"/>
        <w:gridCol w:w="2400"/>
        <w:gridCol w:w="437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t>MPEG Trimesh (mpegtrimesh)</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lastRenderedPageBreak/>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092BAE25" w:rsidR="00634ECB" w:rsidRPr="00D31AB5" w:rsidRDefault="00634ECB" w:rsidP="00826CDB">
            <w:pPr>
              <w:rPr>
                <w:rFonts w:ascii="Courier New" w:hAnsi="Courier New" w:cs="Courier New"/>
                <w:sz w:val="22"/>
                <w:szCs w:val="22"/>
              </w:rPr>
            </w:pPr>
            <w:hyperlink r:id="rId129" w:history="1">
              <w:r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68A125BE" w:rsidR="00634ECB" w:rsidRPr="00D31AB5" w:rsidRDefault="00634ECB" w:rsidP="00826CDB">
            <w:pPr>
              <w:rPr>
                <w:rFonts w:ascii="Courier New" w:hAnsi="Courier New" w:cs="Courier New"/>
                <w:sz w:val="22"/>
                <w:szCs w:val="22"/>
              </w:rPr>
            </w:pPr>
            <w:hyperlink r:id="rId130" w:history="1">
              <w:r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581F2555" w:rsidR="00634ECB" w:rsidRPr="005529B1" w:rsidRDefault="00634ECB" w:rsidP="00634ECB">
      <w:pPr>
        <w:rPr>
          <w:rFonts w:cstheme="minorHAnsi"/>
          <w:sz w:val="22"/>
          <w:szCs w:val="22"/>
        </w:rPr>
      </w:pPr>
      <w:r w:rsidRPr="005529B1">
        <w:rPr>
          <w:rFonts w:cstheme="minorHAnsi"/>
          <w:sz w:val="22"/>
          <w:szCs w:val="22"/>
        </w:rPr>
        <w:t xml:space="preserve">For access to the project, please register an account on GitLab.com at </w:t>
      </w:r>
      <w:hyperlink r:id="rId131" w:history="1">
        <w:r w:rsidRPr="005529B1">
          <w:rPr>
            <w:rStyle w:val="Hyperlink"/>
            <w:rFonts w:cstheme="minorHAnsi"/>
            <w:sz w:val="22"/>
            <w:szCs w:val="22"/>
          </w:rPr>
          <w:t>https://gitlab.com/users/sign_in</w:t>
        </w:r>
      </w:hyperlink>
      <w:r w:rsidRPr="005529B1">
        <w:rPr>
          <w:rFonts w:cstheme="minorHAnsi"/>
          <w:sz w:val="22"/>
          <w:szCs w:val="22"/>
        </w:rPr>
        <w:t xml:space="preserve">  and collect the following information:</w:t>
      </w:r>
    </w:p>
    <w:p w14:paraId="20B87984"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username</w:t>
      </w:r>
    </w:p>
    <w:p w14:paraId="601A930B"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email address</w:t>
      </w:r>
    </w:p>
    <w:p w14:paraId="768801E2" w14:textId="77777777" w:rsidR="00634ECB" w:rsidRPr="005529B1" w:rsidRDefault="00634ECB" w:rsidP="00634ECB">
      <w:pPr>
        <w:rPr>
          <w:rFonts w:cstheme="minorHAnsi"/>
          <w:sz w:val="22"/>
          <w:szCs w:val="22"/>
        </w:rPr>
      </w:pPr>
    </w:p>
    <w:p w14:paraId="5ABD22BA" w14:textId="282C0DCE" w:rsidR="00634ECB" w:rsidRPr="005529B1" w:rsidRDefault="00634ECB" w:rsidP="00634ECB">
      <w:pPr>
        <w:rPr>
          <w:rFonts w:cstheme="minorHAnsi"/>
          <w:sz w:val="22"/>
          <w:szCs w:val="22"/>
        </w:rPr>
      </w:pPr>
      <w:r w:rsidRPr="005529B1">
        <w:rPr>
          <w:rFonts w:cstheme="minorHAnsi"/>
          <w:sz w:val="22"/>
          <w:szCs w:val="22"/>
        </w:rPr>
        <w:t xml:space="preserve">Please then send an email containing this information to the gitlab managers as listed in clause </w:t>
      </w:r>
      <w:r w:rsidRPr="005529B1">
        <w:rPr>
          <w:rFonts w:cstheme="minorHAnsi"/>
          <w:sz w:val="22"/>
          <w:szCs w:val="22"/>
        </w:rPr>
        <w:fldChar w:fldCharType="begin"/>
      </w:r>
      <w:r w:rsidRPr="005529B1">
        <w:rPr>
          <w:rFonts w:cstheme="minorHAnsi"/>
          <w:sz w:val="22"/>
          <w:szCs w:val="22"/>
        </w:rPr>
        <w:instrText xml:space="preserve"> REF _Ref30092853 \r \h  \* MERGEFORMAT </w:instrText>
      </w:r>
      <w:r w:rsidRPr="005529B1">
        <w:rPr>
          <w:rFonts w:cstheme="minorHAnsi"/>
          <w:sz w:val="22"/>
          <w:szCs w:val="22"/>
        </w:rPr>
      </w:r>
      <w:r w:rsidRPr="005529B1">
        <w:rPr>
          <w:rFonts w:cstheme="minorHAnsi"/>
          <w:sz w:val="22"/>
          <w:szCs w:val="22"/>
        </w:rPr>
        <w:fldChar w:fldCharType="separate"/>
      </w:r>
      <w:r w:rsidR="00095953">
        <w:rPr>
          <w:rFonts w:cstheme="minorHAnsi"/>
          <w:sz w:val="22"/>
          <w:szCs w:val="22"/>
        </w:rPr>
        <w:t>10</w:t>
      </w:r>
      <w:r w:rsidRPr="005529B1">
        <w:rPr>
          <w:rFonts w:cstheme="minorHAnsi"/>
          <w:sz w:val="22"/>
          <w:szCs w:val="22"/>
        </w:rPr>
        <w:fldChar w:fldCharType="end"/>
      </w:r>
      <w:r w:rsidRPr="005529B1">
        <w:rPr>
          <w:rFonts w:cstheme="minorHAnsi"/>
          <w:sz w:val="22"/>
          <w:szCs w:val="22"/>
        </w:rPr>
        <w:t>.</w:t>
      </w:r>
    </w:p>
    <w:p w14:paraId="24EA1B81" w14:textId="77777777" w:rsidR="00634ECB" w:rsidRPr="005529B1" w:rsidRDefault="00634ECB" w:rsidP="00634ECB">
      <w:pPr>
        <w:rPr>
          <w:rFonts w:cstheme="minorHAnsi"/>
          <w:sz w:val="22"/>
          <w:szCs w:val="22"/>
        </w:rPr>
      </w:pPr>
    </w:p>
    <w:p w14:paraId="442DE6D9" w14:textId="77777777" w:rsidR="00634ECB" w:rsidRPr="005529B1" w:rsidRDefault="00634ECB" w:rsidP="00634ECB">
      <w:pPr>
        <w:rPr>
          <w:rFonts w:cstheme="minorHAnsi"/>
          <w:sz w:val="22"/>
          <w:szCs w:val="22"/>
        </w:rPr>
      </w:pPr>
      <w:r w:rsidRPr="005529B1">
        <w:rPr>
          <w:rFonts w:cstheme="minorHAnsi"/>
          <w:sz w:val="22"/>
          <w:szCs w:val="22"/>
        </w:rPr>
        <w:t>For uploading content to the Test Assets, please bring an input contribution to the MPEG meeting.</w:t>
      </w:r>
    </w:p>
    <w:p w14:paraId="2FFDFB82" w14:textId="3CD6ABA0" w:rsidR="00634ECB" w:rsidRDefault="00634ECB">
      <w:pPr>
        <w:pStyle w:val="Heading1"/>
        <w:keepNext/>
        <w:widowControl/>
        <w:numPr>
          <w:ilvl w:val="0"/>
          <w:numId w:val="1"/>
        </w:numPr>
        <w:autoSpaceDE/>
        <w:autoSpaceDN/>
        <w:spacing w:before="240" w:after="60"/>
        <w:jc w:val="both"/>
      </w:pPr>
      <w:bookmarkStart w:id="1197" w:name="_Ref30092853"/>
      <w:bookmarkStart w:id="1198" w:name="_Ref53399172"/>
      <w:bookmarkStart w:id="1199" w:name="_Toc212011289"/>
      <w:r>
        <w:t>Coordinators for Efforts until MPEG#1</w:t>
      </w:r>
      <w:bookmarkEnd w:id="1197"/>
      <w:bookmarkEnd w:id="1198"/>
      <w:r w:rsidR="007A4497">
        <w:t>5</w:t>
      </w:r>
      <w:ins w:id="1200" w:author="Thomas Stockhammer (25/10/17)" w:date="2025-10-22T07:36:00Z" w16du:dateUtc="2025-10-22T05:36:00Z">
        <w:r w:rsidR="00D42B27">
          <w:t>3</w:t>
        </w:r>
      </w:ins>
      <w:bookmarkEnd w:id="1199"/>
      <w:del w:id="1201" w:author="Thomas Stockhammer (25/10/17)" w:date="2025-10-22T07:36:00Z" w16du:dateUtc="2025-10-22T05:36:00Z">
        <w:r w:rsidR="00E7653F" w:rsidDel="00D42B27">
          <w:delText>2</w:delText>
        </w:r>
      </w:del>
    </w:p>
    <w:p w14:paraId="3DA67A8D"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2830DB32" w:rsidR="00634ECB"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Mary-Luc Champel (</w:t>
      </w:r>
      <w:hyperlink r:id="rId132" w:history="1">
        <w:r w:rsidR="00B00728" w:rsidRPr="0025500D">
          <w:rPr>
            <w:rStyle w:val="Hyperlink"/>
            <w:rFonts w:asciiTheme="minorHAnsi" w:hAnsiTheme="minorHAnsi" w:cstheme="minorHAnsi"/>
          </w:rPr>
          <w:t>champelmaryluc@xiaomi.com</w:t>
        </w:r>
      </w:hyperlink>
      <w:r w:rsidRPr="00D31AB5">
        <w:rPr>
          <w:rFonts w:asciiTheme="minorHAnsi" w:hAnsiTheme="minorHAnsi" w:cstheme="minorHAnsi"/>
        </w:rPr>
        <w:t>)</w:t>
      </w:r>
    </w:p>
    <w:p w14:paraId="07349FFF" w14:textId="41FD9EA8" w:rsidR="00B00728" w:rsidRPr="00DD6C01" w:rsidRDefault="007910C7">
      <w:pPr>
        <w:pStyle w:val="ListParagraph"/>
        <w:widowControl/>
        <w:numPr>
          <w:ilvl w:val="1"/>
          <w:numId w:val="2"/>
        </w:numPr>
        <w:autoSpaceDE/>
        <w:autoSpaceDN/>
        <w:rPr>
          <w:rFonts w:asciiTheme="minorHAnsi" w:hAnsiTheme="minorHAnsi" w:cstheme="minorHAnsi"/>
        </w:rPr>
      </w:pPr>
      <w:r w:rsidRPr="007910C7">
        <w:rPr>
          <w:rFonts w:asciiTheme="minorHAnsi" w:hAnsiTheme="minorHAnsi" w:cstheme="minorHAnsi"/>
        </w:rPr>
        <w:t>Gaëlle Martin-Cocher</w:t>
      </w:r>
      <w:r>
        <w:rPr>
          <w:rFonts w:asciiTheme="minorHAnsi" w:hAnsiTheme="minorHAnsi" w:cstheme="minorHAnsi"/>
        </w:rPr>
        <w:t xml:space="preserve"> </w:t>
      </w:r>
    </w:p>
    <w:p w14:paraId="15ED6A4B" w14:textId="4D4F8F83" w:rsidR="00634ECB" w:rsidRPr="00D31AB5" w:rsidDel="00D42B27" w:rsidRDefault="00634ECB">
      <w:pPr>
        <w:pStyle w:val="ListParagraph"/>
        <w:widowControl/>
        <w:numPr>
          <w:ilvl w:val="0"/>
          <w:numId w:val="2"/>
        </w:numPr>
        <w:autoSpaceDE/>
        <w:autoSpaceDN/>
        <w:contextualSpacing/>
        <w:jc w:val="both"/>
        <w:rPr>
          <w:del w:id="1202" w:author="Thomas Stockhammer (25/10/17)" w:date="2025-10-22T07:37:00Z" w16du:dateUtc="2025-10-22T05:37:00Z"/>
          <w:rFonts w:asciiTheme="minorHAnsi" w:hAnsiTheme="minorHAnsi" w:cstheme="minorHAnsi"/>
        </w:rPr>
      </w:pPr>
      <w:del w:id="1203" w:author="Thomas Stockhammer (25/10/17)" w:date="2025-10-22T07:37:00Z" w16du:dateUtc="2025-10-22T05:37:00Z">
        <w:r w:rsidRPr="00D31AB5" w:rsidDel="00D42B27">
          <w:rPr>
            <w:rFonts w:asciiTheme="minorHAnsi" w:hAnsiTheme="minorHAnsi" w:cstheme="minorHAnsi"/>
          </w:rPr>
          <w:delText>Editor of ISO/IEC 23090-14</w:delText>
        </w:r>
        <w:r w:rsidR="001A3252" w:rsidDel="00D42B27">
          <w:rPr>
            <w:rFonts w:asciiTheme="minorHAnsi" w:hAnsiTheme="minorHAnsi" w:cstheme="minorHAnsi"/>
          </w:rPr>
          <w:delText>:2022</w:delText>
        </w:r>
      </w:del>
    </w:p>
    <w:p w14:paraId="50137891" w14:textId="67AC7559" w:rsidR="00634ECB" w:rsidRPr="00D31AB5" w:rsidDel="00D42B27" w:rsidRDefault="00634ECB">
      <w:pPr>
        <w:pStyle w:val="ListParagraph"/>
        <w:widowControl/>
        <w:numPr>
          <w:ilvl w:val="1"/>
          <w:numId w:val="2"/>
        </w:numPr>
        <w:autoSpaceDE/>
        <w:autoSpaceDN/>
        <w:contextualSpacing/>
        <w:jc w:val="both"/>
        <w:rPr>
          <w:del w:id="1204" w:author="Thomas Stockhammer (25/10/17)" w:date="2025-10-22T07:37:00Z" w16du:dateUtc="2025-10-22T05:37:00Z"/>
          <w:rFonts w:asciiTheme="minorHAnsi" w:hAnsiTheme="minorHAnsi" w:cstheme="minorHAnsi"/>
        </w:rPr>
      </w:pPr>
      <w:del w:id="1205" w:author="Thomas Stockhammer (25/10/17)" w:date="2025-10-22T07:37:00Z" w16du:dateUtc="2025-10-22T05:37:00Z">
        <w:r w:rsidRPr="00D31AB5" w:rsidDel="00D42B27">
          <w:rPr>
            <w:rFonts w:asciiTheme="minorHAnsi" w:hAnsiTheme="minorHAnsi" w:cstheme="minorHAnsi"/>
          </w:rPr>
          <w:delText>Imed Bouazizi (bouazizi@qti.qualcomm.com)</w:delText>
        </w:r>
      </w:del>
    </w:p>
    <w:p w14:paraId="16052ACB" w14:textId="1E83E6B8" w:rsidR="00634ECB" w:rsidDel="00D42B27" w:rsidRDefault="00345F2C">
      <w:pPr>
        <w:pStyle w:val="ListParagraph"/>
        <w:widowControl/>
        <w:numPr>
          <w:ilvl w:val="1"/>
          <w:numId w:val="2"/>
        </w:numPr>
        <w:autoSpaceDE/>
        <w:autoSpaceDN/>
        <w:contextualSpacing/>
        <w:jc w:val="both"/>
        <w:rPr>
          <w:del w:id="1206" w:author="Thomas Stockhammer (25/10/17)" w:date="2025-10-22T07:37:00Z" w16du:dateUtc="2025-10-22T05:37:00Z"/>
          <w:rFonts w:asciiTheme="minorHAnsi" w:hAnsiTheme="minorHAnsi" w:cstheme="minorHAnsi"/>
          <w:lang w:val="de-DE"/>
        </w:rPr>
      </w:pPr>
      <w:del w:id="1207" w:author="Thomas Stockhammer (25/10/17)" w:date="2025-10-22T07:37:00Z" w16du:dateUtc="2025-10-22T05:37:00Z">
        <w:r w:rsidRPr="00D31AB5" w:rsidDel="00D42B27">
          <w:rPr>
            <w:rFonts w:asciiTheme="minorHAnsi" w:hAnsiTheme="minorHAnsi" w:cstheme="minorHAnsi"/>
            <w:lang w:val="de-DE"/>
          </w:rPr>
          <w:delText>Lukasz Kondrad (</w:delText>
        </w:r>
        <w:r w:rsidDel="00D42B27">
          <w:fldChar w:fldCharType="begin"/>
        </w:r>
        <w:r w:rsidRPr="00037FD6" w:rsidDel="00D42B27">
          <w:rPr>
            <w:lang w:val="de-DE"/>
          </w:rPr>
          <w:delInstrText>HYPERLINK "mailto:lukasz.kondrad@nokia.com"</w:delInstrText>
        </w:r>
        <w:r w:rsidDel="00D42B27">
          <w:fldChar w:fldCharType="separate"/>
        </w:r>
        <w:r w:rsidRPr="00D31AB5" w:rsidDel="00D42B27">
          <w:rPr>
            <w:rStyle w:val="Hyperlink"/>
            <w:rFonts w:asciiTheme="minorHAnsi" w:hAnsiTheme="minorHAnsi" w:cstheme="minorHAnsi"/>
            <w:lang w:val="de-DE"/>
          </w:rPr>
          <w:delText>lukasz.kondrad@nokia.com</w:delText>
        </w:r>
        <w:r w:rsidDel="00D42B27">
          <w:fldChar w:fldCharType="end"/>
        </w:r>
        <w:r w:rsidRPr="00D31AB5" w:rsidDel="00D42B27">
          <w:rPr>
            <w:rFonts w:asciiTheme="minorHAnsi" w:hAnsiTheme="minorHAnsi" w:cstheme="minorHAnsi"/>
            <w:lang w:val="de-DE"/>
          </w:rPr>
          <w:delText>)</w:delText>
        </w:r>
      </w:del>
    </w:p>
    <w:p w14:paraId="140BABCD" w14:textId="2CF6EFBF" w:rsidR="002D21EF" w:rsidDel="00D42B27" w:rsidRDefault="002D21EF">
      <w:pPr>
        <w:pStyle w:val="ListParagraph"/>
        <w:widowControl/>
        <w:numPr>
          <w:ilvl w:val="1"/>
          <w:numId w:val="2"/>
        </w:numPr>
        <w:autoSpaceDE/>
        <w:autoSpaceDN/>
        <w:contextualSpacing/>
        <w:jc w:val="both"/>
        <w:rPr>
          <w:del w:id="1208" w:author="Thomas Stockhammer (25/10/17)" w:date="2025-10-22T07:37:00Z" w16du:dateUtc="2025-10-22T05:37:00Z"/>
          <w:rFonts w:asciiTheme="minorHAnsi" w:hAnsiTheme="minorHAnsi" w:cstheme="minorHAnsi"/>
        </w:rPr>
      </w:pPr>
      <w:del w:id="1209" w:author="Thomas Stockhammer (25/10/17)" w:date="2025-10-22T07:37:00Z" w16du:dateUtc="2025-10-22T05:37:00Z">
        <w:r w:rsidRPr="007910C7" w:rsidDel="00D42B27">
          <w:rPr>
            <w:rFonts w:asciiTheme="minorHAnsi" w:hAnsiTheme="minorHAnsi" w:cstheme="minorHAnsi"/>
          </w:rPr>
          <w:delText xml:space="preserve">Yago </w:delText>
        </w:r>
        <w:r w:rsidR="007910C7" w:rsidRPr="007910C7" w:rsidDel="00D42B27">
          <w:rPr>
            <w:rFonts w:asciiTheme="minorHAnsi" w:hAnsiTheme="minorHAnsi" w:cstheme="minorHAnsi"/>
          </w:rPr>
          <w:delText>Sanchez (</w:delText>
        </w:r>
        <w:r w:rsidR="00051F95" w:rsidDel="00D42B27">
          <w:fldChar w:fldCharType="begin"/>
        </w:r>
        <w:r w:rsidR="00051F95" w:rsidDel="00D42B27">
          <w:delInstrText>HYPERLINK "mailto:yago.sanchez@hhi.fraunhofer.de"</w:delInstrText>
        </w:r>
        <w:r w:rsidR="00051F95" w:rsidDel="00D42B27">
          <w:fldChar w:fldCharType="separate"/>
        </w:r>
        <w:r w:rsidR="00051F95" w:rsidRPr="00012D42" w:rsidDel="00D42B27">
          <w:rPr>
            <w:rStyle w:val="Hyperlink"/>
            <w:rFonts w:asciiTheme="minorHAnsi" w:hAnsiTheme="minorHAnsi" w:cstheme="minorHAnsi"/>
          </w:rPr>
          <w:delText>yago.sanchez@hhi.fraunhofer.de</w:delText>
        </w:r>
        <w:r w:rsidR="00051F95" w:rsidDel="00D42B27">
          <w:fldChar w:fldCharType="end"/>
        </w:r>
        <w:r w:rsidR="007910C7" w:rsidRPr="007910C7" w:rsidDel="00D42B27">
          <w:rPr>
            <w:rFonts w:asciiTheme="minorHAnsi" w:hAnsiTheme="minorHAnsi" w:cstheme="minorHAnsi"/>
          </w:rPr>
          <w:delText>)</w:delText>
        </w:r>
      </w:del>
    </w:p>
    <w:p w14:paraId="25FE6AC7" w14:textId="0C3AD839" w:rsidR="00051F95" w:rsidRPr="007910C7" w:rsidDel="00D42B27" w:rsidRDefault="00051F95">
      <w:pPr>
        <w:pStyle w:val="ListParagraph"/>
        <w:widowControl/>
        <w:numPr>
          <w:ilvl w:val="1"/>
          <w:numId w:val="2"/>
        </w:numPr>
        <w:autoSpaceDE/>
        <w:autoSpaceDN/>
        <w:contextualSpacing/>
        <w:jc w:val="both"/>
        <w:rPr>
          <w:del w:id="1210" w:author="Thomas Stockhammer (25/10/17)" w:date="2025-10-22T07:37:00Z" w16du:dateUtc="2025-10-22T05:37:00Z"/>
          <w:rFonts w:asciiTheme="minorHAnsi" w:hAnsiTheme="minorHAnsi" w:cstheme="minorHAnsi"/>
        </w:rPr>
      </w:pPr>
      <w:del w:id="1211" w:author="Thomas Stockhammer (25/10/17)" w:date="2025-10-22T07:37:00Z" w16du:dateUtc="2025-10-22T05:37:00Z">
        <w:r w:rsidDel="00D42B27">
          <w:rPr>
            <w:rFonts w:asciiTheme="minorHAnsi" w:hAnsiTheme="minorHAnsi" w:cstheme="minorHAnsi"/>
          </w:rPr>
          <w:delText>Thomas Stockhammer (tsto@qti.qualcomm.com)</w:delText>
        </w:r>
      </w:del>
    </w:p>
    <w:p w14:paraId="45F389B6" w14:textId="0190245D" w:rsidR="00051F95" w:rsidRPr="00D31AB5" w:rsidDel="00D42B27" w:rsidRDefault="00051F95" w:rsidP="00051F95">
      <w:pPr>
        <w:pStyle w:val="ListParagraph"/>
        <w:widowControl/>
        <w:numPr>
          <w:ilvl w:val="0"/>
          <w:numId w:val="2"/>
        </w:numPr>
        <w:autoSpaceDE/>
        <w:autoSpaceDN/>
        <w:contextualSpacing/>
        <w:jc w:val="both"/>
        <w:rPr>
          <w:del w:id="1212" w:author="Thomas Stockhammer (25/10/17)" w:date="2025-10-22T07:37:00Z" w16du:dateUtc="2025-10-22T05:37:00Z"/>
          <w:rFonts w:asciiTheme="minorHAnsi" w:hAnsiTheme="minorHAnsi" w:cstheme="minorHAnsi"/>
        </w:rPr>
      </w:pPr>
      <w:del w:id="1213" w:author="Thomas Stockhammer (25/10/17)" w:date="2025-10-22T07:37:00Z" w16du:dateUtc="2025-10-22T05:37:00Z">
        <w:r w:rsidRPr="00D31AB5" w:rsidDel="00D42B27">
          <w:rPr>
            <w:rFonts w:asciiTheme="minorHAnsi" w:hAnsiTheme="minorHAnsi" w:cstheme="minorHAnsi"/>
          </w:rPr>
          <w:delText>Editor of ISO/IEC 23090-14</w:delText>
        </w:r>
        <w:r w:rsidR="001A3252" w:rsidDel="00D42B27">
          <w:rPr>
            <w:rFonts w:asciiTheme="minorHAnsi" w:hAnsiTheme="minorHAnsi" w:cstheme="minorHAnsi"/>
          </w:rPr>
          <w:delText>:2024 (second edition)</w:delText>
        </w:r>
      </w:del>
    </w:p>
    <w:p w14:paraId="2AF6EDE0" w14:textId="658BBB7B" w:rsidR="00051F95" w:rsidRPr="00D31AB5" w:rsidDel="00D42B27" w:rsidRDefault="00051F95" w:rsidP="00051F95">
      <w:pPr>
        <w:pStyle w:val="ListParagraph"/>
        <w:widowControl/>
        <w:numPr>
          <w:ilvl w:val="1"/>
          <w:numId w:val="2"/>
        </w:numPr>
        <w:autoSpaceDE/>
        <w:autoSpaceDN/>
        <w:contextualSpacing/>
        <w:jc w:val="both"/>
        <w:rPr>
          <w:del w:id="1214" w:author="Thomas Stockhammer (25/10/17)" w:date="2025-10-22T07:37:00Z" w16du:dateUtc="2025-10-22T05:37:00Z"/>
          <w:rFonts w:asciiTheme="minorHAnsi" w:hAnsiTheme="minorHAnsi" w:cstheme="minorHAnsi"/>
        </w:rPr>
      </w:pPr>
      <w:del w:id="1215" w:author="Thomas Stockhammer (25/10/17)" w:date="2025-10-22T07:37:00Z" w16du:dateUtc="2025-10-22T05:37:00Z">
        <w:r w:rsidRPr="00D31AB5" w:rsidDel="00D42B27">
          <w:rPr>
            <w:rFonts w:asciiTheme="minorHAnsi" w:hAnsiTheme="minorHAnsi" w:cstheme="minorHAnsi"/>
          </w:rPr>
          <w:delText>Imed Bouazizi (bouazizi@qti.qualcomm.com)</w:delText>
        </w:r>
      </w:del>
    </w:p>
    <w:p w14:paraId="7611DDAC" w14:textId="28876A7D" w:rsidR="00051F95" w:rsidDel="00D42B27" w:rsidRDefault="00051F95" w:rsidP="00051F95">
      <w:pPr>
        <w:pStyle w:val="ListParagraph"/>
        <w:widowControl/>
        <w:numPr>
          <w:ilvl w:val="1"/>
          <w:numId w:val="2"/>
        </w:numPr>
        <w:autoSpaceDE/>
        <w:autoSpaceDN/>
        <w:contextualSpacing/>
        <w:jc w:val="both"/>
        <w:rPr>
          <w:del w:id="1216" w:author="Thomas Stockhammer (25/10/17)" w:date="2025-10-22T07:37:00Z" w16du:dateUtc="2025-10-22T05:37:00Z"/>
          <w:rFonts w:asciiTheme="minorHAnsi" w:hAnsiTheme="minorHAnsi" w:cstheme="minorHAnsi"/>
        </w:rPr>
      </w:pPr>
      <w:del w:id="1217" w:author="Thomas Stockhammer (25/10/17)" w:date="2025-10-22T07:37:00Z" w16du:dateUtc="2025-10-22T05:37:00Z">
        <w:r w:rsidDel="00D42B27">
          <w:rPr>
            <w:rFonts w:asciiTheme="minorHAnsi" w:hAnsiTheme="minorHAnsi" w:cstheme="minorHAnsi"/>
          </w:rPr>
          <w:delText>Emmanuel Thomas (</w:delText>
        </w:r>
        <w:r w:rsidRPr="007910C7" w:rsidDel="00D42B27">
          <w:rPr>
            <w:rFonts w:asciiTheme="minorHAnsi" w:hAnsiTheme="minorHAnsi" w:cstheme="minorHAnsi"/>
          </w:rPr>
          <w:delText>thomase@xiaomi.com</w:delText>
        </w:r>
        <w:r w:rsidDel="00D42B27">
          <w:rPr>
            <w:rFonts w:asciiTheme="minorHAnsi" w:hAnsiTheme="minorHAnsi" w:cstheme="minorHAnsi"/>
          </w:rPr>
          <w:delText>)</w:delText>
        </w:r>
      </w:del>
    </w:p>
    <w:p w14:paraId="5E106D49" w14:textId="71D2A9D6" w:rsidR="00051F95" w:rsidDel="00D42B27" w:rsidRDefault="00051F95" w:rsidP="00051F95">
      <w:pPr>
        <w:pStyle w:val="ListParagraph"/>
        <w:widowControl/>
        <w:numPr>
          <w:ilvl w:val="1"/>
          <w:numId w:val="2"/>
        </w:numPr>
        <w:autoSpaceDE/>
        <w:autoSpaceDN/>
        <w:contextualSpacing/>
        <w:jc w:val="both"/>
        <w:rPr>
          <w:del w:id="1218" w:author="Thomas Stockhammer (25/10/17)" w:date="2025-10-22T07:37:00Z" w16du:dateUtc="2025-10-22T05:37:00Z"/>
          <w:rFonts w:asciiTheme="minorHAnsi" w:hAnsiTheme="minorHAnsi" w:cstheme="minorHAnsi"/>
        </w:rPr>
      </w:pPr>
      <w:del w:id="1219" w:author="Thomas Stockhammer (25/10/17)" w:date="2025-10-22T07:37:00Z" w16du:dateUtc="2025-10-22T05:37:00Z">
        <w:r w:rsidDel="00D42B27">
          <w:rPr>
            <w:rFonts w:asciiTheme="minorHAnsi" w:hAnsiTheme="minorHAnsi" w:cstheme="minorHAnsi"/>
          </w:rPr>
          <w:delText>Patrice Hirtzlin (</w:delText>
        </w:r>
        <w:r w:rsidRPr="00051F95" w:rsidDel="00D42B27">
          <w:rPr>
            <w:rFonts w:asciiTheme="minorHAnsi" w:hAnsiTheme="minorHAnsi" w:cstheme="minorHAnsi"/>
          </w:rPr>
          <w:delText>Patrice.Hirtzlin@InterDigital.com</w:delText>
        </w:r>
        <w:r w:rsidDel="00D42B27">
          <w:rPr>
            <w:rFonts w:asciiTheme="minorHAnsi" w:hAnsiTheme="minorHAnsi" w:cstheme="minorHAnsi"/>
          </w:rPr>
          <w:delText>)</w:delText>
        </w:r>
      </w:del>
    </w:p>
    <w:p w14:paraId="6B714BD1" w14:textId="273C33EC" w:rsidR="00051F95" w:rsidRPr="005529B1" w:rsidDel="00D42B27" w:rsidRDefault="00051F95" w:rsidP="005529B1">
      <w:pPr>
        <w:pStyle w:val="ListParagraph"/>
        <w:widowControl/>
        <w:numPr>
          <w:ilvl w:val="1"/>
          <w:numId w:val="2"/>
        </w:numPr>
        <w:autoSpaceDE/>
        <w:autoSpaceDN/>
        <w:contextualSpacing/>
        <w:jc w:val="both"/>
        <w:rPr>
          <w:del w:id="1220" w:author="Thomas Stockhammer (25/10/17)" w:date="2025-10-22T07:37:00Z" w16du:dateUtc="2025-10-22T05:37:00Z"/>
          <w:rFonts w:asciiTheme="minorHAnsi" w:hAnsiTheme="minorHAnsi" w:cstheme="minorHAnsi"/>
        </w:rPr>
      </w:pPr>
      <w:del w:id="1221" w:author="Thomas Stockhammer (25/10/17)" w:date="2025-10-22T07:37:00Z" w16du:dateUtc="2025-10-22T05:37:00Z">
        <w:r w:rsidDel="00D42B27">
          <w:rPr>
            <w:rFonts w:asciiTheme="minorHAnsi" w:hAnsiTheme="minorHAnsi" w:cstheme="minorHAnsi"/>
          </w:rPr>
          <w:delText>Thomas Stockhammer (tsto@qti.qualcomm.com)</w:delText>
        </w:r>
      </w:del>
    </w:p>
    <w:p w14:paraId="7912DBC1" w14:textId="41C569BC" w:rsidR="001A3252" w:rsidRPr="00D31AB5" w:rsidDel="00D42B27" w:rsidRDefault="001A3252" w:rsidP="001A3252">
      <w:pPr>
        <w:pStyle w:val="ListParagraph"/>
        <w:widowControl/>
        <w:numPr>
          <w:ilvl w:val="0"/>
          <w:numId w:val="2"/>
        </w:numPr>
        <w:autoSpaceDE/>
        <w:autoSpaceDN/>
        <w:contextualSpacing/>
        <w:jc w:val="both"/>
        <w:rPr>
          <w:del w:id="1222" w:author="Thomas Stockhammer (25/10/17)" w:date="2025-10-22T07:37:00Z" w16du:dateUtc="2025-10-22T05:37:00Z"/>
          <w:rFonts w:asciiTheme="minorHAnsi" w:hAnsiTheme="minorHAnsi" w:cstheme="minorHAnsi"/>
        </w:rPr>
      </w:pPr>
      <w:del w:id="1223" w:author="Thomas Stockhammer (25/10/17)" w:date="2025-10-22T07:37:00Z" w16du:dateUtc="2025-10-22T05:37:00Z">
        <w:r w:rsidRPr="00D31AB5" w:rsidDel="00D42B27">
          <w:rPr>
            <w:rFonts w:asciiTheme="minorHAnsi" w:hAnsiTheme="minorHAnsi" w:cstheme="minorHAnsi"/>
          </w:rPr>
          <w:delText>Editor of ISO/IEC 23090-14</w:delText>
        </w:r>
        <w:r w:rsidDel="00D42B27">
          <w:rPr>
            <w:rFonts w:asciiTheme="minorHAnsi" w:hAnsiTheme="minorHAnsi" w:cstheme="minorHAnsi"/>
          </w:rPr>
          <w:delText>:2024/Amd.1</w:delText>
        </w:r>
      </w:del>
    </w:p>
    <w:p w14:paraId="63856A3B" w14:textId="50401441" w:rsidR="001A3252" w:rsidDel="00D42B27" w:rsidRDefault="001A3252" w:rsidP="001A3252">
      <w:pPr>
        <w:pStyle w:val="ListParagraph"/>
        <w:widowControl/>
        <w:numPr>
          <w:ilvl w:val="1"/>
          <w:numId w:val="2"/>
        </w:numPr>
        <w:autoSpaceDE/>
        <w:autoSpaceDN/>
        <w:contextualSpacing/>
        <w:jc w:val="both"/>
        <w:rPr>
          <w:del w:id="1224" w:author="Thomas Stockhammer (25/10/17)" w:date="2025-10-22T07:37:00Z" w16du:dateUtc="2025-10-22T05:37:00Z"/>
          <w:rFonts w:asciiTheme="minorHAnsi" w:hAnsiTheme="minorHAnsi" w:cstheme="minorHAnsi"/>
        </w:rPr>
      </w:pPr>
      <w:del w:id="1225" w:author="Thomas Stockhammer (25/10/17)" w:date="2025-10-22T07:37:00Z" w16du:dateUtc="2025-10-22T05:37:00Z">
        <w:r w:rsidRPr="00D31AB5" w:rsidDel="00D42B27">
          <w:rPr>
            <w:rFonts w:asciiTheme="minorHAnsi" w:hAnsiTheme="minorHAnsi" w:cstheme="minorHAnsi"/>
          </w:rPr>
          <w:delText>Imed Bouazizi (</w:delText>
        </w:r>
        <w:r w:rsidDel="00D42B27">
          <w:fldChar w:fldCharType="begin"/>
        </w:r>
        <w:r w:rsidDel="00D42B27">
          <w:delInstrText>HYPERLINK "mailto:bouazizi@qti.qualcomm.com"</w:delInstrText>
        </w:r>
        <w:r w:rsidDel="00D42B27">
          <w:fldChar w:fldCharType="separate"/>
        </w:r>
        <w:r w:rsidRPr="00F07EA0" w:rsidDel="00D42B27">
          <w:rPr>
            <w:rStyle w:val="Hyperlink"/>
            <w:rFonts w:asciiTheme="minorHAnsi" w:hAnsiTheme="minorHAnsi" w:cstheme="minorHAnsi"/>
          </w:rPr>
          <w:delText>bouazizi@qti.qualcomm.com</w:delText>
        </w:r>
        <w:r w:rsidDel="00D42B27">
          <w:fldChar w:fldCharType="end"/>
        </w:r>
        <w:r w:rsidRPr="00D31AB5" w:rsidDel="00D42B27">
          <w:rPr>
            <w:rFonts w:asciiTheme="minorHAnsi" w:hAnsiTheme="minorHAnsi" w:cstheme="minorHAnsi"/>
          </w:rPr>
          <w:delText>)</w:delText>
        </w:r>
      </w:del>
    </w:p>
    <w:p w14:paraId="0F657941" w14:textId="08527404" w:rsidR="001A3252" w:rsidRPr="00D31AB5" w:rsidDel="00D42B27" w:rsidRDefault="001A3252" w:rsidP="001A3252">
      <w:pPr>
        <w:pStyle w:val="ListParagraph"/>
        <w:widowControl/>
        <w:numPr>
          <w:ilvl w:val="1"/>
          <w:numId w:val="2"/>
        </w:numPr>
        <w:autoSpaceDE/>
        <w:autoSpaceDN/>
        <w:contextualSpacing/>
        <w:jc w:val="both"/>
        <w:rPr>
          <w:del w:id="1226" w:author="Thomas Stockhammer (25/10/17)" w:date="2025-10-22T07:37:00Z" w16du:dateUtc="2025-10-22T05:37:00Z"/>
          <w:rFonts w:asciiTheme="minorHAnsi" w:hAnsiTheme="minorHAnsi" w:cstheme="minorHAnsi"/>
        </w:rPr>
      </w:pPr>
      <w:del w:id="1227" w:author="Thomas Stockhammer (25/10/17)" w:date="2025-10-22T07:37:00Z" w16du:dateUtc="2025-10-22T05:37:00Z">
        <w:r w:rsidDel="00D42B27">
          <w:rPr>
            <w:rFonts w:asciiTheme="minorHAnsi" w:hAnsiTheme="minorHAnsi" w:cstheme="minorHAnsi"/>
          </w:rPr>
          <w:delText>Sylvain LeLievres</w:delText>
        </w:r>
      </w:del>
    </w:p>
    <w:p w14:paraId="7E31E7D7" w14:textId="5E4379E5" w:rsidR="001A3252" w:rsidRPr="005529B1" w:rsidDel="00D42B27" w:rsidRDefault="001A3252" w:rsidP="001A3252">
      <w:pPr>
        <w:pStyle w:val="ListParagraph"/>
        <w:widowControl/>
        <w:numPr>
          <w:ilvl w:val="1"/>
          <w:numId w:val="2"/>
        </w:numPr>
        <w:autoSpaceDE/>
        <w:autoSpaceDN/>
        <w:contextualSpacing/>
        <w:jc w:val="both"/>
        <w:rPr>
          <w:del w:id="1228" w:author="Thomas Stockhammer (25/10/17)" w:date="2025-10-22T07:37:00Z" w16du:dateUtc="2025-10-22T05:37:00Z"/>
          <w:rFonts w:asciiTheme="minorHAnsi" w:hAnsiTheme="minorHAnsi" w:cstheme="minorHAnsi"/>
        </w:rPr>
      </w:pPr>
      <w:del w:id="1229" w:author="Thomas Stockhammer (25/10/17)" w:date="2025-10-22T07:37:00Z" w16du:dateUtc="2025-10-22T05:37:00Z">
        <w:r w:rsidDel="00D42B27">
          <w:rPr>
            <w:rFonts w:asciiTheme="minorHAnsi" w:hAnsiTheme="minorHAnsi" w:cstheme="minorHAnsi"/>
          </w:rPr>
          <w:delText>Thomas Stockhammer (tsto@qti.qualcomm.com)</w:delText>
        </w:r>
      </w:del>
    </w:p>
    <w:p w14:paraId="5F477899" w14:textId="34FFE208" w:rsidR="00634ECB" w:rsidRPr="00D31AB5" w:rsidDel="00D42B27" w:rsidRDefault="00634ECB">
      <w:pPr>
        <w:pStyle w:val="ListParagraph"/>
        <w:widowControl/>
        <w:numPr>
          <w:ilvl w:val="0"/>
          <w:numId w:val="2"/>
        </w:numPr>
        <w:autoSpaceDE/>
        <w:autoSpaceDN/>
        <w:contextualSpacing/>
        <w:jc w:val="both"/>
        <w:rPr>
          <w:del w:id="1230" w:author="Thomas Stockhammer (25/10/17)" w:date="2025-10-22T07:37:00Z" w16du:dateUtc="2025-10-22T05:37:00Z"/>
          <w:rFonts w:asciiTheme="minorHAnsi" w:hAnsiTheme="minorHAnsi" w:cstheme="minorHAnsi"/>
        </w:rPr>
      </w:pPr>
      <w:del w:id="1231" w:author="Thomas Stockhammer (25/10/17)" w:date="2025-10-22T07:37:00Z" w16du:dateUtc="2025-10-22T05:37:00Z">
        <w:r w:rsidRPr="00D31AB5" w:rsidDel="00D42B27">
          <w:rPr>
            <w:rFonts w:asciiTheme="minorHAnsi" w:hAnsiTheme="minorHAnsi" w:cstheme="minorHAnsi"/>
          </w:rPr>
          <w:delText xml:space="preserve">Editor of </w:delText>
        </w:r>
        <w:r w:rsidDel="00D42B27">
          <w:rPr>
            <w:rFonts w:asciiTheme="minorHAnsi" w:hAnsiTheme="minorHAnsi" w:cstheme="minorHAnsi"/>
          </w:rPr>
          <w:delText>Technology under Considerations Document</w:delText>
        </w:r>
      </w:del>
    </w:p>
    <w:p w14:paraId="53EA7107" w14:textId="4FBF3440" w:rsidR="00634ECB" w:rsidDel="00D42B27" w:rsidRDefault="00634ECB">
      <w:pPr>
        <w:pStyle w:val="ListParagraph"/>
        <w:widowControl/>
        <w:numPr>
          <w:ilvl w:val="1"/>
          <w:numId w:val="2"/>
        </w:numPr>
        <w:autoSpaceDE/>
        <w:autoSpaceDN/>
        <w:contextualSpacing/>
        <w:jc w:val="both"/>
        <w:rPr>
          <w:del w:id="1232" w:author="Thomas Stockhammer (25/10/17)" w:date="2025-10-22T07:37:00Z" w16du:dateUtc="2025-10-22T05:37:00Z"/>
          <w:rFonts w:asciiTheme="minorHAnsi" w:hAnsiTheme="minorHAnsi" w:cstheme="minorHAnsi"/>
          <w:lang w:val="de-DE"/>
        </w:rPr>
      </w:pPr>
      <w:del w:id="1233" w:author="Thomas Stockhammer (25/10/17)" w:date="2025-10-22T07:37:00Z" w16du:dateUtc="2025-10-22T05:37:00Z">
        <w:r w:rsidRPr="00D31AB5" w:rsidDel="00D42B27">
          <w:rPr>
            <w:rFonts w:asciiTheme="minorHAnsi" w:hAnsiTheme="minorHAnsi" w:cstheme="minorHAnsi"/>
            <w:lang w:val="de-DE"/>
          </w:rPr>
          <w:delText>Lukasz Kondrad (</w:delText>
        </w:r>
        <w:r w:rsidDel="00D42B27">
          <w:fldChar w:fldCharType="begin"/>
        </w:r>
        <w:r w:rsidRPr="00037FD6" w:rsidDel="00D42B27">
          <w:rPr>
            <w:lang w:val="de-DE"/>
          </w:rPr>
          <w:delInstrText>HYPERLINK "mailto:lukasz.kondrad@nokia.com"</w:delInstrText>
        </w:r>
        <w:r w:rsidDel="00D42B27">
          <w:fldChar w:fldCharType="separate"/>
        </w:r>
        <w:r w:rsidRPr="00D31AB5" w:rsidDel="00D42B27">
          <w:rPr>
            <w:rStyle w:val="Hyperlink"/>
            <w:rFonts w:asciiTheme="minorHAnsi" w:hAnsiTheme="minorHAnsi" w:cstheme="minorHAnsi"/>
            <w:lang w:val="de-DE"/>
          </w:rPr>
          <w:delText>lukasz.kondrad@nokia.com</w:delText>
        </w:r>
        <w:r w:rsidDel="00D42B27">
          <w:fldChar w:fldCharType="end"/>
        </w:r>
        <w:r w:rsidRPr="00D31AB5" w:rsidDel="00D42B27">
          <w:rPr>
            <w:rFonts w:asciiTheme="minorHAnsi" w:hAnsiTheme="minorHAnsi" w:cstheme="minorHAnsi"/>
            <w:lang w:val="de-DE"/>
          </w:rPr>
          <w:delText>)</w:delText>
        </w:r>
      </w:del>
    </w:p>
    <w:p w14:paraId="63FF0583" w14:textId="58E8CBE1" w:rsidR="00634ECB" w:rsidRPr="00F55E77" w:rsidDel="00D42B27" w:rsidRDefault="00634ECB">
      <w:pPr>
        <w:pStyle w:val="ListParagraph"/>
        <w:widowControl/>
        <w:numPr>
          <w:ilvl w:val="1"/>
          <w:numId w:val="2"/>
        </w:numPr>
        <w:autoSpaceDE/>
        <w:autoSpaceDN/>
        <w:contextualSpacing/>
        <w:jc w:val="both"/>
        <w:rPr>
          <w:del w:id="1234" w:author="Thomas Stockhammer (25/10/17)" w:date="2025-10-22T07:37:00Z" w16du:dateUtc="2025-10-22T05:37:00Z"/>
          <w:rFonts w:asciiTheme="minorHAnsi" w:hAnsiTheme="minorHAnsi" w:cstheme="minorHAnsi"/>
        </w:rPr>
      </w:pPr>
      <w:del w:id="1235" w:author="Thomas Stockhammer (25/10/17)" w:date="2025-10-22T07:37:00Z" w16du:dateUtc="2025-10-22T05:37:00Z">
        <w:r w:rsidRPr="00D31AB5" w:rsidDel="00D42B27">
          <w:rPr>
            <w:rFonts w:asciiTheme="minorHAnsi" w:hAnsiTheme="minorHAnsi" w:cstheme="minorHAnsi"/>
          </w:rPr>
          <w:delText>Imed Bouazizi (bouazizi@qti.qualcomm.com)</w:delText>
        </w:r>
      </w:del>
    </w:p>
    <w:p w14:paraId="498368FA"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Test Asset and Scenario Coordinator</w:t>
      </w:r>
    </w:p>
    <w:p w14:paraId="515F185C" w14:textId="4EE5D4FF"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30E7A42C" w14:textId="5698D5EB" w:rsidR="008E424C" w:rsidRPr="002D21EF"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33" w:history="1">
        <w:r w:rsidR="008E424C" w:rsidRPr="00911A1E">
          <w:rPr>
            <w:rStyle w:val="Hyperlink"/>
            <w:rFonts w:asciiTheme="minorHAnsi" w:hAnsiTheme="minorHAnsi" w:cstheme="minorHAnsi"/>
          </w:rPr>
          <w:t>bouazizi@qti.qualcomm.com</w:t>
        </w:r>
      </w:hyperlink>
      <w:r w:rsidRPr="00D31AB5">
        <w:rPr>
          <w:rFonts w:asciiTheme="minorHAnsi" w:hAnsiTheme="minorHAnsi" w:cstheme="minorHAnsi"/>
        </w:rPr>
        <w:t>)</w:t>
      </w:r>
    </w:p>
    <w:p w14:paraId="68B10700"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Gitlab Management </w:t>
      </w:r>
    </w:p>
    <w:p w14:paraId="6A667E16" w14:textId="258184A8"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79001231" w14:textId="5F3CB1AA" w:rsidR="00634ECB" w:rsidDel="00D42B27" w:rsidRDefault="00634ECB">
      <w:pPr>
        <w:pStyle w:val="ListParagraph"/>
        <w:widowControl/>
        <w:numPr>
          <w:ilvl w:val="1"/>
          <w:numId w:val="2"/>
        </w:numPr>
        <w:autoSpaceDE/>
        <w:autoSpaceDN/>
        <w:contextualSpacing/>
        <w:jc w:val="both"/>
        <w:rPr>
          <w:del w:id="1236" w:author="Thomas Stockhammer (25/10/17)" w:date="2025-10-22T07:37:00Z" w16du:dateUtc="2025-10-22T05:37:00Z"/>
          <w:rFonts w:asciiTheme="minorHAnsi" w:hAnsiTheme="minorHAnsi" w:cstheme="minorHAnsi"/>
        </w:rPr>
      </w:pPr>
      <w:r w:rsidRPr="00D31AB5">
        <w:rPr>
          <w:rFonts w:asciiTheme="minorHAnsi" w:hAnsiTheme="minorHAnsi" w:cstheme="minorHAnsi"/>
        </w:rPr>
        <w:t>Imed Bouazizi (</w:t>
      </w:r>
      <w:hyperlink r:id="rId134"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p>
    <w:p w14:paraId="36F210F8" w14:textId="16DBA644" w:rsidR="00345F2C" w:rsidRPr="00D42B27" w:rsidDel="00D42B27" w:rsidRDefault="00345F2C" w:rsidP="00D42B27">
      <w:pPr>
        <w:pStyle w:val="ListParagraph"/>
        <w:widowControl/>
        <w:numPr>
          <w:ilvl w:val="1"/>
          <w:numId w:val="2"/>
        </w:numPr>
        <w:autoSpaceDE/>
        <w:autoSpaceDN/>
        <w:contextualSpacing/>
        <w:jc w:val="both"/>
        <w:rPr>
          <w:del w:id="1237" w:author="Thomas Stockhammer (25/10/17)" w:date="2025-10-22T07:37:00Z" w16du:dateUtc="2025-10-22T05:37:00Z"/>
          <w:rFonts w:cstheme="minorHAnsi"/>
        </w:rPr>
        <w:pPrChange w:id="1238" w:author="Thomas Stockhammer (25/10/17)" w:date="2025-10-22T07:37:00Z" w16du:dateUtc="2025-10-22T05:37:00Z">
          <w:pPr>
            <w:pStyle w:val="ListParagraph"/>
            <w:widowControl/>
            <w:numPr>
              <w:numId w:val="2"/>
            </w:numPr>
            <w:autoSpaceDE/>
            <w:autoSpaceDN/>
            <w:ind w:left="720" w:hanging="360"/>
            <w:contextualSpacing/>
            <w:jc w:val="both"/>
          </w:pPr>
        </w:pPrChange>
      </w:pPr>
      <w:del w:id="1239" w:author="Thomas Stockhammer (25/10/17)" w:date="2025-10-22T07:37:00Z" w16du:dateUtc="2025-10-22T05:37:00Z">
        <w:r w:rsidRPr="00D42B27" w:rsidDel="00D42B27">
          <w:rPr>
            <w:rFonts w:cstheme="minorHAnsi"/>
          </w:rPr>
          <w:delText>Editor of ISO/IEC 23090-24</w:delText>
        </w:r>
      </w:del>
    </w:p>
    <w:p w14:paraId="6612DAFC" w14:textId="5B8C0E1D" w:rsidR="00345F2C" w:rsidDel="00D42B27" w:rsidRDefault="00345F2C" w:rsidP="00D42B27">
      <w:pPr>
        <w:pStyle w:val="ListParagraph"/>
        <w:rPr>
          <w:del w:id="1240" w:author="Thomas Stockhammer (25/10/17)" w:date="2025-10-22T07:37:00Z" w16du:dateUtc="2025-10-22T05:37:00Z"/>
        </w:rPr>
        <w:pPrChange w:id="1241" w:author="Thomas Stockhammer (25/10/17)" w:date="2025-10-22T07:37:00Z" w16du:dateUtc="2025-10-22T05:37:00Z">
          <w:pPr>
            <w:pStyle w:val="ListParagraph"/>
            <w:widowControl/>
            <w:numPr>
              <w:ilvl w:val="1"/>
              <w:numId w:val="2"/>
            </w:numPr>
            <w:autoSpaceDE/>
            <w:autoSpaceDN/>
            <w:ind w:left="1440" w:hanging="360"/>
            <w:contextualSpacing/>
            <w:jc w:val="both"/>
          </w:pPr>
        </w:pPrChange>
      </w:pPr>
      <w:del w:id="1242" w:author="Thomas Stockhammer (25/10/17)" w:date="2025-10-22T07:37:00Z" w16du:dateUtc="2025-10-22T05:37:00Z">
        <w:r w:rsidRPr="00345F2C" w:rsidDel="00D42B27">
          <w:delText xml:space="preserve">Ahmed Hamza </w:delText>
        </w:r>
        <w:r w:rsidDel="00D42B27">
          <w:delText>(</w:delText>
        </w:r>
        <w:r w:rsidRPr="00345F2C" w:rsidDel="00D42B27">
          <w:delText>Ahmed.Hamza@InterDigital.com</w:delText>
        </w:r>
        <w:r w:rsidDel="00D42B27">
          <w:delText>)</w:delText>
        </w:r>
      </w:del>
    </w:p>
    <w:p w14:paraId="0F0DC0D2" w14:textId="03967A75" w:rsidR="00FF2653" w:rsidDel="00D42B27" w:rsidRDefault="00C44DA6" w:rsidP="00D42B27">
      <w:pPr>
        <w:pStyle w:val="ListParagraph"/>
        <w:rPr>
          <w:del w:id="1243" w:author="Thomas Stockhammer (25/10/17)" w:date="2025-10-22T07:37:00Z" w16du:dateUtc="2025-10-22T05:37:00Z"/>
        </w:rPr>
        <w:pPrChange w:id="1244" w:author="Thomas Stockhammer (25/10/17)" w:date="2025-10-22T07:37:00Z" w16du:dateUtc="2025-10-22T05:37:00Z">
          <w:pPr>
            <w:pStyle w:val="ListParagraph"/>
            <w:widowControl/>
            <w:numPr>
              <w:ilvl w:val="1"/>
              <w:numId w:val="2"/>
            </w:numPr>
            <w:autoSpaceDE/>
            <w:autoSpaceDN/>
            <w:ind w:left="1440" w:hanging="360"/>
            <w:contextualSpacing/>
            <w:jc w:val="both"/>
          </w:pPr>
        </w:pPrChange>
      </w:pPr>
      <w:del w:id="1245" w:author="Thomas Stockhammer (25/10/17)" w:date="2025-10-22T07:37:00Z" w16du:dateUtc="2025-10-22T05:37:00Z">
        <w:r w:rsidRPr="00C44DA6" w:rsidDel="00D42B27">
          <w:delText xml:space="preserve">Gurdeep Bhullar </w:delText>
        </w:r>
        <w:r w:rsidDel="00D42B27">
          <w:delText>(</w:delText>
        </w:r>
        <w:r w:rsidR="002D21EF" w:rsidDel="00D42B27">
          <w:fldChar w:fldCharType="begin"/>
        </w:r>
        <w:r w:rsidR="002D21EF" w:rsidDel="00D42B27">
          <w:delInstrText>HYPERLINK "mailto:Gurdeep.Bhullar@InterDigital.com"</w:delInstrText>
        </w:r>
        <w:r w:rsidR="002D21EF" w:rsidDel="00D42B27">
          <w:fldChar w:fldCharType="separate"/>
        </w:r>
        <w:r w:rsidR="002D21EF" w:rsidRPr="0025500D" w:rsidDel="00D42B27">
          <w:rPr>
            <w:rStyle w:val="Hyperlink"/>
            <w:rFonts w:asciiTheme="minorHAnsi" w:hAnsiTheme="minorHAnsi" w:cstheme="minorHAnsi"/>
          </w:rPr>
          <w:delText>Gurdeep.Bhullar@InterDigital.com</w:delText>
        </w:r>
        <w:r w:rsidR="002D21EF" w:rsidDel="00D42B27">
          <w:fldChar w:fldCharType="end"/>
        </w:r>
        <w:r w:rsidDel="00D42B27">
          <w:delText>)</w:delText>
        </w:r>
        <w:bookmarkStart w:id="1246" w:name="_Toc53758903"/>
        <w:bookmarkStart w:id="1247" w:name="_Toc53759174"/>
        <w:bookmarkStart w:id="1248" w:name="_Toc53759225"/>
        <w:bookmarkEnd w:id="1246"/>
        <w:bookmarkEnd w:id="1247"/>
        <w:bookmarkEnd w:id="1248"/>
      </w:del>
    </w:p>
    <w:p w14:paraId="54B9D21A" w14:textId="606FB021" w:rsidR="00051F95" w:rsidRPr="00D31AB5" w:rsidDel="00D42B27" w:rsidRDefault="00051F95" w:rsidP="00D42B27">
      <w:pPr>
        <w:pStyle w:val="ListParagraph"/>
        <w:rPr>
          <w:del w:id="1249" w:author="Thomas Stockhammer (25/10/17)" w:date="2025-10-22T07:37:00Z" w16du:dateUtc="2025-10-22T05:37:00Z"/>
        </w:rPr>
        <w:pPrChange w:id="1250" w:author="Thomas Stockhammer (25/10/17)" w:date="2025-10-22T07:37:00Z" w16du:dateUtc="2025-10-22T05:37:00Z">
          <w:pPr>
            <w:pStyle w:val="ListParagraph"/>
            <w:widowControl/>
            <w:numPr>
              <w:ilvl w:val="1"/>
              <w:numId w:val="2"/>
            </w:numPr>
            <w:autoSpaceDE/>
            <w:autoSpaceDN/>
            <w:ind w:left="1440" w:hanging="360"/>
            <w:contextualSpacing/>
            <w:jc w:val="both"/>
          </w:pPr>
        </w:pPrChange>
      </w:pPr>
      <w:del w:id="1251" w:author="Thomas Stockhammer (25/10/17)" w:date="2025-10-22T07:37:00Z" w16du:dateUtc="2025-10-22T05:37:00Z">
        <w:r w:rsidRPr="00D31AB5" w:rsidDel="00D42B27">
          <w:delText>Imed Bouazizi (bouazizi@qti.qualcomm.com)</w:delText>
        </w:r>
      </w:del>
    </w:p>
    <w:p w14:paraId="77BE02FD" w14:textId="1141005E" w:rsidR="00051F95" w:rsidDel="00D42B27" w:rsidRDefault="00051F95" w:rsidP="00D42B27">
      <w:pPr>
        <w:pStyle w:val="ListParagraph"/>
        <w:rPr>
          <w:del w:id="1252" w:author="Thomas Stockhammer (25/10/17)" w:date="2025-10-22T07:37:00Z" w16du:dateUtc="2025-10-22T05:37:00Z"/>
        </w:rPr>
        <w:pPrChange w:id="1253" w:author="Thomas Stockhammer (25/10/17)" w:date="2025-10-22T07:37:00Z" w16du:dateUtc="2025-10-22T05:37:00Z">
          <w:pPr>
            <w:pStyle w:val="ListParagraph"/>
            <w:widowControl/>
            <w:numPr>
              <w:ilvl w:val="1"/>
              <w:numId w:val="2"/>
            </w:numPr>
            <w:autoSpaceDE/>
            <w:autoSpaceDN/>
            <w:ind w:left="1440" w:hanging="360"/>
            <w:contextualSpacing/>
            <w:jc w:val="both"/>
          </w:pPr>
        </w:pPrChange>
      </w:pPr>
      <w:del w:id="1254" w:author="Thomas Stockhammer (25/10/17)" w:date="2025-10-22T07:37:00Z" w16du:dateUtc="2025-10-22T05:37:00Z">
        <w:r w:rsidDel="00D42B27">
          <w:delText>Emmanuel Thomas (</w:delText>
        </w:r>
        <w:r w:rsidRPr="007910C7" w:rsidDel="00D42B27">
          <w:delText>thomase@xiaomi.com</w:delText>
        </w:r>
        <w:r w:rsidDel="00D42B27">
          <w:delText>)</w:delText>
        </w:r>
      </w:del>
    </w:p>
    <w:p w14:paraId="72846C6F" w14:textId="05B7CBE0" w:rsidR="00051F95" w:rsidRPr="005529B1" w:rsidRDefault="00051F95" w:rsidP="00D42B27">
      <w:pPr>
        <w:pStyle w:val="ListParagraph"/>
        <w:widowControl/>
        <w:numPr>
          <w:ilvl w:val="1"/>
          <w:numId w:val="2"/>
        </w:numPr>
        <w:autoSpaceDE/>
        <w:autoSpaceDN/>
        <w:contextualSpacing/>
        <w:jc w:val="both"/>
      </w:pPr>
      <w:del w:id="1255" w:author="Thomas Stockhammer (25/10/17)" w:date="2025-10-22T07:37:00Z" w16du:dateUtc="2025-10-22T05:37:00Z">
        <w:r w:rsidDel="00D42B27">
          <w:delText>Thomas Stockhammer (tsto@qti.qualcomm.com)</w:delText>
        </w:r>
      </w:del>
    </w:p>
    <w:sectPr w:rsidR="00051F95" w:rsidRPr="005529B1" w:rsidSect="00385C5D">
      <w:footerReference w:type="default" r:id="rId13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59648" w14:textId="77777777" w:rsidR="00D5198B" w:rsidRDefault="00D5198B" w:rsidP="009E784A">
      <w:r>
        <w:separator/>
      </w:r>
    </w:p>
  </w:endnote>
  <w:endnote w:type="continuationSeparator" w:id="0">
    <w:p w14:paraId="59FA5A42" w14:textId="77777777" w:rsidR="00D5198B" w:rsidRDefault="00D5198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apple-system">
    <w:altName w:val="Calibri"/>
    <w:charset w:val="00"/>
    <w:family w:val="auto"/>
    <w:pitch w:val="default"/>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enlo">
    <w:altName w:val="DokChampa"/>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EFD03" w14:textId="77777777" w:rsidR="00D5198B" w:rsidRDefault="00D5198B" w:rsidP="009E784A">
      <w:r>
        <w:separator/>
      </w:r>
    </w:p>
  </w:footnote>
  <w:footnote w:type="continuationSeparator" w:id="0">
    <w:p w14:paraId="58FCE676" w14:textId="77777777" w:rsidR="00D5198B" w:rsidRDefault="00D5198B"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3E4F2E"/>
    <w:multiLevelType w:val="multilevel"/>
    <w:tmpl w:val="F4782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83FBF"/>
    <w:multiLevelType w:val="hybridMultilevel"/>
    <w:tmpl w:val="9F76F6E0"/>
    <w:lvl w:ilvl="0" w:tplc="9DC0632C">
      <w:start w:val="1"/>
      <w:numFmt w:val="bullet"/>
      <w:lvlText w:val="·"/>
      <w:lvlJc w:val="left"/>
      <w:pPr>
        <w:ind w:left="709" w:hanging="360"/>
      </w:pPr>
      <w:rPr>
        <w:rFonts w:ascii="Symbol" w:eastAsia="Symbol" w:hAnsi="Symbol" w:cs="Symbol"/>
      </w:rPr>
    </w:lvl>
    <w:lvl w:ilvl="1" w:tplc="01F46146">
      <w:start w:val="1"/>
      <w:numFmt w:val="bullet"/>
      <w:lvlText w:val="o"/>
      <w:lvlJc w:val="left"/>
      <w:pPr>
        <w:ind w:left="1429" w:hanging="360"/>
      </w:pPr>
      <w:rPr>
        <w:rFonts w:ascii="Courier New" w:eastAsia="Courier New" w:hAnsi="Courier New" w:cs="Courier New"/>
      </w:rPr>
    </w:lvl>
    <w:lvl w:ilvl="2" w:tplc="46C44EC6">
      <w:start w:val="1"/>
      <w:numFmt w:val="bullet"/>
      <w:lvlText w:val="§"/>
      <w:lvlJc w:val="left"/>
      <w:pPr>
        <w:ind w:left="2149" w:hanging="360"/>
      </w:pPr>
      <w:rPr>
        <w:rFonts w:ascii="Wingdings" w:eastAsia="Wingdings" w:hAnsi="Wingdings" w:cs="Wingdings"/>
      </w:rPr>
    </w:lvl>
    <w:lvl w:ilvl="3" w:tplc="9BA82A88">
      <w:start w:val="1"/>
      <w:numFmt w:val="bullet"/>
      <w:lvlText w:val="·"/>
      <w:lvlJc w:val="left"/>
      <w:pPr>
        <w:ind w:left="2869" w:hanging="360"/>
      </w:pPr>
      <w:rPr>
        <w:rFonts w:ascii="Symbol" w:eastAsia="Symbol" w:hAnsi="Symbol" w:cs="Symbol"/>
      </w:rPr>
    </w:lvl>
    <w:lvl w:ilvl="4" w:tplc="0F2EC000">
      <w:start w:val="1"/>
      <w:numFmt w:val="bullet"/>
      <w:lvlText w:val="o"/>
      <w:lvlJc w:val="left"/>
      <w:pPr>
        <w:ind w:left="3589" w:hanging="360"/>
      </w:pPr>
      <w:rPr>
        <w:rFonts w:ascii="Courier New" w:eastAsia="Courier New" w:hAnsi="Courier New" w:cs="Courier New"/>
      </w:rPr>
    </w:lvl>
    <w:lvl w:ilvl="5" w:tplc="579A3B66">
      <w:start w:val="1"/>
      <w:numFmt w:val="bullet"/>
      <w:lvlText w:val="§"/>
      <w:lvlJc w:val="left"/>
      <w:pPr>
        <w:ind w:left="4309" w:hanging="360"/>
      </w:pPr>
      <w:rPr>
        <w:rFonts w:ascii="Wingdings" w:eastAsia="Wingdings" w:hAnsi="Wingdings" w:cs="Wingdings"/>
      </w:rPr>
    </w:lvl>
    <w:lvl w:ilvl="6" w:tplc="0AD4D9D6">
      <w:start w:val="1"/>
      <w:numFmt w:val="bullet"/>
      <w:lvlText w:val="·"/>
      <w:lvlJc w:val="left"/>
      <w:pPr>
        <w:ind w:left="5029" w:hanging="360"/>
      </w:pPr>
      <w:rPr>
        <w:rFonts w:ascii="Symbol" w:eastAsia="Symbol" w:hAnsi="Symbol" w:cs="Symbol"/>
      </w:rPr>
    </w:lvl>
    <w:lvl w:ilvl="7" w:tplc="A0B845D2">
      <w:start w:val="1"/>
      <w:numFmt w:val="bullet"/>
      <w:lvlText w:val="o"/>
      <w:lvlJc w:val="left"/>
      <w:pPr>
        <w:ind w:left="5749" w:hanging="360"/>
      </w:pPr>
      <w:rPr>
        <w:rFonts w:ascii="Courier New" w:eastAsia="Courier New" w:hAnsi="Courier New" w:cs="Courier New"/>
      </w:rPr>
    </w:lvl>
    <w:lvl w:ilvl="8" w:tplc="DA1A9106">
      <w:start w:val="1"/>
      <w:numFmt w:val="bullet"/>
      <w:lvlText w:val="§"/>
      <w:lvlJc w:val="left"/>
      <w:pPr>
        <w:ind w:left="6469" w:hanging="360"/>
      </w:pPr>
      <w:rPr>
        <w:rFonts w:ascii="Wingdings" w:eastAsia="Wingdings" w:hAnsi="Wingdings" w:cs="Wingdings"/>
      </w:r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6F64A5"/>
    <w:multiLevelType w:val="hybridMultilevel"/>
    <w:tmpl w:val="9D9CD316"/>
    <w:lvl w:ilvl="0" w:tplc="7B78443C">
      <w:start w:val="1"/>
      <w:numFmt w:val="bullet"/>
      <w:lvlText w:val="·"/>
      <w:lvlJc w:val="left"/>
      <w:pPr>
        <w:ind w:left="709" w:hanging="360"/>
      </w:pPr>
      <w:rPr>
        <w:rFonts w:ascii="Symbol" w:eastAsia="Symbol" w:hAnsi="Symbol" w:cs="Symbol"/>
      </w:rPr>
    </w:lvl>
    <w:lvl w:ilvl="1" w:tplc="0CA69920">
      <w:start w:val="1"/>
      <w:numFmt w:val="bullet"/>
      <w:lvlText w:val="o"/>
      <w:lvlJc w:val="left"/>
      <w:pPr>
        <w:ind w:left="1429" w:hanging="360"/>
      </w:pPr>
      <w:rPr>
        <w:rFonts w:ascii="Courier New" w:eastAsia="Courier New" w:hAnsi="Courier New" w:cs="Courier New"/>
      </w:rPr>
    </w:lvl>
    <w:lvl w:ilvl="2" w:tplc="02E2F63E">
      <w:start w:val="1"/>
      <w:numFmt w:val="bullet"/>
      <w:lvlText w:val="§"/>
      <w:lvlJc w:val="left"/>
      <w:pPr>
        <w:ind w:left="2149" w:hanging="360"/>
      </w:pPr>
      <w:rPr>
        <w:rFonts w:ascii="Wingdings" w:eastAsia="Wingdings" w:hAnsi="Wingdings" w:cs="Wingdings"/>
      </w:rPr>
    </w:lvl>
    <w:lvl w:ilvl="3" w:tplc="543A8746">
      <w:start w:val="1"/>
      <w:numFmt w:val="bullet"/>
      <w:lvlText w:val="·"/>
      <w:lvlJc w:val="left"/>
      <w:pPr>
        <w:ind w:left="2869" w:hanging="360"/>
      </w:pPr>
      <w:rPr>
        <w:rFonts w:ascii="Symbol" w:eastAsia="Symbol" w:hAnsi="Symbol" w:cs="Symbol"/>
      </w:rPr>
    </w:lvl>
    <w:lvl w:ilvl="4" w:tplc="012AEE5E">
      <w:start w:val="1"/>
      <w:numFmt w:val="bullet"/>
      <w:lvlText w:val="o"/>
      <w:lvlJc w:val="left"/>
      <w:pPr>
        <w:ind w:left="3589" w:hanging="360"/>
      </w:pPr>
      <w:rPr>
        <w:rFonts w:ascii="Courier New" w:eastAsia="Courier New" w:hAnsi="Courier New" w:cs="Courier New"/>
      </w:rPr>
    </w:lvl>
    <w:lvl w:ilvl="5" w:tplc="2ADCB888">
      <w:start w:val="1"/>
      <w:numFmt w:val="bullet"/>
      <w:lvlText w:val="§"/>
      <w:lvlJc w:val="left"/>
      <w:pPr>
        <w:ind w:left="4309" w:hanging="360"/>
      </w:pPr>
      <w:rPr>
        <w:rFonts w:ascii="Wingdings" w:eastAsia="Wingdings" w:hAnsi="Wingdings" w:cs="Wingdings"/>
      </w:rPr>
    </w:lvl>
    <w:lvl w:ilvl="6" w:tplc="AEC2C98E">
      <w:start w:val="1"/>
      <w:numFmt w:val="bullet"/>
      <w:lvlText w:val="·"/>
      <w:lvlJc w:val="left"/>
      <w:pPr>
        <w:ind w:left="5029" w:hanging="360"/>
      </w:pPr>
      <w:rPr>
        <w:rFonts w:ascii="Symbol" w:eastAsia="Symbol" w:hAnsi="Symbol" w:cs="Symbol"/>
      </w:rPr>
    </w:lvl>
    <w:lvl w:ilvl="7" w:tplc="00BCA776">
      <w:start w:val="1"/>
      <w:numFmt w:val="bullet"/>
      <w:lvlText w:val="o"/>
      <w:lvlJc w:val="left"/>
      <w:pPr>
        <w:ind w:left="5749" w:hanging="360"/>
      </w:pPr>
      <w:rPr>
        <w:rFonts w:ascii="Courier New" w:eastAsia="Courier New" w:hAnsi="Courier New" w:cs="Courier New"/>
      </w:rPr>
    </w:lvl>
    <w:lvl w:ilvl="8" w:tplc="DAD24A4A">
      <w:start w:val="1"/>
      <w:numFmt w:val="bullet"/>
      <w:lvlText w:val="§"/>
      <w:lvlJc w:val="left"/>
      <w:pPr>
        <w:ind w:left="6469" w:hanging="360"/>
      </w:pPr>
      <w:rPr>
        <w:rFonts w:ascii="Wingdings" w:eastAsia="Wingdings" w:hAnsi="Wingdings" w:cs="Wingdings"/>
      </w:rPr>
    </w:lvl>
  </w:abstractNum>
  <w:abstractNum w:abstractNumId="5" w15:restartNumberingAfterBreak="0">
    <w:nsid w:val="0B462998"/>
    <w:multiLevelType w:val="multilevel"/>
    <w:tmpl w:val="DCE60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DE839D7"/>
    <w:multiLevelType w:val="multilevel"/>
    <w:tmpl w:val="52A4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12822671"/>
    <w:multiLevelType w:val="hybridMultilevel"/>
    <w:tmpl w:val="F5B49E18"/>
    <w:lvl w:ilvl="0" w:tplc="99EC7D42">
      <w:start w:val="1"/>
      <w:numFmt w:val="bullet"/>
      <w:lvlText w:val="·"/>
      <w:lvlJc w:val="left"/>
      <w:pPr>
        <w:ind w:left="709" w:hanging="360"/>
      </w:pPr>
      <w:rPr>
        <w:rFonts w:ascii="Symbol" w:eastAsia="Symbol" w:hAnsi="Symbol" w:cs="Symbol"/>
      </w:rPr>
    </w:lvl>
    <w:lvl w:ilvl="1" w:tplc="C4EC0CFA">
      <w:start w:val="1"/>
      <w:numFmt w:val="bullet"/>
      <w:lvlText w:val="o"/>
      <w:lvlJc w:val="left"/>
      <w:pPr>
        <w:ind w:left="1429" w:hanging="360"/>
      </w:pPr>
      <w:rPr>
        <w:rFonts w:ascii="Courier New" w:eastAsia="Courier New" w:hAnsi="Courier New" w:cs="Courier New"/>
      </w:rPr>
    </w:lvl>
    <w:lvl w:ilvl="2" w:tplc="253A81CA">
      <w:start w:val="1"/>
      <w:numFmt w:val="bullet"/>
      <w:lvlText w:val="§"/>
      <w:lvlJc w:val="left"/>
      <w:pPr>
        <w:ind w:left="2149" w:hanging="360"/>
      </w:pPr>
      <w:rPr>
        <w:rFonts w:ascii="Wingdings" w:eastAsia="Wingdings" w:hAnsi="Wingdings" w:cs="Wingdings"/>
      </w:rPr>
    </w:lvl>
    <w:lvl w:ilvl="3" w:tplc="B05C6CDE">
      <w:start w:val="1"/>
      <w:numFmt w:val="bullet"/>
      <w:lvlText w:val="·"/>
      <w:lvlJc w:val="left"/>
      <w:pPr>
        <w:ind w:left="2869" w:hanging="360"/>
      </w:pPr>
      <w:rPr>
        <w:rFonts w:ascii="Symbol" w:eastAsia="Symbol" w:hAnsi="Symbol" w:cs="Symbol"/>
      </w:rPr>
    </w:lvl>
    <w:lvl w:ilvl="4" w:tplc="1A50D56E">
      <w:start w:val="1"/>
      <w:numFmt w:val="bullet"/>
      <w:lvlText w:val="o"/>
      <w:lvlJc w:val="left"/>
      <w:pPr>
        <w:ind w:left="3589" w:hanging="360"/>
      </w:pPr>
      <w:rPr>
        <w:rFonts w:ascii="Courier New" w:eastAsia="Courier New" w:hAnsi="Courier New" w:cs="Courier New"/>
      </w:rPr>
    </w:lvl>
    <w:lvl w:ilvl="5" w:tplc="94EA7408">
      <w:start w:val="1"/>
      <w:numFmt w:val="bullet"/>
      <w:lvlText w:val="§"/>
      <w:lvlJc w:val="left"/>
      <w:pPr>
        <w:ind w:left="4309" w:hanging="360"/>
      </w:pPr>
      <w:rPr>
        <w:rFonts w:ascii="Wingdings" w:eastAsia="Wingdings" w:hAnsi="Wingdings" w:cs="Wingdings"/>
      </w:rPr>
    </w:lvl>
    <w:lvl w:ilvl="6" w:tplc="B22A8DEC">
      <w:start w:val="1"/>
      <w:numFmt w:val="bullet"/>
      <w:lvlText w:val="·"/>
      <w:lvlJc w:val="left"/>
      <w:pPr>
        <w:ind w:left="5029" w:hanging="360"/>
      </w:pPr>
      <w:rPr>
        <w:rFonts w:ascii="Symbol" w:eastAsia="Symbol" w:hAnsi="Symbol" w:cs="Symbol"/>
      </w:rPr>
    </w:lvl>
    <w:lvl w:ilvl="7" w:tplc="317A76EA">
      <w:start w:val="1"/>
      <w:numFmt w:val="bullet"/>
      <w:lvlText w:val="o"/>
      <w:lvlJc w:val="left"/>
      <w:pPr>
        <w:ind w:left="5749" w:hanging="360"/>
      </w:pPr>
      <w:rPr>
        <w:rFonts w:ascii="Courier New" w:eastAsia="Courier New" w:hAnsi="Courier New" w:cs="Courier New"/>
      </w:rPr>
    </w:lvl>
    <w:lvl w:ilvl="8" w:tplc="674C3544">
      <w:start w:val="1"/>
      <w:numFmt w:val="bullet"/>
      <w:lvlText w:val="§"/>
      <w:lvlJc w:val="left"/>
      <w:pPr>
        <w:ind w:left="6469" w:hanging="360"/>
      </w:pPr>
      <w:rPr>
        <w:rFonts w:ascii="Wingdings" w:eastAsia="Wingdings" w:hAnsi="Wingdings" w:cs="Wingdings"/>
      </w:rPr>
    </w:lvl>
  </w:abstractNum>
  <w:abstractNum w:abstractNumId="10"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1C9E0122"/>
    <w:multiLevelType w:val="multilevel"/>
    <w:tmpl w:val="541E9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D4163E"/>
    <w:multiLevelType w:val="hybridMultilevel"/>
    <w:tmpl w:val="B328A5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3"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5B13E6"/>
    <w:multiLevelType w:val="multilevel"/>
    <w:tmpl w:val="1906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F47D7"/>
    <w:multiLevelType w:val="multilevel"/>
    <w:tmpl w:val="F4782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184945"/>
    <w:multiLevelType w:val="hybridMultilevel"/>
    <w:tmpl w:val="3FCE3990"/>
    <w:lvl w:ilvl="0" w:tplc="A74236AE">
      <w:start w:val="1"/>
      <w:numFmt w:val="bullet"/>
      <w:lvlText w:val="·"/>
      <w:lvlJc w:val="left"/>
      <w:pPr>
        <w:ind w:left="709" w:hanging="360"/>
      </w:pPr>
      <w:rPr>
        <w:rFonts w:ascii="Symbol" w:eastAsia="Symbol" w:hAnsi="Symbol" w:cs="Symbol"/>
      </w:rPr>
    </w:lvl>
    <w:lvl w:ilvl="1" w:tplc="1F683764">
      <w:start w:val="1"/>
      <w:numFmt w:val="bullet"/>
      <w:lvlText w:val="o"/>
      <w:lvlJc w:val="left"/>
      <w:pPr>
        <w:ind w:left="1429" w:hanging="360"/>
      </w:pPr>
      <w:rPr>
        <w:rFonts w:ascii="Courier New" w:eastAsia="Courier New" w:hAnsi="Courier New" w:cs="Courier New"/>
      </w:rPr>
    </w:lvl>
    <w:lvl w:ilvl="2" w:tplc="7E60B5C0">
      <w:start w:val="1"/>
      <w:numFmt w:val="bullet"/>
      <w:lvlText w:val="§"/>
      <w:lvlJc w:val="left"/>
      <w:pPr>
        <w:ind w:left="2149" w:hanging="360"/>
      </w:pPr>
      <w:rPr>
        <w:rFonts w:ascii="Wingdings" w:eastAsia="Wingdings" w:hAnsi="Wingdings" w:cs="Wingdings"/>
      </w:rPr>
    </w:lvl>
    <w:lvl w:ilvl="3" w:tplc="26341AC8">
      <w:start w:val="1"/>
      <w:numFmt w:val="bullet"/>
      <w:lvlText w:val="·"/>
      <w:lvlJc w:val="left"/>
      <w:pPr>
        <w:ind w:left="2869" w:hanging="360"/>
      </w:pPr>
      <w:rPr>
        <w:rFonts w:ascii="Symbol" w:eastAsia="Symbol" w:hAnsi="Symbol" w:cs="Symbol"/>
      </w:rPr>
    </w:lvl>
    <w:lvl w:ilvl="4" w:tplc="BC7442EC">
      <w:start w:val="1"/>
      <w:numFmt w:val="bullet"/>
      <w:lvlText w:val="o"/>
      <w:lvlJc w:val="left"/>
      <w:pPr>
        <w:ind w:left="3589" w:hanging="360"/>
      </w:pPr>
      <w:rPr>
        <w:rFonts w:ascii="Courier New" w:eastAsia="Courier New" w:hAnsi="Courier New" w:cs="Courier New"/>
      </w:rPr>
    </w:lvl>
    <w:lvl w:ilvl="5" w:tplc="E0A6D92E">
      <w:start w:val="1"/>
      <w:numFmt w:val="bullet"/>
      <w:lvlText w:val="§"/>
      <w:lvlJc w:val="left"/>
      <w:pPr>
        <w:ind w:left="4309" w:hanging="360"/>
      </w:pPr>
      <w:rPr>
        <w:rFonts w:ascii="Wingdings" w:eastAsia="Wingdings" w:hAnsi="Wingdings" w:cs="Wingdings"/>
      </w:rPr>
    </w:lvl>
    <w:lvl w:ilvl="6" w:tplc="7D00031A">
      <w:start w:val="1"/>
      <w:numFmt w:val="bullet"/>
      <w:lvlText w:val="·"/>
      <w:lvlJc w:val="left"/>
      <w:pPr>
        <w:ind w:left="5029" w:hanging="360"/>
      </w:pPr>
      <w:rPr>
        <w:rFonts w:ascii="Symbol" w:eastAsia="Symbol" w:hAnsi="Symbol" w:cs="Symbol"/>
      </w:rPr>
    </w:lvl>
    <w:lvl w:ilvl="7" w:tplc="666CA97A">
      <w:start w:val="1"/>
      <w:numFmt w:val="bullet"/>
      <w:lvlText w:val="o"/>
      <w:lvlJc w:val="left"/>
      <w:pPr>
        <w:ind w:left="5749" w:hanging="360"/>
      </w:pPr>
      <w:rPr>
        <w:rFonts w:ascii="Courier New" w:eastAsia="Courier New" w:hAnsi="Courier New" w:cs="Courier New"/>
      </w:rPr>
    </w:lvl>
    <w:lvl w:ilvl="8" w:tplc="4FAAA22A">
      <w:start w:val="1"/>
      <w:numFmt w:val="bullet"/>
      <w:lvlText w:val="§"/>
      <w:lvlJc w:val="left"/>
      <w:pPr>
        <w:ind w:left="6469" w:hanging="360"/>
      </w:pPr>
      <w:rPr>
        <w:rFonts w:ascii="Wingdings" w:eastAsia="Wingdings" w:hAnsi="Wingdings" w:cs="Wingdings"/>
      </w:rPr>
    </w:lvl>
  </w:abstractNum>
  <w:abstractNum w:abstractNumId="17" w15:restartNumberingAfterBreak="0">
    <w:nsid w:val="2DA84B63"/>
    <w:multiLevelType w:val="hybridMultilevel"/>
    <w:tmpl w:val="BC966630"/>
    <w:lvl w:ilvl="0" w:tplc="B858BF20">
      <w:start w:val="1"/>
      <w:numFmt w:val="bullet"/>
      <w:lvlText w:val="·"/>
      <w:lvlJc w:val="left"/>
      <w:pPr>
        <w:ind w:left="709" w:hanging="360"/>
      </w:pPr>
      <w:rPr>
        <w:rFonts w:ascii="Symbol" w:eastAsia="Symbol" w:hAnsi="Symbol" w:cs="Symbol"/>
      </w:rPr>
    </w:lvl>
    <w:lvl w:ilvl="1" w:tplc="AF6C4C06">
      <w:start w:val="1"/>
      <w:numFmt w:val="bullet"/>
      <w:lvlText w:val="o"/>
      <w:lvlJc w:val="left"/>
      <w:pPr>
        <w:ind w:left="1429" w:hanging="360"/>
      </w:pPr>
      <w:rPr>
        <w:rFonts w:ascii="Courier New" w:eastAsia="Courier New" w:hAnsi="Courier New" w:cs="Courier New"/>
      </w:rPr>
    </w:lvl>
    <w:lvl w:ilvl="2" w:tplc="DDCA3A06">
      <w:start w:val="1"/>
      <w:numFmt w:val="bullet"/>
      <w:lvlText w:val="§"/>
      <w:lvlJc w:val="left"/>
      <w:pPr>
        <w:ind w:left="2149" w:hanging="360"/>
      </w:pPr>
      <w:rPr>
        <w:rFonts w:ascii="Wingdings" w:eastAsia="Wingdings" w:hAnsi="Wingdings" w:cs="Wingdings"/>
      </w:rPr>
    </w:lvl>
    <w:lvl w:ilvl="3" w:tplc="8B8046AA">
      <w:start w:val="1"/>
      <w:numFmt w:val="bullet"/>
      <w:lvlText w:val="·"/>
      <w:lvlJc w:val="left"/>
      <w:pPr>
        <w:ind w:left="2869" w:hanging="360"/>
      </w:pPr>
      <w:rPr>
        <w:rFonts w:ascii="Symbol" w:eastAsia="Symbol" w:hAnsi="Symbol" w:cs="Symbol"/>
      </w:rPr>
    </w:lvl>
    <w:lvl w:ilvl="4" w:tplc="35821F3A">
      <w:start w:val="1"/>
      <w:numFmt w:val="bullet"/>
      <w:lvlText w:val="o"/>
      <w:lvlJc w:val="left"/>
      <w:pPr>
        <w:ind w:left="3589" w:hanging="360"/>
      </w:pPr>
      <w:rPr>
        <w:rFonts w:ascii="Courier New" w:eastAsia="Courier New" w:hAnsi="Courier New" w:cs="Courier New"/>
      </w:rPr>
    </w:lvl>
    <w:lvl w:ilvl="5" w:tplc="3E802306">
      <w:start w:val="1"/>
      <w:numFmt w:val="bullet"/>
      <w:lvlText w:val="§"/>
      <w:lvlJc w:val="left"/>
      <w:pPr>
        <w:ind w:left="4309" w:hanging="360"/>
      </w:pPr>
      <w:rPr>
        <w:rFonts w:ascii="Wingdings" w:eastAsia="Wingdings" w:hAnsi="Wingdings" w:cs="Wingdings"/>
      </w:rPr>
    </w:lvl>
    <w:lvl w:ilvl="6" w:tplc="EA94DEBA">
      <w:start w:val="1"/>
      <w:numFmt w:val="bullet"/>
      <w:lvlText w:val="·"/>
      <w:lvlJc w:val="left"/>
      <w:pPr>
        <w:ind w:left="5029" w:hanging="360"/>
      </w:pPr>
      <w:rPr>
        <w:rFonts w:ascii="Symbol" w:eastAsia="Symbol" w:hAnsi="Symbol" w:cs="Symbol"/>
      </w:rPr>
    </w:lvl>
    <w:lvl w:ilvl="7" w:tplc="4014B778">
      <w:start w:val="1"/>
      <w:numFmt w:val="bullet"/>
      <w:lvlText w:val="o"/>
      <w:lvlJc w:val="left"/>
      <w:pPr>
        <w:ind w:left="5749" w:hanging="360"/>
      </w:pPr>
      <w:rPr>
        <w:rFonts w:ascii="Courier New" w:eastAsia="Courier New" w:hAnsi="Courier New" w:cs="Courier New"/>
      </w:rPr>
    </w:lvl>
    <w:lvl w:ilvl="8" w:tplc="1C82FFF0">
      <w:start w:val="1"/>
      <w:numFmt w:val="bullet"/>
      <w:lvlText w:val="§"/>
      <w:lvlJc w:val="left"/>
      <w:pPr>
        <w:ind w:left="6469" w:hanging="360"/>
      </w:pPr>
      <w:rPr>
        <w:rFonts w:ascii="Wingdings" w:eastAsia="Wingdings" w:hAnsi="Wingdings" w:cs="Wingdings"/>
      </w:rPr>
    </w:lvl>
  </w:abstractNum>
  <w:abstractNum w:abstractNumId="18" w15:restartNumberingAfterBreak="0">
    <w:nsid w:val="2ECC06CC"/>
    <w:multiLevelType w:val="hybridMultilevel"/>
    <w:tmpl w:val="F3D6ECB6"/>
    <w:lvl w:ilvl="0" w:tplc="C922C804">
      <w:start w:val="1"/>
      <w:numFmt w:val="decimal"/>
      <w:lvlText w:val="%1."/>
      <w:lvlJc w:val="left"/>
      <w:pPr>
        <w:ind w:left="1406" w:hanging="360"/>
      </w:pPr>
    </w:lvl>
    <w:lvl w:ilvl="1" w:tplc="C4904D76">
      <w:start w:val="1"/>
      <w:numFmt w:val="lowerLetter"/>
      <w:lvlText w:val="%2."/>
      <w:lvlJc w:val="left"/>
      <w:pPr>
        <w:ind w:left="2126" w:hanging="360"/>
      </w:pPr>
    </w:lvl>
    <w:lvl w:ilvl="2" w:tplc="F6CECDBA">
      <w:start w:val="1"/>
      <w:numFmt w:val="lowerRoman"/>
      <w:lvlText w:val="%3."/>
      <w:lvlJc w:val="right"/>
      <w:pPr>
        <w:ind w:left="2846" w:hanging="180"/>
      </w:pPr>
    </w:lvl>
    <w:lvl w:ilvl="3" w:tplc="DBDE8356">
      <w:start w:val="1"/>
      <w:numFmt w:val="decimal"/>
      <w:lvlText w:val="%4."/>
      <w:lvlJc w:val="left"/>
      <w:pPr>
        <w:ind w:left="3566" w:hanging="360"/>
      </w:pPr>
    </w:lvl>
    <w:lvl w:ilvl="4" w:tplc="1574502A">
      <w:start w:val="1"/>
      <w:numFmt w:val="lowerLetter"/>
      <w:lvlText w:val="%5."/>
      <w:lvlJc w:val="left"/>
      <w:pPr>
        <w:ind w:left="4286" w:hanging="360"/>
      </w:pPr>
    </w:lvl>
    <w:lvl w:ilvl="5" w:tplc="CC1A9ED0">
      <w:start w:val="1"/>
      <w:numFmt w:val="lowerRoman"/>
      <w:lvlText w:val="%6."/>
      <w:lvlJc w:val="right"/>
      <w:pPr>
        <w:ind w:left="5006" w:hanging="180"/>
      </w:pPr>
    </w:lvl>
    <w:lvl w:ilvl="6" w:tplc="0394C282">
      <w:start w:val="1"/>
      <w:numFmt w:val="decimal"/>
      <w:lvlText w:val="%7."/>
      <w:lvlJc w:val="left"/>
      <w:pPr>
        <w:ind w:left="5726" w:hanging="360"/>
      </w:pPr>
    </w:lvl>
    <w:lvl w:ilvl="7" w:tplc="925C7FE4">
      <w:start w:val="1"/>
      <w:numFmt w:val="lowerLetter"/>
      <w:lvlText w:val="%8."/>
      <w:lvlJc w:val="left"/>
      <w:pPr>
        <w:ind w:left="6446" w:hanging="360"/>
      </w:pPr>
    </w:lvl>
    <w:lvl w:ilvl="8" w:tplc="EC8A2300">
      <w:start w:val="1"/>
      <w:numFmt w:val="lowerRoman"/>
      <w:lvlText w:val="%9."/>
      <w:lvlJc w:val="right"/>
      <w:pPr>
        <w:ind w:left="7166" w:hanging="180"/>
      </w:pPr>
    </w:lvl>
  </w:abstractNum>
  <w:abstractNum w:abstractNumId="19" w15:restartNumberingAfterBreak="0">
    <w:nsid w:val="2F260ACE"/>
    <w:multiLevelType w:val="hybridMultilevel"/>
    <w:tmpl w:val="84CAC0F0"/>
    <w:lvl w:ilvl="0" w:tplc="3D5A1BD2">
      <w:start w:val="1"/>
      <w:numFmt w:val="bullet"/>
      <w:lvlText w:val="·"/>
      <w:lvlJc w:val="left"/>
      <w:pPr>
        <w:ind w:left="709" w:hanging="360"/>
      </w:pPr>
      <w:rPr>
        <w:rFonts w:ascii="Symbol" w:eastAsia="Symbol" w:hAnsi="Symbol" w:cs="Symbol"/>
      </w:rPr>
    </w:lvl>
    <w:lvl w:ilvl="1" w:tplc="CDC0D68A">
      <w:start w:val="1"/>
      <w:numFmt w:val="bullet"/>
      <w:lvlText w:val="o"/>
      <w:lvlJc w:val="left"/>
      <w:pPr>
        <w:ind w:left="1429" w:hanging="360"/>
      </w:pPr>
      <w:rPr>
        <w:rFonts w:ascii="Courier New" w:eastAsia="Courier New" w:hAnsi="Courier New" w:cs="Courier New"/>
      </w:rPr>
    </w:lvl>
    <w:lvl w:ilvl="2" w:tplc="11A8DDAE">
      <w:start w:val="1"/>
      <w:numFmt w:val="bullet"/>
      <w:lvlText w:val="§"/>
      <w:lvlJc w:val="left"/>
      <w:pPr>
        <w:ind w:left="2149" w:hanging="360"/>
      </w:pPr>
      <w:rPr>
        <w:rFonts w:ascii="Wingdings" w:eastAsia="Wingdings" w:hAnsi="Wingdings" w:cs="Wingdings"/>
      </w:rPr>
    </w:lvl>
    <w:lvl w:ilvl="3" w:tplc="E68E5780">
      <w:start w:val="1"/>
      <w:numFmt w:val="bullet"/>
      <w:lvlText w:val="·"/>
      <w:lvlJc w:val="left"/>
      <w:pPr>
        <w:ind w:left="2869" w:hanging="360"/>
      </w:pPr>
      <w:rPr>
        <w:rFonts w:ascii="Symbol" w:eastAsia="Symbol" w:hAnsi="Symbol" w:cs="Symbol"/>
      </w:rPr>
    </w:lvl>
    <w:lvl w:ilvl="4" w:tplc="2F96E80A">
      <w:start w:val="1"/>
      <w:numFmt w:val="bullet"/>
      <w:lvlText w:val="o"/>
      <w:lvlJc w:val="left"/>
      <w:pPr>
        <w:ind w:left="3589" w:hanging="360"/>
      </w:pPr>
      <w:rPr>
        <w:rFonts w:ascii="Courier New" w:eastAsia="Courier New" w:hAnsi="Courier New" w:cs="Courier New"/>
      </w:rPr>
    </w:lvl>
    <w:lvl w:ilvl="5" w:tplc="5C1295A8">
      <w:start w:val="1"/>
      <w:numFmt w:val="bullet"/>
      <w:lvlText w:val="§"/>
      <w:lvlJc w:val="left"/>
      <w:pPr>
        <w:ind w:left="4309" w:hanging="360"/>
      </w:pPr>
      <w:rPr>
        <w:rFonts w:ascii="Wingdings" w:eastAsia="Wingdings" w:hAnsi="Wingdings" w:cs="Wingdings"/>
      </w:rPr>
    </w:lvl>
    <w:lvl w:ilvl="6" w:tplc="D16463D8">
      <w:start w:val="1"/>
      <w:numFmt w:val="bullet"/>
      <w:lvlText w:val="·"/>
      <w:lvlJc w:val="left"/>
      <w:pPr>
        <w:ind w:left="5029" w:hanging="360"/>
      </w:pPr>
      <w:rPr>
        <w:rFonts w:ascii="Symbol" w:eastAsia="Symbol" w:hAnsi="Symbol" w:cs="Symbol"/>
      </w:rPr>
    </w:lvl>
    <w:lvl w:ilvl="7" w:tplc="DE808D7E">
      <w:start w:val="1"/>
      <w:numFmt w:val="bullet"/>
      <w:lvlText w:val="o"/>
      <w:lvlJc w:val="left"/>
      <w:pPr>
        <w:ind w:left="5749" w:hanging="360"/>
      </w:pPr>
      <w:rPr>
        <w:rFonts w:ascii="Courier New" w:eastAsia="Courier New" w:hAnsi="Courier New" w:cs="Courier New"/>
      </w:rPr>
    </w:lvl>
    <w:lvl w:ilvl="8" w:tplc="B8AC30D8">
      <w:start w:val="1"/>
      <w:numFmt w:val="bullet"/>
      <w:lvlText w:val="§"/>
      <w:lvlJc w:val="left"/>
      <w:pPr>
        <w:ind w:left="6469" w:hanging="360"/>
      </w:pPr>
      <w:rPr>
        <w:rFonts w:ascii="Wingdings" w:eastAsia="Wingdings" w:hAnsi="Wingdings" w:cs="Wingdings"/>
      </w:rPr>
    </w:lvl>
  </w:abstractNum>
  <w:abstractNum w:abstractNumId="20" w15:restartNumberingAfterBreak="0">
    <w:nsid w:val="3856728A"/>
    <w:multiLevelType w:val="hybridMultilevel"/>
    <w:tmpl w:val="AD02978A"/>
    <w:lvl w:ilvl="0" w:tplc="FFFFFFFF">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AC4B6F"/>
    <w:multiLevelType w:val="hybridMultilevel"/>
    <w:tmpl w:val="67406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D73180A"/>
    <w:multiLevelType w:val="multilevel"/>
    <w:tmpl w:val="CF0E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B46A86"/>
    <w:multiLevelType w:val="hybridMultilevel"/>
    <w:tmpl w:val="D27A2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43973F06"/>
    <w:multiLevelType w:val="hybridMultilevel"/>
    <w:tmpl w:val="BE5664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45E0992"/>
    <w:multiLevelType w:val="hybridMultilevel"/>
    <w:tmpl w:val="61A0B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4F07A7"/>
    <w:multiLevelType w:val="hybridMultilevel"/>
    <w:tmpl w:val="F77CDA8C"/>
    <w:lvl w:ilvl="0" w:tplc="F4F275C0">
      <w:start w:val="1"/>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7140994"/>
    <w:multiLevelType w:val="multilevel"/>
    <w:tmpl w:val="F4782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E37F0E"/>
    <w:multiLevelType w:val="multilevel"/>
    <w:tmpl w:val="38826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6F7490"/>
    <w:multiLevelType w:val="hybridMultilevel"/>
    <w:tmpl w:val="3578945E"/>
    <w:lvl w:ilvl="0" w:tplc="58C29C02">
      <w:start w:val="1"/>
      <w:numFmt w:val="decimal"/>
      <w:lvlText w:val="%1)"/>
      <w:lvlJc w:val="left"/>
      <w:pPr>
        <w:ind w:left="720" w:hanging="360"/>
      </w:pPr>
      <w:rPr>
        <w:rFonts w:hint="default"/>
      </w:rPr>
    </w:lvl>
    <w:lvl w:ilvl="1" w:tplc="9F7CC818">
      <w:start w:val="1"/>
      <w:numFmt w:val="lowerLetter"/>
      <w:lvlText w:val="%2."/>
      <w:lvlJc w:val="left"/>
      <w:pPr>
        <w:ind w:left="1440" w:hanging="360"/>
      </w:pPr>
    </w:lvl>
    <w:lvl w:ilvl="2" w:tplc="C9D0A328">
      <w:start w:val="1"/>
      <w:numFmt w:val="lowerRoman"/>
      <w:lvlText w:val="%3."/>
      <w:lvlJc w:val="right"/>
      <w:pPr>
        <w:ind w:left="2160" w:hanging="180"/>
      </w:pPr>
    </w:lvl>
    <w:lvl w:ilvl="3" w:tplc="D56647DC">
      <w:start w:val="1"/>
      <w:numFmt w:val="decimal"/>
      <w:lvlText w:val="%4."/>
      <w:lvlJc w:val="left"/>
      <w:pPr>
        <w:ind w:left="2880" w:hanging="360"/>
      </w:pPr>
    </w:lvl>
    <w:lvl w:ilvl="4" w:tplc="3C90BB5C">
      <w:start w:val="1"/>
      <w:numFmt w:val="lowerLetter"/>
      <w:lvlText w:val="%5."/>
      <w:lvlJc w:val="left"/>
      <w:pPr>
        <w:ind w:left="3600" w:hanging="360"/>
      </w:pPr>
    </w:lvl>
    <w:lvl w:ilvl="5" w:tplc="5C023542">
      <w:start w:val="1"/>
      <w:numFmt w:val="lowerRoman"/>
      <w:lvlText w:val="%6."/>
      <w:lvlJc w:val="right"/>
      <w:pPr>
        <w:ind w:left="4320" w:hanging="180"/>
      </w:pPr>
    </w:lvl>
    <w:lvl w:ilvl="6" w:tplc="85AA2B98">
      <w:start w:val="1"/>
      <w:numFmt w:val="decimal"/>
      <w:lvlText w:val="%7."/>
      <w:lvlJc w:val="left"/>
      <w:pPr>
        <w:ind w:left="5040" w:hanging="360"/>
      </w:pPr>
    </w:lvl>
    <w:lvl w:ilvl="7" w:tplc="CC58C25C">
      <w:start w:val="1"/>
      <w:numFmt w:val="lowerLetter"/>
      <w:lvlText w:val="%8."/>
      <w:lvlJc w:val="left"/>
      <w:pPr>
        <w:ind w:left="5760" w:hanging="360"/>
      </w:pPr>
    </w:lvl>
    <w:lvl w:ilvl="8" w:tplc="F4228360">
      <w:start w:val="1"/>
      <w:numFmt w:val="lowerRoman"/>
      <w:lvlText w:val="%9."/>
      <w:lvlJc w:val="right"/>
      <w:pPr>
        <w:ind w:left="6480" w:hanging="180"/>
      </w:pPr>
    </w:lvl>
  </w:abstractNum>
  <w:abstractNum w:abstractNumId="32" w15:restartNumberingAfterBreak="0">
    <w:nsid w:val="51EB7177"/>
    <w:multiLevelType w:val="hybridMultilevel"/>
    <w:tmpl w:val="212874D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C724815"/>
    <w:multiLevelType w:val="hybridMultilevel"/>
    <w:tmpl w:val="11707080"/>
    <w:lvl w:ilvl="0" w:tplc="A2E82D46">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EF1477"/>
    <w:multiLevelType w:val="hybridMultilevel"/>
    <w:tmpl w:val="191CC086"/>
    <w:lvl w:ilvl="0" w:tplc="EDDCB6DE">
      <w:start w:val="5"/>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214522F"/>
    <w:multiLevelType w:val="hybridMultilevel"/>
    <w:tmpl w:val="D4369342"/>
    <w:lvl w:ilvl="0" w:tplc="A00695DE">
      <w:start w:val="2"/>
      <w:numFmt w:val="bullet"/>
      <w:lvlText w:val=""/>
      <w:lvlJc w:val="left"/>
      <w:pPr>
        <w:ind w:left="720" w:hanging="360"/>
      </w:pPr>
      <w:rPr>
        <w:rFonts w:ascii="Symbol" w:eastAsia="Arial"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A0A60BF"/>
    <w:multiLevelType w:val="multilevel"/>
    <w:tmpl w:val="90965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8C549D"/>
    <w:multiLevelType w:val="hybridMultilevel"/>
    <w:tmpl w:val="B99AD9DE"/>
    <w:lvl w:ilvl="0" w:tplc="AA24DA84">
      <w:start w:val="2"/>
      <w:numFmt w:val="bullet"/>
      <w:lvlText w:val="-"/>
      <w:lvlJc w:val="left"/>
      <w:pPr>
        <w:ind w:left="720" w:hanging="360"/>
      </w:pPr>
      <w:rPr>
        <w:rFonts w:ascii="Calibri" w:eastAsia="Calibri" w:hAnsi="Calibri" w:cs="Calibri" w:hint="default"/>
      </w:rPr>
    </w:lvl>
    <w:lvl w:ilvl="1" w:tplc="9BA48F90">
      <w:start w:val="1"/>
      <w:numFmt w:val="bullet"/>
      <w:lvlText w:val="o"/>
      <w:lvlJc w:val="left"/>
      <w:pPr>
        <w:ind w:left="1440" w:hanging="360"/>
      </w:pPr>
      <w:rPr>
        <w:rFonts w:ascii="Courier New" w:hAnsi="Courier New" w:cs="Courier New" w:hint="default"/>
      </w:rPr>
    </w:lvl>
    <w:lvl w:ilvl="2" w:tplc="277AE36C">
      <w:start w:val="1"/>
      <w:numFmt w:val="bullet"/>
      <w:lvlText w:val=""/>
      <w:lvlJc w:val="left"/>
      <w:pPr>
        <w:ind w:left="2160" w:hanging="360"/>
      </w:pPr>
      <w:rPr>
        <w:rFonts w:ascii="Wingdings" w:hAnsi="Wingdings" w:hint="default"/>
      </w:rPr>
    </w:lvl>
    <w:lvl w:ilvl="3" w:tplc="68026BF0">
      <w:start w:val="1"/>
      <w:numFmt w:val="bullet"/>
      <w:lvlText w:val=""/>
      <w:lvlJc w:val="left"/>
      <w:pPr>
        <w:ind w:left="2880" w:hanging="360"/>
      </w:pPr>
      <w:rPr>
        <w:rFonts w:ascii="Symbol" w:hAnsi="Symbol" w:hint="default"/>
      </w:rPr>
    </w:lvl>
    <w:lvl w:ilvl="4" w:tplc="513CDDC8">
      <w:start w:val="1"/>
      <w:numFmt w:val="bullet"/>
      <w:lvlText w:val="o"/>
      <w:lvlJc w:val="left"/>
      <w:pPr>
        <w:ind w:left="3600" w:hanging="360"/>
      </w:pPr>
      <w:rPr>
        <w:rFonts w:ascii="Courier New" w:hAnsi="Courier New" w:cs="Courier New" w:hint="default"/>
      </w:rPr>
    </w:lvl>
    <w:lvl w:ilvl="5" w:tplc="E7B83380">
      <w:start w:val="1"/>
      <w:numFmt w:val="bullet"/>
      <w:lvlText w:val=""/>
      <w:lvlJc w:val="left"/>
      <w:pPr>
        <w:ind w:left="4320" w:hanging="360"/>
      </w:pPr>
      <w:rPr>
        <w:rFonts w:ascii="Wingdings" w:hAnsi="Wingdings" w:hint="default"/>
      </w:rPr>
    </w:lvl>
    <w:lvl w:ilvl="6" w:tplc="08B8E178">
      <w:start w:val="1"/>
      <w:numFmt w:val="bullet"/>
      <w:lvlText w:val=""/>
      <w:lvlJc w:val="left"/>
      <w:pPr>
        <w:ind w:left="5040" w:hanging="360"/>
      </w:pPr>
      <w:rPr>
        <w:rFonts w:ascii="Symbol" w:hAnsi="Symbol" w:hint="default"/>
      </w:rPr>
    </w:lvl>
    <w:lvl w:ilvl="7" w:tplc="4D923268">
      <w:start w:val="1"/>
      <w:numFmt w:val="bullet"/>
      <w:lvlText w:val="o"/>
      <w:lvlJc w:val="left"/>
      <w:pPr>
        <w:ind w:left="5760" w:hanging="360"/>
      </w:pPr>
      <w:rPr>
        <w:rFonts w:ascii="Courier New" w:hAnsi="Courier New" w:cs="Courier New" w:hint="default"/>
      </w:rPr>
    </w:lvl>
    <w:lvl w:ilvl="8" w:tplc="244E4F0E">
      <w:start w:val="1"/>
      <w:numFmt w:val="bullet"/>
      <w:lvlText w:val=""/>
      <w:lvlJc w:val="left"/>
      <w:pPr>
        <w:ind w:left="6480" w:hanging="360"/>
      </w:pPr>
      <w:rPr>
        <w:rFonts w:ascii="Wingdings" w:hAnsi="Wingdings" w:hint="default"/>
      </w:rPr>
    </w:lvl>
  </w:abstractNum>
  <w:abstractNum w:abstractNumId="39"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765B5D67"/>
    <w:multiLevelType w:val="multilevel"/>
    <w:tmpl w:val="F4782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396FEA"/>
    <w:multiLevelType w:val="hybridMultilevel"/>
    <w:tmpl w:val="7388B27E"/>
    <w:lvl w:ilvl="0" w:tplc="FAA89F72">
      <w:start w:val="1"/>
      <w:numFmt w:val="bullet"/>
      <w:lvlText w:val="·"/>
      <w:lvlJc w:val="left"/>
      <w:pPr>
        <w:ind w:left="709" w:hanging="360"/>
      </w:pPr>
      <w:rPr>
        <w:rFonts w:ascii="Symbol" w:eastAsia="Symbol" w:hAnsi="Symbol" w:cs="Symbol"/>
      </w:rPr>
    </w:lvl>
    <w:lvl w:ilvl="1" w:tplc="4CD4ECCE">
      <w:start w:val="1"/>
      <w:numFmt w:val="bullet"/>
      <w:lvlText w:val="o"/>
      <w:lvlJc w:val="left"/>
      <w:pPr>
        <w:ind w:left="1429" w:hanging="360"/>
      </w:pPr>
      <w:rPr>
        <w:rFonts w:ascii="Courier New" w:eastAsia="Courier New" w:hAnsi="Courier New" w:cs="Courier New"/>
      </w:rPr>
    </w:lvl>
    <w:lvl w:ilvl="2" w:tplc="626E98A4">
      <w:start w:val="1"/>
      <w:numFmt w:val="bullet"/>
      <w:lvlText w:val="§"/>
      <w:lvlJc w:val="left"/>
      <w:pPr>
        <w:ind w:left="2149" w:hanging="360"/>
      </w:pPr>
      <w:rPr>
        <w:rFonts w:ascii="Wingdings" w:eastAsia="Wingdings" w:hAnsi="Wingdings" w:cs="Wingdings"/>
      </w:rPr>
    </w:lvl>
    <w:lvl w:ilvl="3" w:tplc="5C2EA344">
      <w:start w:val="1"/>
      <w:numFmt w:val="bullet"/>
      <w:lvlText w:val="·"/>
      <w:lvlJc w:val="left"/>
      <w:pPr>
        <w:ind w:left="2869" w:hanging="360"/>
      </w:pPr>
      <w:rPr>
        <w:rFonts w:ascii="Symbol" w:eastAsia="Symbol" w:hAnsi="Symbol" w:cs="Symbol"/>
      </w:rPr>
    </w:lvl>
    <w:lvl w:ilvl="4" w:tplc="D10C468A">
      <w:start w:val="1"/>
      <w:numFmt w:val="bullet"/>
      <w:lvlText w:val="o"/>
      <w:lvlJc w:val="left"/>
      <w:pPr>
        <w:ind w:left="3589" w:hanging="360"/>
      </w:pPr>
      <w:rPr>
        <w:rFonts w:ascii="Courier New" w:eastAsia="Courier New" w:hAnsi="Courier New" w:cs="Courier New"/>
      </w:rPr>
    </w:lvl>
    <w:lvl w:ilvl="5" w:tplc="B0425AEE">
      <w:start w:val="1"/>
      <w:numFmt w:val="bullet"/>
      <w:lvlText w:val="§"/>
      <w:lvlJc w:val="left"/>
      <w:pPr>
        <w:ind w:left="4309" w:hanging="360"/>
      </w:pPr>
      <w:rPr>
        <w:rFonts w:ascii="Wingdings" w:eastAsia="Wingdings" w:hAnsi="Wingdings" w:cs="Wingdings"/>
      </w:rPr>
    </w:lvl>
    <w:lvl w:ilvl="6" w:tplc="BDEE015E">
      <w:start w:val="1"/>
      <w:numFmt w:val="bullet"/>
      <w:lvlText w:val="·"/>
      <w:lvlJc w:val="left"/>
      <w:pPr>
        <w:ind w:left="5029" w:hanging="360"/>
      </w:pPr>
      <w:rPr>
        <w:rFonts w:ascii="Symbol" w:eastAsia="Symbol" w:hAnsi="Symbol" w:cs="Symbol"/>
      </w:rPr>
    </w:lvl>
    <w:lvl w:ilvl="7" w:tplc="E6107ECE">
      <w:start w:val="1"/>
      <w:numFmt w:val="bullet"/>
      <w:lvlText w:val="o"/>
      <w:lvlJc w:val="left"/>
      <w:pPr>
        <w:ind w:left="5749" w:hanging="360"/>
      </w:pPr>
      <w:rPr>
        <w:rFonts w:ascii="Courier New" w:eastAsia="Courier New" w:hAnsi="Courier New" w:cs="Courier New"/>
      </w:rPr>
    </w:lvl>
    <w:lvl w:ilvl="8" w:tplc="35822876">
      <w:start w:val="1"/>
      <w:numFmt w:val="bullet"/>
      <w:lvlText w:val="§"/>
      <w:lvlJc w:val="left"/>
      <w:pPr>
        <w:ind w:left="6469" w:hanging="360"/>
      </w:pPr>
      <w:rPr>
        <w:rFonts w:ascii="Wingdings" w:eastAsia="Wingdings" w:hAnsi="Wingdings" w:cs="Wingdings"/>
      </w:rPr>
    </w:lvl>
  </w:abstractNum>
  <w:num w:numId="1" w16cid:durableId="1460684388">
    <w:abstractNumId w:val="41"/>
  </w:num>
  <w:num w:numId="2" w16cid:durableId="771169221">
    <w:abstractNumId w:val="22"/>
  </w:num>
  <w:num w:numId="3" w16cid:durableId="2020154055">
    <w:abstractNumId w:val="3"/>
  </w:num>
  <w:num w:numId="4" w16cid:durableId="1616862404">
    <w:abstractNumId w:val="33"/>
  </w:num>
  <w:num w:numId="5" w16cid:durableId="754017602">
    <w:abstractNumId w:val="6"/>
  </w:num>
  <w:num w:numId="6" w16cid:durableId="2032220836">
    <w:abstractNumId w:val="40"/>
  </w:num>
  <w:num w:numId="7" w16cid:durableId="1847133488">
    <w:abstractNumId w:val="39"/>
  </w:num>
  <w:num w:numId="8" w16cid:durableId="1120880219">
    <w:abstractNumId w:val="0"/>
  </w:num>
  <w:num w:numId="9" w16cid:durableId="1586037206">
    <w:abstractNumId w:val="25"/>
  </w:num>
  <w:num w:numId="10" w16cid:durableId="633679279">
    <w:abstractNumId w:val="10"/>
  </w:num>
  <w:num w:numId="11" w16cid:durableId="1738046886">
    <w:abstractNumId w:val="8"/>
  </w:num>
  <w:num w:numId="12" w16cid:durableId="1770537888">
    <w:abstractNumId w:val="13"/>
  </w:num>
  <w:num w:numId="13" w16cid:durableId="530652018">
    <w:abstractNumId w:val="26"/>
  </w:num>
  <w:num w:numId="14" w16cid:durableId="2062166405">
    <w:abstractNumId w:val="23"/>
  </w:num>
  <w:num w:numId="15" w16cid:durableId="230123923">
    <w:abstractNumId w:val="38"/>
  </w:num>
  <w:num w:numId="16" w16cid:durableId="648243034">
    <w:abstractNumId w:val="31"/>
  </w:num>
  <w:num w:numId="17" w16cid:durableId="678774009">
    <w:abstractNumId w:val="4"/>
  </w:num>
  <w:num w:numId="18" w16cid:durableId="905409769">
    <w:abstractNumId w:val="19"/>
  </w:num>
  <w:num w:numId="19" w16cid:durableId="1690637098">
    <w:abstractNumId w:val="2"/>
  </w:num>
  <w:num w:numId="20" w16cid:durableId="1545633607">
    <w:abstractNumId w:val="17"/>
  </w:num>
  <w:num w:numId="21" w16cid:durableId="157503407">
    <w:abstractNumId w:val="18"/>
  </w:num>
  <w:num w:numId="22" w16cid:durableId="824474700">
    <w:abstractNumId w:val="16"/>
  </w:num>
  <w:num w:numId="23" w16cid:durableId="975181993">
    <w:abstractNumId w:val="43"/>
  </w:num>
  <w:num w:numId="24" w16cid:durableId="1275478664">
    <w:abstractNumId w:val="9"/>
  </w:num>
  <w:num w:numId="25" w16cid:durableId="526262558">
    <w:abstractNumId w:val="11"/>
  </w:num>
  <w:num w:numId="26" w16cid:durableId="763264521">
    <w:abstractNumId w:val="20"/>
  </w:num>
  <w:num w:numId="27" w16cid:durableId="1611736876">
    <w:abstractNumId w:val="28"/>
  </w:num>
  <w:num w:numId="28" w16cid:durableId="1686245355">
    <w:abstractNumId w:val="14"/>
  </w:num>
  <w:num w:numId="29" w16cid:durableId="2087680351">
    <w:abstractNumId w:val="37"/>
  </w:num>
  <w:num w:numId="30" w16cid:durableId="1900046030">
    <w:abstractNumId w:val="7"/>
  </w:num>
  <w:num w:numId="31" w16cid:durableId="1074159788">
    <w:abstractNumId w:val="30"/>
  </w:num>
  <w:num w:numId="32" w16cid:durableId="904029155">
    <w:abstractNumId w:val="36"/>
  </w:num>
  <w:num w:numId="33" w16cid:durableId="1343242999">
    <w:abstractNumId w:val="24"/>
  </w:num>
  <w:num w:numId="34" w16cid:durableId="193538253">
    <w:abstractNumId w:val="5"/>
  </w:num>
  <w:num w:numId="35" w16cid:durableId="924806867">
    <w:abstractNumId w:val="35"/>
  </w:num>
  <w:num w:numId="36" w16cid:durableId="5526058">
    <w:abstractNumId w:val="34"/>
  </w:num>
  <w:num w:numId="37" w16cid:durableId="1364406523">
    <w:abstractNumId w:val="27"/>
  </w:num>
  <w:num w:numId="38" w16cid:durableId="127893363">
    <w:abstractNumId w:val="21"/>
  </w:num>
  <w:num w:numId="39" w16cid:durableId="242958205">
    <w:abstractNumId w:val="12"/>
  </w:num>
  <w:num w:numId="40" w16cid:durableId="1864128105">
    <w:abstractNumId w:val="32"/>
  </w:num>
  <w:num w:numId="41" w16cid:durableId="109252457">
    <w:abstractNumId w:val="21"/>
  </w:num>
  <w:num w:numId="42" w16cid:durableId="1120731704">
    <w:abstractNumId w:val="29"/>
  </w:num>
  <w:num w:numId="43" w16cid:durableId="1577862988">
    <w:abstractNumId w:val="42"/>
  </w:num>
  <w:num w:numId="44" w16cid:durableId="1017080511">
    <w:abstractNumId w:val="15"/>
  </w:num>
  <w:num w:numId="45" w16cid:durableId="1809935247">
    <w:abstractNumId w:val="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omas Stockhammer (25/10/17)">
    <w15:presenceInfo w15:providerId="None" w15:userId="Thomas Stockhammer (25/10/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32CE"/>
    <w:rsid w:val="0001794F"/>
    <w:rsid w:val="000248E1"/>
    <w:rsid w:val="00025981"/>
    <w:rsid w:val="00027C87"/>
    <w:rsid w:val="00037FD6"/>
    <w:rsid w:val="0005035A"/>
    <w:rsid w:val="00051F95"/>
    <w:rsid w:val="00054D95"/>
    <w:rsid w:val="00060CFC"/>
    <w:rsid w:val="00095953"/>
    <w:rsid w:val="00095C00"/>
    <w:rsid w:val="000968DA"/>
    <w:rsid w:val="000971A4"/>
    <w:rsid w:val="00097809"/>
    <w:rsid w:val="000C78E6"/>
    <w:rsid w:val="001128AA"/>
    <w:rsid w:val="0014390C"/>
    <w:rsid w:val="00164E93"/>
    <w:rsid w:val="001667D4"/>
    <w:rsid w:val="0017031A"/>
    <w:rsid w:val="00172393"/>
    <w:rsid w:val="0018563E"/>
    <w:rsid w:val="00195250"/>
    <w:rsid w:val="001A3252"/>
    <w:rsid w:val="001C46C3"/>
    <w:rsid w:val="001C6C14"/>
    <w:rsid w:val="001D2E20"/>
    <w:rsid w:val="001E1CC8"/>
    <w:rsid w:val="0021239A"/>
    <w:rsid w:val="00224075"/>
    <w:rsid w:val="002329FE"/>
    <w:rsid w:val="00254D6D"/>
    <w:rsid w:val="00263789"/>
    <w:rsid w:val="0028729E"/>
    <w:rsid w:val="002A100D"/>
    <w:rsid w:val="002A1A13"/>
    <w:rsid w:val="002A3FB8"/>
    <w:rsid w:val="002B0A6B"/>
    <w:rsid w:val="002B2301"/>
    <w:rsid w:val="002B4300"/>
    <w:rsid w:val="002D21EF"/>
    <w:rsid w:val="003226C8"/>
    <w:rsid w:val="00345F2C"/>
    <w:rsid w:val="00385C5D"/>
    <w:rsid w:val="003B0FC6"/>
    <w:rsid w:val="003C7C4D"/>
    <w:rsid w:val="003F690B"/>
    <w:rsid w:val="003F7762"/>
    <w:rsid w:val="00412ABD"/>
    <w:rsid w:val="00416C5C"/>
    <w:rsid w:val="00420A05"/>
    <w:rsid w:val="004320B3"/>
    <w:rsid w:val="00436678"/>
    <w:rsid w:val="0048463C"/>
    <w:rsid w:val="00493669"/>
    <w:rsid w:val="004A5B50"/>
    <w:rsid w:val="004B3BC2"/>
    <w:rsid w:val="004C022E"/>
    <w:rsid w:val="004D5A86"/>
    <w:rsid w:val="004E45B6"/>
    <w:rsid w:val="004F5473"/>
    <w:rsid w:val="00506AD5"/>
    <w:rsid w:val="005143C9"/>
    <w:rsid w:val="005165FA"/>
    <w:rsid w:val="005215E6"/>
    <w:rsid w:val="005529B1"/>
    <w:rsid w:val="005612C2"/>
    <w:rsid w:val="005668B0"/>
    <w:rsid w:val="005675FC"/>
    <w:rsid w:val="0058464C"/>
    <w:rsid w:val="00585803"/>
    <w:rsid w:val="0059618B"/>
    <w:rsid w:val="005C2A51"/>
    <w:rsid w:val="005D0749"/>
    <w:rsid w:val="005E481C"/>
    <w:rsid w:val="005E5440"/>
    <w:rsid w:val="005F4B08"/>
    <w:rsid w:val="006104DC"/>
    <w:rsid w:val="0061773A"/>
    <w:rsid w:val="00622BB1"/>
    <w:rsid w:val="00626E08"/>
    <w:rsid w:val="00634ECB"/>
    <w:rsid w:val="006543C3"/>
    <w:rsid w:val="006604E0"/>
    <w:rsid w:val="00673D9B"/>
    <w:rsid w:val="00683A67"/>
    <w:rsid w:val="006B5876"/>
    <w:rsid w:val="006D19AD"/>
    <w:rsid w:val="006D75D3"/>
    <w:rsid w:val="006E0DFD"/>
    <w:rsid w:val="006F7320"/>
    <w:rsid w:val="0073762B"/>
    <w:rsid w:val="00746BAE"/>
    <w:rsid w:val="007779EB"/>
    <w:rsid w:val="007910C7"/>
    <w:rsid w:val="00791A97"/>
    <w:rsid w:val="007A4497"/>
    <w:rsid w:val="007F06C8"/>
    <w:rsid w:val="00826CDB"/>
    <w:rsid w:val="008347F9"/>
    <w:rsid w:val="00853096"/>
    <w:rsid w:val="008679B5"/>
    <w:rsid w:val="00872E36"/>
    <w:rsid w:val="00882365"/>
    <w:rsid w:val="00893ABB"/>
    <w:rsid w:val="00896F36"/>
    <w:rsid w:val="008A764B"/>
    <w:rsid w:val="008B342F"/>
    <w:rsid w:val="008E424C"/>
    <w:rsid w:val="008E7795"/>
    <w:rsid w:val="0090464E"/>
    <w:rsid w:val="00916B34"/>
    <w:rsid w:val="00943385"/>
    <w:rsid w:val="009636E0"/>
    <w:rsid w:val="00975C60"/>
    <w:rsid w:val="009779E1"/>
    <w:rsid w:val="00992C77"/>
    <w:rsid w:val="009B09C2"/>
    <w:rsid w:val="009C5AAC"/>
    <w:rsid w:val="009D5D9F"/>
    <w:rsid w:val="009E784A"/>
    <w:rsid w:val="009F377B"/>
    <w:rsid w:val="00A00936"/>
    <w:rsid w:val="00A27E4C"/>
    <w:rsid w:val="00A3256E"/>
    <w:rsid w:val="00A357AA"/>
    <w:rsid w:val="00A539C6"/>
    <w:rsid w:val="00B00728"/>
    <w:rsid w:val="00B021BA"/>
    <w:rsid w:val="00B03F35"/>
    <w:rsid w:val="00B26F9B"/>
    <w:rsid w:val="00B61441"/>
    <w:rsid w:val="00B7525C"/>
    <w:rsid w:val="00BA73B4"/>
    <w:rsid w:val="00BE6AF9"/>
    <w:rsid w:val="00C25B2F"/>
    <w:rsid w:val="00C44DA6"/>
    <w:rsid w:val="00C569D6"/>
    <w:rsid w:val="00C60830"/>
    <w:rsid w:val="00C968EC"/>
    <w:rsid w:val="00CB798F"/>
    <w:rsid w:val="00CC33B6"/>
    <w:rsid w:val="00CD36BE"/>
    <w:rsid w:val="00CE39AB"/>
    <w:rsid w:val="00CF1629"/>
    <w:rsid w:val="00D25D16"/>
    <w:rsid w:val="00D42B27"/>
    <w:rsid w:val="00D471DF"/>
    <w:rsid w:val="00D5198B"/>
    <w:rsid w:val="00D709E9"/>
    <w:rsid w:val="00DD6C01"/>
    <w:rsid w:val="00DF6270"/>
    <w:rsid w:val="00E11603"/>
    <w:rsid w:val="00E31CF3"/>
    <w:rsid w:val="00E34EC4"/>
    <w:rsid w:val="00E7653F"/>
    <w:rsid w:val="00E843CE"/>
    <w:rsid w:val="00E9507F"/>
    <w:rsid w:val="00E965CC"/>
    <w:rsid w:val="00EC77AF"/>
    <w:rsid w:val="00ED5685"/>
    <w:rsid w:val="00ED5AA8"/>
    <w:rsid w:val="00EE7EAC"/>
    <w:rsid w:val="00F03F9B"/>
    <w:rsid w:val="00F16734"/>
    <w:rsid w:val="00F22AA3"/>
    <w:rsid w:val="00F33B88"/>
    <w:rsid w:val="00F64D94"/>
    <w:rsid w:val="00F73309"/>
    <w:rsid w:val="00F80C90"/>
    <w:rsid w:val="00FB455D"/>
    <w:rsid w:val="00FC53F1"/>
    <w:rsid w:val="00FD4ED6"/>
    <w:rsid w:val="00FE10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5B8BBB3B-9BD9-4EDB-9B99-502FD610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270"/>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uiPriority w:val="39"/>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2B4300"/>
    <w:pPr>
      <w:tabs>
        <w:tab w:val="left" w:pos="480"/>
        <w:tab w:val="right" w:leader="dot" w:pos="9010"/>
      </w:tabs>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420A05"/>
    <w:pPr>
      <w:tabs>
        <w:tab w:val="left" w:pos="880"/>
        <w:tab w:val="right" w:leader="dot" w:pos="9010"/>
      </w:tabs>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cf01">
    <w:name w:val="cf01"/>
    <w:basedOn w:val="DefaultParagraphFont"/>
    <w:rsid w:val="005165FA"/>
    <w:rPr>
      <w:rFonts w:ascii="Segoe UI" w:hAnsi="Segoe UI" w:cs="Segoe UI" w:hint="default"/>
      <w:sz w:val="18"/>
      <w:szCs w:val="18"/>
    </w:rPr>
  </w:style>
  <w:style w:type="character" w:customStyle="1" w:styleId="normaltextrun">
    <w:name w:val="normaltextrun"/>
    <w:basedOn w:val="DefaultParagraphFont"/>
    <w:rsid w:val="00C968EC"/>
  </w:style>
  <w:style w:type="character" w:customStyle="1" w:styleId="rynqvb">
    <w:name w:val="rynqvb"/>
    <w:basedOn w:val="DefaultParagraphFont"/>
    <w:rsid w:val="00C96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5635">
      <w:bodyDiv w:val="1"/>
      <w:marLeft w:val="0"/>
      <w:marRight w:val="0"/>
      <w:marTop w:val="0"/>
      <w:marBottom w:val="0"/>
      <w:divBdr>
        <w:top w:val="none" w:sz="0" w:space="0" w:color="auto"/>
        <w:left w:val="none" w:sz="0" w:space="0" w:color="auto"/>
        <w:bottom w:val="none" w:sz="0" w:space="0" w:color="auto"/>
        <w:right w:val="none" w:sz="0" w:space="0" w:color="auto"/>
      </w:divBdr>
    </w:div>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77990963">
      <w:bodyDiv w:val="1"/>
      <w:marLeft w:val="0"/>
      <w:marRight w:val="0"/>
      <w:marTop w:val="0"/>
      <w:marBottom w:val="0"/>
      <w:divBdr>
        <w:top w:val="none" w:sz="0" w:space="0" w:color="auto"/>
        <w:left w:val="none" w:sz="0" w:space="0" w:color="auto"/>
        <w:bottom w:val="none" w:sz="0" w:space="0" w:color="auto"/>
        <w:right w:val="none" w:sz="0" w:space="0" w:color="auto"/>
      </w:divBdr>
    </w:div>
    <w:div w:id="129828373">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79390484">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1676">
      <w:bodyDiv w:val="1"/>
      <w:marLeft w:val="0"/>
      <w:marRight w:val="0"/>
      <w:marTop w:val="0"/>
      <w:marBottom w:val="0"/>
      <w:divBdr>
        <w:top w:val="none" w:sz="0" w:space="0" w:color="auto"/>
        <w:left w:val="none" w:sz="0" w:space="0" w:color="auto"/>
        <w:bottom w:val="none" w:sz="0" w:space="0" w:color="auto"/>
        <w:right w:val="none" w:sz="0" w:space="0" w:color="auto"/>
      </w:divBdr>
    </w:div>
    <w:div w:id="245963586">
      <w:bodyDiv w:val="1"/>
      <w:marLeft w:val="0"/>
      <w:marRight w:val="0"/>
      <w:marTop w:val="0"/>
      <w:marBottom w:val="0"/>
      <w:divBdr>
        <w:top w:val="none" w:sz="0" w:space="0" w:color="auto"/>
        <w:left w:val="none" w:sz="0" w:space="0" w:color="auto"/>
        <w:bottom w:val="none" w:sz="0" w:space="0" w:color="auto"/>
        <w:right w:val="none" w:sz="0" w:space="0" w:color="auto"/>
      </w:divBdr>
    </w:div>
    <w:div w:id="272712956">
      <w:bodyDiv w:val="1"/>
      <w:marLeft w:val="0"/>
      <w:marRight w:val="0"/>
      <w:marTop w:val="0"/>
      <w:marBottom w:val="0"/>
      <w:divBdr>
        <w:top w:val="none" w:sz="0" w:space="0" w:color="auto"/>
        <w:left w:val="none" w:sz="0" w:space="0" w:color="auto"/>
        <w:bottom w:val="none" w:sz="0" w:space="0" w:color="auto"/>
        <w:right w:val="none" w:sz="0" w:space="0" w:color="auto"/>
      </w:divBdr>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339894465">
      <w:bodyDiv w:val="1"/>
      <w:marLeft w:val="0"/>
      <w:marRight w:val="0"/>
      <w:marTop w:val="0"/>
      <w:marBottom w:val="0"/>
      <w:divBdr>
        <w:top w:val="none" w:sz="0" w:space="0" w:color="auto"/>
        <w:left w:val="none" w:sz="0" w:space="0" w:color="auto"/>
        <w:bottom w:val="none" w:sz="0" w:space="0" w:color="auto"/>
        <w:right w:val="none" w:sz="0" w:space="0" w:color="auto"/>
      </w:divBdr>
    </w:div>
    <w:div w:id="366029630">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428239673">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560484793">
      <w:bodyDiv w:val="1"/>
      <w:marLeft w:val="0"/>
      <w:marRight w:val="0"/>
      <w:marTop w:val="0"/>
      <w:marBottom w:val="0"/>
      <w:divBdr>
        <w:top w:val="none" w:sz="0" w:space="0" w:color="auto"/>
        <w:left w:val="none" w:sz="0" w:space="0" w:color="auto"/>
        <w:bottom w:val="none" w:sz="0" w:space="0" w:color="auto"/>
        <w:right w:val="none" w:sz="0" w:space="0" w:color="auto"/>
      </w:divBdr>
    </w:div>
    <w:div w:id="600190611">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094518">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07961">
      <w:bodyDiv w:val="1"/>
      <w:marLeft w:val="0"/>
      <w:marRight w:val="0"/>
      <w:marTop w:val="0"/>
      <w:marBottom w:val="0"/>
      <w:divBdr>
        <w:top w:val="none" w:sz="0" w:space="0" w:color="auto"/>
        <w:left w:val="none" w:sz="0" w:space="0" w:color="auto"/>
        <w:bottom w:val="none" w:sz="0" w:space="0" w:color="auto"/>
        <w:right w:val="none" w:sz="0" w:space="0" w:color="auto"/>
      </w:divBdr>
    </w:div>
    <w:div w:id="843975432">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27303263">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36834500">
      <w:bodyDiv w:val="1"/>
      <w:marLeft w:val="0"/>
      <w:marRight w:val="0"/>
      <w:marTop w:val="0"/>
      <w:marBottom w:val="0"/>
      <w:divBdr>
        <w:top w:val="none" w:sz="0" w:space="0" w:color="auto"/>
        <w:left w:val="none" w:sz="0" w:space="0" w:color="auto"/>
        <w:bottom w:val="none" w:sz="0" w:space="0" w:color="auto"/>
        <w:right w:val="none" w:sz="0" w:space="0" w:color="auto"/>
      </w:divBdr>
    </w:div>
    <w:div w:id="1343435645">
      <w:bodyDiv w:val="1"/>
      <w:marLeft w:val="0"/>
      <w:marRight w:val="0"/>
      <w:marTop w:val="0"/>
      <w:marBottom w:val="0"/>
      <w:divBdr>
        <w:top w:val="none" w:sz="0" w:space="0" w:color="auto"/>
        <w:left w:val="none" w:sz="0" w:space="0" w:color="auto"/>
        <w:bottom w:val="none" w:sz="0" w:space="0" w:color="auto"/>
        <w:right w:val="none" w:sz="0" w:space="0" w:color="auto"/>
      </w:divBdr>
    </w:div>
    <w:div w:id="1383210926">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40838000">
      <w:bodyDiv w:val="1"/>
      <w:marLeft w:val="0"/>
      <w:marRight w:val="0"/>
      <w:marTop w:val="0"/>
      <w:marBottom w:val="0"/>
      <w:divBdr>
        <w:top w:val="none" w:sz="0" w:space="0" w:color="auto"/>
        <w:left w:val="none" w:sz="0" w:space="0" w:color="auto"/>
        <w:bottom w:val="none" w:sz="0" w:space="0" w:color="auto"/>
        <w:right w:val="none" w:sz="0" w:space="0" w:color="auto"/>
      </w:divBdr>
    </w:div>
    <w:div w:id="1452435310">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73542172">
      <w:bodyDiv w:val="1"/>
      <w:marLeft w:val="0"/>
      <w:marRight w:val="0"/>
      <w:marTop w:val="0"/>
      <w:marBottom w:val="0"/>
      <w:divBdr>
        <w:top w:val="none" w:sz="0" w:space="0" w:color="auto"/>
        <w:left w:val="none" w:sz="0" w:space="0" w:color="auto"/>
        <w:bottom w:val="none" w:sz="0" w:space="0" w:color="auto"/>
        <w:right w:val="none" w:sz="0" w:space="0" w:color="auto"/>
      </w:divBdr>
    </w:div>
    <w:div w:id="1656567394">
      <w:bodyDiv w:val="1"/>
      <w:marLeft w:val="0"/>
      <w:marRight w:val="0"/>
      <w:marTop w:val="0"/>
      <w:marBottom w:val="0"/>
      <w:divBdr>
        <w:top w:val="none" w:sz="0" w:space="0" w:color="auto"/>
        <w:left w:val="none" w:sz="0" w:space="0" w:color="auto"/>
        <w:bottom w:val="none" w:sz="0" w:space="0" w:color="auto"/>
        <w:right w:val="none" w:sz="0" w:space="0" w:color="auto"/>
      </w:divBdr>
    </w:div>
    <w:div w:id="1660117222">
      <w:bodyDiv w:val="1"/>
      <w:marLeft w:val="0"/>
      <w:marRight w:val="0"/>
      <w:marTop w:val="0"/>
      <w:marBottom w:val="0"/>
      <w:divBdr>
        <w:top w:val="none" w:sz="0" w:space="0" w:color="auto"/>
        <w:left w:val="none" w:sz="0" w:space="0" w:color="auto"/>
        <w:bottom w:val="none" w:sz="0" w:space="0" w:color="auto"/>
        <w:right w:val="none" w:sz="0" w:space="0" w:color="auto"/>
      </w:divBdr>
    </w:div>
    <w:div w:id="1704863711">
      <w:bodyDiv w:val="1"/>
      <w:marLeft w:val="0"/>
      <w:marRight w:val="0"/>
      <w:marTop w:val="0"/>
      <w:marBottom w:val="0"/>
      <w:divBdr>
        <w:top w:val="none" w:sz="0" w:space="0" w:color="auto"/>
        <w:left w:val="none" w:sz="0" w:space="0" w:color="auto"/>
        <w:bottom w:val="none" w:sz="0" w:space="0" w:color="auto"/>
        <w:right w:val="none" w:sz="0" w:space="0" w:color="auto"/>
      </w:divBdr>
    </w:div>
    <w:div w:id="1735933417">
      <w:bodyDiv w:val="1"/>
      <w:marLeft w:val="0"/>
      <w:marRight w:val="0"/>
      <w:marTop w:val="0"/>
      <w:marBottom w:val="0"/>
      <w:divBdr>
        <w:top w:val="none" w:sz="0" w:space="0" w:color="auto"/>
        <w:left w:val="none" w:sz="0" w:space="0" w:color="auto"/>
        <w:bottom w:val="none" w:sz="0" w:space="0" w:color="auto"/>
        <w:right w:val="none" w:sz="0" w:space="0" w:color="auto"/>
      </w:divBdr>
    </w:div>
    <w:div w:id="1771511595">
      <w:bodyDiv w:val="1"/>
      <w:marLeft w:val="0"/>
      <w:marRight w:val="0"/>
      <w:marTop w:val="0"/>
      <w:marBottom w:val="0"/>
      <w:divBdr>
        <w:top w:val="none" w:sz="0" w:space="0" w:color="auto"/>
        <w:left w:val="none" w:sz="0" w:space="0" w:color="auto"/>
        <w:bottom w:val="none" w:sz="0" w:space="0" w:color="auto"/>
        <w:right w:val="none" w:sz="0" w:space="0" w:color="auto"/>
      </w:divBdr>
    </w:div>
    <w:div w:id="1788625194">
      <w:bodyDiv w:val="1"/>
      <w:marLeft w:val="0"/>
      <w:marRight w:val="0"/>
      <w:marTop w:val="0"/>
      <w:marBottom w:val="0"/>
      <w:divBdr>
        <w:top w:val="none" w:sz="0" w:space="0" w:color="auto"/>
        <w:left w:val="none" w:sz="0" w:space="0" w:color="auto"/>
        <w:bottom w:val="none" w:sz="0" w:space="0" w:color="auto"/>
        <w:right w:val="none" w:sz="0" w:space="0" w:color="auto"/>
      </w:divBdr>
    </w:div>
    <w:div w:id="1968849063">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023699414">
      <w:bodyDiv w:val="1"/>
      <w:marLeft w:val="0"/>
      <w:marRight w:val="0"/>
      <w:marTop w:val="0"/>
      <w:marBottom w:val="0"/>
      <w:divBdr>
        <w:top w:val="none" w:sz="0" w:space="0" w:color="auto"/>
        <w:left w:val="none" w:sz="0" w:space="0" w:color="auto"/>
        <w:bottom w:val="none" w:sz="0" w:space="0" w:color="auto"/>
        <w:right w:val="none" w:sz="0" w:space="0" w:color="auto"/>
      </w:divBdr>
    </w:div>
    <w:div w:id="2135903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khronos.org/developers/linkto/gltf-2.0-extensions-in-mpeg-and-3gpp-real-time-exchange-formats-for-3d-experiences-vid" TargetMode="External"/><Relationship Id="rId21" Type="http://schemas.openxmlformats.org/officeDocument/2006/relationships/hyperlink" Target="https://www.iso.org/standard/83696.html" TargetMode="External"/><Relationship Id="rId42" Type="http://schemas.openxmlformats.org/officeDocument/2006/relationships/hyperlink" Target="https://www.iso.org/standard/80900.html" TargetMode="External"/><Relationship Id="rId63" Type="http://schemas.openxmlformats.org/officeDocument/2006/relationships/hyperlink" Target="https://lnkd.in/eazc69Ba" TargetMode="External"/><Relationship Id="rId84" Type="http://schemas.openxmlformats.org/officeDocument/2006/relationships/hyperlink" Target="https://dms.mpeg.expert/doc_end_user/current_document.php?id=83961&amp;id_meeting=191" TargetMode="External"/><Relationship Id="rId138" Type="http://schemas.openxmlformats.org/officeDocument/2006/relationships/theme" Target="theme/theme1.xml"/><Relationship Id="rId16" Type="http://schemas.openxmlformats.org/officeDocument/2006/relationships/footer" Target="footer2.xml"/><Relationship Id="rId107" Type="http://schemas.openxmlformats.org/officeDocument/2006/relationships/hyperlink" Target="https://dms.mpeg.expert/doc_end_user/current_document.php?id=86339&amp;id_meeting=193" TargetMode="External"/><Relationship Id="rId11" Type="http://schemas.openxmlformats.org/officeDocument/2006/relationships/image" Target="media/image1.jpeg"/><Relationship Id="rId32" Type="http://schemas.openxmlformats.org/officeDocument/2006/relationships/image" Target="media/image6.png"/><Relationship Id="rId37" Type="http://schemas.openxmlformats.org/officeDocument/2006/relationships/hyperlink" Target="https://github.com/KhronosGroup/glTF/blob/master/extensions/README.md" TargetMode="External"/><Relationship Id="rId53" Type="http://schemas.openxmlformats.org/officeDocument/2006/relationships/hyperlink" Target="https://www.linkedin.com/in/ACoAAAAwDbEBviagkk33BWszQ4QoaM7aAb-7ihQ" TargetMode="External"/><Relationship Id="rId58" Type="http://schemas.openxmlformats.org/officeDocument/2006/relationships/hyperlink" Target="https://www.linkedin.com/in/ACoAAAHPxh0BdrQofs-Yme26VI5QOGpQW9mGVy4" TargetMode="External"/><Relationship Id="rId74" Type="http://schemas.openxmlformats.org/officeDocument/2006/relationships/hyperlink" Target="https://dms.mpeg.expert/doc_end_user/documents/133_OnLine/wg11/MDS20159_WG03_N00180.zip" TargetMode="External"/><Relationship Id="rId79" Type="http://schemas.openxmlformats.org/officeDocument/2006/relationships/hyperlink" Target="https://dms.mpeg.expert/doc_end_user/current_document.php?id=82177&amp;id_meeting=189" TargetMode="External"/><Relationship Id="rId102" Type="http://schemas.openxmlformats.org/officeDocument/2006/relationships/hyperlink" Target="javascript:%20submitform()" TargetMode="External"/><Relationship Id="rId123" Type="http://schemas.openxmlformats.org/officeDocument/2006/relationships/hyperlink" Target="https://dms.mpeg.expert/doc_end_user/current_document.php?id=93547&amp;id_meeting=198" TargetMode="External"/><Relationship Id="rId128" Type="http://schemas.openxmlformats.org/officeDocument/2006/relationships/hyperlink" Target="file:///C:\gurdep" TargetMode="External"/><Relationship Id="rId5" Type="http://schemas.openxmlformats.org/officeDocument/2006/relationships/numbering" Target="numbering.xml"/><Relationship Id="rId90" Type="http://schemas.openxmlformats.org/officeDocument/2006/relationships/hyperlink" Target="https://dms.mpeg.expert/doc_end_user/current_document.php?id=85289&amp;id_meeting=192" TargetMode="External"/><Relationship Id="rId95" Type="http://schemas.openxmlformats.org/officeDocument/2006/relationships/hyperlink" Target="https://dms.mpeg.expert/doc_end_user/current_meeting.php?id_meeting=193&amp;type_order=0&amp;sql_type=document.id_sub_group" TargetMode="External"/><Relationship Id="rId22" Type="http://schemas.openxmlformats.org/officeDocument/2006/relationships/hyperlink" Target="https://sd.iso.org/projects/project/83696/overview" TargetMode="External"/><Relationship Id="rId27" Type="http://schemas.openxmlformats.org/officeDocument/2006/relationships/hyperlink" Target="https://dms.mpeg.expert/doc_end_user/current_document.php?id=100316&amp;id_meeting=203" TargetMode="External"/><Relationship Id="rId43" Type="http://schemas.openxmlformats.org/officeDocument/2006/relationships/hyperlink" Target="https://www.iso.org/standard/83696.html" TargetMode="External"/><Relationship Id="rId48" Type="http://schemas.openxmlformats.org/officeDocument/2006/relationships/hyperlink" Target="https://www.linkedin.com/company/the-khronos-group/" TargetMode="External"/><Relationship Id="rId64" Type="http://schemas.openxmlformats.org/officeDocument/2006/relationships/image" Target="media/image8.jpeg"/><Relationship Id="rId69" Type="http://schemas.openxmlformats.org/officeDocument/2006/relationships/hyperlink" Target="https://github.com/MPEGGroup/glTF/pulls?q=sort%3Aupdated-desc+is%3Apr+is%3Aopen" TargetMode="External"/><Relationship Id="rId113" Type="http://schemas.openxmlformats.org/officeDocument/2006/relationships/hyperlink" Target="https://dms.mpeg.expert/doc_end_user/current_document.php?id=87825&amp;id_meeting=194" TargetMode="External"/><Relationship Id="rId118" Type="http://schemas.openxmlformats.org/officeDocument/2006/relationships/hyperlink" Target="https://dms.mpeg.expert/doc_end_user/current_document.php?id=90514&amp;id_meeting=196" TargetMode="External"/><Relationship Id="rId134" Type="http://schemas.openxmlformats.org/officeDocument/2006/relationships/hyperlink" Target="mailto:bouazizi@qti.qualcomm.com" TargetMode="External"/><Relationship Id="rId80" Type="http://schemas.openxmlformats.org/officeDocument/2006/relationships/hyperlink" Target="https://dms.mpeg.expert/doc_end_user/documents/137_OnLine/wg11/MDS21327_WG03_N00511.zip" TargetMode="External"/><Relationship Id="rId85" Type="http://schemas.openxmlformats.org/officeDocument/2006/relationships/hyperlink" Target="https://dms.mpeg.expert/doc_end_user/documents/139_OnLine/wg11/MDS21744_WG03_N00615.zip" TargetMode="Externa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33" Type="http://schemas.openxmlformats.org/officeDocument/2006/relationships/image" Target="media/image7.png"/><Relationship Id="rId38" Type="http://schemas.openxmlformats.org/officeDocument/2006/relationships/hyperlink" Target="https://github.com/KhronosGroup/glTF/blob/master/extensions/README.md" TargetMode="External"/><Relationship Id="rId59" Type="http://schemas.openxmlformats.org/officeDocument/2006/relationships/hyperlink" Target="https://www.linkedin.com/in/ACoAADWpIJoBljbJMD89dBLMPXIGS6zt6Rh745U" TargetMode="External"/><Relationship Id="rId103" Type="http://schemas.openxmlformats.org/officeDocument/2006/relationships/image" Target="media/image10.png"/><Relationship Id="rId108" Type="http://schemas.openxmlformats.org/officeDocument/2006/relationships/hyperlink" Target="https://dms.mpeg.expert/doc_end_user/documents/141_OnLine/wg11/MDS22339_WG03_N00815.zip" TargetMode="External"/><Relationship Id="rId124" Type="http://schemas.openxmlformats.org/officeDocument/2006/relationships/hyperlink" Target="https://gitlab.com/mpeg-i/scene-description/scenarios/" TargetMode="External"/><Relationship Id="rId129" Type="http://schemas.openxmlformats.org/officeDocument/2006/relationships/hyperlink" Target="https://gitlab.com/mpeg-i/scene-description/test-vectors" TargetMode="External"/><Relationship Id="rId54" Type="http://schemas.openxmlformats.org/officeDocument/2006/relationships/hyperlink" Target="https://www.linkedin.com/in/ACoAAAAUBEUBKbCilTsq_kuS_2_6wxYyEkp6uWE" TargetMode="External"/><Relationship Id="rId70" Type="http://schemas.openxmlformats.org/officeDocument/2006/relationships/image" Target="media/image9.jpg"/><Relationship Id="rId75" Type="http://schemas.openxmlformats.org/officeDocument/2006/relationships/hyperlink" Target="https://dms.mpeg.expert/doc_end_user/current_document.php?id=79965&amp;id_meeting=187" TargetMode="External"/><Relationship Id="rId91" Type="http://schemas.openxmlformats.org/officeDocument/2006/relationships/hyperlink" Target="https://dms.mpeg.expert/doc_end_user/documents/140_Mainz/wg11/MDS22198_WG03_N00751.zip" TargetMode="External"/><Relationship Id="rId96" Type="http://schemas.openxmlformats.org/officeDocument/2006/relationships/hyperlink" Target="https://dms.mpeg.expert/doc_end_user/current_meeting.php?id_meeting=193&amp;type_order=0&amp;sql_type=document_gnumber"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iso.org/standard/84769.html" TargetMode="External"/><Relationship Id="rId28" Type="http://schemas.openxmlformats.org/officeDocument/2006/relationships/image" Target="media/image3.png"/><Relationship Id="rId49" Type="http://schemas.openxmlformats.org/officeDocument/2006/relationships/hyperlink" Target="https://www.linkedin.com/in/ACoAAABzII8BOGSlKHQJx0qsSleydHO4Jle_u9g" TargetMode="External"/><Relationship Id="rId114" Type="http://schemas.openxmlformats.org/officeDocument/2006/relationships/hyperlink" Target="https://dms.mpeg.expert/doc_end_user/documents/142_Antalya/wg11/MDS22679_WG03_N00918.zip" TargetMode="External"/><Relationship Id="rId119" Type="http://schemas.openxmlformats.org/officeDocument/2006/relationships/hyperlink" Target="https://dms.mpeg.expert/doc_end_user/current_document.php?id=90547&amp;id_meeting=196" TargetMode="External"/><Relationship Id="rId44" Type="http://schemas.openxmlformats.org/officeDocument/2006/relationships/hyperlink" Target="https://github.com/MPEGGroup/Scene-Description" TargetMode="External"/><Relationship Id="rId60" Type="http://schemas.openxmlformats.org/officeDocument/2006/relationships/hyperlink" Target="https://www.linkedin.com/in/ACoAAAABm4wBfQbOVw0iZ0JuU4-i-m4E7-tiP0w" TargetMode="External"/><Relationship Id="rId65" Type="http://schemas.openxmlformats.org/officeDocument/2006/relationships/hyperlink" Target="https://github.com/haudiobe/glTF/blob/main/extensions/README.md" TargetMode="External"/><Relationship Id="rId81" Type="http://schemas.openxmlformats.org/officeDocument/2006/relationships/hyperlink" Target="https://dms.mpeg.expert/doc_end_user/documents/138_OnLine/wg11/MDS21435_WG03_N00542.zip" TargetMode="External"/><Relationship Id="rId86" Type="http://schemas.openxmlformats.org/officeDocument/2006/relationships/hyperlink" Target="https://dms.mpeg.expert/doc_end_user/current_document.php?id=84100&amp;id_meeting=191" TargetMode="External"/><Relationship Id="rId130" Type="http://schemas.openxmlformats.org/officeDocument/2006/relationships/hyperlink" Target="http://mpegfs.int-evry.fr/mpegcontent/ws-mpegcontent/MPEG-I/Part14-SceneDescriptions" TargetMode="External"/><Relationship Id="rId135" Type="http://schemas.openxmlformats.org/officeDocument/2006/relationships/footer" Target="footer4.xm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github.com/KhronosGroup/glTF/blob/master/extensions/Prefixes.md" TargetMode="External"/><Relationship Id="rId109" Type="http://schemas.openxmlformats.org/officeDocument/2006/relationships/hyperlink" Target="https://dms.mpeg.expert/doc_end_user/current_document.php?id=87765&amp;id_meeting=194" TargetMode="External"/><Relationship Id="rId34" Type="http://schemas.openxmlformats.org/officeDocument/2006/relationships/hyperlink" Target="https://sd.iso.org/projects/project/87584/overview" TargetMode="External"/><Relationship Id="rId50" Type="http://schemas.openxmlformats.org/officeDocument/2006/relationships/hyperlink" Target="https://www.linkedin.com/in/ACoAAAA_W7MBW6HtQKZOIdZu4ULEFmu3sUi9KV0" TargetMode="External"/><Relationship Id="rId55" Type="http://schemas.openxmlformats.org/officeDocument/2006/relationships/hyperlink" Target="https://www.linkedin.com/in/ACoAAAJvsVcBFQvM_uLkeZX2_oN1i2hZlOIWky4" TargetMode="External"/><Relationship Id="rId76" Type="http://schemas.openxmlformats.org/officeDocument/2006/relationships/hyperlink" Target="https://dms.mpeg.expert/doc_end_user/documents/135_OnLine/wg11/MDS20563_WG03_N00309.zip" TargetMode="External"/><Relationship Id="rId97" Type="http://schemas.openxmlformats.org/officeDocument/2006/relationships/hyperlink" Target="https://dms.mpeg.expert/doc_end_user/current_meeting.php?id_meeting=193&amp;type_order=0&amp;sql_type=document_date_time" TargetMode="External"/><Relationship Id="rId104" Type="http://schemas.openxmlformats.org/officeDocument/2006/relationships/image" Target="media/image11.wmf"/><Relationship Id="rId120" Type="http://schemas.openxmlformats.org/officeDocument/2006/relationships/hyperlink" Target="https://dms.mpeg.expert/doc_end_user/current_document.php?id=93489&amp;id_meeting=198" TargetMode="External"/><Relationship Id="rId125" Type="http://schemas.openxmlformats.org/officeDocument/2006/relationships/hyperlink" Target="http://mpegfs.int-evry.fr/mpegcontent/ws-mpegcontent/MPEG-I/Part14-SceneDescriptions" TargetMode="External"/><Relationship Id="rId7" Type="http://schemas.openxmlformats.org/officeDocument/2006/relationships/settings" Target="settings.xml"/><Relationship Id="rId71" Type="http://schemas.openxmlformats.org/officeDocument/2006/relationships/hyperlink" Target="https://github.com/KhronosGroup/glTF/blob/master/extensions/README.md" TargetMode="External"/><Relationship Id="rId92" Type="http://schemas.openxmlformats.org/officeDocument/2006/relationships/hyperlink" Target="https://dms.mpeg.expert/doc_end_user/current_document.php?id=85291&amp;id_meeting=192" TargetMode="External"/><Relationship Id="rId2" Type="http://schemas.openxmlformats.org/officeDocument/2006/relationships/customXml" Target="../customXml/item2.xml"/><Relationship Id="rId29" Type="http://schemas.openxmlformats.org/officeDocument/2006/relationships/hyperlink" Target="https://sd.iso.org/projects/project/90213/overview" TargetMode="External"/><Relationship Id="rId24" Type="http://schemas.openxmlformats.org/officeDocument/2006/relationships/hyperlink" Target="https://sd.iso.org/projects/project/84769/overview" TargetMode="External"/><Relationship Id="rId40" Type="http://schemas.openxmlformats.org/officeDocument/2006/relationships/hyperlink" Target="https://www.iso.org/standard/80900.html" TargetMode="External"/><Relationship Id="rId45" Type="http://schemas.openxmlformats.org/officeDocument/2006/relationships/hyperlink" Target="https://standards.iso.org/" TargetMode="External"/><Relationship Id="rId66" Type="http://schemas.openxmlformats.org/officeDocument/2006/relationships/hyperlink" Target="https://github.com/KhronosGroup/glTF/pull/2503" TargetMode="External"/><Relationship Id="rId87" Type="http://schemas.openxmlformats.org/officeDocument/2006/relationships/hyperlink" Target="https://dms.mpeg.expert/doc_end_user/documents/139_OnLine/wg11/MDS21885_WG03_N00671.zip" TargetMode="External"/><Relationship Id="rId110" Type="http://schemas.openxmlformats.org/officeDocument/2006/relationships/image" Target="media/image12.png"/><Relationship Id="rId115" Type="http://schemas.openxmlformats.org/officeDocument/2006/relationships/hyperlink" Target="https://www.khronos.org/events/gltf-meetup-July2023" TargetMode="External"/><Relationship Id="rId131" Type="http://schemas.openxmlformats.org/officeDocument/2006/relationships/hyperlink" Target="https://gitlab.com/users/sign_in" TargetMode="External"/><Relationship Id="rId136" Type="http://schemas.openxmlformats.org/officeDocument/2006/relationships/fontTable" Target="fontTable.xml"/><Relationship Id="rId61" Type="http://schemas.openxmlformats.org/officeDocument/2006/relationships/hyperlink" Target="https://www.linkedin.com/company/metaverse-standards-forum/" TargetMode="External"/><Relationship Id="rId82" Type="http://schemas.openxmlformats.org/officeDocument/2006/relationships/hyperlink" Target="https://dms.mpeg.expert/doc_end_user/current_document.php?id=83120&amp;id_meeting=190" TargetMode="External"/><Relationship Id="rId19" Type="http://schemas.openxmlformats.org/officeDocument/2006/relationships/hyperlink" Target="https://www.iso.org/standard/80900.html" TargetMode="External"/><Relationship Id="rId14" Type="http://schemas.openxmlformats.org/officeDocument/2006/relationships/header" Target="header2.xml"/><Relationship Id="rId30" Type="http://schemas.openxmlformats.org/officeDocument/2006/relationships/image" Target="media/image4.png"/><Relationship Id="rId35" Type="http://schemas.openxmlformats.org/officeDocument/2006/relationships/hyperlink" Target="https://github.com/KhronosGroup/glTF/blob/master/specification/2.0/README.md" TargetMode="External"/><Relationship Id="rId56" Type="http://schemas.openxmlformats.org/officeDocument/2006/relationships/hyperlink" Target="https://www.linkedin.com/in/ACoAAAAdd-gBwt27NDRKFIyeasKdoIOrxKb8SXM" TargetMode="External"/><Relationship Id="rId77" Type="http://schemas.openxmlformats.org/officeDocument/2006/relationships/hyperlink" Target="https://dms.mpeg.expert/doc_end_user/current_document.php?id=81135&amp;id_meeting=188" TargetMode="External"/><Relationship Id="rId100" Type="http://schemas.openxmlformats.org/officeDocument/2006/relationships/hyperlink" Target="https://dms.mpeg.expert/doc_end_user/current_meeting.php?id_meeting=193&amp;type_order=0&amp;sql_type=title" TargetMode="External"/><Relationship Id="rId105" Type="http://schemas.openxmlformats.org/officeDocument/2006/relationships/hyperlink" Target="https://dms.mpeg.expert/doc_end_user/current_document.php?id=86293&amp;id_meeting=193" TargetMode="External"/><Relationship Id="rId126" Type="http://schemas.openxmlformats.org/officeDocument/2006/relationships/hyperlink" Target="http://mpegx.int-evry.fr/software/MPEG/Systems/SceneDescription/test-assets" TargetMode="External"/><Relationship Id="rId8" Type="http://schemas.openxmlformats.org/officeDocument/2006/relationships/webSettings" Target="webSettings.xml"/><Relationship Id="rId51" Type="http://schemas.openxmlformats.org/officeDocument/2006/relationships/hyperlink" Target="https://www.linkedin.com/in/ACoAABbg1eYBz6ghlVhx02wl-M8UjdGaJ1rb2T8" TargetMode="External"/><Relationship Id="rId72" Type="http://schemas.openxmlformats.org/officeDocument/2006/relationships/hyperlink" Target="https://www.khronos.org/events/" TargetMode="External"/><Relationship Id="rId93" Type="http://schemas.openxmlformats.org/officeDocument/2006/relationships/hyperlink" Target="https://dms.mpeg.expert/doc_end_user/documents/140_Mainz/wg11/MDS22200_WG03_N00753.zip" TargetMode="External"/><Relationship Id="rId98" Type="http://schemas.openxmlformats.org/officeDocument/2006/relationships/hyperlink" Target="https://dms.mpeg.expert/doc_end_user/current_meeting.php?id_meeting=193&amp;type_order=0&amp;sql_type=upload_document_date_time" TargetMode="External"/><Relationship Id="rId121" Type="http://schemas.openxmlformats.org/officeDocument/2006/relationships/hyperlink" Target="https://dms.mpeg.expert/doc_end_user/current_document.php?id=93695&amp;id_meeting=198" TargetMode="External"/><Relationship Id="rId3" Type="http://schemas.openxmlformats.org/officeDocument/2006/relationships/customXml" Target="../customXml/item3.xml"/><Relationship Id="rId25" Type="http://schemas.openxmlformats.org/officeDocument/2006/relationships/image" Target="media/image2.png"/><Relationship Id="rId46" Type="http://schemas.openxmlformats.org/officeDocument/2006/relationships/hyperlink" Target="https://www.iso.org/iso-standards-and-patents.html" TargetMode="External"/><Relationship Id="rId67" Type="http://schemas.openxmlformats.org/officeDocument/2006/relationships/hyperlink" Target="https://github.com/KhronosGroup/glTF/pull/2502" TargetMode="External"/><Relationship Id="rId116" Type="http://schemas.openxmlformats.org/officeDocument/2006/relationships/hyperlink" Target="https://www.khronos.org/developers/linkto/gltf-2.0-extensions-in-mpeg-and-3gpp-real-time-exchange-formats-for-3d-experiences" TargetMode="External"/><Relationship Id="rId137" Type="http://schemas.microsoft.com/office/2011/relationships/people" Target="people.xml"/><Relationship Id="rId20" Type="http://schemas.openxmlformats.org/officeDocument/2006/relationships/hyperlink" Target="https://sd.iso.org/projects/project/80900/overview" TargetMode="External"/><Relationship Id="rId41" Type="http://schemas.openxmlformats.org/officeDocument/2006/relationships/hyperlink" Target="https://www.iso.org/standard/83696.html" TargetMode="External"/><Relationship Id="rId62" Type="http://schemas.openxmlformats.org/officeDocument/2006/relationships/hyperlink" Target="https://www.linkedin.com/company/3gpp/" TargetMode="External"/><Relationship Id="rId83" Type="http://schemas.openxmlformats.org/officeDocument/2006/relationships/hyperlink" Target="https://dms.mpeg.expert/doc_end_user/documents/138_OnLine/wg11/MDS21603_WG03_N00588.zip" TargetMode="External"/><Relationship Id="rId88" Type="http://schemas.openxmlformats.org/officeDocument/2006/relationships/hyperlink" Target="https://dms.mpeg.expert/doc_end_user/current_document.php?id=85069&amp;id_meeting=192" TargetMode="External"/><Relationship Id="rId111" Type="http://schemas.openxmlformats.org/officeDocument/2006/relationships/hyperlink" Target="https://dms.mpeg.expert/doc_end_user/current_document.php?id=87793&amp;id_meeting=194" TargetMode="External"/><Relationship Id="rId132" Type="http://schemas.openxmlformats.org/officeDocument/2006/relationships/hyperlink" Target="mailto:champelmaryluc@xiaomi.com" TargetMode="External"/><Relationship Id="rId15" Type="http://schemas.openxmlformats.org/officeDocument/2006/relationships/footer" Target="footer1.xml"/><Relationship Id="rId36" Type="http://schemas.openxmlformats.org/officeDocument/2006/relationships/hyperlink" Target="https://github.com/KhronosGroup/glTF/blob/master/specification/2.0/README.md" TargetMode="External"/><Relationship Id="rId57" Type="http://schemas.openxmlformats.org/officeDocument/2006/relationships/hyperlink" Target="https://www.linkedin.com/in/ACoAABeikS4BduV21BklETEPce2ccT18_ydnwrk" TargetMode="External"/><Relationship Id="rId106" Type="http://schemas.openxmlformats.org/officeDocument/2006/relationships/hyperlink" Target="https://dms.mpeg.expert/doc_end_user/documents/141_OnLine/wg11/MDS22293_WG03_N00769.zip" TargetMode="External"/><Relationship Id="rId127" Type="http://schemas.openxmlformats.org/officeDocument/2006/relationships/hyperlink" Target="file:///C:\ibouazizi" TargetMode="External"/><Relationship Id="rId10" Type="http://schemas.openxmlformats.org/officeDocument/2006/relationships/endnotes" Target="endnotes.xml"/><Relationship Id="rId31" Type="http://schemas.openxmlformats.org/officeDocument/2006/relationships/image" Target="media/image5.png"/><Relationship Id="rId52" Type="http://schemas.openxmlformats.org/officeDocument/2006/relationships/hyperlink" Target="https://www.linkedin.com/in/ACoAAAAlWk8BoqVRVOMs6K9VmNP-L2WBMX7_7YQ" TargetMode="External"/><Relationship Id="rId73" Type="http://schemas.openxmlformats.org/officeDocument/2006/relationships/hyperlink" Target="https://dms.mpeg.expert/doc_end_user/current_document.php?id=78184&amp;id_meeting=185" TargetMode="External"/><Relationship Id="rId78" Type="http://schemas.openxmlformats.org/officeDocument/2006/relationships/hyperlink" Target="https://dms.mpeg.expert/doc_end_user/documents/136_OnLine/wg11/MDS21056_WG03_N00434.zip" TargetMode="External"/><Relationship Id="rId94" Type="http://schemas.openxmlformats.org/officeDocument/2006/relationships/hyperlink" Target="https://dms.mpeg.expert/doc_end_user/current_meeting.php?id_meeting=193&amp;type_order=0&amp;sql_type=document_number" TargetMode="External"/><Relationship Id="rId99" Type="http://schemas.openxmlformats.org/officeDocument/2006/relationships/hyperlink" Target="https://dms.mpeg.expert/doc_end_user/current_meeting.php?id_meeting=193&amp;type_order=0&amp;sql_type=document.id_group" TargetMode="External"/><Relationship Id="rId101" Type="http://schemas.openxmlformats.org/officeDocument/2006/relationships/hyperlink" Target="https://dms.mpeg.expert/doc_end_user/current_meeting.php?id_meeting=193&amp;type_order=0&amp;sql_type=authors" TargetMode="External"/><Relationship Id="rId122" Type="http://schemas.openxmlformats.org/officeDocument/2006/relationships/hyperlink" Target="https://dms.mpeg.expert/doc_end_user/current_document.php?id=90529&amp;id_meeting=196"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sd.iso.org/projects/project/90191/overview" TargetMode="External"/><Relationship Id="rId47" Type="http://schemas.openxmlformats.org/officeDocument/2006/relationships/hyperlink" Target="http://mpegx.int-evry.fr/software/MPEG/Systems/SceneDescription/Specification/23090-14/-/tree/master/Extensions" TargetMode="External"/><Relationship Id="rId68" Type="http://schemas.openxmlformats.org/officeDocument/2006/relationships/hyperlink" Target="https://github.com/KhronosGroup/glTF/pull/2501" TargetMode="External"/><Relationship Id="rId89" Type="http://schemas.openxmlformats.org/officeDocument/2006/relationships/hyperlink" Target="https://dms.mpeg.expert/doc_end_user/documents/140_Mainz/wg11/MDS21968_WG03_N00689.zip" TargetMode="External"/><Relationship Id="rId112" Type="http://schemas.openxmlformats.org/officeDocument/2006/relationships/hyperlink" Target="https://dms.mpeg.expert/doc_end_user/documents/142_Antalya/wg11/MDS22647_WG03_N00904.zip" TargetMode="External"/><Relationship Id="rId133" Type="http://schemas.openxmlformats.org/officeDocument/2006/relationships/hyperlink" Target="mailto:bouazizi@qti.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2.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B2E3D4-24E0-4E50-A28B-732DB3A7E10A}">
  <ds:schemaRefs>
    <ds:schemaRef ds:uri="http://schemas.microsoft.com/sharepoint/v3/contenttype/forms"/>
  </ds:schemaRefs>
</ds:datastoreItem>
</file>

<file path=docMetadata/LabelInfo.xml><?xml version="1.0" encoding="utf-8"?>
<clbl:labelList xmlns:clbl="http://schemas.microsoft.com/office/2020/mipLabelMetadata">
  <clbl:label id="{08f6f869-1ed0-46b3-a227-1d3e52347e28}" enabled="1" method="Standard" siteId="{98e9ba89-e1a1-4e38-9007-8bdabc25de1d}" contentBits="0" removed="0"/>
</clbl:labelList>
</file>

<file path=docProps/app.xml><?xml version="1.0" encoding="utf-8"?>
<Properties xmlns="http://schemas.openxmlformats.org/officeDocument/2006/extended-properties" xmlns:vt="http://schemas.openxmlformats.org/officeDocument/2006/docPropsVTypes">
  <Template>Normal</Template>
  <TotalTime>12</TotalTime>
  <Pages>20</Pages>
  <Words>8753</Words>
  <Characters>55586</Characters>
  <Application>Microsoft Office Word</Application>
  <DocSecurity>0</DocSecurity>
  <Lines>2316</Lines>
  <Paragraphs>1693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62646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dc:description/>
  <cp:lastModifiedBy>Thomas Stockhammer (25/10/17)</cp:lastModifiedBy>
  <cp:revision>4</cp:revision>
  <dcterms:created xsi:type="dcterms:W3CDTF">2025-10-22T05:24:00Z</dcterms:created>
  <dcterms:modified xsi:type="dcterms:W3CDTF">2025-10-22T05:37:00Z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