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1DA3D" w14:textId="77777777" w:rsidR="00D3441B" w:rsidRPr="00D3441B" w:rsidRDefault="00D3441B" w:rsidP="00D3441B">
      <w:pPr>
        <w:tabs>
          <w:tab w:val="left" w:pos="5387"/>
        </w:tabs>
        <w:spacing w:line="240" w:lineRule="exact"/>
        <w:jc w:val="center"/>
        <w:rPr>
          <w:b/>
          <w:sz w:val="28"/>
          <w:lang w:val="fr-FR"/>
        </w:rPr>
      </w:pPr>
      <w:r w:rsidRPr="00D3441B">
        <w:rPr>
          <w:b/>
          <w:sz w:val="28"/>
          <w:lang w:val="fr-FR"/>
        </w:rPr>
        <w:t>INTERNATIONAL ORGANIZATION FOR STANDARDIZATION</w:t>
      </w:r>
    </w:p>
    <w:p w14:paraId="4BBE23C9" w14:textId="77777777" w:rsidR="00D3441B" w:rsidRPr="00D3441B" w:rsidRDefault="00D3441B" w:rsidP="00D3441B">
      <w:pPr>
        <w:tabs>
          <w:tab w:val="left" w:pos="5387"/>
        </w:tabs>
        <w:spacing w:line="240" w:lineRule="exact"/>
        <w:jc w:val="center"/>
        <w:rPr>
          <w:b/>
          <w:sz w:val="28"/>
          <w:lang w:val="fr-FR"/>
        </w:rPr>
      </w:pPr>
      <w:r w:rsidRPr="00D3441B">
        <w:rPr>
          <w:b/>
          <w:sz w:val="28"/>
          <w:lang w:val="fr-FR"/>
        </w:rPr>
        <w:t>ORGANISATION INTERNATIONALE DE NORMALISATION</w:t>
      </w:r>
    </w:p>
    <w:p w14:paraId="586FB6C0" w14:textId="2B43324F" w:rsidR="00D3441B" w:rsidRPr="00D3441B" w:rsidRDefault="00D3441B" w:rsidP="00D3441B">
      <w:pPr>
        <w:tabs>
          <w:tab w:val="left" w:pos="5387"/>
        </w:tabs>
        <w:spacing w:line="240" w:lineRule="exact"/>
        <w:jc w:val="center"/>
        <w:rPr>
          <w:b/>
          <w:sz w:val="28"/>
          <w:lang w:val="fr-FR"/>
        </w:rPr>
      </w:pPr>
      <w:r w:rsidRPr="00D3441B">
        <w:rPr>
          <w:b/>
          <w:sz w:val="28"/>
          <w:lang w:val="fr-FR"/>
        </w:rPr>
        <w:t>ISO/IEC JTC 1/SC 29/</w:t>
      </w:r>
      <w:r w:rsidR="004845B2" w:rsidRPr="00D3441B">
        <w:rPr>
          <w:b/>
          <w:sz w:val="28"/>
          <w:lang w:val="fr-FR"/>
        </w:rPr>
        <w:t>AG</w:t>
      </w:r>
      <w:r w:rsidR="004845B2">
        <w:rPr>
          <w:b/>
          <w:sz w:val="28"/>
          <w:lang w:val="fr-FR"/>
        </w:rPr>
        <w:t> </w:t>
      </w:r>
      <w:r w:rsidRPr="00D3441B">
        <w:rPr>
          <w:b/>
          <w:sz w:val="28"/>
          <w:lang w:val="fr-FR"/>
        </w:rPr>
        <w:t>5</w:t>
      </w:r>
    </w:p>
    <w:p w14:paraId="7CF68048" w14:textId="50C2D0B2" w:rsidR="001E7A17" w:rsidRDefault="00D3441B" w:rsidP="00D3441B">
      <w:pPr>
        <w:tabs>
          <w:tab w:val="left" w:pos="5387"/>
        </w:tabs>
        <w:spacing w:line="240" w:lineRule="exact"/>
        <w:jc w:val="center"/>
        <w:rPr>
          <w:b/>
          <w:sz w:val="28"/>
          <w:lang w:val="fr-FR"/>
        </w:rPr>
      </w:pPr>
      <w:r w:rsidRPr="00D3441B">
        <w:rPr>
          <w:b/>
          <w:sz w:val="28"/>
          <w:lang w:val="fr-FR"/>
        </w:rPr>
        <w:t>MPEG VISUAL QUALITY ASSESSMENT</w:t>
      </w:r>
    </w:p>
    <w:p w14:paraId="43805D8D" w14:textId="77777777" w:rsidR="00D3441B" w:rsidRPr="00A66FB7" w:rsidRDefault="00D3441B" w:rsidP="00D3441B">
      <w:pPr>
        <w:tabs>
          <w:tab w:val="left" w:pos="5387"/>
        </w:tabs>
        <w:spacing w:line="240" w:lineRule="exact"/>
        <w:jc w:val="center"/>
        <w:rPr>
          <w:b/>
        </w:rPr>
      </w:pPr>
    </w:p>
    <w:p w14:paraId="17A4500E" w14:textId="217E0981" w:rsidR="001E7A17" w:rsidRPr="002D53E5" w:rsidRDefault="00D3441B" w:rsidP="001E7A17">
      <w:pPr>
        <w:jc w:val="right"/>
        <w:rPr>
          <w:b/>
          <w:lang w:val="de-DE"/>
        </w:rPr>
      </w:pPr>
      <w:r w:rsidRPr="00D3441B">
        <w:rPr>
          <w:b/>
          <w:lang w:val="de-DE"/>
        </w:rPr>
        <w:t>ISO/IEC JTC 1/SC 29/</w:t>
      </w:r>
      <w:r w:rsidR="004845B2" w:rsidRPr="00D3441B">
        <w:rPr>
          <w:b/>
          <w:lang w:val="de-DE"/>
        </w:rPr>
        <w:t>AG</w:t>
      </w:r>
      <w:r w:rsidR="004845B2">
        <w:rPr>
          <w:b/>
          <w:lang w:val="de-DE"/>
        </w:rPr>
        <w:t> </w:t>
      </w:r>
      <w:r w:rsidRPr="00D3441B">
        <w:rPr>
          <w:b/>
          <w:lang w:val="de-DE"/>
        </w:rPr>
        <w:t>5</w:t>
      </w:r>
      <w:r w:rsidR="007A5AC5">
        <w:rPr>
          <w:b/>
          <w:lang w:val="de-DE"/>
        </w:rPr>
        <w:t xml:space="preserve"> </w:t>
      </w:r>
      <w:r w:rsidR="00743A64">
        <w:rPr>
          <w:b/>
          <w:lang w:val="de-DE"/>
        </w:rPr>
        <w:t>N167</w:t>
      </w:r>
      <w:r w:rsidR="00743A64" w:rsidRPr="00D3441B">
        <w:rPr>
          <w:b/>
          <w:lang w:val="de-DE"/>
        </w:rPr>
        <w:t xml:space="preserve"> </w:t>
      </w:r>
    </w:p>
    <w:p w14:paraId="159FF358" w14:textId="100FDED2" w:rsidR="001E7A17" w:rsidRPr="002D473A" w:rsidRDefault="00743A64" w:rsidP="001E7A17">
      <w:pPr>
        <w:wordWrap w:val="0"/>
        <w:jc w:val="right"/>
        <w:rPr>
          <w:b/>
          <w:lang w:eastAsia="ja-JP"/>
        </w:rPr>
      </w:pPr>
      <w:r>
        <w:rPr>
          <w:b/>
          <w:lang w:eastAsia="ja-JP"/>
        </w:rPr>
        <w:t>July</w:t>
      </w:r>
      <w:r w:rsidRPr="0011067F">
        <w:rPr>
          <w:b/>
          <w:lang w:eastAsia="ja-JP"/>
        </w:rPr>
        <w:t xml:space="preserve"> </w:t>
      </w:r>
      <w:r w:rsidR="001E7A17" w:rsidRPr="0011067F">
        <w:rPr>
          <w:b/>
          <w:lang w:eastAsia="ja-JP"/>
        </w:rPr>
        <w:t>202</w:t>
      </w:r>
      <w:r w:rsidR="0011067F" w:rsidRPr="0011067F">
        <w:rPr>
          <w:b/>
          <w:lang w:eastAsia="ja-JP"/>
        </w:rPr>
        <w:t>5</w:t>
      </w:r>
      <w:r>
        <w:rPr>
          <w:b/>
          <w:lang w:eastAsia="ja-JP"/>
        </w:rPr>
        <w:t>, Daejeon, KR</w:t>
      </w:r>
    </w:p>
    <w:p w14:paraId="34472AAC" w14:textId="77777777" w:rsidR="001E7A17" w:rsidRPr="00A66FB7" w:rsidRDefault="001E7A17" w:rsidP="001E7A17">
      <w:pPr>
        <w:wordWrap w:val="0"/>
        <w:jc w:val="right"/>
        <w:rPr>
          <w:b/>
          <w:lang w:eastAsia="ja-JP"/>
        </w:rPr>
      </w:pPr>
    </w:p>
    <w:p w14:paraId="293CC8B3" w14:textId="77777777" w:rsidR="001E7A17" w:rsidRPr="00A66FB7" w:rsidRDefault="001E7A17" w:rsidP="001E7A17">
      <w:pPr>
        <w:jc w:val="right"/>
        <w:rPr>
          <w:b/>
          <w:lang w:eastAsia="ja-JP"/>
        </w:rPr>
      </w:pPr>
    </w:p>
    <w:tbl>
      <w:tblPr>
        <w:tblW w:w="0" w:type="auto"/>
        <w:tblLook w:val="01E0" w:firstRow="1" w:lastRow="1" w:firstColumn="1" w:lastColumn="1" w:noHBand="0" w:noVBand="0"/>
      </w:tblPr>
      <w:tblGrid>
        <w:gridCol w:w="1057"/>
        <w:gridCol w:w="7969"/>
      </w:tblGrid>
      <w:tr w:rsidR="001E7A17" w:rsidRPr="00AB77DC" w14:paraId="3BA459E0" w14:textId="77777777" w:rsidTr="00495213">
        <w:tc>
          <w:tcPr>
            <w:tcW w:w="1076" w:type="dxa"/>
            <w:tcMar>
              <w:left w:w="0" w:type="dxa"/>
              <w:right w:w="0" w:type="dxa"/>
            </w:tcMar>
          </w:tcPr>
          <w:p w14:paraId="1BEC480E" w14:textId="77777777" w:rsidR="001E7A17" w:rsidRPr="00AB77DC" w:rsidRDefault="001E7A17" w:rsidP="00AB77DC">
            <w:pPr>
              <w:pStyle w:val="KeinLeerraum"/>
              <w:rPr>
                <w:b/>
                <w:bCs/>
              </w:rPr>
            </w:pPr>
            <w:r w:rsidRPr="00AB77DC">
              <w:rPr>
                <w:b/>
                <w:bCs/>
              </w:rPr>
              <w:t>Title</w:t>
            </w:r>
          </w:p>
        </w:tc>
        <w:tc>
          <w:tcPr>
            <w:tcW w:w="8279" w:type="dxa"/>
            <w:shd w:val="clear" w:color="auto" w:fill="auto"/>
            <w:tcMar>
              <w:left w:w="0" w:type="dxa"/>
              <w:right w:w="0" w:type="dxa"/>
            </w:tcMar>
          </w:tcPr>
          <w:p w14:paraId="5295106F" w14:textId="565C9594" w:rsidR="001E7A17" w:rsidRPr="00AB77DC" w:rsidRDefault="00C13E0A" w:rsidP="00D3441B">
            <w:pPr>
              <w:pStyle w:val="KeinLeerraum"/>
              <w:jc w:val="left"/>
              <w:rPr>
                <w:b/>
                <w:bCs/>
                <w:highlight w:val="yellow"/>
              </w:rPr>
            </w:pPr>
            <w:r w:rsidRPr="00C13E0A">
              <w:rPr>
                <w:b/>
                <w:bCs/>
              </w:rPr>
              <w:t>Corrigendum to test plan for assessing MPEG multilayer video coding technology</w:t>
            </w:r>
          </w:p>
        </w:tc>
      </w:tr>
      <w:tr w:rsidR="001E7A17" w:rsidRPr="00BE5099" w14:paraId="760EDD86" w14:textId="77777777" w:rsidTr="00FB2F3A">
        <w:tc>
          <w:tcPr>
            <w:tcW w:w="1076" w:type="dxa"/>
            <w:tcMar>
              <w:left w:w="0" w:type="dxa"/>
              <w:right w:w="0" w:type="dxa"/>
            </w:tcMar>
          </w:tcPr>
          <w:p w14:paraId="2B18C144" w14:textId="77777777" w:rsidR="001E7A17" w:rsidRPr="00AB77DC" w:rsidRDefault="001E7A17" w:rsidP="00AB77DC">
            <w:pPr>
              <w:pStyle w:val="KeinLeerraum"/>
              <w:rPr>
                <w:b/>
                <w:bCs/>
              </w:rPr>
            </w:pPr>
            <w:r w:rsidRPr="00AB77DC">
              <w:rPr>
                <w:b/>
                <w:bCs/>
              </w:rPr>
              <w:t>Source</w:t>
            </w:r>
          </w:p>
        </w:tc>
        <w:tc>
          <w:tcPr>
            <w:tcW w:w="8279" w:type="dxa"/>
            <w:tcMar>
              <w:left w:w="0" w:type="dxa"/>
              <w:right w:w="0" w:type="dxa"/>
            </w:tcMar>
          </w:tcPr>
          <w:p w14:paraId="6FBB0DD7" w14:textId="22E90E64" w:rsidR="006D6164" w:rsidRPr="000F1A4C" w:rsidRDefault="006D6164" w:rsidP="00D3441B">
            <w:pPr>
              <w:pStyle w:val="KeinLeerraum"/>
              <w:jc w:val="left"/>
              <w:rPr>
                <w:b/>
                <w:bCs/>
                <w:lang w:val="fr-FR"/>
              </w:rPr>
            </w:pPr>
            <w:r w:rsidRPr="00672BB9">
              <w:rPr>
                <w:b/>
                <w:bCs/>
                <w:lang w:val="fr-FR"/>
              </w:rPr>
              <w:t>P. de Lagrange, InterDigital</w:t>
            </w:r>
          </w:p>
        </w:tc>
      </w:tr>
      <w:tr w:rsidR="00484617" w:rsidRPr="00BE5099" w14:paraId="6B648447" w14:textId="77777777" w:rsidTr="00FB2F3A">
        <w:tc>
          <w:tcPr>
            <w:tcW w:w="1076" w:type="dxa"/>
            <w:tcMar>
              <w:left w:w="0" w:type="dxa"/>
              <w:right w:w="0" w:type="dxa"/>
            </w:tcMar>
          </w:tcPr>
          <w:p w14:paraId="663E9C8D" w14:textId="77791C31" w:rsidR="00484617" w:rsidRPr="00AB77DC" w:rsidRDefault="00484617" w:rsidP="00AB77DC">
            <w:pPr>
              <w:pStyle w:val="KeinLeerraum"/>
              <w:rPr>
                <w:b/>
                <w:bCs/>
              </w:rPr>
            </w:pPr>
            <w:r>
              <w:rPr>
                <w:b/>
                <w:bCs/>
              </w:rPr>
              <w:t>Status</w:t>
            </w:r>
          </w:p>
        </w:tc>
        <w:tc>
          <w:tcPr>
            <w:tcW w:w="8279" w:type="dxa"/>
            <w:tcMar>
              <w:left w:w="0" w:type="dxa"/>
              <w:right w:w="0" w:type="dxa"/>
            </w:tcMar>
          </w:tcPr>
          <w:p w14:paraId="0B08CB1B" w14:textId="26B32453" w:rsidR="00484617" w:rsidRPr="00B8175F" w:rsidRDefault="00484617" w:rsidP="00D3441B">
            <w:pPr>
              <w:pStyle w:val="KeinLeerraum"/>
              <w:jc w:val="left"/>
              <w:rPr>
                <w:b/>
                <w:bCs/>
              </w:rPr>
            </w:pPr>
            <w:r>
              <w:rPr>
                <w:b/>
                <w:bCs/>
              </w:rPr>
              <w:t>Approved</w:t>
            </w:r>
          </w:p>
        </w:tc>
      </w:tr>
      <w:tr w:rsidR="007A5AC5" w:rsidRPr="00BE5099" w14:paraId="3521A24E" w14:textId="77777777" w:rsidTr="00FB2F3A">
        <w:tc>
          <w:tcPr>
            <w:tcW w:w="1076" w:type="dxa"/>
            <w:tcMar>
              <w:left w:w="0" w:type="dxa"/>
              <w:right w:w="0" w:type="dxa"/>
            </w:tcMar>
          </w:tcPr>
          <w:p w14:paraId="636A813F" w14:textId="62355A12" w:rsidR="007A5AC5" w:rsidRPr="00AB77DC" w:rsidRDefault="007A5AC5" w:rsidP="00AB77DC">
            <w:pPr>
              <w:pStyle w:val="KeinLeerraum"/>
              <w:rPr>
                <w:b/>
                <w:bCs/>
              </w:rPr>
            </w:pPr>
            <w:r>
              <w:rPr>
                <w:b/>
                <w:bCs/>
              </w:rPr>
              <w:t>S/N</w:t>
            </w:r>
          </w:p>
        </w:tc>
        <w:tc>
          <w:tcPr>
            <w:tcW w:w="8279" w:type="dxa"/>
            <w:tcMar>
              <w:left w:w="0" w:type="dxa"/>
              <w:right w:w="0" w:type="dxa"/>
            </w:tcMar>
          </w:tcPr>
          <w:p w14:paraId="07ED494C" w14:textId="1D0B2B0F" w:rsidR="007A5AC5" w:rsidRPr="00B8175F" w:rsidRDefault="00D71D8F" w:rsidP="00D3441B">
            <w:pPr>
              <w:pStyle w:val="KeinLeerraum"/>
              <w:jc w:val="left"/>
              <w:rPr>
                <w:b/>
                <w:bCs/>
              </w:rPr>
            </w:pPr>
            <w:r w:rsidRPr="00D71D8F">
              <w:rPr>
                <w:b/>
                <w:bCs/>
              </w:rPr>
              <w:t>25450</w:t>
            </w:r>
          </w:p>
        </w:tc>
      </w:tr>
    </w:tbl>
    <w:p w14:paraId="62D70C28" w14:textId="565B1AE5" w:rsidR="00743A64" w:rsidRDefault="00743A64" w:rsidP="00743A64">
      <w:pPr>
        <w:pStyle w:val="berschrift1"/>
        <w:numPr>
          <w:ilvl w:val="0"/>
          <w:numId w:val="0"/>
        </w:numPr>
        <w:ind w:left="432" w:hanging="432"/>
        <w:rPr>
          <w:ins w:id="0" w:author="Philippe de Lagrange" w:date="2025-07-10T10:59:00Z" w16du:dateUtc="2025-07-10T08:59:00Z"/>
        </w:rPr>
      </w:pPr>
      <w:ins w:id="1" w:author="Philippe de Lagrange" w:date="2025-07-10T10:59:00Z" w16du:dateUtc="2025-07-10T08:59:00Z">
        <w:r>
          <w:t>Corrigendum</w:t>
        </w:r>
      </w:ins>
    </w:p>
    <w:p w14:paraId="5CF3244A" w14:textId="0F914F55" w:rsidR="00A4500B" w:rsidRDefault="00743A64" w:rsidP="00743A64">
      <w:pPr>
        <w:rPr>
          <w:ins w:id="2" w:author="Philippe de Lagrange" w:date="2025-07-10T11:39:00Z" w16du:dateUtc="2025-07-10T09:39:00Z"/>
        </w:rPr>
      </w:pPr>
      <w:ins w:id="3" w:author="Philippe de Lagrange" w:date="2025-07-10T10:59:00Z" w16du:dateUtc="2025-07-10T08:59:00Z">
        <w:r>
          <w:t xml:space="preserve">This document is a corrigendum of </w:t>
        </w:r>
      </w:ins>
      <w:ins w:id="4" w:author="Philippe de Lagrange" w:date="2025-07-10T11:00:00Z" w16du:dateUtc="2025-07-10T09:00:00Z">
        <w:r>
          <w:t>document AG5N160</w:t>
        </w:r>
      </w:ins>
      <w:ins w:id="5" w:author="Philippe de Lagrange" w:date="2025-07-10T11:12:00Z" w16du:dateUtc="2025-07-10T09:12:00Z">
        <w:r w:rsidR="00C91082">
          <w:t xml:space="preserve"> </w:t>
        </w:r>
        <w:r w:rsidR="00C91082">
          <w:fldChar w:fldCharType="begin"/>
        </w:r>
        <w:r w:rsidR="00C91082">
          <w:instrText xml:space="preserve"> REF _Ref202086517 \r \h </w:instrText>
        </w:r>
      </w:ins>
      <w:r w:rsidR="00C91082">
        <w:fldChar w:fldCharType="separate"/>
      </w:r>
      <w:ins w:id="6" w:author="Philippe de Lagrange" w:date="2025-07-10T11:37:00Z" w16du:dateUtc="2025-07-10T09:37:00Z">
        <w:r w:rsidR="00054644">
          <w:t>[1]</w:t>
        </w:r>
      </w:ins>
      <w:ins w:id="7" w:author="Philippe de Lagrange" w:date="2025-07-10T11:12:00Z" w16du:dateUtc="2025-07-10T09:12:00Z">
        <w:r w:rsidR="00C91082">
          <w:fldChar w:fldCharType="end"/>
        </w:r>
      </w:ins>
      <w:ins w:id="8" w:author="Philippe de Lagrange" w:date="2025-07-10T11:00:00Z" w16du:dateUtc="2025-07-10T09:00:00Z">
        <w:r>
          <w:t>, where Table 2 did not reflect the intention</w:t>
        </w:r>
      </w:ins>
      <w:ins w:id="9" w:author="Philippe de Lagrange" w:date="2025-07-10T11:01:00Z" w16du:dateUtc="2025-07-10T09:01:00Z">
        <w:r>
          <w:t xml:space="preserve"> because of an editorial issue (reordering of test sequence names). Th</w:t>
        </w:r>
      </w:ins>
      <w:ins w:id="10" w:author="Philippe de Lagrange" w:date="2025-07-10T11:02:00Z" w16du:dateUtc="2025-07-10T09:02:00Z">
        <w:r>
          <w:t xml:space="preserve">is document is a consolidated version of the test plan, </w:t>
        </w:r>
      </w:ins>
      <w:ins w:id="11" w:author="Philippe de Lagrange" w:date="2025-07-10T11:39:00Z" w16du:dateUtc="2025-07-10T09:39:00Z">
        <w:r w:rsidR="00A4500B">
          <w:t>identical to AG5N160 except</w:t>
        </w:r>
      </w:ins>
      <w:ins w:id="12" w:author="Philippe de Lagrange" w:date="2025-07-10T11:43:00Z" w16du:dateUtc="2025-07-10T09:43:00Z">
        <w:r w:rsidR="00A4500B">
          <w:t xml:space="preserve"> for</w:t>
        </w:r>
      </w:ins>
      <w:ins w:id="13" w:author="Philippe de Lagrange" w:date="2025-07-10T11:40:00Z" w16du:dateUtc="2025-07-10T09:40:00Z">
        <w:r w:rsidR="00A4500B">
          <w:t>:</w:t>
        </w:r>
      </w:ins>
    </w:p>
    <w:p w14:paraId="69282368" w14:textId="51097BC2" w:rsidR="00743A64" w:rsidRDefault="00A4500B" w:rsidP="00A4500B">
      <w:pPr>
        <w:pStyle w:val="Listenabsatz"/>
        <w:numPr>
          <w:ilvl w:val="0"/>
          <w:numId w:val="15"/>
        </w:numPr>
        <w:rPr>
          <w:ins w:id="14" w:author="Philippe de Lagrange" w:date="2025-07-10T11:39:00Z" w16du:dateUtc="2025-07-10T09:39:00Z"/>
        </w:rPr>
      </w:pPr>
      <w:ins w:id="15" w:author="Philippe de Lagrange" w:date="2025-07-10T11:43:00Z" w16du:dateUtc="2025-07-10T09:43:00Z">
        <w:r>
          <w:t>correction of</w:t>
        </w:r>
      </w:ins>
      <w:ins w:id="16" w:author="Philippe de Lagrange" w:date="2025-07-10T11:02:00Z" w16du:dateUtc="2025-07-10T09:02:00Z">
        <w:r w:rsidR="00743A64">
          <w:t xml:space="preserve"> Table 2 to </w:t>
        </w:r>
      </w:ins>
      <w:ins w:id="17" w:author="Philippe de Lagrange" w:date="2025-07-10T11:05:00Z" w16du:dateUtc="2025-07-10T09:05:00Z">
        <w:r w:rsidR="00743A64">
          <w:t xml:space="preserve">list </w:t>
        </w:r>
      </w:ins>
      <w:ins w:id="18" w:author="Philippe de Lagrange" w:date="2025-07-10T11:02:00Z" w16du:dateUtc="2025-07-10T09:02:00Z">
        <w:r w:rsidR="00743A64">
          <w:t>the</w:t>
        </w:r>
      </w:ins>
      <w:ins w:id="19" w:author="Philippe de Lagrange" w:date="2025-07-10T11:03:00Z" w16du:dateUtc="2025-07-10T09:03:00Z">
        <w:r w:rsidR="00743A64">
          <w:t xml:space="preserve"> base layer QP values that were agreed </w:t>
        </w:r>
      </w:ins>
      <w:ins w:id="20" w:author="Philippe de Lagrange" w:date="2025-07-10T11:07:00Z" w16du:dateUtc="2025-07-10T09:07:00Z">
        <w:r w:rsidR="00743A64">
          <w:t>(</w:t>
        </w:r>
      </w:ins>
      <w:ins w:id="21" w:author="Philippe de Lagrange" w:date="2025-07-10T11:04:00Z" w16du:dateUtc="2025-07-10T09:04:00Z">
        <w:r w:rsidR="00743A64">
          <w:t>after</w:t>
        </w:r>
      </w:ins>
      <w:ins w:id="22" w:author="Philippe de Lagrange" w:date="2025-07-10T11:03:00Z" w16du:dateUtc="2025-07-10T09:03:00Z">
        <w:r w:rsidR="00743A64">
          <w:t xml:space="preserve"> adoption of </w:t>
        </w:r>
      </w:ins>
      <w:ins w:id="23" w:author="Philippe de Lagrange" w:date="2025-07-10T11:08:00Z" w16du:dateUtc="2025-07-10T09:08:00Z">
        <w:r w:rsidR="00743A64">
          <w:t>m72639</w:t>
        </w:r>
      </w:ins>
      <w:ins w:id="24" w:author="Philippe de Lagrange" w:date="2025-07-10T11:23:00Z" w16du:dateUtc="2025-07-10T09:23:00Z">
        <w:r w:rsidR="00AD178B">
          <w:t xml:space="preserve"> </w:t>
        </w:r>
        <w:r w:rsidR="00AD178B">
          <w:fldChar w:fldCharType="begin"/>
        </w:r>
        <w:r w:rsidR="00AD178B">
          <w:instrText xml:space="preserve"> REF _Ref202087742 \r \h </w:instrText>
        </w:r>
      </w:ins>
      <w:r w:rsidR="00AD178B">
        <w:fldChar w:fldCharType="separate"/>
      </w:r>
      <w:ins w:id="25" w:author="Philippe de Lagrange" w:date="2025-07-10T11:37:00Z" w16du:dateUtc="2025-07-10T09:37:00Z">
        <w:r w:rsidR="00054644">
          <w:t>[2]</w:t>
        </w:r>
      </w:ins>
      <w:ins w:id="26" w:author="Philippe de Lagrange" w:date="2025-07-10T11:23:00Z" w16du:dateUtc="2025-07-10T09:23:00Z">
        <w:r w:rsidR="00AD178B">
          <w:fldChar w:fldCharType="end"/>
        </w:r>
      </w:ins>
      <w:ins w:id="27" w:author="Philippe de Lagrange" w:date="2025-07-10T11:07:00Z" w16du:dateUtc="2025-07-10T09:07:00Z">
        <w:r w:rsidR="00743A64">
          <w:t>)</w:t>
        </w:r>
      </w:ins>
      <w:ins w:id="28" w:author="Philippe de Lagrange" w:date="2025-07-10T11:03:00Z" w16du:dateUtc="2025-07-10T09:03:00Z">
        <w:r w:rsidR="00743A64">
          <w:t xml:space="preserve"> and used in the test.</w:t>
        </w:r>
      </w:ins>
    </w:p>
    <w:p w14:paraId="3FA9869F" w14:textId="17DE121F" w:rsidR="00A4500B" w:rsidRDefault="00A4500B">
      <w:pPr>
        <w:pStyle w:val="Listenabsatz"/>
        <w:numPr>
          <w:ilvl w:val="0"/>
          <w:numId w:val="15"/>
        </w:numPr>
        <w:rPr>
          <w:ins w:id="29" w:author="Philippe de Lagrange" w:date="2025-07-10T11:21:00Z" w16du:dateUtc="2025-07-10T09:21:00Z"/>
        </w:rPr>
        <w:pPrChange w:id="30" w:author="Philippe de Lagrange" w:date="2025-07-10T11:39:00Z" w16du:dateUtc="2025-07-10T09:39:00Z">
          <w:pPr/>
        </w:pPrChange>
      </w:pPr>
      <w:ins w:id="31" w:author="Philippe de Lagrange" w:date="2025-07-10T11:43:00Z" w16du:dateUtc="2025-07-10T09:43:00Z">
        <w:r>
          <w:t>c</w:t>
        </w:r>
      </w:ins>
      <w:ins w:id="32" w:author="Philippe de Lagrange" w:date="2025-07-10T11:40:00Z" w16du:dateUtc="2025-07-10T09:40:00Z">
        <w:r>
          <w:t>orrect</w:t>
        </w:r>
      </w:ins>
      <w:ins w:id="33" w:author="Philippe de Lagrange" w:date="2025-07-10T11:43:00Z" w16du:dateUtc="2025-07-10T09:43:00Z">
        <w:r>
          <w:t>ion of</w:t>
        </w:r>
      </w:ins>
      <w:ins w:id="34" w:author="Philippe de Lagrange" w:date="2025-07-10T11:40:00Z" w16du:dateUtc="2025-07-10T09:40:00Z">
        <w:r>
          <w:t xml:space="preserve"> the numbering and reference of Table 3</w:t>
        </w:r>
      </w:ins>
    </w:p>
    <w:p w14:paraId="6A3B341A" w14:textId="77777777" w:rsidR="00AD178B" w:rsidRPr="00395165" w:rsidRDefault="00AD178B" w:rsidP="00AD178B">
      <w:pPr>
        <w:numPr>
          <w:ilvl w:val="0"/>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rPr>
          <w:ins w:id="35" w:author="Philippe de Lagrange" w:date="2025-07-10T11:21:00Z" w16du:dateUtc="2025-07-10T09:21:00Z"/>
          <w:szCs w:val="22"/>
          <w:lang w:val="en-CA"/>
        </w:rPr>
      </w:pPr>
      <w:bookmarkStart w:id="36" w:name="_Ref202086517"/>
      <w:ins w:id="37" w:author="Philippe de Lagrange" w:date="2025-07-10T11:21:00Z" w16du:dateUtc="2025-07-10T09:21:00Z">
        <w:r>
          <w:rPr>
            <w:szCs w:val="22"/>
            <w:lang w:val="en-CA"/>
          </w:rPr>
          <w:t>ISO/IEC JTC 1/SC 29/AG 5, “</w:t>
        </w:r>
        <w:r w:rsidRPr="00BC0C13">
          <w:rPr>
            <w:szCs w:val="22"/>
          </w:rPr>
          <w:t>Test plan for assessing MPEG multilayer video coding technology</w:t>
        </w:r>
        <w:r>
          <w:rPr>
            <w:szCs w:val="22"/>
          </w:rPr>
          <w:t>,” Doc. AG5N160, 19</w:t>
        </w:r>
        <w:r w:rsidRPr="00BC0C13">
          <w:rPr>
            <w:szCs w:val="22"/>
            <w:vertAlign w:val="superscript"/>
          </w:rPr>
          <w:t>th</w:t>
        </w:r>
        <w:r>
          <w:rPr>
            <w:szCs w:val="22"/>
          </w:rPr>
          <w:t xml:space="preserve"> meeting, online, Mar 2025.</w:t>
        </w:r>
        <w:bookmarkEnd w:id="36"/>
      </w:ins>
    </w:p>
    <w:p w14:paraId="01CB9D9F" w14:textId="7C48DA15" w:rsidR="00AD178B" w:rsidRDefault="00AD178B" w:rsidP="00AD178B">
      <w:pPr>
        <w:numPr>
          <w:ilvl w:val="0"/>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rPr>
          <w:ins w:id="38" w:author="Philippe de Lagrange" w:date="2025-07-10T11:22:00Z" w16du:dateUtc="2025-07-10T09:22:00Z"/>
          <w:szCs w:val="22"/>
          <w:lang w:val="en-CA"/>
        </w:rPr>
      </w:pPr>
      <w:bookmarkStart w:id="39" w:name="_Ref202087742"/>
      <w:ins w:id="40" w:author="Philippe de Lagrange" w:date="2025-07-10T11:21:00Z" w16du:dateUtc="2025-07-10T09:21:00Z">
        <w:r w:rsidRPr="00A2752D">
          <w:rPr>
            <w:szCs w:val="22"/>
            <w:lang w:val="en-CA"/>
          </w:rPr>
          <w:t>P. de Lagrange</w:t>
        </w:r>
        <w:r w:rsidRPr="00054644">
          <w:rPr>
            <w:szCs w:val="22"/>
            <w:lang w:val="en-CA"/>
          </w:rPr>
          <w:t xml:space="preserve">, </w:t>
        </w:r>
        <w:r w:rsidRPr="00054644">
          <w:rPr>
            <w:szCs w:val="22"/>
            <w:lang w:val="en-CA"/>
            <w:rPrChange w:id="41" w:author="Philippe de Lagrange" w:date="2025-07-10T11:36:00Z" w16du:dateUtc="2025-07-10T09:36:00Z">
              <w:rPr>
                <w:szCs w:val="22"/>
                <w:highlight w:val="yellow"/>
                <w:lang w:val="en-CA"/>
              </w:rPr>
            </w:rPrChange>
          </w:rPr>
          <w:t xml:space="preserve">“[AHG ML] </w:t>
        </w:r>
      </w:ins>
      <w:ins w:id="42" w:author="Philippe de Lagrange" w:date="2025-07-10T11:34:00Z" w16du:dateUtc="2025-07-10T09:34:00Z">
        <w:r w:rsidR="00054644" w:rsidRPr="00054644">
          <w:rPr>
            <w:szCs w:val="22"/>
            <w:lang w:val="en-CA"/>
          </w:rPr>
          <w:t>Adjusted base layer QPs</w:t>
        </w:r>
      </w:ins>
      <w:ins w:id="43" w:author="Philippe de Lagrange" w:date="2025-07-10T11:21:00Z" w16du:dateUtc="2025-07-10T09:21:00Z">
        <w:r w:rsidRPr="00054644">
          <w:rPr>
            <w:szCs w:val="22"/>
            <w:lang w:val="en-CA"/>
            <w:rPrChange w:id="44" w:author="Philippe de Lagrange" w:date="2025-07-10T11:36:00Z" w16du:dateUtc="2025-07-10T09:36:00Z">
              <w:rPr>
                <w:szCs w:val="22"/>
                <w:highlight w:val="yellow"/>
                <w:lang w:val="en-CA"/>
              </w:rPr>
            </w:rPrChange>
          </w:rPr>
          <w:t>,” doc. m72</w:t>
        </w:r>
      </w:ins>
      <w:ins w:id="45" w:author="Philippe de Lagrange" w:date="2025-07-10T11:34:00Z" w16du:dateUtc="2025-07-10T09:34:00Z">
        <w:r w:rsidR="00054644" w:rsidRPr="00054644">
          <w:rPr>
            <w:szCs w:val="22"/>
            <w:lang w:val="en-CA"/>
            <w:rPrChange w:id="46" w:author="Philippe de Lagrange" w:date="2025-07-10T11:36:00Z" w16du:dateUtc="2025-07-10T09:36:00Z">
              <w:rPr>
                <w:szCs w:val="22"/>
                <w:highlight w:val="yellow"/>
                <w:lang w:val="en-CA"/>
              </w:rPr>
            </w:rPrChange>
          </w:rPr>
          <w:t>639</w:t>
        </w:r>
      </w:ins>
      <w:ins w:id="47" w:author="Philippe de Lagrange" w:date="2025-07-10T11:21:00Z" w16du:dateUtc="2025-07-10T09:21:00Z">
        <w:r w:rsidRPr="00054644">
          <w:rPr>
            <w:szCs w:val="22"/>
            <w:lang w:val="en-CA"/>
            <w:rPrChange w:id="48" w:author="Philippe de Lagrange" w:date="2025-07-10T11:36:00Z" w16du:dateUtc="2025-07-10T09:36:00Z">
              <w:rPr>
                <w:szCs w:val="22"/>
                <w:highlight w:val="yellow"/>
                <w:lang w:val="en-CA"/>
              </w:rPr>
            </w:rPrChange>
          </w:rPr>
          <w:t xml:space="preserve">, AG 5, </w:t>
        </w:r>
      </w:ins>
      <w:bookmarkEnd w:id="39"/>
      <w:ins w:id="49" w:author="Philippe de Lagrange" w:date="2025-07-10T11:31:00Z" w16du:dateUtc="2025-07-10T09:31:00Z">
        <w:r w:rsidR="00054644" w:rsidRPr="00054644">
          <w:rPr>
            <w:szCs w:val="22"/>
          </w:rPr>
          <w:t>online</w:t>
        </w:r>
        <w:r w:rsidR="00054644">
          <w:rPr>
            <w:szCs w:val="22"/>
          </w:rPr>
          <w:t>, Mar 2025.</w:t>
        </w:r>
      </w:ins>
    </w:p>
    <w:p w14:paraId="09249CA7" w14:textId="77777777" w:rsidR="00AD178B" w:rsidRPr="00AD178B" w:rsidRDefault="00AD178B">
      <w:pPr>
        <w:pBdr>
          <w:bottom w:val="single" w:sz="4" w:space="1" w:color="auto"/>
        </w:pBd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ind w:left="2268" w:right="2222"/>
        <w:rPr>
          <w:ins w:id="50" w:author="Philippe de Lagrange" w:date="2025-07-10T11:21:00Z" w16du:dateUtc="2025-07-10T09:21:00Z"/>
          <w:szCs w:val="22"/>
          <w:lang w:val="en-CA"/>
        </w:rPr>
        <w:pPrChange w:id="51" w:author="Philippe de Lagrange" w:date="2025-07-10T11:22:00Z" w16du:dateUtc="2025-07-10T09:22:00Z">
          <w:pPr>
            <w:numPr>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ind w:left="504" w:hanging="504"/>
          </w:pPr>
        </w:pPrChange>
      </w:pPr>
    </w:p>
    <w:p w14:paraId="33555797" w14:textId="3DDD035E" w:rsidR="001E7A17" w:rsidRDefault="001E7A17" w:rsidP="00D03D29">
      <w:pPr>
        <w:pStyle w:val="berschrift1"/>
      </w:pPr>
      <w:r>
        <w:t>Introduction</w:t>
      </w:r>
    </w:p>
    <w:p w14:paraId="62FF395C" w14:textId="4C25EF74" w:rsidR="00D3441B" w:rsidRDefault="00C80AFE" w:rsidP="00D3441B">
      <w:r>
        <w:t>This purpose of this test is to demonstrate MPEG multilayer video coding technology performance and functionality</w:t>
      </w:r>
      <w:r w:rsidR="00370765">
        <w:t>.</w:t>
      </w:r>
    </w:p>
    <w:p w14:paraId="5CDD560C" w14:textId="5141AC3C" w:rsidR="00AC7A1F" w:rsidRDefault="00370765" w:rsidP="00D3441B">
      <w:r>
        <w:t xml:space="preserve">More specifically, LCEVC, VVC multi-layer profile, and SHVC are </w:t>
      </w:r>
      <w:r w:rsidR="00C80AFE">
        <w:t>tested</w:t>
      </w:r>
      <w:r>
        <w:t>, in a 2x spatial scalability configuration.</w:t>
      </w:r>
    </w:p>
    <w:p w14:paraId="15E3739F" w14:textId="77777777" w:rsidR="005A2960" w:rsidRDefault="00C80AFE" w:rsidP="00C80AFE">
      <w:r>
        <w:t>The test aims at highlight preferable operation points for each technology. This can include tradeoffs or considerations of performance, complexity, bitrate, rate allocation across layers.</w:t>
      </w:r>
    </w:p>
    <w:p w14:paraId="36A6C8E7" w14:textId="0B496737" w:rsidR="0023014E" w:rsidRDefault="0023014E" w:rsidP="00C80AFE">
      <w:r>
        <w:t xml:space="preserve">It </w:t>
      </w:r>
      <w:r w:rsidR="006E7328">
        <w:t>is</w:t>
      </w:r>
      <w:r>
        <w:t xml:space="preserve"> noted that reference software implementations for HEVC, VVC and LCEVC standards are used in this test, with settings that do not enable all the tools supported by each of the standards. It is expected that the performance of HEVC, VVC and LCEVC encoders can be improved in other implementations. Post-processing, disabled in this test, may be applied to each of the outputs, which </w:t>
      </w:r>
      <w:r w:rsidR="00660A8B">
        <w:t>can</w:t>
      </w:r>
      <w:r>
        <w:t xml:space="preserve"> improv</w:t>
      </w:r>
      <w:r w:rsidR="00660A8B">
        <w:t>e</w:t>
      </w:r>
      <w:r>
        <w:t xml:space="preserve"> visual quality of the output for each of the standards. Multi-pass</w:t>
      </w:r>
      <w:r w:rsidR="00E57BA4">
        <w:t>, different bitrate allocation,</w:t>
      </w:r>
      <w:r>
        <w:t xml:space="preserve"> or otherwise optimized encoding, which is not part of this test, can also improve performance for each of the standards. </w:t>
      </w:r>
    </w:p>
    <w:p w14:paraId="2BE47C3A" w14:textId="15CFE264" w:rsidR="00743888" w:rsidRDefault="00743888" w:rsidP="00743888">
      <w:pPr>
        <w:pStyle w:val="berschrift1"/>
        <w:rPr>
          <w:lang w:val="en-CA" w:eastAsia="ja-JP"/>
        </w:rPr>
      </w:pPr>
      <w:r>
        <w:rPr>
          <w:lang w:val="en-CA" w:eastAsia="ja-JP"/>
        </w:rPr>
        <w:t>Test coordination</w:t>
      </w:r>
    </w:p>
    <w:p w14:paraId="777E83CD" w14:textId="7CEEA86F" w:rsidR="00743888" w:rsidRDefault="00743888" w:rsidP="00743888">
      <w:pPr>
        <w:rPr>
          <w:lang w:val="en-CA" w:eastAsia="ja-JP"/>
        </w:rPr>
      </w:pPr>
      <w:r>
        <w:rPr>
          <w:lang w:val="en-CA" w:eastAsia="ja-JP"/>
        </w:rPr>
        <w:t xml:space="preserve">The coordinator of the test </w:t>
      </w:r>
      <w:r w:rsidR="000F764C">
        <w:rPr>
          <w:lang w:val="en-CA" w:eastAsia="ja-JP"/>
        </w:rPr>
        <w:t xml:space="preserve">is the convenor of </w:t>
      </w:r>
      <w:r w:rsidRPr="007E7388">
        <w:rPr>
          <w:lang w:val="en-CA" w:eastAsia="ja-JP"/>
        </w:rPr>
        <w:t>AG</w:t>
      </w:r>
      <w:r w:rsidR="008E62ED" w:rsidRPr="007E7388">
        <w:rPr>
          <w:lang w:val="en-CA" w:eastAsia="ja-JP"/>
        </w:rPr>
        <w:t> </w:t>
      </w:r>
      <w:r w:rsidRPr="007E7388">
        <w:rPr>
          <w:lang w:val="en-CA" w:eastAsia="ja-JP"/>
        </w:rPr>
        <w:t>5</w:t>
      </w:r>
      <w:r>
        <w:rPr>
          <w:lang w:val="en-CA" w:eastAsia="ja-JP"/>
        </w:rPr>
        <w:t>.</w:t>
      </w:r>
    </w:p>
    <w:p w14:paraId="4B933B4B" w14:textId="0C5B2E7A" w:rsidR="00743888" w:rsidRDefault="00743888" w:rsidP="00743888">
      <w:pPr>
        <w:pStyle w:val="berschrift1"/>
        <w:rPr>
          <w:lang w:val="en-CA"/>
        </w:rPr>
      </w:pPr>
      <w:r>
        <w:rPr>
          <w:lang w:val="en-CA"/>
        </w:rPr>
        <w:lastRenderedPageBreak/>
        <w:t>Test sites</w:t>
      </w:r>
    </w:p>
    <w:p w14:paraId="24ECFDD6" w14:textId="22A400AE" w:rsidR="00743888" w:rsidRDefault="00743888" w:rsidP="000F1A4C">
      <w:pPr>
        <w:rPr>
          <w:lang w:val="en-CA" w:eastAsia="ja-JP"/>
        </w:rPr>
      </w:pPr>
      <w:r w:rsidRPr="000F1A4C">
        <w:rPr>
          <w:lang w:val="en-CA" w:eastAsia="ja-JP"/>
        </w:rPr>
        <w:t>Test sites should be capable of conducting formal subjective assessments of UHD video content in accordance with ITU-R BT.500-</w:t>
      </w:r>
      <w:r w:rsidR="00187911" w:rsidRPr="000F1A4C">
        <w:rPr>
          <w:lang w:val="en-CA" w:eastAsia="ja-JP"/>
        </w:rPr>
        <w:t>1</w:t>
      </w:r>
      <w:r w:rsidR="00187911">
        <w:rPr>
          <w:lang w:val="en-CA" w:eastAsia="ja-JP"/>
        </w:rPr>
        <w:t>5</w:t>
      </w:r>
      <w:r w:rsidR="00187911" w:rsidRPr="000F1A4C">
        <w:rPr>
          <w:lang w:val="en-CA" w:eastAsia="ja-JP"/>
        </w:rPr>
        <w:t xml:space="preserve"> </w:t>
      </w:r>
      <w:r w:rsidR="00CF6903">
        <w:rPr>
          <w:lang w:val="en-CA" w:eastAsia="ja-JP"/>
        </w:rPr>
        <w:fldChar w:fldCharType="begin"/>
      </w:r>
      <w:r w:rsidR="00CF6903">
        <w:rPr>
          <w:lang w:val="en-CA" w:eastAsia="ja-JP"/>
        </w:rPr>
        <w:instrText xml:space="preserve"> REF _Ref40202797 \r \h </w:instrText>
      </w:r>
      <w:r w:rsidR="00CF6903">
        <w:rPr>
          <w:lang w:val="en-CA" w:eastAsia="ja-JP"/>
        </w:rPr>
      </w:r>
      <w:r w:rsidR="00CF6903">
        <w:rPr>
          <w:lang w:val="en-CA" w:eastAsia="ja-JP"/>
        </w:rPr>
        <w:fldChar w:fldCharType="separate"/>
      </w:r>
      <w:r w:rsidR="00054644">
        <w:rPr>
          <w:lang w:val="en-CA" w:eastAsia="ja-JP"/>
        </w:rPr>
        <w:t>[1]</w:t>
      </w:r>
      <w:r w:rsidR="00CF6903">
        <w:rPr>
          <w:lang w:val="en-CA" w:eastAsia="ja-JP"/>
        </w:rPr>
        <w:fldChar w:fldCharType="end"/>
      </w:r>
      <w:r w:rsidRPr="000F1A4C">
        <w:rPr>
          <w:lang w:val="en-CA" w:eastAsia="ja-JP"/>
        </w:rPr>
        <w:t>, following the DCR test method.</w:t>
      </w:r>
    </w:p>
    <w:p w14:paraId="6F70D648" w14:textId="6AC0A25B" w:rsidR="000F764C" w:rsidRPr="000F1A4C" w:rsidRDefault="000A700F" w:rsidP="000F1A4C">
      <w:pPr>
        <w:rPr>
          <w:lang w:val="en-CA" w:eastAsia="ja-JP"/>
        </w:rPr>
      </w:pPr>
      <w:r>
        <w:rPr>
          <w:lang w:val="en-CA" w:eastAsia="ja-JP"/>
        </w:rPr>
        <w:t>T</w:t>
      </w:r>
      <w:r w:rsidR="000F764C">
        <w:rPr>
          <w:lang w:val="en-CA" w:eastAsia="ja-JP"/>
        </w:rPr>
        <w:t xml:space="preserve">est sites are RWTH </w:t>
      </w:r>
      <w:r>
        <w:rPr>
          <w:lang w:val="en-CA" w:eastAsia="ja-JP"/>
        </w:rPr>
        <w:t xml:space="preserve">Aachen University </w:t>
      </w:r>
      <w:r w:rsidR="000F764C">
        <w:rPr>
          <w:lang w:val="en-CA" w:eastAsia="ja-JP"/>
        </w:rPr>
        <w:t>and VAB</w:t>
      </w:r>
      <w:r w:rsidR="005743B3">
        <w:rPr>
          <w:lang w:val="en-CA" w:eastAsia="ja-JP"/>
        </w:rPr>
        <w:t>T</w:t>
      </w:r>
      <w:r w:rsidR="000F764C">
        <w:rPr>
          <w:lang w:val="en-CA" w:eastAsia="ja-JP"/>
        </w:rPr>
        <w:t>ech</w:t>
      </w:r>
      <w:r w:rsidR="003047D6">
        <w:rPr>
          <w:lang w:val="en-CA" w:eastAsia="ja-JP"/>
        </w:rPr>
        <w:t>.</w:t>
      </w:r>
    </w:p>
    <w:p w14:paraId="0CAE7AE2" w14:textId="5319D162" w:rsidR="00AA7D11" w:rsidRDefault="00B8175F" w:rsidP="00743888">
      <w:pPr>
        <w:pStyle w:val="berschrift1"/>
      </w:pPr>
      <w:r>
        <w:t>Test description</w:t>
      </w:r>
    </w:p>
    <w:p w14:paraId="4287534C" w14:textId="7EE3B4CF" w:rsidR="00B8175F" w:rsidRDefault="000F764C" w:rsidP="00B8175F">
      <w:r>
        <w:t>AG</w:t>
      </w:r>
      <w:r w:rsidR="004845B2">
        <w:t> </w:t>
      </w:r>
      <w:r>
        <w:t xml:space="preserve">5 was tasked to </w:t>
      </w:r>
      <w:r w:rsidR="00B8175F">
        <w:t>test videos coded at “good” to “very good” quality, for HDR and SDR content, coded with VVC, HEVC, and LCEVC.</w:t>
      </w:r>
      <w:r w:rsidR="008A5E9D">
        <w:t xml:space="preserve"> For each standard, the corresponding reference software implementation and random access</w:t>
      </w:r>
      <w:r w:rsidR="00877484">
        <w:t xml:space="preserve"> (RA)</w:t>
      </w:r>
      <w:r w:rsidR="008A5E9D">
        <w:t xml:space="preserve"> </w:t>
      </w:r>
      <w:r w:rsidR="00B062CC">
        <w:t>configuration</w:t>
      </w:r>
      <w:r w:rsidR="008A5E9D">
        <w:t xml:space="preserve"> is used for performing the test.</w:t>
      </w:r>
    </w:p>
    <w:p w14:paraId="3DA6A347" w14:textId="5F2457CC" w:rsidR="00B52E1D" w:rsidRDefault="00B8175F" w:rsidP="00B8175F">
      <w:r>
        <w:t xml:space="preserve">The test </w:t>
      </w:r>
      <w:r w:rsidR="0000042E">
        <w:t xml:space="preserve">configuration applies </w:t>
      </w:r>
      <w:r>
        <w:t>2x spatial scalability with</w:t>
      </w:r>
      <w:r w:rsidR="00B52E1D">
        <w:t>:</w:t>
      </w:r>
    </w:p>
    <w:p w14:paraId="5AF6ED21" w14:textId="0A64F31A" w:rsidR="00B52E1D" w:rsidRDefault="00A15BA7" w:rsidP="00B52E1D">
      <w:pPr>
        <w:pStyle w:val="Listenabsatz"/>
        <w:numPr>
          <w:ilvl w:val="0"/>
          <w:numId w:val="13"/>
        </w:numPr>
      </w:pPr>
      <w:r>
        <w:t xml:space="preserve">two </w:t>
      </w:r>
      <w:r w:rsidR="00B8175F">
        <w:t>layers for VVC Multi-Layer profile</w:t>
      </w:r>
    </w:p>
    <w:p w14:paraId="39F2B381" w14:textId="5E2ED7D8" w:rsidR="00B52E1D" w:rsidRDefault="00B8175F" w:rsidP="00B52E1D">
      <w:pPr>
        <w:pStyle w:val="Listenabsatz"/>
        <w:numPr>
          <w:ilvl w:val="0"/>
          <w:numId w:val="13"/>
        </w:numPr>
      </w:pPr>
      <w:r>
        <w:t>LCEVC combined with a VVC base</w:t>
      </w:r>
      <w:r w:rsidR="00B52E1D">
        <w:t xml:space="preserve"> </w:t>
      </w:r>
      <w:r>
        <w:t>layer</w:t>
      </w:r>
    </w:p>
    <w:p w14:paraId="0F9AD6F2" w14:textId="5DCEDC8D" w:rsidR="00B52E1D" w:rsidRDefault="00B8175F" w:rsidP="00B52E1D">
      <w:pPr>
        <w:pStyle w:val="Listenabsatz"/>
        <w:numPr>
          <w:ilvl w:val="0"/>
          <w:numId w:val="13"/>
        </w:numPr>
      </w:pPr>
      <w:r>
        <w:t>SHVC combined with a VVC base layer</w:t>
      </w:r>
    </w:p>
    <w:p w14:paraId="6D7DC1FA" w14:textId="2F37056C" w:rsidR="00B062CC" w:rsidRDefault="00B8175F" w:rsidP="00B52E1D">
      <w:r>
        <w:t xml:space="preserve">The </w:t>
      </w:r>
      <w:r w:rsidR="003D73C8">
        <w:t xml:space="preserve">resolution of the tested </w:t>
      </w:r>
      <w:r>
        <w:t>content is HD (base layer) + UHD (enhancement layer). The base layer is intended to be common to all enhancement layer</w:t>
      </w:r>
      <w:r w:rsidR="00AA174A">
        <w:t>s (EL)</w:t>
      </w:r>
      <w:r w:rsidR="00CD00EC">
        <w:t>. A</w:t>
      </w:r>
      <w:r>
        <w:t xml:space="preserve">n </w:t>
      </w:r>
      <w:r w:rsidR="002B5CBF">
        <w:t xml:space="preserve">upsampled </w:t>
      </w:r>
      <w:r>
        <w:t>version of th</w:t>
      </w:r>
      <w:r w:rsidR="00CD00EC">
        <w:t>e</w:t>
      </w:r>
      <w:r>
        <w:t xml:space="preserve"> base layer </w:t>
      </w:r>
      <w:r w:rsidR="003A5EE6">
        <w:t>(</w:t>
      </w:r>
      <w:r w:rsidR="002B5CBF">
        <w:t>upsampled</w:t>
      </w:r>
      <w:r w:rsidR="00B062CC">
        <w:t xml:space="preserve"> from HD</w:t>
      </w:r>
      <w:r w:rsidR="003A5EE6">
        <w:t xml:space="preserve"> </w:t>
      </w:r>
      <w:r>
        <w:t>to UHD</w:t>
      </w:r>
      <w:r w:rsidR="003A5EE6">
        <w:t>)</w:t>
      </w:r>
      <w:r>
        <w:t xml:space="preserve"> is included as </w:t>
      </w:r>
      <w:r w:rsidR="00F65487" w:rsidRPr="007E7388">
        <w:t>a test point</w:t>
      </w:r>
      <w:r w:rsidR="00AA174A">
        <w:t>.</w:t>
      </w:r>
    </w:p>
    <w:p w14:paraId="5184CE81" w14:textId="51047A1B" w:rsidR="004A6C53" w:rsidRDefault="00B8175F" w:rsidP="00B8175F">
      <w:r>
        <w:t xml:space="preserve">The </w:t>
      </w:r>
      <w:r w:rsidR="0000042E">
        <w:t xml:space="preserve">quality of the base layer is chosen to be in the range of MOS 6 to 7 on the 11-grade scale </w:t>
      </w:r>
      <w:r>
        <w:t xml:space="preserve">(high quality yet allowing sufficient headroom to see the enhancement). The purpose of this test is to evaluate how various enhancement layers (obtained with the tested </w:t>
      </w:r>
      <w:r w:rsidR="00C8707F">
        <w:t>standards</w:t>
      </w:r>
      <w:r>
        <w:t xml:space="preserve">) </w:t>
      </w:r>
      <w:r w:rsidR="00A15BA7">
        <w:t xml:space="preserve">allow to </w:t>
      </w:r>
      <w:r>
        <w:t xml:space="preserve">visually improve </w:t>
      </w:r>
      <w:r w:rsidR="002A7162">
        <w:t>the base layer</w:t>
      </w:r>
      <w:r>
        <w:t xml:space="preserve"> coded at this quality and understand the behavior of </w:t>
      </w:r>
      <w:r w:rsidR="00B062CC">
        <w:t>the tested standards</w:t>
      </w:r>
      <w:r>
        <w:t xml:space="preserve"> in different conditions. </w:t>
      </w:r>
    </w:p>
    <w:p w14:paraId="707108EA" w14:textId="3640EB41" w:rsidR="00AA174A" w:rsidRDefault="0000042E" w:rsidP="00B8175F">
      <w:r>
        <w:t xml:space="preserve">Two </w:t>
      </w:r>
      <w:r w:rsidR="0046661B">
        <w:t>test</w:t>
      </w:r>
      <w:r>
        <w:t xml:space="preserve"> cases are considered:</w:t>
      </w:r>
    </w:p>
    <w:p w14:paraId="1D7DBAB2" w14:textId="0CB839C8" w:rsidR="00AA174A" w:rsidRDefault="00B8175F" w:rsidP="006C22DD">
      <w:pPr>
        <w:pStyle w:val="Listenabsatz"/>
        <w:numPr>
          <w:ilvl w:val="0"/>
          <w:numId w:val="10"/>
        </w:numPr>
      </w:pPr>
      <w:r>
        <w:t xml:space="preserve">50% of EL </w:t>
      </w:r>
      <w:r w:rsidR="00AA174A">
        <w:t xml:space="preserve">corresponds to a </w:t>
      </w:r>
      <w:r w:rsidR="00CB1678">
        <w:t xml:space="preserve">simplified </w:t>
      </w:r>
      <w:r w:rsidR="00AA174A">
        <w:t xml:space="preserve">use case of quality scalability, where significant improvement is expected as in e.g. adaptive streaming, </w:t>
      </w:r>
      <w:r w:rsidR="00CF7014">
        <w:t xml:space="preserve">with </w:t>
      </w:r>
      <w:r w:rsidR="006C22DD">
        <w:t>a focus on coding efficiency</w:t>
      </w:r>
      <w:r w:rsidR="004256F7">
        <w:t>.</w:t>
      </w:r>
      <w:r w:rsidR="006C22DD">
        <w:t xml:space="preserve"> </w:t>
      </w:r>
      <w:r w:rsidR="004256F7">
        <w:t>T</w:t>
      </w:r>
      <w:r w:rsidR="00AA174A">
        <w:t xml:space="preserve">he goal of </w:t>
      </w:r>
      <w:r w:rsidR="004256F7">
        <w:t xml:space="preserve">such </w:t>
      </w:r>
      <w:r w:rsidR="00AA174A">
        <w:t xml:space="preserve">layered coding </w:t>
      </w:r>
      <w:r w:rsidR="004256F7">
        <w:t xml:space="preserve">is </w:t>
      </w:r>
      <w:r w:rsidR="00AA174A">
        <w:t>to save space in cache storage. Th</w:t>
      </w:r>
      <w:r w:rsidR="00B36639">
        <w:t xml:space="preserve">e 50% ratio </w:t>
      </w:r>
      <w:r>
        <w:t xml:space="preserve">was </w:t>
      </w:r>
      <w:r w:rsidR="00B36639">
        <w:t>similarly</w:t>
      </w:r>
      <w:r w:rsidR="008436E1">
        <w:t xml:space="preserve"> used in the</w:t>
      </w:r>
      <w:r>
        <w:t xml:space="preserve"> SHVC Verification Tests</w:t>
      </w:r>
      <w:r w:rsidR="00F01C99">
        <w:t xml:space="preserve">. </w:t>
      </w:r>
      <w:r w:rsidR="00194BD8" w:rsidRPr="00566FA4">
        <w:t xml:space="preserve">The bitrate ratio also resembles a scenario indicated by ATSC </w:t>
      </w:r>
      <w:r w:rsidR="0063527E">
        <w:t>in their lia</w:t>
      </w:r>
      <w:r w:rsidR="00935F24">
        <w:t>i</w:t>
      </w:r>
      <w:r w:rsidR="0063527E">
        <w:t xml:space="preserve">son letter sent to MPEG </w:t>
      </w:r>
      <w:r w:rsidR="00194BD8" w:rsidRPr="00566FA4">
        <w:t>[</w:t>
      </w:r>
      <w:r w:rsidR="0063527E" w:rsidRPr="00566FA4">
        <w:t>3</w:t>
      </w:r>
      <w:r w:rsidR="00194BD8" w:rsidRPr="00566FA4">
        <w:t>]</w:t>
      </w:r>
      <w:r w:rsidR="00194BD8" w:rsidRPr="00257DF4">
        <w:t>.</w:t>
      </w:r>
    </w:p>
    <w:p w14:paraId="1720E121" w14:textId="073213E0" w:rsidR="00B8175F" w:rsidRDefault="00AA174A" w:rsidP="006C22DD">
      <w:pPr>
        <w:pStyle w:val="Listenabsatz"/>
        <w:numPr>
          <w:ilvl w:val="0"/>
          <w:numId w:val="10"/>
        </w:numPr>
      </w:pPr>
      <w:r>
        <w:t xml:space="preserve">10% of EL corresponds to a use case of lightweight enhancement of an existing bitstream, </w:t>
      </w:r>
      <w:r w:rsidR="00B37DD5">
        <w:t>providing improved visual quality of the</w:t>
      </w:r>
      <w:r w:rsidR="006C22DD">
        <w:t xml:space="preserve"> content </w:t>
      </w:r>
      <w:r w:rsidR="00B37DD5">
        <w:t xml:space="preserve">at </w:t>
      </w:r>
      <w:r>
        <w:t>moderate cost. Such ratio was, for example, tested by SBTVD for LCEVC when combined with VVC</w:t>
      </w:r>
      <w:r w:rsidR="00935B6E">
        <w:t xml:space="preserve"> </w:t>
      </w:r>
      <w:r w:rsidR="00935B6E" w:rsidRPr="00257DF4">
        <w:t>[</w:t>
      </w:r>
      <w:r w:rsidR="00105670" w:rsidRPr="00566FA4">
        <w:t>4</w:t>
      </w:r>
      <w:r w:rsidR="00935B6E" w:rsidRPr="00257DF4">
        <w:t>]</w:t>
      </w:r>
      <w:r w:rsidRPr="00257DF4">
        <w:t>.</w:t>
      </w:r>
    </w:p>
    <w:p w14:paraId="0BBCFCE4" w14:textId="1A37FE0D" w:rsidR="008A0B0D" w:rsidRDefault="00D4155A" w:rsidP="008A0B0D">
      <w:r>
        <w:t>Current t</w:t>
      </w:r>
      <w:r w:rsidR="007F087D">
        <w:t xml:space="preserve">est </w:t>
      </w:r>
      <w:r w:rsidR="00471431">
        <w:t xml:space="preserve">scenario </w:t>
      </w:r>
      <w:r w:rsidR="007F087D">
        <w:t>include</w:t>
      </w:r>
      <w:r>
        <w:t>s</w:t>
      </w:r>
      <w:r w:rsidR="007F087D">
        <w:t xml:space="preserve"> SDR, HDR PQ and HRD HLG test sequences, and thereby constitutes a scenario different from previous verification tests. </w:t>
      </w:r>
      <w:r w:rsidR="00B52E1D">
        <w:t>The test focuses on settings where the enhancement layer makes a significant difference</w:t>
      </w:r>
      <w:r w:rsidR="0043023A">
        <w:t>. Settings</w:t>
      </w:r>
      <w:r w:rsidR="00B52E1D">
        <w:t xml:space="preserve"> relevant for adaptive resolution (when the </w:t>
      </w:r>
      <w:r w:rsidR="002B5CBF">
        <w:t xml:space="preserve">upsampled </w:t>
      </w:r>
      <w:r w:rsidR="00B52E1D">
        <w:t xml:space="preserve">base layer would be better </w:t>
      </w:r>
      <w:r w:rsidR="00A15BA7">
        <w:t xml:space="preserve">than </w:t>
      </w:r>
      <w:r w:rsidR="00B52E1D">
        <w:t>full-resolution coding at the same bitrate)</w:t>
      </w:r>
      <w:r w:rsidR="0043023A">
        <w:t xml:space="preserve"> are </w:t>
      </w:r>
      <w:r w:rsidR="00CA1D17">
        <w:t xml:space="preserve">not part of </w:t>
      </w:r>
      <w:r w:rsidR="0043023A">
        <w:t>this test</w:t>
      </w:r>
      <w:r w:rsidR="00B52E1D">
        <w:t>.</w:t>
      </w:r>
    </w:p>
    <w:p w14:paraId="65FE0C10" w14:textId="55D18854" w:rsidR="002A7B06" w:rsidRDefault="002A7B06" w:rsidP="002A7B06">
      <w:pPr>
        <w:pStyle w:val="berschrift1"/>
      </w:pPr>
      <w:r>
        <w:t>Test sequences</w:t>
      </w:r>
    </w:p>
    <w:p w14:paraId="7C8F2ACC" w14:textId="4CD0FA25" w:rsidR="007861F8" w:rsidRDefault="007861F8" w:rsidP="00D202A9">
      <w:r>
        <w:t xml:space="preserve">The test sequences are UHD resolution, covering various frame rates and dynamic range (SDR, HDR HLG and HDR PQ). </w:t>
      </w:r>
      <w:r w:rsidR="00F54CEE">
        <w:t>Due to</w:t>
      </w:r>
      <w:r>
        <w:t xml:space="preserve"> specificities of spatial scalability, the test sequences </w:t>
      </w:r>
      <w:r w:rsidR="00304F8F">
        <w:t xml:space="preserve">have been selected to </w:t>
      </w:r>
      <w:r>
        <w:t>exhibit a sufficient amount of detail, s</w:t>
      </w:r>
      <w:r w:rsidR="007F3E65">
        <w:t>uch</w:t>
      </w:r>
      <w:r>
        <w:t xml:space="preserve"> that the difference between UHD and </w:t>
      </w:r>
      <w:r w:rsidR="002B5CBF">
        <w:t xml:space="preserve">upsampled </w:t>
      </w:r>
      <w:r>
        <w:t>HD version is clear</w:t>
      </w:r>
      <w:r w:rsidR="00F52557">
        <w:t>, leaving room for improvement by an enhancement layer</w:t>
      </w:r>
      <w:r>
        <w:t xml:space="preserve">. </w:t>
      </w:r>
    </w:p>
    <w:p w14:paraId="7C86E2D7" w14:textId="11286114" w:rsidR="00C52F72" w:rsidRDefault="00C52F72" w:rsidP="00D202A9">
      <w:r>
        <w:fldChar w:fldCharType="begin"/>
      </w:r>
      <w:r>
        <w:instrText xml:space="preserve"> REF _Ref85062154 \h </w:instrText>
      </w:r>
      <w:r>
        <w:fldChar w:fldCharType="separate"/>
      </w:r>
      <w:r w:rsidR="00054644">
        <w:t xml:space="preserve">Table </w:t>
      </w:r>
      <w:r w:rsidR="00054644">
        <w:rPr>
          <w:noProof/>
        </w:rPr>
        <w:t>1</w:t>
      </w:r>
      <w:r>
        <w:fldChar w:fldCharType="end"/>
      </w:r>
      <w:r w:rsidR="00F52557">
        <w:t xml:space="preserve"> </w:t>
      </w:r>
      <w:r w:rsidR="00391125">
        <w:t xml:space="preserve">contains </w:t>
      </w:r>
      <w:r w:rsidR="00F52557">
        <w:t xml:space="preserve">the </w:t>
      </w:r>
      <w:r w:rsidR="0046661B">
        <w:t>list of test sequences</w:t>
      </w:r>
      <w:r w:rsidR="00F52557">
        <w:t>.</w:t>
      </w:r>
      <w:r w:rsidR="0090478B">
        <w:t xml:space="preserve"> The md5sum of </w:t>
      </w:r>
      <w:r w:rsidR="00FF6DC3">
        <w:t>the corre</w:t>
      </w:r>
      <w:r w:rsidR="00633290">
        <w:t>s</w:t>
      </w:r>
      <w:r w:rsidR="00FF6DC3">
        <w:t xml:space="preserve">ponding </w:t>
      </w:r>
      <w:r w:rsidR="0090478B">
        <w:t>YUV file is indicated for each sequence.</w:t>
      </w:r>
    </w:p>
    <w:p w14:paraId="14A3C4E5" w14:textId="1759EE26" w:rsidR="000F1A4C" w:rsidRDefault="000F1A4C" w:rsidP="000F1A4C">
      <w:pPr>
        <w:pStyle w:val="Beschriftung"/>
      </w:pPr>
      <w:bookmarkStart w:id="52" w:name="_Ref85062154"/>
      <w:r>
        <w:lastRenderedPageBreak/>
        <w:t xml:space="preserve">Table </w:t>
      </w:r>
      <w:r>
        <w:fldChar w:fldCharType="begin"/>
      </w:r>
      <w:r>
        <w:instrText xml:space="preserve">SEQ Table \* ARABIC </w:instrText>
      </w:r>
      <w:r>
        <w:fldChar w:fldCharType="separate"/>
      </w:r>
      <w:r w:rsidR="00054644">
        <w:rPr>
          <w:noProof/>
        </w:rPr>
        <w:t>1</w:t>
      </w:r>
      <w:r>
        <w:fldChar w:fldCharType="end"/>
      </w:r>
      <w:bookmarkEnd w:id="52"/>
      <w:r>
        <w:t xml:space="preserve"> –</w:t>
      </w:r>
      <w:r w:rsidR="00B96F08">
        <w:t xml:space="preserve"> </w:t>
      </w:r>
      <w:r>
        <w:t>Test sequences</w:t>
      </w:r>
    </w:p>
    <w:tbl>
      <w:tblPr>
        <w:tblStyle w:val="Tabellenraster"/>
        <w:tblW w:w="5000" w:type="pct"/>
        <w:tblLayout w:type="fixed"/>
        <w:tblCellMar>
          <w:top w:w="28" w:type="dxa"/>
          <w:bottom w:w="28" w:type="dxa"/>
        </w:tblCellMar>
        <w:tblLook w:val="04A0" w:firstRow="1" w:lastRow="0" w:firstColumn="1" w:lastColumn="0" w:noHBand="0" w:noVBand="1"/>
      </w:tblPr>
      <w:tblGrid>
        <w:gridCol w:w="2431"/>
        <w:gridCol w:w="2086"/>
        <w:gridCol w:w="2431"/>
        <w:gridCol w:w="2068"/>
      </w:tblGrid>
      <w:tr w:rsidR="00174E20" w:rsidRPr="00174E20" w14:paraId="38DA5891" w14:textId="77777777" w:rsidTr="00FB3CB7">
        <w:tc>
          <w:tcPr>
            <w:tcW w:w="2439" w:type="dxa"/>
            <w:tcBorders>
              <w:top w:val="single" w:sz="4" w:space="0" w:color="auto"/>
              <w:left w:val="single" w:sz="4" w:space="0" w:color="auto"/>
              <w:bottom w:val="single" w:sz="4" w:space="0" w:color="auto"/>
              <w:right w:val="single" w:sz="4" w:space="0" w:color="auto"/>
            </w:tcBorders>
            <w:vAlign w:val="bottom"/>
          </w:tcPr>
          <w:p w14:paraId="0E6655B3" w14:textId="77777777" w:rsidR="00174E20" w:rsidRPr="00174E20" w:rsidRDefault="00174E20" w:rsidP="00FB3CB7">
            <w:pPr>
              <w:keepNext/>
              <w:spacing w:after="0"/>
              <w:ind w:left="-23" w:firstLine="17"/>
              <w:rPr>
                <w:rFonts w:eastAsia="Times New Roman"/>
                <w:b/>
                <w:sz w:val="18"/>
                <w:szCs w:val="18"/>
                <w:highlight w:val="yellow"/>
                <w:lang w:val="en-CA" w:eastAsia="de-DE"/>
              </w:rPr>
            </w:pPr>
            <w:r w:rsidRPr="00174E20">
              <w:rPr>
                <w:rFonts w:eastAsia="Times New Roman"/>
                <w:b/>
                <w:sz w:val="18"/>
                <w:szCs w:val="18"/>
                <w:lang w:val="en-CA" w:eastAsia="de-DE"/>
              </w:rPr>
              <w:t>Test sequence &amp; format</w:t>
            </w:r>
          </w:p>
        </w:tc>
        <w:tc>
          <w:tcPr>
            <w:tcW w:w="2092" w:type="dxa"/>
            <w:tcBorders>
              <w:top w:val="single" w:sz="4" w:space="0" w:color="auto"/>
              <w:left w:val="single" w:sz="4" w:space="0" w:color="auto"/>
              <w:bottom w:val="single" w:sz="4" w:space="0" w:color="auto"/>
              <w:right w:val="single" w:sz="4" w:space="0" w:color="auto"/>
            </w:tcBorders>
            <w:vAlign w:val="bottom"/>
          </w:tcPr>
          <w:p w14:paraId="06F2790A" w14:textId="77777777" w:rsidR="00174E20" w:rsidRPr="00174E20" w:rsidRDefault="00174E20" w:rsidP="00FB3CB7">
            <w:pPr>
              <w:keepNext/>
              <w:spacing w:after="0"/>
              <w:ind w:left="-23" w:firstLine="17"/>
              <w:rPr>
                <w:rFonts w:eastAsia="Times New Roman"/>
                <w:b/>
                <w:sz w:val="18"/>
                <w:szCs w:val="18"/>
                <w:highlight w:val="yellow"/>
                <w:lang w:val="en-CA" w:eastAsia="de-DE"/>
              </w:rPr>
            </w:pPr>
            <w:r w:rsidRPr="00174E20">
              <w:rPr>
                <w:rFonts w:eastAsia="Times New Roman"/>
                <w:b/>
                <w:sz w:val="18"/>
                <w:szCs w:val="18"/>
                <w:lang w:val="en-CA" w:eastAsia="de-DE"/>
              </w:rPr>
              <w:t>Thumbnail</w:t>
            </w:r>
          </w:p>
        </w:tc>
        <w:tc>
          <w:tcPr>
            <w:tcW w:w="2438" w:type="dxa"/>
            <w:tcBorders>
              <w:top w:val="single" w:sz="4" w:space="0" w:color="auto"/>
              <w:left w:val="single" w:sz="4" w:space="0" w:color="auto"/>
              <w:bottom w:val="single" w:sz="4" w:space="0" w:color="auto"/>
              <w:right w:val="single" w:sz="4" w:space="0" w:color="auto"/>
            </w:tcBorders>
            <w:vAlign w:val="bottom"/>
          </w:tcPr>
          <w:p w14:paraId="1F1A3346" w14:textId="77777777" w:rsidR="00174E20" w:rsidRPr="00174E20" w:rsidRDefault="00174E20" w:rsidP="00FB3CB7">
            <w:pPr>
              <w:keepNext/>
              <w:spacing w:after="0"/>
              <w:ind w:left="-23" w:firstLine="17"/>
              <w:rPr>
                <w:rFonts w:eastAsia="Times New Roman"/>
                <w:b/>
                <w:sz w:val="18"/>
                <w:szCs w:val="18"/>
                <w:lang w:val="en-CA" w:eastAsia="de-DE"/>
              </w:rPr>
            </w:pPr>
            <w:r w:rsidRPr="00174E20">
              <w:rPr>
                <w:rFonts w:eastAsia="Times New Roman"/>
                <w:b/>
                <w:sz w:val="18"/>
                <w:szCs w:val="18"/>
                <w:lang w:val="en-CA" w:eastAsia="de-DE"/>
              </w:rPr>
              <w:t>Test sequence &amp; format</w:t>
            </w:r>
          </w:p>
        </w:tc>
        <w:tc>
          <w:tcPr>
            <w:tcW w:w="2074" w:type="dxa"/>
            <w:tcBorders>
              <w:top w:val="single" w:sz="4" w:space="0" w:color="auto"/>
              <w:left w:val="single" w:sz="4" w:space="0" w:color="auto"/>
              <w:bottom w:val="single" w:sz="4" w:space="0" w:color="auto"/>
              <w:right w:val="single" w:sz="4" w:space="0" w:color="auto"/>
            </w:tcBorders>
            <w:vAlign w:val="bottom"/>
          </w:tcPr>
          <w:p w14:paraId="4B2DD893" w14:textId="77777777" w:rsidR="00174E20" w:rsidRPr="00174E20" w:rsidRDefault="00174E20" w:rsidP="00FB3CB7">
            <w:pPr>
              <w:keepNext/>
              <w:spacing w:after="0"/>
              <w:ind w:left="-23" w:firstLine="17"/>
              <w:rPr>
                <w:rFonts w:eastAsia="Times New Roman"/>
                <w:b/>
                <w:sz w:val="18"/>
                <w:szCs w:val="18"/>
                <w:lang w:val="en-CA" w:eastAsia="de-DE"/>
              </w:rPr>
            </w:pPr>
            <w:r w:rsidRPr="00174E20">
              <w:rPr>
                <w:rFonts w:eastAsia="Times New Roman"/>
                <w:b/>
                <w:sz w:val="18"/>
                <w:szCs w:val="18"/>
                <w:lang w:val="en-CA" w:eastAsia="de-DE"/>
              </w:rPr>
              <w:t>Thumbnail</w:t>
            </w:r>
          </w:p>
        </w:tc>
      </w:tr>
      <w:tr w:rsidR="00174E20" w:rsidRPr="00174E20" w14:paraId="6E92F52C" w14:textId="77777777" w:rsidTr="00FB3CB7">
        <w:tc>
          <w:tcPr>
            <w:tcW w:w="2439" w:type="dxa"/>
            <w:tcBorders>
              <w:top w:val="single" w:sz="4" w:space="0" w:color="auto"/>
              <w:left w:val="single" w:sz="4" w:space="0" w:color="auto"/>
              <w:bottom w:val="single" w:sz="4" w:space="0" w:color="auto"/>
              <w:right w:val="single" w:sz="4" w:space="0" w:color="auto"/>
            </w:tcBorders>
          </w:tcPr>
          <w:p w14:paraId="2B84925C" w14:textId="77777777" w:rsidR="00174E20" w:rsidRPr="00174E20" w:rsidRDefault="00174E20" w:rsidP="00FB3CB7">
            <w:pPr>
              <w:spacing w:after="0"/>
              <w:jc w:val="left"/>
              <w:rPr>
                <w:sz w:val="18"/>
                <w:szCs w:val="18"/>
                <w:lang w:val="en-CA" w:eastAsia="de-DE"/>
              </w:rPr>
            </w:pPr>
            <w:r w:rsidRPr="00174E20">
              <w:rPr>
                <w:sz w:val="18"/>
                <w:szCs w:val="18"/>
                <w:lang w:val="en-CA" w:eastAsia="de-DE"/>
              </w:rPr>
              <w:t>BodeMuseum</w:t>
            </w:r>
          </w:p>
          <w:p w14:paraId="17EFAB8A"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609497FC"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SDR, BT.2020 color</w:t>
            </w:r>
            <w:r w:rsidRPr="00174E20">
              <w:rPr>
                <w:sz w:val="18"/>
                <w:szCs w:val="18"/>
                <w:lang w:val="en-CA" w:eastAsia="de-DE"/>
              </w:rPr>
              <w:br/>
            </w:r>
          </w:p>
          <w:p w14:paraId="3F9789FF" w14:textId="77777777" w:rsidR="00174E20" w:rsidRPr="00174E20" w:rsidRDefault="00174E20" w:rsidP="00FB3CB7">
            <w:pPr>
              <w:spacing w:after="0"/>
              <w:ind w:left="-23" w:firstLine="17"/>
              <w:jc w:val="left"/>
              <w:rPr>
                <w:sz w:val="18"/>
                <w:szCs w:val="18"/>
                <w:lang w:val="en-CA" w:eastAsia="de-DE"/>
              </w:rPr>
            </w:pPr>
            <w:r w:rsidRPr="00174E20">
              <w:rPr>
                <w:sz w:val="14"/>
                <w:szCs w:val="14"/>
                <w:lang w:val="en-CA" w:eastAsia="de-DE"/>
              </w:rPr>
              <w:t>f2b01ec32bd014ecc17cc0db069cb734</w:t>
            </w:r>
          </w:p>
        </w:tc>
        <w:tc>
          <w:tcPr>
            <w:tcW w:w="2092" w:type="dxa"/>
            <w:tcBorders>
              <w:top w:val="single" w:sz="4" w:space="0" w:color="auto"/>
              <w:left w:val="single" w:sz="4" w:space="0" w:color="auto"/>
              <w:bottom w:val="single" w:sz="4" w:space="0" w:color="auto"/>
              <w:right w:val="single" w:sz="4" w:space="0" w:color="auto"/>
            </w:tcBorders>
            <w:vAlign w:val="bottom"/>
          </w:tcPr>
          <w:p w14:paraId="3395C13F" w14:textId="77777777" w:rsidR="00174E20" w:rsidRPr="00174E20" w:rsidRDefault="00174E20" w:rsidP="00FB3CB7">
            <w:pPr>
              <w:spacing w:after="0"/>
              <w:ind w:left="-23" w:firstLine="17"/>
              <w:rPr>
                <w:rFonts w:eastAsia="Times New Roman"/>
                <w:b/>
                <w:sz w:val="18"/>
                <w:szCs w:val="18"/>
                <w:lang w:val="en-CA" w:eastAsia="de-DE"/>
              </w:rPr>
            </w:pPr>
            <w:r w:rsidRPr="00174E20">
              <w:rPr>
                <w:noProof/>
                <w:sz w:val="18"/>
                <w:szCs w:val="18"/>
                <w:lang w:eastAsia="de-DE"/>
              </w:rPr>
              <w:drawing>
                <wp:inline distT="0" distB="0" distL="0" distR="0" wp14:anchorId="67441342" wp14:editId="67407444">
                  <wp:extent cx="1260000" cy="709200"/>
                  <wp:effectExtent l="0" t="0" r="0" b="0"/>
                  <wp:docPr id="27" name="Picture 27" descr="A building with a dome on the side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 building with a dome on the side of it&#10;&#10;AI-generated content may be incorrec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c>
          <w:tcPr>
            <w:tcW w:w="2438" w:type="dxa"/>
            <w:tcBorders>
              <w:top w:val="single" w:sz="4" w:space="0" w:color="auto"/>
              <w:left w:val="single" w:sz="4" w:space="0" w:color="auto"/>
              <w:bottom w:val="single" w:sz="4" w:space="0" w:color="auto"/>
              <w:right w:val="single" w:sz="4" w:space="0" w:color="auto"/>
            </w:tcBorders>
          </w:tcPr>
          <w:p w14:paraId="13235DEA" w14:textId="77777777" w:rsidR="00174E20" w:rsidRPr="00174E20" w:rsidRDefault="00174E20" w:rsidP="00FB3CB7">
            <w:pPr>
              <w:spacing w:after="0"/>
              <w:jc w:val="left"/>
              <w:rPr>
                <w:sz w:val="18"/>
                <w:szCs w:val="18"/>
                <w:lang w:val="en-CA" w:eastAsia="de-DE"/>
              </w:rPr>
            </w:pPr>
            <w:r w:rsidRPr="00174E20">
              <w:rPr>
                <w:sz w:val="18"/>
                <w:szCs w:val="18"/>
                <w:lang w:val="en-CA" w:eastAsia="de-DE"/>
              </w:rPr>
              <w:t>Metro</w:t>
            </w:r>
          </w:p>
          <w:p w14:paraId="4ED68D2F"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17F3203D" w14:textId="77777777" w:rsidR="00174E20" w:rsidRPr="00174E20" w:rsidRDefault="00174E20" w:rsidP="00FB3CB7">
            <w:pPr>
              <w:spacing w:after="0"/>
              <w:ind w:left="-23" w:firstLine="17"/>
              <w:rPr>
                <w:sz w:val="18"/>
                <w:szCs w:val="18"/>
                <w:lang w:val="en-CA" w:eastAsia="de-DE"/>
              </w:rPr>
            </w:pPr>
            <w:r w:rsidRPr="00174E20">
              <w:rPr>
                <w:sz w:val="18"/>
                <w:szCs w:val="18"/>
                <w:lang w:val="en-CA" w:eastAsia="de-DE"/>
              </w:rPr>
              <w:t>SDR, BT.709 color</w:t>
            </w:r>
          </w:p>
          <w:p w14:paraId="652887AB" w14:textId="77777777" w:rsidR="00174E20" w:rsidRPr="00174E20" w:rsidRDefault="00174E20" w:rsidP="00FB3CB7">
            <w:pPr>
              <w:spacing w:after="0"/>
              <w:ind w:left="-23" w:firstLine="17"/>
              <w:rPr>
                <w:sz w:val="18"/>
                <w:szCs w:val="18"/>
                <w:lang w:val="en-CA" w:eastAsia="de-DE"/>
              </w:rPr>
            </w:pPr>
          </w:p>
          <w:p w14:paraId="5EE99E36" w14:textId="77777777" w:rsidR="00174E20" w:rsidRPr="00174E20" w:rsidRDefault="00174E20" w:rsidP="00FB3CB7">
            <w:pPr>
              <w:spacing w:after="0"/>
              <w:ind w:left="-23" w:firstLine="17"/>
              <w:rPr>
                <w:noProof/>
                <w:sz w:val="18"/>
                <w:szCs w:val="18"/>
                <w:lang w:eastAsia="de-DE"/>
              </w:rPr>
            </w:pPr>
            <w:r w:rsidRPr="00174E20">
              <w:rPr>
                <w:sz w:val="14"/>
                <w:szCs w:val="14"/>
                <w:lang w:val="en-CA" w:eastAsia="de-DE"/>
              </w:rPr>
              <w:t xml:space="preserve">ed4ac35cd1d659a3bf8cd846f5be0efc  </w:t>
            </w:r>
          </w:p>
        </w:tc>
        <w:tc>
          <w:tcPr>
            <w:tcW w:w="2074" w:type="dxa"/>
            <w:tcBorders>
              <w:top w:val="single" w:sz="4" w:space="0" w:color="auto"/>
              <w:left w:val="single" w:sz="4" w:space="0" w:color="auto"/>
              <w:bottom w:val="single" w:sz="4" w:space="0" w:color="auto"/>
              <w:right w:val="single" w:sz="4" w:space="0" w:color="auto"/>
            </w:tcBorders>
          </w:tcPr>
          <w:p w14:paraId="43675775"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56EDEC79" wp14:editId="6C45B4E1">
                  <wp:extent cx="1260000" cy="709200"/>
                  <wp:effectExtent l="0" t="0" r="0" b="0"/>
                  <wp:docPr id="1969423705" name="Picture 1969423705" descr="People walking in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423705" name="Picture 1969423705" descr="People walking in a building&#10;&#10;AI-generated content may be incorrec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r>
      <w:tr w:rsidR="00174E20" w:rsidRPr="00174E20" w14:paraId="35FAB8C1" w14:textId="77777777" w:rsidTr="00FB3CB7">
        <w:tc>
          <w:tcPr>
            <w:tcW w:w="2439" w:type="dxa"/>
            <w:tcBorders>
              <w:top w:val="single" w:sz="4" w:space="0" w:color="auto"/>
              <w:left w:val="single" w:sz="4" w:space="0" w:color="auto"/>
              <w:bottom w:val="single" w:sz="4" w:space="0" w:color="auto"/>
              <w:right w:val="single" w:sz="4" w:space="0" w:color="auto"/>
            </w:tcBorders>
          </w:tcPr>
          <w:p w14:paraId="16D498BD" w14:textId="77777777" w:rsidR="00174E20" w:rsidRPr="00174E20" w:rsidRDefault="00174E20" w:rsidP="00FB3CB7">
            <w:pPr>
              <w:spacing w:after="0"/>
              <w:jc w:val="left"/>
              <w:rPr>
                <w:sz w:val="18"/>
                <w:szCs w:val="18"/>
                <w:lang w:val="en-CA" w:eastAsia="de-DE"/>
              </w:rPr>
            </w:pPr>
            <w:r w:rsidRPr="00174E20">
              <w:rPr>
                <w:sz w:val="18"/>
                <w:szCs w:val="18"/>
                <w:lang w:val="en-CA" w:eastAsia="de-DE"/>
              </w:rPr>
              <w:t>OberbaumSpree</w:t>
            </w:r>
          </w:p>
          <w:p w14:paraId="74F458F5"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5D05A816" w14:textId="77777777" w:rsidR="00174E20" w:rsidRPr="00174E20" w:rsidRDefault="00174E20" w:rsidP="00FB3CB7">
            <w:pPr>
              <w:spacing w:after="0"/>
              <w:jc w:val="left"/>
              <w:rPr>
                <w:sz w:val="18"/>
                <w:szCs w:val="18"/>
                <w:lang w:val="en-CA" w:eastAsia="de-DE"/>
              </w:rPr>
            </w:pPr>
            <w:r w:rsidRPr="00174E20">
              <w:rPr>
                <w:sz w:val="18"/>
                <w:szCs w:val="18"/>
                <w:lang w:val="en-CA" w:eastAsia="de-DE"/>
              </w:rPr>
              <w:t>SDR, BT.2020 color</w:t>
            </w:r>
          </w:p>
          <w:p w14:paraId="3D0E4236" w14:textId="77777777" w:rsidR="00174E20" w:rsidRPr="00174E20" w:rsidRDefault="00174E20" w:rsidP="00FB3CB7">
            <w:pPr>
              <w:spacing w:after="0"/>
              <w:jc w:val="left"/>
              <w:rPr>
                <w:sz w:val="18"/>
                <w:szCs w:val="18"/>
                <w:lang w:val="en-CA" w:eastAsia="de-DE"/>
              </w:rPr>
            </w:pPr>
          </w:p>
          <w:p w14:paraId="670EF2DF" w14:textId="77777777" w:rsidR="00174E20" w:rsidRPr="00174E20" w:rsidRDefault="00174E20" w:rsidP="00FB3CB7">
            <w:pPr>
              <w:spacing w:after="0"/>
              <w:jc w:val="left"/>
              <w:rPr>
                <w:sz w:val="18"/>
                <w:szCs w:val="18"/>
                <w:lang w:val="en-CA" w:eastAsia="de-DE"/>
              </w:rPr>
            </w:pPr>
            <w:r w:rsidRPr="00174E20">
              <w:rPr>
                <w:sz w:val="14"/>
                <w:szCs w:val="14"/>
                <w:lang w:val="en-CA" w:eastAsia="de-DE"/>
              </w:rPr>
              <w:t>a5200ad0aee110ed6bd3c560edd96198</w:t>
            </w:r>
          </w:p>
        </w:tc>
        <w:tc>
          <w:tcPr>
            <w:tcW w:w="2092" w:type="dxa"/>
            <w:tcBorders>
              <w:top w:val="single" w:sz="4" w:space="0" w:color="auto"/>
              <w:left w:val="single" w:sz="4" w:space="0" w:color="auto"/>
              <w:bottom w:val="single" w:sz="4" w:space="0" w:color="auto"/>
              <w:right w:val="single" w:sz="4" w:space="0" w:color="auto"/>
            </w:tcBorders>
            <w:vAlign w:val="bottom"/>
          </w:tcPr>
          <w:p w14:paraId="43884C5F"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0F08AD20" wp14:editId="23E5628E">
                  <wp:extent cx="1260000" cy="709200"/>
                  <wp:effectExtent l="0" t="0" r="0" b="0"/>
                  <wp:docPr id="378574606" name="Picture 378574606" descr="A city next to a body of wa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574606" name="Picture 378574606" descr="A city next to a body of water&#10;&#10;AI-generated content may be incorrect."/>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c>
          <w:tcPr>
            <w:tcW w:w="2438" w:type="dxa"/>
            <w:tcBorders>
              <w:top w:val="single" w:sz="4" w:space="0" w:color="auto"/>
              <w:left w:val="single" w:sz="4" w:space="0" w:color="auto"/>
              <w:bottom w:val="single" w:sz="4" w:space="0" w:color="auto"/>
              <w:right w:val="single" w:sz="4" w:space="0" w:color="auto"/>
            </w:tcBorders>
          </w:tcPr>
          <w:p w14:paraId="5EE6BFE9" w14:textId="77777777" w:rsidR="00174E20" w:rsidRPr="00174E20" w:rsidRDefault="00174E20" w:rsidP="00FB3CB7">
            <w:pPr>
              <w:spacing w:after="0"/>
              <w:jc w:val="left"/>
              <w:rPr>
                <w:sz w:val="18"/>
                <w:szCs w:val="18"/>
                <w:lang w:val="en-CA" w:eastAsia="de-DE"/>
              </w:rPr>
            </w:pPr>
            <w:r w:rsidRPr="00174E20">
              <w:rPr>
                <w:sz w:val="18"/>
                <w:szCs w:val="18"/>
                <w:lang w:val="en-CA" w:eastAsia="de-DE"/>
              </w:rPr>
              <w:t>SubwayTree</w:t>
            </w:r>
          </w:p>
          <w:p w14:paraId="555D40F5"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7591E5BF" w14:textId="77777777" w:rsidR="00174E20" w:rsidRPr="00174E20" w:rsidRDefault="00174E20" w:rsidP="00FB3CB7">
            <w:pPr>
              <w:spacing w:after="0"/>
              <w:ind w:left="-23" w:firstLine="17"/>
              <w:rPr>
                <w:sz w:val="18"/>
                <w:szCs w:val="18"/>
                <w:lang w:val="en-CA" w:eastAsia="de-DE"/>
              </w:rPr>
            </w:pPr>
            <w:r w:rsidRPr="00174E20">
              <w:rPr>
                <w:sz w:val="18"/>
                <w:szCs w:val="18"/>
                <w:lang w:val="en-CA" w:eastAsia="de-DE"/>
              </w:rPr>
              <w:t>SDR, BT.2020 color</w:t>
            </w:r>
          </w:p>
          <w:p w14:paraId="7927BC0E" w14:textId="77777777" w:rsidR="00174E20" w:rsidRPr="00174E20" w:rsidRDefault="00174E20" w:rsidP="00FB3CB7">
            <w:pPr>
              <w:spacing w:after="0"/>
              <w:ind w:left="-23" w:firstLine="17"/>
              <w:rPr>
                <w:sz w:val="18"/>
                <w:szCs w:val="18"/>
                <w:lang w:val="en-CA" w:eastAsia="de-DE"/>
              </w:rPr>
            </w:pPr>
          </w:p>
          <w:p w14:paraId="0466660B" w14:textId="77777777" w:rsidR="00174E20" w:rsidRPr="00174E20" w:rsidRDefault="00174E20" w:rsidP="00FB3CB7">
            <w:pPr>
              <w:spacing w:after="0"/>
              <w:ind w:left="-23" w:firstLine="17"/>
              <w:rPr>
                <w:noProof/>
                <w:sz w:val="18"/>
                <w:szCs w:val="18"/>
                <w:lang w:eastAsia="de-DE"/>
              </w:rPr>
            </w:pPr>
            <w:r w:rsidRPr="00174E20">
              <w:rPr>
                <w:sz w:val="14"/>
                <w:szCs w:val="14"/>
                <w:lang w:val="en-CA" w:eastAsia="de-DE"/>
              </w:rPr>
              <w:t>fc6a517ab5ce9ec0e28dd1c770c51fc8</w:t>
            </w:r>
          </w:p>
        </w:tc>
        <w:tc>
          <w:tcPr>
            <w:tcW w:w="2074" w:type="dxa"/>
            <w:tcBorders>
              <w:top w:val="single" w:sz="4" w:space="0" w:color="auto"/>
              <w:left w:val="single" w:sz="4" w:space="0" w:color="auto"/>
              <w:bottom w:val="single" w:sz="4" w:space="0" w:color="auto"/>
              <w:right w:val="single" w:sz="4" w:space="0" w:color="auto"/>
            </w:tcBorders>
          </w:tcPr>
          <w:p w14:paraId="67655856"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504D8BF3" wp14:editId="45EAB80B">
                  <wp:extent cx="1260000" cy="709200"/>
                  <wp:effectExtent l="0" t="0" r="0" b="0"/>
                  <wp:docPr id="1903763255" name="Picture 1903763255" descr="A bridge with a rail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763255" name="Picture 1903763255" descr="A bridge with a railing&#10;&#10;AI-generated content may be incorrect."/>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r>
      <w:tr w:rsidR="00174E20" w:rsidRPr="00174E20" w14:paraId="7F459C1A" w14:textId="77777777" w:rsidTr="00FB3CB7">
        <w:tc>
          <w:tcPr>
            <w:tcW w:w="2439" w:type="dxa"/>
            <w:tcBorders>
              <w:top w:val="single" w:sz="4" w:space="0" w:color="auto"/>
              <w:left w:val="single" w:sz="4" w:space="0" w:color="auto"/>
              <w:bottom w:val="single" w:sz="4" w:space="0" w:color="auto"/>
              <w:right w:val="single" w:sz="4" w:space="0" w:color="auto"/>
            </w:tcBorders>
          </w:tcPr>
          <w:p w14:paraId="6E8E91F6" w14:textId="77777777" w:rsidR="00174E20" w:rsidRPr="00174E20" w:rsidRDefault="00174E20" w:rsidP="00FB3CB7">
            <w:pPr>
              <w:spacing w:after="0"/>
              <w:jc w:val="left"/>
              <w:rPr>
                <w:sz w:val="18"/>
                <w:szCs w:val="18"/>
                <w:lang w:val="en-CA" w:eastAsia="de-DE"/>
              </w:rPr>
            </w:pPr>
            <w:r w:rsidRPr="00174E20">
              <w:rPr>
                <w:sz w:val="18"/>
                <w:szCs w:val="18"/>
                <w:lang w:val="en-CA" w:eastAsia="de-DE"/>
              </w:rPr>
              <w:t>WaterFront</w:t>
            </w:r>
          </w:p>
          <w:p w14:paraId="6E828001"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24fps, 240 frames</w:t>
            </w:r>
          </w:p>
          <w:p w14:paraId="1F758719" w14:textId="77777777" w:rsidR="00174E20" w:rsidRPr="00174E20" w:rsidRDefault="00174E20" w:rsidP="00FB3CB7">
            <w:pPr>
              <w:spacing w:after="0"/>
              <w:jc w:val="left"/>
              <w:rPr>
                <w:sz w:val="18"/>
                <w:szCs w:val="18"/>
                <w:lang w:val="en-CA" w:eastAsia="de-DE"/>
              </w:rPr>
            </w:pPr>
            <w:r w:rsidRPr="00174E20">
              <w:rPr>
                <w:sz w:val="18"/>
                <w:szCs w:val="18"/>
                <w:lang w:val="en-CA" w:eastAsia="de-DE"/>
              </w:rPr>
              <w:t>SDR, BT.709 color</w:t>
            </w:r>
          </w:p>
          <w:p w14:paraId="7ACC90BC" w14:textId="77777777" w:rsidR="00174E20" w:rsidRPr="00174E20" w:rsidRDefault="00174E20" w:rsidP="00FB3CB7">
            <w:pPr>
              <w:spacing w:after="0"/>
              <w:jc w:val="left"/>
              <w:rPr>
                <w:sz w:val="18"/>
                <w:szCs w:val="18"/>
                <w:lang w:val="en-CA" w:eastAsia="de-DE"/>
              </w:rPr>
            </w:pPr>
          </w:p>
          <w:p w14:paraId="14D98784" w14:textId="77777777" w:rsidR="00174E20" w:rsidRPr="00174E20" w:rsidRDefault="00174E20" w:rsidP="00FB3CB7">
            <w:pPr>
              <w:spacing w:after="0"/>
              <w:jc w:val="left"/>
              <w:rPr>
                <w:sz w:val="18"/>
                <w:szCs w:val="18"/>
                <w:lang w:val="en-CA" w:eastAsia="de-DE"/>
              </w:rPr>
            </w:pPr>
            <w:r w:rsidRPr="00174E20">
              <w:rPr>
                <w:sz w:val="14"/>
                <w:szCs w:val="14"/>
                <w:lang w:val="en-CA" w:eastAsia="de-DE"/>
              </w:rPr>
              <w:t>1297ba70dea887e8138bbb2119581ebc</w:t>
            </w:r>
          </w:p>
        </w:tc>
        <w:tc>
          <w:tcPr>
            <w:tcW w:w="2092" w:type="dxa"/>
            <w:tcBorders>
              <w:top w:val="single" w:sz="4" w:space="0" w:color="auto"/>
              <w:left w:val="single" w:sz="4" w:space="0" w:color="auto"/>
              <w:bottom w:val="single" w:sz="4" w:space="0" w:color="auto"/>
              <w:right w:val="single" w:sz="4" w:space="0" w:color="auto"/>
            </w:tcBorders>
            <w:vAlign w:val="bottom"/>
          </w:tcPr>
          <w:p w14:paraId="7830994F"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4C345738" wp14:editId="75469293">
                  <wp:extent cx="1260000" cy="709200"/>
                  <wp:effectExtent l="0" t="0" r="0" b="0"/>
                  <wp:docPr id="1184278622" name="Picture 1184278622" descr="A small town near a body of wa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278622" name="Picture 1184278622" descr="A small town near a body of water&#10;&#10;AI-generated content may be incorrect."/>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c>
          <w:tcPr>
            <w:tcW w:w="2438" w:type="dxa"/>
            <w:tcBorders>
              <w:top w:val="single" w:sz="4" w:space="0" w:color="auto"/>
              <w:left w:val="single" w:sz="4" w:space="0" w:color="auto"/>
              <w:bottom w:val="single" w:sz="4" w:space="0" w:color="auto"/>
              <w:right w:val="single" w:sz="4" w:space="0" w:color="auto"/>
            </w:tcBorders>
          </w:tcPr>
          <w:p w14:paraId="7B765B0A" w14:textId="77777777" w:rsidR="00174E20" w:rsidRPr="00174E20" w:rsidRDefault="00174E20" w:rsidP="00FB3CB7">
            <w:pPr>
              <w:spacing w:after="0"/>
              <w:jc w:val="left"/>
              <w:rPr>
                <w:sz w:val="18"/>
                <w:szCs w:val="18"/>
                <w:lang w:val="en-CA" w:eastAsia="de-DE"/>
              </w:rPr>
            </w:pPr>
            <w:r w:rsidRPr="00174E20">
              <w:rPr>
                <w:sz w:val="18"/>
                <w:szCs w:val="18"/>
                <w:lang w:val="en-CA" w:eastAsia="de-DE"/>
              </w:rPr>
              <w:t>FootballLargeAdvert</w:t>
            </w:r>
          </w:p>
          <w:p w14:paraId="068F8BD8"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4BF47EA9" w14:textId="77777777" w:rsidR="00174E20" w:rsidRPr="00174E20" w:rsidRDefault="00174E20" w:rsidP="00FB3CB7">
            <w:pPr>
              <w:spacing w:after="0"/>
              <w:ind w:left="-23" w:firstLine="17"/>
              <w:rPr>
                <w:sz w:val="18"/>
                <w:szCs w:val="18"/>
                <w:lang w:val="en-CA" w:eastAsia="de-DE"/>
              </w:rPr>
            </w:pPr>
            <w:r w:rsidRPr="00174E20">
              <w:rPr>
                <w:sz w:val="18"/>
                <w:szCs w:val="18"/>
                <w:lang w:val="en-CA" w:eastAsia="de-DE"/>
              </w:rPr>
              <w:t>HLG, BT.2020 color</w:t>
            </w:r>
          </w:p>
          <w:p w14:paraId="7DAC0523" w14:textId="77777777" w:rsidR="00174E20" w:rsidRPr="00174E20" w:rsidRDefault="00174E20" w:rsidP="00FB3CB7">
            <w:pPr>
              <w:spacing w:after="0"/>
              <w:ind w:left="-23" w:firstLine="17"/>
              <w:rPr>
                <w:sz w:val="18"/>
                <w:szCs w:val="18"/>
                <w:lang w:val="en-CA" w:eastAsia="de-DE"/>
              </w:rPr>
            </w:pPr>
          </w:p>
          <w:p w14:paraId="4B4E178F" w14:textId="77777777" w:rsidR="00174E20" w:rsidRPr="00174E20" w:rsidRDefault="00174E20" w:rsidP="00FB3CB7">
            <w:pPr>
              <w:spacing w:after="0"/>
              <w:ind w:left="-23" w:firstLine="17"/>
              <w:rPr>
                <w:noProof/>
                <w:sz w:val="18"/>
                <w:szCs w:val="18"/>
                <w:lang w:eastAsia="de-DE"/>
              </w:rPr>
            </w:pPr>
            <w:r w:rsidRPr="00174E20">
              <w:rPr>
                <w:sz w:val="14"/>
                <w:szCs w:val="14"/>
                <w:lang w:val="en-CA" w:eastAsia="de-DE"/>
              </w:rPr>
              <w:t>cbb3532a286f568c0b0a32f6986c969e</w:t>
            </w:r>
          </w:p>
        </w:tc>
        <w:tc>
          <w:tcPr>
            <w:tcW w:w="2074" w:type="dxa"/>
            <w:tcBorders>
              <w:top w:val="single" w:sz="4" w:space="0" w:color="auto"/>
              <w:left w:val="single" w:sz="4" w:space="0" w:color="auto"/>
              <w:bottom w:val="single" w:sz="4" w:space="0" w:color="auto"/>
              <w:right w:val="single" w:sz="4" w:space="0" w:color="auto"/>
            </w:tcBorders>
          </w:tcPr>
          <w:p w14:paraId="0DEAAEEE"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7B3E92A6" wp14:editId="4BC12E3F">
                  <wp:extent cx="1260000" cy="709200"/>
                  <wp:effectExtent l="0" t="0" r="0" b="0"/>
                  <wp:docPr id="1391133959" name="Picture 1391133959" descr="A crowd of people in a stadiu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133959" name="Picture 1391133959" descr="A crowd of people in a stadium&#10;&#10;AI-generated content may be incorrect."/>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r>
      <w:tr w:rsidR="00174E20" w:rsidRPr="00174E20" w14:paraId="43E8A914" w14:textId="77777777" w:rsidTr="00FB3CB7">
        <w:tc>
          <w:tcPr>
            <w:tcW w:w="2439" w:type="dxa"/>
            <w:tcBorders>
              <w:top w:val="single" w:sz="4" w:space="0" w:color="auto"/>
              <w:left w:val="single" w:sz="4" w:space="0" w:color="auto"/>
              <w:bottom w:val="single" w:sz="4" w:space="0" w:color="auto"/>
              <w:right w:val="single" w:sz="4" w:space="0" w:color="auto"/>
            </w:tcBorders>
          </w:tcPr>
          <w:p w14:paraId="2C8281C4" w14:textId="77777777" w:rsidR="00174E20" w:rsidRPr="00174E20" w:rsidRDefault="00174E20" w:rsidP="00FB3CB7">
            <w:pPr>
              <w:spacing w:after="0"/>
              <w:jc w:val="left"/>
              <w:rPr>
                <w:sz w:val="18"/>
                <w:szCs w:val="18"/>
                <w:lang w:val="en-CA" w:eastAsia="de-DE"/>
              </w:rPr>
            </w:pPr>
            <w:r w:rsidRPr="00174E20">
              <w:rPr>
                <w:sz w:val="18"/>
                <w:szCs w:val="18"/>
                <w:lang w:val="en-CA" w:eastAsia="de-DE"/>
              </w:rPr>
              <w:t>H3-AMS01</w:t>
            </w:r>
          </w:p>
          <w:p w14:paraId="25B8FA78"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446DA543" w14:textId="77777777" w:rsidR="00174E20" w:rsidRPr="00174E20" w:rsidRDefault="00174E20" w:rsidP="00FB3CB7">
            <w:pPr>
              <w:spacing w:after="0"/>
              <w:jc w:val="left"/>
              <w:rPr>
                <w:sz w:val="18"/>
                <w:szCs w:val="18"/>
                <w:lang w:val="en-CA" w:eastAsia="de-DE"/>
              </w:rPr>
            </w:pPr>
            <w:r w:rsidRPr="00174E20">
              <w:rPr>
                <w:sz w:val="18"/>
                <w:szCs w:val="18"/>
                <w:lang w:val="en-CA" w:eastAsia="de-DE"/>
              </w:rPr>
              <w:t>HLG, BT.2020 color</w:t>
            </w:r>
          </w:p>
          <w:p w14:paraId="3D69C2BF" w14:textId="77777777" w:rsidR="00174E20" w:rsidRPr="00174E20" w:rsidRDefault="00174E20" w:rsidP="00FB3CB7">
            <w:pPr>
              <w:spacing w:after="0"/>
              <w:jc w:val="left"/>
              <w:rPr>
                <w:sz w:val="18"/>
                <w:szCs w:val="18"/>
                <w:lang w:val="en-CA" w:eastAsia="de-DE"/>
              </w:rPr>
            </w:pPr>
          </w:p>
          <w:p w14:paraId="1D60F733" w14:textId="77777777" w:rsidR="00174E20" w:rsidRPr="00174E20" w:rsidRDefault="00174E20" w:rsidP="00FB3CB7">
            <w:pPr>
              <w:spacing w:after="0"/>
              <w:jc w:val="left"/>
              <w:rPr>
                <w:sz w:val="18"/>
                <w:szCs w:val="18"/>
                <w:lang w:val="en-CA" w:eastAsia="de-DE"/>
              </w:rPr>
            </w:pPr>
            <w:r w:rsidRPr="00174E20">
              <w:rPr>
                <w:sz w:val="14"/>
                <w:szCs w:val="14"/>
                <w:lang w:val="en-CA" w:eastAsia="de-DE"/>
              </w:rPr>
              <w:t>02be2d01e46a4d2316fc0e951f94f742</w:t>
            </w:r>
          </w:p>
        </w:tc>
        <w:tc>
          <w:tcPr>
            <w:tcW w:w="2092" w:type="dxa"/>
            <w:tcBorders>
              <w:top w:val="single" w:sz="4" w:space="0" w:color="auto"/>
              <w:left w:val="single" w:sz="4" w:space="0" w:color="auto"/>
              <w:bottom w:val="single" w:sz="4" w:space="0" w:color="auto"/>
              <w:right w:val="single" w:sz="4" w:space="0" w:color="auto"/>
            </w:tcBorders>
            <w:vAlign w:val="bottom"/>
          </w:tcPr>
          <w:p w14:paraId="2BF822E4"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798F003F" wp14:editId="5759A6E5">
                  <wp:extent cx="1260000" cy="709200"/>
                  <wp:effectExtent l="0" t="0" r="0" b="0"/>
                  <wp:docPr id="447995920" name="Picture 447995920" descr="A group of buses in a c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995920" name="Picture 447995920" descr="A group of buses in a city&#10;&#10;AI-generated content may be incorrect."/>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c>
          <w:tcPr>
            <w:tcW w:w="2438" w:type="dxa"/>
            <w:tcBorders>
              <w:top w:val="single" w:sz="4" w:space="0" w:color="auto"/>
              <w:left w:val="single" w:sz="4" w:space="0" w:color="auto"/>
              <w:bottom w:val="single" w:sz="4" w:space="0" w:color="auto"/>
              <w:right w:val="single" w:sz="4" w:space="0" w:color="auto"/>
            </w:tcBorders>
          </w:tcPr>
          <w:p w14:paraId="695F439E" w14:textId="77777777" w:rsidR="00174E20" w:rsidRPr="00174E20" w:rsidRDefault="00174E20" w:rsidP="00FB3CB7">
            <w:pPr>
              <w:spacing w:after="0"/>
              <w:jc w:val="left"/>
              <w:rPr>
                <w:sz w:val="18"/>
                <w:szCs w:val="18"/>
                <w:lang w:val="en-CA" w:eastAsia="de-DE"/>
              </w:rPr>
            </w:pPr>
            <w:r w:rsidRPr="00174E20">
              <w:rPr>
                <w:sz w:val="18"/>
                <w:szCs w:val="18"/>
                <w:lang w:val="en-CA" w:eastAsia="de-DE"/>
              </w:rPr>
              <w:t>H3-AMS02</w:t>
            </w:r>
          </w:p>
          <w:p w14:paraId="06B1E67C"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71E3CD9A" w14:textId="77777777" w:rsidR="00174E20" w:rsidRPr="00174E20" w:rsidRDefault="00174E20" w:rsidP="00FB3CB7">
            <w:pPr>
              <w:spacing w:after="0"/>
              <w:ind w:left="-23" w:firstLine="17"/>
              <w:rPr>
                <w:sz w:val="18"/>
                <w:szCs w:val="18"/>
                <w:lang w:val="en-CA" w:eastAsia="de-DE"/>
              </w:rPr>
            </w:pPr>
            <w:r w:rsidRPr="00174E20">
              <w:rPr>
                <w:sz w:val="18"/>
                <w:szCs w:val="18"/>
                <w:lang w:val="en-CA" w:eastAsia="de-DE"/>
              </w:rPr>
              <w:t>HLG, BT.2020 color</w:t>
            </w:r>
          </w:p>
          <w:p w14:paraId="4B5393BE" w14:textId="77777777" w:rsidR="00174E20" w:rsidRPr="00174E20" w:rsidRDefault="00174E20" w:rsidP="00FB3CB7">
            <w:pPr>
              <w:spacing w:after="0"/>
              <w:ind w:left="-23" w:firstLine="17"/>
              <w:rPr>
                <w:sz w:val="18"/>
                <w:szCs w:val="18"/>
                <w:lang w:val="en-CA" w:eastAsia="de-DE"/>
              </w:rPr>
            </w:pPr>
          </w:p>
          <w:p w14:paraId="6057B12B" w14:textId="77777777" w:rsidR="00174E20" w:rsidRPr="00174E20" w:rsidRDefault="00174E20" w:rsidP="00FB3CB7">
            <w:pPr>
              <w:spacing w:after="0"/>
              <w:ind w:left="-23" w:firstLine="17"/>
              <w:rPr>
                <w:noProof/>
                <w:sz w:val="18"/>
                <w:szCs w:val="18"/>
                <w:lang w:eastAsia="de-DE"/>
              </w:rPr>
            </w:pPr>
            <w:r w:rsidRPr="00174E20">
              <w:rPr>
                <w:sz w:val="14"/>
                <w:szCs w:val="14"/>
                <w:lang w:val="en-CA" w:eastAsia="de-DE"/>
              </w:rPr>
              <w:t>d701f761b1f44a687fc51eb8c0ab9fbe</w:t>
            </w:r>
          </w:p>
        </w:tc>
        <w:tc>
          <w:tcPr>
            <w:tcW w:w="2074" w:type="dxa"/>
            <w:tcBorders>
              <w:top w:val="single" w:sz="4" w:space="0" w:color="auto"/>
              <w:left w:val="single" w:sz="4" w:space="0" w:color="auto"/>
              <w:bottom w:val="single" w:sz="4" w:space="0" w:color="auto"/>
              <w:right w:val="single" w:sz="4" w:space="0" w:color="auto"/>
            </w:tcBorders>
          </w:tcPr>
          <w:p w14:paraId="1F34B3F6"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4930891A" wp14:editId="101BC23E">
                  <wp:extent cx="1260000" cy="709200"/>
                  <wp:effectExtent l="0" t="0" r="0" b="0"/>
                  <wp:docPr id="2134614161" name="Picture 2134614161" descr="A boat on a riv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614161" name="Picture 2134614161" descr="A boat on a river&#10;&#10;AI-generated content may be incorrect."/>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r>
      <w:tr w:rsidR="00174E20" w:rsidRPr="00174E20" w14:paraId="006E1EA6" w14:textId="77777777" w:rsidTr="00FB3CB7">
        <w:tc>
          <w:tcPr>
            <w:tcW w:w="2439" w:type="dxa"/>
            <w:tcBorders>
              <w:top w:val="single" w:sz="4" w:space="0" w:color="auto"/>
              <w:left w:val="single" w:sz="4" w:space="0" w:color="auto"/>
              <w:bottom w:val="single" w:sz="4" w:space="0" w:color="auto"/>
              <w:right w:val="single" w:sz="4" w:space="0" w:color="auto"/>
            </w:tcBorders>
          </w:tcPr>
          <w:p w14:paraId="4FAB2D65" w14:textId="77777777" w:rsidR="00174E20" w:rsidRPr="00174E20" w:rsidRDefault="00174E20" w:rsidP="00FB3CB7">
            <w:pPr>
              <w:spacing w:after="0"/>
              <w:jc w:val="left"/>
              <w:rPr>
                <w:sz w:val="18"/>
                <w:szCs w:val="18"/>
                <w:lang w:val="en-CA" w:eastAsia="de-DE"/>
              </w:rPr>
            </w:pPr>
            <w:r w:rsidRPr="00174E20">
              <w:rPr>
                <w:sz w:val="18"/>
                <w:szCs w:val="18"/>
                <w:lang w:val="en-CA" w:eastAsia="de-DE"/>
              </w:rPr>
              <w:t>H3-AMS05</w:t>
            </w:r>
          </w:p>
          <w:p w14:paraId="74F96051"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1DF10175" w14:textId="77777777" w:rsidR="00174E20" w:rsidRPr="00174E20" w:rsidRDefault="00174E20" w:rsidP="00FB3CB7">
            <w:pPr>
              <w:spacing w:after="0"/>
              <w:jc w:val="left"/>
              <w:rPr>
                <w:sz w:val="18"/>
                <w:szCs w:val="18"/>
                <w:lang w:val="en-CA" w:eastAsia="de-DE"/>
              </w:rPr>
            </w:pPr>
            <w:r w:rsidRPr="00174E20">
              <w:rPr>
                <w:sz w:val="18"/>
                <w:szCs w:val="18"/>
                <w:lang w:val="en-CA" w:eastAsia="de-DE"/>
              </w:rPr>
              <w:t>HLG, BT.2020 color</w:t>
            </w:r>
          </w:p>
          <w:p w14:paraId="41D1AD10" w14:textId="77777777" w:rsidR="00174E20" w:rsidRPr="00174E20" w:rsidRDefault="00174E20" w:rsidP="00FB3CB7">
            <w:pPr>
              <w:spacing w:after="0"/>
              <w:jc w:val="left"/>
              <w:rPr>
                <w:sz w:val="18"/>
                <w:szCs w:val="18"/>
                <w:lang w:val="en-CA" w:eastAsia="de-DE"/>
              </w:rPr>
            </w:pPr>
          </w:p>
          <w:p w14:paraId="23E90433" w14:textId="77777777" w:rsidR="00174E20" w:rsidRPr="00174E20" w:rsidRDefault="00174E20" w:rsidP="00FB3CB7">
            <w:pPr>
              <w:spacing w:after="0"/>
              <w:jc w:val="left"/>
              <w:rPr>
                <w:sz w:val="18"/>
                <w:szCs w:val="18"/>
                <w:lang w:val="en-CA" w:eastAsia="de-DE"/>
              </w:rPr>
            </w:pPr>
            <w:r w:rsidRPr="00174E20">
              <w:rPr>
                <w:sz w:val="14"/>
                <w:szCs w:val="14"/>
                <w:lang w:val="en-CA" w:eastAsia="de-DE"/>
              </w:rPr>
              <w:t>bd26ce99ea7da819d56a1a562e8e48df</w:t>
            </w:r>
          </w:p>
        </w:tc>
        <w:tc>
          <w:tcPr>
            <w:tcW w:w="2092" w:type="dxa"/>
            <w:tcBorders>
              <w:top w:val="single" w:sz="4" w:space="0" w:color="auto"/>
              <w:left w:val="single" w:sz="4" w:space="0" w:color="auto"/>
              <w:bottom w:val="single" w:sz="4" w:space="0" w:color="auto"/>
              <w:right w:val="single" w:sz="4" w:space="0" w:color="auto"/>
            </w:tcBorders>
            <w:vAlign w:val="bottom"/>
          </w:tcPr>
          <w:p w14:paraId="3D52D3A5"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71152730" wp14:editId="236C9FC1">
                  <wp:extent cx="1260000" cy="709200"/>
                  <wp:effectExtent l="0" t="0" r="0" b="0"/>
                  <wp:docPr id="1030315131" name="Picture 1030315131" descr="A row of buildings next to a ca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315131" name="Picture 1030315131" descr="A row of buildings next to a canal&#10;&#10;AI-generated content may be incorrect."/>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c>
          <w:tcPr>
            <w:tcW w:w="2438" w:type="dxa"/>
            <w:tcBorders>
              <w:top w:val="single" w:sz="4" w:space="0" w:color="auto"/>
              <w:left w:val="single" w:sz="4" w:space="0" w:color="auto"/>
              <w:bottom w:val="single" w:sz="4" w:space="0" w:color="auto"/>
              <w:right w:val="single" w:sz="4" w:space="0" w:color="auto"/>
            </w:tcBorders>
          </w:tcPr>
          <w:p w14:paraId="2D8E46D8" w14:textId="77777777" w:rsidR="00174E20" w:rsidRPr="00174E20" w:rsidRDefault="00174E20" w:rsidP="00FB3CB7">
            <w:pPr>
              <w:spacing w:after="0"/>
              <w:jc w:val="left"/>
              <w:rPr>
                <w:sz w:val="18"/>
                <w:szCs w:val="18"/>
                <w:lang w:val="en-CA" w:eastAsia="de-DE"/>
              </w:rPr>
            </w:pPr>
            <w:r w:rsidRPr="00174E20">
              <w:rPr>
                <w:sz w:val="18"/>
                <w:szCs w:val="18"/>
                <w:lang w:val="en-CA" w:eastAsia="de-DE"/>
              </w:rPr>
              <w:t>WomenFootball</w:t>
            </w:r>
          </w:p>
          <w:p w14:paraId="4640A782"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50fps, 500 frames</w:t>
            </w:r>
          </w:p>
          <w:p w14:paraId="3966F44D" w14:textId="77777777" w:rsidR="00174E20" w:rsidRPr="00174E20" w:rsidRDefault="00174E20" w:rsidP="00FB3CB7">
            <w:pPr>
              <w:spacing w:after="0"/>
              <w:ind w:left="-23" w:firstLine="17"/>
              <w:rPr>
                <w:sz w:val="18"/>
                <w:szCs w:val="18"/>
                <w:lang w:val="en-CA" w:eastAsia="de-DE"/>
              </w:rPr>
            </w:pPr>
            <w:r w:rsidRPr="00174E20">
              <w:rPr>
                <w:sz w:val="18"/>
                <w:szCs w:val="18"/>
                <w:lang w:val="en-CA" w:eastAsia="de-DE"/>
              </w:rPr>
              <w:t>HLG, BT.2020 color</w:t>
            </w:r>
          </w:p>
          <w:p w14:paraId="3DB71227" w14:textId="77777777" w:rsidR="00174E20" w:rsidRPr="00174E20" w:rsidRDefault="00174E20" w:rsidP="00FB3CB7">
            <w:pPr>
              <w:spacing w:after="0"/>
              <w:ind w:left="-23" w:firstLine="17"/>
              <w:rPr>
                <w:sz w:val="18"/>
                <w:szCs w:val="18"/>
                <w:lang w:val="en-CA" w:eastAsia="de-DE"/>
              </w:rPr>
            </w:pPr>
          </w:p>
          <w:p w14:paraId="33403663" w14:textId="77777777" w:rsidR="00174E20" w:rsidRPr="00174E20" w:rsidRDefault="00174E20" w:rsidP="00FB3CB7">
            <w:pPr>
              <w:spacing w:after="0"/>
              <w:ind w:left="-23" w:firstLine="17"/>
              <w:rPr>
                <w:noProof/>
                <w:sz w:val="18"/>
                <w:szCs w:val="18"/>
                <w:lang w:eastAsia="de-DE"/>
              </w:rPr>
            </w:pPr>
            <w:r w:rsidRPr="00174E20">
              <w:rPr>
                <w:sz w:val="14"/>
                <w:szCs w:val="14"/>
                <w:lang w:val="en-CA" w:eastAsia="de-DE"/>
              </w:rPr>
              <w:t>71cc16a0f97a124b8f64de9aafed0c04</w:t>
            </w:r>
          </w:p>
        </w:tc>
        <w:tc>
          <w:tcPr>
            <w:tcW w:w="2074" w:type="dxa"/>
            <w:tcBorders>
              <w:top w:val="single" w:sz="4" w:space="0" w:color="auto"/>
              <w:left w:val="single" w:sz="4" w:space="0" w:color="auto"/>
              <w:bottom w:val="single" w:sz="4" w:space="0" w:color="auto"/>
              <w:right w:val="single" w:sz="4" w:space="0" w:color="auto"/>
            </w:tcBorders>
          </w:tcPr>
          <w:p w14:paraId="41735419"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6E70309F" wp14:editId="04508F1E">
                  <wp:extent cx="1260000" cy="709200"/>
                  <wp:effectExtent l="0" t="0" r="0" b="0"/>
                  <wp:docPr id="2004242134" name="Picture 2004242134" descr="A group of people playing footbal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242134" name="Picture 2004242134" descr="A group of people playing football&#10;&#10;AI-generated content may be incorrect."/>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r>
      <w:tr w:rsidR="00174E20" w:rsidRPr="00174E20" w14:paraId="5D7D847F" w14:textId="77777777" w:rsidTr="00FB3CB7">
        <w:tc>
          <w:tcPr>
            <w:tcW w:w="2439" w:type="dxa"/>
            <w:tcBorders>
              <w:top w:val="single" w:sz="4" w:space="0" w:color="auto"/>
              <w:left w:val="single" w:sz="4" w:space="0" w:color="auto"/>
              <w:bottom w:val="single" w:sz="4" w:space="0" w:color="auto"/>
              <w:right w:val="single" w:sz="4" w:space="0" w:color="auto"/>
            </w:tcBorders>
          </w:tcPr>
          <w:p w14:paraId="1B9A786F" w14:textId="77777777" w:rsidR="00174E20" w:rsidRPr="00174E20" w:rsidRDefault="00174E20" w:rsidP="00FB3CB7">
            <w:pPr>
              <w:spacing w:after="0"/>
              <w:jc w:val="left"/>
              <w:rPr>
                <w:sz w:val="18"/>
                <w:szCs w:val="18"/>
                <w:lang w:val="en-CA" w:eastAsia="de-DE"/>
              </w:rPr>
            </w:pPr>
            <w:r w:rsidRPr="00174E20">
              <w:rPr>
                <w:sz w:val="18"/>
                <w:szCs w:val="18"/>
                <w:lang w:val="en-CA" w:eastAsia="de-DE"/>
              </w:rPr>
              <w:t>GreenMountains1</w:t>
            </w:r>
          </w:p>
          <w:p w14:paraId="100B01A9"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25fps, 250 frames</w:t>
            </w:r>
          </w:p>
          <w:p w14:paraId="114B6C61" w14:textId="77777777" w:rsidR="00174E20" w:rsidRPr="00174E20" w:rsidRDefault="00174E20" w:rsidP="00FB3CB7">
            <w:pPr>
              <w:spacing w:after="0"/>
              <w:jc w:val="left"/>
              <w:rPr>
                <w:sz w:val="18"/>
                <w:szCs w:val="18"/>
                <w:lang w:val="en-CA" w:eastAsia="de-DE"/>
              </w:rPr>
            </w:pPr>
            <w:r w:rsidRPr="00174E20">
              <w:rPr>
                <w:sz w:val="18"/>
                <w:szCs w:val="18"/>
                <w:lang w:val="en-CA" w:eastAsia="de-DE"/>
              </w:rPr>
              <w:t>PQ, BT.2020 color</w:t>
            </w:r>
          </w:p>
          <w:p w14:paraId="15897502" w14:textId="77777777" w:rsidR="00174E20" w:rsidRPr="00174E20" w:rsidRDefault="00174E20" w:rsidP="00FB3CB7">
            <w:pPr>
              <w:spacing w:after="0"/>
              <w:jc w:val="left"/>
              <w:rPr>
                <w:sz w:val="18"/>
                <w:szCs w:val="18"/>
                <w:lang w:val="en-CA" w:eastAsia="de-DE"/>
              </w:rPr>
            </w:pPr>
          </w:p>
          <w:p w14:paraId="555A8C8E" w14:textId="77777777" w:rsidR="00174E20" w:rsidRPr="00174E20" w:rsidRDefault="00174E20" w:rsidP="00FB3CB7">
            <w:pPr>
              <w:spacing w:after="0"/>
              <w:jc w:val="left"/>
              <w:rPr>
                <w:sz w:val="18"/>
                <w:szCs w:val="18"/>
                <w:lang w:val="en-CA" w:eastAsia="de-DE"/>
              </w:rPr>
            </w:pPr>
            <w:r w:rsidRPr="00174E20">
              <w:rPr>
                <w:sz w:val="14"/>
                <w:szCs w:val="14"/>
                <w:lang w:val="en-CA" w:eastAsia="de-DE"/>
              </w:rPr>
              <w:t>8e315d6d6a8d6891330008cc84807b0c</w:t>
            </w:r>
          </w:p>
        </w:tc>
        <w:tc>
          <w:tcPr>
            <w:tcW w:w="2092" w:type="dxa"/>
            <w:tcBorders>
              <w:top w:val="single" w:sz="4" w:space="0" w:color="auto"/>
              <w:left w:val="single" w:sz="4" w:space="0" w:color="auto"/>
              <w:bottom w:val="single" w:sz="4" w:space="0" w:color="auto"/>
              <w:right w:val="single" w:sz="4" w:space="0" w:color="auto"/>
            </w:tcBorders>
            <w:vAlign w:val="bottom"/>
          </w:tcPr>
          <w:p w14:paraId="0DCEF5F9"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439EC3A0" wp14:editId="4526765D">
                  <wp:extent cx="1260000" cy="709200"/>
                  <wp:effectExtent l="0" t="0" r="0" b="0"/>
                  <wp:docPr id="851297645" name="Picture 851297645" descr="A high angle view of a mounta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297645" name="Picture 851297645" descr="A high angle view of a mountain&#10;&#10;AI-generated content may be incorrect."/>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c>
          <w:tcPr>
            <w:tcW w:w="2438" w:type="dxa"/>
            <w:tcBorders>
              <w:top w:val="single" w:sz="4" w:space="0" w:color="auto"/>
              <w:left w:val="single" w:sz="4" w:space="0" w:color="auto"/>
              <w:bottom w:val="single" w:sz="4" w:space="0" w:color="auto"/>
              <w:right w:val="single" w:sz="4" w:space="0" w:color="auto"/>
            </w:tcBorders>
          </w:tcPr>
          <w:p w14:paraId="57BF0D19" w14:textId="77777777" w:rsidR="00174E20" w:rsidRPr="00174E20" w:rsidRDefault="00174E20" w:rsidP="00FB3CB7">
            <w:pPr>
              <w:spacing w:after="0"/>
              <w:jc w:val="left"/>
              <w:rPr>
                <w:sz w:val="18"/>
                <w:szCs w:val="18"/>
                <w:lang w:val="en-CA" w:eastAsia="de-DE"/>
              </w:rPr>
            </w:pPr>
            <w:r w:rsidRPr="00174E20">
              <w:rPr>
                <w:sz w:val="18"/>
                <w:szCs w:val="18"/>
                <w:lang w:val="en-CA" w:eastAsia="de-DE"/>
              </w:rPr>
              <w:t>KitchenDressin</w:t>
            </w:r>
          </w:p>
          <w:p w14:paraId="57666866" w14:textId="5F20F7BD"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0EBFF59D" w14:textId="77777777" w:rsidR="00174E20" w:rsidRPr="00174E20" w:rsidRDefault="00174E20" w:rsidP="00FB3CB7">
            <w:pPr>
              <w:spacing w:after="0"/>
              <w:ind w:left="-23" w:firstLine="17"/>
              <w:rPr>
                <w:sz w:val="18"/>
                <w:szCs w:val="18"/>
                <w:lang w:val="en-CA" w:eastAsia="de-DE"/>
              </w:rPr>
            </w:pPr>
            <w:r w:rsidRPr="00174E20">
              <w:rPr>
                <w:sz w:val="18"/>
                <w:szCs w:val="18"/>
                <w:lang w:val="en-CA" w:eastAsia="de-DE"/>
              </w:rPr>
              <w:t>PQ, BT.2020 color</w:t>
            </w:r>
          </w:p>
          <w:p w14:paraId="753E325E" w14:textId="77777777" w:rsidR="00174E20" w:rsidRPr="00174E20" w:rsidRDefault="00174E20" w:rsidP="00FB3CB7">
            <w:pPr>
              <w:spacing w:after="0"/>
              <w:ind w:left="-23" w:firstLine="17"/>
              <w:rPr>
                <w:sz w:val="18"/>
                <w:szCs w:val="18"/>
                <w:lang w:val="en-CA" w:eastAsia="de-DE"/>
              </w:rPr>
            </w:pPr>
          </w:p>
          <w:p w14:paraId="6E1F3209" w14:textId="4D1C77CA" w:rsidR="009F0835" w:rsidRPr="00174E20" w:rsidRDefault="009F0835" w:rsidP="00FB3CB7">
            <w:pPr>
              <w:spacing w:after="0"/>
              <w:ind w:left="-23" w:firstLine="17"/>
              <w:rPr>
                <w:noProof/>
                <w:sz w:val="18"/>
                <w:szCs w:val="18"/>
                <w:lang w:eastAsia="de-DE"/>
              </w:rPr>
            </w:pPr>
            <w:r w:rsidRPr="007E7388">
              <w:rPr>
                <w:sz w:val="14"/>
                <w:szCs w:val="14"/>
                <w:lang w:val="en-CA" w:eastAsia="de-DE"/>
              </w:rPr>
              <w:t>eefaabe95d4bff35c222973d4407990e</w:t>
            </w:r>
          </w:p>
        </w:tc>
        <w:tc>
          <w:tcPr>
            <w:tcW w:w="2074" w:type="dxa"/>
            <w:tcBorders>
              <w:top w:val="single" w:sz="4" w:space="0" w:color="auto"/>
              <w:left w:val="single" w:sz="4" w:space="0" w:color="auto"/>
              <w:bottom w:val="single" w:sz="4" w:space="0" w:color="auto"/>
              <w:right w:val="single" w:sz="4" w:space="0" w:color="auto"/>
            </w:tcBorders>
          </w:tcPr>
          <w:p w14:paraId="3DCF8712"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38B0C0D8" wp14:editId="264FAC8C">
                  <wp:extent cx="1260000" cy="709200"/>
                  <wp:effectExtent l="0" t="0" r="0" b="0"/>
                  <wp:docPr id="603942773" name="Picture 603942773" descr="A person sitting in a kitch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942773" name="Picture 603942773" descr="A person sitting in a kitchen&#10;&#10;AI-generated content may be incorrect."/>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r>
      <w:tr w:rsidR="00174E20" w:rsidRPr="00174E20" w14:paraId="5DC48A84" w14:textId="77777777" w:rsidTr="00FB3CB7">
        <w:tc>
          <w:tcPr>
            <w:tcW w:w="2439" w:type="dxa"/>
            <w:tcBorders>
              <w:top w:val="single" w:sz="4" w:space="0" w:color="auto"/>
              <w:left w:val="single" w:sz="4" w:space="0" w:color="auto"/>
              <w:bottom w:val="single" w:sz="4" w:space="0" w:color="auto"/>
              <w:right w:val="single" w:sz="4" w:space="0" w:color="auto"/>
            </w:tcBorders>
          </w:tcPr>
          <w:p w14:paraId="3350D680" w14:textId="77777777" w:rsidR="00174E20" w:rsidRPr="00174E20" w:rsidRDefault="00174E20" w:rsidP="00FB3CB7">
            <w:pPr>
              <w:spacing w:after="0"/>
              <w:jc w:val="left"/>
              <w:rPr>
                <w:sz w:val="18"/>
                <w:szCs w:val="18"/>
                <w:lang w:val="en-CA" w:eastAsia="de-DE"/>
              </w:rPr>
            </w:pPr>
            <w:r w:rsidRPr="00174E20">
              <w:rPr>
                <w:sz w:val="18"/>
                <w:szCs w:val="18"/>
                <w:lang w:val="en-CA" w:eastAsia="de-DE"/>
              </w:rPr>
              <w:t>RiverPlate1</w:t>
            </w:r>
          </w:p>
          <w:p w14:paraId="3F41C896"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59B90565" w14:textId="77777777" w:rsidR="00174E20" w:rsidRPr="00174E20" w:rsidRDefault="00174E20" w:rsidP="00FB3CB7">
            <w:pPr>
              <w:spacing w:after="0"/>
              <w:jc w:val="left"/>
              <w:rPr>
                <w:sz w:val="18"/>
                <w:szCs w:val="18"/>
                <w:lang w:val="en-CA" w:eastAsia="de-DE"/>
              </w:rPr>
            </w:pPr>
            <w:r w:rsidRPr="00174E20">
              <w:rPr>
                <w:sz w:val="18"/>
                <w:szCs w:val="18"/>
                <w:lang w:val="en-CA" w:eastAsia="de-DE"/>
              </w:rPr>
              <w:t>PQ, BT.2020 color</w:t>
            </w:r>
          </w:p>
          <w:p w14:paraId="2A10EAE7" w14:textId="77777777" w:rsidR="00174E20" w:rsidRPr="00174E20" w:rsidRDefault="00174E20" w:rsidP="00FB3CB7">
            <w:pPr>
              <w:spacing w:after="0"/>
              <w:jc w:val="left"/>
              <w:rPr>
                <w:sz w:val="18"/>
                <w:szCs w:val="18"/>
                <w:lang w:val="en-CA" w:eastAsia="de-DE"/>
              </w:rPr>
            </w:pPr>
          </w:p>
          <w:p w14:paraId="66107961" w14:textId="77777777" w:rsidR="00174E20" w:rsidRPr="00174E20" w:rsidRDefault="00174E20" w:rsidP="00FB3CB7">
            <w:pPr>
              <w:spacing w:after="0"/>
              <w:jc w:val="left"/>
              <w:rPr>
                <w:sz w:val="18"/>
                <w:szCs w:val="18"/>
                <w:lang w:val="en-CA" w:eastAsia="de-DE"/>
              </w:rPr>
            </w:pPr>
            <w:r w:rsidRPr="00174E20">
              <w:rPr>
                <w:sz w:val="14"/>
                <w:szCs w:val="14"/>
                <w:lang w:val="en-CA" w:eastAsia="de-DE"/>
              </w:rPr>
              <w:t>0d95e0c1d4c559abfb9c56b44f71a5d3</w:t>
            </w:r>
          </w:p>
        </w:tc>
        <w:tc>
          <w:tcPr>
            <w:tcW w:w="2092" w:type="dxa"/>
            <w:tcBorders>
              <w:top w:val="single" w:sz="4" w:space="0" w:color="auto"/>
              <w:left w:val="single" w:sz="4" w:space="0" w:color="auto"/>
              <w:bottom w:val="single" w:sz="4" w:space="0" w:color="auto"/>
              <w:right w:val="single" w:sz="4" w:space="0" w:color="auto"/>
            </w:tcBorders>
            <w:vAlign w:val="bottom"/>
          </w:tcPr>
          <w:p w14:paraId="210D79CC"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7062AB9F" wp14:editId="14C4BE01">
                  <wp:extent cx="1260000" cy="709200"/>
                  <wp:effectExtent l="0" t="0" r="0" b="0"/>
                  <wp:docPr id="373312109" name="Picture 373312109" descr="A group of logos on a wal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312109" name="Picture 373312109" descr="A group of logos on a wall&#10;&#10;AI-generated content may be incorrect."/>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c>
          <w:tcPr>
            <w:tcW w:w="2438" w:type="dxa"/>
            <w:tcBorders>
              <w:top w:val="single" w:sz="4" w:space="0" w:color="auto"/>
              <w:left w:val="single" w:sz="4" w:space="0" w:color="auto"/>
              <w:bottom w:val="single" w:sz="4" w:space="0" w:color="auto"/>
              <w:right w:val="single" w:sz="4" w:space="0" w:color="auto"/>
            </w:tcBorders>
          </w:tcPr>
          <w:p w14:paraId="1D064EBE" w14:textId="77777777" w:rsidR="00174E20" w:rsidRPr="00174E20" w:rsidRDefault="00174E20" w:rsidP="00FB3CB7">
            <w:pPr>
              <w:spacing w:after="0"/>
              <w:jc w:val="left"/>
              <w:rPr>
                <w:sz w:val="18"/>
                <w:szCs w:val="18"/>
                <w:lang w:val="en-CA" w:eastAsia="de-DE"/>
              </w:rPr>
            </w:pPr>
            <w:r w:rsidRPr="00174E20">
              <w:rPr>
                <w:sz w:val="18"/>
                <w:szCs w:val="18"/>
                <w:lang w:val="en-CA" w:eastAsia="de-DE"/>
              </w:rPr>
              <w:t>TiergartenParkway</w:t>
            </w:r>
          </w:p>
          <w:p w14:paraId="16079B61"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3CE08F3C" w14:textId="77777777" w:rsidR="00174E20" w:rsidRPr="00174E20" w:rsidRDefault="00174E20" w:rsidP="00FB3CB7">
            <w:pPr>
              <w:spacing w:after="0"/>
              <w:ind w:left="-23" w:firstLine="17"/>
              <w:rPr>
                <w:sz w:val="18"/>
                <w:szCs w:val="18"/>
                <w:lang w:val="en-CA" w:eastAsia="de-DE"/>
              </w:rPr>
            </w:pPr>
            <w:r w:rsidRPr="00174E20">
              <w:rPr>
                <w:sz w:val="18"/>
                <w:szCs w:val="18"/>
                <w:lang w:val="en-CA" w:eastAsia="de-DE"/>
              </w:rPr>
              <w:t>PQ, BT.2020 color</w:t>
            </w:r>
          </w:p>
          <w:p w14:paraId="0DE3D714" w14:textId="77777777" w:rsidR="00174E20" w:rsidRPr="00174E20" w:rsidRDefault="00174E20" w:rsidP="00FB3CB7">
            <w:pPr>
              <w:spacing w:after="0"/>
              <w:ind w:left="-23" w:firstLine="17"/>
              <w:rPr>
                <w:sz w:val="18"/>
                <w:szCs w:val="18"/>
                <w:lang w:val="en-CA" w:eastAsia="de-DE"/>
              </w:rPr>
            </w:pPr>
          </w:p>
          <w:p w14:paraId="78BECB6A" w14:textId="77777777" w:rsidR="00174E20" w:rsidRPr="00174E20" w:rsidRDefault="00174E20" w:rsidP="00FB3CB7">
            <w:pPr>
              <w:spacing w:after="0"/>
              <w:ind w:left="-23" w:firstLine="17"/>
              <w:rPr>
                <w:noProof/>
                <w:sz w:val="18"/>
                <w:szCs w:val="18"/>
                <w:lang w:eastAsia="de-DE"/>
              </w:rPr>
            </w:pPr>
            <w:r w:rsidRPr="00174E20">
              <w:rPr>
                <w:sz w:val="14"/>
                <w:szCs w:val="14"/>
                <w:lang w:val="en-CA" w:eastAsia="de-DE"/>
              </w:rPr>
              <w:t>410e5bb4900840ba3642ba7678c53938</w:t>
            </w:r>
          </w:p>
        </w:tc>
        <w:tc>
          <w:tcPr>
            <w:tcW w:w="2074" w:type="dxa"/>
            <w:tcBorders>
              <w:top w:val="single" w:sz="4" w:space="0" w:color="auto"/>
              <w:left w:val="single" w:sz="4" w:space="0" w:color="auto"/>
              <w:bottom w:val="single" w:sz="4" w:space="0" w:color="auto"/>
              <w:right w:val="single" w:sz="4" w:space="0" w:color="auto"/>
            </w:tcBorders>
          </w:tcPr>
          <w:p w14:paraId="4A8EA7B4"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15CA6B73" wp14:editId="40D8CB5D">
                  <wp:extent cx="1260000" cy="709200"/>
                  <wp:effectExtent l="0" t="0" r="0" b="0"/>
                  <wp:docPr id="995420980" name="Picture 995420980" descr="A row of trees on a roa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420980" name="Picture 995420980" descr="A row of trees on a road&#10;&#10;AI-generated content may be incorrect."/>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r>
      <w:tr w:rsidR="00174E20" w:rsidRPr="00174E20" w14:paraId="0E68D871" w14:textId="77777777" w:rsidTr="00FB3CB7">
        <w:tc>
          <w:tcPr>
            <w:tcW w:w="2439" w:type="dxa"/>
            <w:tcBorders>
              <w:top w:val="single" w:sz="4" w:space="0" w:color="auto"/>
              <w:left w:val="single" w:sz="4" w:space="0" w:color="auto"/>
              <w:bottom w:val="single" w:sz="4" w:space="0" w:color="auto"/>
              <w:right w:val="single" w:sz="4" w:space="0" w:color="auto"/>
            </w:tcBorders>
          </w:tcPr>
          <w:p w14:paraId="5802D9E5" w14:textId="77777777" w:rsidR="00174E20" w:rsidRPr="00174E20" w:rsidRDefault="00174E20" w:rsidP="00FB3CB7">
            <w:pPr>
              <w:spacing w:after="0"/>
              <w:jc w:val="left"/>
              <w:rPr>
                <w:sz w:val="18"/>
                <w:szCs w:val="18"/>
                <w:lang w:val="en-CA" w:eastAsia="de-DE"/>
              </w:rPr>
            </w:pPr>
            <w:r w:rsidRPr="00174E20">
              <w:rPr>
                <w:sz w:val="18"/>
                <w:szCs w:val="18"/>
                <w:lang w:val="en-CA" w:eastAsia="de-DE"/>
              </w:rPr>
              <w:t>WalkInPark</w:t>
            </w:r>
          </w:p>
          <w:p w14:paraId="006E0E45" w14:textId="77777777" w:rsidR="00174E20" w:rsidRPr="00174E20" w:rsidRDefault="00174E20" w:rsidP="00FB3CB7">
            <w:pPr>
              <w:spacing w:after="0"/>
              <w:ind w:left="-23" w:firstLine="17"/>
              <w:jc w:val="left"/>
              <w:rPr>
                <w:sz w:val="18"/>
                <w:szCs w:val="18"/>
                <w:lang w:val="en-CA" w:eastAsia="de-DE"/>
              </w:rPr>
            </w:pPr>
            <w:r w:rsidRPr="00174E20">
              <w:rPr>
                <w:sz w:val="18"/>
                <w:szCs w:val="18"/>
                <w:lang w:val="en-CA" w:eastAsia="de-DE"/>
              </w:rPr>
              <w:t>3840×2160, 60fps, 600 frames</w:t>
            </w:r>
          </w:p>
          <w:p w14:paraId="19262C02" w14:textId="77777777" w:rsidR="00174E20" w:rsidRPr="00174E20" w:rsidRDefault="00174E20" w:rsidP="00FB3CB7">
            <w:pPr>
              <w:spacing w:after="0"/>
              <w:jc w:val="left"/>
              <w:rPr>
                <w:sz w:val="18"/>
                <w:szCs w:val="18"/>
                <w:lang w:val="en-CA" w:eastAsia="de-DE"/>
              </w:rPr>
            </w:pPr>
            <w:r w:rsidRPr="00174E20">
              <w:rPr>
                <w:sz w:val="18"/>
                <w:szCs w:val="18"/>
                <w:lang w:val="en-CA" w:eastAsia="de-DE"/>
              </w:rPr>
              <w:t>PQ, BT.2020 color</w:t>
            </w:r>
          </w:p>
          <w:p w14:paraId="68731261" w14:textId="77777777" w:rsidR="00174E20" w:rsidRPr="00174E20" w:rsidRDefault="00174E20" w:rsidP="00FB3CB7">
            <w:pPr>
              <w:spacing w:after="0"/>
              <w:jc w:val="left"/>
              <w:rPr>
                <w:sz w:val="18"/>
                <w:szCs w:val="18"/>
                <w:lang w:val="en-CA" w:eastAsia="de-DE"/>
              </w:rPr>
            </w:pPr>
          </w:p>
          <w:p w14:paraId="21950DC9" w14:textId="77777777" w:rsidR="00174E20" w:rsidRPr="00174E20" w:rsidRDefault="00174E20" w:rsidP="00FB3CB7">
            <w:pPr>
              <w:spacing w:after="0"/>
              <w:jc w:val="left"/>
              <w:rPr>
                <w:sz w:val="18"/>
                <w:szCs w:val="18"/>
                <w:lang w:val="en-CA" w:eastAsia="de-DE"/>
              </w:rPr>
            </w:pPr>
            <w:r w:rsidRPr="00174E20">
              <w:rPr>
                <w:sz w:val="14"/>
                <w:szCs w:val="14"/>
                <w:lang w:val="en-CA" w:eastAsia="de-DE"/>
              </w:rPr>
              <w:t>2b9c43c6e0f4b4b251756573ec2792a9</w:t>
            </w:r>
          </w:p>
        </w:tc>
        <w:tc>
          <w:tcPr>
            <w:tcW w:w="2092" w:type="dxa"/>
            <w:tcBorders>
              <w:top w:val="single" w:sz="4" w:space="0" w:color="auto"/>
              <w:left w:val="single" w:sz="4" w:space="0" w:color="auto"/>
              <w:bottom w:val="single" w:sz="4" w:space="0" w:color="auto"/>
              <w:right w:val="single" w:sz="4" w:space="0" w:color="auto"/>
            </w:tcBorders>
            <w:vAlign w:val="bottom"/>
          </w:tcPr>
          <w:p w14:paraId="6E3EA172" w14:textId="77777777" w:rsidR="00174E20" w:rsidRPr="00174E20" w:rsidRDefault="00174E20" w:rsidP="00FB3CB7">
            <w:pPr>
              <w:spacing w:after="0"/>
              <w:ind w:left="-23" w:firstLine="17"/>
              <w:rPr>
                <w:noProof/>
                <w:sz w:val="18"/>
                <w:szCs w:val="18"/>
                <w:lang w:eastAsia="de-DE"/>
              </w:rPr>
            </w:pPr>
            <w:r w:rsidRPr="00174E20">
              <w:rPr>
                <w:noProof/>
                <w:sz w:val="18"/>
                <w:szCs w:val="18"/>
                <w:lang w:eastAsia="de-DE"/>
              </w:rPr>
              <w:drawing>
                <wp:inline distT="0" distB="0" distL="0" distR="0" wp14:anchorId="4C59D760" wp14:editId="2E08106A">
                  <wp:extent cx="1260000" cy="709200"/>
                  <wp:effectExtent l="0" t="0" r="0" b="0"/>
                  <wp:docPr id="2109349093" name="Picture 2109349093" descr="A group of people walking on a pat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349093" name="Picture 2109349093" descr="A group of people walking on a path&#10;&#10;AI-generated content may be incorrect."/>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bwMode="auto">
                          <a:xfrm>
                            <a:off x="0" y="0"/>
                            <a:ext cx="1260000" cy="709200"/>
                          </a:xfrm>
                          <a:prstGeom prst="rect">
                            <a:avLst/>
                          </a:prstGeom>
                        </pic:spPr>
                      </pic:pic>
                    </a:graphicData>
                  </a:graphic>
                </wp:inline>
              </w:drawing>
            </w:r>
          </w:p>
        </w:tc>
        <w:tc>
          <w:tcPr>
            <w:tcW w:w="2438" w:type="dxa"/>
            <w:tcBorders>
              <w:top w:val="single" w:sz="4" w:space="0" w:color="auto"/>
              <w:left w:val="single" w:sz="4" w:space="0" w:color="auto"/>
              <w:bottom w:val="single" w:sz="4" w:space="0" w:color="auto"/>
              <w:right w:val="single" w:sz="4" w:space="0" w:color="auto"/>
            </w:tcBorders>
          </w:tcPr>
          <w:p w14:paraId="73C492EA" w14:textId="77777777" w:rsidR="00174E20" w:rsidRPr="00174E20" w:rsidRDefault="00174E20" w:rsidP="00FB3CB7">
            <w:pPr>
              <w:spacing w:after="0"/>
              <w:ind w:left="-23" w:firstLine="17"/>
              <w:rPr>
                <w:noProof/>
                <w:sz w:val="18"/>
                <w:szCs w:val="18"/>
                <w:lang w:eastAsia="de-DE"/>
              </w:rPr>
            </w:pPr>
          </w:p>
        </w:tc>
        <w:tc>
          <w:tcPr>
            <w:tcW w:w="2074" w:type="dxa"/>
            <w:tcBorders>
              <w:top w:val="single" w:sz="4" w:space="0" w:color="auto"/>
              <w:left w:val="single" w:sz="4" w:space="0" w:color="auto"/>
              <w:bottom w:val="single" w:sz="4" w:space="0" w:color="auto"/>
              <w:right w:val="single" w:sz="4" w:space="0" w:color="auto"/>
            </w:tcBorders>
          </w:tcPr>
          <w:p w14:paraId="574508A0" w14:textId="77777777" w:rsidR="00174E20" w:rsidRPr="00174E20" w:rsidRDefault="00174E20" w:rsidP="00FB3CB7">
            <w:pPr>
              <w:spacing w:after="0"/>
              <w:ind w:left="-23" w:firstLine="17"/>
              <w:rPr>
                <w:noProof/>
                <w:sz w:val="18"/>
                <w:szCs w:val="18"/>
                <w:lang w:eastAsia="de-DE"/>
              </w:rPr>
            </w:pPr>
          </w:p>
        </w:tc>
      </w:tr>
    </w:tbl>
    <w:p w14:paraId="1983F587" w14:textId="77777777" w:rsidR="00174E20" w:rsidRDefault="00174E20" w:rsidP="00C85D6B"/>
    <w:p w14:paraId="073DAB9D" w14:textId="7BA7C960" w:rsidR="00C85D6B" w:rsidRPr="00C85D6B" w:rsidRDefault="00174E20" w:rsidP="00C85D6B">
      <w:r>
        <w:t xml:space="preserve">Note: </w:t>
      </w:r>
      <w:r w:rsidR="00C85D6B">
        <w:t>WaterFront is a timelapse sequence. FootballLargeAdvert, WalkInPark, KitchenDressin, RiverPlate1 have at least one scene cut.</w:t>
      </w:r>
      <w:r w:rsidR="004B7FB5">
        <w:t xml:space="preserve"> KitchenDressin is originally 720 frames, but only the first 600 frames are used in this test.</w:t>
      </w:r>
    </w:p>
    <w:p w14:paraId="3586CE2F" w14:textId="2112B3AC" w:rsidR="00281F81" w:rsidRDefault="00281F81" w:rsidP="00281F81">
      <w:pPr>
        <w:pStyle w:val="berschrift1"/>
      </w:pPr>
      <w:r>
        <w:t>Test method</w:t>
      </w:r>
    </w:p>
    <w:p w14:paraId="0FA0B213" w14:textId="56409532" w:rsidR="00281F81" w:rsidRDefault="00281F81" w:rsidP="00281F81">
      <w:r>
        <w:t xml:space="preserve">The test method </w:t>
      </w:r>
      <w:r w:rsidR="008F108E" w:rsidRPr="00F83B72">
        <w:rPr>
          <w:lang w:val="en-CA"/>
        </w:rPr>
        <w:t xml:space="preserve">adopted for this evaluation </w:t>
      </w:r>
      <w:r>
        <w:t>is DCR</w:t>
      </w:r>
      <w:r w:rsidR="008F108E">
        <w:t xml:space="preserve"> (</w:t>
      </w:r>
      <w:r w:rsidR="008F108E" w:rsidRPr="00F83B72">
        <w:rPr>
          <w:lang w:val="en-CA"/>
        </w:rPr>
        <w:t>Degradation Category Rating</w:t>
      </w:r>
      <w:r w:rsidR="008F108E">
        <w:t>)</w:t>
      </w:r>
      <w:r w:rsidR="00FC05B3" w:rsidRPr="00C8707F">
        <w:t xml:space="preserve"> </w:t>
      </w:r>
      <w:r w:rsidR="00432BFE">
        <w:rPr>
          <w:lang w:val="en-CA" w:eastAsia="ja-JP"/>
        </w:rPr>
        <w:fldChar w:fldCharType="begin"/>
      </w:r>
      <w:r w:rsidR="00432BFE">
        <w:rPr>
          <w:lang w:val="en-CA" w:eastAsia="ja-JP"/>
        </w:rPr>
        <w:instrText xml:space="preserve"> REF _Ref40202797 \r \h </w:instrText>
      </w:r>
      <w:r w:rsidR="00432BFE">
        <w:rPr>
          <w:lang w:val="en-CA" w:eastAsia="ja-JP"/>
        </w:rPr>
      </w:r>
      <w:r w:rsidR="00432BFE">
        <w:rPr>
          <w:lang w:val="en-CA" w:eastAsia="ja-JP"/>
        </w:rPr>
        <w:fldChar w:fldCharType="separate"/>
      </w:r>
      <w:r w:rsidR="00054644">
        <w:rPr>
          <w:lang w:val="en-CA" w:eastAsia="ja-JP"/>
        </w:rPr>
        <w:t>[1]</w:t>
      </w:r>
      <w:r w:rsidR="00432BFE">
        <w:rPr>
          <w:lang w:val="en-CA" w:eastAsia="ja-JP"/>
        </w:rPr>
        <w:fldChar w:fldCharType="end"/>
      </w:r>
      <w:r w:rsidR="008F108E">
        <w:rPr>
          <w:lang w:val="en-CA"/>
        </w:rPr>
        <w:t>. In this case,</w:t>
      </w:r>
      <w:r w:rsidR="008F108E">
        <w:t xml:space="preserve"> the UHD </w:t>
      </w:r>
      <w:r w:rsidR="00F65487" w:rsidRPr="007E7388">
        <w:t>uncompressed</w:t>
      </w:r>
      <w:r w:rsidR="00F65487">
        <w:t xml:space="preserve"> </w:t>
      </w:r>
      <w:r w:rsidR="008F108E">
        <w:t xml:space="preserve">source is compared vs </w:t>
      </w:r>
      <w:r w:rsidR="002B5CBF">
        <w:t>upsampled</w:t>
      </w:r>
      <w:r w:rsidR="005C7B93">
        <w:t xml:space="preserve"> BL and BL</w:t>
      </w:r>
      <w:r w:rsidR="0015766C">
        <w:t xml:space="preserve"> enhanced</w:t>
      </w:r>
      <w:r w:rsidR="008F108E">
        <w:t xml:space="preserve"> </w:t>
      </w:r>
      <w:r w:rsidR="005C7B93">
        <w:t xml:space="preserve">using </w:t>
      </w:r>
      <w:r w:rsidR="008F108E">
        <w:t xml:space="preserve">different standards </w:t>
      </w:r>
      <w:r w:rsidR="005C7B93">
        <w:t>with</w:t>
      </w:r>
      <w:r w:rsidR="008F108E">
        <w:t xml:space="preserve"> either 10% or 50% of EL</w:t>
      </w:r>
      <w:r w:rsidR="00185AF0">
        <w:t xml:space="preserve"> bitrate</w:t>
      </w:r>
      <w:r w:rsidR="008F108E">
        <w:t>.</w:t>
      </w:r>
      <w:r w:rsidR="008F108E">
        <w:rPr>
          <w:lang w:val="en-CA"/>
        </w:rPr>
        <w:t xml:space="preserve"> A</w:t>
      </w:r>
      <w:r w:rsidR="008F108E" w:rsidRPr="00F83B72">
        <w:rPr>
          <w:lang w:val="en-CA"/>
        </w:rPr>
        <w:t xml:space="preserve"> quality rating scale </w:t>
      </w:r>
      <w:r w:rsidR="00453248">
        <w:rPr>
          <w:lang w:val="en-CA"/>
        </w:rPr>
        <w:t>consisting</w:t>
      </w:r>
      <w:r w:rsidR="008F108E" w:rsidRPr="00F83B72">
        <w:rPr>
          <w:lang w:val="en-CA"/>
        </w:rPr>
        <w:t xml:space="preserve"> of 11 levels </w:t>
      </w:r>
      <w:r w:rsidR="008F108E">
        <w:rPr>
          <w:lang w:val="en-CA"/>
        </w:rPr>
        <w:t>is</w:t>
      </w:r>
      <w:r w:rsidR="008F108E" w:rsidRPr="00F83B72">
        <w:rPr>
          <w:lang w:val="en-CA"/>
        </w:rPr>
        <w:t xml:space="preserve"> adopted, ranging from "0" (lowest quality) to "10" (highest quality).</w:t>
      </w:r>
    </w:p>
    <w:p w14:paraId="1A1DF4C1" w14:textId="65838D8C" w:rsidR="00743888" w:rsidRDefault="00743888" w:rsidP="00743888">
      <w:pPr>
        <w:pStyle w:val="berschrift1"/>
      </w:pPr>
      <w:r>
        <w:t>Test points</w:t>
      </w:r>
    </w:p>
    <w:p w14:paraId="71033B8F" w14:textId="53975474" w:rsidR="0046661B" w:rsidRDefault="0046661B" w:rsidP="00743888">
      <w:r>
        <w:t xml:space="preserve">In total, </w:t>
      </w:r>
      <w:r w:rsidRPr="00A75FAD">
        <w:t>seven</w:t>
      </w:r>
      <w:r>
        <w:t xml:space="preserve"> test points are evaluated for each sequence.</w:t>
      </w:r>
    </w:p>
    <w:p w14:paraId="2BEDFFB6" w14:textId="4E48B922" w:rsidR="00D37C75" w:rsidRDefault="00EC4DB3" w:rsidP="00D37C75">
      <w:r>
        <w:lastRenderedPageBreak/>
        <w:t>For each sequence</w:t>
      </w:r>
      <w:r w:rsidR="00D37C75">
        <w:t xml:space="preserve">, the base layer QP is chosen to match a MOS score of 6 to 7 when </w:t>
      </w:r>
      <w:r w:rsidR="002B5CBF">
        <w:t>upsampled</w:t>
      </w:r>
      <w:r w:rsidR="00D37C75">
        <w:t>. This</w:t>
      </w:r>
      <w:r>
        <w:t xml:space="preserve"> QP is used for VVC</w:t>
      </w:r>
      <w:r w:rsidR="00D37C75">
        <w:t xml:space="preserve"> </w:t>
      </w:r>
      <w:r>
        <w:t>encod</w:t>
      </w:r>
      <w:r w:rsidR="00D37C75">
        <w:t>ing</w:t>
      </w:r>
      <w:r>
        <w:t xml:space="preserve"> using the VTM</w:t>
      </w:r>
      <w:r w:rsidR="00877484">
        <w:t xml:space="preserve"> at RA configuration</w:t>
      </w:r>
      <w:r w:rsidR="001071E6">
        <w:t xml:space="preserve">. The selected QP values are listed in </w:t>
      </w:r>
      <w:r w:rsidR="001071E6">
        <w:fldChar w:fldCharType="begin"/>
      </w:r>
      <w:r w:rsidR="001071E6">
        <w:instrText xml:space="preserve"> REF _Ref194698765 \h </w:instrText>
      </w:r>
      <w:r w:rsidR="001071E6">
        <w:fldChar w:fldCharType="separate"/>
      </w:r>
      <w:ins w:id="53" w:author="Philippe de Lagrange" w:date="2025-07-10T11:37:00Z" w16du:dateUtc="2025-07-10T09:37:00Z">
        <w:r w:rsidR="00054644" w:rsidRPr="00782B9C">
          <w:rPr>
            <w:lang w:val="fr-FR"/>
          </w:rPr>
          <w:t xml:space="preserve">Table </w:t>
        </w:r>
        <w:r w:rsidR="00054644">
          <w:rPr>
            <w:noProof/>
            <w:lang w:val="fr-FR"/>
          </w:rPr>
          <w:t>2</w:t>
        </w:r>
      </w:ins>
      <w:del w:id="54" w:author="Philippe de Lagrange" w:date="2025-07-10T11:12:00Z" w16du:dateUtc="2025-07-10T09:12:00Z">
        <w:r w:rsidR="00D11D99" w:rsidRPr="007E7388" w:rsidDel="00C91082">
          <w:delText xml:space="preserve">Table </w:delText>
        </w:r>
        <w:r w:rsidR="00D11D99" w:rsidRPr="007E7388" w:rsidDel="00C91082">
          <w:rPr>
            <w:noProof/>
          </w:rPr>
          <w:delText>2</w:delText>
        </w:r>
      </w:del>
      <w:r w:rsidR="001071E6">
        <w:fldChar w:fldCharType="end"/>
      </w:r>
      <w:r w:rsidR="001071E6">
        <w:t>.</w:t>
      </w:r>
    </w:p>
    <w:p w14:paraId="5DE49C6D" w14:textId="55B68BE2" w:rsidR="00D37C75" w:rsidRDefault="00877484" w:rsidP="00C8707F">
      <w:r>
        <w:t>Due to varying sample alignment between the standards, t</w:t>
      </w:r>
      <w:r w:rsidR="00EC4DB3">
        <w:t xml:space="preserve">wo </w:t>
      </w:r>
      <w:r w:rsidR="00047B15">
        <w:t xml:space="preserve">VTM </w:t>
      </w:r>
      <w:r w:rsidR="00EC4DB3">
        <w:t xml:space="preserve">encodings are needed using the same </w:t>
      </w:r>
      <w:r w:rsidR="00D37C75">
        <w:t xml:space="preserve">QP and </w:t>
      </w:r>
      <w:r w:rsidR="00EC4DB3">
        <w:t xml:space="preserve">configuration, </w:t>
      </w:r>
      <w:r w:rsidR="008623C5">
        <w:t xml:space="preserve">but </w:t>
      </w:r>
      <w:r w:rsidR="00EC4DB3">
        <w:t xml:space="preserve">with a different video source </w:t>
      </w:r>
      <w:r>
        <w:t>input</w:t>
      </w:r>
      <w:r w:rsidR="00047B15">
        <w:t xml:space="preserve"> (see section below for details)</w:t>
      </w:r>
      <w:r w:rsidR="00D37C75">
        <w:t xml:space="preserve">. </w:t>
      </w:r>
    </w:p>
    <w:p w14:paraId="52B585CE" w14:textId="42E1D9EC" w:rsidR="00EC4DB3" w:rsidRDefault="00972A16" w:rsidP="00C8707F">
      <w:r>
        <w:t>An</w:t>
      </w:r>
      <w:r w:rsidR="005274D4">
        <w:t xml:space="preserve"> </w:t>
      </w:r>
      <w:r w:rsidR="002B5CBF">
        <w:t xml:space="preserve">upsampled </w:t>
      </w:r>
      <w:r w:rsidR="00D37C75">
        <w:t xml:space="preserve">version of the </w:t>
      </w:r>
      <w:r w:rsidR="005274D4">
        <w:t>base layer</w:t>
      </w:r>
      <w:r w:rsidR="00D37C75">
        <w:t xml:space="preserve"> </w:t>
      </w:r>
      <w:r w:rsidR="00F819B9">
        <w:t xml:space="preserve">is </w:t>
      </w:r>
      <w:r w:rsidR="008623C5">
        <w:t xml:space="preserve">used as </w:t>
      </w:r>
      <w:r w:rsidR="005274D4">
        <w:t>one test point</w:t>
      </w:r>
      <w:r w:rsidR="008623C5">
        <w:t>.</w:t>
      </w:r>
    </w:p>
    <w:p w14:paraId="0E292EDB" w14:textId="054BD551" w:rsidR="0046661B" w:rsidRDefault="0046661B" w:rsidP="00C34002">
      <w:r>
        <w:t>For each sequence and each of the two test case</w:t>
      </w:r>
      <w:r w:rsidR="00611199">
        <w:t>s</w:t>
      </w:r>
      <w:r w:rsidR="006D0C71">
        <w:t xml:space="preserve"> (10% </w:t>
      </w:r>
      <w:r w:rsidR="008F558E">
        <w:t>and</w:t>
      </w:r>
      <w:r w:rsidR="006D0C71">
        <w:t xml:space="preserve"> 50% of EL)</w:t>
      </w:r>
      <w:r>
        <w:t>:</w:t>
      </w:r>
    </w:p>
    <w:p w14:paraId="585B2F55" w14:textId="6AC06657" w:rsidR="00EC4DB3" w:rsidRDefault="0046661B" w:rsidP="00EC4DB3">
      <w:pPr>
        <w:pStyle w:val="Listenabsatz"/>
        <w:numPr>
          <w:ilvl w:val="0"/>
          <w:numId w:val="10"/>
        </w:numPr>
      </w:pPr>
      <w:r>
        <w:t xml:space="preserve">the </w:t>
      </w:r>
      <w:r w:rsidR="00EC4DB3">
        <w:t xml:space="preserve">VVC enhancement layer </w:t>
      </w:r>
      <w:r>
        <w:t xml:space="preserve">is </w:t>
      </w:r>
      <w:r w:rsidR="00EC4DB3">
        <w:t>encoded using the VTM</w:t>
      </w:r>
    </w:p>
    <w:p w14:paraId="18731534" w14:textId="722305D2" w:rsidR="00EC4DB3" w:rsidRDefault="0046661B" w:rsidP="00EC4DB3">
      <w:pPr>
        <w:pStyle w:val="Listenabsatz"/>
        <w:numPr>
          <w:ilvl w:val="0"/>
          <w:numId w:val="10"/>
        </w:numPr>
      </w:pPr>
      <w:r>
        <w:t xml:space="preserve">the </w:t>
      </w:r>
      <w:r w:rsidR="00EC4DB3">
        <w:t xml:space="preserve">SHVC enhancement layer </w:t>
      </w:r>
      <w:r>
        <w:t>is en</w:t>
      </w:r>
      <w:r w:rsidR="00EC4DB3">
        <w:t>coded using the SHM</w:t>
      </w:r>
    </w:p>
    <w:p w14:paraId="35FEE52C" w14:textId="44A350E9" w:rsidR="00F819B9" w:rsidRDefault="0046661B" w:rsidP="00F819B9">
      <w:pPr>
        <w:pStyle w:val="Listenabsatz"/>
        <w:numPr>
          <w:ilvl w:val="0"/>
          <w:numId w:val="10"/>
        </w:numPr>
      </w:pPr>
      <w:r>
        <w:t xml:space="preserve">the </w:t>
      </w:r>
      <w:r w:rsidR="00F819B9">
        <w:t xml:space="preserve">LCEVC enhancement layer </w:t>
      </w:r>
      <w:r>
        <w:t>is en</w:t>
      </w:r>
      <w:r w:rsidR="00F819B9">
        <w:t>coded using the LTM</w:t>
      </w:r>
    </w:p>
    <w:p w14:paraId="2A680492" w14:textId="49434850" w:rsidR="00F819B9" w:rsidRDefault="00F819B9" w:rsidP="00F819B9">
      <w:r>
        <w:t xml:space="preserve">For the enhancement layers in each case, </w:t>
      </w:r>
      <w:r w:rsidR="003D7B74">
        <w:t xml:space="preserve">corresponding EL </w:t>
      </w:r>
      <w:r>
        <w:t>quantization parameters are adjusted to match 10% and 50% total bitrate.</w:t>
      </w:r>
      <w:r w:rsidR="00025366">
        <w:t xml:space="preserve"> Details on the procedure used for</w:t>
      </w:r>
      <w:r w:rsidR="00E95DFC">
        <w:t xml:space="preserve"> the corresponding quantization</w:t>
      </w:r>
      <w:r w:rsidR="00025366">
        <w:t xml:space="preserve"> parameter</w:t>
      </w:r>
      <w:r w:rsidR="00E95DFC">
        <w:t>s</w:t>
      </w:r>
      <w:r w:rsidR="00025366">
        <w:t xml:space="preserve"> selection are provided in the sections below. </w:t>
      </w:r>
    </w:p>
    <w:p w14:paraId="1E66DF41" w14:textId="23219660" w:rsidR="00F819B9" w:rsidRDefault="005274D4" w:rsidP="00C34002">
      <w:r>
        <w:t xml:space="preserve">The selected </w:t>
      </w:r>
      <w:r w:rsidR="00C537C1">
        <w:t>quantization parameter</w:t>
      </w:r>
      <w:r w:rsidR="00432C8C">
        <w:t>s</w:t>
      </w:r>
      <w:r w:rsidR="00C537C1">
        <w:t xml:space="preserve"> for each test point</w:t>
      </w:r>
      <w:r>
        <w:t xml:space="preserve"> </w:t>
      </w:r>
      <w:r w:rsidR="001B7969">
        <w:t>will be provided in the report for the test</w:t>
      </w:r>
      <w:r>
        <w:t>.</w:t>
      </w:r>
    </w:p>
    <w:p w14:paraId="50F11521" w14:textId="03D041EA" w:rsidR="00AE16CB" w:rsidRPr="00782B9C" w:rsidRDefault="00AE16CB" w:rsidP="00DC1DB2">
      <w:pPr>
        <w:pStyle w:val="Beschriftung"/>
        <w:rPr>
          <w:lang w:val="fr-FR"/>
        </w:rPr>
      </w:pPr>
      <w:bookmarkStart w:id="55" w:name="_Ref194698765"/>
      <w:r w:rsidRPr="00782B9C">
        <w:rPr>
          <w:lang w:val="fr-FR"/>
        </w:rPr>
        <w:t xml:space="preserve">Table </w:t>
      </w:r>
      <w:r>
        <w:rPr>
          <w:b w:val="0"/>
          <w:bCs w:val="0"/>
        </w:rPr>
        <w:fldChar w:fldCharType="begin"/>
      </w:r>
      <w:r w:rsidRPr="00782B9C">
        <w:rPr>
          <w:lang w:val="fr-FR"/>
        </w:rPr>
        <w:instrText xml:space="preserve">SEQ Table \* ARABIC </w:instrText>
      </w:r>
      <w:r>
        <w:rPr>
          <w:b w:val="0"/>
          <w:bCs w:val="0"/>
        </w:rPr>
        <w:fldChar w:fldCharType="separate"/>
      </w:r>
      <w:r w:rsidR="00054644">
        <w:rPr>
          <w:noProof/>
          <w:lang w:val="fr-FR"/>
        </w:rPr>
        <w:t>2</w:t>
      </w:r>
      <w:r>
        <w:rPr>
          <w:b w:val="0"/>
          <w:bCs w:val="0"/>
        </w:rPr>
        <w:fldChar w:fldCharType="end"/>
      </w:r>
      <w:bookmarkEnd w:id="55"/>
      <w:r w:rsidRPr="00782B9C">
        <w:rPr>
          <w:lang w:val="fr-FR"/>
        </w:rPr>
        <w:t xml:space="preserve"> – </w:t>
      </w:r>
      <w:r w:rsidR="00DC1DB2" w:rsidRPr="00782B9C">
        <w:rPr>
          <w:lang w:val="fr-FR"/>
        </w:rPr>
        <w:t>Base layer QPs</w:t>
      </w:r>
    </w:p>
    <w:tbl>
      <w:tblPr>
        <w:tblStyle w:val="Tabellenraster"/>
        <w:tblW w:w="0" w:type="auto"/>
        <w:jc w:val="center"/>
        <w:tblCellMar>
          <w:top w:w="28" w:type="dxa"/>
          <w:bottom w:w="28" w:type="dxa"/>
        </w:tblCellMar>
        <w:tblLook w:val="04A0" w:firstRow="1" w:lastRow="0" w:firstColumn="1" w:lastColumn="0" w:noHBand="0" w:noVBand="1"/>
      </w:tblPr>
      <w:tblGrid>
        <w:gridCol w:w="1736"/>
        <w:gridCol w:w="1661"/>
      </w:tblGrid>
      <w:tr w:rsidR="00DC1DB2" w14:paraId="7BE705BE" w14:textId="77777777" w:rsidTr="00782B9C">
        <w:trPr>
          <w:trHeight w:val="153"/>
          <w:jc w:val="center"/>
        </w:trPr>
        <w:tc>
          <w:tcPr>
            <w:tcW w:w="0" w:type="auto"/>
            <w:tcBorders>
              <w:left w:val="single" w:sz="4" w:space="0" w:color="auto"/>
              <w:bottom w:val="single" w:sz="4" w:space="0" w:color="auto"/>
              <w:right w:val="single" w:sz="4" w:space="0" w:color="auto"/>
            </w:tcBorders>
            <w:vAlign w:val="bottom"/>
          </w:tcPr>
          <w:p w14:paraId="33382478" w14:textId="73776693" w:rsidR="00DC1DB2" w:rsidRPr="00782B9C" w:rsidRDefault="00DC1DB2" w:rsidP="00782B9C">
            <w:pPr>
              <w:keepNext/>
              <w:keepLines/>
              <w:spacing w:after="0"/>
              <w:ind w:left="-23" w:firstLine="17"/>
              <w:rPr>
                <w:b/>
                <w:sz w:val="18"/>
                <w:szCs w:val="18"/>
                <w:lang w:val="en-CA" w:eastAsia="de-DE"/>
              </w:rPr>
            </w:pPr>
            <w:r w:rsidRPr="00782B9C">
              <w:rPr>
                <w:b/>
                <w:sz w:val="18"/>
                <w:szCs w:val="18"/>
                <w:lang w:val="en-CA" w:eastAsia="de-DE"/>
              </w:rPr>
              <w:t>Test sequence</w:t>
            </w:r>
          </w:p>
        </w:tc>
        <w:tc>
          <w:tcPr>
            <w:tcW w:w="1661" w:type="dxa"/>
            <w:tcBorders>
              <w:left w:val="single" w:sz="4" w:space="0" w:color="auto"/>
              <w:bottom w:val="single" w:sz="4" w:space="0" w:color="auto"/>
              <w:right w:val="single" w:sz="4" w:space="0" w:color="auto"/>
            </w:tcBorders>
            <w:vAlign w:val="bottom"/>
          </w:tcPr>
          <w:p w14:paraId="0BDBF008" w14:textId="09F4929C" w:rsidR="00DC1DB2" w:rsidRPr="00782B9C" w:rsidRDefault="00DC1DB2" w:rsidP="00782B9C">
            <w:pPr>
              <w:keepNext/>
              <w:keepLines/>
              <w:spacing w:after="0"/>
              <w:ind w:left="-23" w:firstLine="17"/>
              <w:jc w:val="center"/>
              <w:rPr>
                <w:b/>
                <w:sz w:val="18"/>
                <w:szCs w:val="18"/>
                <w:lang w:val="en-CA" w:eastAsia="de-DE"/>
              </w:rPr>
            </w:pPr>
            <w:r w:rsidRPr="00782B9C">
              <w:rPr>
                <w:b/>
                <w:sz w:val="18"/>
                <w:szCs w:val="18"/>
                <w:lang w:val="en-CA" w:eastAsia="de-DE"/>
              </w:rPr>
              <w:t>Base layer QP</w:t>
            </w:r>
          </w:p>
        </w:tc>
      </w:tr>
      <w:tr w:rsidR="00DC1DB2" w14:paraId="481EFD1C"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68D43971" w14:textId="77777777" w:rsidR="00DC1DB2" w:rsidRPr="002A7162" w:rsidRDefault="00DC1DB2" w:rsidP="00782B9C">
            <w:pPr>
              <w:keepNext/>
              <w:keepLines/>
              <w:spacing w:after="0"/>
              <w:rPr>
                <w:sz w:val="18"/>
                <w:szCs w:val="18"/>
                <w:lang w:val="en-CA" w:eastAsia="de-DE"/>
              </w:rPr>
            </w:pPr>
            <w:r w:rsidRPr="002A7162">
              <w:rPr>
                <w:sz w:val="18"/>
                <w:szCs w:val="18"/>
                <w:lang w:val="en-CA" w:eastAsia="de-DE"/>
              </w:rPr>
              <w:t>BodeMuseum</w:t>
            </w:r>
          </w:p>
        </w:tc>
        <w:tc>
          <w:tcPr>
            <w:tcW w:w="1661" w:type="dxa"/>
            <w:tcBorders>
              <w:top w:val="single" w:sz="4" w:space="0" w:color="auto"/>
              <w:left w:val="single" w:sz="4" w:space="0" w:color="auto"/>
              <w:bottom w:val="single" w:sz="4" w:space="0" w:color="auto"/>
              <w:right w:val="single" w:sz="4" w:space="0" w:color="auto"/>
            </w:tcBorders>
          </w:tcPr>
          <w:p w14:paraId="30AC81CA" w14:textId="77777777" w:rsidR="00DC1DB2" w:rsidRPr="00EC4DB3" w:rsidRDefault="00DC1DB2" w:rsidP="00782B9C">
            <w:pPr>
              <w:keepNext/>
              <w:keepLines/>
              <w:spacing w:after="0"/>
              <w:ind w:left="-23" w:firstLine="17"/>
              <w:jc w:val="center"/>
              <w:rPr>
                <w:b/>
                <w:sz w:val="18"/>
                <w:szCs w:val="16"/>
                <w:lang w:val="en-CA" w:eastAsia="de-DE"/>
              </w:rPr>
            </w:pPr>
            <w:r w:rsidRPr="00C34002">
              <w:rPr>
                <w:sz w:val="18"/>
                <w:szCs w:val="16"/>
              </w:rPr>
              <w:t>29</w:t>
            </w:r>
          </w:p>
        </w:tc>
      </w:tr>
      <w:tr w:rsidR="00DC1DB2" w14:paraId="6949B23D"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67E0FE4D" w14:textId="77777777" w:rsidR="00DC1DB2" w:rsidRPr="002A7162" w:rsidRDefault="00DC1DB2" w:rsidP="00782B9C">
            <w:pPr>
              <w:keepNext/>
              <w:keepLines/>
              <w:spacing w:after="0"/>
              <w:rPr>
                <w:sz w:val="18"/>
                <w:szCs w:val="18"/>
                <w:lang w:val="en-CA" w:eastAsia="de-DE"/>
              </w:rPr>
            </w:pPr>
            <w:r w:rsidRPr="00C34002">
              <w:rPr>
                <w:sz w:val="18"/>
                <w:szCs w:val="18"/>
              </w:rPr>
              <w:t>Metro</w:t>
            </w:r>
          </w:p>
        </w:tc>
        <w:tc>
          <w:tcPr>
            <w:tcW w:w="1661" w:type="dxa"/>
            <w:tcBorders>
              <w:top w:val="single" w:sz="4" w:space="0" w:color="auto"/>
              <w:left w:val="single" w:sz="4" w:space="0" w:color="auto"/>
              <w:bottom w:val="single" w:sz="4" w:space="0" w:color="auto"/>
              <w:right w:val="single" w:sz="4" w:space="0" w:color="auto"/>
            </w:tcBorders>
          </w:tcPr>
          <w:p w14:paraId="3D88B5BA" w14:textId="77777777" w:rsidR="00DC1DB2" w:rsidRPr="00EC4DB3" w:rsidRDefault="00DC1DB2" w:rsidP="00782B9C">
            <w:pPr>
              <w:keepNext/>
              <w:keepLines/>
              <w:spacing w:after="0"/>
              <w:ind w:left="-23" w:firstLine="17"/>
              <w:jc w:val="center"/>
              <w:rPr>
                <w:b/>
                <w:sz w:val="18"/>
                <w:szCs w:val="16"/>
                <w:lang w:val="en-CA" w:eastAsia="de-DE"/>
              </w:rPr>
            </w:pPr>
            <w:r w:rsidRPr="00C34002">
              <w:rPr>
                <w:sz w:val="18"/>
                <w:szCs w:val="16"/>
              </w:rPr>
              <w:t>29</w:t>
            </w:r>
          </w:p>
        </w:tc>
      </w:tr>
      <w:tr w:rsidR="00DC1DB2" w14:paraId="70F7DA6F"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4B47CA17" w14:textId="77777777" w:rsidR="00DC1DB2" w:rsidRPr="002A7162" w:rsidRDefault="00DC1DB2" w:rsidP="00782B9C">
            <w:pPr>
              <w:keepNext/>
              <w:keepLines/>
              <w:spacing w:after="0"/>
              <w:rPr>
                <w:sz w:val="18"/>
                <w:szCs w:val="18"/>
                <w:lang w:val="en-CA" w:eastAsia="de-DE"/>
              </w:rPr>
            </w:pPr>
            <w:r w:rsidRPr="00C34002">
              <w:rPr>
                <w:sz w:val="18"/>
                <w:szCs w:val="18"/>
              </w:rPr>
              <w:t>OberbaumSpree</w:t>
            </w:r>
          </w:p>
        </w:tc>
        <w:tc>
          <w:tcPr>
            <w:tcW w:w="1661" w:type="dxa"/>
            <w:tcBorders>
              <w:top w:val="single" w:sz="4" w:space="0" w:color="auto"/>
              <w:left w:val="single" w:sz="4" w:space="0" w:color="auto"/>
              <w:bottom w:val="single" w:sz="4" w:space="0" w:color="auto"/>
              <w:right w:val="single" w:sz="4" w:space="0" w:color="auto"/>
            </w:tcBorders>
          </w:tcPr>
          <w:p w14:paraId="1C20BED5" w14:textId="77777777" w:rsidR="00DC1DB2" w:rsidRPr="00EC4DB3" w:rsidRDefault="00DC1DB2" w:rsidP="00782B9C">
            <w:pPr>
              <w:keepNext/>
              <w:keepLines/>
              <w:spacing w:after="0"/>
              <w:ind w:left="-23" w:firstLine="17"/>
              <w:jc w:val="center"/>
              <w:rPr>
                <w:b/>
                <w:sz w:val="18"/>
                <w:szCs w:val="16"/>
                <w:lang w:val="en-CA" w:eastAsia="de-DE"/>
              </w:rPr>
            </w:pPr>
            <w:r w:rsidRPr="00C34002">
              <w:rPr>
                <w:sz w:val="18"/>
                <w:szCs w:val="16"/>
              </w:rPr>
              <w:t>29</w:t>
            </w:r>
          </w:p>
        </w:tc>
      </w:tr>
      <w:tr w:rsidR="00DC1DB2" w14:paraId="28C2D5D1"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6F83C8FC" w14:textId="77777777" w:rsidR="00DC1DB2" w:rsidRPr="002A7162" w:rsidRDefault="00DC1DB2" w:rsidP="00782B9C">
            <w:pPr>
              <w:keepNext/>
              <w:keepLines/>
              <w:spacing w:after="0"/>
              <w:rPr>
                <w:sz w:val="18"/>
                <w:szCs w:val="18"/>
                <w:lang w:val="en-CA" w:eastAsia="de-DE"/>
              </w:rPr>
            </w:pPr>
            <w:r w:rsidRPr="00C34002">
              <w:rPr>
                <w:sz w:val="18"/>
                <w:szCs w:val="18"/>
              </w:rPr>
              <w:t>SubwayTree</w:t>
            </w:r>
          </w:p>
        </w:tc>
        <w:tc>
          <w:tcPr>
            <w:tcW w:w="1661" w:type="dxa"/>
            <w:tcBorders>
              <w:top w:val="single" w:sz="4" w:space="0" w:color="auto"/>
              <w:left w:val="single" w:sz="4" w:space="0" w:color="auto"/>
              <w:bottom w:val="single" w:sz="4" w:space="0" w:color="auto"/>
              <w:right w:val="single" w:sz="4" w:space="0" w:color="auto"/>
            </w:tcBorders>
          </w:tcPr>
          <w:p w14:paraId="2DC264B5" w14:textId="77777777" w:rsidR="00DC1DB2" w:rsidRPr="00EC4DB3" w:rsidRDefault="00DC1DB2" w:rsidP="00782B9C">
            <w:pPr>
              <w:keepNext/>
              <w:keepLines/>
              <w:spacing w:after="0"/>
              <w:ind w:left="-23" w:firstLine="17"/>
              <w:jc w:val="center"/>
              <w:rPr>
                <w:b/>
                <w:sz w:val="18"/>
                <w:szCs w:val="16"/>
                <w:lang w:val="en-CA" w:eastAsia="de-DE"/>
              </w:rPr>
            </w:pPr>
            <w:r w:rsidRPr="00C34002">
              <w:rPr>
                <w:sz w:val="18"/>
                <w:szCs w:val="16"/>
              </w:rPr>
              <w:t>31</w:t>
            </w:r>
          </w:p>
        </w:tc>
      </w:tr>
      <w:tr w:rsidR="00DC1DB2" w14:paraId="6A989D9B"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55918B57" w14:textId="77777777" w:rsidR="00DC1DB2" w:rsidRPr="002A7162" w:rsidRDefault="00DC1DB2" w:rsidP="00782B9C">
            <w:pPr>
              <w:keepNext/>
              <w:keepLines/>
              <w:spacing w:after="0"/>
              <w:rPr>
                <w:sz w:val="18"/>
                <w:szCs w:val="18"/>
                <w:lang w:val="en-CA" w:eastAsia="de-DE"/>
              </w:rPr>
            </w:pPr>
            <w:r w:rsidRPr="00C34002">
              <w:rPr>
                <w:sz w:val="18"/>
                <w:szCs w:val="18"/>
              </w:rPr>
              <w:t>WaterFront</w:t>
            </w:r>
          </w:p>
        </w:tc>
        <w:tc>
          <w:tcPr>
            <w:tcW w:w="1661" w:type="dxa"/>
            <w:tcBorders>
              <w:top w:val="single" w:sz="4" w:space="0" w:color="auto"/>
              <w:left w:val="single" w:sz="4" w:space="0" w:color="auto"/>
              <w:bottom w:val="single" w:sz="4" w:space="0" w:color="auto"/>
              <w:right w:val="single" w:sz="4" w:space="0" w:color="auto"/>
            </w:tcBorders>
          </w:tcPr>
          <w:p w14:paraId="4B9B6F55" w14:textId="77777777" w:rsidR="00DC1DB2" w:rsidRPr="00EC4DB3" w:rsidRDefault="00DC1DB2" w:rsidP="00782B9C">
            <w:pPr>
              <w:keepNext/>
              <w:keepLines/>
              <w:spacing w:after="0"/>
              <w:ind w:left="-23" w:firstLine="17"/>
              <w:jc w:val="center"/>
              <w:rPr>
                <w:b/>
                <w:sz w:val="18"/>
                <w:szCs w:val="16"/>
                <w:lang w:val="en-CA" w:eastAsia="de-DE"/>
              </w:rPr>
            </w:pPr>
            <w:r w:rsidRPr="00C34002">
              <w:rPr>
                <w:sz w:val="18"/>
                <w:szCs w:val="16"/>
              </w:rPr>
              <w:t>27</w:t>
            </w:r>
          </w:p>
        </w:tc>
      </w:tr>
      <w:tr w:rsidR="00DC1DB2" w14:paraId="0272A49F"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7BE3234A" w14:textId="77777777" w:rsidR="00DC1DB2" w:rsidRPr="002A7162" w:rsidRDefault="00DC1DB2" w:rsidP="00782B9C">
            <w:pPr>
              <w:keepNext/>
              <w:keepLines/>
              <w:spacing w:after="0"/>
              <w:rPr>
                <w:sz w:val="18"/>
                <w:szCs w:val="18"/>
                <w:lang w:val="en-CA" w:eastAsia="de-DE"/>
              </w:rPr>
            </w:pPr>
            <w:r w:rsidRPr="00C34002">
              <w:rPr>
                <w:sz w:val="18"/>
                <w:szCs w:val="18"/>
              </w:rPr>
              <w:t>FootballLargeAdvert</w:t>
            </w:r>
          </w:p>
        </w:tc>
        <w:tc>
          <w:tcPr>
            <w:tcW w:w="1661" w:type="dxa"/>
            <w:tcBorders>
              <w:top w:val="single" w:sz="4" w:space="0" w:color="auto"/>
              <w:left w:val="single" w:sz="4" w:space="0" w:color="auto"/>
              <w:bottom w:val="single" w:sz="4" w:space="0" w:color="auto"/>
              <w:right w:val="single" w:sz="4" w:space="0" w:color="auto"/>
            </w:tcBorders>
          </w:tcPr>
          <w:p w14:paraId="53CDC1DF" w14:textId="0E731973" w:rsidR="00DC1DB2" w:rsidRPr="00EC4DB3" w:rsidRDefault="00DC1DB2" w:rsidP="00782B9C">
            <w:pPr>
              <w:keepNext/>
              <w:keepLines/>
              <w:spacing w:after="0"/>
              <w:ind w:left="-23" w:firstLine="17"/>
              <w:jc w:val="center"/>
              <w:rPr>
                <w:b/>
                <w:sz w:val="18"/>
                <w:szCs w:val="16"/>
                <w:lang w:val="en-CA" w:eastAsia="de-DE"/>
              </w:rPr>
            </w:pPr>
            <w:del w:id="56" w:author="Philippe de Lagrange" w:date="2025-07-10T11:13:00Z" w16du:dateUtc="2025-07-10T09:13:00Z">
              <w:r w:rsidRPr="00C34002" w:rsidDel="00C91082">
                <w:rPr>
                  <w:sz w:val="18"/>
                  <w:szCs w:val="16"/>
                </w:rPr>
                <w:delText>27</w:delText>
              </w:r>
            </w:del>
            <w:ins w:id="57" w:author="Philippe de Lagrange" w:date="2025-07-10T11:13:00Z" w16du:dateUtc="2025-07-10T09:13:00Z">
              <w:r w:rsidR="00C91082">
                <w:rPr>
                  <w:sz w:val="18"/>
                  <w:szCs w:val="16"/>
                </w:rPr>
                <w:t>31</w:t>
              </w:r>
            </w:ins>
          </w:p>
        </w:tc>
      </w:tr>
      <w:tr w:rsidR="00DC1DB2" w14:paraId="757B1993"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0322091C" w14:textId="77777777" w:rsidR="00DC1DB2" w:rsidRPr="002A7162" w:rsidRDefault="00DC1DB2" w:rsidP="00782B9C">
            <w:pPr>
              <w:keepNext/>
              <w:keepLines/>
              <w:spacing w:after="0"/>
              <w:rPr>
                <w:sz w:val="18"/>
                <w:szCs w:val="18"/>
                <w:lang w:val="en-CA" w:eastAsia="de-DE"/>
              </w:rPr>
            </w:pPr>
            <w:r w:rsidRPr="00C34002">
              <w:rPr>
                <w:sz w:val="18"/>
                <w:szCs w:val="18"/>
              </w:rPr>
              <w:t>H3-AMS01</w:t>
            </w:r>
          </w:p>
        </w:tc>
        <w:tc>
          <w:tcPr>
            <w:tcW w:w="1661" w:type="dxa"/>
            <w:tcBorders>
              <w:top w:val="single" w:sz="4" w:space="0" w:color="auto"/>
              <w:left w:val="single" w:sz="4" w:space="0" w:color="auto"/>
              <w:bottom w:val="single" w:sz="4" w:space="0" w:color="auto"/>
              <w:right w:val="single" w:sz="4" w:space="0" w:color="auto"/>
            </w:tcBorders>
          </w:tcPr>
          <w:p w14:paraId="4BC42421" w14:textId="4548BB9A" w:rsidR="00DC1DB2" w:rsidRPr="00EC4DB3" w:rsidRDefault="00DC1DB2" w:rsidP="00782B9C">
            <w:pPr>
              <w:keepNext/>
              <w:keepLines/>
              <w:spacing w:after="0"/>
              <w:ind w:left="-23" w:firstLine="17"/>
              <w:jc w:val="center"/>
              <w:rPr>
                <w:b/>
                <w:sz w:val="18"/>
                <w:szCs w:val="16"/>
                <w:lang w:val="en-CA" w:eastAsia="de-DE"/>
              </w:rPr>
            </w:pPr>
            <w:r w:rsidRPr="00C34002">
              <w:rPr>
                <w:sz w:val="18"/>
                <w:szCs w:val="16"/>
              </w:rPr>
              <w:t>2</w:t>
            </w:r>
            <w:del w:id="58" w:author="Philippe de Lagrange" w:date="2025-07-10T11:13:00Z" w16du:dateUtc="2025-07-10T09:13:00Z">
              <w:r w:rsidRPr="00C34002" w:rsidDel="00C91082">
                <w:rPr>
                  <w:sz w:val="18"/>
                  <w:szCs w:val="16"/>
                </w:rPr>
                <w:delText>7</w:delText>
              </w:r>
            </w:del>
            <w:ins w:id="59" w:author="Philippe de Lagrange" w:date="2025-07-10T11:13:00Z" w16du:dateUtc="2025-07-10T09:13:00Z">
              <w:r w:rsidR="00C91082">
                <w:rPr>
                  <w:sz w:val="18"/>
                  <w:szCs w:val="16"/>
                </w:rPr>
                <w:t>9</w:t>
              </w:r>
            </w:ins>
          </w:p>
        </w:tc>
      </w:tr>
      <w:tr w:rsidR="00DC1DB2" w14:paraId="7F76C96F"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0E910F1F" w14:textId="77777777" w:rsidR="00DC1DB2" w:rsidRPr="002A7162" w:rsidRDefault="00DC1DB2" w:rsidP="00782B9C">
            <w:pPr>
              <w:keepNext/>
              <w:keepLines/>
              <w:spacing w:after="0"/>
              <w:rPr>
                <w:sz w:val="18"/>
                <w:szCs w:val="18"/>
                <w:lang w:val="en-CA" w:eastAsia="de-DE"/>
              </w:rPr>
            </w:pPr>
            <w:r w:rsidRPr="00C34002">
              <w:rPr>
                <w:sz w:val="18"/>
                <w:szCs w:val="18"/>
              </w:rPr>
              <w:t>H3-AMS02</w:t>
            </w:r>
          </w:p>
        </w:tc>
        <w:tc>
          <w:tcPr>
            <w:tcW w:w="1661" w:type="dxa"/>
            <w:tcBorders>
              <w:top w:val="single" w:sz="4" w:space="0" w:color="auto"/>
              <w:left w:val="single" w:sz="4" w:space="0" w:color="auto"/>
              <w:bottom w:val="single" w:sz="4" w:space="0" w:color="auto"/>
              <w:right w:val="single" w:sz="4" w:space="0" w:color="auto"/>
            </w:tcBorders>
          </w:tcPr>
          <w:p w14:paraId="6DFDCF55" w14:textId="38E840C7" w:rsidR="00DC1DB2" w:rsidRPr="00EC4DB3" w:rsidRDefault="00DC1DB2" w:rsidP="00782B9C">
            <w:pPr>
              <w:keepNext/>
              <w:keepLines/>
              <w:spacing w:after="0"/>
              <w:ind w:left="-23" w:firstLine="17"/>
              <w:jc w:val="center"/>
              <w:rPr>
                <w:b/>
                <w:sz w:val="18"/>
                <w:szCs w:val="16"/>
                <w:lang w:val="en-CA" w:eastAsia="de-DE"/>
              </w:rPr>
            </w:pPr>
            <w:r w:rsidRPr="00C34002">
              <w:rPr>
                <w:sz w:val="18"/>
                <w:szCs w:val="16"/>
              </w:rPr>
              <w:t>2</w:t>
            </w:r>
            <w:del w:id="60" w:author="Philippe de Lagrange" w:date="2025-07-10T11:13:00Z" w16du:dateUtc="2025-07-10T09:13:00Z">
              <w:r w:rsidRPr="00C34002" w:rsidDel="00C91082">
                <w:rPr>
                  <w:sz w:val="18"/>
                  <w:szCs w:val="16"/>
                </w:rPr>
                <w:delText>7</w:delText>
              </w:r>
            </w:del>
            <w:ins w:id="61" w:author="Philippe de Lagrange" w:date="2025-07-10T11:13:00Z" w16du:dateUtc="2025-07-10T09:13:00Z">
              <w:r w:rsidR="00C91082">
                <w:rPr>
                  <w:sz w:val="18"/>
                  <w:szCs w:val="16"/>
                </w:rPr>
                <w:t>9</w:t>
              </w:r>
            </w:ins>
          </w:p>
        </w:tc>
      </w:tr>
      <w:tr w:rsidR="00DC1DB2" w14:paraId="5CE8DF21"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0B1AA3A2" w14:textId="77777777" w:rsidR="00DC1DB2" w:rsidRPr="002A7162" w:rsidRDefault="00DC1DB2" w:rsidP="00782B9C">
            <w:pPr>
              <w:keepNext/>
              <w:keepLines/>
              <w:spacing w:after="0"/>
              <w:rPr>
                <w:sz w:val="18"/>
                <w:szCs w:val="18"/>
                <w:lang w:val="en-CA" w:eastAsia="de-DE"/>
              </w:rPr>
            </w:pPr>
            <w:r w:rsidRPr="00C34002">
              <w:rPr>
                <w:sz w:val="18"/>
                <w:szCs w:val="18"/>
              </w:rPr>
              <w:t>H3-AMS05</w:t>
            </w:r>
          </w:p>
        </w:tc>
        <w:tc>
          <w:tcPr>
            <w:tcW w:w="1661" w:type="dxa"/>
            <w:tcBorders>
              <w:top w:val="single" w:sz="4" w:space="0" w:color="auto"/>
              <w:left w:val="single" w:sz="4" w:space="0" w:color="auto"/>
              <w:bottom w:val="single" w:sz="4" w:space="0" w:color="auto"/>
              <w:right w:val="single" w:sz="4" w:space="0" w:color="auto"/>
            </w:tcBorders>
          </w:tcPr>
          <w:p w14:paraId="18043E84" w14:textId="77777777" w:rsidR="00DC1DB2" w:rsidRPr="00EC4DB3" w:rsidRDefault="00DC1DB2" w:rsidP="00782B9C">
            <w:pPr>
              <w:keepNext/>
              <w:keepLines/>
              <w:spacing w:after="0"/>
              <w:ind w:left="-23" w:firstLine="17"/>
              <w:jc w:val="center"/>
              <w:rPr>
                <w:b/>
                <w:sz w:val="18"/>
                <w:szCs w:val="16"/>
                <w:lang w:val="en-CA" w:eastAsia="de-DE"/>
              </w:rPr>
            </w:pPr>
            <w:r w:rsidRPr="00C34002">
              <w:rPr>
                <w:sz w:val="18"/>
                <w:szCs w:val="16"/>
              </w:rPr>
              <w:t>29</w:t>
            </w:r>
          </w:p>
        </w:tc>
      </w:tr>
      <w:tr w:rsidR="00DC1DB2" w14:paraId="6CABCD9A"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6CC4E993" w14:textId="77777777" w:rsidR="00DC1DB2" w:rsidRPr="002A7162" w:rsidRDefault="00DC1DB2" w:rsidP="00782B9C">
            <w:pPr>
              <w:keepNext/>
              <w:keepLines/>
              <w:spacing w:after="0"/>
              <w:rPr>
                <w:sz w:val="18"/>
                <w:szCs w:val="18"/>
                <w:lang w:val="en-CA" w:eastAsia="de-DE"/>
              </w:rPr>
            </w:pPr>
            <w:r w:rsidRPr="00C34002">
              <w:rPr>
                <w:sz w:val="18"/>
                <w:szCs w:val="18"/>
              </w:rPr>
              <w:t>WomenFootball</w:t>
            </w:r>
          </w:p>
        </w:tc>
        <w:tc>
          <w:tcPr>
            <w:tcW w:w="1661" w:type="dxa"/>
            <w:tcBorders>
              <w:top w:val="single" w:sz="4" w:space="0" w:color="auto"/>
              <w:left w:val="single" w:sz="4" w:space="0" w:color="auto"/>
              <w:bottom w:val="single" w:sz="4" w:space="0" w:color="auto"/>
              <w:right w:val="single" w:sz="4" w:space="0" w:color="auto"/>
            </w:tcBorders>
          </w:tcPr>
          <w:p w14:paraId="59419E84" w14:textId="4E17BB1B" w:rsidR="00DC1DB2" w:rsidRPr="00EC4DB3" w:rsidRDefault="00DC1DB2" w:rsidP="00782B9C">
            <w:pPr>
              <w:keepNext/>
              <w:keepLines/>
              <w:spacing w:after="0"/>
              <w:ind w:left="-23" w:firstLine="17"/>
              <w:jc w:val="center"/>
              <w:rPr>
                <w:b/>
                <w:sz w:val="18"/>
                <w:szCs w:val="16"/>
                <w:lang w:val="en-CA" w:eastAsia="de-DE"/>
              </w:rPr>
            </w:pPr>
            <w:del w:id="62" w:author="Philippe de Lagrange" w:date="2025-07-10T11:13:00Z" w16du:dateUtc="2025-07-10T09:13:00Z">
              <w:r w:rsidRPr="00C34002" w:rsidDel="00C91082">
                <w:rPr>
                  <w:sz w:val="18"/>
                  <w:szCs w:val="16"/>
                </w:rPr>
                <w:delText>27</w:delText>
              </w:r>
            </w:del>
            <w:ins w:id="63" w:author="Philippe de Lagrange" w:date="2025-07-10T11:13:00Z" w16du:dateUtc="2025-07-10T09:13:00Z">
              <w:r w:rsidR="00C91082">
                <w:rPr>
                  <w:sz w:val="18"/>
                  <w:szCs w:val="16"/>
                </w:rPr>
                <w:t>31</w:t>
              </w:r>
            </w:ins>
          </w:p>
        </w:tc>
      </w:tr>
      <w:tr w:rsidR="00DC1DB2" w14:paraId="5AE8ABB2"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15FB6EBB" w14:textId="77777777" w:rsidR="00DC1DB2" w:rsidRPr="002A7162" w:rsidRDefault="00DC1DB2" w:rsidP="00782B9C">
            <w:pPr>
              <w:keepNext/>
              <w:keepLines/>
              <w:spacing w:after="0"/>
              <w:rPr>
                <w:sz w:val="18"/>
                <w:szCs w:val="18"/>
                <w:lang w:val="en-CA" w:eastAsia="de-DE"/>
              </w:rPr>
            </w:pPr>
            <w:r w:rsidRPr="00C34002">
              <w:rPr>
                <w:sz w:val="18"/>
                <w:szCs w:val="18"/>
              </w:rPr>
              <w:t>GreenMountains1</w:t>
            </w:r>
          </w:p>
        </w:tc>
        <w:tc>
          <w:tcPr>
            <w:tcW w:w="1661" w:type="dxa"/>
            <w:tcBorders>
              <w:top w:val="single" w:sz="4" w:space="0" w:color="auto"/>
              <w:left w:val="single" w:sz="4" w:space="0" w:color="auto"/>
              <w:bottom w:val="single" w:sz="4" w:space="0" w:color="auto"/>
              <w:right w:val="single" w:sz="4" w:space="0" w:color="auto"/>
            </w:tcBorders>
          </w:tcPr>
          <w:p w14:paraId="69D3B10E" w14:textId="48412B71" w:rsidR="00DC1DB2" w:rsidRPr="00EC4DB3" w:rsidRDefault="00DC1DB2" w:rsidP="00782B9C">
            <w:pPr>
              <w:keepNext/>
              <w:keepLines/>
              <w:spacing w:after="0"/>
              <w:ind w:left="-23" w:firstLine="17"/>
              <w:jc w:val="center"/>
              <w:rPr>
                <w:b/>
                <w:sz w:val="18"/>
                <w:szCs w:val="16"/>
                <w:lang w:val="en-CA" w:eastAsia="de-DE"/>
              </w:rPr>
            </w:pPr>
            <w:del w:id="64" w:author="Philippe de Lagrange" w:date="2025-07-10T11:13:00Z" w16du:dateUtc="2025-07-10T09:13:00Z">
              <w:r w:rsidRPr="00C34002" w:rsidDel="00C91082">
                <w:rPr>
                  <w:sz w:val="18"/>
                  <w:szCs w:val="16"/>
                </w:rPr>
                <w:delText>31</w:delText>
              </w:r>
            </w:del>
            <w:ins w:id="65" w:author="Philippe de Lagrange" w:date="2025-07-10T11:13:00Z" w16du:dateUtc="2025-07-10T09:13:00Z">
              <w:r w:rsidR="00C91082">
                <w:rPr>
                  <w:sz w:val="18"/>
                  <w:szCs w:val="16"/>
                </w:rPr>
                <w:t>27</w:t>
              </w:r>
            </w:ins>
          </w:p>
        </w:tc>
      </w:tr>
      <w:tr w:rsidR="00DC1DB2" w14:paraId="19D07874"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2B0FAFEB" w14:textId="77777777" w:rsidR="00DC1DB2" w:rsidRPr="002A7162" w:rsidRDefault="00DC1DB2" w:rsidP="00782B9C">
            <w:pPr>
              <w:keepNext/>
              <w:keepLines/>
              <w:spacing w:after="0"/>
              <w:rPr>
                <w:sz w:val="18"/>
                <w:szCs w:val="18"/>
                <w:lang w:val="en-CA" w:eastAsia="de-DE"/>
              </w:rPr>
            </w:pPr>
            <w:r w:rsidRPr="00C34002">
              <w:rPr>
                <w:sz w:val="18"/>
                <w:szCs w:val="18"/>
              </w:rPr>
              <w:t>KitchenDressin</w:t>
            </w:r>
          </w:p>
        </w:tc>
        <w:tc>
          <w:tcPr>
            <w:tcW w:w="1661" w:type="dxa"/>
            <w:tcBorders>
              <w:top w:val="single" w:sz="4" w:space="0" w:color="auto"/>
              <w:left w:val="single" w:sz="4" w:space="0" w:color="auto"/>
              <w:bottom w:val="single" w:sz="4" w:space="0" w:color="auto"/>
              <w:right w:val="single" w:sz="4" w:space="0" w:color="auto"/>
            </w:tcBorders>
          </w:tcPr>
          <w:p w14:paraId="13DCA590" w14:textId="41DAA024" w:rsidR="00DC1DB2" w:rsidRPr="00EC4DB3" w:rsidRDefault="00DC1DB2" w:rsidP="00782B9C">
            <w:pPr>
              <w:keepNext/>
              <w:keepLines/>
              <w:spacing w:after="0"/>
              <w:ind w:left="-23" w:firstLine="17"/>
              <w:jc w:val="center"/>
              <w:rPr>
                <w:b/>
                <w:sz w:val="18"/>
                <w:szCs w:val="16"/>
                <w:lang w:val="en-CA" w:eastAsia="de-DE"/>
              </w:rPr>
            </w:pPr>
            <w:r w:rsidRPr="00C34002">
              <w:rPr>
                <w:sz w:val="18"/>
                <w:szCs w:val="16"/>
              </w:rPr>
              <w:t>2</w:t>
            </w:r>
            <w:del w:id="66" w:author="Philippe de Lagrange" w:date="2025-07-10T11:13:00Z" w16du:dateUtc="2025-07-10T09:13:00Z">
              <w:r w:rsidRPr="00C34002" w:rsidDel="00C91082">
                <w:rPr>
                  <w:sz w:val="18"/>
                  <w:szCs w:val="16"/>
                </w:rPr>
                <w:delText>9</w:delText>
              </w:r>
            </w:del>
            <w:ins w:id="67" w:author="Philippe de Lagrange" w:date="2025-07-10T11:13:00Z" w16du:dateUtc="2025-07-10T09:13:00Z">
              <w:r w:rsidR="00C91082">
                <w:rPr>
                  <w:sz w:val="18"/>
                  <w:szCs w:val="16"/>
                </w:rPr>
                <w:t>7</w:t>
              </w:r>
            </w:ins>
          </w:p>
        </w:tc>
      </w:tr>
      <w:tr w:rsidR="00DC1DB2" w14:paraId="648167ED"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6DA9C2BE" w14:textId="77777777" w:rsidR="00DC1DB2" w:rsidRPr="002A7162" w:rsidRDefault="00DC1DB2" w:rsidP="00782B9C">
            <w:pPr>
              <w:keepNext/>
              <w:keepLines/>
              <w:spacing w:after="0"/>
              <w:rPr>
                <w:sz w:val="18"/>
                <w:szCs w:val="18"/>
                <w:lang w:val="en-CA" w:eastAsia="de-DE"/>
              </w:rPr>
            </w:pPr>
            <w:r w:rsidRPr="00C34002">
              <w:rPr>
                <w:sz w:val="18"/>
                <w:szCs w:val="18"/>
              </w:rPr>
              <w:t>RiverPlate1</w:t>
            </w:r>
          </w:p>
        </w:tc>
        <w:tc>
          <w:tcPr>
            <w:tcW w:w="1661" w:type="dxa"/>
            <w:tcBorders>
              <w:top w:val="single" w:sz="4" w:space="0" w:color="auto"/>
              <w:left w:val="single" w:sz="4" w:space="0" w:color="auto"/>
              <w:bottom w:val="single" w:sz="4" w:space="0" w:color="auto"/>
              <w:right w:val="single" w:sz="4" w:space="0" w:color="auto"/>
            </w:tcBorders>
          </w:tcPr>
          <w:p w14:paraId="24A0F39A" w14:textId="0DAE788E" w:rsidR="00DC1DB2" w:rsidRPr="00EC4DB3" w:rsidRDefault="00DC1DB2" w:rsidP="00782B9C">
            <w:pPr>
              <w:keepNext/>
              <w:keepLines/>
              <w:spacing w:after="0"/>
              <w:ind w:left="-23" w:firstLine="17"/>
              <w:jc w:val="center"/>
              <w:rPr>
                <w:b/>
                <w:sz w:val="18"/>
                <w:szCs w:val="16"/>
                <w:lang w:val="en-CA" w:eastAsia="de-DE"/>
              </w:rPr>
            </w:pPr>
            <w:r w:rsidRPr="00C34002">
              <w:rPr>
                <w:sz w:val="18"/>
                <w:szCs w:val="16"/>
              </w:rPr>
              <w:t>2</w:t>
            </w:r>
            <w:del w:id="68" w:author="Philippe de Lagrange" w:date="2025-07-10T11:13:00Z" w16du:dateUtc="2025-07-10T09:13:00Z">
              <w:r w:rsidRPr="00C34002" w:rsidDel="00C91082">
                <w:rPr>
                  <w:sz w:val="18"/>
                  <w:szCs w:val="16"/>
                </w:rPr>
                <w:delText>9</w:delText>
              </w:r>
            </w:del>
            <w:ins w:id="69" w:author="Philippe de Lagrange" w:date="2025-07-10T11:13:00Z" w16du:dateUtc="2025-07-10T09:13:00Z">
              <w:r w:rsidR="00C91082">
                <w:rPr>
                  <w:sz w:val="18"/>
                  <w:szCs w:val="16"/>
                </w:rPr>
                <w:t>7</w:t>
              </w:r>
            </w:ins>
          </w:p>
        </w:tc>
      </w:tr>
      <w:tr w:rsidR="00DC1DB2" w14:paraId="20786409"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537CE8A2" w14:textId="77777777" w:rsidR="00DC1DB2" w:rsidRPr="002A7162" w:rsidRDefault="00DC1DB2" w:rsidP="00782B9C">
            <w:pPr>
              <w:keepNext/>
              <w:keepLines/>
              <w:spacing w:after="0"/>
              <w:rPr>
                <w:sz w:val="18"/>
                <w:szCs w:val="18"/>
                <w:lang w:val="en-CA" w:eastAsia="de-DE"/>
              </w:rPr>
            </w:pPr>
            <w:r w:rsidRPr="00C34002">
              <w:rPr>
                <w:sz w:val="18"/>
                <w:szCs w:val="18"/>
              </w:rPr>
              <w:t>TiergartenParkway</w:t>
            </w:r>
          </w:p>
        </w:tc>
        <w:tc>
          <w:tcPr>
            <w:tcW w:w="1661" w:type="dxa"/>
            <w:tcBorders>
              <w:top w:val="single" w:sz="4" w:space="0" w:color="auto"/>
              <w:left w:val="single" w:sz="4" w:space="0" w:color="auto"/>
              <w:bottom w:val="single" w:sz="4" w:space="0" w:color="auto"/>
              <w:right w:val="single" w:sz="4" w:space="0" w:color="auto"/>
            </w:tcBorders>
          </w:tcPr>
          <w:p w14:paraId="79F57127" w14:textId="77777777" w:rsidR="00DC1DB2" w:rsidRPr="00EC4DB3" w:rsidRDefault="00DC1DB2" w:rsidP="00782B9C">
            <w:pPr>
              <w:keepNext/>
              <w:keepLines/>
              <w:spacing w:after="0"/>
              <w:ind w:left="-23" w:firstLine="17"/>
              <w:jc w:val="center"/>
              <w:rPr>
                <w:b/>
                <w:sz w:val="18"/>
                <w:szCs w:val="16"/>
                <w:lang w:val="en-CA" w:eastAsia="de-DE"/>
              </w:rPr>
            </w:pPr>
            <w:r w:rsidRPr="00C34002">
              <w:rPr>
                <w:sz w:val="18"/>
                <w:szCs w:val="16"/>
              </w:rPr>
              <w:t>29</w:t>
            </w:r>
          </w:p>
        </w:tc>
      </w:tr>
      <w:tr w:rsidR="00DC1DB2" w14:paraId="066C1D05" w14:textId="77777777" w:rsidTr="00782B9C">
        <w:trPr>
          <w:jc w:val="center"/>
        </w:trPr>
        <w:tc>
          <w:tcPr>
            <w:tcW w:w="0" w:type="auto"/>
            <w:tcBorders>
              <w:top w:val="single" w:sz="4" w:space="0" w:color="auto"/>
              <w:left w:val="single" w:sz="4" w:space="0" w:color="auto"/>
              <w:bottom w:val="single" w:sz="4" w:space="0" w:color="auto"/>
              <w:right w:val="single" w:sz="4" w:space="0" w:color="auto"/>
            </w:tcBorders>
          </w:tcPr>
          <w:p w14:paraId="45A27341" w14:textId="77777777" w:rsidR="00DC1DB2" w:rsidRPr="002A7162" w:rsidRDefault="00DC1DB2" w:rsidP="00782B9C">
            <w:pPr>
              <w:spacing w:after="0"/>
              <w:rPr>
                <w:sz w:val="18"/>
                <w:szCs w:val="18"/>
                <w:lang w:val="en-CA" w:eastAsia="de-DE"/>
              </w:rPr>
            </w:pPr>
            <w:r w:rsidRPr="00C34002">
              <w:rPr>
                <w:sz w:val="18"/>
                <w:szCs w:val="18"/>
              </w:rPr>
              <w:t>WalkInPark</w:t>
            </w:r>
          </w:p>
        </w:tc>
        <w:tc>
          <w:tcPr>
            <w:tcW w:w="1661" w:type="dxa"/>
            <w:tcBorders>
              <w:top w:val="single" w:sz="4" w:space="0" w:color="auto"/>
              <w:left w:val="single" w:sz="4" w:space="0" w:color="auto"/>
              <w:bottom w:val="single" w:sz="4" w:space="0" w:color="auto"/>
              <w:right w:val="single" w:sz="4" w:space="0" w:color="auto"/>
            </w:tcBorders>
          </w:tcPr>
          <w:p w14:paraId="042C511E" w14:textId="05A40C72" w:rsidR="00DC1DB2" w:rsidRPr="00EC4DB3" w:rsidRDefault="00DC1DB2" w:rsidP="00782B9C">
            <w:pPr>
              <w:spacing w:after="0"/>
              <w:ind w:left="-23" w:firstLine="17"/>
              <w:jc w:val="center"/>
              <w:rPr>
                <w:b/>
                <w:sz w:val="18"/>
                <w:szCs w:val="16"/>
                <w:lang w:val="en-CA" w:eastAsia="de-DE"/>
              </w:rPr>
            </w:pPr>
            <w:del w:id="70" w:author="Philippe de Lagrange" w:date="2025-07-10T11:14:00Z" w16du:dateUtc="2025-07-10T09:14:00Z">
              <w:r w:rsidRPr="00C34002" w:rsidDel="00C91082">
                <w:rPr>
                  <w:sz w:val="18"/>
                  <w:szCs w:val="16"/>
                </w:rPr>
                <w:delText>31</w:delText>
              </w:r>
            </w:del>
            <w:ins w:id="71" w:author="Philippe de Lagrange" w:date="2025-07-10T11:14:00Z" w16du:dateUtc="2025-07-10T09:14:00Z">
              <w:r w:rsidR="00C91082">
                <w:rPr>
                  <w:sz w:val="18"/>
                  <w:szCs w:val="16"/>
                </w:rPr>
                <w:t>27</w:t>
              </w:r>
            </w:ins>
          </w:p>
        </w:tc>
      </w:tr>
    </w:tbl>
    <w:p w14:paraId="5CE4F26E" w14:textId="470F72D0" w:rsidR="006D6164" w:rsidRDefault="006D6164" w:rsidP="006D6164">
      <w:pPr>
        <w:pStyle w:val="berschrift1"/>
      </w:pPr>
      <w:r>
        <w:t>Test settings</w:t>
      </w:r>
      <w:r w:rsidR="00B47754">
        <w:t xml:space="preserve"> and</w:t>
      </w:r>
      <w:r w:rsidR="00281F81">
        <w:t xml:space="preserve"> coding conditions</w:t>
      </w:r>
    </w:p>
    <w:p w14:paraId="1234799E" w14:textId="36B466DC" w:rsidR="00391125" w:rsidRDefault="00391125" w:rsidP="00391125">
      <w:r>
        <w:t xml:space="preserve">When testing different technologies together, it is a common practice in </w:t>
      </w:r>
      <w:r w:rsidR="005274D4">
        <w:t>MPEG</w:t>
      </w:r>
      <w:r>
        <w:t xml:space="preserve"> to align configurations as much as possible, and disable dual-pass, look-ahead analysis, rate control, and perceptual optimization (</w:t>
      </w:r>
      <w:r w:rsidR="00A8064C">
        <w:t xml:space="preserve">such as </w:t>
      </w:r>
      <w:r>
        <w:t>adaptive quantization, quantization matrices, post-processing, etc</w:t>
      </w:r>
      <w:r w:rsidR="005274D4">
        <w:t>.</w:t>
      </w:r>
      <w:r>
        <w:t xml:space="preserve">), in an effort to get a baseline enabling </w:t>
      </w:r>
      <w:r w:rsidR="005274D4">
        <w:t>evaluation on a comparable basis</w:t>
      </w:r>
      <w:r>
        <w:t>.</w:t>
      </w:r>
    </w:p>
    <w:p w14:paraId="48202DD6" w14:textId="41DAE2D5" w:rsidR="00B64E34" w:rsidRDefault="00E73121" w:rsidP="00B64E34">
      <w:r>
        <w:t xml:space="preserve">In the case of </w:t>
      </w:r>
      <w:r w:rsidR="00B64E34">
        <w:t>2x spatial scalable coding</w:t>
      </w:r>
      <w:r>
        <w:t>, following aspects need to be defined, and are detailed in specific subsections</w:t>
      </w:r>
      <w:r w:rsidR="00B64E34">
        <w:t>:</w:t>
      </w:r>
    </w:p>
    <w:p w14:paraId="158B54D8" w14:textId="053CE837" w:rsidR="00B64E34" w:rsidRDefault="00B64E34" w:rsidP="00B64E34">
      <w:pPr>
        <w:pStyle w:val="Listenabsatz"/>
        <w:numPr>
          <w:ilvl w:val="0"/>
          <w:numId w:val="3"/>
        </w:numPr>
      </w:pPr>
      <w:r>
        <w:t>Non-normative downs</w:t>
      </w:r>
      <w:r w:rsidR="00050503">
        <w:t>ampling</w:t>
      </w:r>
      <w:r>
        <w:t xml:space="preserve"> used to generate the input of the base layer</w:t>
      </w:r>
    </w:p>
    <w:p w14:paraId="1D429DBD" w14:textId="0CA52980" w:rsidR="00B64E34" w:rsidRDefault="00B64E34" w:rsidP="00B64E34">
      <w:pPr>
        <w:pStyle w:val="Listenabsatz"/>
        <w:numPr>
          <w:ilvl w:val="0"/>
          <w:numId w:val="3"/>
        </w:numPr>
      </w:pPr>
      <w:r>
        <w:t>Normative ups</w:t>
      </w:r>
      <w:r w:rsidR="00050503">
        <w:t>ampling</w:t>
      </w:r>
      <w:r>
        <w:t xml:space="preserve"> used to predict the enhancement layer from the base layer</w:t>
      </w:r>
    </w:p>
    <w:p w14:paraId="1FAA2923" w14:textId="3735CAB9" w:rsidR="00B64E34" w:rsidRDefault="00B64E34" w:rsidP="00B64E34">
      <w:pPr>
        <w:pStyle w:val="Listenabsatz"/>
        <w:numPr>
          <w:ilvl w:val="0"/>
          <w:numId w:val="3"/>
        </w:numPr>
      </w:pPr>
      <w:r>
        <w:t>Base layer coding</w:t>
      </w:r>
    </w:p>
    <w:p w14:paraId="5DF8F682" w14:textId="77777777" w:rsidR="00B64E34" w:rsidRDefault="00B64E34" w:rsidP="00B64E34">
      <w:pPr>
        <w:pStyle w:val="Listenabsatz"/>
        <w:numPr>
          <w:ilvl w:val="0"/>
          <w:numId w:val="3"/>
        </w:numPr>
      </w:pPr>
      <w:r>
        <w:t>Enhancement layer coding</w:t>
      </w:r>
    </w:p>
    <w:p w14:paraId="3315CE6A" w14:textId="3D4EF92E" w:rsidR="00B64E34" w:rsidRDefault="00B64E34" w:rsidP="00B64E34">
      <w:pPr>
        <w:pStyle w:val="Listenabsatz"/>
        <w:numPr>
          <w:ilvl w:val="0"/>
          <w:numId w:val="3"/>
        </w:numPr>
      </w:pPr>
      <w:r>
        <w:t>Potential post-processing</w:t>
      </w:r>
    </w:p>
    <w:p w14:paraId="796C799A" w14:textId="177DD837" w:rsidR="00743888" w:rsidRDefault="00743888" w:rsidP="00743888">
      <w:pPr>
        <w:pStyle w:val="berschrift2"/>
      </w:pPr>
      <w:r>
        <w:lastRenderedPageBreak/>
        <w:t>Downs</w:t>
      </w:r>
      <w:r w:rsidR="00050503">
        <w:t>ampling</w:t>
      </w:r>
    </w:p>
    <w:p w14:paraId="560EA275" w14:textId="29D06C12" w:rsidR="00FC05B3" w:rsidRDefault="00FC05B3" w:rsidP="00FC05B3">
      <w:r>
        <w:t xml:space="preserve">As </w:t>
      </w:r>
      <w:r w:rsidR="00391125">
        <w:t>the normative upsampler</w:t>
      </w:r>
      <w:r w:rsidR="002B5746">
        <w:t xml:space="preserve"> used for inter-layer prediction by</w:t>
      </w:r>
      <w:r>
        <w:t xml:space="preserve"> VVC </w:t>
      </w:r>
      <w:r w:rsidR="002B5746">
        <w:t xml:space="preserve">and </w:t>
      </w:r>
      <w:r>
        <w:t xml:space="preserve">LCEVC use different sampling grids, </w:t>
      </w:r>
      <w:r w:rsidR="002B5746">
        <w:t xml:space="preserve">two </w:t>
      </w:r>
      <w:r>
        <w:t xml:space="preserve">specific </w:t>
      </w:r>
      <w:r w:rsidR="007C792A" w:rsidRPr="007E7388">
        <w:t>downs</w:t>
      </w:r>
      <w:r w:rsidR="007C792A">
        <w:t>ampl</w:t>
      </w:r>
      <w:r w:rsidR="00782B9C">
        <w:t>ed inputs (resulting in two specific base layers)</w:t>
      </w:r>
      <w:r w:rsidR="007C792A">
        <w:t xml:space="preserve"> </w:t>
      </w:r>
      <w:r w:rsidR="002B5746">
        <w:t>are needed</w:t>
      </w:r>
      <w:r>
        <w:t xml:space="preserve"> to match </w:t>
      </w:r>
      <w:r w:rsidR="002B5746">
        <w:t xml:space="preserve">them, </w:t>
      </w:r>
      <w:r>
        <w:t xml:space="preserve">so that all encoders work in </w:t>
      </w:r>
      <w:r w:rsidR="00BD3F3B">
        <w:t xml:space="preserve">a </w:t>
      </w:r>
      <w:r w:rsidR="00BD3F3B" w:rsidRPr="007E7388">
        <w:t>recommended</w:t>
      </w:r>
      <w:r w:rsidR="00BD3F3B">
        <w:t xml:space="preserve"> </w:t>
      </w:r>
      <w:r>
        <w:t xml:space="preserve">way and consistent objective metrics can be computed. </w:t>
      </w:r>
    </w:p>
    <w:p w14:paraId="7FD83CF5" w14:textId="3BCEB98B" w:rsidR="002B5746" w:rsidRDefault="002B5746" w:rsidP="00FC05B3">
      <w:r>
        <w:t xml:space="preserve">Downsampling is performed with the </w:t>
      </w:r>
      <w:r>
        <w:rPr>
          <w:noProof/>
        </w:rPr>
        <w:t>TAppDownConvert</w:t>
      </w:r>
      <w:r>
        <w:t xml:space="preserve"> to</w:t>
      </w:r>
      <w:r w:rsidR="00997947">
        <w:t>ol</w:t>
      </w:r>
      <w:r>
        <w:t xml:space="preserve"> available from SHM 12.4, but compiled differently and using different </w:t>
      </w:r>
      <w:r w:rsidR="007D4305">
        <w:t>command line</w:t>
      </w:r>
      <w:r>
        <w:t xml:space="preserve"> parameters</w:t>
      </w:r>
      <w:r w:rsidR="007C792A">
        <w:t>, for different standards.</w:t>
      </w:r>
    </w:p>
    <w:p w14:paraId="0A7B53CD" w14:textId="75B46628" w:rsidR="00FC05B3" w:rsidRDefault="00FC05B3" w:rsidP="00FC05B3">
      <w:r>
        <w:t>For SHVC and VVC</w:t>
      </w:r>
      <w:r w:rsidR="007D4305">
        <w:t xml:space="preserve"> (alignment 1)</w:t>
      </w:r>
      <w:r>
        <w:t xml:space="preserve">, </w:t>
      </w:r>
      <w:r>
        <w:rPr>
          <w:noProof/>
        </w:rPr>
        <w:t>TAppDownConvert</w:t>
      </w:r>
      <w:r>
        <w:t xml:space="preserve"> </w:t>
      </w:r>
      <w:r w:rsidR="002B5746">
        <w:t xml:space="preserve">is </w:t>
      </w:r>
      <w:r>
        <w:t xml:space="preserve">compiled normally, </w:t>
      </w:r>
      <w:r w:rsidR="002B5746">
        <w:t xml:space="preserve">and </w:t>
      </w:r>
      <w:r>
        <w:t xml:space="preserve">the following command lines </w:t>
      </w:r>
      <w:r w:rsidR="002B5746">
        <w:t>a</w:t>
      </w:r>
      <w:r w:rsidR="00997947">
        <w:t>re</w:t>
      </w:r>
      <w:r w:rsidR="002B5746">
        <w:t xml:space="preserve"> used </w:t>
      </w:r>
      <w:r>
        <w:t xml:space="preserve">for BT.709 (chroma location 2) and BT.2020 (chroma location 0) </w:t>
      </w:r>
      <w:r w:rsidR="002B5746">
        <w:t xml:space="preserve">content </w:t>
      </w:r>
      <w:r>
        <w:t>respectively:</w:t>
      </w:r>
    </w:p>
    <w:p w14:paraId="384A852A" w14:textId="77777777" w:rsidR="00FC05B3" w:rsidRPr="00C34002" w:rsidRDefault="00FC05B3" w:rsidP="00C34002">
      <w:pPr>
        <w:ind w:left="567" w:hanging="567"/>
        <w:rPr>
          <w:rFonts w:ascii="Courier New" w:hAnsi="Courier New" w:cs="Courier New"/>
          <w:noProof/>
          <w:sz w:val="18"/>
          <w:szCs w:val="20"/>
        </w:rPr>
      </w:pPr>
      <w:r w:rsidRPr="00C34002">
        <w:rPr>
          <w:rFonts w:ascii="Courier New" w:hAnsi="Courier New" w:cs="Courier New"/>
          <w:noProof/>
          <w:sz w:val="18"/>
          <w:szCs w:val="20"/>
        </w:rPr>
        <w:t>TAppDownConvertStatic &lt;win&gt; &lt;hin&gt; &lt;in.yuv&gt; &lt;wout&gt; &lt;hout&gt; &lt;out.yuv&gt; 10 10</w:t>
      </w:r>
    </w:p>
    <w:p w14:paraId="369038C9" w14:textId="55812EAC" w:rsidR="00FC05B3" w:rsidRPr="00C34002" w:rsidRDefault="00FC05B3" w:rsidP="00C34002">
      <w:pPr>
        <w:ind w:left="567" w:hanging="567"/>
        <w:rPr>
          <w:rFonts w:ascii="Courier New" w:hAnsi="Courier New" w:cs="Courier New"/>
          <w:noProof/>
          <w:sz w:val="18"/>
          <w:szCs w:val="20"/>
        </w:rPr>
      </w:pPr>
      <w:r w:rsidRPr="00C34002">
        <w:rPr>
          <w:rFonts w:ascii="Courier New" w:hAnsi="Courier New" w:cs="Courier New"/>
          <w:noProof/>
          <w:sz w:val="18"/>
          <w:szCs w:val="20"/>
        </w:rPr>
        <w:t>TAppDownConvertStatic &lt;win&gt; &lt;hin&gt; &lt;in.yuv&gt; &lt;wout&gt; &lt;hout&gt; &lt;out.yuv&gt; 10 10</w:t>
      </w:r>
      <w:r w:rsidR="002B5746" w:rsidRPr="00C34002">
        <w:rPr>
          <w:rFonts w:ascii="Courier New" w:hAnsi="Courier New" w:cs="Courier New"/>
          <w:noProof/>
          <w:sz w:val="18"/>
          <w:szCs w:val="20"/>
        </w:rPr>
        <w:br/>
      </w:r>
      <w:r w:rsidRPr="00C34002">
        <w:rPr>
          <w:rFonts w:ascii="Courier New" w:hAnsi="Courier New" w:cs="Courier New"/>
          <w:noProof/>
          <w:sz w:val="18"/>
          <w:szCs w:val="20"/>
        </w:rPr>
        <w:t>0 0 0 &lt;frames&gt; -phase 0 0 0 0</w:t>
      </w:r>
    </w:p>
    <w:p w14:paraId="55DF4D09" w14:textId="23E6A9E4" w:rsidR="00FC05B3" w:rsidRDefault="00FC05B3" w:rsidP="00FC05B3">
      <w:r>
        <w:t>For LCEVC</w:t>
      </w:r>
      <w:r w:rsidR="007D4305">
        <w:t xml:space="preserve"> (alignment 2)</w:t>
      </w:r>
      <w:r>
        <w:t xml:space="preserve">, #define </w:t>
      </w:r>
      <w:bookmarkStart w:id="72" w:name="_Hlk194612348"/>
      <w:r>
        <w:t xml:space="preserve">ZERO_PHASE 0 </w:t>
      </w:r>
      <w:r w:rsidR="002B5746">
        <w:t xml:space="preserve">is first defined </w:t>
      </w:r>
      <w:r>
        <w:t xml:space="preserve">in </w:t>
      </w:r>
      <w:r>
        <w:rPr>
          <w:noProof/>
        </w:rPr>
        <w:t>DownConvert.h</w:t>
      </w:r>
      <w:r>
        <w:t xml:space="preserve"> </w:t>
      </w:r>
      <w:bookmarkEnd w:id="72"/>
      <w:r>
        <w:t>before compiling</w:t>
      </w:r>
      <w:r w:rsidR="007C792A">
        <w:t xml:space="preserve"> </w:t>
      </w:r>
      <w:r w:rsidR="007C792A">
        <w:rPr>
          <w:noProof/>
        </w:rPr>
        <w:t>TAppDownConvert</w:t>
      </w:r>
      <w:r>
        <w:t xml:space="preserve">, then the following command line </w:t>
      </w:r>
      <w:r w:rsidR="00645F64">
        <w:t xml:space="preserve">is used </w:t>
      </w:r>
      <w:r w:rsidR="002B5746">
        <w:t>for all cases</w:t>
      </w:r>
      <w:r>
        <w:t>:</w:t>
      </w:r>
    </w:p>
    <w:p w14:paraId="48FA5D2F" w14:textId="640A57B8" w:rsidR="00FC05B3" w:rsidRPr="00C34002" w:rsidRDefault="00FC05B3" w:rsidP="00C34002">
      <w:pPr>
        <w:ind w:left="567" w:hanging="567"/>
        <w:rPr>
          <w:rFonts w:ascii="Courier New" w:hAnsi="Courier New" w:cs="Courier New"/>
          <w:noProof/>
          <w:sz w:val="18"/>
          <w:szCs w:val="20"/>
        </w:rPr>
      </w:pPr>
      <w:bookmarkStart w:id="73" w:name="_Hlk194612417"/>
      <w:r w:rsidRPr="00C34002">
        <w:rPr>
          <w:rFonts w:ascii="Courier New" w:hAnsi="Courier New" w:cs="Courier New"/>
          <w:noProof/>
          <w:sz w:val="18"/>
          <w:szCs w:val="20"/>
        </w:rPr>
        <w:t>TAppDownConvertStatic &lt;win&gt; &lt;hin&gt; &lt;in.yuv&gt; &lt;wout&gt; &lt;hout&gt; &lt;out.yuv&gt; 10 10</w:t>
      </w:r>
      <w:r w:rsidR="002B5746" w:rsidRPr="00C34002">
        <w:rPr>
          <w:rFonts w:ascii="Courier New" w:hAnsi="Courier New" w:cs="Courier New"/>
          <w:noProof/>
          <w:sz w:val="18"/>
          <w:szCs w:val="20"/>
        </w:rPr>
        <w:br/>
      </w:r>
      <w:r w:rsidRPr="00C34002">
        <w:rPr>
          <w:rFonts w:ascii="Courier New" w:hAnsi="Courier New" w:cs="Courier New"/>
          <w:noProof/>
          <w:sz w:val="18"/>
          <w:szCs w:val="20"/>
        </w:rPr>
        <w:t>0 0 0 &lt;frames&gt; -phase 0 0 0 0</w:t>
      </w:r>
    </w:p>
    <w:bookmarkEnd w:id="73"/>
    <w:p w14:paraId="4ADF2CFB" w14:textId="61D60E79" w:rsidR="00FC05B3" w:rsidRDefault="002B5746" w:rsidP="000F1A4C">
      <w:r>
        <w:t>The md5sums of HD</w:t>
      </w:r>
      <w:r w:rsidR="00A30138">
        <w:t xml:space="preserve"> </w:t>
      </w:r>
      <w:r>
        <w:t>sequences obtained by such process</w:t>
      </w:r>
      <w:r w:rsidR="00A30138">
        <w:t xml:space="preserve"> and used as input for</w:t>
      </w:r>
      <w:r w:rsidR="00782B9C">
        <w:t xml:space="preserve"> the base layer of</w:t>
      </w:r>
      <w:r w:rsidR="00A30138">
        <w:t xml:space="preserve"> respective </w:t>
      </w:r>
      <w:r w:rsidR="00BC5452">
        <w:t>standard</w:t>
      </w:r>
      <w:r w:rsidR="000B74C2">
        <w:t>s</w:t>
      </w:r>
      <w:r w:rsidR="00A30138">
        <w:t>,</w:t>
      </w:r>
      <w:r>
        <w:t xml:space="preserve"> are listed in </w:t>
      </w:r>
      <w:del w:id="74" w:author="Philippe de Lagrange" w:date="2025-07-10T11:38:00Z" w16du:dateUtc="2025-07-10T09:38:00Z">
        <w:r w:rsidR="00E30737" w:rsidDel="00054644">
          <w:fldChar w:fldCharType="begin"/>
        </w:r>
        <w:r w:rsidR="00E30737" w:rsidDel="00054644">
          <w:delInstrText xml:space="preserve"> REF _Ref194699421 \h </w:delInstrText>
        </w:r>
        <w:r w:rsidR="00E30737" w:rsidDel="00054644">
          <w:fldChar w:fldCharType="separate"/>
        </w:r>
        <w:r w:rsidR="00054644" w:rsidDel="00054644">
          <w:delText xml:space="preserve">Table </w:delText>
        </w:r>
        <w:r w:rsidR="00E30737" w:rsidDel="00054644">
          <w:fldChar w:fldCharType="end"/>
        </w:r>
        <w:r w:rsidR="005575F5" w:rsidDel="00054644">
          <w:delText>2</w:delText>
        </w:r>
      </w:del>
      <w:ins w:id="75" w:author="Philippe de Lagrange" w:date="2025-07-10T11:38:00Z" w16du:dateUtc="2025-07-10T09:38:00Z">
        <w:r w:rsidR="00054644">
          <w:fldChar w:fldCharType="begin"/>
        </w:r>
        <w:r w:rsidR="00054644">
          <w:instrText xml:space="preserve"> REF _Ref203039909 \h </w:instrText>
        </w:r>
      </w:ins>
      <w:r w:rsidR="00054644">
        <w:fldChar w:fldCharType="separate"/>
      </w:r>
      <w:ins w:id="76" w:author="Philippe de Lagrange" w:date="2025-07-10T11:38:00Z" w16du:dateUtc="2025-07-10T09:38:00Z">
        <w:r w:rsidR="00054644">
          <w:t xml:space="preserve">Table </w:t>
        </w:r>
        <w:r w:rsidR="00054644">
          <w:rPr>
            <w:noProof/>
          </w:rPr>
          <w:t>3</w:t>
        </w:r>
        <w:r w:rsidR="00054644">
          <w:fldChar w:fldCharType="end"/>
        </w:r>
      </w:ins>
    </w:p>
    <w:p w14:paraId="23990028" w14:textId="1866B567" w:rsidR="00CF7014" w:rsidRDefault="00CF7014" w:rsidP="00CF7014">
      <w:pPr>
        <w:pStyle w:val="Beschriftung"/>
      </w:pPr>
      <w:bookmarkStart w:id="77" w:name="_Ref194699421"/>
      <w:bookmarkStart w:id="78" w:name="_Ref203039909"/>
      <w:r>
        <w:t xml:space="preserve">Table </w:t>
      </w:r>
      <w:bookmarkEnd w:id="77"/>
      <w:ins w:id="79" w:author="Philippe de Lagrange" w:date="2025-07-10T11:37:00Z" w16du:dateUtc="2025-07-10T09:37:00Z">
        <w:r w:rsidR="00054644">
          <w:rPr>
            <w:b w:val="0"/>
            <w:bCs w:val="0"/>
          </w:rPr>
          <w:fldChar w:fldCharType="begin"/>
        </w:r>
        <w:r w:rsidR="00054644" w:rsidRPr="00054644">
          <w:rPr>
            <w:rPrChange w:id="80" w:author="Philippe de Lagrange" w:date="2025-07-10T11:37:00Z" w16du:dateUtc="2025-07-10T09:37:00Z">
              <w:rPr>
                <w:lang w:val="fr-FR"/>
              </w:rPr>
            </w:rPrChange>
          </w:rPr>
          <w:instrText xml:space="preserve">SEQ Table \* ARABIC </w:instrText>
        </w:r>
        <w:r w:rsidR="00054644">
          <w:rPr>
            <w:b w:val="0"/>
            <w:bCs w:val="0"/>
          </w:rPr>
          <w:fldChar w:fldCharType="separate"/>
        </w:r>
        <w:r w:rsidR="00054644">
          <w:rPr>
            <w:noProof/>
          </w:rPr>
          <w:t>3</w:t>
        </w:r>
        <w:r w:rsidR="00054644">
          <w:rPr>
            <w:b w:val="0"/>
            <w:bCs w:val="0"/>
          </w:rPr>
          <w:fldChar w:fldCharType="end"/>
        </w:r>
      </w:ins>
      <w:bookmarkEnd w:id="78"/>
      <w:del w:id="81" w:author="Philippe de Lagrange" w:date="2025-07-10T11:37:00Z" w16du:dateUtc="2025-07-10T09:37:00Z">
        <w:r w:rsidR="005575F5" w:rsidDel="00054644">
          <w:delText>2</w:delText>
        </w:r>
      </w:del>
      <w:r w:rsidR="005575F5">
        <w:t xml:space="preserve"> </w:t>
      </w:r>
      <w:r>
        <w:t>– md5sums of downsampled test sequences</w:t>
      </w:r>
    </w:p>
    <w:tbl>
      <w:tblPr>
        <w:tblStyle w:val="Tabellenraster"/>
        <w:tblW w:w="0" w:type="auto"/>
        <w:jc w:val="center"/>
        <w:tblLayout w:type="fixed"/>
        <w:tblCellMar>
          <w:top w:w="28" w:type="dxa"/>
          <w:bottom w:w="28" w:type="dxa"/>
        </w:tblCellMar>
        <w:tblLook w:val="04A0" w:firstRow="1" w:lastRow="0" w:firstColumn="1" w:lastColumn="0" w:noHBand="0" w:noVBand="1"/>
      </w:tblPr>
      <w:tblGrid>
        <w:gridCol w:w="1736"/>
        <w:gridCol w:w="3379"/>
        <w:gridCol w:w="3735"/>
      </w:tblGrid>
      <w:tr w:rsidR="00CF7014" w14:paraId="06357B53" w14:textId="0B32281D" w:rsidTr="00566FA4">
        <w:trPr>
          <w:jc w:val="center"/>
        </w:trPr>
        <w:tc>
          <w:tcPr>
            <w:tcW w:w="1736" w:type="dxa"/>
            <w:tcBorders>
              <w:top w:val="single" w:sz="4" w:space="0" w:color="auto"/>
              <w:left w:val="single" w:sz="4" w:space="0" w:color="auto"/>
              <w:bottom w:val="single" w:sz="4" w:space="0" w:color="auto"/>
              <w:right w:val="single" w:sz="4" w:space="0" w:color="auto"/>
            </w:tcBorders>
            <w:vAlign w:val="bottom"/>
          </w:tcPr>
          <w:p w14:paraId="3FA7B168" w14:textId="77777777" w:rsidR="00CF7014" w:rsidRDefault="00CF7014" w:rsidP="00566FA4">
            <w:pPr>
              <w:keepNext/>
              <w:ind w:left="-23" w:firstLine="17"/>
              <w:rPr>
                <w:b/>
                <w:sz w:val="18"/>
                <w:szCs w:val="18"/>
                <w:highlight w:val="yellow"/>
                <w:lang w:val="en-CA" w:eastAsia="de-DE"/>
              </w:rPr>
            </w:pPr>
            <w:r>
              <w:rPr>
                <w:b/>
                <w:sz w:val="18"/>
                <w:szCs w:val="18"/>
                <w:lang w:val="en-CA" w:eastAsia="de-DE"/>
              </w:rPr>
              <w:t>Test sequence</w:t>
            </w:r>
          </w:p>
        </w:tc>
        <w:tc>
          <w:tcPr>
            <w:tcW w:w="3379" w:type="dxa"/>
            <w:tcBorders>
              <w:top w:val="single" w:sz="4" w:space="0" w:color="auto"/>
              <w:left w:val="single" w:sz="4" w:space="0" w:color="auto"/>
              <w:bottom w:val="single" w:sz="4" w:space="0" w:color="auto"/>
              <w:right w:val="single" w:sz="4" w:space="0" w:color="auto"/>
            </w:tcBorders>
            <w:vAlign w:val="bottom"/>
          </w:tcPr>
          <w:p w14:paraId="1F4DC96F" w14:textId="66CFE51B" w:rsidR="00CF7014" w:rsidRDefault="00CF7014" w:rsidP="00566FA4">
            <w:pPr>
              <w:keepNext/>
              <w:ind w:left="-23" w:firstLine="17"/>
              <w:rPr>
                <w:b/>
                <w:sz w:val="18"/>
                <w:szCs w:val="18"/>
                <w:highlight w:val="yellow"/>
                <w:lang w:val="en-CA" w:eastAsia="de-DE"/>
              </w:rPr>
            </w:pPr>
            <w:r>
              <w:rPr>
                <w:b/>
                <w:sz w:val="18"/>
                <w:szCs w:val="18"/>
                <w:lang w:val="en-CA" w:eastAsia="de-DE"/>
              </w:rPr>
              <w:t>Alignment 1</w:t>
            </w:r>
          </w:p>
        </w:tc>
        <w:tc>
          <w:tcPr>
            <w:tcW w:w="3735" w:type="dxa"/>
            <w:tcBorders>
              <w:top w:val="single" w:sz="4" w:space="0" w:color="auto"/>
              <w:left w:val="single" w:sz="4" w:space="0" w:color="auto"/>
              <w:bottom w:val="single" w:sz="4" w:space="0" w:color="auto"/>
              <w:right w:val="single" w:sz="4" w:space="0" w:color="auto"/>
            </w:tcBorders>
          </w:tcPr>
          <w:p w14:paraId="1E399C55" w14:textId="52DB9F6F" w:rsidR="00CF7014" w:rsidRDefault="00CF7014" w:rsidP="00566FA4">
            <w:pPr>
              <w:keepNext/>
              <w:ind w:left="-23" w:firstLine="17"/>
              <w:rPr>
                <w:b/>
                <w:sz w:val="18"/>
                <w:szCs w:val="18"/>
                <w:lang w:val="en-CA" w:eastAsia="de-DE"/>
              </w:rPr>
            </w:pPr>
            <w:r>
              <w:rPr>
                <w:b/>
                <w:sz w:val="18"/>
                <w:szCs w:val="18"/>
                <w:lang w:val="en-CA" w:eastAsia="de-DE"/>
              </w:rPr>
              <w:t>Alignment 2</w:t>
            </w:r>
          </w:p>
        </w:tc>
      </w:tr>
      <w:tr w:rsidR="00CF7014" w14:paraId="2E7F219B" w14:textId="797F3E2A"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4CC8C404" w14:textId="77777777" w:rsidR="00CF7014" w:rsidRPr="00566FA4" w:rsidRDefault="00CF7014" w:rsidP="00566FA4">
            <w:pPr>
              <w:rPr>
                <w:noProof/>
                <w:sz w:val="18"/>
                <w:szCs w:val="18"/>
                <w:lang w:eastAsia="de-DE"/>
              </w:rPr>
            </w:pPr>
            <w:r w:rsidRPr="00566FA4">
              <w:rPr>
                <w:noProof/>
                <w:sz w:val="18"/>
                <w:szCs w:val="18"/>
                <w:lang w:eastAsia="de-DE"/>
              </w:rPr>
              <w:t>BodeMuseum</w:t>
            </w:r>
          </w:p>
        </w:tc>
        <w:tc>
          <w:tcPr>
            <w:tcW w:w="3379" w:type="dxa"/>
            <w:tcBorders>
              <w:top w:val="single" w:sz="4" w:space="0" w:color="auto"/>
              <w:left w:val="single" w:sz="4" w:space="0" w:color="auto"/>
              <w:bottom w:val="single" w:sz="4" w:space="0" w:color="auto"/>
              <w:right w:val="single" w:sz="4" w:space="0" w:color="auto"/>
            </w:tcBorders>
          </w:tcPr>
          <w:p w14:paraId="4D14B561" w14:textId="14430DDF" w:rsidR="00CF7014" w:rsidRPr="00566FA4" w:rsidRDefault="004E32BE" w:rsidP="00566FA4">
            <w:pPr>
              <w:ind w:left="-23" w:firstLine="17"/>
              <w:rPr>
                <w:rFonts w:ascii="Courier New" w:hAnsi="Courier New" w:cs="Courier New"/>
                <w:bCs/>
                <w:sz w:val="16"/>
                <w:szCs w:val="14"/>
                <w:lang w:val="en-CA" w:eastAsia="de-DE"/>
              </w:rPr>
            </w:pPr>
            <w:r w:rsidRPr="00566FA4">
              <w:rPr>
                <w:rFonts w:ascii="Courier New" w:hAnsi="Courier New" w:cs="Courier New"/>
                <w:bCs/>
                <w:sz w:val="16"/>
                <w:szCs w:val="14"/>
                <w:lang w:val="en-CA" w:eastAsia="de-DE"/>
              </w:rPr>
              <w:t>ddea5e90e9fe941f555b7ecc2949182c</w:t>
            </w:r>
          </w:p>
        </w:tc>
        <w:tc>
          <w:tcPr>
            <w:tcW w:w="3735" w:type="dxa"/>
            <w:tcBorders>
              <w:top w:val="single" w:sz="4" w:space="0" w:color="auto"/>
              <w:left w:val="single" w:sz="4" w:space="0" w:color="auto"/>
              <w:bottom w:val="single" w:sz="4" w:space="0" w:color="auto"/>
              <w:right w:val="single" w:sz="4" w:space="0" w:color="auto"/>
            </w:tcBorders>
          </w:tcPr>
          <w:p w14:paraId="2180BC1C" w14:textId="4C8FA839"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d677ea2786ef135a7b8fc2d474f21cc0</w:t>
            </w:r>
          </w:p>
        </w:tc>
      </w:tr>
      <w:tr w:rsidR="00CF7014" w14:paraId="527E394C" w14:textId="7E2F0CE5"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5E390934" w14:textId="77777777" w:rsidR="00CF7014" w:rsidRPr="00566FA4" w:rsidRDefault="00CF7014" w:rsidP="00566FA4">
            <w:pPr>
              <w:rPr>
                <w:noProof/>
                <w:sz w:val="18"/>
                <w:szCs w:val="18"/>
                <w:lang w:eastAsia="de-DE"/>
              </w:rPr>
            </w:pPr>
            <w:r w:rsidRPr="00566FA4">
              <w:rPr>
                <w:noProof/>
                <w:sz w:val="18"/>
                <w:szCs w:val="18"/>
              </w:rPr>
              <w:t>Metro</w:t>
            </w:r>
          </w:p>
        </w:tc>
        <w:tc>
          <w:tcPr>
            <w:tcW w:w="3379" w:type="dxa"/>
            <w:tcBorders>
              <w:top w:val="single" w:sz="4" w:space="0" w:color="auto"/>
              <w:left w:val="single" w:sz="4" w:space="0" w:color="auto"/>
              <w:bottom w:val="single" w:sz="4" w:space="0" w:color="auto"/>
              <w:right w:val="single" w:sz="4" w:space="0" w:color="auto"/>
            </w:tcBorders>
          </w:tcPr>
          <w:p w14:paraId="4D22FE2F" w14:textId="1717C874"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1030673bd52a31705ccbba36a2959f4f</w:t>
            </w:r>
          </w:p>
        </w:tc>
        <w:tc>
          <w:tcPr>
            <w:tcW w:w="3735" w:type="dxa"/>
            <w:tcBorders>
              <w:top w:val="single" w:sz="4" w:space="0" w:color="auto"/>
              <w:left w:val="single" w:sz="4" w:space="0" w:color="auto"/>
              <w:bottom w:val="single" w:sz="4" w:space="0" w:color="auto"/>
              <w:right w:val="single" w:sz="4" w:space="0" w:color="auto"/>
            </w:tcBorders>
          </w:tcPr>
          <w:p w14:paraId="6E0EA646" w14:textId="0D7B7FD3"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f76d12d3eddb0198e3175f57dc5e31f2</w:t>
            </w:r>
          </w:p>
        </w:tc>
      </w:tr>
      <w:tr w:rsidR="00CF7014" w14:paraId="5445091A" w14:textId="60DDA32E"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4F690BD9" w14:textId="77777777" w:rsidR="00CF7014" w:rsidRPr="00566FA4" w:rsidRDefault="00CF7014" w:rsidP="00566FA4">
            <w:pPr>
              <w:rPr>
                <w:noProof/>
                <w:sz w:val="18"/>
                <w:szCs w:val="18"/>
                <w:lang w:eastAsia="de-DE"/>
              </w:rPr>
            </w:pPr>
            <w:r w:rsidRPr="00566FA4">
              <w:rPr>
                <w:noProof/>
                <w:sz w:val="18"/>
                <w:szCs w:val="18"/>
              </w:rPr>
              <w:t>OberbaumSpree</w:t>
            </w:r>
          </w:p>
        </w:tc>
        <w:tc>
          <w:tcPr>
            <w:tcW w:w="3379" w:type="dxa"/>
            <w:tcBorders>
              <w:top w:val="single" w:sz="4" w:space="0" w:color="auto"/>
              <w:left w:val="single" w:sz="4" w:space="0" w:color="auto"/>
              <w:bottom w:val="single" w:sz="4" w:space="0" w:color="auto"/>
              <w:right w:val="single" w:sz="4" w:space="0" w:color="auto"/>
            </w:tcBorders>
          </w:tcPr>
          <w:p w14:paraId="0BF86B9C" w14:textId="07671CF8"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db485275dd14504c9c6072db3eb6aefc</w:t>
            </w:r>
          </w:p>
        </w:tc>
        <w:tc>
          <w:tcPr>
            <w:tcW w:w="3735" w:type="dxa"/>
            <w:tcBorders>
              <w:top w:val="single" w:sz="4" w:space="0" w:color="auto"/>
              <w:left w:val="single" w:sz="4" w:space="0" w:color="auto"/>
              <w:bottom w:val="single" w:sz="4" w:space="0" w:color="auto"/>
              <w:right w:val="single" w:sz="4" w:space="0" w:color="auto"/>
            </w:tcBorders>
          </w:tcPr>
          <w:p w14:paraId="31C9FEFE" w14:textId="143DC4F3"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727a839a3f972e9a68bf4db0f64e5fc2</w:t>
            </w:r>
          </w:p>
        </w:tc>
      </w:tr>
      <w:tr w:rsidR="00CF7014" w14:paraId="502576E7" w14:textId="1DD0F22D"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777B0495" w14:textId="77777777" w:rsidR="00CF7014" w:rsidRPr="00566FA4" w:rsidRDefault="00CF7014" w:rsidP="00566FA4">
            <w:pPr>
              <w:rPr>
                <w:noProof/>
                <w:sz w:val="18"/>
                <w:szCs w:val="18"/>
                <w:lang w:eastAsia="de-DE"/>
              </w:rPr>
            </w:pPr>
            <w:r w:rsidRPr="00566FA4">
              <w:rPr>
                <w:noProof/>
                <w:sz w:val="18"/>
                <w:szCs w:val="18"/>
              </w:rPr>
              <w:t>SubwayTree</w:t>
            </w:r>
          </w:p>
        </w:tc>
        <w:tc>
          <w:tcPr>
            <w:tcW w:w="3379" w:type="dxa"/>
            <w:tcBorders>
              <w:top w:val="single" w:sz="4" w:space="0" w:color="auto"/>
              <w:left w:val="single" w:sz="4" w:space="0" w:color="auto"/>
              <w:bottom w:val="single" w:sz="4" w:space="0" w:color="auto"/>
              <w:right w:val="single" w:sz="4" w:space="0" w:color="auto"/>
            </w:tcBorders>
          </w:tcPr>
          <w:p w14:paraId="456BB5AD" w14:textId="03A39846"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2dc88efaf563d4d3c1fdb48446442699</w:t>
            </w:r>
          </w:p>
        </w:tc>
        <w:tc>
          <w:tcPr>
            <w:tcW w:w="3735" w:type="dxa"/>
            <w:tcBorders>
              <w:top w:val="single" w:sz="4" w:space="0" w:color="auto"/>
              <w:left w:val="single" w:sz="4" w:space="0" w:color="auto"/>
              <w:bottom w:val="single" w:sz="4" w:space="0" w:color="auto"/>
              <w:right w:val="single" w:sz="4" w:space="0" w:color="auto"/>
            </w:tcBorders>
          </w:tcPr>
          <w:p w14:paraId="73E77153" w14:textId="1C3546A4"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5923d391b9e8ec76adfa2b6713e87baa</w:t>
            </w:r>
          </w:p>
        </w:tc>
      </w:tr>
      <w:tr w:rsidR="00CF7014" w14:paraId="6C34349E" w14:textId="1EE8A8CA"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484F5994" w14:textId="77777777" w:rsidR="00CF7014" w:rsidRPr="00566FA4" w:rsidRDefault="00CF7014" w:rsidP="00566FA4">
            <w:pPr>
              <w:rPr>
                <w:noProof/>
                <w:sz w:val="18"/>
                <w:szCs w:val="18"/>
                <w:lang w:eastAsia="de-DE"/>
              </w:rPr>
            </w:pPr>
            <w:r w:rsidRPr="00566FA4">
              <w:rPr>
                <w:noProof/>
                <w:sz w:val="18"/>
                <w:szCs w:val="18"/>
              </w:rPr>
              <w:t>WaterFront</w:t>
            </w:r>
          </w:p>
        </w:tc>
        <w:tc>
          <w:tcPr>
            <w:tcW w:w="3379" w:type="dxa"/>
            <w:tcBorders>
              <w:top w:val="single" w:sz="4" w:space="0" w:color="auto"/>
              <w:left w:val="single" w:sz="4" w:space="0" w:color="auto"/>
              <w:bottom w:val="single" w:sz="4" w:space="0" w:color="auto"/>
              <w:right w:val="single" w:sz="4" w:space="0" w:color="auto"/>
            </w:tcBorders>
          </w:tcPr>
          <w:p w14:paraId="272C5E8E" w14:textId="38611A7F"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c72143699640edf192c48a7109e73fb3</w:t>
            </w:r>
          </w:p>
        </w:tc>
        <w:tc>
          <w:tcPr>
            <w:tcW w:w="3735" w:type="dxa"/>
            <w:tcBorders>
              <w:top w:val="single" w:sz="4" w:space="0" w:color="auto"/>
              <w:left w:val="single" w:sz="4" w:space="0" w:color="auto"/>
              <w:bottom w:val="single" w:sz="4" w:space="0" w:color="auto"/>
              <w:right w:val="single" w:sz="4" w:space="0" w:color="auto"/>
            </w:tcBorders>
          </w:tcPr>
          <w:p w14:paraId="5EA007C0" w14:textId="40A77691"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0ba418539e944013997719f4772931b3</w:t>
            </w:r>
          </w:p>
        </w:tc>
      </w:tr>
      <w:tr w:rsidR="00CF7014" w14:paraId="0A0705B5" w14:textId="64B9F28D"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29D372BB" w14:textId="77777777" w:rsidR="00CF7014" w:rsidRPr="00566FA4" w:rsidRDefault="00CF7014" w:rsidP="00566FA4">
            <w:pPr>
              <w:rPr>
                <w:noProof/>
                <w:sz w:val="18"/>
                <w:szCs w:val="18"/>
                <w:lang w:eastAsia="de-DE"/>
              </w:rPr>
            </w:pPr>
            <w:r w:rsidRPr="00566FA4">
              <w:rPr>
                <w:noProof/>
                <w:sz w:val="18"/>
                <w:szCs w:val="18"/>
              </w:rPr>
              <w:t>FootballLargeAdvert</w:t>
            </w:r>
          </w:p>
        </w:tc>
        <w:tc>
          <w:tcPr>
            <w:tcW w:w="3379" w:type="dxa"/>
            <w:tcBorders>
              <w:top w:val="single" w:sz="4" w:space="0" w:color="auto"/>
              <w:left w:val="single" w:sz="4" w:space="0" w:color="auto"/>
              <w:bottom w:val="single" w:sz="4" w:space="0" w:color="auto"/>
              <w:right w:val="single" w:sz="4" w:space="0" w:color="auto"/>
            </w:tcBorders>
          </w:tcPr>
          <w:p w14:paraId="2FE547FA" w14:textId="72BABDE7"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6ccbf340a9bd97a98c83ca31a36f9609</w:t>
            </w:r>
          </w:p>
        </w:tc>
        <w:tc>
          <w:tcPr>
            <w:tcW w:w="3735" w:type="dxa"/>
            <w:tcBorders>
              <w:top w:val="single" w:sz="4" w:space="0" w:color="auto"/>
              <w:left w:val="single" w:sz="4" w:space="0" w:color="auto"/>
              <w:bottom w:val="single" w:sz="4" w:space="0" w:color="auto"/>
              <w:right w:val="single" w:sz="4" w:space="0" w:color="auto"/>
            </w:tcBorders>
          </w:tcPr>
          <w:p w14:paraId="4C9AEC41" w14:textId="4E9D7BBD"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a1e1037a3417dde41a8d5c7b002af3e9</w:t>
            </w:r>
          </w:p>
        </w:tc>
      </w:tr>
      <w:tr w:rsidR="00CF7014" w14:paraId="07E0027E" w14:textId="20F64875"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4A72B9F5" w14:textId="77777777" w:rsidR="00CF7014" w:rsidRPr="00566FA4" w:rsidRDefault="00CF7014" w:rsidP="00566FA4">
            <w:pPr>
              <w:rPr>
                <w:noProof/>
                <w:sz w:val="18"/>
                <w:szCs w:val="18"/>
                <w:lang w:eastAsia="de-DE"/>
              </w:rPr>
            </w:pPr>
            <w:r w:rsidRPr="00566FA4">
              <w:rPr>
                <w:noProof/>
                <w:sz w:val="18"/>
                <w:szCs w:val="18"/>
              </w:rPr>
              <w:t>H3-AMS01</w:t>
            </w:r>
          </w:p>
        </w:tc>
        <w:tc>
          <w:tcPr>
            <w:tcW w:w="3379" w:type="dxa"/>
            <w:tcBorders>
              <w:top w:val="single" w:sz="4" w:space="0" w:color="auto"/>
              <w:left w:val="single" w:sz="4" w:space="0" w:color="auto"/>
              <w:bottom w:val="single" w:sz="4" w:space="0" w:color="auto"/>
              <w:right w:val="single" w:sz="4" w:space="0" w:color="auto"/>
            </w:tcBorders>
          </w:tcPr>
          <w:p w14:paraId="2E54D79A" w14:textId="38AE3875"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5f3e340d1079185524d46e809f6aab12</w:t>
            </w:r>
          </w:p>
        </w:tc>
        <w:tc>
          <w:tcPr>
            <w:tcW w:w="3735" w:type="dxa"/>
            <w:tcBorders>
              <w:top w:val="single" w:sz="4" w:space="0" w:color="auto"/>
              <w:left w:val="single" w:sz="4" w:space="0" w:color="auto"/>
              <w:bottom w:val="single" w:sz="4" w:space="0" w:color="auto"/>
              <w:right w:val="single" w:sz="4" w:space="0" w:color="auto"/>
            </w:tcBorders>
          </w:tcPr>
          <w:p w14:paraId="2346640F" w14:textId="1A9ECF4D"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842d180ce89fe7055b712861ddfb0a05</w:t>
            </w:r>
          </w:p>
        </w:tc>
      </w:tr>
      <w:tr w:rsidR="00CF7014" w14:paraId="190B1E7F" w14:textId="33D697B5"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37CC638E" w14:textId="77777777" w:rsidR="00CF7014" w:rsidRPr="00566FA4" w:rsidRDefault="00CF7014" w:rsidP="00566FA4">
            <w:pPr>
              <w:rPr>
                <w:noProof/>
                <w:sz w:val="18"/>
                <w:szCs w:val="18"/>
                <w:lang w:eastAsia="de-DE"/>
              </w:rPr>
            </w:pPr>
            <w:r w:rsidRPr="00566FA4">
              <w:rPr>
                <w:noProof/>
                <w:sz w:val="18"/>
                <w:szCs w:val="18"/>
              </w:rPr>
              <w:t>H3-AMS02</w:t>
            </w:r>
          </w:p>
        </w:tc>
        <w:tc>
          <w:tcPr>
            <w:tcW w:w="3379" w:type="dxa"/>
            <w:tcBorders>
              <w:top w:val="single" w:sz="4" w:space="0" w:color="auto"/>
              <w:left w:val="single" w:sz="4" w:space="0" w:color="auto"/>
              <w:bottom w:val="single" w:sz="4" w:space="0" w:color="auto"/>
              <w:right w:val="single" w:sz="4" w:space="0" w:color="auto"/>
            </w:tcBorders>
          </w:tcPr>
          <w:p w14:paraId="371418E0" w14:textId="41F924A2"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382922c79a4265eabffbbc2423c616e2</w:t>
            </w:r>
          </w:p>
        </w:tc>
        <w:tc>
          <w:tcPr>
            <w:tcW w:w="3735" w:type="dxa"/>
            <w:tcBorders>
              <w:top w:val="single" w:sz="4" w:space="0" w:color="auto"/>
              <w:left w:val="single" w:sz="4" w:space="0" w:color="auto"/>
              <w:bottom w:val="single" w:sz="4" w:space="0" w:color="auto"/>
              <w:right w:val="single" w:sz="4" w:space="0" w:color="auto"/>
            </w:tcBorders>
          </w:tcPr>
          <w:p w14:paraId="4A86C30F" w14:textId="6448B90B"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b8d9a77495d648010fbec1084d6fa674</w:t>
            </w:r>
          </w:p>
        </w:tc>
      </w:tr>
      <w:tr w:rsidR="00CF7014" w14:paraId="517526E6" w14:textId="766CD31E"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5A9DAECC" w14:textId="77777777" w:rsidR="00CF7014" w:rsidRPr="00566FA4" w:rsidRDefault="00CF7014" w:rsidP="00566FA4">
            <w:pPr>
              <w:rPr>
                <w:noProof/>
                <w:sz w:val="18"/>
                <w:szCs w:val="18"/>
                <w:lang w:eastAsia="de-DE"/>
              </w:rPr>
            </w:pPr>
            <w:r w:rsidRPr="00566FA4">
              <w:rPr>
                <w:noProof/>
                <w:sz w:val="18"/>
                <w:szCs w:val="18"/>
              </w:rPr>
              <w:t>H3-AMS05</w:t>
            </w:r>
          </w:p>
        </w:tc>
        <w:tc>
          <w:tcPr>
            <w:tcW w:w="3379" w:type="dxa"/>
            <w:tcBorders>
              <w:top w:val="single" w:sz="4" w:space="0" w:color="auto"/>
              <w:left w:val="single" w:sz="4" w:space="0" w:color="auto"/>
              <w:bottom w:val="single" w:sz="4" w:space="0" w:color="auto"/>
              <w:right w:val="single" w:sz="4" w:space="0" w:color="auto"/>
            </w:tcBorders>
          </w:tcPr>
          <w:p w14:paraId="6E47BEF1" w14:textId="54729318"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1127b5d10202348c34c31e5ee6aceaf4</w:t>
            </w:r>
          </w:p>
        </w:tc>
        <w:tc>
          <w:tcPr>
            <w:tcW w:w="3735" w:type="dxa"/>
            <w:tcBorders>
              <w:top w:val="single" w:sz="4" w:space="0" w:color="auto"/>
              <w:left w:val="single" w:sz="4" w:space="0" w:color="auto"/>
              <w:bottom w:val="single" w:sz="4" w:space="0" w:color="auto"/>
              <w:right w:val="single" w:sz="4" w:space="0" w:color="auto"/>
            </w:tcBorders>
          </w:tcPr>
          <w:p w14:paraId="47EC2A72" w14:textId="4F20BE3F"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82a926d34b00ce0166115f7d4a92abbf</w:t>
            </w:r>
          </w:p>
        </w:tc>
      </w:tr>
      <w:tr w:rsidR="00CF7014" w14:paraId="6E4448C6" w14:textId="088CDFC3"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16622F6E" w14:textId="77777777" w:rsidR="00CF7014" w:rsidRPr="00566FA4" w:rsidRDefault="00CF7014" w:rsidP="00566FA4">
            <w:pPr>
              <w:rPr>
                <w:noProof/>
                <w:sz w:val="18"/>
                <w:szCs w:val="18"/>
                <w:lang w:eastAsia="de-DE"/>
              </w:rPr>
            </w:pPr>
            <w:r w:rsidRPr="00566FA4">
              <w:rPr>
                <w:noProof/>
                <w:sz w:val="18"/>
                <w:szCs w:val="18"/>
              </w:rPr>
              <w:t>WomenFootball</w:t>
            </w:r>
          </w:p>
        </w:tc>
        <w:tc>
          <w:tcPr>
            <w:tcW w:w="3379" w:type="dxa"/>
            <w:tcBorders>
              <w:top w:val="single" w:sz="4" w:space="0" w:color="auto"/>
              <w:left w:val="single" w:sz="4" w:space="0" w:color="auto"/>
              <w:bottom w:val="single" w:sz="4" w:space="0" w:color="auto"/>
              <w:right w:val="single" w:sz="4" w:space="0" w:color="auto"/>
            </w:tcBorders>
          </w:tcPr>
          <w:p w14:paraId="4FC25BB0" w14:textId="4E9D0663"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4ac8ab9a6b568bd845e05df5daa301a3</w:t>
            </w:r>
          </w:p>
        </w:tc>
        <w:tc>
          <w:tcPr>
            <w:tcW w:w="3735" w:type="dxa"/>
            <w:tcBorders>
              <w:top w:val="single" w:sz="4" w:space="0" w:color="auto"/>
              <w:left w:val="single" w:sz="4" w:space="0" w:color="auto"/>
              <w:bottom w:val="single" w:sz="4" w:space="0" w:color="auto"/>
              <w:right w:val="single" w:sz="4" w:space="0" w:color="auto"/>
            </w:tcBorders>
          </w:tcPr>
          <w:p w14:paraId="1F70FB88" w14:textId="7BB10417"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be30d863b5e9b0d3588f20e9011ddcda</w:t>
            </w:r>
          </w:p>
        </w:tc>
      </w:tr>
      <w:tr w:rsidR="00CF7014" w14:paraId="2668DF3B" w14:textId="53B3413B"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4CA8CBF7" w14:textId="77777777" w:rsidR="00CF7014" w:rsidRPr="00566FA4" w:rsidRDefault="00CF7014" w:rsidP="00566FA4">
            <w:pPr>
              <w:rPr>
                <w:noProof/>
                <w:sz w:val="18"/>
                <w:szCs w:val="18"/>
                <w:lang w:eastAsia="de-DE"/>
              </w:rPr>
            </w:pPr>
            <w:r w:rsidRPr="00566FA4">
              <w:rPr>
                <w:noProof/>
                <w:sz w:val="18"/>
                <w:szCs w:val="18"/>
              </w:rPr>
              <w:t>GreenMountains1</w:t>
            </w:r>
          </w:p>
        </w:tc>
        <w:tc>
          <w:tcPr>
            <w:tcW w:w="3379" w:type="dxa"/>
            <w:tcBorders>
              <w:top w:val="single" w:sz="4" w:space="0" w:color="auto"/>
              <w:left w:val="single" w:sz="4" w:space="0" w:color="auto"/>
              <w:bottom w:val="single" w:sz="4" w:space="0" w:color="auto"/>
              <w:right w:val="single" w:sz="4" w:space="0" w:color="auto"/>
            </w:tcBorders>
          </w:tcPr>
          <w:p w14:paraId="02A59C46" w14:textId="14064411"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a2819cdadef7aa46bb6787523c099dcb</w:t>
            </w:r>
          </w:p>
        </w:tc>
        <w:tc>
          <w:tcPr>
            <w:tcW w:w="3735" w:type="dxa"/>
            <w:tcBorders>
              <w:top w:val="single" w:sz="4" w:space="0" w:color="auto"/>
              <w:left w:val="single" w:sz="4" w:space="0" w:color="auto"/>
              <w:bottom w:val="single" w:sz="4" w:space="0" w:color="auto"/>
              <w:right w:val="single" w:sz="4" w:space="0" w:color="auto"/>
            </w:tcBorders>
          </w:tcPr>
          <w:p w14:paraId="1EDA67FA" w14:textId="096774E2"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893bae865f80e0a7a39f70e10cd86237</w:t>
            </w:r>
          </w:p>
        </w:tc>
      </w:tr>
      <w:tr w:rsidR="00CF7014" w14:paraId="5FB6FAB6" w14:textId="3488E884"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20489DF3" w14:textId="77777777" w:rsidR="00CF7014" w:rsidRPr="00566FA4" w:rsidRDefault="00CF7014" w:rsidP="00566FA4">
            <w:pPr>
              <w:rPr>
                <w:noProof/>
                <w:sz w:val="18"/>
                <w:szCs w:val="18"/>
                <w:lang w:eastAsia="de-DE"/>
              </w:rPr>
            </w:pPr>
            <w:r w:rsidRPr="00566FA4">
              <w:rPr>
                <w:noProof/>
                <w:sz w:val="18"/>
                <w:szCs w:val="18"/>
              </w:rPr>
              <w:t>KitchenDressin</w:t>
            </w:r>
          </w:p>
        </w:tc>
        <w:tc>
          <w:tcPr>
            <w:tcW w:w="3379" w:type="dxa"/>
            <w:tcBorders>
              <w:top w:val="single" w:sz="4" w:space="0" w:color="auto"/>
              <w:left w:val="single" w:sz="4" w:space="0" w:color="auto"/>
              <w:bottom w:val="single" w:sz="4" w:space="0" w:color="auto"/>
              <w:right w:val="single" w:sz="4" w:space="0" w:color="auto"/>
            </w:tcBorders>
          </w:tcPr>
          <w:p w14:paraId="1CE030A5" w14:textId="6CAED5E0"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fdbded17ac1e6d705a5df6ba7edd54dc</w:t>
            </w:r>
          </w:p>
        </w:tc>
        <w:tc>
          <w:tcPr>
            <w:tcW w:w="3735" w:type="dxa"/>
            <w:tcBorders>
              <w:top w:val="single" w:sz="4" w:space="0" w:color="auto"/>
              <w:left w:val="single" w:sz="4" w:space="0" w:color="auto"/>
              <w:bottom w:val="single" w:sz="4" w:space="0" w:color="auto"/>
              <w:right w:val="single" w:sz="4" w:space="0" w:color="auto"/>
            </w:tcBorders>
          </w:tcPr>
          <w:p w14:paraId="034CEF6A" w14:textId="705CDC60"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c5ef290d4da73b904f9e8e38f57937c7</w:t>
            </w:r>
          </w:p>
        </w:tc>
      </w:tr>
      <w:tr w:rsidR="00CF7014" w14:paraId="1E7AA5F9" w14:textId="2B00FAC7"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09BD10FB" w14:textId="77777777" w:rsidR="00CF7014" w:rsidRPr="00566FA4" w:rsidRDefault="00CF7014" w:rsidP="00566FA4">
            <w:pPr>
              <w:rPr>
                <w:noProof/>
                <w:sz w:val="18"/>
                <w:szCs w:val="18"/>
                <w:lang w:eastAsia="de-DE"/>
              </w:rPr>
            </w:pPr>
            <w:r w:rsidRPr="00566FA4">
              <w:rPr>
                <w:noProof/>
                <w:sz w:val="18"/>
                <w:szCs w:val="18"/>
              </w:rPr>
              <w:t>RiverPlate1</w:t>
            </w:r>
          </w:p>
        </w:tc>
        <w:tc>
          <w:tcPr>
            <w:tcW w:w="3379" w:type="dxa"/>
            <w:tcBorders>
              <w:top w:val="single" w:sz="4" w:space="0" w:color="auto"/>
              <w:left w:val="single" w:sz="4" w:space="0" w:color="auto"/>
              <w:bottom w:val="single" w:sz="4" w:space="0" w:color="auto"/>
              <w:right w:val="single" w:sz="4" w:space="0" w:color="auto"/>
            </w:tcBorders>
          </w:tcPr>
          <w:p w14:paraId="35412023" w14:textId="44187BB9"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5e4f29ba9bd67bca42f933553ffb6d88</w:t>
            </w:r>
          </w:p>
        </w:tc>
        <w:tc>
          <w:tcPr>
            <w:tcW w:w="3735" w:type="dxa"/>
            <w:tcBorders>
              <w:top w:val="single" w:sz="4" w:space="0" w:color="auto"/>
              <w:left w:val="single" w:sz="4" w:space="0" w:color="auto"/>
              <w:bottom w:val="single" w:sz="4" w:space="0" w:color="auto"/>
              <w:right w:val="single" w:sz="4" w:space="0" w:color="auto"/>
            </w:tcBorders>
          </w:tcPr>
          <w:p w14:paraId="5FA16B66" w14:textId="7D3A891C"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d15c552435ac7742b31990fc12ab60ba</w:t>
            </w:r>
          </w:p>
        </w:tc>
      </w:tr>
      <w:tr w:rsidR="00CF7014" w14:paraId="61DE1416" w14:textId="345EEF93"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623E1154" w14:textId="77777777" w:rsidR="00CF7014" w:rsidRPr="00566FA4" w:rsidRDefault="00CF7014" w:rsidP="00566FA4">
            <w:pPr>
              <w:rPr>
                <w:noProof/>
                <w:sz w:val="18"/>
                <w:szCs w:val="18"/>
                <w:lang w:eastAsia="de-DE"/>
              </w:rPr>
            </w:pPr>
            <w:r w:rsidRPr="00566FA4">
              <w:rPr>
                <w:noProof/>
                <w:sz w:val="18"/>
                <w:szCs w:val="18"/>
              </w:rPr>
              <w:t>TiergartenParkway</w:t>
            </w:r>
          </w:p>
        </w:tc>
        <w:tc>
          <w:tcPr>
            <w:tcW w:w="3379" w:type="dxa"/>
            <w:tcBorders>
              <w:top w:val="single" w:sz="4" w:space="0" w:color="auto"/>
              <w:left w:val="single" w:sz="4" w:space="0" w:color="auto"/>
              <w:bottom w:val="single" w:sz="4" w:space="0" w:color="auto"/>
              <w:right w:val="single" w:sz="4" w:space="0" w:color="auto"/>
            </w:tcBorders>
          </w:tcPr>
          <w:p w14:paraId="022BB57C" w14:textId="6C50711C"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ecf0b8179946561d54de1a6a4d6d972d</w:t>
            </w:r>
          </w:p>
        </w:tc>
        <w:tc>
          <w:tcPr>
            <w:tcW w:w="3735" w:type="dxa"/>
            <w:tcBorders>
              <w:top w:val="single" w:sz="4" w:space="0" w:color="auto"/>
              <w:left w:val="single" w:sz="4" w:space="0" w:color="auto"/>
              <w:bottom w:val="single" w:sz="4" w:space="0" w:color="auto"/>
              <w:right w:val="single" w:sz="4" w:space="0" w:color="auto"/>
            </w:tcBorders>
          </w:tcPr>
          <w:p w14:paraId="3919A435" w14:textId="3E2068FE"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bdea0f6e600bd6e93bf6b5005c56d791</w:t>
            </w:r>
          </w:p>
        </w:tc>
      </w:tr>
      <w:tr w:rsidR="00CF7014" w14:paraId="2CE0C01B" w14:textId="3DCD256B" w:rsidTr="00566FA4">
        <w:trPr>
          <w:jc w:val="center"/>
        </w:trPr>
        <w:tc>
          <w:tcPr>
            <w:tcW w:w="1736" w:type="dxa"/>
            <w:tcBorders>
              <w:top w:val="single" w:sz="4" w:space="0" w:color="auto"/>
              <w:left w:val="single" w:sz="4" w:space="0" w:color="auto"/>
              <w:bottom w:val="single" w:sz="4" w:space="0" w:color="auto"/>
              <w:right w:val="single" w:sz="4" w:space="0" w:color="auto"/>
            </w:tcBorders>
          </w:tcPr>
          <w:p w14:paraId="1FB5791F" w14:textId="77777777" w:rsidR="00CF7014" w:rsidRPr="00566FA4" w:rsidRDefault="00CF7014" w:rsidP="00566FA4">
            <w:pPr>
              <w:rPr>
                <w:noProof/>
                <w:sz w:val="18"/>
                <w:szCs w:val="18"/>
                <w:lang w:eastAsia="de-DE"/>
              </w:rPr>
            </w:pPr>
            <w:r w:rsidRPr="00566FA4">
              <w:rPr>
                <w:noProof/>
                <w:sz w:val="18"/>
                <w:szCs w:val="18"/>
              </w:rPr>
              <w:t>WalkInPark</w:t>
            </w:r>
          </w:p>
        </w:tc>
        <w:tc>
          <w:tcPr>
            <w:tcW w:w="3379" w:type="dxa"/>
            <w:tcBorders>
              <w:top w:val="single" w:sz="4" w:space="0" w:color="auto"/>
              <w:left w:val="single" w:sz="4" w:space="0" w:color="auto"/>
              <w:bottom w:val="single" w:sz="4" w:space="0" w:color="auto"/>
              <w:right w:val="single" w:sz="4" w:space="0" w:color="auto"/>
            </w:tcBorders>
          </w:tcPr>
          <w:p w14:paraId="0FF45EAD" w14:textId="1311EADC" w:rsidR="00CF7014" w:rsidRPr="00566FA4" w:rsidRDefault="004E32BE" w:rsidP="00566FA4">
            <w:pPr>
              <w:ind w:left="-23" w:firstLine="17"/>
              <w:rPr>
                <w:rFonts w:ascii="Courier New" w:hAnsi="Courier New" w:cs="Courier New"/>
                <w:bCs/>
                <w:sz w:val="16"/>
                <w:szCs w:val="14"/>
                <w:lang w:val="en-CA" w:eastAsia="de-DE"/>
              </w:rPr>
            </w:pPr>
            <w:r w:rsidRPr="004E32BE">
              <w:rPr>
                <w:rFonts w:ascii="Courier New" w:hAnsi="Courier New" w:cs="Courier New"/>
                <w:bCs/>
                <w:sz w:val="16"/>
                <w:szCs w:val="14"/>
                <w:lang w:val="en-CA" w:eastAsia="de-DE"/>
              </w:rPr>
              <w:t>63674eefb5c9904c0e17656fd7666e72</w:t>
            </w:r>
          </w:p>
        </w:tc>
        <w:tc>
          <w:tcPr>
            <w:tcW w:w="3735" w:type="dxa"/>
            <w:tcBorders>
              <w:top w:val="single" w:sz="4" w:space="0" w:color="auto"/>
              <w:left w:val="single" w:sz="4" w:space="0" w:color="auto"/>
              <w:bottom w:val="single" w:sz="4" w:space="0" w:color="auto"/>
              <w:right w:val="single" w:sz="4" w:space="0" w:color="auto"/>
            </w:tcBorders>
          </w:tcPr>
          <w:p w14:paraId="02215E5B" w14:textId="099F85E4" w:rsidR="00CF7014" w:rsidRPr="00566FA4" w:rsidRDefault="004E32BE" w:rsidP="00566FA4">
            <w:pPr>
              <w:ind w:left="-23" w:firstLine="17"/>
              <w:rPr>
                <w:rFonts w:ascii="Courier New" w:hAnsi="Courier New" w:cs="Courier New"/>
                <w:bCs/>
                <w:sz w:val="16"/>
                <w:szCs w:val="14"/>
              </w:rPr>
            </w:pPr>
            <w:r w:rsidRPr="004E32BE">
              <w:rPr>
                <w:rFonts w:ascii="Courier New" w:hAnsi="Courier New" w:cs="Courier New"/>
                <w:bCs/>
                <w:sz w:val="16"/>
                <w:szCs w:val="14"/>
              </w:rPr>
              <w:t>c1516b2b2eac9bc1786280ccbb4c1f75</w:t>
            </w:r>
          </w:p>
        </w:tc>
      </w:tr>
    </w:tbl>
    <w:p w14:paraId="7DF810A5" w14:textId="4D75E364" w:rsidR="00743888" w:rsidRDefault="00743888" w:rsidP="00743888">
      <w:pPr>
        <w:pStyle w:val="berschrift2"/>
      </w:pPr>
      <w:bookmarkStart w:id="82" w:name="_Ref195121001"/>
      <w:r>
        <w:t>Ups</w:t>
      </w:r>
      <w:r w:rsidR="00BD3F3B">
        <w:t>ampling</w:t>
      </w:r>
      <w:bookmarkEnd w:id="82"/>
    </w:p>
    <w:p w14:paraId="2652FDCF" w14:textId="3DA9B6FF" w:rsidR="00BE765C" w:rsidRDefault="00CA3EDF" w:rsidP="00CA3EDF">
      <w:pPr>
        <w:rPr>
          <w:rFonts w:eastAsia="Calibri"/>
        </w:rPr>
      </w:pPr>
      <w:r w:rsidRPr="00CA3EDF">
        <w:rPr>
          <w:rFonts w:eastAsia="Calibri"/>
        </w:rPr>
        <w:t xml:space="preserve">To encode enhancement layers, predicting from </w:t>
      </w:r>
      <w:r w:rsidR="00A30138">
        <w:rPr>
          <w:rFonts w:eastAsia="Calibri"/>
        </w:rPr>
        <w:t>the</w:t>
      </w:r>
      <w:r w:rsidR="00A30138" w:rsidRPr="00CA3EDF">
        <w:rPr>
          <w:rFonts w:eastAsia="Calibri"/>
        </w:rPr>
        <w:t xml:space="preserve"> </w:t>
      </w:r>
      <w:r w:rsidRPr="00CA3EDF">
        <w:rPr>
          <w:rFonts w:eastAsia="Calibri"/>
        </w:rPr>
        <w:t>ups</w:t>
      </w:r>
      <w:r w:rsidR="00D468FB">
        <w:rPr>
          <w:rFonts w:eastAsia="Calibri"/>
        </w:rPr>
        <w:t>ampled</w:t>
      </w:r>
      <w:r w:rsidRPr="00CA3EDF">
        <w:rPr>
          <w:rFonts w:eastAsia="Calibri"/>
        </w:rPr>
        <w:t xml:space="preserve"> base layer, SHVC and VVC use fixed up</w:t>
      </w:r>
      <w:r w:rsidR="007C792A">
        <w:rPr>
          <w:rFonts w:eastAsia="Calibri"/>
        </w:rPr>
        <w:t>sampling</w:t>
      </w:r>
      <w:r w:rsidRPr="00CA3EDF">
        <w:rPr>
          <w:rFonts w:eastAsia="Calibri"/>
        </w:rPr>
        <w:t xml:space="preserve"> filters that are neutral interpolating filters</w:t>
      </w:r>
      <w:r w:rsidR="00A30138">
        <w:rPr>
          <w:rFonts w:eastAsia="Calibri"/>
        </w:rPr>
        <w:t>, while</w:t>
      </w:r>
      <w:r w:rsidRPr="00CA3EDF">
        <w:rPr>
          <w:rFonts w:eastAsia="Calibri"/>
        </w:rPr>
        <w:t xml:space="preserve"> LCEVC has </w:t>
      </w:r>
      <w:r w:rsidR="00A30138">
        <w:rPr>
          <w:rFonts w:eastAsia="Calibri"/>
        </w:rPr>
        <w:t>multiple</w:t>
      </w:r>
      <w:r w:rsidR="00A30138" w:rsidRPr="00CA3EDF">
        <w:rPr>
          <w:rFonts w:eastAsia="Calibri"/>
        </w:rPr>
        <w:t xml:space="preserve"> </w:t>
      </w:r>
      <w:r w:rsidR="000B74C2">
        <w:rPr>
          <w:rFonts w:eastAsia="Calibri"/>
        </w:rPr>
        <w:t xml:space="preserve">normative </w:t>
      </w:r>
      <w:r w:rsidRPr="00CA3EDF">
        <w:rPr>
          <w:rFonts w:eastAsia="Calibri"/>
        </w:rPr>
        <w:t>options</w:t>
      </w:r>
      <w:r w:rsidR="000B74C2">
        <w:rPr>
          <w:rFonts w:eastAsia="Calibri"/>
        </w:rPr>
        <w:t xml:space="preserve"> (various filters, including programmable coefficients, and an additional sharpening stage</w:t>
      </w:r>
      <w:r w:rsidR="000B74C2" w:rsidRPr="00E9143D">
        <w:rPr>
          <w:rFonts w:eastAsia="Calibri"/>
        </w:rPr>
        <w:t>)</w:t>
      </w:r>
      <w:r w:rsidR="00310694" w:rsidRPr="00E9143D">
        <w:rPr>
          <w:rFonts w:eastAsia="Calibri"/>
        </w:rPr>
        <w:t xml:space="preserve">. </w:t>
      </w:r>
      <w:r w:rsidR="00D468FB" w:rsidRPr="007E7388">
        <w:rPr>
          <w:rFonts w:eastAsia="Calibri"/>
        </w:rPr>
        <w:t>To</w:t>
      </w:r>
      <w:r w:rsidR="00310694" w:rsidRPr="007E7388">
        <w:rPr>
          <w:rFonts w:eastAsia="Calibri"/>
        </w:rPr>
        <w:t xml:space="preserve"> align </w:t>
      </w:r>
      <w:r w:rsidR="00E9143D" w:rsidRPr="007E7388">
        <w:rPr>
          <w:rFonts w:eastAsia="Calibri"/>
        </w:rPr>
        <w:lastRenderedPageBreak/>
        <w:t>inter-layer prediction</w:t>
      </w:r>
      <w:r w:rsidR="00310694" w:rsidRPr="007E7388">
        <w:rPr>
          <w:rFonts w:eastAsia="Calibri"/>
        </w:rPr>
        <w:t xml:space="preserve"> for the different standards, the following </w:t>
      </w:r>
      <w:r w:rsidR="00E9143D" w:rsidRPr="007E7388">
        <w:rPr>
          <w:rFonts w:eastAsia="Calibri"/>
        </w:rPr>
        <w:t>LCEVC configuration</w:t>
      </w:r>
      <w:r w:rsidR="00310694" w:rsidRPr="007E7388">
        <w:rPr>
          <w:rFonts w:eastAsia="Calibri"/>
        </w:rPr>
        <w:t xml:space="preserve"> is used</w:t>
      </w:r>
      <w:r w:rsidR="00D468FB" w:rsidRPr="007E7388">
        <w:rPr>
          <w:rFonts w:eastAsia="Calibri"/>
        </w:rPr>
        <w:t xml:space="preserve"> in this test</w:t>
      </w:r>
      <w:r w:rsidR="00310694" w:rsidRPr="007E7388">
        <w:rPr>
          <w:rFonts w:eastAsia="Calibri"/>
        </w:rPr>
        <w:t>:</w:t>
      </w:r>
    </w:p>
    <w:p w14:paraId="0AE293A7" w14:textId="32DE20B1" w:rsidR="00BE765C" w:rsidRPr="007E7388" w:rsidRDefault="00E9143D" w:rsidP="007E7388">
      <w:pPr>
        <w:pStyle w:val="Listenabsatz"/>
        <w:numPr>
          <w:ilvl w:val="0"/>
          <w:numId w:val="3"/>
        </w:numPr>
      </w:pPr>
      <w:r w:rsidRPr="007E7388">
        <w:t xml:space="preserve">“adaptive cubic” upsampling </w:t>
      </w:r>
      <w:r w:rsidR="00595BAA" w:rsidRPr="007E7388">
        <w:t xml:space="preserve">filter </w:t>
      </w:r>
      <w:r w:rsidRPr="007E7388">
        <w:t xml:space="preserve">with specific </w:t>
      </w:r>
      <w:r w:rsidR="00595BAA" w:rsidRPr="007E7388">
        <w:t xml:space="preserve">coefficients </w:t>
      </w:r>
      <w:r w:rsidR="00310694" w:rsidRPr="007E7388">
        <w:t>are</w:t>
      </w:r>
      <w:r w:rsidR="00A30138" w:rsidRPr="007E7388">
        <w:t xml:space="preserve"> </w:t>
      </w:r>
      <w:r w:rsidR="007D4305" w:rsidRPr="00E9143D">
        <w:t>signaled</w:t>
      </w:r>
      <w:r w:rsidR="00CA3EDF" w:rsidRPr="00E9143D">
        <w:t xml:space="preserve"> in the bitstream</w:t>
      </w:r>
      <w:r w:rsidR="00CA3EDF" w:rsidRPr="007E7388">
        <w:t xml:space="preserve">, </w:t>
      </w:r>
      <w:r>
        <w:t>in order to best match the interpolating filter of SHVC and VVC</w:t>
      </w:r>
    </w:p>
    <w:p w14:paraId="28F999C9" w14:textId="5241EE79" w:rsidR="00BE765C" w:rsidRPr="007E7388" w:rsidRDefault="00E9143D" w:rsidP="007E7388">
      <w:pPr>
        <w:pStyle w:val="Listenabsatz"/>
        <w:numPr>
          <w:ilvl w:val="0"/>
          <w:numId w:val="3"/>
        </w:numPr>
      </w:pPr>
      <w:r w:rsidRPr="007E7388">
        <w:t xml:space="preserve">the </w:t>
      </w:r>
      <w:r w:rsidRPr="00E9143D">
        <w:t>“predicted residual”</w:t>
      </w:r>
      <w:r>
        <w:t xml:space="preserve"> tool (</w:t>
      </w:r>
      <w:r w:rsidRPr="007E7388">
        <w:t xml:space="preserve">additional </w:t>
      </w:r>
      <w:r w:rsidR="00CA3EDF" w:rsidRPr="00E9143D">
        <w:t xml:space="preserve">sharpening stage after </w:t>
      </w:r>
      <w:r w:rsidR="00103AE4" w:rsidRPr="00E9143D">
        <w:t xml:space="preserve">the </w:t>
      </w:r>
      <w:r w:rsidR="00CA3EDF" w:rsidRPr="00E9143D">
        <w:t>upsampling filter</w:t>
      </w:r>
      <w:r>
        <w:t>)</w:t>
      </w:r>
      <w:r w:rsidR="00CA3EDF" w:rsidRPr="00E9143D">
        <w:t xml:space="preserve"> </w:t>
      </w:r>
      <w:r w:rsidRPr="007E7388">
        <w:t>is disabled</w:t>
      </w:r>
    </w:p>
    <w:p w14:paraId="627C409D" w14:textId="0BE01DAA" w:rsidR="00CA3EDF" w:rsidRPr="00CA3EDF" w:rsidRDefault="00DF5C95" w:rsidP="00E30737">
      <w:pPr>
        <w:rPr>
          <w:rFonts w:eastAsia="Calibri"/>
        </w:rPr>
      </w:pPr>
      <w:r>
        <w:rPr>
          <w:rFonts w:eastAsia="Calibri"/>
        </w:rPr>
        <w:t>Using upsampled BL a</w:t>
      </w:r>
      <w:r w:rsidR="00B007C6">
        <w:rPr>
          <w:rFonts w:eastAsia="Calibri"/>
        </w:rPr>
        <w:t>l</w:t>
      </w:r>
      <w:r>
        <w:rPr>
          <w:rFonts w:eastAsia="Calibri"/>
        </w:rPr>
        <w:t>lows t</w:t>
      </w:r>
      <w:r w:rsidRPr="00CA3EDF">
        <w:rPr>
          <w:rFonts w:eastAsia="Calibri"/>
        </w:rPr>
        <w:t xml:space="preserve">o assess the contribution of the enhancement layer on top of the prediction. </w:t>
      </w:r>
      <w:r w:rsidR="00C62CAD">
        <w:rPr>
          <w:rFonts w:eastAsia="Calibri"/>
        </w:rPr>
        <w:t xml:space="preserve">For obtaining </w:t>
      </w:r>
      <w:r w:rsidR="00CA3EDF" w:rsidRPr="00CA3EDF">
        <w:rPr>
          <w:rFonts w:eastAsia="Calibri"/>
        </w:rPr>
        <w:t xml:space="preserve">the </w:t>
      </w:r>
      <w:r w:rsidRPr="00CA3EDF">
        <w:rPr>
          <w:rFonts w:eastAsia="Calibri"/>
        </w:rPr>
        <w:t>ups</w:t>
      </w:r>
      <w:r>
        <w:rPr>
          <w:rFonts w:eastAsia="Calibri"/>
        </w:rPr>
        <w:t>ampled</w:t>
      </w:r>
      <w:r w:rsidRPr="00CA3EDF">
        <w:rPr>
          <w:rFonts w:eastAsia="Calibri"/>
        </w:rPr>
        <w:t xml:space="preserve"> </w:t>
      </w:r>
      <w:r w:rsidR="00A372CC">
        <w:rPr>
          <w:rFonts w:eastAsia="Calibri"/>
        </w:rPr>
        <w:t xml:space="preserve">BL </w:t>
      </w:r>
      <w:r w:rsidR="00C62CAD">
        <w:rPr>
          <w:rFonts w:eastAsia="Calibri"/>
        </w:rPr>
        <w:t>sequences</w:t>
      </w:r>
      <w:r w:rsidR="00754C86">
        <w:rPr>
          <w:rFonts w:eastAsia="Calibri"/>
        </w:rPr>
        <w:t xml:space="preserve"> for the visual test</w:t>
      </w:r>
      <w:r w:rsidR="00CA3EDF" w:rsidRPr="00CA3EDF">
        <w:rPr>
          <w:rFonts w:eastAsia="Calibri"/>
        </w:rPr>
        <w:t>, the same ups</w:t>
      </w:r>
      <w:r>
        <w:rPr>
          <w:rFonts w:eastAsia="Calibri"/>
        </w:rPr>
        <w:t>ampling</w:t>
      </w:r>
      <w:r w:rsidR="00CA3EDF" w:rsidRPr="00CA3EDF">
        <w:rPr>
          <w:rFonts w:eastAsia="Calibri"/>
        </w:rPr>
        <w:t xml:space="preserve"> as </w:t>
      </w:r>
      <w:r>
        <w:rPr>
          <w:rFonts w:eastAsia="Calibri"/>
        </w:rPr>
        <w:t xml:space="preserve">the one </w:t>
      </w:r>
      <w:r w:rsidR="00CA3EDF" w:rsidRPr="00CA3EDF">
        <w:rPr>
          <w:rFonts w:eastAsia="Calibri"/>
        </w:rPr>
        <w:t xml:space="preserve">used for coding </w:t>
      </w:r>
      <w:r w:rsidR="00254C5D">
        <w:rPr>
          <w:rFonts w:eastAsia="Calibri"/>
        </w:rPr>
        <w:t>is</w:t>
      </w:r>
      <w:r w:rsidR="00CA3EDF" w:rsidRPr="00CA3EDF">
        <w:rPr>
          <w:rFonts w:eastAsia="Calibri"/>
        </w:rPr>
        <w:t xml:space="preserve"> </w:t>
      </w:r>
      <w:r w:rsidR="00A372CC">
        <w:rPr>
          <w:rFonts w:eastAsia="Calibri"/>
        </w:rPr>
        <w:t>applied</w:t>
      </w:r>
      <w:r>
        <w:rPr>
          <w:rFonts w:eastAsia="Calibri"/>
        </w:rPr>
        <w:t xml:space="preserve">. </w:t>
      </w:r>
      <w:r w:rsidR="00E30737">
        <w:rPr>
          <w:rFonts w:eastAsia="Calibri"/>
        </w:rPr>
        <w:t xml:space="preserve">The base layer with alignment </w:t>
      </w:r>
      <w:r w:rsidR="00103AE4">
        <w:rPr>
          <w:rFonts w:eastAsia="Calibri"/>
        </w:rPr>
        <w:t>2</w:t>
      </w:r>
      <w:r w:rsidR="00E30737">
        <w:rPr>
          <w:rFonts w:eastAsia="Calibri"/>
        </w:rPr>
        <w:t xml:space="preserve"> is </w:t>
      </w:r>
      <w:r>
        <w:rPr>
          <w:rFonts w:eastAsia="Calibri"/>
        </w:rPr>
        <w:t xml:space="preserve">used </w:t>
      </w:r>
      <w:r w:rsidR="00A372CC">
        <w:rPr>
          <w:rFonts w:eastAsia="Calibri"/>
        </w:rPr>
        <w:t>for</w:t>
      </w:r>
      <w:r>
        <w:rPr>
          <w:rFonts w:eastAsia="Calibri"/>
        </w:rPr>
        <w:t xml:space="preserve"> </w:t>
      </w:r>
      <w:r w:rsidR="00A372CC">
        <w:rPr>
          <w:rFonts w:eastAsia="Calibri"/>
        </w:rPr>
        <w:t xml:space="preserve">obtaining </w:t>
      </w:r>
      <w:r>
        <w:rPr>
          <w:rFonts w:eastAsia="Calibri"/>
        </w:rPr>
        <w:t>upsampled BL sequence</w:t>
      </w:r>
      <w:r w:rsidR="00A372CC">
        <w:rPr>
          <w:rFonts w:eastAsia="Calibri"/>
        </w:rPr>
        <w:t>s</w:t>
      </w:r>
      <w:r>
        <w:rPr>
          <w:rFonts w:eastAsia="Calibri"/>
        </w:rPr>
        <w:t xml:space="preserve"> in this test. </w:t>
      </w:r>
      <w:r w:rsidR="000B74C2">
        <w:rPr>
          <w:rFonts w:eastAsia="Calibri"/>
        </w:rPr>
        <w:t>The f</w:t>
      </w:r>
      <w:r w:rsidR="00E30737">
        <w:rPr>
          <w:rFonts w:eastAsia="Calibri"/>
        </w:rPr>
        <w:t>ollowing comma</w:t>
      </w:r>
      <w:r w:rsidR="007D4305">
        <w:rPr>
          <w:rFonts w:eastAsia="Calibri"/>
        </w:rPr>
        <w:t>n</w:t>
      </w:r>
      <w:r w:rsidR="00E30737">
        <w:rPr>
          <w:rFonts w:eastAsia="Calibri"/>
        </w:rPr>
        <w:t>d</w:t>
      </w:r>
      <w:r w:rsidR="007D4305">
        <w:rPr>
          <w:rFonts w:eastAsia="Calibri"/>
        </w:rPr>
        <w:t xml:space="preserve"> </w:t>
      </w:r>
      <w:r w:rsidR="00E30737">
        <w:rPr>
          <w:rFonts w:eastAsia="Calibri"/>
        </w:rPr>
        <w:t>line call</w:t>
      </w:r>
      <w:r w:rsidR="00A372CC">
        <w:rPr>
          <w:rFonts w:eastAsia="Calibri"/>
        </w:rPr>
        <w:t xml:space="preserve"> is used</w:t>
      </w:r>
      <w:r w:rsidR="00E30737">
        <w:rPr>
          <w:rFonts w:eastAsia="Calibri"/>
        </w:rPr>
        <w:t>:</w:t>
      </w:r>
    </w:p>
    <w:p w14:paraId="2626F1AE" w14:textId="3A9B3E4C" w:rsidR="00CA3EDF" w:rsidRPr="007E7388" w:rsidRDefault="00CA3EDF" w:rsidP="007E7388">
      <w:pPr>
        <w:ind w:left="567" w:hanging="567"/>
        <w:jc w:val="left"/>
        <w:rPr>
          <w:rFonts w:ascii="Courier New" w:hAnsi="Courier New" w:cs="Courier New"/>
          <w:noProof/>
          <w:sz w:val="18"/>
          <w:szCs w:val="20"/>
        </w:rPr>
      </w:pPr>
      <w:r w:rsidRPr="007E7388">
        <w:rPr>
          <w:rFonts w:ascii="Courier New" w:hAnsi="Courier New" w:cs="Courier New"/>
          <w:noProof/>
          <w:sz w:val="18"/>
          <w:szCs w:val="20"/>
        </w:rPr>
        <w:t xml:space="preserve">ModelEncoder --upsample_only </w:t>
      </w:r>
      <w:bookmarkStart w:id="83" w:name="_Hlk194444786"/>
      <w:r w:rsidRPr="007E7388">
        <w:rPr>
          <w:rFonts w:ascii="Courier New" w:hAnsi="Courier New" w:cs="Courier New"/>
          <w:noProof/>
          <w:sz w:val="18"/>
          <w:szCs w:val="20"/>
        </w:rPr>
        <w:t>--predicted_residual=false</w:t>
      </w:r>
      <w:r w:rsidRPr="007E7388">
        <w:rPr>
          <w:rFonts w:ascii="Courier New" w:hAnsi="Courier New" w:cs="Courier New"/>
          <w:noProof/>
          <w:sz w:val="18"/>
          <w:szCs w:val="20"/>
        </w:rPr>
        <w:br/>
      </w:r>
      <w:bookmarkEnd w:id="83"/>
      <w:r w:rsidRPr="007E7388">
        <w:rPr>
          <w:rFonts w:ascii="Courier New" w:hAnsi="Courier New" w:cs="Courier New"/>
          <w:noProof/>
          <w:sz w:val="18"/>
          <w:szCs w:val="20"/>
        </w:rPr>
        <w:t>--encoding_upsample=adaptivecubic</w:t>
      </w:r>
      <w:r w:rsidRPr="007E7388">
        <w:rPr>
          <w:rFonts w:ascii="Courier New" w:hAnsi="Courier New" w:cs="Courier New"/>
          <w:noProof/>
          <w:sz w:val="18"/>
          <w:szCs w:val="20"/>
        </w:rPr>
        <w:tab/>
      </w:r>
      <w:r w:rsidRPr="007E7388">
        <w:rPr>
          <w:rFonts w:ascii="Courier New" w:hAnsi="Courier New" w:cs="Courier New"/>
          <w:noProof/>
          <w:sz w:val="18"/>
          <w:szCs w:val="20"/>
        </w:rPr>
        <w:br/>
      </w:r>
      <w:bookmarkStart w:id="84" w:name="_Hlk194444635"/>
      <w:r w:rsidRPr="007E7388">
        <w:rPr>
          <w:rFonts w:ascii="Courier New" w:hAnsi="Courier New" w:cs="Courier New"/>
          <w:noProof/>
          <w:sz w:val="18"/>
          <w:szCs w:val="20"/>
        </w:rPr>
        <w:t>--upsampling_coefficients</w:t>
      </w:r>
      <w:bookmarkEnd w:id="84"/>
      <w:r w:rsidRPr="007E7388">
        <w:rPr>
          <w:rFonts w:ascii="Courier New" w:hAnsi="Courier New" w:cs="Courier New"/>
          <w:noProof/>
          <w:sz w:val="18"/>
          <w:szCs w:val="20"/>
        </w:rPr>
        <w:t>="1945 14997 3825 493"</w:t>
      </w:r>
      <w:r w:rsidRPr="007E7388">
        <w:rPr>
          <w:rFonts w:ascii="Courier New" w:hAnsi="Courier New" w:cs="Courier New"/>
          <w:noProof/>
          <w:sz w:val="18"/>
          <w:szCs w:val="20"/>
        </w:rPr>
        <w:tab/>
      </w:r>
      <w:r w:rsidRPr="007E7388">
        <w:rPr>
          <w:rFonts w:ascii="Courier New" w:hAnsi="Courier New" w:cs="Courier New"/>
          <w:noProof/>
          <w:sz w:val="18"/>
          <w:szCs w:val="20"/>
        </w:rPr>
        <w:br/>
        <w:t>--format=yuv420p10 -w 3840 -h 2160 -i &lt;in.yuv&gt; -o &lt;out.yuv&gt;</w:t>
      </w:r>
    </w:p>
    <w:p w14:paraId="174D5607" w14:textId="287AA7FC" w:rsidR="00D11D99" w:rsidRDefault="00D11D99" w:rsidP="007E7388">
      <w:pPr>
        <w:jc w:val="left"/>
        <w:rPr>
          <w:noProof/>
        </w:rPr>
      </w:pPr>
      <w:r>
        <w:t>Note: a patch (bug fix) detailed in annex is required to enable upsampling with “adaptive cubic” coefficients.</w:t>
      </w:r>
    </w:p>
    <w:p w14:paraId="76EA9F1E" w14:textId="77777777" w:rsidR="00743888" w:rsidRDefault="00743888" w:rsidP="00743888">
      <w:pPr>
        <w:pStyle w:val="berschrift2"/>
      </w:pPr>
      <w:r>
        <w:t>Base layer coding</w:t>
      </w:r>
    </w:p>
    <w:p w14:paraId="077F0AD7" w14:textId="1F12F404" w:rsidR="00E30737" w:rsidRDefault="002A7B06" w:rsidP="002A7B06">
      <w:r w:rsidRPr="000F1A4C">
        <w:t>VTM version</w:t>
      </w:r>
      <w:r w:rsidR="00E30737">
        <w:t xml:space="preserve"> 23.8 </w:t>
      </w:r>
      <w:r w:rsidR="00BB018B">
        <w:t xml:space="preserve">[5] </w:t>
      </w:r>
      <w:r w:rsidR="00E30737">
        <w:t>is used</w:t>
      </w:r>
      <w:r w:rsidR="00BB018B">
        <w:t xml:space="preserve"> in th</w:t>
      </w:r>
      <w:r w:rsidR="00450F5D">
        <w:t>is</w:t>
      </w:r>
      <w:r w:rsidR="00BB018B">
        <w:t xml:space="preserve"> test</w:t>
      </w:r>
      <w:r w:rsidR="0035408E">
        <w:t xml:space="preserve"> </w:t>
      </w:r>
      <w:r w:rsidR="00015C68">
        <w:t>with the CTC RA configuration and corresponding SDR [6] and HDR [7] CTC testing conditions</w:t>
      </w:r>
      <w:r w:rsidR="00E30737">
        <w:t>.</w:t>
      </w:r>
      <w:r w:rsidR="001D7289">
        <w:t xml:space="preserve"> </w:t>
      </w:r>
    </w:p>
    <w:p w14:paraId="2916D464" w14:textId="7D161A3C" w:rsidR="007616C5" w:rsidRDefault="004E32BE" w:rsidP="002A7B06">
      <w:r>
        <w:t>The “</w:t>
      </w:r>
      <w:r w:rsidR="00E61FD3">
        <w:t>DMVREncControl</w:t>
      </w:r>
      <w:r>
        <w:t xml:space="preserve">” option </w:t>
      </w:r>
      <w:r w:rsidR="001E5B06">
        <w:t xml:space="preserve">commonly </w:t>
      </w:r>
      <w:r w:rsidR="001C5FF7">
        <w:t>added</w:t>
      </w:r>
      <w:r w:rsidR="001E5B06">
        <w:t xml:space="preserve"> in</w:t>
      </w:r>
      <w:r>
        <w:t xml:space="preserve"> other </w:t>
      </w:r>
      <w:r w:rsidR="0090478B">
        <w:t xml:space="preserve">VVC </w:t>
      </w:r>
      <w:r>
        <w:t>visual tests</w:t>
      </w:r>
      <w:r w:rsidR="001C5FF7">
        <w:t xml:space="preserve"> is inoperant for base layers in this test, as it impacts encoding from QP 33 and above, but selected QPs are below this threshold</w:t>
      </w:r>
      <w:r w:rsidR="001E5B06">
        <w:t>.</w:t>
      </w:r>
    </w:p>
    <w:p w14:paraId="3079312B" w14:textId="7E2543D4" w:rsidR="00CA3EDF" w:rsidRDefault="007215C9" w:rsidP="002A7B06">
      <w:pPr>
        <w:rPr>
          <w:rFonts w:eastAsia="Calibri"/>
        </w:rPr>
      </w:pPr>
      <w:r>
        <w:t xml:space="preserve">This test is using a setting with flat quantization matrices and disabled local quantization adaptation. </w:t>
      </w:r>
      <w:r w:rsidR="00993151">
        <w:t>Command line</w:t>
      </w:r>
      <w:r w:rsidR="00B338FD">
        <w:t>s</w:t>
      </w:r>
      <w:r w:rsidR="00993151">
        <w:t xml:space="preserve"> calls are detailed in the annex.</w:t>
      </w:r>
    </w:p>
    <w:p w14:paraId="475464E2" w14:textId="77777777" w:rsidR="00743888" w:rsidRDefault="00743888" w:rsidP="00743888">
      <w:pPr>
        <w:pStyle w:val="berschrift2"/>
      </w:pPr>
      <w:bookmarkStart w:id="85" w:name="_Ref195131204"/>
      <w:r>
        <w:t>Enhancement layer coding: LCEVC</w:t>
      </w:r>
      <w:bookmarkEnd w:id="85"/>
    </w:p>
    <w:p w14:paraId="3B0073E2" w14:textId="0E28CAF9" w:rsidR="00DC0AA3" w:rsidRDefault="00DC56F2" w:rsidP="00C34002">
      <w:r>
        <w:t>LTM</w:t>
      </w:r>
      <w:r w:rsidR="00D11D99">
        <w:t xml:space="preserve"> version </w:t>
      </w:r>
      <w:r w:rsidR="000F2E5A">
        <w:t>7.0</w:t>
      </w:r>
      <w:r>
        <w:t xml:space="preserve"> </w:t>
      </w:r>
      <w:r w:rsidR="00BB018B">
        <w:t xml:space="preserve">[8] </w:t>
      </w:r>
      <w:r w:rsidR="00D11D99">
        <w:t>is</w:t>
      </w:r>
      <w:r>
        <w:t xml:space="preserve"> used in th</w:t>
      </w:r>
      <w:r w:rsidR="00450F5D">
        <w:t>is</w:t>
      </w:r>
      <w:r>
        <w:t xml:space="preserve"> </w:t>
      </w:r>
      <w:r w:rsidR="000F2E5A">
        <w:t>test</w:t>
      </w:r>
      <w:r>
        <w:t xml:space="preserve">. </w:t>
      </w:r>
    </w:p>
    <w:p w14:paraId="4118C85A" w14:textId="559545F8" w:rsidR="00EA58D5" w:rsidRDefault="00DC56F2" w:rsidP="00C34002">
      <w:r>
        <w:t>I</w:t>
      </w:r>
      <w:r w:rsidR="00141B98">
        <w:t>n this test</w:t>
      </w:r>
      <w:r w:rsidR="00EA58D5">
        <w:t xml:space="preserve"> the same rule</w:t>
      </w:r>
      <w:r w:rsidR="00141B98">
        <w:t xml:space="preserve"> for SW1 </w:t>
      </w:r>
      <w:r>
        <w:t xml:space="preserve">is employed </w:t>
      </w:r>
      <w:r w:rsidR="00141B98">
        <w:t xml:space="preserve">as the one </w:t>
      </w:r>
      <w:r w:rsidR="002113BA">
        <w:t>u</w:t>
      </w:r>
      <w:r w:rsidR="00141B98">
        <w:t>sed in the LCEVC VT</w:t>
      </w:r>
      <w:r w:rsidR="00EA58D5">
        <w:t>, i.e.:</w:t>
      </w:r>
    </w:p>
    <w:p w14:paraId="76ED929D" w14:textId="5866C579" w:rsidR="0061216A" w:rsidRDefault="006D7023" w:rsidP="007E7388">
      <w:pPr>
        <w:ind w:firstLine="720"/>
      </w:pPr>
      <w:r>
        <w:t>i</w:t>
      </w:r>
      <w:r w:rsidR="00EA58D5" w:rsidRPr="00566FA4">
        <w:t xml:space="preserve">f </w:t>
      </w:r>
      <w:r w:rsidR="00EA58D5" w:rsidRPr="00566FA4">
        <w:rPr>
          <w:rFonts w:ascii="Cambria Math" w:hAnsi="Cambria Math" w:cs="Cambria Math"/>
        </w:rPr>
        <w:t>𝑄𝑃</w:t>
      </w:r>
      <w:r w:rsidR="00EA58D5" w:rsidRPr="007E7388">
        <w:rPr>
          <w:vertAlign w:val="subscript"/>
        </w:rPr>
        <w:t>VVC</w:t>
      </w:r>
      <w:r w:rsidR="00EA58D5" w:rsidRPr="00566FA4">
        <w:t xml:space="preserve"> ≥ 41 then </w:t>
      </w:r>
      <w:r w:rsidR="00EA58D5" w:rsidRPr="00566FA4">
        <w:rPr>
          <w:rFonts w:ascii="Cambria Math" w:hAnsi="Cambria Math" w:cs="Cambria Math"/>
        </w:rPr>
        <w:t>𝑆𝑊</w:t>
      </w:r>
      <w:r w:rsidR="00EA58D5" w:rsidRPr="007E7388">
        <w:rPr>
          <w:i/>
          <w:iCs/>
        </w:rPr>
        <w:t>1</w:t>
      </w:r>
      <w:r w:rsidR="00EA58D5" w:rsidRPr="00566FA4">
        <w:t xml:space="preserve">= 3600 else </w:t>
      </w:r>
      <w:r w:rsidR="00EA58D5" w:rsidRPr="00566FA4">
        <w:rPr>
          <w:rFonts w:ascii="Cambria Math" w:hAnsi="Cambria Math" w:cs="Cambria Math"/>
        </w:rPr>
        <w:t>𝑆𝑊</w:t>
      </w:r>
      <w:r w:rsidR="00EA58D5" w:rsidRPr="007E7388">
        <w:rPr>
          <w:i/>
          <w:iCs/>
        </w:rPr>
        <w:t>1</w:t>
      </w:r>
      <w:r w:rsidR="00EA58D5" w:rsidRPr="00566FA4">
        <w:t>= 32767</w:t>
      </w:r>
      <w:r w:rsidR="002113BA">
        <w:t>.</w:t>
      </w:r>
    </w:p>
    <w:p w14:paraId="6362EFC6" w14:textId="15EC7329" w:rsidR="00141B98" w:rsidRDefault="00141B98" w:rsidP="00C34002">
      <w:r>
        <w:t xml:space="preserve">After </w:t>
      </w:r>
      <w:r w:rsidR="002113BA">
        <w:t>fixing SW</w:t>
      </w:r>
      <w:r w:rsidR="00D3776D">
        <w:t>1</w:t>
      </w:r>
      <w:r>
        <w:t xml:space="preserve">, the value of SW2 is adjusted with a step size of 250, until the rate closest to the target 10% and 50% of EL is reached. </w:t>
      </w:r>
    </w:p>
    <w:p w14:paraId="14E34F6D" w14:textId="280661E2" w:rsidR="00D11D99" w:rsidRDefault="00D11D99" w:rsidP="00C34002">
      <w:r>
        <w:t xml:space="preserve">A patch (bug fix) detailed in annex is required to enable encoding with the custom “adaptive cubic” coefficients as described in section </w:t>
      </w:r>
      <w:r>
        <w:fldChar w:fldCharType="begin"/>
      </w:r>
      <w:r>
        <w:instrText xml:space="preserve"> REF _Ref195121001 \r \h </w:instrText>
      </w:r>
      <w:r>
        <w:fldChar w:fldCharType="separate"/>
      </w:r>
      <w:r w:rsidR="00054644">
        <w:t>8.2</w:t>
      </w:r>
      <w:r>
        <w:fldChar w:fldCharType="end"/>
      </w:r>
      <w:r>
        <w:t>.</w:t>
      </w:r>
    </w:p>
    <w:p w14:paraId="75A5627E" w14:textId="01FBE183" w:rsidR="00993151" w:rsidRDefault="00E5250A" w:rsidP="00C34002">
      <w:r>
        <w:t>This test is using a setting with flat quantization matrices.</w:t>
      </w:r>
      <w:r w:rsidR="007215C9">
        <w:t xml:space="preserve"> </w:t>
      </w:r>
      <w:r w:rsidR="00993151">
        <w:t>Command lines calls are detailed in annex.</w:t>
      </w:r>
    </w:p>
    <w:p w14:paraId="706B069B" w14:textId="77777777" w:rsidR="00743888" w:rsidRDefault="00743888" w:rsidP="00743888">
      <w:pPr>
        <w:pStyle w:val="berschrift2"/>
      </w:pPr>
      <w:bookmarkStart w:id="86" w:name="_Ref195131253"/>
      <w:r>
        <w:t xml:space="preserve">Enhancement layer coding: </w:t>
      </w:r>
      <w:r w:rsidRPr="00971C7F">
        <w:t>SHVC</w:t>
      </w:r>
      <w:bookmarkEnd w:id="86"/>
    </w:p>
    <w:p w14:paraId="35D3EDF0" w14:textId="02C16CF1" w:rsidR="004B179F" w:rsidRDefault="000F1A4C" w:rsidP="000F1A4C">
      <w:r>
        <w:t>SHM</w:t>
      </w:r>
      <w:r w:rsidR="007A01F6">
        <w:t xml:space="preserve"> version 12.4</w:t>
      </w:r>
      <w:r w:rsidR="00450F5D">
        <w:t xml:space="preserve"> [9] </w:t>
      </w:r>
      <w:r w:rsidR="007A01F6">
        <w:t>is used</w:t>
      </w:r>
      <w:r w:rsidR="00FC3944">
        <w:t xml:space="preserve"> in th</w:t>
      </w:r>
      <w:r w:rsidR="00450F5D">
        <w:t>is</w:t>
      </w:r>
      <w:r w:rsidR="00FC3944">
        <w:t xml:space="preserve"> test</w:t>
      </w:r>
      <w:r w:rsidR="004B179F">
        <w:t xml:space="preserve"> with the </w:t>
      </w:r>
      <w:r w:rsidR="007A01F6">
        <w:t>default random-</w:t>
      </w:r>
      <w:r w:rsidR="00891A5A">
        <w:t xml:space="preserve">access </w:t>
      </w:r>
      <w:r w:rsidR="00AA2897">
        <w:t xml:space="preserve">“scalable 10” </w:t>
      </w:r>
      <w:r w:rsidR="00891A5A">
        <w:t>configuration</w:t>
      </w:r>
      <w:r w:rsidR="004B179F">
        <w:t xml:space="preserve"> and</w:t>
      </w:r>
      <w:r w:rsidR="00AA2897">
        <w:t xml:space="preserve"> with the layer configuration using external reference.</w:t>
      </w:r>
      <w:r w:rsidR="00645F64">
        <w:t xml:space="preserve"> The random-access period is identical to the base layer.</w:t>
      </w:r>
      <w:r w:rsidR="001E5B06">
        <w:t xml:space="preserve"> </w:t>
      </w:r>
      <w:r w:rsidR="004B179F">
        <w:t>For BT.2020 color content (whether SDR or HDR), a specific setting to specify chroma location 2 is used.</w:t>
      </w:r>
    </w:p>
    <w:p w14:paraId="55437688" w14:textId="4A79668C" w:rsidR="00993151" w:rsidRDefault="005A39FE" w:rsidP="000F1A4C">
      <w:r>
        <w:t>This test is using a setting with flat quantization matrices and disabled local quantization adaptation.</w:t>
      </w:r>
      <w:r w:rsidR="00D11D99">
        <w:t xml:space="preserve"> </w:t>
      </w:r>
      <w:r w:rsidR="00993151">
        <w:t>Command line calls are detailed in annex.</w:t>
      </w:r>
    </w:p>
    <w:p w14:paraId="79EF93EC" w14:textId="77777777" w:rsidR="00743888" w:rsidRDefault="00743888" w:rsidP="00743888">
      <w:pPr>
        <w:pStyle w:val="berschrift2"/>
      </w:pPr>
      <w:bookmarkStart w:id="87" w:name="_Ref195131265"/>
      <w:r>
        <w:t>Enhancement layer coding: VVC</w:t>
      </w:r>
      <w:bookmarkEnd w:id="87"/>
    </w:p>
    <w:p w14:paraId="6C0B5F32" w14:textId="70DBA4C4" w:rsidR="00D814A9" w:rsidRDefault="000F1A4C" w:rsidP="00E5250A">
      <w:r>
        <w:t>VTM version</w:t>
      </w:r>
      <w:r w:rsidR="00DF0E5E">
        <w:t xml:space="preserve"> 23.8</w:t>
      </w:r>
      <w:r w:rsidR="004346D4">
        <w:t xml:space="preserve"> </w:t>
      </w:r>
      <w:r w:rsidR="00450F5D">
        <w:t xml:space="preserve">[5] </w:t>
      </w:r>
      <w:r w:rsidR="004346D4">
        <w:t>is used</w:t>
      </w:r>
      <w:r w:rsidR="00450F5D">
        <w:t xml:space="preserve"> in this test</w:t>
      </w:r>
      <w:r w:rsidR="0022633D">
        <w:t xml:space="preserve"> with the CTC RA configuration and corresponding SDR [6] and HDR [7] CTC testing conditions.</w:t>
      </w:r>
      <w:r w:rsidR="007D4305">
        <w:t xml:space="preserve"> </w:t>
      </w:r>
      <w:r w:rsidR="00E5250A">
        <w:t xml:space="preserve">Additionally, </w:t>
      </w:r>
      <w:r w:rsidR="007D4305">
        <w:t>the default configuration for spatial scalability</w:t>
      </w:r>
      <w:r w:rsidR="00E5250A">
        <w:t xml:space="preserve"> is used</w:t>
      </w:r>
      <w:r w:rsidR="007A01F6">
        <w:t>.</w:t>
      </w:r>
      <w:r w:rsidR="00645F64">
        <w:t xml:space="preserve"> The random-access period is identical to the base layer.</w:t>
      </w:r>
    </w:p>
    <w:p w14:paraId="666D75D0" w14:textId="354CEED6" w:rsidR="0090478B" w:rsidRDefault="0090478B" w:rsidP="0090478B">
      <w:r>
        <w:t xml:space="preserve">The “DMVREncControl” </w:t>
      </w:r>
      <w:r w:rsidR="00257DF4">
        <w:t>setting</w:t>
      </w:r>
      <w:r>
        <w:t xml:space="preserve"> is additionally used, as </w:t>
      </w:r>
      <w:r w:rsidR="00257DF4">
        <w:t xml:space="preserve">it </w:t>
      </w:r>
      <w:r>
        <w:t>is commonly done in other VVC visual tests.</w:t>
      </w:r>
    </w:p>
    <w:p w14:paraId="72085260" w14:textId="42C27AD6" w:rsidR="000F1A4C" w:rsidRDefault="00D814A9" w:rsidP="000F1A4C">
      <w:r>
        <w:lastRenderedPageBreak/>
        <w:t xml:space="preserve">The temporal filter pre-processing available in the VTM is disabled for the enhancement layer, for consistency with </w:t>
      </w:r>
      <w:r w:rsidR="00FA691F">
        <w:t>SHM and LTM</w:t>
      </w:r>
      <w:r>
        <w:t>, where a similar tool is not available.</w:t>
      </w:r>
    </w:p>
    <w:p w14:paraId="5945FB66" w14:textId="4DF1657E" w:rsidR="00241969" w:rsidRDefault="00E5250A" w:rsidP="00FA691F">
      <w:r>
        <w:t xml:space="preserve">This test is using a setting with flat quantization matrices and disabled local quantization adaptation. </w:t>
      </w:r>
      <w:r w:rsidR="00241969">
        <w:t>Command lines calls are detailed in annex.</w:t>
      </w:r>
    </w:p>
    <w:p w14:paraId="19152A98" w14:textId="66A70DFD" w:rsidR="001C5FF7" w:rsidRDefault="001C5FF7" w:rsidP="00FA691F">
      <w:r>
        <w:t>Note: DMVREncControl avoids selecting coding modes involving DMVR that would result in visually annoying block artefacts, especially at high QP.</w:t>
      </w:r>
    </w:p>
    <w:p w14:paraId="5695250F" w14:textId="77777777" w:rsidR="00743888" w:rsidRDefault="00743888" w:rsidP="00743888">
      <w:pPr>
        <w:pStyle w:val="berschrift2"/>
      </w:pPr>
      <w:r>
        <w:t>Post-processing</w:t>
      </w:r>
    </w:p>
    <w:p w14:paraId="61C49903" w14:textId="395B10FF" w:rsidR="00B719B3" w:rsidRDefault="00A41591" w:rsidP="00B719B3">
      <w:r>
        <w:t>P</w:t>
      </w:r>
      <w:r w:rsidR="00B719B3">
        <w:t>ost processing</w:t>
      </w:r>
      <w:r>
        <w:t xml:space="preserve"> after picture reconstruction</w:t>
      </w:r>
      <w:r w:rsidR="00B719B3">
        <w:t xml:space="preserve"> </w:t>
      </w:r>
      <w:r w:rsidR="00E61FD3">
        <w:t>is</w:t>
      </w:r>
      <w:r w:rsidR="00B719B3">
        <w:t xml:space="preserve"> </w:t>
      </w:r>
      <w:r>
        <w:t xml:space="preserve">disabled </w:t>
      </w:r>
      <w:r w:rsidR="00B719B3">
        <w:t xml:space="preserve">at </w:t>
      </w:r>
      <w:r>
        <w:t xml:space="preserve">both </w:t>
      </w:r>
      <w:r w:rsidR="00B719B3">
        <w:t xml:space="preserve">encoding </w:t>
      </w:r>
      <w:r w:rsidR="004346D4">
        <w:t>or</w:t>
      </w:r>
      <w:r w:rsidR="00B719B3">
        <w:t xml:space="preserve"> decoding process</w:t>
      </w:r>
      <w:r>
        <w:t>es</w:t>
      </w:r>
      <w:r w:rsidR="00B719B3">
        <w:t>.</w:t>
      </w:r>
    </w:p>
    <w:p w14:paraId="1BCBC2C6" w14:textId="3474CD57" w:rsidR="006D6164" w:rsidRDefault="00B64E34" w:rsidP="006D6164">
      <w:pPr>
        <w:pStyle w:val="berschrift1"/>
      </w:pPr>
      <w:r>
        <w:t>Extra d</w:t>
      </w:r>
      <w:r w:rsidR="006D6164">
        <w:t>ata to be collected</w:t>
      </w:r>
    </w:p>
    <w:p w14:paraId="4E4F3AAC" w14:textId="137FE388" w:rsidR="005011C0" w:rsidRDefault="005011C0" w:rsidP="006D6164">
      <w:r>
        <w:t>The objective metrics (e.g., PSNR) will be provided in the test report</w:t>
      </w:r>
      <w:r w:rsidR="00854EAC">
        <w:t>, as well as a</w:t>
      </w:r>
      <w:r w:rsidR="00B90D0A">
        <w:t>dditional information on functionality and complexity</w:t>
      </w:r>
      <w:r>
        <w:t xml:space="preserve"> </w:t>
      </w:r>
      <w:r w:rsidR="00B90D0A">
        <w:t>for each standard.</w:t>
      </w:r>
    </w:p>
    <w:p w14:paraId="2B5FE7C5" w14:textId="03D127D9" w:rsidR="002A7B06" w:rsidRDefault="002A7B06" w:rsidP="002A7B06">
      <w:pPr>
        <w:pStyle w:val="berschrift1"/>
      </w:pPr>
      <w:r>
        <w:t>Timeline</w:t>
      </w:r>
    </w:p>
    <w:p w14:paraId="109AC903" w14:textId="00591771" w:rsidR="00281F81" w:rsidRDefault="00281F81" w:rsidP="00281F81">
      <w:pPr>
        <w:pStyle w:val="Listenabsatz"/>
        <w:numPr>
          <w:ilvl w:val="0"/>
          <w:numId w:val="9"/>
        </w:numPr>
      </w:pPr>
      <w:r>
        <w:t>Test plan editing until 2025-04-09</w:t>
      </w:r>
    </w:p>
    <w:p w14:paraId="3BFAA3FF" w14:textId="67966B2F" w:rsidR="00281F81" w:rsidRDefault="00281F81" w:rsidP="00281F81">
      <w:pPr>
        <w:pStyle w:val="Listenabsatz"/>
        <w:numPr>
          <w:ilvl w:val="0"/>
          <w:numId w:val="9"/>
        </w:numPr>
      </w:pPr>
      <w:r>
        <w:t>Bitstream availability by 2025-04-18</w:t>
      </w:r>
    </w:p>
    <w:p w14:paraId="1972448E" w14:textId="1C47DD37" w:rsidR="00281F81" w:rsidRDefault="00281F81" w:rsidP="00281F81">
      <w:pPr>
        <w:pStyle w:val="Listenabsatz"/>
        <w:numPr>
          <w:ilvl w:val="0"/>
          <w:numId w:val="9"/>
        </w:numPr>
      </w:pPr>
      <w:r>
        <w:t>Cross-check phase until 2025-04-29</w:t>
      </w:r>
    </w:p>
    <w:p w14:paraId="6A13DF4B" w14:textId="754EB583" w:rsidR="002A7B06" w:rsidRDefault="00281F81" w:rsidP="00281F81">
      <w:pPr>
        <w:pStyle w:val="Listenabsatz"/>
        <w:numPr>
          <w:ilvl w:val="0"/>
          <w:numId w:val="9"/>
        </w:numPr>
      </w:pPr>
      <w:r>
        <w:t>Conduction of tests in 1st half of May</w:t>
      </w:r>
    </w:p>
    <w:p w14:paraId="77702AD9" w14:textId="77777777" w:rsidR="00CF6903" w:rsidRDefault="00CF6903" w:rsidP="00CF6903">
      <w:pPr>
        <w:pStyle w:val="berschrift1"/>
        <w:rPr>
          <w:lang w:val="en-CA"/>
        </w:rPr>
      </w:pPr>
      <w:r>
        <w:rPr>
          <w:lang w:val="en-CA"/>
        </w:rPr>
        <w:t>References</w:t>
      </w:r>
    </w:p>
    <w:p w14:paraId="2528BB33" w14:textId="3D0B776E" w:rsidR="00CF6903" w:rsidRDefault="00CF6903">
      <w:pPr>
        <w:numPr>
          <w:ilvl w:val="0"/>
          <w:numId w:val="14"/>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rPr>
          <w:szCs w:val="22"/>
          <w:lang w:val="en-CA"/>
        </w:rPr>
        <w:pPrChange w:id="88" w:author="Philippe de Lagrange" w:date="2025-07-10T11:23:00Z" w16du:dateUtc="2025-07-10T09:23:00Z">
          <w:pPr>
            <w:numPr>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ind w:left="504" w:hanging="504"/>
          </w:pPr>
        </w:pPrChange>
      </w:pPr>
      <w:bookmarkStart w:id="89" w:name="_Ref40202797"/>
      <w:r>
        <w:rPr>
          <w:szCs w:val="22"/>
          <w:lang w:val="en-CA"/>
        </w:rPr>
        <w:t xml:space="preserve">Recommendation ITU-R BT.500-15 (2023), </w:t>
      </w:r>
      <w:r w:rsidR="007E7388" w:rsidRPr="007E7388">
        <w:rPr>
          <w:szCs w:val="22"/>
          <w:lang w:val="en-CA"/>
        </w:rPr>
        <w:t>“</w:t>
      </w:r>
      <w:r w:rsidRPr="007A5AC5">
        <w:rPr>
          <w:szCs w:val="22"/>
          <w:lang w:val="en-CA"/>
        </w:rPr>
        <w:t>Methodologies for the subjective assessment of the quality of television images</w:t>
      </w:r>
      <w:r w:rsidR="007E7388" w:rsidRPr="007A5AC5">
        <w:rPr>
          <w:szCs w:val="22"/>
          <w:lang w:val="en-CA"/>
        </w:rPr>
        <w:t>”</w:t>
      </w:r>
      <w:r>
        <w:rPr>
          <w:szCs w:val="22"/>
          <w:lang w:val="en-CA"/>
        </w:rPr>
        <w:t>.</w:t>
      </w:r>
      <w:bookmarkEnd w:id="89"/>
    </w:p>
    <w:p w14:paraId="3E718008" w14:textId="286812A4" w:rsidR="004346D4" w:rsidRPr="00B90D0A" w:rsidRDefault="00B90D0A">
      <w:pPr>
        <w:numPr>
          <w:ilvl w:val="0"/>
          <w:numId w:val="14"/>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rPr>
          <w:lang w:val="en-CA"/>
        </w:rPr>
        <w:pPrChange w:id="90" w:author="Philippe de Lagrange" w:date="2025-07-10T11:23:00Z" w16du:dateUtc="2025-07-10T09:23:00Z">
          <w:pPr>
            <w:numPr>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ind w:left="504" w:hanging="504"/>
          </w:pPr>
        </w:pPrChange>
      </w:pPr>
      <w:bookmarkStart w:id="91" w:name="_Ref116553970"/>
      <w:r w:rsidRPr="00B90D0A">
        <w:rPr>
          <w:szCs w:val="22"/>
          <w:lang w:val="en-CA"/>
        </w:rPr>
        <w:t>Recommendation ITU-T P.910 (20</w:t>
      </w:r>
      <w:r>
        <w:rPr>
          <w:szCs w:val="22"/>
          <w:lang w:val="en-CA"/>
        </w:rPr>
        <w:t>23</w:t>
      </w:r>
      <w:r w:rsidRPr="00B90D0A">
        <w:rPr>
          <w:szCs w:val="22"/>
          <w:lang w:val="en-CA"/>
        </w:rPr>
        <w:t xml:space="preserve">), </w:t>
      </w:r>
      <w:r w:rsidR="007E7388" w:rsidRPr="007E7388">
        <w:rPr>
          <w:szCs w:val="22"/>
          <w:lang w:val="en-CA"/>
        </w:rPr>
        <w:t>“</w:t>
      </w:r>
      <w:r w:rsidRPr="007A5AC5">
        <w:rPr>
          <w:szCs w:val="22"/>
          <w:lang w:val="en-CA"/>
        </w:rPr>
        <w:t>Subjective video quality assessment methods for multimedia applications</w:t>
      </w:r>
      <w:r w:rsidR="007E7388" w:rsidRPr="007A5AC5">
        <w:rPr>
          <w:szCs w:val="22"/>
          <w:lang w:val="en-CA"/>
        </w:rPr>
        <w:t>”</w:t>
      </w:r>
      <w:r w:rsidRPr="00B90D0A">
        <w:rPr>
          <w:szCs w:val="22"/>
          <w:lang w:val="en-CA"/>
        </w:rPr>
        <w:t>.</w:t>
      </w:r>
      <w:bookmarkEnd w:id="91"/>
    </w:p>
    <w:p w14:paraId="0B6F074C" w14:textId="6395852A" w:rsidR="0063527E" w:rsidRPr="00566FA4" w:rsidRDefault="007E7388">
      <w:pPr>
        <w:numPr>
          <w:ilvl w:val="0"/>
          <w:numId w:val="14"/>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rPr>
          <w:szCs w:val="22"/>
          <w:lang w:val="en-CA"/>
        </w:rPr>
        <w:pPrChange w:id="92" w:author="Philippe de Lagrange" w:date="2025-07-10T11:23:00Z" w16du:dateUtc="2025-07-10T09:23:00Z">
          <w:pPr>
            <w:numPr>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ind w:left="504" w:hanging="504"/>
          </w:pPr>
        </w:pPrChange>
      </w:pPr>
      <w:r>
        <w:t>ATSC, “</w:t>
      </w:r>
      <w:r w:rsidRPr="007E7388">
        <w:t>Liaison statement from ATSC to WG 2 on ATSC SHVC Use Cases and Testing</w:t>
      </w:r>
      <w:r>
        <w:t>”, MPEG document m70589, November 202</w:t>
      </w:r>
      <w:r w:rsidR="00C94250">
        <w:t>4</w:t>
      </w:r>
    </w:p>
    <w:p w14:paraId="78BC2B7F" w14:textId="3D62134D" w:rsidR="0063527E" w:rsidRDefault="00B90D0A">
      <w:pPr>
        <w:numPr>
          <w:ilvl w:val="0"/>
          <w:numId w:val="14"/>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rPr>
          <w:szCs w:val="22"/>
          <w:lang w:val="en-CA"/>
        </w:rPr>
        <w:pPrChange w:id="93" w:author="Philippe de Lagrange" w:date="2025-07-10T11:23:00Z" w16du:dateUtc="2025-07-10T09:23:00Z">
          <w:pPr>
            <w:numPr>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ind w:left="504" w:hanging="504"/>
          </w:pPr>
        </w:pPrChange>
      </w:pPr>
      <w:r w:rsidRPr="007E7388">
        <w:t>https://forumsbtvd.org.br/wp-content/uploads/2024/03/SBTVD-TV_3_0-P3-VC-Report.pdf</w:t>
      </w:r>
    </w:p>
    <w:p w14:paraId="7BC139E8" w14:textId="768B3920" w:rsidR="0035408E" w:rsidRDefault="00B90D0A">
      <w:pPr>
        <w:numPr>
          <w:ilvl w:val="0"/>
          <w:numId w:val="14"/>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rPr>
          <w:szCs w:val="22"/>
          <w:lang w:val="en-CA"/>
        </w:rPr>
        <w:pPrChange w:id="94" w:author="Philippe de Lagrange" w:date="2025-07-10T11:23:00Z" w16du:dateUtc="2025-07-10T09:23:00Z">
          <w:pPr>
            <w:numPr>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ind w:left="504" w:hanging="504"/>
          </w:pPr>
        </w:pPrChange>
      </w:pPr>
      <w:r w:rsidRPr="007E7388">
        <w:t>https://vcgit.hhi.fraunhofer.de/jvet/VVCSoftware_VTM/-/tree/VTM-23.8?ref_type=tags</w:t>
      </w:r>
    </w:p>
    <w:p w14:paraId="18317D3C" w14:textId="7A2295B7" w:rsidR="0035408E" w:rsidRDefault="007E7388">
      <w:pPr>
        <w:numPr>
          <w:ilvl w:val="0"/>
          <w:numId w:val="14"/>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rPr>
          <w:szCs w:val="22"/>
          <w:lang w:val="en-CA"/>
        </w:rPr>
        <w:pPrChange w:id="95" w:author="Philippe de Lagrange" w:date="2025-07-10T11:23:00Z" w16du:dateUtc="2025-07-10T09:23:00Z">
          <w:pPr>
            <w:numPr>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ind w:left="504" w:hanging="504"/>
          </w:pPr>
        </w:pPrChange>
      </w:pPr>
      <w:r w:rsidRPr="007E7388">
        <w:t>F. Bossen, X. Li, V. Seregin, K. Sharman, K. Sühring</w:t>
      </w:r>
      <w:r>
        <w:t>,</w:t>
      </w:r>
      <w:r w:rsidRPr="007E7388">
        <w:t xml:space="preserve"> “VTM and HM common test conditions and software reference configurations for SDR 4:2:0 10 bit video”, JVET-AK2010, Mar</w:t>
      </w:r>
      <w:r>
        <w:t>ch</w:t>
      </w:r>
      <w:r w:rsidRPr="007E7388">
        <w:t xml:space="preserve"> 2025</w:t>
      </w:r>
      <w:r>
        <w:t>.</w:t>
      </w:r>
    </w:p>
    <w:p w14:paraId="0737715F" w14:textId="0DCD495E" w:rsidR="000777CC" w:rsidRDefault="007E7388">
      <w:pPr>
        <w:numPr>
          <w:ilvl w:val="0"/>
          <w:numId w:val="14"/>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rPr>
          <w:szCs w:val="22"/>
          <w:lang w:val="en-CA"/>
        </w:rPr>
        <w:pPrChange w:id="96" w:author="Philippe de Lagrange" w:date="2025-07-10T11:23:00Z" w16du:dateUtc="2025-07-10T09:23:00Z">
          <w:pPr>
            <w:numPr>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ind w:left="504" w:hanging="504"/>
          </w:pPr>
        </w:pPrChange>
      </w:pPr>
      <w:r w:rsidRPr="007E7388">
        <w:t>A. Segall, E. François, W. Husak, S. Iwamura, D. Rusanovskyy "VTM and HM common test conditions and evaluation procedures for HDR/WCG video", JVET-AC2011, Feb. 2023.</w:t>
      </w:r>
    </w:p>
    <w:p w14:paraId="3FC8ABDF" w14:textId="5874018D" w:rsidR="007616C5" w:rsidRDefault="00B90D0A">
      <w:pPr>
        <w:numPr>
          <w:ilvl w:val="0"/>
          <w:numId w:val="14"/>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rPr>
          <w:szCs w:val="22"/>
          <w:lang w:val="en-CA"/>
        </w:rPr>
        <w:pPrChange w:id="97" w:author="Philippe de Lagrange" w:date="2025-07-10T11:23:00Z" w16du:dateUtc="2025-07-10T09:23:00Z">
          <w:pPr>
            <w:numPr>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ind w:left="504" w:hanging="504"/>
          </w:pPr>
        </w:pPrChange>
      </w:pPr>
      <w:r w:rsidRPr="007E7388">
        <w:t>https://git.mpeg.expert/MPEG/Video/LCEVC/LTM/-/tree/LTM_7_0?ref_type=tags</w:t>
      </w:r>
    </w:p>
    <w:p w14:paraId="2AFD4B86" w14:textId="0ADF8490" w:rsidR="00EE3026" w:rsidRDefault="00917501">
      <w:pPr>
        <w:numPr>
          <w:ilvl w:val="0"/>
          <w:numId w:val="14"/>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rPr>
          <w:szCs w:val="22"/>
          <w:lang w:val="en-CA"/>
        </w:rPr>
        <w:pPrChange w:id="98" w:author="Philippe de Lagrange" w:date="2025-07-10T11:23:00Z" w16du:dateUtc="2025-07-10T09:23:00Z">
          <w:pPr>
            <w:numPr>
              <w:numId w:val="1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ind w:left="504" w:hanging="504"/>
          </w:pPr>
        </w:pPrChange>
      </w:pPr>
      <w:r w:rsidRPr="00917501">
        <w:rPr>
          <w:szCs w:val="22"/>
          <w:lang w:val="en-CA"/>
        </w:rPr>
        <w:t>https://vcgit.hhi.fraunhofer.de/jvet/SHM/-/tree/SHM-12.4?ref_type=tags</w:t>
      </w:r>
    </w:p>
    <w:p w14:paraId="6FA14101" w14:textId="4D270E70" w:rsidR="00756EB6" w:rsidRDefault="00756EB6" w:rsidP="00756EB6">
      <w:pPr>
        <w:pStyle w:val="berschrift1"/>
      </w:pPr>
      <w:r>
        <w:t>Annex - Test software</w:t>
      </w:r>
    </w:p>
    <w:p w14:paraId="1C2F28B0" w14:textId="43E4524B" w:rsidR="00B90D0A" w:rsidRDefault="00B90D0A" w:rsidP="00B90D0A">
      <w:pPr>
        <w:pStyle w:val="berschrift2"/>
      </w:pPr>
      <w:r>
        <w:t>Base layer</w:t>
      </w:r>
    </w:p>
    <w:p w14:paraId="1226DB4D" w14:textId="28BC7F33" w:rsidR="00B90D0A" w:rsidRDefault="00B90D0A" w:rsidP="00B90D0A">
      <w:r>
        <w:t>An example</w:t>
      </w:r>
      <w:r w:rsidR="00D815C1">
        <w:t xml:space="preserve"> VTM</w:t>
      </w:r>
      <w:r>
        <w:t xml:space="preserve"> command line is given below:</w:t>
      </w:r>
    </w:p>
    <w:p w14:paraId="10897EC2" w14:textId="4601C09A" w:rsidR="00B90D0A" w:rsidRPr="007E7388" w:rsidRDefault="00B90D0A" w:rsidP="007E7388">
      <w:pPr>
        <w:ind w:left="567" w:hanging="567"/>
        <w:jc w:val="left"/>
        <w:rPr>
          <w:rFonts w:ascii="Courier New" w:hAnsi="Courier New" w:cs="Courier New"/>
          <w:noProof/>
          <w:sz w:val="18"/>
          <w:szCs w:val="20"/>
        </w:rPr>
      </w:pPr>
      <w:r w:rsidRPr="007E7388">
        <w:rPr>
          <w:rFonts w:ascii="Courier New" w:hAnsi="Courier New" w:cs="Courier New"/>
          <w:noProof/>
          <w:sz w:val="18"/>
          <w:szCs w:val="20"/>
        </w:rPr>
        <w:t xml:space="preserve">EncoderApp -c </w:t>
      </w:r>
      <w:r w:rsidR="00593C93">
        <w:rPr>
          <w:rFonts w:ascii="Courier New" w:hAnsi="Courier New" w:cs="Courier New"/>
          <w:noProof/>
          <w:sz w:val="18"/>
          <w:szCs w:val="20"/>
        </w:rPr>
        <w:t>cfg/</w:t>
      </w:r>
      <w:r w:rsidRPr="007E7388">
        <w:rPr>
          <w:rFonts w:ascii="Courier New" w:hAnsi="Courier New" w:cs="Courier New"/>
          <w:noProof/>
          <w:sz w:val="18"/>
          <w:szCs w:val="20"/>
        </w:rPr>
        <w:t xml:space="preserve">encoder_randomaccess_vtm.cfg -q </w:t>
      </w:r>
      <w:r>
        <w:rPr>
          <w:rFonts w:ascii="Courier New" w:hAnsi="Courier New" w:cs="Courier New"/>
          <w:noProof/>
          <w:sz w:val="18"/>
          <w:szCs w:val="20"/>
        </w:rPr>
        <w:t>&lt;QP&gt;</w:t>
      </w:r>
      <w:r w:rsidRPr="007E7388">
        <w:rPr>
          <w:rFonts w:ascii="Courier New" w:hAnsi="Courier New" w:cs="Courier New"/>
          <w:noProof/>
          <w:sz w:val="18"/>
          <w:szCs w:val="20"/>
        </w:rPr>
        <w:t xml:space="preserve"> -c resHD_</w:t>
      </w:r>
      <w:r>
        <w:rPr>
          <w:rFonts w:ascii="Courier New" w:hAnsi="Courier New" w:cs="Courier New"/>
          <w:noProof/>
          <w:sz w:val="18"/>
          <w:szCs w:val="20"/>
        </w:rPr>
        <w:t>6</w:t>
      </w:r>
      <w:r w:rsidRPr="007E7388">
        <w:rPr>
          <w:rFonts w:ascii="Courier New" w:hAnsi="Courier New" w:cs="Courier New"/>
          <w:noProof/>
          <w:sz w:val="18"/>
          <w:szCs w:val="20"/>
        </w:rPr>
        <w:t xml:space="preserve">0.cfg </w:t>
      </w:r>
      <w:r>
        <w:rPr>
          <w:rFonts w:ascii="Courier New" w:hAnsi="Courier New" w:cs="Courier New"/>
          <w:noProof/>
          <w:sz w:val="18"/>
          <w:szCs w:val="20"/>
        </w:rPr>
        <w:t>\</w:t>
      </w:r>
      <w:r>
        <w:rPr>
          <w:rFonts w:ascii="Courier New" w:hAnsi="Courier New" w:cs="Courier New"/>
          <w:noProof/>
          <w:sz w:val="18"/>
          <w:szCs w:val="20"/>
        </w:rPr>
        <w:br/>
      </w:r>
      <w:r w:rsidRPr="007E7388">
        <w:rPr>
          <w:rFonts w:ascii="Courier New" w:hAnsi="Courier New" w:cs="Courier New"/>
          <w:noProof/>
          <w:sz w:val="18"/>
          <w:szCs w:val="20"/>
        </w:rPr>
        <w:t xml:space="preserve">-i </w:t>
      </w:r>
      <w:r>
        <w:rPr>
          <w:rFonts w:ascii="Courier New" w:hAnsi="Courier New" w:cs="Courier New"/>
          <w:noProof/>
          <w:sz w:val="18"/>
          <w:szCs w:val="20"/>
        </w:rPr>
        <w:t>&lt;</w:t>
      </w:r>
      <w:r w:rsidR="00AF3500">
        <w:rPr>
          <w:rFonts w:ascii="Courier New" w:hAnsi="Courier New" w:cs="Courier New"/>
          <w:noProof/>
          <w:sz w:val="18"/>
          <w:szCs w:val="20"/>
        </w:rPr>
        <w:t>hd_</w:t>
      </w:r>
      <w:r>
        <w:rPr>
          <w:rFonts w:ascii="Courier New" w:hAnsi="Courier New" w:cs="Courier New"/>
          <w:noProof/>
          <w:sz w:val="18"/>
          <w:szCs w:val="20"/>
        </w:rPr>
        <w:t>input.yuv&gt;</w:t>
      </w:r>
      <w:r w:rsidRPr="007E7388">
        <w:rPr>
          <w:rFonts w:ascii="Courier New" w:hAnsi="Courier New" w:cs="Courier New"/>
          <w:noProof/>
          <w:sz w:val="18"/>
          <w:szCs w:val="20"/>
        </w:rPr>
        <w:t xml:space="preserve"> -ip </w:t>
      </w:r>
      <w:r w:rsidR="00593C93">
        <w:rPr>
          <w:rFonts w:ascii="Courier New" w:hAnsi="Courier New" w:cs="Courier New"/>
          <w:noProof/>
          <w:sz w:val="18"/>
          <w:szCs w:val="20"/>
        </w:rPr>
        <w:t>&lt;IP&gt;</w:t>
      </w:r>
      <w:r w:rsidRPr="007E7388">
        <w:rPr>
          <w:rFonts w:ascii="Courier New" w:hAnsi="Courier New" w:cs="Courier New"/>
          <w:noProof/>
          <w:sz w:val="18"/>
          <w:szCs w:val="20"/>
        </w:rPr>
        <w:t xml:space="preserve"> -b </w:t>
      </w:r>
      <w:r w:rsidR="00593C93">
        <w:rPr>
          <w:rFonts w:ascii="Courier New" w:hAnsi="Courier New" w:cs="Courier New"/>
          <w:noProof/>
          <w:sz w:val="18"/>
          <w:szCs w:val="20"/>
        </w:rPr>
        <w:t>&lt;output.bin&gt;</w:t>
      </w:r>
      <w:r w:rsidRPr="007E7388">
        <w:rPr>
          <w:rFonts w:ascii="Courier New" w:hAnsi="Courier New" w:cs="Courier New"/>
          <w:noProof/>
          <w:sz w:val="18"/>
          <w:szCs w:val="20"/>
        </w:rPr>
        <w:t xml:space="preserve">  </w:t>
      </w:r>
    </w:p>
    <w:p w14:paraId="402F3BF2" w14:textId="1AE9A7FB" w:rsidR="00593C93" w:rsidRPr="007E7388" w:rsidRDefault="00593C93" w:rsidP="004346D4">
      <w:r>
        <w:rPr>
          <w:rFonts w:ascii="Courier New" w:hAnsi="Courier New" w:cs="Courier New"/>
          <w:noProof/>
          <w:sz w:val="18"/>
          <w:szCs w:val="20"/>
        </w:rPr>
        <w:t>&lt;QP&gt;</w:t>
      </w:r>
      <w:r w:rsidRPr="007E7388">
        <w:t xml:space="preserve"> is set according to </w:t>
      </w:r>
      <w:r>
        <w:fldChar w:fldCharType="begin"/>
      </w:r>
      <w:r>
        <w:instrText xml:space="preserve"> REF _Ref194698765 \h </w:instrText>
      </w:r>
      <w:r>
        <w:fldChar w:fldCharType="separate"/>
      </w:r>
      <w:ins w:id="99" w:author="Philippe de Lagrange" w:date="2025-07-10T11:37:00Z" w16du:dateUtc="2025-07-10T09:37:00Z">
        <w:r w:rsidR="00054644" w:rsidRPr="00054644">
          <w:rPr>
            <w:rPrChange w:id="100" w:author="Philippe de Lagrange" w:date="2025-07-10T11:37:00Z" w16du:dateUtc="2025-07-10T09:37:00Z">
              <w:rPr>
                <w:lang w:val="fr-FR"/>
              </w:rPr>
            </w:rPrChange>
          </w:rPr>
          <w:t xml:space="preserve">Table </w:t>
        </w:r>
        <w:r w:rsidR="00054644" w:rsidRPr="00054644">
          <w:rPr>
            <w:noProof/>
            <w:rPrChange w:id="101" w:author="Philippe de Lagrange" w:date="2025-07-10T11:37:00Z" w16du:dateUtc="2025-07-10T09:37:00Z">
              <w:rPr>
                <w:noProof/>
                <w:lang w:val="fr-FR"/>
              </w:rPr>
            </w:rPrChange>
          </w:rPr>
          <w:t>2</w:t>
        </w:r>
      </w:ins>
      <w:del w:id="102" w:author="Philippe de Lagrange" w:date="2025-07-10T11:12:00Z" w16du:dateUtc="2025-07-10T09:12:00Z">
        <w:r w:rsidRPr="007E7388" w:rsidDel="00C91082">
          <w:delText xml:space="preserve">Table </w:delText>
        </w:r>
        <w:r w:rsidRPr="007E7388" w:rsidDel="00C91082">
          <w:rPr>
            <w:noProof/>
          </w:rPr>
          <w:delText>2</w:delText>
        </w:r>
      </w:del>
      <w:r>
        <w:fldChar w:fldCharType="end"/>
      </w:r>
      <w:r w:rsidRPr="007E7388">
        <w:t>.</w:t>
      </w:r>
    </w:p>
    <w:p w14:paraId="649F6D8C" w14:textId="27258FD0" w:rsidR="00593C93" w:rsidRPr="007E7388" w:rsidRDefault="00593C93" w:rsidP="004346D4">
      <w:r>
        <w:rPr>
          <w:rFonts w:ascii="Courier New" w:hAnsi="Courier New" w:cs="Courier New"/>
          <w:noProof/>
          <w:sz w:val="18"/>
          <w:szCs w:val="20"/>
        </w:rPr>
        <w:t xml:space="preserve">&lt;IP&gt; </w:t>
      </w:r>
      <w:r w:rsidRPr="007E7388">
        <w:t xml:space="preserve">is set </w:t>
      </w:r>
      <w:r w:rsidR="003A322B">
        <w:t xml:space="preserve">to the </w:t>
      </w:r>
      <w:r w:rsidRPr="007E7388">
        <w:t>multiple of 32 closest to frame rate.</w:t>
      </w:r>
    </w:p>
    <w:p w14:paraId="7B78A729" w14:textId="71114FCC" w:rsidR="00593C93" w:rsidRDefault="00593C93" w:rsidP="004346D4">
      <w:pPr>
        <w:rPr>
          <w:rFonts w:ascii="Courier New" w:hAnsi="Courier New" w:cs="Courier New"/>
          <w:noProof/>
          <w:sz w:val="18"/>
          <w:szCs w:val="20"/>
        </w:rPr>
      </w:pPr>
      <w:r w:rsidRPr="00FB3CB7">
        <w:rPr>
          <w:rFonts w:ascii="Courier New" w:hAnsi="Courier New" w:cs="Courier New"/>
          <w:noProof/>
          <w:sz w:val="18"/>
          <w:szCs w:val="20"/>
        </w:rPr>
        <w:lastRenderedPageBreak/>
        <w:t>encoder_randomaccess_vtm.cfg</w:t>
      </w:r>
      <w:r>
        <w:rPr>
          <w:rFonts w:ascii="Courier New" w:hAnsi="Courier New" w:cs="Courier New"/>
          <w:noProof/>
          <w:sz w:val="18"/>
          <w:szCs w:val="20"/>
        </w:rPr>
        <w:t xml:space="preserve"> </w:t>
      </w:r>
      <w:r w:rsidRPr="007E7388">
        <w:t>is found in the VTM code tree.</w:t>
      </w:r>
    </w:p>
    <w:p w14:paraId="630B08BC" w14:textId="33AC9202" w:rsidR="00593C93" w:rsidRDefault="00593C93" w:rsidP="004346D4">
      <w:r w:rsidRPr="00FB3CB7">
        <w:rPr>
          <w:rFonts w:ascii="Courier New" w:hAnsi="Courier New" w:cs="Courier New"/>
          <w:noProof/>
          <w:sz w:val="18"/>
          <w:szCs w:val="20"/>
        </w:rPr>
        <w:t>resHD_</w:t>
      </w:r>
      <w:r>
        <w:rPr>
          <w:rFonts w:ascii="Courier New" w:hAnsi="Courier New" w:cs="Courier New"/>
          <w:noProof/>
          <w:sz w:val="18"/>
          <w:szCs w:val="20"/>
        </w:rPr>
        <w:t>6</w:t>
      </w:r>
      <w:r w:rsidRPr="00FB3CB7">
        <w:rPr>
          <w:rFonts w:ascii="Courier New" w:hAnsi="Courier New" w:cs="Courier New"/>
          <w:noProof/>
          <w:sz w:val="18"/>
          <w:szCs w:val="20"/>
        </w:rPr>
        <w:t>0.cfg</w:t>
      </w:r>
      <w:r w:rsidRPr="007E7388">
        <w:t xml:space="preserve"> contains the following (example for </w:t>
      </w:r>
      <w:r>
        <w:t xml:space="preserve">10-bit </w:t>
      </w:r>
      <w:r w:rsidRPr="007E7388">
        <w:t>60fps test content):</w:t>
      </w:r>
    </w:p>
    <w:p w14:paraId="45BCE368" w14:textId="77777777" w:rsidR="00593C93" w:rsidRPr="007E7388" w:rsidRDefault="00593C93" w:rsidP="007E7388">
      <w:pPr>
        <w:spacing w:after="0"/>
        <w:ind w:left="1134" w:hanging="567"/>
        <w:jc w:val="left"/>
        <w:rPr>
          <w:rFonts w:ascii="Courier New" w:hAnsi="Courier New" w:cs="Courier New"/>
          <w:noProof/>
          <w:sz w:val="18"/>
          <w:szCs w:val="20"/>
        </w:rPr>
      </w:pPr>
      <w:r w:rsidRPr="007E7388">
        <w:rPr>
          <w:rFonts w:ascii="Courier New" w:hAnsi="Courier New" w:cs="Courier New"/>
          <w:noProof/>
          <w:sz w:val="18"/>
          <w:szCs w:val="20"/>
        </w:rPr>
        <w:t>InputBitDepth      : 10          # Input bitdepth</w:t>
      </w:r>
    </w:p>
    <w:p w14:paraId="7A6CE4D2" w14:textId="77777777" w:rsidR="00593C93" w:rsidRPr="007E7388" w:rsidRDefault="00593C93" w:rsidP="007E7388">
      <w:pPr>
        <w:spacing w:after="0"/>
        <w:ind w:left="1134" w:hanging="567"/>
        <w:jc w:val="left"/>
        <w:rPr>
          <w:rFonts w:ascii="Courier New" w:hAnsi="Courier New" w:cs="Courier New"/>
          <w:noProof/>
          <w:sz w:val="18"/>
          <w:szCs w:val="20"/>
        </w:rPr>
      </w:pPr>
      <w:r w:rsidRPr="007E7388">
        <w:rPr>
          <w:rFonts w:ascii="Courier New" w:hAnsi="Courier New" w:cs="Courier New"/>
          <w:noProof/>
          <w:sz w:val="18"/>
          <w:szCs w:val="20"/>
        </w:rPr>
        <w:t>InputChromaFormat  : 420         # Ratio of luminance to chrominance samples</w:t>
      </w:r>
    </w:p>
    <w:p w14:paraId="3E93368A" w14:textId="77777777" w:rsidR="00593C93" w:rsidRPr="007E7388" w:rsidRDefault="00593C93" w:rsidP="007E7388">
      <w:pPr>
        <w:spacing w:after="0"/>
        <w:ind w:left="1134" w:hanging="567"/>
        <w:jc w:val="left"/>
        <w:rPr>
          <w:rFonts w:ascii="Courier New" w:hAnsi="Courier New" w:cs="Courier New"/>
          <w:noProof/>
          <w:sz w:val="18"/>
          <w:szCs w:val="20"/>
        </w:rPr>
      </w:pPr>
      <w:r w:rsidRPr="007E7388">
        <w:rPr>
          <w:rFonts w:ascii="Courier New" w:hAnsi="Courier New" w:cs="Courier New"/>
          <w:noProof/>
          <w:sz w:val="18"/>
          <w:szCs w:val="20"/>
        </w:rPr>
        <w:t>FrameRate          : 60          # Frame Rate per second</w:t>
      </w:r>
    </w:p>
    <w:p w14:paraId="30A0157D" w14:textId="77777777" w:rsidR="00593C93" w:rsidRPr="007E7388" w:rsidRDefault="00593C93" w:rsidP="007E7388">
      <w:pPr>
        <w:spacing w:after="0"/>
        <w:ind w:left="1134" w:hanging="567"/>
        <w:jc w:val="left"/>
        <w:rPr>
          <w:rFonts w:ascii="Courier New" w:hAnsi="Courier New" w:cs="Courier New"/>
          <w:noProof/>
          <w:sz w:val="18"/>
          <w:szCs w:val="20"/>
        </w:rPr>
      </w:pPr>
      <w:r w:rsidRPr="007E7388">
        <w:rPr>
          <w:rFonts w:ascii="Courier New" w:hAnsi="Courier New" w:cs="Courier New"/>
          <w:noProof/>
          <w:sz w:val="18"/>
          <w:szCs w:val="20"/>
        </w:rPr>
        <w:t>FrameSkip          : 0           # Number of frames to be skipped in input</w:t>
      </w:r>
    </w:p>
    <w:p w14:paraId="08652F96" w14:textId="77777777" w:rsidR="00593C93" w:rsidRPr="007E7388" w:rsidRDefault="00593C93" w:rsidP="007E7388">
      <w:pPr>
        <w:spacing w:after="0"/>
        <w:ind w:left="1134" w:hanging="567"/>
        <w:jc w:val="left"/>
        <w:rPr>
          <w:rFonts w:ascii="Courier New" w:hAnsi="Courier New" w:cs="Courier New"/>
          <w:noProof/>
          <w:sz w:val="18"/>
          <w:szCs w:val="20"/>
        </w:rPr>
      </w:pPr>
      <w:r w:rsidRPr="007E7388">
        <w:rPr>
          <w:rFonts w:ascii="Courier New" w:hAnsi="Courier New" w:cs="Courier New"/>
          <w:noProof/>
          <w:sz w:val="18"/>
          <w:szCs w:val="20"/>
        </w:rPr>
        <w:t>SourceWidth        : 1920        # Input  frame width</w:t>
      </w:r>
    </w:p>
    <w:p w14:paraId="2CDF326F" w14:textId="77777777" w:rsidR="00593C93" w:rsidRPr="007E7388" w:rsidRDefault="00593C93" w:rsidP="007E7388">
      <w:pPr>
        <w:spacing w:after="0"/>
        <w:ind w:left="1134" w:hanging="567"/>
        <w:jc w:val="left"/>
        <w:rPr>
          <w:rFonts w:ascii="Courier New" w:hAnsi="Courier New" w:cs="Courier New"/>
          <w:noProof/>
          <w:sz w:val="18"/>
          <w:szCs w:val="20"/>
        </w:rPr>
      </w:pPr>
      <w:r w:rsidRPr="007E7388">
        <w:rPr>
          <w:rFonts w:ascii="Courier New" w:hAnsi="Courier New" w:cs="Courier New"/>
          <w:noProof/>
          <w:sz w:val="18"/>
          <w:szCs w:val="20"/>
        </w:rPr>
        <w:t>SourceHeight       : 1080        # Input  frame height</w:t>
      </w:r>
    </w:p>
    <w:p w14:paraId="099E94DC" w14:textId="77777777" w:rsidR="00593C93" w:rsidRPr="007E7388" w:rsidRDefault="00593C93" w:rsidP="007E7388">
      <w:pPr>
        <w:spacing w:after="0"/>
        <w:ind w:left="1134" w:hanging="567"/>
        <w:jc w:val="left"/>
        <w:rPr>
          <w:rFonts w:ascii="Courier New" w:hAnsi="Courier New" w:cs="Courier New"/>
          <w:noProof/>
          <w:sz w:val="18"/>
          <w:szCs w:val="20"/>
        </w:rPr>
      </w:pPr>
      <w:r w:rsidRPr="007E7388">
        <w:rPr>
          <w:rFonts w:ascii="Courier New" w:hAnsi="Courier New" w:cs="Courier New"/>
          <w:noProof/>
          <w:sz w:val="18"/>
          <w:szCs w:val="20"/>
        </w:rPr>
        <w:t>FramesToBeEncoded  : 600         # Number of frames to be coded</w:t>
      </w:r>
    </w:p>
    <w:p w14:paraId="23C168CE" w14:textId="77777777" w:rsidR="00593C93" w:rsidRPr="007E7388" w:rsidRDefault="00593C93" w:rsidP="007E7388">
      <w:pPr>
        <w:ind w:left="1134" w:hanging="567"/>
        <w:jc w:val="left"/>
        <w:rPr>
          <w:rFonts w:ascii="Courier New" w:hAnsi="Courier New" w:cs="Courier New"/>
          <w:noProof/>
          <w:sz w:val="18"/>
          <w:szCs w:val="20"/>
        </w:rPr>
      </w:pPr>
      <w:r w:rsidRPr="007E7388">
        <w:rPr>
          <w:rFonts w:ascii="Courier New" w:hAnsi="Courier New" w:cs="Courier New"/>
          <w:noProof/>
          <w:sz w:val="18"/>
          <w:szCs w:val="20"/>
        </w:rPr>
        <w:t>Level              : 4.1</w:t>
      </w:r>
    </w:p>
    <w:p w14:paraId="50B81DD6" w14:textId="6EC0D33E" w:rsidR="00D815C1" w:rsidRDefault="00D815C1" w:rsidP="004346D4">
      <w:pPr>
        <w:rPr>
          <w:rFonts w:eastAsia="Calibri"/>
        </w:rPr>
      </w:pPr>
      <w:r>
        <w:t xml:space="preserve">The base layer for </w:t>
      </w:r>
      <w:r w:rsidR="00593C93">
        <w:rPr>
          <w:rFonts w:eastAsia="Calibri"/>
        </w:rPr>
        <w:t>VVC</w:t>
      </w:r>
      <w:r w:rsidR="004346D4" w:rsidRPr="00CA3EDF">
        <w:rPr>
          <w:rFonts w:eastAsia="Calibri"/>
        </w:rPr>
        <w:t xml:space="preserve"> </w:t>
      </w:r>
      <w:r w:rsidR="00593C93">
        <w:rPr>
          <w:rFonts w:eastAsia="Calibri"/>
        </w:rPr>
        <w:t>multi-layer coding</w:t>
      </w:r>
      <w:r w:rsidR="004346D4" w:rsidRPr="00CA3EDF">
        <w:rPr>
          <w:rFonts w:eastAsia="Calibri"/>
        </w:rPr>
        <w:t xml:space="preserve">, </w:t>
      </w:r>
      <w:r>
        <w:rPr>
          <w:rFonts w:eastAsia="Calibri"/>
        </w:rPr>
        <w:t xml:space="preserve">when encoded separately, </w:t>
      </w:r>
      <w:r w:rsidR="004346D4" w:rsidRPr="00CA3EDF">
        <w:rPr>
          <w:rFonts w:eastAsia="Calibri"/>
        </w:rPr>
        <w:t xml:space="preserve">is required to additionally use </w:t>
      </w:r>
      <w:r w:rsidR="004346D4" w:rsidRPr="007E7388">
        <w:rPr>
          <w:rFonts w:ascii="Courier New" w:hAnsi="Courier New" w:cs="Courier New"/>
          <w:noProof/>
          <w:sz w:val="18"/>
          <w:szCs w:val="20"/>
        </w:rPr>
        <w:t>--MaxNumALFAPS=4</w:t>
      </w:r>
      <w:r w:rsidR="004346D4" w:rsidRPr="00CA3EDF">
        <w:rPr>
          <w:rFonts w:eastAsia="Calibri"/>
        </w:rPr>
        <w:t xml:space="preserve">, to prevent errors with the APS overriding in the EL. </w:t>
      </w:r>
      <w:r>
        <w:rPr>
          <w:rFonts w:eastAsia="Calibri"/>
        </w:rPr>
        <w:t>In this test, the same base layer is used for VVC and SHVC. The base layer for LCEVC does not use the -</w:t>
      </w:r>
      <w:r w:rsidRPr="007E7388">
        <w:rPr>
          <w:rFonts w:ascii="Courier New" w:hAnsi="Courier New" w:cs="Courier New"/>
          <w:noProof/>
          <w:sz w:val="18"/>
          <w:szCs w:val="20"/>
        </w:rPr>
        <w:t>–MaxNumALFAPS</w:t>
      </w:r>
      <w:r>
        <w:rPr>
          <w:rFonts w:eastAsia="Calibri"/>
        </w:rPr>
        <w:t xml:space="preserve"> option.</w:t>
      </w:r>
    </w:p>
    <w:p w14:paraId="3FCE9872" w14:textId="174F63D7" w:rsidR="00D815C1" w:rsidRDefault="00D815C1" w:rsidP="004346D4">
      <w:pPr>
        <w:rPr>
          <w:rFonts w:eastAsia="Calibri"/>
        </w:rPr>
      </w:pPr>
      <w:r>
        <w:rPr>
          <w:rFonts w:eastAsia="Calibri"/>
        </w:rPr>
        <w:t>For BT.2020 SDR content, the “</w:t>
      </w:r>
      <w:r w:rsidRPr="00D815C1">
        <w:rPr>
          <w:rFonts w:ascii="Courier New" w:hAnsi="Courier New" w:cs="Courier New"/>
          <w:noProof/>
          <w:sz w:val="18"/>
          <w:szCs w:val="20"/>
        </w:rPr>
        <w:t>--VerCollocatedChroma=1</w:t>
      </w:r>
      <w:r>
        <w:rPr>
          <w:rFonts w:eastAsia="Calibri"/>
        </w:rPr>
        <w:t>” option is added.</w:t>
      </w:r>
    </w:p>
    <w:p w14:paraId="770A2EB8" w14:textId="33650392" w:rsidR="00D815C1" w:rsidRDefault="00D815C1" w:rsidP="004346D4">
      <w:pPr>
        <w:rPr>
          <w:rFonts w:eastAsia="Calibri"/>
        </w:rPr>
      </w:pPr>
      <w:r>
        <w:rPr>
          <w:rFonts w:eastAsia="Calibri"/>
        </w:rPr>
        <w:t>For HDR PQ content, the “</w:t>
      </w:r>
      <w:r w:rsidRPr="00FB3CB7">
        <w:rPr>
          <w:rFonts w:ascii="Courier New" w:hAnsi="Courier New" w:cs="Courier New"/>
          <w:noProof/>
          <w:sz w:val="18"/>
          <w:szCs w:val="20"/>
        </w:rPr>
        <w:t>-c cfg/per-class/classH1.cfg</w:t>
      </w:r>
      <w:r>
        <w:rPr>
          <w:rFonts w:eastAsia="Calibri"/>
        </w:rPr>
        <w:t>” option is added</w:t>
      </w:r>
      <w:r w:rsidR="00AF3500">
        <w:rPr>
          <w:rFonts w:eastAsia="Calibri"/>
        </w:rPr>
        <w:t xml:space="preserve">. </w:t>
      </w:r>
      <w:r>
        <w:rPr>
          <w:rFonts w:eastAsia="Calibri"/>
        </w:rPr>
        <w:t>For HDR HLG content, the “</w:t>
      </w:r>
      <w:r w:rsidRPr="00FB3CB7">
        <w:rPr>
          <w:rFonts w:ascii="Courier New" w:hAnsi="Courier New" w:cs="Courier New"/>
          <w:noProof/>
          <w:sz w:val="18"/>
          <w:szCs w:val="20"/>
        </w:rPr>
        <w:t>-c cfg/per-class/classH</w:t>
      </w:r>
      <w:r>
        <w:rPr>
          <w:rFonts w:ascii="Courier New" w:hAnsi="Courier New" w:cs="Courier New"/>
          <w:noProof/>
          <w:sz w:val="18"/>
          <w:szCs w:val="20"/>
        </w:rPr>
        <w:t>2</w:t>
      </w:r>
      <w:r w:rsidRPr="00FB3CB7">
        <w:rPr>
          <w:rFonts w:ascii="Courier New" w:hAnsi="Courier New" w:cs="Courier New"/>
          <w:noProof/>
          <w:sz w:val="18"/>
          <w:szCs w:val="20"/>
        </w:rPr>
        <w:t>.cfg</w:t>
      </w:r>
      <w:r>
        <w:rPr>
          <w:rFonts w:eastAsia="Calibri"/>
        </w:rPr>
        <w:t>” option is added.</w:t>
      </w:r>
      <w:r w:rsidR="00AF3500">
        <w:rPr>
          <w:rFonts w:eastAsia="Calibri"/>
        </w:rPr>
        <w:t xml:space="preserve"> Those configuration files are found in the VTM code tree.</w:t>
      </w:r>
    </w:p>
    <w:p w14:paraId="4B209ADC" w14:textId="4B18A5EB" w:rsidR="00D815C1" w:rsidRDefault="00D815C1" w:rsidP="00D815C1">
      <w:pPr>
        <w:pStyle w:val="berschrift2"/>
      </w:pPr>
      <w:r>
        <w:t>VVC enhancement layer</w:t>
      </w:r>
    </w:p>
    <w:p w14:paraId="2AADE286" w14:textId="77777777" w:rsidR="00D815C1" w:rsidRDefault="00D815C1" w:rsidP="00D815C1">
      <w:r>
        <w:t>An example VTM command line is given below:</w:t>
      </w:r>
    </w:p>
    <w:p w14:paraId="707EA536" w14:textId="6094AE77" w:rsidR="00D815C1" w:rsidRPr="007E7388" w:rsidRDefault="00D815C1" w:rsidP="007E7388">
      <w:pPr>
        <w:ind w:left="567" w:hanging="567"/>
        <w:jc w:val="left"/>
        <w:rPr>
          <w:rFonts w:ascii="Courier New" w:hAnsi="Courier New" w:cs="Courier New"/>
          <w:noProof/>
          <w:sz w:val="18"/>
          <w:szCs w:val="20"/>
        </w:rPr>
      </w:pPr>
      <w:r w:rsidRPr="007E7388">
        <w:rPr>
          <w:rFonts w:ascii="Courier New" w:hAnsi="Courier New" w:cs="Courier New"/>
          <w:noProof/>
          <w:sz w:val="18"/>
          <w:szCs w:val="20"/>
        </w:rPr>
        <w:t>EncoderApp -c cfg/encoder_randomaccess_vtm.cfg \</w:t>
      </w:r>
      <w:r w:rsidRPr="007E7388">
        <w:rPr>
          <w:rFonts w:ascii="Courier New" w:hAnsi="Courier New" w:cs="Courier New"/>
          <w:noProof/>
          <w:sz w:val="18"/>
          <w:szCs w:val="20"/>
        </w:rPr>
        <w:br/>
        <w:t>-c cfg/multi-layer/two_layers_scalable.cfg --DMVREncMvSelect=1 \</w:t>
      </w:r>
      <w:r w:rsidRPr="007E7388">
        <w:rPr>
          <w:rFonts w:ascii="Courier New" w:hAnsi="Courier New" w:cs="Courier New"/>
          <w:noProof/>
          <w:sz w:val="18"/>
          <w:szCs w:val="20"/>
        </w:rPr>
        <w:br/>
        <w:t xml:space="preserve">-l0 -q </w:t>
      </w:r>
      <w:r>
        <w:rPr>
          <w:rFonts w:ascii="Courier New" w:hAnsi="Courier New" w:cs="Courier New"/>
          <w:noProof/>
          <w:sz w:val="18"/>
          <w:szCs w:val="20"/>
        </w:rPr>
        <w:t>&lt;QP_BL&gt;</w:t>
      </w:r>
      <w:r w:rsidRPr="007E7388">
        <w:rPr>
          <w:rFonts w:ascii="Courier New" w:hAnsi="Courier New" w:cs="Courier New"/>
          <w:noProof/>
          <w:sz w:val="18"/>
          <w:szCs w:val="20"/>
        </w:rPr>
        <w:t xml:space="preserve"> -l0 -c resHD_60.cfg -l0 -i </w:t>
      </w:r>
      <w:r>
        <w:rPr>
          <w:rFonts w:ascii="Courier New" w:hAnsi="Courier New" w:cs="Courier New"/>
          <w:noProof/>
          <w:sz w:val="18"/>
          <w:szCs w:val="20"/>
        </w:rPr>
        <w:t>&lt;hd_input.yuv&gt;</w:t>
      </w:r>
      <w:r w:rsidRPr="007E7388">
        <w:rPr>
          <w:rFonts w:ascii="Courier New" w:hAnsi="Courier New" w:cs="Courier New"/>
          <w:noProof/>
          <w:sz w:val="18"/>
          <w:szCs w:val="20"/>
        </w:rPr>
        <w:t xml:space="preserve"> \</w:t>
      </w:r>
      <w:r w:rsidRPr="007E7388">
        <w:rPr>
          <w:rFonts w:ascii="Courier New" w:hAnsi="Courier New" w:cs="Courier New"/>
          <w:noProof/>
          <w:sz w:val="18"/>
          <w:szCs w:val="20"/>
        </w:rPr>
        <w:br/>
        <w:t xml:space="preserve">-l1 -q </w:t>
      </w:r>
      <w:r>
        <w:rPr>
          <w:rFonts w:ascii="Courier New" w:hAnsi="Courier New" w:cs="Courier New"/>
          <w:noProof/>
          <w:sz w:val="18"/>
          <w:szCs w:val="20"/>
        </w:rPr>
        <w:t>&lt;QP_EL&gt;</w:t>
      </w:r>
      <w:r w:rsidRPr="007E7388">
        <w:rPr>
          <w:rFonts w:ascii="Courier New" w:hAnsi="Courier New" w:cs="Courier New"/>
          <w:noProof/>
          <w:sz w:val="18"/>
          <w:szCs w:val="20"/>
        </w:rPr>
        <w:t xml:space="preserve"> -l1 -c resUHD_60.cfg -l1 -</w:t>
      </w:r>
      <w:r>
        <w:rPr>
          <w:rFonts w:ascii="Courier New" w:hAnsi="Courier New" w:cs="Courier New"/>
          <w:noProof/>
          <w:sz w:val="18"/>
          <w:szCs w:val="20"/>
        </w:rPr>
        <w:t>i &lt;uhd_input</w:t>
      </w:r>
      <w:r w:rsidRPr="007E7388">
        <w:rPr>
          <w:rFonts w:ascii="Courier New" w:hAnsi="Courier New" w:cs="Courier New"/>
          <w:noProof/>
          <w:sz w:val="18"/>
          <w:szCs w:val="20"/>
        </w:rPr>
        <w:t>.yuv</w:t>
      </w:r>
      <w:r>
        <w:rPr>
          <w:rFonts w:ascii="Courier New" w:hAnsi="Courier New" w:cs="Courier New"/>
          <w:noProof/>
          <w:sz w:val="18"/>
          <w:szCs w:val="20"/>
        </w:rPr>
        <w:t>&gt;</w:t>
      </w:r>
      <w:r w:rsidRPr="007E7388">
        <w:rPr>
          <w:rFonts w:ascii="Courier New" w:hAnsi="Courier New" w:cs="Courier New"/>
          <w:noProof/>
          <w:sz w:val="18"/>
          <w:szCs w:val="20"/>
        </w:rPr>
        <w:t xml:space="preserve"> \</w:t>
      </w:r>
      <w:r w:rsidRPr="007E7388">
        <w:rPr>
          <w:rFonts w:ascii="Courier New" w:hAnsi="Courier New" w:cs="Courier New"/>
          <w:noProof/>
          <w:sz w:val="18"/>
          <w:szCs w:val="20"/>
        </w:rPr>
        <w:br/>
        <w:t>-l1 -c cfg/multi-layer/layer1_gop_randomaccess.cfg -l1 --Level=6.1 \</w:t>
      </w:r>
      <w:r w:rsidRPr="007E7388">
        <w:rPr>
          <w:rFonts w:ascii="Courier New" w:hAnsi="Courier New" w:cs="Courier New"/>
          <w:noProof/>
          <w:sz w:val="18"/>
          <w:szCs w:val="20"/>
        </w:rPr>
        <w:br/>
      </w:r>
      <w:r w:rsidR="00826EA2" w:rsidRPr="00045B44">
        <w:rPr>
          <w:rFonts w:ascii="Courier New" w:hAnsi="Courier New" w:cs="Courier New"/>
          <w:noProof/>
          <w:sz w:val="18"/>
          <w:szCs w:val="20"/>
        </w:rPr>
        <w:t>-l1 --TemporalFilter=0</w:t>
      </w:r>
      <w:r w:rsidR="00826EA2">
        <w:rPr>
          <w:rFonts w:ascii="Courier New" w:hAnsi="Courier New" w:cs="Courier New"/>
          <w:noProof/>
          <w:sz w:val="18"/>
          <w:szCs w:val="20"/>
        </w:rPr>
        <w:t xml:space="preserve"> </w:t>
      </w:r>
      <w:r w:rsidRPr="007E7388">
        <w:rPr>
          <w:rFonts w:ascii="Courier New" w:hAnsi="Courier New" w:cs="Courier New"/>
          <w:noProof/>
          <w:sz w:val="18"/>
          <w:szCs w:val="20"/>
        </w:rPr>
        <w:t xml:space="preserve">-ip </w:t>
      </w:r>
      <w:r>
        <w:rPr>
          <w:rFonts w:ascii="Courier New" w:hAnsi="Courier New" w:cs="Courier New"/>
          <w:noProof/>
          <w:sz w:val="18"/>
          <w:szCs w:val="20"/>
        </w:rPr>
        <w:t>&lt;IP&gt;</w:t>
      </w:r>
      <w:r w:rsidRPr="007E7388">
        <w:rPr>
          <w:rFonts w:ascii="Courier New" w:hAnsi="Courier New" w:cs="Courier New"/>
          <w:noProof/>
          <w:sz w:val="18"/>
          <w:szCs w:val="20"/>
        </w:rPr>
        <w:t xml:space="preserve"> -b </w:t>
      </w:r>
      <w:r>
        <w:rPr>
          <w:rFonts w:ascii="Courier New" w:hAnsi="Courier New" w:cs="Courier New"/>
          <w:noProof/>
          <w:sz w:val="18"/>
          <w:szCs w:val="20"/>
        </w:rPr>
        <w:t>&lt;output.bin&gt;</w:t>
      </w:r>
      <w:r w:rsidRPr="007E7388">
        <w:rPr>
          <w:rFonts w:ascii="Courier New" w:hAnsi="Courier New" w:cs="Courier New"/>
          <w:noProof/>
          <w:sz w:val="18"/>
          <w:szCs w:val="20"/>
        </w:rPr>
        <w:t xml:space="preserve"> -o /dev/null</w:t>
      </w:r>
    </w:p>
    <w:p w14:paraId="11163438" w14:textId="2452DAA5" w:rsidR="004346D4" w:rsidRDefault="00D815C1" w:rsidP="004346D4">
      <w:r>
        <w:rPr>
          <w:rFonts w:eastAsia="Calibri"/>
        </w:rPr>
        <w:t>To reuse a base layer encoding, “</w:t>
      </w:r>
      <w:r w:rsidR="004346D4" w:rsidRPr="00CA3EDF">
        <w:rPr>
          <w:rFonts w:ascii="Courier New" w:eastAsia="Calibri" w:hAnsi="Courier New" w:cs="Courier New"/>
          <w:sz w:val="20"/>
          <w:szCs w:val="22"/>
        </w:rPr>
        <w:t>–l0 -–debugBitstream &lt;baselayer.bin</w:t>
      </w:r>
      <w:r w:rsidR="00AF3500">
        <w:rPr>
          <w:rFonts w:ascii="Courier New" w:eastAsia="Calibri" w:hAnsi="Courier New" w:cs="Courier New"/>
          <w:sz w:val="20"/>
          <w:szCs w:val="22"/>
        </w:rPr>
        <w:t>&gt;</w:t>
      </w:r>
      <w:r>
        <w:t>” can be used.</w:t>
      </w:r>
    </w:p>
    <w:p w14:paraId="335512F4" w14:textId="31CC9462" w:rsidR="00854EAC" w:rsidRDefault="00854EAC" w:rsidP="00D815C1">
      <w:pPr>
        <w:rPr>
          <w:rFonts w:eastAsia="Calibri"/>
        </w:rPr>
      </w:pPr>
      <w:r>
        <w:rPr>
          <w:rFonts w:ascii="Courier New" w:hAnsi="Courier New" w:cs="Courier New"/>
          <w:noProof/>
          <w:sz w:val="18"/>
          <w:szCs w:val="20"/>
        </w:rPr>
        <w:t>&lt;IP&gt;</w:t>
      </w:r>
      <w:r w:rsidR="003A322B">
        <w:rPr>
          <w:rFonts w:eastAsia="Calibri"/>
        </w:rPr>
        <w:t xml:space="preserve"> </w:t>
      </w:r>
      <w:r>
        <w:rPr>
          <w:rFonts w:eastAsia="Calibri"/>
        </w:rPr>
        <w:t xml:space="preserve">and </w:t>
      </w:r>
      <w:r w:rsidRPr="007E7388">
        <w:rPr>
          <w:rFonts w:ascii="Courier New" w:hAnsi="Courier New" w:cs="Courier New"/>
          <w:noProof/>
          <w:sz w:val="18"/>
          <w:szCs w:val="20"/>
        </w:rPr>
        <w:t>&lt;QP_BL&gt;</w:t>
      </w:r>
      <w:r>
        <w:rPr>
          <w:rFonts w:eastAsia="Calibri"/>
        </w:rPr>
        <w:t xml:space="preserve"> shall match the base layer settings described in the previous section.</w:t>
      </w:r>
      <w:r w:rsidR="00971C7F">
        <w:rPr>
          <w:rFonts w:eastAsia="Calibri"/>
        </w:rPr>
        <w:t xml:space="preserve"> </w:t>
      </w:r>
      <w:r w:rsidR="00971C7F">
        <w:rPr>
          <w:rFonts w:ascii="Courier New" w:hAnsi="Courier New" w:cs="Courier New"/>
          <w:noProof/>
          <w:sz w:val="18"/>
          <w:szCs w:val="20"/>
        </w:rPr>
        <w:t>&lt;QP_EL&gt;</w:t>
      </w:r>
      <w:r w:rsidR="00971C7F">
        <w:rPr>
          <w:rFonts w:eastAsia="Calibri"/>
        </w:rPr>
        <w:t xml:space="preserve"> is adjusted to match the target bitrate, as described in section</w:t>
      </w:r>
      <w:r w:rsidR="003A322B">
        <w:rPr>
          <w:rFonts w:eastAsia="Calibri"/>
        </w:rPr>
        <w:t xml:space="preserve"> </w:t>
      </w:r>
      <w:r w:rsidR="003A322B">
        <w:rPr>
          <w:rFonts w:eastAsia="Calibri"/>
        </w:rPr>
        <w:fldChar w:fldCharType="begin"/>
      </w:r>
      <w:r w:rsidR="003A322B">
        <w:rPr>
          <w:rFonts w:eastAsia="Calibri"/>
        </w:rPr>
        <w:instrText xml:space="preserve"> REF _Ref195131265 \r \h </w:instrText>
      </w:r>
      <w:r w:rsidR="003A322B">
        <w:rPr>
          <w:rFonts w:eastAsia="Calibri"/>
        </w:rPr>
      </w:r>
      <w:r w:rsidR="003A322B">
        <w:rPr>
          <w:rFonts w:eastAsia="Calibri"/>
        </w:rPr>
        <w:fldChar w:fldCharType="separate"/>
      </w:r>
      <w:r w:rsidR="00054644">
        <w:rPr>
          <w:rFonts w:eastAsia="Calibri"/>
        </w:rPr>
        <w:t>8.6</w:t>
      </w:r>
      <w:r w:rsidR="003A322B">
        <w:rPr>
          <w:rFonts w:eastAsia="Calibri"/>
        </w:rPr>
        <w:fldChar w:fldCharType="end"/>
      </w:r>
      <w:r w:rsidR="00971C7F">
        <w:rPr>
          <w:rFonts w:eastAsia="Calibri"/>
        </w:rPr>
        <w:t>.</w:t>
      </w:r>
    </w:p>
    <w:p w14:paraId="7F8C9F3A" w14:textId="519E22EB" w:rsidR="00854EAC" w:rsidRDefault="00854EAC" w:rsidP="00D815C1">
      <w:r w:rsidRPr="00FB3CB7">
        <w:rPr>
          <w:rFonts w:ascii="Courier New" w:hAnsi="Courier New" w:cs="Courier New"/>
          <w:noProof/>
          <w:sz w:val="18"/>
          <w:szCs w:val="20"/>
        </w:rPr>
        <w:t>cfg/multi-layer/layer1_gop_randomaccess.cfg</w:t>
      </w:r>
      <w:r>
        <w:rPr>
          <w:rFonts w:ascii="Courier New" w:hAnsi="Courier New" w:cs="Courier New"/>
          <w:noProof/>
          <w:sz w:val="18"/>
          <w:szCs w:val="20"/>
        </w:rPr>
        <w:t xml:space="preserve"> </w:t>
      </w:r>
      <w:r w:rsidRPr="00FB3CB7">
        <w:t>is found in the VTM code tree</w:t>
      </w:r>
      <w:r>
        <w:t>.</w:t>
      </w:r>
    </w:p>
    <w:p w14:paraId="53863C62" w14:textId="1912D808" w:rsidR="00854EAC" w:rsidRDefault="00854EAC" w:rsidP="00D815C1">
      <w:pPr>
        <w:rPr>
          <w:rFonts w:eastAsia="Calibri"/>
        </w:rPr>
      </w:pPr>
      <w:r w:rsidRPr="00FB3CB7">
        <w:rPr>
          <w:rFonts w:ascii="Courier New" w:hAnsi="Courier New" w:cs="Courier New"/>
          <w:noProof/>
          <w:sz w:val="18"/>
          <w:szCs w:val="20"/>
        </w:rPr>
        <w:t xml:space="preserve">resUHD_60.cfg </w:t>
      </w:r>
      <w:r>
        <w:t xml:space="preserve">is similar to the </w:t>
      </w:r>
      <w:r w:rsidRPr="00FB3CB7">
        <w:rPr>
          <w:rFonts w:ascii="Courier New" w:hAnsi="Courier New" w:cs="Courier New"/>
          <w:noProof/>
          <w:sz w:val="18"/>
          <w:szCs w:val="20"/>
        </w:rPr>
        <w:t xml:space="preserve">resHD_60.cfg </w:t>
      </w:r>
      <w:r>
        <w:t>shown in the previous section, but with UHD resolution (width 3840, height 2160, and level 5.1).</w:t>
      </w:r>
    </w:p>
    <w:p w14:paraId="61B15C52" w14:textId="656A2B6E" w:rsidR="00D815C1" w:rsidRDefault="00D815C1" w:rsidP="00D815C1">
      <w:pPr>
        <w:rPr>
          <w:rFonts w:eastAsia="Calibri"/>
        </w:rPr>
      </w:pPr>
      <w:r>
        <w:rPr>
          <w:rFonts w:eastAsia="Calibri"/>
        </w:rPr>
        <w:t>For BT.2020 SDR content, the “</w:t>
      </w:r>
      <w:r w:rsidRPr="00D815C1">
        <w:rPr>
          <w:rFonts w:ascii="Courier New" w:hAnsi="Courier New" w:cs="Courier New"/>
          <w:noProof/>
          <w:sz w:val="18"/>
          <w:szCs w:val="20"/>
        </w:rPr>
        <w:t>--VerCollocatedChroma=1</w:t>
      </w:r>
      <w:r>
        <w:rPr>
          <w:rFonts w:eastAsia="Calibri"/>
        </w:rPr>
        <w:t>” option is added.</w:t>
      </w:r>
    </w:p>
    <w:p w14:paraId="6B8DE709" w14:textId="38967F2F" w:rsidR="00AF3500" w:rsidRDefault="00AF3500" w:rsidP="00AF3500">
      <w:pPr>
        <w:rPr>
          <w:rFonts w:eastAsia="Calibri"/>
        </w:rPr>
      </w:pPr>
      <w:r>
        <w:rPr>
          <w:rFonts w:eastAsia="Calibri"/>
        </w:rPr>
        <w:t>For HDR PQ content, the “</w:t>
      </w:r>
      <w:r w:rsidRPr="00FB3CB7">
        <w:rPr>
          <w:rFonts w:ascii="Courier New" w:hAnsi="Courier New" w:cs="Courier New"/>
          <w:noProof/>
          <w:sz w:val="18"/>
          <w:szCs w:val="20"/>
        </w:rPr>
        <w:t>-c cfg/per-class/classH1.cfg</w:t>
      </w:r>
      <w:r>
        <w:rPr>
          <w:rFonts w:eastAsia="Calibri"/>
        </w:rPr>
        <w:t>” option is added. For HDR HLG content, the “</w:t>
      </w:r>
      <w:r w:rsidRPr="00FB3CB7">
        <w:rPr>
          <w:rFonts w:ascii="Courier New" w:hAnsi="Courier New" w:cs="Courier New"/>
          <w:noProof/>
          <w:sz w:val="18"/>
          <w:szCs w:val="20"/>
        </w:rPr>
        <w:t>-c cfg/per-class/classH</w:t>
      </w:r>
      <w:r>
        <w:rPr>
          <w:rFonts w:ascii="Courier New" w:hAnsi="Courier New" w:cs="Courier New"/>
          <w:noProof/>
          <w:sz w:val="18"/>
          <w:szCs w:val="20"/>
        </w:rPr>
        <w:t>2</w:t>
      </w:r>
      <w:r w:rsidRPr="00FB3CB7">
        <w:rPr>
          <w:rFonts w:ascii="Courier New" w:hAnsi="Courier New" w:cs="Courier New"/>
          <w:noProof/>
          <w:sz w:val="18"/>
          <w:szCs w:val="20"/>
        </w:rPr>
        <w:t>.cfg</w:t>
      </w:r>
      <w:r>
        <w:rPr>
          <w:rFonts w:eastAsia="Calibri"/>
        </w:rPr>
        <w:t>” option is added. Those configuration files are found in the VTM code tree.</w:t>
      </w:r>
    </w:p>
    <w:p w14:paraId="74F1C900" w14:textId="486A7F51" w:rsidR="00D815C1" w:rsidRDefault="00D815C1" w:rsidP="00D815C1">
      <w:pPr>
        <w:pStyle w:val="berschrift2"/>
      </w:pPr>
      <w:r>
        <w:t>SHVC enhancement layer</w:t>
      </w:r>
    </w:p>
    <w:p w14:paraId="1107CA72" w14:textId="09FB3126" w:rsidR="00BC56E7" w:rsidRDefault="00BC56E7" w:rsidP="00BC56E7">
      <w:r>
        <w:t>An example SHM command line is given below (for a 60 fps test sequences):</w:t>
      </w:r>
    </w:p>
    <w:p w14:paraId="77C39003" w14:textId="0082F7F2" w:rsidR="00D815C1" w:rsidRDefault="00AF3500" w:rsidP="00BC56E7">
      <w:pPr>
        <w:ind w:left="567" w:hanging="567"/>
        <w:jc w:val="left"/>
        <w:rPr>
          <w:rFonts w:ascii="Courier New" w:hAnsi="Courier New" w:cs="Courier New"/>
          <w:noProof/>
          <w:sz w:val="18"/>
          <w:szCs w:val="20"/>
        </w:rPr>
      </w:pPr>
      <w:r w:rsidRPr="007E7388">
        <w:rPr>
          <w:rFonts w:ascii="Courier New" w:hAnsi="Courier New" w:cs="Courier New"/>
          <w:noProof/>
          <w:sz w:val="18"/>
          <w:szCs w:val="20"/>
        </w:rPr>
        <w:t xml:space="preserve">TAppEncoder -c cfg/encoder_randomaccess_scalable10.cfg -c &lt;testpoint.cfg&gt; </w:t>
      </w:r>
      <w:r w:rsidR="00BC56E7">
        <w:rPr>
          <w:rFonts w:ascii="Courier New" w:hAnsi="Courier New" w:cs="Courier New"/>
          <w:noProof/>
          <w:sz w:val="18"/>
          <w:szCs w:val="20"/>
        </w:rPr>
        <w:t>\</w:t>
      </w:r>
      <w:r w:rsidR="00BC56E7">
        <w:rPr>
          <w:rFonts w:ascii="Courier New" w:hAnsi="Courier New" w:cs="Courier New"/>
          <w:noProof/>
          <w:sz w:val="18"/>
          <w:szCs w:val="20"/>
        </w:rPr>
        <w:br/>
      </w:r>
      <w:r w:rsidRPr="007E7388">
        <w:rPr>
          <w:rFonts w:ascii="Courier New" w:hAnsi="Courier New" w:cs="Courier New"/>
          <w:noProof/>
          <w:sz w:val="18"/>
          <w:szCs w:val="20"/>
        </w:rPr>
        <w:t xml:space="preserve">-c </w:t>
      </w:r>
      <w:r w:rsidR="00BC56E7">
        <w:rPr>
          <w:rFonts w:ascii="Courier New" w:hAnsi="Courier New" w:cs="Courier New"/>
          <w:noProof/>
          <w:sz w:val="18"/>
          <w:szCs w:val="20"/>
        </w:rPr>
        <w:t>cfg/</w:t>
      </w:r>
      <w:r w:rsidR="00BC56E7" w:rsidRPr="00BC56E7">
        <w:rPr>
          <w:rFonts w:ascii="Courier New" w:hAnsi="Courier New" w:cs="Courier New"/>
          <w:noProof/>
          <w:sz w:val="18"/>
          <w:szCs w:val="20"/>
        </w:rPr>
        <w:t>layers_avcbase.cfg</w:t>
      </w:r>
      <w:r w:rsidRPr="007E7388">
        <w:rPr>
          <w:rFonts w:ascii="Courier New" w:hAnsi="Courier New" w:cs="Courier New"/>
          <w:noProof/>
          <w:sz w:val="18"/>
          <w:szCs w:val="20"/>
        </w:rPr>
        <w:t xml:space="preserve"> -ibl</w:t>
      </w:r>
      <w:r w:rsidR="00BC56E7">
        <w:rPr>
          <w:rFonts w:ascii="Courier New" w:hAnsi="Courier New" w:cs="Courier New"/>
          <w:noProof/>
          <w:sz w:val="18"/>
          <w:szCs w:val="20"/>
        </w:rPr>
        <w:t xml:space="preserve"> &lt;decoded_baselayer.yuv&gt;</w:t>
      </w:r>
      <w:r w:rsidRPr="007E7388">
        <w:rPr>
          <w:rFonts w:ascii="Courier New" w:hAnsi="Courier New" w:cs="Courier New"/>
          <w:noProof/>
          <w:sz w:val="18"/>
          <w:szCs w:val="20"/>
        </w:rPr>
        <w:t xml:space="preserve"> -q1 </w:t>
      </w:r>
      <w:r w:rsidR="00BC56E7">
        <w:rPr>
          <w:rFonts w:ascii="Courier New" w:hAnsi="Courier New" w:cs="Courier New"/>
          <w:noProof/>
          <w:sz w:val="18"/>
          <w:szCs w:val="20"/>
        </w:rPr>
        <w:t>&lt;QP_EL&gt;</w:t>
      </w:r>
      <w:r w:rsidRPr="007E7388">
        <w:rPr>
          <w:rFonts w:ascii="Courier New" w:hAnsi="Courier New" w:cs="Courier New"/>
          <w:noProof/>
          <w:sz w:val="18"/>
          <w:szCs w:val="20"/>
        </w:rPr>
        <w:t xml:space="preserve"> </w:t>
      </w:r>
      <w:r w:rsidR="00BC56E7">
        <w:rPr>
          <w:rFonts w:ascii="Courier New" w:hAnsi="Courier New" w:cs="Courier New"/>
          <w:noProof/>
          <w:sz w:val="18"/>
          <w:szCs w:val="20"/>
        </w:rPr>
        <w:t>\</w:t>
      </w:r>
      <w:r w:rsidR="00BC56E7">
        <w:rPr>
          <w:rFonts w:ascii="Courier New" w:hAnsi="Courier New" w:cs="Courier New"/>
          <w:noProof/>
          <w:sz w:val="18"/>
          <w:szCs w:val="20"/>
        </w:rPr>
        <w:br/>
      </w:r>
      <w:r w:rsidRPr="007E7388">
        <w:rPr>
          <w:rFonts w:ascii="Courier New" w:hAnsi="Courier New" w:cs="Courier New"/>
          <w:noProof/>
          <w:sz w:val="18"/>
          <w:szCs w:val="20"/>
        </w:rPr>
        <w:t xml:space="preserve">-b </w:t>
      </w:r>
      <w:r w:rsidR="00BC56E7">
        <w:rPr>
          <w:rFonts w:ascii="Courier New" w:hAnsi="Courier New" w:cs="Courier New"/>
          <w:noProof/>
          <w:sz w:val="18"/>
          <w:szCs w:val="20"/>
        </w:rPr>
        <w:t>&lt;output.bin&gt;</w:t>
      </w:r>
    </w:p>
    <w:p w14:paraId="7D8FFF3D" w14:textId="6C704151" w:rsidR="00BC56E7" w:rsidRDefault="00BC56E7" w:rsidP="00BC56E7">
      <w:r w:rsidRPr="00FB3CB7">
        <w:rPr>
          <w:rFonts w:ascii="Courier New" w:hAnsi="Courier New" w:cs="Courier New"/>
          <w:noProof/>
          <w:sz w:val="18"/>
          <w:szCs w:val="20"/>
        </w:rPr>
        <w:t>encoder_randomaccess_scalable10.cfg</w:t>
      </w:r>
      <w:r w:rsidRPr="00FB3CB7">
        <w:t xml:space="preserve"> </w:t>
      </w:r>
      <w:r>
        <w:t>and</w:t>
      </w:r>
      <w:r w:rsidRPr="00FB3CB7">
        <w:t xml:space="preserve"> </w:t>
      </w:r>
      <w:r>
        <w:rPr>
          <w:rFonts w:ascii="Courier New" w:hAnsi="Courier New" w:cs="Courier New"/>
          <w:noProof/>
          <w:sz w:val="18"/>
          <w:szCs w:val="20"/>
        </w:rPr>
        <w:t>cfg/</w:t>
      </w:r>
      <w:r w:rsidRPr="00BC56E7">
        <w:rPr>
          <w:rFonts w:ascii="Courier New" w:hAnsi="Courier New" w:cs="Courier New"/>
          <w:noProof/>
          <w:sz w:val="18"/>
          <w:szCs w:val="20"/>
        </w:rPr>
        <w:t>layers_avcbase.cfg</w:t>
      </w:r>
      <w:r w:rsidRPr="00FB3CB7">
        <w:rPr>
          <w:rFonts w:ascii="Courier New" w:hAnsi="Courier New" w:cs="Courier New"/>
          <w:noProof/>
          <w:sz w:val="18"/>
          <w:szCs w:val="20"/>
        </w:rPr>
        <w:t xml:space="preserve"> </w:t>
      </w:r>
      <w:r>
        <w:t>are</w:t>
      </w:r>
      <w:r w:rsidRPr="00FB3CB7">
        <w:t xml:space="preserve"> found in the </w:t>
      </w:r>
      <w:r>
        <w:t>SHM</w:t>
      </w:r>
      <w:r w:rsidRPr="00FB3CB7">
        <w:t xml:space="preserve"> code tree.</w:t>
      </w:r>
    </w:p>
    <w:p w14:paraId="572F4ED6" w14:textId="361B1CA1" w:rsidR="00971C7F" w:rsidRDefault="00971C7F" w:rsidP="00971C7F">
      <w:pPr>
        <w:rPr>
          <w:rFonts w:eastAsia="Calibri"/>
        </w:rPr>
      </w:pPr>
      <w:r>
        <w:rPr>
          <w:rFonts w:eastAsia="Calibri"/>
        </w:rPr>
        <w:t>For BT.2020 color content (either SDR or HDR), the “</w:t>
      </w:r>
      <w:r w:rsidRPr="00971C7F">
        <w:rPr>
          <w:rFonts w:ascii="Courier New" w:hAnsi="Courier New" w:cs="Courier New"/>
          <w:noProof/>
          <w:sz w:val="18"/>
          <w:szCs w:val="20"/>
        </w:rPr>
        <w:t>--PhaseVerChroma1=0</w:t>
      </w:r>
      <w:r>
        <w:rPr>
          <w:rFonts w:eastAsia="Calibri"/>
        </w:rPr>
        <w:t>” option is added.</w:t>
      </w:r>
    </w:p>
    <w:p w14:paraId="4860BB72" w14:textId="1FC2EE01" w:rsidR="00BC56E7" w:rsidRDefault="00BC56E7" w:rsidP="00BC56E7">
      <w:pPr>
        <w:rPr>
          <w:rFonts w:ascii="Courier New" w:hAnsi="Courier New" w:cs="Courier New"/>
          <w:noProof/>
          <w:sz w:val="18"/>
          <w:szCs w:val="20"/>
        </w:rPr>
      </w:pPr>
      <w:r w:rsidRPr="00FB3CB7">
        <w:rPr>
          <w:rFonts w:ascii="Courier New" w:hAnsi="Courier New" w:cs="Courier New"/>
          <w:noProof/>
          <w:sz w:val="18"/>
          <w:szCs w:val="20"/>
        </w:rPr>
        <w:t>testpoint.cfg</w:t>
      </w:r>
      <w:r w:rsidRPr="00BC56E7">
        <w:t xml:space="preserve"> </w:t>
      </w:r>
      <w:r>
        <w:t>contains the following:</w:t>
      </w:r>
    </w:p>
    <w:p w14:paraId="1E764832"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FrameSkip: 0</w:t>
      </w:r>
    </w:p>
    <w:p w14:paraId="3ABC6DCC"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FramesToBeEncoded: 600</w:t>
      </w:r>
    </w:p>
    <w:p w14:paraId="69CCF776"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Level0: 5.1</w:t>
      </w:r>
    </w:p>
    <w:p w14:paraId="773E473A"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lastRenderedPageBreak/>
        <w:t>Level1: 4.1</w:t>
      </w:r>
    </w:p>
    <w:p w14:paraId="2B3F6259" w14:textId="77777777" w:rsidR="00BC56E7" w:rsidRDefault="00BC56E7" w:rsidP="00BC56E7">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Level2: 5.1</w:t>
      </w:r>
    </w:p>
    <w:p w14:paraId="4541398F" w14:textId="73CAC980" w:rsidR="00BC56E7" w:rsidRPr="00BC56E7" w:rsidRDefault="00BC56E7" w:rsidP="00BC56E7">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 xml:space="preserve">InputFile0: </w:t>
      </w:r>
      <w:r>
        <w:rPr>
          <w:rFonts w:ascii="Courier New" w:hAnsi="Courier New" w:cs="Courier New"/>
          <w:noProof/>
          <w:sz w:val="18"/>
          <w:szCs w:val="20"/>
        </w:rPr>
        <w:t>&lt;hd_input.yuv&gt; # Note: unused (base layer is external)</w:t>
      </w:r>
    </w:p>
    <w:p w14:paraId="347E8F89"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FrameRate0: 60</w:t>
      </w:r>
    </w:p>
    <w:p w14:paraId="76555CB3"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SourceWidth0: 1920</w:t>
      </w:r>
    </w:p>
    <w:p w14:paraId="43D22860"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SourceHeight0: 1080</w:t>
      </w:r>
    </w:p>
    <w:p w14:paraId="7063D3B2" w14:textId="47731FD6"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 xml:space="preserve">IntraPeriod0: </w:t>
      </w:r>
      <w:r w:rsidR="00971C7F">
        <w:rPr>
          <w:rFonts w:ascii="Courier New" w:hAnsi="Courier New" w:cs="Courier New"/>
          <w:noProof/>
          <w:sz w:val="18"/>
          <w:szCs w:val="20"/>
        </w:rPr>
        <w:t>&lt;IP&gt;</w:t>
      </w:r>
    </w:p>
    <w:p w14:paraId="40BD584A"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ConformanceMode0: 1</w:t>
      </w:r>
    </w:p>
    <w:p w14:paraId="3AF0D5D7" w14:textId="62E5CBE6"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 xml:space="preserve">QP0: </w:t>
      </w:r>
      <w:r w:rsidR="00971C7F">
        <w:rPr>
          <w:rFonts w:ascii="Courier New" w:hAnsi="Courier New" w:cs="Courier New"/>
          <w:noProof/>
          <w:sz w:val="18"/>
          <w:szCs w:val="20"/>
        </w:rPr>
        <w:t>&lt;QP_BL&gt;               # Note: unused (base layer is external)</w:t>
      </w:r>
    </w:p>
    <w:p w14:paraId="44487378"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InputBitDepth0: 10</w:t>
      </w:r>
    </w:p>
    <w:p w14:paraId="2A829EAF"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InternalBitDepth0: 10</w:t>
      </w:r>
    </w:p>
    <w:p w14:paraId="700E5C1D"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RepFormatIdx0: 0</w:t>
      </w:r>
    </w:p>
    <w:p w14:paraId="71F0BBBE"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LayerPTLIndex0: 1</w:t>
      </w:r>
    </w:p>
    <w:p w14:paraId="5E760522" w14:textId="77777777" w:rsidR="00971C7F" w:rsidRPr="00BC56E7" w:rsidRDefault="00971C7F" w:rsidP="00971C7F">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OutputBitDepth0: 10</w:t>
      </w:r>
    </w:p>
    <w:p w14:paraId="3B5F67ED" w14:textId="23A6FFAE"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 xml:space="preserve">InputFile1: </w:t>
      </w:r>
      <w:r>
        <w:rPr>
          <w:rFonts w:ascii="Courier New" w:hAnsi="Courier New" w:cs="Courier New"/>
          <w:noProof/>
          <w:sz w:val="18"/>
          <w:szCs w:val="20"/>
        </w:rPr>
        <w:t>&lt;uhd_input.yuv&gt;</w:t>
      </w:r>
    </w:p>
    <w:p w14:paraId="5622CB55"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FrameRate1: 60</w:t>
      </w:r>
    </w:p>
    <w:p w14:paraId="0FDF6CB9"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SourceWidth1: 3840</w:t>
      </w:r>
    </w:p>
    <w:p w14:paraId="095ABDD1"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SourceHeight1: 2160</w:t>
      </w:r>
    </w:p>
    <w:p w14:paraId="7930AEC6" w14:textId="4D728E9F"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 xml:space="preserve">IntraPeriod1: </w:t>
      </w:r>
      <w:r w:rsidR="00971C7F">
        <w:rPr>
          <w:rFonts w:ascii="Courier New" w:hAnsi="Courier New" w:cs="Courier New"/>
          <w:noProof/>
          <w:sz w:val="18"/>
          <w:szCs w:val="20"/>
        </w:rPr>
        <w:t>&lt;IP&gt;</w:t>
      </w:r>
    </w:p>
    <w:p w14:paraId="5BADD671"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ConformanceMode1: 1</w:t>
      </w:r>
    </w:p>
    <w:p w14:paraId="37089846" w14:textId="66CCD523"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 xml:space="preserve">QP1: </w:t>
      </w:r>
      <w:r w:rsidR="00971C7F">
        <w:rPr>
          <w:rFonts w:ascii="Courier New" w:hAnsi="Courier New" w:cs="Courier New"/>
          <w:noProof/>
          <w:sz w:val="18"/>
          <w:szCs w:val="20"/>
        </w:rPr>
        <w:t>&lt;QP_EL&gt;</w:t>
      </w:r>
    </w:p>
    <w:p w14:paraId="5FC68C7F"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InputBitDepth1: 10</w:t>
      </w:r>
    </w:p>
    <w:p w14:paraId="5F08C086"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InternalBitDepth1: 10</w:t>
      </w:r>
    </w:p>
    <w:p w14:paraId="6DCEAD18"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RepFormatIdx1: 1</w:t>
      </w:r>
    </w:p>
    <w:p w14:paraId="2CD35872" w14:textId="77777777" w:rsidR="00BC56E7" w:rsidRPr="00BC56E7" w:rsidRDefault="00BC56E7" w:rsidP="007E7388">
      <w:pPr>
        <w:spacing w:after="0"/>
        <w:ind w:left="1134" w:hanging="567"/>
        <w:jc w:val="left"/>
        <w:rPr>
          <w:rFonts w:ascii="Courier New" w:hAnsi="Courier New" w:cs="Courier New"/>
          <w:noProof/>
          <w:sz w:val="18"/>
          <w:szCs w:val="20"/>
        </w:rPr>
      </w:pPr>
      <w:r w:rsidRPr="00BC56E7">
        <w:rPr>
          <w:rFonts w:ascii="Courier New" w:hAnsi="Courier New" w:cs="Courier New"/>
          <w:noProof/>
          <w:sz w:val="18"/>
          <w:szCs w:val="20"/>
        </w:rPr>
        <w:t>LayerPTLIndex1: 2</w:t>
      </w:r>
    </w:p>
    <w:p w14:paraId="0110F7BC" w14:textId="48867837" w:rsidR="00BC56E7" w:rsidRDefault="00BC56E7" w:rsidP="007E7388">
      <w:pPr>
        <w:ind w:left="1134" w:hanging="567"/>
        <w:jc w:val="left"/>
        <w:rPr>
          <w:rFonts w:ascii="Courier New" w:hAnsi="Courier New" w:cs="Courier New"/>
          <w:noProof/>
          <w:sz w:val="18"/>
          <w:szCs w:val="20"/>
        </w:rPr>
      </w:pPr>
      <w:r w:rsidRPr="00BC56E7">
        <w:rPr>
          <w:rFonts w:ascii="Courier New" w:hAnsi="Courier New" w:cs="Courier New"/>
          <w:noProof/>
          <w:sz w:val="18"/>
          <w:szCs w:val="20"/>
        </w:rPr>
        <w:t>OutputBitDepth1: 10</w:t>
      </w:r>
    </w:p>
    <w:p w14:paraId="02013FB6" w14:textId="1772EF95" w:rsidR="00971C7F" w:rsidRDefault="00971C7F" w:rsidP="00971C7F">
      <w:pPr>
        <w:rPr>
          <w:rFonts w:eastAsia="Calibri"/>
        </w:rPr>
      </w:pPr>
      <w:r>
        <w:rPr>
          <w:rFonts w:ascii="Courier New" w:hAnsi="Courier New" w:cs="Courier New"/>
          <w:noProof/>
          <w:sz w:val="18"/>
          <w:szCs w:val="20"/>
        </w:rPr>
        <w:t xml:space="preserve">&lt;IP&gt; </w:t>
      </w:r>
      <w:r>
        <w:rPr>
          <w:rFonts w:eastAsia="Calibri"/>
        </w:rPr>
        <w:t xml:space="preserve">is set according to the same rule as VVC. </w:t>
      </w:r>
      <w:r>
        <w:rPr>
          <w:rFonts w:ascii="Courier New" w:hAnsi="Courier New" w:cs="Courier New"/>
          <w:noProof/>
          <w:sz w:val="18"/>
          <w:szCs w:val="20"/>
        </w:rPr>
        <w:t>&lt;QP_EL&gt;</w:t>
      </w:r>
      <w:r>
        <w:rPr>
          <w:rFonts w:eastAsia="Calibri"/>
        </w:rPr>
        <w:t xml:space="preserve"> is adjusted to match the target bitrate, as described in section </w:t>
      </w:r>
      <w:r w:rsidR="003A322B">
        <w:rPr>
          <w:rFonts w:eastAsia="Calibri"/>
        </w:rPr>
        <w:fldChar w:fldCharType="begin"/>
      </w:r>
      <w:r w:rsidR="003A322B">
        <w:rPr>
          <w:rFonts w:eastAsia="Calibri"/>
        </w:rPr>
        <w:instrText xml:space="preserve"> REF _Ref195131253 \r \h </w:instrText>
      </w:r>
      <w:r w:rsidR="003A322B">
        <w:rPr>
          <w:rFonts w:eastAsia="Calibri"/>
        </w:rPr>
      </w:r>
      <w:r w:rsidR="003A322B">
        <w:rPr>
          <w:rFonts w:eastAsia="Calibri"/>
        </w:rPr>
        <w:fldChar w:fldCharType="separate"/>
      </w:r>
      <w:r w:rsidR="00054644">
        <w:rPr>
          <w:rFonts w:eastAsia="Calibri"/>
        </w:rPr>
        <w:t>8.5</w:t>
      </w:r>
      <w:r w:rsidR="003A322B">
        <w:rPr>
          <w:rFonts w:eastAsia="Calibri"/>
        </w:rPr>
        <w:fldChar w:fldCharType="end"/>
      </w:r>
      <w:r>
        <w:rPr>
          <w:rFonts w:eastAsia="Calibri"/>
        </w:rPr>
        <w:t>.</w:t>
      </w:r>
    </w:p>
    <w:p w14:paraId="7C9E2660" w14:textId="77777777" w:rsidR="00971C7F" w:rsidRPr="007E7388" w:rsidRDefault="00971C7F" w:rsidP="007E7388">
      <w:pPr>
        <w:spacing w:after="0"/>
        <w:ind w:left="1134" w:hanging="567"/>
        <w:jc w:val="left"/>
        <w:rPr>
          <w:rFonts w:ascii="Courier New" w:hAnsi="Courier New" w:cs="Courier New"/>
          <w:noProof/>
          <w:sz w:val="18"/>
          <w:szCs w:val="20"/>
        </w:rPr>
      </w:pPr>
    </w:p>
    <w:p w14:paraId="7B551665" w14:textId="3FBE3B7A" w:rsidR="00D815C1" w:rsidRDefault="00D815C1" w:rsidP="00D815C1">
      <w:pPr>
        <w:pStyle w:val="berschrift2"/>
      </w:pPr>
      <w:r>
        <w:t>LCEVC enhancement layer</w:t>
      </w:r>
    </w:p>
    <w:p w14:paraId="036832C3" w14:textId="1BE7FFC3" w:rsidR="00AF3500" w:rsidRDefault="00AF3500" w:rsidP="00AF3500">
      <w:r>
        <w:t>An example LTM command line is given below (for a 60 fps test sequences):</w:t>
      </w:r>
    </w:p>
    <w:p w14:paraId="750A9854" w14:textId="15836571" w:rsidR="00EA58D5" w:rsidRPr="007E7388" w:rsidRDefault="00EA58D5" w:rsidP="007E7388">
      <w:pPr>
        <w:ind w:left="567" w:hanging="567"/>
        <w:jc w:val="left"/>
        <w:rPr>
          <w:rFonts w:ascii="Courier New" w:hAnsi="Courier New" w:cs="Courier New"/>
          <w:noProof/>
          <w:sz w:val="18"/>
          <w:szCs w:val="20"/>
        </w:rPr>
      </w:pPr>
      <w:r w:rsidRPr="007E7388">
        <w:rPr>
          <w:rFonts w:ascii="Courier New" w:hAnsi="Courier New" w:cs="Courier New"/>
          <w:noProof/>
          <w:sz w:val="18"/>
          <w:szCs w:val="20"/>
        </w:rPr>
        <w:t xml:space="preserve">ModelEncoder -i </w:t>
      </w:r>
      <w:r w:rsidR="00AF3500" w:rsidRPr="007E7388">
        <w:rPr>
          <w:rFonts w:ascii="Courier New" w:hAnsi="Courier New" w:cs="Courier New"/>
          <w:noProof/>
          <w:sz w:val="18"/>
          <w:szCs w:val="20"/>
        </w:rPr>
        <w:t>&lt;uhd_</w:t>
      </w:r>
      <w:r w:rsidRPr="007E7388">
        <w:rPr>
          <w:rFonts w:ascii="Courier New" w:hAnsi="Courier New" w:cs="Courier New"/>
          <w:noProof/>
          <w:sz w:val="18"/>
          <w:szCs w:val="20"/>
        </w:rPr>
        <w:t>input.yuv</w:t>
      </w:r>
      <w:r w:rsidR="00AF3500" w:rsidRPr="007E7388">
        <w:rPr>
          <w:rFonts w:ascii="Courier New" w:hAnsi="Courier New" w:cs="Courier New"/>
          <w:noProof/>
          <w:sz w:val="18"/>
          <w:szCs w:val="20"/>
        </w:rPr>
        <w:t>&gt;</w:t>
      </w:r>
      <w:r w:rsidRPr="007E7388">
        <w:rPr>
          <w:rFonts w:ascii="Courier New" w:hAnsi="Courier New" w:cs="Courier New"/>
          <w:noProof/>
          <w:sz w:val="18"/>
          <w:szCs w:val="20"/>
        </w:rPr>
        <w:t xml:space="preserve"> -o </w:t>
      </w:r>
      <w:r w:rsidR="00AF3500" w:rsidRPr="007E7388">
        <w:rPr>
          <w:rFonts w:ascii="Courier New" w:hAnsi="Courier New" w:cs="Courier New"/>
          <w:noProof/>
          <w:sz w:val="18"/>
          <w:szCs w:val="20"/>
        </w:rPr>
        <w:t>&lt;</w:t>
      </w:r>
      <w:r w:rsidRPr="007E7388">
        <w:rPr>
          <w:rFonts w:ascii="Courier New" w:hAnsi="Courier New" w:cs="Courier New"/>
          <w:noProof/>
          <w:sz w:val="18"/>
          <w:szCs w:val="20"/>
        </w:rPr>
        <w:t>output.bin</w:t>
      </w:r>
      <w:r w:rsidR="00AF3500" w:rsidRPr="007E7388">
        <w:rPr>
          <w:rFonts w:ascii="Courier New" w:hAnsi="Courier New" w:cs="Courier New"/>
          <w:noProof/>
          <w:sz w:val="18"/>
          <w:szCs w:val="20"/>
        </w:rPr>
        <w:t>&gt;</w:t>
      </w:r>
      <w:r w:rsidRPr="007E7388">
        <w:rPr>
          <w:rFonts w:ascii="Courier New" w:hAnsi="Courier New" w:cs="Courier New"/>
          <w:noProof/>
          <w:sz w:val="18"/>
          <w:szCs w:val="20"/>
        </w:rPr>
        <w:t xml:space="preserve"> --output_recon=</w:t>
      </w:r>
      <w:r w:rsidR="00AF3500" w:rsidRPr="007E7388">
        <w:rPr>
          <w:rFonts w:ascii="Courier New" w:hAnsi="Courier New" w:cs="Courier New"/>
          <w:noProof/>
          <w:sz w:val="18"/>
          <w:szCs w:val="20"/>
        </w:rPr>
        <w:t>&lt;</w:t>
      </w:r>
      <w:r w:rsidRPr="007E7388">
        <w:rPr>
          <w:rFonts w:ascii="Courier New" w:hAnsi="Courier New" w:cs="Courier New"/>
          <w:noProof/>
          <w:sz w:val="18"/>
          <w:szCs w:val="20"/>
        </w:rPr>
        <w:t>rec.yuv</w:t>
      </w:r>
      <w:r w:rsidR="00AF3500" w:rsidRPr="007E7388">
        <w:rPr>
          <w:rFonts w:ascii="Courier New" w:hAnsi="Courier New" w:cs="Courier New"/>
          <w:noProof/>
          <w:sz w:val="18"/>
          <w:szCs w:val="20"/>
        </w:rPr>
        <w:t>&gt;</w:t>
      </w:r>
      <w:r w:rsidR="00AF3500">
        <w:rPr>
          <w:rFonts w:ascii="Courier New" w:hAnsi="Courier New" w:cs="Courier New"/>
          <w:noProof/>
          <w:sz w:val="18"/>
          <w:szCs w:val="20"/>
        </w:rPr>
        <w:t xml:space="preserve"> \</w:t>
      </w:r>
      <w:r w:rsidR="00AF3500">
        <w:rPr>
          <w:rFonts w:ascii="Courier New" w:hAnsi="Courier New" w:cs="Courier New"/>
          <w:noProof/>
          <w:sz w:val="18"/>
          <w:szCs w:val="20"/>
        </w:rPr>
        <w:br/>
      </w:r>
      <w:r w:rsidRPr="007E7388">
        <w:rPr>
          <w:rFonts w:ascii="Courier New" w:hAnsi="Courier New" w:cs="Courier New"/>
          <w:noProof/>
          <w:sz w:val="18"/>
          <w:szCs w:val="20"/>
        </w:rPr>
        <w:t>-w 3840 -h 2160 -r 60 -l 600 -f yuv420p10</w:t>
      </w:r>
      <w:r w:rsidR="00986692">
        <w:rPr>
          <w:rFonts w:ascii="Courier New" w:hAnsi="Courier New" w:cs="Courier New"/>
          <w:noProof/>
          <w:sz w:val="18"/>
          <w:szCs w:val="20"/>
        </w:rPr>
        <w:t xml:space="preserve"> </w:t>
      </w:r>
      <w:r w:rsidR="00986692" w:rsidRPr="00FB3CB7">
        <w:rPr>
          <w:rFonts w:ascii="Courier New" w:hAnsi="Courier New" w:cs="Courier New"/>
          <w:noProof/>
          <w:sz w:val="18"/>
          <w:szCs w:val="20"/>
        </w:rPr>
        <w:t>--encapsulation=nal</w:t>
      </w:r>
      <w:r w:rsidR="00986692">
        <w:rPr>
          <w:rFonts w:ascii="Courier New" w:hAnsi="Courier New" w:cs="Courier New"/>
          <w:noProof/>
          <w:sz w:val="18"/>
          <w:szCs w:val="20"/>
        </w:rPr>
        <w:t xml:space="preserve"> \</w:t>
      </w:r>
      <w:r w:rsidR="00986692">
        <w:rPr>
          <w:rFonts w:ascii="Courier New" w:hAnsi="Courier New" w:cs="Courier New"/>
          <w:noProof/>
          <w:sz w:val="18"/>
          <w:szCs w:val="20"/>
        </w:rPr>
        <w:br/>
      </w:r>
      <w:r w:rsidRPr="007E7388">
        <w:rPr>
          <w:rFonts w:ascii="Courier New" w:hAnsi="Courier New" w:cs="Courier New"/>
          <w:noProof/>
          <w:sz w:val="18"/>
          <w:szCs w:val="20"/>
        </w:rPr>
        <w:t xml:space="preserve">-b vvc --base </w:t>
      </w:r>
      <w:r w:rsidR="00AF3500" w:rsidRPr="007E7388">
        <w:rPr>
          <w:rFonts w:ascii="Courier New" w:hAnsi="Courier New" w:cs="Courier New"/>
          <w:noProof/>
          <w:sz w:val="18"/>
          <w:szCs w:val="20"/>
        </w:rPr>
        <w:t>&lt;</w:t>
      </w:r>
      <w:r w:rsidRPr="007E7388">
        <w:rPr>
          <w:rFonts w:ascii="Courier New" w:hAnsi="Courier New" w:cs="Courier New"/>
          <w:noProof/>
          <w:sz w:val="18"/>
          <w:szCs w:val="20"/>
        </w:rPr>
        <w:t>base</w:t>
      </w:r>
      <w:r w:rsidR="00AF3500" w:rsidRPr="007E7388">
        <w:rPr>
          <w:rFonts w:ascii="Courier New" w:hAnsi="Courier New" w:cs="Courier New"/>
          <w:noProof/>
          <w:sz w:val="18"/>
          <w:szCs w:val="20"/>
        </w:rPr>
        <w:t>layer</w:t>
      </w:r>
      <w:r w:rsidRPr="007E7388">
        <w:rPr>
          <w:rFonts w:ascii="Courier New" w:hAnsi="Courier New" w:cs="Courier New"/>
          <w:noProof/>
          <w:sz w:val="18"/>
          <w:szCs w:val="20"/>
        </w:rPr>
        <w:t>.bin</w:t>
      </w:r>
      <w:r w:rsidR="00AF3500" w:rsidRPr="007E7388">
        <w:rPr>
          <w:rFonts w:ascii="Courier New" w:hAnsi="Courier New" w:cs="Courier New"/>
          <w:noProof/>
          <w:sz w:val="18"/>
          <w:szCs w:val="20"/>
        </w:rPr>
        <w:t>&gt;</w:t>
      </w:r>
      <w:r w:rsidR="001A4CCC">
        <w:rPr>
          <w:rFonts w:ascii="Courier New" w:hAnsi="Courier New" w:cs="Courier New"/>
          <w:noProof/>
          <w:sz w:val="18"/>
          <w:szCs w:val="20"/>
        </w:rPr>
        <w:t xml:space="preserve"> </w:t>
      </w:r>
      <w:r w:rsidR="00986692">
        <w:rPr>
          <w:rFonts w:ascii="Courier New" w:hAnsi="Courier New" w:cs="Courier New"/>
          <w:noProof/>
          <w:sz w:val="18"/>
          <w:szCs w:val="20"/>
        </w:rPr>
        <w:t>--base_recon &lt;decoded_baselayer.yuv&gt; \</w:t>
      </w:r>
      <w:r w:rsidR="001A4CCC">
        <w:rPr>
          <w:rFonts w:ascii="Courier New" w:hAnsi="Courier New" w:cs="Courier New"/>
          <w:noProof/>
          <w:sz w:val="18"/>
          <w:szCs w:val="20"/>
        </w:rPr>
        <w:br/>
      </w:r>
      <w:r w:rsidRPr="007E7388">
        <w:rPr>
          <w:rFonts w:ascii="Courier New" w:hAnsi="Courier New" w:cs="Courier New"/>
          <w:noProof/>
          <w:sz w:val="18"/>
          <w:szCs w:val="20"/>
        </w:rPr>
        <w:t>--qp=</w:t>
      </w:r>
      <w:r w:rsidR="00AF3500" w:rsidRPr="007E7388">
        <w:rPr>
          <w:rFonts w:ascii="Courier New" w:hAnsi="Courier New" w:cs="Courier New"/>
          <w:noProof/>
          <w:sz w:val="18"/>
          <w:szCs w:val="20"/>
        </w:rPr>
        <w:t>&lt;QP_BL&gt;</w:t>
      </w:r>
      <w:r w:rsidRPr="007E7388">
        <w:rPr>
          <w:rFonts w:ascii="Courier New" w:hAnsi="Courier New" w:cs="Courier New"/>
          <w:noProof/>
          <w:sz w:val="18"/>
          <w:szCs w:val="20"/>
        </w:rPr>
        <w:t xml:space="preserve"> --intra_period=</w:t>
      </w:r>
      <w:r w:rsidR="00AF3500" w:rsidRPr="007E7388">
        <w:rPr>
          <w:rFonts w:ascii="Courier New" w:hAnsi="Courier New" w:cs="Courier New"/>
          <w:noProof/>
          <w:sz w:val="18"/>
          <w:szCs w:val="20"/>
        </w:rPr>
        <w:t>&lt;IP&gt;</w:t>
      </w:r>
      <w:r w:rsidRPr="007E7388">
        <w:rPr>
          <w:rFonts w:ascii="Courier New" w:hAnsi="Courier New" w:cs="Courier New"/>
          <w:noProof/>
          <w:sz w:val="18"/>
          <w:szCs w:val="20"/>
        </w:rPr>
        <w:t xml:space="preserve"> --base_depth=10 --parameter_config=default</w:t>
      </w:r>
      <w:r w:rsidR="001A4CCC">
        <w:rPr>
          <w:rFonts w:ascii="Courier New" w:hAnsi="Courier New" w:cs="Courier New"/>
          <w:noProof/>
          <w:sz w:val="18"/>
          <w:szCs w:val="20"/>
        </w:rPr>
        <w:t xml:space="preserve"> \</w:t>
      </w:r>
      <w:r w:rsidR="001A4CCC">
        <w:rPr>
          <w:rFonts w:ascii="Courier New" w:hAnsi="Courier New" w:cs="Courier New"/>
          <w:noProof/>
          <w:sz w:val="18"/>
          <w:szCs w:val="20"/>
        </w:rPr>
        <w:br/>
        <w:t>--</w:t>
      </w:r>
      <w:r w:rsidRPr="007E7388">
        <w:rPr>
          <w:rFonts w:ascii="Courier New" w:hAnsi="Courier New" w:cs="Courier New"/>
          <w:noProof/>
          <w:sz w:val="18"/>
          <w:szCs w:val="20"/>
        </w:rPr>
        <w:t>dithering_control=false --dithering_type=none</w:t>
      </w:r>
      <w:r w:rsidR="001A4CCC">
        <w:rPr>
          <w:rFonts w:ascii="Courier New" w:hAnsi="Courier New" w:cs="Courier New"/>
          <w:noProof/>
          <w:sz w:val="18"/>
          <w:szCs w:val="20"/>
        </w:rPr>
        <w:t xml:space="preserve"> \</w:t>
      </w:r>
      <w:r w:rsidR="001A4CCC">
        <w:rPr>
          <w:rFonts w:ascii="Courier New" w:hAnsi="Courier New" w:cs="Courier New"/>
          <w:noProof/>
          <w:sz w:val="18"/>
          <w:szCs w:val="20"/>
        </w:rPr>
        <w:br/>
      </w:r>
      <w:r w:rsidR="001A4CCC" w:rsidRPr="00FB3CB7">
        <w:rPr>
          <w:rFonts w:ascii="Courier New" w:hAnsi="Courier New" w:cs="Courier New"/>
          <w:noProof/>
          <w:sz w:val="18"/>
          <w:szCs w:val="20"/>
        </w:rPr>
        <w:t>--level_1_filtering_enabled=false</w:t>
      </w:r>
      <w:r w:rsidR="001A4CCC">
        <w:rPr>
          <w:rFonts w:ascii="Courier New" w:hAnsi="Courier New" w:cs="Courier New"/>
          <w:noProof/>
          <w:sz w:val="18"/>
          <w:szCs w:val="20"/>
        </w:rPr>
        <w:t xml:space="preserve"> </w:t>
      </w:r>
      <w:r w:rsidRPr="007E7388">
        <w:rPr>
          <w:rFonts w:ascii="Courier New" w:hAnsi="Courier New" w:cs="Courier New"/>
          <w:noProof/>
          <w:sz w:val="18"/>
          <w:szCs w:val="20"/>
        </w:rPr>
        <w:t>--quant_matrix_mode=custom</w:t>
      </w:r>
      <w:r w:rsidR="00AF3500" w:rsidRPr="007E7388">
        <w:rPr>
          <w:rFonts w:ascii="Courier New" w:hAnsi="Courier New" w:cs="Courier New"/>
          <w:noProof/>
          <w:sz w:val="18"/>
          <w:szCs w:val="20"/>
        </w:rPr>
        <w:t xml:space="preserve"> </w:t>
      </w:r>
      <w:r w:rsidR="001A4CCC">
        <w:rPr>
          <w:rFonts w:ascii="Courier New" w:hAnsi="Courier New" w:cs="Courier New"/>
          <w:noProof/>
          <w:sz w:val="18"/>
          <w:szCs w:val="20"/>
        </w:rPr>
        <w:t>\</w:t>
      </w:r>
      <w:r w:rsidR="001A4CCC">
        <w:rPr>
          <w:rFonts w:ascii="Courier New" w:hAnsi="Courier New" w:cs="Courier New"/>
          <w:noProof/>
          <w:sz w:val="18"/>
          <w:szCs w:val="20"/>
        </w:rPr>
        <w:br/>
      </w:r>
      <w:r w:rsidR="00AF3500" w:rsidRPr="007E7388">
        <w:rPr>
          <w:rFonts w:ascii="Courier New" w:hAnsi="Courier New" w:cs="Courier New"/>
          <w:noProof/>
          <w:sz w:val="18"/>
          <w:szCs w:val="20"/>
        </w:rPr>
        <w:t>--qm_coefficient_1=</w:t>
      </w:r>
      <w:r w:rsidR="00986692" w:rsidRPr="00986692">
        <w:rPr>
          <w:rFonts w:ascii="Courier New" w:hAnsi="Courier New" w:cs="Courier New"/>
          <w:noProof/>
          <w:sz w:val="18"/>
          <w:szCs w:val="20"/>
        </w:rPr>
        <w:t>"0 0 0 0 0 0 0 0 0 0 0 0 0 0 0 0"</w:t>
      </w:r>
      <w:r w:rsidR="001A4CCC">
        <w:rPr>
          <w:rFonts w:ascii="Courier New" w:hAnsi="Courier New" w:cs="Courier New"/>
          <w:noProof/>
          <w:sz w:val="18"/>
          <w:szCs w:val="20"/>
        </w:rPr>
        <w:t xml:space="preserve"> \</w:t>
      </w:r>
      <w:r w:rsidR="001A4CCC">
        <w:rPr>
          <w:rFonts w:ascii="Courier New" w:hAnsi="Courier New" w:cs="Courier New"/>
          <w:noProof/>
          <w:sz w:val="18"/>
          <w:szCs w:val="20"/>
        </w:rPr>
        <w:br/>
      </w:r>
      <w:r w:rsidRPr="007E7388">
        <w:rPr>
          <w:rFonts w:ascii="Courier New" w:hAnsi="Courier New" w:cs="Courier New"/>
          <w:noProof/>
          <w:sz w:val="18"/>
          <w:szCs w:val="20"/>
        </w:rPr>
        <w:t>--qm_coefficient_2=</w:t>
      </w:r>
      <w:r w:rsidR="001A4CCC">
        <w:rPr>
          <w:rFonts w:ascii="Courier New" w:hAnsi="Courier New" w:cs="Courier New"/>
          <w:noProof/>
          <w:sz w:val="18"/>
          <w:szCs w:val="20"/>
        </w:rPr>
        <w:t>”</w:t>
      </w:r>
      <w:r w:rsidRPr="007E7388">
        <w:rPr>
          <w:rFonts w:ascii="Courier New" w:hAnsi="Courier New" w:cs="Courier New"/>
          <w:noProof/>
          <w:sz w:val="18"/>
          <w:szCs w:val="20"/>
        </w:rPr>
        <w:t>0 0 0 0 0 0 0 0 0 0 0 0 0 0 0 0</w:t>
      </w:r>
      <w:r w:rsidR="001A4CCC">
        <w:rPr>
          <w:rFonts w:ascii="Courier New" w:hAnsi="Courier New" w:cs="Courier New"/>
          <w:noProof/>
          <w:sz w:val="18"/>
          <w:szCs w:val="20"/>
        </w:rPr>
        <w:t>” \</w:t>
      </w:r>
      <w:r w:rsidR="001A4CCC">
        <w:rPr>
          <w:rFonts w:ascii="Courier New" w:hAnsi="Courier New" w:cs="Courier New"/>
          <w:noProof/>
          <w:sz w:val="18"/>
          <w:szCs w:val="20"/>
        </w:rPr>
        <w:br/>
      </w:r>
      <w:r w:rsidRPr="007E7388">
        <w:rPr>
          <w:rFonts w:ascii="Courier New" w:hAnsi="Courier New" w:cs="Courier New"/>
          <w:noProof/>
          <w:sz w:val="18"/>
          <w:szCs w:val="20"/>
        </w:rPr>
        <w:t>--cq_step_width_loq_0=</w:t>
      </w:r>
      <w:r w:rsidR="001A4CCC">
        <w:rPr>
          <w:rFonts w:ascii="Courier New" w:hAnsi="Courier New" w:cs="Courier New"/>
          <w:noProof/>
          <w:sz w:val="18"/>
          <w:szCs w:val="20"/>
        </w:rPr>
        <w:t>&lt;SW2&gt;</w:t>
      </w:r>
      <w:r w:rsidRPr="007E7388">
        <w:rPr>
          <w:rFonts w:ascii="Courier New" w:hAnsi="Courier New" w:cs="Courier New"/>
          <w:noProof/>
          <w:sz w:val="18"/>
          <w:szCs w:val="20"/>
        </w:rPr>
        <w:t xml:space="preserve"> --cq_step_width_loq_1=</w:t>
      </w:r>
      <w:r w:rsidR="001A4CCC">
        <w:rPr>
          <w:rFonts w:ascii="Courier New" w:hAnsi="Courier New" w:cs="Courier New"/>
          <w:noProof/>
          <w:sz w:val="18"/>
          <w:szCs w:val="20"/>
        </w:rPr>
        <w:t>&lt;SW1&gt;</w:t>
      </w:r>
      <w:r w:rsidR="00986692">
        <w:rPr>
          <w:rFonts w:ascii="Courier New" w:hAnsi="Courier New" w:cs="Courier New"/>
          <w:noProof/>
          <w:sz w:val="18"/>
          <w:szCs w:val="20"/>
        </w:rPr>
        <w:t xml:space="preserve"> \</w:t>
      </w:r>
      <w:r w:rsidR="00986692">
        <w:rPr>
          <w:rFonts w:ascii="Courier New" w:hAnsi="Courier New" w:cs="Courier New"/>
          <w:noProof/>
          <w:sz w:val="18"/>
          <w:szCs w:val="20"/>
        </w:rPr>
        <w:br/>
      </w:r>
      <w:r w:rsidR="00986692" w:rsidRPr="00986692">
        <w:rPr>
          <w:rFonts w:ascii="Courier New" w:hAnsi="Courier New" w:cs="Courier New"/>
          <w:noProof/>
          <w:sz w:val="18"/>
          <w:szCs w:val="20"/>
        </w:rPr>
        <w:t xml:space="preserve">--predicted_residual=false --encoding_upsample=adaptivecubic </w:t>
      </w:r>
      <w:r w:rsidR="00986692">
        <w:rPr>
          <w:rFonts w:ascii="Courier New" w:hAnsi="Courier New" w:cs="Courier New"/>
          <w:noProof/>
          <w:sz w:val="18"/>
          <w:szCs w:val="20"/>
        </w:rPr>
        <w:t>\</w:t>
      </w:r>
      <w:r w:rsidR="00986692">
        <w:rPr>
          <w:rFonts w:ascii="Courier New" w:hAnsi="Courier New" w:cs="Courier New"/>
          <w:noProof/>
          <w:sz w:val="18"/>
          <w:szCs w:val="20"/>
        </w:rPr>
        <w:br/>
      </w:r>
      <w:r w:rsidR="00986692" w:rsidRPr="00986692">
        <w:rPr>
          <w:rFonts w:ascii="Courier New" w:hAnsi="Courier New" w:cs="Courier New"/>
          <w:noProof/>
          <w:sz w:val="18"/>
          <w:szCs w:val="20"/>
        </w:rPr>
        <w:t>--upsampling_coefficients="1945 14997 3825 493"</w:t>
      </w:r>
      <w:r w:rsidR="001A4CCC">
        <w:rPr>
          <w:rFonts w:ascii="Courier New" w:hAnsi="Courier New" w:cs="Courier New"/>
          <w:noProof/>
          <w:sz w:val="18"/>
          <w:szCs w:val="20"/>
        </w:rPr>
        <w:br/>
      </w:r>
    </w:p>
    <w:p w14:paraId="25E8CB50" w14:textId="4791C79C" w:rsidR="00971C7F" w:rsidRPr="007E7388" w:rsidRDefault="00971C7F" w:rsidP="00971C7F">
      <w:r w:rsidRPr="007E7388">
        <w:rPr>
          <w:rFonts w:ascii="Courier New" w:hAnsi="Courier New" w:cs="Courier New"/>
          <w:noProof/>
          <w:sz w:val="18"/>
          <w:szCs w:val="20"/>
        </w:rPr>
        <w:t>&lt;QP_BL&gt;</w:t>
      </w:r>
      <w:r w:rsidRPr="007E7388">
        <w:t xml:space="preserve"> and </w:t>
      </w:r>
      <w:r w:rsidRPr="007E7388">
        <w:rPr>
          <w:rFonts w:ascii="Courier New" w:hAnsi="Courier New" w:cs="Courier New"/>
          <w:noProof/>
          <w:sz w:val="18"/>
          <w:szCs w:val="20"/>
        </w:rPr>
        <w:t>&lt;IP&gt;</w:t>
      </w:r>
      <w:r w:rsidRPr="007E7388">
        <w:t xml:space="preserve"> match the base layer encoding.</w:t>
      </w:r>
    </w:p>
    <w:p w14:paraId="79876EB7" w14:textId="3F6A148A" w:rsidR="00971C7F" w:rsidRDefault="00971C7F" w:rsidP="00971C7F">
      <w:pPr>
        <w:rPr>
          <w:rFonts w:eastAsia="Calibri"/>
        </w:rPr>
      </w:pPr>
      <w:r w:rsidRPr="007E7388">
        <w:rPr>
          <w:rFonts w:ascii="Courier New" w:hAnsi="Courier New" w:cs="Courier New"/>
          <w:noProof/>
          <w:sz w:val="18"/>
          <w:szCs w:val="20"/>
        </w:rPr>
        <w:t>&lt;SW1&gt;</w:t>
      </w:r>
      <w:r w:rsidRPr="007E7388">
        <w:t xml:space="preserve"> and </w:t>
      </w:r>
      <w:r w:rsidRPr="007E7388">
        <w:rPr>
          <w:rFonts w:ascii="Courier New" w:hAnsi="Courier New" w:cs="Courier New"/>
          <w:noProof/>
          <w:sz w:val="18"/>
          <w:szCs w:val="20"/>
        </w:rPr>
        <w:t>&lt;SW2&gt;</w:t>
      </w:r>
      <w:r w:rsidRPr="003A322B">
        <w:t xml:space="preserve"> </w:t>
      </w:r>
      <w:r w:rsidR="003A322B">
        <w:t>are</w:t>
      </w:r>
      <w:r w:rsidRPr="003A322B">
        <w:t xml:space="preserve"> adjusted to match</w:t>
      </w:r>
      <w:r>
        <w:t xml:space="preserve"> the target bitrate</w:t>
      </w:r>
      <w:r>
        <w:rPr>
          <w:rFonts w:eastAsia="Calibri"/>
        </w:rPr>
        <w:t xml:space="preserve">, as described in section </w:t>
      </w:r>
      <w:r w:rsidR="003A322B">
        <w:rPr>
          <w:rFonts w:eastAsia="Calibri"/>
        </w:rPr>
        <w:fldChar w:fldCharType="begin"/>
      </w:r>
      <w:r w:rsidR="003A322B">
        <w:rPr>
          <w:rFonts w:eastAsia="Calibri"/>
        </w:rPr>
        <w:instrText xml:space="preserve"> REF _Ref195131204 \r \h </w:instrText>
      </w:r>
      <w:r w:rsidR="003A322B">
        <w:rPr>
          <w:rFonts w:eastAsia="Calibri"/>
        </w:rPr>
      </w:r>
      <w:r w:rsidR="003A322B">
        <w:rPr>
          <w:rFonts w:eastAsia="Calibri"/>
        </w:rPr>
        <w:fldChar w:fldCharType="separate"/>
      </w:r>
      <w:r w:rsidR="00054644">
        <w:rPr>
          <w:rFonts w:eastAsia="Calibri"/>
        </w:rPr>
        <w:t>8.4</w:t>
      </w:r>
      <w:r w:rsidR="003A322B">
        <w:rPr>
          <w:rFonts w:eastAsia="Calibri"/>
        </w:rPr>
        <w:fldChar w:fldCharType="end"/>
      </w:r>
      <w:r>
        <w:rPr>
          <w:rFonts w:eastAsia="Calibri"/>
        </w:rPr>
        <w:t>.</w:t>
      </w:r>
    </w:p>
    <w:p w14:paraId="2C7FB252" w14:textId="77777777" w:rsidR="003A322B" w:rsidRDefault="003A322B" w:rsidP="00971C7F">
      <w:pPr>
        <w:rPr>
          <w:rFonts w:eastAsia="Calibri"/>
        </w:rPr>
      </w:pPr>
    </w:p>
    <w:p w14:paraId="05162466" w14:textId="6AE24147" w:rsidR="003A322B" w:rsidRDefault="003A322B" w:rsidP="003A322B">
      <w:r>
        <w:t xml:space="preserve">Note: the following change (bug fix) is first made to the LTM. In file </w:t>
      </w:r>
      <w:r w:rsidRPr="00FB3CB7">
        <w:rPr>
          <w:rFonts w:ascii="Courier New" w:hAnsi="Courier New" w:cs="Courier New"/>
          <w:noProof/>
          <w:sz w:val="18"/>
          <w:szCs w:val="20"/>
        </w:rPr>
        <w:t>encoder/src/FileEncoder.cpp</w:t>
      </w:r>
      <w:r>
        <w:t>, the line:</w:t>
      </w:r>
    </w:p>
    <w:p w14:paraId="3D7F2151" w14:textId="77777777" w:rsidR="003A322B" w:rsidRPr="00FB3CB7" w:rsidRDefault="003A322B" w:rsidP="003A322B">
      <w:pPr>
        <w:ind w:left="284"/>
        <w:jc w:val="left"/>
        <w:rPr>
          <w:rFonts w:ascii="Courier New" w:hAnsi="Courier New" w:cs="Courier New"/>
          <w:noProof/>
          <w:sz w:val="16"/>
          <w:szCs w:val="18"/>
        </w:rPr>
      </w:pPr>
      <w:r w:rsidRPr="00FB3CB7">
        <w:rPr>
          <w:rFonts w:ascii="Courier New" w:hAnsi="Courier New" w:cs="Courier New"/>
          <w:noProof/>
          <w:sz w:val="16"/>
          <w:szCs w:val="18"/>
        </w:rPr>
        <w:t>parameters_["encoding_upsample"].get_vector&lt;unsigned&gt;(upsampling_coefficients_, 4);</w:t>
      </w:r>
    </w:p>
    <w:p w14:paraId="512DE61C" w14:textId="77777777" w:rsidR="003A322B" w:rsidRDefault="003A322B" w:rsidP="003A322B">
      <w:r>
        <w:t>is replaced with:</w:t>
      </w:r>
    </w:p>
    <w:p w14:paraId="68E19729" w14:textId="77777777" w:rsidR="003A322B" w:rsidRPr="00FB3CB7" w:rsidRDefault="003A322B" w:rsidP="003A322B">
      <w:pPr>
        <w:ind w:left="284"/>
        <w:jc w:val="left"/>
        <w:rPr>
          <w:rFonts w:ascii="Courier New" w:hAnsi="Courier New" w:cs="Courier New"/>
          <w:noProof/>
          <w:sz w:val="16"/>
          <w:szCs w:val="18"/>
        </w:rPr>
      </w:pPr>
      <w:r w:rsidRPr="00FB3CB7">
        <w:rPr>
          <w:rFonts w:ascii="Courier New" w:hAnsi="Courier New" w:cs="Courier New"/>
          <w:noProof/>
          <w:sz w:val="16"/>
          <w:szCs w:val="18"/>
        </w:rPr>
        <w:t>parameters_["upsampling_coefficients"].get_vector&lt;unsigned&gt;(upsampling_coefficients_, 4);</w:t>
      </w:r>
    </w:p>
    <w:p w14:paraId="674ED0E2" w14:textId="50BEC68F" w:rsidR="005D42D2" w:rsidRPr="002A7B06" w:rsidRDefault="005D42D2" w:rsidP="00D815C1"/>
    <w:sectPr w:rsidR="005D42D2" w:rsidRPr="002A7B06" w:rsidSect="00311BD5">
      <w:headerReference w:type="default" r:id="rId26"/>
      <w:footerReference w:type="default" r:id="rId2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244BE" w14:textId="77777777" w:rsidR="00173AC1" w:rsidRDefault="00173AC1" w:rsidP="00566FA4">
      <w:r>
        <w:separator/>
      </w:r>
    </w:p>
  </w:endnote>
  <w:endnote w:type="continuationSeparator" w:id="0">
    <w:p w14:paraId="1DF6DA7C" w14:textId="77777777" w:rsidR="00173AC1" w:rsidRDefault="00173AC1" w:rsidP="00566FA4">
      <w:r>
        <w:continuationSeparator/>
      </w:r>
    </w:p>
  </w:endnote>
  <w:endnote w:type="continuationNotice" w:id="1">
    <w:p w14:paraId="07726707" w14:textId="77777777" w:rsidR="00173AC1" w:rsidRDefault="00173AC1" w:rsidP="00566F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ADFE8" w14:textId="2212046E" w:rsidR="00FD2AB7" w:rsidRPr="00FD2AB7" w:rsidRDefault="00FD2AB7">
    <w:pPr>
      <w:pStyle w:val="Fuzeile"/>
      <w:rPr>
        <w:sz w:val="18"/>
        <w:szCs w:val="18"/>
      </w:rPr>
    </w:pPr>
    <w:r>
      <w:rPr>
        <w:sz w:val="18"/>
        <w:szCs w:val="18"/>
        <w:lang w:val="de-DE"/>
      </w:rPr>
      <w:t>Page</w:t>
    </w:r>
    <w:r w:rsidRPr="00EF0134">
      <w:rPr>
        <w:sz w:val="18"/>
        <w:szCs w:val="18"/>
        <w:lang w:val="de-DE"/>
      </w:rPr>
      <w:t xml:space="preserve"> </w:t>
    </w:r>
    <w:r w:rsidRPr="00EF0134">
      <w:rPr>
        <w:sz w:val="18"/>
        <w:szCs w:val="18"/>
      </w:rPr>
      <w:fldChar w:fldCharType="begin"/>
    </w:r>
    <w:r w:rsidRPr="00EF0134">
      <w:rPr>
        <w:sz w:val="18"/>
        <w:szCs w:val="18"/>
      </w:rPr>
      <w:instrText>PAGE  \* Arabic  \* MERGEFORMAT</w:instrText>
    </w:r>
    <w:r w:rsidRPr="00EF0134">
      <w:rPr>
        <w:sz w:val="18"/>
        <w:szCs w:val="18"/>
      </w:rPr>
      <w:fldChar w:fldCharType="separate"/>
    </w:r>
    <w:r>
      <w:rPr>
        <w:sz w:val="18"/>
        <w:szCs w:val="18"/>
      </w:rPr>
      <w:t>1</w:t>
    </w:r>
    <w:r w:rsidRPr="00EF0134">
      <w:rPr>
        <w:sz w:val="18"/>
        <w:szCs w:val="18"/>
      </w:rPr>
      <w:fldChar w:fldCharType="end"/>
    </w:r>
    <w:r w:rsidRPr="00EF0134">
      <w:rPr>
        <w:sz w:val="18"/>
        <w:szCs w:val="18"/>
        <w:lang w:val="de-DE"/>
      </w:rPr>
      <w:t xml:space="preserve"> </w:t>
    </w:r>
    <w:r>
      <w:rPr>
        <w:sz w:val="18"/>
        <w:szCs w:val="18"/>
        <w:lang w:val="de-DE"/>
      </w:rPr>
      <w:t xml:space="preserve">of </w:t>
    </w:r>
    <w:r w:rsidRPr="00EF0134">
      <w:rPr>
        <w:sz w:val="18"/>
        <w:szCs w:val="18"/>
      </w:rPr>
      <w:fldChar w:fldCharType="begin"/>
    </w:r>
    <w:r w:rsidRPr="00EF0134">
      <w:rPr>
        <w:sz w:val="18"/>
        <w:szCs w:val="18"/>
      </w:rPr>
      <w:instrText>NUMPAGES  \* Arabic  \* MERGEFORMAT</w:instrText>
    </w:r>
    <w:r w:rsidRPr="00EF0134">
      <w:rPr>
        <w:sz w:val="18"/>
        <w:szCs w:val="18"/>
      </w:rPr>
      <w:fldChar w:fldCharType="separate"/>
    </w:r>
    <w:r>
      <w:rPr>
        <w:sz w:val="18"/>
        <w:szCs w:val="18"/>
      </w:rPr>
      <w:t>5</w:t>
    </w:r>
    <w:r w:rsidRPr="00EF0134">
      <w:rPr>
        <w:sz w:val="18"/>
        <w:szCs w:val="18"/>
      </w:rPr>
      <w:fldChar w:fldCharType="end"/>
    </w:r>
    <w:r>
      <w:rPr>
        <w:sz w:val="18"/>
        <w:szCs w:val="18"/>
      </w:rPr>
      <w:tab/>
    </w:r>
    <w:r>
      <w:rPr>
        <w:sz w:val="18"/>
        <w:szCs w:val="18"/>
      </w:rPr>
      <w:tab/>
      <w:t xml:space="preserve">Date saved: </w:t>
    </w:r>
    <w:r>
      <w:rPr>
        <w:sz w:val="18"/>
        <w:szCs w:val="18"/>
      </w:rPr>
      <w:fldChar w:fldCharType="begin"/>
    </w:r>
    <w:r>
      <w:rPr>
        <w:sz w:val="18"/>
        <w:szCs w:val="18"/>
      </w:rPr>
      <w:instrText xml:space="preserve"> SAVEDATE  \@ "yyyy-MM-dd" </w:instrText>
    </w:r>
    <w:r>
      <w:rPr>
        <w:sz w:val="18"/>
        <w:szCs w:val="18"/>
      </w:rPr>
      <w:fldChar w:fldCharType="separate"/>
    </w:r>
    <w:r w:rsidR="00C13E0A">
      <w:rPr>
        <w:noProof/>
        <w:sz w:val="18"/>
        <w:szCs w:val="18"/>
      </w:rPr>
      <w:t>2025-07-11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AADA9" w14:textId="77777777" w:rsidR="00173AC1" w:rsidRDefault="00173AC1" w:rsidP="00566FA4">
      <w:r>
        <w:separator/>
      </w:r>
    </w:p>
  </w:footnote>
  <w:footnote w:type="continuationSeparator" w:id="0">
    <w:p w14:paraId="1F173DBB" w14:textId="77777777" w:rsidR="00173AC1" w:rsidRDefault="00173AC1" w:rsidP="00566FA4">
      <w:r>
        <w:continuationSeparator/>
      </w:r>
    </w:p>
  </w:footnote>
  <w:footnote w:type="continuationNotice" w:id="1">
    <w:p w14:paraId="19D09A5E" w14:textId="77777777" w:rsidR="00173AC1" w:rsidRDefault="00173AC1" w:rsidP="00566F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5468B" w14:textId="77777777" w:rsidR="00566FA4" w:rsidRDefault="00566FA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3E6F"/>
    <w:multiLevelType w:val="hybridMultilevel"/>
    <w:tmpl w:val="BC7677DE"/>
    <w:lvl w:ilvl="0" w:tplc="4AD8AE92">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9D0468"/>
    <w:multiLevelType w:val="hybridMultilevel"/>
    <w:tmpl w:val="86C4A92C"/>
    <w:lvl w:ilvl="0" w:tplc="C758322C">
      <w:start w:val="1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481174"/>
    <w:multiLevelType w:val="hybridMultilevel"/>
    <w:tmpl w:val="42703AAE"/>
    <w:lvl w:ilvl="0" w:tplc="C4E65EC6">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69637E8"/>
    <w:multiLevelType w:val="hybridMultilevel"/>
    <w:tmpl w:val="578A9C48"/>
    <w:lvl w:ilvl="0" w:tplc="C758322C">
      <w:start w:val="1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663F05"/>
    <w:multiLevelType w:val="hybridMultilevel"/>
    <w:tmpl w:val="9EF22A98"/>
    <w:lvl w:ilvl="0" w:tplc="035E8938">
      <w:start w:val="1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B98034E"/>
    <w:multiLevelType w:val="hybridMultilevel"/>
    <w:tmpl w:val="C94CF010"/>
    <w:lvl w:ilvl="0" w:tplc="39BA1C9E">
      <w:start w:val="1"/>
      <w:numFmt w:val="decimal"/>
      <w:lvlText w:val="*"/>
      <w:lvlJc w:val="left"/>
    </w:lvl>
    <w:lvl w:ilvl="1" w:tplc="3A043CF6">
      <w:start w:val="1"/>
      <w:numFmt w:val="bullet"/>
      <w:lvlText w:val="o"/>
      <w:lvlJc w:val="left"/>
      <w:pPr>
        <w:ind w:left="1440" w:hanging="360"/>
      </w:pPr>
      <w:rPr>
        <w:rFonts w:ascii="Courier New" w:eastAsia="Courier New" w:hAnsi="Courier New" w:cs="Courier New" w:hint="default"/>
      </w:rPr>
    </w:lvl>
    <w:lvl w:ilvl="2" w:tplc="1E0033F4">
      <w:start w:val="1"/>
      <w:numFmt w:val="bullet"/>
      <w:lvlText w:val="§"/>
      <w:lvlJc w:val="left"/>
      <w:pPr>
        <w:ind w:left="2160" w:hanging="360"/>
      </w:pPr>
      <w:rPr>
        <w:rFonts w:ascii="Wingdings" w:eastAsia="Wingdings" w:hAnsi="Wingdings" w:cs="Wingdings" w:hint="default"/>
      </w:rPr>
    </w:lvl>
    <w:lvl w:ilvl="3" w:tplc="A0F448BA">
      <w:start w:val="1"/>
      <w:numFmt w:val="bullet"/>
      <w:lvlText w:val="·"/>
      <w:lvlJc w:val="left"/>
      <w:pPr>
        <w:ind w:left="2880" w:hanging="360"/>
      </w:pPr>
      <w:rPr>
        <w:rFonts w:ascii="Symbol" w:eastAsia="Symbol" w:hAnsi="Symbol" w:cs="Symbol" w:hint="default"/>
      </w:rPr>
    </w:lvl>
    <w:lvl w:ilvl="4" w:tplc="60C4CCC4">
      <w:start w:val="1"/>
      <w:numFmt w:val="bullet"/>
      <w:lvlText w:val="o"/>
      <w:lvlJc w:val="left"/>
      <w:pPr>
        <w:ind w:left="3600" w:hanging="360"/>
      </w:pPr>
      <w:rPr>
        <w:rFonts w:ascii="Courier New" w:eastAsia="Courier New" w:hAnsi="Courier New" w:cs="Courier New" w:hint="default"/>
      </w:rPr>
    </w:lvl>
    <w:lvl w:ilvl="5" w:tplc="F276259E">
      <w:start w:val="1"/>
      <w:numFmt w:val="bullet"/>
      <w:lvlText w:val="§"/>
      <w:lvlJc w:val="left"/>
      <w:pPr>
        <w:ind w:left="4320" w:hanging="360"/>
      </w:pPr>
      <w:rPr>
        <w:rFonts w:ascii="Wingdings" w:eastAsia="Wingdings" w:hAnsi="Wingdings" w:cs="Wingdings" w:hint="default"/>
      </w:rPr>
    </w:lvl>
    <w:lvl w:ilvl="6" w:tplc="A044DE9C">
      <w:start w:val="1"/>
      <w:numFmt w:val="bullet"/>
      <w:lvlText w:val="·"/>
      <w:lvlJc w:val="left"/>
      <w:pPr>
        <w:ind w:left="5040" w:hanging="360"/>
      </w:pPr>
      <w:rPr>
        <w:rFonts w:ascii="Symbol" w:eastAsia="Symbol" w:hAnsi="Symbol" w:cs="Symbol" w:hint="default"/>
      </w:rPr>
    </w:lvl>
    <w:lvl w:ilvl="7" w:tplc="BE08EB2E">
      <w:start w:val="1"/>
      <w:numFmt w:val="bullet"/>
      <w:lvlText w:val="o"/>
      <w:lvlJc w:val="left"/>
      <w:pPr>
        <w:ind w:left="5760" w:hanging="360"/>
      </w:pPr>
      <w:rPr>
        <w:rFonts w:ascii="Courier New" w:eastAsia="Courier New" w:hAnsi="Courier New" w:cs="Courier New" w:hint="default"/>
      </w:rPr>
    </w:lvl>
    <w:lvl w:ilvl="8" w:tplc="FE50F8B4">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6F95075A"/>
    <w:multiLevelType w:val="hybridMultilevel"/>
    <w:tmpl w:val="63DC8EDC"/>
    <w:lvl w:ilvl="0" w:tplc="C758322C">
      <w:start w:val="1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192F88"/>
    <w:multiLevelType w:val="hybridMultilevel"/>
    <w:tmpl w:val="7E58986E"/>
    <w:lvl w:ilvl="0" w:tplc="1B588778">
      <w:start w:val="1"/>
      <w:numFmt w:val="decimal"/>
      <w:lvlText w:val="[%1]"/>
      <w:lvlJc w:val="left"/>
      <w:pPr>
        <w:ind w:left="504" w:hanging="504"/>
      </w:pPr>
      <w:rPr>
        <w:rFonts w:hint="default"/>
      </w:rPr>
    </w:lvl>
    <w:lvl w:ilvl="1" w:tplc="AA74A2D2">
      <w:start w:val="1"/>
      <w:numFmt w:val="lowerLetter"/>
      <w:lvlText w:val="%2."/>
      <w:lvlJc w:val="left"/>
      <w:pPr>
        <w:ind w:left="1080" w:hanging="360"/>
      </w:pPr>
    </w:lvl>
    <w:lvl w:ilvl="2" w:tplc="F94EB796">
      <w:start w:val="1"/>
      <w:numFmt w:val="lowerRoman"/>
      <w:lvlText w:val="%3."/>
      <w:lvlJc w:val="right"/>
      <w:pPr>
        <w:ind w:left="1800" w:hanging="180"/>
      </w:pPr>
    </w:lvl>
    <w:lvl w:ilvl="3" w:tplc="9D183D12">
      <w:start w:val="1"/>
      <w:numFmt w:val="decimal"/>
      <w:lvlText w:val="%4."/>
      <w:lvlJc w:val="left"/>
      <w:pPr>
        <w:ind w:left="2520" w:hanging="360"/>
      </w:pPr>
    </w:lvl>
    <w:lvl w:ilvl="4" w:tplc="3DC4FF30">
      <w:start w:val="1"/>
      <w:numFmt w:val="lowerLetter"/>
      <w:lvlText w:val="%5."/>
      <w:lvlJc w:val="left"/>
      <w:pPr>
        <w:ind w:left="3240" w:hanging="360"/>
      </w:pPr>
    </w:lvl>
    <w:lvl w:ilvl="5" w:tplc="A290D856">
      <w:start w:val="1"/>
      <w:numFmt w:val="lowerRoman"/>
      <w:lvlText w:val="%6."/>
      <w:lvlJc w:val="right"/>
      <w:pPr>
        <w:ind w:left="3960" w:hanging="180"/>
      </w:pPr>
    </w:lvl>
    <w:lvl w:ilvl="6" w:tplc="F53CC6B8">
      <w:start w:val="1"/>
      <w:numFmt w:val="decimal"/>
      <w:lvlText w:val="%7."/>
      <w:lvlJc w:val="left"/>
      <w:pPr>
        <w:ind w:left="4680" w:hanging="360"/>
      </w:pPr>
    </w:lvl>
    <w:lvl w:ilvl="7" w:tplc="FA9A8692">
      <w:start w:val="1"/>
      <w:numFmt w:val="lowerLetter"/>
      <w:lvlText w:val="%8."/>
      <w:lvlJc w:val="left"/>
      <w:pPr>
        <w:ind w:left="5400" w:hanging="360"/>
      </w:pPr>
    </w:lvl>
    <w:lvl w:ilvl="8" w:tplc="F2F09E76">
      <w:start w:val="1"/>
      <w:numFmt w:val="lowerRoman"/>
      <w:lvlText w:val="%9."/>
      <w:lvlJc w:val="right"/>
      <w:pPr>
        <w:ind w:left="6120" w:hanging="180"/>
      </w:pPr>
    </w:lvl>
  </w:abstractNum>
  <w:abstractNum w:abstractNumId="9" w15:restartNumberingAfterBreak="0">
    <w:nsid w:val="75A3406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7A4E682E"/>
    <w:multiLevelType w:val="hybridMultilevel"/>
    <w:tmpl w:val="7E58986E"/>
    <w:lvl w:ilvl="0" w:tplc="FFFFFFFF">
      <w:start w:val="1"/>
      <w:numFmt w:val="decimal"/>
      <w:lvlText w:val="[%1]"/>
      <w:lvlJc w:val="left"/>
      <w:pPr>
        <w:ind w:left="504" w:hanging="504"/>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 w15:restartNumberingAfterBreak="0">
    <w:nsid w:val="7AB53921"/>
    <w:multiLevelType w:val="hybridMultilevel"/>
    <w:tmpl w:val="14A42816"/>
    <w:lvl w:ilvl="0" w:tplc="C758322C">
      <w:start w:val="16"/>
      <w:numFmt w:val="bullet"/>
      <w:lvlText w:val=""/>
      <w:lvlJc w:val="left"/>
      <w:pPr>
        <w:ind w:left="720" w:hanging="360"/>
      </w:pPr>
      <w:rPr>
        <w:rFonts w:ascii="Symbol" w:eastAsiaTheme="minorHAnsi" w:hAnsi="Symbol" w:cstheme="minorBidi" w:hint="default"/>
      </w:rPr>
    </w:lvl>
    <w:lvl w:ilvl="1" w:tplc="43D0F7F8">
      <w:numFmt w:val="bullet"/>
      <w:lvlText w:val="-"/>
      <w:lvlJc w:val="left"/>
      <w:pPr>
        <w:ind w:left="1440" w:hanging="360"/>
      </w:pPr>
      <w:rPr>
        <w:rFonts w:ascii="Times New Roman" w:eastAsiaTheme="minorHAns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3371BE"/>
    <w:multiLevelType w:val="hybridMultilevel"/>
    <w:tmpl w:val="CE3A16BA"/>
    <w:lvl w:ilvl="0" w:tplc="C758322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0101534">
    <w:abstractNumId w:val="9"/>
  </w:num>
  <w:num w:numId="2" w16cid:durableId="596911364">
    <w:abstractNumId w:val="4"/>
  </w:num>
  <w:num w:numId="3" w16cid:durableId="1683703905">
    <w:abstractNumId w:val="11"/>
  </w:num>
  <w:num w:numId="4" w16cid:durableId="349070635">
    <w:abstractNumId w:val="7"/>
  </w:num>
  <w:num w:numId="5" w16cid:durableId="1236743514">
    <w:abstractNumId w:val="5"/>
  </w:num>
  <w:num w:numId="6" w16cid:durableId="850602396">
    <w:abstractNumId w:val="9"/>
  </w:num>
  <w:num w:numId="7" w16cid:durableId="427120901">
    <w:abstractNumId w:val="9"/>
  </w:num>
  <w:num w:numId="8" w16cid:durableId="1824396646">
    <w:abstractNumId w:val="6"/>
    <w:lvlOverride w:ilvl="0">
      <w:lvl w:ilvl="0" w:tplc="39BA1C9E">
        <w:start w:val="1"/>
        <w:numFmt w:val="bullet"/>
        <w:lvlText w:val=""/>
        <w:legacy w:legacy="1" w:legacySpace="0" w:legacyIndent="360"/>
        <w:lvlJc w:val="left"/>
        <w:pPr>
          <w:ind w:left="360" w:hanging="360"/>
        </w:pPr>
        <w:rPr>
          <w:rFonts w:ascii="Symbol" w:hAnsi="Symbol" w:hint="default"/>
        </w:rPr>
      </w:lvl>
    </w:lvlOverride>
  </w:num>
  <w:num w:numId="9" w16cid:durableId="1165121902">
    <w:abstractNumId w:val="1"/>
  </w:num>
  <w:num w:numId="10" w16cid:durableId="1023018388">
    <w:abstractNumId w:val="3"/>
  </w:num>
  <w:num w:numId="11" w16cid:durableId="1793473261">
    <w:abstractNumId w:val="2"/>
  </w:num>
  <w:num w:numId="12" w16cid:durableId="1942762547">
    <w:abstractNumId w:val="8"/>
  </w:num>
  <w:num w:numId="13" w16cid:durableId="669411907">
    <w:abstractNumId w:val="12"/>
  </w:num>
  <w:num w:numId="14" w16cid:durableId="1737581616">
    <w:abstractNumId w:val="10"/>
  </w:num>
  <w:num w:numId="15" w16cid:durableId="3836797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hilippe de Lagrange">
    <w15:presenceInfo w15:providerId="AD" w15:userId="S::philippe.delagrange@InterDigital.com::db80d968-2652-49da-975f-d6b3aafd9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A17"/>
    <w:rsid w:val="0000042E"/>
    <w:rsid w:val="000042C3"/>
    <w:rsid w:val="000076C4"/>
    <w:rsid w:val="00015C68"/>
    <w:rsid w:val="00015E3A"/>
    <w:rsid w:val="00025366"/>
    <w:rsid w:val="000269E8"/>
    <w:rsid w:val="00026E04"/>
    <w:rsid w:val="00045B44"/>
    <w:rsid w:val="00047B15"/>
    <w:rsid w:val="00050503"/>
    <w:rsid w:val="00050D27"/>
    <w:rsid w:val="00051E08"/>
    <w:rsid w:val="00054644"/>
    <w:rsid w:val="00062514"/>
    <w:rsid w:val="00070DA1"/>
    <w:rsid w:val="00071C19"/>
    <w:rsid w:val="00074530"/>
    <w:rsid w:val="000750DA"/>
    <w:rsid w:val="00075606"/>
    <w:rsid w:val="0007641B"/>
    <w:rsid w:val="000777CC"/>
    <w:rsid w:val="00080462"/>
    <w:rsid w:val="000852A3"/>
    <w:rsid w:val="00096F1A"/>
    <w:rsid w:val="000A3F85"/>
    <w:rsid w:val="000A700F"/>
    <w:rsid w:val="000B74C2"/>
    <w:rsid w:val="000C6957"/>
    <w:rsid w:val="000D1552"/>
    <w:rsid w:val="000D27EF"/>
    <w:rsid w:val="000D45A4"/>
    <w:rsid w:val="000D5DA4"/>
    <w:rsid w:val="000D6A1A"/>
    <w:rsid w:val="000E276F"/>
    <w:rsid w:val="000E6B4B"/>
    <w:rsid w:val="000F1A4C"/>
    <w:rsid w:val="000F274D"/>
    <w:rsid w:val="000F2E5A"/>
    <w:rsid w:val="000F4E0B"/>
    <w:rsid w:val="000F57B7"/>
    <w:rsid w:val="000F764C"/>
    <w:rsid w:val="00103AE4"/>
    <w:rsid w:val="00105670"/>
    <w:rsid w:val="001071E6"/>
    <w:rsid w:val="0011067F"/>
    <w:rsid w:val="00112605"/>
    <w:rsid w:val="001212C6"/>
    <w:rsid w:val="00135B75"/>
    <w:rsid w:val="00141B98"/>
    <w:rsid w:val="001442D8"/>
    <w:rsid w:val="001470A5"/>
    <w:rsid w:val="0015766C"/>
    <w:rsid w:val="00166D54"/>
    <w:rsid w:val="001726AD"/>
    <w:rsid w:val="00173AC1"/>
    <w:rsid w:val="00174E20"/>
    <w:rsid w:val="00175AB4"/>
    <w:rsid w:val="0018016A"/>
    <w:rsid w:val="00185AF0"/>
    <w:rsid w:val="001864E0"/>
    <w:rsid w:val="00187911"/>
    <w:rsid w:val="001934B1"/>
    <w:rsid w:val="00194BD8"/>
    <w:rsid w:val="001A4CCC"/>
    <w:rsid w:val="001B78D8"/>
    <w:rsid w:val="001B7969"/>
    <w:rsid w:val="001C0F19"/>
    <w:rsid w:val="001C4452"/>
    <w:rsid w:val="001C5FF7"/>
    <w:rsid w:val="001D3EE1"/>
    <w:rsid w:val="001D7289"/>
    <w:rsid w:val="001E5B06"/>
    <w:rsid w:val="001E7A17"/>
    <w:rsid w:val="001F1482"/>
    <w:rsid w:val="002113BA"/>
    <w:rsid w:val="00212204"/>
    <w:rsid w:val="00214378"/>
    <w:rsid w:val="002147F1"/>
    <w:rsid w:val="00214D5E"/>
    <w:rsid w:val="002162CD"/>
    <w:rsid w:val="0022633D"/>
    <w:rsid w:val="0023014E"/>
    <w:rsid w:val="00235F7E"/>
    <w:rsid w:val="0024088B"/>
    <w:rsid w:val="00241969"/>
    <w:rsid w:val="00245FE2"/>
    <w:rsid w:val="002529EB"/>
    <w:rsid w:val="00254C5D"/>
    <w:rsid w:val="00255F1F"/>
    <w:rsid w:val="00257DF4"/>
    <w:rsid w:val="00263DCA"/>
    <w:rsid w:val="00265CA3"/>
    <w:rsid w:val="00265F41"/>
    <w:rsid w:val="00274A3D"/>
    <w:rsid w:val="00274D7E"/>
    <w:rsid w:val="00281F81"/>
    <w:rsid w:val="002931BF"/>
    <w:rsid w:val="002A7162"/>
    <w:rsid w:val="002A7B06"/>
    <w:rsid w:val="002B5746"/>
    <w:rsid w:val="002B5CBF"/>
    <w:rsid w:val="002B5FA0"/>
    <w:rsid w:val="002C5D36"/>
    <w:rsid w:val="002C77C7"/>
    <w:rsid w:val="002D53E5"/>
    <w:rsid w:val="002D5837"/>
    <w:rsid w:val="002D7F44"/>
    <w:rsid w:val="002F6982"/>
    <w:rsid w:val="00300E4B"/>
    <w:rsid w:val="0030210F"/>
    <w:rsid w:val="0030291A"/>
    <w:rsid w:val="003047D6"/>
    <w:rsid w:val="00304F8F"/>
    <w:rsid w:val="00305E63"/>
    <w:rsid w:val="00310694"/>
    <w:rsid w:val="00311BD5"/>
    <w:rsid w:val="0033188C"/>
    <w:rsid w:val="003370C6"/>
    <w:rsid w:val="003458B4"/>
    <w:rsid w:val="0035408E"/>
    <w:rsid w:val="0036777F"/>
    <w:rsid w:val="00370765"/>
    <w:rsid w:val="003708B0"/>
    <w:rsid w:val="00371731"/>
    <w:rsid w:val="003765F5"/>
    <w:rsid w:val="00380AA5"/>
    <w:rsid w:val="00381E46"/>
    <w:rsid w:val="00391125"/>
    <w:rsid w:val="00393E16"/>
    <w:rsid w:val="003A322B"/>
    <w:rsid w:val="003A5EE6"/>
    <w:rsid w:val="003B740F"/>
    <w:rsid w:val="003D34B6"/>
    <w:rsid w:val="003D73C8"/>
    <w:rsid w:val="003D7B74"/>
    <w:rsid w:val="003E1299"/>
    <w:rsid w:val="00411AF6"/>
    <w:rsid w:val="0041784F"/>
    <w:rsid w:val="004256F7"/>
    <w:rsid w:val="00426828"/>
    <w:rsid w:val="0043023A"/>
    <w:rsid w:val="00432BFE"/>
    <w:rsid w:val="00432C8C"/>
    <w:rsid w:val="004346D4"/>
    <w:rsid w:val="00450F5D"/>
    <w:rsid w:val="00452308"/>
    <w:rsid w:val="00453248"/>
    <w:rsid w:val="004535F8"/>
    <w:rsid w:val="00464918"/>
    <w:rsid w:val="004650D1"/>
    <w:rsid w:val="0046661B"/>
    <w:rsid w:val="004705F7"/>
    <w:rsid w:val="004712AE"/>
    <w:rsid w:val="00471431"/>
    <w:rsid w:val="00471CAE"/>
    <w:rsid w:val="00474313"/>
    <w:rsid w:val="00483E77"/>
    <w:rsid w:val="004845B2"/>
    <w:rsid w:val="00484617"/>
    <w:rsid w:val="00495213"/>
    <w:rsid w:val="004A44C7"/>
    <w:rsid w:val="004A6C53"/>
    <w:rsid w:val="004B179F"/>
    <w:rsid w:val="004B34A5"/>
    <w:rsid w:val="004B4EDB"/>
    <w:rsid w:val="004B4F1B"/>
    <w:rsid w:val="004B7FB5"/>
    <w:rsid w:val="004C7B11"/>
    <w:rsid w:val="004E32BE"/>
    <w:rsid w:val="004F1BE5"/>
    <w:rsid w:val="004F44A0"/>
    <w:rsid w:val="005011C0"/>
    <w:rsid w:val="005154E3"/>
    <w:rsid w:val="00520220"/>
    <w:rsid w:val="00522F23"/>
    <w:rsid w:val="005274D4"/>
    <w:rsid w:val="00536D8F"/>
    <w:rsid w:val="00550087"/>
    <w:rsid w:val="00551020"/>
    <w:rsid w:val="005575F5"/>
    <w:rsid w:val="00566FA4"/>
    <w:rsid w:val="005729D9"/>
    <w:rsid w:val="00574034"/>
    <w:rsid w:val="005743B3"/>
    <w:rsid w:val="005820A3"/>
    <w:rsid w:val="005830DA"/>
    <w:rsid w:val="00593C93"/>
    <w:rsid w:val="00595BAA"/>
    <w:rsid w:val="005A1A69"/>
    <w:rsid w:val="005A2960"/>
    <w:rsid w:val="005A39FE"/>
    <w:rsid w:val="005A6D7D"/>
    <w:rsid w:val="005B0B5D"/>
    <w:rsid w:val="005B7C13"/>
    <w:rsid w:val="005C5B82"/>
    <w:rsid w:val="005C7B93"/>
    <w:rsid w:val="005C7B97"/>
    <w:rsid w:val="005D42D2"/>
    <w:rsid w:val="005D6972"/>
    <w:rsid w:val="005E00AF"/>
    <w:rsid w:val="005E0FB5"/>
    <w:rsid w:val="005E364F"/>
    <w:rsid w:val="005F2E1A"/>
    <w:rsid w:val="005F3678"/>
    <w:rsid w:val="005F7F46"/>
    <w:rsid w:val="006043CA"/>
    <w:rsid w:val="00611199"/>
    <w:rsid w:val="0061216A"/>
    <w:rsid w:val="00621DC1"/>
    <w:rsid w:val="00632349"/>
    <w:rsid w:val="00633290"/>
    <w:rsid w:val="0063527E"/>
    <w:rsid w:val="0063578C"/>
    <w:rsid w:val="00645F64"/>
    <w:rsid w:val="00656288"/>
    <w:rsid w:val="006606A3"/>
    <w:rsid w:val="00660A8B"/>
    <w:rsid w:val="0066487A"/>
    <w:rsid w:val="00675484"/>
    <w:rsid w:val="00676BCB"/>
    <w:rsid w:val="00684165"/>
    <w:rsid w:val="006A4C93"/>
    <w:rsid w:val="006B4A68"/>
    <w:rsid w:val="006C22DD"/>
    <w:rsid w:val="006C6030"/>
    <w:rsid w:val="006D0C71"/>
    <w:rsid w:val="006D5FBA"/>
    <w:rsid w:val="006D6164"/>
    <w:rsid w:val="006D7023"/>
    <w:rsid w:val="006E4F9B"/>
    <w:rsid w:val="006E7328"/>
    <w:rsid w:val="007215C9"/>
    <w:rsid w:val="007352BD"/>
    <w:rsid w:val="00740DDE"/>
    <w:rsid w:val="00741712"/>
    <w:rsid w:val="00743888"/>
    <w:rsid w:val="00743A64"/>
    <w:rsid w:val="00751A20"/>
    <w:rsid w:val="00752657"/>
    <w:rsid w:val="00753653"/>
    <w:rsid w:val="00754C86"/>
    <w:rsid w:val="00756EB6"/>
    <w:rsid w:val="007577EB"/>
    <w:rsid w:val="00757BB7"/>
    <w:rsid w:val="00761052"/>
    <w:rsid w:val="007616C5"/>
    <w:rsid w:val="007636F7"/>
    <w:rsid w:val="00766A53"/>
    <w:rsid w:val="00771FB4"/>
    <w:rsid w:val="007741E4"/>
    <w:rsid w:val="00782B9C"/>
    <w:rsid w:val="007861F8"/>
    <w:rsid w:val="00793E64"/>
    <w:rsid w:val="00795877"/>
    <w:rsid w:val="007964D8"/>
    <w:rsid w:val="007A01F6"/>
    <w:rsid w:val="007A5AC5"/>
    <w:rsid w:val="007A6333"/>
    <w:rsid w:val="007C4190"/>
    <w:rsid w:val="007C792A"/>
    <w:rsid w:val="007D4305"/>
    <w:rsid w:val="007D5079"/>
    <w:rsid w:val="007E3D69"/>
    <w:rsid w:val="007E4ECE"/>
    <w:rsid w:val="007E7388"/>
    <w:rsid w:val="007E7539"/>
    <w:rsid w:val="007F087D"/>
    <w:rsid w:val="007F3257"/>
    <w:rsid w:val="007F3E65"/>
    <w:rsid w:val="007F7B8A"/>
    <w:rsid w:val="00800CD6"/>
    <w:rsid w:val="008073A0"/>
    <w:rsid w:val="00811713"/>
    <w:rsid w:val="00814278"/>
    <w:rsid w:val="00821489"/>
    <w:rsid w:val="00821B01"/>
    <w:rsid w:val="0082212E"/>
    <w:rsid w:val="00824BE2"/>
    <w:rsid w:val="00826EA2"/>
    <w:rsid w:val="008316AF"/>
    <w:rsid w:val="00832CAE"/>
    <w:rsid w:val="00840889"/>
    <w:rsid w:val="00843237"/>
    <w:rsid w:val="008436E1"/>
    <w:rsid w:val="00854DC1"/>
    <w:rsid w:val="00854EAC"/>
    <w:rsid w:val="008623C5"/>
    <w:rsid w:val="00877484"/>
    <w:rsid w:val="00880F13"/>
    <w:rsid w:val="00891A5A"/>
    <w:rsid w:val="00897D10"/>
    <w:rsid w:val="008A0B0D"/>
    <w:rsid w:val="008A2C76"/>
    <w:rsid w:val="008A5E9D"/>
    <w:rsid w:val="008A6BB1"/>
    <w:rsid w:val="008B28D3"/>
    <w:rsid w:val="008B34E2"/>
    <w:rsid w:val="008B507C"/>
    <w:rsid w:val="008B70BD"/>
    <w:rsid w:val="008D65D2"/>
    <w:rsid w:val="008E5997"/>
    <w:rsid w:val="008E62EB"/>
    <w:rsid w:val="008E62ED"/>
    <w:rsid w:val="008F0619"/>
    <w:rsid w:val="008F108E"/>
    <w:rsid w:val="008F193C"/>
    <w:rsid w:val="008F558E"/>
    <w:rsid w:val="00900148"/>
    <w:rsid w:val="00900441"/>
    <w:rsid w:val="00901263"/>
    <w:rsid w:val="0090478B"/>
    <w:rsid w:val="00911015"/>
    <w:rsid w:val="00917501"/>
    <w:rsid w:val="00935B6E"/>
    <w:rsid w:val="00935F24"/>
    <w:rsid w:val="00940DB2"/>
    <w:rsid w:val="009458D2"/>
    <w:rsid w:val="00951D2F"/>
    <w:rsid w:val="00954BC6"/>
    <w:rsid w:val="00955950"/>
    <w:rsid w:val="009602BC"/>
    <w:rsid w:val="00965143"/>
    <w:rsid w:val="00967A3B"/>
    <w:rsid w:val="00971C7F"/>
    <w:rsid w:val="00972A16"/>
    <w:rsid w:val="00986692"/>
    <w:rsid w:val="00986A61"/>
    <w:rsid w:val="00993151"/>
    <w:rsid w:val="00997947"/>
    <w:rsid w:val="009B1617"/>
    <w:rsid w:val="009C392E"/>
    <w:rsid w:val="009C4456"/>
    <w:rsid w:val="009F0835"/>
    <w:rsid w:val="00A038FE"/>
    <w:rsid w:val="00A04D84"/>
    <w:rsid w:val="00A154D4"/>
    <w:rsid w:val="00A15BA7"/>
    <w:rsid w:val="00A2277F"/>
    <w:rsid w:val="00A240B8"/>
    <w:rsid w:val="00A2518B"/>
    <w:rsid w:val="00A30138"/>
    <w:rsid w:val="00A3266E"/>
    <w:rsid w:val="00A32DC6"/>
    <w:rsid w:val="00A372CC"/>
    <w:rsid w:val="00A41591"/>
    <w:rsid w:val="00A4500B"/>
    <w:rsid w:val="00A47B21"/>
    <w:rsid w:val="00A62478"/>
    <w:rsid w:val="00A628DE"/>
    <w:rsid w:val="00A75FAD"/>
    <w:rsid w:val="00A8064C"/>
    <w:rsid w:val="00A91514"/>
    <w:rsid w:val="00A9344D"/>
    <w:rsid w:val="00AA174A"/>
    <w:rsid w:val="00AA26BD"/>
    <w:rsid w:val="00AA2897"/>
    <w:rsid w:val="00AA714B"/>
    <w:rsid w:val="00AA7D11"/>
    <w:rsid w:val="00AB2D58"/>
    <w:rsid w:val="00AB77DC"/>
    <w:rsid w:val="00AC0191"/>
    <w:rsid w:val="00AC233A"/>
    <w:rsid w:val="00AC6F1C"/>
    <w:rsid w:val="00AC7A1F"/>
    <w:rsid w:val="00AC7A86"/>
    <w:rsid w:val="00AD178B"/>
    <w:rsid w:val="00AE114A"/>
    <w:rsid w:val="00AE16CB"/>
    <w:rsid w:val="00AE32A9"/>
    <w:rsid w:val="00AE61FE"/>
    <w:rsid w:val="00AF3500"/>
    <w:rsid w:val="00AF3AB0"/>
    <w:rsid w:val="00B00461"/>
    <w:rsid w:val="00B007C6"/>
    <w:rsid w:val="00B00ACB"/>
    <w:rsid w:val="00B05711"/>
    <w:rsid w:val="00B062CC"/>
    <w:rsid w:val="00B14A1C"/>
    <w:rsid w:val="00B175EC"/>
    <w:rsid w:val="00B25351"/>
    <w:rsid w:val="00B338FD"/>
    <w:rsid w:val="00B33B9E"/>
    <w:rsid w:val="00B36639"/>
    <w:rsid w:val="00B37DD5"/>
    <w:rsid w:val="00B402AC"/>
    <w:rsid w:val="00B47754"/>
    <w:rsid w:val="00B50122"/>
    <w:rsid w:val="00B52E1D"/>
    <w:rsid w:val="00B5731A"/>
    <w:rsid w:val="00B60191"/>
    <w:rsid w:val="00B62101"/>
    <w:rsid w:val="00B64E34"/>
    <w:rsid w:val="00B6608F"/>
    <w:rsid w:val="00B719B3"/>
    <w:rsid w:val="00B80392"/>
    <w:rsid w:val="00B8175F"/>
    <w:rsid w:val="00B83566"/>
    <w:rsid w:val="00B90D0A"/>
    <w:rsid w:val="00B93CD4"/>
    <w:rsid w:val="00B96F08"/>
    <w:rsid w:val="00BA06F2"/>
    <w:rsid w:val="00BB018B"/>
    <w:rsid w:val="00BB1B15"/>
    <w:rsid w:val="00BB6949"/>
    <w:rsid w:val="00BC1453"/>
    <w:rsid w:val="00BC5452"/>
    <w:rsid w:val="00BC56E7"/>
    <w:rsid w:val="00BD2993"/>
    <w:rsid w:val="00BD3F3B"/>
    <w:rsid w:val="00BE080F"/>
    <w:rsid w:val="00BE5099"/>
    <w:rsid w:val="00BE765C"/>
    <w:rsid w:val="00BF2358"/>
    <w:rsid w:val="00C02015"/>
    <w:rsid w:val="00C047CA"/>
    <w:rsid w:val="00C05E1F"/>
    <w:rsid w:val="00C05E93"/>
    <w:rsid w:val="00C06E5A"/>
    <w:rsid w:val="00C11045"/>
    <w:rsid w:val="00C115FA"/>
    <w:rsid w:val="00C13670"/>
    <w:rsid w:val="00C13C8D"/>
    <w:rsid w:val="00C13E0A"/>
    <w:rsid w:val="00C16060"/>
    <w:rsid w:val="00C338C4"/>
    <w:rsid w:val="00C34002"/>
    <w:rsid w:val="00C40785"/>
    <w:rsid w:val="00C44299"/>
    <w:rsid w:val="00C4501A"/>
    <w:rsid w:val="00C51FBF"/>
    <w:rsid w:val="00C52F72"/>
    <w:rsid w:val="00C537C1"/>
    <w:rsid w:val="00C54B08"/>
    <w:rsid w:val="00C5519F"/>
    <w:rsid w:val="00C62CAD"/>
    <w:rsid w:val="00C659FA"/>
    <w:rsid w:val="00C66BE7"/>
    <w:rsid w:val="00C7036C"/>
    <w:rsid w:val="00C73352"/>
    <w:rsid w:val="00C774C7"/>
    <w:rsid w:val="00C80AFE"/>
    <w:rsid w:val="00C85D6B"/>
    <w:rsid w:val="00C8707F"/>
    <w:rsid w:val="00C91082"/>
    <w:rsid w:val="00C94250"/>
    <w:rsid w:val="00C9487F"/>
    <w:rsid w:val="00CA0A0D"/>
    <w:rsid w:val="00CA1D17"/>
    <w:rsid w:val="00CA3EDF"/>
    <w:rsid w:val="00CB1678"/>
    <w:rsid w:val="00CB5539"/>
    <w:rsid w:val="00CD00EC"/>
    <w:rsid w:val="00CD28AB"/>
    <w:rsid w:val="00CD4211"/>
    <w:rsid w:val="00CD52EF"/>
    <w:rsid w:val="00CD6504"/>
    <w:rsid w:val="00CD7F00"/>
    <w:rsid w:val="00CF3060"/>
    <w:rsid w:val="00CF6903"/>
    <w:rsid w:val="00CF7014"/>
    <w:rsid w:val="00D00800"/>
    <w:rsid w:val="00D03D29"/>
    <w:rsid w:val="00D05820"/>
    <w:rsid w:val="00D11D99"/>
    <w:rsid w:val="00D202A9"/>
    <w:rsid w:val="00D2427E"/>
    <w:rsid w:val="00D31612"/>
    <w:rsid w:val="00D3441B"/>
    <w:rsid w:val="00D3776D"/>
    <w:rsid w:val="00D37C75"/>
    <w:rsid w:val="00D4155A"/>
    <w:rsid w:val="00D468FB"/>
    <w:rsid w:val="00D559F5"/>
    <w:rsid w:val="00D67A85"/>
    <w:rsid w:val="00D7181A"/>
    <w:rsid w:val="00D71D8F"/>
    <w:rsid w:val="00D7477A"/>
    <w:rsid w:val="00D752A2"/>
    <w:rsid w:val="00D76797"/>
    <w:rsid w:val="00D814A9"/>
    <w:rsid w:val="00D815C1"/>
    <w:rsid w:val="00D87865"/>
    <w:rsid w:val="00D9367D"/>
    <w:rsid w:val="00D950A5"/>
    <w:rsid w:val="00DA7312"/>
    <w:rsid w:val="00DC0AA3"/>
    <w:rsid w:val="00DC1032"/>
    <w:rsid w:val="00DC140B"/>
    <w:rsid w:val="00DC1DB2"/>
    <w:rsid w:val="00DC56F2"/>
    <w:rsid w:val="00DD4E5B"/>
    <w:rsid w:val="00DD67ED"/>
    <w:rsid w:val="00DD6837"/>
    <w:rsid w:val="00DE02AD"/>
    <w:rsid w:val="00DE4F7D"/>
    <w:rsid w:val="00DF0E5E"/>
    <w:rsid w:val="00DF5C95"/>
    <w:rsid w:val="00E02644"/>
    <w:rsid w:val="00E037A4"/>
    <w:rsid w:val="00E105CB"/>
    <w:rsid w:val="00E17A4D"/>
    <w:rsid w:val="00E17D2C"/>
    <w:rsid w:val="00E21D1B"/>
    <w:rsid w:val="00E24CF1"/>
    <w:rsid w:val="00E30737"/>
    <w:rsid w:val="00E3105B"/>
    <w:rsid w:val="00E43B9F"/>
    <w:rsid w:val="00E4514B"/>
    <w:rsid w:val="00E5031B"/>
    <w:rsid w:val="00E5250A"/>
    <w:rsid w:val="00E57BA4"/>
    <w:rsid w:val="00E61FD3"/>
    <w:rsid w:val="00E71EB7"/>
    <w:rsid w:val="00E72BF2"/>
    <w:rsid w:val="00E73121"/>
    <w:rsid w:val="00E9143D"/>
    <w:rsid w:val="00E92600"/>
    <w:rsid w:val="00E93EB1"/>
    <w:rsid w:val="00E95DFC"/>
    <w:rsid w:val="00E95F1E"/>
    <w:rsid w:val="00E968EE"/>
    <w:rsid w:val="00EA58D5"/>
    <w:rsid w:val="00EA59A7"/>
    <w:rsid w:val="00EB35CE"/>
    <w:rsid w:val="00EB411A"/>
    <w:rsid w:val="00EC1E25"/>
    <w:rsid w:val="00EC3EF2"/>
    <w:rsid w:val="00EC4DB3"/>
    <w:rsid w:val="00EC4E9E"/>
    <w:rsid w:val="00ED5711"/>
    <w:rsid w:val="00EE3026"/>
    <w:rsid w:val="00EE3E4E"/>
    <w:rsid w:val="00EF6EC1"/>
    <w:rsid w:val="00EF7C6F"/>
    <w:rsid w:val="00F01C99"/>
    <w:rsid w:val="00F03C5C"/>
    <w:rsid w:val="00F042C8"/>
    <w:rsid w:val="00F111CE"/>
    <w:rsid w:val="00F13400"/>
    <w:rsid w:val="00F13BF4"/>
    <w:rsid w:val="00F223DB"/>
    <w:rsid w:val="00F3134E"/>
    <w:rsid w:val="00F52557"/>
    <w:rsid w:val="00F52CB5"/>
    <w:rsid w:val="00F54CEE"/>
    <w:rsid w:val="00F62644"/>
    <w:rsid w:val="00F65487"/>
    <w:rsid w:val="00F70D83"/>
    <w:rsid w:val="00F819B9"/>
    <w:rsid w:val="00F904BD"/>
    <w:rsid w:val="00F92C09"/>
    <w:rsid w:val="00F95024"/>
    <w:rsid w:val="00F95E68"/>
    <w:rsid w:val="00F95F43"/>
    <w:rsid w:val="00F97974"/>
    <w:rsid w:val="00FA689D"/>
    <w:rsid w:val="00FA691F"/>
    <w:rsid w:val="00FB2F3A"/>
    <w:rsid w:val="00FC05B3"/>
    <w:rsid w:val="00FC3944"/>
    <w:rsid w:val="00FC4D4E"/>
    <w:rsid w:val="00FC7D62"/>
    <w:rsid w:val="00FD2AB7"/>
    <w:rsid w:val="00FD6C01"/>
    <w:rsid w:val="00FE0A28"/>
    <w:rsid w:val="00FE3761"/>
    <w:rsid w:val="00FE498C"/>
    <w:rsid w:val="00FF3BC1"/>
    <w:rsid w:val="00FF3E59"/>
    <w:rsid w:val="00FF6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0CB87"/>
  <w14:defaultImageDpi w14:val="32767"/>
  <w15:chartTrackingRefBased/>
  <w15:docId w15:val="{A7532F97-3A0D-FE48-BC0B-6FEED75D5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566FA4"/>
    <w:pPr>
      <w:spacing w:after="120"/>
      <w:jc w:val="both"/>
    </w:pPr>
    <w:rPr>
      <w:rFonts w:ascii="Times New Roman" w:hAnsi="Times New Roman"/>
      <w:sz w:val="22"/>
    </w:rPr>
  </w:style>
  <w:style w:type="paragraph" w:styleId="berschrift1">
    <w:name w:val="heading 1"/>
    <w:basedOn w:val="Standard"/>
    <w:next w:val="Standard"/>
    <w:link w:val="berschrift1Zchn"/>
    <w:uiPriority w:val="9"/>
    <w:qFormat/>
    <w:rsid w:val="00566FA4"/>
    <w:pPr>
      <w:keepNext/>
      <w:numPr>
        <w:numId w:val="1"/>
      </w:numPr>
      <w:spacing w:before="240" w:after="60"/>
      <w:outlineLvl w:val="0"/>
    </w:pPr>
    <w:rPr>
      <w:rFonts w:eastAsia="Times New Roman" w:cs="Times New Roman"/>
      <w:b/>
      <w:bCs/>
      <w:kern w:val="32"/>
      <w:sz w:val="32"/>
      <w:szCs w:val="32"/>
    </w:rPr>
  </w:style>
  <w:style w:type="paragraph" w:styleId="berschrift2">
    <w:name w:val="heading 2"/>
    <w:basedOn w:val="Standard"/>
    <w:next w:val="Standard"/>
    <w:link w:val="berschrift2Zchn"/>
    <w:uiPriority w:val="9"/>
    <w:qFormat/>
    <w:rsid w:val="00566FA4"/>
    <w:pPr>
      <w:keepNext/>
      <w:numPr>
        <w:ilvl w:val="1"/>
        <w:numId w:val="1"/>
      </w:numPr>
      <w:spacing w:before="240" w:after="60"/>
      <w:outlineLvl w:val="1"/>
    </w:pPr>
    <w:rPr>
      <w:rFonts w:eastAsia="Times New Roman" w:cs="Times New Roman"/>
      <w:b/>
      <w:bCs/>
      <w:iCs/>
      <w:sz w:val="28"/>
      <w:szCs w:val="28"/>
    </w:rPr>
  </w:style>
  <w:style w:type="paragraph" w:styleId="berschrift3">
    <w:name w:val="heading 3"/>
    <w:basedOn w:val="Standard"/>
    <w:next w:val="Standard"/>
    <w:link w:val="berschrift3Zchn"/>
    <w:uiPriority w:val="9"/>
    <w:qFormat/>
    <w:rsid w:val="00566FA4"/>
    <w:pPr>
      <w:keepNext/>
      <w:numPr>
        <w:ilvl w:val="2"/>
        <w:numId w:val="1"/>
      </w:numPr>
      <w:spacing w:before="240" w:after="60"/>
      <w:outlineLvl w:val="2"/>
    </w:pPr>
    <w:rPr>
      <w:rFonts w:eastAsia="Times New Roman" w:cs="Times New Roman"/>
      <w:b/>
      <w:bCs/>
      <w:sz w:val="26"/>
      <w:szCs w:val="26"/>
    </w:rPr>
  </w:style>
  <w:style w:type="paragraph" w:styleId="berschrift4">
    <w:name w:val="heading 4"/>
    <w:basedOn w:val="Standard"/>
    <w:next w:val="Standard"/>
    <w:link w:val="berschrift4Zchn"/>
    <w:uiPriority w:val="9"/>
    <w:qFormat/>
    <w:rsid w:val="00566FA4"/>
    <w:pPr>
      <w:keepNext/>
      <w:numPr>
        <w:ilvl w:val="3"/>
        <w:numId w:val="1"/>
      </w:numPr>
      <w:spacing w:before="240" w:after="60"/>
      <w:outlineLvl w:val="3"/>
    </w:pPr>
    <w:rPr>
      <w:rFonts w:eastAsia="Times New Roman" w:cs="Times New Roman"/>
      <w:b/>
      <w:bCs/>
      <w:sz w:val="24"/>
      <w:szCs w:val="28"/>
    </w:rPr>
  </w:style>
  <w:style w:type="paragraph" w:styleId="berschrift5">
    <w:name w:val="heading 5"/>
    <w:basedOn w:val="Standard"/>
    <w:next w:val="Standard"/>
    <w:link w:val="berschrift5Zchn"/>
    <w:uiPriority w:val="9"/>
    <w:qFormat/>
    <w:rsid w:val="00566FA4"/>
    <w:pPr>
      <w:numPr>
        <w:ilvl w:val="4"/>
        <w:numId w:val="1"/>
      </w:numPr>
      <w:spacing w:before="240" w:after="60"/>
      <w:outlineLvl w:val="4"/>
    </w:pPr>
    <w:rPr>
      <w:rFonts w:ascii="Cambria" w:eastAsia="Times New Roman" w:hAnsi="Cambria" w:cs="Times New Roman"/>
      <w:b/>
      <w:bCs/>
      <w:i/>
      <w:iCs/>
      <w:sz w:val="26"/>
      <w:szCs w:val="26"/>
    </w:rPr>
  </w:style>
  <w:style w:type="paragraph" w:styleId="berschrift6">
    <w:name w:val="heading 6"/>
    <w:basedOn w:val="Standard"/>
    <w:next w:val="Standard"/>
    <w:link w:val="berschrift6Zchn"/>
    <w:uiPriority w:val="9"/>
    <w:qFormat/>
    <w:rsid w:val="00566FA4"/>
    <w:pPr>
      <w:numPr>
        <w:ilvl w:val="5"/>
        <w:numId w:val="1"/>
      </w:numPr>
      <w:spacing w:before="240" w:after="60"/>
      <w:outlineLvl w:val="5"/>
    </w:pPr>
    <w:rPr>
      <w:rFonts w:ascii="Cambria" w:eastAsia="Times New Roman" w:hAnsi="Cambria" w:cs="Times New Roman"/>
      <w:b/>
      <w:bCs/>
      <w:szCs w:val="22"/>
    </w:rPr>
  </w:style>
  <w:style w:type="paragraph" w:styleId="berschrift7">
    <w:name w:val="heading 7"/>
    <w:basedOn w:val="Standard"/>
    <w:next w:val="Standard"/>
    <w:link w:val="berschrift7Zchn"/>
    <w:uiPriority w:val="9"/>
    <w:qFormat/>
    <w:rsid w:val="00566FA4"/>
    <w:pPr>
      <w:numPr>
        <w:ilvl w:val="6"/>
        <w:numId w:val="1"/>
      </w:numPr>
      <w:spacing w:before="240" w:after="60"/>
      <w:outlineLvl w:val="6"/>
    </w:pPr>
    <w:rPr>
      <w:rFonts w:ascii="Cambria" w:eastAsia="Times New Roman" w:hAnsi="Cambria" w:cs="Times New Roman"/>
    </w:rPr>
  </w:style>
  <w:style w:type="paragraph" w:styleId="berschrift8">
    <w:name w:val="heading 8"/>
    <w:basedOn w:val="Standard"/>
    <w:next w:val="Standard"/>
    <w:link w:val="berschrift8Zchn"/>
    <w:uiPriority w:val="9"/>
    <w:qFormat/>
    <w:rsid w:val="00566FA4"/>
    <w:pPr>
      <w:numPr>
        <w:ilvl w:val="7"/>
        <w:numId w:val="1"/>
      </w:numPr>
      <w:spacing w:before="240" w:after="60"/>
      <w:outlineLvl w:val="7"/>
    </w:pPr>
    <w:rPr>
      <w:rFonts w:ascii="Cambria" w:eastAsia="Times New Roman" w:hAnsi="Cambria" w:cs="Times New Roman"/>
      <w:i/>
      <w:iCs/>
    </w:rPr>
  </w:style>
  <w:style w:type="paragraph" w:styleId="berschrift9">
    <w:name w:val="heading 9"/>
    <w:basedOn w:val="Standard"/>
    <w:next w:val="Standard"/>
    <w:link w:val="berschrift9Zchn"/>
    <w:uiPriority w:val="9"/>
    <w:qFormat/>
    <w:rsid w:val="00566FA4"/>
    <w:pPr>
      <w:numPr>
        <w:ilvl w:val="8"/>
        <w:numId w:val="1"/>
      </w:numPr>
      <w:spacing w:before="240" w:after="60"/>
      <w:outlineLvl w:val="8"/>
    </w:pPr>
    <w:rPr>
      <w:rFonts w:ascii="Calibri" w:eastAsia="Times New Roman" w:hAnsi="Calibri" w:cs="Times New Roman"/>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7C6F"/>
    <w:rPr>
      <w:rFonts w:ascii="Times New Roman" w:eastAsia="Times New Roman" w:hAnsi="Times New Roman" w:cs="Times New Roman"/>
      <w:b/>
      <w:bCs/>
      <w:kern w:val="32"/>
      <w:sz w:val="32"/>
      <w:szCs w:val="32"/>
    </w:rPr>
  </w:style>
  <w:style w:type="character" w:customStyle="1" w:styleId="berschrift2Zchn">
    <w:name w:val="Überschrift 2 Zchn"/>
    <w:basedOn w:val="Absatz-Standardschriftart"/>
    <w:link w:val="berschrift2"/>
    <w:uiPriority w:val="9"/>
    <w:rsid w:val="00EF7C6F"/>
    <w:rPr>
      <w:rFonts w:ascii="Times New Roman" w:eastAsia="Times New Roman" w:hAnsi="Times New Roman" w:cs="Times New Roman"/>
      <w:b/>
      <w:bCs/>
      <w:iCs/>
      <w:sz w:val="28"/>
      <w:szCs w:val="28"/>
    </w:rPr>
  </w:style>
  <w:style w:type="character" w:customStyle="1" w:styleId="berschrift3Zchn">
    <w:name w:val="Überschrift 3 Zchn"/>
    <w:basedOn w:val="Absatz-Standardschriftart"/>
    <w:link w:val="berschrift3"/>
    <w:uiPriority w:val="9"/>
    <w:rsid w:val="00EF7C6F"/>
    <w:rPr>
      <w:rFonts w:ascii="Times New Roman" w:eastAsia="Times New Roman" w:hAnsi="Times New Roman" w:cs="Times New Roman"/>
      <w:b/>
      <w:bCs/>
      <w:sz w:val="26"/>
      <w:szCs w:val="26"/>
    </w:rPr>
  </w:style>
  <w:style w:type="character" w:customStyle="1" w:styleId="berschrift4Zchn">
    <w:name w:val="Überschrift 4 Zchn"/>
    <w:basedOn w:val="Absatz-Standardschriftart"/>
    <w:link w:val="berschrift4"/>
    <w:uiPriority w:val="9"/>
    <w:rsid w:val="00EF7C6F"/>
    <w:rPr>
      <w:rFonts w:ascii="Times New Roman" w:eastAsia="Times New Roman" w:hAnsi="Times New Roman" w:cs="Times New Roman"/>
      <w:b/>
      <w:bCs/>
      <w:szCs w:val="28"/>
    </w:rPr>
  </w:style>
  <w:style w:type="character" w:customStyle="1" w:styleId="berschrift5Zchn">
    <w:name w:val="Überschrift 5 Zchn"/>
    <w:basedOn w:val="Absatz-Standardschriftart"/>
    <w:link w:val="berschrift5"/>
    <w:uiPriority w:val="9"/>
    <w:rsid w:val="001E7A17"/>
    <w:rPr>
      <w:rFonts w:ascii="Cambria" w:eastAsia="Times New Roman" w:hAnsi="Cambria" w:cs="Times New Roman"/>
      <w:b/>
      <w:bCs/>
      <w:i/>
      <w:iCs/>
      <w:sz w:val="26"/>
      <w:szCs w:val="26"/>
    </w:rPr>
  </w:style>
  <w:style w:type="character" w:customStyle="1" w:styleId="berschrift6Zchn">
    <w:name w:val="Überschrift 6 Zchn"/>
    <w:basedOn w:val="Absatz-Standardschriftart"/>
    <w:link w:val="berschrift6"/>
    <w:uiPriority w:val="9"/>
    <w:rsid w:val="001E7A17"/>
    <w:rPr>
      <w:rFonts w:ascii="Cambria" w:eastAsia="Times New Roman" w:hAnsi="Cambria" w:cs="Times New Roman"/>
      <w:b/>
      <w:bCs/>
      <w:sz w:val="22"/>
      <w:szCs w:val="22"/>
    </w:rPr>
  </w:style>
  <w:style w:type="character" w:customStyle="1" w:styleId="berschrift7Zchn">
    <w:name w:val="Überschrift 7 Zchn"/>
    <w:basedOn w:val="Absatz-Standardschriftart"/>
    <w:link w:val="berschrift7"/>
    <w:uiPriority w:val="9"/>
    <w:rsid w:val="001E7A17"/>
    <w:rPr>
      <w:rFonts w:ascii="Cambria" w:eastAsia="Times New Roman" w:hAnsi="Cambria" w:cs="Times New Roman"/>
      <w:sz w:val="22"/>
    </w:rPr>
  </w:style>
  <w:style w:type="character" w:customStyle="1" w:styleId="berschrift8Zchn">
    <w:name w:val="Überschrift 8 Zchn"/>
    <w:basedOn w:val="Absatz-Standardschriftart"/>
    <w:link w:val="berschrift8"/>
    <w:uiPriority w:val="9"/>
    <w:rsid w:val="001E7A17"/>
    <w:rPr>
      <w:rFonts w:ascii="Cambria" w:eastAsia="Times New Roman" w:hAnsi="Cambria" w:cs="Times New Roman"/>
      <w:i/>
      <w:iCs/>
      <w:sz w:val="22"/>
    </w:rPr>
  </w:style>
  <w:style w:type="character" w:customStyle="1" w:styleId="berschrift9Zchn">
    <w:name w:val="Überschrift 9 Zchn"/>
    <w:basedOn w:val="Absatz-Standardschriftart"/>
    <w:link w:val="berschrift9"/>
    <w:uiPriority w:val="9"/>
    <w:rsid w:val="001E7A17"/>
    <w:rPr>
      <w:rFonts w:ascii="Calibri" w:eastAsia="Times New Roman" w:hAnsi="Calibri" w:cs="Times New Roman"/>
      <w:sz w:val="22"/>
      <w:szCs w:val="22"/>
    </w:rPr>
  </w:style>
  <w:style w:type="paragraph" w:styleId="KeinLeerraum">
    <w:name w:val="No Spacing"/>
    <w:uiPriority w:val="1"/>
    <w:qFormat/>
    <w:rsid w:val="00EF7C6F"/>
    <w:pPr>
      <w:jc w:val="both"/>
    </w:pPr>
    <w:rPr>
      <w:rFonts w:ascii="Times New Roman" w:hAnsi="Times New Roman"/>
      <w:sz w:val="22"/>
    </w:rPr>
  </w:style>
  <w:style w:type="paragraph" w:styleId="Kopfzeile">
    <w:name w:val="header"/>
    <w:basedOn w:val="Standard"/>
    <w:link w:val="KopfzeileZchn"/>
    <w:uiPriority w:val="99"/>
    <w:unhideWhenUsed/>
    <w:rsid w:val="00566FA4"/>
    <w:pPr>
      <w:tabs>
        <w:tab w:val="center" w:pos="4536"/>
        <w:tab w:val="right" w:pos="9072"/>
      </w:tabs>
      <w:spacing w:after="0"/>
    </w:pPr>
  </w:style>
  <w:style w:type="character" w:customStyle="1" w:styleId="KopfzeileZchn">
    <w:name w:val="Kopfzeile Zchn"/>
    <w:basedOn w:val="Absatz-Standardschriftart"/>
    <w:link w:val="Kopfzeile"/>
    <w:uiPriority w:val="99"/>
    <w:rsid w:val="00FD2AB7"/>
    <w:rPr>
      <w:rFonts w:ascii="Times New Roman" w:hAnsi="Times New Roman"/>
      <w:sz w:val="22"/>
    </w:rPr>
  </w:style>
  <w:style w:type="paragraph" w:styleId="Fuzeile">
    <w:name w:val="footer"/>
    <w:basedOn w:val="Standard"/>
    <w:link w:val="FuzeileZchn"/>
    <w:uiPriority w:val="99"/>
    <w:unhideWhenUsed/>
    <w:rsid w:val="00566FA4"/>
    <w:pPr>
      <w:tabs>
        <w:tab w:val="center" w:pos="4536"/>
        <w:tab w:val="right" w:pos="9072"/>
      </w:tabs>
      <w:spacing w:after="0"/>
    </w:pPr>
  </w:style>
  <w:style w:type="character" w:customStyle="1" w:styleId="FuzeileZchn">
    <w:name w:val="Fußzeile Zchn"/>
    <w:basedOn w:val="Absatz-Standardschriftart"/>
    <w:link w:val="Fuzeile"/>
    <w:uiPriority w:val="99"/>
    <w:rsid w:val="00FD2AB7"/>
    <w:rPr>
      <w:rFonts w:ascii="Times New Roman" w:hAnsi="Times New Roman"/>
      <w:sz w:val="22"/>
    </w:rPr>
  </w:style>
  <w:style w:type="paragraph" w:styleId="Listenabsatz">
    <w:name w:val="List Paragraph"/>
    <w:basedOn w:val="Standard"/>
    <w:uiPriority w:val="34"/>
    <w:qFormat/>
    <w:rsid w:val="00566FA4"/>
    <w:pPr>
      <w:ind w:left="720"/>
      <w:contextualSpacing/>
    </w:pPr>
  </w:style>
  <w:style w:type="table" w:styleId="Tabellenraster">
    <w:name w:val="Table Grid"/>
    <w:basedOn w:val="NormaleTabelle"/>
    <w:rsid w:val="009C4456"/>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chriftungZchn">
    <w:name w:val="Beschriftung Zchn"/>
    <w:link w:val="Beschriftung"/>
    <w:qFormat/>
    <w:locked/>
    <w:rsid w:val="009C4456"/>
    <w:rPr>
      <w:rFonts w:ascii="Times New Roman" w:eastAsia="SimSun" w:hAnsi="Times New Roman" w:cs="Times New Roman"/>
      <w:b/>
      <w:bCs/>
      <w:sz w:val="22"/>
      <w:szCs w:val="28"/>
    </w:rPr>
  </w:style>
  <w:style w:type="paragraph" w:styleId="Beschriftung">
    <w:name w:val="caption"/>
    <w:basedOn w:val="Standard"/>
    <w:next w:val="Standard"/>
    <w:link w:val="BeschriftungZchn"/>
    <w:unhideWhenUsed/>
    <w:qFormat/>
    <w:rsid w:val="00566FA4"/>
    <w:pPr>
      <w:keepNext/>
      <w:keepLines/>
      <w:tabs>
        <w:tab w:val="left" w:pos="360"/>
        <w:tab w:val="left" w:pos="720"/>
        <w:tab w:val="left" w:pos="1080"/>
        <w:tab w:val="left" w:pos="1440"/>
      </w:tabs>
      <w:overflowPunct w:val="0"/>
      <w:autoSpaceDE w:val="0"/>
      <w:autoSpaceDN w:val="0"/>
      <w:adjustRightInd w:val="0"/>
      <w:spacing w:before="136"/>
      <w:jc w:val="center"/>
    </w:pPr>
    <w:rPr>
      <w:rFonts w:eastAsia="SimSun" w:cs="Times New Roman"/>
      <w:b/>
      <w:bCs/>
      <w:szCs w:val="28"/>
    </w:rPr>
  </w:style>
  <w:style w:type="paragraph" w:styleId="berarbeitung">
    <w:name w:val="Revision"/>
    <w:hidden/>
    <w:uiPriority w:val="99"/>
    <w:semiHidden/>
    <w:rsid w:val="00BE080F"/>
    <w:rPr>
      <w:rFonts w:ascii="Times New Roman" w:hAnsi="Times New Roman"/>
      <w:sz w:val="22"/>
    </w:rPr>
  </w:style>
  <w:style w:type="character" w:styleId="Hyperlink">
    <w:name w:val="Hyperlink"/>
    <w:basedOn w:val="Absatz-Standardschriftart"/>
    <w:uiPriority w:val="99"/>
    <w:unhideWhenUsed/>
    <w:rsid w:val="00FF3BC1"/>
    <w:rPr>
      <w:color w:val="0563C1" w:themeColor="hyperlink"/>
      <w:u w:val="single"/>
    </w:rPr>
  </w:style>
  <w:style w:type="character" w:styleId="NichtaufgelsteErwhnung">
    <w:name w:val="Unresolved Mention"/>
    <w:basedOn w:val="Absatz-Standardschriftart"/>
    <w:uiPriority w:val="99"/>
    <w:rsid w:val="00FF3BC1"/>
    <w:rPr>
      <w:color w:val="605E5C"/>
      <w:shd w:val="clear" w:color="auto" w:fill="E1DFDD"/>
    </w:rPr>
  </w:style>
  <w:style w:type="character" w:styleId="Kommentarzeichen">
    <w:name w:val="annotation reference"/>
    <w:basedOn w:val="Absatz-Standardschriftart"/>
    <w:uiPriority w:val="99"/>
    <w:semiHidden/>
    <w:unhideWhenUsed/>
    <w:rsid w:val="00B96F08"/>
    <w:rPr>
      <w:sz w:val="16"/>
      <w:szCs w:val="16"/>
    </w:rPr>
  </w:style>
  <w:style w:type="paragraph" w:styleId="Kommentartext">
    <w:name w:val="annotation text"/>
    <w:basedOn w:val="Standard"/>
    <w:link w:val="KommentartextZchn"/>
    <w:uiPriority w:val="99"/>
    <w:unhideWhenUsed/>
    <w:rsid w:val="00566FA4"/>
    <w:rPr>
      <w:sz w:val="20"/>
      <w:szCs w:val="20"/>
    </w:rPr>
  </w:style>
  <w:style w:type="character" w:customStyle="1" w:styleId="KommentartextZchn">
    <w:name w:val="Kommentartext Zchn"/>
    <w:basedOn w:val="Absatz-Standardschriftart"/>
    <w:link w:val="Kommentartext"/>
    <w:uiPriority w:val="99"/>
    <w:rsid w:val="00B96F08"/>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B96F08"/>
    <w:rPr>
      <w:b/>
      <w:bCs/>
    </w:rPr>
  </w:style>
  <w:style w:type="character" w:customStyle="1" w:styleId="KommentarthemaZchn">
    <w:name w:val="Kommentarthema Zchn"/>
    <w:basedOn w:val="KommentartextZchn"/>
    <w:link w:val="Kommentarthema"/>
    <w:uiPriority w:val="99"/>
    <w:semiHidden/>
    <w:rsid w:val="00B96F08"/>
    <w:rPr>
      <w:rFonts w:ascii="Times New Roman" w:hAnsi="Times New Roman"/>
      <w:b/>
      <w:bCs/>
      <w:sz w:val="20"/>
      <w:szCs w:val="20"/>
    </w:rPr>
  </w:style>
  <w:style w:type="paragraph" w:customStyle="1" w:styleId="p1">
    <w:name w:val="p1"/>
    <w:basedOn w:val="Standard"/>
    <w:rsid w:val="001D3EE1"/>
    <w:rPr>
      <w:rFonts w:ascii="Arial" w:hAnsi="Arial" w:cs="Arial"/>
      <w:color w:val="000000"/>
      <w:sz w:val="17"/>
      <w:szCs w:val="17"/>
    </w:rPr>
  </w:style>
  <w:style w:type="character" w:customStyle="1" w:styleId="apple-converted-space">
    <w:name w:val="apple-converted-space"/>
    <w:basedOn w:val="Absatz-Standardschriftart"/>
    <w:rsid w:val="00EA58D5"/>
  </w:style>
  <w:style w:type="character" w:customStyle="1" w:styleId="s1">
    <w:name w:val="s1"/>
    <w:basedOn w:val="Absatz-Standardschriftart"/>
    <w:rsid w:val="00EA58D5"/>
    <w:rPr>
      <w:rFonts w:ascii="Helvetica" w:hAnsi="Helvetica" w:hint="default"/>
      <w:sz w:val="17"/>
      <w:szCs w:val="17"/>
    </w:rPr>
  </w:style>
  <w:style w:type="character" w:customStyle="1" w:styleId="s2">
    <w:name w:val="s2"/>
    <w:basedOn w:val="Absatz-Standardschriftart"/>
    <w:rsid w:val="00EA58D5"/>
    <w:rPr>
      <w:rFonts w:ascii="Helvetica" w:hAnsi="Helvetica" w:hint="default"/>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13515">
      <w:bodyDiv w:val="1"/>
      <w:marLeft w:val="0"/>
      <w:marRight w:val="0"/>
      <w:marTop w:val="0"/>
      <w:marBottom w:val="0"/>
      <w:divBdr>
        <w:top w:val="none" w:sz="0" w:space="0" w:color="auto"/>
        <w:left w:val="none" w:sz="0" w:space="0" w:color="auto"/>
        <w:bottom w:val="none" w:sz="0" w:space="0" w:color="auto"/>
        <w:right w:val="none" w:sz="0" w:space="0" w:color="auto"/>
      </w:divBdr>
    </w:div>
    <w:div w:id="79370640">
      <w:bodyDiv w:val="1"/>
      <w:marLeft w:val="0"/>
      <w:marRight w:val="0"/>
      <w:marTop w:val="0"/>
      <w:marBottom w:val="0"/>
      <w:divBdr>
        <w:top w:val="none" w:sz="0" w:space="0" w:color="auto"/>
        <w:left w:val="none" w:sz="0" w:space="0" w:color="auto"/>
        <w:bottom w:val="none" w:sz="0" w:space="0" w:color="auto"/>
        <w:right w:val="none" w:sz="0" w:space="0" w:color="auto"/>
      </w:divBdr>
    </w:div>
    <w:div w:id="291719194">
      <w:bodyDiv w:val="1"/>
      <w:marLeft w:val="0"/>
      <w:marRight w:val="0"/>
      <w:marTop w:val="0"/>
      <w:marBottom w:val="0"/>
      <w:divBdr>
        <w:top w:val="none" w:sz="0" w:space="0" w:color="auto"/>
        <w:left w:val="none" w:sz="0" w:space="0" w:color="auto"/>
        <w:bottom w:val="none" w:sz="0" w:space="0" w:color="auto"/>
        <w:right w:val="none" w:sz="0" w:space="0" w:color="auto"/>
      </w:divBdr>
    </w:div>
    <w:div w:id="953437066">
      <w:bodyDiv w:val="1"/>
      <w:marLeft w:val="0"/>
      <w:marRight w:val="0"/>
      <w:marTop w:val="0"/>
      <w:marBottom w:val="0"/>
      <w:divBdr>
        <w:top w:val="none" w:sz="0" w:space="0" w:color="auto"/>
        <w:left w:val="none" w:sz="0" w:space="0" w:color="auto"/>
        <w:bottom w:val="none" w:sz="0" w:space="0" w:color="auto"/>
        <w:right w:val="none" w:sz="0" w:space="0" w:color="auto"/>
      </w:divBdr>
    </w:div>
    <w:div w:id="961033918">
      <w:bodyDiv w:val="1"/>
      <w:marLeft w:val="0"/>
      <w:marRight w:val="0"/>
      <w:marTop w:val="0"/>
      <w:marBottom w:val="0"/>
      <w:divBdr>
        <w:top w:val="none" w:sz="0" w:space="0" w:color="auto"/>
        <w:left w:val="none" w:sz="0" w:space="0" w:color="auto"/>
        <w:bottom w:val="none" w:sz="0" w:space="0" w:color="auto"/>
        <w:right w:val="none" w:sz="0" w:space="0" w:color="auto"/>
      </w:divBdr>
    </w:div>
    <w:div w:id="1011882227">
      <w:bodyDiv w:val="1"/>
      <w:marLeft w:val="0"/>
      <w:marRight w:val="0"/>
      <w:marTop w:val="0"/>
      <w:marBottom w:val="0"/>
      <w:divBdr>
        <w:top w:val="none" w:sz="0" w:space="0" w:color="auto"/>
        <w:left w:val="none" w:sz="0" w:space="0" w:color="auto"/>
        <w:bottom w:val="none" w:sz="0" w:space="0" w:color="auto"/>
        <w:right w:val="none" w:sz="0" w:space="0" w:color="auto"/>
      </w:divBdr>
    </w:div>
    <w:div w:id="1168711041">
      <w:bodyDiv w:val="1"/>
      <w:marLeft w:val="0"/>
      <w:marRight w:val="0"/>
      <w:marTop w:val="0"/>
      <w:marBottom w:val="0"/>
      <w:divBdr>
        <w:top w:val="none" w:sz="0" w:space="0" w:color="auto"/>
        <w:left w:val="none" w:sz="0" w:space="0" w:color="auto"/>
        <w:bottom w:val="none" w:sz="0" w:space="0" w:color="auto"/>
        <w:right w:val="none" w:sz="0" w:space="0" w:color="auto"/>
      </w:divBdr>
    </w:div>
    <w:div w:id="1331248798">
      <w:bodyDiv w:val="1"/>
      <w:marLeft w:val="0"/>
      <w:marRight w:val="0"/>
      <w:marTop w:val="0"/>
      <w:marBottom w:val="0"/>
      <w:divBdr>
        <w:top w:val="none" w:sz="0" w:space="0" w:color="auto"/>
        <w:left w:val="none" w:sz="0" w:space="0" w:color="auto"/>
        <w:bottom w:val="none" w:sz="0" w:space="0" w:color="auto"/>
        <w:right w:val="none" w:sz="0" w:space="0" w:color="auto"/>
      </w:divBdr>
    </w:div>
    <w:div w:id="1371882352">
      <w:bodyDiv w:val="1"/>
      <w:marLeft w:val="0"/>
      <w:marRight w:val="0"/>
      <w:marTop w:val="0"/>
      <w:marBottom w:val="0"/>
      <w:divBdr>
        <w:top w:val="none" w:sz="0" w:space="0" w:color="auto"/>
        <w:left w:val="none" w:sz="0" w:space="0" w:color="auto"/>
        <w:bottom w:val="none" w:sz="0" w:space="0" w:color="auto"/>
        <w:right w:val="none" w:sz="0" w:space="0" w:color="auto"/>
      </w:divBdr>
    </w:div>
    <w:div w:id="1603027413">
      <w:bodyDiv w:val="1"/>
      <w:marLeft w:val="0"/>
      <w:marRight w:val="0"/>
      <w:marTop w:val="0"/>
      <w:marBottom w:val="0"/>
      <w:divBdr>
        <w:top w:val="none" w:sz="0" w:space="0" w:color="auto"/>
        <w:left w:val="none" w:sz="0" w:space="0" w:color="auto"/>
        <w:bottom w:val="none" w:sz="0" w:space="0" w:color="auto"/>
        <w:right w:val="none" w:sz="0" w:space="0" w:color="auto"/>
      </w:divBdr>
    </w:div>
    <w:div w:id="1799183595">
      <w:bodyDiv w:val="1"/>
      <w:marLeft w:val="0"/>
      <w:marRight w:val="0"/>
      <w:marTop w:val="0"/>
      <w:marBottom w:val="0"/>
      <w:divBdr>
        <w:top w:val="none" w:sz="0" w:space="0" w:color="auto"/>
        <w:left w:val="none" w:sz="0" w:space="0" w:color="auto"/>
        <w:bottom w:val="none" w:sz="0" w:space="0" w:color="auto"/>
        <w:right w:val="none" w:sz="0" w:space="0" w:color="auto"/>
      </w:divBdr>
    </w:div>
    <w:div w:id="1989745755">
      <w:bodyDiv w:val="1"/>
      <w:marLeft w:val="0"/>
      <w:marRight w:val="0"/>
      <w:marTop w:val="0"/>
      <w:marBottom w:val="0"/>
      <w:divBdr>
        <w:top w:val="none" w:sz="0" w:space="0" w:color="auto"/>
        <w:left w:val="none" w:sz="0" w:space="0" w:color="auto"/>
        <w:bottom w:val="none" w:sz="0" w:space="0" w:color="auto"/>
        <w:right w:val="none" w:sz="0" w:space="0" w:color="auto"/>
      </w:divBdr>
    </w:div>
    <w:div w:id="2108306795">
      <w:bodyDiv w:val="1"/>
      <w:marLeft w:val="0"/>
      <w:marRight w:val="0"/>
      <w:marTop w:val="0"/>
      <w:marBottom w:val="0"/>
      <w:divBdr>
        <w:top w:val="none" w:sz="0" w:space="0" w:color="auto"/>
        <w:left w:val="none" w:sz="0" w:space="0" w:color="auto"/>
        <w:bottom w:val="none" w:sz="0" w:space="0" w:color="auto"/>
        <w:right w:val="none" w:sz="0" w:space="0" w:color="auto"/>
      </w:divBdr>
    </w:div>
    <w:div w:id="2141722251">
      <w:bodyDiv w:val="1"/>
      <w:marLeft w:val="0"/>
      <w:marRight w:val="0"/>
      <w:marTop w:val="0"/>
      <w:marBottom w:val="0"/>
      <w:divBdr>
        <w:top w:val="none" w:sz="0" w:space="0" w:color="auto"/>
        <w:left w:val="none" w:sz="0" w:space="0" w:color="auto"/>
        <w:bottom w:val="none" w:sz="0" w:space="0" w:color="auto"/>
        <w:right w:val="none" w:sz="0" w:space="0" w:color="auto"/>
      </w:divBdr>
    </w:div>
    <w:div w:id="214704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1.jp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g"/><Relationship Id="rId25" Type="http://schemas.openxmlformats.org/officeDocument/2006/relationships/image" Target="media/image15.jpg"/><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image" Target="media/image10.jp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14.jpg"/><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image" Target="media/image13.jp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image" Target="media/image12.jp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f0a07f2-b47a-4f17-ae63-a8acead6400d" xsi:nil="true"/>
    <lcf76f155ced4ddcb4097134ff3c332f xmlns="7f9398f8-e012-4b22-ae2f-fed012cfaeb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AB9EE0C0AB514194A6531C55797DA8" ma:contentTypeVersion="19" ma:contentTypeDescription="Create a new document." ma:contentTypeScope="" ma:versionID="56400f69e2f24e42cd42b0ead90bdfc4">
  <xsd:schema xmlns:xsd="http://www.w3.org/2001/XMLSchema" xmlns:xs="http://www.w3.org/2001/XMLSchema" xmlns:p="http://schemas.microsoft.com/office/2006/metadata/properties" xmlns:ns2="0f0a07f2-b47a-4f17-ae63-a8acead6400d" xmlns:ns3="7f9398f8-e012-4b22-ae2f-fed012cfaeb4" targetNamespace="http://schemas.microsoft.com/office/2006/metadata/properties" ma:root="true" ma:fieldsID="8b0a19a6c4fc2c723f46db4233973767" ns2:_="" ns3:_="">
    <xsd:import namespace="0f0a07f2-b47a-4f17-ae63-a8acead6400d"/>
    <xsd:import namespace="7f9398f8-e012-4b22-ae2f-fed012cfaeb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2:TaxCatchAll" minOccurs="0"/>
                <xsd:element ref="ns3:lcf76f155ced4ddcb4097134ff3c332f"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0a07f2-b47a-4f17-ae63-a8acead6400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389de51d-7f0e-4d74-9a52-f9125a599579}" ma:internalName="TaxCatchAll" ma:showField="CatchAllData" ma:web="0f0a07f2-b47a-4f17-ae63-a8acead6400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f9398f8-e012-4b22-ae2f-fed012cfae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7CB42C-301B-F944-BF2E-5FD2E9D56890}">
  <ds:schemaRefs>
    <ds:schemaRef ds:uri="http://schemas.openxmlformats.org/officeDocument/2006/bibliography"/>
  </ds:schemaRefs>
</ds:datastoreItem>
</file>

<file path=customXml/itemProps2.xml><?xml version="1.0" encoding="utf-8"?>
<ds:datastoreItem xmlns:ds="http://schemas.openxmlformats.org/officeDocument/2006/customXml" ds:itemID="{22BA4825-473C-4E15-85C5-20DEAD45D2F4}">
  <ds:schemaRefs>
    <ds:schemaRef ds:uri="http://schemas.microsoft.com/office/2006/metadata/properties"/>
    <ds:schemaRef ds:uri="http://schemas.microsoft.com/office/infopath/2007/PartnerControls"/>
    <ds:schemaRef ds:uri="0f0a07f2-b47a-4f17-ae63-a8acead6400d"/>
    <ds:schemaRef ds:uri="7f9398f8-e012-4b22-ae2f-fed012cfaeb4"/>
  </ds:schemaRefs>
</ds:datastoreItem>
</file>

<file path=customXml/itemProps3.xml><?xml version="1.0" encoding="utf-8"?>
<ds:datastoreItem xmlns:ds="http://schemas.openxmlformats.org/officeDocument/2006/customXml" ds:itemID="{6B459F58-1D38-4205-A7E9-5A7A9DA6A2F4}">
  <ds:schemaRefs>
    <ds:schemaRef ds:uri="http://schemas.microsoft.com/sharepoint/v3/contenttype/forms"/>
  </ds:schemaRefs>
</ds:datastoreItem>
</file>

<file path=customXml/itemProps4.xml><?xml version="1.0" encoding="utf-8"?>
<ds:datastoreItem xmlns:ds="http://schemas.openxmlformats.org/officeDocument/2006/customXml" ds:itemID="{54791BB9-D3FB-4CCE-A101-F7CDBACD7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0a07f2-b47a-4f17-ae63-a8acead6400d"/>
    <ds:schemaRef ds:uri="7f9398f8-e012-4b22-ae2f-fed012cfae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3bcef13-7cac-433f-ba1d-47a323951816}" enabled="1" method="Privileged" siteId="{a7687ede-7a6b-4ef6-bace-642f677fbe3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3395</Words>
  <Characters>19357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de Lagrange</dc:creator>
  <cp:keywords/>
  <dc:description/>
  <cp:lastModifiedBy>Mathias Wien</cp:lastModifiedBy>
  <cp:revision>7</cp:revision>
  <dcterms:created xsi:type="dcterms:W3CDTF">2025-07-10T08:58:00Z</dcterms:created>
  <dcterms:modified xsi:type="dcterms:W3CDTF">2025-07-11T19:45:00Z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d2f777e-4347-4fc6-823a-b44ab313546a_Enabled">
    <vt:lpwstr>true</vt:lpwstr>
  </property>
  <property fmtid="{D5CDD505-2E9C-101B-9397-08002B2CF9AE}" pid="3" name="MSIP_Label_4d2f777e-4347-4fc6-823a-b44ab313546a_SetDate">
    <vt:lpwstr>2024-10-25T09:56:30Z</vt:lpwstr>
  </property>
  <property fmtid="{D5CDD505-2E9C-101B-9397-08002B2CF9AE}" pid="4" name="MSIP_Label_4d2f777e-4347-4fc6-823a-b44ab313546a_Method">
    <vt:lpwstr>Standard</vt:lpwstr>
  </property>
  <property fmtid="{D5CDD505-2E9C-101B-9397-08002B2CF9AE}" pid="5" name="MSIP_Label_4d2f777e-4347-4fc6-823a-b44ab313546a_Name">
    <vt:lpwstr>Non-Public</vt:lpwstr>
  </property>
  <property fmtid="{D5CDD505-2E9C-101B-9397-08002B2CF9AE}" pid="6" name="MSIP_Label_4d2f777e-4347-4fc6-823a-b44ab313546a_SiteId">
    <vt:lpwstr>e351b779-f6d5-4e50-8568-80e922d180ae</vt:lpwstr>
  </property>
  <property fmtid="{D5CDD505-2E9C-101B-9397-08002B2CF9AE}" pid="7" name="MSIP_Label_4d2f777e-4347-4fc6-823a-b44ab313546a_ActionId">
    <vt:lpwstr>cd3e45b2-2909-469d-b6d1-557fe5b35cd9</vt:lpwstr>
  </property>
  <property fmtid="{D5CDD505-2E9C-101B-9397-08002B2CF9AE}" pid="8" name="MSIP_Label_4d2f777e-4347-4fc6-823a-b44ab313546a_ContentBits">
    <vt:lpwstr>0</vt:lpwstr>
  </property>
  <property fmtid="{D5CDD505-2E9C-101B-9397-08002B2CF9AE}" pid="9" name="ContentTypeId">
    <vt:lpwstr>0x010100CFAB9EE0C0AB514194A6531C55797DA8</vt:lpwstr>
  </property>
  <property fmtid="{D5CDD505-2E9C-101B-9397-08002B2CF9AE}" pid="10" name="MediaServiceImageTags">
    <vt:lpwstr/>
  </property>
</Properties>
</file>