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40CFB" w14:textId="51B2D056" w:rsidR="001A33D0" w:rsidRPr="00BC394B" w:rsidRDefault="001A33D0" w:rsidP="001A33D0">
      <w:pPr>
        <w:jc w:val="right"/>
        <w:rPr>
          <w:b/>
          <w:sz w:val="28"/>
          <w:szCs w:val="28"/>
        </w:rPr>
      </w:pPr>
      <w:r w:rsidRPr="00BC394B">
        <w:rPr>
          <w:b/>
          <w:noProof/>
          <w:sz w:val="28"/>
          <w:szCs w:val="28"/>
        </w:rPr>
        <w:t>ISO</w:t>
      </w:r>
      <w:r w:rsidR="00D42709">
        <w:rPr>
          <w:b/>
          <w:noProof/>
          <w:sz w:val="28"/>
          <w:szCs w:val="28"/>
        </w:rPr>
        <w:t>/IEC</w:t>
      </w:r>
      <w:r w:rsidRPr="00BC394B">
        <w:rPr>
          <w:b/>
          <w:noProof/>
          <w:sz w:val="28"/>
          <w:szCs w:val="28"/>
        </w:rPr>
        <w:t> </w:t>
      </w:r>
      <w:r w:rsidR="00C65759">
        <w:rPr>
          <w:b/>
          <w:noProof/>
          <w:sz w:val="28"/>
          <w:szCs w:val="28"/>
        </w:rPr>
        <w:t>14496</w:t>
      </w:r>
      <w:r w:rsidRPr="00BC394B">
        <w:rPr>
          <w:b/>
          <w:noProof/>
          <w:sz w:val="28"/>
          <w:szCs w:val="28"/>
        </w:rPr>
        <w:t>-</w:t>
      </w:r>
      <w:r w:rsidR="00C65759">
        <w:rPr>
          <w:b/>
          <w:noProof/>
          <w:sz w:val="28"/>
          <w:szCs w:val="28"/>
        </w:rPr>
        <w:t>15</w:t>
      </w:r>
      <w:r w:rsidRPr="00BC394B">
        <w:rPr>
          <w:b/>
          <w:noProof/>
          <w:sz w:val="28"/>
          <w:szCs w:val="28"/>
        </w:rPr>
        <w:t>:</w:t>
      </w:r>
      <w:r w:rsidR="00C65759">
        <w:rPr>
          <w:b/>
          <w:noProof/>
          <w:sz w:val="28"/>
          <w:szCs w:val="28"/>
        </w:rPr>
        <w:t>202</w:t>
      </w:r>
      <w:r w:rsidR="0037117F">
        <w:rPr>
          <w:b/>
          <w:noProof/>
          <w:sz w:val="28"/>
          <w:szCs w:val="28"/>
        </w:rPr>
        <w:t>4</w:t>
      </w:r>
      <w:r w:rsidRPr="00BC394B">
        <w:rPr>
          <w:b/>
          <w:noProof/>
          <w:sz w:val="28"/>
          <w:szCs w:val="28"/>
        </w:rPr>
        <w:t>(</w:t>
      </w:r>
      <w:r w:rsidR="00C65759">
        <w:rPr>
          <w:b/>
          <w:noProof/>
          <w:sz w:val="28"/>
          <w:szCs w:val="28"/>
        </w:rPr>
        <w:t>E</w:t>
      </w:r>
      <w:r w:rsidRPr="00BC394B">
        <w:rPr>
          <w:b/>
          <w:noProof/>
          <w:sz w:val="28"/>
          <w:szCs w:val="28"/>
        </w:rPr>
        <w:t>)</w:t>
      </w:r>
    </w:p>
    <w:p w14:paraId="4D02EBF9" w14:textId="6286F039" w:rsidR="001A33D0" w:rsidRPr="00BC394B" w:rsidRDefault="001A33D0" w:rsidP="001A33D0">
      <w:pPr>
        <w:jc w:val="right"/>
      </w:pPr>
      <w:r w:rsidRPr="00BC394B">
        <w:rPr>
          <w:noProof/>
        </w:rPr>
        <w:t>ISO</w:t>
      </w:r>
      <w:r w:rsidR="00D42709">
        <w:rPr>
          <w:noProof/>
        </w:rPr>
        <w:t>/IEC</w:t>
      </w:r>
      <w:r w:rsidRPr="00BC394B">
        <w:rPr>
          <w:noProof/>
        </w:rPr>
        <w:t> </w:t>
      </w:r>
      <w:r w:rsidR="00C65759">
        <w:rPr>
          <w:noProof/>
        </w:rPr>
        <w:t>J</w:t>
      </w:r>
      <w:r w:rsidRPr="00BC394B">
        <w:t>TC </w:t>
      </w:r>
      <w:r w:rsidR="00C65759">
        <w:rPr>
          <w:noProof/>
        </w:rPr>
        <w:t>1</w:t>
      </w:r>
      <w:r w:rsidRPr="00BC394B">
        <w:t>/SC </w:t>
      </w:r>
      <w:r w:rsidR="00C65759">
        <w:rPr>
          <w:noProof/>
        </w:rPr>
        <w:t>29</w:t>
      </w:r>
      <w:r w:rsidRPr="00BC394B">
        <w:t>/WG </w:t>
      </w:r>
      <w:r w:rsidR="00C65759">
        <w:t>03</w:t>
      </w:r>
    </w:p>
    <w:p w14:paraId="042393CA" w14:textId="601B672E" w:rsidR="001A33D0" w:rsidRPr="00BC394B" w:rsidRDefault="000F0E7A" w:rsidP="001A33D0">
      <w:pPr>
        <w:spacing w:after="2000"/>
        <w:jc w:val="right"/>
      </w:pPr>
      <w:r>
        <w:t>Date</w:t>
      </w:r>
      <w:r w:rsidR="001A33D0" w:rsidRPr="00BC394B">
        <w:t xml:space="preserve">: </w:t>
      </w:r>
      <w:del w:id="1" w:author="Dimitri Podborski" w:date="2025-07-04T14:37:00Z" w16du:dateUtc="2025-07-04T05:37:00Z">
        <w:r w:rsidR="00125F96" w:rsidDel="00262944">
          <w:rPr>
            <w:noProof/>
          </w:rPr>
          <w:delText>202</w:delText>
        </w:r>
        <w:r w:rsidR="0037117F" w:rsidDel="00262944">
          <w:rPr>
            <w:noProof/>
          </w:rPr>
          <w:delText>4</w:delText>
        </w:r>
      </w:del>
      <w:ins w:id="2" w:author="Dimitri Podborski" w:date="2025-07-04T14:37:00Z" w16du:dateUtc="2025-07-04T05:37:00Z">
        <w:r w:rsidR="00262944">
          <w:rPr>
            <w:noProof/>
          </w:rPr>
          <w:t>202</w:t>
        </w:r>
        <w:r w:rsidR="00262944">
          <w:rPr>
            <w:noProof/>
          </w:rPr>
          <w:t>5</w:t>
        </w:r>
      </w:ins>
      <w:r w:rsidR="00125F96">
        <w:rPr>
          <w:noProof/>
        </w:rPr>
        <w:t>-</w:t>
      </w:r>
      <w:del w:id="3" w:author="Dimitri Podborski" w:date="2025-07-04T14:37:00Z" w16du:dateUtc="2025-07-04T05:37:00Z">
        <w:r w:rsidR="00125F96" w:rsidDel="00262944">
          <w:rPr>
            <w:noProof/>
          </w:rPr>
          <w:delText>0</w:delText>
        </w:r>
        <w:r w:rsidR="0037117F" w:rsidDel="00262944">
          <w:rPr>
            <w:noProof/>
          </w:rPr>
          <w:delText>4</w:delText>
        </w:r>
      </w:del>
      <w:ins w:id="4" w:author="Dimitri Podborski" w:date="2025-07-04T14:37:00Z" w16du:dateUtc="2025-07-04T05:37:00Z">
        <w:r w:rsidR="00262944">
          <w:rPr>
            <w:noProof/>
          </w:rPr>
          <w:t>0</w:t>
        </w:r>
        <w:r w:rsidR="00262944">
          <w:rPr>
            <w:noProof/>
          </w:rPr>
          <w:t>7</w:t>
        </w:r>
      </w:ins>
    </w:p>
    <w:p w14:paraId="63E9682C" w14:textId="02CE1662" w:rsidR="001A33D0" w:rsidRPr="00BC394B" w:rsidRDefault="00C65759"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w:t>
      </w:r>
      <w:r w:rsidR="001B26EF">
        <w:rPr>
          <w:b/>
          <w:sz w:val="32"/>
          <w:szCs w:val="32"/>
        </w:rPr>
        <w:t>2</w:t>
      </w:r>
      <w:r w:rsidR="00151BD5">
        <w:rPr>
          <w:b/>
          <w:sz w:val="32"/>
          <w:szCs w:val="32"/>
        </w:rPr>
        <w:t xml:space="preserve">: </w:t>
      </w:r>
      <w:r w:rsidR="001B26EF">
        <w:rPr>
          <w:b/>
          <w:sz w:val="32"/>
          <w:szCs w:val="32"/>
        </w:rPr>
        <w:t>Improvement of carriage of L-HEVC</w:t>
      </w:r>
    </w:p>
    <w:p w14:paraId="0C4E5E3E" w14:textId="77777777" w:rsidR="001A33D0" w:rsidRPr="00BC394B" w:rsidRDefault="001A33D0" w:rsidP="001A33D0">
      <w:pPr>
        <w:spacing w:before="2000"/>
      </w:pPr>
    </w:p>
    <w:p w14:paraId="35822679" w14:textId="4E03170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del w:id="5" w:author="Dimitri Podborski" w:date="2025-07-03T18:00:00Z" w16du:dateUtc="2025-07-03T09:00:00Z">
        <w:r w:rsidRPr="00BC394B" w:rsidDel="00B41556">
          <w:rPr>
            <w:sz w:val="80"/>
            <w:szCs w:val="80"/>
          </w:rPr>
          <w:delText xml:space="preserve">WD </w:delText>
        </w:r>
      </w:del>
      <w:ins w:id="6" w:author="Dimitri Podborski" w:date="2025-07-03T18:00:00Z" w16du:dateUtc="2025-07-03T09:00:00Z">
        <w:r w:rsidR="00B41556">
          <w:rPr>
            <w:sz w:val="80"/>
            <w:szCs w:val="80"/>
          </w:rPr>
          <w:t>C</w:t>
        </w:r>
        <w:r w:rsidR="00B41556" w:rsidRPr="00BC394B">
          <w:rPr>
            <w:sz w:val="80"/>
            <w:szCs w:val="80"/>
          </w:rPr>
          <w:t xml:space="preserve">D </w:t>
        </w:r>
      </w:ins>
      <w:r w:rsidRPr="00BC394B">
        <w:rPr>
          <w:sz w:val="80"/>
          <w:szCs w:val="80"/>
        </w:rPr>
        <w:t>stage</w:t>
      </w:r>
    </w:p>
    <w:p w14:paraId="5D0AC167" w14:textId="77777777" w:rsidR="001A33D0" w:rsidRPr="00BC394B" w:rsidRDefault="001A33D0" w:rsidP="001A33D0"/>
    <w:p w14:paraId="00AA7745"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AE464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06CB75E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675F46B" w14:textId="77777777" w:rsidR="00ED5FAB" w:rsidRDefault="00ED5FAB" w:rsidP="00DF6AAF">
      <w:pPr>
        <w:pStyle w:val="BodyText"/>
      </w:pPr>
    </w:p>
    <w:p w14:paraId="362E8D7E" w14:textId="77777777" w:rsidR="00ED5FAB" w:rsidRDefault="00ED5FAB" w:rsidP="00DF6AAF">
      <w:pPr>
        <w:pStyle w:val="BodyText"/>
      </w:pPr>
    </w:p>
    <w:p w14:paraId="457DAEF1" w14:textId="77777777" w:rsidR="001A33D0" w:rsidRPr="00BC394B" w:rsidRDefault="001A33D0" w:rsidP="00DF6AAF">
      <w:pPr>
        <w:pStyle w:val="BodyText"/>
      </w:pPr>
    </w:p>
    <w:p w14:paraId="01AD3290" w14:textId="77777777" w:rsidR="001A33D0" w:rsidRPr="00BC394B" w:rsidRDefault="001A33D0" w:rsidP="00DF6AAF">
      <w:pPr>
        <w:pStyle w:val="BodyText"/>
        <w:sectPr w:rsidR="001A33D0" w:rsidRPr="00BC394B" w:rsidSect="00664B52">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6C797E13"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0BE68EDA"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702F3A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748FD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0643D975"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73FA001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8E37BF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2A171FA0"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4250AC0"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F78278D" w14:textId="77777777" w:rsidR="001A33D0" w:rsidRPr="00BC394B" w:rsidRDefault="001A33D0" w:rsidP="00ED5FAB">
      <w:pPr>
        <w:pStyle w:val="BodyText"/>
      </w:pPr>
    </w:p>
    <w:p w14:paraId="7F921D37" w14:textId="77777777" w:rsidR="001A33D0" w:rsidRPr="00BC394B" w:rsidRDefault="001A33D0" w:rsidP="00ED5FAB">
      <w:pPr>
        <w:pStyle w:val="BodyText"/>
        <w:rPr>
          <w:b/>
          <w:sz w:val="32"/>
          <w:szCs w:val="32"/>
        </w:rPr>
        <w:sectPr w:rsidR="001A33D0" w:rsidRPr="00BC394B" w:rsidSect="00664B52">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2377D4BF" w14:textId="62FF0AF6" w:rsidR="001A33D0" w:rsidRPr="00BC394B" w:rsidRDefault="00151BD5" w:rsidP="001A33D0">
      <w:pPr>
        <w:pStyle w:val="zzSTDTitle"/>
        <w:spacing w:before="0" w:after="360"/>
        <w:rPr>
          <w:b w:val="0"/>
          <w:color w:val="auto"/>
        </w:rPr>
      </w:pPr>
      <w:r w:rsidRPr="00CA5B42">
        <w:rPr>
          <w:color w:val="auto"/>
          <w:szCs w:val="32"/>
        </w:rPr>
        <w:lastRenderedPageBreak/>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w:t>
      </w:r>
      <w:r w:rsidR="0037117F">
        <w:rPr>
          <w:color w:val="auto"/>
          <w:szCs w:val="32"/>
        </w:rPr>
        <w:t>2</w:t>
      </w:r>
      <w:r>
        <w:rPr>
          <w:color w:val="auto"/>
          <w:szCs w:val="32"/>
        </w:rPr>
        <w:t xml:space="preserve">: </w:t>
      </w:r>
      <w:r w:rsidR="0037117F" w:rsidRPr="0037117F">
        <w:rPr>
          <w:color w:val="auto"/>
          <w:szCs w:val="32"/>
        </w:rPr>
        <w:t>Improvement of carriage of L-HEVC</w:t>
      </w:r>
    </w:p>
    <w:p w14:paraId="60DF9B2C" w14:textId="0E08F851" w:rsidR="001A33D0" w:rsidRDefault="00374376">
      <w:pPr>
        <w:rPr>
          <w:i/>
          <w:iCs/>
        </w:rPr>
      </w:pPr>
      <w:r w:rsidRPr="00374376">
        <w:rPr>
          <w:i/>
          <w:iCs/>
        </w:rPr>
        <w:t>Change the text in section 9.6.2.1</w:t>
      </w:r>
      <w:r w:rsidR="00151BD5" w:rsidRPr="00151BD5">
        <w:rPr>
          <w:i/>
          <w:iCs/>
        </w:rPr>
        <w:t>:</w:t>
      </w:r>
    </w:p>
    <w:p w14:paraId="0713DFCF" w14:textId="77777777" w:rsidR="00374376" w:rsidRDefault="00374376" w:rsidP="00374376">
      <w:pPr>
        <w:rPr>
          <w:lang w:val="en-CA"/>
        </w:rPr>
      </w:pPr>
      <w:r w:rsidRPr="00374376">
        <w:rPr>
          <w:i/>
          <w:iCs/>
          <w:lang w:val="en-CA"/>
        </w:rPr>
        <w:t>from</w:t>
      </w:r>
      <w:r>
        <w:rPr>
          <w:lang w:val="en-CA"/>
        </w:rPr>
        <w:t>:</w:t>
      </w:r>
    </w:p>
    <w:p w14:paraId="207DB588" w14:textId="77777777" w:rsidR="00374376" w:rsidRDefault="00374376" w:rsidP="00374376">
      <w:pPr>
        <w:rPr>
          <w:lang w:val="en-CA"/>
        </w:rPr>
      </w:pPr>
      <w:r w:rsidRPr="00F17E05">
        <w:t xml:space="preserve">For all tracks of an L-HEVC bitstream, there shall be </w:t>
      </w:r>
      <w:r>
        <w:t>exactly</w:t>
      </w:r>
      <w:r w:rsidRPr="00F17E05">
        <w:t xml:space="preserve"> one track among this set that carries an </w:t>
      </w:r>
      <w:r w:rsidRPr="008630B2">
        <w:rPr>
          <w:rFonts w:ascii="Courier New" w:hAnsi="Courier New" w:cs="Courier New"/>
          <w:color w:val="000000"/>
        </w:rPr>
        <w:t>'</w:t>
      </w:r>
      <w:proofErr w:type="spellStart"/>
      <w:r w:rsidRPr="008630B2">
        <w:rPr>
          <w:rFonts w:ascii="Courier New" w:hAnsi="Courier New" w:cs="Courier New"/>
          <w:color w:val="000000"/>
        </w:rPr>
        <w:t>oinf</w:t>
      </w:r>
      <w:proofErr w:type="spellEnd"/>
      <w:r w:rsidRPr="008630B2">
        <w:rPr>
          <w:rFonts w:ascii="Courier New" w:hAnsi="Courier New" w:cs="Courier New"/>
          <w:color w:val="000000"/>
        </w:rPr>
        <w:t xml:space="preserve">' </w:t>
      </w:r>
      <w:r w:rsidRPr="00F17E05">
        <w:t xml:space="preserve">sample group. Except the tracks that carry the </w:t>
      </w:r>
      <w:r w:rsidRPr="008630B2">
        <w:rPr>
          <w:rFonts w:ascii="Courier New" w:hAnsi="Courier New" w:cs="Courier New"/>
          <w:color w:val="000000"/>
        </w:rPr>
        <w:t>'</w:t>
      </w:r>
      <w:proofErr w:type="spellStart"/>
      <w:r w:rsidRPr="008630B2">
        <w:rPr>
          <w:rFonts w:ascii="Courier New" w:hAnsi="Courier New" w:cs="Courier New"/>
          <w:color w:val="000000"/>
        </w:rPr>
        <w:t>oinf</w:t>
      </w:r>
      <w:proofErr w:type="spellEnd"/>
      <w:r w:rsidRPr="008630B2">
        <w:rPr>
          <w:rFonts w:ascii="Courier New" w:hAnsi="Courier New" w:cs="Courier New"/>
          <w:color w:val="000000"/>
        </w:rPr>
        <w:t>' s</w:t>
      </w:r>
      <w:r w:rsidRPr="00F17E05">
        <w:t xml:space="preserve">ample group, all other tracks of that L-HEVC bitstream shall have a track reference of type </w:t>
      </w:r>
      <w:r w:rsidRPr="008630B2">
        <w:rPr>
          <w:rFonts w:ascii="Courier New" w:hAnsi="Courier New" w:cs="Courier New"/>
          <w:color w:val="000000"/>
        </w:rPr>
        <w:t>'</w:t>
      </w:r>
      <w:proofErr w:type="spellStart"/>
      <w:r w:rsidRPr="008630B2">
        <w:rPr>
          <w:rFonts w:ascii="Courier New" w:hAnsi="Courier New" w:cs="Courier New"/>
          <w:color w:val="000000"/>
        </w:rPr>
        <w:t>oref</w:t>
      </w:r>
      <w:proofErr w:type="spellEnd"/>
      <w:r w:rsidRPr="008630B2">
        <w:rPr>
          <w:rFonts w:ascii="Courier New" w:hAnsi="Courier New" w:cs="Courier New"/>
          <w:color w:val="000000"/>
        </w:rPr>
        <w:t xml:space="preserve">' </w:t>
      </w:r>
      <w:r w:rsidRPr="00F17E05">
        <w:t>to the track that carries the '</w:t>
      </w:r>
      <w:proofErr w:type="spellStart"/>
      <w:r w:rsidRPr="00F17E05">
        <w:t>oinf</w:t>
      </w:r>
      <w:proofErr w:type="spellEnd"/>
      <w:r w:rsidRPr="00F17E05">
        <w:t>' sample group they relate to.</w:t>
      </w:r>
    </w:p>
    <w:p w14:paraId="11A9F821" w14:textId="77777777" w:rsidR="00374376" w:rsidRDefault="00374376" w:rsidP="00374376">
      <w:pPr>
        <w:rPr>
          <w:lang w:val="en-CA"/>
        </w:rPr>
      </w:pPr>
      <w:r w:rsidRPr="00374376">
        <w:rPr>
          <w:i/>
          <w:iCs/>
          <w:lang w:val="en-CA"/>
        </w:rPr>
        <w:t>to</w:t>
      </w:r>
      <w:r>
        <w:rPr>
          <w:lang w:val="en-CA"/>
        </w:rPr>
        <w:t>:</w:t>
      </w:r>
    </w:p>
    <w:p w14:paraId="60A1D371" w14:textId="0128A328" w:rsidR="00374376" w:rsidRPr="00625FEE" w:rsidRDefault="00374376" w:rsidP="00374376">
      <w:r w:rsidRPr="00625FEE">
        <w:rPr>
          <w:rPrChange w:id="7" w:author="Dimitri Podborski" w:date="2025-07-04T14:38:00Z" w16du:dateUtc="2025-07-04T05:38:00Z">
            <w:rPr>
              <w:color w:val="FF0000"/>
            </w:rPr>
          </w:rPrChange>
        </w:rPr>
        <w:t xml:space="preserve">When an L-HEVC stream is represented by more than one video track, there </w:t>
      </w:r>
      <w:r w:rsidRPr="00625FEE">
        <w:t xml:space="preserve">shall be exactly one track among this set that carries an </w:t>
      </w:r>
      <w:r w:rsidRPr="00625FEE">
        <w:rPr>
          <w:rFonts w:ascii="Courier New" w:hAnsi="Courier New" w:cs="Courier New"/>
          <w:rPrChange w:id="8" w:author="Dimitri Podborski" w:date="2025-07-04T14:38:00Z" w16du:dateUtc="2025-07-04T05:38:00Z">
            <w:rPr>
              <w:rFonts w:ascii="Courier New" w:hAnsi="Courier New" w:cs="Courier New"/>
              <w:color w:val="000000"/>
            </w:rPr>
          </w:rPrChange>
        </w:rPr>
        <w:t>'</w:t>
      </w:r>
      <w:proofErr w:type="spellStart"/>
      <w:r w:rsidRPr="00625FEE">
        <w:rPr>
          <w:rFonts w:ascii="Courier New" w:hAnsi="Courier New" w:cs="Courier New"/>
          <w:rPrChange w:id="9" w:author="Dimitri Podborski" w:date="2025-07-04T14:38:00Z" w16du:dateUtc="2025-07-04T05:38:00Z">
            <w:rPr>
              <w:rFonts w:ascii="Courier New" w:hAnsi="Courier New" w:cs="Courier New"/>
              <w:color w:val="000000"/>
            </w:rPr>
          </w:rPrChange>
        </w:rPr>
        <w:t>oinf</w:t>
      </w:r>
      <w:proofErr w:type="spellEnd"/>
      <w:r w:rsidRPr="00625FEE">
        <w:rPr>
          <w:rFonts w:ascii="Courier New" w:hAnsi="Courier New" w:cs="Courier New"/>
          <w:rPrChange w:id="10" w:author="Dimitri Podborski" w:date="2025-07-04T14:38:00Z" w16du:dateUtc="2025-07-04T05:38:00Z">
            <w:rPr>
              <w:rFonts w:ascii="Courier New" w:hAnsi="Courier New" w:cs="Courier New"/>
              <w:color w:val="000000"/>
            </w:rPr>
          </w:rPrChange>
        </w:rPr>
        <w:t xml:space="preserve">' </w:t>
      </w:r>
      <w:r w:rsidRPr="00625FEE">
        <w:t xml:space="preserve">sample group. Except the tracks that carry the </w:t>
      </w:r>
      <w:r w:rsidRPr="00625FEE">
        <w:rPr>
          <w:rFonts w:ascii="Courier New" w:hAnsi="Courier New" w:cs="Courier New"/>
          <w:rPrChange w:id="11" w:author="Dimitri Podborski" w:date="2025-07-04T14:38:00Z" w16du:dateUtc="2025-07-04T05:38:00Z">
            <w:rPr>
              <w:rFonts w:ascii="Courier New" w:hAnsi="Courier New" w:cs="Courier New"/>
              <w:color w:val="000000"/>
            </w:rPr>
          </w:rPrChange>
        </w:rPr>
        <w:t>'</w:t>
      </w:r>
      <w:proofErr w:type="spellStart"/>
      <w:r w:rsidRPr="00625FEE">
        <w:rPr>
          <w:rFonts w:ascii="Courier New" w:hAnsi="Courier New" w:cs="Courier New"/>
          <w:rPrChange w:id="12" w:author="Dimitri Podborski" w:date="2025-07-04T14:38:00Z" w16du:dateUtc="2025-07-04T05:38:00Z">
            <w:rPr>
              <w:rFonts w:ascii="Courier New" w:hAnsi="Courier New" w:cs="Courier New"/>
              <w:color w:val="000000"/>
            </w:rPr>
          </w:rPrChange>
        </w:rPr>
        <w:t>oinf</w:t>
      </w:r>
      <w:proofErr w:type="spellEnd"/>
      <w:r w:rsidRPr="00625FEE">
        <w:rPr>
          <w:rFonts w:ascii="Courier New" w:hAnsi="Courier New" w:cs="Courier New"/>
          <w:rPrChange w:id="13" w:author="Dimitri Podborski" w:date="2025-07-04T14:38:00Z" w16du:dateUtc="2025-07-04T05:38:00Z">
            <w:rPr>
              <w:rFonts w:ascii="Courier New" w:hAnsi="Courier New" w:cs="Courier New"/>
              <w:color w:val="000000"/>
            </w:rPr>
          </w:rPrChange>
        </w:rPr>
        <w:t>' s</w:t>
      </w:r>
      <w:r w:rsidRPr="00625FEE">
        <w:t xml:space="preserve">ample group, all other tracks of that L-HEVC bitstream shall have a track reference of type </w:t>
      </w:r>
      <w:r w:rsidRPr="00625FEE">
        <w:rPr>
          <w:rFonts w:ascii="Courier New" w:hAnsi="Courier New" w:cs="Courier New"/>
          <w:rPrChange w:id="14" w:author="Dimitri Podborski" w:date="2025-07-04T14:38:00Z" w16du:dateUtc="2025-07-04T05:38:00Z">
            <w:rPr>
              <w:rFonts w:ascii="Courier New" w:hAnsi="Courier New" w:cs="Courier New"/>
              <w:color w:val="000000"/>
            </w:rPr>
          </w:rPrChange>
        </w:rPr>
        <w:t>'</w:t>
      </w:r>
      <w:proofErr w:type="spellStart"/>
      <w:r w:rsidRPr="00625FEE">
        <w:rPr>
          <w:rFonts w:ascii="Courier New" w:hAnsi="Courier New" w:cs="Courier New"/>
          <w:rPrChange w:id="15" w:author="Dimitri Podborski" w:date="2025-07-04T14:38:00Z" w16du:dateUtc="2025-07-04T05:38:00Z">
            <w:rPr>
              <w:rFonts w:ascii="Courier New" w:hAnsi="Courier New" w:cs="Courier New"/>
              <w:color w:val="000000"/>
            </w:rPr>
          </w:rPrChange>
        </w:rPr>
        <w:t>oref</w:t>
      </w:r>
      <w:proofErr w:type="spellEnd"/>
      <w:r w:rsidRPr="00625FEE">
        <w:rPr>
          <w:rFonts w:ascii="Courier New" w:hAnsi="Courier New" w:cs="Courier New"/>
          <w:rPrChange w:id="16" w:author="Dimitri Podborski" w:date="2025-07-04T14:38:00Z" w16du:dateUtc="2025-07-04T05:38:00Z">
            <w:rPr>
              <w:rFonts w:ascii="Courier New" w:hAnsi="Courier New" w:cs="Courier New"/>
              <w:color w:val="000000"/>
            </w:rPr>
          </w:rPrChange>
        </w:rPr>
        <w:t xml:space="preserve">' </w:t>
      </w:r>
      <w:r w:rsidRPr="00625FEE">
        <w:t>to the track that carries the</w:t>
      </w:r>
      <w:r w:rsidRPr="00625FEE">
        <w:rPr>
          <w:rStyle w:val="codeZchn"/>
          <w:rFonts w:eastAsia="Calibri"/>
        </w:rPr>
        <w:t xml:space="preserve"> 'oinf'</w:t>
      </w:r>
      <w:r w:rsidRPr="00625FEE">
        <w:t xml:space="preserve"> sample group they relate to. </w:t>
      </w:r>
      <w:r w:rsidRPr="00625FEE">
        <w:rPr>
          <w:rPrChange w:id="17" w:author="Dimitri Podborski" w:date="2025-07-04T14:38:00Z" w16du:dateUtc="2025-07-04T05:38:00Z">
            <w:rPr>
              <w:color w:val="FF0000"/>
            </w:rPr>
          </w:rPrChange>
        </w:rPr>
        <w:t xml:space="preserve">Otherwise, when an L-HEVC stream is represented by a single track, the </w:t>
      </w:r>
      <w:r w:rsidRPr="00625FEE">
        <w:rPr>
          <w:rFonts w:ascii="Courier New" w:hAnsi="Courier New" w:cs="Courier New"/>
          <w:rPrChange w:id="18" w:author="Dimitri Podborski" w:date="2025-07-04T14:38:00Z" w16du:dateUtc="2025-07-04T05:38:00Z">
            <w:rPr>
              <w:rFonts w:ascii="Courier New" w:hAnsi="Courier New" w:cs="Courier New"/>
              <w:color w:val="FF0000"/>
            </w:rPr>
          </w:rPrChange>
        </w:rPr>
        <w:t>'</w:t>
      </w:r>
      <w:proofErr w:type="spellStart"/>
      <w:r w:rsidRPr="00625FEE">
        <w:rPr>
          <w:rFonts w:ascii="Courier New" w:hAnsi="Courier New" w:cs="Courier New"/>
          <w:rPrChange w:id="19" w:author="Dimitri Podborski" w:date="2025-07-04T14:38:00Z" w16du:dateUtc="2025-07-04T05:38:00Z">
            <w:rPr>
              <w:rFonts w:ascii="Courier New" w:hAnsi="Courier New" w:cs="Courier New"/>
              <w:color w:val="FF0000"/>
            </w:rPr>
          </w:rPrChange>
        </w:rPr>
        <w:t>oinf</w:t>
      </w:r>
      <w:proofErr w:type="spellEnd"/>
      <w:r w:rsidRPr="00625FEE">
        <w:rPr>
          <w:rFonts w:ascii="Courier New" w:hAnsi="Courier New" w:cs="Courier New"/>
          <w:rPrChange w:id="20" w:author="Dimitri Podborski" w:date="2025-07-04T14:38:00Z" w16du:dateUtc="2025-07-04T05:38:00Z">
            <w:rPr>
              <w:rFonts w:ascii="Courier New" w:hAnsi="Courier New" w:cs="Courier New"/>
              <w:color w:val="FF0000"/>
            </w:rPr>
          </w:rPrChange>
        </w:rPr>
        <w:t>' s</w:t>
      </w:r>
      <w:r w:rsidRPr="00625FEE">
        <w:rPr>
          <w:rPrChange w:id="21" w:author="Dimitri Podborski" w:date="2025-07-04T14:38:00Z" w16du:dateUtc="2025-07-04T05:38:00Z">
            <w:rPr>
              <w:color w:val="FF0000"/>
            </w:rPr>
          </w:rPrChange>
        </w:rPr>
        <w:t>ample group is not mandatory; it's presence can be mandated by a derived specification if required.</w:t>
      </w:r>
      <w:r w:rsidR="00A42F0A" w:rsidRPr="00625FEE">
        <w:rPr>
          <w:rPrChange w:id="22" w:author="Dimitri Podborski" w:date="2025-07-04T14:38:00Z" w16du:dateUtc="2025-07-04T05:38:00Z">
            <w:rPr>
              <w:color w:val="FF0000"/>
            </w:rPr>
          </w:rPrChange>
        </w:rPr>
        <w:t xml:space="preserve"> If L-HEVC stream is represented by a single track and there is no </w:t>
      </w:r>
      <w:r w:rsidR="00A42F0A" w:rsidRPr="00625FEE">
        <w:rPr>
          <w:rFonts w:ascii="Courier New" w:hAnsi="Courier New" w:cs="Courier New"/>
          <w:rPrChange w:id="23" w:author="Dimitri Podborski" w:date="2025-07-04T14:38:00Z" w16du:dateUtc="2025-07-04T05:38:00Z">
            <w:rPr>
              <w:rFonts w:ascii="Courier New" w:hAnsi="Courier New" w:cs="Courier New"/>
              <w:color w:val="FF0000"/>
            </w:rPr>
          </w:rPrChange>
        </w:rPr>
        <w:t>'</w:t>
      </w:r>
      <w:proofErr w:type="spellStart"/>
      <w:r w:rsidR="00A42F0A" w:rsidRPr="00625FEE">
        <w:rPr>
          <w:rFonts w:ascii="Courier New" w:hAnsi="Courier New" w:cs="Courier New"/>
          <w:rPrChange w:id="24" w:author="Dimitri Podborski" w:date="2025-07-04T14:38:00Z" w16du:dateUtc="2025-07-04T05:38:00Z">
            <w:rPr>
              <w:rFonts w:ascii="Courier New" w:hAnsi="Courier New" w:cs="Courier New"/>
              <w:color w:val="FF0000"/>
            </w:rPr>
          </w:rPrChange>
        </w:rPr>
        <w:t>oinf</w:t>
      </w:r>
      <w:proofErr w:type="spellEnd"/>
      <w:r w:rsidR="00A42F0A" w:rsidRPr="00625FEE">
        <w:rPr>
          <w:rFonts w:ascii="Courier New" w:hAnsi="Courier New" w:cs="Courier New"/>
          <w:rPrChange w:id="25" w:author="Dimitri Podborski" w:date="2025-07-04T14:38:00Z" w16du:dateUtc="2025-07-04T05:38:00Z">
            <w:rPr>
              <w:rFonts w:ascii="Courier New" w:hAnsi="Courier New" w:cs="Courier New"/>
              <w:color w:val="FF0000"/>
            </w:rPr>
          </w:rPrChange>
        </w:rPr>
        <w:t>' s</w:t>
      </w:r>
      <w:r w:rsidR="00A42F0A" w:rsidRPr="00625FEE">
        <w:rPr>
          <w:rPrChange w:id="26" w:author="Dimitri Podborski" w:date="2025-07-04T14:38:00Z" w16du:dateUtc="2025-07-04T05:38:00Z">
            <w:rPr>
              <w:color w:val="FF0000"/>
            </w:rPr>
          </w:rPrChange>
        </w:rPr>
        <w:t>ample group signalled, the VPS shall be in the present in the sample entry.</w:t>
      </w:r>
    </w:p>
    <w:p w14:paraId="6AE97011" w14:textId="77777777" w:rsidR="00374376" w:rsidRDefault="00374376" w:rsidP="00374376"/>
    <w:p w14:paraId="08C17F7F" w14:textId="7124B6BC" w:rsidR="00374376" w:rsidRPr="00A42F0A" w:rsidRDefault="00A42F0A" w:rsidP="00374376">
      <w:pPr>
        <w:rPr>
          <w:i/>
          <w:iCs/>
        </w:rPr>
      </w:pPr>
      <w:r w:rsidRPr="00A42F0A">
        <w:rPr>
          <w:i/>
          <w:iCs/>
        </w:rPr>
        <w:t>Rename the existing NOTE in section 9.6.2.1 to NOTE1 and add the following note:</w:t>
      </w:r>
    </w:p>
    <w:p w14:paraId="11FDBCBA" w14:textId="28834CE6" w:rsidR="00374376" w:rsidRDefault="00374376" w:rsidP="00A42F0A">
      <w:pPr>
        <w:pStyle w:val="Note"/>
      </w:pPr>
      <w:r w:rsidRPr="00374376">
        <w:t>NOTE</w:t>
      </w:r>
      <w:r w:rsidR="00A42F0A">
        <w:t>2</w:t>
      </w:r>
      <w:r w:rsidRPr="00374376">
        <w:t xml:space="preserve">: In some earlier versions of this document, the presence of the </w:t>
      </w:r>
      <w:r w:rsidRPr="00A42F0A">
        <w:rPr>
          <w:rStyle w:val="codeChar"/>
        </w:rPr>
        <w:t>'oinf'</w:t>
      </w:r>
      <w:r w:rsidRPr="00374376">
        <w:t xml:space="preserve"> sample group was mandatory for an L-HEVC bitstream stored in a single track. It is suggested to include the </w:t>
      </w:r>
      <w:r w:rsidRPr="00A42F0A">
        <w:rPr>
          <w:rStyle w:val="codeChar"/>
        </w:rPr>
        <w:t>'oinf'</w:t>
      </w:r>
      <w:r w:rsidRPr="00374376">
        <w:t xml:space="preserve"> sample group for an L-HEVC bitstream stored in a single track in files and for readers that comply with such earlier versions of this document.</w:t>
      </w:r>
    </w:p>
    <w:p w14:paraId="2653C7C3" w14:textId="77777777" w:rsidR="00374376" w:rsidRDefault="00374376" w:rsidP="00374376"/>
    <w:p w14:paraId="3D07A689" w14:textId="77777777" w:rsidR="00374376" w:rsidRPr="00374376" w:rsidRDefault="00374376" w:rsidP="00374376">
      <w:pPr>
        <w:rPr>
          <w:i/>
          <w:iCs/>
          <w:lang w:val="en-CA"/>
        </w:rPr>
      </w:pPr>
      <w:r w:rsidRPr="00374376">
        <w:rPr>
          <w:i/>
          <w:iCs/>
          <w:lang w:val="en-CA"/>
        </w:rPr>
        <w:t>Change the text in section 9.6.3</w:t>
      </w:r>
    </w:p>
    <w:p w14:paraId="698CA232" w14:textId="77777777" w:rsidR="00374376" w:rsidRPr="00374376" w:rsidRDefault="00374376" w:rsidP="00374376">
      <w:pPr>
        <w:rPr>
          <w:i/>
          <w:iCs/>
          <w:lang w:val="en-CA"/>
        </w:rPr>
      </w:pPr>
      <w:r w:rsidRPr="00374376">
        <w:rPr>
          <w:i/>
          <w:iCs/>
          <w:lang w:val="en-CA"/>
        </w:rPr>
        <w:t>from:</w:t>
      </w:r>
    </w:p>
    <w:p w14:paraId="53373C7E" w14:textId="77777777" w:rsidR="00374376" w:rsidRPr="0018710E" w:rsidRDefault="00374376" w:rsidP="00374376">
      <w:r w:rsidRPr="00374376">
        <w:t>Every</w:t>
      </w:r>
      <w:r w:rsidRPr="00A04521">
        <w:t xml:space="preserve"> L-HEVC track</w:t>
      </w:r>
      <w:r>
        <w:t>, including the base track (when coded with HEVC),</w:t>
      </w:r>
      <w:r w:rsidRPr="00A04521">
        <w:t xml:space="preserve"> shall carry a </w:t>
      </w:r>
      <w:r w:rsidRPr="00A03E46">
        <w:rPr>
          <w:rStyle w:val="codeChar"/>
        </w:rPr>
        <w:t>'linf'</w:t>
      </w:r>
      <w:r w:rsidRPr="00A04521">
        <w:t xml:space="preserve"> </w:t>
      </w:r>
      <w:r>
        <w:t>sample group</w:t>
      </w:r>
      <w:r w:rsidRPr="00A04521">
        <w:t>.</w:t>
      </w:r>
    </w:p>
    <w:p w14:paraId="09188FEF" w14:textId="77777777" w:rsidR="00374376" w:rsidRPr="00374376" w:rsidRDefault="00374376" w:rsidP="00374376">
      <w:pPr>
        <w:rPr>
          <w:i/>
          <w:iCs/>
          <w:lang w:val="en-CA"/>
        </w:rPr>
      </w:pPr>
      <w:r w:rsidRPr="00374376">
        <w:rPr>
          <w:i/>
          <w:iCs/>
          <w:lang w:val="en-CA"/>
        </w:rPr>
        <w:t>to:</w:t>
      </w:r>
    </w:p>
    <w:p w14:paraId="0E56755B" w14:textId="77777777" w:rsidR="00374376" w:rsidRPr="00625FEE" w:rsidRDefault="00374376" w:rsidP="00374376">
      <w:r w:rsidRPr="00625FEE">
        <w:rPr>
          <w:rPrChange w:id="27" w:author="Dimitri Podborski" w:date="2025-07-04T14:38:00Z" w16du:dateUtc="2025-07-04T05:38:00Z">
            <w:rPr>
              <w:color w:val="FF0000"/>
            </w:rPr>
          </w:rPrChange>
        </w:rPr>
        <w:t>When an L-HEVC stream is represented by more than one video track,</w:t>
      </w:r>
      <w:r w:rsidRPr="00625FEE">
        <w:t xml:space="preserve"> every L-HEVC track, including the base track (when coded with HEVC), shall carry a </w:t>
      </w:r>
      <w:r w:rsidRPr="00625FEE">
        <w:rPr>
          <w:rStyle w:val="codeChar"/>
        </w:rPr>
        <w:t>'linf'</w:t>
      </w:r>
      <w:r w:rsidRPr="00625FEE">
        <w:t xml:space="preserve"> sample group.</w:t>
      </w:r>
    </w:p>
    <w:p w14:paraId="08B5AF02" w14:textId="77777777" w:rsidR="00374376" w:rsidRDefault="00374376" w:rsidP="00374376"/>
    <w:p w14:paraId="1AB7FA36" w14:textId="171C7F82" w:rsidR="00374376" w:rsidRPr="00A42F0A" w:rsidRDefault="00374376" w:rsidP="00374376">
      <w:pPr>
        <w:rPr>
          <w:i/>
          <w:iCs/>
        </w:rPr>
      </w:pPr>
      <w:r w:rsidRPr="00A42F0A">
        <w:rPr>
          <w:i/>
          <w:iCs/>
        </w:rPr>
        <w:t xml:space="preserve">Add </w:t>
      </w:r>
      <w:r w:rsidR="00A42F0A" w:rsidRPr="00A42F0A">
        <w:rPr>
          <w:i/>
          <w:iCs/>
        </w:rPr>
        <w:t>this</w:t>
      </w:r>
      <w:r w:rsidRPr="00A42F0A">
        <w:rPr>
          <w:i/>
          <w:iCs/>
        </w:rPr>
        <w:t xml:space="preserve"> note</w:t>
      </w:r>
      <w:r w:rsidR="00A42F0A" w:rsidRPr="00A42F0A">
        <w:rPr>
          <w:i/>
          <w:iCs/>
        </w:rPr>
        <w:t xml:space="preserve"> at the end of section 9.6.3</w:t>
      </w:r>
      <w:r w:rsidRPr="00A42F0A">
        <w:rPr>
          <w:i/>
          <w:iCs/>
        </w:rPr>
        <w:t>:</w:t>
      </w:r>
    </w:p>
    <w:p w14:paraId="06F3F911" w14:textId="4A139B11" w:rsidR="00A42F0A" w:rsidRDefault="00A42F0A" w:rsidP="00A42F0A">
      <w:pPr>
        <w:pStyle w:val="Note"/>
      </w:pPr>
      <w:r w:rsidRPr="00374376">
        <w:t xml:space="preserve">NOTE: In some earlier versions of this document, the presence of the </w:t>
      </w:r>
      <w:r w:rsidRPr="00A42F0A">
        <w:rPr>
          <w:rStyle w:val="codeChar"/>
        </w:rPr>
        <w:t>'</w:t>
      </w:r>
      <w:r>
        <w:rPr>
          <w:rStyle w:val="codeChar"/>
        </w:rPr>
        <w:t>l</w:t>
      </w:r>
      <w:r w:rsidRPr="00A42F0A">
        <w:rPr>
          <w:rStyle w:val="codeChar"/>
        </w:rPr>
        <w:t>inf'</w:t>
      </w:r>
      <w:r w:rsidRPr="00374376">
        <w:t xml:space="preserve"> sample group was mandatory for an L-HEVC bitstream stored in a single track. It is suggested to include the </w:t>
      </w:r>
      <w:r w:rsidRPr="00A42F0A">
        <w:rPr>
          <w:rStyle w:val="codeChar"/>
        </w:rPr>
        <w:t>'linf'</w:t>
      </w:r>
      <w:r w:rsidRPr="00374376">
        <w:t xml:space="preserve"> sample group for an L-HEVC bitstream stored in a single track in files and for readers that comply with such earlier versions of this document.</w:t>
      </w:r>
    </w:p>
    <w:p w14:paraId="724C9AFC" w14:textId="77777777" w:rsidR="00151BD5" w:rsidRDefault="00151BD5" w:rsidP="00374376"/>
    <w:p w14:paraId="4F5AC1A3" w14:textId="77777777" w:rsidR="00493151" w:rsidRDefault="00493151" w:rsidP="00493151">
      <w:pPr>
        <w:rPr>
          <w:i/>
          <w:iCs/>
        </w:rPr>
      </w:pPr>
      <w:r>
        <w:rPr>
          <w:i/>
          <w:iCs/>
        </w:rPr>
        <w:t xml:space="preserve">Remove this </w:t>
      </w:r>
      <w:r w:rsidRPr="00374376">
        <w:rPr>
          <w:i/>
          <w:iCs/>
        </w:rPr>
        <w:t>redundant text in</w:t>
      </w:r>
      <w:r>
        <w:rPr>
          <w:i/>
          <w:iCs/>
        </w:rPr>
        <w:t xml:space="preserve"> Annex</w:t>
      </w:r>
      <w:r w:rsidRPr="00374376">
        <w:rPr>
          <w:i/>
          <w:iCs/>
        </w:rPr>
        <w:t xml:space="preserve"> E.4 (the same text appears 2 times)</w:t>
      </w:r>
      <w:r>
        <w:rPr>
          <w:i/>
          <w:iCs/>
        </w:rPr>
        <w:t>:</w:t>
      </w:r>
    </w:p>
    <w:p w14:paraId="67C373C9" w14:textId="77777777" w:rsidR="00493151" w:rsidRPr="00374376" w:rsidRDefault="00493151" w:rsidP="00493151">
      <w:r w:rsidRPr="00D158A1">
        <w:rPr>
          <w:lang w:val="en-CA"/>
        </w:rPr>
        <w:t xml:space="preserve">where each </w:t>
      </w:r>
      <w:proofErr w:type="spellStart"/>
      <w:r w:rsidRPr="00374376">
        <w:rPr>
          <w:i/>
          <w:iCs/>
          <w:lang w:val="en-CA"/>
        </w:rPr>
        <w:t>ListItem</w:t>
      </w:r>
      <w:proofErr w:type="spellEnd"/>
      <w:r w:rsidRPr="00D158A1">
        <w:rPr>
          <w:lang w:val="en-CA"/>
        </w:rPr>
        <w:t xml:space="preserve"> has the following structure:</w:t>
      </w:r>
    </w:p>
    <w:p w14:paraId="7F392C05" w14:textId="77777777" w:rsidR="00493151" w:rsidRDefault="00493151" w:rsidP="00374376"/>
    <w:p w14:paraId="71514EE7" w14:textId="799240DB" w:rsidR="00493151" w:rsidRPr="00493151" w:rsidRDefault="00493151" w:rsidP="00374376">
      <w:pPr>
        <w:rPr>
          <w:i/>
          <w:iCs/>
        </w:rPr>
      </w:pPr>
      <w:r w:rsidRPr="00493151">
        <w:rPr>
          <w:i/>
          <w:iCs/>
        </w:rPr>
        <w:lastRenderedPageBreak/>
        <w:t>Add a new brand definition to Annex D:</w:t>
      </w:r>
    </w:p>
    <w:p w14:paraId="72E3CEDD" w14:textId="50501B3F" w:rsidR="00493151" w:rsidRPr="007A78E0" w:rsidRDefault="00493151" w:rsidP="007A78E0">
      <w:pPr>
        <w:rPr>
          <w:b/>
          <w:bCs/>
        </w:rPr>
      </w:pPr>
      <w:r w:rsidRPr="007A78E0">
        <w:rPr>
          <w:b/>
          <w:bCs/>
        </w:rPr>
        <w:t>D.4.7</w:t>
      </w:r>
      <w:r w:rsidR="007A78E0">
        <w:rPr>
          <w:b/>
          <w:bCs/>
        </w:rPr>
        <w:tab/>
      </w:r>
      <w:r w:rsidRPr="007A78E0">
        <w:rPr>
          <w:b/>
          <w:bCs/>
        </w:rPr>
        <w:t xml:space="preserve">L-HEVC </w:t>
      </w:r>
      <w:r w:rsidR="007A78E0" w:rsidRPr="007A78E0">
        <w:rPr>
          <w:b/>
          <w:bCs/>
        </w:rPr>
        <w:t>single track backwards compatibility brand</w:t>
      </w:r>
    </w:p>
    <w:p w14:paraId="7E32DA6B" w14:textId="49CEE934" w:rsidR="007A78E0" w:rsidRDefault="007A78E0" w:rsidP="00374376">
      <w:r>
        <w:t xml:space="preserve">The brand </w:t>
      </w:r>
      <w:r w:rsidRPr="007A78E0">
        <w:rPr>
          <w:rStyle w:val="codeChar"/>
        </w:rPr>
        <w:t>'hvcs'</w:t>
      </w:r>
      <w:r>
        <w:t xml:space="preserve"> may be present among the </w:t>
      </w:r>
      <w:r w:rsidRPr="007A78E0">
        <w:rPr>
          <w:rStyle w:val="codeChar"/>
        </w:rPr>
        <w:t>compatible_brands</w:t>
      </w:r>
      <w:r>
        <w:t xml:space="preserve"> of the </w:t>
      </w:r>
      <w:r w:rsidRPr="007A78E0">
        <w:rPr>
          <w:rStyle w:val="codeChar"/>
        </w:rPr>
        <w:t>FileTypeBox</w:t>
      </w:r>
      <w:r>
        <w:t>.</w:t>
      </w:r>
    </w:p>
    <w:p w14:paraId="0D0A6D2A" w14:textId="05FB6058" w:rsidR="007A78E0" w:rsidRDefault="007A78E0" w:rsidP="007A78E0">
      <w:r>
        <w:t xml:space="preserve">It is intended for use cases where the layered HEVC bitstream is packaged into a single track in a backwards compatible manner so that a player that can only decode the base layer (with </w:t>
      </w:r>
      <w:proofErr w:type="spellStart"/>
      <w:r>
        <w:t>layer_id</w:t>
      </w:r>
      <w:proofErr w:type="spellEnd"/>
      <w:r>
        <w:t xml:space="preserve"> = 0) can still decode the video samples.</w:t>
      </w:r>
    </w:p>
    <w:p w14:paraId="33CBFA35" w14:textId="768CA54D" w:rsidR="007A78E0" w:rsidRDefault="007A78E0" w:rsidP="007A78E0">
      <w:r>
        <w:t>Files conformant to this brand shall obey the following constraints:</w:t>
      </w:r>
    </w:p>
    <w:p w14:paraId="67AF0E7F" w14:textId="652F515F" w:rsidR="001A084D" w:rsidRDefault="007A78E0" w:rsidP="007A78E0">
      <w:pPr>
        <w:pStyle w:val="ListParagraph"/>
        <w:numPr>
          <w:ilvl w:val="0"/>
          <w:numId w:val="31"/>
        </w:numPr>
      </w:pPr>
      <w:r>
        <w:t>Only a single track carrying layered HEVC bitstream is present in the file</w:t>
      </w:r>
      <w:r w:rsidR="001A084D">
        <w:t xml:space="preserve"> with the sample entry </w:t>
      </w:r>
      <w:r w:rsidR="001A084D" w:rsidRPr="001A084D">
        <w:rPr>
          <w:rStyle w:val="codeChar"/>
        </w:rPr>
        <w:t>'hvc1'</w:t>
      </w:r>
      <w:r w:rsidR="001A084D">
        <w:t>.</w:t>
      </w:r>
    </w:p>
    <w:p w14:paraId="12BFDA88" w14:textId="3C3E232F" w:rsidR="001A084D" w:rsidRPr="007A78E0" w:rsidRDefault="001A084D" w:rsidP="007A78E0">
      <w:pPr>
        <w:pStyle w:val="ListParagraph"/>
        <w:numPr>
          <w:ilvl w:val="0"/>
          <w:numId w:val="31"/>
        </w:numPr>
      </w:pPr>
      <w:r>
        <w:t xml:space="preserve">The sample entry of the </w:t>
      </w:r>
      <w:r w:rsidRPr="001A084D">
        <w:rPr>
          <w:rStyle w:val="codeChar"/>
        </w:rPr>
        <w:t>'hvc1'</w:t>
      </w:r>
      <w:r>
        <w:t xml:space="preserve"> track shall carry the VPS.</w:t>
      </w:r>
    </w:p>
    <w:p w14:paraId="41B4C729" w14:textId="2E35577B" w:rsidR="00493151" w:rsidDel="00325FFC" w:rsidRDefault="009C7C88" w:rsidP="009C7C88">
      <w:pPr>
        <w:pStyle w:val="Note"/>
        <w:rPr>
          <w:del w:id="28" w:author="Dimitri Podborski" w:date="2025-07-04T14:39:00Z" w16du:dateUtc="2025-07-04T05:39:00Z"/>
        </w:rPr>
      </w:pPr>
      <w:del w:id="29" w:author="Dimitri Podborski" w:date="2025-07-04T14:39:00Z" w16du:dateUtc="2025-07-04T05:39:00Z">
        <w:r w:rsidRPr="009C7C88" w:rsidDel="00325FFC">
          <w:rPr>
            <w:highlight w:val="yellow"/>
          </w:rPr>
          <w:delText>[Ed. Note: this is a starting point and needs to be refined in future versions. Input contributions are welcome]</w:delText>
        </w:r>
      </w:del>
    </w:p>
    <w:p w14:paraId="2668D1A4" w14:textId="77777777" w:rsidR="009C7C88" w:rsidRDefault="009C7C88" w:rsidP="00374376">
      <w:pPr>
        <w:rPr>
          <w:ins w:id="30" w:author="Dimitri Podborski" w:date="2025-07-03T18:02:00Z" w16du:dateUtc="2025-07-03T09:02:00Z"/>
        </w:rPr>
      </w:pPr>
    </w:p>
    <w:p w14:paraId="0615DF04" w14:textId="10A100B8" w:rsidR="00904E32" w:rsidRPr="005B7A55" w:rsidRDefault="004948A6" w:rsidP="00374376">
      <w:pPr>
        <w:rPr>
          <w:ins w:id="31" w:author="Dimitri Podborski" w:date="2025-07-03T18:02:00Z" w16du:dateUtc="2025-07-03T09:02:00Z"/>
          <w:i/>
          <w:iCs/>
          <w:rPrChange w:id="32" w:author="Dimitri Podborski" w:date="2025-07-03T18:04:00Z" w16du:dateUtc="2025-07-03T09:04:00Z">
            <w:rPr>
              <w:ins w:id="33" w:author="Dimitri Podborski" w:date="2025-07-03T18:02:00Z" w16du:dateUtc="2025-07-03T09:02:00Z"/>
            </w:rPr>
          </w:rPrChange>
        </w:rPr>
      </w:pPr>
      <w:ins w:id="34" w:author="Dimitri Podborski" w:date="2025-07-04T13:51:00Z" w16du:dateUtc="2025-07-04T04:51:00Z">
        <w:r>
          <w:rPr>
            <w:i/>
            <w:iCs/>
          </w:rPr>
          <w:t>Replace the</w:t>
        </w:r>
      </w:ins>
      <w:ins w:id="35" w:author="Dimitri Podborski" w:date="2025-07-03T18:02:00Z" w16du:dateUtc="2025-07-03T09:02:00Z">
        <w:r w:rsidR="00904E32" w:rsidRPr="005B7A55">
          <w:rPr>
            <w:i/>
            <w:iCs/>
            <w:rPrChange w:id="36" w:author="Dimitri Podborski" w:date="2025-07-03T18:04:00Z" w16du:dateUtc="2025-07-03T09:04:00Z">
              <w:rPr/>
            </w:rPrChange>
          </w:rPr>
          <w:t xml:space="preserve"> clause </w:t>
        </w:r>
      </w:ins>
      <w:ins w:id="37" w:author="Dimitri Podborski" w:date="2025-07-04T13:50:00Z" w16du:dateUtc="2025-07-04T04:50:00Z">
        <w:r w:rsidR="009A0943">
          <w:rPr>
            <w:i/>
            <w:iCs/>
          </w:rPr>
          <w:t>4.19.2</w:t>
        </w:r>
      </w:ins>
      <w:ins w:id="38" w:author="Dimitri Podborski" w:date="2025-07-03T18:02:00Z" w16du:dateUtc="2025-07-03T09:02:00Z">
        <w:r w:rsidR="00904E32" w:rsidRPr="005B7A55">
          <w:rPr>
            <w:i/>
            <w:iCs/>
            <w:rPrChange w:id="39" w:author="Dimitri Podborski" w:date="2025-07-03T18:04:00Z" w16du:dateUtc="2025-07-03T09:04:00Z">
              <w:rPr/>
            </w:rPrChange>
          </w:rPr>
          <w:t xml:space="preserve"> </w:t>
        </w:r>
      </w:ins>
      <w:ins w:id="40" w:author="Dimitri Podborski" w:date="2025-07-04T13:51:00Z" w16du:dateUtc="2025-07-04T04:51:00Z">
        <w:r>
          <w:rPr>
            <w:i/>
            <w:iCs/>
          </w:rPr>
          <w:t>with</w:t>
        </w:r>
      </w:ins>
      <w:ins w:id="41" w:author="Dimitri Podborski" w:date="2025-07-03T18:02:00Z" w16du:dateUtc="2025-07-03T09:02:00Z">
        <w:r w:rsidR="00904E32" w:rsidRPr="005B7A55">
          <w:rPr>
            <w:i/>
            <w:iCs/>
            <w:rPrChange w:id="42" w:author="Dimitri Podborski" w:date="2025-07-03T18:04:00Z" w16du:dateUtc="2025-07-03T09:04:00Z">
              <w:rPr/>
            </w:rPrChange>
          </w:rPr>
          <w:t>:</w:t>
        </w:r>
      </w:ins>
    </w:p>
    <w:p w14:paraId="67246C93" w14:textId="77777777" w:rsidR="00904E32" w:rsidRDefault="00904E32">
      <w:pPr>
        <w:pStyle w:val="code0"/>
        <w:rPr>
          <w:ins w:id="43" w:author="Dimitri Podborski" w:date="2025-07-03T18:03:00Z" w16du:dateUtc="2025-07-03T09:03:00Z"/>
        </w:rPr>
        <w:pPrChange w:id="44" w:author="Dimitri Podborski" w:date="2025-07-03T18:03:00Z" w16du:dateUtc="2025-07-03T09:03:00Z">
          <w:pPr/>
        </w:pPrChange>
      </w:pPr>
      <w:ins w:id="45" w:author="Dimitri Podborski" w:date="2025-07-03T18:03:00Z" w16du:dateUtc="2025-07-03T09:03:00Z">
        <w:r>
          <w:t>aligned(8) class NnpfcSeiSampleGroupEntry() extends SampleGroupDescriptionEntry('nfcs')</w:t>
        </w:r>
      </w:ins>
    </w:p>
    <w:p w14:paraId="7B664104" w14:textId="77777777" w:rsidR="00904E32" w:rsidRDefault="00904E32">
      <w:pPr>
        <w:pStyle w:val="code0"/>
        <w:rPr>
          <w:ins w:id="46" w:author="Dimitri Podborski" w:date="2025-07-03T18:03:00Z" w16du:dateUtc="2025-07-03T09:03:00Z"/>
        </w:rPr>
        <w:pPrChange w:id="47" w:author="Dimitri Podborski" w:date="2025-07-03T18:03:00Z" w16du:dateUtc="2025-07-03T09:03:00Z">
          <w:pPr/>
        </w:pPrChange>
      </w:pPr>
      <w:ins w:id="48" w:author="Dimitri Podborski" w:date="2025-07-03T18:03:00Z" w16du:dateUtc="2025-07-03T09:03:00Z">
        <w:r>
          <w:t>{</w:t>
        </w:r>
      </w:ins>
    </w:p>
    <w:p w14:paraId="54323B48" w14:textId="77777777" w:rsidR="00904E32" w:rsidRDefault="00904E32">
      <w:pPr>
        <w:pStyle w:val="code0"/>
        <w:rPr>
          <w:ins w:id="49" w:author="Dimitri Podborski" w:date="2025-07-03T18:03:00Z" w16du:dateUtc="2025-07-03T09:03:00Z"/>
        </w:rPr>
        <w:pPrChange w:id="50" w:author="Dimitri Podborski" w:date="2025-07-03T18:03:00Z" w16du:dateUtc="2025-07-03T09:03:00Z">
          <w:pPr/>
        </w:pPrChange>
      </w:pPr>
      <w:ins w:id="51" w:author="Dimitri Podborski" w:date="2025-07-03T18:03:00Z" w16du:dateUtc="2025-07-03T09:03:00Z">
        <w:r>
          <w:t xml:space="preserve">  unsigned int(32) meta_box_handler_type;</w:t>
        </w:r>
      </w:ins>
    </w:p>
    <w:p w14:paraId="26190B94" w14:textId="77777777" w:rsidR="00904E32" w:rsidRDefault="00904E32">
      <w:pPr>
        <w:pStyle w:val="code0"/>
        <w:rPr>
          <w:ins w:id="52" w:author="Dimitri Podborski" w:date="2025-07-03T18:03:00Z" w16du:dateUtc="2025-07-03T09:03:00Z"/>
        </w:rPr>
        <w:pPrChange w:id="53" w:author="Dimitri Podborski" w:date="2025-07-03T18:03:00Z" w16du:dateUtc="2025-07-03T09:03:00Z">
          <w:pPr/>
        </w:pPrChange>
      </w:pPr>
      <w:ins w:id="54" w:author="Dimitri Podborski" w:date="2025-07-03T18:03:00Z" w16du:dateUtc="2025-07-03T09:03:00Z">
        <w:r>
          <w:t xml:space="preserve">  unsigned int(32) num_items;</w:t>
        </w:r>
      </w:ins>
    </w:p>
    <w:p w14:paraId="29DDFF1D" w14:textId="77777777" w:rsidR="00904E32" w:rsidRDefault="00904E32">
      <w:pPr>
        <w:pStyle w:val="code0"/>
        <w:rPr>
          <w:ins w:id="55" w:author="Dimitri Podborski" w:date="2025-07-03T18:03:00Z" w16du:dateUtc="2025-07-03T09:03:00Z"/>
        </w:rPr>
        <w:pPrChange w:id="56" w:author="Dimitri Podborski" w:date="2025-07-03T18:03:00Z" w16du:dateUtc="2025-07-03T09:03:00Z">
          <w:pPr/>
        </w:pPrChange>
      </w:pPr>
      <w:ins w:id="57" w:author="Dimitri Podborski" w:date="2025-07-03T18:03:00Z" w16du:dateUtc="2025-07-03T09:03:00Z">
        <w:r>
          <w:t xml:space="preserve">  for (i = 0; i &lt; num_items; i++) {</w:t>
        </w:r>
      </w:ins>
    </w:p>
    <w:p w14:paraId="4490C6EA" w14:textId="77777777" w:rsidR="00904E32" w:rsidRDefault="00904E32">
      <w:pPr>
        <w:pStyle w:val="code0"/>
        <w:rPr>
          <w:ins w:id="58" w:author="Dimitri Podborski" w:date="2025-07-03T18:03:00Z" w16du:dateUtc="2025-07-03T09:03:00Z"/>
        </w:rPr>
        <w:pPrChange w:id="59" w:author="Dimitri Podborski" w:date="2025-07-03T18:03:00Z" w16du:dateUtc="2025-07-03T09:03:00Z">
          <w:pPr/>
        </w:pPrChange>
      </w:pPr>
      <w:ins w:id="60" w:author="Dimitri Podborski" w:date="2025-07-03T18:03:00Z" w16du:dateUtc="2025-07-03T09:03:00Z">
        <w:r>
          <w:t xml:space="preserve">    unsigned int(32) item_id[[I]];</w:t>
        </w:r>
      </w:ins>
    </w:p>
    <w:p w14:paraId="354BEF58" w14:textId="74F1DD45" w:rsidR="00904E32" w:rsidRDefault="00904E32">
      <w:pPr>
        <w:pStyle w:val="code0"/>
        <w:rPr>
          <w:ins w:id="61" w:author="Dimitri Podborski" w:date="2025-07-03T18:03:00Z" w16du:dateUtc="2025-07-03T09:03:00Z"/>
        </w:rPr>
        <w:pPrChange w:id="62" w:author="Dimitri Podborski" w:date="2025-07-03T18:03:00Z" w16du:dateUtc="2025-07-03T09:03:00Z">
          <w:pPr/>
        </w:pPrChange>
      </w:pPr>
      <w:ins w:id="63" w:author="Dimitri Podborski" w:date="2025-07-03T18:03:00Z" w16du:dateUtc="2025-07-03T09:03:00Z">
        <w:r>
          <w:t xml:space="preserve">  }</w:t>
        </w:r>
      </w:ins>
    </w:p>
    <w:p w14:paraId="3D29CF5C" w14:textId="77777777" w:rsidR="00904E32" w:rsidRDefault="00904E32">
      <w:pPr>
        <w:pStyle w:val="code0"/>
        <w:rPr>
          <w:ins w:id="64" w:author="Dimitri Podborski" w:date="2025-07-03T18:03:00Z" w16du:dateUtc="2025-07-03T09:03:00Z"/>
        </w:rPr>
        <w:pPrChange w:id="65" w:author="Dimitri Podborski" w:date="2025-07-03T18:03:00Z" w16du:dateUtc="2025-07-03T09:03:00Z">
          <w:pPr/>
        </w:pPrChange>
      </w:pPr>
      <w:ins w:id="66" w:author="Dimitri Podborski" w:date="2025-07-03T18:03:00Z" w16du:dateUtc="2025-07-03T09:03:00Z">
        <w:r>
          <w:t xml:space="preserve">  unsigned int(8) nnpfc_sei_data_byte[];</w:t>
        </w:r>
      </w:ins>
    </w:p>
    <w:p w14:paraId="02E1C864" w14:textId="0804CA17" w:rsidR="00904E32" w:rsidRPr="00374376" w:rsidRDefault="00904E32">
      <w:pPr>
        <w:pStyle w:val="code0"/>
        <w:pPrChange w:id="67" w:author="Dimitri Podborski" w:date="2025-07-03T18:03:00Z" w16du:dateUtc="2025-07-03T09:03:00Z">
          <w:pPr/>
        </w:pPrChange>
      </w:pPr>
      <w:ins w:id="68" w:author="Dimitri Podborski" w:date="2025-07-03T18:03:00Z" w16du:dateUtc="2025-07-03T09:03:00Z">
        <w:r>
          <w:t>}</w:t>
        </w:r>
      </w:ins>
    </w:p>
    <w:sectPr w:rsidR="00904E32" w:rsidRPr="00374376" w:rsidSect="00664B52">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D8298" w14:textId="77777777" w:rsidR="00DE6E93" w:rsidRDefault="00DE6E93">
      <w:pPr>
        <w:spacing w:after="0" w:line="240" w:lineRule="auto"/>
      </w:pPr>
      <w:r>
        <w:separator/>
      </w:r>
    </w:p>
  </w:endnote>
  <w:endnote w:type="continuationSeparator" w:id="0">
    <w:p w14:paraId="40CC6738" w14:textId="77777777" w:rsidR="00DE6E93" w:rsidRDefault="00DE6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9A1A8"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B8E23" w14:textId="77777777" w:rsidR="004D16C0" w:rsidRPr="000F0E7A" w:rsidRDefault="000F0E7A"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0E3DE" w14:textId="77777777" w:rsidR="00125F96" w:rsidRDefault="00125F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689F4"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18F88"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D092A"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1A2F5" w14:textId="77777777" w:rsidR="004421EF" w:rsidRPr="00BA1CC8" w:rsidRDefault="004421EF"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9F071" w14:textId="77777777" w:rsidR="00DE6E93" w:rsidRDefault="00DE6E93">
      <w:pPr>
        <w:spacing w:after="0" w:line="240" w:lineRule="auto"/>
      </w:pPr>
      <w:r>
        <w:separator/>
      </w:r>
    </w:p>
  </w:footnote>
  <w:footnote w:type="continuationSeparator" w:id="0">
    <w:p w14:paraId="3EE38DC7" w14:textId="77777777" w:rsidR="00DE6E93" w:rsidRDefault="00DE6E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295F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85886" w14:textId="77777777" w:rsidR="00125F96" w:rsidRDefault="00125F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C9F1F" w14:textId="77777777" w:rsidR="00125F96" w:rsidRDefault="00125F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C6B4E" w14:textId="0D428F93" w:rsidR="004421EF" w:rsidRPr="004D16C0" w:rsidRDefault="004421EF" w:rsidP="004D16C0">
    <w:pPr>
      <w:pStyle w:val="Header"/>
      <w:spacing w:after="720" w:line="240" w:lineRule="exact"/>
      <w:jc w:val="left"/>
      <w:rPr>
        <w:sz w:val="24"/>
        <w:szCs w:val="24"/>
      </w:rPr>
    </w:pPr>
    <w:r w:rsidRPr="004D16C0">
      <w:rPr>
        <w:sz w:val="24"/>
        <w:szCs w:val="24"/>
      </w:rPr>
      <w:t>ISO</w:t>
    </w:r>
    <w:r w:rsidR="00D42709">
      <w:rPr>
        <w:sz w:val="24"/>
        <w:szCs w:val="24"/>
      </w:rPr>
      <w:t>/IEC</w:t>
    </w:r>
    <w:r w:rsidRPr="004D16C0">
      <w:rPr>
        <w:sz w:val="24"/>
        <w:szCs w:val="24"/>
      </w:rPr>
      <w:t> </w:t>
    </w:r>
    <w:r w:rsidR="00D42709">
      <w:rPr>
        <w:sz w:val="24"/>
        <w:szCs w:val="24"/>
      </w:rPr>
      <w:t>14496-15</w:t>
    </w:r>
    <w:r w:rsidRPr="004D16C0">
      <w:rPr>
        <w:sz w:val="24"/>
        <w:szCs w:val="24"/>
      </w:rPr>
      <w:t>:</w:t>
    </w:r>
    <w:r w:rsidR="00D42709">
      <w:rPr>
        <w:sz w:val="24"/>
        <w:szCs w:val="24"/>
      </w:rPr>
      <w:t xml:space="preserve">2022 </w:t>
    </w:r>
    <w:r w:rsidRPr="004D16C0">
      <w:rPr>
        <w:sz w:val="24"/>
        <w:szCs w:val="24"/>
      </w:rPr>
      <w:t>(</w:t>
    </w:r>
    <w:r w:rsidR="00D42709">
      <w:rPr>
        <w:sz w:val="24"/>
        <w:szCs w:val="24"/>
      </w:rPr>
      <w:t>E</w:t>
    </w:r>
    <w:r w:rsidRPr="004D16C0">
      <w:rPr>
        <w:sz w:val="24"/>
        <w:szCs w:val="24"/>
      </w:rPr>
      <w:t>)</w:t>
    </w:r>
    <w:r w:rsidR="00D42709">
      <w:rPr>
        <w:sz w:val="24"/>
        <w:szCs w:val="24"/>
      </w:rPr>
      <w:t xml:space="preserve"> AMD.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0ACBF" w14:textId="1868E762" w:rsidR="004421EF" w:rsidRPr="004D16C0" w:rsidRDefault="00D42709"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14496-15</w:t>
    </w:r>
    <w:r w:rsidRPr="004D16C0">
      <w:rPr>
        <w:sz w:val="24"/>
        <w:szCs w:val="24"/>
      </w:rPr>
      <w:t>:</w:t>
    </w:r>
    <w:r>
      <w:rPr>
        <w:sz w:val="24"/>
        <w:szCs w:val="24"/>
      </w:rPr>
      <w:t xml:space="preserve">2022 </w:t>
    </w:r>
    <w:r w:rsidRPr="004D16C0">
      <w:rPr>
        <w:sz w:val="24"/>
        <w:szCs w:val="24"/>
      </w:rPr>
      <w:t>(</w:t>
    </w:r>
    <w:r>
      <w:rPr>
        <w:sz w:val="24"/>
        <w:szCs w:val="24"/>
      </w:rPr>
      <w:t>E</w:t>
    </w:r>
    <w:r w:rsidRPr="004D16C0">
      <w:rPr>
        <w:sz w:val="24"/>
        <w:szCs w:val="24"/>
      </w:rPr>
      <w:t>)</w:t>
    </w:r>
    <w:r>
      <w:rPr>
        <w:sz w:val="24"/>
        <w:szCs w:val="24"/>
      </w:rPr>
      <w:t xml:space="preserve"> AMD.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6"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737221"/>
    <w:multiLevelType w:val="hybridMultilevel"/>
    <w:tmpl w:val="5CEC6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1064181">
    <w:abstractNumId w:val="15"/>
  </w:num>
  <w:num w:numId="2" w16cid:durableId="498689637">
    <w:abstractNumId w:val="15"/>
  </w:num>
  <w:num w:numId="3" w16cid:durableId="1707415068">
    <w:abstractNumId w:val="15"/>
  </w:num>
  <w:num w:numId="4" w16cid:durableId="2047562939">
    <w:abstractNumId w:val="15"/>
  </w:num>
  <w:num w:numId="5" w16cid:durableId="143159745">
    <w:abstractNumId w:val="15"/>
  </w:num>
  <w:num w:numId="6" w16cid:durableId="2036342511">
    <w:abstractNumId w:val="15"/>
  </w:num>
  <w:num w:numId="7" w16cid:durableId="522060757">
    <w:abstractNumId w:val="10"/>
  </w:num>
  <w:num w:numId="8" w16cid:durableId="281108257">
    <w:abstractNumId w:val="10"/>
  </w:num>
  <w:num w:numId="9" w16cid:durableId="162400206">
    <w:abstractNumId w:val="10"/>
  </w:num>
  <w:num w:numId="10" w16cid:durableId="1402219765">
    <w:abstractNumId w:val="10"/>
  </w:num>
  <w:num w:numId="11" w16cid:durableId="1947157147">
    <w:abstractNumId w:val="10"/>
  </w:num>
  <w:num w:numId="12" w16cid:durableId="831603425">
    <w:abstractNumId w:val="10"/>
  </w:num>
  <w:num w:numId="13" w16cid:durableId="729765285">
    <w:abstractNumId w:val="16"/>
  </w:num>
  <w:num w:numId="14" w16cid:durableId="1592276633">
    <w:abstractNumId w:val="13"/>
  </w:num>
  <w:num w:numId="15" w16cid:durableId="859393657">
    <w:abstractNumId w:val="14"/>
  </w:num>
  <w:num w:numId="16" w16cid:durableId="2145803269">
    <w:abstractNumId w:val="19"/>
  </w:num>
  <w:num w:numId="17" w16cid:durableId="376316417">
    <w:abstractNumId w:val="20"/>
  </w:num>
  <w:num w:numId="18" w16cid:durableId="1920096774">
    <w:abstractNumId w:val="12"/>
  </w:num>
  <w:num w:numId="19" w16cid:durableId="1590232947">
    <w:abstractNumId w:val="11"/>
  </w:num>
  <w:num w:numId="20" w16cid:durableId="676426642">
    <w:abstractNumId w:val="17"/>
  </w:num>
  <w:num w:numId="21" w16cid:durableId="1538927059">
    <w:abstractNumId w:val="9"/>
  </w:num>
  <w:num w:numId="22" w16cid:durableId="1713535067">
    <w:abstractNumId w:val="7"/>
  </w:num>
  <w:num w:numId="23" w16cid:durableId="694766036">
    <w:abstractNumId w:val="6"/>
  </w:num>
  <w:num w:numId="24" w16cid:durableId="415398420">
    <w:abstractNumId w:val="5"/>
  </w:num>
  <w:num w:numId="25" w16cid:durableId="1233853730">
    <w:abstractNumId w:val="4"/>
  </w:num>
  <w:num w:numId="26" w16cid:durableId="2022271490">
    <w:abstractNumId w:val="8"/>
  </w:num>
  <w:num w:numId="27" w16cid:durableId="524170333">
    <w:abstractNumId w:val="3"/>
  </w:num>
  <w:num w:numId="28" w16cid:durableId="484588169">
    <w:abstractNumId w:val="2"/>
  </w:num>
  <w:num w:numId="29" w16cid:durableId="1554655015">
    <w:abstractNumId w:val="1"/>
  </w:num>
  <w:num w:numId="30" w16cid:durableId="689643555">
    <w:abstractNumId w:val="0"/>
  </w:num>
  <w:num w:numId="31" w16cid:durableId="1945453450">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mitri Podborski">
    <w15:presenceInfo w15:providerId="Windows Live" w15:userId="13303109885_tp_box_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doNotDisplayPageBoundaries/>
  <w:mirrorMargins/>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759"/>
    <w:rsid w:val="0004257F"/>
    <w:rsid w:val="000518A1"/>
    <w:rsid w:val="00052262"/>
    <w:rsid w:val="00055455"/>
    <w:rsid w:val="00060093"/>
    <w:rsid w:val="00072D10"/>
    <w:rsid w:val="00096387"/>
    <w:rsid w:val="000C033F"/>
    <w:rsid w:val="000D278C"/>
    <w:rsid w:val="000E032F"/>
    <w:rsid w:val="000F0E7A"/>
    <w:rsid w:val="00125F96"/>
    <w:rsid w:val="00147C95"/>
    <w:rsid w:val="00151B6D"/>
    <w:rsid w:val="00151BD5"/>
    <w:rsid w:val="0015226D"/>
    <w:rsid w:val="00162783"/>
    <w:rsid w:val="001A084D"/>
    <w:rsid w:val="001A0B0F"/>
    <w:rsid w:val="001A33D0"/>
    <w:rsid w:val="001A6FE7"/>
    <w:rsid w:val="001B0F4C"/>
    <w:rsid w:val="001B26EF"/>
    <w:rsid w:val="001B51CD"/>
    <w:rsid w:val="001C6575"/>
    <w:rsid w:val="001E48D6"/>
    <w:rsid w:val="00262944"/>
    <w:rsid w:val="00264095"/>
    <w:rsid w:val="002812EB"/>
    <w:rsid w:val="002813DC"/>
    <w:rsid w:val="00286EF7"/>
    <w:rsid w:val="00294FB0"/>
    <w:rsid w:val="002C453D"/>
    <w:rsid w:val="002C4667"/>
    <w:rsid w:val="002C6E38"/>
    <w:rsid w:val="002E0796"/>
    <w:rsid w:val="00312651"/>
    <w:rsid w:val="00314414"/>
    <w:rsid w:val="003259B9"/>
    <w:rsid w:val="00325FFC"/>
    <w:rsid w:val="00333718"/>
    <w:rsid w:val="003621EE"/>
    <w:rsid w:val="0037117F"/>
    <w:rsid w:val="00374376"/>
    <w:rsid w:val="00395E39"/>
    <w:rsid w:val="00396685"/>
    <w:rsid w:val="003B153F"/>
    <w:rsid w:val="003E18DF"/>
    <w:rsid w:val="003F1F3F"/>
    <w:rsid w:val="00400F60"/>
    <w:rsid w:val="00404DBD"/>
    <w:rsid w:val="00426C8C"/>
    <w:rsid w:val="004417F0"/>
    <w:rsid w:val="004421EF"/>
    <w:rsid w:val="00481387"/>
    <w:rsid w:val="00490CBC"/>
    <w:rsid w:val="00493151"/>
    <w:rsid w:val="004948A6"/>
    <w:rsid w:val="00494DC9"/>
    <w:rsid w:val="004A63D9"/>
    <w:rsid w:val="004B049A"/>
    <w:rsid w:val="004C241D"/>
    <w:rsid w:val="004D16C0"/>
    <w:rsid w:val="004D3DEB"/>
    <w:rsid w:val="004E6E8E"/>
    <w:rsid w:val="00501F28"/>
    <w:rsid w:val="0050352D"/>
    <w:rsid w:val="00526284"/>
    <w:rsid w:val="005318B3"/>
    <w:rsid w:val="0054733A"/>
    <w:rsid w:val="00596E93"/>
    <w:rsid w:val="005B3EC6"/>
    <w:rsid w:val="005B40C8"/>
    <w:rsid w:val="005B7A55"/>
    <w:rsid w:val="005C3646"/>
    <w:rsid w:val="005D6017"/>
    <w:rsid w:val="005E294A"/>
    <w:rsid w:val="00602D75"/>
    <w:rsid w:val="00610D56"/>
    <w:rsid w:val="00625FEE"/>
    <w:rsid w:val="00652F34"/>
    <w:rsid w:val="00664B52"/>
    <w:rsid w:val="00673172"/>
    <w:rsid w:val="00675DB0"/>
    <w:rsid w:val="0068101F"/>
    <w:rsid w:val="00692383"/>
    <w:rsid w:val="006940EF"/>
    <w:rsid w:val="006C48BF"/>
    <w:rsid w:val="006D3D76"/>
    <w:rsid w:val="00727F9C"/>
    <w:rsid w:val="0073389D"/>
    <w:rsid w:val="00736962"/>
    <w:rsid w:val="00762AED"/>
    <w:rsid w:val="007812F0"/>
    <w:rsid w:val="007A4346"/>
    <w:rsid w:val="007A78E0"/>
    <w:rsid w:val="007B5DAA"/>
    <w:rsid w:val="007C16D2"/>
    <w:rsid w:val="007C6648"/>
    <w:rsid w:val="007E689F"/>
    <w:rsid w:val="007F3B91"/>
    <w:rsid w:val="007F7F35"/>
    <w:rsid w:val="008573C4"/>
    <w:rsid w:val="00864D32"/>
    <w:rsid w:val="008713ED"/>
    <w:rsid w:val="008814B2"/>
    <w:rsid w:val="00885E28"/>
    <w:rsid w:val="00897961"/>
    <w:rsid w:val="008A6D64"/>
    <w:rsid w:val="008F2F5F"/>
    <w:rsid w:val="00904E32"/>
    <w:rsid w:val="00914FA0"/>
    <w:rsid w:val="0097303B"/>
    <w:rsid w:val="00975EEF"/>
    <w:rsid w:val="00982C54"/>
    <w:rsid w:val="009A0943"/>
    <w:rsid w:val="009C7C88"/>
    <w:rsid w:val="009E7B5A"/>
    <w:rsid w:val="009F53EC"/>
    <w:rsid w:val="00A10C28"/>
    <w:rsid w:val="00A4141A"/>
    <w:rsid w:val="00A42F0A"/>
    <w:rsid w:val="00A45AE0"/>
    <w:rsid w:val="00A50D78"/>
    <w:rsid w:val="00A752AD"/>
    <w:rsid w:val="00AB4AE5"/>
    <w:rsid w:val="00AD6264"/>
    <w:rsid w:val="00AE1B86"/>
    <w:rsid w:val="00B16F7C"/>
    <w:rsid w:val="00B41556"/>
    <w:rsid w:val="00B77025"/>
    <w:rsid w:val="00B80F08"/>
    <w:rsid w:val="00B83404"/>
    <w:rsid w:val="00B9118A"/>
    <w:rsid w:val="00BA1F97"/>
    <w:rsid w:val="00BA6E9D"/>
    <w:rsid w:val="00BC394B"/>
    <w:rsid w:val="00BE5F1A"/>
    <w:rsid w:val="00BF1FA0"/>
    <w:rsid w:val="00BF7921"/>
    <w:rsid w:val="00C33932"/>
    <w:rsid w:val="00C4321B"/>
    <w:rsid w:val="00C4462E"/>
    <w:rsid w:val="00C507FB"/>
    <w:rsid w:val="00C618F1"/>
    <w:rsid w:val="00C65759"/>
    <w:rsid w:val="00C800D6"/>
    <w:rsid w:val="00C80DEE"/>
    <w:rsid w:val="00C83357"/>
    <w:rsid w:val="00C845B4"/>
    <w:rsid w:val="00C878AB"/>
    <w:rsid w:val="00CA0F77"/>
    <w:rsid w:val="00CB117B"/>
    <w:rsid w:val="00CB5EBE"/>
    <w:rsid w:val="00CD0D5E"/>
    <w:rsid w:val="00D21A10"/>
    <w:rsid w:val="00D27232"/>
    <w:rsid w:val="00D33289"/>
    <w:rsid w:val="00D42709"/>
    <w:rsid w:val="00D55D38"/>
    <w:rsid w:val="00D5750C"/>
    <w:rsid w:val="00D77494"/>
    <w:rsid w:val="00DB6BB6"/>
    <w:rsid w:val="00DD1BA4"/>
    <w:rsid w:val="00DE4393"/>
    <w:rsid w:val="00DE6E93"/>
    <w:rsid w:val="00DF121D"/>
    <w:rsid w:val="00DF6AAF"/>
    <w:rsid w:val="00E014A1"/>
    <w:rsid w:val="00E45DE1"/>
    <w:rsid w:val="00E66E01"/>
    <w:rsid w:val="00E70FA2"/>
    <w:rsid w:val="00EA7BD6"/>
    <w:rsid w:val="00EB5B98"/>
    <w:rsid w:val="00EB5FF5"/>
    <w:rsid w:val="00ED0975"/>
    <w:rsid w:val="00ED5FAB"/>
    <w:rsid w:val="00EF7169"/>
    <w:rsid w:val="00F42FEA"/>
    <w:rsid w:val="00F44352"/>
    <w:rsid w:val="00F560BE"/>
    <w:rsid w:val="00F73F6A"/>
    <w:rsid w:val="00F77E4F"/>
    <w:rsid w:val="00F81286"/>
    <w:rsid w:val="00F81ACE"/>
    <w:rsid w:val="00F828CA"/>
    <w:rsid w:val="00F85048"/>
    <w:rsid w:val="00F952B9"/>
    <w:rsid w:val="00FA5917"/>
    <w:rsid w:val="00FC1FDA"/>
    <w:rsid w:val="00FF2548"/>
    <w:rsid w:val="00FF5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ECB6C"/>
  <w15:chartTrackingRefBased/>
  <w15:docId w15:val="{2FC67119-86D5-449C-AE67-299D6FB9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52D"/>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code0">
    <w:name w:val="code"/>
    <w:basedOn w:val="Normal"/>
    <w:next w:val="Normal"/>
    <w:link w:val="codeZchn"/>
    <w:qFormat/>
    <w:rsid w:val="00904E32"/>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pPrChange w:id="0" w:author="Dimitri Podborski" w:date="2025-07-03T18:03:00Z">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pPrChange>
    </w:pPr>
    <w:rPr>
      <w:rFonts w:ascii="Courier New" w:eastAsia="Times New Roman" w:hAnsi="Courier New"/>
      <w:noProof/>
      <w:sz w:val="20"/>
      <w:szCs w:val="20"/>
      <w:rPrChange w:id="0" w:author="Dimitri Podborski" w:date="2025-07-03T18:03:00Z">
        <w:rPr>
          <w:rFonts w:ascii="Courier New" w:hAnsi="Courier New"/>
          <w:noProof/>
          <w:lang w:val="en-GB" w:eastAsia="en-US" w:bidi="ar-SA"/>
        </w:rPr>
      </w:rPrChange>
    </w:rPr>
  </w:style>
  <w:style w:type="character" w:customStyle="1" w:styleId="codeZchn">
    <w:name w:val="code Zchn"/>
    <w:link w:val="code0"/>
    <w:rsid w:val="00904E32"/>
    <w:rPr>
      <w:rFonts w:ascii="Courier New" w:eastAsia="Times New Roman" w:hAnsi="Courier New"/>
      <w:noProof/>
      <w:lang w:val="en-GB"/>
    </w:rPr>
  </w:style>
  <w:style w:type="paragraph" w:styleId="Revision">
    <w:name w:val="Revision"/>
    <w:hidden/>
    <w:uiPriority w:val="99"/>
    <w:semiHidden/>
    <w:rsid w:val="001B26EF"/>
    <w:rPr>
      <w:sz w:val="22"/>
      <w:szCs w:val="22"/>
      <w:lang w:val="en-GB"/>
    </w:rPr>
  </w:style>
  <w:style w:type="character" w:customStyle="1" w:styleId="codeChar">
    <w:name w:val="code Char"/>
    <w:qFormat/>
    <w:rsid w:val="00374376"/>
    <w:rPr>
      <w:rFonts w:ascii="Courier New" w:hAnsi="Courier New"/>
      <w:noProof/>
      <w:lang w:val="en-GB"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3727321">
      <w:bodyDiv w:val="1"/>
      <w:marLeft w:val="0"/>
      <w:marRight w:val="0"/>
      <w:marTop w:val="0"/>
      <w:marBottom w:val="0"/>
      <w:divBdr>
        <w:top w:val="none" w:sz="0" w:space="0" w:color="auto"/>
        <w:left w:val="none" w:sz="0" w:space="0" w:color="auto"/>
        <w:bottom w:val="none" w:sz="0" w:space="0" w:color="auto"/>
        <w:right w:val="none" w:sz="0" w:space="0" w:color="auto"/>
      </w:divBdr>
    </w:div>
    <w:div w:id="780804341">
      <w:bodyDiv w:val="1"/>
      <w:marLeft w:val="0"/>
      <w:marRight w:val="0"/>
      <w:marTop w:val="0"/>
      <w:marBottom w:val="0"/>
      <w:divBdr>
        <w:top w:val="none" w:sz="0" w:space="0" w:color="auto"/>
        <w:left w:val="none" w:sz="0" w:space="0" w:color="auto"/>
        <w:bottom w:val="none" w:sz="0" w:space="0" w:color="auto"/>
        <w:right w:val="none" w:sz="0" w:space="0" w:color="auto"/>
      </w:divBdr>
    </w:div>
    <w:div w:id="105187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C:\Users\hannukse\OneDrive - Nokia\work-by-month\2022-05\output 14496-15 Amd2 WD\Simple_template.dotx</Template>
  <TotalTime>55</TotalTime>
  <Pages>4</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4899</CharactersWithSpaces>
  <SharedDoc>false</SharedDoc>
  <HyperlinkBase/>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 Podborski</dc:creator>
  <cp:keywords/>
  <dc:description/>
  <cp:lastModifiedBy>Dimitri Podborski</cp:lastModifiedBy>
  <cp:revision>17</cp:revision>
  <dcterms:created xsi:type="dcterms:W3CDTF">2023-02-01T11:40:00Z</dcterms:created>
  <dcterms:modified xsi:type="dcterms:W3CDTF">2025-07-04T05:39:00Z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