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9E512" w14:textId="4AC0F388" w:rsidR="00BD3A9A" w:rsidRPr="00F41B7F" w:rsidRDefault="00BD3A9A" w:rsidP="00BD3A9A">
      <w:pPr>
        <w:pStyle w:val="Title"/>
        <w:tabs>
          <w:tab w:val="left" w:pos="4589"/>
        </w:tabs>
        <w:jc w:val="right"/>
        <w:rPr>
          <w:rFonts w:ascii="Times New Roman" w:hAnsi="Times New Roman" w:cs="Times New Roman"/>
          <w:sz w:val="28"/>
          <w:szCs w:val="28"/>
          <w:u w:val="none"/>
          <w:lang w:val="en-GB"/>
        </w:rPr>
      </w:pPr>
      <w:r w:rsidRPr="00F41B7F">
        <w:rPr>
          <w:rFonts w:eastAsiaTheme="minorHAnsi"/>
          <w:noProof/>
          <w:lang w:val="en-GB" w:eastAsia="ja-JP"/>
        </w:rPr>
        <w:drawing>
          <wp:anchor distT="0" distB="0" distL="114300" distR="114300" simplePos="0" relativeHeight="251658241" behindDoc="0" locked="0" layoutInCell="1" allowOverlap="1" wp14:anchorId="3F7EEF93" wp14:editId="03B9B67E">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1B7F">
        <w:rPr>
          <w:rFonts w:ascii="Times New Roman" w:hAnsi="Times New Roman" w:cs="Times New Roman"/>
          <w:w w:val="115"/>
          <w:sz w:val="28"/>
          <w:szCs w:val="28"/>
          <w:u w:val="thick"/>
          <w:lang w:val="en-GB"/>
        </w:rPr>
        <w:t>ISO/IEC JTC 1/SC</w:t>
      </w:r>
      <w:r w:rsidRPr="00F41B7F">
        <w:rPr>
          <w:rFonts w:ascii="Times New Roman" w:hAnsi="Times New Roman" w:cs="Times New Roman"/>
          <w:spacing w:val="-25"/>
          <w:w w:val="115"/>
          <w:sz w:val="28"/>
          <w:szCs w:val="28"/>
          <w:u w:val="thick"/>
          <w:lang w:val="en-GB"/>
        </w:rPr>
        <w:t xml:space="preserve"> </w:t>
      </w:r>
      <w:r w:rsidRPr="00F41B7F">
        <w:rPr>
          <w:rFonts w:ascii="Times New Roman" w:hAnsi="Times New Roman" w:cs="Times New Roman"/>
          <w:w w:val="115"/>
          <w:sz w:val="28"/>
          <w:szCs w:val="28"/>
          <w:u w:val="thick"/>
          <w:lang w:val="en-GB"/>
        </w:rPr>
        <w:t xml:space="preserve">29/WG 03 </w:t>
      </w:r>
      <w:r w:rsidRPr="00F41B7F">
        <w:rPr>
          <w:rFonts w:ascii="Times New Roman" w:hAnsi="Times New Roman" w:cs="Times New Roman"/>
          <w:w w:val="115"/>
          <w:sz w:val="48"/>
          <w:szCs w:val="48"/>
          <w:u w:val="thick"/>
          <w:lang w:val="en-GB"/>
        </w:rPr>
        <w:t>N</w:t>
      </w:r>
      <w:r w:rsidR="006C1955">
        <w:rPr>
          <w:rFonts w:ascii="Times New Roman" w:hAnsi="Times New Roman" w:cs="Times New Roman"/>
          <w:spacing w:val="28"/>
          <w:w w:val="115"/>
          <w:sz w:val="48"/>
          <w:szCs w:val="48"/>
          <w:u w:val="thick"/>
          <w:lang w:val="en-GB"/>
        </w:rPr>
        <w:t>0</w:t>
      </w:r>
      <w:r w:rsidR="00295841" w:rsidRPr="00295841">
        <w:rPr>
          <w:rFonts w:ascii="Times New Roman" w:hAnsi="Times New Roman" w:cs="Times New Roman"/>
          <w:spacing w:val="28"/>
          <w:w w:val="115"/>
          <w:sz w:val="48"/>
          <w:szCs w:val="48"/>
          <w:u w:val="thick"/>
        </w:rPr>
        <w:t>1571</w:t>
      </w:r>
    </w:p>
    <w:p w14:paraId="2545A807" w14:textId="77777777" w:rsidR="00BD3A9A" w:rsidRPr="00F41B7F" w:rsidRDefault="00BD3A9A" w:rsidP="00BD3A9A">
      <w:pPr>
        <w:rPr>
          <w:b/>
          <w:sz w:val="20"/>
          <w:lang w:val="en-GB"/>
        </w:rPr>
      </w:pPr>
    </w:p>
    <w:p w14:paraId="7C4BC8C4" w14:textId="77777777" w:rsidR="00BD3A9A" w:rsidRPr="00F41B7F" w:rsidRDefault="00BD3A9A" w:rsidP="00BD3A9A">
      <w:pPr>
        <w:rPr>
          <w:b/>
          <w:sz w:val="20"/>
          <w:lang w:val="en-GB"/>
        </w:rPr>
      </w:pPr>
    </w:p>
    <w:p w14:paraId="0261F833" w14:textId="77777777" w:rsidR="00BD3A9A" w:rsidRPr="00F41B7F" w:rsidRDefault="00BD3A9A" w:rsidP="00BD3A9A">
      <w:pPr>
        <w:spacing w:before="3"/>
        <w:rPr>
          <w:b/>
          <w:sz w:val="23"/>
          <w:lang w:val="en-GB"/>
        </w:rPr>
      </w:pPr>
      <w:r w:rsidRPr="00F41B7F">
        <w:rPr>
          <w:noProof/>
          <w:lang w:val="en-GB"/>
        </w:rPr>
        <mc:AlternateContent>
          <mc:Choice Requires="wps">
            <w:drawing>
              <wp:anchor distT="0" distB="0" distL="0" distR="0" simplePos="0" relativeHeight="251658240" behindDoc="1" locked="0" layoutInCell="1" allowOverlap="1" wp14:anchorId="069ABC52" wp14:editId="79374045">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5830A2B" w14:textId="77777777" w:rsidR="00BD3A9A" w:rsidRPr="00196997" w:rsidRDefault="00BD3A9A" w:rsidP="00BD3A9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ABC52"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55830A2B" w14:textId="77777777" w:rsidR="00BD3A9A" w:rsidRPr="00196997" w:rsidRDefault="00BD3A9A" w:rsidP="00BD3A9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037B6CB6" w14:textId="77777777" w:rsidR="00BD3A9A" w:rsidRPr="00F41B7F" w:rsidRDefault="00BD3A9A" w:rsidP="00BD3A9A">
      <w:pPr>
        <w:tabs>
          <w:tab w:val="left" w:pos="3060"/>
        </w:tabs>
        <w:spacing w:before="240"/>
        <w:ind w:left="104"/>
        <w:rPr>
          <w:rFonts w:ascii="Times New Roman" w:hAnsi="Times New Roman"/>
          <w:snapToGrid w:val="0"/>
          <w:sz w:val="24"/>
          <w:szCs w:val="24"/>
          <w:lang w:val="en-GB"/>
        </w:rPr>
      </w:pPr>
      <w:r w:rsidRPr="00F41B7F">
        <w:rPr>
          <w:rFonts w:ascii="Times New Roman" w:hAnsi="Times New Roman"/>
          <w:b/>
          <w:snapToGrid w:val="0"/>
          <w:sz w:val="24"/>
          <w:szCs w:val="24"/>
          <w:lang w:val="en-GB"/>
        </w:rPr>
        <w:t>Document</w:t>
      </w:r>
      <w:r w:rsidRPr="00F41B7F">
        <w:rPr>
          <w:rFonts w:ascii="Times New Roman" w:hAnsi="Times New Roman"/>
          <w:b/>
          <w:snapToGrid w:val="0"/>
          <w:spacing w:val="14"/>
          <w:sz w:val="24"/>
          <w:szCs w:val="24"/>
          <w:lang w:val="en-GB"/>
        </w:rPr>
        <w:t xml:space="preserve"> </w:t>
      </w:r>
      <w:r w:rsidRPr="00F41B7F">
        <w:rPr>
          <w:rFonts w:ascii="Times New Roman" w:hAnsi="Times New Roman"/>
          <w:b/>
          <w:snapToGrid w:val="0"/>
          <w:sz w:val="24"/>
          <w:szCs w:val="24"/>
          <w:lang w:val="en-GB"/>
        </w:rPr>
        <w:t>type:</w:t>
      </w:r>
      <w:r w:rsidRPr="00F41B7F">
        <w:rPr>
          <w:rFonts w:ascii="Times New Roman" w:hAnsi="Times New Roman"/>
          <w:snapToGrid w:val="0"/>
          <w:sz w:val="24"/>
          <w:szCs w:val="24"/>
          <w:lang w:val="en-GB"/>
        </w:rPr>
        <w:tab/>
        <w:t>Output Document</w:t>
      </w:r>
    </w:p>
    <w:p w14:paraId="31062DBB" w14:textId="69F4A083" w:rsidR="00BD3A9A" w:rsidRPr="00F41B7F" w:rsidRDefault="00BD3A9A" w:rsidP="00BD3A9A">
      <w:pPr>
        <w:tabs>
          <w:tab w:val="left" w:pos="3060"/>
        </w:tabs>
        <w:spacing w:before="240"/>
        <w:ind w:left="90"/>
        <w:rPr>
          <w:rFonts w:ascii="Times New Roman" w:hAnsi="Times New Roman"/>
          <w:snapToGrid w:val="0"/>
          <w:sz w:val="24"/>
          <w:szCs w:val="24"/>
          <w:lang w:val="en-GB"/>
        </w:rPr>
      </w:pPr>
      <w:r w:rsidRPr="00F41B7F">
        <w:rPr>
          <w:rFonts w:ascii="Times New Roman" w:hAnsi="Times New Roman"/>
          <w:b/>
          <w:snapToGrid w:val="0"/>
          <w:sz w:val="24"/>
          <w:szCs w:val="24"/>
          <w:lang w:val="en-GB"/>
        </w:rPr>
        <w:t>Title:</w:t>
      </w:r>
      <w:r w:rsidRPr="00F41B7F">
        <w:rPr>
          <w:rFonts w:ascii="Times New Roman" w:hAnsi="Times New Roman"/>
          <w:snapToGrid w:val="0"/>
          <w:sz w:val="24"/>
          <w:szCs w:val="24"/>
          <w:lang w:val="en-GB"/>
        </w:rPr>
        <w:tab/>
      </w:r>
      <w:r w:rsidRPr="00F41B7F">
        <w:rPr>
          <w:rFonts w:ascii="Times New Roman" w:hAnsi="Times New Roman"/>
          <w:snapToGrid w:val="0"/>
          <w:sz w:val="24"/>
          <w:szCs w:val="24"/>
          <w:lang w:val="en-GB"/>
        </w:rPr>
        <w:fldChar w:fldCharType="begin"/>
      </w:r>
      <w:r w:rsidRPr="00F41B7F">
        <w:rPr>
          <w:rFonts w:ascii="Times New Roman" w:hAnsi="Times New Roman"/>
          <w:snapToGrid w:val="0"/>
          <w:sz w:val="24"/>
          <w:szCs w:val="24"/>
          <w:lang w:val="en-GB"/>
        </w:rPr>
        <w:instrText xml:space="preserve"> TITLE  \* MERGEFORMAT </w:instrText>
      </w:r>
      <w:r w:rsidRPr="00F41B7F">
        <w:rPr>
          <w:rFonts w:ascii="Times New Roman" w:hAnsi="Times New Roman"/>
          <w:snapToGrid w:val="0"/>
          <w:sz w:val="24"/>
          <w:szCs w:val="24"/>
          <w:lang w:val="en-GB"/>
        </w:rPr>
        <w:fldChar w:fldCharType="separate"/>
      </w:r>
      <w:r w:rsidR="00295841">
        <w:rPr>
          <w:rFonts w:ascii="Times New Roman" w:hAnsi="Times New Roman"/>
          <w:snapToGrid w:val="0"/>
          <w:sz w:val="24"/>
          <w:szCs w:val="24"/>
          <w:lang w:val="en-GB"/>
        </w:rPr>
        <w:t>Technologies under Consideration for ISO/IEC 14496-14</w:t>
      </w:r>
      <w:r w:rsidRPr="00F41B7F">
        <w:rPr>
          <w:rFonts w:ascii="Times New Roman" w:hAnsi="Times New Roman"/>
          <w:snapToGrid w:val="0"/>
          <w:sz w:val="24"/>
          <w:szCs w:val="24"/>
          <w:lang w:val="en-GB"/>
        </w:rPr>
        <w:fldChar w:fldCharType="end"/>
      </w:r>
    </w:p>
    <w:p w14:paraId="55151E76" w14:textId="77777777" w:rsidR="00BD3A9A" w:rsidRPr="00F41B7F" w:rsidRDefault="00BD3A9A" w:rsidP="00BD3A9A">
      <w:pPr>
        <w:tabs>
          <w:tab w:val="left" w:pos="3060"/>
        </w:tabs>
        <w:spacing w:before="240"/>
        <w:ind w:left="90"/>
        <w:rPr>
          <w:rFonts w:ascii="Times New Roman" w:hAnsi="Times New Roman"/>
          <w:snapToGrid w:val="0"/>
          <w:sz w:val="24"/>
          <w:szCs w:val="24"/>
          <w:lang w:val="en-GB"/>
        </w:rPr>
      </w:pPr>
      <w:r w:rsidRPr="00F41B7F">
        <w:rPr>
          <w:rFonts w:ascii="Times New Roman" w:hAnsi="Times New Roman"/>
          <w:b/>
          <w:snapToGrid w:val="0"/>
          <w:sz w:val="24"/>
          <w:szCs w:val="24"/>
          <w:lang w:val="en-GB"/>
        </w:rPr>
        <w:t>Status:</w:t>
      </w:r>
      <w:r w:rsidRPr="00F41B7F">
        <w:rPr>
          <w:rFonts w:ascii="Times New Roman" w:hAnsi="Times New Roman"/>
          <w:snapToGrid w:val="0"/>
          <w:sz w:val="24"/>
          <w:szCs w:val="24"/>
          <w:lang w:val="en-GB"/>
        </w:rPr>
        <w:tab/>
        <w:t>Approved</w:t>
      </w:r>
    </w:p>
    <w:p w14:paraId="263E8706" w14:textId="5429AFF9" w:rsidR="00BD3A9A" w:rsidRPr="00F41B7F" w:rsidRDefault="00BD3A9A" w:rsidP="00BD3A9A">
      <w:pPr>
        <w:tabs>
          <w:tab w:val="left" w:pos="3060"/>
        </w:tabs>
        <w:spacing w:before="240"/>
        <w:ind w:left="104"/>
        <w:rPr>
          <w:rFonts w:ascii="Times New Roman" w:hAnsi="Times New Roman"/>
          <w:snapToGrid w:val="0"/>
          <w:sz w:val="24"/>
          <w:szCs w:val="24"/>
          <w:lang w:val="en-GB"/>
        </w:rPr>
      </w:pPr>
      <w:r w:rsidRPr="00F41B7F">
        <w:rPr>
          <w:rFonts w:ascii="Times New Roman" w:hAnsi="Times New Roman"/>
          <w:b/>
          <w:snapToGrid w:val="0"/>
          <w:sz w:val="24"/>
          <w:szCs w:val="24"/>
          <w:lang w:val="en-GB"/>
        </w:rPr>
        <w:t>Date</w:t>
      </w:r>
      <w:r w:rsidRPr="00F41B7F">
        <w:rPr>
          <w:rFonts w:ascii="Times New Roman" w:hAnsi="Times New Roman"/>
          <w:b/>
          <w:snapToGrid w:val="0"/>
          <w:spacing w:val="-16"/>
          <w:sz w:val="24"/>
          <w:szCs w:val="24"/>
          <w:lang w:val="en-GB"/>
        </w:rPr>
        <w:t xml:space="preserve"> </w:t>
      </w:r>
      <w:r w:rsidRPr="00F41B7F">
        <w:rPr>
          <w:rFonts w:ascii="Times New Roman" w:hAnsi="Times New Roman"/>
          <w:b/>
          <w:snapToGrid w:val="0"/>
          <w:sz w:val="24"/>
          <w:szCs w:val="24"/>
          <w:lang w:val="en-GB"/>
        </w:rPr>
        <w:t>of</w:t>
      </w:r>
      <w:r w:rsidRPr="00F41B7F">
        <w:rPr>
          <w:rFonts w:ascii="Times New Roman" w:hAnsi="Times New Roman"/>
          <w:b/>
          <w:snapToGrid w:val="0"/>
          <w:spacing w:val="-16"/>
          <w:sz w:val="24"/>
          <w:szCs w:val="24"/>
          <w:lang w:val="en-GB"/>
        </w:rPr>
        <w:t xml:space="preserve"> </w:t>
      </w:r>
      <w:r w:rsidRPr="00F41B7F">
        <w:rPr>
          <w:rFonts w:ascii="Times New Roman" w:hAnsi="Times New Roman"/>
          <w:b/>
          <w:snapToGrid w:val="0"/>
          <w:sz w:val="24"/>
          <w:szCs w:val="24"/>
          <w:lang w:val="en-GB"/>
        </w:rPr>
        <w:t>document:</w:t>
      </w:r>
      <w:r w:rsidRPr="00F41B7F">
        <w:rPr>
          <w:rFonts w:ascii="Times New Roman" w:hAnsi="Times New Roman"/>
          <w:snapToGrid w:val="0"/>
          <w:sz w:val="24"/>
          <w:szCs w:val="24"/>
          <w:lang w:val="en-GB"/>
        </w:rPr>
        <w:tab/>
      </w:r>
      <w:r w:rsidRPr="00F41B7F">
        <w:rPr>
          <w:rFonts w:ascii="Times New Roman" w:hAnsi="Times New Roman"/>
          <w:snapToGrid w:val="0"/>
          <w:sz w:val="24"/>
          <w:szCs w:val="24"/>
          <w:lang w:val="en-GB"/>
        </w:rPr>
        <w:fldChar w:fldCharType="begin"/>
      </w:r>
      <w:r w:rsidRPr="00F41B7F">
        <w:rPr>
          <w:rFonts w:ascii="Times New Roman" w:hAnsi="Times New Roman"/>
          <w:snapToGrid w:val="0"/>
          <w:sz w:val="24"/>
          <w:szCs w:val="24"/>
          <w:lang w:val="en-GB"/>
        </w:rPr>
        <w:instrText xml:space="preserve"> SAVEDATE  \@ "yyyy-MM-dd" </w:instrText>
      </w:r>
      <w:r w:rsidRPr="00F41B7F">
        <w:rPr>
          <w:rFonts w:ascii="Times New Roman" w:hAnsi="Times New Roman"/>
          <w:snapToGrid w:val="0"/>
          <w:sz w:val="24"/>
          <w:szCs w:val="24"/>
          <w:lang w:val="en-GB"/>
        </w:rPr>
        <w:fldChar w:fldCharType="separate"/>
      </w:r>
      <w:r w:rsidR="00295841">
        <w:rPr>
          <w:rFonts w:ascii="Times New Roman" w:hAnsi="Times New Roman"/>
          <w:noProof/>
          <w:snapToGrid w:val="0"/>
          <w:sz w:val="24"/>
          <w:szCs w:val="24"/>
          <w:lang w:val="en-GB"/>
        </w:rPr>
        <w:t>2025-10-12</w:t>
      </w:r>
      <w:r w:rsidRPr="00F41B7F">
        <w:rPr>
          <w:rFonts w:ascii="Times New Roman" w:hAnsi="Times New Roman"/>
          <w:snapToGrid w:val="0"/>
          <w:sz w:val="24"/>
          <w:szCs w:val="24"/>
          <w:lang w:val="en-GB"/>
        </w:rPr>
        <w:fldChar w:fldCharType="end"/>
      </w:r>
    </w:p>
    <w:p w14:paraId="47CEAD6C" w14:textId="77777777" w:rsidR="00BD3A9A" w:rsidRPr="00F41B7F" w:rsidRDefault="00BD3A9A" w:rsidP="00BD3A9A">
      <w:pPr>
        <w:tabs>
          <w:tab w:val="left" w:pos="3060"/>
        </w:tabs>
        <w:spacing w:before="240"/>
        <w:ind w:left="104"/>
        <w:rPr>
          <w:rFonts w:ascii="Times New Roman" w:hAnsi="Times New Roman"/>
          <w:snapToGrid w:val="0"/>
          <w:sz w:val="24"/>
          <w:szCs w:val="24"/>
          <w:lang w:val="en-GB"/>
        </w:rPr>
      </w:pPr>
      <w:r w:rsidRPr="00F41B7F">
        <w:rPr>
          <w:rFonts w:ascii="Times New Roman" w:hAnsi="Times New Roman"/>
          <w:b/>
          <w:snapToGrid w:val="0"/>
          <w:sz w:val="24"/>
          <w:szCs w:val="24"/>
          <w:lang w:val="en-GB"/>
        </w:rPr>
        <w:t>Source:</w:t>
      </w:r>
      <w:r w:rsidRPr="00F41B7F">
        <w:rPr>
          <w:rFonts w:ascii="Times New Roman" w:hAnsi="Times New Roman"/>
          <w:snapToGrid w:val="0"/>
          <w:sz w:val="24"/>
          <w:szCs w:val="24"/>
          <w:lang w:val="en-GB"/>
        </w:rPr>
        <w:tab/>
        <w:t>ISO/IEC JTC 1/SC 29/WG 03</w:t>
      </w:r>
    </w:p>
    <w:p w14:paraId="5EDFE392" w14:textId="1494C340" w:rsidR="00BD3A9A" w:rsidRPr="00F41B7F" w:rsidRDefault="00BD3A9A" w:rsidP="00BD3A9A">
      <w:pPr>
        <w:tabs>
          <w:tab w:val="left" w:pos="3060"/>
        </w:tabs>
        <w:spacing w:before="240"/>
        <w:ind w:left="104"/>
        <w:rPr>
          <w:rFonts w:ascii="Times New Roman" w:hAnsi="Times New Roman"/>
          <w:snapToGrid w:val="0"/>
          <w:sz w:val="24"/>
          <w:szCs w:val="24"/>
          <w:lang w:val="en-GB"/>
        </w:rPr>
      </w:pPr>
      <w:r w:rsidRPr="00F41B7F">
        <w:rPr>
          <w:rFonts w:ascii="Times New Roman" w:hAnsi="Times New Roman"/>
          <w:b/>
          <w:snapToGrid w:val="0"/>
          <w:sz w:val="24"/>
          <w:szCs w:val="24"/>
          <w:lang w:val="en-GB"/>
        </w:rPr>
        <w:t>No.</w:t>
      </w:r>
      <w:r w:rsidRPr="00F41B7F">
        <w:rPr>
          <w:rFonts w:ascii="Times New Roman" w:hAnsi="Times New Roman"/>
          <w:b/>
          <w:snapToGrid w:val="0"/>
          <w:spacing w:val="5"/>
          <w:sz w:val="24"/>
          <w:szCs w:val="24"/>
          <w:lang w:val="en-GB"/>
        </w:rPr>
        <w:t xml:space="preserve"> </w:t>
      </w:r>
      <w:r w:rsidRPr="00F41B7F">
        <w:rPr>
          <w:rFonts w:ascii="Times New Roman" w:hAnsi="Times New Roman"/>
          <w:b/>
          <w:snapToGrid w:val="0"/>
          <w:sz w:val="24"/>
          <w:szCs w:val="24"/>
          <w:lang w:val="en-GB"/>
        </w:rPr>
        <w:t>of</w:t>
      </w:r>
      <w:r w:rsidRPr="00F41B7F">
        <w:rPr>
          <w:rFonts w:ascii="Times New Roman" w:hAnsi="Times New Roman"/>
          <w:b/>
          <w:snapToGrid w:val="0"/>
          <w:spacing w:val="6"/>
          <w:sz w:val="24"/>
          <w:szCs w:val="24"/>
          <w:lang w:val="en-GB"/>
        </w:rPr>
        <w:t xml:space="preserve"> </w:t>
      </w:r>
      <w:r w:rsidRPr="00F41B7F">
        <w:rPr>
          <w:rFonts w:ascii="Times New Roman" w:hAnsi="Times New Roman"/>
          <w:b/>
          <w:snapToGrid w:val="0"/>
          <w:sz w:val="24"/>
          <w:szCs w:val="24"/>
          <w:lang w:val="en-GB"/>
        </w:rPr>
        <w:t>pages:</w:t>
      </w:r>
      <w:r w:rsidRPr="00F41B7F">
        <w:rPr>
          <w:rFonts w:ascii="Times New Roman" w:hAnsi="Times New Roman"/>
          <w:snapToGrid w:val="0"/>
          <w:sz w:val="24"/>
          <w:szCs w:val="24"/>
          <w:lang w:val="en-GB"/>
        </w:rPr>
        <w:tab/>
      </w:r>
      <w:r w:rsidRPr="00F41B7F">
        <w:rPr>
          <w:rFonts w:ascii="Times New Roman" w:hAnsi="Times New Roman"/>
          <w:snapToGrid w:val="0"/>
          <w:sz w:val="24"/>
          <w:szCs w:val="24"/>
          <w:lang w:val="en-GB"/>
        </w:rPr>
        <w:fldChar w:fldCharType="begin"/>
      </w:r>
      <w:r w:rsidRPr="00F41B7F">
        <w:rPr>
          <w:rFonts w:ascii="Times New Roman" w:hAnsi="Times New Roman"/>
          <w:snapToGrid w:val="0"/>
          <w:sz w:val="24"/>
          <w:szCs w:val="24"/>
          <w:lang w:val="en-GB"/>
        </w:rPr>
        <w:instrText xml:space="preserve"> NUMPAGES  \* Arabic </w:instrText>
      </w:r>
      <w:r w:rsidRPr="00F41B7F">
        <w:rPr>
          <w:rFonts w:ascii="Times New Roman" w:hAnsi="Times New Roman"/>
          <w:snapToGrid w:val="0"/>
          <w:sz w:val="24"/>
          <w:szCs w:val="24"/>
          <w:lang w:val="en-GB"/>
        </w:rPr>
        <w:fldChar w:fldCharType="separate"/>
      </w:r>
      <w:r w:rsidR="00295841">
        <w:rPr>
          <w:rFonts w:ascii="Times New Roman" w:hAnsi="Times New Roman"/>
          <w:noProof/>
          <w:snapToGrid w:val="0"/>
          <w:sz w:val="24"/>
          <w:szCs w:val="24"/>
          <w:lang w:val="en-GB"/>
        </w:rPr>
        <w:t>3</w:t>
      </w:r>
      <w:r w:rsidRPr="00F41B7F">
        <w:rPr>
          <w:rFonts w:ascii="Times New Roman" w:hAnsi="Times New Roman"/>
          <w:snapToGrid w:val="0"/>
          <w:sz w:val="24"/>
          <w:szCs w:val="24"/>
          <w:lang w:val="en-GB"/>
        </w:rPr>
        <w:fldChar w:fldCharType="end"/>
      </w:r>
      <w:r w:rsidRPr="00F41B7F">
        <w:rPr>
          <w:rFonts w:ascii="Times New Roman" w:hAnsi="Times New Roman"/>
          <w:snapToGrid w:val="0"/>
          <w:sz w:val="24"/>
          <w:szCs w:val="24"/>
          <w:lang w:val="en-GB"/>
        </w:rPr>
        <w:t xml:space="preserve"> (with cover</w:t>
      </w:r>
      <w:r w:rsidRPr="00F41B7F">
        <w:rPr>
          <w:rFonts w:ascii="Times New Roman" w:hAnsi="Times New Roman"/>
          <w:snapToGrid w:val="0"/>
          <w:spacing w:val="-10"/>
          <w:sz w:val="24"/>
          <w:szCs w:val="24"/>
          <w:lang w:val="en-GB"/>
        </w:rPr>
        <w:t xml:space="preserve"> </w:t>
      </w:r>
      <w:r w:rsidRPr="00F41B7F">
        <w:rPr>
          <w:rFonts w:ascii="Times New Roman" w:hAnsi="Times New Roman"/>
          <w:snapToGrid w:val="0"/>
          <w:sz w:val="24"/>
          <w:szCs w:val="24"/>
          <w:lang w:val="en-GB"/>
        </w:rPr>
        <w:t>page)</w:t>
      </w:r>
    </w:p>
    <w:p w14:paraId="4E2A41FD" w14:textId="77777777" w:rsidR="00BD3A9A" w:rsidRPr="00F41B7F" w:rsidRDefault="00BD3A9A" w:rsidP="00BD3A9A">
      <w:pPr>
        <w:tabs>
          <w:tab w:val="left" w:pos="3060"/>
        </w:tabs>
        <w:spacing w:before="240"/>
        <w:ind w:left="104"/>
        <w:rPr>
          <w:rFonts w:ascii="Times New Roman" w:hAnsi="Times New Roman"/>
          <w:snapToGrid w:val="0"/>
          <w:sz w:val="24"/>
          <w:szCs w:val="24"/>
          <w:lang w:val="en-GB"/>
        </w:rPr>
      </w:pPr>
      <w:r w:rsidRPr="00F41B7F">
        <w:rPr>
          <w:rFonts w:ascii="Times New Roman" w:hAnsi="Times New Roman"/>
          <w:b/>
          <w:snapToGrid w:val="0"/>
          <w:sz w:val="24"/>
          <w:szCs w:val="24"/>
          <w:lang w:val="en-GB"/>
        </w:rPr>
        <w:t>Email</w:t>
      </w:r>
      <w:r w:rsidRPr="00F41B7F">
        <w:rPr>
          <w:rFonts w:ascii="Times New Roman" w:hAnsi="Times New Roman"/>
          <w:b/>
          <w:snapToGrid w:val="0"/>
          <w:spacing w:val="5"/>
          <w:sz w:val="24"/>
          <w:szCs w:val="24"/>
          <w:lang w:val="en-GB"/>
        </w:rPr>
        <w:t xml:space="preserve"> </w:t>
      </w:r>
      <w:r w:rsidRPr="00F41B7F">
        <w:rPr>
          <w:rFonts w:ascii="Times New Roman" w:hAnsi="Times New Roman"/>
          <w:b/>
          <w:snapToGrid w:val="0"/>
          <w:sz w:val="24"/>
          <w:szCs w:val="24"/>
          <w:lang w:val="en-GB"/>
        </w:rPr>
        <w:t>of</w:t>
      </w:r>
      <w:r w:rsidRPr="00F41B7F">
        <w:rPr>
          <w:rFonts w:ascii="Times New Roman" w:hAnsi="Times New Roman"/>
          <w:b/>
          <w:snapToGrid w:val="0"/>
          <w:spacing w:val="6"/>
          <w:sz w:val="24"/>
          <w:szCs w:val="24"/>
          <w:lang w:val="en-GB"/>
        </w:rPr>
        <w:t xml:space="preserve"> </w:t>
      </w:r>
      <w:r w:rsidRPr="00F41B7F">
        <w:rPr>
          <w:rFonts w:ascii="Times New Roman" w:hAnsi="Times New Roman"/>
          <w:b/>
          <w:snapToGrid w:val="0"/>
          <w:sz w:val="24"/>
          <w:szCs w:val="24"/>
          <w:lang w:val="en-GB"/>
        </w:rPr>
        <w:t>Convenor:</w:t>
      </w:r>
      <w:r w:rsidRPr="00F41B7F">
        <w:rPr>
          <w:rFonts w:ascii="Times New Roman" w:hAnsi="Times New Roman"/>
          <w:snapToGrid w:val="0"/>
          <w:sz w:val="24"/>
          <w:szCs w:val="24"/>
          <w:lang w:val="en-GB"/>
        </w:rPr>
        <w:tab/>
        <w:t xml:space="preserve">young.L @ </w:t>
      </w:r>
      <w:proofErr w:type="spellStart"/>
      <w:r w:rsidRPr="00F41B7F">
        <w:rPr>
          <w:rFonts w:ascii="Times New Roman" w:hAnsi="Times New Roman"/>
          <w:snapToGrid w:val="0"/>
          <w:sz w:val="24"/>
          <w:szCs w:val="24"/>
          <w:lang w:val="en-GB"/>
        </w:rPr>
        <w:t>samsung</w:t>
      </w:r>
      <w:proofErr w:type="spellEnd"/>
      <w:r w:rsidRPr="00F41B7F">
        <w:rPr>
          <w:rFonts w:ascii="Times New Roman" w:hAnsi="Times New Roman"/>
          <w:snapToGrid w:val="0"/>
          <w:sz w:val="24"/>
          <w:szCs w:val="24"/>
          <w:lang w:val="en-GB"/>
        </w:rPr>
        <w:t xml:space="preserve"> . com</w:t>
      </w:r>
    </w:p>
    <w:p w14:paraId="46325A9B" w14:textId="607B3E69" w:rsidR="00BD3A9A" w:rsidRPr="00F41B7F" w:rsidRDefault="00BD3A9A" w:rsidP="00BD3A9A">
      <w:pPr>
        <w:tabs>
          <w:tab w:val="left" w:pos="3060"/>
        </w:tabs>
        <w:spacing w:before="240"/>
        <w:ind w:left="104"/>
        <w:rPr>
          <w:rFonts w:ascii="Times New Roman" w:hAnsi="Times New Roman"/>
          <w:snapToGrid w:val="0"/>
          <w:color w:val="0000EE"/>
          <w:sz w:val="24"/>
          <w:szCs w:val="24"/>
          <w:u w:color="0000EE"/>
          <w:lang w:val="en-GB"/>
        </w:rPr>
      </w:pPr>
      <w:r w:rsidRPr="00F41B7F">
        <w:rPr>
          <w:rFonts w:ascii="Times New Roman" w:hAnsi="Times New Roman"/>
          <w:b/>
          <w:snapToGrid w:val="0"/>
          <w:sz w:val="24"/>
          <w:szCs w:val="24"/>
          <w:lang w:val="en-GB"/>
        </w:rPr>
        <w:t>Committee</w:t>
      </w:r>
      <w:r w:rsidRPr="00F41B7F">
        <w:rPr>
          <w:rFonts w:ascii="Times New Roman" w:hAnsi="Times New Roman"/>
          <w:b/>
          <w:snapToGrid w:val="0"/>
          <w:spacing w:val="-6"/>
          <w:sz w:val="24"/>
          <w:szCs w:val="24"/>
          <w:lang w:val="en-GB"/>
        </w:rPr>
        <w:t xml:space="preserve"> </w:t>
      </w:r>
      <w:r w:rsidRPr="00F41B7F">
        <w:rPr>
          <w:rFonts w:ascii="Times New Roman" w:hAnsi="Times New Roman"/>
          <w:b/>
          <w:snapToGrid w:val="0"/>
          <w:sz w:val="24"/>
          <w:szCs w:val="24"/>
          <w:lang w:val="en-GB"/>
        </w:rPr>
        <w:t>URL:</w:t>
      </w:r>
      <w:r w:rsidRPr="00F41B7F">
        <w:rPr>
          <w:rFonts w:ascii="Times New Roman" w:hAnsi="Times New Roman"/>
          <w:snapToGrid w:val="0"/>
          <w:sz w:val="24"/>
          <w:szCs w:val="24"/>
          <w:lang w:val="en-GB"/>
        </w:rPr>
        <w:tab/>
      </w:r>
      <w:hyperlink r:id="rId12" w:history="1">
        <w:r w:rsidRPr="00F41B7F">
          <w:rPr>
            <w:rStyle w:val="Hyperlink"/>
            <w:rFonts w:ascii="Times New Roman" w:hAnsi="Times New Roman"/>
            <w:snapToGrid w:val="0"/>
            <w:sz w:val="24"/>
            <w:szCs w:val="24"/>
            <w:lang w:val="en-GB"/>
          </w:rPr>
          <w:t>https://isotc.iso.org/livelink/livelink/open/jtc1sc29wg3</w:t>
        </w:r>
      </w:hyperlink>
    </w:p>
    <w:p w14:paraId="14CAC208" w14:textId="77777777" w:rsidR="00BD3A9A" w:rsidRPr="00F41B7F" w:rsidRDefault="00BD3A9A" w:rsidP="00BD3A9A">
      <w:pPr>
        <w:tabs>
          <w:tab w:val="left" w:pos="3099"/>
        </w:tabs>
        <w:ind w:left="104"/>
        <w:rPr>
          <w:color w:val="0000EE"/>
          <w:w w:val="120"/>
          <w:sz w:val="24"/>
          <w:u w:val="single" w:color="0000EE"/>
          <w:lang w:val="en-GB"/>
        </w:rPr>
      </w:pPr>
    </w:p>
    <w:p w14:paraId="41825897" w14:textId="77777777" w:rsidR="00BD3A9A" w:rsidRPr="00F41B7F" w:rsidRDefault="00BD3A9A" w:rsidP="00BD3A9A">
      <w:pPr>
        <w:tabs>
          <w:tab w:val="left" w:pos="3099"/>
        </w:tabs>
        <w:ind w:left="104"/>
        <w:rPr>
          <w:color w:val="0000EE"/>
          <w:w w:val="120"/>
          <w:sz w:val="24"/>
          <w:u w:val="single" w:color="0000EE"/>
          <w:lang w:val="en-GB"/>
        </w:rPr>
        <w:sectPr w:rsidR="00BD3A9A" w:rsidRPr="00F41B7F" w:rsidSect="00BD3A9A">
          <w:headerReference w:type="even" r:id="rId13"/>
          <w:headerReference w:type="default" r:id="rId14"/>
          <w:footerReference w:type="even" r:id="rId15"/>
          <w:footerReference w:type="default" r:id="rId16"/>
          <w:headerReference w:type="first" r:id="rId17"/>
          <w:footerReference w:type="first" r:id="rId18"/>
          <w:pgSz w:w="11900" w:h="16840"/>
          <w:pgMar w:top="540" w:right="980" w:bottom="280" w:left="1000" w:header="720" w:footer="720" w:gutter="0"/>
          <w:cols w:space="720"/>
        </w:sectPr>
      </w:pPr>
    </w:p>
    <w:p w14:paraId="408D6EB9" w14:textId="77777777" w:rsidR="00BD3A9A" w:rsidRPr="00F41B7F" w:rsidRDefault="00BD3A9A" w:rsidP="00BD3A9A">
      <w:pPr>
        <w:widowControl/>
        <w:jc w:val="center"/>
        <w:rPr>
          <w:rFonts w:ascii="Times New Roman" w:eastAsia="SimSun" w:hAnsi="Times New Roman"/>
          <w:b/>
          <w:sz w:val="28"/>
          <w:szCs w:val="24"/>
          <w:lang w:val="en-GB" w:eastAsia="zh-CN"/>
        </w:rPr>
      </w:pPr>
      <w:r w:rsidRPr="00F41B7F">
        <w:rPr>
          <w:rFonts w:ascii="Times New Roman" w:eastAsia="SimSun" w:hAnsi="Times New Roman"/>
          <w:b/>
          <w:sz w:val="28"/>
          <w:szCs w:val="24"/>
          <w:lang w:val="en-GB" w:eastAsia="zh-CN"/>
        </w:rPr>
        <w:lastRenderedPageBreak/>
        <w:t>INTERNATIONAL ORGANIZATION FOR STANDARDIZATION</w:t>
      </w:r>
    </w:p>
    <w:p w14:paraId="0CDD8F32" w14:textId="77777777" w:rsidR="00BD3A9A" w:rsidRPr="00F41B7F" w:rsidRDefault="00BD3A9A" w:rsidP="00BD3A9A">
      <w:pPr>
        <w:widowControl/>
        <w:jc w:val="center"/>
        <w:rPr>
          <w:rFonts w:ascii="Times New Roman" w:eastAsia="SimSun" w:hAnsi="Times New Roman"/>
          <w:b/>
          <w:sz w:val="28"/>
          <w:szCs w:val="24"/>
          <w:lang w:val="en-GB" w:eastAsia="zh-CN"/>
        </w:rPr>
      </w:pPr>
      <w:r w:rsidRPr="00F41B7F">
        <w:rPr>
          <w:rFonts w:ascii="Times New Roman" w:eastAsia="SimSun" w:hAnsi="Times New Roman"/>
          <w:b/>
          <w:sz w:val="28"/>
          <w:szCs w:val="24"/>
          <w:lang w:val="en-GB" w:eastAsia="zh-CN"/>
        </w:rPr>
        <w:t>ORGANISATION INTERNATIONALE DE NORMALISATION</w:t>
      </w:r>
    </w:p>
    <w:p w14:paraId="2ACB186E" w14:textId="77777777" w:rsidR="00BD3A9A" w:rsidRPr="00F41B7F" w:rsidRDefault="00BD3A9A" w:rsidP="00BD3A9A">
      <w:pPr>
        <w:widowControl/>
        <w:jc w:val="center"/>
        <w:rPr>
          <w:rFonts w:ascii="Times New Roman" w:eastAsia="SimSun" w:hAnsi="Times New Roman"/>
          <w:b/>
          <w:sz w:val="28"/>
          <w:szCs w:val="24"/>
          <w:lang w:val="en-GB" w:eastAsia="zh-CN"/>
        </w:rPr>
      </w:pPr>
      <w:r w:rsidRPr="00F41B7F">
        <w:rPr>
          <w:rFonts w:ascii="Times New Roman" w:eastAsia="SimSun" w:hAnsi="Times New Roman"/>
          <w:b/>
          <w:sz w:val="28"/>
          <w:szCs w:val="24"/>
          <w:lang w:val="en-GB" w:eastAsia="zh-CN"/>
        </w:rPr>
        <w:t>ISO/IEC JTC 1/SC 29/WG 03 MPEG SYSTEMS</w:t>
      </w:r>
    </w:p>
    <w:p w14:paraId="4C74EE54" w14:textId="0038A7DC" w:rsidR="00BD3A9A" w:rsidRPr="00F41B7F" w:rsidRDefault="00BD3A9A" w:rsidP="00BD3A9A">
      <w:pPr>
        <w:widowControl/>
        <w:jc w:val="right"/>
        <w:rPr>
          <w:rFonts w:ascii="Times New Roman" w:eastAsia="SimSun" w:hAnsi="Times New Roman"/>
          <w:b/>
          <w:sz w:val="48"/>
          <w:szCs w:val="24"/>
          <w:lang w:val="en-GB" w:eastAsia="zh-CN"/>
        </w:rPr>
      </w:pPr>
      <w:r w:rsidRPr="00F41B7F">
        <w:rPr>
          <w:rFonts w:ascii="Times New Roman" w:eastAsia="SimSun" w:hAnsi="Times New Roman"/>
          <w:b/>
          <w:sz w:val="28"/>
          <w:szCs w:val="24"/>
          <w:lang w:val="en-GB" w:eastAsia="zh-CN"/>
        </w:rPr>
        <w:t xml:space="preserve">ISO/IEC JTC 1/SC 29/WG 03 </w:t>
      </w:r>
      <w:r w:rsidRPr="00F41B7F">
        <w:rPr>
          <w:rFonts w:ascii="Times New Roman" w:eastAsia="SimSun" w:hAnsi="Times New Roman"/>
          <w:b/>
          <w:sz w:val="48"/>
          <w:szCs w:val="24"/>
          <w:lang w:val="en-GB" w:eastAsia="zh-CN"/>
        </w:rPr>
        <w:t>N</w:t>
      </w:r>
      <w:r w:rsidR="006C1955">
        <w:rPr>
          <w:rFonts w:ascii="Times New Roman" w:eastAsia="SimSun" w:hAnsi="Times New Roman"/>
          <w:b/>
          <w:sz w:val="48"/>
          <w:szCs w:val="24"/>
          <w:lang w:val="en-GB" w:eastAsia="zh-CN"/>
        </w:rPr>
        <w:t>0</w:t>
      </w:r>
      <w:r w:rsidR="00295841" w:rsidRPr="00295841">
        <w:rPr>
          <w:rFonts w:ascii="Times New Roman" w:eastAsia="SimSun" w:hAnsi="Times New Roman"/>
          <w:b/>
          <w:sz w:val="48"/>
          <w:szCs w:val="24"/>
          <w:lang w:val="en-GB" w:eastAsia="zh-CN"/>
        </w:rPr>
        <w:t>1571</w:t>
      </w:r>
    </w:p>
    <w:p w14:paraId="3CE7F976" w14:textId="2478FBE9" w:rsidR="00BD3A9A" w:rsidRPr="00F41B7F" w:rsidRDefault="00BD3A9A" w:rsidP="00BD3A9A">
      <w:pPr>
        <w:widowControl/>
        <w:spacing w:after="480"/>
        <w:jc w:val="right"/>
        <w:rPr>
          <w:rFonts w:ascii="Times New Roman" w:eastAsia="SimSun" w:hAnsi="Times New Roman"/>
          <w:b/>
          <w:sz w:val="28"/>
          <w:szCs w:val="24"/>
          <w:lang w:val="en-GB" w:eastAsia="zh-CN"/>
        </w:rPr>
      </w:pPr>
      <w:r w:rsidRPr="00F41B7F">
        <w:rPr>
          <w:rFonts w:ascii="Times New Roman" w:eastAsia="SimSun" w:hAnsi="Times New Roman"/>
          <w:b/>
          <w:sz w:val="28"/>
          <w:szCs w:val="24"/>
          <w:lang w:val="en-GB" w:eastAsia="zh-CN"/>
        </w:rPr>
        <w:fldChar w:fldCharType="begin"/>
      </w:r>
      <w:r w:rsidRPr="00F41B7F">
        <w:rPr>
          <w:rFonts w:ascii="Times New Roman" w:eastAsia="SimSun" w:hAnsi="Times New Roman"/>
          <w:b/>
          <w:sz w:val="28"/>
          <w:szCs w:val="24"/>
          <w:lang w:val="en-GB" w:eastAsia="zh-CN"/>
        </w:rPr>
        <w:instrText xml:space="preserve"> SAVEDATE \@ "MMMM yyyy" \* MERGEFORMAT </w:instrText>
      </w:r>
      <w:r w:rsidRPr="00F41B7F">
        <w:rPr>
          <w:rFonts w:ascii="Times New Roman" w:eastAsia="SimSun" w:hAnsi="Times New Roman"/>
          <w:b/>
          <w:sz w:val="28"/>
          <w:szCs w:val="24"/>
          <w:lang w:val="en-GB" w:eastAsia="zh-CN"/>
        </w:rPr>
        <w:fldChar w:fldCharType="separate"/>
      </w:r>
      <w:r w:rsidR="00295841">
        <w:rPr>
          <w:rFonts w:ascii="Times New Roman" w:eastAsia="SimSun" w:hAnsi="Times New Roman"/>
          <w:b/>
          <w:noProof/>
          <w:sz w:val="28"/>
          <w:szCs w:val="24"/>
          <w:lang w:val="en-GB" w:eastAsia="zh-CN"/>
        </w:rPr>
        <w:t>July</w:t>
      </w:r>
      <w:r w:rsidR="00295841">
        <w:rPr>
          <w:rFonts w:ascii="Times New Roman" w:eastAsia="SimSun" w:hAnsi="Times New Roman"/>
          <w:b/>
          <w:noProof/>
          <w:sz w:val="28"/>
          <w:szCs w:val="24"/>
          <w:lang w:val="en-GB" w:eastAsia="zh-CN"/>
        </w:rPr>
        <w:t xml:space="preserve"> 2025</w:t>
      </w:r>
      <w:r w:rsidRPr="00F41B7F">
        <w:rPr>
          <w:rFonts w:ascii="Times New Roman" w:eastAsia="SimSun" w:hAnsi="Times New Roman"/>
          <w:b/>
          <w:sz w:val="28"/>
          <w:szCs w:val="24"/>
          <w:lang w:val="en-GB" w:eastAsia="zh-CN"/>
        </w:rPr>
        <w:fldChar w:fldCharType="end"/>
      </w:r>
      <w:r w:rsidRPr="00F41B7F">
        <w:rPr>
          <w:rFonts w:ascii="Times New Roman" w:eastAsia="SimSun" w:hAnsi="Times New Roman"/>
          <w:b/>
          <w:sz w:val="28"/>
          <w:szCs w:val="24"/>
          <w:lang w:val="en-GB" w:eastAsia="zh-CN"/>
        </w:rPr>
        <w:t xml:space="preserve">, </w:t>
      </w:r>
      <w:r w:rsidR="002249C1">
        <w:rPr>
          <w:rFonts w:ascii="Times New Roman" w:eastAsia="SimSun" w:hAnsi="Times New Roman"/>
          <w:b/>
          <w:sz w:val="28"/>
          <w:szCs w:val="24"/>
          <w:lang w:val="en-GB" w:eastAsia="zh-CN"/>
        </w:rPr>
        <w:t>Daejeon, KR</w:t>
      </w:r>
    </w:p>
    <w:tbl>
      <w:tblPr>
        <w:tblW w:w="10169" w:type="dxa"/>
        <w:tblLook w:val="01E0" w:firstRow="1" w:lastRow="1" w:firstColumn="1" w:lastColumn="1" w:noHBand="0" w:noVBand="0"/>
      </w:tblPr>
      <w:tblGrid>
        <w:gridCol w:w="1890"/>
        <w:gridCol w:w="8279"/>
      </w:tblGrid>
      <w:tr w:rsidR="00BD3A9A" w:rsidRPr="00F41B7F" w14:paraId="1CB0B716" w14:textId="77777777" w:rsidTr="00CB3D8E">
        <w:tc>
          <w:tcPr>
            <w:tcW w:w="1890" w:type="dxa"/>
            <w:hideMark/>
          </w:tcPr>
          <w:p w14:paraId="2A5A01C1" w14:textId="77777777" w:rsidR="00BD3A9A" w:rsidRPr="00F41B7F" w:rsidRDefault="00BD3A9A" w:rsidP="00CB3D8E">
            <w:pPr>
              <w:suppressAutoHyphens/>
              <w:rPr>
                <w:rFonts w:ascii="Times New Roman" w:hAnsi="Times New Roman"/>
                <w:b/>
                <w:sz w:val="24"/>
                <w:szCs w:val="24"/>
                <w:lang w:val="en-GB"/>
              </w:rPr>
            </w:pPr>
            <w:r w:rsidRPr="00F41B7F">
              <w:rPr>
                <w:rFonts w:ascii="Times New Roman" w:hAnsi="Times New Roman"/>
                <w:b/>
                <w:sz w:val="24"/>
                <w:szCs w:val="24"/>
                <w:lang w:val="en-GB"/>
              </w:rPr>
              <w:t>Title</w:t>
            </w:r>
          </w:p>
        </w:tc>
        <w:tc>
          <w:tcPr>
            <w:tcW w:w="8279" w:type="dxa"/>
            <w:hideMark/>
          </w:tcPr>
          <w:p w14:paraId="5A021371" w14:textId="76DFB4AC" w:rsidR="00BD3A9A" w:rsidRPr="00F41B7F" w:rsidRDefault="00BD3A9A" w:rsidP="00CB3D8E">
            <w:pPr>
              <w:suppressAutoHyphens/>
              <w:rPr>
                <w:rFonts w:ascii="Times New Roman" w:hAnsi="Times New Roman"/>
                <w:b/>
                <w:sz w:val="24"/>
                <w:szCs w:val="24"/>
                <w:lang w:val="en-GB"/>
              </w:rPr>
            </w:pPr>
            <w:r w:rsidRPr="00F41B7F">
              <w:rPr>
                <w:rFonts w:ascii="Times New Roman" w:hAnsi="Times New Roman"/>
                <w:b/>
                <w:sz w:val="24"/>
                <w:szCs w:val="24"/>
                <w:lang w:val="en-GB"/>
              </w:rPr>
              <w:fldChar w:fldCharType="begin"/>
            </w:r>
            <w:r w:rsidRPr="00F41B7F">
              <w:rPr>
                <w:rFonts w:ascii="Times New Roman" w:hAnsi="Times New Roman"/>
                <w:b/>
                <w:sz w:val="24"/>
                <w:szCs w:val="24"/>
                <w:lang w:val="en-GB"/>
              </w:rPr>
              <w:instrText xml:space="preserve"> TITLE  \* MERGEFORMAT </w:instrText>
            </w:r>
            <w:r w:rsidRPr="00F41B7F">
              <w:rPr>
                <w:rFonts w:ascii="Times New Roman" w:hAnsi="Times New Roman"/>
                <w:b/>
                <w:sz w:val="24"/>
                <w:szCs w:val="24"/>
                <w:lang w:val="en-GB"/>
              </w:rPr>
              <w:fldChar w:fldCharType="separate"/>
            </w:r>
            <w:r w:rsidR="00295841">
              <w:rPr>
                <w:rFonts w:ascii="Times New Roman" w:hAnsi="Times New Roman"/>
                <w:b/>
                <w:sz w:val="24"/>
                <w:szCs w:val="24"/>
                <w:lang w:val="en-GB"/>
              </w:rPr>
              <w:t>Technologies under Consideration for ISO/IEC 14496-14</w:t>
            </w:r>
            <w:r w:rsidRPr="00F41B7F">
              <w:rPr>
                <w:rFonts w:ascii="Times New Roman" w:hAnsi="Times New Roman"/>
                <w:b/>
                <w:sz w:val="24"/>
                <w:szCs w:val="24"/>
                <w:lang w:val="en-GB"/>
              </w:rPr>
              <w:fldChar w:fldCharType="end"/>
            </w:r>
          </w:p>
        </w:tc>
      </w:tr>
      <w:tr w:rsidR="00BD3A9A" w:rsidRPr="00F41B7F" w14:paraId="5494DE85" w14:textId="77777777" w:rsidTr="00CB3D8E">
        <w:tc>
          <w:tcPr>
            <w:tcW w:w="1890" w:type="dxa"/>
            <w:hideMark/>
          </w:tcPr>
          <w:p w14:paraId="426C8316" w14:textId="77777777" w:rsidR="00BD3A9A" w:rsidRPr="00F41B7F" w:rsidRDefault="00BD3A9A" w:rsidP="00CB3D8E">
            <w:pPr>
              <w:suppressAutoHyphens/>
              <w:rPr>
                <w:rFonts w:ascii="Times New Roman" w:hAnsi="Times New Roman"/>
                <w:b/>
                <w:sz w:val="24"/>
                <w:szCs w:val="24"/>
                <w:lang w:val="en-GB"/>
              </w:rPr>
            </w:pPr>
            <w:r w:rsidRPr="00F41B7F">
              <w:rPr>
                <w:rFonts w:ascii="Times New Roman" w:hAnsi="Times New Roman"/>
                <w:b/>
                <w:sz w:val="24"/>
                <w:szCs w:val="24"/>
                <w:lang w:val="en-GB"/>
              </w:rPr>
              <w:t>Source</w:t>
            </w:r>
          </w:p>
        </w:tc>
        <w:tc>
          <w:tcPr>
            <w:tcW w:w="8279" w:type="dxa"/>
            <w:hideMark/>
          </w:tcPr>
          <w:p w14:paraId="57EDB064" w14:textId="77777777" w:rsidR="00BD3A9A" w:rsidRPr="00F41B7F" w:rsidRDefault="00BD3A9A" w:rsidP="00CB3D8E">
            <w:pPr>
              <w:suppressAutoHyphens/>
              <w:rPr>
                <w:rFonts w:ascii="Times New Roman" w:hAnsi="Times New Roman"/>
                <w:b/>
                <w:sz w:val="24"/>
                <w:szCs w:val="24"/>
                <w:lang w:val="en-GB"/>
              </w:rPr>
            </w:pPr>
            <w:r w:rsidRPr="00F41B7F">
              <w:rPr>
                <w:rFonts w:ascii="Times New Roman" w:hAnsi="Times New Roman"/>
                <w:b/>
                <w:sz w:val="24"/>
                <w:szCs w:val="24"/>
                <w:lang w:val="en-GB"/>
              </w:rPr>
              <w:t>WG 03, MPEG Systems</w:t>
            </w:r>
          </w:p>
        </w:tc>
      </w:tr>
      <w:tr w:rsidR="00BD3A9A" w:rsidRPr="00F41B7F" w14:paraId="4139847D" w14:textId="77777777" w:rsidTr="00CB3D8E">
        <w:tc>
          <w:tcPr>
            <w:tcW w:w="1890" w:type="dxa"/>
            <w:hideMark/>
          </w:tcPr>
          <w:p w14:paraId="6E296742" w14:textId="77777777" w:rsidR="00BD3A9A" w:rsidRPr="00F41B7F" w:rsidRDefault="00BD3A9A" w:rsidP="00CB3D8E">
            <w:pPr>
              <w:suppressAutoHyphens/>
              <w:rPr>
                <w:rFonts w:ascii="Times New Roman" w:hAnsi="Times New Roman"/>
                <w:b/>
                <w:sz w:val="24"/>
                <w:szCs w:val="24"/>
                <w:lang w:val="en-GB"/>
              </w:rPr>
            </w:pPr>
            <w:r w:rsidRPr="00F41B7F">
              <w:rPr>
                <w:rFonts w:ascii="Times New Roman" w:hAnsi="Times New Roman"/>
                <w:b/>
                <w:sz w:val="24"/>
                <w:szCs w:val="24"/>
                <w:lang w:val="en-GB"/>
              </w:rPr>
              <w:t>Status</w:t>
            </w:r>
          </w:p>
        </w:tc>
        <w:tc>
          <w:tcPr>
            <w:tcW w:w="8279" w:type="dxa"/>
            <w:hideMark/>
          </w:tcPr>
          <w:p w14:paraId="456B521A" w14:textId="77777777" w:rsidR="00BD3A9A" w:rsidRPr="00F41B7F" w:rsidRDefault="00BD3A9A" w:rsidP="00CB3D8E">
            <w:pPr>
              <w:suppressAutoHyphens/>
              <w:rPr>
                <w:rFonts w:ascii="Times New Roman" w:hAnsi="Times New Roman"/>
                <w:b/>
                <w:sz w:val="24"/>
                <w:szCs w:val="24"/>
                <w:lang w:val="en-GB"/>
              </w:rPr>
            </w:pPr>
            <w:r w:rsidRPr="00F41B7F">
              <w:rPr>
                <w:rFonts w:ascii="Times New Roman" w:hAnsi="Times New Roman"/>
                <w:b/>
                <w:sz w:val="24"/>
                <w:szCs w:val="24"/>
                <w:lang w:val="en-GB"/>
              </w:rPr>
              <w:t>Approved</w:t>
            </w:r>
          </w:p>
        </w:tc>
      </w:tr>
      <w:tr w:rsidR="00BD3A9A" w:rsidRPr="00C955C7" w14:paraId="4FA4E50C" w14:textId="77777777" w:rsidTr="00CB3D8E">
        <w:tc>
          <w:tcPr>
            <w:tcW w:w="1890" w:type="dxa"/>
            <w:hideMark/>
          </w:tcPr>
          <w:p w14:paraId="569C8F78" w14:textId="77777777" w:rsidR="00BD3A9A" w:rsidRPr="00F41B7F" w:rsidRDefault="00BD3A9A" w:rsidP="00CB3D8E">
            <w:pPr>
              <w:suppressAutoHyphens/>
              <w:rPr>
                <w:rFonts w:ascii="Times New Roman" w:hAnsi="Times New Roman"/>
                <w:b/>
                <w:sz w:val="24"/>
                <w:szCs w:val="24"/>
                <w:lang w:val="en-GB"/>
              </w:rPr>
            </w:pPr>
            <w:r w:rsidRPr="00F41B7F">
              <w:rPr>
                <w:rFonts w:ascii="Times New Roman" w:hAnsi="Times New Roman"/>
                <w:b/>
                <w:sz w:val="24"/>
                <w:szCs w:val="24"/>
                <w:lang w:val="en-GB"/>
              </w:rPr>
              <w:t>Serial Number</w:t>
            </w:r>
          </w:p>
        </w:tc>
        <w:tc>
          <w:tcPr>
            <w:tcW w:w="8279" w:type="dxa"/>
            <w:hideMark/>
          </w:tcPr>
          <w:p w14:paraId="4F38C330" w14:textId="03FB4A2C" w:rsidR="00BD3A9A" w:rsidRPr="00C955C7" w:rsidRDefault="00BD3A9A" w:rsidP="00CB3D8E">
            <w:pPr>
              <w:suppressAutoHyphens/>
              <w:rPr>
                <w:rFonts w:ascii="Times New Roman" w:hAnsi="Times New Roman"/>
                <w:b/>
                <w:sz w:val="24"/>
                <w:szCs w:val="24"/>
                <w:lang w:val="en-GB"/>
              </w:rPr>
            </w:pPr>
            <w:r w:rsidRPr="00F41B7F">
              <w:rPr>
                <w:rFonts w:ascii="Times New Roman" w:hAnsi="Times New Roman"/>
                <w:b/>
                <w:sz w:val="24"/>
                <w:szCs w:val="24"/>
                <w:lang w:val="en-GB"/>
              </w:rPr>
              <w:fldChar w:fldCharType="begin"/>
            </w:r>
            <w:r w:rsidRPr="00F41B7F">
              <w:rPr>
                <w:rFonts w:ascii="Times New Roman" w:hAnsi="Times New Roman"/>
                <w:b/>
                <w:sz w:val="24"/>
                <w:szCs w:val="24"/>
                <w:lang w:val="en-GB"/>
              </w:rPr>
              <w:instrText xml:space="preserve"> DOCPROPERTY "MDMSNumber" \* MERGEFORMAT </w:instrText>
            </w:r>
            <w:r w:rsidRPr="00F41B7F">
              <w:rPr>
                <w:rFonts w:ascii="Times New Roman" w:hAnsi="Times New Roman"/>
                <w:b/>
                <w:sz w:val="24"/>
                <w:szCs w:val="24"/>
                <w:lang w:val="en-GB"/>
              </w:rPr>
              <w:fldChar w:fldCharType="separate"/>
            </w:r>
            <w:r w:rsidR="00295841">
              <w:rPr>
                <w:rFonts w:ascii="Times New Roman" w:hAnsi="Times New Roman"/>
                <w:b/>
                <w:sz w:val="24"/>
                <w:szCs w:val="24"/>
                <w:lang w:val="en-GB"/>
              </w:rPr>
              <w:t>25318</w:t>
            </w:r>
            <w:r w:rsidRPr="00F41B7F">
              <w:rPr>
                <w:rFonts w:ascii="Times New Roman" w:hAnsi="Times New Roman"/>
                <w:b/>
                <w:sz w:val="24"/>
                <w:szCs w:val="24"/>
                <w:lang w:val="en-GB"/>
              </w:rPr>
              <w:fldChar w:fldCharType="end"/>
            </w:r>
          </w:p>
        </w:tc>
      </w:tr>
    </w:tbl>
    <w:p w14:paraId="03F3EAAF" w14:textId="77777777" w:rsidR="00BD3A9A" w:rsidRPr="00C955C7" w:rsidRDefault="00BD3A9A" w:rsidP="00BD3A9A">
      <w:pPr>
        <w:rPr>
          <w:rFonts w:ascii="Times New Roman" w:hAnsi="Times New Roman"/>
          <w:sz w:val="24"/>
          <w:lang w:val="en-GB"/>
        </w:rPr>
      </w:pPr>
    </w:p>
    <w:p w14:paraId="3C93935E" w14:textId="77777777" w:rsidR="00CB6FF9" w:rsidRDefault="00CB6FF9" w:rsidP="00CB6FF9">
      <w:pPr>
        <w:widowControl/>
        <w:spacing w:after="0" w:line="240" w:lineRule="auto"/>
        <w:rPr>
          <w:rFonts w:eastAsia="SimSun"/>
          <w:sz w:val="24"/>
          <w:szCs w:val="24"/>
          <w:lang w:val="en-GB" w:eastAsia="zh-CN"/>
        </w:rPr>
      </w:pPr>
    </w:p>
    <w:p w14:paraId="67D27EE1" w14:textId="2A2AEBFC" w:rsidR="004241AD" w:rsidRDefault="004241AD" w:rsidP="004241AD">
      <w:pPr>
        <w:pStyle w:val="Heading1"/>
        <w:rPr>
          <w:lang w:val="en-GB" w:eastAsia="zh-CN"/>
        </w:rPr>
      </w:pPr>
      <w:r w:rsidRPr="004241AD">
        <w:rPr>
          <w:lang w:val="en-GB" w:eastAsia="zh-CN"/>
        </w:rPr>
        <w:t>The ‘codecs’ parameter values for MPEG-4 codecs</w:t>
      </w:r>
    </w:p>
    <w:p w14:paraId="56AFC2F5" w14:textId="77777777" w:rsidR="004241AD" w:rsidRPr="00251473" w:rsidRDefault="004241AD"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73155620" w14:textId="10E92B56" w:rsidR="004E7487" w:rsidRDefault="004E7487" w:rsidP="004E7487">
      <w:r>
        <w:t xml:space="preserve">This document </w:t>
      </w:r>
      <w:r w:rsidR="00842A19">
        <w:t>contains the MIME registration information for the codecs parameter, specific to MP4 codecs. It needs placing into 14496-14 in a suitable place at a suitable time.</w:t>
      </w:r>
    </w:p>
    <w:p w14:paraId="2C032D2F" w14:textId="77777777" w:rsidR="00842A19" w:rsidRDefault="00842A19" w:rsidP="004E7487"/>
    <w:p w14:paraId="403D0D02" w14:textId="3E75BC62" w:rsidR="00842A19" w:rsidRPr="009D6236" w:rsidRDefault="00842A19" w:rsidP="00842A19">
      <w:pPr>
        <w:pStyle w:val="Heading3"/>
        <w:numPr>
          <w:ilvl w:val="0"/>
          <w:numId w:val="0"/>
        </w:numPr>
        <w:ind w:left="720" w:hanging="720"/>
        <w:rPr>
          <w:lang w:val="en-US"/>
        </w:rPr>
      </w:pPr>
      <w:r>
        <w:rPr>
          <w:lang w:val="en-US"/>
        </w:rPr>
        <w:t>x</w:t>
      </w:r>
      <w:r>
        <w:t>xx</w:t>
      </w:r>
      <w:r>
        <w:rPr>
          <w:lang w:val="en-US"/>
        </w:rPr>
        <w:t>.1</w:t>
      </w:r>
      <w:r>
        <w:tab/>
      </w:r>
      <w:r w:rsidR="009D6236">
        <w:rPr>
          <w:lang w:val="en-US"/>
        </w:rPr>
        <w:t>The ‘codecs’ parameter values for MPEG-4 codecs</w:t>
      </w:r>
    </w:p>
    <w:p w14:paraId="151BD19F" w14:textId="41BADBF4" w:rsidR="00842A19" w:rsidRPr="00E93E62" w:rsidRDefault="00842A19" w:rsidP="00842A19">
      <w:pPr>
        <w:rPr>
          <w:lang w:val="en-GB"/>
        </w:rPr>
      </w:pPr>
      <w:r w:rsidRPr="00E93E62">
        <w:rPr>
          <w:color w:val="000000"/>
          <w:lang w:val="en-GB"/>
        </w:rPr>
        <w:t xml:space="preserve">When the first element of a value is </w:t>
      </w:r>
      <w:r w:rsidRPr="00DE7E43">
        <w:rPr>
          <w:rFonts w:ascii="Courier New" w:hAnsi="Courier New" w:cs="Courier New"/>
          <w:color w:val="000000"/>
          <w:lang w:val="en-GB"/>
        </w:rPr>
        <w:t>'mp4a'</w:t>
      </w:r>
      <w:r w:rsidRPr="00E93E62">
        <w:rPr>
          <w:color w:val="000000"/>
          <w:lang w:val="en-GB"/>
        </w:rPr>
        <w:t xml:space="preserve"> (indicating some kind of MPEG-4 audio), or </w:t>
      </w:r>
      <w:r w:rsidRPr="00E93E62">
        <w:rPr>
          <w:rFonts w:ascii="Courier New" w:hAnsi="Courier New"/>
          <w:color w:val="000000"/>
          <w:lang w:val="en-GB"/>
        </w:rPr>
        <w:t>'mp4v'</w:t>
      </w:r>
      <w:r w:rsidRPr="00E93E62">
        <w:rPr>
          <w:color w:val="000000"/>
          <w:lang w:val="en-GB"/>
        </w:rPr>
        <w:t xml:space="preserve"> (indicating some kind of MPEG-4 part-2 video), or </w:t>
      </w:r>
      <w:r w:rsidRPr="00E93E62">
        <w:rPr>
          <w:rFonts w:ascii="Courier New" w:hAnsi="Courier New"/>
          <w:color w:val="000000"/>
          <w:lang w:val="en-GB"/>
        </w:rPr>
        <w:t>'mp4s'</w:t>
      </w:r>
      <w:r w:rsidRPr="00E93E62">
        <w:rPr>
          <w:color w:val="000000"/>
          <w:lang w:val="en-GB"/>
        </w:rPr>
        <w:t xml:space="preserve"> (indicating some kind of MPEG-4 Systems streams such as MPEG-4 </w:t>
      </w:r>
      <w:proofErr w:type="spellStart"/>
      <w:r w:rsidRPr="00E93E62">
        <w:rPr>
          <w:color w:val="000000"/>
          <w:lang w:val="en-GB"/>
        </w:rPr>
        <w:t>BInary</w:t>
      </w:r>
      <w:proofErr w:type="spellEnd"/>
      <w:r w:rsidRPr="00E93E62">
        <w:rPr>
          <w:color w:val="000000"/>
          <w:lang w:val="en-GB"/>
        </w:rPr>
        <w:t xml:space="preserve"> Format for Scenes (BIFS)), the second element is the hexadecimal representation of the MP4 Registration Authority </w:t>
      </w:r>
      <w:proofErr w:type="spellStart"/>
      <w:r w:rsidRPr="00E93E62">
        <w:rPr>
          <w:color w:val="000000"/>
          <w:lang w:val="en-GB"/>
        </w:rPr>
        <w:t>ObjectTypeIndication</w:t>
      </w:r>
      <w:proofErr w:type="spellEnd"/>
      <w:r w:rsidRPr="00E93E62">
        <w:rPr>
          <w:color w:val="000000"/>
          <w:lang w:val="en-GB"/>
        </w:rPr>
        <w:t xml:space="preserve"> (OTI), as specified in [</w:t>
      </w:r>
      <w:hyperlink r:id="rId19" w:anchor="ref-MP4RA" w:tooltip="&quot;MP4REG, The MPEG-4 Registration Authority&quot;" w:history="1">
        <w:r w:rsidRPr="00E93E62">
          <w:rPr>
            <w:rStyle w:val="Hyperlink"/>
            <w:lang w:val="en-GB"/>
          </w:rPr>
          <w:t>MP4RA</w:t>
        </w:r>
      </w:hyperlink>
      <w:r w:rsidRPr="00E93E62">
        <w:rPr>
          <w:color w:val="000000"/>
          <w:lang w:val="en-GB"/>
        </w:rPr>
        <w:t xml:space="preserve">] and </w:t>
      </w:r>
      <w:r>
        <w:rPr>
          <w:color w:val="000000"/>
          <w:lang w:val="en-GB"/>
        </w:rPr>
        <w:t>this specification</w:t>
      </w:r>
      <w:r w:rsidRPr="00E93E62">
        <w:rPr>
          <w:color w:val="000000"/>
          <w:lang w:val="en-GB"/>
        </w:rPr>
        <w:t>.  Note that [</w:t>
      </w:r>
      <w:hyperlink r:id="rId20" w:anchor="ref-MP4RA" w:tooltip="&quot;MP4REG, The MPEG-4 Registration Authority&quot;" w:history="1">
        <w:r w:rsidRPr="00E93E62">
          <w:rPr>
            <w:rStyle w:val="Hyperlink"/>
            <w:lang w:val="en-GB"/>
          </w:rPr>
          <w:t>MP4RA</w:t>
        </w:r>
      </w:hyperlink>
      <w:r w:rsidRPr="00E93E62">
        <w:rPr>
          <w:color w:val="000000"/>
          <w:lang w:val="en-GB"/>
        </w:rPr>
        <w:t>] uses a leading "0x" with these values, which is omitted here and hence implied.</w:t>
      </w:r>
    </w:p>
    <w:p w14:paraId="674585B2" w14:textId="4855DCC9" w:rsidR="00842A19" w:rsidRPr="00E93E62" w:rsidRDefault="00842A19" w:rsidP="00842A19">
      <w:pPr>
        <w:rPr>
          <w:lang w:val="en-GB"/>
        </w:rPr>
      </w:pPr>
      <w:r w:rsidRPr="00E93E62">
        <w:rPr>
          <w:color w:val="000000"/>
          <w:lang w:val="en-GB"/>
        </w:rPr>
        <w:t xml:space="preserve">One of the OTI values for </w:t>
      </w:r>
      <w:r w:rsidRPr="00E93E62">
        <w:rPr>
          <w:rFonts w:ascii="Courier New" w:hAnsi="Courier New"/>
          <w:color w:val="000000"/>
          <w:lang w:val="en-GB"/>
        </w:rPr>
        <w:t>'mp4a'</w:t>
      </w:r>
      <w:r w:rsidRPr="00E93E62">
        <w:rPr>
          <w:color w:val="000000"/>
          <w:lang w:val="en-GB"/>
        </w:rPr>
        <w:t xml:space="preserve"> is 40 (identifying MPEG-4 audio). For this value, the third element identifies the Audio Object Type (AOT) as defined in [</w:t>
      </w:r>
      <w:hyperlink r:id="rId21" w:anchor="ref-MP4A" w:tooltip="&quot;Information technology--Coding of audio-visual objects -- 3: Audio&quot;" w:history="1">
        <w:r w:rsidRPr="00E93E62">
          <w:rPr>
            <w:rStyle w:val="Hyperlink"/>
            <w:lang w:val="en-GB"/>
          </w:rPr>
          <w:t>MP4A</w:t>
        </w:r>
      </w:hyperlink>
      <w:r w:rsidRPr="00E93E62">
        <w:rPr>
          <w:color w:val="000000"/>
          <w:lang w:val="en-GB"/>
        </w:rPr>
        <w:t>] (including amendments), expressed as a decimal number.</w:t>
      </w:r>
    </w:p>
    <w:p w14:paraId="7126E733" w14:textId="77777777" w:rsidR="00842A19" w:rsidRPr="00E93E62" w:rsidRDefault="00842A19" w:rsidP="00842A19">
      <w:pPr>
        <w:rPr>
          <w:lang w:val="en-GB"/>
        </w:rPr>
      </w:pPr>
      <w:r w:rsidRPr="00E93E62">
        <w:rPr>
          <w:color w:val="000000"/>
          <w:lang w:val="en-GB"/>
        </w:rPr>
        <w:t>For example, AAC low complexity (AAC-LC) has the AOT value 2, so a complete string for AAC-LC would be "mp4a.40.2".</w:t>
      </w:r>
    </w:p>
    <w:p w14:paraId="7C80767A" w14:textId="2B02B988" w:rsidR="00842A19" w:rsidRPr="00E93E62" w:rsidRDefault="00842A19" w:rsidP="00842A19">
      <w:pPr>
        <w:rPr>
          <w:lang w:val="en-GB"/>
        </w:rPr>
      </w:pPr>
      <w:r w:rsidRPr="00E93E62">
        <w:rPr>
          <w:color w:val="000000"/>
          <w:lang w:val="en-GB"/>
        </w:rPr>
        <w:lastRenderedPageBreak/>
        <w:t xml:space="preserve">One of the OTI values for </w:t>
      </w:r>
      <w:r w:rsidRPr="00E93E62">
        <w:rPr>
          <w:rFonts w:ascii="Courier New" w:hAnsi="Courier New"/>
          <w:color w:val="000000"/>
          <w:lang w:val="en-GB"/>
        </w:rPr>
        <w:t>'mp4v'</w:t>
      </w:r>
      <w:r w:rsidRPr="00E93E62">
        <w:rPr>
          <w:color w:val="000000"/>
          <w:lang w:val="en-GB"/>
        </w:rPr>
        <w:t xml:space="preserve"> is 20 (identifying MPEG-4 part-2 video).  For this value, the third element identifies the video </w:t>
      </w:r>
      <w:proofErr w:type="spellStart"/>
      <w:r w:rsidRPr="00E93E62">
        <w:rPr>
          <w:color w:val="000000"/>
          <w:lang w:val="en-GB"/>
        </w:rPr>
        <w:t>ProfileLevelIndication</w:t>
      </w:r>
      <w:proofErr w:type="spellEnd"/>
      <w:r w:rsidRPr="00E93E62">
        <w:rPr>
          <w:color w:val="000000"/>
          <w:lang w:val="en-GB"/>
        </w:rPr>
        <w:t xml:space="preserve"> as defined in [</w:t>
      </w:r>
      <w:hyperlink r:id="rId22" w:anchor="ref-MP4V" w:tooltip="&quot;Information technology--Coding of audio-visual objects -- Part 2: Visual&quot;" w:history="1">
        <w:r w:rsidRPr="00E93E62">
          <w:rPr>
            <w:rStyle w:val="Hyperlink"/>
            <w:lang w:val="en-GB"/>
          </w:rPr>
          <w:t>MP4V</w:t>
        </w:r>
      </w:hyperlink>
      <w:r w:rsidRPr="00E93E62">
        <w:rPr>
          <w:color w:val="000000"/>
          <w:lang w:val="en-GB"/>
        </w:rPr>
        <w:t>] (including amendments), expressed as a decimal number.</w:t>
      </w:r>
    </w:p>
    <w:p w14:paraId="674E1656" w14:textId="77777777" w:rsidR="00842A19" w:rsidRPr="00E93E62" w:rsidRDefault="00842A19" w:rsidP="00842A19">
      <w:pPr>
        <w:rPr>
          <w:lang w:val="en-GB"/>
        </w:rPr>
      </w:pPr>
      <w:r w:rsidRPr="00E93E62">
        <w:rPr>
          <w:color w:val="000000"/>
          <w:lang w:val="en-GB"/>
        </w:rPr>
        <w:t xml:space="preserve">For example, MPEG-4 Visual Simple Profile Level 0 has the value </w:t>
      </w:r>
      <w:r>
        <w:rPr>
          <w:color w:val="000000"/>
          <w:lang w:val="en-GB"/>
        </w:rPr>
        <w:t>8</w:t>
      </w:r>
      <w:r w:rsidRPr="00E93E62">
        <w:rPr>
          <w:color w:val="000000"/>
          <w:lang w:val="en-GB"/>
        </w:rPr>
        <w:t>, so a complete string for MPEG-4 Visual Simple Profile Level 0 would be "mp4v.20.</w:t>
      </w:r>
      <w:r>
        <w:rPr>
          <w:color w:val="000000"/>
          <w:lang w:val="en-GB"/>
        </w:rPr>
        <w:t>8</w:t>
      </w:r>
      <w:r w:rsidRPr="00E93E62">
        <w:rPr>
          <w:color w:val="000000"/>
          <w:lang w:val="en-GB"/>
        </w:rPr>
        <w:t>".</w:t>
      </w:r>
    </w:p>
    <w:p w14:paraId="39BBD05D" w14:textId="5EE8A1C6" w:rsidR="00842A19" w:rsidRDefault="00842A19" w:rsidP="00842A19">
      <w:pPr>
        <w:rPr>
          <w:lang w:val="en-GB"/>
        </w:rPr>
      </w:pPr>
      <w:r>
        <w:rPr>
          <w:lang w:val="en-GB"/>
        </w:rPr>
        <w:t>XXX.2 Syntax</w:t>
      </w:r>
    </w:p>
    <w:p w14:paraId="75354192" w14:textId="77777777" w:rsidR="00842A19" w:rsidRDefault="00842A19" w:rsidP="00842A19">
      <w:pPr>
        <w:rPr>
          <w:lang w:val="en-GB"/>
        </w:rPr>
      </w:pPr>
      <w:r>
        <w:rPr>
          <w:lang w:val="en-GB"/>
        </w:rPr>
        <w:t>The syntax defined in Annex K of 14496-12 is extended as follows.</w:t>
      </w:r>
    </w:p>
    <w:p w14:paraId="17216A50" w14:textId="77777777" w:rsidR="00842A19" w:rsidRPr="004A6AA9" w:rsidRDefault="00842A19" w:rsidP="00842A19">
      <w:pPr>
        <w:pStyle w:val="code"/>
      </w:pPr>
      <w:r w:rsidRPr="00A5644D">
        <w:t xml:space="preserve">   id-iso      := iso-gen / iso-mpega / iso-mpegv</w:t>
      </w:r>
      <w:r>
        <w:t xml:space="preserve"> </w:t>
      </w:r>
      <w:r>
        <w:br/>
      </w:r>
      <w:r w:rsidRPr="00A5644D">
        <w:t xml:space="preserve">   iso-mpega   := mp4a "." oti [ "." aud-oti ]</w:t>
      </w:r>
      <w:r>
        <w:br/>
      </w:r>
      <w:r w:rsidRPr="00A5644D">
        <w:t xml:space="preserve">   iso-mpegv   := mp4v "." oti [ "." vid-pli ]</w:t>
      </w:r>
      <w:r>
        <w:br/>
      </w:r>
      <w:r w:rsidRPr="00A5644D">
        <w:t xml:space="preserve">   mp4a        := %x6d.70.34.61 ; 'mp4a'</w:t>
      </w:r>
      <w:r>
        <w:br/>
      </w:r>
      <w:r w:rsidRPr="00A5644D">
        <w:t xml:space="preserve">   oti         := 2(DIGIT / "A" / "B" / "C" / "D" / "E" / "F")</w:t>
      </w:r>
      <w:r>
        <w:br/>
      </w:r>
      <w:r w:rsidRPr="00A5644D">
        <w:t xml:space="preserve">               ; leading "0x" omitted</w:t>
      </w:r>
      <w:r>
        <w:br/>
      </w:r>
      <w:r w:rsidRPr="00A5644D">
        <w:t xml:space="preserve">   </w:t>
      </w:r>
      <w:r w:rsidRPr="00B975D9">
        <w:t>aud-oti     := 1*DIGIT</w:t>
      </w:r>
      <w:r>
        <w:br/>
      </w:r>
      <w:r w:rsidRPr="00B975D9">
        <w:t xml:space="preserve">   mp4v        := %x6d.70.34.76 ; 'mp4v'</w:t>
      </w:r>
      <w:r>
        <w:br/>
      </w:r>
      <w:r w:rsidRPr="00B975D9">
        <w:t xml:space="preserve">   </w:t>
      </w:r>
      <w:r w:rsidRPr="00A5644D">
        <w:t>vid-pli     := 1*DIGIT</w:t>
      </w:r>
    </w:p>
    <w:p w14:paraId="1CD9A587" w14:textId="77777777" w:rsidR="00C133CB" w:rsidRDefault="00C133CB" w:rsidP="00C133CB">
      <w:pPr>
        <w:rPr>
          <w:rFonts w:eastAsia="SimSun"/>
          <w:sz w:val="24"/>
          <w:szCs w:val="24"/>
          <w:lang w:val="en-GB" w:eastAsia="zh-CN"/>
        </w:rPr>
      </w:pPr>
    </w:p>
    <w:p w14:paraId="6686F6A5" w14:textId="77777777" w:rsidR="004241AD" w:rsidRDefault="004241AD" w:rsidP="00C133CB">
      <w:pPr>
        <w:rPr>
          <w:rFonts w:eastAsia="SimSun"/>
          <w:sz w:val="24"/>
          <w:szCs w:val="24"/>
          <w:lang w:val="en-GB" w:eastAsia="zh-CN"/>
        </w:rPr>
      </w:pPr>
    </w:p>
    <w:p w14:paraId="4728A6E3" w14:textId="77777777" w:rsidR="00201258" w:rsidRDefault="00201258" w:rsidP="00201258">
      <w:pPr>
        <w:pStyle w:val="Heading1"/>
        <w:rPr>
          <w:ins w:id="0" w:author="Emmanuel Thomas" w:date="2025-10-12T10:45:00Z" w16du:dateUtc="2025-10-12T08:45:00Z"/>
          <w:lang w:val="en-GB" w:eastAsia="zh-CN"/>
        </w:rPr>
      </w:pPr>
      <w:ins w:id="1" w:author="Emmanuel Thomas" w:date="2025-10-12T10:45:00Z" w16du:dateUtc="2025-10-12T08:45:00Z">
        <w:r>
          <w:rPr>
            <w:lang w:val="en-GB" w:eastAsia="zh-CN"/>
          </w:rPr>
          <w:t>R</w:t>
        </w:r>
        <w:r w:rsidRPr="00201258">
          <w:rPr>
            <w:lang w:val="en-GB" w:eastAsia="zh-CN"/>
          </w:rPr>
          <w:t>eader and writer behaviour part 12 vs part 14</w:t>
        </w:r>
      </w:ins>
    </w:p>
    <w:p w14:paraId="3E121F76" w14:textId="121D5EB7" w:rsidR="004241AD" w:rsidRDefault="00505734" w:rsidP="00505734">
      <w:pPr>
        <w:pStyle w:val="Heading2"/>
        <w:rPr>
          <w:ins w:id="2" w:author="Emmanuel Thomas" w:date="2025-10-12T10:46:00Z" w16du:dateUtc="2025-10-12T08:46:00Z"/>
          <w:lang w:eastAsia="zh-CN"/>
        </w:rPr>
        <w:pPrChange w:id="3" w:author="Emmanuel Thomas" w:date="2025-10-12T10:46:00Z" w16du:dateUtc="2025-10-12T08:46:00Z">
          <w:pPr/>
        </w:pPrChange>
      </w:pPr>
      <w:ins w:id="4" w:author="Emmanuel Thomas" w:date="2025-10-12T10:46:00Z" w16du:dateUtc="2025-10-12T08:46:00Z">
        <w:r>
          <w:rPr>
            <w:lang w:eastAsia="zh-CN"/>
          </w:rPr>
          <w:t>Goals</w:t>
        </w:r>
      </w:ins>
    </w:p>
    <w:p w14:paraId="13F29DB8" w14:textId="4EA741CC" w:rsidR="00505734" w:rsidRDefault="00505734" w:rsidP="00C133CB">
      <w:pPr>
        <w:rPr>
          <w:ins w:id="5" w:author="Emmanuel Thomas" w:date="2025-10-12T10:46:00Z" w16du:dateUtc="2025-10-12T08:46:00Z"/>
        </w:rPr>
      </w:pPr>
      <w:ins w:id="6" w:author="Emmanuel Thomas" w:date="2025-10-12T10:46:00Z" w16du:dateUtc="2025-10-12T08:46:00Z">
        <w:r>
          <w:t>The behavior of Part 14 (or any derived specification) should be the same as the behavior of Part 12, just with potentially different default values.</w:t>
        </w:r>
      </w:ins>
    </w:p>
    <w:p w14:paraId="6DA1E6F8" w14:textId="2BA0C84E" w:rsidR="00505734" w:rsidRDefault="00505734" w:rsidP="00505734">
      <w:pPr>
        <w:pStyle w:val="Heading2"/>
        <w:rPr>
          <w:ins w:id="7" w:author="Emmanuel Thomas" w:date="2025-10-12T10:46:00Z" w16du:dateUtc="2025-10-12T08:46:00Z"/>
        </w:rPr>
      </w:pPr>
      <w:ins w:id="8" w:author="Emmanuel Thomas" w:date="2025-10-12T10:46:00Z" w16du:dateUtc="2025-10-12T08:46:00Z">
        <w:r>
          <w:t>Proposed text changes</w:t>
        </w:r>
      </w:ins>
    </w:p>
    <w:p w14:paraId="2B36C824" w14:textId="77777777" w:rsidR="00505734" w:rsidRDefault="00505734" w:rsidP="00505734">
      <w:pPr>
        <w:rPr>
          <w:ins w:id="9" w:author="Emmanuel Thomas" w:date="2025-10-12T10:46:00Z" w16du:dateUtc="2025-10-12T08:46:00Z"/>
          <w:lang w:val="x-none"/>
        </w:rPr>
      </w:pPr>
    </w:p>
    <w:p w14:paraId="7C51A530" w14:textId="77777777" w:rsidR="00F3147C" w:rsidRPr="00F3147C" w:rsidRDefault="00F3147C" w:rsidP="00F3147C">
      <w:pPr>
        <w:widowControl/>
        <w:spacing w:after="0" w:line="240" w:lineRule="auto"/>
        <w:rPr>
          <w:ins w:id="10" w:author="Emmanuel Thomas" w:date="2025-10-12T10:47:00Z" w16du:dateUtc="2025-10-12T08:47:00Z"/>
          <w:rFonts w:ascii="Times New Roman" w:eastAsia="MS Mincho" w:hAnsi="Times New Roman" w:cs="Arial"/>
          <w:b/>
          <w:bCs/>
          <w:sz w:val="28"/>
          <w:szCs w:val="24"/>
        </w:rPr>
      </w:pPr>
      <w:ins w:id="11" w:author="Emmanuel Thomas" w:date="2025-10-12T10:47:00Z" w16du:dateUtc="2025-10-12T08:47:00Z">
        <w:r w:rsidRPr="00F3147C">
          <w:rPr>
            <w:rFonts w:ascii="Times New Roman" w:eastAsia="MS Mincho" w:hAnsi="Times New Roman" w:cs="Arial"/>
            <w:b/>
            <w:bCs/>
            <w:sz w:val="28"/>
            <w:szCs w:val="24"/>
          </w:rPr>
          <w:t>7 Template fields used</w:t>
        </w:r>
      </w:ins>
    </w:p>
    <w:p w14:paraId="633B0BEF" w14:textId="77777777" w:rsidR="00F3147C" w:rsidRPr="00F3147C" w:rsidRDefault="00F3147C" w:rsidP="00F3147C">
      <w:pPr>
        <w:widowControl/>
        <w:spacing w:after="0" w:line="240" w:lineRule="auto"/>
        <w:rPr>
          <w:ins w:id="12" w:author="Emmanuel Thomas" w:date="2025-10-12T10:47:00Z" w16du:dateUtc="2025-10-12T08:47:00Z"/>
          <w:rFonts w:ascii="Times New Roman" w:eastAsia="MS Mincho" w:hAnsi="Times New Roman" w:cs="Arial"/>
          <w:b/>
          <w:bCs/>
          <w:sz w:val="28"/>
          <w:szCs w:val="24"/>
        </w:rPr>
      </w:pPr>
    </w:p>
    <w:p w14:paraId="6B45C66F" w14:textId="77777777" w:rsidR="00F3147C" w:rsidRPr="00F3147C" w:rsidRDefault="00F3147C" w:rsidP="00F3147C">
      <w:pPr>
        <w:widowControl/>
        <w:spacing w:before="1" w:after="0" w:line="240" w:lineRule="auto"/>
        <w:rPr>
          <w:ins w:id="13" w:author="Emmanuel Thomas" w:date="2025-10-12T10:47:00Z" w16du:dateUtc="2025-10-12T08:47:00Z"/>
          <w:rFonts w:eastAsia="MS Mincho"/>
          <w:lang w:val="en-GB" w:eastAsia="ja-JP"/>
        </w:rPr>
      </w:pPr>
      <w:ins w:id="14" w:author="Emmanuel Thomas" w:date="2025-10-12T10:47:00Z" w16du:dateUtc="2025-10-12T08:47:00Z">
        <w:r w:rsidRPr="00F3147C">
          <w:rPr>
            <w:rFonts w:eastAsia="MS Mincho"/>
            <w:lang w:val="en-GB" w:eastAsia="ja-JP"/>
          </w:rPr>
          <w:t>In ISO/IEC 14496-12 the concept of “template” fields is defined. This specification derives from the base, and it is required that any derived specification state explicitly which template fields are used. This format uses no template fields.</w:t>
        </w:r>
      </w:ins>
    </w:p>
    <w:p w14:paraId="6EDA7EC4" w14:textId="77777777" w:rsidR="00F3147C" w:rsidRPr="00F3147C" w:rsidRDefault="00F3147C" w:rsidP="00F3147C">
      <w:pPr>
        <w:widowControl/>
        <w:spacing w:before="1" w:after="0" w:line="240" w:lineRule="auto"/>
        <w:rPr>
          <w:ins w:id="15" w:author="Emmanuel Thomas" w:date="2025-10-12T10:47:00Z" w16du:dateUtc="2025-10-12T08:47:00Z"/>
          <w:rFonts w:eastAsia="MS Mincho"/>
          <w:lang w:val="en-GB" w:eastAsia="ja-JP"/>
        </w:rPr>
      </w:pPr>
    </w:p>
    <w:p w14:paraId="4F3E1B84" w14:textId="77777777" w:rsidR="00F3147C" w:rsidRPr="00F3147C" w:rsidRDefault="00F3147C" w:rsidP="00F3147C">
      <w:pPr>
        <w:widowControl/>
        <w:spacing w:before="1" w:after="0" w:line="240" w:lineRule="auto"/>
        <w:rPr>
          <w:ins w:id="16" w:author="Emmanuel Thomas" w:date="2025-10-12T10:47:00Z" w16du:dateUtc="2025-10-12T08:47:00Z"/>
          <w:rFonts w:eastAsia="MS Mincho"/>
          <w:strike/>
          <w:highlight w:val="yellow"/>
          <w:lang w:val="en-GB" w:eastAsia="ja-JP"/>
        </w:rPr>
      </w:pPr>
      <w:ins w:id="17" w:author="Emmanuel Thomas" w:date="2025-10-12T10:47:00Z" w16du:dateUtc="2025-10-12T08:47:00Z">
        <w:r w:rsidRPr="00F3147C">
          <w:rPr>
            <w:rFonts w:eastAsia="MS Mincho"/>
            <w:strike/>
            <w:highlight w:val="yellow"/>
            <w:lang w:val="en-GB" w:eastAsia="ja-JP"/>
          </w:rPr>
          <w:t>When a file is created as a pure MPEG-4 file, those fields shall be set to their default values. If a file is multi-purpose and also complies with other specifications, then those fields may have non-default values as required by those other specifications.</w:t>
        </w:r>
      </w:ins>
    </w:p>
    <w:p w14:paraId="1CB2699A" w14:textId="77777777" w:rsidR="00F3147C" w:rsidRPr="00F3147C" w:rsidRDefault="00F3147C" w:rsidP="00F3147C">
      <w:pPr>
        <w:widowControl/>
        <w:spacing w:before="1" w:after="0" w:line="240" w:lineRule="auto"/>
        <w:rPr>
          <w:ins w:id="18" w:author="Emmanuel Thomas" w:date="2025-10-12T10:47:00Z" w16du:dateUtc="2025-10-12T08:47:00Z"/>
          <w:rFonts w:eastAsia="MS Mincho"/>
          <w:strike/>
          <w:lang w:val="en-GB" w:eastAsia="ja-JP"/>
        </w:rPr>
      </w:pPr>
      <w:ins w:id="19" w:author="Emmanuel Thomas" w:date="2025-10-12T10:47:00Z" w16du:dateUtc="2025-10-12T08:47:00Z">
        <w:r w:rsidRPr="00F3147C">
          <w:rPr>
            <w:rFonts w:eastAsia="MS Mincho"/>
            <w:strike/>
            <w:highlight w:val="yellow"/>
            <w:lang w:val="en-GB" w:eastAsia="ja-JP"/>
          </w:rPr>
          <w:t>When a file is read as an MPEG-4 file, the values in the template fields shall be ignored.</w:t>
        </w:r>
      </w:ins>
    </w:p>
    <w:p w14:paraId="57DCFFCA" w14:textId="77777777" w:rsidR="00F3147C" w:rsidRPr="00505734" w:rsidRDefault="00F3147C" w:rsidP="00505734">
      <w:pPr>
        <w:rPr>
          <w:lang w:val="x-none"/>
          <w:rPrChange w:id="20" w:author="Emmanuel Thomas" w:date="2025-10-12T10:46:00Z" w16du:dateUtc="2025-10-12T08:46:00Z">
            <w:rPr>
              <w:rFonts w:eastAsia="SimSun"/>
              <w:sz w:val="24"/>
              <w:szCs w:val="24"/>
              <w:lang w:val="en-GB" w:eastAsia="zh-CN"/>
            </w:rPr>
          </w:rPrChange>
        </w:rPr>
      </w:pPr>
    </w:p>
    <w:sectPr w:rsidR="00F3147C" w:rsidRPr="00505734" w:rsidSect="002553B1">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5854D" w14:textId="77777777" w:rsidR="009B53B2" w:rsidRDefault="009B53B2" w:rsidP="00717E1B">
      <w:pPr>
        <w:spacing w:after="0" w:line="240" w:lineRule="auto"/>
      </w:pPr>
      <w:r>
        <w:separator/>
      </w:r>
    </w:p>
  </w:endnote>
  <w:endnote w:type="continuationSeparator" w:id="0">
    <w:p w14:paraId="23B3B93C" w14:textId="77777777" w:rsidR="009B53B2" w:rsidRDefault="009B53B2" w:rsidP="00717E1B">
      <w:pPr>
        <w:spacing w:after="0" w:line="240" w:lineRule="auto"/>
      </w:pPr>
      <w:r>
        <w:continuationSeparator/>
      </w:r>
    </w:p>
  </w:endnote>
  <w:endnote w:type="continuationNotice" w:id="1">
    <w:p w14:paraId="6BD29BDD" w14:textId="77777777" w:rsidR="009B53B2" w:rsidRDefault="009B53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Nimbus Roman No9 L">
    <w:altName w:val="Times New Roman"/>
    <w:charset w:val="00"/>
    <w:family w:val="roman"/>
    <w:pitch w:val="variable"/>
  </w:font>
  <w:font w:name="Nimbus Sans 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urier">
    <w:altName w:val="Courier New"/>
    <w:panose1 w:val="020704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3C3A" w14:textId="77777777" w:rsidR="00F41B7F" w:rsidRDefault="00F41B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9F41B" w14:textId="77777777" w:rsidR="00F41B7F" w:rsidRDefault="00F41B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FB2B3" w14:textId="77777777" w:rsidR="00F41B7F" w:rsidRDefault="00F41B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F9825" w14:textId="77777777" w:rsidR="009B53B2" w:rsidRDefault="009B53B2" w:rsidP="00717E1B">
      <w:pPr>
        <w:spacing w:after="0" w:line="240" w:lineRule="auto"/>
      </w:pPr>
      <w:r>
        <w:separator/>
      </w:r>
    </w:p>
  </w:footnote>
  <w:footnote w:type="continuationSeparator" w:id="0">
    <w:p w14:paraId="35529226" w14:textId="77777777" w:rsidR="009B53B2" w:rsidRDefault="009B53B2" w:rsidP="00717E1B">
      <w:pPr>
        <w:spacing w:after="0" w:line="240" w:lineRule="auto"/>
      </w:pPr>
      <w:r>
        <w:continuationSeparator/>
      </w:r>
    </w:p>
  </w:footnote>
  <w:footnote w:type="continuationNotice" w:id="1">
    <w:p w14:paraId="7370491E" w14:textId="77777777" w:rsidR="009B53B2" w:rsidRDefault="009B53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FAFCD" w14:textId="77777777" w:rsidR="00F41B7F" w:rsidRDefault="00F41B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478D6" w14:textId="77777777" w:rsidR="00F41B7F" w:rsidRDefault="00F41B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9BF9F" w14:textId="77777777" w:rsidR="00F41B7F" w:rsidRDefault="00F41B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E987F91"/>
    <w:multiLevelType w:val="hybridMultilevel"/>
    <w:tmpl w:val="90745A50"/>
    <w:lvl w:ilvl="0" w:tplc="3AA4FCD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E85BE7"/>
    <w:multiLevelType w:val="multilevel"/>
    <w:tmpl w:val="FEE6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3E5168C"/>
    <w:multiLevelType w:val="hybridMultilevel"/>
    <w:tmpl w:val="E28CA404"/>
    <w:lvl w:ilvl="0" w:tplc="DF3EFD32">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3F38191A"/>
    <w:multiLevelType w:val="multilevel"/>
    <w:tmpl w:val="6BD67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58766D3E"/>
    <w:multiLevelType w:val="hybridMultilevel"/>
    <w:tmpl w:val="57ACC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AA21B6C"/>
    <w:multiLevelType w:val="hybridMultilevel"/>
    <w:tmpl w:val="569036F6"/>
    <w:lvl w:ilvl="0" w:tplc="11C89DAA">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D702595"/>
    <w:multiLevelType w:val="multilevel"/>
    <w:tmpl w:val="2188CE96"/>
    <w:lvl w:ilvl="0">
      <w:start w:val="1"/>
      <w:numFmt w:val="decimal"/>
      <w:pStyle w:val="Heading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lang w:val="en-US"/>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75A34068"/>
    <w:multiLevelType w:val="multilevel"/>
    <w:tmpl w:val="4DCA8C2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757704434">
    <w:abstractNumId w:val="9"/>
  </w:num>
  <w:num w:numId="2" w16cid:durableId="924923182">
    <w:abstractNumId w:val="0"/>
  </w:num>
  <w:num w:numId="3" w16cid:durableId="1617710294">
    <w:abstractNumId w:val="10"/>
  </w:num>
  <w:num w:numId="4" w16cid:durableId="1143473685">
    <w:abstractNumId w:val="4"/>
  </w:num>
  <w:num w:numId="5" w16cid:durableId="544100747">
    <w:abstractNumId w:val="8"/>
  </w:num>
  <w:num w:numId="6" w16cid:durableId="829717028">
    <w:abstractNumId w:val="2"/>
  </w:num>
  <w:num w:numId="7" w16cid:durableId="1829714163">
    <w:abstractNumId w:val="6"/>
  </w:num>
  <w:num w:numId="8" w16cid:durableId="776945823">
    <w:abstractNumId w:val="1"/>
  </w:num>
  <w:num w:numId="9" w16cid:durableId="531386132">
    <w:abstractNumId w:val="1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4626550">
    <w:abstractNumId w:val="5"/>
  </w:num>
  <w:num w:numId="11" w16cid:durableId="20116370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47893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2398947">
    <w:abstractNumId w:val="9"/>
  </w:num>
  <w:num w:numId="14" w16cid:durableId="1719354633">
    <w:abstractNumId w:val="3"/>
  </w:num>
  <w:num w:numId="15" w16cid:durableId="1057821563">
    <w:abstractNumId w:val="9"/>
  </w:num>
  <w:num w:numId="16" w16cid:durableId="1797672097">
    <w:abstractNumId w:val="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mmanuel Thomas">
    <w15:presenceInfo w15:providerId="AD" w15:userId="S::thomase@xiaomi.com::0534efac-6efc-4f66-a6a4-069aefeb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GB"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09"/>
    <w:rsid w:val="00002217"/>
    <w:rsid w:val="00005F68"/>
    <w:rsid w:val="0001512E"/>
    <w:rsid w:val="00020C69"/>
    <w:rsid w:val="0002499C"/>
    <w:rsid w:val="00030AD0"/>
    <w:rsid w:val="000321E2"/>
    <w:rsid w:val="000323CE"/>
    <w:rsid w:val="00032709"/>
    <w:rsid w:val="00032A0E"/>
    <w:rsid w:val="000360D3"/>
    <w:rsid w:val="00045D8C"/>
    <w:rsid w:val="000518B1"/>
    <w:rsid w:val="00057DA2"/>
    <w:rsid w:val="0006001F"/>
    <w:rsid w:val="00063D21"/>
    <w:rsid w:val="000643E6"/>
    <w:rsid w:val="00064720"/>
    <w:rsid w:val="00070C4C"/>
    <w:rsid w:val="00071A6B"/>
    <w:rsid w:val="000756DA"/>
    <w:rsid w:val="000778F8"/>
    <w:rsid w:val="00080DAC"/>
    <w:rsid w:val="0009037B"/>
    <w:rsid w:val="00092D87"/>
    <w:rsid w:val="0009330F"/>
    <w:rsid w:val="00093F5A"/>
    <w:rsid w:val="00094B3F"/>
    <w:rsid w:val="00097055"/>
    <w:rsid w:val="00097E82"/>
    <w:rsid w:val="000A0BA4"/>
    <w:rsid w:val="000B094F"/>
    <w:rsid w:val="000B3FFF"/>
    <w:rsid w:val="000B5B97"/>
    <w:rsid w:val="000C5808"/>
    <w:rsid w:val="000D34CE"/>
    <w:rsid w:val="000D47B8"/>
    <w:rsid w:val="000D5563"/>
    <w:rsid w:val="000D58DC"/>
    <w:rsid w:val="000E6082"/>
    <w:rsid w:val="000E6AA6"/>
    <w:rsid w:val="000F385D"/>
    <w:rsid w:val="000F3E34"/>
    <w:rsid w:val="000F3F36"/>
    <w:rsid w:val="000F5192"/>
    <w:rsid w:val="000F76CD"/>
    <w:rsid w:val="00104DD9"/>
    <w:rsid w:val="0011060D"/>
    <w:rsid w:val="00111E36"/>
    <w:rsid w:val="00112C74"/>
    <w:rsid w:val="00114960"/>
    <w:rsid w:val="00115515"/>
    <w:rsid w:val="00116304"/>
    <w:rsid w:val="00117067"/>
    <w:rsid w:val="00123F9C"/>
    <w:rsid w:val="00124211"/>
    <w:rsid w:val="00125B27"/>
    <w:rsid w:val="00125F4E"/>
    <w:rsid w:val="001301D0"/>
    <w:rsid w:val="00130217"/>
    <w:rsid w:val="001302B6"/>
    <w:rsid w:val="00131F33"/>
    <w:rsid w:val="0013302C"/>
    <w:rsid w:val="001347D5"/>
    <w:rsid w:val="0014514A"/>
    <w:rsid w:val="00146509"/>
    <w:rsid w:val="00146B2F"/>
    <w:rsid w:val="00150931"/>
    <w:rsid w:val="00150998"/>
    <w:rsid w:val="00153023"/>
    <w:rsid w:val="001619DD"/>
    <w:rsid w:val="001676B9"/>
    <w:rsid w:val="00171211"/>
    <w:rsid w:val="00173A50"/>
    <w:rsid w:val="0017476B"/>
    <w:rsid w:val="00180423"/>
    <w:rsid w:val="0018277D"/>
    <w:rsid w:val="00182B16"/>
    <w:rsid w:val="00184896"/>
    <w:rsid w:val="001861E0"/>
    <w:rsid w:val="00186C63"/>
    <w:rsid w:val="0019035C"/>
    <w:rsid w:val="00190C98"/>
    <w:rsid w:val="00191039"/>
    <w:rsid w:val="001920B7"/>
    <w:rsid w:val="001A0579"/>
    <w:rsid w:val="001A13E2"/>
    <w:rsid w:val="001A1D32"/>
    <w:rsid w:val="001A1E00"/>
    <w:rsid w:val="001A2EF3"/>
    <w:rsid w:val="001A60D5"/>
    <w:rsid w:val="001A77B5"/>
    <w:rsid w:val="001B6E66"/>
    <w:rsid w:val="001C122D"/>
    <w:rsid w:val="001C2B74"/>
    <w:rsid w:val="001C3C14"/>
    <w:rsid w:val="001C4B6A"/>
    <w:rsid w:val="001C4CCD"/>
    <w:rsid w:val="001C557B"/>
    <w:rsid w:val="001D12E4"/>
    <w:rsid w:val="001D3719"/>
    <w:rsid w:val="001D56A9"/>
    <w:rsid w:val="001E30E1"/>
    <w:rsid w:val="001E41DB"/>
    <w:rsid w:val="001E4B8A"/>
    <w:rsid w:val="001E4D9B"/>
    <w:rsid w:val="001E551C"/>
    <w:rsid w:val="001E6EEC"/>
    <w:rsid w:val="001F0CC7"/>
    <w:rsid w:val="001F3C5D"/>
    <w:rsid w:val="001F57AF"/>
    <w:rsid w:val="001F5ECD"/>
    <w:rsid w:val="00200029"/>
    <w:rsid w:val="00201258"/>
    <w:rsid w:val="00201598"/>
    <w:rsid w:val="00206292"/>
    <w:rsid w:val="00211D9B"/>
    <w:rsid w:val="00213F4F"/>
    <w:rsid w:val="00214A6F"/>
    <w:rsid w:val="00215391"/>
    <w:rsid w:val="0021597E"/>
    <w:rsid w:val="00221B33"/>
    <w:rsid w:val="00221F51"/>
    <w:rsid w:val="00222097"/>
    <w:rsid w:val="002249C1"/>
    <w:rsid w:val="00226388"/>
    <w:rsid w:val="00226563"/>
    <w:rsid w:val="00235336"/>
    <w:rsid w:val="00240613"/>
    <w:rsid w:val="002430BC"/>
    <w:rsid w:val="002458AC"/>
    <w:rsid w:val="002479AB"/>
    <w:rsid w:val="00251206"/>
    <w:rsid w:val="00251473"/>
    <w:rsid w:val="002518C8"/>
    <w:rsid w:val="00252CCA"/>
    <w:rsid w:val="002553B1"/>
    <w:rsid w:val="00257B1B"/>
    <w:rsid w:val="00262DE7"/>
    <w:rsid w:val="0027240A"/>
    <w:rsid w:val="00272D6B"/>
    <w:rsid w:val="002739A4"/>
    <w:rsid w:val="0027494F"/>
    <w:rsid w:val="00275247"/>
    <w:rsid w:val="00281616"/>
    <w:rsid w:val="002869A6"/>
    <w:rsid w:val="00286C15"/>
    <w:rsid w:val="0028710D"/>
    <w:rsid w:val="00287BD5"/>
    <w:rsid w:val="00290227"/>
    <w:rsid w:val="00295841"/>
    <w:rsid w:val="002A1296"/>
    <w:rsid w:val="002A2489"/>
    <w:rsid w:val="002A544E"/>
    <w:rsid w:val="002A6BFB"/>
    <w:rsid w:val="002B15C3"/>
    <w:rsid w:val="002B23C2"/>
    <w:rsid w:val="002B2FD2"/>
    <w:rsid w:val="002C7F0F"/>
    <w:rsid w:val="002D5BA5"/>
    <w:rsid w:val="002D7993"/>
    <w:rsid w:val="002E02B6"/>
    <w:rsid w:val="002E6094"/>
    <w:rsid w:val="002E673C"/>
    <w:rsid w:val="00300836"/>
    <w:rsid w:val="003011F3"/>
    <w:rsid w:val="00304E78"/>
    <w:rsid w:val="0030631B"/>
    <w:rsid w:val="00306BA6"/>
    <w:rsid w:val="00311615"/>
    <w:rsid w:val="00312D23"/>
    <w:rsid w:val="00313830"/>
    <w:rsid w:val="00313A95"/>
    <w:rsid w:val="00317A4B"/>
    <w:rsid w:val="0033190F"/>
    <w:rsid w:val="003332C0"/>
    <w:rsid w:val="00352E41"/>
    <w:rsid w:val="003573DE"/>
    <w:rsid w:val="0036721F"/>
    <w:rsid w:val="00371128"/>
    <w:rsid w:val="00373451"/>
    <w:rsid w:val="00373759"/>
    <w:rsid w:val="003761B2"/>
    <w:rsid w:val="00380FBA"/>
    <w:rsid w:val="00385EA4"/>
    <w:rsid w:val="00391E9B"/>
    <w:rsid w:val="00392645"/>
    <w:rsid w:val="00396830"/>
    <w:rsid w:val="003976B4"/>
    <w:rsid w:val="003A0934"/>
    <w:rsid w:val="003A3207"/>
    <w:rsid w:val="003A386B"/>
    <w:rsid w:val="003A38B6"/>
    <w:rsid w:val="003C061B"/>
    <w:rsid w:val="003C0AEC"/>
    <w:rsid w:val="003C2BAB"/>
    <w:rsid w:val="003C31FB"/>
    <w:rsid w:val="003C69C4"/>
    <w:rsid w:val="003C7AB6"/>
    <w:rsid w:val="003D2F69"/>
    <w:rsid w:val="003D547C"/>
    <w:rsid w:val="003E104B"/>
    <w:rsid w:val="003E1E52"/>
    <w:rsid w:val="003E2B89"/>
    <w:rsid w:val="003E5FA8"/>
    <w:rsid w:val="003E6A4C"/>
    <w:rsid w:val="003F0A37"/>
    <w:rsid w:val="003F5613"/>
    <w:rsid w:val="003F6E4A"/>
    <w:rsid w:val="00400239"/>
    <w:rsid w:val="004043A2"/>
    <w:rsid w:val="00406247"/>
    <w:rsid w:val="004067A0"/>
    <w:rsid w:val="004070C3"/>
    <w:rsid w:val="0040751A"/>
    <w:rsid w:val="0041116D"/>
    <w:rsid w:val="00417F8B"/>
    <w:rsid w:val="00422044"/>
    <w:rsid w:val="004241AD"/>
    <w:rsid w:val="00425379"/>
    <w:rsid w:val="004266C9"/>
    <w:rsid w:val="00426E8E"/>
    <w:rsid w:val="00434ADB"/>
    <w:rsid w:val="00435563"/>
    <w:rsid w:val="00435EDB"/>
    <w:rsid w:val="00441368"/>
    <w:rsid w:val="004527FE"/>
    <w:rsid w:val="00455D7E"/>
    <w:rsid w:val="004628FE"/>
    <w:rsid w:val="00462D9A"/>
    <w:rsid w:val="00464313"/>
    <w:rsid w:val="0046449E"/>
    <w:rsid w:val="00465389"/>
    <w:rsid w:val="0046583D"/>
    <w:rsid w:val="00467971"/>
    <w:rsid w:val="0047210E"/>
    <w:rsid w:val="00472DAE"/>
    <w:rsid w:val="00474C19"/>
    <w:rsid w:val="00475CEE"/>
    <w:rsid w:val="00477A2E"/>
    <w:rsid w:val="00485AC9"/>
    <w:rsid w:val="004869EA"/>
    <w:rsid w:val="00494821"/>
    <w:rsid w:val="004A179D"/>
    <w:rsid w:val="004A4379"/>
    <w:rsid w:val="004A44EF"/>
    <w:rsid w:val="004A5585"/>
    <w:rsid w:val="004A76EF"/>
    <w:rsid w:val="004B38CA"/>
    <w:rsid w:val="004B6824"/>
    <w:rsid w:val="004B7558"/>
    <w:rsid w:val="004C4815"/>
    <w:rsid w:val="004C7403"/>
    <w:rsid w:val="004D0CC6"/>
    <w:rsid w:val="004D2FF8"/>
    <w:rsid w:val="004E0C82"/>
    <w:rsid w:val="004E1E01"/>
    <w:rsid w:val="004E28CA"/>
    <w:rsid w:val="004E5FB5"/>
    <w:rsid w:val="004E6F9A"/>
    <w:rsid w:val="004E7487"/>
    <w:rsid w:val="004F0ACC"/>
    <w:rsid w:val="004F593C"/>
    <w:rsid w:val="00501EDE"/>
    <w:rsid w:val="00504AEF"/>
    <w:rsid w:val="00505734"/>
    <w:rsid w:val="005129EE"/>
    <w:rsid w:val="005132BF"/>
    <w:rsid w:val="00514A09"/>
    <w:rsid w:val="00514E06"/>
    <w:rsid w:val="00516F9C"/>
    <w:rsid w:val="0052544E"/>
    <w:rsid w:val="0053233B"/>
    <w:rsid w:val="00533345"/>
    <w:rsid w:val="005403C6"/>
    <w:rsid w:val="005416C2"/>
    <w:rsid w:val="0054391B"/>
    <w:rsid w:val="00547B4C"/>
    <w:rsid w:val="005565BE"/>
    <w:rsid w:val="00557EDB"/>
    <w:rsid w:val="0056015C"/>
    <w:rsid w:val="005660B5"/>
    <w:rsid w:val="00567A03"/>
    <w:rsid w:val="00573821"/>
    <w:rsid w:val="00573AA0"/>
    <w:rsid w:val="00574298"/>
    <w:rsid w:val="00575F85"/>
    <w:rsid w:val="005769BD"/>
    <w:rsid w:val="00577C7A"/>
    <w:rsid w:val="0058450E"/>
    <w:rsid w:val="00585F50"/>
    <w:rsid w:val="00591C15"/>
    <w:rsid w:val="005923EC"/>
    <w:rsid w:val="00592EF5"/>
    <w:rsid w:val="0059363A"/>
    <w:rsid w:val="00595FFA"/>
    <w:rsid w:val="00596F9F"/>
    <w:rsid w:val="005A0486"/>
    <w:rsid w:val="005A05C0"/>
    <w:rsid w:val="005A1575"/>
    <w:rsid w:val="005A2449"/>
    <w:rsid w:val="005A28A7"/>
    <w:rsid w:val="005A4680"/>
    <w:rsid w:val="005B0DB3"/>
    <w:rsid w:val="005B5EEE"/>
    <w:rsid w:val="005B7924"/>
    <w:rsid w:val="005B7CBC"/>
    <w:rsid w:val="005C10AF"/>
    <w:rsid w:val="005C31DF"/>
    <w:rsid w:val="005C42D8"/>
    <w:rsid w:val="005C744B"/>
    <w:rsid w:val="005D1A6F"/>
    <w:rsid w:val="005D561E"/>
    <w:rsid w:val="005E1400"/>
    <w:rsid w:val="005F2AE1"/>
    <w:rsid w:val="005F3BEE"/>
    <w:rsid w:val="005F4896"/>
    <w:rsid w:val="0060019F"/>
    <w:rsid w:val="006074A9"/>
    <w:rsid w:val="00611B7C"/>
    <w:rsid w:val="006120C9"/>
    <w:rsid w:val="00612299"/>
    <w:rsid w:val="00617D69"/>
    <w:rsid w:val="006222C5"/>
    <w:rsid w:val="00622FAC"/>
    <w:rsid w:val="00625A92"/>
    <w:rsid w:val="00627749"/>
    <w:rsid w:val="006323E5"/>
    <w:rsid w:val="00632565"/>
    <w:rsid w:val="00632A62"/>
    <w:rsid w:val="0063414E"/>
    <w:rsid w:val="00636172"/>
    <w:rsid w:val="00636619"/>
    <w:rsid w:val="0063664B"/>
    <w:rsid w:val="00643BD9"/>
    <w:rsid w:val="00646F3D"/>
    <w:rsid w:val="00650C9A"/>
    <w:rsid w:val="006517F5"/>
    <w:rsid w:val="00660793"/>
    <w:rsid w:val="00660DB2"/>
    <w:rsid w:val="00666D88"/>
    <w:rsid w:val="00672827"/>
    <w:rsid w:val="006736C6"/>
    <w:rsid w:val="00677177"/>
    <w:rsid w:val="00684609"/>
    <w:rsid w:val="00685762"/>
    <w:rsid w:val="00686EE6"/>
    <w:rsid w:val="006A019E"/>
    <w:rsid w:val="006A1802"/>
    <w:rsid w:val="006A3131"/>
    <w:rsid w:val="006A5665"/>
    <w:rsid w:val="006B2D08"/>
    <w:rsid w:val="006B3C4A"/>
    <w:rsid w:val="006C1955"/>
    <w:rsid w:val="006C4B32"/>
    <w:rsid w:val="006D4315"/>
    <w:rsid w:val="006D5C63"/>
    <w:rsid w:val="006E2AB0"/>
    <w:rsid w:val="006E2D0D"/>
    <w:rsid w:val="006E3607"/>
    <w:rsid w:val="006E3E3B"/>
    <w:rsid w:val="006E3EF3"/>
    <w:rsid w:val="006F0785"/>
    <w:rsid w:val="006F40EB"/>
    <w:rsid w:val="006F77A1"/>
    <w:rsid w:val="007009F1"/>
    <w:rsid w:val="0071591D"/>
    <w:rsid w:val="00715DF2"/>
    <w:rsid w:val="00717E1B"/>
    <w:rsid w:val="007212F6"/>
    <w:rsid w:val="00723D77"/>
    <w:rsid w:val="007260D5"/>
    <w:rsid w:val="007277B9"/>
    <w:rsid w:val="00727E5A"/>
    <w:rsid w:val="007320EA"/>
    <w:rsid w:val="0074220F"/>
    <w:rsid w:val="0074290E"/>
    <w:rsid w:val="0074602C"/>
    <w:rsid w:val="00752448"/>
    <w:rsid w:val="00770292"/>
    <w:rsid w:val="00786CDC"/>
    <w:rsid w:val="00792286"/>
    <w:rsid w:val="007A5186"/>
    <w:rsid w:val="007B00D1"/>
    <w:rsid w:val="007B0D06"/>
    <w:rsid w:val="007B46F1"/>
    <w:rsid w:val="007B7543"/>
    <w:rsid w:val="007C2FE6"/>
    <w:rsid w:val="007C38C6"/>
    <w:rsid w:val="007C7F97"/>
    <w:rsid w:val="007D06BF"/>
    <w:rsid w:val="007E0690"/>
    <w:rsid w:val="007E1CAC"/>
    <w:rsid w:val="007E4601"/>
    <w:rsid w:val="007F1565"/>
    <w:rsid w:val="007F27E5"/>
    <w:rsid w:val="007F2E7F"/>
    <w:rsid w:val="007F3FEE"/>
    <w:rsid w:val="007F4EF3"/>
    <w:rsid w:val="007F5148"/>
    <w:rsid w:val="007F6CFB"/>
    <w:rsid w:val="007F7901"/>
    <w:rsid w:val="008010D7"/>
    <w:rsid w:val="00805F0B"/>
    <w:rsid w:val="00806703"/>
    <w:rsid w:val="008108F4"/>
    <w:rsid w:val="00813221"/>
    <w:rsid w:val="0081555E"/>
    <w:rsid w:val="008177EE"/>
    <w:rsid w:val="008263BE"/>
    <w:rsid w:val="00827E6E"/>
    <w:rsid w:val="00830766"/>
    <w:rsid w:val="008312FD"/>
    <w:rsid w:val="008362E7"/>
    <w:rsid w:val="008376AC"/>
    <w:rsid w:val="00841928"/>
    <w:rsid w:val="00841D3A"/>
    <w:rsid w:val="00842A19"/>
    <w:rsid w:val="00856680"/>
    <w:rsid w:val="00860924"/>
    <w:rsid w:val="0086325C"/>
    <w:rsid w:val="0086455B"/>
    <w:rsid w:val="008653AB"/>
    <w:rsid w:val="0086548F"/>
    <w:rsid w:val="00865788"/>
    <w:rsid w:val="00875139"/>
    <w:rsid w:val="008757DF"/>
    <w:rsid w:val="00877C43"/>
    <w:rsid w:val="00877D81"/>
    <w:rsid w:val="00887E3F"/>
    <w:rsid w:val="00892954"/>
    <w:rsid w:val="00892C9B"/>
    <w:rsid w:val="0089689B"/>
    <w:rsid w:val="008A340E"/>
    <w:rsid w:val="008B052F"/>
    <w:rsid w:val="008B553A"/>
    <w:rsid w:val="008B5B51"/>
    <w:rsid w:val="008B733D"/>
    <w:rsid w:val="008B7D24"/>
    <w:rsid w:val="008C0D9F"/>
    <w:rsid w:val="008C1499"/>
    <w:rsid w:val="008C1FDA"/>
    <w:rsid w:val="008C430E"/>
    <w:rsid w:val="008C66C9"/>
    <w:rsid w:val="008C6832"/>
    <w:rsid w:val="008C7A53"/>
    <w:rsid w:val="008D63C4"/>
    <w:rsid w:val="008D6636"/>
    <w:rsid w:val="008E2AD5"/>
    <w:rsid w:val="008E3896"/>
    <w:rsid w:val="008E5D66"/>
    <w:rsid w:val="008E6FB3"/>
    <w:rsid w:val="008E7E59"/>
    <w:rsid w:val="008F345C"/>
    <w:rsid w:val="008F3624"/>
    <w:rsid w:val="00902C4C"/>
    <w:rsid w:val="00903750"/>
    <w:rsid w:val="00903855"/>
    <w:rsid w:val="0090614C"/>
    <w:rsid w:val="00911052"/>
    <w:rsid w:val="00911BD8"/>
    <w:rsid w:val="00911FA3"/>
    <w:rsid w:val="009124C4"/>
    <w:rsid w:val="009156C9"/>
    <w:rsid w:val="009157D7"/>
    <w:rsid w:val="00915EE0"/>
    <w:rsid w:val="00916286"/>
    <w:rsid w:val="0091630B"/>
    <w:rsid w:val="0091771D"/>
    <w:rsid w:val="00921230"/>
    <w:rsid w:val="009264CB"/>
    <w:rsid w:val="00930EF2"/>
    <w:rsid w:val="00931335"/>
    <w:rsid w:val="009315F3"/>
    <w:rsid w:val="00931BDE"/>
    <w:rsid w:val="00937076"/>
    <w:rsid w:val="00942FA1"/>
    <w:rsid w:val="009438F9"/>
    <w:rsid w:val="0094551C"/>
    <w:rsid w:val="009502E5"/>
    <w:rsid w:val="00951E3B"/>
    <w:rsid w:val="00955C60"/>
    <w:rsid w:val="00956A7F"/>
    <w:rsid w:val="00957A78"/>
    <w:rsid w:val="00960A19"/>
    <w:rsid w:val="00961AA6"/>
    <w:rsid w:val="00964C27"/>
    <w:rsid w:val="00967B69"/>
    <w:rsid w:val="00972379"/>
    <w:rsid w:val="0097508B"/>
    <w:rsid w:val="0097581C"/>
    <w:rsid w:val="00976358"/>
    <w:rsid w:val="0097742E"/>
    <w:rsid w:val="009778D5"/>
    <w:rsid w:val="00982BB8"/>
    <w:rsid w:val="009836C5"/>
    <w:rsid w:val="00983AEF"/>
    <w:rsid w:val="00985F1C"/>
    <w:rsid w:val="0099638F"/>
    <w:rsid w:val="00996ED4"/>
    <w:rsid w:val="009A041E"/>
    <w:rsid w:val="009A2BBB"/>
    <w:rsid w:val="009A46D5"/>
    <w:rsid w:val="009B16E7"/>
    <w:rsid w:val="009B53B2"/>
    <w:rsid w:val="009B7467"/>
    <w:rsid w:val="009C0328"/>
    <w:rsid w:val="009C0F46"/>
    <w:rsid w:val="009C19E5"/>
    <w:rsid w:val="009C2020"/>
    <w:rsid w:val="009C2439"/>
    <w:rsid w:val="009C33F1"/>
    <w:rsid w:val="009C3B82"/>
    <w:rsid w:val="009C5D77"/>
    <w:rsid w:val="009C6678"/>
    <w:rsid w:val="009D0066"/>
    <w:rsid w:val="009D03C3"/>
    <w:rsid w:val="009D2F2A"/>
    <w:rsid w:val="009D3D2F"/>
    <w:rsid w:val="009D6236"/>
    <w:rsid w:val="009D67CD"/>
    <w:rsid w:val="009E022F"/>
    <w:rsid w:val="009E1F04"/>
    <w:rsid w:val="009E3F5E"/>
    <w:rsid w:val="009E5C91"/>
    <w:rsid w:val="009E7D16"/>
    <w:rsid w:val="009F0D71"/>
    <w:rsid w:val="009F5345"/>
    <w:rsid w:val="009F559E"/>
    <w:rsid w:val="00A004ED"/>
    <w:rsid w:val="00A04B6E"/>
    <w:rsid w:val="00A10C98"/>
    <w:rsid w:val="00A1197E"/>
    <w:rsid w:val="00A147C7"/>
    <w:rsid w:val="00A14837"/>
    <w:rsid w:val="00A156E5"/>
    <w:rsid w:val="00A16FD7"/>
    <w:rsid w:val="00A20032"/>
    <w:rsid w:val="00A235C9"/>
    <w:rsid w:val="00A267A7"/>
    <w:rsid w:val="00A31A9B"/>
    <w:rsid w:val="00A34453"/>
    <w:rsid w:val="00A34FBB"/>
    <w:rsid w:val="00A42274"/>
    <w:rsid w:val="00A424BC"/>
    <w:rsid w:val="00A42E98"/>
    <w:rsid w:val="00A431D9"/>
    <w:rsid w:val="00A464AB"/>
    <w:rsid w:val="00A50BF7"/>
    <w:rsid w:val="00A53A93"/>
    <w:rsid w:val="00A54B13"/>
    <w:rsid w:val="00A56420"/>
    <w:rsid w:val="00A56AAC"/>
    <w:rsid w:val="00A56E05"/>
    <w:rsid w:val="00A57C16"/>
    <w:rsid w:val="00A60D13"/>
    <w:rsid w:val="00A741D6"/>
    <w:rsid w:val="00A74BF4"/>
    <w:rsid w:val="00A75499"/>
    <w:rsid w:val="00A845F4"/>
    <w:rsid w:val="00A84784"/>
    <w:rsid w:val="00A86CA6"/>
    <w:rsid w:val="00A87058"/>
    <w:rsid w:val="00A877C5"/>
    <w:rsid w:val="00A9007A"/>
    <w:rsid w:val="00A92167"/>
    <w:rsid w:val="00A937ED"/>
    <w:rsid w:val="00A948E4"/>
    <w:rsid w:val="00A95067"/>
    <w:rsid w:val="00A9624D"/>
    <w:rsid w:val="00A966A1"/>
    <w:rsid w:val="00A97C60"/>
    <w:rsid w:val="00AA3361"/>
    <w:rsid w:val="00AA7246"/>
    <w:rsid w:val="00AB0A71"/>
    <w:rsid w:val="00AB17FC"/>
    <w:rsid w:val="00AB2FC7"/>
    <w:rsid w:val="00AC1224"/>
    <w:rsid w:val="00AC2EBA"/>
    <w:rsid w:val="00AC4B4B"/>
    <w:rsid w:val="00AC6229"/>
    <w:rsid w:val="00AD2059"/>
    <w:rsid w:val="00AD3156"/>
    <w:rsid w:val="00AD67C0"/>
    <w:rsid w:val="00AD7CDC"/>
    <w:rsid w:val="00AE175E"/>
    <w:rsid w:val="00AE4A0A"/>
    <w:rsid w:val="00AE5BF6"/>
    <w:rsid w:val="00AE5E90"/>
    <w:rsid w:val="00AE725C"/>
    <w:rsid w:val="00AE7428"/>
    <w:rsid w:val="00B037D2"/>
    <w:rsid w:val="00B044D2"/>
    <w:rsid w:val="00B06474"/>
    <w:rsid w:val="00B10FCC"/>
    <w:rsid w:val="00B12E14"/>
    <w:rsid w:val="00B146EB"/>
    <w:rsid w:val="00B1538E"/>
    <w:rsid w:val="00B17CFA"/>
    <w:rsid w:val="00B21FC6"/>
    <w:rsid w:val="00B22D13"/>
    <w:rsid w:val="00B26006"/>
    <w:rsid w:val="00B3255A"/>
    <w:rsid w:val="00B36C08"/>
    <w:rsid w:val="00B427FD"/>
    <w:rsid w:val="00B45CC1"/>
    <w:rsid w:val="00B505A3"/>
    <w:rsid w:val="00B5066F"/>
    <w:rsid w:val="00B514B8"/>
    <w:rsid w:val="00B53088"/>
    <w:rsid w:val="00B56717"/>
    <w:rsid w:val="00B60B4E"/>
    <w:rsid w:val="00B62CD2"/>
    <w:rsid w:val="00B64D55"/>
    <w:rsid w:val="00B67855"/>
    <w:rsid w:val="00B72387"/>
    <w:rsid w:val="00B809EF"/>
    <w:rsid w:val="00B81101"/>
    <w:rsid w:val="00B86BE8"/>
    <w:rsid w:val="00B92491"/>
    <w:rsid w:val="00BA07E2"/>
    <w:rsid w:val="00BA462F"/>
    <w:rsid w:val="00BA5EE2"/>
    <w:rsid w:val="00BB04AE"/>
    <w:rsid w:val="00BB410F"/>
    <w:rsid w:val="00BB53D3"/>
    <w:rsid w:val="00BC76E2"/>
    <w:rsid w:val="00BD1631"/>
    <w:rsid w:val="00BD3A9A"/>
    <w:rsid w:val="00BD4E34"/>
    <w:rsid w:val="00BD5142"/>
    <w:rsid w:val="00BD51C9"/>
    <w:rsid w:val="00BF4A95"/>
    <w:rsid w:val="00C004F6"/>
    <w:rsid w:val="00C00A61"/>
    <w:rsid w:val="00C0488E"/>
    <w:rsid w:val="00C10A59"/>
    <w:rsid w:val="00C117CF"/>
    <w:rsid w:val="00C133CB"/>
    <w:rsid w:val="00C23643"/>
    <w:rsid w:val="00C248F1"/>
    <w:rsid w:val="00C332C8"/>
    <w:rsid w:val="00C433F5"/>
    <w:rsid w:val="00C47D34"/>
    <w:rsid w:val="00C5063F"/>
    <w:rsid w:val="00C530BD"/>
    <w:rsid w:val="00C53647"/>
    <w:rsid w:val="00C55EA6"/>
    <w:rsid w:val="00C666E8"/>
    <w:rsid w:val="00C6733A"/>
    <w:rsid w:val="00C76BFA"/>
    <w:rsid w:val="00C81B9E"/>
    <w:rsid w:val="00C8752C"/>
    <w:rsid w:val="00C91422"/>
    <w:rsid w:val="00C930D9"/>
    <w:rsid w:val="00C97A89"/>
    <w:rsid w:val="00CA1BC4"/>
    <w:rsid w:val="00CA1DB1"/>
    <w:rsid w:val="00CA5109"/>
    <w:rsid w:val="00CA66EB"/>
    <w:rsid w:val="00CB3CB3"/>
    <w:rsid w:val="00CB6FF9"/>
    <w:rsid w:val="00CC1CE8"/>
    <w:rsid w:val="00CC2EA8"/>
    <w:rsid w:val="00CC2F3F"/>
    <w:rsid w:val="00CC654F"/>
    <w:rsid w:val="00CD2026"/>
    <w:rsid w:val="00CD22B1"/>
    <w:rsid w:val="00CD2982"/>
    <w:rsid w:val="00CD2C38"/>
    <w:rsid w:val="00CD47F6"/>
    <w:rsid w:val="00CE05F0"/>
    <w:rsid w:val="00CE372E"/>
    <w:rsid w:val="00CE5254"/>
    <w:rsid w:val="00CF3FD2"/>
    <w:rsid w:val="00CF73F9"/>
    <w:rsid w:val="00D15E90"/>
    <w:rsid w:val="00D15EFB"/>
    <w:rsid w:val="00D163E3"/>
    <w:rsid w:val="00D17AED"/>
    <w:rsid w:val="00D20036"/>
    <w:rsid w:val="00D207D4"/>
    <w:rsid w:val="00D22C70"/>
    <w:rsid w:val="00D23CDA"/>
    <w:rsid w:val="00D352C6"/>
    <w:rsid w:val="00D37AE8"/>
    <w:rsid w:val="00D37F95"/>
    <w:rsid w:val="00D5018C"/>
    <w:rsid w:val="00D5026A"/>
    <w:rsid w:val="00D55F48"/>
    <w:rsid w:val="00D56BFA"/>
    <w:rsid w:val="00D57EC7"/>
    <w:rsid w:val="00D6003A"/>
    <w:rsid w:val="00D6054D"/>
    <w:rsid w:val="00D635B1"/>
    <w:rsid w:val="00D63663"/>
    <w:rsid w:val="00D664D3"/>
    <w:rsid w:val="00D6677F"/>
    <w:rsid w:val="00D66D9A"/>
    <w:rsid w:val="00D71877"/>
    <w:rsid w:val="00D727A9"/>
    <w:rsid w:val="00D74322"/>
    <w:rsid w:val="00D7560B"/>
    <w:rsid w:val="00D7571F"/>
    <w:rsid w:val="00D91758"/>
    <w:rsid w:val="00D92AB4"/>
    <w:rsid w:val="00D94135"/>
    <w:rsid w:val="00DA0A51"/>
    <w:rsid w:val="00DA4F0C"/>
    <w:rsid w:val="00DA601D"/>
    <w:rsid w:val="00DB3208"/>
    <w:rsid w:val="00DB5938"/>
    <w:rsid w:val="00DC22E3"/>
    <w:rsid w:val="00DC7747"/>
    <w:rsid w:val="00DD00EE"/>
    <w:rsid w:val="00DD15C7"/>
    <w:rsid w:val="00DD1AF1"/>
    <w:rsid w:val="00DD77A3"/>
    <w:rsid w:val="00DE0569"/>
    <w:rsid w:val="00DE4BD7"/>
    <w:rsid w:val="00DE5452"/>
    <w:rsid w:val="00DE55A1"/>
    <w:rsid w:val="00DE663F"/>
    <w:rsid w:val="00DE6DAF"/>
    <w:rsid w:val="00DF7779"/>
    <w:rsid w:val="00E0506F"/>
    <w:rsid w:val="00E06288"/>
    <w:rsid w:val="00E069BB"/>
    <w:rsid w:val="00E0712A"/>
    <w:rsid w:val="00E07DA9"/>
    <w:rsid w:val="00E145FD"/>
    <w:rsid w:val="00E151AD"/>
    <w:rsid w:val="00E22D05"/>
    <w:rsid w:val="00E25BA0"/>
    <w:rsid w:val="00E32C00"/>
    <w:rsid w:val="00E33038"/>
    <w:rsid w:val="00E37DC3"/>
    <w:rsid w:val="00E40382"/>
    <w:rsid w:val="00E4182D"/>
    <w:rsid w:val="00E41EDE"/>
    <w:rsid w:val="00E44084"/>
    <w:rsid w:val="00E538F6"/>
    <w:rsid w:val="00E547DE"/>
    <w:rsid w:val="00E631CC"/>
    <w:rsid w:val="00E64206"/>
    <w:rsid w:val="00E73B5A"/>
    <w:rsid w:val="00E80587"/>
    <w:rsid w:val="00E82434"/>
    <w:rsid w:val="00E90211"/>
    <w:rsid w:val="00E92D8D"/>
    <w:rsid w:val="00E92FC6"/>
    <w:rsid w:val="00E94D5A"/>
    <w:rsid w:val="00E9517C"/>
    <w:rsid w:val="00EA05B9"/>
    <w:rsid w:val="00EA083B"/>
    <w:rsid w:val="00EA2EEC"/>
    <w:rsid w:val="00EA48A7"/>
    <w:rsid w:val="00EA5591"/>
    <w:rsid w:val="00EB0E12"/>
    <w:rsid w:val="00EB1DE6"/>
    <w:rsid w:val="00EB3086"/>
    <w:rsid w:val="00EC6552"/>
    <w:rsid w:val="00ED1073"/>
    <w:rsid w:val="00ED3ED6"/>
    <w:rsid w:val="00ED6A1E"/>
    <w:rsid w:val="00EE4637"/>
    <w:rsid w:val="00EE6C36"/>
    <w:rsid w:val="00EE7A50"/>
    <w:rsid w:val="00EF0CB1"/>
    <w:rsid w:val="00EF2BBA"/>
    <w:rsid w:val="00EF344A"/>
    <w:rsid w:val="00EF5351"/>
    <w:rsid w:val="00EF5675"/>
    <w:rsid w:val="00F00D66"/>
    <w:rsid w:val="00F017EB"/>
    <w:rsid w:val="00F01EEC"/>
    <w:rsid w:val="00F02373"/>
    <w:rsid w:val="00F06FB8"/>
    <w:rsid w:val="00F13407"/>
    <w:rsid w:val="00F1492E"/>
    <w:rsid w:val="00F17704"/>
    <w:rsid w:val="00F21054"/>
    <w:rsid w:val="00F22337"/>
    <w:rsid w:val="00F228A4"/>
    <w:rsid w:val="00F257A6"/>
    <w:rsid w:val="00F3147C"/>
    <w:rsid w:val="00F33B32"/>
    <w:rsid w:val="00F349D0"/>
    <w:rsid w:val="00F41B7F"/>
    <w:rsid w:val="00F44EB3"/>
    <w:rsid w:val="00F45B15"/>
    <w:rsid w:val="00F51345"/>
    <w:rsid w:val="00F516ED"/>
    <w:rsid w:val="00F51F74"/>
    <w:rsid w:val="00F523A1"/>
    <w:rsid w:val="00F566DF"/>
    <w:rsid w:val="00F601D2"/>
    <w:rsid w:val="00F6422A"/>
    <w:rsid w:val="00F656FC"/>
    <w:rsid w:val="00F67C2C"/>
    <w:rsid w:val="00F7024F"/>
    <w:rsid w:val="00F74898"/>
    <w:rsid w:val="00F74D2F"/>
    <w:rsid w:val="00F76D1E"/>
    <w:rsid w:val="00F77E30"/>
    <w:rsid w:val="00F80313"/>
    <w:rsid w:val="00F80E92"/>
    <w:rsid w:val="00F81D24"/>
    <w:rsid w:val="00F82DD1"/>
    <w:rsid w:val="00F85CCB"/>
    <w:rsid w:val="00F86398"/>
    <w:rsid w:val="00F92122"/>
    <w:rsid w:val="00F92976"/>
    <w:rsid w:val="00F93D03"/>
    <w:rsid w:val="00F94851"/>
    <w:rsid w:val="00FA2BA0"/>
    <w:rsid w:val="00FA579A"/>
    <w:rsid w:val="00FC3AF4"/>
    <w:rsid w:val="00FC4763"/>
    <w:rsid w:val="00FD19FF"/>
    <w:rsid w:val="00FD58EC"/>
    <w:rsid w:val="00FE734F"/>
    <w:rsid w:val="00FE77EC"/>
    <w:rsid w:val="00FF18A5"/>
    <w:rsid w:val="00FF1A06"/>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CF76FA"/>
  <w15:chartTrackingRefBased/>
  <w15:docId w15:val="{D4FF04C7-66EF-4D04-A10F-E0814B3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uiPriority="10" w:qFormat="1"/>
    <w:lsdException w:name="Body Text"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10F"/>
    <w:pPr>
      <w:widowControl w:val="0"/>
      <w:spacing w:after="200" w:line="276" w:lineRule="auto"/>
      <w:jc w:val="both"/>
    </w:pPr>
    <w:rPr>
      <w:rFonts w:ascii="Cambria" w:eastAsia="Calibri" w:hAnsi="Cambria"/>
      <w:sz w:val="22"/>
      <w:szCs w:val="22"/>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next w:val="Normal"/>
    <w:link w:val="Heading1Char"/>
    <w:uiPriority w:val="9"/>
    <w:qFormat/>
    <w:rsid w:val="004E7487"/>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
    <w:basedOn w:val="Normal"/>
    <w:next w:val="Normal"/>
    <w:link w:val="Heading4Char"/>
    <w:uiPriority w:val="9"/>
    <w:qFormat/>
    <w:rsid w:val="00221F51"/>
    <w:pPr>
      <w:keepNext/>
      <w:numPr>
        <w:ilvl w:val="3"/>
        <w:numId w:val="1"/>
      </w:numPr>
      <w:spacing w:before="240" w:after="60"/>
      <w:outlineLvl w:val="3"/>
    </w:pPr>
    <w:rPr>
      <w:b/>
      <w:bCs/>
      <w:i/>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9"/>
    <w:qFormat/>
    <w:rsid w:val="00171211"/>
    <w:pPr>
      <w:numPr>
        <w:ilvl w:val="4"/>
        <w:numId w:val="1"/>
      </w:numPr>
      <w:spacing w:before="240" w:after="60"/>
      <w:outlineLvl w:val="4"/>
    </w:pPr>
    <w:rPr>
      <w:b/>
      <w:bCs/>
      <w:i/>
      <w:iCs/>
      <w:sz w:val="26"/>
      <w:szCs w:val="26"/>
    </w:rPr>
  </w:style>
  <w:style w:type="paragraph" w:styleId="Heading6">
    <w:name w:val="heading 6"/>
    <w:aliases w:val="H6,H61,h6,Titre 6,TOC header,Bullet list,sub-dash,sd,5,Appendix,T1,Heading6,h61,h62,Alt+6"/>
    <w:basedOn w:val="Normal"/>
    <w:next w:val="Normal"/>
    <w:link w:val="Heading6Char"/>
    <w:uiPriority w:val="9"/>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numPr>
        <w:ilvl w:val="7"/>
        <w:numId w:val="1"/>
      </w:numPr>
      <w:spacing w:before="240" w:after="60"/>
      <w:outlineLvl w:val="7"/>
    </w:pPr>
    <w:rPr>
      <w:i/>
      <w:iCs/>
    </w:rPr>
  </w:style>
  <w:style w:type="paragraph" w:styleId="Heading9">
    <w:name w:val="heading 9"/>
    <w:aliases w:val="Figure Heading,FH,Titre 10,tt,ft,HF,Figures,Alt+9,Annex Level 3"/>
    <w:basedOn w:val="Normal"/>
    <w:next w:val="Normal"/>
    <w:link w:val="Heading9Char"/>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9"/>
    <w:rsid w:val="004E7487"/>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9"/>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9"/>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9"/>
    <w:rsid w:val="00A741D6"/>
    <w:rPr>
      <w:rFonts w:eastAsia="Calibri"/>
      <w:b/>
      <w:bCs/>
      <w:i/>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9"/>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9"/>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eastAsia="PMingLiU"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eastAsia="Times New Roman"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eastAsia="Times New Roman"/>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customStyle="1" w:styleId="UnresolvedMention1">
    <w:name w:val="Unresolved Mention1"/>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rsid w:val="00173A5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 w:val="20"/>
      <w:szCs w:val="20"/>
      <w:lang w:val="en-GB"/>
    </w:rPr>
  </w:style>
  <w:style w:type="character" w:customStyle="1" w:styleId="codeZchn">
    <w:name w:val="code Zchn"/>
    <w:link w:val="code"/>
    <w:rsid w:val="00173A50"/>
    <w:rPr>
      <w:rFonts w:ascii="Courier" w:eastAsia="Times New Roman" w:hAnsi="Courier"/>
      <w:noProof/>
      <w:lang w:val="en-GB"/>
    </w:rPr>
  </w:style>
  <w:style w:type="paragraph" w:customStyle="1" w:styleId="Atom">
    <w:name w:val="Atom"/>
    <w:basedOn w:val="Normal"/>
    <w:rsid w:val="00D6003A"/>
    <w:pPr>
      <w:keepLines/>
      <w:widowControl/>
      <w:spacing w:after="220" w:line="240" w:lineRule="auto"/>
      <w:jc w:val="left"/>
    </w:pPr>
    <w:rPr>
      <w:rFonts w:eastAsia="Times New Roman"/>
      <w:szCs w:val="20"/>
      <w:lang w:val="en-GB" w:eastAsia="ja-JP"/>
    </w:rPr>
  </w:style>
  <w:style w:type="paragraph" w:customStyle="1" w:styleId="fields">
    <w:name w:val="fields"/>
    <w:basedOn w:val="Normal"/>
    <w:link w:val="fieldsZchn"/>
    <w:rsid w:val="009C5D77"/>
    <w:pPr>
      <w:widowControl/>
      <w:tabs>
        <w:tab w:val="left" w:pos="1440"/>
        <w:tab w:val="left" w:pos="8010"/>
      </w:tabs>
      <w:spacing w:after="120" w:line="240" w:lineRule="auto"/>
      <w:ind w:left="714" w:hanging="357"/>
    </w:pPr>
    <w:rPr>
      <w:rFonts w:eastAsia="Times New Roman"/>
      <w:szCs w:val="20"/>
      <w:lang w:val="en-GB" w:eastAsia="ja-JP"/>
    </w:rPr>
  </w:style>
  <w:style w:type="character" w:customStyle="1" w:styleId="fieldsZchn">
    <w:name w:val="fields Zchn"/>
    <w:link w:val="fields"/>
    <w:rsid w:val="009C5D77"/>
    <w:rPr>
      <w:rFonts w:eastAsia="Times New Roman"/>
      <w:sz w:val="22"/>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widowControl/>
      <w:spacing w:after="240"/>
      <w:ind w:left="432"/>
    </w:pPr>
    <w:rPr>
      <w:lang w:val="en-GB"/>
    </w:rPr>
  </w:style>
  <w:style w:type="paragraph" w:customStyle="1" w:styleId="ANNEXN">
    <w:name w:val="ANNEXN"/>
    <w:basedOn w:val="Normal"/>
    <w:next w:val="Normal"/>
    <w:rsid w:val="00A741D6"/>
    <w:pPr>
      <w:keepNext/>
      <w:pageBreakBefore/>
      <w:widowControl/>
      <w:numPr>
        <w:numId w:val="4"/>
      </w:numPr>
      <w:spacing w:after="760" w:line="310" w:lineRule="exact"/>
      <w:jc w:val="center"/>
      <w:outlineLvl w:val="0"/>
    </w:pPr>
    <w:rPr>
      <w:b/>
      <w:sz w:val="28"/>
      <w:lang w:val="en-GB"/>
    </w:rPr>
  </w:style>
  <w:style w:type="paragraph" w:styleId="ListNumber4">
    <w:name w:val="List Number 4"/>
    <w:basedOn w:val="Normal"/>
    <w:rsid w:val="00A741D6"/>
    <w:pPr>
      <w:widowControl/>
      <w:tabs>
        <w:tab w:val="left" w:pos="1600"/>
      </w:tabs>
      <w:spacing w:after="240"/>
    </w:pPr>
    <w:rPr>
      <w:lang w:val="en-GB"/>
    </w:rPr>
  </w:style>
  <w:style w:type="paragraph" w:styleId="ListNumber5">
    <w:name w:val="List Number 5"/>
    <w:basedOn w:val="Normal"/>
    <w:rsid w:val="00A741D6"/>
    <w:pPr>
      <w:widowControl/>
      <w:spacing w:after="240"/>
    </w:pPr>
    <w:rPr>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sz w:val="24"/>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widowControl/>
      <w:spacing w:after="240" w:line="220" w:lineRule="atLeast"/>
    </w:pPr>
    <w:rPr>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widowControl/>
      <w:spacing w:after="240" w:line="240" w:lineRule="auto"/>
      <w:ind w:left="720"/>
      <w:contextualSpacing/>
    </w:pPr>
    <w:rPr>
      <w:rFonts w:eastAsia="MS Mincho"/>
      <w:sz w:val="24"/>
      <w:szCs w:val="24"/>
    </w:rPr>
  </w:style>
  <w:style w:type="paragraph" w:styleId="Caption">
    <w:name w:val="caption"/>
    <w:basedOn w:val="Normal"/>
    <w:next w:val="Normal"/>
    <w:qFormat/>
    <w:rsid w:val="00A741D6"/>
    <w:pPr>
      <w:widowControl/>
      <w:spacing w:line="240" w:lineRule="auto"/>
    </w:pPr>
    <w:rPr>
      <w:rFonts w:eastAsia="MS Mincho"/>
      <w:i/>
      <w:iCs/>
      <w:color w:val="1F497D"/>
      <w:sz w:val="18"/>
      <w:szCs w:val="18"/>
    </w:rPr>
  </w:style>
  <w:style w:type="paragraph" w:customStyle="1" w:styleId="Note">
    <w:name w:val="Note"/>
    <w:basedOn w:val="Normal"/>
    <w:next w:val="Normal"/>
    <w:link w:val="NoteZchn"/>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widowControl/>
      <w:spacing w:after="220" w:line="240" w:lineRule="auto"/>
    </w:pPr>
    <w:rPr>
      <w:rFonts w:eastAsia="Times New Roman"/>
      <w:lang w:val="en-GB"/>
    </w:rPr>
  </w:style>
  <w:style w:type="paragraph" w:customStyle="1" w:styleId="11BodyText">
    <w:name w:val="11 BodyText"/>
    <w:basedOn w:val="Normal"/>
    <w:rsid w:val="00A741D6"/>
    <w:pPr>
      <w:widowControl/>
      <w:spacing w:after="120" w:line="240" w:lineRule="auto"/>
    </w:pPr>
    <w:rPr>
      <w:rFonts w:eastAsia="Times New Roman"/>
      <w:sz w:val="24"/>
      <w:szCs w:val="24"/>
    </w:rPr>
  </w:style>
  <w:style w:type="paragraph" w:styleId="BodyText">
    <w:name w:val="Body Text"/>
    <w:aliases w:val="Body Text Char1 Char,Body Text Char Char Char,Body Text Char1,Body Text Char Char"/>
    <w:basedOn w:val="Normal"/>
    <w:link w:val="BodyTextChar2"/>
    <w:qFormat/>
    <w:rsid w:val="00A741D6"/>
    <w:pPr>
      <w:widowControl/>
      <w:spacing w:before="60" w:after="60" w:line="210" w:lineRule="atLeast"/>
    </w:pPr>
    <w:rPr>
      <w:rFonts w:eastAsia="MS Mincho"/>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rsid w:val="00A741D6"/>
    <w:rPr>
      <w:rFonts w:ascii="Calibri" w:eastAsia="Calibri" w:hAnsi="Calibri"/>
      <w:sz w:val="22"/>
      <w:szCs w:val="22"/>
    </w:rPr>
  </w:style>
  <w:style w:type="paragraph" w:customStyle="1" w:styleId="p1">
    <w:name w:val="p1"/>
    <w:basedOn w:val="Normal"/>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
    <w:uiPriority w:val="34"/>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eastAsia="MS Mincho"/>
      <w:bCs w:val="0"/>
      <w:i w:val="0"/>
      <w:sz w:val="20"/>
      <w:szCs w:val="20"/>
      <w:lang w:val="en-GB"/>
    </w:rPr>
  </w:style>
  <w:style w:type="paragraph" w:styleId="Revision">
    <w:name w:val="Revision"/>
    <w:hidden/>
    <w:uiPriority w:val="99"/>
    <w:unhideWhenUsed/>
    <w:rsid w:val="00A741D6"/>
    <w:rPr>
      <w:sz w:val="24"/>
      <w:szCs w:val="24"/>
    </w:rPr>
  </w:style>
  <w:style w:type="character" w:customStyle="1" w:styleId="codeChar">
    <w:name w:val="code Char"/>
    <w:rsid w:val="00C0488E"/>
    <w:rPr>
      <w:rFonts w:ascii="Courier New" w:hAnsi="Courier New"/>
      <w:noProof/>
      <w:lang w:val="en-GB" w:eastAsia="ja-JP" w:bidi="ar-SA"/>
    </w:rPr>
  </w:style>
  <w:style w:type="character" w:customStyle="1" w:styleId="VerbatimChar">
    <w:name w:val="Verbatim Char"/>
    <w:link w:val="SourceCode"/>
    <w:rsid w:val="004E7487"/>
    <w:rPr>
      <w:rFonts w:ascii="Consolas" w:hAnsi="Consolas" w:cs="Consolas"/>
      <w:noProof/>
      <w:sz w:val="22"/>
      <w:shd w:val="clear" w:color="auto" w:fill="EDEDED"/>
      <w:lang w:val="en-GB"/>
    </w:rPr>
  </w:style>
  <w:style w:type="paragraph" w:customStyle="1" w:styleId="SourceCode">
    <w:name w:val="Source Code"/>
    <w:basedOn w:val="Normal"/>
    <w:link w:val="VerbatimChar"/>
    <w:rsid w:val="004E7487"/>
    <w:pPr>
      <w:widowControl/>
      <w:pBdr>
        <w:top w:val="single" w:sz="24" w:space="1" w:color="EDEDED"/>
        <w:left w:val="single" w:sz="24" w:space="4" w:color="EDEDED"/>
        <w:bottom w:val="single" w:sz="24" w:space="1" w:color="EDEDED"/>
        <w:right w:val="single" w:sz="24" w:space="4" w:color="EDEDED"/>
      </w:pBdr>
      <w:shd w:val="clear" w:color="auto" w:fill="EDEDED"/>
      <w:wordWrap w:val="0"/>
      <w:spacing w:after="120" w:line="264" w:lineRule="auto"/>
      <w:ind w:left="567" w:right="567"/>
      <w:jc w:val="left"/>
    </w:pPr>
    <w:rPr>
      <w:rFonts w:ascii="Consolas" w:eastAsia="MS Mincho" w:hAnsi="Consolas" w:cs="Consolas"/>
      <w:noProof/>
      <w:szCs w:val="20"/>
      <w:lang w:val="en-GB"/>
    </w:rPr>
  </w:style>
  <w:style w:type="paragraph" w:customStyle="1" w:styleId="paragraph">
    <w:name w:val="paragraph"/>
    <w:basedOn w:val="Normal"/>
    <w:rsid w:val="004E7487"/>
    <w:pPr>
      <w:widowControl/>
      <w:spacing w:after="0" w:line="240" w:lineRule="auto"/>
      <w:jc w:val="left"/>
    </w:pPr>
    <w:rPr>
      <w:rFonts w:eastAsia="Times New Roman"/>
      <w:sz w:val="24"/>
      <w:szCs w:val="24"/>
    </w:rPr>
  </w:style>
  <w:style w:type="character" w:customStyle="1" w:styleId="spellingerror">
    <w:name w:val="spellingerror"/>
    <w:basedOn w:val="DefaultParagraphFont"/>
    <w:rsid w:val="004E7487"/>
  </w:style>
  <w:style w:type="character" w:customStyle="1" w:styleId="normaltextrun1">
    <w:name w:val="normaltextrun1"/>
    <w:basedOn w:val="DefaultParagraphFont"/>
    <w:rsid w:val="004E7487"/>
  </w:style>
  <w:style w:type="character" w:customStyle="1" w:styleId="eop">
    <w:name w:val="eop"/>
    <w:basedOn w:val="DefaultParagraphFont"/>
    <w:rsid w:val="004E7487"/>
  </w:style>
  <w:style w:type="character" w:customStyle="1" w:styleId="contextualspellingandgrammarerror">
    <w:name w:val="contextualspellingandgrammarerror"/>
    <w:basedOn w:val="DefaultParagraphFont"/>
    <w:rsid w:val="004E7487"/>
  </w:style>
  <w:style w:type="paragraph" w:styleId="FootnoteText">
    <w:name w:val="footnote text"/>
    <w:basedOn w:val="Normal"/>
    <w:link w:val="FootnoteTextChar"/>
    <w:uiPriority w:val="99"/>
    <w:unhideWhenUsed/>
    <w:rsid w:val="004E7487"/>
    <w:pPr>
      <w:widowControl/>
      <w:spacing w:after="0" w:line="240" w:lineRule="auto"/>
    </w:pPr>
    <w:rPr>
      <w:rFonts w:eastAsia="MS Mincho"/>
      <w:sz w:val="20"/>
      <w:szCs w:val="20"/>
    </w:rPr>
  </w:style>
  <w:style w:type="character" w:customStyle="1" w:styleId="FootnoteTextChar">
    <w:name w:val="Footnote Text Char"/>
    <w:basedOn w:val="DefaultParagraphFont"/>
    <w:link w:val="FootnoteText"/>
    <w:uiPriority w:val="99"/>
    <w:rsid w:val="004E7487"/>
  </w:style>
  <w:style w:type="character" w:styleId="FootnoteReference">
    <w:name w:val="footnote reference"/>
    <w:basedOn w:val="DefaultParagraphFont"/>
    <w:uiPriority w:val="99"/>
    <w:unhideWhenUsed/>
    <w:rsid w:val="004E7487"/>
    <w:rPr>
      <w:vertAlign w:val="superscript"/>
    </w:rPr>
  </w:style>
  <w:style w:type="character" w:customStyle="1" w:styleId="Courier">
    <w:name w:val="Courier"/>
    <w:rsid w:val="00116304"/>
    <w:rPr>
      <w:rFonts w:ascii="Courier New" w:hAnsi="Courier New"/>
    </w:rPr>
  </w:style>
  <w:style w:type="paragraph" w:customStyle="1" w:styleId="BoxTable">
    <w:name w:val="BoxTable"/>
    <w:basedOn w:val="Normal"/>
    <w:link w:val="BoxTableChar"/>
    <w:qFormat/>
    <w:rsid w:val="00116304"/>
    <w:pPr>
      <w:keepNext/>
      <w:keepLines/>
      <w:widowControl/>
      <w:spacing w:after="0" w:line="230" w:lineRule="atLeast"/>
      <w:jc w:val="left"/>
    </w:pPr>
    <w:rPr>
      <w:rFonts w:eastAsia="MS Mincho"/>
      <w:szCs w:val="24"/>
      <w:lang w:val="en-GB"/>
    </w:rPr>
  </w:style>
  <w:style w:type="character" w:customStyle="1" w:styleId="BoxTableChar">
    <w:name w:val="BoxTable Char"/>
    <w:link w:val="BoxTable"/>
    <w:rsid w:val="00116304"/>
    <w:rPr>
      <w:rFonts w:ascii="Cambria" w:hAnsi="Cambria"/>
      <w:sz w:val="22"/>
      <w:szCs w:val="24"/>
      <w:lang w:val="en-GB"/>
    </w:rPr>
  </w:style>
  <w:style w:type="character" w:styleId="FollowedHyperlink">
    <w:name w:val="FollowedHyperlink"/>
    <w:basedOn w:val="DefaultParagraphFont"/>
    <w:rsid w:val="00E64206"/>
    <w:rPr>
      <w:color w:val="954F72" w:themeColor="followedHyperlink"/>
      <w:u w:val="single"/>
    </w:rPr>
  </w:style>
  <w:style w:type="paragraph" w:styleId="Title">
    <w:name w:val="Title"/>
    <w:basedOn w:val="Normal"/>
    <w:link w:val="TitleChar"/>
    <w:uiPriority w:val="10"/>
    <w:qFormat/>
    <w:rsid w:val="002458AC"/>
    <w:pPr>
      <w:autoSpaceDE w:val="0"/>
      <w:autoSpaceDN w:val="0"/>
      <w:spacing w:before="90" w:after="0" w:line="240" w:lineRule="auto"/>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2458AC"/>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tools.ietf.org/html/rfc6381"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tools.ietf.org/html/rfc63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tools.ietf.org/html/rfc638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tools.ietf.org/html/rfc63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F13BFF-9DE1-437F-BD88-F499C862C0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2A64BC-3225-4425-8483-63DE732497F1}">
  <ds:schemaRefs>
    <ds:schemaRef ds:uri="http://schemas.microsoft.com/sharepoint/v3/contenttype/forms"/>
  </ds:schemaRefs>
</ds:datastoreItem>
</file>

<file path=customXml/itemProps3.xml><?xml version="1.0" encoding="utf-8"?>
<ds:datastoreItem xmlns:ds="http://schemas.openxmlformats.org/officeDocument/2006/customXml" ds:itemID="{AE2E8215-622F-4969-A744-5C28390C8BEB}">
  <ds:schemaRefs>
    <ds:schemaRef ds:uri="229579ab-57a9-4bef-bc1b-2624410c5e1c"/>
    <ds:schemaRef ds:uri="http://purl.org/dc/terms/"/>
    <ds:schemaRef ds:uri="http://purl.org/dc/dcmitype/"/>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c872df49-ebad-488d-a324-025e4f6ab39d"/>
    <ds:schemaRef ds:uri="http://purl.org/dc/elements/1.1/"/>
  </ds:schemaRefs>
</ds:datastoreItem>
</file>

<file path=customXml/itemProps4.xml><?xml version="1.0" encoding="utf-8"?>
<ds:datastoreItem xmlns:ds="http://schemas.openxmlformats.org/officeDocument/2006/customXml" ds:itemID="{02E6D179-C810-124E-82B9-F14B8DF8C7A9}">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545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Technologies under Consideration for ISO/IEC 14496-14</vt:lpstr>
    </vt:vector>
  </TitlesOfParts>
  <Manager/>
  <Company/>
  <LinksUpToDate>false</LinksUpToDate>
  <CharactersWithSpaces>4274</CharactersWithSpaces>
  <SharedDoc>false</SharedDoc>
  <HyperlinkBase/>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14496-14</dc:title>
  <dc:subject/>
  <dc:creator>Emmanuel Thomas</dc:creator>
  <cp:keywords/>
  <dc:description/>
  <cp:lastModifiedBy>Emmanuel Thomas</cp:lastModifiedBy>
  <cp:revision>25</cp:revision>
  <dcterms:created xsi:type="dcterms:W3CDTF">2024-07-19T00:47:00Z</dcterms:created>
  <dcterms:modified xsi:type="dcterms:W3CDTF">2025-10-12T08:47:00Z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DMSNumber">
    <vt:lpwstr>25318</vt:lpwstr>
  </property>
  <property fmtid="{D5CDD505-2E9C-101B-9397-08002B2CF9AE}" pid="3" name="WGNumber">
    <vt:lpwstr>1571</vt:lpwstr>
  </property>
  <property fmtid="{D5CDD505-2E9C-101B-9397-08002B2CF9AE}" pid="4" name="ContentTypeId">
    <vt:lpwstr>0x010100598371A9B2F58942932503DC52E58014</vt:lpwstr>
  </property>
  <property fmtid="{D5CDD505-2E9C-101B-9397-08002B2CF9AE}" pid="5" name="MediaServiceImageTags">
    <vt:lpwstr/>
  </property>
</Properties>
</file>