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8B58" w14:textId="1B3DF128" w:rsidR="001A33D0" w:rsidRPr="001854F3" w:rsidRDefault="001A33D0" w:rsidP="00FD7D29">
      <w:pPr>
        <w:widowControl w:val="0"/>
        <w:tabs>
          <w:tab w:val="clear" w:pos="403"/>
          <w:tab w:val="left" w:pos="4589"/>
        </w:tabs>
        <w:autoSpaceDE w:val="0"/>
        <w:autoSpaceDN w:val="0"/>
        <w:spacing w:before="90" w:after="0" w:line="240" w:lineRule="auto"/>
        <w:ind w:right="20"/>
        <w:jc w:val="right"/>
        <w:rPr>
          <w:rFonts w:ascii="Times New Roman" w:eastAsia="SimSun" w:hAnsi="Times New Roman"/>
          <w:sz w:val="24"/>
          <w:szCs w:val="24"/>
          <w:lang w:val="en-US" w:eastAsia="zh-CN"/>
        </w:rPr>
      </w:pPr>
      <w:bookmarkStart w:id="0" w:name="_Hlk21423976"/>
      <w:r w:rsidRPr="001854F3">
        <w:rPr>
          <w:b/>
          <w:noProof/>
          <w:sz w:val="28"/>
          <w:szCs w:val="28"/>
          <w:lang w:val="en-US"/>
        </w:rPr>
        <w:t>ISO</w:t>
      </w:r>
      <w:r w:rsidR="000F465E">
        <w:rPr>
          <w:b/>
          <w:noProof/>
          <w:sz w:val="28"/>
          <w:szCs w:val="28"/>
          <w:lang w:val="en-US"/>
        </w:rPr>
        <w:t>/IEC</w:t>
      </w:r>
      <w:r w:rsidRPr="001854F3">
        <w:rPr>
          <w:b/>
          <w:noProof/>
          <w:sz w:val="28"/>
          <w:szCs w:val="28"/>
          <w:lang w:val="en-US"/>
        </w:rPr>
        <w:t> </w:t>
      </w:r>
      <w:r w:rsidR="00E1215E" w:rsidRPr="001854F3">
        <w:rPr>
          <w:b/>
          <w:noProof/>
          <w:sz w:val="28"/>
          <w:szCs w:val="28"/>
          <w:lang w:val="en-US"/>
        </w:rPr>
        <w:t>23090</w:t>
      </w:r>
      <w:r w:rsidRPr="001854F3">
        <w:rPr>
          <w:b/>
          <w:noProof/>
          <w:sz w:val="28"/>
          <w:szCs w:val="28"/>
          <w:lang w:val="en-US"/>
        </w:rPr>
        <w:t>-</w:t>
      </w:r>
      <w:r w:rsidR="007263FC">
        <w:rPr>
          <w:rFonts w:hint="eastAsia"/>
          <w:b/>
          <w:noProof/>
          <w:sz w:val="28"/>
          <w:szCs w:val="28"/>
          <w:lang w:val="en-US" w:eastAsia="ja-JP"/>
        </w:rPr>
        <w:t>37</w:t>
      </w:r>
      <w:r w:rsidRPr="001854F3">
        <w:rPr>
          <w:b/>
          <w:noProof/>
          <w:sz w:val="28"/>
          <w:szCs w:val="28"/>
          <w:lang w:val="en-US"/>
        </w:rPr>
        <w:t>:</w:t>
      </w:r>
      <w:r w:rsidR="00E1215E" w:rsidRPr="001854F3">
        <w:rPr>
          <w:b/>
          <w:noProof/>
          <w:sz w:val="28"/>
          <w:szCs w:val="28"/>
          <w:lang w:val="en-US"/>
        </w:rPr>
        <w:t>202</w:t>
      </w:r>
      <w:r w:rsidR="00212C49">
        <w:rPr>
          <w:rFonts w:hint="eastAsia"/>
          <w:b/>
          <w:noProof/>
          <w:sz w:val="28"/>
          <w:szCs w:val="28"/>
          <w:lang w:val="en-US" w:eastAsia="ja-JP"/>
        </w:rPr>
        <w:t>5</w:t>
      </w:r>
      <w:r w:rsidR="00FB2E11" w:rsidRPr="001854F3">
        <w:rPr>
          <w:b/>
          <w:noProof/>
          <w:sz w:val="28"/>
          <w:szCs w:val="28"/>
          <w:lang w:val="en-US"/>
        </w:rPr>
        <w:t>(</w:t>
      </w:r>
      <w:r w:rsidR="00EB023F" w:rsidRPr="001854F3">
        <w:rPr>
          <w:b/>
          <w:noProof/>
          <w:sz w:val="28"/>
          <w:szCs w:val="28"/>
          <w:lang w:val="en-US"/>
        </w:rPr>
        <w:t>E</w:t>
      </w:r>
      <w:r w:rsidRPr="001854F3">
        <w:rPr>
          <w:b/>
          <w:noProof/>
          <w:sz w:val="28"/>
          <w:szCs w:val="28"/>
          <w:lang w:val="en-US"/>
        </w:rPr>
        <w:t>)</w:t>
      </w:r>
    </w:p>
    <w:p w14:paraId="70206AAF" w14:textId="7738B098" w:rsidR="001A33D0" w:rsidRPr="001854F3" w:rsidRDefault="001A33D0" w:rsidP="001A33D0">
      <w:pPr>
        <w:jc w:val="right"/>
        <w:rPr>
          <w:lang w:val="en-US"/>
        </w:rPr>
      </w:pPr>
      <w:r w:rsidRPr="001854F3">
        <w:rPr>
          <w:noProof/>
          <w:lang w:val="en-US"/>
        </w:rPr>
        <w:t>ISO</w:t>
      </w:r>
      <w:r w:rsidR="00CC73BA">
        <w:rPr>
          <w:noProof/>
          <w:lang w:val="en-US"/>
        </w:rPr>
        <w:t>/IEC</w:t>
      </w:r>
      <w:r w:rsidRPr="001854F3">
        <w:rPr>
          <w:noProof/>
          <w:lang w:val="en-US"/>
        </w:rPr>
        <w:t> </w:t>
      </w:r>
      <w:r w:rsidR="00CC73BA">
        <w:rPr>
          <w:noProof/>
          <w:lang w:val="en-US"/>
        </w:rPr>
        <w:t>J</w:t>
      </w:r>
      <w:r w:rsidRPr="001854F3">
        <w:rPr>
          <w:lang w:val="en-US"/>
        </w:rPr>
        <w:t>TC </w:t>
      </w:r>
      <w:r w:rsidR="00CC73BA" w:rsidRPr="001854F3">
        <w:rPr>
          <w:noProof/>
          <w:lang w:val="en-US"/>
        </w:rPr>
        <w:t>1</w:t>
      </w:r>
      <w:r w:rsidR="00CC73BA">
        <w:rPr>
          <w:noProof/>
          <w:lang w:val="en-US"/>
        </w:rPr>
        <w:t>/</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0C4EC35D" w:rsidR="001A33D0" w:rsidRDefault="00E1215E" w:rsidP="001A33D0">
      <w:pPr>
        <w:spacing w:before="2000"/>
        <w:rPr>
          <w:b/>
          <w:sz w:val="32"/>
          <w:szCs w:val="32"/>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007263FC">
        <w:rPr>
          <w:rFonts w:hint="eastAsia"/>
          <w:b/>
          <w:sz w:val="32"/>
          <w:szCs w:val="32"/>
          <w:lang w:val="en-US" w:eastAsia="ja-JP"/>
        </w:rPr>
        <w:t>37</w:t>
      </w:r>
      <w:r w:rsidR="009704D0" w:rsidRPr="001854F3">
        <w:rPr>
          <w:b/>
          <w:sz w:val="32"/>
          <w:szCs w:val="32"/>
          <w:lang w:val="en-US"/>
        </w:rPr>
        <w:t xml:space="preserve">: </w:t>
      </w:r>
      <w:r w:rsidR="006A365F" w:rsidRPr="006A365F">
        <w:rPr>
          <w:b/>
          <w:sz w:val="32"/>
          <w:szCs w:val="32"/>
          <w:lang w:val="en-US"/>
        </w:rPr>
        <w:t>Conformance and reference software for carriage of haptics data</w:t>
      </w:r>
    </w:p>
    <w:p w14:paraId="1E652A83" w14:textId="77777777" w:rsidR="007E3C2C" w:rsidRPr="001854F3" w:rsidRDefault="007E3C2C" w:rsidP="001A33D0">
      <w:pPr>
        <w:spacing w:before="2000"/>
        <w:rPr>
          <w:lang w:val="en-US"/>
        </w:rPr>
      </w:pPr>
    </w:p>
    <w:p w14:paraId="42BD165C" w14:textId="32594B26" w:rsidR="001A33D0" w:rsidRPr="001854F3" w:rsidRDefault="00212C49"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rFonts w:hint="eastAsia"/>
          <w:sz w:val="80"/>
          <w:szCs w:val="80"/>
          <w:lang w:val="en-US" w:eastAsia="ja-JP"/>
        </w:rPr>
        <w:t>C</w:t>
      </w:r>
      <w:r w:rsidR="00B31A3B">
        <w:rPr>
          <w:sz w:val="80"/>
          <w:szCs w:val="80"/>
          <w:lang w:val="en-US"/>
        </w:rPr>
        <w:t>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167881BC"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xml:space="preserve">© ISO </w:t>
      </w:r>
      <w:r w:rsidR="000F465E" w:rsidRPr="001854F3">
        <w:rPr>
          <w:color w:val="auto"/>
          <w:lang w:val="en-US"/>
        </w:rPr>
        <w:t>202</w:t>
      </w:r>
      <w:r w:rsidR="00F36326">
        <w:rPr>
          <w:rFonts w:hint="eastAsia"/>
          <w:color w:val="auto"/>
          <w:lang w:val="en-US" w:eastAsia="ja-JP"/>
        </w:rPr>
        <w:t>5</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 xml:space="preserve">Ch. de </w:t>
      </w:r>
      <w:proofErr w:type="spellStart"/>
      <w:r w:rsidRPr="001854F3">
        <w:rPr>
          <w:color w:val="auto"/>
          <w:sz w:val="20"/>
          <w:lang w:val="en-US"/>
        </w:rPr>
        <w:t>Blandonnet</w:t>
      </w:r>
      <w:proofErr w:type="spellEnd"/>
      <w:r w:rsidRPr="001854F3">
        <w:rPr>
          <w:color w:val="auto"/>
          <w:sz w:val="20"/>
          <w:lang w:val="en-US"/>
        </w:rPr>
        <w:t xml:space="preserve">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9E17B4">
        <w:rPr>
          <w:color w:val="auto"/>
          <w:sz w:val="20"/>
          <w:lang w:val="fr-CH"/>
        </w:rPr>
        <w:t>Phone:</w:t>
      </w:r>
      <w:proofErr w:type="gramEnd"/>
      <w:r w:rsidRPr="009E17B4">
        <w:rPr>
          <w:color w:val="auto"/>
          <w:sz w:val="20"/>
          <w:lang w:val="fr-CH"/>
        </w:rPr>
        <w:t xml:space="preserv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9E17B4">
        <w:rPr>
          <w:color w:val="auto"/>
          <w:sz w:val="20"/>
          <w:lang w:val="fr-CH"/>
        </w:rPr>
        <w:t>Fax</w:t>
      </w:r>
      <w:r w:rsidR="00BC394B" w:rsidRPr="009E17B4">
        <w:rPr>
          <w:color w:val="auto"/>
          <w:sz w:val="20"/>
          <w:lang w:val="fr-CH"/>
        </w:rPr>
        <w:t>:</w:t>
      </w:r>
      <w:proofErr w:type="gramEnd"/>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9E17B4">
        <w:rPr>
          <w:color w:val="auto"/>
          <w:sz w:val="20"/>
          <w:lang w:val="fr-CH"/>
        </w:rPr>
        <w:t>Email:</w:t>
      </w:r>
      <w:proofErr w:type="gramEnd"/>
      <w:r w:rsidRPr="009E17B4">
        <w:rPr>
          <w:color w:val="auto"/>
          <w:sz w:val="20"/>
          <w:lang w:val="fr-CH"/>
        </w:rPr>
        <w:t xml:space="preserve">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02ED431A" w14:textId="41713BD2" w:rsidR="000E196D" w:rsidRDefault="0054733A">
      <w:pPr>
        <w:pStyle w:val="TOC1"/>
        <w:rPr>
          <w:ins w:id="2" w:author="Hirabayashi, Mitsuhiro (SEC)" w:date="2025-07-23T17:23:00Z"/>
          <w:rFonts w:asciiTheme="minorHAnsi" w:eastAsiaTheme="minorEastAsia" w:hAnsiTheme="minorHAnsi" w:cstheme="minorBidi"/>
          <w:b w:val="0"/>
          <w:noProof/>
          <w:kern w:val="2"/>
          <w:szCs w:val="24"/>
          <w:lang w:val="en-US" w:eastAsia="ja-JP"/>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ins w:id="3" w:author="Hirabayashi, Mitsuhiro (SEC)" w:date="2025-07-23T17:23:00Z">
        <w:r w:rsidR="000E196D" w:rsidRPr="005C26F5">
          <w:rPr>
            <w:rStyle w:val="Hyperlink"/>
            <w:noProof/>
          </w:rPr>
          <w:fldChar w:fldCharType="begin"/>
        </w:r>
        <w:r w:rsidR="000E196D" w:rsidRPr="005C26F5">
          <w:rPr>
            <w:rStyle w:val="Hyperlink"/>
            <w:noProof/>
          </w:rPr>
          <w:instrText xml:space="preserve"> </w:instrText>
        </w:r>
        <w:r w:rsidR="000E196D">
          <w:rPr>
            <w:noProof/>
          </w:rPr>
          <w:instrText>HYPERLINK \l "_Toc204183850"</w:instrText>
        </w:r>
        <w:r w:rsidR="000E196D" w:rsidRPr="005C26F5">
          <w:rPr>
            <w:rStyle w:val="Hyperlink"/>
            <w:noProof/>
          </w:rPr>
          <w:instrText xml:space="preserve"> </w:instrText>
        </w:r>
        <w:r w:rsidR="000E196D" w:rsidRPr="005C26F5">
          <w:rPr>
            <w:rStyle w:val="Hyperlink"/>
            <w:noProof/>
          </w:rPr>
        </w:r>
        <w:r w:rsidR="000E196D" w:rsidRPr="005C26F5">
          <w:rPr>
            <w:rStyle w:val="Hyperlink"/>
            <w:noProof/>
          </w:rPr>
          <w:fldChar w:fldCharType="separate"/>
        </w:r>
        <w:r w:rsidR="000E196D" w:rsidRPr="005C26F5">
          <w:rPr>
            <w:rStyle w:val="Hyperlink"/>
            <w:noProof/>
            <w:lang w:val="en-US"/>
          </w:rPr>
          <w:t>Foreword</w:t>
        </w:r>
        <w:r w:rsidR="000E196D">
          <w:rPr>
            <w:noProof/>
            <w:webHidden/>
          </w:rPr>
          <w:tab/>
        </w:r>
        <w:r w:rsidR="000E196D">
          <w:rPr>
            <w:noProof/>
            <w:webHidden/>
          </w:rPr>
          <w:fldChar w:fldCharType="begin"/>
        </w:r>
        <w:r w:rsidR="000E196D">
          <w:rPr>
            <w:noProof/>
            <w:webHidden/>
          </w:rPr>
          <w:instrText xml:space="preserve"> PAGEREF _Toc204183850 \h </w:instrText>
        </w:r>
      </w:ins>
      <w:r w:rsidR="000E196D">
        <w:rPr>
          <w:noProof/>
          <w:webHidden/>
        </w:rPr>
      </w:r>
      <w:r w:rsidR="000E196D">
        <w:rPr>
          <w:noProof/>
          <w:webHidden/>
        </w:rPr>
        <w:fldChar w:fldCharType="separate"/>
      </w:r>
      <w:ins w:id="4" w:author="Hirabayashi, Mitsuhiro (SEC)" w:date="2025-07-23T17:23:00Z">
        <w:r w:rsidR="000E196D">
          <w:rPr>
            <w:noProof/>
            <w:webHidden/>
          </w:rPr>
          <w:t>iv</w:t>
        </w:r>
        <w:r w:rsidR="000E196D">
          <w:rPr>
            <w:noProof/>
            <w:webHidden/>
          </w:rPr>
          <w:fldChar w:fldCharType="end"/>
        </w:r>
        <w:r w:rsidR="000E196D" w:rsidRPr="005C26F5">
          <w:rPr>
            <w:rStyle w:val="Hyperlink"/>
            <w:noProof/>
          </w:rPr>
          <w:fldChar w:fldCharType="end"/>
        </w:r>
      </w:ins>
    </w:p>
    <w:p w14:paraId="6333F983" w14:textId="37D21E36" w:rsidR="000E196D" w:rsidRDefault="000E196D">
      <w:pPr>
        <w:pStyle w:val="TOC1"/>
        <w:rPr>
          <w:ins w:id="5"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6"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"_Toc204183851"</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Introduction</w:t>
        </w:r>
        <w:r>
          <w:rPr>
            <w:noProof/>
            <w:webHidden/>
          </w:rPr>
          <w:tab/>
        </w:r>
        <w:r>
          <w:rPr>
            <w:noProof/>
            <w:webHidden/>
          </w:rPr>
          <w:fldChar w:fldCharType="begin"/>
        </w:r>
        <w:r>
          <w:rPr>
            <w:noProof/>
            <w:webHidden/>
          </w:rPr>
          <w:instrText xml:space="preserve"> PAGEREF _Toc204183851 \h </w:instrText>
        </w:r>
      </w:ins>
      <w:r>
        <w:rPr>
          <w:noProof/>
          <w:webHidden/>
        </w:rPr>
      </w:r>
      <w:r>
        <w:rPr>
          <w:noProof/>
          <w:webHidden/>
        </w:rPr>
        <w:fldChar w:fldCharType="separate"/>
      </w:r>
      <w:ins w:id="7" w:author="Hirabayashi, Mitsuhiro (SEC)" w:date="2025-07-23T17:23:00Z">
        <w:r>
          <w:rPr>
            <w:noProof/>
            <w:webHidden/>
          </w:rPr>
          <w:t>v</w:t>
        </w:r>
        <w:r>
          <w:rPr>
            <w:noProof/>
            <w:webHidden/>
          </w:rPr>
          <w:fldChar w:fldCharType="end"/>
        </w:r>
        <w:r w:rsidRPr="005C26F5">
          <w:rPr>
            <w:rStyle w:val="Hyperlink"/>
            <w:noProof/>
          </w:rPr>
          <w:fldChar w:fldCharType="end"/>
        </w:r>
      </w:ins>
    </w:p>
    <w:p w14:paraId="5BF7F1DA" w14:textId="56110ACC" w:rsidR="000E196D" w:rsidRDefault="000E196D">
      <w:pPr>
        <w:pStyle w:val="TOC1"/>
        <w:rPr>
          <w:ins w:id="8"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9"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"_Toc204183852"</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1</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Scope</w:t>
        </w:r>
        <w:r>
          <w:rPr>
            <w:noProof/>
            <w:webHidden/>
          </w:rPr>
          <w:tab/>
        </w:r>
        <w:r>
          <w:rPr>
            <w:noProof/>
            <w:webHidden/>
          </w:rPr>
          <w:fldChar w:fldCharType="begin"/>
        </w:r>
        <w:r>
          <w:rPr>
            <w:noProof/>
            <w:webHidden/>
          </w:rPr>
          <w:instrText xml:space="preserve"> PAGEREF _Toc204183852 \h </w:instrText>
        </w:r>
      </w:ins>
      <w:r>
        <w:rPr>
          <w:noProof/>
          <w:webHidden/>
        </w:rPr>
      </w:r>
      <w:r>
        <w:rPr>
          <w:noProof/>
          <w:webHidden/>
        </w:rPr>
        <w:fldChar w:fldCharType="separate"/>
      </w:r>
      <w:ins w:id="10" w:author="Hirabayashi, Mitsuhiro (SEC)" w:date="2025-07-23T17:23:00Z">
        <w:r>
          <w:rPr>
            <w:noProof/>
            <w:webHidden/>
          </w:rPr>
          <w:t>1</w:t>
        </w:r>
        <w:r>
          <w:rPr>
            <w:noProof/>
            <w:webHidden/>
          </w:rPr>
          <w:fldChar w:fldCharType="end"/>
        </w:r>
        <w:r w:rsidRPr="005C26F5">
          <w:rPr>
            <w:rStyle w:val="Hyperlink"/>
            <w:noProof/>
          </w:rPr>
          <w:fldChar w:fldCharType="end"/>
        </w:r>
      </w:ins>
    </w:p>
    <w:p w14:paraId="5206322E" w14:textId="60BC4CED" w:rsidR="000E196D" w:rsidRDefault="000E196D">
      <w:pPr>
        <w:pStyle w:val="TOC1"/>
        <w:rPr>
          <w:ins w:id="11"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12"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"_Toc204183853"</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2</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Normative references</w:t>
        </w:r>
        <w:r>
          <w:rPr>
            <w:noProof/>
            <w:webHidden/>
          </w:rPr>
          <w:tab/>
        </w:r>
        <w:r>
          <w:rPr>
            <w:noProof/>
            <w:webHidden/>
          </w:rPr>
          <w:fldChar w:fldCharType="begin"/>
        </w:r>
        <w:r>
          <w:rPr>
            <w:noProof/>
            <w:webHidden/>
          </w:rPr>
          <w:instrText xml:space="preserve"> PAGEREF _Toc204183853 \h </w:instrText>
        </w:r>
      </w:ins>
      <w:r>
        <w:rPr>
          <w:noProof/>
          <w:webHidden/>
        </w:rPr>
      </w:r>
      <w:r>
        <w:rPr>
          <w:noProof/>
          <w:webHidden/>
        </w:rPr>
        <w:fldChar w:fldCharType="separate"/>
      </w:r>
      <w:ins w:id="13" w:author="Hirabayashi, Mitsuhiro (SEC)" w:date="2025-07-23T17:23:00Z">
        <w:r>
          <w:rPr>
            <w:noProof/>
            <w:webHidden/>
          </w:rPr>
          <w:t>1</w:t>
        </w:r>
        <w:r>
          <w:rPr>
            <w:noProof/>
            <w:webHidden/>
          </w:rPr>
          <w:fldChar w:fldCharType="end"/>
        </w:r>
        <w:r w:rsidRPr="005C26F5">
          <w:rPr>
            <w:rStyle w:val="Hyperlink"/>
            <w:noProof/>
          </w:rPr>
          <w:fldChar w:fldCharType="end"/>
        </w:r>
      </w:ins>
    </w:p>
    <w:p w14:paraId="52BFDD76" w14:textId="4AA4679B" w:rsidR="000E196D" w:rsidRDefault="000E196D">
      <w:pPr>
        <w:pStyle w:val="TOC1"/>
        <w:rPr>
          <w:ins w:id="14"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15"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"_Toc204183854"</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3</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Terms and definitions</w:t>
        </w:r>
        <w:r>
          <w:rPr>
            <w:noProof/>
            <w:webHidden/>
          </w:rPr>
          <w:tab/>
        </w:r>
        <w:r>
          <w:rPr>
            <w:noProof/>
            <w:webHidden/>
          </w:rPr>
          <w:fldChar w:fldCharType="begin"/>
        </w:r>
        <w:r>
          <w:rPr>
            <w:noProof/>
            <w:webHidden/>
          </w:rPr>
          <w:instrText xml:space="preserve"> PAGEREF _Toc204183854 \h </w:instrText>
        </w:r>
      </w:ins>
      <w:r>
        <w:rPr>
          <w:noProof/>
          <w:webHidden/>
        </w:rPr>
      </w:r>
      <w:r>
        <w:rPr>
          <w:noProof/>
          <w:webHidden/>
        </w:rPr>
        <w:fldChar w:fldCharType="separate"/>
      </w:r>
      <w:ins w:id="16" w:author="Hirabayashi, Mitsuhiro (SEC)" w:date="2025-07-23T17:23:00Z">
        <w:r>
          <w:rPr>
            <w:noProof/>
            <w:webHidden/>
          </w:rPr>
          <w:t>1</w:t>
        </w:r>
        <w:r>
          <w:rPr>
            <w:noProof/>
            <w:webHidden/>
          </w:rPr>
          <w:fldChar w:fldCharType="end"/>
        </w:r>
        <w:r w:rsidRPr="005C26F5">
          <w:rPr>
            <w:rStyle w:val="Hyperlink"/>
            <w:noProof/>
          </w:rPr>
          <w:fldChar w:fldCharType="end"/>
        </w:r>
      </w:ins>
    </w:p>
    <w:p w14:paraId="259FCE09" w14:textId="60CB1D12" w:rsidR="000E196D" w:rsidRDefault="000E196D">
      <w:pPr>
        <w:pStyle w:val="TOC1"/>
        <w:rPr>
          <w:ins w:id="17"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18"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"_Toc204183855"</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4</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Abbreviated terms</w:t>
        </w:r>
        <w:r>
          <w:rPr>
            <w:noProof/>
            <w:webHidden/>
          </w:rPr>
          <w:tab/>
        </w:r>
        <w:r>
          <w:rPr>
            <w:noProof/>
            <w:webHidden/>
          </w:rPr>
          <w:fldChar w:fldCharType="begin"/>
        </w:r>
        <w:r>
          <w:rPr>
            <w:noProof/>
            <w:webHidden/>
          </w:rPr>
          <w:instrText xml:space="preserve"> PAGEREF _Toc204183855 \h </w:instrText>
        </w:r>
      </w:ins>
      <w:r>
        <w:rPr>
          <w:noProof/>
          <w:webHidden/>
        </w:rPr>
      </w:r>
      <w:r>
        <w:rPr>
          <w:noProof/>
          <w:webHidden/>
        </w:rPr>
        <w:fldChar w:fldCharType="separate"/>
      </w:r>
      <w:ins w:id="19" w:author="Hirabayashi, Mitsuhiro (SEC)" w:date="2025-07-23T17:23:00Z">
        <w:r>
          <w:rPr>
            <w:noProof/>
            <w:webHidden/>
          </w:rPr>
          <w:t>1</w:t>
        </w:r>
        <w:r>
          <w:rPr>
            <w:noProof/>
            <w:webHidden/>
          </w:rPr>
          <w:fldChar w:fldCharType="end"/>
        </w:r>
        <w:r w:rsidRPr="005C26F5">
          <w:rPr>
            <w:rStyle w:val="Hyperlink"/>
            <w:noProof/>
          </w:rPr>
          <w:fldChar w:fldCharType="end"/>
        </w:r>
      </w:ins>
    </w:p>
    <w:p w14:paraId="7EB004C2" w14:textId="0CAF38F2" w:rsidR="000E196D" w:rsidRDefault="000E196D">
      <w:pPr>
        <w:pStyle w:val="TOC1"/>
        <w:rPr>
          <w:ins w:id="20"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21"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"_Toc204183856"</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5</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CA"/>
          </w:rPr>
          <w:t>Reference software for carriage of haptics data</w:t>
        </w:r>
        <w:r>
          <w:rPr>
            <w:noProof/>
            <w:webHidden/>
          </w:rPr>
          <w:tab/>
        </w:r>
        <w:r>
          <w:rPr>
            <w:noProof/>
            <w:webHidden/>
          </w:rPr>
          <w:fldChar w:fldCharType="begin"/>
        </w:r>
        <w:r>
          <w:rPr>
            <w:noProof/>
            <w:webHidden/>
          </w:rPr>
          <w:instrText xml:space="preserve"> PAGEREF _Toc204183856 \h </w:instrText>
        </w:r>
      </w:ins>
      <w:r>
        <w:rPr>
          <w:noProof/>
          <w:webHidden/>
        </w:rPr>
      </w:r>
      <w:r>
        <w:rPr>
          <w:noProof/>
          <w:webHidden/>
        </w:rPr>
        <w:fldChar w:fldCharType="separate"/>
      </w:r>
      <w:ins w:id="22" w:author="Hirabayashi, Mitsuhiro (SEC)" w:date="2025-07-23T17:23:00Z">
        <w:r>
          <w:rPr>
            <w:noProof/>
            <w:webHidden/>
          </w:rPr>
          <w:t>1</w:t>
        </w:r>
        <w:r>
          <w:rPr>
            <w:noProof/>
            <w:webHidden/>
          </w:rPr>
          <w:fldChar w:fldCharType="end"/>
        </w:r>
        <w:r w:rsidRPr="005C26F5">
          <w:rPr>
            <w:rStyle w:val="Hyperlink"/>
            <w:noProof/>
          </w:rPr>
          <w:fldChar w:fldCharType="end"/>
        </w:r>
      </w:ins>
    </w:p>
    <w:p w14:paraId="41B39058" w14:textId="53A355C1" w:rsidR="000E196D" w:rsidRDefault="000E196D">
      <w:pPr>
        <w:pStyle w:val="TOC2"/>
        <w:rPr>
          <w:ins w:id="23"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24"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"_Toc204183857"</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5.1</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General</w:t>
        </w:r>
        <w:r>
          <w:rPr>
            <w:noProof/>
            <w:webHidden/>
          </w:rPr>
          <w:tab/>
        </w:r>
        <w:r>
          <w:rPr>
            <w:noProof/>
            <w:webHidden/>
          </w:rPr>
          <w:fldChar w:fldCharType="begin"/>
        </w:r>
        <w:r>
          <w:rPr>
            <w:noProof/>
            <w:webHidden/>
          </w:rPr>
          <w:instrText xml:space="preserve"> PAGEREF _Toc204183857 \h </w:instrText>
        </w:r>
      </w:ins>
      <w:r>
        <w:rPr>
          <w:noProof/>
          <w:webHidden/>
        </w:rPr>
      </w:r>
      <w:r>
        <w:rPr>
          <w:noProof/>
          <w:webHidden/>
        </w:rPr>
        <w:fldChar w:fldCharType="separate"/>
      </w:r>
      <w:ins w:id="25" w:author="Hirabayashi, Mitsuhiro (SEC)" w:date="2025-07-23T17:23:00Z">
        <w:r>
          <w:rPr>
            <w:noProof/>
            <w:webHidden/>
          </w:rPr>
          <w:t>1</w:t>
        </w:r>
        <w:r>
          <w:rPr>
            <w:noProof/>
            <w:webHidden/>
          </w:rPr>
          <w:fldChar w:fldCharType="end"/>
        </w:r>
        <w:r w:rsidRPr="005C26F5">
          <w:rPr>
            <w:rStyle w:val="Hyperlink"/>
            <w:noProof/>
          </w:rPr>
          <w:fldChar w:fldCharType="end"/>
        </w:r>
      </w:ins>
    </w:p>
    <w:p w14:paraId="20B56234" w14:textId="46A2FE37" w:rsidR="000E196D" w:rsidRDefault="000E196D">
      <w:pPr>
        <w:pStyle w:val="TOC2"/>
        <w:rPr>
          <w:ins w:id="26"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27"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"_Toc204183858"</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5.2</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Overview</w:t>
        </w:r>
        <w:r>
          <w:rPr>
            <w:noProof/>
            <w:webHidden/>
          </w:rPr>
          <w:tab/>
        </w:r>
        <w:r>
          <w:rPr>
            <w:noProof/>
            <w:webHidden/>
          </w:rPr>
          <w:fldChar w:fldCharType="begin"/>
        </w:r>
        <w:r>
          <w:rPr>
            <w:noProof/>
            <w:webHidden/>
          </w:rPr>
          <w:instrText xml:space="preserve"> PAGEREF _Toc204183858 \h </w:instrText>
        </w:r>
      </w:ins>
      <w:r>
        <w:rPr>
          <w:noProof/>
          <w:webHidden/>
        </w:rPr>
      </w:r>
      <w:r>
        <w:rPr>
          <w:noProof/>
          <w:webHidden/>
        </w:rPr>
        <w:fldChar w:fldCharType="separate"/>
      </w:r>
      <w:ins w:id="28" w:author="Hirabayashi, Mitsuhiro (SEC)" w:date="2025-07-23T17:23:00Z">
        <w:r>
          <w:rPr>
            <w:noProof/>
            <w:webHidden/>
          </w:rPr>
          <w:t>2</w:t>
        </w:r>
        <w:r>
          <w:rPr>
            <w:noProof/>
            <w:webHidden/>
          </w:rPr>
          <w:fldChar w:fldCharType="end"/>
        </w:r>
        <w:r w:rsidRPr="005C26F5">
          <w:rPr>
            <w:rStyle w:val="Hyperlink"/>
            <w:noProof/>
          </w:rPr>
          <w:fldChar w:fldCharType="end"/>
        </w:r>
      </w:ins>
    </w:p>
    <w:p w14:paraId="69851D62" w14:textId="4C42E28A" w:rsidR="000E196D" w:rsidRDefault="000E196D">
      <w:pPr>
        <w:pStyle w:val="TOC2"/>
        <w:rPr>
          <w:ins w:id="29"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30"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"_Toc204183859"</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5.3</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CA"/>
          </w:rPr>
          <w:t>Feature list</w:t>
        </w:r>
        <w:r>
          <w:rPr>
            <w:noProof/>
            <w:webHidden/>
          </w:rPr>
          <w:tab/>
        </w:r>
        <w:r>
          <w:rPr>
            <w:noProof/>
            <w:webHidden/>
          </w:rPr>
          <w:fldChar w:fldCharType="begin"/>
        </w:r>
        <w:r>
          <w:rPr>
            <w:noProof/>
            <w:webHidden/>
          </w:rPr>
          <w:instrText xml:space="preserve"> PAGEREF _Toc204183859 \h </w:instrText>
        </w:r>
      </w:ins>
      <w:r>
        <w:rPr>
          <w:noProof/>
          <w:webHidden/>
        </w:rPr>
      </w:r>
      <w:r>
        <w:rPr>
          <w:noProof/>
          <w:webHidden/>
        </w:rPr>
        <w:fldChar w:fldCharType="separate"/>
      </w:r>
      <w:ins w:id="31" w:author="Hirabayashi, Mitsuhiro (SEC)" w:date="2025-07-23T17:23:00Z">
        <w:r>
          <w:rPr>
            <w:noProof/>
            <w:webHidden/>
          </w:rPr>
          <w:t>3</w:t>
        </w:r>
        <w:r>
          <w:rPr>
            <w:noProof/>
            <w:webHidden/>
          </w:rPr>
          <w:fldChar w:fldCharType="end"/>
        </w:r>
        <w:r w:rsidRPr="005C26F5">
          <w:rPr>
            <w:rStyle w:val="Hyperlink"/>
            <w:noProof/>
          </w:rPr>
          <w:fldChar w:fldCharType="end"/>
        </w:r>
      </w:ins>
    </w:p>
    <w:p w14:paraId="32C53728" w14:textId="613949AE" w:rsidR="000E196D" w:rsidRDefault="000E196D">
      <w:pPr>
        <w:pStyle w:val="TOC2"/>
        <w:rPr>
          <w:ins w:id="32"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33"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"_Toc204183860"</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bCs/>
            <w:noProof/>
          </w:rPr>
          <w:t>5.4</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bCs/>
            <w:noProof/>
          </w:rPr>
          <w:t>Haptics carriage library API</w:t>
        </w:r>
        <w:r>
          <w:rPr>
            <w:noProof/>
            <w:webHidden/>
          </w:rPr>
          <w:tab/>
        </w:r>
        <w:r>
          <w:rPr>
            <w:noProof/>
            <w:webHidden/>
          </w:rPr>
          <w:fldChar w:fldCharType="begin"/>
        </w:r>
        <w:r>
          <w:rPr>
            <w:noProof/>
            <w:webHidden/>
          </w:rPr>
          <w:instrText xml:space="preserve"> PAGEREF _Toc204183860 \h </w:instrText>
        </w:r>
      </w:ins>
      <w:r>
        <w:rPr>
          <w:noProof/>
          <w:webHidden/>
        </w:rPr>
      </w:r>
      <w:r>
        <w:rPr>
          <w:noProof/>
          <w:webHidden/>
        </w:rPr>
        <w:fldChar w:fldCharType="separate"/>
      </w:r>
      <w:ins w:id="34" w:author="Hirabayashi, Mitsuhiro (SEC)" w:date="2025-07-23T17:23:00Z">
        <w:r>
          <w:rPr>
            <w:noProof/>
            <w:webHidden/>
          </w:rPr>
          <w:t>4</w:t>
        </w:r>
        <w:r>
          <w:rPr>
            <w:noProof/>
            <w:webHidden/>
          </w:rPr>
          <w:fldChar w:fldCharType="end"/>
        </w:r>
        <w:r w:rsidRPr="005C26F5">
          <w:rPr>
            <w:rStyle w:val="Hyperlink"/>
            <w:noProof/>
          </w:rPr>
          <w:fldChar w:fldCharType="end"/>
        </w:r>
      </w:ins>
    </w:p>
    <w:p w14:paraId="52E1CB5A" w14:textId="4FF675AD" w:rsidR="000E196D" w:rsidRDefault="000E196D">
      <w:pPr>
        <w:pStyle w:val="TOC2"/>
        <w:rPr>
          <w:ins w:id="35"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36"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"_Toc204183861"</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rPr>
          <w:t>5.5</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rPr>
          <w:t>Using the Command-line Applications</w:t>
        </w:r>
        <w:r>
          <w:rPr>
            <w:noProof/>
            <w:webHidden/>
          </w:rPr>
          <w:tab/>
        </w:r>
        <w:r>
          <w:rPr>
            <w:noProof/>
            <w:webHidden/>
          </w:rPr>
          <w:fldChar w:fldCharType="begin"/>
        </w:r>
        <w:r>
          <w:rPr>
            <w:noProof/>
            <w:webHidden/>
          </w:rPr>
          <w:instrText xml:space="preserve"> PAGEREF _Toc204183861 \h </w:instrText>
        </w:r>
      </w:ins>
      <w:r>
        <w:rPr>
          <w:noProof/>
          <w:webHidden/>
        </w:rPr>
      </w:r>
      <w:r>
        <w:rPr>
          <w:noProof/>
          <w:webHidden/>
        </w:rPr>
        <w:fldChar w:fldCharType="separate"/>
      </w:r>
      <w:ins w:id="37" w:author="Hirabayashi, Mitsuhiro (SEC)" w:date="2025-07-23T17:23:00Z">
        <w:r>
          <w:rPr>
            <w:noProof/>
            <w:webHidden/>
          </w:rPr>
          <w:t>4</w:t>
        </w:r>
        <w:r>
          <w:rPr>
            <w:noProof/>
            <w:webHidden/>
          </w:rPr>
          <w:fldChar w:fldCharType="end"/>
        </w:r>
        <w:r w:rsidRPr="005C26F5">
          <w:rPr>
            <w:rStyle w:val="Hyperlink"/>
            <w:noProof/>
          </w:rPr>
          <w:fldChar w:fldCharType="end"/>
        </w:r>
      </w:ins>
    </w:p>
    <w:p w14:paraId="3B432306" w14:textId="2AEAD9DC" w:rsidR="000E196D" w:rsidRDefault="000E196D">
      <w:pPr>
        <w:pStyle w:val="TOC3"/>
        <w:rPr>
          <w:ins w:id="38"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39"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"_Toc204183862"</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rPr>
          <w:t>5.5.1</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rPr>
          <w:t>HapticsMultiplexerApp</w:t>
        </w:r>
        <w:r>
          <w:rPr>
            <w:noProof/>
            <w:webHidden/>
          </w:rPr>
          <w:tab/>
        </w:r>
        <w:r>
          <w:rPr>
            <w:noProof/>
            <w:webHidden/>
          </w:rPr>
          <w:fldChar w:fldCharType="begin"/>
        </w:r>
        <w:r>
          <w:rPr>
            <w:noProof/>
            <w:webHidden/>
          </w:rPr>
          <w:instrText xml:space="preserve"> PAGEREF _Toc204183862 \h </w:instrText>
        </w:r>
      </w:ins>
      <w:r>
        <w:rPr>
          <w:noProof/>
          <w:webHidden/>
        </w:rPr>
      </w:r>
      <w:r>
        <w:rPr>
          <w:noProof/>
          <w:webHidden/>
        </w:rPr>
        <w:fldChar w:fldCharType="separate"/>
      </w:r>
      <w:ins w:id="40" w:author="Hirabayashi, Mitsuhiro (SEC)" w:date="2025-07-23T17:23:00Z">
        <w:r>
          <w:rPr>
            <w:noProof/>
            <w:webHidden/>
          </w:rPr>
          <w:t>4</w:t>
        </w:r>
        <w:r>
          <w:rPr>
            <w:noProof/>
            <w:webHidden/>
          </w:rPr>
          <w:fldChar w:fldCharType="end"/>
        </w:r>
        <w:r w:rsidRPr="005C26F5">
          <w:rPr>
            <w:rStyle w:val="Hyperlink"/>
            <w:noProof/>
          </w:rPr>
          <w:fldChar w:fldCharType="end"/>
        </w:r>
      </w:ins>
    </w:p>
    <w:p w14:paraId="19A3632A" w14:textId="0FC0B8E7" w:rsidR="000E196D" w:rsidRDefault="000E196D">
      <w:pPr>
        <w:pStyle w:val="TOC3"/>
        <w:rPr>
          <w:ins w:id="41"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42"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"_Toc204183863"</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rPr>
          <w:t>5.5.2</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rPr>
          <w:t>HapticsDemultiplexerApp</w:t>
        </w:r>
        <w:r>
          <w:rPr>
            <w:noProof/>
            <w:webHidden/>
          </w:rPr>
          <w:tab/>
        </w:r>
        <w:r>
          <w:rPr>
            <w:noProof/>
            <w:webHidden/>
          </w:rPr>
          <w:fldChar w:fldCharType="begin"/>
        </w:r>
        <w:r>
          <w:rPr>
            <w:noProof/>
            <w:webHidden/>
          </w:rPr>
          <w:instrText xml:space="preserve"> PAGEREF _Toc204183863 \h </w:instrText>
        </w:r>
      </w:ins>
      <w:r>
        <w:rPr>
          <w:noProof/>
          <w:webHidden/>
        </w:rPr>
      </w:r>
      <w:r>
        <w:rPr>
          <w:noProof/>
          <w:webHidden/>
        </w:rPr>
        <w:fldChar w:fldCharType="separate"/>
      </w:r>
      <w:ins w:id="43" w:author="Hirabayashi, Mitsuhiro (SEC)" w:date="2025-07-23T17:23:00Z">
        <w:r>
          <w:rPr>
            <w:noProof/>
            <w:webHidden/>
          </w:rPr>
          <w:t>4</w:t>
        </w:r>
        <w:r>
          <w:rPr>
            <w:noProof/>
            <w:webHidden/>
          </w:rPr>
          <w:fldChar w:fldCharType="end"/>
        </w:r>
        <w:r w:rsidRPr="005C26F5">
          <w:rPr>
            <w:rStyle w:val="Hyperlink"/>
            <w:noProof/>
          </w:rPr>
          <w:fldChar w:fldCharType="end"/>
        </w:r>
      </w:ins>
    </w:p>
    <w:p w14:paraId="2C200EC3" w14:textId="38D5C6E7" w:rsidR="000E196D" w:rsidRDefault="000E196D">
      <w:pPr>
        <w:pStyle w:val="TOC1"/>
        <w:rPr>
          <w:ins w:id="44"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45"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"_Toc204183864"</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rPr>
          <w:t>6</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bCs/>
            <w:noProof/>
          </w:rPr>
          <w:t>Conformance for ISO/IEC 23090-32</w:t>
        </w:r>
        <w:r>
          <w:rPr>
            <w:noProof/>
            <w:webHidden/>
          </w:rPr>
          <w:tab/>
        </w:r>
        <w:r>
          <w:rPr>
            <w:noProof/>
            <w:webHidden/>
          </w:rPr>
          <w:fldChar w:fldCharType="begin"/>
        </w:r>
        <w:r>
          <w:rPr>
            <w:noProof/>
            <w:webHidden/>
          </w:rPr>
          <w:instrText xml:space="preserve"> PAGEREF _Toc204183864 \h </w:instrText>
        </w:r>
      </w:ins>
      <w:r>
        <w:rPr>
          <w:noProof/>
          <w:webHidden/>
        </w:rPr>
      </w:r>
      <w:r>
        <w:rPr>
          <w:noProof/>
          <w:webHidden/>
        </w:rPr>
        <w:fldChar w:fldCharType="separate"/>
      </w:r>
      <w:ins w:id="46" w:author="Hirabayashi, Mitsuhiro (SEC)" w:date="2025-07-23T17:23:00Z">
        <w:r>
          <w:rPr>
            <w:noProof/>
            <w:webHidden/>
          </w:rPr>
          <w:t>5</w:t>
        </w:r>
        <w:r>
          <w:rPr>
            <w:noProof/>
            <w:webHidden/>
          </w:rPr>
          <w:fldChar w:fldCharType="end"/>
        </w:r>
        <w:r w:rsidRPr="005C26F5">
          <w:rPr>
            <w:rStyle w:val="Hyperlink"/>
            <w:noProof/>
          </w:rPr>
          <w:fldChar w:fldCharType="end"/>
        </w:r>
      </w:ins>
    </w:p>
    <w:p w14:paraId="64E313C6" w14:textId="2A50E438" w:rsidR="000E196D" w:rsidRDefault="000E196D">
      <w:pPr>
        <w:pStyle w:val="TOC1"/>
        <w:rPr>
          <w:ins w:id="47"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48"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"_Toc204183865"</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rPr>
          <w:t>Annex A</w:t>
        </w:r>
        <w:r w:rsidRPr="005C26F5">
          <w:rPr>
            <w:rStyle w:val="Hyperlink"/>
            <w:noProof/>
            <w:lang w:val="en-US"/>
          </w:rPr>
          <w:t xml:space="preserve"> (informative)  </w:t>
        </w:r>
        <w:r w:rsidRPr="005C26F5">
          <w:rPr>
            <w:rStyle w:val="Hyperlink"/>
            <w:noProof/>
          </w:rPr>
          <w:t>Reference software build process</w:t>
        </w:r>
        <w:r>
          <w:rPr>
            <w:noProof/>
            <w:webHidden/>
          </w:rPr>
          <w:tab/>
        </w:r>
        <w:r>
          <w:rPr>
            <w:noProof/>
            <w:webHidden/>
          </w:rPr>
          <w:fldChar w:fldCharType="begin"/>
        </w:r>
        <w:r>
          <w:rPr>
            <w:noProof/>
            <w:webHidden/>
          </w:rPr>
          <w:instrText xml:space="preserve"> PAGEREF _Toc204183865 \h </w:instrText>
        </w:r>
      </w:ins>
      <w:r>
        <w:rPr>
          <w:noProof/>
          <w:webHidden/>
        </w:rPr>
      </w:r>
      <w:r>
        <w:rPr>
          <w:noProof/>
          <w:webHidden/>
        </w:rPr>
        <w:fldChar w:fldCharType="separate"/>
      </w:r>
      <w:ins w:id="49" w:author="Hirabayashi, Mitsuhiro (SEC)" w:date="2025-07-23T17:23:00Z">
        <w:r>
          <w:rPr>
            <w:noProof/>
            <w:webHidden/>
          </w:rPr>
          <w:t>7</w:t>
        </w:r>
        <w:r>
          <w:rPr>
            <w:noProof/>
            <w:webHidden/>
          </w:rPr>
          <w:fldChar w:fldCharType="end"/>
        </w:r>
        <w:r w:rsidRPr="005C26F5">
          <w:rPr>
            <w:rStyle w:val="Hyperlink"/>
            <w:noProof/>
          </w:rPr>
          <w:fldChar w:fldCharType="end"/>
        </w:r>
      </w:ins>
    </w:p>
    <w:p w14:paraId="767A70F6" w14:textId="51B270D2" w:rsidR="000E196D" w:rsidRDefault="000E196D">
      <w:pPr>
        <w:pStyle w:val="TOC1"/>
        <w:rPr>
          <w:ins w:id="50"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51"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"_Toc204183866"</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A.1</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General</w:t>
        </w:r>
        <w:r>
          <w:rPr>
            <w:noProof/>
            <w:webHidden/>
          </w:rPr>
          <w:tab/>
        </w:r>
        <w:r>
          <w:rPr>
            <w:noProof/>
            <w:webHidden/>
          </w:rPr>
          <w:fldChar w:fldCharType="begin"/>
        </w:r>
        <w:r>
          <w:rPr>
            <w:noProof/>
            <w:webHidden/>
          </w:rPr>
          <w:instrText xml:space="preserve"> PAGEREF _Toc204183866 \h </w:instrText>
        </w:r>
      </w:ins>
      <w:r>
        <w:rPr>
          <w:noProof/>
          <w:webHidden/>
        </w:rPr>
      </w:r>
      <w:r>
        <w:rPr>
          <w:noProof/>
          <w:webHidden/>
        </w:rPr>
        <w:fldChar w:fldCharType="separate"/>
      </w:r>
      <w:ins w:id="52" w:author="Hirabayashi, Mitsuhiro (SEC)" w:date="2025-07-23T17:23:00Z">
        <w:r>
          <w:rPr>
            <w:noProof/>
            <w:webHidden/>
          </w:rPr>
          <w:t>7</w:t>
        </w:r>
        <w:r>
          <w:rPr>
            <w:noProof/>
            <w:webHidden/>
          </w:rPr>
          <w:fldChar w:fldCharType="end"/>
        </w:r>
        <w:r w:rsidRPr="005C26F5">
          <w:rPr>
            <w:rStyle w:val="Hyperlink"/>
            <w:noProof/>
          </w:rPr>
          <w:fldChar w:fldCharType="end"/>
        </w:r>
      </w:ins>
    </w:p>
    <w:p w14:paraId="524C8BFF" w14:textId="03A9A281" w:rsidR="000E196D" w:rsidRDefault="000E196D">
      <w:pPr>
        <w:pStyle w:val="TOC1"/>
        <w:rPr>
          <w:ins w:id="53"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54"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"_Toc204183867"</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A.1.1</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rPr>
          <w:t>Dependencies</w:t>
        </w:r>
        <w:r>
          <w:rPr>
            <w:noProof/>
            <w:webHidden/>
          </w:rPr>
          <w:tab/>
        </w:r>
        <w:r>
          <w:rPr>
            <w:noProof/>
            <w:webHidden/>
          </w:rPr>
          <w:fldChar w:fldCharType="begin"/>
        </w:r>
        <w:r>
          <w:rPr>
            <w:noProof/>
            <w:webHidden/>
          </w:rPr>
          <w:instrText xml:space="preserve"> PAGEREF _Toc204183867 \h </w:instrText>
        </w:r>
      </w:ins>
      <w:r>
        <w:rPr>
          <w:noProof/>
          <w:webHidden/>
        </w:rPr>
      </w:r>
      <w:r>
        <w:rPr>
          <w:noProof/>
          <w:webHidden/>
        </w:rPr>
        <w:fldChar w:fldCharType="separate"/>
      </w:r>
      <w:ins w:id="55" w:author="Hirabayashi, Mitsuhiro (SEC)" w:date="2025-07-23T17:23:00Z">
        <w:r>
          <w:rPr>
            <w:noProof/>
            <w:webHidden/>
          </w:rPr>
          <w:t>7</w:t>
        </w:r>
        <w:r>
          <w:rPr>
            <w:noProof/>
            <w:webHidden/>
          </w:rPr>
          <w:fldChar w:fldCharType="end"/>
        </w:r>
        <w:r w:rsidRPr="005C26F5">
          <w:rPr>
            <w:rStyle w:val="Hyperlink"/>
            <w:noProof/>
          </w:rPr>
          <w:fldChar w:fldCharType="end"/>
        </w:r>
      </w:ins>
    </w:p>
    <w:p w14:paraId="5DA38E93" w14:textId="5AC648A7" w:rsidR="000E196D" w:rsidRDefault="000E196D">
      <w:pPr>
        <w:pStyle w:val="TOC1"/>
        <w:rPr>
          <w:ins w:id="56"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57"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"_Toc204183868"</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A.1.2</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rPr>
          <w:t>Building</w:t>
        </w:r>
        <w:r>
          <w:rPr>
            <w:noProof/>
            <w:webHidden/>
          </w:rPr>
          <w:tab/>
        </w:r>
        <w:r>
          <w:rPr>
            <w:noProof/>
            <w:webHidden/>
          </w:rPr>
          <w:fldChar w:fldCharType="begin"/>
        </w:r>
        <w:r>
          <w:rPr>
            <w:noProof/>
            <w:webHidden/>
          </w:rPr>
          <w:instrText xml:space="preserve"> PAGEREF _Toc204183868 \h </w:instrText>
        </w:r>
      </w:ins>
      <w:r>
        <w:rPr>
          <w:noProof/>
          <w:webHidden/>
        </w:rPr>
      </w:r>
      <w:r>
        <w:rPr>
          <w:noProof/>
          <w:webHidden/>
        </w:rPr>
        <w:fldChar w:fldCharType="separate"/>
      </w:r>
      <w:ins w:id="58" w:author="Hirabayashi, Mitsuhiro (SEC)" w:date="2025-07-23T17:23:00Z">
        <w:r>
          <w:rPr>
            <w:noProof/>
            <w:webHidden/>
          </w:rPr>
          <w:t>7</w:t>
        </w:r>
        <w:r>
          <w:rPr>
            <w:noProof/>
            <w:webHidden/>
          </w:rPr>
          <w:fldChar w:fldCharType="end"/>
        </w:r>
        <w:r w:rsidRPr="005C26F5">
          <w:rPr>
            <w:rStyle w:val="Hyperlink"/>
            <w:noProof/>
          </w:rPr>
          <w:fldChar w:fldCharType="end"/>
        </w:r>
      </w:ins>
    </w:p>
    <w:p w14:paraId="66A18E8B" w14:textId="110E0C3E" w:rsidR="000E196D" w:rsidRDefault="000E196D">
      <w:pPr>
        <w:pStyle w:val="TOC1"/>
        <w:rPr>
          <w:ins w:id="59" w:author="Hirabayashi, Mitsuhiro (SEC)" w:date="2025-07-23T17:23:00Z"/>
          <w:rFonts w:asciiTheme="minorHAnsi" w:eastAsiaTheme="minorEastAsia" w:hAnsiTheme="minorHAnsi" w:cstheme="minorBidi"/>
          <w:b w:val="0"/>
          <w:noProof/>
          <w:kern w:val="2"/>
          <w:szCs w:val="24"/>
          <w:lang w:val="en-US" w:eastAsia="ja-JP"/>
          <w14:ligatures w14:val="standardContextual"/>
        </w:rPr>
      </w:pPr>
      <w:ins w:id="60" w:author="Hirabayashi, Mitsuhiro (SEC)" w:date="2025-07-23T17:23:00Z">
        <w:r w:rsidRPr="005C26F5">
          <w:rPr>
            <w:rStyle w:val="Hyperlink"/>
            <w:noProof/>
          </w:rPr>
          <w:fldChar w:fldCharType="begin"/>
        </w:r>
        <w:r w:rsidRPr="005C26F5">
          <w:rPr>
            <w:rStyle w:val="Hyperlink"/>
            <w:noProof/>
          </w:rPr>
          <w:instrText xml:space="preserve"> </w:instrText>
        </w:r>
        <w:r>
          <w:rPr>
            <w:noProof/>
          </w:rPr>
          <w:instrText>HYPERLINK \l "_Toc204183869"</w:instrText>
        </w:r>
        <w:r w:rsidRPr="005C26F5">
          <w:rPr>
            <w:rStyle w:val="Hyperlink"/>
            <w:noProof/>
          </w:rPr>
          <w:instrText xml:space="preserve"> </w:instrText>
        </w:r>
        <w:r w:rsidRPr="005C26F5">
          <w:rPr>
            <w:rStyle w:val="Hyperlink"/>
            <w:noProof/>
          </w:rPr>
        </w:r>
        <w:r w:rsidRPr="005C26F5">
          <w:rPr>
            <w:rStyle w:val="Hyperlink"/>
            <w:noProof/>
          </w:rPr>
          <w:fldChar w:fldCharType="separate"/>
        </w:r>
        <w:r w:rsidRPr="005C26F5">
          <w:rPr>
            <w:rStyle w:val="Hyperlink"/>
            <w:noProof/>
            <w:lang w:val="en-US"/>
          </w:rPr>
          <w:t>Bibliography</w:t>
        </w:r>
        <w:r>
          <w:rPr>
            <w:noProof/>
            <w:webHidden/>
          </w:rPr>
          <w:tab/>
        </w:r>
        <w:r>
          <w:rPr>
            <w:noProof/>
            <w:webHidden/>
          </w:rPr>
          <w:fldChar w:fldCharType="begin"/>
        </w:r>
        <w:r>
          <w:rPr>
            <w:noProof/>
            <w:webHidden/>
          </w:rPr>
          <w:instrText xml:space="preserve"> PAGEREF _Toc204183869 \h </w:instrText>
        </w:r>
      </w:ins>
      <w:r>
        <w:rPr>
          <w:noProof/>
          <w:webHidden/>
        </w:rPr>
      </w:r>
      <w:r>
        <w:rPr>
          <w:noProof/>
          <w:webHidden/>
        </w:rPr>
        <w:fldChar w:fldCharType="separate"/>
      </w:r>
      <w:ins w:id="61" w:author="Hirabayashi, Mitsuhiro (SEC)" w:date="2025-07-23T17:23:00Z">
        <w:r>
          <w:rPr>
            <w:noProof/>
            <w:webHidden/>
          </w:rPr>
          <w:t>9</w:t>
        </w:r>
        <w:r>
          <w:rPr>
            <w:noProof/>
            <w:webHidden/>
          </w:rPr>
          <w:fldChar w:fldCharType="end"/>
        </w:r>
        <w:r w:rsidRPr="005C26F5">
          <w:rPr>
            <w:rStyle w:val="Hyperlink"/>
            <w:noProof/>
          </w:rPr>
          <w:fldChar w:fldCharType="end"/>
        </w:r>
      </w:ins>
    </w:p>
    <w:p w14:paraId="6EC1C56B" w14:textId="5EE64EF9" w:rsidR="008F54C6" w:rsidDel="000E196D" w:rsidRDefault="008F54C6">
      <w:pPr>
        <w:pStyle w:val="TOC1"/>
        <w:rPr>
          <w:del w:id="62"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63" w:author="Hirabayashi, Mitsuhiro (SEC)" w:date="2025-07-23T17:23:00Z">
        <w:r w:rsidRPr="000E196D" w:rsidDel="000E196D">
          <w:rPr>
            <w:rPrChange w:id="64" w:author="Hirabayashi, Mitsuhiro (SEC)" w:date="2025-07-23T17:23:00Z">
              <w:rPr>
                <w:rStyle w:val="Hyperlink"/>
                <w:b w:val="0"/>
                <w:noProof/>
                <w:lang w:val="en-US"/>
              </w:rPr>
            </w:rPrChange>
          </w:rPr>
          <w:delText>Foreword</w:delText>
        </w:r>
        <w:r w:rsidDel="000E196D">
          <w:rPr>
            <w:noProof/>
            <w:webHidden/>
          </w:rPr>
          <w:tab/>
          <w:delText>iv</w:delText>
        </w:r>
      </w:del>
    </w:p>
    <w:p w14:paraId="1ABF968E" w14:textId="12C25607" w:rsidR="008F54C6" w:rsidDel="000E196D" w:rsidRDefault="008F54C6">
      <w:pPr>
        <w:pStyle w:val="TOC1"/>
        <w:rPr>
          <w:del w:id="65"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66" w:author="Hirabayashi, Mitsuhiro (SEC)" w:date="2025-07-23T17:23:00Z">
        <w:r w:rsidRPr="000E196D" w:rsidDel="000E196D">
          <w:rPr>
            <w:rPrChange w:id="67" w:author="Hirabayashi, Mitsuhiro (SEC)" w:date="2025-07-23T17:23:00Z">
              <w:rPr>
                <w:rStyle w:val="Hyperlink"/>
                <w:b w:val="0"/>
                <w:noProof/>
                <w:lang w:val="en-US"/>
              </w:rPr>
            </w:rPrChange>
          </w:rPr>
          <w:delText>Introduction</w:delText>
        </w:r>
        <w:r w:rsidDel="000E196D">
          <w:rPr>
            <w:noProof/>
            <w:webHidden/>
          </w:rPr>
          <w:tab/>
          <w:delText>v</w:delText>
        </w:r>
      </w:del>
    </w:p>
    <w:p w14:paraId="42FF82A7" w14:textId="4944AB77" w:rsidR="008F54C6" w:rsidDel="000E196D" w:rsidRDefault="008F54C6">
      <w:pPr>
        <w:pStyle w:val="TOC1"/>
        <w:rPr>
          <w:del w:id="68"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69" w:author="Hirabayashi, Mitsuhiro (SEC)" w:date="2025-07-23T17:23:00Z">
        <w:r w:rsidRPr="000E196D" w:rsidDel="000E196D">
          <w:rPr>
            <w:rPrChange w:id="70" w:author="Hirabayashi, Mitsuhiro (SEC)" w:date="2025-07-23T17:23:00Z">
              <w:rPr>
                <w:rStyle w:val="Hyperlink"/>
                <w:b w:val="0"/>
                <w:noProof/>
                <w:lang w:val="en-US"/>
              </w:rPr>
            </w:rPrChange>
          </w:rPr>
          <w:delText>1</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71" w:author="Hirabayashi, Mitsuhiro (SEC)" w:date="2025-07-23T17:23:00Z">
              <w:rPr>
                <w:rStyle w:val="Hyperlink"/>
                <w:b w:val="0"/>
                <w:noProof/>
                <w:lang w:val="en-US"/>
              </w:rPr>
            </w:rPrChange>
          </w:rPr>
          <w:delText>Scope</w:delText>
        </w:r>
        <w:r w:rsidDel="000E196D">
          <w:rPr>
            <w:noProof/>
            <w:webHidden/>
          </w:rPr>
          <w:tab/>
          <w:delText>1</w:delText>
        </w:r>
      </w:del>
    </w:p>
    <w:p w14:paraId="5F441BEE" w14:textId="1C379C8E" w:rsidR="008F54C6" w:rsidDel="000E196D" w:rsidRDefault="008F54C6">
      <w:pPr>
        <w:pStyle w:val="TOC1"/>
        <w:rPr>
          <w:del w:id="72"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73" w:author="Hirabayashi, Mitsuhiro (SEC)" w:date="2025-07-23T17:23:00Z">
        <w:r w:rsidRPr="000E196D" w:rsidDel="000E196D">
          <w:rPr>
            <w:rPrChange w:id="74" w:author="Hirabayashi, Mitsuhiro (SEC)" w:date="2025-07-23T17:23:00Z">
              <w:rPr>
                <w:rStyle w:val="Hyperlink"/>
                <w:b w:val="0"/>
                <w:noProof/>
                <w:lang w:val="en-US"/>
              </w:rPr>
            </w:rPrChange>
          </w:rPr>
          <w:delText>2</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75" w:author="Hirabayashi, Mitsuhiro (SEC)" w:date="2025-07-23T17:23:00Z">
              <w:rPr>
                <w:rStyle w:val="Hyperlink"/>
                <w:b w:val="0"/>
                <w:noProof/>
                <w:lang w:val="en-US"/>
              </w:rPr>
            </w:rPrChange>
          </w:rPr>
          <w:delText>Normative references</w:delText>
        </w:r>
        <w:r w:rsidDel="000E196D">
          <w:rPr>
            <w:noProof/>
            <w:webHidden/>
          </w:rPr>
          <w:tab/>
          <w:delText>1</w:delText>
        </w:r>
      </w:del>
    </w:p>
    <w:p w14:paraId="52F05C71" w14:textId="76DD066E" w:rsidR="008F54C6" w:rsidDel="000E196D" w:rsidRDefault="008F54C6">
      <w:pPr>
        <w:pStyle w:val="TOC1"/>
        <w:rPr>
          <w:del w:id="76"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77" w:author="Hirabayashi, Mitsuhiro (SEC)" w:date="2025-07-23T17:23:00Z">
        <w:r w:rsidRPr="000E196D" w:rsidDel="000E196D">
          <w:rPr>
            <w:rPrChange w:id="78" w:author="Hirabayashi, Mitsuhiro (SEC)" w:date="2025-07-23T17:23:00Z">
              <w:rPr>
                <w:rStyle w:val="Hyperlink"/>
                <w:b w:val="0"/>
                <w:noProof/>
                <w:lang w:val="en-US"/>
              </w:rPr>
            </w:rPrChange>
          </w:rPr>
          <w:delText>3</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79" w:author="Hirabayashi, Mitsuhiro (SEC)" w:date="2025-07-23T17:23:00Z">
              <w:rPr>
                <w:rStyle w:val="Hyperlink"/>
                <w:b w:val="0"/>
                <w:noProof/>
                <w:lang w:val="en-US"/>
              </w:rPr>
            </w:rPrChange>
          </w:rPr>
          <w:delText>Terms and definitions</w:delText>
        </w:r>
        <w:r w:rsidDel="000E196D">
          <w:rPr>
            <w:noProof/>
            <w:webHidden/>
          </w:rPr>
          <w:tab/>
          <w:delText>1</w:delText>
        </w:r>
      </w:del>
    </w:p>
    <w:p w14:paraId="6A1732DD" w14:textId="587ADEB3" w:rsidR="008F54C6" w:rsidDel="000E196D" w:rsidRDefault="008F54C6">
      <w:pPr>
        <w:pStyle w:val="TOC1"/>
        <w:rPr>
          <w:del w:id="80"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81" w:author="Hirabayashi, Mitsuhiro (SEC)" w:date="2025-07-23T17:23:00Z">
        <w:r w:rsidRPr="000E196D" w:rsidDel="000E196D">
          <w:rPr>
            <w:rPrChange w:id="82" w:author="Hirabayashi, Mitsuhiro (SEC)" w:date="2025-07-23T17:23:00Z">
              <w:rPr>
                <w:rStyle w:val="Hyperlink"/>
                <w:b w:val="0"/>
                <w:noProof/>
                <w:lang w:val="en-US"/>
              </w:rPr>
            </w:rPrChange>
          </w:rPr>
          <w:delText>4</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83" w:author="Hirabayashi, Mitsuhiro (SEC)" w:date="2025-07-23T17:23:00Z">
              <w:rPr>
                <w:rStyle w:val="Hyperlink"/>
                <w:b w:val="0"/>
                <w:noProof/>
                <w:lang w:val="en-US"/>
              </w:rPr>
            </w:rPrChange>
          </w:rPr>
          <w:delText>Abbreviated terms</w:delText>
        </w:r>
        <w:r w:rsidDel="000E196D">
          <w:rPr>
            <w:noProof/>
            <w:webHidden/>
          </w:rPr>
          <w:tab/>
          <w:delText>1</w:delText>
        </w:r>
      </w:del>
    </w:p>
    <w:p w14:paraId="170743FF" w14:textId="43C7284C" w:rsidR="008F54C6" w:rsidDel="000E196D" w:rsidRDefault="008F54C6">
      <w:pPr>
        <w:pStyle w:val="TOC1"/>
        <w:rPr>
          <w:del w:id="84"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85" w:author="Hirabayashi, Mitsuhiro (SEC)" w:date="2025-07-23T17:23:00Z">
        <w:r w:rsidRPr="000E196D" w:rsidDel="000E196D">
          <w:rPr>
            <w:rPrChange w:id="86" w:author="Hirabayashi, Mitsuhiro (SEC)" w:date="2025-07-23T17:23:00Z">
              <w:rPr>
                <w:rStyle w:val="Hyperlink"/>
                <w:b w:val="0"/>
                <w:noProof/>
                <w:lang w:val="en-US"/>
              </w:rPr>
            </w:rPrChange>
          </w:rPr>
          <w:delText>5</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87" w:author="Hirabayashi, Mitsuhiro (SEC)" w:date="2025-07-23T17:23:00Z">
              <w:rPr>
                <w:rStyle w:val="Hyperlink"/>
                <w:b w:val="0"/>
                <w:noProof/>
                <w:lang w:val="en-CA"/>
              </w:rPr>
            </w:rPrChange>
          </w:rPr>
          <w:delText>Reference software for  carriage of haptics data</w:delText>
        </w:r>
        <w:r w:rsidDel="000E196D">
          <w:rPr>
            <w:noProof/>
            <w:webHidden/>
          </w:rPr>
          <w:tab/>
          <w:delText>1</w:delText>
        </w:r>
      </w:del>
    </w:p>
    <w:p w14:paraId="0CC83CD8" w14:textId="34F5498C" w:rsidR="008F54C6" w:rsidDel="000E196D" w:rsidRDefault="008F54C6">
      <w:pPr>
        <w:pStyle w:val="TOC2"/>
        <w:rPr>
          <w:del w:id="88"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89" w:author="Hirabayashi, Mitsuhiro (SEC)" w:date="2025-07-23T17:23:00Z">
        <w:r w:rsidRPr="000E196D" w:rsidDel="000E196D">
          <w:rPr>
            <w:rPrChange w:id="90" w:author="Hirabayashi, Mitsuhiro (SEC)" w:date="2025-07-23T17:23:00Z">
              <w:rPr>
                <w:rStyle w:val="Hyperlink"/>
                <w:b w:val="0"/>
                <w:noProof/>
                <w:lang w:val="en-US"/>
              </w:rPr>
            </w:rPrChange>
          </w:rPr>
          <w:delText>5.1</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91" w:author="Hirabayashi, Mitsuhiro (SEC)" w:date="2025-07-23T17:23:00Z">
              <w:rPr>
                <w:rStyle w:val="Hyperlink"/>
                <w:b w:val="0"/>
                <w:noProof/>
                <w:lang w:val="en-US"/>
              </w:rPr>
            </w:rPrChange>
          </w:rPr>
          <w:delText>General</w:delText>
        </w:r>
        <w:r w:rsidDel="000E196D">
          <w:rPr>
            <w:noProof/>
            <w:webHidden/>
          </w:rPr>
          <w:tab/>
          <w:delText>1</w:delText>
        </w:r>
      </w:del>
    </w:p>
    <w:p w14:paraId="78D2EE93" w14:textId="0829F91F" w:rsidR="008F54C6" w:rsidDel="000E196D" w:rsidRDefault="008F54C6">
      <w:pPr>
        <w:pStyle w:val="TOC2"/>
        <w:rPr>
          <w:del w:id="92"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93" w:author="Hirabayashi, Mitsuhiro (SEC)" w:date="2025-07-23T17:23:00Z">
        <w:r w:rsidRPr="000E196D" w:rsidDel="000E196D">
          <w:rPr>
            <w:rPrChange w:id="94" w:author="Hirabayashi, Mitsuhiro (SEC)" w:date="2025-07-23T17:23:00Z">
              <w:rPr>
                <w:rStyle w:val="Hyperlink"/>
                <w:b w:val="0"/>
                <w:noProof/>
                <w:lang w:val="en-US"/>
              </w:rPr>
            </w:rPrChange>
          </w:rPr>
          <w:delText>5.2</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95" w:author="Hirabayashi, Mitsuhiro (SEC)" w:date="2025-07-23T17:23:00Z">
              <w:rPr>
                <w:rStyle w:val="Hyperlink"/>
                <w:b w:val="0"/>
                <w:noProof/>
                <w:lang w:val="en-US"/>
              </w:rPr>
            </w:rPrChange>
          </w:rPr>
          <w:delText>Overview</w:delText>
        </w:r>
        <w:r w:rsidDel="000E196D">
          <w:rPr>
            <w:noProof/>
            <w:webHidden/>
          </w:rPr>
          <w:tab/>
          <w:delText>2</w:delText>
        </w:r>
      </w:del>
    </w:p>
    <w:p w14:paraId="4F1781E0" w14:textId="63C2BAAA" w:rsidR="008F54C6" w:rsidDel="000E196D" w:rsidRDefault="008F54C6">
      <w:pPr>
        <w:pStyle w:val="TOC2"/>
        <w:rPr>
          <w:del w:id="96"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97" w:author="Hirabayashi, Mitsuhiro (SEC)" w:date="2025-07-23T17:23:00Z">
        <w:r w:rsidRPr="000E196D" w:rsidDel="000E196D">
          <w:rPr>
            <w:rPrChange w:id="98" w:author="Hirabayashi, Mitsuhiro (SEC)" w:date="2025-07-23T17:23:00Z">
              <w:rPr>
                <w:rStyle w:val="Hyperlink"/>
                <w:b w:val="0"/>
                <w:noProof/>
                <w:lang w:val="en-US"/>
              </w:rPr>
            </w:rPrChange>
          </w:rPr>
          <w:delText>5.3</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99" w:author="Hirabayashi, Mitsuhiro (SEC)" w:date="2025-07-23T17:23:00Z">
              <w:rPr>
                <w:rStyle w:val="Hyperlink"/>
                <w:b w:val="0"/>
                <w:noProof/>
                <w:lang w:val="en-CA"/>
              </w:rPr>
            </w:rPrChange>
          </w:rPr>
          <w:delText>Features list</w:delText>
        </w:r>
        <w:r w:rsidDel="000E196D">
          <w:rPr>
            <w:noProof/>
            <w:webHidden/>
          </w:rPr>
          <w:tab/>
          <w:delText>3</w:delText>
        </w:r>
      </w:del>
    </w:p>
    <w:p w14:paraId="53DE4D9C" w14:textId="69B8312E" w:rsidR="008F54C6" w:rsidDel="000E196D" w:rsidRDefault="008F54C6">
      <w:pPr>
        <w:pStyle w:val="TOC2"/>
        <w:rPr>
          <w:del w:id="100"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101" w:author="Hirabayashi, Mitsuhiro (SEC)" w:date="2025-07-23T17:23:00Z">
        <w:r w:rsidRPr="000E196D" w:rsidDel="000E196D">
          <w:rPr>
            <w:rPrChange w:id="102" w:author="Hirabayashi, Mitsuhiro (SEC)" w:date="2025-07-23T17:23:00Z">
              <w:rPr>
                <w:rStyle w:val="Hyperlink"/>
                <w:b w:val="0"/>
                <w:bCs/>
                <w:noProof/>
              </w:rPr>
            </w:rPrChange>
          </w:rPr>
          <w:delText>5.4</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103" w:author="Hirabayashi, Mitsuhiro (SEC)" w:date="2025-07-23T17:23:00Z">
              <w:rPr>
                <w:rStyle w:val="Hyperlink"/>
                <w:b w:val="0"/>
                <w:bCs/>
                <w:noProof/>
              </w:rPr>
            </w:rPrChange>
          </w:rPr>
          <w:delText>Haptics carriage library API</w:delText>
        </w:r>
        <w:r w:rsidDel="000E196D">
          <w:rPr>
            <w:noProof/>
            <w:webHidden/>
          </w:rPr>
          <w:tab/>
          <w:delText>5</w:delText>
        </w:r>
      </w:del>
    </w:p>
    <w:p w14:paraId="12542E58" w14:textId="7EDA88BD" w:rsidR="008F54C6" w:rsidDel="000E196D" w:rsidRDefault="008F54C6">
      <w:pPr>
        <w:pStyle w:val="TOC1"/>
        <w:rPr>
          <w:del w:id="104"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105" w:author="Hirabayashi, Mitsuhiro (SEC)" w:date="2025-07-23T17:23:00Z">
        <w:r w:rsidRPr="000E196D" w:rsidDel="000E196D">
          <w:rPr>
            <w:rPrChange w:id="106" w:author="Hirabayashi, Mitsuhiro (SEC)" w:date="2025-07-23T17:23:00Z">
              <w:rPr>
                <w:rStyle w:val="Hyperlink"/>
                <w:b w:val="0"/>
                <w:noProof/>
              </w:rPr>
            </w:rPrChange>
          </w:rPr>
          <w:delText>6</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107" w:author="Hirabayashi, Mitsuhiro (SEC)" w:date="2025-07-23T17:23:00Z">
              <w:rPr>
                <w:rStyle w:val="Hyperlink"/>
                <w:b w:val="0"/>
                <w:bCs/>
                <w:noProof/>
              </w:rPr>
            </w:rPrChange>
          </w:rPr>
          <w:delText>Conformance for ISO/IEC 23090-32</w:delText>
        </w:r>
        <w:r w:rsidDel="000E196D">
          <w:rPr>
            <w:noProof/>
            <w:webHidden/>
          </w:rPr>
          <w:tab/>
          <w:delText>5</w:delText>
        </w:r>
      </w:del>
    </w:p>
    <w:p w14:paraId="4282A32F" w14:textId="5DE5EC31" w:rsidR="008F54C6" w:rsidDel="000E196D" w:rsidRDefault="008F54C6">
      <w:pPr>
        <w:pStyle w:val="TOC1"/>
        <w:rPr>
          <w:del w:id="108"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109" w:author="Hirabayashi, Mitsuhiro (SEC)" w:date="2025-07-23T17:23:00Z">
        <w:r w:rsidRPr="000E196D" w:rsidDel="000E196D">
          <w:rPr>
            <w:rPrChange w:id="110" w:author="Hirabayashi, Mitsuhiro (SEC)" w:date="2025-07-23T17:23:00Z">
              <w:rPr>
                <w:rStyle w:val="Hyperlink"/>
                <w:b w:val="0"/>
                <w:noProof/>
              </w:rPr>
            </w:rPrChange>
          </w:rPr>
          <w:delText>Annex A</w:delText>
        </w:r>
        <w:r w:rsidRPr="000E196D" w:rsidDel="000E196D">
          <w:rPr>
            <w:rPrChange w:id="111" w:author="Hirabayashi, Mitsuhiro (SEC)" w:date="2025-07-23T17:23:00Z">
              <w:rPr>
                <w:rStyle w:val="Hyperlink"/>
                <w:b w:val="0"/>
                <w:noProof/>
                <w:lang w:val="en-US"/>
              </w:rPr>
            </w:rPrChange>
          </w:rPr>
          <w:delText xml:space="preserve"> (informative)  </w:delText>
        </w:r>
        <w:r w:rsidRPr="000E196D" w:rsidDel="000E196D">
          <w:rPr>
            <w:rPrChange w:id="112" w:author="Hirabayashi, Mitsuhiro (SEC)" w:date="2025-07-23T17:23:00Z">
              <w:rPr>
                <w:rStyle w:val="Hyperlink"/>
                <w:b w:val="0"/>
                <w:noProof/>
              </w:rPr>
            </w:rPrChange>
          </w:rPr>
          <w:delText>Reference software development process</w:delText>
        </w:r>
        <w:r w:rsidDel="000E196D">
          <w:rPr>
            <w:noProof/>
            <w:webHidden/>
          </w:rPr>
          <w:tab/>
          <w:delText>6</w:delText>
        </w:r>
      </w:del>
    </w:p>
    <w:p w14:paraId="28BB2B46" w14:textId="3CCA01F5" w:rsidR="008F54C6" w:rsidDel="000E196D" w:rsidRDefault="008F54C6">
      <w:pPr>
        <w:pStyle w:val="TOC1"/>
        <w:rPr>
          <w:del w:id="113"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114" w:author="Hirabayashi, Mitsuhiro (SEC)" w:date="2025-07-23T17:23:00Z">
        <w:r w:rsidRPr="000E196D" w:rsidDel="000E196D">
          <w:rPr>
            <w:rPrChange w:id="115" w:author="Hirabayashi, Mitsuhiro (SEC)" w:date="2025-07-23T17:23:00Z">
              <w:rPr>
                <w:rStyle w:val="Hyperlink"/>
                <w:b w:val="0"/>
                <w:noProof/>
                <w:lang w:val="en-US"/>
              </w:rPr>
            </w:rPrChange>
          </w:rPr>
          <w:delText>A.1</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116" w:author="Hirabayashi, Mitsuhiro (SEC)" w:date="2025-07-23T17:23:00Z">
              <w:rPr>
                <w:rStyle w:val="Hyperlink"/>
                <w:b w:val="0"/>
                <w:noProof/>
                <w:lang w:val="en-US"/>
              </w:rPr>
            </w:rPrChange>
          </w:rPr>
          <w:delText>General</w:delText>
        </w:r>
        <w:r w:rsidDel="000E196D">
          <w:rPr>
            <w:noProof/>
            <w:webHidden/>
          </w:rPr>
          <w:tab/>
          <w:delText>6</w:delText>
        </w:r>
      </w:del>
    </w:p>
    <w:p w14:paraId="2F77F72B" w14:textId="2CA74461" w:rsidR="008F54C6" w:rsidDel="000E196D" w:rsidRDefault="008F54C6">
      <w:pPr>
        <w:pStyle w:val="TOC1"/>
        <w:rPr>
          <w:del w:id="117"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118" w:author="Hirabayashi, Mitsuhiro (SEC)" w:date="2025-07-23T17:23:00Z">
        <w:r w:rsidRPr="000E196D" w:rsidDel="000E196D">
          <w:rPr>
            <w:rPrChange w:id="119" w:author="Hirabayashi, Mitsuhiro (SEC)" w:date="2025-07-23T17:23:00Z">
              <w:rPr>
                <w:rStyle w:val="Hyperlink"/>
                <w:b w:val="0"/>
                <w:noProof/>
                <w:lang w:val="en-US"/>
              </w:rPr>
            </w:rPrChange>
          </w:rPr>
          <w:delText>A.1.1</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120" w:author="Hirabayashi, Mitsuhiro (SEC)" w:date="2025-07-23T17:23:00Z">
              <w:rPr>
                <w:rStyle w:val="Hyperlink"/>
                <w:b w:val="0"/>
                <w:noProof/>
              </w:rPr>
            </w:rPrChange>
          </w:rPr>
          <w:delText>Reference software development process</w:delText>
        </w:r>
        <w:r w:rsidDel="000E196D">
          <w:rPr>
            <w:noProof/>
            <w:webHidden/>
          </w:rPr>
          <w:tab/>
          <w:delText>6</w:delText>
        </w:r>
      </w:del>
    </w:p>
    <w:p w14:paraId="28520530" w14:textId="7920F2F3" w:rsidR="008F54C6" w:rsidDel="000E196D" w:rsidRDefault="008F54C6">
      <w:pPr>
        <w:pStyle w:val="TOC1"/>
        <w:rPr>
          <w:del w:id="121"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122" w:author="Hirabayashi, Mitsuhiro (SEC)" w:date="2025-07-23T17:23:00Z">
        <w:r w:rsidRPr="000E196D" w:rsidDel="000E196D">
          <w:rPr>
            <w:rPrChange w:id="123" w:author="Hirabayashi, Mitsuhiro (SEC)" w:date="2025-07-23T17:23:00Z">
              <w:rPr>
                <w:rStyle w:val="Hyperlink"/>
                <w:b w:val="0"/>
                <w:noProof/>
              </w:rPr>
            </w:rPrChange>
          </w:rPr>
          <w:delText>Annex B</w:delText>
        </w:r>
        <w:r w:rsidRPr="000E196D" w:rsidDel="000E196D">
          <w:rPr>
            <w:rPrChange w:id="124" w:author="Hirabayashi, Mitsuhiro (SEC)" w:date="2025-07-23T17:23:00Z">
              <w:rPr>
                <w:rStyle w:val="Hyperlink"/>
                <w:b w:val="0"/>
                <w:noProof/>
                <w:lang w:val="en-US"/>
              </w:rPr>
            </w:rPrChange>
          </w:rPr>
          <w:delText xml:space="preserve"> (informative)  </w:delText>
        </w:r>
        <w:r w:rsidRPr="000E196D" w:rsidDel="000E196D">
          <w:rPr>
            <w:rPrChange w:id="125" w:author="Hirabayashi, Mitsuhiro (SEC)" w:date="2025-07-23T17:23:00Z">
              <w:rPr>
                <w:rStyle w:val="Hyperlink"/>
                <w:b w:val="0"/>
                <w:noProof/>
              </w:rPr>
            </w:rPrChange>
          </w:rPr>
          <w:delText>Reference software building process</w:delText>
        </w:r>
        <w:r w:rsidDel="000E196D">
          <w:rPr>
            <w:noProof/>
            <w:webHidden/>
          </w:rPr>
          <w:tab/>
          <w:delText>7</w:delText>
        </w:r>
      </w:del>
    </w:p>
    <w:p w14:paraId="6D9DD0BC" w14:textId="6EEAA5C7" w:rsidR="008F54C6" w:rsidDel="000E196D" w:rsidRDefault="008F54C6">
      <w:pPr>
        <w:pStyle w:val="TOC1"/>
        <w:rPr>
          <w:del w:id="126"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127" w:author="Hirabayashi, Mitsuhiro (SEC)" w:date="2025-07-23T17:23:00Z">
        <w:r w:rsidRPr="000E196D" w:rsidDel="000E196D">
          <w:rPr>
            <w:rPrChange w:id="128" w:author="Hirabayashi, Mitsuhiro (SEC)" w:date="2025-07-23T17:23:00Z">
              <w:rPr>
                <w:rStyle w:val="Hyperlink"/>
                <w:b w:val="0"/>
                <w:noProof/>
                <w:lang w:val="en-US"/>
              </w:rPr>
            </w:rPrChange>
          </w:rPr>
          <w:delText>B.1</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129" w:author="Hirabayashi, Mitsuhiro (SEC)" w:date="2025-07-23T17:23:00Z">
              <w:rPr>
                <w:rStyle w:val="Hyperlink"/>
                <w:b w:val="0"/>
                <w:noProof/>
                <w:lang w:val="en-US"/>
              </w:rPr>
            </w:rPrChange>
          </w:rPr>
          <w:delText>General</w:delText>
        </w:r>
        <w:r w:rsidDel="000E196D">
          <w:rPr>
            <w:noProof/>
            <w:webHidden/>
          </w:rPr>
          <w:tab/>
          <w:delText>7</w:delText>
        </w:r>
      </w:del>
    </w:p>
    <w:p w14:paraId="5A5DB561" w14:textId="2ADB17EB" w:rsidR="008F54C6" w:rsidDel="000E196D" w:rsidRDefault="008F54C6">
      <w:pPr>
        <w:pStyle w:val="TOC1"/>
        <w:rPr>
          <w:del w:id="130"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131" w:author="Hirabayashi, Mitsuhiro (SEC)" w:date="2025-07-23T17:23:00Z">
        <w:r w:rsidRPr="000E196D" w:rsidDel="000E196D">
          <w:rPr>
            <w:rPrChange w:id="132" w:author="Hirabayashi, Mitsuhiro (SEC)" w:date="2025-07-23T17:23:00Z">
              <w:rPr>
                <w:rStyle w:val="Hyperlink"/>
                <w:b w:val="0"/>
                <w:noProof/>
                <w:lang w:val="en-US"/>
              </w:rPr>
            </w:rPrChange>
          </w:rPr>
          <w:delText>B.1.1</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133" w:author="Hirabayashi, Mitsuhiro (SEC)" w:date="2025-07-23T17:23:00Z">
              <w:rPr>
                <w:rStyle w:val="Hyperlink"/>
                <w:b w:val="0"/>
                <w:noProof/>
              </w:rPr>
            </w:rPrChange>
          </w:rPr>
          <w:delText>Dependencies</w:delText>
        </w:r>
        <w:r w:rsidDel="000E196D">
          <w:rPr>
            <w:noProof/>
            <w:webHidden/>
          </w:rPr>
          <w:tab/>
          <w:delText>7</w:delText>
        </w:r>
      </w:del>
    </w:p>
    <w:p w14:paraId="58043875" w14:textId="3FA5D148" w:rsidR="008F54C6" w:rsidDel="000E196D" w:rsidRDefault="008F54C6">
      <w:pPr>
        <w:pStyle w:val="TOC1"/>
        <w:rPr>
          <w:del w:id="134"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135" w:author="Hirabayashi, Mitsuhiro (SEC)" w:date="2025-07-23T17:23:00Z">
        <w:r w:rsidRPr="000E196D" w:rsidDel="000E196D">
          <w:rPr>
            <w:rPrChange w:id="136" w:author="Hirabayashi, Mitsuhiro (SEC)" w:date="2025-07-23T17:23:00Z">
              <w:rPr>
                <w:rStyle w:val="Hyperlink"/>
                <w:b w:val="0"/>
                <w:noProof/>
                <w:lang w:val="en-US"/>
              </w:rPr>
            </w:rPrChange>
          </w:rPr>
          <w:delText>B.1.2</w:delText>
        </w:r>
        <w:r w:rsidDel="000E196D">
          <w:rPr>
            <w:rFonts w:asciiTheme="minorHAnsi" w:eastAsiaTheme="minorEastAsia" w:hAnsiTheme="minorHAnsi" w:cstheme="minorBidi"/>
            <w:b w:val="0"/>
            <w:noProof/>
            <w:kern w:val="2"/>
            <w:szCs w:val="24"/>
            <w:lang w:val="en-US" w:eastAsia="ja-JP"/>
            <w14:ligatures w14:val="standardContextual"/>
          </w:rPr>
          <w:tab/>
        </w:r>
        <w:r w:rsidRPr="000E196D" w:rsidDel="000E196D">
          <w:rPr>
            <w:rPrChange w:id="137" w:author="Hirabayashi, Mitsuhiro (SEC)" w:date="2025-07-23T17:23:00Z">
              <w:rPr>
                <w:rStyle w:val="Hyperlink"/>
                <w:b w:val="0"/>
                <w:noProof/>
              </w:rPr>
            </w:rPrChange>
          </w:rPr>
          <w:delText>Building</w:delText>
        </w:r>
        <w:r w:rsidDel="000E196D">
          <w:rPr>
            <w:noProof/>
            <w:webHidden/>
          </w:rPr>
          <w:tab/>
          <w:delText>7</w:delText>
        </w:r>
      </w:del>
    </w:p>
    <w:p w14:paraId="34F6C1C3" w14:textId="387BD57A" w:rsidR="008F54C6" w:rsidDel="000E196D" w:rsidRDefault="008F54C6">
      <w:pPr>
        <w:pStyle w:val="TOC1"/>
        <w:rPr>
          <w:del w:id="138" w:author="Hirabayashi, Mitsuhiro (SEC)" w:date="2025-07-23T17:23:00Z"/>
          <w:rFonts w:asciiTheme="minorHAnsi" w:eastAsiaTheme="minorEastAsia" w:hAnsiTheme="minorHAnsi" w:cstheme="minorBidi"/>
          <w:b w:val="0"/>
          <w:noProof/>
          <w:kern w:val="2"/>
          <w:szCs w:val="24"/>
          <w:lang w:val="en-US" w:eastAsia="ja-JP"/>
          <w14:ligatures w14:val="standardContextual"/>
        </w:rPr>
      </w:pPr>
      <w:del w:id="139" w:author="Hirabayashi, Mitsuhiro (SEC)" w:date="2025-07-23T17:23:00Z">
        <w:r w:rsidRPr="000E196D" w:rsidDel="000E196D">
          <w:rPr>
            <w:rPrChange w:id="140" w:author="Hirabayashi, Mitsuhiro (SEC)" w:date="2025-07-23T17:23:00Z">
              <w:rPr>
                <w:rStyle w:val="Hyperlink"/>
                <w:b w:val="0"/>
                <w:noProof/>
                <w:lang w:val="en-US"/>
              </w:rPr>
            </w:rPrChange>
          </w:rPr>
          <w:delText>Bibliography</w:delText>
        </w:r>
        <w:r w:rsidDel="000E196D">
          <w:rPr>
            <w:noProof/>
            <w:webHidden/>
          </w:rPr>
          <w:tab/>
          <w:delText>9</w:delText>
        </w:r>
      </w:del>
    </w:p>
    <w:p w14:paraId="413930BD" w14:textId="34D0D52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141" w:name="_Toc353342667"/>
      <w:bookmarkStart w:id="142" w:name="_Toc204183850"/>
      <w:r w:rsidRPr="001854F3">
        <w:rPr>
          <w:lang w:val="en-US"/>
        </w:rPr>
        <w:lastRenderedPageBreak/>
        <w:t>Foreword</w:t>
      </w:r>
      <w:bookmarkEnd w:id="141"/>
      <w:bookmarkEnd w:id="142"/>
    </w:p>
    <w:p w14:paraId="766D04B8" w14:textId="77777777" w:rsidR="005E4635" w:rsidRPr="00F90EA4" w:rsidRDefault="005E4635" w:rsidP="00F90EA4">
      <w:pPr>
        <w:pStyle w:val="ForewordText"/>
        <w:rPr>
          <w:lang w:val="en-US"/>
        </w:rPr>
      </w:pPr>
      <w:r w:rsidRPr="00F90EA4">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F90EA4">
        <w:rPr>
          <w:lang w:val="en-US"/>
        </w:rPr>
        <w:t>particular fields</w:t>
      </w:r>
      <w:proofErr w:type="gramEnd"/>
      <w:r w:rsidRPr="00F90EA4">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F90EA4">
        <w:rPr>
          <w:lang w:val="en-US"/>
        </w:rPr>
        <w:t>document</w:t>
      </w:r>
      <w:proofErr w:type="gramEnd"/>
      <w:r w:rsidRPr="00F90EA4">
        <w:rPr>
          <w:lang w:val="en-US"/>
        </w:rPr>
        <w:t xml:space="preserve">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143" w:name="_Toc353342668"/>
      <w:bookmarkStart w:id="144" w:name="_Toc204183851"/>
      <w:r w:rsidRPr="001854F3">
        <w:rPr>
          <w:lang w:val="en-US"/>
        </w:rPr>
        <w:lastRenderedPageBreak/>
        <w:t>Introduction</w:t>
      </w:r>
      <w:bookmarkEnd w:id="143"/>
      <w:bookmarkEnd w:id="144"/>
    </w:p>
    <w:p w14:paraId="42170A92" w14:textId="77777777" w:rsidR="00E01F59" w:rsidRPr="00F62932" w:rsidRDefault="00E01F59" w:rsidP="00E01F59">
      <w:pPr>
        <w:rPr>
          <w:rFonts w:cstheme="minorHAnsi"/>
          <w:lang w:eastAsia="ja-JP"/>
        </w:rPr>
      </w:pPr>
      <w:r w:rsidRPr="00F62932">
        <w:rPr>
          <w:rFonts w:cstheme="minorHAnsi"/>
          <w:lang w:eastAsia="ja-JP"/>
        </w:rPr>
        <w:t>The conformance and reference software in this document serves two main purposes:</w:t>
      </w:r>
    </w:p>
    <w:p w14:paraId="08FD662C" w14:textId="77777777" w:rsidR="00E01F59" w:rsidRPr="00F62932" w:rsidRDefault="00E01F59" w:rsidP="00E01F59">
      <w:pPr>
        <w:rPr>
          <w:rFonts w:cstheme="minorHAnsi"/>
          <w:lang w:eastAsia="ja-JP"/>
        </w:rPr>
      </w:pPr>
      <w:r w:rsidRPr="00F62932">
        <w:rPr>
          <w:rFonts w:cstheme="minorHAnsi"/>
          <w:lang w:eastAsia="ja-JP"/>
        </w:rPr>
        <w:t>—</w:t>
      </w:r>
      <w:r w:rsidRPr="00F62932">
        <w:rPr>
          <w:rFonts w:cstheme="minorHAnsi"/>
          <w:lang w:eastAsia="ja-JP"/>
        </w:rPr>
        <w:tab/>
        <w:t xml:space="preserve">Validation of the written specification of ISO/IEC </w:t>
      </w:r>
      <w:proofErr w:type="gramStart"/>
      <w:r w:rsidRPr="00F62932">
        <w:rPr>
          <w:rFonts w:cstheme="minorHAnsi"/>
          <w:lang w:eastAsia="ja-JP"/>
        </w:rPr>
        <w:t>23090-</w:t>
      </w:r>
      <w:r>
        <w:rPr>
          <w:rFonts w:eastAsiaTheme="minorEastAsia" w:cstheme="minorHAnsi" w:hint="eastAsia"/>
          <w:lang w:eastAsia="ja-JP"/>
        </w:rPr>
        <w:t>32</w:t>
      </w:r>
      <w:r w:rsidRPr="00F62932">
        <w:rPr>
          <w:rFonts w:cstheme="minorHAnsi"/>
          <w:lang w:eastAsia="ja-JP"/>
        </w:rPr>
        <w:t>;</w:t>
      </w:r>
      <w:proofErr w:type="gramEnd"/>
    </w:p>
    <w:p w14:paraId="7C45655F" w14:textId="77777777" w:rsidR="00E01F59" w:rsidRPr="00F62932" w:rsidRDefault="00E01F59" w:rsidP="00E01F59">
      <w:pPr>
        <w:rPr>
          <w:rFonts w:cstheme="minorHAnsi"/>
          <w:lang w:eastAsia="ja-JP"/>
        </w:rPr>
      </w:pPr>
      <w:r w:rsidRPr="00F62932">
        <w:rPr>
          <w:rFonts w:cstheme="minorHAnsi"/>
          <w:lang w:eastAsia="ja-JP"/>
        </w:rPr>
        <w:t>—</w:t>
      </w:r>
      <w:r w:rsidRPr="00F62932">
        <w:rPr>
          <w:rFonts w:cstheme="minorHAnsi"/>
          <w:lang w:eastAsia="ja-JP"/>
        </w:rPr>
        <w:tab/>
        <w:t>Conformance testing for checking interoperability for the various applications against the reference software which aims to be compliant with ISO/IEC 23090-</w:t>
      </w:r>
      <w:r>
        <w:rPr>
          <w:rFonts w:eastAsiaTheme="minorEastAsia" w:cstheme="minorHAnsi" w:hint="eastAsia"/>
          <w:lang w:eastAsia="ja-JP"/>
        </w:rPr>
        <w:t>32</w:t>
      </w:r>
      <w:r w:rsidRPr="00F62932">
        <w:rPr>
          <w:rFonts w:cstheme="minorHAnsi"/>
          <w:lang w:eastAsia="ja-JP"/>
        </w:rPr>
        <w:t>.</w:t>
      </w:r>
    </w:p>
    <w:p w14:paraId="0D4EE0FB" w14:textId="77777777" w:rsidR="00E01F59" w:rsidRPr="00F62932" w:rsidRDefault="00E01F59" w:rsidP="00E01F59">
      <w:pPr>
        <w:rPr>
          <w:rFonts w:cstheme="minorHAnsi"/>
          <w:lang w:eastAsia="ja-JP"/>
        </w:rPr>
      </w:pPr>
      <w:r w:rsidRPr="00F62932">
        <w:rPr>
          <w:rFonts w:cstheme="minorHAnsi"/>
          <w:lang w:eastAsia="ja-JP"/>
        </w:rPr>
        <w:t>The reference software is structured as an extension of the ISOBMFF reference software library and provides additional functions required for ISO/IEC 23090-</w:t>
      </w:r>
      <w:r>
        <w:rPr>
          <w:rFonts w:eastAsiaTheme="minorEastAsia" w:cstheme="minorHAnsi" w:hint="eastAsia"/>
          <w:lang w:eastAsia="ja-JP"/>
        </w:rPr>
        <w:t>32</w:t>
      </w:r>
      <w:r w:rsidRPr="00F62932">
        <w:rPr>
          <w:rFonts w:cstheme="minorHAnsi"/>
          <w:lang w:eastAsia="ja-JP"/>
        </w:rPr>
        <w:t>. In addition, it includes a small command line application that uses the library to perform some basic file operations such as multiplexing and demultiplexing a file.</w:t>
      </w:r>
    </w:p>
    <w:p w14:paraId="2619AD37" w14:textId="77777777" w:rsidR="00E01F59" w:rsidRPr="00F62932" w:rsidRDefault="00E01F59" w:rsidP="00E01F59">
      <w:pPr>
        <w:rPr>
          <w:rFonts w:cstheme="minorHAnsi"/>
          <w:lang w:eastAsia="ja-JP"/>
        </w:rPr>
      </w:pPr>
      <w:r w:rsidRPr="00F62932">
        <w:rPr>
          <w:rFonts w:cstheme="minorHAnsi"/>
          <w:lang w:eastAsia="ja-JP"/>
        </w:rPr>
        <w:t>Furthermore, this document is accompanied by a collection of conformance files. These files provide practical demonstrations of various features of ISO/IEC 23090-</w:t>
      </w:r>
      <w:r>
        <w:rPr>
          <w:rFonts w:eastAsiaTheme="minorEastAsia" w:cstheme="minorHAnsi" w:hint="eastAsia"/>
          <w:lang w:eastAsia="ja-JP"/>
        </w:rPr>
        <w:t>32</w:t>
      </w:r>
      <w:r w:rsidRPr="00F62932">
        <w:rPr>
          <w:rFonts w:cstheme="minorHAnsi"/>
          <w:lang w:eastAsia="ja-JP"/>
        </w:rPr>
        <w:t>, aiding in a more comprehensive understanding and application of ISO/IEC 23090-</w:t>
      </w:r>
      <w:r>
        <w:rPr>
          <w:rFonts w:eastAsiaTheme="minorEastAsia" w:cstheme="minorHAnsi" w:hint="eastAsia"/>
          <w:lang w:eastAsia="ja-JP"/>
        </w:rPr>
        <w:t>32</w:t>
      </w:r>
      <w:r w:rsidRPr="00F62932">
        <w:rPr>
          <w:rFonts w:cstheme="minorHAnsi"/>
          <w:lang w:eastAsia="ja-JP"/>
        </w:rPr>
        <w:t>.</w:t>
      </w:r>
    </w:p>
    <w:p w14:paraId="34F9E9F1" w14:textId="2A2B8B2F" w:rsidR="00017A05" w:rsidRPr="001854F3" w:rsidRDefault="00017A05" w:rsidP="00017A05">
      <w:pPr>
        <w:rPr>
          <w:i/>
          <w:color w:val="0070C0"/>
          <w:lang w:val="en-US"/>
        </w:rPr>
        <w:sectPr w:rsidR="00017A05" w:rsidRPr="001854F3" w:rsidSect="002B2B26">
          <w:headerReference w:type="even" r:id="rId22"/>
          <w:headerReference w:type="default" r:id="rId23"/>
          <w:footerReference w:type="even" r:id="rId24"/>
          <w:footerReference w:type="default" r:id="rId25"/>
          <w:pgSz w:w="11906" w:h="16838" w:code="9"/>
          <w:pgMar w:top="794" w:right="1077" w:bottom="567" w:left="1077" w:header="709" w:footer="284" w:gutter="0"/>
          <w:pgNumType w:fmt="lowerRoman"/>
          <w:cols w:space="720"/>
        </w:sectPr>
      </w:pPr>
    </w:p>
    <w:p w14:paraId="053DAF5C" w14:textId="77C0EA0A"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w:t>
      </w:r>
      <w:r w:rsidR="00926265">
        <w:rPr>
          <w:rFonts w:hint="eastAsia"/>
          <w:color w:val="auto"/>
          <w:lang w:val="en-US" w:eastAsia="ja-JP"/>
        </w:rPr>
        <w:t>37</w:t>
      </w:r>
      <w:r w:rsidRPr="001854F3">
        <w:rPr>
          <w:color w:val="auto"/>
          <w:lang w:val="en-US"/>
        </w:rPr>
        <w:t xml:space="preserve">: </w:t>
      </w:r>
      <w:r w:rsidR="00DF16D5" w:rsidRPr="00DF16D5">
        <w:rPr>
          <w:color w:val="auto"/>
          <w:lang w:val="en-US"/>
        </w:rPr>
        <w:t>Conformance and reference software for carriage of haptics data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145" w:name="_Toc353342669"/>
      <w:bookmarkStart w:id="146" w:name="_Toc204183852"/>
      <w:r w:rsidRPr="001854F3">
        <w:rPr>
          <w:lang w:val="en-US"/>
        </w:rPr>
        <w:t>Scope</w:t>
      </w:r>
      <w:bookmarkEnd w:id="145"/>
      <w:bookmarkEnd w:id="146"/>
    </w:p>
    <w:p w14:paraId="7C910648" w14:textId="03A85BE0" w:rsidR="004C2E54" w:rsidRPr="00662CEA" w:rsidRDefault="004C2E54" w:rsidP="004C2E54">
      <w:pPr>
        <w:spacing w:after="120"/>
      </w:pPr>
      <w:r w:rsidRPr="00662CEA">
        <w:t xml:space="preserve">This document specifies the reference software for carriage of </w:t>
      </w:r>
      <w:r w:rsidR="000F465E">
        <w:rPr>
          <w:lang w:eastAsia="ja-JP"/>
        </w:rPr>
        <w:t>h</w:t>
      </w:r>
      <w:r w:rsidR="000F465E">
        <w:rPr>
          <w:rFonts w:hint="eastAsia"/>
          <w:lang w:eastAsia="ja-JP"/>
        </w:rPr>
        <w:t>aptics</w:t>
      </w:r>
      <w:r w:rsidR="000F465E" w:rsidRPr="00662CEA">
        <w:t xml:space="preserve"> </w:t>
      </w:r>
      <w:r w:rsidRPr="00662CEA">
        <w:t>data as specified in ISO/IEC 23090-</w:t>
      </w:r>
      <w:r>
        <w:rPr>
          <w:rFonts w:hint="eastAsia"/>
          <w:lang w:eastAsia="ja-JP"/>
        </w:rPr>
        <w:t>32</w:t>
      </w:r>
      <w:r w:rsidRPr="00662CEA">
        <w:t>. The information provided describes the reference software modules and the features that it supports. It also provides a description of how the reference software can be utilized. Finally, it also provides a description of conformance test vectors.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147" w:name="_Toc125562503"/>
      <w:bookmarkStart w:id="148" w:name="_Toc125621452"/>
      <w:bookmarkStart w:id="149" w:name="_Toc133355001"/>
      <w:bookmarkStart w:id="150" w:name="_Toc353342670"/>
      <w:bookmarkStart w:id="151" w:name="_Toc204183853"/>
      <w:bookmarkEnd w:id="147"/>
      <w:bookmarkEnd w:id="148"/>
      <w:bookmarkEnd w:id="149"/>
      <w:r w:rsidRPr="001854F3">
        <w:rPr>
          <w:lang w:val="en-US"/>
        </w:rPr>
        <w:t>Normative references</w:t>
      </w:r>
      <w:bookmarkEnd w:id="150"/>
      <w:bookmarkEnd w:id="151"/>
    </w:p>
    <w:p w14:paraId="4E351637" w14:textId="77777777" w:rsidR="00E848C3" w:rsidRPr="00662CEA" w:rsidRDefault="00E848C3" w:rsidP="00E848C3">
      <w:pPr>
        <w:spacing w:after="120"/>
      </w:pPr>
      <w:bookmarkStart w:id="152" w:name="_Toc30062011"/>
      <w:bookmarkStart w:id="153" w:name="_Toc30062012"/>
      <w:bookmarkStart w:id="154" w:name="_Toc30062013"/>
      <w:bookmarkStart w:id="155" w:name="_Toc353342671"/>
      <w:bookmarkEnd w:id="152"/>
      <w:bookmarkEnd w:id="153"/>
      <w:bookmarkEnd w:id="154"/>
      <w:r w:rsidRPr="00662CEA">
        <w:t xml:space="preserve">The following documents are referred to in the text in such a way that some or </w:t>
      </w:r>
      <w:proofErr w:type="gramStart"/>
      <w:r w:rsidRPr="00662CEA">
        <w:t>all of</w:t>
      </w:r>
      <w:proofErr w:type="gramEnd"/>
      <w:r w:rsidRPr="00662CEA">
        <w:t xml:space="preserve"> their content constitutes requirements of this document.</w:t>
      </w:r>
    </w:p>
    <w:p w14:paraId="65A2258D" w14:textId="77777777" w:rsidR="00E848C3" w:rsidRPr="00662CEA" w:rsidRDefault="00E848C3" w:rsidP="00E848C3">
      <w:pPr>
        <w:numPr>
          <w:ilvl w:val="0"/>
          <w:numId w:val="128"/>
        </w:numPr>
        <w:spacing w:after="120"/>
      </w:pPr>
      <w:r w:rsidRPr="00662CEA">
        <w:t>ISO/IEC 23090-</w:t>
      </w:r>
      <w:r>
        <w:rPr>
          <w:rFonts w:hint="eastAsia"/>
          <w:lang w:eastAsia="ja-JP"/>
        </w:rPr>
        <w:t>32</w:t>
      </w:r>
      <w:r w:rsidRPr="00662CEA">
        <w:t>, Information technology — Coded representation of immersive media — Part </w:t>
      </w:r>
      <w:r>
        <w:rPr>
          <w:rFonts w:hint="eastAsia"/>
          <w:lang w:eastAsia="ja-JP"/>
        </w:rPr>
        <w:t>32</w:t>
      </w:r>
      <w:r w:rsidRPr="00662CEA">
        <w:t xml:space="preserve">: Carriage of </w:t>
      </w:r>
      <w:r>
        <w:rPr>
          <w:rFonts w:hint="eastAsia"/>
          <w:lang w:eastAsia="ja-JP"/>
        </w:rPr>
        <w:t>Haptics data</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56" w:name="_Toc204183854"/>
      <w:r w:rsidRPr="001854F3">
        <w:rPr>
          <w:lang w:val="en-US"/>
        </w:rPr>
        <w:t>Terms and definitions</w:t>
      </w:r>
      <w:bookmarkEnd w:id="155"/>
      <w:bookmarkEnd w:id="156"/>
    </w:p>
    <w:p w14:paraId="16CD97F2" w14:textId="45AF562A" w:rsidR="007E2216" w:rsidRDefault="007E2216" w:rsidP="007E2216">
      <w:pPr>
        <w:spacing w:after="120"/>
        <w:rPr>
          <w:lang w:eastAsia="ja-JP"/>
        </w:rPr>
      </w:pPr>
      <w:r w:rsidRPr="007D4F2D">
        <w:t>No terms and definitions are listed in this document.</w:t>
      </w:r>
    </w:p>
    <w:p w14:paraId="1E8FF8E5" w14:textId="17D6E50E" w:rsidR="005029E1" w:rsidRPr="00FC762C" w:rsidRDefault="005029E1" w:rsidP="005029E1">
      <w:pPr>
        <w:jc w:val="left"/>
        <w:rPr>
          <w:rFonts w:eastAsiaTheme="minorEastAsia"/>
          <w:u w:val="single"/>
          <w:lang w:eastAsia="ja-JP"/>
        </w:rPr>
      </w:pPr>
      <w:r w:rsidRPr="007050FA">
        <w:rPr>
          <w:highlight w:val="yellow"/>
          <w:u w:val="single"/>
          <w:lang w:eastAsia="ja-JP"/>
        </w:rPr>
        <w:t xml:space="preserve">[Editor’s </w:t>
      </w:r>
      <w:r w:rsidRPr="007050FA">
        <w:rPr>
          <w:rFonts w:eastAsiaTheme="minorEastAsia"/>
          <w:highlight w:val="yellow"/>
          <w:u w:val="single"/>
          <w:lang w:eastAsia="ja-JP"/>
        </w:rPr>
        <w:t>Note:</w:t>
      </w:r>
      <w:r w:rsidRPr="007050FA">
        <w:rPr>
          <w:highlight w:val="yellow"/>
          <w:u w:val="single"/>
          <w:lang w:eastAsia="ja-JP"/>
        </w:rPr>
        <w:t xml:space="preserve"> </w:t>
      </w:r>
      <w:r w:rsidR="00087C9B">
        <w:rPr>
          <w:rFonts w:hint="eastAsia"/>
          <w:highlight w:val="yellow"/>
          <w:u w:val="single"/>
          <w:lang w:eastAsia="ja-JP"/>
        </w:rPr>
        <w:t>We may revisit in the future</w:t>
      </w:r>
      <w:r w:rsidR="001228A9">
        <w:rPr>
          <w:rFonts w:hint="eastAsia"/>
          <w:highlight w:val="yellow"/>
          <w:u w:val="single"/>
          <w:lang w:eastAsia="ja-JP"/>
        </w:rPr>
        <w:t>.</w:t>
      </w:r>
      <w:r w:rsidRPr="007050FA">
        <w:rPr>
          <w:rFonts w:eastAsiaTheme="minorEastAsia"/>
          <w:highlight w:val="yellow"/>
          <w:u w:val="single"/>
          <w:lang w:eastAsia="ja-JP"/>
        </w:rPr>
        <w:t>]</w:t>
      </w:r>
    </w:p>
    <w:p w14:paraId="0AD37F1A" w14:textId="77777777" w:rsidR="005029E1" w:rsidRPr="005029E1" w:rsidRDefault="005029E1" w:rsidP="007E2216">
      <w:pPr>
        <w:spacing w:after="120"/>
        <w:rPr>
          <w:lang w:eastAsia="ja-JP"/>
        </w:rPr>
      </w:pP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6"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w:t>
      </w:r>
      <w:proofErr w:type="spellStart"/>
      <w:r w:rsidRPr="00164FB3">
        <w:rPr>
          <w:lang w:val="en-US"/>
        </w:rPr>
        <w:t>Electropedia</w:t>
      </w:r>
      <w:proofErr w:type="spellEnd"/>
      <w:r w:rsidRPr="00164FB3">
        <w:rPr>
          <w:lang w:val="en-US"/>
        </w:rPr>
        <w:t xml:space="preserve">: available at </w:t>
      </w:r>
      <w:hyperlink r:id="rId27" w:history="1">
        <w:r w:rsidRPr="001C302A">
          <w:rPr>
            <w:rStyle w:val="Hyperlink"/>
            <w:lang w:val="en-US"/>
          </w:rPr>
          <w:t>https://www.electropedia.org/</w:t>
        </w:r>
      </w:hyperlink>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157" w:name="_Toc30062015"/>
      <w:bookmarkStart w:id="158" w:name="_Toc78533114"/>
      <w:bookmarkStart w:id="159" w:name="_Toc78533178"/>
      <w:bookmarkStart w:id="160" w:name="_Toc78533712"/>
      <w:bookmarkStart w:id="161" w:name="_Toc78533115"/>
      <w:bookmarkStart w:id="162" w:name="_Toc78533179"/>
      <w:bookmarkStart w:id="163" w:name="_Toc78533713"/>
      <w:bookmarkStart w:id="164" w:name="_Toc78533116"/>
      <w:bookmarkStart w:id="165" w:name="_Toc78533180"/>
      <w:bookmarkStart w:id="166" w:name="_Toc78533714"/>
      <w:bookmarkStart w:id="167" w:name="_Toc78533117"/>
      <w:bookmarkStart w:id="168" w:name="_Toc78533181"/>
      <w:bookmarkStart w:id="169" w:name="_Toc78533715"/>
      <w:bookmarkStart w:id="170" w:name="_Toc77776320"/>
      <w:bookmarkStart w:id="171" w:name="_Toc77776454"/>
      <w:bookmarkStart w:id="172" w:name="_Toc77776586"/>
      <w:bookmarkStart w:id="173" w:name="_Toc77782112"/>
      <w:bookmarkStart w:id="174" w:name="_Toc77782717"/>
      <w:bookmarkStart w:id="175" w:name="_Toc77785502"/>
      <w:bookmarkStart w:id="176" w:name="_Toc77850499"/>
      <w:bookmarkStart w:id="177" w:name="_Toc77850640"/>
      <w:bookmarkStart w:id="178" w:name="_Toc77850781"/>
      <w:bookmarkStart w:id="179" w:name="_Toc77776321"/>
      <w:bookmarkStart w:id="180" w:name="_Toc77776455"/>
      <w:bookmarkStart w:id="181" w:name="_Toc77776587"/>
      <w:bookmarkStart w:id="182" w:name="_Toc77782113"/>
      <w:bookmarkStart w:id="183" w:name="_Toc77782718"/>
      <w:bookmarkStart w:id="184" w:name="_Toc77785503"/>
      <w:bookmarkStart w:id="185" w:name="_Toc77850500"/>
      <w:bookmarkStart w:id="186" w:name="_Toc77850641"/>
      <w:bookmarkStart w:id="187" w:name="_Toc77850782"/>
      <w:bookmarkStart w:id="188" w:name="_Toc77776322"/>
      <w:bookmarkStart w:id="189" w:name="_Toc77776456"/>
      <w:bookmarkStart w:id="190" w:name="_Toc77776588"/>
      <w:bookmarkStart w:id="191" w:name="_Toc77782114"/>
      <w:bookmarkStart w:id="192" w:name="_Toc77782719"/>
      <w:bookmarkStart w:id="193" w:name="_Toc77785504"/>
      <w:bookmarkStart w:id="194" w:name="_Toc77850501"/>
      <w:bookmarkStart w:id="195" w:name="_Toc77850642"/>
      <w:bookmarkStart w:id="196" w:name="_Toc77850783"/>
      <w:bookmarkStart w:id="197" w:name="_Toc77776323"/>
      <w:bookmarkStart w:id="198" w:name="_Toc77776457"/>
      <w:bookmarkStart w:id="199" w:name="_Toc77776589"/>
      <w:bookmarkStart w:id="200" w:name="_Toc77782115"/>
      <w:bookmarkStart w:id="201" w:name="_Toc77782720"/>
      <w:bookmarkStart w:id="202" w:name="_Toc77785505"/>
      <w:bookmarkStart w:id="203" w:name="_Toc77850502"/>
      <w:bookmarkStart w:id="204" w:name="_Toc77850643"/>
      <w:bookmarkStart w:id="205" w:name="_Toc77850784"/>
      <w:bookmarkStart w:id="206" w:name="_Toc77776324"/>
      <w:bookmarkStart w:id="207" w:name="_Toc77776458"/>
      <w:bookmarkStart w:id="208" w:name="_Toc77776590"/>
      <w:bookmarkStart w:id="209" w:name="_Toc77782116"/>
      <w:bookmarkStart w:id="210" w:name="_Toc77782721"/>
      <w:bookmarkStart w:id="211" w:name="_Toc77785506"/>
      <w:bookmarkStart w:id="212" w:name="_Toc77850503"/>
      <w:bookmarkStart w:id="213" w:name="_Toc77850644"/>
      <w:bookmarkStart w:id="214" w:name="_Toc77850785"/>
      <w:bookmarkStart w:id="215" w:name="_Toc77776325"/>
      <w:bookmarkStart w:id="216" w:name="_Toc77776459"/>
      <w:bookmarkStart w:id="217" w:name="_Toc77776591"/>
      <w:bookmarkStart w:id="218" w:name="_Toc77782117"/>
      <w:bookmarkStart w:id="219" w:name="_Toc77782722"/>
      <w:bookmarkStart w:id="220" w:name="_Toc77785507"/>
      <w:bookmarkStart w:id="221" w:name="_Toc77850504"/>
      <w:bookmarkStart w:id="222" w:name="_Toc77850645"/>
      <w:bookmarkStart w:id="223" w:name="_Toc77850786"/>
      <w:bookmarkStart w:id="224" w:name="_Toc77776326"/>
      <w:bookmarkStart w:id="225" w:name="_Toc77776460"/>
      <w:bookmarkStart w:id="226" w:name="_Toc77776592"/>
      <w:bookmarkStart w:id="227" w:name="_Toc77782118"/>
      <w:bookmarkStart w:id="228" w:name="_Toc77782723"/>
      <w:bookmarkStart w:id="229" w:name="_Toc77785508"/>
      <w:bookmarkStart w:id="230" w:name="_Toc77850505"/>
      <w:bookmarkStart w:id="231" w:name="_Toc77850646"/>
      <w:bookmarkStart w:id="232" w:name="_Toc77850787"/>
      <w:bookmarkStart w:id="233" w:name="_Toc77776327"/>
      <w:bookmarkStart w:id="234" w:name="_Toc77776461"/>
      <w:bookmarkStart w:id="235" w:name="_Toc77776593"/>
      <w:bookmarkStart w:id="236" w:name="_Toc77782119"/>
      <w:bookmarkStart w:id="237" w:name="_Toc77782724"/>
      <w:bookmarkStart w:id="238" w:name="_Toc77785509"/>
      <w:bookmarkStart w:id="239" w:name="_Toc77850506"/>
      <w:bookmarkStart w:id="240" w:name="_Toc77850647"/>
      <w:bookmarkStart w:id="241" w:name="_Toc77850788"/>
      <w:bookmarkStart w:id="242" w:name="_Toc77776328"/>
      <w:bookmarkStart w:id="243" w:name="_Toc77776462"/>
      <w:bookmarkStart w:id="244" w:name="_Toc77776594"/>
      <w:bookmarkStart w:id="245" w:name="_Toc77782120"/>
      <w:bookmarkStart w:id="246" w:name="_Toc77782725"/>
      <w:bookmarkStart w:id="247" w:name="_Toc77785510"/>
      <w:bookmarkStart w:id="248" w:name="_Toc77850507"/>
      <w:bookmarkStart w:id="249" w:name="_Toc77850648"/>
      <w:bookmarkStart w:id="250" w:name="_Toc77850789"/>
      <w:bookmarkStart w:id="251" w:name="_Toc77776329"/>
      <w:bookmarkStart w:id="252" w:name="_Toc77776463"/>
      <w:bookmarkStart w:id="253" w:name="_Toc77776595"/>
      <w:bookmarkStart w:id="254" w:name="_Toc77782121"/>
      <w:bookmarkStart w:id="255" w:name="_Toc77782726"/>
      <w:bookmarkStart w:id="256" w:name="_Toc77785511"/>
      <w:bookmarkStart w:id="257" w:name="_Toc77850508"/>
      <w:bookmarkStart w:id="258" w:name="_Toc77850649"/>
      <w:bookmarkStart w:id="259" w:name="_Toc77850790"/>
      <w:bookmarkStart w:id="260" w:name="_Toc77776330"/>
      <w:bookmarkStart w:id="261" w:name="_Toc77776464"/>
      <w:bookmarkStart w:id="262" w:name="_Toc77776596"/>
      <w:bookmarkStart w:id="263" w:name="_Toc77782122"/>
      <w:bookmarkStart w:id="264" w:name="_Toc77782727"/>
      <w:bookmarkStart w:id="265" w:name="_Toc77785512"/>
      <w:bookmarkStart w:id="266" w:name="_Toc77850509"/>
      <w:bookmarkStart w:id="267" w:name="_Toc77850650"/>
      <w:bookmarkStart w:id="268" w:name="_Toc77850791"/>
      <w:bookmarkStart w:id="269" w:name="_Toc77776331"/>
      <w:bookmarkStart w:id="270" w:name="_Toc77776465"/>
      <w:bookmarkStart w:id="271" w:name="_Toc77776597"/>
      <w:bookmarkStart w:id="272" w:name="_Toc77782123"/>
      <w:bookmarkStart w:id="273" w:name="_Toc77782728"/>
      <w:bookmarkStart w:id="274" w:name="_Toc77785513"/>
      <w:bookmarkStart w:id="275" w:name="_Toc77850510"/>
      <w:bookmarkStart w:id="276" w:name="_Toc77850651"/>
      <w:bookmarkStart w:id="277" w:name="_Toc77850792"/>
      <w:bookmarkStart w:id="278" w:name="_Toc77776332"/>
      <w:bookmarkStart w:id="279" w:name="_Toc77776466"/>
      <w:bookmarkStart w:id="280" w:name="_Toc77776598"/>
      <w:bookmarkStart w:id="281" w:name="_Toc77782124"/>
      <w:bookmarkStart w:id="282" w:name="_Toc77782729"/>
      <w:bookmarkStart w:id="283" w:name="_Toc77785514"/>
      <w:bookmarkStart w:id="284" w:name="_Toc77850511"/>
      <w:bookmarkStart w:id="285" w:name="_Toc77850652"/>
      <w:bookmarkStart w:id="286" w:name="_Toc77850793"/>
      <w:bookmarkStart w:id="287" w:name="_Toc204183855"/>
      <w:bookmarkStart w:id="288" w:name="_Toc353798249"/>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1854F3">
        <w:rPr>
          <w:lang w:val="en-US"/>
        </w:rPr>
        <w:t>Abbreviat</w:t>
      </w:r>
      <w:r w:rsidR="002E28A0">
        <w:rPr>
          <w:lang w:val="en-US"/>
        </w:rPr>
        <w:t>ed terms</w:t>
      </w:r>
      <w:bookmarkEnd w:id="287"/>
    </w:p>
    <w:p w14:paraId="015315CB" w14:textId="77777777" w:rsidR="008D0D6E" w:rsidRDefault="008D0D6E" w:rsidP="008D0D6E">
      <w:pPr>
        <w:spacing w:after="120"/>
      </w:pPr>
      <w:r w:rsidRPr="00662CEA">
        <w:t>ISOBMFF</w:t>
      </w:r>
      <w:r w:rsidRPr="00662CEA" w:rsidDel="008238EA">
        <w:tab/>
      </w:r>
      <w:r w:rsidRPr="00662CEA">
        <w:t>ISO base media file format</w:t>
      </w:r>
    </w:p>
    <w:p w14:paraId="054429B9" w14:textId="72896F4F" w:rsidR="00A65F68" w:rsidRPr="00662CEA" w:rsidRDefault="00A65F68" w:rsidP="00A65F68">
      <w:pPr>
        <w:spacing w:after="120"/>
        <w:rPr>
          <w:lang w:eastAsia="ja-JP"/>
        </w:rPr>
      </w:pPr>
      <w:r w:rsidRPr="00321C12">
        <w:rPr>
          <w:lang w:eastAsia="ja-JP"/>
        </w:rPr>
        <w:t>MIHS</w:t>
      </w:r>
      <w:r w:rsidRPr="00321C12">
        <w:rPr>
          <w:lang w:eastAsia="ja-JP"/>
        </w:rPr>
        <w:tab/>
      </w:r>
      <w:r w:rsidRPr="00321C12">
        <w:rPr>
          <w:lang w:eastAsia="ja-JP"/>
        </w:rPr>
        <w:tab/>
      </w:r>
      <w:r w:rsidRPr="00321C12">
        <w:t>MPEG-I haptic</w:t>
      </w:r>
      <w:r w:rsidR="00F12922">
        <w:t>s</w:t>
      </w:r>
      <w:r w:rsidRPr="00321C12">
        <w:t xml:space="preserve"> stream</w:t>
      </w:r>
    </w:p>
    <w:p w14:paraId="2AED29E6" w14:textId="77777777" w:rsidR="00595CD5" w:rsidRPr="00662CEA" w:rsidRDefault="00595CD5" w:rsidP="008D0D6E">
      <w:pPr>
        <w:spacing w:after="120"/>
      </w:pPr>
    </w:p>
    <w:p w14:paraId="7B681227" w14:textId="57ACD025" w:rsidR="00000045" w:rsidRPr="001854F3" w:rsidRDefault="007157BC" w:rsidP="001A33D0">
      <w:pPr>
        <w:pStyle w:val="Heading1"/>
        <w:numPr>
          <w:ilvl w:val="0"/>
          <w:numId w:val="1"/>
        </w:numPr>
        <w:tabs>
          <w:tab w:val="clear" w:pos="432"/>
        </w:tabs>
        <w:ind w:left="0" w:firstLine="0"/>
        <w:rPr>
          <w:lang w:val="en-US"/>
        </w:rPr>
      </w:pPr>
      <w:bookmarkStart w:id="289" w:name="_Toc133355005"/>
      <w:bookmarkStart w:id="290" w:name="_Toc158881235"/>
      <w:bookmarkStart w:id="291" w:name="_Toc204183856"/>
      <w:bookmarkEnd w:id="289"/>
      <w:r w:rsidRPr="00662CEA">
        <w:rPr>
          <w:lang w:val="en-CA"/>
        </w:rPr>
        <w:t xml:space="preserve">Reference software for </w:t>
      </w:r>
      <w:bookmarkEnd w:id="290"/>
      <w:r w:rsidR="00A9723B">
        <w:rPr>
          <w:lang w:val="en-CA"/>
        </w:rPr>
        <w:t>carriage</w:t>
      </w:r>
      <w:r w:rsidR="00A9723B">
        <w:rPr>
          <w:rFonts w:hint="eastAsia"/>
          <w:lang w:val="en-CA"/>
        </w:rPr>
        <w:t xml:space="preserve"> of haptics data</w:t>
      </w:r>
      <w:bookmarkEnd w:id="291"/>
    </w:p>
    <w:p w14:paraId="2229886F" w14:textId="6F2EB3B3" w:rsidR="00C53AFB" w:rsidRDefault="00C53AFB" w:rsidP="00DB1B8B">
      <w:pPr>
        <w:pStyle w:val="Heading2"/>
        <w:rPr>
          <w:lang w:val="en-US"/>
        </w:rPr>
      </w:pPr>
      <w:bookmarkStart w:id="292" w:name="_Toc204183857"/>
      <w:r>
        <w:rPr>
          <w:rFonts w:hint="eastAsia"/>
          <w:lang w:val="en-US"/>
        </w:rPr>
        <w:t>General</w:t>
      </w:r>
      <w:bookmarkEnd w:id="292"/>
    </w:p>
    <w:p w14:paraId="5B21D3B9" w14:textId="77777777" w:rsidR="0000246E" w:rsidRDefault="0000246E" w:rsidP="0000246E">
      <w:pPr>
        <w:rPr>
          <w:lang w:eastAsia="ja-JP"/>
        </w:rPr>
      </w:pPr>
      <w:r w:rsidRPr="007912E6">
        <w:rPr>
          <w:lang w:eastAsia="ja-JP"/>
        </w:rPr>
        <w:t>The source cod</w:t>
      </w:r>
      <w:r>
        <w:rPr>
          <w:rFonts w:hint="eastAsia"/>
          <w:lang w:eastAsia="ja-JP"/>
        </w:rPr>
        <w:t xml:space="preserve">e of the </w:t>
      </w:r>
      <w:r w:rsidRPr="007912E6">
        <w:rPr>
          <w:lang w:eastAsia="ja-JP"/>
        </w:rPr>
        <w:t xml:space="preserve">reference software </w:t>
      </w:r>
      <w:r>
        <w:rPr>
          <w:rFonts w:hint="eastAsia"/>
          <w:lang w:eastAsia="ja-JP"/>
        </w:rPr>
        <w:t xml:space="preserve">for the carriage of haptics data </w:t>
      </w:r>
      <w:r w:rsidRPr="007912E6">
        <w:rPr>
          <w:lang w:eastAsia="ja-JP"/>
        </w:rPr>
        <w:t xml:space="preserve">is available </w:t>
      </w:r>
      <w:r>
        <w:rPr>
          <w:rFonts w:hint="eastAsia"/>
          <w:lang w:eastAsia="ja-JP"/>
        </w:rPr>
        <w:t xml:space="preserve">in the following project URL </w:t>
      </w:r>
      <w:r w:rsidRPr="007912E6">
        <w:rPr>
          <w:lang w:eastAsia="ja-JP"/>
        </w:rPr>
        <w:t>on MPEG’s GitLab server and is accessible to MPEG members</w:t>
      </w:r>
      <w:r>
        <w:rPr>
          <w:rFonts w:hint="eastAsia"/>
          <w:lang w:eastAsia="ja-JP"/>
        </w:rPr>
        <w:t>.</w:t>
      </w:r>
    </w:p>
    <w:p w14:paraId="347BF199" w14:textId="342039CC" w:rsidR="00B2531B" w:rsidRPr="00856FAF" w:rsidRDefault="00B2531B" w:rsidP="0000246E">
      <w:pPr>
        <w:rPr>
          <w:lang w:eastAsia="ja-JP"/>
        </w:rPr>
      </w:pPr>
      <w:r w:rsidRPr="00B2531B">
        <w:rPr>
          <w:lang w:val="en-CA" w:eastAsia="ja-JP"/>
        </w:rPr>
        <w:t>https://git.mpeg.expert/MPEG/Systems/FileFormat/hapticscarriageconfrefsoft</w:t>
      </w:r>
    </w:p>
    <w:p w14:paraId="767A1BE9" w14:textId="51BBE548" w:rsidR="0000246E" w:rsidRPr="00FC762C" w:rsidRDefault="0000246E" w:rsidP="0000246E">
      <w:pPr>
        <w:jc w:val="left"/>
        <w:rPr>
          <w:rFonts w:eastAsiaTheme="minorEastAsia"/>
          <w:u w:val="single"/>
          <w:lang w:eastAsia="ja-JP"/>
        </w:rPr>
      </w:pPr>
    </w:p>
    <w:p w14:paraId="45DEF461" w14:textId="6D098B15" w:rsidR="00DB1B8B" w:rsidRPr="001854F3" w:rsidRDefault="000F465E" w:rsidP="00DB1B8B">
      <w:pPr>
        <w:pStyle w:val="Heading2"/>
        <w:rPr>
          <w:lang w:val="en-US"/>
        </w:rPr>
      </w:pPr>
      <w:bookmarkStart w:id="293" w:name="_Toc204183858"/>
      <w:r>
        <w:rPr>
          <w:lang w:val="en-US"/>
        </w:rPr>
        <w:lastRenderedPageBreak/>
        <w:t>O</w:t>
      </w:r>
      <w:r w:rsidR="007157BC">
        <w:rPr>
          <w:rFonts w:hint="eastAsia"/>
          <w:lang w:val="en-US"/>
        </w:rPr>
        <w:t>verview</w:t>
      </w:r>
      <w:bookmarkEnd w:id="293"/>
    </w:p>
    <w:p w14:paraId="11F5C925" w14:textId="16B58203" w:rsidR="00590329" w:rsidRPr="00E9270E" w:rsidRDefault="00692F0B" w:rsidP="00590329">
      <w:pPr>
        <w:rPr>
          <w:rFonts w:eastAsiaTheme="minorEastAsia"/>
          <w:lang w:val="en-CA" w:eastAsia="ja-JP"/>
        </w:rPr>
      </w:pPr>
      <w:r>
        <w:rPr>
          <w:rFonts w:eastAsiaTheme="minorEastAsia"/>
          <w:lang w:val="en-CA" w:eastAsia="ja-JP"/>
        </w:rPr>
        <w:fldChar w:fldCharType="begin"/>
      </w:r>
      <w:r>
        <w:rPr>
          <w:rFonts w:eastAsiaTheme="minorEastAsia"/>
          <w:lang w:val="en-CA" w:eastAsia="ja-JP"/>
        </w:rPr>
        <w:instrText xml:space="preserve"> REF _Ref173423389 \h </w:instrText>
      </w:r>
      <w:r>
        <w:rPr>
          <w:rFonts w:eastAsiaTheme="minorEastAsia"/>
          <w:lang w:val="en-CA" w:eastAsia="ja-JP"/>
        </w:rPr>
      </w:r>
      <w:r>
        <w:rPr>
          <w:rFonts w:eastAsiaTheme="minorEastAsia"/>
          <w:lang w:val="en-CA" w:eastAsia="ja-JP"/>
        </w:rPr>
        <w:fldChar w:fldCharType="separate"/>
      </w:r>
      <w:r>
        <w:t xml:space="preserve">Figure </w:t>
      </w:r>
      <w:r>
        <w:rPr>
          <w:noProof/>
        </w:rPr>
        <w:t>1</w:t>
      </w:r>
      <w:r>
        <w:rPr>
          <w:rFonts w:eastAsiaTheme="minorEastAsia"/>
          <w:lang w:val="en-CA" w:eastAsia="ja-JP"/>
        </w:rPr>
        <w:fldChar w:fldCharType="end"/>
      </w:r>
      <w:r w:rsidR="00590329" w:rsidRPr="00E9270E">
        <w:rPr>
          <w:rFonts w:eastAsiaTheme="minorEastAsia"/>
          <w:lang w:val="en-CA" w:eastAsia="ja-JP"/>
        </w:rPr>
        <w:t xml:space="preserve"> shows a simplified overview of the reference software implementation architecture for the carriage of </w:t>
      </w:r>
      <w:r w:rsidR="00EB25B2">
        <w:rPr>
          <w:rFonts w:hint="eastAsia"/>
          <w:lang w:val="en-CA" w:eastAsia="ja-JP"/>
        </w:rPr>
        <w:t>haptics</w:t>
      </w:r>
      <w:r w:rsidR="00590329" w:rsidRPr="00E9270E">
        <w:rPr>
          <w:rFonts w:eastAsiaTheme="minorEastAsia"/>
          <w:lang w:val="en-CA" w:eastAsia="ja-JP"/>
        </w:rPr>
        <w:t xml:space="preserve"> data. The reference software implementation implements the features defined in ISO/IEC 23090-</w:t>
      </w:r>
      <w:r w:rsidR="00590329">
        <w:rPr>
          <w:rFonts w:eastAsiaTheme="minorEastAsia" w:hint="eastAsia"/>
          <w:lang w:val="en-CA" w:eastAsia="ja-JP"/>
        </w:rPr>
        <w:t>32</w:t>
      </w:r>
      <w:r w:rsidR="00590329" w:rsidRPr="00E9270E">
        <w:rPr>
          <w:rFonts w:eastAsiaTheme="minorEastAsia"/>
          <w:lang w:val="en-CA" w:eastAsia="ja-JP"/>
        </w:rPr>
        <w:t xml:space="preserve"> and is based on the reference software for ISOBMFF</w:t>
      </w:r>
      <w:r w:rsidR="000F465E">
        <w:rPr>
          <w:rFonts w:eastAsiaTheme="minorEastAsia"/>
          <w:lang w:val="en-CA" w:eastAsia="ja-JP"/>
        </w:rPr>
        <w:t xml:space="preserve"> (</w:t>
      </w:r>
      <w:proofErr w:type="spellStart"/>
      <w:r w:rsidR="000F465E" w:rsidRPr="00112D4D">
        <w:rPr>
          <w:rFonts w:eastAsiaTheme="minorEastAsia"/>
          <w:i/>
          <w:iCs/>
          <w:lang w:val="en-CA" w:eastAsia="ja-JP"/>
        </w:rPr>
        <w:t>libisomedia</w:t>
      </w:r>
      <w:r w:rsidR="00513D96" w:rsidRPr="00112D4D">
        <w:rPr>
          <w:rFonts w:eastAsiaTheme="minorEastAsia"/>
          <w:i/>
          <w:iCs/>
          <w:lang w:val="en-CA" w:eastAsia="ja-JP"/>
        </w:rPr>
        <w:t>file</w:t>
      </w:r>
      <w:proofErr w:type="spellEnd"/>
      <w:r w:rsidR="000F465E">
        <w:rPr>
          <w:rFonts w:eastAsiaTheme="minorEastAsia"/>
          <w:lang w:val="en-CA" w:eastAsia="ja-JP"/>
        </w:rPr>
        <w:t xml:space="preserve">) specified in ISO/IEC 14496-32 </w:t>
      </w:r>
      <w:r w:rsidR="0063730E">
        <w:rPr>
          <w:rFonts w:eastAsiaTheme="minorEastAsia"/>
          <w:lang w:val="en-CA" w:eastAsia="ja-JP"/>
        </w:rPr>
        <w:fldChar w:fldCharType="begin"/>
      </w:r>
      <w:r w:rsidR="0063730E">
        <w:rPr>
          <w:rFonts w:eastAsiaTheme="minorEastAsia"/>
          <w:lang w:val="en-CA" w:eastAsia="ja-JP"/>
        </w:rPr>
        <w:instrText xml:space="preserve"> REF _Ref172800563 \r \h </w:instrText>
      </w:r>
      <w:r w:rsidR="0063730E">
        <w:rPr>
          <w:rFonts w:eastAsiaTheme="minorEastAsia"/>
          <w:lang w:val="en-CA" w:eastAsia="ja-JP"/>
        </w:rPr>
      </w:r>
      <w:r w:rsidR="0063730E">
        <w:rPr>
          <w:rFonts w:eastAsiaTheme="minorEastAsia"/>
          <w:lang w:val="en-CA" w:eastAsia="ja-JP"/>
        </w:rPr>
        <w:fldChar w:fldCharType="separate"/>
      </w:r>
      <w:r w:rsidR="0063730E">
        <w:rPr>
          <w:rFonts w:eastAsiaTheme="minorEastAsia"/>
          <w:lang w:val="en-CA" w:eastAsia="ja-JP"/>
        </w:rPr>
        <w:t>[3]</w:t>
      </w:r>
      <w:r w:rsidR="0063730E">
        <w:rPr>
          <w:rFonts w:eastAsiaTheme="minorEastAsia"/>
          <w:lang w:val="en-CA" w:eastAsia="ja-JP"/>
        </w:rPr>
        <w:fldChar w:fldCharType="end"/>
      </w:r>
      <w:r w:rsidR="00590329" w:rsidRPr="00E9270E">
        <w:rPr>
          <w:rFonts w:eastAsiaTheme="minorEastAsia"/>
          <w:lang w:val="en-CA" w:eastAsia="ja-JP"/>
        </w:rPr>
        <w:t xml:space="preserve">, the reference software for </w:t>
      </w:r>
      <w:r w:rsidR="00D51285">
        <w:rPr>
          <w:rFonts w:eastAsiaTheme="minorEastAsia"/>
          <w:lang w:val="en-CA" w:eastAsia="ja-JP"/>
        </w:rPr>
        <w:t>h</w:t>
      </w:r>
      <w:r w:rsidR="00D51285">
        <w:rPr>
          <w:rFonts w:eastAsiaTheme="minorEastAsia" w:hint="eastAsia"/>
          <w:lang w:val="en-CA" w:eastAsia="ja-JP"/>
        </w:rPr>
        <w:t xml:space="preserve">aptics </w:t>
      </w:r>
      <w:r w:rsidR="00590329">
        <w:rPr>
          <w:rFonts w:eastAsiaTheme="minorEastAsia" w:hint="eastAsia"/>
          <w:lang w:val="en-CA" w:eastAsia="ja-JP"/>
        </w:rPr>
        <w:t>coding</w:t>
      </w:r>
      <w:r w:rsidR="000F465E">
        <w:rPr>
          <w:rFonts w:eastAsiaTheme="minorEastAsia"/>
          <w:lang w:val="en-CA" w:eastAsia="ja-JP"/>
        </w:rPr>
        <w:t xml:space="preserve"> </w:t>
      </w:r>
      <w:r w:rsidR="00F75A2A">
        <w:rPr>
          <w:rFonts w:eastAsiaTheme="minorEastAsia"/>
          <w:lang w:val="en-CA" w:eastAsia="ja-JP"/>
        </w:rPr>
        <w:fldChar w:fldCharType="begin"/>
      </w:r>
      <w:r w:rsidR="00F75A2A">
        <w:rPr>
          <w:rFonts w:eastAsiaTheme="minorEastAsia"/>
          <w:lang w:val="en-CA" w:eastAsia="ja-JP"/>
        </w:rPr>
        <w:instrText xml:space="preserve"> </w:instrText>
      </w:r>
      <w:r w:rsidR="00F75A2A">
        <w:rPr>
          <w:rFonts w:eastAsiaTheme="minorEastAsia" w:hint="eastAsia"/>
          <w:lang w:val="en-CA" w:eastAsia="ja-JP"/>
        </w:rPr>
        <w:instrText>REF _Ref172737453 \r \h</w:instrText>
      </w:r>
      <w:r w:rsidR="00F75A2A">
        <w:rPr>
          <w:rFonts w:eastAsiaTheme="minorEastAsia"/>
          <w:lang w:val="en-CA" w:eastAsia="ja-JP"/>
        </w:rPr>
        <w:instrText xml:space="preserve"> </w:instrText>
      </w:r>
      <w:r w:rsidR="00F75A2A">
        <w:rPr>
          <w:rFonts w:eastAsiaTheme="minorEastAsia"/>
          <w:lang w:val="en-CA" w:eastAsia="ja-JP"/>
        </w:rPr>
      </w:r>
      <w:r w:rsidR="00F75A2A">
        <w:rPr>
          <w:rFonts w:eastAsiaTheme="minorEastAsia"/>
          <w:lang w:val="en-CA" w:eastAsia="ja-JP"/>
        </w:rPr>
        <w:fldChar w:fldCharType="separate"/>
      </w:r>
      <w:r w:rsidR="00F75A2A">
        <w:rPr>
          <w:rFonts w:eastAsiaTheme="minorEastAsia"/>
          <w:lang w:val="en-CA" w:eastAsia="ja-JP"/>
        </w:rPr>
        <w:t>[2]</w:t>
      </w:r>
      <w:r w:rsidR="00F75A2A">
        <w:rPr>
          <w:rFonts w:eastAsiaTheme="minorEastAsia"/>
          <w:lang w:val="en-CA" w:eastAsia="ja-JP"/>
        </w:rPr>
        <w:fldChar w:fldCharType="end"/>
      </w:r>
      <w:r w:rsidR="000F465E">
        <w:rPr>
          <w:rFonts w:eastAsiaTheme="minorEastAsia"/>
          <w:lang w:val="en-CA" w:eastAsia="ja-JP"/>
        </w:rPr>
        <w:t>,</w:t>
      </w:r>
      <w:r w:rsidR="00590329" w:rsidRPr="00E9270E">
        <w:rPr>
          <w:rFonts w:eastAsiaTheme="minorEastAsia"/>
          <w:lang w:val="en-CA" w:eastAsia="ja-JP"/>
        </w:rPr>
        <w:t xml:space="preserve"> and </w:t>
      </w:r>
      <w:r w:rsidR="000E5C54">
        <w:rPr>
          <w:lang w:eastAsia="ja-JP"/>
        </w:rPr>
        <w:t>a number of 3rd party open-source libraries</w:t>
      </w:r>
      <w:r w:rsidR="00AE61E6">
        <w:rPr>
          <w:rFonts w:hint="eastAsia"/>
          <w:lang w:val="en-CA" w:eastAsia="ja-JP"/>
        </w:rPr>
        <w:t>.</w:t>
      </w:r>
      <w:r w:rsidR="00773E38">
        <w:rPr>
          <w:lang w:val="en-CA" w:eastAsia="ja-JP"/>
        </w:rPr>
        <w:t xml:space="preserve"> </w:t>
      </w:r>
      <w:r w:rsidR="00590329" w:rsidRPr="00E9270E">
        <w:rPr>
          <w:rFonts w:eastAsiaTheme="minorEastAsia"/>
          <w:lang w:val="en-CA" w:eastAsia="ja-JP"/>
        </w:rPr>
        <w:t xml:space="preserve">Boxes with a </w:t>
      </w:r>
      <w:r w:rsidR="00AE61E6">
        <w:rPr>
          <w:rFonts w:hint="eastAsia"/>
          <w:lang w:val="en-CA" w:eastAsia="ja-JP"/>
        </w:rPr>
        <w:t>white</w:t>
      </w:r>
      <w:r w:rsidR="00590329" w:rsidRPr="00E9270E">
        <w:rPr>
          <w:rFonts w:eastAsiaTheme="minorEastAsia"/>
          <w:lang w:val="en-CA" w:eastAsia="ja-JP"/>
        </w:rPr>
        <w:t xml:space="preserve"> background in </w:t>
      </w:r>
      <w:r w:rsidR="00837D4C">
        <w:rPr>
          <w:rFonts w:eastAsiaTheme="minorEastAsia"/>
          <w:lang w:val="en-CA" w:eastAsia="ja-JP"/>
        </w:rPr>
        <w:fldChar w:fldCharType="begin"/>
      </w:r>
      <w:r w:rsidR="00837D4C">
        <w:rPr>
          <w:rFonts w:eastAsiaTheme="minorEastAsia"/>
          <w:lang w:val="en-CA" w:eastAsia="ja-JP"/>
        </w:rPr>
        <w:instrText xml:space="preserve"> REF _Ref173423389 \h </w:instrText>
      </w:r>
      <w:r w:rsidR="00837D4C">
        <w:rPr>
          <w:rFonts w:eastAsiaTheme="minorEastAsia"/>
          <w:lang w:val="en-CA" w:eastAsia="ja-JP"/>
        </w:rPr>
      </w:r>
      <w:r w:rsidR="00837D4C">
        <w:rPr>
          <w:rFonts w:eastAsiaTheme="minorEastAsia"/>
          <w:lang w:val="en-CA" w:eastAsia="ja-JP"/>
        </w:rPr>
        <w:fldChar w:fldCharType="separate"/>
      </w:r>
      <w:r w:rsidR="00837D4C">
        <w:t xml:space="preserve">Figure </w:t>
      </w:r>
      <w:r w:rsidR="00837D4C">
        <w:rPr>
          <w:noProof/>
        </w:rPr>
        <w:t>1</w:t>
      </w:r>
      <w:r w:rsidR="00837D4C">
        <w:rPr>
          <w:rFonts w:eastAsiaTheme="minorEastAsia"/>
          <w:lang w:val="en-CA" w:eastAsia="ja-JP"/>
        </w:rPr>
        <w:fldChar w:fldCharType="end"/>
      </w:r>
      <w:r w:rsidR="00590329" w:rsidRPr="00E9270E">
        <w:rPr>
          <w:rFonts w:eastAsiaTheme="minorEastAsia"/>
          <w:lang w:val="en-CA" w:eastAsia="ja-JP"/>
        </w:rPr>
        <w:t xml:space="preserve"> are part of the scope of the reference software implementation and are described in more detail in the following sections</w:t>
      </w:r>
      <w:r w:rsidR="00773E38">
        <w:rPr>
          <w:rFonts w:eastAsiaTheme="minorEastAsia"/>
          <w:lang w:val="en-CA" w:eastAsia="ja-JP"/>
        </w:rPr>
        <w:t>.</w:t>
      </w:r>
    </w:p>
    <w:p w14:paraId="1D325740" w14:textId="77777777" w:rsidR="00590329" w:rsidRPr="0030490C" w:rsidRDefault="00590329" w:rsidP="00590329">
      <w:pPr>
        <w:pStyle w:val="ListParagraph"/>
        <w:ind w:left="420"/>
        <w:rPr>
          <w:rFonts w:ascii="Times New Roman" w:eastAsiaTheme="minorEastAsia" w:hAnsi="Times New Roman"/>
          <w:sz w:val="24"/>
          <w:szCs w:val="24"/>
          <w:lang w:eastAsia="ja-JP"/>
        </w:rPr>
      </w:pPr>
    </w:p>
    <w:p w14:paraId="2F49FEAE" w14:textId="4C496FB3" w:rsidR="00590329" w:rsidRPr="000E5FD3" w:rsidRDefault="00223EB4" w:rsidP="00FD7D29">
      <w:pPr>
        <w:jc w:val="center"/>
        <w:rPr>
          <w:rFonts w:ascii="Times New Roman" w:eastAsiaTheme="minorEastAsia" w:hAnsi="Times New Roman"/>
          <w:sz w:val="24"/>
          <w:szCs w:val="24"/>
          <w:lang w:eastAsia="ja-JP"/>
        </w:rPr>
      </w:pPr>
      <w:r>
        <w:rPr>
          <w:noProof/>
          <w:color w:val="000000"/>
        </w:rPr>
        <w:drawing>
          <wp:inline distT="0" distB="0" distL="0" distR="0" wp14:anchorId="5267A9C6" wp14:editId="6DE8E6F2">
            <wp:extent cx="3441700" cy="4051300"/>
            <wp:effectExtent l="0" t="0" r="0" b="0"/>
            <wp:docPr id="1162944848" name="Picture 1" descr="A diagram of a softw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944848" name="Picture 1" descr="A diagram of a software&#10;&#10;AI-generated content may be incorrect."/>
                    <pic:cNvPicPr/>
                  </pic:nvPicPr>
                  <pic:blipFill>
                    <a:blip r:embed="rId28">
                      <a:extLst>
                        <a:ext uri="{28A0092B-C50C-407E-A947-70E740481C1C}">
                          <a14:useLocalDpi xmlns:a14="http://schemas.microsoft.com/office/drawing/2010/main" val="0"/>
                        </a:ext>
                      </a:extLst>
                    </a:blip>
                    <a:stretch>
                      <a:fillRect/>
                    </a:stretch>
                  </pic:blipFill>
                  <pic:spPr>
                    <a:xfrm>
                      <a:off x="0" y="0"/>
                      <a:ext cx="3441700" cy="4051300"/>
                    </a:xfrm>
                    <a:prstGeom prst="rect">
                      <a:avLst/>
                    </a:prstGeom>
                  </pic:spPr>
                </pic:pic>
              </a:graphicData>
            </a:graphic>
          </wp:inline>
        </w:drawing>
      </w:r>
    </w:p>
    <w:p w14:paraId="44BC172D" w14:textId="766FE8A2" w:rsidR="00590329" w:rsidRDefault="00B03F37" w:rsidP="00590329">
      <w:pPr>
        <w:pStyle w:val="Caption"/>
        <w:rPr>
          <w:rFonts w:ascii="Times New Roman" w:eastAsiaTheme="minorEastAsia" w:hAnsi="Times New Roman"/>
          <w:sz w:val="24"/>
          <w:szCs w:val="24"/>
        </w:rPr>
      </w:pPr>
      <w:bookmarkStart w:id="294" w:name="_Ref173423389"/>
      <w:r>
        <w:t>Figure</w:t>
      </w:r>
      <w:r w:rsidR="00590329">
        <w:t xml:space="preserve"> </w:t>
      </w:r>
      <w:r w:rsidR="00590329">
        <w:fldChar w:fldCharType="begin"/>
      </w:r>
      <w:r w:rsidR="00590329">
        <w:instrText xml:space="preserve"> SEQ FIgure \* ARABIC </w:instrText>
      </w:r>
      <w:r w:rsidR="00590329">
        <w:fldChar w:fldCharType="separate"/>
      </w:r>
      <w:r w:rsidR="00590329">
        <w:rPr>
          <w:noProof/>
        </w:rPr>
        <w:t>1</w:t>
      </w:r>
      <w:r w:rsidR="00590329">
        <w:fldChar w:fldCharType="end"/>
      </w:r>
      <w:bookmarkEnd w:id="294"/>
      <w:r w:rsidR="00590329">
        <w:rPr>
          <w:rFonts w:hint="eastAsia"/>
        </w:rPr>
        <w:t xml:space="preserve"> </w:t>
      </w:r>
      <w:r w:rsidR="00C97425">
        <w:t>R</w:t>
      </w:r>
      <w:r w:rsidR="00C97425">
        <w:rPr>
          <w:rFonts w:hint="eastAsia"/>
        </w:rPr>
        <w:t xml:space="preserve">eference </w:t>
      </w:r>
      <w:r w:rsidR="00590329">
        <w:rPr>
          <w:rFonts w:hint="eastAsia"/>
        </w:rPr>
        <w:t>software overview</w:t>
      </w:r>
    </w:p>
    <w:p w14:paraId="74B044D6" w14:textId="77777777" w:rsidR="005A46C0" w:rsidRDefault="005A46C0" w:rsidP="00590329">
      <w:pPr>
        <w:rPr>
          <w:lang w:eastAsia="ja-JP"/>
        </w:rPr>
      </w:pPr>
    </w:p>
    <w:p w14:paraId="7ED1FB80" w14:textId="14B3BE14" w:rsidR="00590329" w:rsidRDefault="000F465E" w:rsidP="00590329">
      <w:pPr>
        <w:rPr>
          <w:lang w:eastAsia="ja-JP"/>
        </w:rPr>
      </w:pPr>
      <w:r>
        <w:rPr>
          <w:lang w:eastAsia="ja-JP"/>
        </w:rPr>
        <w:t xml:space="preserve">The </w:t>
      </w:r>
      <w:proofErr w:type="spellStart"/>
      <w:r w:rsidR="00590329" w:rsidRPr="00241D56">
        <w:rPr>
          <w:rFonts w:eastAsiaTheme="minorEastAsia"/>
          <w:i/>
          <w:iCs/>
          <w:lang w:eastAsia="ja-JP"/>
        </w:rPr>
        <w:t>libHapCarriage</w:t>
      </w:r>
      <w:r w:rsidR="00A54107">
        <w:rPr>
          <w:rFonts w:hint="eastAsia"/>
          <w:i/>
          <w:iCs/>
          <w:lang w:eastAsia="ja-JP"/>
        </w:rPr>
        <w:t>Iso</w:t>
      </w:r>
      <w:proofErr w:type="spellEnd"/>
      <w:r w:rsidR="00590329" w:rsidRPr="000A0A52">
        <w:rPr>
          <w:rFonts w:eastAsiaTheme="minorEastAsia"/>
          <w:lang w:eastAsia="ja-JP"/>
        </w:rPr>
        <w:t xml:space="preserve">  </w:t>
      </w:r>
      <w:r w:rsidR="00CB4293">
        <w:rPr>
          <w:rFonts w:eastAsiaTheme="minorEastAsia"/>
          <w:lang w:eastAsia="ja-JP"/>
        </w:rPr>
        <w:t xml:space="preserve">library is implemented in the C </w:t>
      </w:r>
      <w:r w:rsidR="00FD4469">
        <w:rPr>
          <w:rFonts w:eastAsiaTheme="minorEastAsia"/>
          <w:lang w:eastAsia="ja-JP"/>
        </w:rPr>
        <w:t xml:space="preserve">programming </w:t>
      </w:r>
      <w:r w:rsidR="00CB4293">
        <w:rPr>
          <w:rFonts w:eastAsiaTheme="minorEastAsia"/>
          <w:lang w:eastAsia="ja-JP"/>
        </w:rPr>
        <w:t xml:space="preserve">language and </w:t>
      </w:r>
      <w:r w:rsidR="00590329" w:rsidRPr="000A0A52">
        <w:rPr>
          <w:rFonts w:eastAsiaTheme="minorEastAsia"/>
          <w:lang w:eastAsia="ja-JP"/>
        </w:rPr>
        <w:t>extend</w:t>
      </w:r>
      <w:r w:rsidR="00916877">
        <w:rPr>
          <w:rFonts w:hint="eastAsia"/>
          <w:lang w:eastAsia="ja-JP"/>
        </w:rPr>
        <w:t>s</w:t>
      </w:r>
      <w:r w:rsidR="00590329" w:rsidRPr="000A0A52">
        <w:rPr>
          <w:rFonts w:eastAsiaTheme="minorEastAsia"/>
          <w:lang w:eastAsia="ja-JP"/>
        </w:rPr>
        <w:t xml:space="preserve"> the </w:t>
      </w:r>
      <w:proofErr w:type="spellStart"/>
      <w:r w:rsidR="00590329" w:rsidRPr="00241D56">
        <w:rPr>
          <w:rFonts w:eastAsiaTheme="minorEastAsia"/>
          <w:i/>
          <w:iCs/>
          <w:lang w:eastAsia="ja-JP"/>
        </w:rPr>
        <w:t>libisomediafile</w:t>
      </w:r>
      <w:proofErr w:type="spellEnd"/>
      <w:r w:rsidR="00590329" w:rsidRPr="000A0A52">
        <w:rPr>
          <w:rFonts w:eastAsiaTheme="minorEastAsia"/>
          <w:lang w:eastAsia="ja-JP"/>
        </w:rPr>
        <w:t xml:space="preserve"> </w:t>
      </w:r>
      <w:r w:rsidR="006A2294">
        <w:rPr>
          <w:rFonts w:hint="eastAsia"/>
          <w:lang w:eastAsia="ja-JP"/>
        </w:rPr>
        <w:t>s</w:t>
      </w:r>
      <w:r w:rsidR="006A2294">
        <w:rPr>
          <w:lang w:eastAsia="ja-JP"/>
        </w:rPr>
        <w:t>pecified in ISO/IEC 14496-32</w:t>
      </w:r>
      <w:r w:rsidR="00CB4293">
        <w:rPr>
          <w:lang w:eastAsia="ja-JP"/>
        </w:rPr>
        <w:t xml:space="preserve"> </w:t>
      </w:r>
      <w:r w:rsidR="003F1B67">
        <w:rPr>
          <w:lang w:eastAsia="ja-JP"/>
        </w:rPr>
        <w:fldChar w:fldCharType="begin"/>
      </w:r>
      <w:r w:rsidR="003F1B67">
        <w:rPr>
          <w:lang w:eastAsia="ja-JP"/>
        </w:rPr>
        <w:instrText xml:space="preserve"> REF _Ref172800563 \r \h </w:instrText>
      </w:r>
      <w:r w:rsidR="003F1B67">
        <w:rPr>
          <w:lang w:eastAsia="ja-JP"/>
        </w:rPr>
      </w:r>
      <w:r w:rsidR="003F1B67">
        <w:rPr>
          <w:lang w:eastAsia="ja-JP"/>
        </w:rPr>
        <w:fldChar w:fldCharType="separate"/>
      </w:r>
      <w:r w:rsidR="003F1B67">
        <w:rPr>
          <w:lang w:eastAsia="ja-JP"/>
        </w:rPr>
        <w:t>[3]</w:t>
      </w:r>
      <w:r w:rsidR="003F1B67">
        <w:rPr>
          <w:lang w:eastAsia="ja-JP"/>
        </w:rPr>
        <w:fldChar w:fldCharType="end"/>
      </w:r>
      <w:r w:rsidR="006A2294">
        <w:rPr>
          <w:rFonts w:hint="eastAsia"/>
          <w:lang w:eastAsia="ja-JP"/>
        </w:rPr>
        <w:t xml:space="preserve"> </w:t>
      </w:r>
      <w:r w:rsidR="00590329" w:rsidRPr="000A0A52">
        <w:rPr>
          <w:rFonts w:eastAsiaTheme="minorEastAsia"/>
          <w:lang w:eastAsia="ja-JP"/>
        </w:rPr>
        <w:t xml:space="preserve">by  implementing </w:t>
      </w:r>
      <w:r w:rsidR="00ED5E5A" w:rsidRPr="00ED5E5A">
        <w:rPr>
          <w:rFonts w:eastAsiaTheme="minorEastAsia"/>
          <w:lang w:eastAsia="ja-JP"/>
        </w:rPr>
        <w:t>all code points defined in ISO/IEC 23090-32</w:t>
      </w:r>
      <w:r w:rsidR="00590329" w:rsidRPr="000A0A52">
        <w:rPr>
          <w:rFonts w:eastAsiaTheme="minorEastAsia"/>
          <w:lang w:eastAsia="ja-JP"/>
        </w:rPr>
        <w:t xml:space="preserve"> and providing a public API which can be used by applications in order to write and parse the corresponding syntax elements.</w:t>
      </w:r>
    </w:p>
    <w:p w14:paraId="10EFDC66" w14:textId="4E8FB4B2" w:rsidR="001432AA" w:rsidRDefault="001432AA" w:rsidP="00590329">
      <w:pPr>
        <w:rPr>
          <w:lang w:eastAsia="ja-JP"/>
        </w:rPr>
      </w:pPr>
      <w:r w:rsidRPr="00FD7D29">
        <w:rPr>
          <w:highlight w:val="yellow"/>
          <w:lang w:eastAsia="ja-JP"/>
        </w:rPr>
        <w:t>[</w:t>
      </w:r>
      <w:r w:rsidRPr="00552CF5">
        <w:rPr>
          <w:highlight w:val="yellow"/>
          <w:u w:val="single"/>
          <w:lang w:eastAsia="ja-JP"/>
        </w:rPr>
        <w:t xml:space="preserve">Editor’s </w:t>
      </w:r>
      <w:r w:rsidRPr="00552CF5">
        <w:rPr>
          <w:rFonts w:eastAsiaTheme="minorEastAsia"/>
          <w:highlight w:val="yellow"/>
          <w:u w:val="single"/>
          <w:lang w:eastAsia="ja-JP"/>
        </w:rPr>
        <w:t>Note:</w:t>
      </w:r>
      <w:r w:rsidRPr="00552CF5">
        <w:rPr>
          <w:highlight w:val="yellow"/>
          <w:u w:val="single"/>
          <w:lang w:eastAsia="ja-JP"/>
        </w:rPr>
        <w:t xml:space="preserve"> </w:t>
      </w:r>
      <w:r w:rsidR="00F12922">
        <w:rPr>
          <w:highlight w:val="yellow"/>
          <w:lang w:eastAsia="ja-JP"/>
        </w:rPr>
        <w:t>T</w:t>
      </w:r>
      <w:r w:rsidR="0050087A" w:rsidRPr="00FD7D29">
        <w:rPr>
          <w:highlight w:val="yellow"/>
          <w:lang w:eastAsia="ja-JP"/>
        </w:rPr>
        <w:t>he initial version includes a public API which can be used by applications to write</w:t>
      </w:r>
      <w:r w:rsidR="004D15BE" w:rsidRPr="00FD7D29">
        <w:rPr>
          <w:highlight w:val="yellow"/>
          <w:lang w:eastAsia="ja-JP"/>
        </w:rPr>
        <w:t xml:space="preserve"> and parse</w:t>
      </w:r>
      <w:r w:rsidR="0050087A" w:rsidRPr="00FD7D29">
        <w:rPr>
          <w:highlight w:val="yellow"/>
          <w:lang w:eastAsia="ja-JP"/>
        </w:rPr>
        <w:t xml:space="preserve"> ISOBMFF files with the brand 'mih1', as specified in ISO/IEC 23090-32.</w:t>
      </w:r>
      <w:r w:rsidR="00773E38">
        <w:rPr>
          <w:highlight w:val="yellow"/>
          <w:lang w:eastAsia="ja-JP"/>
        </w:rPr>
        <w:t xml:space="preserve"> Support for the ‘mhb1’ brand will be added.</w:t>
      </w:r>
      <w:r w:rsidRPr="00FD7D29">
        <w:rPr>
          <w:highlight w:val="yellow"/>
          <w:lang w:eastAsia="ja-JP"/>
        </w:rPr>
        <w:t>]</w:t>
      </w:r>
    </w:p>
    <w:p w14:paraId="6EB0D3CF" w14:textId="309B4358" w:rsidR="00DA7D53" w:rsidRPr="00552CF5" w:rsidRDefault="00552CF5" w:rsidP="00590329">
      <w:pPr>
        <w:rPr>
          <w:rFonts w:eastAsiaTheme="minorEastAsia"/>
          <w:lang w:eastAsia="ja-JP"/>
        </w:rPr>
      </w:pPr>
      <w:r>
        <w:rPr>
          <w:lang w:eastAsia="ja-JP"/>
        </w:rPr>
        <w:t xml:space="preserve">The Haptics Carriage library </w:t>
      </w:r>
      <w:proofErr w:type="spellStart"/>
      <w:r w:rsidRPr="00FC0EDB">
        <w:rPr>
          <w:i/>
          <w:iCs/>
          <w:lang w:eastAsia="ja-JP"/>
        </w:rPr>
        <w:t>libHapticCarriage</w:t>
      </w:r>
      <w:proofErr w:type="spellEnd"/>
      <w:r>
        <w:rPr>
          <w:lang w:eastAsia="ja-JP"/>
        </w:rPr>
        <w:t xml:space="preserve"> enable</w:t>
      </w:r>
      <w:r w:rsidR="00CB4293">
        <w:rPr>
          <w:lang w:eastAsia="ja-JP"/>
        </w:rPr>
        <w:t>s</w:t>
      </w:r>
      <w:r>
        <w:rPr>
          <w:lang w:eastAsia="ja-JP"/>
        </w:rPr>
        <w:t xml:space="preserve"> the packaging and extraction of MIHS bitstream</w:t>
      </w:r>
      <w:r w:rsidR="00CB4293">
        <w:rPr>
          <w:lang w:eastAsia="ja-JP"/>
        </w:rPr>
        <w:t>s</w:t>
      </w:r>
      <w:r>
        <w:rPr>
          <w:lang w:eastAsia="ja-JP"/>
        </w:rPr>
        <w:t xml:space="preserve"> using MPEG Haptics reference model specified in ISO/IEC 23090-33</w:t>
      </w:r>
      <w:r w:rsidR="00CB4293">
        <w:rPr>
          <w:lang w:eastAsia="ja-JP"/>
        </w:rPr>
        <w:t xml:space="preserve"> </w:t>
      </w:r>
      <w:r w:rsidR="003F1B67">
        <w:rPr>
          <w:lang w:eastAsia="ja-JP"/>
        </w:rPr>
        <w:fldChar w:fldCharType="begin"/>
      </w:r>
      <w:r w:rsidR="003F1B67">
        <w:rPr>
          <w:lang w:eastAsia="ja-JP"/>
        </w:rPr>
        <w:instrText xml:space="preserve"> REF _Ref195276773 \r \h </w:instrText>
      </w:r>
      <w:r w:rsidR="003F1B67">
        <w:rPr>
          <w:lang w:eastAsia="ja-JP"/>
        </w:rPr>
      </w:r>
      <w:r w:rsidR="003F1B67">
        <w:rPr>
          <w:lang w:eastAsia="ja-JP"/>
        </w:rPr>
        <w:fldChar w:fldCharType="separate"/>
      </w:r>
      <w:r w:rsidR="003F1B67">
        <w:rPr>
          <w:lang w:eastAsia="ja-JP"/>
        </w:rPr>
        <w:t>[2]</w:t>
      </w:r>
      <w:r w:rsidR="003F1B67">
        <w:rPr>
          <w:lang w:eastAsia="ja-JP"/>
        </w:rPr>
        <w:fldChar w:fldCharType="end"/>
      </w:r>
      <w:r>
        <w:rPr>
          <w:lang w:eastAsia="ja-JP"/>
        </w:rPr>
        <w:t xml:space="preserve"> and manages boxes declared in </w:t>
      </w:r>
      <w:proofErr w:type="spellStart"/>
      <w:r w:rsidRPr="00FC0EDB">
        <w:rPr>
          <w:i/>
          <w:iCs/>
          <w:lang w:eastAsia="ja-JP"/>
        </w:rPr>
        <w:t>libHapticCarriageIso</w:t>
      </w:r>
      <w:proofErr w:type="spellEnd"/>
      <w:r>
        <w:rPr>
          <w:lang w:eastAsia="ja-JP"/>
        </w:rPr>
        <w:t>.</w:t>
      </w:r>
    </w:p>
    <w:p w14:paraId="58AA5BC1" w14:textId="3EE72D93" w:rsidR="00590329" w:rsidRPr="00BC579E" w:rsidRDefault="00C97425" w:rsidP="00590329">
      <w:pPr>
        <w:rPr>
          <w:lang w:eastAsia="ja-JP"/>
        </w:rPr>
      </w:pPr>
      <w:r>
        <w:rPr>
          <w:rFonts w:eastAsiaTheme="minorEastAsia"/>
          <w:lang w:eastAsia="ja-JP"/>
        </w:rPr>
        <w:t>The</w:t>
      </w:r>
      <w:r w:rsidR="00CA46D5" w:rsidRPr="00CA46D5">
        <w:rPr>
          <w:i/>
          <w:iCs/>
          <w:lang w:eastAsia="ja-JP"/>
        </w:rPr>
        <w:t xml:space="preserve"> </w:t>
      </w:r>
      <w:proofErr w:type="spellStart"/>
      <w:r w:rsidR="00CA46D5" w:rsidRPr="00FC0EDB">
        <w:rPr>
          <w:i/>
          <w:iCs/>
          <w:lang w:eastAsia="ja-JP"/>
        </w:rPr>
        <w:t>HapticsMultiplexerApp</w:t>
      </w:r>
      <w:proofErr w:type="spellEnd"/>
      <w:r w:rsidR="00CA46D5">
        <w:rPr>
          <w:lang w:eastAsia="ja-JP"/>
        </w:rPr>
        <w:t xml:space="preserve"> and</w:t>
      </w:r>
      <w:r w:rsidR="00CA46D5" w:rsidRPr="00FC0EDB">
        <w:rPr>
          <w:i/>
          <w:iCs/>
          <w:lang w:eastAsia="ja-JP"/>
        </w:rPr>
        <w:t xml:space="preserve"> </w:t>
      </w:r>
      <w:proofErr w:type="spellStart"/>
      <w:r w:rsidR="00CA46D5" w:rsidRPr="00FC0EDB">
        <w:rPr>
          <w:i/>
          <w:iCs/>
          <w:lang w:eastAsia="ja-JP"/>
        </w:rPr>
        <w:t>HapticsDeMultiplexerApp</w:t>
      </w:r>
      <w:proofErr w:type="spellEnd"/>
      <w:r w:rsidR="00590329" w:rsidRPr="000A0A52">
        <w:rPr>
          <w:rFonts w:eastAsiaTheme="minorEastAsia"/>
          <w:lang w:eastAsia="ja-JP"/>
        </w:rPr>
        <w:t xml:space="preserve"> </w:t>
      </w:r>
      <w:del w:id="295" w:author="Ahmed Hamza" w:date="2025-10-08T12:59:00Z" w16du:dateUtc="2025-10-08T19:59:00Z">
        <w:r w:rsidR="00F12972" w:rsidDel="00FB4988">
          <w:rPr>
            <w:rFonts w:hint="eastAsia"/>
            <w:lang w:eastAsia="ja-JP"/>
          </w:rPr>
          <w:delText xml:space="preserve"> </w:delText>
        </w:r>
      </w:del>
      <w:r w:rsidR="00F12972">
        <w:rPr>
          <w:rFonts w:hint="eastAsia"/>
          <w:lang w:eastAsia="ja-JP"/>
        </w:rPr>
        <w:t xml:space="preserve">are </w:t>
      </w:r>
      <w:r w:rsidR="00CB4293" w:rsidRPr="000A0A52">
        <w:rPr>
          <w:rFonts w:eastAsiaTheme="minorEastAsia"/>
          <w:lang w:eastAsia="ja-JP"/>
        </w:rPr>
        <w:t>command</w:t>
      </w:r>
      <w:r w:rsidR="00CB4293">
        <w:rPr>
          <w:rFonts w:eastAsiaTheme="minorEastAsia"/>
          <w:lang w:eastAsia="ja-JP"/>
        </w:rPr>
        <w:t>-</w:t>
      </w:r>
      <w:r w:rsidR="00590329" w:rsidRPr="000A0A52">
        <w:rPr>
          <w:rFonts w:eastAsiaTheme="minorEastAsia"/>
          <w:lang w:eastAsia="ja-JP"/>
        </w:rPr>
        <w:t>line application</w:t>
      </w:r>
      <w:r w:rsidR="00CB4293">
        <w:rPr>
          <w:rFonts w:eastAsiaTheme="minorEastAsia"/>
          <w:lang w:eastAsia="ja-JP"/>
        </w:rPr>
        <w:t>s</w:t>
      </w:r>
      <w:r w:rsidR="00590329" w:rsidRPr="000A0A52">
        <w:rPr>
          <w:rFonts w:eastAsiaTheme="minorEastAsia"/>
          <w:lang w:eastAsia="ja-JP"/>
        </w:rPr>
        <w:t xml:space="preserve"> which use</w:t>
      </w:r>
      <w:r w:rsidR="00590329" w:rsidRPr="007A1A70">
        <w:rPr>
          <w:rFonts w:eastAsiaTheme="minorEastAsia"/>
          <w:i/>
          <w:iCs/>
          <w:lang w:eastAsia="ja-JP"/>
        </w:rPr>
        <w:t xml:space="preserve"> </w:t>
      </w:r>
      <w:proofErr w:type="spellStart"/>
      <w:r w:rsidR="00590329" w:rsidRPr="007A1A70">
        <w:rPr>
          <w:rFonts w:eastAsiaTheme="minorEastAsia"/>
          <w:i/>
          <w:iCs/>
          <w:lang w:eastAsia="ja-JP"/>
        </w:rPr>
        <w:t>libHapCarriage</w:t>
      </w:r>
      <w:proofErr w:type="spellEnd"/>
      <w:r w:rsidR="00590329" w:rsidRPr="000A0A52">
        <w:rPr>
          <w:rFonts w:eastAsiaTheme="minorEastAsia"/>
          <w:lang w:eastAsia="ja-JP"/>
        </w:rPr>
        <w:t xml:space="preserve"> and the library in </w:t>
      </w:r>
      <w:r w:rsidR="00CB4293">
        <w:rPr>
          <w:rFonts w:eastAsiaTheme="minorEastAsia"/>
          <w:lang w:eastAsia="ja-JP"/>
        </w:rPr>
        <w:t xml:space="preserve">the </w:t>
      </w:r>
      <w:r w:rsidR="00590329" w:rsidRPr="000A0A52">
        <w:rPr>
          <w:rFonts w:eastAsiaTheme="minorEastAsia"/>
          <w:lang w:eastAsia="ja-JP"/>
        </w:rPr>
        <w:t>reference software for haptics coding</w:t>
      </w:r>
      <w:r w:rsidR="00CB4293">
        <w:rPr>
          <w:rFonts w:eastAsiaTheme="minorEastAsia"/>
          <w:lang w:eastAsia="ja-JP"/>
        </w:rPr>
        <w:t xml:space="preserve"> </w:t>
      </w:r>
      <w:r w:rsidR="00A26EAF">
        <w:rPr>
          <w:rFonts w:eastAsiaTheme="minorEastAsia"/>
          <w:lang w:eastAsia="ja-JP"/>
        </w:rPr>
        <w:fldChar w:fldCharType="begin"/>
      </w:r>
      <w:r w:rsidR="00A26EAF">
        <w:rPr>
          <w:rFonts w:eastAsiaTheme="minorEastAsia"/>
          <w:lang w:eastAsia="ja-JP"/>
        </w:rPr>
        <w:instrText xml:space="preserve"> REF _Ref172737453 \r \h </w:instrText>
      </w:r>
      <w:r w:rsidR="00A26EAF">
        <w:rPr>
          <w:rFonts w:eastAsiaTheme="minorEastAsia"/>
          <w:lang w:eastAsia="ja-JP"/>
        </w:rPr>
      </w:r>
      <w:r w:rsidR="00A26EAF">
        <w:rPr>
          <w:rFonts w:eastAsiaTheme="minorEastAsia"/>
          <w:lang w:eastAsia="ja-JP"/>
        </w:rPr>
        <w:fldChar w:fldCharType="separate"/>
      </w:r>
      <w:r w:rsidR="00A26EAF">
        <w:rPr>
          <w:rFonts w:eastAsiaTheme="minorEastAsia"/>
          <w:lang w:eastAsia="ja-JP"/>
        </w:rPr>
        <w:t>[2]</w:t>
      </w:r>
      <w:r w:rsidR="00A26EAF">
        <w:rPr>
          <w:rFonts w:eastAsiaTheme="minorEastAsia"/>
          <w:lang w:eastAsia="ja-JP"/>
        </w:rPr>
        <w:fldChar w:fldCharType="end"/>
      </w:r>
      <w:r w:rsidR="00590329" w:rsidRPr="000A0A52">
        <w:rPr>
          <w:rFonts w:eastAsiaTheme="minorEastAsia"/>
          <w:lang w:eastAsia="ja-JP"/>
        </w:rPr>
        <w:t xml:space="preserve"> to multiplex and demultiplex </w:t>
      </w:r>
      <w:r w:rsidR="00CB4293">
        <w:rPr>
          <w:rFonts w:eastAsiaTheme="minorEastAsia"/>
          <w:lang w:eastAsia="ja-JP"/>
        </w:rPr>
        <w:t>h</w:t>
      </w:r>
      <w:r w:rsidR="00CB4293" w:rsidRPr="000A0A52">
        <w:rPr>
          <w:rFonts w:eastAsiaTheme="minorEastAsia"/>
          <w:lang w:eastAsia="ja-JP"/>
        </w:rPr>
        <w:t xml:space="preserve">aptics </w:t>
      </w:r>
      <w:r w:rsidR="00590329" w:rsidRPr="000A0A52">
        <w:rPr>
          <w:rFonts w:eastAsiaTheme="minorEastAsia"/>
          <w:lang w:eastAsia="ja-JP"/>
        </w:rPr>
        <w:t xml:space="preserve">MIHS bitstreams </w:t>
      </w:r>
      <w:r w:rsidR="001F4462">
        <w:rPr>
          <w:lang w:eastAsia="ja-JP"/>
        </w:rPr>
        <w:t>to and from</w:t>
      </w:r>
      <w:r w:rsidR="00CB4293">
        <w:rPr>
          <w:lang w:eastAsia="ja-JP"/>
        </w:rPr>
        <w:t xml:space="preserve"> an</w:t>
      </w:r>
      <w:r w:rsidR="001F4462">
        <w:rPr>
          <w:lang w:eastAsia="ja-JP"/>
        </w:rPr>
        <w:t xml:space="preserve"> ISOBMFF container</w:t>
      </w:r>
      <w:r w:rsidR="00773E38">
        <w:rPr>
          <w:lang w:eastAsia="ja-JP"/>
        </w:rPr>
        <w:t>.</w:t>
      </w:r>
      <w:r w:rsidR="001F4462" w:rsidRPr="000A0A52">
        <w:rPr>
          <w:rFonts w:eastAsiaTheme="minorEastAsia"/>
          <w:lang w:eastAsia="ja-JP"/>
        </w:rPr>
        <w:t xml:space="preserve"> </w:t>
      </w:r>
      <w:r w:rsidR="00F9777C">
        <w:rPr>
          <w:lang w:eastAsia="ja-JP"/>
        </w:rPr>
        <w:t>The</w:t>
      </w:r>
      <w:r w:rsidR="00CB4293">
        <w:rPr>
          <w:lang w:eastAsia="ja-JP"/>
        </w:rPr>
        <w:t>se</w:t>
      </w:r>
      <w:r w:rsidR="00F9777C">
        <w:rPr>
          <w:lang w:eastAsia="ja-JP"/>
        </w:rPr>
        <w:t xml:space="preserve"> command-line </w:t>
      </w:r>
      <w:r w:rsidR="00F9777C">
        <w:rPr>
          <w:lang w:eastAsia="ja-JP"/>
        </w:rPr>
        <w:lastRenderedPageBreak/>
        <w:t xml:space="preserve">applications use a number of 3rd party open-source libraries </w:t>
      </w:r>
      <w:r w:rsidR="000C4E83">
        <w:rPr>
          <w:rFonts w:hint="eastAsia"/>
          <w:lang w:eastAsia="ja-JP"/>
        </w:rPr>
        <w:t xml:space="preserve">such as </w:t>
      </w:r>
      <w:proofErr w:type="spellStart"/>
      <w:r w:rsidR="009812FB" w:rsidRPr="009812FB">
        <w:rPr>
          <w:lang w:eastAsia="ja-JP"/>
        </w:rPr>
        <w:t>spdlog</w:t>
      </w:r>
      <w:proofErr w:type="spellEnd"/>
      <w:r w:rsidR="00CB4293">
        <w:rPr>
          <w:lang w:eastAsia="ja-JP"/>
        </w:rPr>
        <w:t xml:space="preserve"> </w:t>
      </w:r>
      <w:r w:rsidR="00F27779">
        <w:rPr>
          <w:lang w:eastAsia="ja-JP"/>
        </w:rPr>
        <w:fldChar w:fldCharType="begin"/>
      </w:r>
      <w:r w:rsidR="00F27779">
        <w:rPr>
          <w:lang w:eastAsia="ja-JP"/>
        </w:rPr>
        <w:instrText xml:space="preserve"> REF _Ref195276945 \r \h </w:instrText>
      </w:r>
      <w:r w:rsidR="00F27779">
        <w:rPr>
          <w:lang w:eastAsia="ja-JP"/>
        </w:rPr>
      </w:r>
      <w:r w:rsidR="00F27779">
        <w:rPr>
          <w:lang w:eastAsia="ja-JP"/>
        </w:rPr>
        <w:fldChar w:fldCharType="separate"/>
      </w:r>
      <w:r w:rsidR="00F27779">
        <w:rPr>
          <w:lang w:eastAsia="ja-JP"/>
        </w:rPr>
        <w:t>[4]</w:t>
      </w:r>
      <w:r w:rsidR="00F27779">
        <w:rPr>
          <w:lang w:eastAsia="ja-JP"/>
        </w:rPr>
        <w:fldChar w:fldCharType="end"/>
      </w:r>
      <w:r w:rsidR="009812FB">
        <w:rPr>
          <w:rFonts w:hint="eastAsia"/>
          <w:lang w:eastAsia="ja-JP"/>
        </w:rPr>
        <w:t>,</w:t>
      </w:r>
      <w:r w:rsidR="00BD6C5C" w:rsidRPr="00BD6C5C">
        <w:rPr>
          <w:rFonts w:hint="eastAsia"/>
        </w:rPr>
        <w:t xml:space="preserve"> </w:t>
      </w:r>
      <w:proofErr w:type="spellStart"/>
      <w:r w:rsidR="00BD6C5C" w:rsidRPr="00BD6C5C">
        <w:rPr>
          <w:lang w:eastAsia="ja-JP"/>
        </w:rPr>
        <w:t>json</w:t>
      </w:r>
      <w:proofErr w:type="spellEnd"/>
      <w:r w:rsidR="00CB4293">
        <w:rPr>
          <w:lang w:eastAsia="ja-JP"/>
        </w:rPr>
        <w:t xml:space="preserve"> </w:t>
      </w:r>
      <w:r w:rsidR="00F27779">
        <w:rPr>
          <w:lang w:eastAsia="ja-JP"/>
        </w:rPr>
        <w:fldChar w:fldCharType="begin"/>
      </w:r>
      <w:r w:rsidR="00F27779">
        <w:rPr>
          <w:lang w:eastAsia="ja-JP"/>
        </w:rPr>
        <w:instrText xml:space="preserve"> REF _Ref195276956 \r \h </w:instrText>
      </w:r>
      <w:r w:rsidR="00F27779">
        <w:rPr>
          <w:lang w:eastAsia="ja-JP"/>
        </w:rPr>
      </w:r>
      <w:r w:rsidR="00F27779">
        <w:rPr>
          <w:lang w:eastAsia="ja-JP"/>
        </w:rPr>
        <w:fldChar w:fldCharType="separate"/>
      </w:r>
      <w:r w:rsidR="00F27779">
        <w:rPr>
          <w:lang w:eastAsia="ja-JP"/>
        </w:rPr>
        <w:t>[5]</w:t>
      </w:r>
      <w:r w:rsidR="00F27779">
        <w:rPr>
          <w:lang w:eastAsia="ja-JP"/>
        </w:rPr>
        <w:fldChar w:fldCharType="end"/>
      </w:r>
      <w:r w:rsidR="00CB4293">
        <w:rPr>
          <w:lang w:eastAsia="ja-JP"/>
        </w:rPr>
        <w:t>,</w:t>
      </w:r>
      <w:r w:rsidR="009812FB">
        <w:rPr>
          <w:rFonts w:hint="eastAsia"/>
          <w:lang w:eastAsia="ja-JP"/>
        </w:rPr>
        <w:t xml:space="preserve"> </w:t>
      </w:r>
      <w:r w:rsidR="00F27779">
        <w:rPr>
          <w:rFonts w:hint="eastAsia"/>
          <w:lang w:eastAsia="ja-JP"/>
        </w:rPr>
        <w:t xml:space="preserve">and </w:t>
      </w:r>
      <w:proofErr w:type="spellStart"/>
      <w:r w:rsidR="00F27779" w:rsidRPr="00F27779">
        <w:rPr>
          <w:lang w:eastAsia="ja-JP"/>
        </w:rPr>
        <w:t>cxxopts</w:t>
      </w:r>
      <w:proofErr w:type="spellEnd"/>
      <w:r w:rsidR="00F27779">
        <w:rPr>
          <w:rFonts w:hint="eastAsia"/>
          <w:lang w:eastAsia="ja-JP"/>
        </w:rPr>
        <w:t xml:space="preserve"> </w:t>
      </w:r>
      <w:r w:rsidR="00F9777C">
        <w:rPr>
          <w:lang w:eastAsia="ja-JP"/>
        </w:rPr>
        <w:t>to facilitate logging and parsing of JSON and command-line arguments.</w:t>
      </w:r>
    </w:p>
    <w:p w14:paraId="25D38EC9" w14:textId="53A2CAD2" w:rsidR="00E46E4E" w:rsidRPr="00FD0859" w:rsidRDefault="00DE25CF" w:rsidP="00E46E4E">
      <w:pPr>
        <w:pStyle w:val="Heading2"/>
        <w:rPr>
          <w:sz w:val="26"/>
          <w:szCs w:val="26"/>
          <w:lang w:val="en-US"/>
        </w:rPr>
      </w:pPr>
      <w:bookmarkStart w:id="296" w:name="_Toc78533121"/>
      <w:bookmarkStart w:id="297" w:name="_Toc78533185"/>
      <w:bookmarkStart w:id="298" w:name="_Toc78533719"/>
      <w:bookmarkStart w:id="299" w:name="_Toc78533122"/>
      <w:bookmarkStart w:id="300" w:name="_Toc78533186"/>
      <w:bookmarkStart w:id="301" w:name="_Toc78533720"/>
      <w:bookmarkStart w:id="302" w:name="_Toc78533123"/>
      <w:bookmarkStart w:id="303" w:name="_Toc78533187"/>
      <w:bookmarkStart w:id="304" w:name="_Toc78533721"/>
      <w:bookmarkStart w:id="305" w:name="_Toc78533124"/>
      <w:bookmarkStart w:id="306" w:name="_Toc78533188"/>
      <w:bookmarkStart w:id="307" w:name="_Toc78533722"/>
      <w:bookmarkStart w:id="308" w:name="_Toc72926431"/>
      <w:bookmarkStart w:id="309" w:name="_Toc72926520"/>
      <w:bookmarkStart w:id="310" w:name="_Toc72927121"/>
      <w:bookmarkStart w:id="311" w:name="_Toc72927211"/>
      <w:bookmarkStart w:id="312" w:name="_Toc72926432"/>
      <w:bookmarkStart w:id="313" w:name="_Toc72926521"/>
      <w:bookmarkStart w:id="314" w:name="_Toc72927122"/>
      <w:bookmarkStart w:id="315" w:name="_Toc72927212"/>
      <w:bookmarkStart w:id="316" w:name="_Toc72926433"/>
      <w:bookmarkStart w:id="317" w:name="_Toc72926522"/>
      <w:bookmarkStart w:id="318" w:name="_Toc72927123"/>
      <w:bookmarkStart w:id="319" w:name="_Toc72927213"/>
      <w:bookmarkStart w:id="320" w:name="_Toc204183859"/>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Pr>
          <w:sz w:val="26"/>
          <w:szCs w:val="26"/>
          <w:lang w:val="en-CA"/>
        </w:rPr>
        <w:t>F</w:t>
      </w:r>
      <w:r w:rsidR="00EF6CF7" w:rsidRPr="00FD0859">
        <w:rPr>
          <w:rFonts w:hint="eastAsia"/>
          <w:sz w:val="26"/>
          <w:szCs w:val="26"/>
          <w:lang w:val="en-CA"/>
        </w:rPr>
        <w:t>eature list</w:t>
      </w:r>
      <w:bookmarkEnd w:id="320"/>
    </w:p>
    <w:p w14:paraId="034930C1" w14:textId="2FE0EBC9" w:rsidR="0061110A" w:rsidRPr="00F364D7" w:rsidRDefault="00DC4C3B" w:rsidP="0061110A">
      <w:pPr>
        <w:rPr>
          <w:lang w:val="en-CA" w:eastAsia="ja-JP"/>
        </w:rPr>
      </w:pPr>
      <w:r>
        <w:rPr>
          <w:rFonts w:eastAsiaTheme="minorEastAsia"/>
          <w:lang w:val="en-CA" w:eastAsia="ja-JP"/>
        </w:rPr>
        <w:fldChar w:fldCharType="begin"/>
      </w:r>
      <w:r>
        <w:rPr>
          <w:rFonts w:eastAsiaTheme="minorEastAsia"/>
          <w:lang w:val="en-CA" w:eastAsia="ja-JP"/>
        </w:rPr>
        <w:instrText xml:space="preserve"> REF _Ref173423479 \h </w:instrText>
      </w:r>
      <w:r>
        <w:rPr>
          <w:rFonts w:eastAsiaTheme="minorEastAsia"/>
          <w:lang w:val="en-CA" w:eastAsia="ja-JP"/>
        </w:rPr>
      </w:r>
      <w:r>
        <w:rPr>
          <w:rFonts w:eastAsiaTheme="minorEastAsia"/>
          <w:lang w:val="en-CA" w:eastAsia="ja-JP"/>
        </w:rPr>
        <w:fldChar w:fldCharType="separate"/>
      </w:r>
      <w:r>
        <w:t xml:space="preserve">Table </w:t>
      </w:r>
      <w:r>
        <w:rPr>
          <w:noProof/>
        </w:rPr>
        <w:t>1</w:t>
      </w:r>
      <w:r>
        <w:rPr>
          <w:rFonts w:eastAsiaTheme="minorEastAsia"/>
          <w:lang w:val="en-CA" w:eastAsia="ja-JP"/>
        </w:rPr>
        <w:fldChar w:fldCharType="end"/>
      </w:r>
      <w:r w:rsidR="001364AE" w:rsidRPr="00D51222">
        <w:rPr>
          <w:rFonts w:eastAsiaTheme="minorEastAsia"/>
          <w:lang w:val="en-CA" w:eastAsia="ja-JP"/>
        </w:rPr>
        <w:t xml:space="preserve"> summarizes a list of features </w:t>
      </w:r>
      <w:r w:rsidR="001364AE" w:rsidRPr="00D51222">
        <w:rPr>
          <w:rFonts w:eastAsiaTheme="minorEastAsia" w:hint="eastAsia"/>
          <w:lang w:val="en-CA" w:eastAsia="ja-JP"/>
        </w:rPr>
        <w:t>defined</w:t>
      </w:r>
      <w:r w:rsidR="001364AE" w:rsidRPr="00D51222">
        <w:rPr>
          <w:rFonts w:eastAsiaTheme="minorEastAsia"/>
          <w:lang w:val="en-CA" w:eastAsia="ja-JP"/>
        </w:rPr>
        <w:t xml:space="preserve"> in </w:t>
      </w:r>
      <w:r w:rsidR="00DE25CF">
        <w:rPr>
          <w:rFonts w:eastAsiaTheme="minorEastAsia"/>
          <w:lang w:val="en-CA" w:eastAsia="ja-JP"/>
        </w:rPr>
        <w:t>ISO/IEC 23090-32</w:t>
      </w:r>
      <w:r w:rsidR="0061110A" w:rsidRPr="0061110A">
        <w:rPr>
          <w:lang w:val="en-CA" w:eastAsia="ja-JP"/>
        </w:rPr>
        <w:t xml:space="preserve"> </w:t>
      </w:r>
      <w:r w:rsidR="0061110A" w:rsidRPr="00F364D7">
        <w:rPr>
          <w:lang w:val="en-CA" w:eastAsia="ja-JP"/>
        </w:rPr>
        <w:t>and indicates which features are currently supported by the reference software.</w:t>
      </w:r>
    </w:p>
    <w:p w14:paraId="49EAF1F9" w14:textId="6A557CF2" w:rsidR="001364AE" w:rsidRDefault="001364AE" w:rsidP="001364AE">
      <w:pPr>
        <w:pStyle w:val="Caption"/>
      </w:pPr>
      <w:bookmarkStart w:id="321" w:name="_Ref173423479"/>
      <w:r>
        <w:t xml:space="preserve">Table </w:t>
      </w:r>
      <w:r>
        <w:fldChar w:fldCharType="begin"/>
      </w:r>
      <w:r>
        <w:instrText xml:space="preserve"> SEQ Table \* ARABIC </w:instrText>
      </w:r>
      <w:r>
        <w:fldChar w:fldCharType="separate"/>
      </w:r>
      <w:r w:rsidR="009F232E">
        <w:rPr>
          <w:noProof/>
        </w:rPr>
        <w:t>1</w:t>
      </w:r>
      <w:r>
        <w:fldChar w:fldCharType="end"/>
      </w:r>
      <w:bookmarkEnd w:id="321"/>
      <w:r>
        <w:rPr>
          <w:rFonts w:hint="eastAsia"/>
        </w:rPr>
        <w:t xml:space="preserve"> Reference software feature list</w:t>
      </w:r>
    </w:p>
    <w:tbl>
      <w:tblPr>
        <w:tblStyle w:val="1"/>
        <w:tblW w:w="0" w:type="auto"/>
        <w:tblLook w:val="04A0" w:firstRow="1" w:lastRow="0" w:firstColumn="1" w:lastColumn="0" w:noHBand="0" w:noVBand="1"/>
      </w:tblPr>
      <w:tblGrid>
        <w:gridCol w:w="1790"/>
        <w:gridCol w:w="3869"/>
        <w:gridCol w:w="1273"/>
        <w:gridCol w:w="1074"/>
        <w:gridCol w:w="1052"/>
        <w:tblGridChange w:id="322">
          <w:tblGrid>
            <w:gridCol w:w="1790"/>
            <w:gridCol w:w="3869"/>
            <w:gridCol w:w="1273"/>
            <w:gridCol w:w="1074"/>
            <w:gridCol w:w="1052"/>
          </w:tblGrid>
        </w:tblGridChange>
      </w:tblGrid>
      <w:tr w:rsidR="00AC4637" w:rsidRPr="00BE5E03" w14:paraId="3019CA81" w14:textId="77777777" w:rsidTr="00FC0EDB">
        <w:trPr>
          <w:trHeight w:val="559"/>
        </w:trPr>
        <w:tc>
          <w:tcPr>
            <w:tcW w:w="5659" w:type="dxa"/>
            <w:gridSpan w:val="2"/>
            <w:vAlign w:val="center"/>
          </w:tcPr>
          <w:p w14:paraId="321F25CD" w14:textId="77777777" w:rsidR="00AC4637" w:rsidRPr="00BE5E03" w:rsidRDefault="00AC4637" w:rsidP="00FD7D29">
            <w:pPr>
              <w:spacing w:after="60" w:line="240" w:lineRule="auto"/>
              <w:jc w:val="left"/>
              <w:rPr>
                <w:rFonts w:cstheme="minorHAnsi"/>
                <w:lang w:eastAsia="ja-JP"/>
              </w:rPr>
            </w:pPr>
            <w:r w:rsidRPr="00BE5E03">
              <w:rPr>
                <w:rFonts w:ascii="Cambria" w:hAnsi="Cambria" w:cstheme="minorHAnsi"/>
                <w:b/>
                <w:bCs/>
                <w:lang w:eastAsia="ja-JP"/>
              </w:rPr>
              <w:t>Feature</w:t>
            </w:r>
          </w:p>
        </w:tc>
        <w:tc>
          <w:tcPr>
            <w:tcW w:w="1273" w:type="dxa"/>
            <w:vAlign w:val="center"/>
          </w:tcPr>
          <w:p w14:paraId="6FF9F6DF" w14:textId="77777777" w:rsidR="00AC4637" w:rsidRPr="00A84B11" w:rsidRDefault="00AC4637" w:rsidP="00FB4988">
            <w:pPr>
              <w:spacing w:after="60" w:line="240" w:lineRule="auto"/>
              <w:jc w:val="center"/>
              <w:rPr>
                <w:rFonts w:ascii="Cambria" w:hAnsi="Cambria" w:cs="Arial"/>
                <w:b/>
                <w:bCs/>
                <w:lang w:eastAsia="ja-JP"/>
              </w:rPr>
              <w:pPrChange w:id="323" w:author="Ahmed Hamza" w:date="2025-10-08T12:59:00Z" w16du:dateUtc="2025-10-08T19:59:00Z">
                <w:pPr>
                  <w:spacing w:after="60" w:line="240" w:lineRule="auto"/>
                  <w:jc w:val="left"/>
                </w:pPr>
              </w:pPrChange>
            </w:pPr>
            <w:r w:rsidRPr="00A84B11">
              <w:rPr>
                <w:rFonts w:ascii="Cambria" w:hAnsi="Cambria" w:cs="Arial"/>
                <w:b/>
                <w:bCs/>
                <w:lang w:eastAsia="ja-JP"/>
              </w:rPr>
              <w:t>4CCs</w:t>
            </w:r>
          </w:p>
        </w:tc>
        <w:tc>
          <w:tcPr>
            <w:tcW w:w="1074" w:type="dxa"/>
            <w:vAlign w:val="center"/>
          </w:tcPr>
          <w:p w14:paraId="6380BB33" w14:textId="77777777" w:rsidR="00AC4637" w:rsidRDefault="00AC4637" w:rsidP="00FD7D29">
            <w:pPr>
              <w:spacing w:after="60" w:line="240" w:lineRule="auto"/>
              <w:jc w:val="left"/>
              <w:rPr>
                <w:rFonts w:cstheme="minorHAnsi"/>
                <w:lang w:eastAsia="ja-JP"/>
              </w:rPr>
            </w:pPr>
            <w:r w:rsidRPr="00BE5E03">
              <w:rPr>
                <w:rFonts w:ascii="Cambria" w:hAnsi="Cambria" w:cstheme="minorHAnsi"/>
                <w:b/>
                <w:bCs/>
                <w:lang w:eastAsia="ja-JP"/>
              </w:rPr>
              <w:t>Version</w:t>
            </w:r>
          </w:p>
        </w:tc>
        <w:tc>
          <w:tcPr>
            <w:tcW w:w="1052" w:type="dxa"/>
            <w:vAlign w:val="center"/>
          </w:tcPr>
          <w:p w14:paraId="5C9A8CD6" w14:textId="77777777" w:rsidR="00AC4637" w:rsidRPr="008327D3" w:rsidRDefault="00AC4637" w:rsidP="00FD7D29">
            <w:pPr>
              <w:spacing w:after="60" w:line="240" w:lineRule="auto"/>
              <w:jc w:val="left"/>
              <w:rPr>
                <w:rFonts w:ascii="Cambria" w:hAnsi="Cambria" w:cstheme="minorHAnsi"/>
                <w:b/>
                <w:bCs/>
                <w:lang w:eastAsia="ja-JP"/>
              </w:rPr>
            </w:pPr>
            <w:r w:rsidRPr="008327D3">
              <w:rPr>
                <w:rFonts w:ascii="Cambria" w:hAnsi="Cambria" w:cstheme="minorHAnsi"/>
                <w:b/>
                <w:bCs/>
                <w:lang w:eastAsia="ja-JP"/>
              </w:rPr>
              <w:t>Status</w:t>
            </w:r>
          </w:p>
        </w:tc>
      </w:tr>
      <w:tr w:rsidR="00AC4637" w:rsidRPr="00BE5E03" w14:paraId="57A5574C" w14:textId="77777777" w:rsidTr="00B53B7B">
        <w:tblPrEx>
          <w:tblW w:w="0" w:type="auto"/>
          <w:tblPrExChange w:id="324" w:author="Hirabayashi, Mitsuhiro (SEC)" w:date="2025-07-23T15:36:00Z">
            <w:tblPrEx>
              <w:tblW w:w="0" w:type="auto"/>
            </w:tblPrEx>
          </w:tblPrExChange>
        </w:tblPrEx>
        <w:tc>
          <w:tcPr>
            <w:tcW w:w="5659" w:type="dxa"/>
            <w:gridSpan w:val="2"/>
            <w:vAlign w:val="center"/>
            <w:tcPrChange w:id="325" w:author="Hirabayashi, Mitsuhiro (SEC)" w:date="2025-07-23T15:36:00Z">
              <w:tcPr>
                <w:tcW w:w="5659" w:type="dxa"/>
                <w:gridSpan w:val="2"/>
                <w:vAlign w:val="center"/>
              </w:tcPr>
            </w:tcPrChange>
          </w:tcPr>
          <w:p w14:paraId="687A8BC1" w14:textId="77777777" w:rsidR="00AC4637" w:rsidRPr="00BE5E03" w:rsidRDefault="00AC4637" w:rsidP="00FD7D29">
            <w:pPr>
              <w:spacing w:after="60" w:line="240" w:lineRule="auto"/>
              <w:jc w:val="left"/>
              <w:rPr>
                <w:rFonts w:cstheme="minorHAnsi"/>
                <w:lang w:eastAsia="ja-JP"/>
              </w:rPr>
            </w:pPr>
            <w:r w:rsidRPr="00BE5E03">
              <w:rPr>
                <w:rFonts w:ascii="Cambria" w:hAnsi="Cambria" w:cstheme="minorHAnsi"/>
                <w:lang w:eastAsia="ja-JP"/>
              </w:rPr>
              <w:t>Haptics media h</w:t>
            </w:r>
            <w:r>
              <w:rPr>
                <w:rFonts w:ascii="Cambria" w:hAnsi="Cambria" w:cstheme="minorHAnsi" w:hint="eastAsia"/>
                <w:lang w:eastAsia="ja-JP"/>
              </w:rPr>
              <w:t>andler type</w:t>
            </w:r>
          </w:p>
        </w:tc>
        <w:tc>
          <w:tcPr>
            <w:tcW w:w="1273" w:type="dxa"/>
            <w:tcPrChange w:id="326" w:author="Hirabayashi, Mitsuhiro (SEC)" w:date="2025-07-23T15:36:00Z">
              <w:tcPr>
                <w:tcW w:w="1273" w:type="dxa"/>
              </w:tcPr>
            </w:tcPrChange>
          </w:tcPr>
          <w:p w14:paraId="40506399" w14:textId="77777777" w:rsidR="00AC4637" w:rsidRPr="0020146E" w:rsidRDefault="00AC4637" w:rsidP="00FD7D29">
            <w:pPr>
              <w:spacing w:after="60" w:line="240" w:lineRule="auto"/>
              <w:jc w:val="center"/>
              <w:rPr>
                <w:rFonts w:ascii="Courier New" w:hAnsi="Courier New" w:cs="Courier New"/>
                <w:lang w:eastAsia="ja-JP"/>
              </w:rPr>
            </w:pPr>
            <w:proofErr w:type="spellStart"/>
            <w:r w:rsidRPr="0020146E">
              <w:rPr>
                <w:rFonts w:ascii="Courier New" w:hAnsi="Courier New" w:cs="Courier New"/>
                <w:lang w:eastAsia="ja-JP"/>
              </w:rPr>
              <w:t>hapt</w:t>
            </w:r>
            <w:proofErr w:type="spellEnd"/>
          </w:p>
        </w:tc>
        <w:tc>
          <w:tcPr>
            <w:tcW w:w="1074" w:type="dxa"/>
            <w:tcPrChange w:id="327" w:author="Hirabayashi, Mitsuhiro (SEC)" w:date="2025-07-23T15:36:00Z">
              <w:tcPr>
                <w:tcW w:w="1074" w:type="dxa"/>
              </w:tcPr>
            </w:tcPrChange>
          </w:tcPr>
          <w:p w14:paraId="6709C16B" w14:textId="77777777" w:rsidR="00AC4637" w:rsidRDefault="00AC4637" w:rsidP="00FD7D29">
            <w:pPr>
              <w:spacing w:after="60" w:line="240" w:lineRule="auto"/>
              <w:jc w:val="center"/>
              <w:rPr>
                <w:rFonts w:cstheme="minorHAnsi"/>
                <w:lang w:eastAsia="ja-JP"/>
              </w:rPr>
            </w:pPr>
          </w:p>
        </w:tc>
        <w:tc>
          <w:tcPr>
            <w:tcW w:w="1052" w:type="dxa"/>
            <w:shd w:val="clear" w:color="auto" w:fill="FBE4D5" w:themeFill="accent2" w:themeFillTint="33"/>
            <w:tcPrChange w:id="328" w:author="Hirabayashi, Mitsuhiro (SEC)" w:date="2025-07-23T15:36:00Z">
              <w:tcPr>
                <w:tcW w:w="1052" w:type="dxa"/>
                <w:shd w:val="clear" w:color="auto" w:fill="E2EFD9" w:themeFill="accent6" w:themeFillTint="33"/>
              </w:tcPr>
            </w:tcPrChange>
          </w:tcPr>
          <w:p w14:paraId="7C4E01BB" w14:textId="77777777" w:rsidR="00AC4637" w:rsidRPr="000D25E3" w:rsidRDefault="00AC4637" w:rsidP="00FD7D29">
            <w:pPr>
              <w:spacing w:after="60" w:line="240" w:lineRule="auto"/>
              <w:jc w:val="center"/>
              <w:rPr>
                <w:rFonts w:ascii="Cambria" w:hAnsi="Cambria" w:cstheme="minorHAnsi"/>
                <w:lang w:eastAsia="ja-JP"/>
              </w:rPr>
            </w:pPr>
            <w:r w:rsidRPr="000D25E3">
              <w:rPr>
                <w:rFonts w:ascii="Cambria" w:hAnsi="Cambria" w:cstheme="minorHAnsi"/>
                <w:lang w:eastAsia="ja-JP"/>
              </w:rPr>
              <w:t>*</w:t>
            </w:r>
          </w:p>
        </w:tc>
      </w:tr>
      <w:tr w:rsidR="00AC4637" w:rsidRPr="00BE5E03" w14:paraId="1293FC90" w14:textId="77777777" w:rsidTr="00B53B7B">
        <w:tblPrEx>
          <w:tblW w:w="0" w:type="auto"/>
          <w:tblPrExChange w:id="329" w:author="Hirabayashi, Mitsuhiro (SEC)" w:date="2025-07-23T15:36:00Z">
            <w:tblPrEx>
              <w:tblW w:w="0" w:type="auto"/>
            </w:tblPrEx>
          </w:tblPrExChange>
        </w:tblPrEx>
        <w:tc>
          <w:tcPr>
            <w:tcW w:w="5659" w:type="dxa"/>
            <w:gridSpan w:val="2"/>
            <w:vAlign w:val="center"/>
            <w:tcPrChange w:id="330" w:author="Hirabayashi, Mitsuhiro (SEC)" w:date="2025-07-23T15:36:00Z">
              <w:tcPr>
                <w:tcW w:w="5659" w:type="dxa"/>
                <w:gridSpan w:val="2"/>
                <w:vAlign w:val="center"/>
              </w:tcPr>
            </w:tcPrChange>
          </w:tcPr>
          <w:p w14:paraId="7D12DBE4" w14:textId="77777777" w:rsidR="00AC4637" w:rsidRPr="00BE5E03" w:rsidRDefault="00AC4637" w:rsidP="00FD7D29">
            <w:pPr>
              <w:spacing w:after="60" w:line="240" w:lineRule="auto"/>
              <w:jc w:val="left"/>
              <w:rPr>
                <w:rFonts w:ascii="Cambria" w:hAnsi="Cambria" w:cstheme="minorHAnsi"/>
                <w:lang w:eastAsia="ja-JP"/>
              </w:rPr>
            </w:pPr>
            <w:r w:rsidRPr="00AC556F">
              <w:rPr>
                <w:rFonts w:ascii="Cambria" w:hAnsi="Cambria" w:cstheme="minorHAnsi"/>
                <w:lang w:eastAsia="ja-JP"/>
              </w:rPr>
              <w:t>Haptics media header (</w:t>
            </w:r>
            <w:proofErr w:type="spellStart"/>
            <w:r w:rsidRPr="00AC556F">
              <w:rPr>
                <w:rFonts w:ascii="Cambria" w:hAnsi="Cambria" w:cstheme="minorHAnsi"/>
                <w:lang w:eastAsia="ja-JP"/>
              </w:rPr>
              <w:t>NullMediaHeaderBox</w:t>
            </w:r>
            <w:proofErr w:type="spellEnd"/>
            <w:r w:rsidRPr="00AC556F">
              <w:rPr>
                <w:rFonts w:ascii="Cambria" w:hAnsi="Cambria" w:cstheme="minorHAnsi"/>
                <w:lang w:eastAsia="ja-JP"/>
              </w:rPr>
              <w:t>)</w:t>
            </w:r>
          </w:p>
        </w:tc>
        <w:tc>
          <w:tcPr>
            <w:tcW w:w="1273" w:type="dxa"/>
            <w:tcPrChange w:id="331" w:author="Hirabayashi, Mitsuhiro (SEC)" w:date="2025-07-23T15:36:00Z">
              <w:tcPr>
                <w:tcW w:w="1273" w:type="dxa"/>
              </w:tcPr>
            </w:tcPrChange>
          </w:tcPr>
          <w:p w14:paraId="578ABF80"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nmhd</w:t>
            </w:r>
            <w:proofErr w:type="spellEnd"/>
          </w:p>
        </w:tc>
        <w:tc>
          <w:tcPr>
            <w:tcW w:w="1074" w:type="dxa"/>
            <w:tcPrChange w:id="332" w:author="Hirabayashi, Mitsuhiro (SEC)" w:date="2025-07-23T15:36:00Z">
              <w:tcPr>
                <w:tcW w:w="1074" w:type="dxa"/>
              </w:tcPr>
            </w:tcPrChange>
          </w:tcPr>
          <w:p w14:paraId="00E16D24"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FBE4D5" w:themeFill="accent2" w:themeFillTint="33"/>
            <w:tcPrChange w:id="333" w:author="Hirabayashi, Mitsuhiro (SEC)" w:date="2025-07-23T15:36:00Z">
              <w:tcPr>
                <w:tcW w:w="1052" w:type="dxa"/>
                <w:shd w:val="clear" w:color="auto" w:fill="E2EFD9" w:themeFill="accent6" w:themeFillTint="33"/>
              </w:tcPr>
            </w:tcPrChange>
          </w:tcPr>
          <w:p w14:paraId="6324B72C" w14:textId="77777777" w:rsidR="00AC4637" w:rsidRPr="000D25E3" w:rsidRDefault="00AC4637" w:rsidP="00FD7D29">
            <w:pPr>
              <w:spacing w:after="60" w:line="240" w:lineRule="auto"/>
              <w:jc w:val="center"/>
              <w:rPr>
                <w:rFonts w:ascii="Cambria" w:hAnsi="Cambria" w:cstheme="minorHAnsi"/>
                <w:lang w:eastAsia="ja-JP"/>
              </w:rPr>
            </w:pPr>
            <w:r w:rsidRPr="000D25E3">
              <w:rPr>
                <w:rFonts w:ascii="Cambria" w:hAnsi="Cambria" w:cstheme="minorHAnsi"/>
                <w:lang w:eastAsia="ja-JP"/>
              </w:rPr>
              <w:t>*</w:t>
            </w:r>
          </w:p>
        </w:tc>
      </w:tr>
      <w:tr w:rsidR="00AC4637" w:rsidRPr="00BE5E03" w14:paraId="16A6C24E" w14:textId="77777777" w:rsidTr="00B53B7B">
        <w:tblPrEx>
          <w:tblW w:w="0" w:type="auto"/>
          <w:tblPrExChange w:id="334" w:author="Hirabayashi, Mitsuhiro (SEC)" w:date="2025-07-23T15:36:00Z">
            <w:tblPrEx>
              <w:tblW w:w="0" w:type="auto"/>
            </w:tblPrEx>
          </w:tblPrExChange>
        </w:tblPrEx>
        <w:tc>
          <w:tcPr>
            <w:tcW w:w="5659" w:type="dxa"/>
            <w:gridSpan w:val="2"/>
            <w:vAlign w:val="center"/>
            <w:tcPrChange w:id="335" w:author="Hirabayashi, Mitsuhiro (SEC)" w:date="2025-07-23T15:36:00Z">
              <w:tcPr>
                <w:tcW w:w="5659" w:type="dxa"/>
                <w:gridSpan w:val="2"/>
                <w:vAlign w:val="center"/>
              </w:tcPr>
            </w:tcPrChange>
          </w:tcPr>
          <w:p w14:paraId="524CDCA1" w14:textId="77777777" w:rsidR="00AC4637" w:rsidRPr="00A15A92" w:rsidRDefault="00AC4637" w:rsidP="00FD7D29">
            <w:pPr>
              <w:spacing w:after="60" w:line="240" w:lineRule="auto"/>
              <w:jc w:val="left"/>
              <w:rPr>
                <w:rFonts w:ascii="Cambria" w:hAnsi="Cambria" w:cstheme="minorHAnsi"/>
                <w:color w:val="000000" w:themeColor="text1"/>
                <w:lang w:eastAsia="ja-JP"/>
              </w:rPr>
            </w:pPr>
            <w:r w:rsidRPr="00A15A92">
              <w:rPr>
                <w:rFonts w:ascii="Cambria" w:hAnsi="Cambria" w:cstheme="minorHAnsi"/>
                <w:color w:val="000000" w:themeColor="text1"/>
                <w:lang w:eastAsia="ja-JP"/>
              </w:rPr>
              <w:t>Haptics sample entry</w:t>
            </w:r>
          </w:p>
        </w:tc>
        <w:tc>
          <w:tcPr>
            <w:tcW w:w="1273" w:type="dxa"/>
            <w:tcPrChange w:id="336" w:author="Hirabayashi, Mitsuhiro (SEC)" w:date="2025-07-23T15:36:00Z">
              <w:tcPr>
                <w:tcW w:w="1273" w:type="dxa"/>
              </w:tcPr>
            </w:tcPrChange>
          </w:tcPr>
          <w:p w14:paraId="69B8EECB" w14:textId="77777777" w:rsidR="00AC4637" w:rsidRPr="00A15A92" w:rsidRDefault="00AC4637" w:rsidP="00FD7D29">
            <w:pPr>
              <w:spacing w:after="60" w:line="240" w:lineRule="auto"/>
              <w:jc w:val="center"/>
              <w:rPr>
                <w:rFonts w:ascii="Courier New" w:hAnsi="Courier New" w:cs="Courier New"/>
                <w:color w:val="000000" w:themeColor="text1"/>
                <w:lang w:eastAsia="ja-JP"/>
              </w:rPr>
            </w:pPr>
          </w:p>
        </w:tc>
        <w:tc>
          <w:tcPr>
            <w:tcW w:w="1074" w:type="dxa"/>
            <w:tcPrChange w:id="337" w:author="Hirabayashi, Mitsuhiro (SEC)" w:date="2025-07-23T15:36:00Z">
              <w:tcPr>
                <w:tcW w:w="1074" w:type="dxa"/>
              </w:tcPr>
            </w:tcPrChange>
          </w:tcPr>
          <w:p w14:paraId="76ADC792" w14:textId="77777777" w:rsidR="00AC4637" w:rsidRPr="00A15A92" w:rsidRDefault="00AC4637" w:rsidP="00FD7D29">
            <w:pPr>
              <w:spacing w:after="60" w:line="240" w:lineRule="auto"/>
              <w:jc w:val="center"/>
              <w:rPr>
                <w:rFonts w:ascii="Cambria" w:hAnsi="Cambria" w:cstheme="minorHAnsi"/>
                <w:color w:val="000000" w:themeColor="text1"/>
                <w:lang w:eastAsia="ja-JP"/>
              </w:rPr>
            </w:pPr>
            <w:r w:rsidRPr="00A15A92">
              <w:rPr>
                <w:rFonts w:ascii="Cambria" w:hAnsi="Cambria" w:cstheme="minorHAnsi" w:hint="eastAsia"/>
                <w:color w:val="000000" w:themeColor="text1"/>
                <w:lang w:eastAsia="ja-JP"/>
              </w:rPr>
              <w:t>0</w:t>
            </w:r>
          </w:p>
        </w:tc>
        <w:tc>
          <w:tcPr>
            <w:tcW w:w="1052" w:type="dxa"/>
            <w:shd w:val="clear" w:color="auto" w:fill="FBE4D5" w:themeFill="accent2" w:themeFillTint="33"/>
            <w:tcPrChange w:id="338" w:author="Hirabayashi, Mitsuhiro (SEC)" w:date="2025-07-23T15:36:00Z">
              <w:tcPr>
                <w:tcW w:w="1052" w:type="dxa"/>
                <w:shd w:val="clear" w:color="auto" w:fill="E2EFD9" w:themeFill="accent6" w:themeFillTint="33"/>
              </w:tcPr>
            </w:tcPrChange>
          </w:tcPr>
          <w:p w14:paraId="03CE267A" w14:textId="77777777" w:rsidR="00AC4637" w:rsidRPr="00A15A92" w:rsidRDefault="00AC4637" w:rsidP="00FD7D29">
            <w:pPr>
              <w:spacing w:after="60" w:line="240" w:lineRule="auto"/>
              <w:jc w:val="center"/>
              <w:rPr>
                <w:rFonts w:ascii="Cambria" w:hAnsi="Cambria" w:cstheme="minorHAnsi"/>
                <w:color w:val="000000" w:themeColor="text1"/>
                <w:lang w:eastAsia="ja-JP"/>
              </w:rPr>
            </w:pPr>
            <w:r w:rsidRPr="00A15A92">
              <w:rPr>
                <w:rFonts w:ascii="Cambria" w:hAnsi="Cambria" w:cstheme="minorHAnsi"/>
                <w:color w:val="000000" w:themeColor="text1"/>
                <w:lang w:eastAsia="ja-JP"/>
              </w:rPr>
              <w:t>*</w:t>
            </w:r>
          </w:p>
        </w:tc>
      </w:tr>
      <w:tr w:rsidR="00AC4637" w:rsidRPr="00BE5E03" w14:paraId="38F36DB9" w14:textId="77777777" w:rsidTr="00FD7D29">
        <w:tc>
          <w:tcPr>
            <w:tcW w:w="1790" w:type="dxa"/>
            <w:vMerge w:val="restart"/>
            <w:vAlign w:val="center"/>
          </w:tcPr>
          <w:p w14:paraId="1678F5B7"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Single track</w:t>
            </w:r>
          </w:p>
        </w:tc>
        <w:tc>
          <w:tcPr>
            <w:tcW w:w="3869" w:type="dxa"/>
            <w:vAlign w:val="center"/>
          </w:tcPr>
          <w:p w14:paraId="39773CFB"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MIHS sample entry</w:t>
            </w:r>
          </w:p>
        </w:tc>
        <w:tc>
          <w:tcPr>
            <w:tcW w:w="1273" w:type="dxa"/>
          </w:tcPr>
          <w:p w14:paraId="2E6B384F"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mih1</w:t>
            </w:r>
          </w:p>
        </w:tc>
        <w:tc>
          <w:tcPr>
            <w:tcW w:w="1074" w:type="dxa"/>
          </w:tcPr>
          <w:p w14:paraId="625C0158"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7EAC7437"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44AAA987" w14:textId="77777777" w:rsidTr="00FD7D29">
        <w:tc>
          <w:tcPr>
            <w:tcW w:w="1790" w:type="dxa"/>
            <w:vMerge/>
            <w:vAlign w:val="center"/>
          </w:tcPr>
          <w:p w14:paraId="6DC522E7"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3ED8E9CF"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MIHS configuration Box</w:t>
            </w:r>
          </w:p>
        </w:tc>
        <w:tc>
          <w:tcPr>
            <w:tcW w:w="1273" w:type="dxa"/>
          </w:tcPr>
          <w:p w14:paraId="228E87A3"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mh1C</w:t>
            </w:r>
          </w:p>
        </w:tc>
        <w:tc>
          <w:tcPr>
            <w:tcW w:w="1074" w:type="dxa"/>
          </w:tcPr>
          <w:p w14:paraId="50F63F19"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1DF757B"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533F1461" w14:textId="77777777" w:rsidTr="00FD7D29">
        <w:tc>
          <w:tcPr>
            <w:tcW w:w="1790" w:type="dxa"/>
            <w:vMerge/>
            <w:vAlign w:val="center"/>
          </w:tcPr>
          <w:p w14:paraId="62368292"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603C15C5"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Haptics Experience Description Box</w:t>
            </w:r>
          </w:p>
        </w:tc>
        <w:tc>
          <w:tcPr>
            <w:tcW w:w="1273" w:type="dxa"/>
          </w:tcPr>
          <w:p w14:paraId="7C1C14A2"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hexd</w:t>
            </w:r>
            <w:proofErr w:type="spellEnd"/>
          </w:p>
        </w:tc>
        <w:tc>
          <w:tcPr>
            <w:tcW w:w="1074" w:type="dxa"/>
          </w:tcPr>
          <w:p w14:paraId="5C508489"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7F95503"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3457AF8F" w14:textId="77777777" w:rsidTr="00FD7D29">
        <w:tc>
          <w:tcPr>
            <w:tcW w:w="1790" w:type="dxa"/>
            <w:vMerge/>
            <w:vAlign w:val="center"/>
          </w:tcPr>
          <w:p w14:paraId="35FDA13C"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5E1F4606"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Experience Description Header Box</w:t>
            </w:r>
          </w:p>
        </w:tc>
        <w:tc>
          <w:tcPr>
            <w:tcW w:w="1273" w:type="dxa"/>
          </w:tcPr>
          <w:p w14:paraId="70CE3C1A"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hexh</w:t>
            </w:r>
            <w:proofErr w:type="spellEnd"/>
          </w:p>
        </w:tc>
        <w:tc>
          <w:tcPr>
            <w:tcW w:w="1074" w:type="dxa"/>
          </w:tcPr>
          <w:p w14:paraId="32E4AF2D"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0A212366"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22E4B23C" w14:textId="77777777" w:rsidTr="00FD7D29">
        <w:tc>
          <w:tcPr>
            <w:tcW w:w="1790" w:type="dxa"/>
            <w:vMerge/>
            <w:vAlign w:val="center"/>
          </w:tcPr>
          <w:p w14:paraId="22F6E0EF"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741FFE72"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Avatar Description Box</w:t>
            </w:r>
          </w:p>
        </w:tc>
        <w:tc>
          <w:tcPr>
            <w:tcW w:w="1273" w:type="dxa"/>
          </w:tcPr>
          <w:p w14:paraId="0A716283"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havd</w:t>
            </w:r>
            <w:proofErr w:type="spellEnd"/>
          </w:p>
        </w:tc>
        <w:tc>
          <w:tcPr>
            <w:tcW w:w="1074" w:type="dxa"/>
          </w:tcPr>
          <w:p w14:paraId="3ADD023F"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4BAC0FBD"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6582425C" w14:textId="77777777" w:rsidTr="00FD7D29">
        <w:tc>
          <w:tcPr>
            <w:tcW w:w="1790" w:type="dxa"/>
            <w:vMerge/>
            <w:vAlign w:val="center"/>
          </w:tcPr>
          <w:p w14:paraId="3A9662D7"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365AB10A"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Perception Description Box</w:t>
            </w:r>
          </w:p>
        </w:tc>
        <w:tc>
          <w:tcPr>
            <w:tcW w:w="1273" w:type="dxa"/>
          </w:tcPr>
          <w:p w14:paraId="5046ABCB"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hprd</w:t>
            </w:r>
            <w:proofErr w:type="spellEnd"/>
          </w:p>
        </w:tc>
        <w:tc>
          <w:tcPr>
            <w:tcW w:w="1074" w:type="dxa"/>
          </w:tcPr>
          <w:p w14:paraId="42395872"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2D02F51E"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38610B62" w14:textId="77777777" w:rsidTr="00FD7D29">
        <w:tc>
          <w:tcPr>
            <w:tcW w:w="1790" w:type="dxa"/>
            <w:vMerge/>
            <w:vAlign w:val="center"/>
          </w:tcPr>
          <w:p w14:paraId="5138A1AE"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049F7D63"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Perception Description Header Box</w:t>
            </w:r>
          </w:p>
        </w:tc>
        <w:tc>
          <w:tcPr>
            <w:tcW w:w="1273" w:type="dxa"/>
          </w:tcPr>
          <w:p w14:paraId="7599E507"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hprh</w:t>
            </w:r>
            <w:proofErr w:type="spellEnd"/>
          </w:p>
        </w:tc>
        <w:tc>
          <w:tcPr>
            <w:tcW w:w="1074" w:type="dxa"/>
          </w:tcPr>
          <w:p w14:paraId="2BF421E0"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4FC44A3E"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233781AE" w14:textId="77777777" w:rsidTr="00FD7D29">
        <w:tc>
          <w:tcPr>
            <w:tcW w:w="1790" w:type="dxa"/>
            <w:vMerge/>
            <w:vAlign w:val="center"/>
          </w:tcPr>
          <w:p w14:paraId="7DFE86CA"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2885EB92"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Reference Device Description Box</w:t>
            </w:r>
          </w:p>
        </w:tc>
        <w:tc>
          <w:tcPr>
            <w:tcW w:w="1273" w:type="dxa"/>
          </w:tcPr>
          <w:p w14:paraId="34AB0101"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hrdd</w:t>
            </w:r>
            <w:proofErr w:type="spellEnd"/>
          </w:p>
        </w:tc>
        <w:tc>
          <w:tcPr>
            <w:tcW w:w="1074" w:type="dxa"/>
          </w:tcPr>
          <w:p w14:paraId="1F524959"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32D4A7D6"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1A6561B5" w14:textId="77777777" w:rsidTr="00FD7D29">
        <w:tc>
          <w:tcPr>
            <w:tcW w:w="1790" w:type="dxa"/>
            <w:vMerge/>
            <w:vAlign w:val="center"/>
          </w:tcPr>
          <w:p w14:paraId="2376A7E2"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1A13615F"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Channel Description Box</w:t>
            </w:r>
          </w:p>
        </w:tc>
        <w:tc>
          <w:tcPr>
            <w:tcW w:w="1273" w:type="dxa"/>
          </w:tcPr>
          <w:p w14:paraId="748B2BF0"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hchd</w:t>
            </w:r>
            <w:proofErr w:type="spellEnd"/>
          </w:p>
        </w:tc>
        <w:tc>
          <w:tcPr>
            <w:tcW w:w="1074" w:type="dxa"/>
          </w:tcPr>
          <w:p w14:paraId="1A217965"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13ADE0D"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4463558E" w14:textId="77777777" w:rsidTr="00FD7D29">
        <w:tc>
          <w:tcPr>
            <w:tcW w:w="1790" w:type="dxa"/>
            <w:vMerge/>
            <w:vAlign w:val="center"/>
          </w:tcPr>
          <w:p w14:paraId="3E620D15"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529CBE89"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Channel Description Header Box</w:t>
            </w:r>
          </w:p>
        </w:tc>
        <w:tc>
          <w:tcPr>
            <w:tcW w:w="1273" w:type="dxa"/>
          </w:tcPr>
          <w:p w14:paraId="62467ACA"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hchh</w:t>
            </w:r>
            <w:proofErr w:type="spellEnd"/>
          </w:p>
        </w:tc>
        <w:tc>
          <w:tcPr>
            <w:tcW w:w="1074" w:type="dxa"/>
          </w:tcPr>
          <w:p w14:paraId="44E17C3C"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967F65F"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416070" w14:paraId="26CA6F72" w14:textId="77777777" w:rsidTr="00FD7D29">
        <w:tc>
          <w:tcPr>
            <w:tcW w:w="1790" w:type="dxa"/>
            <w:vMerge/>
            <w:vAlign w:val="center"/>
          </w:tcPr>
          <w:p w14:paraId="31D60785" w14:textId="77777777" w:rsidR="00AC4637" w:rsidRPr="00416070" w:rsidRDefault="00AC4637" w:rsidP="00FD7D29">
            <w:pPr>
              <w:spacing w:after="60" w:line="240" w:lineRule="auto"/>
              <w:jc w:val="left"/>
              <w:rPr>
                <w:rFonts w:cstheme="minorHAnsi"/>
                <w:b/>
                <w:bCs/>
                <w:lang w:eastAsia="ja-JP"/>
              </w:rPr>
            </w:pPr>
          </w:p>
        </w:tc>
        <w:tc>
          <w:tcPr>
            <w:tcW w:w="3869" w:type="dxa"/>
            <w:vAlign w:val="center"/>
          </w:tcPr>
          <w:p w14:paraId="7AEB5879" w14:textId="77777777" w:rsidR="00AC4637" w:rsidRPr="005D1EC9" w:rsidRDefault="00AC4637" w:rsidP="00FD7D29">
            <w:pPr>
              <w:spacing w:after="60" w:line="240" w:lineRule="auto"/>
              <w:jc w:val="left"/>
              <w:rPr>
                <w:rFonts w:ascii="Cambria" w:hAnsi="Cambria" w:cstheme="minorHAnsi"/>
                <w:lang w:eastAsia="ja-JP"/>
              </w:rPr>
            </w:pPr>
            <w:r w:rsidRPr="005D1EC9">
              <w:rPr>
                <w:rFonts w:ascii="Cambria" w:hAnsi="Cambria" w:cstheme="minorHAnsi"/>
                <w:lang w:eastAsia="ja-JP"/>
              </w:rPr>
              <w:t>Multiplexer</w:t>
            </w:r>
          </w:p>
        </w:tc>
        <w:tc>
          <w:tcPr>
            <w:tcW w:w="1273" w:type="dxa"/>
          </w:tcPr>
          <w:p w14:paraId="31AE0E06" w14:textId="77777777" w:rsidR="00AC4637" w:rsidRPr="005A20F9" w:rsidRDefault="00AC4637" w:rsidP="00FD7D29">
            <w:pPr>
              <w:spacing w:after="60" w:line="240" w:lineRule="auto"/>
              <w:jc w:val="center"/>
              <w:rPr>
                <w:rFonts w:ascii="Cambria" w:hAnsi="Cambria" w:cstheme="minorHAnsi"/>
                <w:lang w:eastAsia="ja-JP"/>
              </w:rPr>
            </w:pPr>
            <w:r w:rsidRPr="005A20F9">
              <w:rPr>
                <w:rFonts w:ascii="Cambria" w:hAnsi="Cambria" w:cstheme="minorHAnsi"/>
                <w:lang w:eastAsia="ja-JP"/>
              </w:rPr>
              <w:t>N/A</w:t>
            </w:r>
          </w:p>
        </w:tc>
        <w:tc>
          <w:tcPr>
            <w:tcW w:w="1074" w:type="dxa"/>
          </w:tcPr>
          <w:p w14:paraId="7D5CBD97" w14:textId="77777777" w:rsidR="00AC4637" w:rsidRPr="00416070" w:rsidRDefault="00AC4637" w:rsidP="00FD7D29">
            <w:pPr>
              <w:spacing w:after="60" w:line="240" w:lineRule="auto"/>
              <w:jc w:val="center"/>
              <w:rPr>
                <w:rFonts w:cstheme="minorHAnsi"/>
                <w:b/>
                <w:bCs/>
                <w:lang w:eastAsia="ja-JP"/>
              </w:rPr>
            </w:pPr>
          </w:p>
        </w:tc>
        <w:tc>
          <w:tcPr>
            <w:tcW w:w="1052" w:type="dxa"/>
            <w:shd w:val="clear" w:color="auto" w:fill="E2EFD9" w:themeFill="accent6" w:themeFillTint="33"/>
          </w:tcPr>
          <w:p w14:paraId="69E239A5" w14:textId="2BC572D0" w:rsidR="00AC4637" w:rsidRPr="000D25E3" w:rsidRDefault="00AC4637" w:rsidP="00FD7D29">
            <w:pPr>
              <w:spacing w:after="60" w:line="240" w:lineRule="auto"/>
              <w:jc w:val="center"/>
              <w:rPr>
                <w:rFonts w:ascii="Cambria" w:hAnsi="Cambria" w:cstheme="minorHAnsi"/>
                <w:b/>
                <w:bCs/>
                <w:lang w:eastAsia="ja-JP"/>
              </w:rPr>
            </w:pPr>
            <w:proofErr w:type="gramStart"/>
            <w:r>
              <w:rPr>
                <w:rFonts w:ascii="Wingdings" w:hAnsi="Wingdings" w:cstheme="minorHAnsi"/>
                <w:lang w:eastAsia="ja-JP"/>
              </w:rPr>
              <w:t>ü</w:t>
            </w:r>
            <w:ins w:id="339" w:author="Hirabayashi, Mitsuhiro (SEC)" w:date="2025-07-23T17:06:00Z">
              <w:r w:rsidR="00CB694F">
                <w:rPr>
                  <w:rFonts w:ascii="Cambria" w:hAnsi="Cambria" w:cstheme="minorHAnsi" w:hint="eastAsia"/>
                  <w:lang w:eastAsia="ja-JP"/>
                </w:rPr>
                <w:t>(</w:t>
              </w:r>
            </w:ins>
            <w:proofErr w:type="gramEnd"/>
            <w:ins w:id="340" w:author="Hirabayashi, Mitsuhiro (SEC)" w:date="2025-07-23T17:31:00Z">
              <w:r w:rsidR="006C7D6D">
                <w:rPr>
                  <w:rFonts w:ascii="Cambria" w:hAnsi="Cambria" w:cstheme="minorHAnsi" w:hint="eastAsia"/>
                  <w:lang w:eastAsia="ja-JP"/>
                </w:rPr>
                <w:t>*</w:t>
              </w:r>
            </w:ins>
            <w:ins w:id="341" w:author="Hirabayashi, Mitsuhiro (SEC)" w:date="2025-07-23T17:06:00Z">
              <w:r w:rsidR="00CB694F">
                <w:rPr>
                  <w:rFonts w:ascii="Cambria" w:hAnsi="Cambria" w:cstheme="minorHAnsi" w:hint="eastAsia"/>
                  <w:lang w:eastAsia="ja-JP"/>
                </w:rPr>
                <w:t>)</w:t>
              </w:r>
            </w:ins>
          </w:p>
        </w:tc>
      </w:tr>
      <w:tr w:rsidR="00DB011D" w:rsidRPr="00BE5E03" w14:paraId="1671F37B" w14:textId="77777777" w:rsidTr="002E248A">
        <w:tblPrEx>
          <w:tblW w:w="0" w:type="auto"/>
          <w:tblPrExChange w:id="342" w:author="Hirabayashi, Mitsuhiro (SEC)" w:date="2025-07-23T15:34:00Z">
            <w:tblPrEx>
              <w:tblW w:w="0" w:type="auto"/>
            </w:tblPrEx>
          </w:tblPrExChange>
        </w:tblPrEx>
        <w:tc>
          <w:tcPr>
            <w:tcW w:w="1790" w:type="dxa"/>
            <w:vMerge/>
            <w:vAlign w:val="center"/>
            <w:tcPrChange w:id="343" w:author="Hirabayashi, Mitsuhiro (SEC)" w:date="2025-07-23T15:34:00Z">
              <w:tcPr>
                <w:tcW w:w="1790" w:type="dxa"/>
                <w:vMerge/>
                <w:vAlign w:val="center"/>
              </w:tcPr>
            </w:tcPrChange>
          </w:tcPr>
          <w:p w14:paraId="3F222F99" w14:textId="77777777" w:rsidR="00DB011D" w:rsidRPr="00BE5E03" w:rsidRDefault="00DB011D" w:rsidP="00DB011D">
            <w:pPr>
              <w:spacing w:after="60" w:line="240" w:lineRule="auto"/>
              <w:jc w:val="left"/>
              <w:rPr>
                <w:rFonts w:ascii="Cambria" w:hAnsi="Cambria" w:cstheme="minorHAnsi"/>
                <w:lang w:eastAsia="ja-JP"/>
              </w:rPr>
            </w:pPr>
          </w:p>
        </w:tc>
        <w:tc>
          <w:tcPr>
            <w:tcW w:w="3869" w:type="dxa"/>
            <w:vAlign w:val="center"/>
            <w:tcPrChange w:id="344" w:author="Hirabayashi, Mitsuhiro (SEC)" w:date="2025-07-23T15:34:00Z">
              <w:tcPr>
                <w:tcW w:w="3869" w:type="dxa"/>
                <w:vAlign w:val="center"/>
              </w:tcPr>
            </w:tcPrChange>
          </w:tcPr>
          <w:p w14:paraId="1D88C97D" w14:textId="77777777" w:rsidR="00DB011D" w:rsidRPr="00BE5E03" w:rsidRDefault="00DB011D" w:rsidP="00DB011D">
            <w:pPr>
              <w:spacing w:after="60" w:line="240" w:lineRule="auto"/>
              <w:jc w:val="left"/>
              <w:rPr>
                <w:rFonts w:ascii="Cambria" w:hAnsi="Cambria" w:cstheme="minorHAnsi"/>
                <w:lang w:eastAsia="ja-JP"/>
              </w:rPr>
            </w:pPr>
            <w:r>
              <w:rPr>
                <w:rFonts w:ascii="Cambria" w:hAnsi="Cambria" w:cstheme="minorHAnsi" w:hint="eastAsia"/>
                <w:lang w:eastAsia="ja-JP"/>
              </w:rPr>
              <w:t>Dem</w:t>
            </w:r>
            <w:r w:rsidRPr="005D1EC9">
              <w:rPr>
                <w:rFonts w:ascii="Cambria" w:hAnsi="Cambria" w:cstheme="minorHAnsi"/>
                <w:lang w:eastAsia="ja-JP"/>
              </w:rPr>
              <w:t>ultiplexer</w:t>
            </w:r>
          </w:p>
        </w:tc>
        <w:tc>
          <w:tcPr>
            <w:tcW w:w="1273" w:type="dxa"/>
            <w:tcPrChange w:id="345" w:author="Hirabayashi, Mitsuhiro (SEC)" w:date="2025-07-23T15:34:00Z">
              <w:tcPr>
                <w:tcW w:w="1273" w:type="dxa"/>
              </w:tcPr>
            </w:tcPrChange>
          </w:tcPr>
          <w:p w14:paraId="23A69023" w14:textId="77777777" w:rsidR="00DB011D" w:rsidRPr="005A20F9" w:rsidRDefault="00DB011D" w:rsidP="00DB011D">
            <w:pPr>
              <w:spacing w:after="60" w:line="240" w:lineRule="auto"/>
              <w:jc w:val="center"/>
              <w:rPr>
                <w:rFonts w:ascii="Cambria" w:hAnsi="Cambria" w:cstheme="minorHAnsi"/>
                <w:lang w:eastAsia="ja-JP"/>
              </w:rPr>
            </w:pPr>
            <w:r w:rsidRPr="005A20F9">
              <w:rPr>
                <w:rFonts w:ascii="Cambria" w:hAnsi="Cambria" w:cstheme="minorHAnsi"/>
                <w:lang w:eastAsia="ja-JP"/>
              </w:rPr>
              <w:t>N/A</w:t>
            </w:r>
          </w:p>
        </w:tc>
        <w:tc>
          <w:tcPr>
            <w:tcW w:w="1074" w:type="dxa"/>
            <w:tcPrChange w:id="346" w:author="Hirabayashi, Mitsuhiro (SEC)" w:date="2025-07-23T15:34:00Z">
              <w:tcPr>
                <w:tcW w:w="1074" w:type="dxa"/>
              </w:tcPr>
            </w:tcPrChange>
          </w:tcPr>
          <w:p w14:paraId="47F44C61" w14:textId="77777777" w:rsidR="00DB011D" w:rsidRPr="00BE5E03" w:rsidRDefault="00DB011D" w:rsidP="00DB011D">
            <w:pPr>
              <w:spacing w:after="60" w:line="240" w:lineRule="auto"/>
              <w:jc w:val="center"/>
              <w:rPr>
                <w:rFonts w:ascii="Cambria" w:hAnsi="Cambria" w:cstheme="minorHAnsi"/>
                <w:lang w:eastAsia="ja-JP"/>
              </w:rPr>
            </w:pPr>
          </w:p>
        </w:tc>
        <w:tc>
          <w:tcPr>
            <w:tcW w:w="1052" w:type="dxa"/>
            <w:shd w:val="clear" w:color="auto" w:fill="E2EFD9" w:themeFill="accent6" w:themeFillTint="33"/>
            <w:tcPrChange w:id="347" w:author="Hirabayashi, Mitsuhiro (SEC)" w:date="2025-07-23T15:34:00Z">
              <w:tcPr>
                <w:tcW w:w="1052" w:type="dxa"/>
                <w:shd w:val="clear" w:color="auto" w:fill="F7CAAC" w:themeFill="accent2" w:themeFillTint="66"/>
              </w:tcPr>
            </w:tcPrChange>
          </w:tcPr>
          <w:p w14:paraId="022311E3" w14:textId="797DCCC7" w:rsidR="00DB011D" w:rsidRPr="000D25E3" w:rsidRDefault="00DB011D" w:rsidP="00DB011D">
            <w:pPr>
              <w:spacing w:after="60" w:line="240" w:lineRule="auto"/>
              <w:jc w:val="center"/>
              <w:rPr>
                <w:rFonts w:ascii="Cambria" w:hAnsi="Cambria" w:cstheme="minorHAnsi"/>
                <w:lang w:eastAsia="ja-JP"/>
              </w:rPr>
            </w:pPr>
            <w:proofErr w:type="gramStart"/>
            <w:ins w:id="348" w:author="Hirabayashi, Mitsuhiro (SEC)" w:date="2025-07-23T15:30:00Z">
              <w:r>
                <w:rPr>
                  <w:rFonts w:ascii="Wingdings" w:hAnsi="Wingdings" w:cstheme="minorHAnsi"/>
                  <w:lang w:eastAsia="ja-JP"/>
                </w:rPr>
                <w:t>ü</w:t>
              </w:r>
            </w:ins>
            <w:ins w:id="349" w:author="Hirabayashi, Mitsuhiro (SEC)" w:date="2025-07-23T17:06:00Z">
              <w:r w:rsidR="00CB694F">
                <w:rPr>
                  <w:rFonts w:ascii="Cambria" w:hAnsi="Cambria" w:cstheme="minorHAnsi" w:hint="eastAsia"/>
                  <w:lang w:eastAsia="ja-JP"/>
                </w:rPr>
                <w:t>(</w:t>
              </w:r>
            </w:ins>
            <w:proofErr w:type="gramEnd"/>
            <w:ins w:id="350" w:author="Hirabayashi, Mitsuhiro (SEC)" w:date="2025-07-23T17:31:00Z">
              <w:r w:rsidR="006C7D6D">
                <w:rPr>
                  <w:rFonts w:ascii="Cambria" w:hAnsi="Cambria" w:cstheme="minorHAnsi" w:hint="eastAsia"/>
                  <w:lang w:eastAsia="ja-JP"/>
                </w:rPr>
                <w:t>*</w:t>
              </w:r>
            </w:ins>
            <w:ins w:id="351" w:author="Hirabayashi, Mitsuhiro (SEC)" w:date="2025-07-23T17:06:00Z">
              <w:r w:rsidR="00CB694F">
                <w:rPr>
                  <w:rFonts w:ascii="Cambria" w:hAnsi="Cambria" w:cstheme="minorHAnsi" w:hint="eastAsia"/>
                  <w:lang w:eastAsia="ja-JP"/>
                </w:rPr>
                <w:t>)</w:t>
              </w:r>
            </w:ins>
            <w:del w:id="352" w:author="Hirabayashi, Mitsuhiro (SEC)" w:date="2025-07-23T14:59:00Z">
              <w:r w:rsidDel="00CE1DD0">
                <w:rPr>
                  <w:rFonts w:ascii="Wingdings" w:hAnsi="Wingdings" w:cstheme="minorHAnsi"/>
                  <w:lang w:eastAsia="ja-JP"/>
                </w:rPr>
                <w:delText>û</w:delText>
              </w:r>
            </w:del>
          </w:p>
        </w:tc>
      </w:tr>
      <w:tr w:rsidR="00DB011D" w:rsidRPr="00BE5E03" w14:paraId="1CC71808" w14:textId="77777777" w:rsidTr="00FD7D29">
        <w:tc>
          <w:tcPr>
            <w:tcW w:w="1790" w:type="dxa"/>
            <w:vMerge w:val="restart"/>
            <w:vAlign w:val="center"/>
          </w:tcPr>
          <w:p w14:paraId="2C966A23" w14:textId="77777777" w:rsidR="00DB011D" w:rsidRDefault="00DB011D" w:rsidP="00DB011D">
            <w:pPr>
              <w:spacing w:after="60" w:line="240" w:lineRule="auto"/>
              <w:jc w:val="left"/>
              <w:rPr>
                <w:rFonts w:cstheme="minorHAnsi"/>
                <w:lang w:eastAsia="ja-JP"/>
              </w:rPr>
            </w:pPr>
            <w:r>
              <w:rPr>
                <w:rFonts w:ascii="Cambria" w:hAnsi="Cambria" w:cstheme="minorHAnsi" w:hint="eastAsia"/>
                <w:lang w:eastAsia="ja-JP"/>
              </w:rPr>
              <w:t>Common</w:t>
            </w:r>
          </w:p>
        </w:tc>
        <w:tc>
          <w:tcPr>
            <w:tcW w:w="3869" w:type="dxa"/>
            <w:vAlign w:val="center"/>
          </w:tcPr>
          <w:p w14:paraId="217290E4" w14:textId="77777777" w:rsidR="00DB011D" w:rsidRPr="00BE5E03" w:rsidRDefault="00DB011D" w:rsidP="00DB011D">
            <w:pPr>
              <w:spacing w:after="60" w:line="240" w:lineRule="auto"/>
              <w:jc w:val="left"/>
              <w:rPr>
                <w:rFonts w:cstheme="minorHAnsi"/>
                <w:lang w:eastAsia="ja-JP"/>
              </w:rPr>
            </w:pPr>
            <w:r w:rsidRPr="00BE5E03">
              <w:rPr>
                <w:rFonts w:ascii="Cambria" w:hAnsi="Cambria" w:cstheme="minorHAnsi"/>
                <w:lang w:eastAsia="ja-JP"/>
              </w:rPr>
              <w:t>Haptic Band Description Box</w:t>
            </w:r>
          </w:p>
        </w:tc>
        <w:tc>
          <w:tcPr>
            <w:tcW w:w="1273" w:type="dxa"/>
          </w:tcPr>
          <w:p w14:paraId="432D3BF1" w14:textId="77777777" w:rsidR="00DB011D" w:rsidRDefault="00DB011D" w:rsidP="00DB011D">
            <w:pPr>
              <w:spacing w:after="60" w:line="240" w:lineRule="auto"/>
              <w:jc w:val="center"/>
              <w:rPr>
                <w:rFonts w:cstheme="minorHAnsi"/>
                <w:lang w:eastAsia="ja-JP"/>
              </w:rPr>
            </w:pPr>
            <w:proofErr w:type="spellStart"/>
            <w:r w:rsidRPr="0064034A">
              <w:rPr>
                <w:rFonts w:ascii="Courier New" w:hAnsi="Courier New" w:cs="Courier New"/>
                <w:lang w:eastAsia="ja-JP"/>
              </w:rPr>
              <w:t>hbnd</w:t>
            </w:r>
            <w:proofErr w:type="spellEnd"/>
          </w:p>
        </w:tc>
        <w:tc>
          <w:tcPr>
            <w:tcW w:w="1074" w:type="dxa"/>
          </w:tcPr>
          <w:p w14:paraId="39616079" w14:textId="77777777" w:rsidR="00DB011D" w:rsidRDefault="00DB011D" w:rsidP="00DB011D">
            <w:pPr>
              <w:spacing w:after="60" w:line="240" w:lineRule="auto"/>
              <w:jc w:val="center"/>
              <w:rPr>
                <w:rFonts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67BEC637"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ü</w:t>
            </w:r>
          </w:p>
        </w:tc>
      </w:tr>
      <w:tr w:rsidR="00DB011D" w:rsidRPr="00BE5E03" w14:paraId="5110092D" w14:textId="77777777" w:rsidTr="00FD7D29">
        <w:tc>
          <w:tcPr>
            <w:tcW w:w="1790" w:type="dxa"/>
            <w:vMerge/>
            <w:vAlign w:val="center"/>
          </w:tcPr>
          <w:p w14:paraId="1CF19B8A" w14:textId="77777777" w:rsidR="00DB011D" w:rsidRDefault="00DB011D" w:rsidP="00DB011D">
            <w:pPr>
              <w:spacing w:after="60" w:line="240" w:lineRule="auto"/>
              <w:jc w:val="left"/>
              <w:rPr>
                <w:rFonts w:cstheme="minorHAnsi"/>
                <w:lang w:eastAsia="ja-JP"/>
              </w:rPr>
            </w:pPr>
          </w:p>
        </w:tc>
        <w:tc>
          <w:tcPr>
            <w:tcW w:w="3869" w:type="dxa"/>
            <w:vAlign w:val="center"/>
          </w:tcPr>
          <w:p w14:paraId="7BE8AC2F" w14:textId="77777777" w:rsidR="00DB011D" w:rsidRPr="00BE5E03" w:rsidRDefault="00DB011D" w:rsidP="00DB011D">
            <w:pPr>
              <w:spacing w:after="60" w:line="240" w:lineRule="auto"/>
              <w:jc w:val="left"/>
              <w:rPr>
                <w:rFonts w:cstheme="minorHAnsi"/>
                <w:lang w:eastAsia="ja-JP"/>
              </w:rPr>
            </w:pPr>
            <w:r w:rsidRPr="00BE5E03">
              <w:rPr>
                <w:rFonts w:ascii="Cambria" w:hAnsi="Cambria" w:cstheme="minorHAnsi"/>
                <w:lang w:eastAsia="ja-JP"/>
              </w:rPr>
              <w:t>Haptics Presentation Dep Group Entry</w:t>
            </w:r>
          </w:p>
        </w:tc>
        <w:tc>
          <w:tcPr>
            <w:tcW w:w="1273" w:type="dxa"/>
          </w:tcPr>
          <w:p w14:paraId="282289FA" w14:textId="77777777" w:rsidR="00DB011D" w:rsidRPr="0064034A" w:rsidRDefault="00DB011D" w:rsidP="00DB011D">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mhpg</w:t>
            </w:r>
            <w:proofErr w:type="spellEnd"/>
          </w:p>
        </w:tc>
        <w:tc>
          <w:tcPr>
            <w:tcW w:w="1074" w:type="dxa"/>
          </w:tcPr>
          <w:p w14:paraId="5013FBE2" w14:textId="77777777" w:rsidR="00DB011D" w:rsidRDefault="00DB011D" w:rsidP="00DB011D">
            <w:pPr>
              <w:spacing w:after="60" w:line="240" w:lineRule="auto"/>
              <w:jc w:val="center"/>
              <w:rPr>
                <w:rFonts w:cstheme="minorHAnsi"/>
                <w:lang w:eastAsia="ja-JP"/>
              </w:rPr>
            </w:pPr>
            <w:r>
              <w:rPr>
                <w:rFonts w:ascii="Cambria" w:hAnsi="Cambria" w:cstheme="minorHAnsi" w:hint="eastAsia"/>
                <w:lang w:eastAsia="ja-JP"/>
              </w:rPr>
              <w:t>0</w:t>
            </w:r>
          </w:p>
        </w:tc>
        <w:tc>
          <w:tcPr>
            <w:tcW w:w="1052" w:type="dxa"/>
            <w:shd w:val="clear" w:color="auto" w:fill="F7CAAC" w:themeFill="accent2" w:themeFillTint="66"/>
          </w:tcPr>
          <w:p w14:paraId="29B2F28E"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022B8177" w14:textId="77777777" w:rsidTr="00FD7D29">
        <w:tc>
          <w:tcPr>
            <w:tcW w:w="1790" w:type="dxa"/>
            <w:vMerge/>
            <w:vAlign w:val="center"/>
          </w:tcPr>
          <w:p w14:paraId="6F3CEA26" w14:textId="77777777" w:rsidR="00DB011D" w:rsidRPr="00BE5E03" w:rsidRDefault="00DB011D" w:rsidP="00DB011D">
            <w:pPr>
              <w:spacing w:after="60" w:line="240" w:lineRule="auto"/>
              <w:jc w:val="left"/>
              <w:rPr>
                <w:rFonts w:ascii="Cambria" w:hAnsi="Cambria" w:cstheme="minorHAnsi"/>
                <w:lang w:eastAsia="ja-JP"/>
              </w:rPr>
            </w:pPr>
          </w:p>
        </w:tc>
        <w:tc>
          <w:tcPr>
            <w:tcW w:w="3869" w:type="dxa"/>
            <w:vAlign w:val="center"/>
          </w:tcPr>
          <w:p w14:paraId="0EEF95BD"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Track Reference Type</w:t>
            </w:r>
            <w:r>
              <w:rPr>
                <w:rFonts w:ascii="Cambria" w:hAnsi="Cambria" w:cstheme="minorHAnsi" w:hint="eastAsia"/>
                <w:lang w:eastAsia="ja-JP"/>
              </w:rPr>
              <w:t xml:space="preserve"> </w:t>
            </w:r>
            <w:r w:rsidRPr="00BE5E03">
              <w:rPr>
                <w:rFonts w:ascii="Cambria" w:hAnsi="Cambria" w:cstheme="minorHAnsi"/>
                <w:lang w:eastAsia="ja-JP"/>
              </w:rPr>
              <w:t>(synchronization with other media)</w:t>
            </w:r>
          </w:p>
        </w:tc>
        <w:tc>
          <w:tcPr>
            <w:tcW w:w="1273" w:type="dxa"/>
          </w:tcPr>
          <w:p w14:paraId="185036B9" w14:textId="77777777" w:rsidR="00DB011D" w:rsidRPr="0064034A" w:rsidRDefault="00DB011D" w:rsidP="00DB011D">
            <w:pPr>
              <w:spacing w:after="60" w:line="240" w:lineRule="auto"/>
              <w:jc w:val="center"/>
              <w:rPr>
                <w:rFonts w:ascii="Courier New" w:hAnsi="Courier New" w:cs="Courier New"/>
                <w:lang w:eastAsia="ja-JP"/>
              </w:rPr>
            </w:pPr>
            <w:proofErr w:type="spellStart"/>
            <w:r>
              <w:rPr>
                <w:rFonts w:ascii="Courier New" w:hAnsi="Courier New" w:cs="Courier New" w:hint="eastAsia"/>
                <w:lang w:eastAsia="ja-JP"/>
              </w:rPr>
              <w:t>rsyn</w:t>
            </w:r>
            <w:proofErr w:type="spellEnd"/>
          </w:p>
        </w:tc>
        <w:tc>
          <w:tcPr>
            <w:tcW w:w="1074" w:type="dxa"/>
          </w:tcPr>
          <w:p w14:paraId="5850207C" w14:textId="77777777" w:rsidR="00DB011D" w:rsidRPr="00BE5E03" w:rsidRDefault="00DB011D" w:rsidP="00DB011D">
            <w:pPr>
              <w:spacing w:after="60" w:line="240" w:lineRule="auto"/>
              <w:jc w:val="center"/>
              <w:rPr>
                <w:rFonts w:ascii="Cambria" w:hAnsi="Cambria" w:cstheme="minorHAnsi"/>
                <w:lang w:eastAsia="ja-JP"/>
              </w:rPr>
            </w:pPr>
            <w:r w:rsidRPr="00BE5E03">
              <w:rPr>
                <w:rFonts w:ascii="Cambria" w:hAnsi="Cambria" w:cstheme="minorHAnsi"/>
                <w:lang w:eastAsia="ja-JP"/>
              </w:rPr>
              <w:t>-</w:t>
            </w:r>
          </w:p>
        </w:tc>
        <w:tc>
          <w:tcPr>
            <w:tcW w:w="1052" w:type="dxa"/>
            <w:shd w:val="clear" w:color="auto" w:fill="BDD6EE" w:themeFill="accent1" w:themeFillTint="66"/>
          </w:tcPr>
          <w:p w14:paraId="14FB279D" w14:textId="77777777" w:rsidR="00DB011D" w:rsidRPr="000D25E3" w:rsidRDefault="00DB011D" w:rsidP="00DB011D">
            <w:pPr>
              <w:spacing w:after="60" w:line="240" w:lineRule="auto"/>
              <w:jc w:val="center"/>
              <w:rPr>
                <w:rFonts w:ascii="Cambria" w:hAnsi="Cambria" w:cstheme="minorHAnsi"/>
                <w:lang w:eastAsia="ja-JP"/>
              </w:rPr>
            </w:pPr>
            <w:r w:rsidRPr="000D25E3">
              <w:rPr>
                <w:rFonts w:ascii="Cambria" w:hAnsi="Cambria" w:cstheme="minorHAnsi"/>
                <w:lang w:eastAsia="ja-JP"/>
              </w:rPr>
              <w:t>*</w:t>
            </w:r>
            <w:r>
              <w:rPr>
                <w:rFonts w:ascii="Cambria" w:hAnsi="Cambria" w:cstheme="minorHAnsi"/>
                <w:lang w:eastAsia="ja-JP"/>
              </w:rPr>
              <w:t>*</w:t>
            </w:r>
          </w:p>
        </w:tc>
      </w:tr>
      <w:tr w:rsidR="00DB011D" w:rsidRPr="00BE5E03" w14:paraId="0F5989E7" w14:textId="77777777" w:rsidTr="00FD7D29">
        <w:tc>
          <w:tcPr>
            <w:tcW w:w="1790" w:type="dxa"/>
            <w:vMerge/>
            <w:vAlign w:val="center"/>
          </w:tcPr>
          <w:p w14:paraId="5A125406" w14:textId="77777777" w:rsidR="00DB011D" w:rsidRPr="00BE5E03" w:rsidRDefault="00DB011D" w:rsidP="00DB011D">
            <w:pPr>
              <w:spacing w:after="60" w:line="240" w:lineRule="auto"/>
              <w:jc w:val="left"/>
              <w:rPr>
                <w:rFonts w:cstheme="minorHAnsi"/>
                <w:lang w:eastAsia="ja-JP"/>
              </w:rPr>
            </w:pPr>
          </w:p>
        </w:tc>
        <w:tc>
          <w:tcPr>
            <w:tcW w:w="3869" w:type="dxa"/>
            <w:vAlign w:val="center"/>
          </w:tcPr>
          <w:p w14:paraId="0C2E40F4" w14:textId="77777777" w:rsidR="00DB011D" w:rsidRPr="00BE5E03" w:rsidRDefault="00DB011D" w:rsidP="00DB011D">
            <w:pPr>
              <w:spacing w:after="60" w:line="240" w:lineRule="auto"/>
              <w:jc w:val="left"/>
              <w:rPr>
                <w:rFonts w:cstheme="minorHAnsi"/>
                <w:lang w:eastAsia="ja-JP"/>
              </w:rPr>
            </w:pPr>
            <w:r w:rsidRPr="002C4E1F">
              <w:rPr>
                <w:rFonts w:ascii="Cambria" w:hAnsi="Cambria" w:cstheme="minorHAnsi"/>
                <w:lang w:eastAsia="ja-JP"/>
              </w:rPr>
              <w:t xml:space="preserve">Haptics Silent Unit Sample Group </w:t>
            </w:r>
            <w:r w:rsidRPr="002C4E1F">
              <w:rPr>
                <w:rFonts w:ascii="Cambria" w:hAnsi="Cambria" w:cstheme="minorHAnsi" w:hint="eastAsia"/>
                <w:lang w:eastAsia="ja-JP"/>
              </w:rPr>
              <w:t>Entry</w:t>
            </w:r>
          </w:p>
        </w:tc>
        <w:tc>
          <w:tcPr>
            <w:tcW w:w="1273" w:type="dxa"/>
          </w:tcPr>
          <w:p w14:paraId="657E81CB" w14:textId="77777777" w:rsidR="00DB011D" w:rsidDel="00D1082A" w:rsidRDefault="00DB011D" w:rsidP="00DB011D">
            <w:pPr>
              <w:spacing w:after="60" w:line="240" w:lineRule="auto"/>
              <w:jc w:val="center"/>
              <w:rPr>
                <w:rFonts w:ascii="Courier New" w:hAnsi="Courier New" w:cs="Courier New"/>
                <w:lang w:eastAsia="ja-JP"/>
              </w:rPr>
            </w:pPr>
            <w:proofErr w:type="spellStart"/>
            <w:r w:rsidRPr="002C4E1F">
              <w:rPr>
                <w:rFonts w:ascii="Courier New" w:hAnsi="Courier New" w:cs="Courier New"/>
                <w:lang w:eastAsia="ja-JP"/>
              </w:rPr>
              <w:t>m</w:t>
            </w:r>
            <w:r w:rsidRPr="002C4E1F">
              <w:rPr>
                <w:rFonts w:ascii="Courier New" w:hAnsi="Courier New" w:cs="Courier New" w:hint="eastAsia"/>
                <w:lang w:eastAsia="ja-JP"/>
              </w:rPr>
              <w:t>hsu</w:t>
            </w:r>
            <w:proofErr w:type="spellEnd"/>
          </w:p>
        </w:tc>
        <w:tc>
          <w:tcPr>
            <w:tcW w:w="1074" w:type="dxa"/>
          </w:tcPr>
          <w:p w14:paraId="41462894" w14:textId="77777777" w:rsidR="00DB011D" w:rsidRPr="00BE5E03" w:rsidRDefault="00DB011D" w:rsidP="00DB011D">
            <w:pPr>
              <w:spacing w:after="60" w:line="240" w:lineRule="auto"/>
              <w:jc w:val="center"/>
              <w:rPr>
                <w:rFonts w:cstheme="minorHAnsi"/>
                <w:lang w:eastAsia="ja-JP"/>
              </w:rPr>
            </w:pPr>
            <w:r w:rsidRPr="002C4E1F">
              <w:rPr>
                <w:rFonts w:ascii="Cambria" w:hAnsi="Cambria" w:cstheme="minorHAnsi" w:hint="eastAsia"/>
                <w:lang w:eastAsia="ja-JP"/>
              </w:rPr>
              <w:t>0</w:t>
            </w:r>
          </w:p>
        </w:tc>
        <w:tc>
          <w:tcPr>
            <w:tcW w:w="1052" w:type="dxa"/>
            <w:shd w:val="clear" w:color="auto" w:fill="F7CAAC" w:themeFill="accent2" w:themeFillTint="66"/>
          </w:tcPr>
          <w:p w14:paraId="3B8F9BD2" w14:textId="77777777" w:rsidR="00DB011D" w:rsidRPr="000D25E3" w:rsidRDefault="00DB011D" w:rsidP="00DB011D">
            <w:pPr>
              <w:spacing w:after="60" w:line="240" w:lineRule="auto"/>
              <w:jc w:val="center"/>
              <w:rPr>
                <w:rFonts w:cstheme="minorHAnsi"/>
                <w:lang w:eastAsia="ja-JP"/>
              </w:rPr>
            </w:pPr>
            <w:r>
              <w:rPr>
                <w:rFonts w:ascii="Wingdings" w:hAnsi="Wingdings" w:cstheme="minorHAnsi"/>
                <w:lang w:eastAsia="ja-JP"/>
              </w:rPr>
              <w:t>û</w:t>
            </w:r>
          </w:p>
        </w:tc>
      </w:tr>
      <w:tr w:rsidR="00DB011D" w:rsidRPr="00BE5E03" w14:paraId="78CF34DC" w14:textId="77777777" w:rsidTr="00F40FC9">
        <w:tblPrEx>
          <w:tblW w:w="0" w:type="auto"/>
          <w:tblPrExChange w:id="353" w:author="Hirabayashi, Mitsuhiro (SEC)" w:date="2025-07-23T15:38:00Z">
            <w:tblPrEx>
              <w:tblW w:w="0" w:type="auto"/>
            </w:tblPrEx>
          </w:tblPrExChange>
        </w:tblPrEx>
        <w:tc>
          <w:tcPr>
            <w:tcW w:w="1790" w:type="dxa"/>
            <w:vMerge/>
            <w:vAlign w:val="center"/>
            <w:tcPrChange w:id="354" w:author="Hirabayashi, Mitsuhiro (SEC)" w:date="2025-07-23T15:38:00Z">
              <w:tcPr>
                <w:tcW w:w="1790" w:type="dxa"/>
                <w:vMerge/>
                <w:vAlign w:val="center"/>
              </w:tcPr>
            </w:tcPrChange>
          </w:tcPr>
          <w:p w14:paraId="790C28BF" w14:textId="77777777" w:rsidR="00DB011D" w:rsidRPr="00BE5E03" w:rsidRDefault="00DB011D" w:rsidP="00DB011D">
            <w:pPr>
              <w:spacing w:after="60" w:line="240" w:lineRule="auto"/>
              <w:jc w:val="left"/>
              <w:rPr>
                <w:rFonts w:cstheme="minorHAnsi"/>
                <w:lang w:eastAsia="ja-JP"/>
              </w:rPr>
            </w:pPr>
          </w:p>
        </w:tc>
        <w:tc>
          <w:tcPr>
            <w:tcW w:w="3869" w:type="dxa"/>
            <w:vAlign w:val="center"/>
            <w:tcPrChange w:id="355" w:author="Hirabayashi, Mitsuhiro (SEC)" w:date="2025-07-23T15:38:00Z">
              <w:tcPr>
                <w:tcW w:w="3869" w:type="dxa"/>
                <w:vAlign w:val="center"/>
              </w:tcPr>
            </w:tcPrChange>
          </w:tcPr>
          <w:p w14:paraId="628432AD" w14:textId="77777777" w:rsidR="00DB011D" w:rsidRPr="00BE5E03" w:rsidRDefault="00DB011D" w:rsidP="00DB011D">
            <w:pPr>
              <w:spacing w:after="60" w:line="240" w:lineRule="auto"/>
              <w:jc w:val="left"/>
              <w:rPr>
                <w:rFonts w:cstheme="minorHAnsi"/>
                <w:lang w:eastAsia="ja-JP"/>
              </w:rPr>
            </w:pPr>
            <w:r w:rsidRPr="00BE5E03">
              <w:rPr>
                <w:rFonts w:ascii="Cambria" w:hAnsi="Cambria" w:cstheme="minorHAnsi"/>
                <w:lang w:eastAsia="ja-JP"/>
              </w:rPr>
              <w:t>MIHS sample format</w:t>
            </w:r>
          </w:p>
        </w:tc>
        <w:tc>
          <w:tcPr>
            <w:tcW w:w="1273" w:type="dxa"/>
            <w:tcPrChange w:id="356" w:author="Hirabayashi, Mitsuhiro (SEC)" w:date="2025-07-23T15:38:00Z">
              <w:tcPr>
                <w:tcW w:w="1273" w:type="dxa"/>
              </w:tcPr>
            </w:tcPrChange>
          </w:tcPr>
          <w:p w14:paraId="04990A77" w14:textId="77777777" w:rsidR="00DB011D" w:rsidRPr="0064034A" w:rsidRDefault="00DB011D" w:rsidP="00DB011D">
            <w:pPr>
              <w:spacing w:after="60" w:line="240" w:lineRule="auto"/>
              <w:jc w:val="center"/>
              <w:rPr>
                <w:rFonts w:ascii="Courier New" w:hAnsi="Courier New" w:cs="Courier New"/>
                <w:lang w:eastAsia="ja-JP"/>
              </w:rPr>
            </w:pPr>
          </w:p>
        </w:tc>
        <w:tc>
          <w:tcPr>
            <w:tcW w:w="1074" w:type="dxa"/>
            <w:tcPrChange w:id="357" w:author="Hirabayashi, Mitsuhiro (SEC)" w:date="2025-07-23T15:38:00Z">
              <w:tcPr>
                <w:tcW w:w="1074" w:type="dxa"/>
              </w:tcPr>
            </w:tcPrChange>
          </w:tcPr>
          <w:p w14:paraId="7E33351E" w14:textId="77777777" w:rsidR="00DB011D" w:rsidRPr="00BE5E03" w:rsidRDefault="00DB011D" w:rsidP="00DB011D">
            <w:pPr>
              <w:spacing w:after="60" w:line="240" w:lineRule="auto"/>
              <w:jc w:val="center"/>
              <w:rPr>
                <w:rFonts w:cstheme="minorHAnsi"/>
                <w:lang w:eastAsia="ja-JP"/>
              </w:rPr>
            </w:pPr>
          </w:p>
        </w:tc>
        <w:tc>
          <w:tcPr>
            <w:tcW w:w="1052" w:type="dxa"/>
            <w:shd w:val="clear" w:color="auto" w:fill="E2EFD9" w:themeFill="accent6" w:themeFillTint="33"/>
            <w:tcPrChange w:id="358" w:author="Hirabayashi, Mitsuhiro (SEC)" w:date="2025-07-23T15:38:00Z">
              <w:tcPr>
                <w:tcW w:w="1052" w:type="dxa"/>
                <w:shd w:val="clear" w:color="auto" w:fill="F7CAAC" w:themeFill="accent2" w:themeFillTint="66"/>
              </w:tcPr>
            </w:tcPrChange>
          </w:tcPr>
          <w:p w14:paraId="0D89C174" w14:textId="43061D84" w:rsidR="00DB011D" w:rsidRPr="000D25E3" w:rsidRDefault="00F40FC9" w:rsidP="00DB011D">
            <w:pPr>
              <w:spacing w:after="60" w:line="240" w:lineRule="auto"/>
              <w:jc w:val="center"/>
              <w:rPr>
                <w:rFonts w:ascii="Cambria" w:hAnsi="Cambria" w:cstheme="minorHAnsi"/>
                <w:lang w:eastAsia="ja-JP"/>
              </w:rPr>
            </w:pPr>
            <w:ins w:id="359" w:author="Hirabayashi, Mitsuhiro (SEC)" w:date="2025-07-23T15:38:00Z">
              <w:r>
                <w:rPr>
                  <w:rFonts w:ascii="Wingdings" w:hAnsi="Wingdings" w:cstheme="minorHAnsi"/>
                  <w:lang w:eastAsia="ja-JP"/>
                </w:rPr>
                <w:t>ü</w:t>
              </w:r>
            </w:ins>
            <w:del w:id="360" w:author="Hirabayashi, Mitsuhiro (SEC)" w:date="2025-07-23T15:37:00Z">
              <w:r w:rsidR="00DB011D" w:rsidDel="00F40FC9">
                <w:rPr>
                  <w:rFonts w:ascii="Wingdings" w:hAnsi="Wingdings" w:cstheme="minorHAnsi"/>
                  <w:lang w:eastAsia="ja-JP"/>
                </w:rPr>
                <w:delText>û</w:delText>
              </w:r>
            </w:del>
          </w:p>
        </w:tc>
      </w:tr>
      <w:tr w:rsidR="00DB011D" w:rsidRPr="00BE5E03" w14:paraId="4E40B217" w14:textId="77777777" w:rsidTr="00FD7D29">
        <w:tc>
          <w:tcPr>
            <w:tcW w:w="1790" w:type="dxa"/>
            <w:vMerge/>
            <w:vAlign w:val="center"/>
          </w:tcPr>
          <w:p w14:paraId="402BE531" w14:textId="77777777" w:rsidR="00DB011D" w:rsidRPr="00BE5E03" w:rsidRDefault="00DB011D" w:rsidP="00DB011D">
            <w:pPr>
              <w:spacing w:after="60" w:line="240" w:lineRule="auto"/>
              <w:jc w:val="left"/>
              <w:rPr>
                <w:rFonts w:ascii="Cambria" w:hAnsi="Cambria" w:cstheme="minorHAnsi"/>
                <w:lang w:eastAsia="ja-JP"/>
              </w:rPr>
            </w:pPr>
          </w:p>
        </w:tc>
        <w:tc>
          <w:tcPr>
            <w:tcW w:w="3869" w:type="dxa"/>
            <w:vAlign w:val="center"/>
          </w:tcPr>
          <w:p w14:paraId="6F0459A5"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MIHS sync sample</w:t>
            </w:r>
          </w:p>
        </w:tc>
        <w:tc>
          <w:tcPr>
            <w:tcW w:w="1273" w:type="dxa"/>
          </w:tcPr>
          <w:p w14:paraId="14F00EC6" w14:textId="77777777" w:rsidR="00DB011D" w:rsidRPr="0064034A" w:rsidRDefault="00DB011D" w:rsidP="00DB011D">
            <w:pPr>
              <w:spacing w:after="60" w:line="240" w:lineRule="auto"/>
              <w:jc w:val="center"/>
              <w:rPr>
                <w:rFonts w:ascii="Courier New" w:hAnsi="Courier New" w:cs="Courier New"/>
                <w:lang w:eastAsia="ja-JP"/>
              </w:rPr>
            </w:pPr>
          </w:p>
        </w:tc>
        <w:tc>
          <w:tcPr>
            <w:tcW w:w="1074" w:type="dxa"/>
          </w:tcPr>
          <w:p w14:paraId="587370E9" w14:textId="77777777" w:rsidR="00DB011D" w:rsidRPr="00BE5E03" w:rsidRDefault="00DB011D" w:rsidP="00DB011D">
            <w:pPr>
              <w:spacing w:after="60" w:line="240" w:lineRule="auto"/>
              <w:jc w:val="center"/>
              <w:rPr>
                <w:rFonts w:ascii="Cambria" w:hAnsi="Cambria" w:cstheme="minorHAnsi"/>
                <w:lang w:eastAsia="ja-JP"/>
              </w:rPr>
            </w:pPr>
          </w:p>
        </w:tc>
        <w:tc>
          <w:tcPr>
            <w:tcW w:w="1052" w:type="dxa"/>
            <w:shd w:val="clear" w:color="auto" w:fill="F7CAAC" w:themeFill="accent2" w:themeFillTint="66"/>
          </w:tcPr>
          <w:p w14:paraId="5FBF7036"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2D197EF6" w14:textId="77777777" w:rsidTr="00FD7D29">
        <w:tc>
          <w:tcPr>
            <w:tcW w:w="1790" w:type="dxa"/>
            <w:vMerge w:val="restart"/>
            <w:vAlign w:val="center"/>
          </w:tcPr>
          <w:p w14:paraId="22FCFA78"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Multi-track</w:t>
            </w:r>
          </w:p>
        </w:tc>
        <w:tc>
          <w:tcPr>
            <w:tcW w:w="3869" w:type="dxa"/>
            <w:vAlign w:val="center"/>
          </w:tcPr>
          <w:p w14:paraId="5E218676"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MIHS band sample entry</w:t>
            </w:r>
          </w:p>
        </w:tc>
        <w:tc>
          <w:tcPr>
            <w:tcW w:w="1273" w:type="dxa"/>
          </w:tcPr>
          <w:p w14:paraId="473057E6" w14:textId="77777777" w:rsidR="00DB011D" w:rsidRPr="0064034A" w:rsidRDefault="00DB011D" w:rsidP="00DB011D">
            <w:pPr>
              <w:spacing w:after="60" w:line="240" w:lineRule="auto"/>
              <w:jc w:val="center"/>
              <w:rPr>
                <w:rFonts w:ascii="Courier New" w:hAnsi="Courier New" w:cs="Courier New"/>
                <w:lang w:eastAsia="ja-JP"/>
              </w:rPr>
            </w:pPr>
            <w:r w:rsidRPr="0064034A">
              <w:rPr>
                <w:rFonts w:ascii="Courier New" w:hAnsi="Courier New" w:cs="Courier New"/>
                <w:lang w:eastAsia="ja-JP"/>
              </w:rPr>
              <w:t>mhb1</w:t>
            </w:r>
          </w:p>
        </w:tc>
        <w:tc>
          <w:tcPr>
            <w:tcW w:w="1074" w:type="dxa"/>
          </w:tcPr>
          <w:p w14:paraId="24A8F623" w14:textId="77777777" w:rsidR="00DB011D" w:rsidRPr="00BE5E03" w:rsidRDefault="00DB011D" w:rsidP="00DB011D">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F7CAAC" w:themeFill="accent2" w:themeFillTint="66"/>
          </w:tcPr>
          <w:p w14:paraId="00F75F8E"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082084DA" w14:textId="77777777" w:rsidTr="00FD7D29">
        <w:tc>
          <w:tcPr>
            <w:tcW w:w="1790" w:type="dxa"/>
            <w:vMerge/>
            <w:vAlign w:val="center"/>
          </w:tcPr>
          <w:p w14:paraId="46287BEF" w14:textId="77777777" w:rsidR="00DB011D" w:rsidRPr="00BE5E03" w:rsidRDefault="00DB011D" w:rsidP="00DB011D">
            <w:pPr>
              <w:spacing w:after="60" w:line="240" w:lineRule="auto"/>
              <w:jc w:val="left"/>
              <w:rPr>
                <w:rFonts w:ascii="Cambria" w:hAnsi="Cambria" w:cstheme="minorHAnsi"/>
                <w:lang w:eastAsia="ja-JP"/>
              </w:rPr>
            </w:pPr>
          </w:p>
        </w:tc>
        <w:tc>
          <w:tcPr>
            <w:tcW w:w="3869" w:type="dxa"/>
            <w:vAlign w:val="center"/>
          </w:tcPr>
          <w:p w14:paraId="1A2759A1"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Haptic Band Configuration Box</w:t>
            </w:r>
          </w:p>
        </w:tc>
        <w:tc>
          <w:tcPr>
            <w:tcW w:w="1273" w:type="dxa"/>
          </w:tcPr>
          <w:p w14:paraId="72A63087" w14:textId="77777777" w:rsidR="00DB011D" w:rsidRPr="0064034A" w:rsidRDefault="00DB011D" w:rsidP="00DB011D">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mibC</w:t>
            </w:r>
            <w:proofErr w:type="spellEnd"/>
          </w:p>
        </w:tc>
        <w:tc>
          <w:tcPr>
            <w:tcW w:w="1074" w:type="dxa"/>
          </w:tcPr>
          <w:p w14:paraId="6CA0B057" w14:textId="77777777" w:rsidR="00DB011D" w:rsidRPr="00BE5E03" w:rsidRDefault="00DB011D" w:rsidP="00DB011D">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F7CAAC" w:themeFill="accent2" w:themeFillTint="66"/>
          </w:tcPr>
          <w:p w14:paraId="6B99D8D6"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00B27049" w14:textId="77777777" w:rsidTr="00FD7D29">
        <w:tc>
          <w:tcPr>
            <w:tcW w:w="1790" w:type="dxa"/>
            <w:vMerge/>
            <w:vAlign w:val="center"/>
          </w:tcPr>
          <w:p w14:paraId="62956374" w14:textId="77777777" w:rsidR="00DB011D" w:rsidRPr="00BE5E03" w:rsidRDefault="00DB011D" w:rsidP="00DB011D">
            <w:pPr>
              <w:spacing w:after="60" w:line="240" w:lineRule="auto"/>
              <w:jc w:val="left"/>
              <w:rPr>
                <w:rFonts w:cstheme="minorHAnsi"/>
                <w:lang w:eastAsia="ja-JP"/>
              </w:rPr>
            </w:pPr>
          </w:p>
        </w:tc>
        <w:tc>
          <w:tcPr>
            <w:tcW w:w="3869" w:type="dxa"/>
            <w:vAlign w:val="center"/>
          </w:tcPr>
          <w:p w14:paraId="18154531" w14:textId="77777777" w:rsidR="00DB011D" w:rsidRPr="00BE5E03" w:rsidRDefault="00DB011D" w:rsidP="00DB011D">
            <w:pPr>
              <w:spacing w:after="60" w:line="240" w:lineRule="auto"/>
              <w:jc w:val="left"/>
              <w:rPr>
                <w:rFonts w:cstheme="minorHAnsi"/>
                <w:lang w:eastAsia="ja-JP"/>
              </w:rPr>
            </w:pPr>
            <w:r w:rsidRPr="005D1EC9">
              <w:rPr>
                <w:rFonts w:ascii="Cambria" w:hAnsi="Cambria" w:cstheme="minorHAnsi"/>
                <w:lang w:eastAsia="ja-JP"/>
              </w:rPr>
              <w:t>Multiplexer</w:t>
            </w:r>
          </w:p>
        </w:tc>
        <w:tc>
          <w:tcPr>
            <w:tcW w:w="1273" w:type="dxa"/>
          </w:tcPr>
          <w:p w14:paraId="030C196F" w14:textId="77777777" w:rsidR="00DB011D" w:rsidRDefault="00DB011D" w:rsidP="00DB011D">
            <w:pPr>
              <w:spacing w:after="60" w:line="240" w:lineRule="auto"/>
              <w:jc w:val="center"/>
              <w:rPr>
                <w:rFonts w:cstheme="minorHAnsi"/>
                <w:lang w:eastAsia="ja-JP"/>
              </w:rPr>
            </w:pPr>
            <w:r w:rsidRPr="005A20F9">
              <w:rPr>
                <w:rFonts w:ascii="Cambria" w:hAnsi="Cambria" w:cstheme="minorHAnsi"/>
                <w:lang w:eastAsia="ja-JP"/>
              </w:rPr>
              <w:t>N/A</w:t>
            </w:r>
          </w:p>
        </w:tc>
        <w:tc>
          <w:tcPr>
            <w:tcW w:w="1074" w:type="dxa"/>
          </w:tcPr>
          <w:p w14:paraId="02386662" w14:textId="77777777" w:rsidR="00DB011D" w:rsidRDefault="00DB011D" w:rsidP="00DB011D">
            <w:pPr>
              <w:spacing w:after="60" w:line="240" w:lineRule="auto"/>
              <w:jc w:val="center"/>
              <w:rPr>
                <w:rFonts w:cstheme="minorHAnsi"/>
                <w:lang w:eastAsia="ja-JP"/>
              </w:rPr>
            </w:pPr>
          </w:p>
        </w:tc>
        <w:tc>
          <w:tcPr>
            <w:tcW w:w="1052" w:type="dxa"/>
            <w:shd w:val="clear" w:color="auto" w:fill="F7CAAC" w:themeFill="accent2" w:themeFillTint="66"/>
          </w:tcPr>
          <w:p w14:paraId="48BC73C7"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31B8D72B" w14:textId="77777777" w:rsidTr="00FD7D29">
        <w:tc>
          <w:tcPr>
            <w:tcW w:w="1790" w:type="dxa"/>
            <w:vMerge/>
            <w:vAlign w:val="center"/>
          </w:tcPr>
          <w:p w14:paraId="588A47EE" w14:textId="77777777" w:rsidR="00DB011D" w:rsidRPr="00BE5E03" w:rsidRDefault="00DB011D" w:rsidP="00DB011D">
            <w:pPr>
              <w:spacing w:after="60" w:line="240" w:lineRule="auto"/>
              <w:jc w:val="left"/>
              <w:rPr>
                <w:rFonts w:cstheme="minorHAnsi"/>
                <w:lang w:eastAsia="ja-JP"/>
              </w:rPr>
            </w:pPr>
          </w:p>
        </w:tc>
        <w:tc>
          <w:tcPr>
            <w:tcW w:w="3869" w:type="dxa"/>
            <w:vAlign w:val="center"/>
          </w:tcPr>
          <w:p w14:paraId="4BF66421" w14:textId="77777777" w:rsidR="00DB011D" w:rsidRPr="00BE5E03" w:rsidRDefault="00DB011D" w:rsidP="00DB011D">
            <w:pPr>
              <w:spacing w:after="60" w:line="240" w:lineRule="auto"/>
              <w:jc w:val="left"/>
              <w:rPr>
                <w:rFonts w:cstheme="minorHAnsi"/>
                <w:lang w:eastAsia="ja-JP"/>
              </w:rPr>
            </w:pPr>
            <w:r>
              <w:rPr>
                <w:rFonts w:ascii="Cambria" w:hAnsi="Cambria" w:cstheme="minorHAnsi" w:hint="eastAsia"/>
                <w:lang w:eastAsia="ja-JP"/>
              </w:rPr>
              <w:t>Dem</w:t>
            </w:r>
            <w:r w:rsidRPr="005D1EC9">
              <w:rPr>
                <w:rFonts w:ascii="Cambria" w:hAnsi="Cambria" w:cstheme="minorHAnsi"/>
                <w:lang w:eastAsia="ja-JP"/>
              </w:rPr>
              <w:t>ultiplexer</w:t>
            </w:r>
          </w:p>
        </w:tc>
        <w:tc>
          <w:tcPr>
            <w:tcW w:w="1273" w:type="dxa"/>
          </w:tcPr>
          <w:p w14:paraId="466C3628" w14:textId="77777777" w:rsidR="00DB011D" w:rsidRDefault="00DB011D" w:rsidP="00DB011D">
            <w:pPr>
              <w:spacing w:after="60" w:line="240" w:lineRule="auto"/>
              <w:jc w:val="center"/>
              <w:rPr>
                <w:rFonts w:cstheme="minorHAnsi"/>
                <w:lang w:eastAsia="ja-JP"/>
              </w:rPr>
            </w:pPr>
            <w:r w:rsidRPr="005A20F9">
              <w:rPr>
                <w:rFonts w:ascii="Cambria" w:hAnsi="Cambria" w:cstheme="minorHAnsi"/>
                <w:lang w:eastAsia="ja-JP"/>
              </w:rPr>
              <w:t>N/A</w:t>
            </w:r>
          </w:p>
        </w:tc>
        <w:tc>
          <w:tcPr>
            <w:tcW w:w="1074" w:type="dxa"/>
          </w:tcPr>
          <w:p w14:paraId="40667326" w14:textId="77777777" w:rsidR="00DB011D" w:rsidRDefault="00DB011D" w:rsidP="00DB011D">
            <w:pPr>
              <w:spacing w:after="60" w:line="240" w:lineRule="auto"/>
              <w:jc w:val="center"/>
              <w:rPr>
                <w:rFonts w:cstheme="minorHAnsi"/>
                <w:lang w:eastAsia="ja-JP"/>
              </w:rPr>
            </w:pPr>
          </w:p>
        </w:tc>
        <w:tc>
          <w:tcPr>
            <w:tcW w:w="1052" w:type="dxa"/>
            <w:shd w:val="clear" w:color="auto" w:fill="F7CAAC" w:themeFill="accent2" w:themeFillTint="66"/>
          </w:tcPr>
          <w:p w14:paraId="355C51BF"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74D8309E" w14:textId="77777777" w:rsidTr="00FD7D29">
        <w:tc>
          <w:tcPr>
            <w:tcW w:w="1790" w:type="dxa"/>
            <w:vMerge/>
            <w:vAlign w:val="center"/>
          </w:tcPr>
          <w:p w14:paraId="1B234ABD" w14:textId="77777777" w:rsidR="00DB011D" w:rsidRPr="00BE5E03" w:rsidRDefault="00DB011D" w:rsidP="00DB011D">
            <w:pPr>
              <w:spacing w:after="60" w:line="240" w:lineRule="auto"/>
              <w:jc w:val="left"/>
              <w:rPr>
                <w:rFonts w:cstheme="minorHAnsi"/>
                <w:lang w:eastAsia="ja-JP"/>
              </w:rPr>
            </w:pPr>
          </w:p>
        </w:tc>
        <w:tc>
          <w:tcPr>
            <w:tcW w:w="3869" w:type="dxa"/>
            <w:vAlign w:val="center"/>
          </w:tcPr>
          <w:p w14:paraId="33F6FE64" w14:textId="77777777" w:rsidR="00DB011D"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MIHS Band Group Box</w:t>
            </w:r>
          </w:p>
          <w:p w14:paraId="258A11FB" w14:textId="77777777" w:rsidR="00DB011D" w:rsidRPr="00BE5E03" w:rsidRDefault="00DB011D" w:rsidP="00DB011D">
            <w:pPr>
              <w:spacing w:after="60" w:line="240" w:lineRule="auto"/>
              <w:jc w:val="left"/>
              <w:rPr>
                <w:rFonts w:cstheme="minorHAnsi"/>
                <w:lang w:eastAsia="ja-JP"/>
              </w:rPr>
            </w:pPr>
            <w:r>
              <w:rPr>
                <w:rFonts w:ascii="Cambria" w:hAnsi="Cambria" w:cstheme="minorHAnsi" w:hint="eastAsia"/>
                <w:lang w:eastAsia="ja-JP"/>
              </w:rPr>
              <w:t xml:space="preserve"> (Entity To Group Box)</w:t>
            </w:r>
          </w:p>
        </w:tc>
        <w:tc>
          <w:tcPr>
            <w:tcW w:w="1273" w:type="dxa"/>
          </w:tcPr>
          <w:p w14:paraId="3CE080E2" w14:textId="77777777" w:rsidR="00DB011D" w:rsidRPr="0064034A" w:rsidRDefault="00DB011D" w:rsidP="00DB011D">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mhbd</w:t>
            </w:r>
            <w:proofErr w:type="spellEnd"/>
          </w:p>
        </w:tc>
        <w:tc>
          <w:tcPr>
            <w:tcW w:w="1074" w:type="dxa"/>
          </w:tcPr>
          <w:p w14:paraId="0BBD2882" w14:textId="77777777" w:rsidR="00DB011D" w:rsidRPr="00BE5E03" w:rsidRDefault="00DB011D" w:rsidP="00DB011D">
            <w:pPr>
              <w:spacing w:after="60" w:line="240" w:lineRule="auto"/>
              <w:jc w:val="center"/>
              <w:rPr>
                <w:rFonts w:cstheme="minorHAnsi"/>
                <w:lang w:eastAsia="ja-JP"/>
              </w:rPr>
            </w:pPr>
          </w:p>
        </w:tc>
        <w:tc>
          <w:tcPr>
            <w:tcW w:w="1052" w:type="dxa"/>
            <w:shd w:val="clear" w:color="auto" w:fill="F7CAAC" w:themeFill="accent2" w:themeFillTint="66"/>
          </w:tcPr>
          <w:p w14:paraId="72C7C4DC"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3071367B" w14:textId="77777777" w:rsidTr="00FD7D29">
        <w:tc>
          <w:tcPr>
            <w:tcW w:w="1790" w:type="dxa"/>
            <w:vMerge/>
            <w:vAlign w:val="center"/>
          </w:tcPr>
          <w:p w14:paraId="24CE119D" w14:textId="77777777" w:rsidR="00DB011D" w:rsidRPr="00BE5E03" w:rsidRDefault="00DB011D" w:rsidP="00DB011D">
            <w:pPr>
              <w:spacing w:after="60" w:line="240" w:lineRule="auto"/>
              <w:jc w:val="left"/>
              <w:rPr>
                <w:rFonts w:ascii="Cambria" w:hAnsi="Cambria" w:cstheme="minorHAnsi"/>
                <w:lang w:eastAsia="ja-JP"/>
              </w:rPr>
            </w:pPr>
          </w:p>
        </w:tc>
        <w:tc>
          <w:tcPr>
            <w:tcW w:w="3869" w:type="dxa"/>
            <w:vAlign w:val="center"/>
          </w:tcPr>
          <w:p w14:paraId="10868363" w14:textId="77777777" w:rsidR="00DB011D"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Track Reference Type</w:t>
            </w:r>
          </w:p>
          <w:p w14:paraId="136B2E28"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 xml:space="preserve"> (Referring MIHS band track)</w:t>
            </w:r>
          </w:p>
        </w:tc>
        <w:tc>
          <w:tcPr>
            <w:tcW w:w="1273" w:type="dxa"/>
          </w:tcPr>
          <w:p w14:paraId="11D6690F" w14:textId="77777777" w:rsidR="00DB011D" w:rsidRPr="0064034A" w:rsidRDefault="00DB011D" w:rsidP="00DB011D">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mhbd</w:t>
            </w:r>
            <w:proofErr w:type="spellEnd"/>
          </w:p>
        </w:tc>
        <w:tc>
          <w:tcPr>
            <w:tcW w:w="1074" w:type="dxa"/>
          </w:tcPr>
          <w:p w14:paraId="69892496" w14:textId="77777777" w:rsidR="00DB011D" w:rsidRPr="00BE5E03" w:rsidRDefault="00DB011D" w:rsidP="00DB011D">
            <w:pPr>
              <w:spacing w:after="60" w:line="240" w:lineRule="auto"/>
              <w:jc w:val="center"/>
              <w:rPr>
                <w:rFonts w:ascii="Cambria" w:hAnsi="Cambria" w:cstheme="minorHAnsi"/>
                <w:lang w:eastAsia="ja-JP"/>
              </w:rPr>
            </w:pPr>
            <w:r w:rsidRPr="00BE5E03">
              <w:rPr>
                <w:rFonts w:ascii="Cambria" w:hAnsi="Cambria" w:cstheme="minorHAnsi"/>
                <w:lang w:eastAsia="ja-JP"/>
              </w:rPr>
              <w:t>-</w:t>
            </w:r>
          </w:p>
        </w:tc>
        <w:tc>
          <w:tcPr>
            <w:tcW w:w="1052" w:type="dxa"/>
            <w:shd w:val="clear" w:color="auto" w:fill="F7CAAC" w:themeFill="accent2" w:themeFillTint="66"/>
          </w:tcPr>
          <w:p w14:paraId="4D4D7AEA" w14:textId="1DAF8F99"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r w:rsidDel="00F12922">
              <w:rPr>
                <w:rFonts w:ascii="Wingdings" w:hAnsi="Wingdings" w:cstheme="minorHAnsi"/>
                <w:lang w:eastAsia="ja-JP"/>
              </w:rPr>
              <w:t xml:space="preserve"> </w:t>
            </w:r>
          </w:p>
        </w:tc>
      </w:tr>
      <w:tr w:rsidR="00DB011D" w:rsidRPr="00BE5E03" w14:paraId="3338DBB5" w14:textId="77777777" w:rsidTr="00D44C0F">
        <w:tc>
          <w:tcPr>
            <w:tcW w:w="9058" w:type="dxa"/>
            <w:gridSpan w:val="5"/>
            <w:vAlign w:val="center"/>
          </w:tcPr>
          <w:p w14:paraId="1D03232E" w14:textId="77777777" w:rsidR="00DB011D" w:rsidRPr="00FD7D29" w:rsidRDefault="00DB011D" w:rsidP="00DB011D">
            <w:pPr>
              <w:spacing w:after="60"/>
              <w:jc w:val="left"/>
              <w:rPr>
                <w:rFonts w:ascii="Cambria" w:hAnsi="Cambria" w:cstheme="minorHAnsi"/>
                <w:b/>
                <w:bCs/>
                <w:lang w:eastAsia="ja-JP"/>
              </w:rPr>
            </w:pPr>
            <w:r w:rsidRPr="00FD7D29">
              <w:rPr>
                <w:rFonts w:ascii="Cambria" w:hAnsi="Cambria" w:cstheme="minorHAnsi"/>
                <w:b/>
                <w:bCs/>
                <w:lang w:eastAsia="ja-JP"/>
              </w:rPr>
              <w:lastRenderedPageBreak/>
              <w:t>Legend:</w:t>
            </w:r>
          </w:p>
          <w:p w14:paraId="3B5FF061" w14:textId="63950F03" w:rsidR="00DB011D" w:rsidRDefault="00DB011D" w:rsidP="00DB011D">
            <w:pPr>
              <w:spacing w:after="60" w:line="240" w:lineRule="auto"/>
              <w:jc w:val="left"/>
              <w:rPr>
                <w:rFonts w:ascii="Cambria" w:hAnsi="Cambria" w:cstheme="minorHAnsi"/>
                <w:lang w:eastAsia="ja-JP"/>
              </w:rPr>
            </w:pPr>
            <w:r>
              <w:rPr>
                <w:rFonts w:ascii="Wingdings" w:hAnsi="Wingdings" w:cstheme="minorHAnsi"/>
                <w:lang w:eastAsia="ja-JP"/>
              </w:rPr>
              <w:t>û</w:t>
            </w:r>
            <w:r>
              <w:rPr>
                <w:rFonts w:ascii="Wingdings" w:hAnsi="Wingdings" w:cstheme="minorHAnsi"/>
                <w:lang w:eastAsia="ja-JP"/>
              </w:rPr>
              <w:tab/>
            </w:r>
            <w:r>
              <w:rPr>
                <w:rFonts w:ascii="Cambria" w:hAnsi="Cambria" w:cstheme="minorHAnsi"/>
                <w:lang w:eastAsia="ja-JP"/>
              </w:rPr>
              <w:t>: not implemented</w:t>
            </w:r>
          </w:p>
          <w:p w14:paraId="1D2C04F9" w14:textId="4FD66F18" w:rsidR="00DB011D" w:rsidRDefault="00DB011D" w:rsidP="00DB011D">
            <w:pPr>
              <w:spacing w:after="60" w:line="240" w:lineRule="auto"/>
              <w:jc w:val="left"/>
              <w:rPr>
                <w:ins w:id="361" w:author="Hirabayashi, Mitsuhiro (SEC)" w:date="2025-07-23T17:04:00Z"/>
                <w:rFonts w:ascii="Cambria" w:hAnsi="Cambria" w:cstheme="minorHAnsi"/>
                <w:lang w:eastAsia="ja-JP"/>
              </w:rPr>
            </w:pPr>
            <w:r>
              <w:rPr>
                <w:rFonts w:ascii="Wingdings" w:hAnsi="Wingdings" w:cstheme="minorHAnsi"/>
                <w:lang w:eastAsia="ja-JP"/>
              </w:rPr>
              <w:t>ü</w:t>
            </w:r>
            <w:r>
              <w:rPr>
                <w:rFonts w:ascii="Cambria" w:hAnsi="Cambria" w:cstheme="minorHAnsi"/>
                <w:lang w:eastAsia="ja-JP"/>
              </w:rPr>
              <w:t xml:space="preserve"> </w:t>
            </w:r>
            <w:r>
              <w:rPr>
                <w:rFonts w:ascii="Cambria" w:hAnsi="Cambria" w:cstheme="minorHAnsi"/>
                <w:lang w:eastAsia="ja-JP"/>
              </w:rPr>
              <w:tab/>
              <w:t>: implemented</w:t>
            </w:r>
            <w:ins w:id="362" w:author="Hirabayashi, Mitsuhiro (SEC)" w:date="2025-07-23T17:05:00Z">
              <w:r w:rsidR="006B3C0C">
                <w:rPr>
                  <w:rFonts w:ascii="Cambria" w:hAnsi="Cambria" w:cstheme="minorHAnsi" w:hint="eastAsia"/>
                  <w:lang w:eastAsia="ja-JP"/>
                </w:rPr>
                <w:t xml:space="preserve"> </w:t>
              </w:r>
            </w:ins>
          </w:p>
          <w:p w14:paraId="6976F2A0" w14:textId="4FA8FFB6" w:rsidR="006B3C0C" w:rsidRDefault="006B3C0C" w:rsidP="00DB011D">
            <w:pPr>
              <w:spacing w:after="60" w:line="240" w:lineRule="auto"/>
              <w:jc w:val="left"/>
              <w:rPr>
                <w:rFonts w:ascii="Cambria" w:hAnsi="Cambria" w:cstheme="minorHAnsi"/>
                <w:lang w:eastAsia="ja-JP"/>
              </w:rPr>
            </w:pPr>
            <w:ins w:id="363" w:author="Hirabayashi, Mitsuhiro (SEC)" w:date="2025-07-23T17:05:00Z">
              <w:r>
                <w:rPr>
                  <w:rFonts w:ascii="Wingdings" w:hAnsi="Wingdings" w:cstheme="minorHAnsi"/>
                  <w:lang w:eastAsia="ja-JP"/>
                </w:rPr>
                <w:t>ü</w:t>
              </w:r>
              <w:r>
                <w:rPr>
                  <w:rFonts w:ascii="Cambria" w:hAnsi="Cambria" w:cstheme="minorHAnsi"/>
                  <w:lang w:eastAsia="ja-JP"/>
                </w:rPr>
                <w:t xml:space="preserve"> </w:t>
              </w:r>
            </w:ins>
            <w:ins w:id="364" w:author="Hirabayashi, Mitsuhiro (SEC)" w:date="2025-07-23T17:06:00Z">
              <w:r w:rsidR="00C347FA">
                <w:rPr>
                  <w:rFonts w:ascii="Cambria" w:hAnsi="Cambria" w:cstheme="minorHAnsi" w:hint="eastAsia"/>
                  <w:lang w:eastAsia="ja-JP"/>
                </w:rPr>
                <w:t>(</w:t>
              </w:r>
            </w:ins>
            <w:ins w:id="365" w:author="Hirabayashi, Mitsuhiro (SEC)" w:date="2025-07-23T17:31:00Z">
              <w:r w:rsidR="006C7D6D">
                <w:rPr>
                  <w:rFonts w:ascii="Cambria" w:hAnsi="Cambria" w:cstheme="minorHAnsi" w:hint="eastAsia"/>
                  <w:lang w:eastAsia="ja-JP"/>
                </w:rPr>
                <w:t>*</w:t>
              </w:r>
            </w:ins>
            <w:ins w:id="366" w:author="Hirabayashi, Mitsuhiro (SEC)" w:date="2025-07-23T17:06:00Z">
              <w:r w:rsidR="00C347FA">
                <w:rPr>
                  <w:rFonts w:ascii="Cambria" w:hAnsi="Cambria" w:cstheme="minorHAnsi" w:hint="eastAsia"/>
                  <w:lang w:eastAsia="ja-JP"/>
                </w:rPr>
                <w:t>)</w:t>
              </w:r>
            </w:ins>
            <w:ins w:id="367" w:author="Hirabayashi, Mitsuhiro (SEC)" w:date="2025-07-23T17:05:00Z">
              <w:r>
                <w:rPr>
                  <w:rFonts w:ascii="Cambria" w:hAnsi="Cambria" w:cstheme="minorHAnsi"/>
                  <w:lang w:eastAsia="ja-JP"/>
                </w:rPr>
                <w:tab/>
              </w:r>
              <w:r w:rsidR="00AE45FC">
                <w:rPr>
                  <w:rFonts w:ascii="Cambria" w:hAnsi="Cambria" w:cstheme="minorHAnsi" w:hint="eastAsia"/>
                  <w:lang w:eastAsia="ja-JP"/>
                </w:rPr>
                <w:t>:</w:t>
              </w:r>
            </w:ins>
            <w:ins w:id="368" w:author="Ahmed Hamza" w:date="2025-10-08T13:00:00Z" w16du:dateUtc="2025-10-08T20:00:00Z">
              <w:r w:rsidR="00FB4988">
                <w:rPr>
                  <w:rFonts w:ascii="Cambria" w:hAnsi="Cambria" w:cstheme="minorHAnsi"/>
                  <w:lang w:eastAsia="ja-JP"/>
                </w:rPr>
                <w:t xml:space="preserve"> </w:t>
              </w:r>
            </w:ins>
            <w:ins w:id="369" w:author="Hirabayashi, Mitsuhiro (SEC)" w:date="2025-07-23T17:05:00Z">
              <w:r w:rsidR="00AE45FC">
                <w:rPr>
                  <w:rFonts w:ascii="Cambria" w:hAnsi="Cambria" w:cstheme="minorHAnsi" w:hint="eastAsia"/>
                  <w:lang w:eastAsia="ja-JP"/>
                </w:rPr>
                <w:t xml:space="preserve">implemented in </w:t>
              </w:r>
            </w:ins>
            <w:ins w:id="370" w:author="Hirabayashi, Mitsuhiro (SEC)" w:date="2025-07-23T17:09:00Z">
              <w:r w:rsidR="004F1F1F">
                <w:rPr>
                  <w:rFonts w:ascii="Cambria" w:hAnsi="Cambria" w:cstheme="minorHAnsi" w:hint="eastAsia"/>
                  <w:lang w:eastAsia="ja-JP"/>
                </w:rPr>
                <w:t>a separate</w:t>
              </w:r>
            </w:ins>
            <w:ins w:id="371" w:author="Hirabayashi, Mitsuhiro (SEC)" w:date="2025-07-23T17:06:00Z">
              <w:r w:rsidR="00CB694F">
                <w:rPr>
                  <w:rFonts w:ascii="Cambria" w:hAnsi="Cambria" w:cstheme="minorHAnsi" w:hint="eastAsia"/>
                  <w:lang w:eastAsia="ja-JP"/>
                </w:rPr>
                <w:t xml:space="preserve"> </w:t>
              </w:r>
            </w:ins>
            <w:ins w:id="372" w:author="Hirabayashi, Mitsuhiro (SEC)" w:date="2025-07-23T17:05:00Z">
              <w:r w:rsidR="00C347FA">
                <w:rPr>
                  <w:rFonts w:ascii="Cambria" w:hAnsi="Cambria" w:cstheme="minorHAnsi" w:hint="eastAsia"/>
                  <w:lang w:eastAsia="ja-JP"/>
                </w:rPr>
                <w:t>branch</w:t>
              </w:r>
            </w:ins>
          </w:p>
          <w:p w14:paraId="1C097E24" w14:textId="704AA273" w:rsidR="00DB011D" w:rsidRPr="00FD7D29" w:rsidRDefault="00DB011D" w:rsidP="00DB011D">
            <w:pPr>
              <w:spacing w:after="60" w:line="240" w:lineRule="auto"/>
              <w:jc w:val="left"/>
              <w:rPr>
                <w:rFonts w:ascii="Cambria" w:hAnsi="Cambria" w:cstheme="minorHAnsi"/>
                <w:lang w:eastAsia="ja-JP"/>
              </w:rPr>
            </w:pPr>
            <w:r>
              <w:rPr>
                <w:rFonts w:ascii="Cambria" w:hAnsi="Cambria" w:cstheme="minorHAnsi"/>
                <w:lang w:eastAsia="ja-JP"/>
              </w:rPr>
              <w:t xml:space="preserve">*  </w:t>
            </w:r>
            <w:r>
              <w:rPr>
                <w:rFonts w:ascii="Cambria" w:hAnsi="Cambria" w:cstheme="minorHAnsi"/>
                <w:lang w:eastAsia="ja-JP"/>
              </w:rPr>
              <w:tab/>
              <w:t xml:space="preserve">: implemented by </w:t>
            </w:r>
            <w:proofErr w:type="spellStart"/>
            <w:r>
              <w:rPr>
                <w:rFonts w:ascii="Cambria" w:hAnsi="Cambria" w:cstheme="minorHAnsi"/>
                <w:lang w:eastAsia="ja-JP"/>
              </w:rPr>
              <w:t>libisomediafile</w:t>
            </w:r>
            <w:proofErr w:type="spellEnd"/>
          </w:p>
        </w:tc>
      </w:tr>
    </w:tbl>
    <w:p w14:paraId="0243CD80" w14:textId="77777777" w:rsidR="00AC4637" w:rsidRDefault="00AC4637" w:rsidP="00AC4637">
      <w:pPr>
        <w:spacing w:after="200" w:line="276" w:lineRule="auto"/>
        <w:rPr>
          <w:rFonts w:asciiTheme="minorHAnsi" w:hAnsiTheme="minorHAnsi" w:cstheme="minorHAnsi"/>
          <w:lang w:val="en-CA"/>
        </w:rPr>
      </w:pPr>
    </w:p>
    <w:p w14:paraId="7E2F5F8B" w14:textId="39C92FF8" w:rsidR="00AC4637" w:rsidRDefault="00AC4637" w:rsidP="00AC4637">
      <w:pPr>
        <w:widowControl w:val="0"/>
        <w:autoSpaceDE w:val="0"/>
        <w:autoSpaceDN w:val="0"/>
        <w:jc w:val="left"/>
        <w:rPr>
          <w:ins w:id="373" w:author="Hirabayashi, Mitsuhiro (SEC)" w:date="2025-07-23T17:06:00Z"/>
          <w:rFonts w:cstheme="minorHAnsi"/>
          <w:u w:val="single"/>
          <w:lang w:eastAsia="ja-JP"/>
        </w:rPr>
      </w:pPr>
      <w:r w:rsidRPr="00112D4D">
        <w:rPr>
          <w:highlight w:val="yellow"/>
          <w:u w:val="single"/>
          <w:lang w:eastAsia="ja-JP"/>
        </w:rPr>
        <w:t>[Editors</w:t>
      </w:r>
      <w:r>
        <w:rPr>
          <w:highlight w:val="yellow"/>
          <w:u w:val="single"/>
          <w:lang w:eastAsia="ja-JP"/>
        </w:rPr>
        <w:t>’</w:t>
      </w:r>
      <w:r w:rsidRPr="00112D4D">
        <w:rPr>
          <w:highlight w:val="yellow"/>
          <w:u w:val="single"/>
          <w:lang w:eastAsia="ja-JP"/>
        </w:rPr>
        <w:t xml:space="preserve"> </w:t>
      </w:r>
      <w:r w:rsidRPr="00112D4D">
        <w:rPr>
          <w:rFonts w:eastAsiaTheme="minorEastAsia"/>
          <w:highlight w:val="yellow"/>
          <w:u w:val="single"/>
          <w:lang w:eastAsia="ja-JP"/>
        </w:rPr>
        <w:t>Note:</w:t>
      </w:r>
      <w:r w:rsidRPr="00112D4D">
        <w:rPr>
          <w:rFonts w:cstheme="minorHAnsi"/>
          <w:highlight w:val="yellow"/>
          <w:u w:val="single"/>
          <w:lang w:eastAsia="ja-JP"/>
        </w:rPr>
        <w:t xml:space="preserve"> Status *</w:t>
      </w:r>
      <w:r>
        <w:rPr>
          <w:rFonts w:cstheme="minorHAnsi"/>
          <w:highlight w:val="yellow"/>
          <w:u w:val="single"/>
          <w:lang w:eastAsia="ja-JP"/>
        </w:rPr>
        <w:t>*</w:t>
      </w:r>
      <w:r w:rsidRPr="00112D4D">
        <w:rPr>
          <w:rFonts w:cstheme="minorHAnsi"/>
          <w:highlight w:val="yellow"/>
          <w:u w:val="single"/>
          <w:lang w:eastAsia="ja-JP"/>
        </w:rPr>
        <w:t xml:space="preserve"> indicates that this may be </w:t>
      </w:r>
      <w:r w:rsidR="00F12922">
        <w:rPr>
          <w:rFonts w:cstheme="minorHAnsi"/>
          <w:highlight w:val="yellow"/>
          <w:u w:val="single"/>
          <w:lang w:eastAsia="ja-JP"/>
        </w:rPr>
        <w:t>implemented by</w:t>
      </w:r>
      <w:r w:rsidRPr="00112D4D">
        <w:rPr>
          <w:rFonts w:cstheme="minorHAnsi"/>
          <w:highlight w:val="yellow"/>
          <w:u w:val="single"/>
          <w:lang w:eastAsia="ja-JP"/>
        </w:rPr>
        <w:t xml:space="preserve"> </w:t>
      </w:r>
      <w:proofErr w:type="spellStart"/>
      <w:r w:rsidRPr="00112D4D">
        <w:rPr>
          <w:rFonts w:cstheme="minorHAnsi"/>
          <w:highlight w:val="yellow"/>
          <w:u w:val="single"/>
          <w:lang w:eastAsia="ja-JP"/>
        </w:rPr>
        <w:t>libisomediafile</w:t>
      </w:r>
      <w:proofErr w:type="spellEnd"/>
      <w:r>
        <w:rPr>
          <w:rFonts w:cstheme="minorHAnsi"/>
          <w:highlight w:val="yellow"/>
          <w:u w:val="single"/>
          <w:lang w:eastAsia="ja-JP"/>
        </w:rPr>
        <w:t xml:space="preserve"> and ne</w:t>
      </w:r>
      <w:r w:rsidRPr="00112D4D">
        <w:rPr>
          <w:rFonts w:cstheme="minorHAnsi"/>
          <w:highlight w:val="yellow"/>
          <w:u w:val="single"/>
          <w:lang w:eastAsia="ja-JP"/>
        </w:rPr>
        <w:t>ed</w:t>
      </w:r>
      <w:r>
        <w:rPr>
          <w:rFonts w:cstheme="minorHAnsi"/>
          <w:highlight w:val="yellow"/>
          <w:u w:val="single"/>
          <w:lang w:eastAsia="ja-JP"/>
        </w:rPr>
        <w:t>s</w:t>
      </w:r>
      <w:r w:rsidRPr="00112D4D">
        <w:rPr>
          <w:rFonts w:cstheme="minorHAnsi"/>
          <w:highlight w:val="yellow"/>
          <w:u w:val="single"/>
          <w:lang w:eastAsia="ja-JP"/>
        </w:rPr>
        <w:t xml:space="preserve"> to be checked.]</w:t>
      </w:r>
    </w:p>
    <w:p w14:paraId="4C7CBD7C" w14:textId="4FEA5401" w:rsidR="00CB694F" w:rsidRPr="004B3FA5" w:rsidRDefault="00CB694F" w:rsidP="00CB694F">
      <w:pPr>
        <w:widowControl w:val="0"/>
        <w:autoSpaceDE w:val="0"/>
        <w:autoSpaceDN w:val="0"/>
        <w:jc w:val="left"/>
        <w:rPr>
          <w:ins w:id="374" w:author="Hirabayashi, Mitsuhiro (SEC)" w:date="2025-07-23T17:06:00Z"/>
          <w:u w:val="single"/>
          <w:lang w:eastAsia="ja-JP"/>
        </w:rPr>
      </w:pPr>
      <w:ins w:id="375" w:author="Hirabayashi, Mitsuhiro (SEC)" w:date="2025-07-23T17:06:00Z">
        <w:r w:rsidRPr="004B3FA5">
          <w:rPr>
            <w:highlight w:val="yellow"/>
            <w:u w:val="single"/>
            <w:lang w:eastAsia="ja-JP"/>
          </w:rPr>
          <w:t xml:space="preserve">[Editors’ </w:t>
        </w:r>
        <w:r w:rsidRPr="004B3FA5">
          <w:rPr>
            <w:rFonts w:eastAsiaTheme="minorEastAsia"/>
            <w:highlight w:val="yellow"/>
            <w:u w:val="single"/>
            <w:lang w:eastAsia="ja-JP"/>
          </w:rPr>
          <w:t>Note:</w:t>
        </w:r>
        <w:r w:rsidRPr="004B3FA5">
          <w:rPr>
            <w:rFonts w:cstheme="minorHAnsi"/>
            <w:highlight w:val="yellow"/>
            <w:u w:val="single"/>
            <w:lang w:eastAsia="ja-JP"/>
          </w:rPr>
          <w:t xml:space="preserve"> </w:t>
        </w:r>
      </w:ins>
      <w:ins w:id="376" w:author="Hirabayashi, Mitsuhiro (SEC)" w:date="2025-07-23T17:11:00Z">
        <w:r w:rsidR="0011008E" w:rsidRPr="004B3FA5">
          <w:rPr>
            <w:rFonts w:cstheme="minorHAnsi" w:hint="eastAsia"/>
            <w:highlight w:val="yellow"/>
            <w:u w:val="single"/>
            <w:lang w:eastAsia="ja-JP"/>
          </w:rPr>
          <w:t>Status</w:t>
        </w:r>
      </w:ins>
      <w:ins w:id="377" w:author="Hirabayashi, Mitsuhiro (SEC)" w:date="2025-07-23T17:12:00Z">
        <w:r w:rsidR="004B3FA5" w:rsidRPr="004B3FA5">
          <w:rPr>
            <w:rFonts w:cstheme="minorHAnsi" w:hint="eastAsia"/>
            <w:highlight w:val="yellow"/>
            <w:u w:val="single"/>
            <w:lang w:eastAsia="ja-JP"/>
          </w:rPr>
          <w:t xml:space="preserve"> </w:t>
        </w:r>
        <w:r w:rsidR="004B3FA5" w:rsidRPr="004B3FA5">
          <w:rPr>
            <w:rFonts w:ascii="Wingdings" w:hAnsi="Wingdings" w:cstheme="minorHAnsi"/>
            <w:highlight w:val="yellow"/>
            <w:u w:val="single"/>
            <w:lang w:eastAsia="ja-JP"/>
            <w:rPrChange w:id="378" w:author="Hirabayashi, Mitsuhiro (SEC)" w:date="2025-07-23T17:12:00Z">
              <w:rPr>
                <w:rFonts w:ascii="Wingdings" w:hAnsi="Wingdings" w:cstheme="minorHAnsi"/>
                <w:lang w:eastAsia="ja-JP"/>
              </w:rPr>
            </w:rPrChange>
          </w:rPr>
          <w:t>ü</w:t>
        </w:r>
        <w:r w:rsidR="004B3FA5" w:rsidRPr="004B3FA5">
          <w:rPr>
            <w:rFonts w:cstheme="minorHAnsi" w:hint="eastAsia"/>
            <w:highlight w:val="yellow"/>
            <w:u w:val="single"/>
            <w:lang w:eastAsia="ja-JP"/>
          </w:rPr>
          <w:t xml:space="preserve"> </w:t>
        </w:r>
      </w:ins>
      <w:ins w:id="379" w:author="Hirabayashi, Mitsuhiro (SEC)" w:date="2025-07-23T17:11:00Z">
        <w:r w:rsidR="0011008E" w:rsidRPr="004B3FA5">
          <w:rPr>
            <w:rFonts w:cstheme="minorHAnsi" w:hint="eastAsia"/>
            <w:highlight w:val="yellow"/>
            <w:u w:val="single"/>
            <w:lang w:eastAsia="ja-JP"/>
          </w:rPr>
          <w:t>(</w:t>
        </w:r>
      </w:ins>
      <w:ins w:id="380" w:author="Ahmed Hamza" w:date="2025-10-08T13:01:00Z" w16du:dateUtc="2025-10-08T20:01:00Z">
        <w:r w:rsidR="00FB4988">
          <w:rPr>
            <w:rFonts w:cstheme="minorHAnsi" w:hint="eastAsia"/>
            <w:lang w:eastAsia="ja-JP"/>
          </w:rPr>
          <w:t>*</w:t>
        </w:r>
      </w:ins>
      <w:ins w:id="381" w:author="Hirabayashi, Mitsuhiro (SEC)" w:date="2025-07-23T17:26:00Z">
        <w:del w:id="382" w:author="Ahmed Hamza" w:date="2025-10-08T13:01:00Z" w16du:dateUtc="2025-10-08T20:01:00Z">
          <w:r w:rsidR="00190511" w:rsidDel="00FB4988">
            <w:rPr>
              <w:rFonts w:cstheme="minorHAnsi" w:hint="eastAsia"/>
              <w:highlight w:val="yellow"/>
              <w:u w:val="single"/>
              <w:lang w:eastAsia="ja-JP"/>
            </w:rPr>
            <w:delText>MR</w:delText>
          </w:r>
        </w:del>
      </w:ins>
      <w:ins w:id="383" w:author="Hirabayashi, Mitsuhiro (SEC)" w:date="2025-07-23T17:11:00Z">
        <w:r w:rsidR="0011008E" w:rsidRPr="004B3FA5">
          <w:rPr>
            <w:rFonts w:cstheme="minorHAnsi" w:hint="eastAsia"/>
            <w:highlight w:val="yellow"/>
            <w:u w:val="single"/>
            <w:lang w:eastAsia="ja-JP"/>
          </w:rPr>
          <w:t>)</w:t>
        </w:r>
        <w:r w:rsidR="002216C6" w:rsidRPr="004B3FA5">
          <w:rPr>
            <w:rFonts w:cstheme="minorHAnsi" w:hint="eastAsia"/>
            <w:highlight w:val="yellow"/>
            <w:u w:val="single"/>
            <w:lang w:eastAsia="ja-JP"/>
          </w:rPr>
          <w:t xml:space="preserve"> </w:t>
        </w:r>
      </w:ins>
      <w:ins w:id="384" w:author="Hirabayashi, Mitsuhiro (SEC)" w:date="2025-07-23T17:29:00Z">
        <w:r w:rsidR="004D47B0">
          <w:rPr>
            <w:rFonts w:cstheme="minorHAnsi" w:hint="eastAsia"/>
            <w:highlight w:val="yellow"/>
            <w:u w:val="single"/>
            <w:lang w:eastAsia="ja-JP"/>
          </w:rPr>
          <w:t>in th</w:t>
        </w:r>
        <w:del w:id="385" w:author="Ahmed Hamza" w:date="2025-10-08T13:01:00Z" w16du:dateUtc="2025-10-08T20:01:00Z">
          <w:r w:rsidR="004D47B0" w:rsidDel="00FB4988">
            <w:rPr>
              <w:rFonts w:cstheme="minorHAnsi" w:hint="eastAsia"/>
              <w:highlight w:val="yellow"/>
              <w:u w:val="single"/>
              <w:lang w:eastAsia="ja-JP"/>
            </w:rPr>
            <w:delText xml:space="preserve">is document </w:delText>
          </w:r>
        </w:del>
      </w:ins>
      <w:ins w:id="386" w:author="Hirabayashi, Mitsuhiro (SEC)" w:date="2025-07-23T17:11:00Z">
        <w:del w:id="387" w:author="Ahmed Hamza" w:date="2025-10-08T13:01:00Z" w16du:dateUtc="2025-10-08T20:01:00Z">
          <w:r w:rsidR="002216C6" w:rsidRPr="004B3FA5" w:rsidDel="00FB4988">
            <w:rPr>
              <w:rFonts w:cstheme="minorHAnsi" w:hint="eastAsia"/>
              <w:highlight w:val="yellow"/>
              <w:u w:val="single"/>
              <w:lang w:eastAsia="ja-JP"/>
            </w:rPr>
            <w:delText>indicates that t</w:delText>
          </w:r>
        </w:del>
      </w:ins>
      <w:ins w:id="388" w:author="Hirabayashi, Mitsuhiro (SEC)" w:date="2025-07-23T17:08:00Z">
        <w:del w:id="389" w:author="Ahmed Hamza" w:date="2025-10-08T13:01:00Z" w16du:dateUtc="2025-10-08T20:01:00Z">
          <w:r w:rsidR="003B5B18" w:rsidRPr="004B3FA5" w:rsidDel="00FB4988">
            <w:rPr>
              <w:rFonts w:cstheme="minorHAnsi"/>
              <w:highlight w:val="yellow"/>
              <w:u w:val="single"/>
              <w:lang w:eastAsia="ja-JP"/>
              <w:rPrChange w:id="390" w:author="Hirabayashi, Mitsuhiro (SEC)" w:date="2025-07-23T17:12:00Z">
                <w:rPr>
                  <w:rFonts w:cstheme="minorHAnsi"/>
                  <w:u w:val="single"/>
                  <w:lang w:eastAsia="ja-JP"/>
                </w:rPr>
              </w:rPrChange>
            </w:rPr>
            <w:delText xml:space="preserve">he reference software implementation of </w:delText>
          </w:r>
        </w:del>
      </w:ins>
      <w:ins w:id="391" w:author="Hirabayashi, Mitsuhiro (SEC)" w:date="2025-07-23T17:07:00Z">
        <w:del w:id="392" w:author="Ahmed Hamza" w:date="2025-10-08T13:01:00Z" w16du:dateUtc="2025-10-08T20:01:00Z">
          <w:r w:rsidR="00646170" w:rsidRPr="004B3FA5" w:rsidDel="00FB4988">
            <w:rPr>
              <w:highlight w:val="yellow"/>
              <w:u w:val="single"/>
              <w:lang w:eastAsia="zh-CN"/>
              <w:rPrChange w:id="393" w:author="Hirabayashi, Mitsuhiro (SEC)" w:date="2025-07-23T17:12:00Z">
                <w:rPr>
                  <w:lang w:eastAsia="zh-CN"/>
                </w:rPr>
              </w:rPrChange>
            </w:rPr>
            <w:delText>the creation of fragmented MP4 files with the Haptics tracks and the extraction of an MIHS bitstream from an MP4 file that contains a Haptics track</w:delText>
          </w:r>
        </w:del>
      </w:ins>
      <w:ins w:id="394" w:author="Hirabayashi, Mitsuhiro (SEC)" w:date="2025-07-23T17:08:00Z">
        <w:del w:id="395" w:author="Ahmed Hamza" w:date="2025-10-08T13:01:00Z" w16du:dateUtc="2025-10-08T20:01:00Z">
          <w:r w:rsidR="009A181B" w:rsidRPr="004B3FA5" w:rsidDel="00FB4988">
            <w:rPr>
              <w:highlight w:val="yellow"/>
              <w:u w:val="single"/>
              <w:lang w:eastAsia="ja-JP"/>
              <w:rPrChange w:id="396" w:author="Hirabayashi, Mitsuhiro (SEC)" w:date="2025-07-23T17:12:00Z">
                <w:rPr>
                  <w:lang w:eastAsia="ja-JP"/>
                </w:rPr>
              </w:rPrChange>
            </w:rPr>
            <w:delText xml:space="preserve"> is</w:delText>
          </w:r>
        </w:del>
      </w:ins>
      <w:ins w:id="397" w:author="Ahmed Hamza" w:date="2025-10-08T13:01:00Z" w16du:dateUtc="2025-10-08T20:01:00Z">
        <w:r w:rsidR="00FB4988">
          <w:rPr>
            <w:rFonts w:cstheme="minorHAnsi"/>
            <w:highlight w:val="yellow"/>
            <w:u w:val="single"/>
            <w:lang w:eastAsia="ja-JP"/>
          </w:rPr>
          <w:t>e table above indicate that the feature is implemente</w:t>
        </w:r>
      </w:ins>
      <w:ins w:id="398" w:author="Ahmed Hamza" w:date="2025-10-08T13:02:00Z" w16du:dateUtc="2025-10-08T20:02:00Z">
        <w:r w:rsidR="00FB4988">
          <w:rPr>
            <w:rFonts w:cstheme="minorHAnsi"/>
            <w:highlight w:val="yellow"/>
            <w:u w:val="single"/>
            <w:lang w:eastAsia="ja-JP"/>
          </w:rPr>
          <w:t>d</w:t>
        </w:r>
      </w:ins>
      <w:ins w:id="399" w:author="Hirabayashi, Mitsuhiro (SEC)" w:date="2025-07-23T17:08:00Z">
        <w:r w:rsidR="009A181B" w:rsidRPr="004B3FA5">
          <w:rPr>
            <w:highlight w:val="yellow"/>
            <w:u w:val="single"/>
            <w:lang w:eastAsia="ja-JP"/>
            <w:rPrChange w:id="400" w:author="Hirabayashi, Mitsuhiro (SEC)" w:date="2025-07-23T17:12:00Z">
              <w:rPr>
                <w:lang w:eastAsia="ja-JP"/>
              </w:rPr>
            </w:rPrChange>
          </w:rPr>
          <w:t xml:space="preserve"> in </w:t>
        </w:r>
      </w:ins>
      <w:ins w:id="401" w:author="Hirabayashi, Mitsuhiro (SEC)" w:date="2025-07-23T17:13:00Z">
        <w:r w:rsidR="009C765D">
          <w:rPr>
            <w:rFonts w:hint="eastAsia"/>
            <w:highlight w:val="yellow"/>
            <w:u w:val="single"/>
            <w:lang w:eastAsia="ja-JP"/>
          </w:rPr>
          <w:t xml:space="preserve">a </w:t>
        </w:r>
      </w:ins>
      <w:ins w:id="402" w:author="Hirabayashi, Mitsuhiro (SEC)" w:date="2025-07-23T17:08:00Z">
        <w:r w:rsidR="00CB1696" w:rsidRPr="004B3FA5">
          <w:rPr>
            <w:highlight w:val="yellow"/>
            <w:u w:val="single"/>
            <w:lang w:eastAsia="ja-JP"/>
            <w:rPrChange w:id="403" w:author="Hirabayashi, Mitsuhiro (SEC)" w:date="2025-07-23T17:12:00Z">
              <w:rPr>
                <w:lang w:eastAsia="ja-JP"/>
              </w:rPr>
            </w:rPrChange>
          </w:rPr>
          <w:t>sepa</w:t>
        </w:r>
      </w:ins>
      <w:ins w:id="404" w:author="Hirabayashi, Mitsuhiro (SEC)" w:date="2025-07-23T17:09:00Z">
        <w:r w:rsidR="00CB1696" w:rsidRPr="004B3FA5">
          <w:rPr>
            <w:highlight w:val="yellow"/>
            <w:u w:val="single"/>
            <w:lang w:eastAsia="ja-JP"/>
            <w:rPrChange w:id="405" w:author="Hirabayashi, Mitsuhiro (SEC)" w:date="2025-07-23T17:12:00Z">
              <w:rPr>
                <w:lang w:eastAsia="ja-JP"/>
              </w:rPr>
            </w:rPrChange>
          </w:rPr>
          <w:t>rate branch named m73531.</w:t>
        </w:r>
      </w:ins>
      <w:ins w:id="406" w:author="Hirabayashi, Mitsuhiro (SEC)" w:date="2025-07-23T17:06:00Z">
        <w:r w:rsidRPr="004B3FA5">
          <w:rPr>
            <w:rFonts w:cstheme="minorHAnsi"/>
            <w:highlight w:val="yellow"/>
            <w:u w:val="single"/>
            <w:lang w:eastAsia="ja-JP"/>
          </w:rPr>
          <w:t>]</w:t>
        </w:r>
      </w:ins>
    </w:p>
    <w:p w14:paraId="132AEFF1" w14:textId="77777777" w:rsidR="00CB694F" w:rsidRPr="00CB694F" w:rsidRDefault="00CB694F" w:rsidP="00AC4637">
      <w:pPr>
        <w:widowControl w:val="0"/>
        <w:autoSpaceDE w:val="0"/>
        <w:autoSpaceDN w:val="0"/>
        <w:jc w:val="left"/>
        <w:rPr>
          <w:u w:val="single"/>
          <w:lang w:eastAsia="ja-JP"/>
        </w:rPr>
      </w:pPr>
    </w:p>
    <w:p w14:paraId="670D2A18" w14:textId="77777777" w:rsidR="00513D96" w:rsidRPr="00112D4D" w:rsidRDefault="00513D96" w:rsidP="00112D4D">
      <w:pPr>
        <w:widowControl w:val="0"/>
        <w:tabs>
          <w:tab w:val="clear" w:pos="403"/>
        </w:tabs>
        <w:autoSpaceDE w:val="0"/>
        <w:autoSpaceDN w:val="0"/>
        <w:spacing w:after="0" w:line="240" w:lineRule="auto"/>
        <w:jc w:val="left"/>
        <w:rPr>
          <w:highlight w:val="yellow"/>
          <w:u w:val="single"/>
          <w:lang w:eastAsia="ja-JP"/>
        </w:rPr>
      </w:pPr>
    </w:p>
    <w:p w14:paraId="2AC50A8A" w14:textId="076F5D67" w:rsidR="008F184B" w:rsidRDefault="00BF66CE" w:rsidP="008F184B">
      <w:pPr>
        <w:pStyle w:val="Heading2"/>
        <w:rPr>
          <w:bCs/>
          <w:szCs w:val="24"/>
        </w:rPr>
      </w:pPr>
      <w:bookmarkStart w:id="407" w:name="_Toc78533126"/>
      <w:bookmarkStart w:id="408" w:name="_Toc78533190"/>
      <w:bookmarkStart w:id="409" w:name="_Toc78533724"/>
      <w:bookmarkStart w:id="410" w:name="_Toc78533127"/>
      <w:bookmarkStart w:id="411" w:name="_Toc78533191"/>
      <w:bookmarkStart w:id="412" w:name="_Toc78533725"/>
      <w:bookmarkStart w:id="413" w:name="_Toc78533128"/>
      <w:bookmarkStart w:id="414" w:name="_Toc78533192"/>
      <w:bookmarkStart w:id="415" w:name="_Toc78533726"/>
      <w:bookmarkStart w:id="416" w:name="_Toc78533129"/>
      <w:bookmarkStart w:id="417" w:name="_Toc78533193"/>
      <w:bookmarkStart w:id="418" w:name="_Toc78533727"/>
      <w:bookmarkStart w:id="419" w:name="_Toc72926437"/>
      <w:bookmarkStart w:id="420" w:name="_Toc72926526"/>
      <w:bookmarkStart w:id="421" w:name="_Toc72927127"/>
      <w:bookmarkStart w:id="422" w:name="_Toc72927217"/>
      <w:bookmarkStart w:id="423" w:name="_Toc72926438"/>
      <w:bookmarkStart w:id="424" w:name="_Toc72926527"/>
      <w:bookmarkStart w:id="425" w:name="_Toc72927128"/>
      <w:bookmarkStart w:id="426" w:name="_Toc72927218"/>
      <w:bookmarkStart w:id="427" w:name="_Toc72926439"/>
      <w:bookmarkStart w:id="428" w:name="_Toc72926528"/>
      <w:bookmarkStart w:id="429" w:name="_Toc72927129"/>
      <w:bookmarkStart w:id="430" w:name="_Toc72927219"/>
      <w:bookmarkStart w:id="431" w:name="_Toc72926440"/>
      <w:bookmarkStart w:id="432" w:name="_Toc72926529"/>
      <w:bookmarkStart w:id="433" w:name="_Toc72927130"/>
      <w:bookmarkStart w:id="434" w:name="_Toc72927220"/>
      <w:bookmarkStart w:id="435" w:name="_Toc204183860"/>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A4127D">
        <w:rPr>
          <w:rFonts w:eastAsiaTheme="minorEastAsia" w:hint="eastAsia"/>
          <w:bCs/>
          <w:szCs w:val="24"/>
        </w:rPr>
        <w:t xml:space="preserve">Haptics </w:t>
      </w:r>
      <w:r w:rsidRPr="00A4127D">
        <w:rPr>
          <w:rFonts w:eastAsiaTheme="minorEastAsia"/>
          <w:bCs/>
          <w:szCs w:val="24"/>
        </w:rPr>
        <w:t>carriage</w:t>
      </w:r>
      <w:r w:rsidRPr="00A4127D">
        <w:rPr>
          <w:rFonts w:eastAsiaTheme="minorEastAsia" w:hint="eastAsia"/>
          <w:bCs/>
          <w:szCs w:val="24"/>
        </w:rPr>
        <w:t xml:space="preserve"> library A</w:t>
      </w:r>
      <w:r>
        <w:rPr>
          <w:rFonts w:hint="eastAsia"/>
          <w:bCs/>
          <w:szCs w:val="24"/>
        </w:rPr>
        <w:t>PI</w:t>
      </w:r>
      <w:bookmarkEnd w:id="435"/>
    </w:p>
    <w:p w14:paraId="123C057D" w14:textId="04FFF6DE" w:rsidR="00BF66CE" w:rsidRPr="00BF66CE" w:rsidRDefault="00BF66CE" w:rsidP="00BF66CE">
      <w:pPr>
        <w:rPr>
          <w:lang w:eastAsia="ja-JP"/>
        </w:rPr>
      </w:pPr>
      <w:r w:rsidRPr="00112D4D">
        <w:rPr>
          <w:highlight w:val="yellow"/>
          <w:lang w:eastAsia="ja-JP"/>
        </w:rPr>
        <w:t>(TBD)</w:t>
      </w:r>
    </w:p>
    <w:p w14:paraId="59F3352B" w14:textId="0A241C57" w:rsidR="00647CF9" w:rsidRPr="00647CF9" w:rsidRDefault="00647CF9" w:rsidP="00647CF9">
      <w:pPr>
        <w:pStyle w:val="Heading2"/>
        <w:rPr>
          <w:ins w:id="436" w:author="Hirabayashi, Mitsuhiro (SEC)" w:date="2025-07-23T15:55:00Z"/>
        </w:rPr>
      </w:pPr>
      <w:bookmarkStart w:id="437" w:name="_Toc204183861"/>
      <w:bookmarkStart w:id="438" w:name="_Ref77779795"/>
      <w:bookmarkStart w:id="439" w:name="_Ref77779806"/>
      <w:ins w:id="440" w:author="Hirabayashi, Mitsuhiro (SEC)" w:date="2025-07-23T15:54:00Z">
        <w:r>
          <w:rPr>
            <w:rFonts w:hint="eastAsia"/>
          </w:rPr>
          <w:t>Using the</w:t>
        </w:r>
      </w:ins>
      <w:ins w:id="441" w:author="Hirabayashi, Mitsuhiro (SEC)" w:date="2025-07-23T15:55:00Z">
        <w:r w:rsidRPr="00647CF9">
          <w:t xml:space="preserve"> Command-line Applications</w:t>
        </w:r>
        <w:bookmarkEnd w:id="437"/>
      </w:ins>
    </w:p>
    <w:p w14:paraId="57AB66BA" w14:textId="77777777" w:rsidR="007A18A7" w:rsidRPr="007A18A7" w:rsidRDefault="007A18A7" w:rsidP="007A18A7">
      <w:pPr>
        <w:pStyle w:val="Heading3"/>
        <w:rPr>
          <w:ins w:id="442" w:author="Hirabayashi, Mitsuhiro (SEC)" w:date="2025-07-23T15:55:00Z"/>
        </w:rPr>
      </w:pPr>
      <w:bookmarkStart w:id="443" w:name="_Toc204183862"/>
      <w:proofErr w:type="spellStart"/>
      <w:ins w:id="444" w:author="Hirabayashi, Mitsuhiro (SEC)" w:date="2025-07-23T15:55:00Z">
        <w:r w:rsidRPr="007A18A7">
          <w:t>HapticsMultiplexerApp</w:t>
        </w:r>
        <w:bookmarkEnd w:id="443"/>
        <w:proofErr w:type="spellEnd"/>
      </w:ins>
    </w:p>
    <w:p w14:paraId="65FA5AEA" w14:textId="4E9DA146" w:rsidR="00282163" w:rsidRDefault="007A18A7" w:rsidP="007A18A7">
      <w:pPr>
        <w:rPr>
          <w:ins w:id="445" w:author="Hirabayashi, Mitsuhiro (SEC)" w:date="2025-07-23T16:21:00Z"/>
        </w:rPr>
      </w:pPr>
      <w:ins w:id="446" w:author="Hirabayashi, Mitsuhiro (SEC)" w:date="2025-07-23T15:55:00Z">
        <w:r w:rsidRPr="007A18A7">
          <w:t xml:space="preserve">The </w:t>
        </w:r>
        <w:proofErr w:type="spellStart"/>
        <w:r w:rsidRPr="007A18A7">
          <w:t>HapticsMultiplexerApp</w:t>
        </w:r>
        <w:proofErr w:type="spellEnd"/>
        <w:r w:rsidRPr="007A18A7">
          <w:t xml:space="preserve"> application can be used to package MIHS bitstreams into an ISOBMFF (MP4) file. The command-line options for this application are </w:t>
        </w:r>
      </w:ins>
      <w:ins w:id="447" w:author="Hirabayashi, Mitsuhiro (SEC)" w:date="2025-07-23T16:49:00Z">
        <w:r w:rsidR="001E519C">
          <w:rPr>
            <w:rFonts w:hint="eastAsia"/>
            <w:lang w:eastAsia="ja-JP"/>
          </w:rPr>
          <w:t>shown in</w:t>
        </w:r>
      </w:ins>
      <w:ins w:id="448" w:author="Ahmed Hamza" w:date="2025-10-08T12:43:00Z" w16du:dateUtc="2025-10-08T19:43:00Z">
        <w:r w:rsidR="000E55A4">
          <w:rPr>
            <w:lang w:eastAsia="ja-JP"/>
          </w:rPr>
          <w:t xml:space="preserve"> </w:t>
        </w:r>
      </w:ins>
      <w:ins w:id="449" w:author="Hirabayashi, Mitsuhiro (SEC)" w:date="2025-07-23T17:03:00Z">
        <w:r w:rsidR="00EE6530">
          <w:rPr>
            <w:lang w:eastAsia="ja-JP"/>
          </w:rPr>
          <w:fldChar w:fldCharType="begin"/>
        </w:r>
        <w:r w:rsidR="00EE6530">
          <w:rPr>
            <w:lang w:eastAsia="ja-JP"/>
          </w:rPr>
          <w:instrText xml:space="preserve"> </w:instrText>
        </w:r>
        <w:r w:rsidR="00EE6530">
          <w:rPr>
            <w:rFonts w:hint="eastAsia"/>
            <w:lang w:eastAsia="ja-JP"/>
          </w:rPr>
          <w:instrText>REF _Ref204182605 \h</w:instrText>
        </w:r>
        <w:r w:rsidR="00EE6530">
          <w:rPr>
            <w:lang w:eastAsia="ja-JP"/>
          </w:rPr>
          <w:instrText xml:space="preserve"> </w:instrText>
        </w:r>
      </w:ins>
      <w:r w:rsidR="00EE6530">
        <w:rPr>
          <w:lang w:eastAsia="ja-JP"/>
        </w:rPr>
      </w:r>
      <w:r w:rsidR="00EE6530">
        <w:rPr>
          <w:lang w:eastAsia="ja-JP"/>
        </w:rPr>
        <w:fldChar w:fldCharType="separate"/>
      </w:r>
      <w:ins w:id="450" w:author="Hirabayashi, Mitsuhiro (SEC)" w:date="2025-07-23T17:03:00Z">
        <w:r w:rsidR="00EE6530">
          <w:t xml:space="preserve">Table </w:t>
        </w:r>
        <w:r w:rsidR="00EE6530">
          <w:rPr>
            <w:noProof/>
          </w:rPr>
          <w:t>2</w:t>
        </w:r>
        <w:r w:rsidR="00EE6530">
          <w:rPr>
            <w:lang w:eastAsia="ja-JP"/>
          </w:rPr>
          <w:fldChar w:fldCharType="end"/>
        </w:r>
      </w:ins>
      <w:ins w:id="451" w:author="Ahmed Hamza" w:date="2025-10-08T12:46:00Z" w16du:dateUtc="2025-10-08T19:46:00Z">
        <w:r w:rsidR="000E55A4">
          <w:t>.</w:t>
        </w:r>
      </w:ins>
      <w:ins w:id="452" w:author="Hirabayashi, Mitsuhiro (SEC)" w:date="2025-07-23T16:49:00Z">
        <w:del w:id="453" w:author="Ahmed Hamza" w:date="2025-10-08T12:46:00Z" w16du:dateUtc="2025-10-08T19:46:00Z">
          <w:r w:rsidR="001E519C" w:rsidDel="000E55A4">
            <w:rPr>
              <w:rFonts w:hint="eastAsia"/>
              <w:lang w:eastAsia="ja-JP"/>
            </w:rPr>
            <w:delText xml:space="preserve"> </w:delText>
          </w:r>
        </w:del>
      </w:ins>
      <w:ins w:id="454" w:author="Hirabayashi, Mitsuhiro (SEC)" w:date="2025-07-23T15:55:00Z">
        <w:del w:id="455" w:author="Ahmed Hamza" w:date="2025-10-08T12:46:00Z" w16du:dateUtc="2025-10-08T19:46:00Z">
          <w:r w:rsidRPr="007A18A7" w:rsidDel="000E55A4">
            <w:delText>:</w:delText>
          </w:r>
        </w:del>
      </w:ins>
      <w:ins w:id="456" w:author="Hirabayashi, Mitsuhiro (SEC)" w:date="2025-07-23T15:54:00Z">
        <w:del w:id="457" w:author="Ahmed Hamza" w:date="2025-10-08T12:46:00Z" w16du:dateUtc="2025-10-08T19:46:00Z">
          <w:r w:rsidR="00647CF9" w:rsidDel="000E55A4">
            <w:rPr>
              <w:rFonts w:hint="eastAsia"/>
            </w:rPr>
            <w:delText xml:space="preserve"> </w:delText>
          </w:r>
        </w:del>
      </w:ins>
    </w:p>
    <w:p w14:paraId="7E3DE139" w14:textId="53680C95" w:rsidR="003B1AC3" w:rsidRDefault="00C71314" w:rsidP="00D5426F">
      <w:pPr>
        <w:pStyle w:val="Caption"/>
        <w:rPr>
          <w:ins w:id="458" w:author="Hirabayashi, Mitsuhiro (SEC)" w:date="2025-07-23T16:54:00Z"/>
          <w:lang w:eastAsia="ja-JP"/>
        </w:rPr>
      </w:pPr>
      <w:bookmarkStart w:id="459" w:name="_Ref204182605"/>
      <w:ins w:id="460" w:author="Hirabayashi, Mitsuhiro (SEC)" w:date="2025-07-23T16:22:00Z">
        <w:r>
          <w:t xml:space="preserve">Table </w:t>
        </w:r>
        <w:r>
          <w:fldChar w:fldCharType="begin"/>
        </w:r>
        <w:r>
          <w:instrText xml:space="preserve"> SEQ Table \* ARABIC </w:instrText>
        </w:r>
      </w:ins>
      <w:r>
        <w:fldChar w:fldCharType="separate"/>
      </w:r>
      <w:ins w:id="461" w:author="Hirabayashi, Mitsuhiro (SEC)" w:date="2025-07-23T16:24:00Z">
        <w:r w:rsidR="009F232E">
          <w:rPr>
            <w:noProof/>
          </w:rPr>
          <w:t>2</w:t>
        </w:r>
      </w:ins>
      <w:ins w:id="462" w:author="Hirabayashi, Mitsuhiro (SEC)" w:date="2025-07-23T16:22:00Z">
        <w:r>
          <w:fldChar w:fldCharType="end"/>
        </w:r>
        <w:bookmarkEnd w:id="459"/>
        <w:r>
          <w:rPr>
            <w:rFonts w:hint="eastAsia"/>
            <w:lang w:eastAsia="ja-JP"/>
          </w:rPr>
          <w:t xml:space="preserve"> </w:t>
        </w:r>
      </w:ins>
      <w:ins w:id="463" w:author="Ahmed Hamza" w:date="2025-10-08T12:43:00Z" w16du:dateUtc="2025-10-08T19:43:00Z">
        <w:r w:rsidR="000E55A4">
          <w:rPr>
            <w:lang w:eastAsia="ja-JP"/>
          </w:rPr>
          <w:t xml:space="preserve">- </w:t>
        </w:r>
      </w:ins>
      <w:ins w:id="464" w:author="Hirabayashi, Mitsuhiro (SEC)" w:date="2025-07-23T16:23:00Z">
        <w:del w:id="465" w:author="Ahmed Hamza" w:date="2025-10-08T12:43:00Z" w16du:dateUtc="2025-10-08T19:43:00Z">
          <w:r w:rsidR="00445DD4" w:rsidRPr="00445DD4" w:rsidDel="000E55A4">
            <w:rPr>
              <w:lang w:eastAsia="ja-JP"/>
            </w:rPr>
            <w:delText>c</w:delText>
          </w:r>
        </w:del>
      </w:ins>
      <w:ins w:id="466" w:author="Ahmed Hamza" w:date="2025-10-08T12:43:00Z" w16du:dateUtc="2025-10-08T19:43:00Z">
        <w:r w:rsidR="000E55A4">
          <w:rPr>
            <w:lang w:eastAsia="ja-JP"/>
          </w:rPr>
          <w:t>C</w:t>
        </w:r>
      </w:ins>
      <w:ins w:id="467" w:author="Hirabayashi, Mitsuhiro (SEC)" w:date="2025-07-23T16:23:00Z">
        <w:r w:rsidR="00445DD4" w:rsidRPr="00445DD4">
          <w:rPr>
            <w:lang w:eastAsia="ja-JP"/>
          </w:rPr>
          <w:t>ommand-line options for</w:t>
        </w:r>
        <w:r w:rsidR="009F232E">
          <w:rPr>
            <w:rFonts w:hint="eastAsia"/>
            <w:lang w:eastAsia="ja-JP"/>
          </w:rPr>
          <w:t xml:space="preserve"> </w:t>
        </w:r>
        <w:proofErr w:type="spellStart"/>
        <w:r w:rsidR="009F232E" w:rsidRPr="009F232E">
          <w:rPr>
            <w:lang w:eastAsia="ja-JP"/>
          </w:rPr>
          <w:t>HapticsMultiplexerApp</w:t>
        </w:r>
      </w:ins>
      <w:proofErr w:type="spellEnd"/>
      <w:ins w:id="468" w:author="Ahmed Hamza" w:date="2025-10-08T12:43:00Z" w16du:dateUtc="2025-10-08T19:43:00Z">
        <w:r w:rsidR="000E55A4">
          <w:rPr>
            <w:lang w:eastAsia="ja-JP"/>
          </w:rPr>
          <w:t>.</w:t>
        </w:r>
      </w:ins>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Change w:id="469" w:author="Ahmed Hamza" w:date="2025-10-08T12:57:00Z" w16du:dateUtc="2025-10-08T19:57:00Z">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PrChange>
      </w:tblPr>
      <w:tblGrid>
        <w:gridCol w:w="3114"/>
        <w:gridCol w:w="5901"/>
        <w:tblGridChange w:id="470">
          <w:tblGrid>
            <w:gridCol w:w="113"/>
            <w:gridCol w:w="2263"/>
            <w:gridCol w:w="5"/>
            <w:gridCol w:w="846"/>
            <w:gridCol w:w="5896"/>
            <w:gridCol w:w="5"/>
          </w:tblGrid>
        </w:tblGridChange>
      </w:tblGrid>
      <w:tr w:rsidR="000E55A4" w14:paraId="2CBC56A2" w14:textId="77777777" w:rsidTr="00FB4988">
        <w:trPr>
          <w:jc w:val="center"/>
          <w:ins w:id="471" w:author="Ahmed Hamza" w:date="2025-10-08T12:42:00Z" w16du:dateUtc="2025-10-08T19:42:00Z"/>
          <w:trPrChange w:id="472" w:author="Ahmed Hamza" w:date="2025-10-08T12:57:00Z" w16du:dateUtc="2025-10-08T19:57:00Z">
            <w:trPr>
              <w:gridBefore w:val="1"/>
              <w:jc w:val="center"/>
            </w:trPr>
          </w:trPrChange>
        </w:trPr>
        <w:tc>
          <w:tcPr>
            <w:tcW w:w="3114" w:type="dxa"/>
            <w:tcBorders>
              <w:top w:val="single" w:sz="4" w:space="0" w:color="auto"/>
              <w:bottom w:val="single" w:sz="4" w:space="0" w:color="auto"/>
              <w:right w:val="single" w:sz="4" w:space="0" w:color="auto"/>
            </w:tcBorders>
            <w:tcPrChange w:id="473" w:author="Ahmed Hamza" w:date="2025-10-08T12:57:00Z" w16du:dateUtc="2025-10-08T19:57:00Z">
              <w:tcPr>
                <w:tcW w:w="2268" w:type="dxa"/>
                <w:gridSpan w:val="2"/>
                <w:tcBorders>
                  <w:top w:val="single" w:sz="4" w:space="0" w:color="auto"/>
                  <w:bottom w:val="single" w:sz="4" w:space="0" w:color="auto"/>
                  <w:right w:val="single" w:sz="4" w:space="0" w:color="auto"/>
                </w:tcBorders>
              </w:tcPr>
            </w:tcPrChange>
          </w:tcPr>
          <w:p w14:paraId="0DC104CC" w14:textId="64B40071" w:rsidR="000E55A4" w:rsidRPr="00FB4988" w:rsidRDefault="000E55A4">
            <w:pPr>
              <w:widowControl w:val="0"/>
              <w:tabs>
                <w:tab w:val="clear" w:pos="403"/>
              </w:tabs>
              <w:autoSpaceDE w:val="0"/>
              <w:autoSpaceDN w:val="0"/>
              <w:adjustRightInd w:val="0"/>
              <w:spacing w:after="0" w:line="240" w:lineRule="auto"/>
              <w:jc w:val="left"/>
              <w:rPr>
                <w:ins w:id="474" w:author="Ahmed Hamza" w:date="2025-10-08T12:42:00Z" w16du:dateUtc="2025-10-08T19:42:00Z"/>
                <w:rFonts w:cs="Arial"/>
                <w:b/>
                <w:bCs/>
                <w:lang w:val="en-US"/>
                <w:rPrChange w:id="475" w:author="Ahmed Hamza" w:date="2025-10-08T12:56:00Z" w16du:dateUtc="2025-10-08T19:56:00Z">
                  <w:rPr>
                    <w:ins w:id="476" w:author="Ahmed Hamza" w:date="2025-10-08T12:42:00Z" w16du:dateUtc="2025-10-08T19:42:00Z"/>
                    <w:rFonts w:ascii="Arial" w:hAnsi="Arial" w:cs="Arial"/>
                    <w:lang w:val="en-US"/>
                  </w:rPr>
                </w:rPrChange>
              </w:rPr>
            </w:pPr>
            <w:ins w:id="477" w:author="Ahmed Hamza" w:date="2025-10-08T12:42:00Z" w16du:dateUtc="2025-10-08T19:42:00Z">
              <w:r w:rsidRPr="00FB4988">
                <w:rPr>
                  <w:rFonts w:cs="Arial"/>
                  <w:b/>
                  <w:bCs/>
                  <w:lang w:val="en-US"/>
                  <w:rPrChange w:id="478" w:author="Ahmed Hamza" w:date="2025-10-08T12:56:00Z" w16du:dateUtc="2025-10-08T19:56:00Z">
                    <w:rPr>
                      <w:rFonts w:ascii="Arial" w:hAnsi="Arial" w:cs="Arial"/>
                      <w:lang w:val="en-US"/>
                    </w:rPr>
                  </w:rPrChange>
                </w:rPr>
                <w:t>Option</w:t>
              </w:r>
            </w:ins>
          </w:p>
        </w:tc>
        <w:tc>
          <w:tcPr>
            <w:tcW w:w="5901" w:type="dxa"/>
            <w:tcBorders>
              <w:top w:val="single" w:sz="4" w:space="0" w:color="auto"/>
              <w:left w:val="single" w:sz="4" w:space="0" w:color="auto"/>
              <w:bottom w:val="single" w:sz="4" w:space="0" w:color="auto"/>
            </w:tcBorders>
            <w:tcPrChange w:id="479" w:author="Ahmed Hamza" w:date="2025-10-08T12:57:00Z" w16du:dateUtc="2025-10-08T19:57:00Z">
              <w:tcPr>
                <w:tcW w:w="6747" w:type="dxa"/>
                <w:gridSpan w:val="3"/>
                <w:tcBorders>
                  <w:top w:val="single" w:sz="4" w:space="0" w:color="auto"/>
                  <w:left w:val="single" w:sz="4" w:space="0" w:color="auto"/>
                  <w:bottom w:val="single" w:sz="4" w:space="0" w:color="auto"/>
                </w:tcBorders>
              </w:tcPr>
            </w:tcPrChange>
          </w:tcPr>
          <w:p w14:paraId="40E1AD26" w14:textId="134E5F97" w:rsidR="000E55A4" w:rsidRPr="00FB4988" w:rsidRDefault="000E55A4">
            <w:pPr>
              <w:widowControl w:val="0"/>
              <w:tabs>
                <w:tab w:val="clear" w:pos="403"/>
              </w:tabs>
              <w:autoSpaceDE w:val="0"/>
              <w:autoSpaceDN w:val="0"/>
              <w:adjustRightInd w:val="0"/>
              <w:spacing w:after="0" w:line="240" w:lineRule="auto"/>
              <w:jc w:val="left"/>
              <w:rPr>
                <w:ins w:id="480" w:author="Ahmed Hamza" w:date="2025-10-08T12:42:00Z" w16du:dateUtc="2025-10-08T19:42:00Z"/>
                <w:rFonts w:cs="Arial"/>
                <w:b/>
                <w:bCs/>
                <w:lang w:val="en-US"/>
                <w:rPrChange w:id="481" w:author="Ahmed Hamza" w:date="2025-10-08T12:56:00Z" w16du:dateUtc="2025-10-08T19:56:00Z">
                  <w:rPr>
                    <w:ins w:id="482" w:author="Ahmed Hamza" w:date="2025-10-08T12:42:00Z" w16du:dateUtc="2025-10-08T19:42:00Z"/>
                    <w:rFonts w:ascii="Arial" w:hAnsi="Arial" w:cs="Arial"/>
                    <w:lang w:val="en-US"/>
                  </w:rPr>
                </w:rPrChange>
              </w:rPr>
            </w:pPr>
            <w:ins w:id="483" w:author="Ahmed Hamza" w:date="2025-10-08T12:42:00Z" w16du:dateUtc="2025-10-08T19:42:00Z">
              <w:r w:rsidRPr="00FB4988">
                <w:rPr>
                  <w:rFonts w:cs="Arial"/>
                  <w:b/>
                  <w:bCs/>
                  <w:lang w:val="en-US"/>
                  <w:rPrChange w:id="484" w:author="Ahmed Hamza" w:date="2025-10-08T12:56:00Z" w16du:dateUtc="2025-10-08T19:56:00Z">
                    <w:rPr>
                      <w:rFonts w:ascii="Arial" w:hAnsi="Arial" w:cs="Arial"/>
                      <w:lang w:val="en-US"/>
                    </w:rPr>
                  </w:rPrChange>
                </w:rPr>
                <w:t>Description</w:t>
              </w:r>
            </w:ins>
          </w:p>
        </w:tc>
      </w:tr>
      <w:tr w:rsidR="00F56645" w14:paraId="62DA9910" w14:textId="77777777" w:rsidTr="00FB4988">
        <w:tblPrEx>
          <w:tblPrExChange w:id="485" w:author="Ahmed Hamza" w:date="2025-10-08T12:57:00Z" w16du:dateUtc="2025-10-08T19:57:00Z">
            <w:tblPrEx>
              <w:jc w:val="left"/>
              <w:tblInd w:w="-113" w:type="dxa"/>
            </w:tblPrEx>
          </w:tblPrExChange>
        </w:tblPrEx>
        <w:trPr>
          <w:jc w:val="center"/>
          <w:ins w:id="486" w:author="Hirabayashi, Mitsuhiro (SEC)" w:date="2025-07-23T16:57:00Z"/>
          <w:trPrChange w:id="487" w:author="Ahmed Hamza" w:date="2025-10-08T12:57:00Z" w16du:dateUtc="2025-10-08T19:57:00Z">
            <w:trPr>
              <w:gridAfter w:val="0"/>
            </w:trPr>
          </w:trPrChange>
        </w:trPr>
        <w:tc>
          <w:tcPr>
            <w:tcW w:w="3114" w:type="dxa"/>
            <w:tcBorders>
              <w:top w:val="single" w:sz="4" w:space="0" w:color="auto"/>
              <w:bottom w:val="single" w:sz="4" w:space="0" w:color="auto"/>
              <w:right w:val="single" w:sz="4" w:space="0" w:color="auto"/>
            </w:tcBorders>
            <w:tcPrChange w:id="488" w:author="Ahmed Hamza" w:date="2025-10-08T12:57:00Z" w16du:dateUtc="2025-10-08T19:57:00Z">
              <w:tcPr>
                <w:tcW w:w="2376" w:type="dxa"/>
                <w:gridSpan w:val="2"/>
                <w:tcBorders>
                  <w:top w:val="single" w:sz="4" w:space="0" w:color="auto"/>
                  <w:bottom w:val="single" w:sz="4" w:space="0" w:color="auto"/>
                  <w:right w:val="single" w:sz="4" w:space="0" w:color="auto"/>
                </w:tcBorders>
              </w:tcPr>
            </w:tcPrChange>
          </w:tcPr>
          <w:p w14:paraId="642F763A" w14:textId="77777777" w:rsidR="00F56645" w:rsidRPr="00FB4988" w:rsidRDefault="00F56645">
            <w:pPr>
              <w:widowControl w:val="0"/>
              <w:tabs>
                <w:tab w:val="clear" w:pos="403"/>
              </w:tabs>
              <w:autoSpaceDE w:val="0"/>
              <w:autoSpaceDN w:val="0"/>
              <w:adjustRightInd w:val="0"/>
              <w:spacing w:after="0" w:line="240" w:lineRule="auto"/>
              <w:jc w:val="left"/>
              <w:rPr>
                <w:ins w:id="489" w:author="Hirabayashi, Mitsuhiro (SEC)" w:date="2025-07-23T16:57:00Z"/>
                <w:rFonts w:ascii="Courier New" w:hAnsi="Courier New" w:cs="Courier New"/>
                <w:lang w:val="en-US"/>
                <w:rPrChange w:id="490" w:author="Ahmed Hamza" w:date="2025-10-08T12:56:00Z" w16du:dateUtc="2025-10-08T19:56:00Z">
                  <w:rPr>
                    <w:ins w:id="491" w:author="Hirabayashi, Mitsuhiro (SEC)" w:date="2025-07-23T16:57:00Z"/>
                    <w:rFonts w:ascii="Arial" w:hAnsi="Arial" w:cs="Arial"/>
                    <w:lang w:val="en-US"/>
                  </w:rPr>
                </w:rPrChange>
              </w:rPr>
            </w:pPr>
            <w:ins w:id="492" w:author="Hirabayashi, Mitsuhiro (SEC)" w:date="2025-07-23T16:57:00Z">
              <w:r w:rsidRPr="00FB4988">
                <w:rPr>
                  <w:rFonts w:ascii="Courier New" w:hAnsi="Courier New" w:cs="Courier New"/>
                  <w:lang w:val="en-US"/>
                  <w:rPrChange w:id="493" w:author="Ahmed Hamza" w:date="2025-10-08T12:56:00Z" w16du:dateUtc="2025-10-08T19:56:00Z">
                    <w:rPr>
                      <w:rFonts w:ascii="Arial" w:hAnsi="Arial" w:cs="Arial"/>
                      <w:lang w:val="en-US"/>
                    </w:rPr>
                  </w:rPrChange>
                </w:rPr>
                <w:t>-d, --debug</w:t>
              </w:r>
            </w:ins>
          </w:p>
        </w:tc>
        <w:tc>
          <w:tcPr>
            <w:tcW w:w="5901" w:type="dxa"/>
            <w:tcBorders>
              <w:top w:val="single" w:sz="4" w:space="0" w:color="auto"/>
              <w:left w:val="single" w:sz="4" w:space="0" w:color="auto"/>
              <w:bottom w:val="single" w:sz="4" w:space="0" w:color="auto"/>
            </w:tcBorders>
            <w:tcPrChange w:id="494" w:author="Ahmed Hamza" w:date="2025-10-08T12:57:00Z" w16du:dateUtc="2025-10-08T19:57:00Z">
              <w:tcPr>
                <w:tcW w:w="6747" w:type="dxa"/>
                <w:gridSpan w:val="3"/>
                <w:tcBorders>
                  <w:top w:val="single" w:sz="4" w:space="0" w:color="auto"/>
                  <w:left w:val="single" w:sz="4" w:space="0" w:color="auto"/>
                  <w:bottom w:val="single" w:sz="4" w:space="0" w:color="auto"/>
                </w:tcBorders>
              </w:tcPr>
            </w:tcPrChange>
          </w:tcPr>
          <w:p w14:paraId="0BD76F6E" w14:textId="77777777" w:rsidR="00F56645" w:rsidRPr="00FB4988" w:rsidRDefault="00F56645">
            <w:pPr>
              <w:widowControl w:val="0"/>
              <w:tabs>
                <w:tab w:val="clear" w:pos="403"/>
              </w:tabs>
              <w:autoSpaceDE w:val="0"/>
              <w:autoSpaceDN w:val="0"/>
              <w:adjustRightInd w:val="0"/>
              <w:spacing w:after="0" w:line="240" w:lineRule="auto"/>
              <w:jc w:val="left"/>
              <w:rPr>
                <w:ins w:id="495" w:author="Hirabayashi, Mitsuhiro (SEC)" w:date="2025-07-23T16:57:00Z"/>
                <w:rFonts w:cs="Arial"/>
                <w:lang w:val="en-US"/>
                <w:rPrChange w:id="496" w:author="Ahmed Hamza" w:date="2025-10-08T12:56:00Z" w16du:dateUtc="2025-10-08T19:56:00Z">
                  <w:rPr>
                    <w:ins w:id="497" w:author="Hirabayashi, Mitsuhiro (SEC)" w:date="2025-07-23T16:57:00Z"/>
                    <w:rFonts w:ascii="Arial" w:hAnsi="Arial" w:cs="Arial"/>
                    <w:lang w:val="en-US"/>
                  </w:rPr>
                </w:rPrChange>
              </w:rPr>
            </w:pPr>
            <w:ins w:id="498" w:author="Hirabayashi, Mitsuhiro (SEC)" w:date="2025-07-23T16:57:00Z">
              <w:r w:rsidRPr="00FB4988">
                <w:rPr>
                  <w:rFonts w:cs="Arial"/>
                  <w:lang w:val="en-US"/>
                  <w:rPrChange w:id="499" w:author="Ahmed Hamza" w:date="2025-10-08T12:56:00Z" w16du:dateUtc="2025-10-08T19:56:00Z">
                    <w:rPr>
                      <w:rFonts w:ascii="Arial" w:hAnsi="Arial" w:cs="Arial"/>
                      <w:lang w:val="en-US"/>
                    </w:rPr>
                  </w:rPrChange>
                </w:rPr>
                <w:t>Enables debugging</w:t>
              </w:r>
            </w:ins>
          </w:p>
        </w:tc>
      </w:tr>
      <w:tr w:rsidR="00F56645" w14:paraId="20AFE51A" w14:textId="77777777" w:rsidTr="00FB4988">
        <w:tblPrEx>
          <w:tblPrExChange w:id="500" w:author="Ahmed Hamza" w:date="2025-10-08T12:57:00Z" w16du:dateUtc="2025-10-08T19:57:00Z">
            <w:tblPrEx>
              <w:jc w:val="left"/>
              <w:tblInd w:w="-113" w:type="dxa"/>
            </w:tblPrEx>
          </w:tblPrExChange>
        </w:tblPrEx>
        <w:trPr>
          <w:jc w:val="center"/>
          <w:ins w:id="501" w:author="Hirabayashi, Mitsuhiro (SEC)" w:date="2025-07-23T16:57:00Z"/>
          <w:trPrChange w:id="502" w:author="Ahmed Hamza" w:date="2025-10-08T12:57:00Z" w16du:dateUtc="2025-10-08T19:57:00Z">
            <w:trPr>
              <w:gridAfter w:val="0"/>
            </w:trPr>
          </w:trPrChange>
        </w:trPr>
        <w:tc>
          <w:tcPr>
            <w:tcW w:w="3114" w:type="dxa"/>
            <w:tcBorders>
              <w:top w:val="single" w:sz="4" w:space="0" w:color="auto"/>
              <w:bottom w:val="single" w:sz="4" w:space="0" w:color="auto"/>
              <w:right w:val="single" w:sz="4" w:space="0" w:color="auto"/>
            </w:tcBorders>
            <w:tcPrChange w:id="503" w:author="Ahmed Hamza" w:date="2025-10-08T12:57:00Z" w16du:dateUtc="2025-10-08T19:57:00Z">
              <w:tcPr>
                <w:tcW w:w="2376" w:type="dxa"/>
                <w:gridSpan w:val="2"/>
                <w:tcBorders>
                  <w:top w:val="single" w:sz="4" w:space="0" w:color="auto"/>
                  <w:bottom w:val="single" w:sz="4" w:space="0" w:color="auto"/>
                  <w:right w:val="single" w:sz="4" w:space="0" w:color="auto"/>
                </w:tcBorders>
              </w:tcPr>
            </w:tcPrChange>
          </w:tcPr>
          <w:p w14:paraId="772EED4D" w14:textId="77777777" w:rsidR="00F56645" w:rsidRPr="00FB4988" w:rsidRDefault="00F56645">
            <w:pPr>
              <w:widowControl w:val="0"/>
              <w:tabs>
                <w:tab w:val="clear" w:pos="403"/>
              </w:tabs>
              <w:autoSpaceDE w:val="0"/>
              <w:autoSpaceDN w:val="0"/>
              <w:adjustRightInd w:val="0"/>
              <w:spacing w:after="0" w:line="240" w:lineRule="auto"/>
              <w:jc w:val="left"/>
              <w:rPr>
                <w:ins w:id="504" w:author="Hirabayashi, Mitsuhiro (SEC)" w:date="2025-07-23T16:57:00Z"/>
                <w:rFonts w:ascii="Courier New" w:hAnsi="Courier New" w:cs="Courier New"/>
                <w:lang w:val="en-US"/>
                <w:rPrChange w:id="505" w:author="Ahmed Hamza" w:date="2025-10-08T12:56:00Z" w16du:dateUtc="2025-10-08T19:56:00Z">
                  <w:rPr>
                    <w:ins w:id="506" w:author="Hirabayashi, Mitsuhiro (SEC)" w:date="2025-07-23T16:57:00Z"/>
                    <w:rFonts w:ascii="Arial" w:hAnsi="Arial" w:cs="Arial"/>
                    <w:lang w:val="en-US"/>
                  </w:rPr>
                </w:rPrChange>
              </w:rPr>
            </w:pPr>
            <w:ins w:id="507" w:author="Hirabayashi, Mitsuhiro (SEC)" w:date="2025-07-23T16:57:00Z">
              <w:r w:rsidRPr="00FB4988">
                <w:rPr>
                  <w:rFonts w:ascii="Courier New" w:hAnsi="Courier New" w:cs="Courier New"/>
                  <w:lang w:val="en-US"/>
                  <w:rPrChange w:id="508" w:author="Ahmed Hamza" w:date="2025-10-08T12:56:00Z" w16du:dateUtc="2025-10-08T19:56:00Z">
                    <w:rPr>
                      <w:rFonts w:ascii="Arial" w:hAnsi="Arial" w:cs="Arial"/>
                      <w:lang w:val="en-US"/>
                    </w:rPr>
                  </w:rPrChange>
                </w:rPr>
                <w:t>-</w:t>
              </w:r>
              <w:proofErr w:type="spellStart"/>
              <w:r w:rsidRPr="00FB4988">
                <w:rPr>
                  <w:rFonts w:ascii="Courier New" w:hAnsi="Courier New" w:cs="Courier New"/>
                  <w:lang w:val="en-US"/>
                  <w:rPrChange w:id="509" w:author="Ahmed Hamza" w:date="2025-10-08T12:56:00Z" w16du:dateUtc="2025-10-08T19:56:00Z">
                    <w:rPr>
                      <w:rFonts w:ascii="Arial" w:hAnsi="Arial" w:cs="Arial"/>
                      <w:lang w:val="en-US"/>
                    </w:rPr>
                  </w:rPrChange>
                </w:rPr>
                <w:t>i</w:t>
              </w:r>
              <w:proofErr w:type="spellEnd"/>
              <w:r w:rsidRPr="00FB4988">
                <w:rPr>
                  <w:rFonts w:ascii="Courier New" w:hAnsi="Courier New" w:cs="Courier New"/>
                  <w:lang w:val="en-US"/>
                  <w:rPrChange w:id="510" w:author="Ahmed Hamza" w:date="2025-10-08T12:56:00Z" w16du:dateUtc="2025-10-08T19:56:00Z">
                    <w:rPr>
                      <w:rFonts w:ascii="Arial" w:hAnsi="Arial" w:cs="Arial"/>
                      <w:lang w:val="en-US"/>
                    </w:rPr>
                  </w:rPrChange>
                </w:rPr>
                <w:t>, --</w:t>
              </w:r>
              <w:proofErr w:type="spellStart"/>
              <w:r w:rsidRPr="00FB4988">
                <w:rPr>
                  <w:rFonts w:ascii="Courier New" w:hAnsi="Courier New" w:cs="Courier New"/>
                  <w:lang w:val="en-US"/>
                  <w:rPrChange w:id="511" w:author="Ahmed Hamza" w:date="2025-10-08T12:56:00Z" w16du:dateUtc="2025-10-08T19:56:00Z">
                    <w:rPr>
                      <w:rFonts w:ascii="Arial" w:hAnsi="Arial" w:cs="Arial"/>
                      <w:lang w:val="en-US"/>
                    </w:rPr>
                  </w:rPrChange>
                </w:rPr>
                <w:t>inputPath</w:t>
              </w:r>
              <w:proofErr w:type="spellEnd"/>
              <w:r w:rsidRPr="00FB4988">
                <w:rPr>
                  <w:rFonts w:ascii="Courier New" w:hAnsi="Courier New" w:cs="Courier New"/>
                  <w:lang w:val="en-US"/>
                  <w:rPrChange w:id="512" w:author="Ahmed Hamza" w:date="2025-10-08T12:56:00Z" w16du:dateUtc="2025-10-08T19:56:00Z">
                    <w:rPr>
                      <w:rFonts w:ascii="Arial" w:hAnsi="Arial" w:cs="Arial"/>
                      <w:lang w:val="en-US"/>
                    </w:rPr>
                  </w:rPrChange>
                </w:rPr>
                <w:t xml:space="preserve"> </w:t>
              </w:r>
              <w:proofErr w:type="spellStart"/>
              <w:r w:rsidRPr="00FB4988">
                <w:rPr>
                  <w:rFonts w:ascii="Courier New" w:hAnsi="Courier New" w:cs="Courier New"/>
                  <w:lang w:val="en-US"/>
                  <w:rPrChange w:id="513" w:author="Ahmed Hamza" w:date="2025-10-08T12:56:00Z" w16du:dateUtc="2025-10-08T19:56:00Z">
                    <w:rPr>
                      <w:rFonts w:ascii="Arial" w:hAnsi="Arial" w:cs="Arial"/>
                      <w:lang w:val="en-US"/>
                    </w:rPr>
                  </w:rPrChange>
                </w:rPr>
                <w:t>arg</w:t>
              </w:r>
              <w:proofErr w:type="spellEnd"/>
            </w:ins>
          </w:p>
        </w:tc>
        <w:tc>
          <w:tcPr>
            <w:tcW w:w="5901" w:type="dxa"/>
            <w:tcBorders>
              <w:top w:val="single" w:sz="4" w:space="0" w:color="auto"/>
              <w:left w:val="single" w:sz="4" w:space="0" w:color="auto"/>
              <w:bottom w:val="single" w:sz="4" w:space="0" w:color="auto"/>
            </w:tcBorders>
            <w:tcPrChange w:id="514" w:author="Ahmed Hamza" w:date="2025-10-08T12:57:00Z" w16du:dateUtc="2025-10-08T19:57:00Z">
              <w:tcPr>
                <w:tcW w:w="6747" w:type="dxa"/>
                <w:gridSpan w:val="3"/>
                <w:tcBorders>
                  <w:top w:val="single" w:sz="4" w:space="0" w:color="auto"/>
                  <w:left w:val="single" w:sz="4" w:space="0" w:color="auto"/>
                  <w:bottom w:val="single" w:sz="4" w:space="0" w:color="auto"/>
                </w:tcBorders>
              </w:tcPr>
            </w:tcPrChange>
          </w:tcPr>
          <w:p w14:paraId="5E5291CA" w14:textId="77777777" w:rsidR="00F56645" w:rsidRPr="00FB4988" w:rsidRDefault="00F56645">
            <w:pPr>
              <w:widowControl w:val="0"/>
              <w:tabs>
                <w:tab w:val="clear" w:pos="403"/>
              </w:tabs>
              <w:autoSpaceDE w:val="0"/>
              <w:autoSpaceDN w:val="0"/>
              <w:adjustRightInd w:val="0"/>
              <w:spacing w:after="0" w:line="240" w:lineRule="auto"/>
              <w:jc w:val="left"/>
              <w:rPr>
                <w:ins w:id="515" w:author="Hirabayashi, Mitsuhiro (SEC)" w:date="2025-07-23T16:57:00Z"/>
                <w:rFonts w:cs="Arial"/>
                <w:lang w:val="en-US"/>
                <w:rPrChange w:id="516" w:author="Ahmed Hamza" w:date="2025-10-08T12:56:00Z" w16du:dateUtc="2025-10-08T19:56:00Z">
                  <w:rPr>
                    <w:ins w:id="517" w:author="Hirabayashi, Mitsuhiro (SEC)" w:date="2025-07-23T16:57:00Z"/>
                    <w:rFonts w:ascii="Arial" w:hAnsi="Arial" w:cs="Arial"/>
                    <w:lang w:val="en-US"/>
                  </w:rPr>
                </w:rPrChange>
              </w:rPr>
            </w:pPr>
            <w:ins w:id="518" w:author="Hirabayashi, Mitsuhiro (SEC)" w:date="2025-07-23T16:57:00Z">
              <w:r w:rsidRPr="00FB4988">
                <w:rPr>
                  <w:rFonts w:cs="Arial"/>
                  <w:lang w:val="en-US"/>
                  <w:rPrChange w:id="519" w:author="Ahmed Hamza" w:date="2025-10-08T12:56:00Z" w16du:dateUtc="2025-10-08T19:56:00Z">
                    <w:rPr>
                      <w:rFonts w:ascii="Arial" w:hAnsi="Arial" w:cs="Arial"/>
                      <w:lang w:val="en-US"/>
                    </w:rPr>
                  </w:rPrChange>
                </w:rPr>
                <w:t>Input MIHS bitstream (.</w:t>
              </w:r>
              <w:proofErr w:type="spellStart"/>
              <w:r w:rsidRPr="00FB4988">
                <w:rPr>
                  <w:rFonts w:cs="Arial"/>
                  <w:lang w:val="en-US"/>
                  <w:rPrChange w:id="520" w:author="Ahmed Hamza" w:date="2025-10-08T12:56:00Z" w16du:dateUtc="2025-10-08T19:56:00Z">
                    <w:rPr>
                      <w:rFonts w:ascii="Arial" w:hAnsi="Arial" w:cs="Arial"/>
                      <w:lang w:val="en-US"/>
                    </w:rPr>
                  </w:rPrChange>
                </w:rPr>
                <w:t>hmpg</w:t>
              </w:r>
              <w:proofErr w:type="spellEnd"/>
              <w:r w:rsidRPr="00FB4988">
                <w:rPr>
                  <w:rFonts w:cs="Arial"/>
                  <w:lang w:val="en-US"/>
                  <w:rPrChange w:id="521" w:author="Ahmed Hamza" w:date="2025-10-08T12:56:00Z" w16du:dateUtc="2025-10-08T19:56:00Z">
                    <w:rPr>
                      <w:rFonts w:ascii="Arial" w:hAnsi="Arial" w:cs="Arial"/>
                      <w:lang w:val="en-US"/>
                    </w:rPr>
                  </w:rPrChange>
                </w:rPr>
                <w:t>) filename</w:t>
              </w:r>
            </w:ins>
          </w:p>
        </w:tc>
      </w:tr>
      <w:tr w:rsidR="00F56645" w14:paraId="171BC409" w14:textId="77777777" w:rsidTr="00FB4988">
        <w:tblPrEx>
          <w:tblPrExChange w:id="522" w:author="Ahmed Hamza" w:date="2025-10-08T12:57:00Z" w16du:dateUtc="2025-10-08T19:57:00Z">
            <w:tblPrEx>
              <w:jc w:val="left"/>
              <w:tblInd w:w="-113" w:type="dxa"/>
            </w:tblPrEx>
          </w:tblPrExChange>
        </w:tblPrEx>
        <w:trPr>
          <w:trHeight w:val="285"/>
          <w:jc w:val="center"/>
          <w:ins w:id="523" w:author="Hirabayashi, Mitsuhiro (SEC)" w:date="2025-07-23T16:57:00Z"/>
          <w:trPrChange w:id="524" w:author="Ahmed Hamza" w:date="2025-10-08T12:57:00Z" w16du:dateUtc="2025-10-08T19:57:00Z">
            <w:trPr>
              <w:gridAfter w:val="0"/>
              <w:trHeight w:val="285"/>
            </w:trPr>
          </w:trPrChange>
        </w:trPr>
        <w:tc>
          <w:tcPr>
            <w:tcW w:w="3114" w:type="dxa"/>
            <w:tcBorders>
              <w:top w:val="single" w:sz="4" w:space="0" w:color="auto"/>
              <w:bottom w:val="single" w:sz="4" w:space="0" w:color="auto"/>
              <w:right w:val="single" w:sz="4" w:space="0" w:color="auto"/>
            </w:tcBorders>
            <w:tcPrChange w:id="525" w:author="Ahmed Hamza" w:date="2025-10-08T12:57:00Z" w16du:dateUtc="2025-10-08T19:57:00Z">
              <w:tcPr>
                <w:tcW w:w="2376" w:type="dxa"/>
                <w:gridSpan w:val="2"/>
                <w:tcBorders>
                  <w:top w:val="single" w:sz="4" w:space="0" w:color="auto"/>
                  <w:bottom w:val="single" w:sz="4" w:space="0" w:color="auto"/>
                  <w:right w:val="single" w:sz="4" w:space="0" w:color="auto"/>
                </w:tcBorders>
              </w:tcPr>
            </w:tcPrChange>
          </w:tcPr>
          <w:p w14:paraId="16F4CD72" w14:textId="77777777" w:rsidR="00F56645" w:rsidRPr="00FB4988" w:rsidRDefault="00F56645">
            <w:pPr>
              <w:widowControl w:val="0"/>
              <w:tabs>
                <w:tab w:val="clear" w:pos="403"/>
              </w:tabs>
              <w:autoSpaceDE w:val="0"/>
              <w:autoSpaceDN w:val="0"/>
              <w:adjustRightInd w:val="0"/>
              <w:spacing w:after="0" w:line="240" w:lineRule="auto"/>
              <w:jc w:val="left"/>
              <w:rPr>
                <w:ins w:id="526" w:author="Hirabayashi, Mitsuhiro (SEC)" w:date="2025-07-23T16:57:00Z"/>
                <w:rFonts w:ascii="Courier New" w:hAnsi="Courier New" w:cs="Courier New"/>
                <w:lang w:val="en-US"/>
                <w:rPrChange w:id="527" w:author="Ahmed Hamza" w:date="2025-10-08T12:56:00Z" w16du:dateUtc="2025-10-08T19:56:00Z">
                  <w:rPr>
                    <w:ins w:id="528" w:author="Hirabayashi, Mitsuhiro (SEC)" w:date="2025-07-23T16:57:00Z"/>
                    <w:rFonts w:ascii="Arial" w:hAnsi="Arial" w:cs="Arial"/>
                    <w:lang w:val="en-US"/>
                  </w:rPr>
                </w:rPrChange>
              </w:rPr>
            </w:pPr>
            <w:ins w:id="529" w:author="Hirabayashi, Mitsuhiro (SEC)" w:date="2025-07-23T16:57:00Z">
              <w:r w:rsidRPr="00FB4988">
                <w:rPr>
                  <w:rFonts w:ascii="Courier New" w:hAnsi="Courier New" w:cs="Courier New"/>
                  <w:lang w:val="en-US"/>
                  <w:rPrChange w:id="530" w:author="Ahmed Hamza" w:date="2025-10-08T12:56:00Z" w16du:dateUtc="2025-10-08T19:56:00Z">
                    <w:rPr>
                      <w:rFonts w:ascii="Arial" w:hAnsi="Arial" w:cs="Arial"/>
                      <w:lang w:val="en-US"/>
                    </w:rPr>
                  </w:rPrChange>
                </w:rPr>
                <w:t>-o, --</w:t>
              </w:r>
              <w:proofErr w:type="spellStart"/>
              <w:r w:rsidRPr="00FB4988">
                <w:rPr>
                  <w:rFonts w:ascii="Courier New" w:hAnsi="Courier New" w:cs="Courier New"/>
                  <w:lang w:val="en-US"/>
                  <w:rPrChange w:id="531" w:author="Ahmed Hamza" w:date="2025-10-08T12:56:00Z" w16du:dateUtc="2025-10-08T19:56:00Z">
                    <w:rPr>
                      <w:rFonts w:ascii="Arial" w:hAnsi="Arial" w:cs="Arial"/>
                      <w:lang w:val="en-US"/>
                    </w:rPr>
                  </w:rPrChange>
                </w:rPr>
                <w:t>outputPath</w:t>
              </w:r>
              <w:proofErr w:type="spellEnd"/>
              <w:r w:rsidRPr="00FB4988">
                <w:rPr>
                  <w:rFonts w:ascii="Courier New" w:hAnsi="Courier New" w:cs="Courier New"/>
                  <w:lang w:val="en-US"/>
                  <w:rPrChange w:id="532" w:author="Ahmed Hamza" w:date="2025-10-08T12:56:00Z" w16du:dateUtc="2025-10-08T19:56:00Z">
                    <w:rPr>
                      <w:rFonts w:ascii="Arial" w:hAnsi="Arial" w:cs="Arial"/>
                      <w:lang w:val="en-US"/>
                    </w:rPr>
                  </w:rPrChange>
                </w:rPr>
                <w:t xml:space="preserve"> </w:t>
              </w:r>
              <w:proofErr w:type="spellStart"/>
              <w:r w:rsidRPr="00FB4988">
                <w:rPr>
                  <w:rFonts w:ascii="Courier New" w:hAnsi="Courier New" w:cs="Courier New"/>
                  <w:lang w:val="en-US"/>
                  <w:rPrChange w:id="533" w:author="Ahmed Hamza" w:date="2025-10-08T12:56:00Z" w16du:dateUtc="2025-10-08T19:56:00Z">
                    <w:rPr>
                      <w:rFonts w:ascii="Arial" w:hAnsi="Arial" w:cs="Arial"/>
                      <w:lang w:val="en-US"/>
                    </w:rPr>
                  </w:rPrChange>
                </w:rPr>
                <w:t>arg</w:t>
              </w:r>
              <w:proofErr w:type="spellEnd"/>
            </w:ins>
          </w:p>
        </w:tc>
        <w:tc>
          <w:tcPr>
            <w:tcW w:w="5901" w:type="dxa"/>
            <w:tcBorders>
              <w:top w:val="single" w:sz="4" w:space="0" w:color="auto"/>
              <w:left w:val="single" w:sz="4" w:space="0" w:color="auto"/>
              <w:bottom w:val="single" w:sz="4" w:space="0" w:color="auto"/>
            </w:tcBorders>
            <w:tcPrChange w:id="534" w:author="Ahmed Hamza" w:date="2025-10-08T12:57:00Z" w16du:dateUtc="2025-10-08T19:57:00Z">
              <w:tcPr>
                <w:tcW w:w="6747" w:type="dxa"/>
                <w:gridSpan w:val="3"/>
                <w:tcBorders>
                  <w:top w:val="single" w:sz="4" w:space="0" w:color="auto"/>
                  <w:left w:val="single" w:sz="4" w:space="0" w:color="auto"/>
                  <w:bottom w:val="single" w:sz="4" w:space="0" w:color="auto"/>
                </w:tcBorders>
              </w:tcPr>
            </w:tcPrChange>
          </w:tcPr>
          <w:p w14:paraId="487A4E54" w14:textId="77777777" w:rsidR="00F56645" w:rsidRPr="00FB4988" w:rsidRDefault="00F56645">
            <w:pPr>
              <w:widowControl w:val="0"/>
              <w:tabs>
                <w:tab w:val="clear" w:pos="403"/>
              </w:tabs>
              <w:autoSpaceDE w:val="0"/>
              <w:autoSpaceDN w:val="0"/>
              <w:adjustRightInd w:val="0"/>
              <w:spacing w:after="0" w:line="240" w:lineRule="auto"/>
              <w:jc w:val="left"/>
              <w:rPr>
                <w:ins w:id="535" w:author="Hirabayashi, Mitsuhiro (SEC)" w:date="2025-07-23T16:57:00Z"/>
                <w:rFonts w:cs="Arial"/>
                <w:lang w:val="en-US"/>
                <w:rPrChange w:id="536" w:author="Ahmed Hamza" w:date="2025-10-08T12:56:00Z" w16du:dateUtc="2025-10-08T19:56:00Z">
                  <w:rPr>
                    <w:ins w:id="537" w:author="Hirabayashi, Mitsuhiro (SEC)" w:date="2025-07-23T16:57:00Z"/>
                    <w:rFonts w:ascii="Arial" w:hAnsi="Arial" w:cs="Arial"/>
                    <w:lang w:val="en-US"/>
                  </w:rPr>
                </w:rPrChange>
              </w:rPr>
            </w:pPr>
            <w:ins w:id="538" w:author="Hirabayashi, Mitsuhiro (SEC)" w:date="2025-07-23T16:57:00Z">
              <w:r w:rsidRPr="00FB4988">
                <w:rPr>
                  <w:rFonts w:cs="Arial"/>
                  <w:lang w:val="en-US"/>
                  <w:rPrChange w:id="539" w:author="Ahmed Hamza" w:date="2025-10-08T12:56:00Z" w16du:dateUtc="2025-10-08T19:56:00Z">
                    <w:rPr>
                      <w:rFonts w:ascii="Arial" w:hAnsi="Arial" w:cs="Arial"/>
                      <w:lang w:val="en-US"/>
                    </w:rPr>
                  </w:rPrChange>
                </w:rPr>
                <w:t>Output MP4 filename</w:t>
              </w:r>
            </w:ins>
          </w:p>
        </w:tc>
      </w:tr>
      <w:tr w:rsidR="00F56645" w14:paraId="57727D17" w14:textId="77777777" w:rsidTr="00FB4988">
        <w:tblPrEx>
          <w:tblPrExChange w:id="540" w:author="Ahmed Hamza" w:date="2025-10-08T12:57:00Z" w16du:dateUtc="2025-10-08T19:57:00Z">
            <w:tblPrEx>
              <w:jc w:val="left"/>
              <w:tblInd w:w="-113" w:type="dxa"/>
            </w:tblPrEx>
          </w:tblPrExChange>
        </w:tblPrEx>
        <w:trPr>
          <w:jc w:val="center"/>
          <w:ins w:id="541" w:author="Hirabayashi, Mitsuhiro (SEC)" w:date="2025-07-23T16:57:00Z"/>
          <w:trPrChange w:id="542" w:author="Ahmed Hamza" w:date="2025-10-08T12:57:00Z" w16du:dateUtc="2025-10-08T19:57:00Z">
            <w:trPr>
              <w:gridAfter w:val="0"/>
            </w:trPr>
          </w:trPrChange>
        </w:trPr>
        <w:tc>
          <w:tcPr>
            <w:tcW w:w="3114" w:type="dxa"/>
            <w:tcBorders>
              <w:top w:val="single" w:sz="4" w:space="0" w:color="auto"/>
              <w:bottom w:val="single" w:sz="4" w:space="0" w:color="auto"/>
              <w:right w:val="single" w:sz="4" w:space="0" w:color="auto"/>
            </w:tcBorders>
            <w:tcPrChange w:id="543" w:author="Ahmed Hamza" w:date="2025-10-08T12:57:00Z" w16du:dateUtc="2025-10-08T19:57:00Z">
              <w:tcPr>
                <w:tcW w:w="2376" w:type="dxa"/>
                <w:gridSpan w:val="2"/>
                <w:tcBorders>
                  <w:top w:val="single" w:sz="4" w:space="0" w:color="auto"/>
                  <w:bottom w:val="single" w:sz="4" w:space="0" w:color="auto"/>
                  <w:right w:val="single" w:sz="4" w:space="0" w:color="auto"/>
                </w:tcBorders>
              </w:tcPr>
            </w:tcPrChange>
          </w:tcPr>
          <w:p w14:paraId="1F3C46BE" w14:textId="77777777" w:rsidR="00F56645" w:rsidRPr="00FB4988" w:rsidRDefault="00F56645">
            <w:pPr>
              <w:widowControl w:val="0"/>
              <w:tabs>
                <w:tab w:val="clear" w:pos="403"/>
              </w:tabs>
              <w:autoSpaceDE w:val="0"/>
              <w:autoSpaceDN w:val="0"/>
              <w:adjustRightInd w:val="0"/>
              <w:spacing w:after="0" w:line="240" w:lineRule="auto"/>
              <w:jc w:val="left"/>
              <w:rPr>
                <w:ins w:id="544" w:author="Hirabayashi, Mitsuhiro (SEC)" w:date="2025-07-23T16:57:00Z"/>
                <w:rFonts w:ascii="Courier New" w:hAnsi="Courier New" w:cs="Courier New"/>
                <w:lang w:val="en-US"/>
                <w:rPrChange w:id="545" w:author="Ahmed Hamza" w:date="2025-10-08T12:56:00Z" w16du:dateUtc="2025-10-08T19:56:00Z">
                  <w:rPr>
                    <w:ins w:id="546" w:author="Hirabayashi, Mitsuhiro (SEC)" w:date="2025-07-23T16:57:00Z"/>
                    <w:rFonts w:ascii="Arial" w:hAnsi="Arial" w:cs="Arial"/>
                    <w:lang w:val="en-US"/>
                  </w:rPr>
                </w:rPrChange>
              </w:rPr>
            </w:pPr>
            <w:ins w:id="547" w:author="Hirabayashi, Mitsuhiro (SEC)" w:date="2025-07-23T16:57:00Z">
              <w:r w:rsidRPr="00FB4988">
                <w:rPr>
                  <w:rFonts w:ascii="Courier New" w:hAnsi="Courier New" w:cs="Courier New"/>
                  <w:lang w:val="en-US"/>
                  <w:rPrChange w:id="548" w:author="Ahmed Hamza" w:date="2025-10-08T12:56:00Z" w16du:dateUtc="2025-10-08T19:56:00Z">
                    <w:rPr>
                      <w:rFonts w:ascii="Arial" w:hAnsi="Arial" w:cs="Arial"/>
                      <w:lang w:val="en-US"/>
                    </w:rPr>
                  </w:rPrChange>
                </w:rPr>
                <w:t>-f, --force</w:t>
              </w:r>
            </w:ins>
          </w:p>
        </w:tc>
        <w:tc>
          <w:tcPr>
            <w:tcW w:w="5901" w:type="dxa"/>
            <w:tcBorders>
              <w:top w:val="single" w:sz="4" w:space="0" w:color="auto"/>
              <w:left w:val="single" w:sz="4" w:space="0" w:color="auto"/>
              <w:bottom w:val="single" w:sz="4" w:space="0" w:color="auto"/>
            </w:tcBorders>
            <w:tcPrChange w:id="549" w:author="Ahmed Hamza" w:date="2025-10-08T12:57:00Z" w16du:dateUtc="2025-10-08T19:57:00Z">
              <w:tcPr>
                <w:tcW w:w="6747" w:type="dxa"/>
                <w:gridSpan w:val="3"/>
                <w:tcBorders>
                  <w:top w:val="single" w:sz="4" w:space="0" w:color="auto"/>
                  <w:left w:val="single" w:sz="4" w:space="0" w:color="auto"/>
                  <w:bottom w:val="single" w:sz="4" w:space="0" w:color="auto"/>
                </w:tcBorders>
              </w:tcPr>
            </w:tcPrChange>
          </w:tcPr>
          <w:p w14:paraId="6672A6B6" w14:textId="77777777" w:rsidR="00F56645" w:rsidRPr="00FB4988" w:rsidRDefault="00F56645">
            <w:pPr>
              <w:widowControl w:val="0"/>
              <w:tabs>
                <w:tab w:val="clear" w:pos="403"/>
              </w:tabs>
              <w:autoSpaceDE w:val="0"/>
              <w:autoSpaceDN w:val="0"/>
              <w:adjustRightInd w:val="0"/>
              <w:spacing w:after="0" w:line="240" w:lineRule="auto"/>
              <w:jc w:val="left"/>
              <w:rPr>
                <w:ins w:id="550" w:author="Hirabayashi, Mitsuhiro (SEC)" w:date="2025-07-23T16:57:00Z"/>
                <w:rFonts w:cs="Arial"/>
                <w:lang w:val="en-US"/>
                <w:rPrChange w:id="551" w:author="Ahmed Hamza" w:date="2025-10-08T12:56:00Z" w16du:dateUtc="2025-10-08T19:56:00Z">
                  <w:rPr>
                    <w:ins w:id="552" w:author="Hirabayashi, Mitsuhiro (SEC)" w:date="2025-07-23T16:57:00Z"/>
                    <w:rFonts w:ascii="Arial" w:hAnsi="Arial" w:cs="Arial"/>
                    <w:lang w:val="en-US"/>
                  </w:rPr>
                </w:rPrChange>
              </w:rPr>
            </w:pPr>
            <w:ins w:id="553" w:author="Hirabayashi, Mitsuhiro (SEC)" w:date="2025-07-23T16:57:00Z">
              <w:r w:rsidRPr="00FB4988">
                <w:rPr>
                  <w:rFonts w:cs="Arial"/>
                  <w:lang w:val="en-US"/>
                  <w:rPrChange w:id="554" w:author="Ahmed Hamza" w:date="2025-10-08T12:56:00Z" w16du:dateUtc="2025-10-08T19:56:00Z">
                    <w:rPr>
                      <w:rFonts w:ascii="Arial" w:hAnsi="Arial" w:cs="Arial"/>
                      <w:lang w:val="en-US"/>
                    </w:rPr>
                  </w:rPrChange>
                </w:rPr>
                <w:t>Overwrite output file if already exists</w:t>
              </w:r>
            </w:ins>
          </w:p>
        </w:tc>
      </w:tr>
      <w:tr w:rsidR="00F56645" w14:paraId="28771259" w14:textId="77777777" w:rsidTr="00FB4988">
        <w:tblPrEx>
          <w:tblPrExChange w:id="555" w:author="Ahmed Hamza" w:date="2025-10-08T12:57:00Z" w16du:dateUtc="2025-10-08T19:57:00Z">
            <w:tblPrEx>
              <w:jc w:val="left"/>
              <w:tblInd w:w="-113" w:type="dxa"/>
            </w:tblPrEx>
          </w:tblPrExChange>
        </w:tblPrEx>
        <w:trPr>
          <w:jc w:val="center"/>
          <w:ins w:id="556" w:author="Hirabayashi, Mitsuhiro (SEC)" w:date="2025-07-23T16:57:00Z"/>
          <w:trPrChange w:id="557" w:author="Ahmed Hamza" w:date="2025-10-08T12:57:00Z" w16du:dateUtc="2025-10-08T19:57:00Z">
            <w:trPr>
              <w:gridAfter w:val="0"/>
            </w:trPr>
          </w:trPrChange>
        </w:trPr>
        <w:tc>
          <w:tcPr>
            <w:tcW w:w="3114" w:type="dxa"/>
            <w:tcBorders>
              <w:top w:val="single" w:sz="4" w:space="0" w:color="auto"/>
              <w:bottom w:val="single" w:sz="4" w:space="0" w:color="auto"/>
              <w:right w:val="single" w:sz="4" w:space="0" w:color="auto"/>
            </w:tcBorders>
            <w:tcPrChange w:id="558" w:author="Ahmed Hamza" w:date="2025-10-08T12:57:00Z" w16du:dateUtc="2025-10-08T19:57:00Z">
              <w:tcPr>
                <w:tcW w:w="2376" w:type="dxa"/>
                <w:gridSpan w:val="2"/>
                <w:tcBorders>
                  <w:top w:val="single" w:sz="4" w:space="0" w:color="auto"/>
                  <w:bottom w:val="single" w:sz="4" w:space="0" w:color="auto"/>
                  <w:right w:val="single" w:sz="4" w:space="0" w:color="auto"/>
                </w:tcBorders>
              </w:tcPr>
            </w:tcPrChange>
          </w:tcPr>
          <w:p w14:paraId="5E35C78D" w14:textId="77777777" w:rsidR="00F56645" w:rsidRPr="00FB4988" w:rsidRDefault="00F56645">
            <w:pPr>
              <w:widowControl w:val="0"/>
              <w:tabs>
                <w:tab w:val="clear" w:pos="403"/>
              </w:tabs>
              <w:autoSpaceDE w:val="0"/>
              <w:autoSpaceDN w:val="0"/>
              <w:adjustRightInd w:val="0"/>
              <w:spacing w:after="0" w:line="240" w:lineRule="auto"/>
              <w:jc w:val="left"/>
              <w:rPr>
                <w:ins w:id="559" w:author="Hirabayashi, Mitsuhiro (SEC)" w:date="2025-07-23T16:57:00Z"/>
                <w:rFonts w:ascii="Courier New" w:hAnsi="Courier New" w:cs="Courier New"/>
                <w:lang w:val="en-US"/>
                <w:rPrChange w:id="560" w:author="Ahmed Hamza" w:date="2025-10-08T12:56:00Z" w16du:dateUtc="2025-10-08T19:56:00Z">
                  <w:rPr>
                    <w:ins w:id="561" w:author="Hirabayashi, Mitsuhiro (SEC)" w:date="2025-07-23T16:57:00Z"/>
                    <w:rFonts w:ascii="Arial" w:hAnsi="Arial" w:cs="Arial"/>
                    <w:lang w:val="en-US"/>
                  </w:rPr>
                </w:rPrChange>
              </w:rPr>
            </w:pPr>
            <w:ins w:id="562" w:author="Hirabayashi, Mitsuhiro (SEC)" w:date="2025-07-23T16:57:00Z">
              <w:r w:rsidRPr="00FB4988">
                <w:rPr>
                  <w:rFonts w:ascii="Courier New" w:hAnsi="Courier New" w:cs="Courier New"/>
                  <w:lang w:val="en-US"/>
                  <w:rPrChange w:id="563" w:author="Ahmed Hamza" w:date="2025-10-08T12:56:00Z" w16du:dateUtc="2025-10-08T19:56:00Z">
                    <w:rPr>
                      <w:rFonts w:ascii="Arial" w:hAnsi="Arial" w:cs="Arial"/>
                      <w:lang w:val="en-US"/>
                    </w:rPr>
                  </w:rPrChange>
                </w:rPr>
                <w:t>-F, --fragmented</w:t>
              </w:r>
            </w:ins>
          </w:p>
        </w:tc>
        <w:tc>
          <w:tcPr>
            <w:tcW w:w="5901" w:type="dxa"/>
            <w:tcBorders>
              <w:top w:val="single" w:sz="4" w:space="0" w:color="auto"/>
              <w:left w:val="single" w:sz="4" w:space="0" w:color="auto"/>
              <w:bottom w:val="single" w:sz="4" w:space="0" w:color="auto"/>
            </w:tcBorders>
            <w:tcPrChange w:id="564" w:author="Ahmed Hamza" w:date="2025-10-08T12:57:00Z" w16du:dateUtc="2025-10-08T19:57:00Z">
              <w:tcPr>
                <w:tcW w:w="6747" w:type="dxa"/>
                <w:gridSpan w:val="3"/>
                <w:tcBorders>
                  <w:top w:val="single" w:sz="4" w:space="0" w:color="auto"/>
                  <w:left w:val="single" w:sz="4" w:space="0" w:color="auto"/>
                  <w:bottom w:val="single" w:sz="4" w:space="0" w:color="auto"/>
                </w:tcBorders>
              </w:tcPr>
            </w:tcPrChange>
          </w:tcPr>
          <w:p w14:paraId="50355127" w14:textId="77777777" w:rsidR="00F56645" w:rsidRPr="00FB4988" w:rsidRDefault="00F56645">
            <w:pPr>
              <w:widowControl w:val="0"/>
              <w:tabs>
                <w:tab w:val="clear" w:pos="403"/>
              </w:tabs>
              <w:autoSpaceDE w:val="0"/>
              <w:autoSpaceDN w:val="0"/>
              <w:adjustRightInd w:val="0"/>
              <w:spacing w:after="0" w:line="240" w:lineRule="auto"/>
              <w:jc w:val="left"/>
              <w:rPr>
                <w:ins w:id="565" w:author="Hirabayashi, Mitsuhiro (SEC)" w:date="2025-07-23T16:57:00Z"/>
                <w:rFonts w:cs="Arial"/>
                <w:lang w:val="en-US"/>
                <w:rPrChange w:id="566" w:author="Ahmed Hamza" w:date="2025-10-08T12:56:00Z" w16du:dateUtc="2025-10-08T19:56:00Z">
                  <w:rPr>
                    <w:ins w:id="567" w:author="Hirabayashi, Mitsuhiro (SEC)" w:date="2025-07-23T16:57:00Z"/>
                    <w:rFonts w:ascii="Arial" w:hAnsi="Arial" w:cs="Arial"/>
                    <w:lang w:val="en-US"/>
                  </w:rPr>
                </w:rPrChange>
              </w:rPr>
            </w:pPr>
            <w:ins w:id="568" w:author="Hirabayashi, Mitsuhiro (SEC)" w:date="2025-07-23T16:57:00Z">
              <w:r w:rsidRPr="00FB4988">
                <w:rPr>
                  <w:rFonts w:cs="Arial"/>
                  <w:lang w:val="en-US"/>
                  <w:rPrChange w:id="569" w:author="Ahmed Hamza" w:date="2025-10-08T12:56:00Z" w16du:dateUtc="2025-10-08T19:56:00Z">
                    <w:rPr>
                      <w:rFonts w:ascii="Arial" w:hAnsi="Arial" w:cs="Arial"/>
                      <w:lang w:val="en-US"/>
                    </w:rPr>
                  </w:rPrChange>
                </w:rPr>
                <w:t>Generate a fragmented MP4 file</w:t>
              </w:r>
            </w:ins>
          </w:p>
        </w:tc>
      </w:tr>
      <w:tr w:rsidR="00F56645" w14:paraId="29FF7460" w14:textId="77777777" w:rsidTr="00FB4988">
        <w:tblPrEx>
          <w:tblPrExChange w:id="570" w:author="Ahmed Hamza" w:date="2025-10-08T12:57:00Z" w16du:dateUtc="2025-10-08T19:57:00Z">
            <w:tblPrEx>
              <w:jc w:val="left"/>
              <w:tblInd w:w="-113" w:type="dxa"/>
            </w:tblPrEx>
          </w:tblPrExChange>
        </w:tblPrEx>
        <w:trPr>
          <w:jc w:val="center"/>
          <w:ins w:id="571" w:author="Hirabayashi, Mitsuhiro (SEC)" w:date="2025-07-23T16:57:00Z"/>
          <w:trPrChange w:id="572" w:author="Ahmed Hamza" w:date="2025-10-08T12:57:00Z" w16du:dateUtc="2025-10-08T19:57:00Z">
            <w:trPr>
              <w:gridAfter w:val="0"/>
            </w:trPr>
          </w:trPrChange>
        </w:trPr>
        <w:tc>
          <w:tcPr>
            <w:tcW w:w="3114" w:type="dxa"/>
            <w:tcBorders>
              <w:top w:val="single" w:sz="4" w:space="0" w:color="auto"/>
              <w:bottom w:val="single" w:sz="4" w:space="0" w:color="auto"/>
              <w:right w:val="single" w:sz="4" w:space="0" w:color="auto"/>
            </w:tcBorders>
            <w:tcPrChange w:id="573" w:author="Ahmed Hamza" w:date="2025-10-08T12:57:00Z" w16du:dateUtc="2025-10-08T19:57:00Z">
              <w:tcPr>
                <w:tcW w:w="2376" w:type="dxa"/>
                <w:gridSpan w:val="2"/>
                <w:tcBorders>
                  <w:top w:val="single" w:sz="4" w:space="0" w:color="auto"/>
                  <w:bottom w:val="single" w:sz="4" w:space="0" w:color="auto"/>
                  <w:right w:val="single" w:sz="4" w:space="0" w:color="auto"/>
                </w:tcBorders>
              </w:tcPr>
            </w:tcPrChange>
          </w:tcPr>
          <w:p w14:paraId="7B079740" w14:textId="77777777" w:rsidR="00F56645" w:rsidRPr="00FB4988" w:rsidRDefault="00F56645">
            <w:pPr>
              <w:widowControl w:val="0"/>
              <w:tabs>
                <w:tab w:val="clear" w:pos="403"/>
              </w:tabs>
              <w:autoSpaceDE w:val="0"/>
              <w:autoSpaceDN w:val="0"/>
              <w:adjustRightInd w:val="0"/>
              <w:spacing w:after="0" w:line="240" w:lineRule="auto"/>
              <w:jc w:val="left"/>
              <w:rPr>
                <w:ins w:id="574" w:author="Hirabayashi, Mitsuhiro (SEC)" w:date="2025-07-23T16:57:00Z"/>
                <w:rFonts w:ascii="Courier New" w:hAnsi="Courier New" w:cs="Courier New"/>
                <w:lang w:val="en-US"/>
                <w:rPrChange w:id="575" w:author="Ahmed Hamza" w:date="2025-10-08T12:56:00Z" w16du:dateUtc="2025-10-08T19:56:00Z">
                  <w:rPr>
                    <w:ins w:id="576" w:author="Hirabayashi, Mitsuhiro (SEC)" w:date="2025-07-23T16:57:00Z"/>
                    <w:rFonts w:ascii="Arial" w:hAnsi="Arial" w:cs="Arial"/>
                    <w:lang w:val="en-US"/>
                  </w:rPr>
                </w:rPrChange>
              </w:rPr>
            </w:pPr>
            <w:ins w:id="577" w:author="Hirabayashi, Mitsuhiro (SEC)" w:date="2025-07-23T16:57:00Z">
              <w:r w:rsidRPr="00FB4988">
                <w:rPr>
                  <w:rFonts w:ascii="Courier New" w:hAnsi="Courier New" w:cs="Courier New"/>
                  <w:lang w:val="en-US"/>
                  <w:rPrChange w:id="578" w:author="Ahmed Hamza" w:date="2025-10-08T12:56:00Z" w16du:dateUtc="2025-10-08T19:56:00Z">
                    <w:rPr>
                      <w:rFonts w:ascii="Arial" w:hAnsi="Arial" w:cs="Arial"/>
                      <w:lang w:val="en-US"/>
                    </w:rPr>
                  </w:rPrChange>
                </w:rPr>
                <w:t>-v, --verbose</w:t>
              </w:r>
            </w:ins>
          </w:p>
        </w:tc>
        <w:tc>
          <w:tcPr>
            <w:tcW w:w="5901" w:type="dxa"/>
            <w:tcBorders>
              <w:top w:val="single" w:sz="4" w:space="0" w:color="auto"/>
              <w:left w:val="single" w:sz="4" w:space="0" w:color="auto"/>
              <w:bottom w:val="single" w:sz="4" w:space="0" w:color="auto"/>
            </w:tcBorders>
            <w:tcPrChange w:id="579" w:author="Ahmed Hamza" w:date="2025-10-08T12:57:00Z" w16du:dateUtc="2025-10-08T19:57:00Z">
              <w:tcPr>
                <w:tcW w:w="6747" w:type="dxa"/>
                <w:gridSpan w:val="3"/>
                <w:tcBorders>
                  <w:top w:val="single" w:sz="4" w:space="0" w:color="auto"/>
                  <w:left w:val="single" w:sz="4" w:space="0" w:color="auto"/>
                  <w:bottom w:val="single" w:sz="4" w:space="0" w:color="auto"/>
                </w:tcBorders>
              </w:tcPr>
            </w:tcPrChange>
          </w:tcPr>
          <w:p w14:paraId="6D4277EB" w14:textId="77777777" w:rsidR="00F56645" w:rsidRPr="00FB4988" w:rsidRDefault="00F56645">
            <w:pPr>
              <w:widowControl w:val="0"/>
              <w:tabs>
                <w:tab w:val="clear" w:pos="403"/>
              </w:tabs>
              <w:autoSpaceDE w:val="0"/>
              <w:autoSpaceDN w:val="0"/>
              <w:adjustRightInd w:val="0"/>
              <w:spacing w:after="0" w:line="240" w:lineRule="auto"/>
              <w:jc w:val="left"/>
              <w:rPr>
                <w:ins w:id="580" w:author="Hirabayashi, Mitsuhiro (SEC)" w:date="2025-07-23T16:57:00Z"/>
                <w:rFonts w:cs="Arial"/>
                <w:lang w:val="en-US"/>
                <w:rPrChange w:id="581" w:author="Ahmed Hamza" w:date="2025-10-08T12:56:00Z" w16du:dateUtc="2025-10-08T19:56:00Z">
                  <w:rPr>
                    <w:ins w:id="582" w:author="Hirabayashi, Mitsuhiro (SEC)" w:date="2025-07-23T16:57:00Z"/>
                    <w:rFonts w:ascii="Arial" w:hAnsi="Arial" w:cs="Arial"/>
                    <w:lang w:val="en-US"/>
                  </w:rPr>
                </w:rPrChange>
              </w:rPr>
            </w:pPr>
            <w:ins w:id="583" w:author="Hirabayashi, Mitsuhiro (SEC)" w:date="2025-07-23T16:57:00Z">
              <w:r w:rsidRPr="00FB4988">
                <w:rPr>
                  <w:rFonts w:cs="Arial"/>
                  <w:lang w:val="en-US"/>
                  <w:rPrChange w:id="584" w:author="Ahmed Hamza" w:date="2025-10-08T12:56:00Z" w16du:dateUtc="2025-10-08T19:56:00Z">
                    <w:rPr>
                      <w:rFonts w:ascii="Arial" w:hAnsi="Arial" w:cs="Arial"/>
                      <w:lang w:val="en-US"/>
                    </w:rPr>
                  </w:rPrChange>
                </w:rPr>
                <w:t>Verbose output</w:t>
              </w:r>
            </w:ins>
          </w:p>
        </w:tc>
      </w:tr>
      <w:tr w:rsidR="00F56645" w14:paraId="4A443F3A" w14:textId="77777777" w:rsidTr="00FB4988">
        <w:tblPrEx>
          <w:tblPrExChange w:id="585" w:author="Ahmed Hamza" w:date="2025-10-08T12:57:00Z" w16du:dateUtc="2025-10-08T19:57:00Z">
            <w:tblPrEx>
              <w:jc w:val="left"/>
              <w:tblInd w:w="-113" w:type="dxa"/>
            </w:tblPrEx>
          </w:tblPrExChange>
        </w:tblPrEx>
        <w:trPr>
          <w:jc w:val="center"/>
          <w:ins w:id="586" w:author="Hirabayashi, Mitsuhiro (SEC)" w:date="2025-07-23T16:57:00Z"/>
          <w:trPrChange w:id="587" w:author="Ahmed Hamza" w:date="2025-10-08T12:57:00Z" w16du:dateUtc="2025-10-08T19:57:00Z">
            <w:trPr>
              <w:gridAfter w:val="0"/>
            </w:trPr>
          </w:trPrChange>
        </w:trPr>
        <w:tc>
          <w:tcPr>
            <w:tcW w:w="3114" w:type="dxa"/>
            <w:tcBorders>
              <w:top w:val="single" w:sz="4" w:space="0" w:color="auto"/>
              <w:bottom w:val="single" w:sz="4" w:space="0" w:color="auto"/>
              <w:right w:val="single" w:sz="4" w:space="0" w:color="auto"/>
            </w:tcBorders>
            <w:tcPrChange w:id="588" w:author="Ahmed Hamza" w:date="2025-10-08T12:57:00Z" w16du:dateUtc="2025-10-08T19:57:00Z">
              <w:tcPr>
                <w:tcW w:w="2376" w:type="dxa"/>
                <w:gridSpan w:val="2"/>
                <w:tcBorders>
                  <w:top w:val="single" w:sz="4" w:space="0" w:color="auto"/>
                  <w:bottom w:val="single" w:sz="4" w:space="0" w:color="auto"/>
                  <w:right w:val="single" w:sz="4" w:space="0" w:color="auto"/>
                </w:tcBorders>
              </w:tcPr>
            </w:tcPrChange>
          </w:tcPr>
          <w:p w14:paraId="4820400C" w14:textId="77777777" w:rsidR="00F56645" w:rsidRPr="00FB4988" w:rsidRDefault="00F56645">
            <w:pPr>
              <w:widowControl w:val="0"/>
              <w:tabs>
                <w:tab w:val="clear" w:pos="403"/>
              </w:tabs>
              <w:autoSpaceDE w:val="0"/>
              <w:autoSpaceDN w:val="0"/>
              <w:adjustRightInd w:val="0"/>
              <w:spacing w:after="0" w:line="240" w:lineRule="auto"/>
              <w:jc w:val="left"/>
              <w:rPr>
                <w:ins w:id="589" w:author="Hirabayashi, Mitsuhiro (SEC)" w:date="2025-07-23T16:57:00Z"/>
                <w:rFonts w:ascii="Courier New" w:hAnsi="Courier New" w:cs="Courier New"/>
                <w:lang w:val="en-US"/>
                <w:rPrChange w:id="590" w:author="Ahmed Hamza" w:date="2025-10-08T12:56:00Z" w16du:dateUtc="2025-10-08T19:56:00Z">
                  <w:rPr>
                    <w:ins w:id="591" w:author="Hirabayashi, Mitsuhiro (SEC)" w:date="2025-07-23T16:57:00Z"/>
                    <w:rFonts w:ascii="Arial" w:hAnsi="Arial" w:cs="Arial"/>
                    <w:lang w:val="en-US"/>
                  </w:rPr>
                </w:rPrChange>
              </w:rPr>
            </w:pPr>
            <w:ins w:id="592" w:author="Hirabayashi, Mitsuhiro (SEC)" w:date="2025-07-23T16:57:00Z">
              <w:r w:rsidRPr="00FB4988">
                <w:rPr>
                  <w:rFonts w:ascii="Courier New" w:hAnsi="Courier New" w:cs="Courier New"/>
                  <w:lang w:val="en-US"/>
                  <w:rPrChange w:id="593" w:author="Ahmed Hamza" w:date="2025-10-08T12:56:00Z" w16du:dateUtc="2025-10-08T19:56:00Z">
                    <w:rPr>
                      <w:rFonts w:ascii="Arial" w:hAnsi="Arial" w:cs="Arial"/>
                      <w:lang w:val="en-US"/>
                    </w:rPr>
                  </w:rPrChange>
                </w:rPr>
                <w:t>-h, --help</w:t>
              </w:r>
            </w:ins>
          </w:p>
        </w:tc>
        <w:tc>
          <w:tcPr>
            <w:tcW w:w="5901" w:type="dxa"/>
            <w:tcBorders>
              <w:top w:val="single" w:sz="4" w:space="0" w:color="auto"/>
              <w:left w:val="single" w:sz="4" w:space="0" w:color="auto"/>
              <w:bottom w:val="single" w:sz="4" w:space="0" w:color="auto"/>
            </w:tcBorders>
            <w:tcPrChange w:id="594" w:author="Ahmed Hamza" w:date="2025-10-08T12:57:00Z" w16du:dateUtc="2025-10-08T19:57:00Z">
              <w:tcPr>
                <w:tcW w:w="6747" w:type="dxa"/>
                <w:gridSpan w:val="3"/>
                <w:tcBorders>
                  <w:top w:val="single" w:sz="4" w:space="0" w:color="auto"/>
                  <w:left w:val="single" w:sz="4" w:space="0" w:color="auto"/>
                  <w:bottom w:val="single" w:sz="4" w:space="0" w:color="auto"/>
                </w:tcBorders>
              </w:tcPr>
            </w:tcPrChange>
          </w:tcPr>
          <w:p w14:paraId="1845D68B" w14:textId="77777777" w:rsidR="00F56645" w:rsidRPr="00FB4988" w:rsidRDefault="00F56645">
            <w:pPr>
              <w:widowControl w:val="0"/>
              <w:tabs>
                <w:tab w:val="clear" w:pos="403"/>
              </w:tabs>
              <w:autoSpaceDE w:val="0"/>
              <w:autoSpaceDN w:val="0"/>
              <w:adjustRightInd w:val="0"/>
              <w:spacing w:after="0" w:line="240" w:lineRule="auto"/>
              <w:jc w:val="left"/>
              <w:rPr>
                <w:ins w:id="595" w:author="Hirabayashi, Mitsuhiro (SEC)" w:date="2025-07-23T16:57:00Z"/>
                <w:rFonts w:cs="Arial"/>
                <w:lang w:val="en-US"/>
                <w:rPrChange w:id="596" w:author="Ahmed Hamza" w:date="2025-10-08T12:56:00Z" w16du:dateUtc="2025-10-08T19:56:00Z">
                  <w:rPr>
                    <w:ins w:id="597" w:author="Hirabayashi, Mitsuhiro (SEC)" w:date="2025-07-23T16:57:00Z"/>
                    <w:rFonts w:ascii="Arial" w:hAnsi="Arial" w:cs="Arial"/>
                    <w:lang w:val="en-US"/>
                  </w:rPr>
                </w:rPrChange>
              </w:rPr>
            </w:pPr>
            <w:ins w:id="598" w:author="Hirabayashi, Mitsuhiro (SEC)" w:date="2025-07-23T16:57:00Z">
              <w:r w:rsidRPr="00FB4988">
                <w:rPr>
                  <w:rFonts w:cs="Arial"/>
                  <w:lang w:val="en-US"/>
                  <w:rPrChange w:id="599" w:author="Ahmed Hamza" w:date="2025-10-08T12:56:00Z" w16du:dateUtc="2025-10-08T19:56:00Z">
                    <w:rPr>
                      <w:rFonts w:ascii="Arial" w:hAnsi="Arial" w:cs="Arial"/>
                      <w:lang w:val="en-US"/>
                    </w:rPr>
                  </w:rPrChange>
                </w:rPr>
                <w:t>Print usage</w:t>
              </w:r>
            </w:ins>
          </w:p>
        </w:tc>
      </w:tr>
    </w:tbl>
    <w:p w14:paraId="1A9CB9F6" w14:textId="77777777" w:rsidR="00BF55DB" w:rsidRDefault="00BF55DB" w:rsidP="00BF55DB">
      <w:pPr>
        <w:rPr>
          <w:ins w:id="600" w:author="Hirabayashi, Mitsuhiro (SEC)" w:date="2025-07-23T16:56:00Z"/>
          <w:lang w:eastAsia="ja-JP"/>
        </w:rPr>
      </w:pPr>
    </w:p>
    <w:p w14:paraId="26A938A1" w14:textId="1717D992" w:rsidR="000E55A4" w:rsidRDefault="000E55A4" w:rsidP="000E55A4">
      <w:pPr>
        <w:pStyle w:val="Heading4"/>
        <w:rPr>
          <w:ins w:id="601" w:author="Ahmed Hamza" w:date="2025-10-08T12:43:00Z" w16du:dateUtc="2025-10-08T19:43:00Z"/>
        </w:rPr>
        <w:pPrChange w:id="602" w:author="Ahmed Hamza" w:date="2025-10-08T12:44:00Z" w16du:dateUtc="2025-10-08T19:44:00Z">
          <w:pPr/>
        </w:pPrChange>
      </w:pPr>
      <w:ins w:id="603" w:author="Ahmed Hamza" w:date="2025-10-08T12:43:00Z" w16du:dateUtc="2025-10-08T19:43:00Z">
        <w:r>
          <w:t xml:space="preserve">Usage </w:t>
        </w:r>
      </w:ins>
      <w:ins w:id="604" w:author="Ahmed Hamza" w:date="2025-10-08T12:44:00Z" w16du:dateUtc="2025-10-08T19:44:00Z">
        <w:r>
          <w:t>examples</w:t>
        </w:r>
      </w:ins>
    </w:p>
    <w:p w14:paraId="6CF04709" w14:textId="5881747F" w:rsidR="00BA4AEE" w:rsidRDefault="00BA4AEE" w:rsidP="007A18A7">
      <w:pPr>
        <w:rPr>
          <w:ins w:id="605" w:author="Hirabayashi, Mitsuhiro (SEC)" w:date="2025-07-23T16:07:00Z"/>
          <w:lang w:eastAsia="ja-JP"/>
        </w:rPr>
      </w:pPr>
      <w:ins w:id="606" w:author="Hirabayashi, Mitsuhiro (SEC)" w:date="2025-07-23T16:07:00Z">
        <w:r w:rsidRPr="00BA4AEE">
          <w:rPr>
            <w:lang w:eastAsia="ja-JP"/>
          </w:rPr>
          <w:t xml:space="preserve">The following command-line can be used to create a non-fragmented MP4 file from </w:t>
        </w:r>
      </w:ins>
      <w:proofErr w:type="gramStart"/>
      <w:ins w:id="607" w:author="Ahmed Hamza" w:date="2025-10-08T12:44:00Z" w16du:dateUtc="2025-10-08T19:44:00Z">
        <w:r w:rsidR="000E55A4">
          <w:rPr>
            <w:lang w:eastAsia="ja-JP"/>
          </w:rPr>
          <w:t>an</w:t>
        </w:r>
        <w:proofErr w:type="gramEnd"/>
        <w:r w:rsidR="000E55A4">
          <w:rPr>
            <w:lang w:eastAsia="ja-JP"/>
          </w:rPr>
          <w:t xml:space="preserve"> MIHS bi</w:t>
        </w:r>
      </w:ins>
      <w:ins w:id="608" w:author="Ahmed Hamza" w:date="2025-10-08T12:45:00Z" w16du:dateUtc="2025-10-08T19:45:00Z">
        <w:r w:rsidR="000E55A4">
          <w:rPr>
            <w:lang w:eastAsia="ja-JP"/>
          </w:rPr>
          <w:t>tstream</w:t>
        </w:r>
      </w:ins>
      <w:ins w:id="609" w:author="Ahmed Hamza" w:date="2025-10-08T12:48:00Z" w16du:dateUtc="2025-10-08T19:48:00Z">
        <w:r w:rsidR="000E55A4">
          <w:rPr>
            <w:lang w:eastAsia="ja-JP"/>
          </w:rPr>
          <w:t xml:space="preserve"> file</w:t>
        </w:r>
      </w:ins>
      <w:ins w:id="610" w:author="Ahmed Hamza" w:date="2025-10-08T12:45:00Z" w16du:dateUtc="2025-10-08T19:45:00Z">
        <w:r w:rsidR="000E55A4">
          <w:rPr>
            <w:lang w:eastAsia="ja-JP"/>
          </w:rPr>
          <w:t xml:space="preserve"> named </w:t>
        </w:r>
      </w:ins>
      <w:ins w:id="611" w:author="Hirabayashi, Mitsuhiro (SEC)" w:date="2025-07-23T16:07:00Z">
        <w:r w:rsidRPr="00BA4AEE">
          <w:rPr>
            <w:lang w:eastAsia="ja-JP"/>
          </w:rPr>
          <w:t>“</w:t>
        </w:r>
        <w:proofErr w:type="spellStart"/>
        <w:proofErr w:type="gramStart"/>
        <w:r w:rsidRPr="00BA4AEE">
          <w:rPr>
            <w:lang w:eastAsia="ja-JP"/>
          </w:rPr>
          <w:t>sample.hmpg</w:t>
        </w:r>
        <w:proofErr w:type="spellEnd"/>
        <w:proofErr w:type="gramEnd"/>
        <w:r w:rsidRPr="00BA4AEE">
          <w:rPr>
            <w:lang w:eastAsia="ja-JP"/>
          </w:rPr>
          <w:t>”:</w:t>
        </w:r>
      </w:ins>
    </w:p>
    <w:p w14:paraId="2B4B99F2" w14:textId="23AFD243" w:rsidR="00BB2DA5" w:rsidRPr="00BA4AEE" w:rsidRDefault="00BB2DA5" w:rsidP="007A18A7">
      <w:pPr>
        <w:rPr>
          <w:ins w:id="612" w:author="Hirabayashi, Mitsuhiro (SEC)" w:date="2025-07-23T15:56:00Z"/>
          <w:lang w:eastAsia="ja-JP"/>
        </w:rPr>
      </w:pPr>
      <w:ins w:id="613" w:author="Hirabayashi, Mitsuhiro (SEC)" w:date="2025-07-23T16:07:00Z">
        <w:r w:rsidRPr="00BB2DA5">
          <w:rPr>
            <w:rFonts w:ascii="Courier New" w:eastAsia="Arial" w:hAnsi="Courier New" w:cs="Courier New"/>
            <w:sz w:val="21"/>
            <w:szCs w:val="21"/>
            <w:lang w:val="en-US" w:eastAsia="zh-CN"/>
          </w:rPr>
          <w:t>$ bin/</w:t>
        </w:r>
        <w:proofErr w:type="spellStart"/>
        <w:r w:rsidRPr="00BB2DA5">
          <w:rPr>
            <w:rFonts w:ascii="Courier New" w:eastAsia="Arial" w:hAnsi="Courier New" w:cs="Courier New"/>
            <w:sz w:val="21"/>
            <w:szCs w:val="21"/>
            <w:lang w:val="en-US" w:eastAsia="zh-CN"/>
          </w:rPr>
          <w:t>HapticsMultiplexerApp</w:t>
        </w:r>
        <w:proofErr w:type="spellEnd"/>
        <w:r w:rsidRPr="00BB2DA5">
          <w:rPr>
            <w:rFonts w:ascii="Courier New" w:eastAsia="Arial" w:hAnsi="Courier New" w:cs="Courier New"/>
            <w:sz w:val="21"/>
            <w:szCs w:val="21"/>
            <w:lang w:val="en-US" w:eastAsia="zh-CN"/>
          </w:rPr>
          <w:t xml:space="preserve"> -</w:t>
        </w:r>
        <w:proofErr w:type="spellStart"/>
        <w:r w:rsidRPr="00BB2DA5">
          <w:rPr>
            <w:rFonts w:ascii="Courier New" w:eastAsia="Arial" w:hAnsi="Courier New" w:cs="Courier New"/>
            <w:sz w:val="21"/>
            <w:szCs w:val="21"/>
            <w:lang w:val="en-US" w:eastAsia="zh-CN"/>
          </w:rPr>
          <w:t>i</w:t>
        </w:r>
        <w:proofErr w:type="spellEnd"/>
        <w:r w:rsidRPr="00BB2DA5">
          <w:rPr>
            <w:rFonts w:ascii="Courier New" w:eastAsia="Arial" w:hAnsi="Courier New" w:cs="Courier New"/>
            <w:sz w:val="21"/>
            <w:szCs w:val="21"/>
            <w:lang w:val="en-US" w:eastAsia="zh-CN"/>
          </w:rPr>
          <w:t xml:space="preserve"> data/</w:t>
        </w:r>
        <w:proofErr w:type="spellStart"/>
        <w:r w:rsidRPr="00BB2DA5">
          <w:rPr>
            <w:rFonts w:ascii="Courier New" w:eastAsia="Arial" w:hAnsi="Courier New" w:cs="Courier New"/>
            <w:sz w:val="21"/>
            <w:szCs w:val="21"/>
            <w:lang w:val="en-US" w:eastAsia="zh-CN"/>
          </w:rPr>
          <w:t>sample.hmpg</w:t>
        </w:r>
        <w:proofErr w:type="spellEnd"/>
        <w:r w:rsidRPr="00BB2DA5">
          <w:rPr>
            <w:rFonts w:ascii="Courier New" w:eastAsia="Arial" w:hAnsi="Courier New" w:cs="Courier New"/>
            <w:sz w:val="21"/>
            <w:szCs w:val="21"/>
            <w:lang w:val="en-US" w:eastAsia="zh-CN"/>
          </w:rPr>
          <w:t xml:space="preserve"> -f</w:t>
        </w:r>
      </w:ins>
    </w:p>
    <w:p w14:paraId="0EB38687" w14:textId="000CC570" w:rsidR="00C952C7" w:rsidRDefault="004A0DF1" w:rsidP="007A18A7">
      <w:pPr>
        <w:rPr>
          <w:ins w:id="614" w:author="Hirabayashi, Mitsuhiro (SEC)" w:date="2025-07-23T16:08:00Z"/>
        </w:rPr>
      </w:pPr>
      <w:ins w:id="615" w:author="Hirabayashi, Mitsuhiro (SEC)" w:date="2025-07-23T16:08:00Z">
        <w:r w:rsidRPr="004A0DF1">
          <w:t xml:space="preserve">The following command-line can be used to create a fragmented MP4 file from </w:t>
        </w:r>
      </w:ins>
      <w:ins w:id="616" w:author="Ahmed Hamza" w:date="2025-10-08T12:45:00Z" w16du:dateUtc="2025-10-08T19:45:00Z">
        <w:r w:rsidR="000E55A4">
          <w:t xml:space="preserve">and MIHS bitstream </w:t>
        </w:r>
      </w:ins>
      <w:ins w:id="617" w:author="Ahmed Hamza" w:date="2025-10-08T12:48:00Z" w16du:dateUtc="2025-10-08T19:48:00Z">
        <w:r w:rsidR="000E55A4">
          <w:t xml:space="preserve">file </w:t>
        </w:r>
      </w:ins>
      <w:ins w:id="618" w:author="Ahmed Hamza" w:date="2025-10-08T12:45:00Z" w16du:dateUtc="2025-10-08T19:45:00Z">
        <w:r w:rsidR="000E55A4">
          <w:t xml:space="preserve">named </w:t>
        </w:r>
      </w:ins>
      <w:ins w:id="619" w:author="Hirabayashi, Mitsuhiro (SEC)" w:date="2025-07-23T16:08:00Z">
        <w:r w:rsidRPr="004A0DF1">
          <w:t>“</w:t>
        </w:r>
        <w:proofErr w:type="spellStart"/>
        <w:proofErr w:type="gramStart"/>
        <w:r w:rsidRPr="004A0DF1">
          <w:t>sample.hmp</w:t>
        </w:r>
      </w:ins>
      <w:ins w:id="620" w:author="Ahmed Hamza" w:date="2025-10-08T12:45:00Z" w16du:dateUtc="2025-10-08T19:45:00Z">
        <w:r w:rsidR="000E55A4">
          <w:t>g</w:t>
        </w:r>
      </w:ins>
      <w:proofErr w:type="spellEnd"/>
      <w:proofErr w:type="gramEnd"/>
      <w:ins w:id="621" w:author="Hirabayashi, Mitsuhiro (SEC)" w:date="2025-07-23T16:08:00Z">
        <w:r w:rsidRPr="004A0DF1">
          <w:t>”:</w:t>
        </w:r>
      </w:ins>
    </w:p>
    <w:p w14:paraId="32555A60" w14:textId="5344D9BE" w:rsidR="00396EB2" w:rsidRDefault="003B1AC3" w:rsidP="007A18A7">
      <w:pPr>
        <w:rPr>
          <w:ins w:id="622" w:author="Hirabayashi, Mitsuhiro (SEC)" w:date="2025-07-23T16:15:00Z"/>
          <w:rFonts w:ascii="Courier New" w:hAnsi="Courier New" w:cs="Courier New"/>
          <w:sz w:val="21"/>
          <w:szCs w:val="21"/>
          <w:lang w:eastAsia="zh-CN"/>
        </w:rPr>
      </w:pPr>
      <w:ins w:id="623" w:author="Hirabayashi, Mitsuhiro (SEC)" w:date="2025-07-23T16:08:00Z">
        <w:r>
          <w:rPr>
            <w:rFonts w:ascii="Courier New" w:hAnsi="Courier New" w:cs="Courier New"/>
            <w:sz w:val="21"/>
            <w:szCs w:val="21"/>
            <w:lang w:eastAsia="zh-CN"/>
          </w:rPr>
          <w:t xml:space="preserve">$ </w:t>
        </w:r>
        <w:r w:rsidRPr="003B53F3">
          <w:rPr>
            <w:rFonts w:ascii="Courier New" w:hAnsi="Courier New" w:cs="Courier New"/>
            <w:sz w:val="21"/>
            <w:szCs w:val="21"/>
            <w:lang w:eastAsia="zh-CN"/>
          </w:rPr>
          <w:t>bin/</w:t>
        </w:r>
        <w:proofErr w:type="spellStart"/>
        <w:r w:rsidRPr="003B53F3">
          <w:rPr>
            <w:rFonts w:ascii="Courier New" w:hAnsi="Courier New" w:cs="Courier New"/>
            <w:sz w:val="21"/>
            <w:szCs w:val="21"/>
            <w:lang w:eastAsia="zh-CN"/>
          </w:rPr>
          <w:t>HapticsMultiplexerApp</w:t>
        </w:r>
        <w:proofErr w:type="spellEnd"/>
        <w:r w:rsidRPr="003B53F3">
          <w:rPr>
            <w:rFonts w:ascii="Courier New" w:hAnsi="Courier New" w:cs="Courier New"/>
            <w:sz w:val="21"/>
            <w:szCs w:val="21"/>
            <w:lang w:eastAsia="zh-CN"/>
          </w:rPr>
          <w:t xml:space="preserve"> -</w:t>
        </w:r>
        <w:proofErr w:type="spellStart"/>
        <w:r w:rsidRPr="003B53F3">
          <w:rPr>
            <w:rFonts w:ascii="Courier New" w:hAnsi="Courier New" w:cs="Courier New"/>
            <w:sz w:val="21"/>
            <w:szCs w:val="21"/>
            <w:lang w:eastAsia="zh-CN"/>
          </w:rPr>
          <w:t>i</w:t>
        </w:r>
        <w:proofErr w:type="spellEnd"/>
        <w:r w:rsidRPr="003B53F3">
          <w:rPr>
            <w:rFonts w:ascii="Courier New" w:hAnsi="Courier New" w:cs="Courier New"/>
            <w:sz w:val="21"/>
            <w:szCs w:val="21"/>
            <w:lang w:eastAsia="zh-CN"/>
          </w:rPr>
          <w:t xml:space="preserve"> data/</w:t>
        </w:r>
        <w:proofErr w:type="spellStart"/>
        <w:r w:rsidRPr="003B53F3">
          <w:rPr>
            <w:rFonts w:ascii="Courier New" w:hAnsi="Courier New" w:cs="Courier New"/>
            <w:sz w:val="21"/>
            <w:szCs w:val="21"/>
            <w:lang w:eastAsia="zh-CN"/>
          </w:rPr>
          <w:t>sample.hmpg</w:t>
        </w:r>
        <w:proofErr w:type="spellEnd"/>
        <w:r w:rsidRPr="003B53F3">
          <w:rPr>
            <w:rFonts w:ascii="Courier New" w:hAnsi="Courier New" w:cs="Courier New"/>
            <w:sz w:val="21"/>
            <w:szCs w:val="21"/>
            <w:lang w:eastAsia="zh-CN"/>
          </w:rPr>
          <w:t xml:space="preserve"> -f -F -d</w:t>
        </w:r>
      </w:ins>
    </w:p>
    <w:p w14:paraId="5BC60A7A" w14:textId="77777777" w:rsidR="002264D5" w:rsidRDefault="002264D5" w:rsidP="007A18A7">
      <w:pPr>
        <w:rPr>
          <w:ins w:id="624" w:author="Hirabayashi, Mitsuhiro (SEC)" w:date="2025-07-23T16:15:00Z"/>
          <w:rFonts w:ascii="Courier New" w:hAnsi="Courier New" w:cs="Courier New"/>
          <w:sz w:val="21"/>
          <w:szCs w:val="21"/>
          <w:lang w:eastAsia="ja-JP"/>
        </w:rPr>
      </w:pPr>
    </w:p>
    <w:p w14:paraId="5FB5258D" w14:textId="77777777" w:rsidR="002A0905" w:rsidRPr="002A0905" w:rsidRDefault="002A0905" w:rsidP="002A0905">
      <w:pPr>
        <w:pStyle w:val="Heading3"/>
        <w:rPr>
          <w:ins w:id="625" w:author="Hirabayashi, Mitsuhiro (SEC)" w:date="2025-07-23T16:15:00Z"/>
        </w:rPr>
      </w:pPr>
      <w:bookmarkStart w:id="626" w:name="_Toc204183863"/>
      <w:proofErr w:type="spellStart"/>
      <w:ins w:id="627" w:author="Hirabayashi, Mitsuhiro (SEC)" w:date="2025-07-23T16:15:00Z">
        <w:r w:rsidRPr="002A0905">
          <w:lastRenderedPageBreak/>
          <w:t>HapticsDemultiplexerApp</w:t>
        </w:r>
        <w:bookmarkEnd w:id="626"/>
        <w:proofErr w:type="spellEnd"/>
      </w:ins>
    </w:p>
    <w:p w14:paraId="0878CC7B" w14:textId="408C63BC" w:rsidR="002264D5" w:rsidRDefault="006E44C3" w:rsidP="000E55A4">
      <w:pPr>
        <w:rPr>
          <w:ins w:id="628" w:author="Hirabayashi, Mitsuhiro (SEC)" w:date="2025-07-23T16:24:00Z"/>
          <w:lang w:eastAsia="ja-JP"/>
        </w:rPr>
        <w:pPrChange w:id="629" w:author="Ahmed Hamza" w:date="2025-10-08T12:45:00Z" w16du:dateUtc="2025-10-08T19:45:00Z">
          <w:pPr>
            <w:pStyle w:val="NormalWeb"/>
          </w:pPr>
        </w:pPrChange>
      </w:pPr>
      <w:ins w:id="630" w:author="Hirabayashi, Mitsuhiro (SEC)" w:date="2025-07-23T16:15:00Z">
        <w:r w:rsidRPr="006E44C3">
          <w:rPr>
            <w:lang w:eastAsia="ja-JP"/>
          </w:rPr>
          <w:t xml:space="preserve">The </w:t>
        </w:r>
        <w:proofErr w:type="spellStart"/>
        <w:r w:rsidRPr="006E44C3">
          <w:rPr>
            <w:lang w:eastAsia="ja-JP"/>
          </w:rPr>
          <w:t>HapticsDemultiplexerApp</w:t>
        </w:r>
        <w:proofErr w:type="spellEnd"/>
        <w:r w:rsidRPr="006E44C3">
          <w:rPr>
            <w:lang w:eastAsia="ja-JP"/>
          </w:rPr>
          <w:t xml:space="preserve"> application can be used to extract </w:t>
        </w:r>
        <w:proofErr w:type="gramStart"/>
        <w:r w:rsidRPr="006E44C3">
          <w:rPr>
            <w:lang w:eastAsia="ja-JP"/>
          </w:rPr>
          <w:t>an</w:t>
        </w:r>
        <w:proofErr w:type="gramEnd"/>
        <w:r w:rsidRPr="006E44C3">
          <w:rPr>
            <w:lang w:eastAsia="ja-JP"/>
          </w:rPr>
          <w:t xml:space="preserve"> MIHS bitstream from an ISOBMFF (MP4) file. The command-line options for this application are </w:t>
        </w:r>
      </w:ins>
      <w:ins w:id="631" w:author="Hirabayashi, Mitsuhiro (SEC)" w:date="2025-07-23T16:49:00Z">
        <w:r w:rsidR="00400BD0">
          <w:rPr>
            <w:rFonts w:hint="eastAsia"/>
            <w:lang w:eastAsia="ja-JP"/>
          </w:rPr>
          <w:t xml:space="preserve">shown in </w:t>
        </w:r>
      </w:ins>
      <w:ins w:id="632" w:author="Hirabayashi, Mitsuhiro (SEC)" w:date="2025-07-23T17:03:00Z">
        <w:r w:rsidR="00EE6530">
          <w:rPr>
            <w:lang w:eastAsia="ja-JP"/>
          </w:rPr>
          <w:fldChar w:fldCharType="begin"/>
        </w:r>
        <w:r w:rsidR="00EE6530">
          <w:rPr>
            <w:lang w:eastAsia="ja-JP"/>
          </w:rPr>
          <w:instrText xml:space="preserve"> </w:instrText>
        </w:r>
        <w:r w:rsidR="00EE6530">
          <w:rPr>
            <w:rFonts w:hint="eastAsia"/>
            <w:lang w:eastAsia="ja-JP"/>
          </w:rPr>
          <w:instrText>REF _Ref204182618 \h</w:instrText>
        </w:r>
        <w:r w:rsidR="00EE6530">
          <w:rPr>
            <w:lang w:eastAsia="ja-JP"/>
          </w:rPr>
          <w:instrText xml:space="preserve"> </w:instrText>
        </w:r>
      </w:ins>
      <w:r w:rsidR="00EE6530">
        <w:rPr>
          <w:lang w:eastAsia="ja-JP"/>
        </w:rPr>
      </w:r>
      <w:r w:rsidR="000E55A4">
        <w:rPr>
          <w:lang w:eastAsia="ja-JP"/>
        </w:rPr>
        <w:instrText xml:space="preserve"> \* MERGEFORMAT </w:instrText>
      </w:r>
      <w:r w:rsidR="00EE6530">
        <w:rPr>
          <w:lang w:eastAsia="ja-JP"/>
        </w:rPr>
        <w:fldChar w:fldCharType="separate"/>
      </w:r>
      <w:ins w:id="633" w:author="Hirabayashi, Mitsuhiro (SEC)" w:date="2025-07-23T17:03:00Z">
        <w:r w:rsidR="00EE6530">
          <w:rPr>
            <w:lang w:eastAsia="ja-JP"/>
          </w:rPr>
          <w:t>Table 3</w:t>
        </w:r>
        <w:r w:rsidR="00EE6530">
          <w:rPr>
            <w:lang w:eastAsia="ja-JP"/>
          </w:rPr>
          <w:fldChar w:fldCharType="end"/>
        </w:r>
      </w:ins>
      <w:ins w:id="634" w:author="Ahmed Hamza" w:date="2025-10-08T12:46:00Z" w16du:dateUtc="2025-10-08T19:46:00Z">
        <w:r w:rsidR="000E55A4">
          <w:rPr>
            <w:lang w:eastAsia="ja-JP"/>
          </w:rPr>
          <w:t>.</w:t>
        </w:r>
      </w:ins>
      <w:ins w:id="635" w:author="Hirabayashi, Mitsuhiro (SEC)" w:date="2025-07-23T16:15:00Z">
        <w:del w:id="636" w:author="Ahmed Hamza" w:date="2025-10-08T12:46:00Z" w16du:dateUtc="2025-10-08T19:46:00Z">
          <w:r w:rsidRPr="006E44C3" w:rsidDel="000E55A4">
            <w:rPr>
              <w:lang w:eastAsia="ja-JP"/>
            </w:rPr>
            <w:delText>:</w:delText>
          </w:r>
        </w:del>
      </w:ins>
    </w:p>
    <w:p w14:paraId="576CEA63" w14:textId="347EDB14" w:rsidR="00F224B4" w:rsidRDefault="009F232E" w:rsidP="00BF55DB">
      <w:pPr>
        <w:pStyle w:val="Caption"/>
        <w:rPr>
          <w:ins w:id="637" w:author="Hirabayashi, Mitsuhiro (SEC)" w:date="2025-07-23T16:54:00Z"/>
          <w:lang w:eastAsia="zh-CN"/>
        </w:rPr>
      </w:pPr>
      <w:bookmarkStart w:id="638" w:name="_Ref204182618"/>
      <w:ins w:id="639" w:author="Hirabayashi, Mitsuhiro (SEC)" w:date="2025-07-23T16:24:00Z">
        <w:r>
          <w:t xml:space="preserve">Table </w:t>
        </w:r>
        <w:r>
          <w:fldChar w:fldCharType="begin"/>
        </w:r>
        <w:r>
          <w:instrText xml:space="preserve"> SEQ Table \* ARABIC </w:instrText>
        </w:r>
      </w:ins>
      <w:r>
        <w:fldChar w:fldCharType="separate"/>
      </w:r>
      <w:ins w:id="640" w:author="Hirabayashi, Mitsuhiro (SEC)" w:date="2025-07-23T16:24:00Z">
        <w:r>
          <w:rPr>
            <w:noProof/>
          </w:rPr>
          <w:t>3</w:t>
        </w:r>
        <w:r>
          <w:fldChar w:fldCharType="end"/>
        </w:r>
        <w:bookmarkEnd w:id="638"/>
        <w:r w:rsidR="00484A0D">
          <w:rPr>
            <w:rFonts w:hint="eastAsia"/>
            <w:lang w:eastAsia="ja-JP"/>
          </w:rPr>
          <w:t xml:space="preserve"> </w:t>
        </w:r>
        <w:del w:id="641" w:author="Ahmed Hamza" w:date="2025-10-08T12:46:00Z" w16du:dateUtc="2025-10-08T19:46:00Z">
          <w:r w:rsidR="00484A0D" w:rsidRPr="00484A0D" w:rsidDel="000E55A4">
            <w:rPr>
              <w:lang w:eastAsia="ja-JP"/>
            </w:rPr>
            <w:delText>c</w:delText>
          </w:r>
        </w:del>
      </w:ins>
      <w:ins w:id="642" w:author="Ahmed Hamza" w:date="2025-10-08T12:46:00Z" w16du:dateUtc="2025-10-08T19:46:00Z">
        <w:r w:rsidR="000E55A4">
          <w:rPr>
            <w:lang w:eastAsia="ja-JP"/>
          </w:rPr>
          <w:t>- C</w:t>
        </w:r>
      </w:ins>
      <w:ins w:id="643" w:author="Hirabayashi, Mitsuhiro (SEC)" w:date="2025-07-23T16:24:00Z">
        <w:r w:rsidR="00484A0D" w:rsidRPr="00484A0D">
          <w:rPr>
            <w:lang w:eastAsia="ja-JP"/>
          </w:rPr>
          <w:t>ommand-line options for</w:t>
        </w:r>
        <w:r w:rsidR="00AD20D1">
          <w:rPr>
            <w:rFonts w:hint="eastAsia"/>
            <w:lang w:eastAsia="ja-JP"/>
          </w:rPr>
          <w:t xml:space="preserve"> </w:t>
        </w:r>
        <w:proofErr w:type="spellStart"/>
        <w:r w:rsidR="00AD20D1" w:rsidRPr="003B53F3">
          <w:rPr>
            <w:lang w:eastAsia="zh-CN"/>
          </w:rPr>
          <w:t>Haptics</w:t>
        </w:r>
        <w:r w:rsidR="00AD20D1">
          <w:rPr>
            <w:lang w:eastAsia="zh-CN"/>
          </w:rPr>
          <w:t>Dem</w:t>
        </w:r>
        <w:r w:rsidR="00AD20D1" w:rsidRPr="003B53F3">
          <w:rPr>
            <w:lang w:eastAsia="zh-CN"/>
          </w:rPr>
          <w:t>ultiplexerApp</w:t>
        </w:r>
      </w:ins>
      <w:proofErr w:type="spellEnd"/>
      <w:ins w:id="644" w:author="Ahmed Hamza" w:date="2025-10-08T12:46:00Z" w16du:dateUtc="2025-10-08T19:46:00Z">
        <w:r w:rsidR="000E55A4">
          <w:rPr>
            <w:lang w:eastAsia="zh-CN"/>
          </w:rPr>
          <w:t>.</w:t>
        </w:r>
      </w:ins>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Change w:id="645" w:author="Ahmed Hamza" w:date="2025-10-08T12:58:00Z" w16du:dateUtc="2025-10-08T19:58:00Z">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PrChange>
      </w:tblPr>
      <w:tblGrid>
        <w:gridCol w:w="3114"/>
        <w:gridCol w:w="5901"/>
        <w:tblGridChange w:id="646">
          <w:tblGrid>
            <w:gridCol w:w="113"/>
            <w:gridCol w:w="2263"/>
            <w:gridCol w:w="851"/>
            <w:gridCol w:w="5896"/>
            <w:gridCol w:w="5"/>
          </w:tblGrid>
        </w:tblGridChange>
      </w:tblGrid>
      <w:tr w:rsidR="000E55A4" w14:paraId="198BC6A9" w14:textId="77777777" w:rsidTr="00FB4988">
        <w:trPr>
          <w:jc w:val="center"/>
          <w:ins w:id="647" w:author="Ahmed Hamza" w:date="2025-10-08T12:46:00Z" w16du:dateUtc="2025-10-08T19:46:00Z"/>
          <w:trPrChange w:id="648" w:author="Ahmed Hamza" w:date="2025-10-08T12:58:00Z" w16du:dateUtc="2025-10-08T19:58:00Z">
            <w:trPr>
              <w:gridAfter w:val="0"/>
            </w:trPr>
          </w:trPrChange>
        </w:trPr>
        <w:tc>
          <w:tcPr>
            <w:tcW w:w="3114" w:type="dxa"/>
            <w:tcBorders>
              <w:top w:val="single" w:sz="4" w:space="0" w:color="auto"/>
              <w:bottom w:val="single" w:sz="4" w:space="0" w:color="auto"/>
              <w:right w:val="single" w:sz="4" w:space="0" w:color="auto"/>
            </w:tcBorders>
            <w:tcPrChange w:id="649" w:author="Ahmed Hamza" w:date="2025-10-08T12:58:00Z" w16du:dateUtc="2025-10-08T19:58:00Z">
              <w:tcPr>
                <w:tcW w:w="2376" w:type="dxa"/>
                <w:gridSpan w:val="2"/>
                <w:tcBorders>
                  <w:top w:val="single" w:sz="4" w:space="0" w:color="auto"/>
                  <w:bottom w:val="single" w:sz="4" w:space="0" w:color="auto"/>
                  <w:right w:val="single" w:sz="4" w:space="0" w:color="auto"/>
                </w:tcBorders>
              </w:tcPr>
            </w:tcPrChange>
          </w:tcPr>
          <w:p w14:paraId="70E6EF0D" w14:textId="7A83EF96" w:rsidR="000E55A4" w:rsidRPr="00FB4988" w:rsidRDefault="000E55A4">
            <w:pPr>
              <w:widowControl w:val="0"/>
              <w:tabs>
                <w:tab w:val="clear" w:pos="403"/>
              </w:tabs>
              <w:autoSpaceDE w:val="0"/>
              <w:autoSpaceDN w:val="0"/>
              <w:adjustRightInd w:val="0"/>
              <w:spacing w:after="0" w:line="240" w:lineRule="auto"/>
              <w:jc w:val="left"/>
              <w:rPr>
                <w:ins w:id="650" w:author="Ahmed Hamza" w:date="2025-10-08T12:46:00Z" w16du:dateUtc="2025-10-08T19:46:00Z"/>
                <w:rFonts w:cs="Arial"/>
                <w:b/>
                <w:bCs/>
                <w:lang w:val="en-US"/>
                <w:rPrChange w:id="651" w:author="Ahmed Hamza" w:date="2025-10-08T12:57:00Z" w16du:dateUtc="2025-10-08T19:57:00Z">
                  <w:rPr>
                    <w:ins w:id="652" w:author="Ahmed Hamza" w:date="2025-10-08T12:46:00Z" w16du:dateUtc="2025-10-08T19:46:00Z"/>
                    <w:rFonts w:ascii="Arial" w:hAnsi="Arial" w:cs="Arial"/>
                    <w:lang w:val="en-US"/>
                  </w:rPr>
                </w:rPrChange>
              </w:rPr>
            </w:pPr>
            <w:ins w:id="653" w:author="Ahmed Hamza" w:date="2025-10-08T12:46:00Z" w16du:dateUtc="2025-10-08T19:46:00Z">
              <w:r w:rsidRPr="00FB4988">
                <w:rPr>
                  <w:rFonts w:cs="Arial"/>
                  <w:b/>
                  <w:bCs/>
                  <w:lang w:val="en-US"/>
                  <w:rPrChange w:id="654" w:author="Ahmed Hamza" w:date="2025-10-08T12:57:00Z" w16du:dateUtc="2025-10-08T19:57:00Z">
                    <w:rPr>
                      <w:rFonts w:ascii="Arial" w:hAnsi="Arial" w:cs="Arial"/>
                      <w:lang w:val="en-US"/>
                    </w:rPr>
                  </w:rPrChange>
                </w:rPr>
                <w:t>Option</w:t>
              </w:r>
            </w:ins>
          </w:p>
        </w:tc>
        <w:tc>
          <w:tcPr>
            <w:tcW w:w="5901" w:type="dxa"/>
            <w:tcBorders>
              <w:top w:val="single" w:sz="4" w:space="0" w:color="auto"/>
              <w:left w:val="single" w:sz="4" w:space="0" w:color="auto"/>
              <w:bottom w:val="single" w:sz="4" w:space="0" w:color="auto"/>
            </w:tcBorders>
            <w:tcPrChange w:id="655" w:author="Ahmed Hamza" w:date="2025-10-08T12:58:00Z" w16du:dateUtc="2025-10-08T19:58:00Z">
              <w:tcPr>
                <w:tcW w:w="6747" w:type="dxa"/>
                <w:gridSpan w:val="2"/>
                <w:tcBorders>
                  <w:top w:val="single" w:sz="4" w:space="0" w:color="auto"/>
                  <w:left w:val="single" w:sz="4" w:space="0" w:color="auto"/>
                  <w:bottom w:val="single" w:sz="4" w:space="0" w:color="auto"/>
                </w:tcBorders>
              </w:tcPr>
            </w:tcPrChange>
          </w:tcPr>
          <w:p w14:paraId="666DB37E" w14:textId="7BDD6671" w:rsidR="000E55A4" w:rsidRPr="00FB4988" w:rsidRDefault="000E55A4">
            <w:pPr>
              <w:widowControl w:val="0"/>
              <w:tabs>
                <w:tab w:val="clear" w:pos="403"/>
              </w:tabs>
              <w:autoSpaceDE w:val="0"/>
              <w:autoSpaceDN w:val="0"/>
              <w:adjustRightInd w:val="0"/>
              <w:spacing w:after="0" w:line="240" w:lineRule="auto"/>
              <w:jc w:val="left"/>
              <w:rPr>
                <w:ins w:id="656" w:author="Ahmed Hamza" w:date="2025-10-08T12:46:00Z" w16du:dateUtc="2025-10-08T19:46:00Z"/>
                <w:rFonts w:cs="Arial"/>
                <w:b/>
                <w:bCs/>
                <w:lang w:val="en-US"/>
                <w:rPrChange w:id="657" w:author="Ahmed Hamza" w:date="2025-10-08T12:57:00Z" w16du:dateUtc="2025-10-08T19:57:00Z">
                  <w:rPr>
                    <w:ins w:id="658" w:author="Ahmed Hamza" w:date="2025-10-08T12:46:00Z" w16du:dateUtc="2025-10-08T19:46:00Z"/>
                    <w:rFonts w:ascii="Arial" w:hAnsi="Arial" w:cs="Arial"/>
                    <w:lang w:val="en-US"/>
                  </w:rPr>
                </w:rPrChange>
              </w:rPr>
            </w:pPr>
            <w:ins w:id="659" w:author="Ahmed Hamza" w:date="2025-10-08T12:46:00Z" w16du:dateUtc="2025-10-08T19:46:00Z">
              <w:r w:rsidRPr="00FB4988">
                <w:rPr>
                  <w:rFonts w:cs="Arial"/>
                  <w:b/>
                  <w:bCs/>
                  <w:lang w:val="en-US"/>
                  <w:rPrChange w:id="660" w:author="Ahmed Hamza" w:date="2025-10-08T12:57:00Z" w16du:dateUtc="2025-10-08T19:57:00Z">
                    <w:rPr>
                      <w:rFonts w:ascii="Arial" w:hAnsi="Arial" w:cs="Arial"/>
                      <w:lang w:val="en-US"/>
                    </w:rPr>
                  </w:rPrChange>
                </w:rPr>
                <w:t>Description</w:t>
              </w:r>
            </w:ins>
          </w:p>
        </w:tc>
      </w:tr>
      <w:tr w:rsidR="00C65FEA" w14:paraId="346AF21F" w14:textId="77777777" w:rsidTr="00FB4988">
        <w:trPr>
          <w:jc w:val="center"/>
          <w:ins w:id="661" w:author="Hirabayashi, Mitsuhiro (SEC)" w:date="2025-07-23T16:58:00Z"/>
          <w:trPrChange w:id="662" w:author="Ahmed Hamza" w:date="2025-10-08T12:58:00Z" w16du:dateUtc="2025-10-08T19:58:00Z">
            <w:trPr>
              <w:gridAfter w:val="0"/>
            </w:trPr>
          </w:trPrChange>
        </w:trPr>
        <w:tc>
          <w:tcPr>
            <w:tcW w:w="3114" w:type="dxa"/>
            <w:tcBorders>
              <w:top w:val="single" w:sz="4" w:space="0" w:color="auto"/>
              <w:bottom w:val="single" w:sz="4" w:space="0" w:color="auto"/>
              <w:right w:val="single" w:sz="4" w:space="0" w:color="auto"/>
            </w:tcBorders>
            <w:tcPrChange w:id="663" w:author="Ahmed Hamza" w:date="2025-10-08T12:58:00Z" w16du:dateUtc="2025-10-08T19:58:00Z">
              <w:tcPr>
                <w:tcW w:w="2376" w:type="dxa"/>
                <w:gridSpan w:val="2"/>
                <w:tcBorders>
                  <w:top w:val="single" w:sz="4" w:space="0" w:color="auto"/>
                  <w:bottom w:val="single" w:sz="4" w:space="0" w:color="auto"/>
                  <w:right w:val="single" w:sz="4" w:space="0" w:color="auto"/>
                </w:tcBorders>
              </w:tcPr>
            </w:tcPrChange>
          </w:tcPr>
          <w:p w14:paraId="6626D20E" w14:textId="77777777" w:rsidR="00C65FEA" w:rsidRPr="00FB4988" w:rsidRDefault="00C65FEA">
            <w:pPr>
              <w:widowControl w:val="0"/>
              <w:tabs>
                <w:tab w:val="clear" w:pos="403"/>
              </w:tabs>
              <w:autoSpaceDE w:val="0"/>
              <w:autoSpaceDN w:val="0"/>
              <w:adjustRightInd w:val="0"/>
              <w:spacing w:after="0" w:line="240" w:lineRule="auto"/>
              <w:jc w:val="left"/>
              <w:rPr>
                <w:ins w:id="664" w:author="Hirabayashi, Mitsuhiro (SEC)" w:date="2025-07-23T16:58:00Z"/>
                <w:rFonts w:ascii="Courier New" w:hAnsi="Courier New" w:cs="Courier New"/>
                <w:lang w:val="en-US"/>
                <w:rPrChange w:id="665" w:author="Ahmed Hamza" w:date="2025-10-08T12:57:00Z" w16du:dateUtc="2025-10-08T19:57:00Z">
                  <w:rPr>
                    <w:ins w:id="666" w:author="Hirabayashi, Mitsuhiro (SEC)" w:date="2025-07-23T16:58:00Z"/>
                    <w:rFonts w:ascii="Arial" w:hAnsi="Arial" w:cs="Arial"/>
                    <w:lang w:val="en-US"/>
                  </w:rPr>
                </w:rPrChange>
              </w:rPr>
            </w:pPr>
            <w:ins w:id="667" w:author="Hirabayashi, Mitsuhiro (SEC)" w:date="2025-07-23T16:58:00Z">
              <w:r w:rsidRPr="00FB4988">
                <w:rPr>
                  <w:rFonts w:ascii="Courier New" w:hAnsi="Courier New" w:cs="Courier New"/>
                  <w:lang w:val="en-US"/>
                  <w:rPrChange w:id="668" w:author="Ahmed Hamza" w:date="2025-10-08T12:57:00Z" w16du:dateUtc="2025-10-08T19:57:00Z">
                    <w:rPr>
                      <w:rFonts w:ascii="Arial" w:hAnsi="Arial" w:cs="Arial"/>
                      <w:lang w:val="en-US"/>
                    </w:rPr>
                  </w:rPrChange>
                </w:rPr>
                <w:t>-d, --debug</w:t>
              </w:r>
            </w:ins>
          </w:p>
        </w:tc>
        <w:tc>
          <w:tcPr>
            <w:tcW w:w="5901" w:type="dxa"/>
            <w:tcBorders>
              <w:top w:val="single" w:sz="4" w:space="0" w:color="auto"/>
              <w:left w:val="single" w:sz="4" w:space="0" w:color="auto"/>
              <w:bottom w:val="single" w:sz="4" w:space="0" w:color="auto"/>
            </w:tcBorders>
            <w:tcPrChange w:id="669" w:author="Ahmed Hamza" w:date="2025-10-08T12:58:00Z" w16du:dateUtc="2025-10-08T19:58:00Z">
              <w:tcPr>
                <w:tcW w:w="6747" w:type="dxa"/>
                <w:gridSpan w:val="2"/>
                <w:tcBorders>
                  <w:top w:val="single" w:sz="4" w:space="0" w:color="auto"/>
                  <w:left w:val="single" w:sz="4" w:space="0" w:color="auto"/>
                  <w:bottom w:val="single" w:sz="4" w:space="0" w:color="auto"/>
                </w:tcBorders>
              </w:tcPr>
            </w:tcPrChange>
          </w:tcPr>
          <w:p w14:paraId="7A5545FD" w14:textId="77777777" w:rsidR="00C65FEA" w:rsidRPr="00FB4988" w:rsidRDefault="00C65FEA">
            <w:pPr>
              <w:widowControl w:val="0"/>
              <w:tabs>
                <w:tab w:val="clear" w:pos="403"/>
              </w:tabs>
              <w:autoSpaceDE w:val="0"/>
              <w:autoSpaceDN w:val="0"/>
              <w:adjustRightInd w:val="0"/>
              <w:spacing w:after="0" w:line="240" w:lineRule="auto"/>
              <w:jc w:val="left"/>
              <w:rPr>
                <w:ins w:id="670" w:author="Hirabayashi, Mitsuhiro (SEC)" w:date="2025-07-23T16:58:00Z"/>
                <w:rFonts w:cs="Arial"/>
                <w:lang w:val="en-US"/>
                <w:rPrChange w:id="671" w:author="Ahmed Hamza" w:date="2025-10-08T12:57:00Z" w16du:dateUtc="2025-10-08T19:57:00Z">
                  <w:rPr>
                    <w:ins w:id="672" w:author="Hirabayashi, Mitsuhiro (SEC)" w:date="2025-07-23T16:58:00Z"/>
                    <w:rFonts w:ascii="Arial" w:hAnsi="Arial" w:cs="Arial"/>
                    <w:lang w:val="en-US"/>
                  </w:rPr>
                </w:rPrChange>
              </w:rPr>
            </w:pPr>
            <w:ins w:id="673" w:author="Hirabayashi, Mitsuhiro (SEC)" w:date="2025-07-23T16:58:00Z">
              <w:r w:rsidRPr="00FB4988">
                <w:rPr>
                  <w:rFonts w:cs="Arial"/>
                  <w:lang w:val="en-US"/>
                  <w:rPrChange w:id="674" w:author="Ahmed Hamza" w:date="2025-10-08T12:57:00Z" w16du:dateUtc="2025-10-08T19:57:00Z">
                    <w:rPr>
                      <w:rFonts w:ascii="Arial" w:hAnsi="Arial" w:cs="Arial"/>
                      <w:lang w:val="en-US"/>
                    </w:rPr>
                  </w:rPrChange>
                </w:rPr>
                <w:t>Enables debugging</w:t>
              </w:r>
            </w:ins>
          </w:p>
        </w:tc>
      </w:tr>
      <w:tr w:rsidR="00C65FEA" w14:paraId="27DA9CBA" w14:textId="77777777" w:rsidTr="00FB4988">
        <w:trPr>
          <w:jc w:val="center"/>
          <w:ins w:id="675" w:author="Hirabayashi, Mitsuhiro (SEC)" w:date="2025-07-23T16:58:00Z"/>
          <w:trPrChange w:id="676" w:author="Ahmed Hamza" w:date="2025-10-08T12:58:00Z" w16du:dateUtc="2025-10-08T19:58:00Z">
            <w:trPr>
              <w:gridAfter w:val="0"/>
            </w:trPr>
          </w:trPrChange>
        </w:trPr>
        <w:tc>
          <w:tcPr>
            <w:tcW w:w="3114" w:type="dxa"/>
            <w:tcBorders>
              <w:top w:val="single" w:sz="4" w:space="0" w:color="auto"/>
              <w:bottom w:val="single" w:sz="4" w:space="0" w:color="auto"/>
              <w:right w:val="single" w:sz="4" w:space="0" w:color="auto"/>
            </w:tcBorders>
            <w:tcPrChange w:id="677" w:author="Ahmed Hamza" w:date="2025-10-08T12:58:00Z" w16du:dateUtc="2025-10-08T19:58:00Z">
              <w:tcPr>
                <w:tcW w:w="2376" w:type="dxa"/>
                <w:gridSpan w:val="2"/>
                <w:tcBorders>
                  <w:top w:val="single" w:sz="4" w:space="0" w:color="auto"/>
                  <w:bottom w:val="single" w:sz="4" w:space="0" w:color="auto"/>
                  <w:right w:val="single" w:sz="4" w:space="0" w:color="auto"/>
                </w:tcBorders>
              </w:tcPr>
            </w:tcPrChange>
          </w:tcPr>
          <w:p w14:paraId="05D768CE" w14:textId="77777777" w:rsidR="00C65FEA" w:rsidRPr="00FB4988" w:rsidRDefault="00C65FEA">
            <w:pPr>
              <w:widowControl w:val="0"/>
              <w:tabs>
                <w:tab w:val="clear" w:pos="403"/>
              </w:tabs>
              <w:autoSpaceDE w:val="0"/>
              <w:autoSpaceDN w:val="0"/>
              <w:adjustRightInd w:val="0"/>
              <w:spacing w:after="0" w:line="240" w:lineRule="auto"/>
              <w:jc w:val="left"/>
              <w:rPr>
                <w:ins w:id="678" w:author="Hirabayashi, Mitsuhiro (SEC)" w:date="2025-07-23T16:58:00Z"/>
                <w:rFonts w:ascii="Courier New" w:hAnsi="Courier New" w:cs="Courier New"/>
                <w:lang w:val="en-US"/>
                <w:rPrChange w:id="679" w:author="Ahmed Hamza" w:date="2025-10-08T12:57:00Z" w16du:dateUtc="2025-10-08T19:57:00Z">
                  <w:rPr>
                    <w:ins w:id="680" w:author="Hirabayashi, Mitsuhiro (SEC)" w:date="2025-07-23T16:58:00Z"/>
                    <w:rFonts w:ascii="Arial" w:hAnsi="Arial" w:cs="Arial"/>
                    <w:lang w:val="en-US"/>
                  </w:rPr>
                </w:rPrChange>
              </w:rPr>
            </w:pPr>
            <w:ins w:id="681" w:author="Hirabayashi, Mitsuhiro (SEC)" w:date="2025-07-23T16:58:00Z">
              <w:r w:rsidRPr="00FB4988">
                <w:rPr>
                  <w:rFonts w:ascii="Courier New" w:hAnsi="Courier New" w:cs="Courier New"/>
                  <w:lang w:val="en-US"/>
                  <w:rPrChange w:id="682" w:author="Ahmed Hamza" w:date="2025-10-08T12:57:00Z" w16du:dateUtc="2025-10-08T19:57:00Z">
                    <w:rPr>
                      <w:rFonts w:ascii="Arial" w:hAnsi="Arial" w:cs="Arial"/>
                      <w:lang w:val="en-US"/>
                    </w:rPr>
                  </w:rPrChange>
                </w:rPr>
                <w:t>-</w:t>
              </w:r>
              <w:proofErr w:type="spellStart"/>
              <w:r w:rsidRPr="00FB4988">
                <w:rPr>
                  <w:rFonts w:ascii="Courier New" w:hAnsi="Courier New" w:cs="Courier New"/>
                  <w:lang w:val="en-US"/>
                  <w:rPrChange w:id="683" w:author="Ahmed Hamza" w:date="2025-10-08T12:57:00Z" w16du:dateUtc="2025-10-08T19:57:00Z">
                    <w:rPr>
                      <w:rFonts w:ascii="Arial" w:hAnsi="Arial" w:cs="Arial"/>
                      <w:lang w:val="en-US"/>
                    </w:rPr>
                  </w:rPrChange>
                </w:rPr>
                <w:t>i</w:t>
              </w:r>
              <w:proofErr w:type="spellEnd"/>
              <w:r w:rsidRPr="00FB4988">
                <w:rPr>
                  <w:rFonts w:ascii="Courier New" w:hAnsi="Courier New" w:cs="Courier New"/>
                  <w:lang w:val="en-US"/>
                  <w:rPrChange w:id="684" w:author="Ahmed Hamza" w:date="2025-10-08T12:57:00Z" w16du:dateUtc="2025-10-08T19:57:00Z">
                    <w:rPr>
                      <w:rFonts w:ascii="Arial" w:hAnsi="Arial" w:cs="Arial"/>
                      <w:lang w:val="en-US"/>
                    </w:rPr>
                  </w:rPrChange>
                </w:rPr>
                <w:t>, --</w:t>
              </w:r>
              <w:proofErr w:type="spellStart"/>
              <w:r w:rsidRPr="00FB4988">
                <w:rPr>
                  <w:rFonts w:ascii="Courier New" w:hAnsi="Courier New" w:cs="Courier New"/>
                  <w:lang w:val="en-US"/>
                  <w:rPrChange w:id="685" w:author="Ahmed Hamza" w:date="2025-10-08T12:57:00Z" w16du:dateUtc="2025-10-08T19:57:00Z">
                    <w:rPr>
                      <w:rFonts w:ascii="Arial" w:hAnsi="Arial" w:cs="Arial"/>
                      <w:lang w:val="en-US"/>
                    </w:rPr>
                  </w:rPrChange>
                </w:rPr>
                <w:t>inputPath</w:t>
              </w:r>
              <w:proofErr w:type="spellEnd"/>
              <w:r w:rsidRPr="00FB4988">
                <w:rPr>
                  <w:rFonts w:ascii="Courier New" w:hAnsi="Courier New" w:cs="Courier New"/>
                  <w:lang w:val="en-US"/>
                  <w:rPrChange w:id="686" w:author="Ahmed Hamza" w:date="2025-10-08T12:57:00Z" w16du:dateUtc="2025-10-08T19:57:00Z">
                    <w:rPr>
                      <w:rFonts w:ascii="Arial" w:hAnsi="Arial" w:cs="Arial"/>
                      <w:lang w:val="en-US"/>
                    </w:rPr>
                  </w:rPrChange>
                </w:rPr>
                <w:t xml:space="preserve"> </w:t>
              </w:r>
              <w:proofErr w:type="spellStart"/>
              <w:r w:rsidRPr="00FB4988">
                <w:rPr>
                  <w:rFonts w:ascii="Courier New" w:hAnsi="Courier New" w:cs="Courier New"/>
                  <w:lang w:val="en-US"/>
                  <w:rPrChange w:id="687" w:author="Ahmed Hamza" w:date="2025-10-08T12:57:00Z" w16du:dateUtc="2025-10-08T19:57:00Z">
                    <w:rPr>
                      <w:rFonts w:ascii="Arial" w:hAnsi="Arial" w:cs="Arial"/>
                      <w:lang w:val="en-US"/>
                    </w:rPr>
                  </w:rPrChange>
                </w:rPr>
                <w:t>arg</w:t>
              </w:r>
              <w:proofErr w:type="spellEnd"/>
            </w:ins>
          </w:p>
        </w:tc>
        <w:tc>
          <w:tcPr>
            <w:tcW w:w="5901" w:type="dxa"/>
            <w:tcBorders>
              <w:top w:val="single" w:sz="4" w:space="0" w:color="auto"/>
              <w:left w:val="single" w:sz="4" w:space="0" w:color="auto"/>
              <w:bottom w:val="single" w:sz="4" w:space="0" w:color="auto"/>
            </w:tcBorders>
            <w:tcPrChange w:id="688" w:author="Ahmed Hamza" w:date="2025-10-08T12:58:00Z" w16du:dateUtc="2025-10-08T19:58:00Z">
              <w:tcPr>
                <w:tcW w:w="6747" w:type="dxa"/>
                <w:gridSpan w:val="2"/>
                <w:tcBorders>
                  <w:top w:val="single" w:sz="4" w:space="0" w:color="auto"/>
                  <w:left w:val="single" w:sz="4" w:space="0" w:color="auto"/>
                  <w:bottom w:val="single" w:sz="4" w:space="0" w:color="auto"/>
                </w:tcBorders>
              </w:tcPr>
            </w:tcPrChange>
          </w:tcPr>
          <w:p w14:paraId="33DC5CA3" w14:textId="77777777" w:rsidR="00C65FEA" w:rsidRPr="00FB4988" w:rsidRDefault="00C65FEA">
            <w:pPr>
              <w:widowControl w:val="0"/>
              <w:tabs>
                <w:tab w:val="clear" w:pos="403"/>
              </w:tabs>
              <w:autoSpaceDE w:val="0"/>
              <w:autoSpaceDN w:val="0"/>
              <w:adjustRightInd w:val="0"/>
              <w:spacing w:after="0" w:line="240" w:lineRule="auto"/>
              <w:jc w:val="left"/>
              <w:rPr>
                <w:ins w:id="689" w:author="Hirabayashi, Mitsuhiro (SEC)" w:date="2025-07-23T16:58:00Z"/>
                <w:rFonts w:cs="Arial"/>
                <w:lang w:val="en-US"/>
                <w:rPrChange w:id="690" w:author="Ahmed Hamza" w:date="2025-10-08T12:57:00Z" w16du:dateUtc="2025-10-08T19:57:00Z">
                  <w:rPr>
                    <w:ins w:id="691" w:author="Hirabayashi, Mitsuhiro (SEC)" w:date="2025-07-23T16:58:00Z"/>
                    <w:rFonts w:ascii="Arial" w:hAnsi="Arial" w:cs="Arial"/>
                    <w:lang w:val="en-US"/>
                  </w:rPr>
                </w:rPrChange>
              </w:rPr>
            </w:pPr>
            <w:ins w:id="692" w:author="Hirabayashi, Mitsuhiro (SEC)" w:date="2025-07-23T16:58:00Z">
              <w:r w:rsidRPr="00FB4988">
                <w:rPr>
                  <w:rFonts w:cs="Arial"/>
                  <w:lang w:val="en-US"/>
                  <w:rPrChange w:id="693" w:author="Ahmed Hamza" w:date="2025-10-08T12:57:00Z" w16du:dateUtc="2025-10-08T19:57:00Z">
                    <w:rPr>
                      <w:rFonts w:ascii="Arial" w:hAnsi="Arial" w:cs="Arial"/>
                      <w:lang w:val="en-US"/>
                    </w:rPr>
                  </w:rPrChange>
                </w:rPr>
                <w:t>Input MP4 filename</w:t>
              </w:r>
            </w:ins>
          </w:p>
        </w:tc>
      </w:tr>
      <w:tr w:rsidR="00C65FEA" w14:paraId="5F0A4E73" w14:textId="77777777" w:rsidTr="00FB4988">
        <w:trPr>
          <w:jc w:val="center"/>
          <w:ins w:id="694" w:author="Hirabayashi, Mitsuhiro (SEC)" w:date="2025-07-23T16:58:00Z"/>
          <w:trPrChange w:id="695" w:author="Ahmed Hamza" w:date="2025-10-08T12:58:00Z" w16du:dateUtc="2025-10-08T19:58:00Z">
            <w:trPr>
              <w:gridAfter w:val="0"/>
            </w:trPr>
          </w:trPrChange>
        </w:trPr>
        <w:tc>
          <w:tcPr>
            <w:tcW w:w="3114" w:type="dxa"/>
            <w:tcBorders>
              <w:top w:val="single" w:sz="4" w:space="0" w:color="auto"/>
              <w:bottom w:val="single" w:sz="4" w:space="0" w:color="auto"/>
              <w:right w:val="single" w:sz="4" w:space="0" w:color="auto"/>
            </w:tcBorders>
            <w:tcPrChange w:id="696" w:author="Ahmed Hamza" w:date="2025-10-08T12:58:00Z" w16du:dateUtc="2025-10-08T19:58:00Z">
              <w:tcPr>
                <w:tcW w:w="2376" w:type="dxa"/>
                <w:gridSpan w:val="2"/>
                <w:tcBorders>
                  <w:top w:val="single" w:sz="4" w:space="0" w:color="auto"/>
                  <w:bottom w:val="single" w:sz="4" w:space="0" w:color="auto"/>
                  <w:right w:val="single" w:sz="4" w:space="0" w:color="auto"/>
                </w:tcBorders>
              </w:tcPr>
            </w:tcPrChange>
          </w:tcPr>
          <w:p w14:paraId="08BB584D" w14:textId="77777777" w:rsidR="00C65FEA" w:rsidRPr="00FB4988" w:rsidRDefault="00C65FEA">
            <w:pPr>
              <w:widowControl w:val="0"/>
              <w:tabs>
                <w:tab w:val="clear" w:pos="403"/>
              </w:tabs>
              <w:autoSpaceDE w:val="0"/>
              <w:autoSpaceDN w:val="0"/>
              <w:adjustRightInd w:val="0"/>
              <w:spacing w:after="0" w:line="240" w:lineRule="auto"/>
              <w:jc w:val="left"/>
              <w:rPr>
                <w:ins w:id="697" w:author="Hirabayashi, Mitsuhiro (SEC)" w:date="2025-07-23T16:58:00Z"/>
                <w:rFonts w:ascii="Courier New" w:hAnsi="Courier New" w:cs="Courier New"/>
                <w:lang w:val="en-US"/>
                <w:rPrChange w:id="698" w:author="Ahmed Hamza" w:date="2025-10-08T12:57:00Z" w16du:dateUtc="2025-10-08T19:57:00Z">
                  <w:rPr>
                    <w:ins w:id="699" w:author="Hirabayashi, Mitsuhiro (SEC)" w:date="2025-07-23T16:58:00Z"/>
                    <w:rFonts w:ascii="Arial" w:hAnsi="Arial" w:cs="Arial"/>
                    <w:lang w:val="en-US"/>
                  </w:rPr>
                </w:rPrChange>
              </w:rPr>
            </w:pPr>
            <w:ins w:id="700" w:author="Hirabayashi, Mitsuhiro (SEC)" w:date="2025-07-23T16:58:00Z">
              <w:r w:rsidRPr="00FB4988">
                <w:rPr>
                  <w:rFonts w:ascii="Courier New" w:hAnsi="Courier New" w:cs="Courier New"/>
                  <w:lang w:val="en-US"/>
                  <w:rPrChange w:id="701" w:author="Ahmed Hamza" w:date="2025-10-08T12:57:00Z" w16du:dateUtc="2025-10-08T19:57:00Z">
                    <w:rPr>
                      <w:rFonts w:ascii="Arial" w:hAnsi="Arial" w:cs="Arial"/>
                      <w:lang w:val="en-US"/>
                    </w:rPr>
                  </w:rPrChange>
                </w:rPr>
                <w:t>-o, --</w:t>
              </w:r>
              <w:proofErr w:type="spellStart"/>
              <w:r w:rsidRPr="00FB4988">
                <w:rPr>
                  <w:rFonts w:ascii="Courier New" w:hAnsi="Courier New" w:cs="Courier New"/>
                  <w:lang w:val="en-US"/>
                  <w:rPrChange w:id="702" w:author="Ahmed Hamza" w:date="2025-10-08T12:57:00Z" w16du:dateUtc="2025-10-08T19:57:00Z">
                    <w:rPr>
                      <w:rFonts w:ascii="Arial" w:hAnsi="Arial" w:cs="Arial"/>
                      <w:lang w:val="en-US"/>
                    </w:rPr>
                  </w:rPrChange>
                </w:rPr>
                <w:t>outputPath</w:t>
              </w:r>
              <w:proofErr w:type="spellEnd"/>
              <w:r w:rsidRPr="00FB4988">
                <w:rPr>
                  <w:rFonts w:ascii="Courier New" w:hAnsi="Courier New" w:cs="Courier New"/>
                  <w:lang w:val="en-US"/>
                  <w:rPrChange w:id="703" w:author="Ahmed Hamza" w:date="2025-10-08T12:57:00Z" w16du:dateUtc="2025-10-08T19:57:00Z">
                    <w:rPr>
                      <w:rFonts w:ascii="Arial" w:hAnsi="Arial" w:cs="Arial"/>
                      <w:lang w:val="en-US"/>
                    </w:rPr>
                  </w:rPrChange>
                </w:rPr>
                <w:t xml:space="preserve"> </w:t>
              </w:r>
              <w:proofErr w:type="spellStart"/>
              <w:r w:rsidRPr="00FB4988">
                <w:rPr>
                  <w:rFonts w:ascii="Courier New" w:hAnsi="Courier New" w:cs="Courier New"/>
                  <w:lang w:val="en-US"/>
                  <w:rPrChange w:id="704" w:author="Ahmed Hamza" w:date="2025-10-08T12:57:00Z" w16du:dateUtc="2025-10-08T19:57:00Z">
                    <w:rPr>
                      <w:rFonts w:ascii="Arial" w:hAnsi="Arial" w:cs="Arial"/>
                      <w:lang w:val="en-US"/>
                    </w:rPr>
                  </w:rPrChange>
                </w:rPr>
                <w:t>arg</w:t>
              </w:r>
              <w:proofErr w:type="spellEnd"/>
            </w:ins>
          </w:p>
        </w:tc>
        <w:tc>
          <w:tcPr>
            <w:tcW w:w="5901" w:type="dxa"/>
            <w:tcBorders>
              <w:top w:val="single" w:sz="4" w:space="0" w:color="auto"/>
              <w:left w:val="single" w:sz="4" w:space="0" w:color="auto"/>
              <w:bottom w:val="single" w:sz="4" w:space="0" w:color="auto"/>
            </w:tcBorders>
            <w:tcPrChange w:id="705" w:author="Ahmed Hamza" w:date="2025-10-08T12:58:00Z" w16du:dateUtc="2025-10-08T19:58:00Z">
              <w:tcPr>
                <w:tcW w:w="6747" w:type="dxa"/>
                <w:gridSpan w:val="2"/>
                <w:tcBorders>
                  <w:top w:val="single" w:sz="4" w:space="0" w:color="auto"/>
                  <w:left w:val="single" w:sz="4" w:space="0" w:color="auto"/>
                  <w:bottom w:val="single" w:sz="4" w:space="0" w:color="auto"/>
                </w:tcBorders>
              </w:tcPr>
            </w:tcPrChange>
          </w:tcPr>
          <w:p w14:paraId="16373574" w14:textId="77777777" w:rsidR="00C65FEA" w:rsidRPr="00FB4988" w:rsidRDefault="00C65FEA">
            <w:pPr>
              <w:widowControl w:val="0"/>
              <w:tabs>
                <w:tab w:val="clear" w:pos="403"/>
              </w:tabs>
              <w:autoSpaceDE w:val="0"/>
              <w:autoSpaceDN w:val="0"/>
              <w:adjustRightInd w:val="0"/>
              <w:spacing w:after="0" w:line="240" w:lineRule="auto"/>
              <w:jc w:val="left"/>
              <w:rPr>
                <w:ins w:id="706" w:author="Hirabayashi, Mitsuhiro (SEC)" w:date="2025-07-23T16:58:00Z"/>
                <w:rFonts w:cs="Arial"/>
                <w:lang w:val="en-US"/>
                <w:rPrChange w:id="707" w:author="Ahmed Hamza" w:date="2025-10-08T12:57:00Z" w16du:dateUtc="2025-10-08T19:57:00Z">
                  <w:rPr>
                    <w:ins w:id="708" w:author="Hirabayashi, Mitsuhiro (SEC)" w:date="2025-07-23T16:58:00Z"/>
                    <w:rFonts w:ascii="Arial" w:hAnsi="Arial" w:cs="Arial"/>
                    <w:lang w:val="en-US"/>
                  </w:rPr>
                </w:rPrChange>
              </w:rPr>
            </w:pPr>
            <w:ins w:id="709" w:author="Hirabayashi, Mitsuhiro (SEC)" w:date="2025-07-23T16:58:00Z">
              <w:r w:rsidRPr="00FB4988">
                <w:rPr>
                  <w:rFonts w:cs="Arial"/>
                  <w:lang w:val="en-US"/>
                  <w:rPrChange w:id="710" w:author="Ahmed Hamza" w:date="2025-10-08T12:57:00Z" w16du:dateUtc="2025-10-08T19:57:00Z">
                    <w:rPr>
                      <w:rFonts w:ascii="Arial" w:hAnsi="Arial" w:cs="Arial"/>
                      <w:lang w:val="en-US"/>
                    </w:rPr>
                  </w:rPrChange>
                </w:rPr>
                <w:t>Output MIHS bitstream filename</w:t>
              </w:r>
            </w:ins>
          </w:p>
        </w:tc>
      </w:tr>
      <w:tr w:rsidR="00C65FEA" w14:paraId="29C83696" w14:textId="77777777" w:rsidTr="00FB4988">
        <w:trPr>
          <w:jc w:val="center"/>
          <w:ins w:id="711" w:author="Hirabayashi, Mitsuhiro (SEC)" w:date="2025-07-23T16:58:00Z"/>
          <w:trPrChange w:id="712" w:author="Ahmed Hamza" w:date="2025-10-08T12:58:00Z" w16du:dateUtc="2025-10-08T19:58:00Z">
            <w:trPr>
              <w:gridAfter w:val="0"/>
            </w:trPr>
          </w:trPrChange>
        </w:trPr>
        <w:tc>
          <w:tcPr>
            <w:tcW w:w="3114" w:type="dxa"/>
            <w:tcBorders>
              <w:top w:val="single" w:sz="4" w:space="0" w:color="auto"/>
              <w:bottom w:val="single" w:sz="4" w:space="0" w:color="auto"/>
              <w:right w:val="single" w:sz="4" w:space="0" w:color="auto"/>
            </w:tcBorders>
            <w:tcPrChange w:id="713" w:author="Ahmed Hamza" w:date="2025-10-08T12:58:00Z" w16du:dateUtc="2025-10-08T19:58:00Z">
              <w:tcPr>
                <w:tcW w:w="2376" w:type="dxa"/>
                <w:gridSpan w:val="2"/>
                <w:tcBorders>
                  <w:top w:val="single" w:sz="4" w:space="0" w:color="auto"/>
                  <w:bottom w:val="single" w:sz="4" w:space="0" w:color="auto"/>
                  <w:right w:val="single" w:sz="4" w:space="0" w:color="auto"/>
                </w:tcBorders>
              </w:tcPr>
            </w:tcPrChange>
          </w:tcPr>
          <w:p w14:paraId="29706B2B" w14:textId="77777777" w:rsidR="00C65FEA" w:rsidRPr="00FB4988" w:rsidRDefault="00C65FEA">
            <w:pPr>
              <w:widowControl w:val="0"/>
              <w:tabs>
                <w:tab w:val="clear" w:pos="403"/>
              </w:tabs>
              <w:autoSpaceDE w:val="0"/>
              <w:autoSpaceDN w:val="0"/>
              <w:adjustRightInd w:val="0"/>
              <w:spacing w:after="0" w:line="240" w:lineRule="auto"/>
              <w:jc w:val="left"/>
              <w:rPr>
                <w:ins w:id="714" w:author="Hirabayashi, Mitsuhiro (SEC)" w:date="2025-07-23T16:58:00Z"/>
                <w:rFonts w:ascii="Courier New" w:hAnsi="Courier New" w:cs="Courier New"/>
                <w:lang w:val="en-US"/>
                <w:rPrChange w:id="715" w:author="Ahmed Hamza" w:date="2025-10-08T12:57:00Z" w16du:dateUtc="2025-10-08T19:57:00Z">
                  <w:rPr>
                    <w:ins w:id="716" w:author="Hirabayashi, Mitsuhiro (SEC)" w:date="2025-07-23T16:58:00Z"/>
                    <w:rFonts w:ascii="Arial" w:hAnsi="Arial" w:cs="Arial"/>
                    <w:lang w:val="en-US"/>
                  </w:rPr>
                </w:rPrChange>
              </w:rPr>
            </w:pPr>
            <w:ins w:id="717" w:author="Hirabayashi, Mitsuhiro (SEC)" w:date="2025-07-23T16:58:00Z">
              <w:r w:rsidRPr="00FB4988">
                <w:rPr>
                  <w:rFonts w:ascii="Courier New" w:hAnsi="Courier New" w:cs="Courier New"/>
                  <w:lang w:val="en-US"/>
                  <w:rPrChange w:id="718" w:author="Ahmed Hamza" w:date="2025-10-08T12:57:00Z" w16du:dateUtc="2025-10-08T19:57:00Z">
                    <w:rPr>
                      <w:rFonts w:ascii="Arial" w:hAnsi="Arial" w:cs="Arial"/>
                      <w:lang w:val="en-US"/>
                    </w:rPr>
                  </w:rPrChange>
                </w:rPr>
                <w:t>-f, --force</w:t>
              </w:r>
            </w:ins>
          </w:p>
        </w:tc>
        <w:tc>
          <w:tcPr>
            <w:tcW w:w="5901" w:type="dxa"/>
            <w:tcBorders>
              <w:top w:val="single" w:sz="4" w:space="0" w:color="auto"/>
              <w:left w:val="single" w:sz="4" w:space="0" w:color="auto"/>
              <w:bottom w:val="single" w:sz="4" w:space="0" w:color="auto"/>
            </w:tcBorders>
            <w:tcPrChange w:id="719" w:author="Ahmed Hamza" w:date="2025-10-08T12:58:00Z" w16du:dateUtc="2025-10-08T19:58:00Z">
              <w:tcPr>
                <w:tcW w:w="6747" w:type="dxa"/>
                <w:gridSpan w:val="2"/>
                <w:tcBorders>
                  <w:top w:val="single" w:sz="4" w:space="0" w:color="auto"/>
                  <w:left w:val="single" w:sz="4" w:space="0" w:color="auto"/>
                  <w:bottom w:val="single" w:sz="4" w:space="0" w:color="auto"/>
                </w:tcBorders>
              </w:tcPr>
            </w:tcPrChange>
          </w:tcPr>
          <w:p w14:paraId="58CC1ED8" w14:textId="77777777" w:rsidR="00C65FEA" w:rsidRPr="00FB4988" w:rsidRDefault="00C65FEA">
            <w:pPr>
              <w:widowControl w:val="0"/>
              <w:tabs>
                <w:tab w:val="clear" w:pos="403"/>
              </w:tabs>
              <w:autoSpaceDE w:val="0"/>
              <w:autoSpaceDN w:val="0"/>
              <w:adjustRightInd w:val="0"/>
              <w:spacing w:after="0" w:line="240" w:lineRule="auto"/>
              <w:jc w:val="left"/>
              <w:rPr>
                <w:ins w:id="720" w:author="Hirabayashi, Mitsuhiro (SEC)" w:date="2025-07-23T16:58:00Z"/>
                <w:rFonts w:cs="Arial"/>
                <w:lang w:val="en-US"/>
                <w:rPrChange w:id="721" w:author="Ahmed Hamza" w:date="2025-10-08T12:57:00Z" w16du:dateUtc="2025-10-08T19:57:00Z">
                  <w:rPr>
                    <w:ins w:id="722" w:author="Hirabayashi, Mitsuhiro (SEC)" w:date="2025-07-23T16:58:00Z"/>
                    <w:rFonts w:ascii="Arial" w:hAnsi="Arial" w:cs="Arial"/>
                    <w:lang w:val="en-US"/>
                  </w:rPr>
                </w:rPrChange>
              </w:rPr>
            </w:pPr>
            <w:ins w:id="723" w:author="Hirabayashi, Mitsuhiro (SEC)" w:date="2025-07-23T16:58:00Z">
              <w:r w:rsidRPr="00FB4988">
                <w:rPr>
                  <w:rFonts w:cs="Arial"/>
                  <w:lang w:val="en-US"/>
                  <w:rPrChange w:id="724" w:author="Ahmed Hamza" w:date="2025-10-08T12:57:00Z" w16du:dateUtc="2025-10-08T19:57:00Z">
                    <w:rPr>
                      <w:rFonts w:ascii="Arial" w:hAnsi="Arial" w:cs="Arial"/>
                      <w:lang w:val="en-US"/>
                    </w:rPr>
                  </w:rPrChange>
                </w:rPr>
                <w:t>Overwrite output file if already exists</w:t>
              </w:r>
            </w:ins>
          </w:p>
        </w:tc>
      </w:tr>
      <w:tr w:rsidR="00C65FEA" w14:paraId="5A760CD7" w14:textId="77777777" w:rsidTr="00FB4988">
        <w:trPr>
          <w:jc w:val="center"/>
          <w:ins w:id="725" w:author="Hirabayashi, Mitsuhiro (SEC)" w:date="2025-07-23T16:58:00Z"/>
          <w:trPrChange w:id="726" w:author="Ahmed Hamza" w:date="2025-10-08T12:58:00Z" w16du:dateUtc="2025-10-08T19:58:00Z">
            <w:trPr>
              <w:gridAfter w:val="0"/>
            </w:trPr>
          </w:trPrChange>
        </w:trPr>
        <w:tc>
          <w:tcPr>
            <w:tcW w:w="3114" w:type="dxa"/>
            <w:tcBorders>
              <w:top w:val="single" w:sz="4" w:space="0" w:color="auto"/>
              <w:bottom w:val="single" w:sz="4" w:space="0" w:color="auto"/>
              <w:right w:val="single" w:sz="4" w:space="0" w:color="auto"/>
            </w:tcBorders>
            <w:tcPrChange w:id="727" w:author="Ahmed Hamza" w:date="2025-10-08T12:58:00Z" w16du:dateUtc="2025-10-08T19:58:00Z">
              <w:tcPr>
                <w:tcW w:w="2376" w:type="dxa"/>
                <w:gridSpan w:val="2"/>
                <w:tcBorders>
                  <w:top w:val="single" w:sz="4" w:space="0" w:color="auto"/>
                  <w:bottom w:val="single" w:sz="4" w:space="0" w:color="auto"/>
                  <w:right w:val="single" w:sz="4" w:space="0" w:color="auto"/>
                </w:tcBorders>
              </w:tcPr>
            </w:tcPrChange>
          </w:tcPr>
          <w:p w14:paraId="00E2E479" w14:textId="77777777" w:rsidR="00C65FEA" w:rsidRPr="00FB4988" w:rsidRDefault="00C65FEA">
            <w:pPr>
              <w:widowControl w:val="0"/>
              <w:tabs>
                <w:tab w:val="clear" w:pos="403"/>
              </w:tabs>
              <w:autoSpaceDE w:val="0"/>
              <w:autoSpaceDN w:val="0"/>
              <w:adjustRightInd w:val="0"/>
              <w:spacing w:after="0" w:line="240" w:lineRule="auto"/>
              <w:jc w:val="left"/>
              <w:rPr>
                <w:ins w:id="728" w:author="Hirabayashi, Mitsuhiro (SEC)" w:date="2025-07-23T16:58:00Z"/>
                <w:rFonts w:ascii="Courier New" w:hAnsi="Courier New" w:cs="Courier New"/>
                <w:lang w:val="en-US"/>
                <w:rPrChange w:id="729" w:author="Ahmed Hamza" w:date="2025-10-08T12:57:00Z" w16du:dateUtc="2025-10-08T19:57:00Z">
                  <w:rPr>
                    <w:ins w:id="730" w:author="Hirabayashi, Mitsuhiro (SEC)" w:date="2025-07-23T16:58:00Z"/>
                    <w:rFonts w:ascii="Arial" w:hAnsi="Arial" w:cs="Arial"/>
                    <w:lang w:val="en-US"/>
                  </w:rPr>
                </w:rPrChange>
              </w:rPr>
            </w:pPr>
            <w:ins w:id="731" w:author="Hirabayashi, Mitsuhiro (SEC)" w:date="2025-07-23T16:58:00Z">
              <w:r w:rsidRPr="00FB4988">
                <w:rPr>
                  <w:rFonts w:ascii="Courier New" w:hAnsi="Courier New" w:cs="Courier New"/>
                  <w:lang w:val="en-US"/>
                  <w:rPrChange w:id="732" w:author="Ahmed Hamza" w:date="2025-10-08T12:57:00Z" w16du:dateUtc="2025-10-08T19:57:00Z">
                    <w:rPr>
                      <w:rFonts w:ascii="Arial" w:hAnsi="Arial" w:cs="Arial"/>
                      <w:lang w:val="en-US"/>
                    </w:rPr>
                  </w:rPrChange>
                </w:rPr>
                <w:t>-v, --verbose</w:t>
              </w:r>
            </w:ins>
          </w:p>
        </w:tc>
        <w:tc>
          <w:tcPr>
            <w:tcW w:w="5901" w:type="dxa"/>
            <w:tcBorders>
              <w:top w:val="single" w:sz="4" w:space="0" w:color="auto"/>
              <w:left w:val="single" w:sz="4" w:space="0" w:color="auto"/>
              <w:bottom w:val="single" w:sz="4" w:space="0" w:color="auto"/>
            </w:tcBorders>
            <w:tcPrChange w:id="733" w:author="Ahmed Hamza" w:date="2025-10-08T12:58:00Z" w16du:dateUtc="2025-10-08T19:58:00Z">
              <w:tcPr>
                <w:tcW w:w="6747" w:type="dxa"/>
                <w:gridSpan w:val="2"/>
                <w:tcBorders>
                  <w:top w:val="single" w:sz="4" w:space="0" w:color="auto"/>
                  <w:left w:val="single" w:sz="4" w:space="0" w:color="auto"/>
                  <w:bottom w:val="single" w:sz="4" w:space="0" w:color="auto"/>
                </w:tcBorders>
              </w:tcPr>
            </w:tcPrChange>
          </w:tcPr>
          <w:p w14:paraId="1B63B07B" w14:textId="77777777" w:rsidR="00C65FEA" w:rsidRPr="00FB4988" w:rsidRDefault="00C65FEA">
            <w:pPr>
              <w:widowControl w:val="0"/>
              <w:tabs>
                <w:tab w:val="clear" w:pos="403"/>
              </w:tabs>
              <w:autoSpaceDE w:val="0"/>
              <w:autoSpaceDN w:val="0"/>
              <w:adjustRightInd w:val="0"/>
              <w:spacing w:after="0" w:line="240" w:lineRule="auto"/>
              <w:jc w:val="left"/>
              <w:rPr>
                <w:ins w:id="734" w:author="Hirabayashi, Mitsuhiro (SEC)" w:date="2025-07-23T16:58:00Z"/>
                <w:rFonts w:cs="Arial"/>
                <w:lang w:val="en-US"/>
                <w:rPrChange w:id="735" w:author="Ahmed Hamza" w:date="2025-10-08T12:57:00Z" w16du:dateUtc="2025-10-08T19:57:00Z">
                  <w:rPr>
                    <w:ins w:id="736" w:author="Hirabayashi, Mitsuhiro (SEC)" w:date="2025-07-23T16:58:00Z"/>
                    <w:rFonts w:ascii="Arial" w:hAnsi="Arial" w:cs="Arial"/>
                    <w:lang w:val="en-US"/>
                  </w:rPr>
                </w:rPrChange>
              </w:rPr>
            </w:pPr>
            <w:ins w:id="737" w:author="Hirabayashi, Mitsuhiro (SEC)" w:date="2025-07-23T16:58:00Z">
              <w:r w:rsidRPr="00FB4988">
                <w:rPr>
                  <w:rFonts w:cs="Arial"/>
                  <w:lang w:val="en-US"/>
                  <w:rPrChange w:id="738" w:author="Ahmed Hamza" w:date="2025-10-08T12:57:00Z" w16du:dateUtc="2025-10-08T19:57:00Z">
                    <w:rPr>
                      <w:rFonts w:ascii="Arial" w:hAnsi="Arial" w:cs="Arial"/>
                      <w:lang w:val="en-US"/>
                    </w:rPr>
                  </w:rPrChange>
                </w:rPr>
                <w:t>Verbose output</w:t>
              </w:r>
            </w:ins>
          </w:p>
        </w:tc>
      </w:tr>
      <w:tr w:rsidR="00C65FEA" w14:paraId="71864E4E" w14:textId="77777777" w:rsidTr="00FB4988">
        <w:trPr>
          <w:jc w:val="center"/>
          <w:ins w:id="739" w:author="Hirabayashi, Mitsuhiro (SEC)" w:date="2025-07-23T16:58:00Z"/>
          <w:trPrChange w:id="740" w:author="Ahmed Hamza" w:date="2025-10-08T12:58:00Z" w16du:dateUtc="2025-10-08T19:58:00Z">
            <w:trPr>
              <w:gridAfter w:val="0"/>
            </w:trPr>
          </w:trPrChange>
        </w:trPr>
        <w:tc>
          <w:tcPr>
            <w:tcW w:w="3114" w:type="dxa"/>
            <w:tcBorders>
              <w:top w:val="single" w:sz="4" w:space="0" w:color="auto"/>
              <w:bottom w:val="single" w:sz="4" w:space="0" w:color="auto"/>
              <w:right w:val="single" w:sz="4" w:space="0" w:color="auto"/>
            </w:tcBorders>
            <w:tcPrChange w:id="741" w:author="Ahmed Hamza" w:date="2025-10-08T12:58:00Z" w16du:dateUtc="2025-10-08T19:58:00Z">
              <w:tcPr>
                <w:tcW w:w="2376" w:type="dxa"/>
                <w:gridSpan w:val="2"/>
                <w:tcBorders>
                  <w:top w:val="single" w:sz="4" w:space="0" w:color="auto"/>
                  <w:bottom w:val="single" w:sz="4" w:space="0" w:color="auto"/>
                  <w:right w:val="single" w:sz="4" w:space="0" w:color="auto"/>
                </w:tcBorders>
              </w:tcPr>
            </w:tcPrChange>
          </w:tcPr>
          <w:p w14:paraId="7DD7753F" w14:textId="77777777" w:rsidR="00C65FEA" w:rsidRPr="00FB4988" w:rsidRDefault="00C65FEA">
            <w:pPr>
              <w:widowControl w:val="0"/>
              <w:tabs>
                <w:tab w:val="clear" w:pos="403"/>
              </w:tabs>
              <w:autoSpaceDE w:val="0"/>
              <w:autoSpaceDN w:val="0"/>
              <w:adjustRightInd w:val="0"/>
              <w:spacing w:after="0" w:line="240" w:lineRule="auto"/>
              <w:jc w:val="left"/>
              <w:rPr>
                <w:ins w:id="742" w:author="Hirabayashi, Mitsuhiro (SEC)" w:date="2025-07-23T16:58:00Z"/>
                <w:rFonts w:ascii="Courier New" w:hAnsi="Courier New" w:cs="Courier New"/>
                <w:lang w:val="en-US"/>
                <w:rPrChange w:id="743" w:author="Ahmed Hamza" w:date="2025-10-08T12:57:00Z" w16du:dateUtc="2025-10-08T19:57:00Z">
                  <w:rPr>
                    <w:ins w:id="744" w:author="Hirabayashi, Mitsuhiro (SEC)" w:date="2025-07-23T16:58:00Z"/>
                    <w:rFonts w:ascii="Arial" w:hAnsi="Arial" w:cs="Arial"/>
                    <w:lang w:val="en-US"/>
                  </w:rPr>
                </w:rPrChange>
              </w:rPr>
            </w:pPr>
            <w:ins w:id="745" w:author="Hirabayashi, Mitsuhiro (SEC)" w:date="2025-07-23T16:58:00Z">
              <w:r w:rsidRPr="00FB4988">
                <w:rPr>
                  <w:rFonts w:ascii="Courier New" w:hAnsi="Courier New" w:cs="Courier New"/>
                  <w:lang w:val="en-US"/>
                  <w:rPrChange w:id="746" w:author="Ahmed Hamza" w:date="2025-10-08T12:57:00Z" w16du:dateUtc="2025-10-08T19:57:00Z">
                    <w:rPr>
                      <w:rFonts w:ascii="Arial" w:hAnsi="Arial" w:cs="Arial"/>
                      <w:lang w:val="en-US"/>
                    </w:rPr>
                  </w:rPrChange>
                </w:rPr>
                <w:t>-h, --help</w:t>
              </w:r>
            </w:ins>
          </w:p>
        </w:tc>
        <w:tc>
          <w:tcPr>
            <w:tcW w:w="5901" w:type="dxa"/>
            <w:tcBorders>
              <w:top w:val="single" w:sz="4" w:space="0" w:color="auto"/>
              <w:left w:val="single" w:sz="4" w:space="0" w:color="auto"/>
              <w:bottom w:val="single" w:sz="4" w:space="0" w:color="auto"/>
            </w:tcBorders>
            <w:tcPrChange w:id="747" w:author="Ahmed Hamza" w:date="2025-10-08T12:58:00Z" w16du:dateUtc="2025-10-08T19:58:00Z">
              <w:tcPr>
                <w:tcW w:w="6747" w:type="dxa"/>
                <w:gridSpan w:val="2"/>
                <w:tcBorders>
                  <w:top w:val="single" w:sz="4" w:space="0" w:color="auto"/>
                  <w:left w:val="single" w:sz="4" w:space="0" w:color="auto"/>
                  <w:bottom w:val="single" w:sz="4" w:space="0" w:color="auto"/>
                </w:tcBorders>
              </w:tcPr>
            </w:tcPrChange>
          </w:tcPr>
          <w:p w14:paraId="4DB9F203" w14:textId="77777777" w:rsidR="00C65FEA" w:rsidRPr="00FB4988" w:rsidRDefault="00C65FEA">
            <w:pPr>
              <w:widowControl w:val="0"/>
              <w:tabs>
                <w:tab w:val="clear" w:pos="403"/>
              </w:tabs>
              <w:autoSpaceDE w:val="0"/>
              <w:autoSpaceDN w:val="0"/>
              <w:adjustRightInd w:val="0"/>
              <w:spacing w:after="0" w:line="240" w:lineRule="auto"/>
              <w:jc w:val="left"/>
              <w:rPr>
                <w:ins w:id="748" w:author="Hirabayashi, Mitsuhiro (SEC)" w:date="2025-07-23T16:58:00Z"/>
                <w:rFonts w:cs="Arial"/>
                <w:lang w:val="en-US"/>
                <w:rPrChange w:id="749" w:author="Ahmed Hamza" w:date="2025-10-08T12:57:00Z" w16du:dateUtc="2025-10-08T19:57:00Z">
                  <w:rPr>
                    <w:ins w:id="750" w:author="Hirabayashi, Mitsuhiro (SEC)" w:date="2025-07-23T16:58:00Z"/>
                    <w:rFonts w:ascii="Arial" w:hAnsi="Arial" w:cs="Arial"/>
                    <w:lang w:val="en-US"/>
                  </w:rPr>
                </w:rPrChange>
              </w:rPr>
            </w:pPr>
            <w:ins w:id="751" w:author="Hirabayashi, Mitsuhiro (SEC)" w:date="2025-07-23T16:58:00Z">
              <w:r w:rsidRPr="00FB4988">
                <w:rPr>
                  <w:rFonts w:cs="Arial"/>
                  <w:lang w:val="en-US"/>
                  <w:rPrChange w:id="752" w:author="Ahmed Hamza" w:date="2025-10-08T12:57:00Z" w16du:dateUtc="2025-10-08T19:57:00Z">
                    <w:rPr>
                      <w:rFonts w:ascii="Arial" w:hAnsi="Arial" w:cs="Arial"/>
                      <w:lang w:val="en-US"/>
                    </w:rPr>
                  </w:rPrChange>
                </w:rPr>
                <w:t>Print usage</w:t>
              </w:r>
            </w:ins>
          </w:p>
        </w:tc>
      </w:tr>
    </w:tbl>
    <w:p w14:paraId="50B51998" w14:textId="77777777" w:rsidR="00BF55DB" w:rsidRDefault="00BF55DB" w:rsidP="00BF55DB">
      <w:pPr>
        <w:rPr>
          <w:ins w:id="753" w:author="Hirabayashi, Mitsuhiro (SEC)" w:date="2025-07-23T16:54:00Z"/>
          <w:lang w:eastAsia="ja-JP"/>
        </w:rPr>
      </w:pPr>
    </w:p>
    <w:p w14:paraId="3CBCADA5" w14:textId="77777777" w:rsidR="000E55A4" w:rsidRPr="000E55A4" w:rsidRDefault="000E55A4" w:rsidP="000E55A4">
      <w:pPr>
        <w:pStyle w:val="Heading4"/>
        <w:rPr>
          <w:ins w:id="754" w:author="Ahmed Hamza" w:date="2025-10-08T12:47:00Z" w16du:dateUtc="2025-10-08T19:47:00Z"/>
        </w:rPr>
      </w:pPr>
      <w:ins w:id="755" w:author="Ahmed Hamza" w:date="2025-10-08T12:47:00Z" w16du:dateUtc="2025-10-08T19:47:00Z">
        <w:r w:rsidRPr="000E55A4">
          <w:t>Usage examples</w:t>
        </w:r>
      </w:ins>
    </w:p>
    <w:p w14:paraId="0A00C6F7" w14:textId="1560C6F0" w:rsidR="00BF55DB" w:rsidRPr="00BF55DB" w:rsidDel="000E55A4" w:rsidRDefault="00BF55DB">
      <w:pPr>
        <w:rPr>
          <w:ins w:id="756" w:author="Hirabayashi, Mitsuhiro (SEC)" w:date="2025-07-23T16:15:00Z"/>
          <w:del w:id="757" w:author="Ahmed Hamza" w:date="2025-10-08T12:47:00Z" w16du:dateUtc="2025-10-08T19:47:00Z"/>
          <w:lang w:eastAsia="ja-JP"/>
        </w:rPr>
        <w:pPrChange w:id="758" w:author="Hirabayashi, Mitsuhiro (SEC)" w:date="2025-07-23T16:54:00Z">
          <w:pPr>
            <w:pStyle w:val="NormalWeb"/>
          </w:pPr>
        </w:pPrChange>
      </w:pPr>
    </w:p>
    <w:p w14:paraId="2C59F9B0" w14:textId="66771F46" w:rsidR="006E44C3" w:rsidRPr="000E55A4" w:rsidRDefault="00B357DB" w:rsidP="000E55A4">
      <w:pPr>
        <w:rPr>
          <w:ins w:id="759" w:author="Hirabayashi, Mitsuhiro (SEC)" w:date="2025-07-23T16:15:00Z"/>
          <w:lang w:eastAsia="ja-JP"/>
          <w:rPrChange w:id="760" w:author="Ahmed Hamza" w:date="2025-10-08T12:47:00Z" w16du:dateUtc="2025-10-08T19:47:00Z">
            <w:rPr>
              <w:ins w:id="761" w:author="Hirabayashi, Mitsuhiro (SEC)" w:date="2025-07-23T16:15:00Z"/>
              <w:rFonts w:ascii="Times New Roman" w:hAnsi="Times New Roman"/>
              <w:b w:val="0"/>
              <w:sz w:val="24"/>
              <w:szCs w:val="24"/>
            </w:rPr>
          </w:rPrChange>
        </w:rPr>
        <w:pPrChange w:id="762" w:author="Ahmed Hamza" w:date="2025-10-08T12:47:00Z" w16du:dateUtc="2025-10-08T19:47:00Z">
          <w:pPr>
            <w:pStyle w:val="Heading3"/>
          </w:pPr>
        </w:pPrChange>
      </w:pPr>
      <w:ins w:id="763" w:author="Hirabayashi, Mitsuhiro (SEC)" w:date="2025-07-23T16:16:00Z">
        <w:r w:rsidRPr="00B357DB">
          <w:rPr>
            <w:lang w:eastAsia="ja-JP"/>
          </w:rPr>
          <w:t xml:space="preserve">The following command-line extracts </w:t>
        </w:r>
        <w:proofErr w:type="gramStart"/>
        <w:r w:rsidRPr="00B357DB">
          <w:rPr>
            <w:lang w:eastAsia="ja-JP"/>
          </w:rPr>
          <w:t>an</w:t>
        </w:r>
        <w:proofErr w:type="gramEnd"/>
        <w:r w:rsidRPr="00B357DB">
          <w:rPr>
            <w:lang w:eastAsia="ja-JP"/>
          </w:rPr>
          <w:t xml:space="preserve"> MIHS bitstream from the MP4 file that was generated above with the </w:t>
        </w:r>
        <w:proofErr w:type="spellStart"/>
        <w:r w:rsidRPr="00B357DB">
          <w:rPr>
            <w:lang w:eastAsia="ja-JP"/>
          </w:rPr>
          <w:t>HapticsMultiplexerApp</w:t>
        </w:r>
        <w:proofErr w:type="spellEnd"/>
        <w:r w:rsidRPr="00B357DB">
          <w:rPr>
            <w:lang w:eastAsia="ja-JP"/>
          </w:rPr>
          <w:t>:</w:t>
        </w:r>
      </w:ins>
    </w:p>
    <w:p w14:paraId="51A4579E" w14:textId="117F77B9" w:rsidR="002264D5" w:rsidRPr="000E55A4" w:rsidRDefault="00403682">
      <w:pPr>
        <w:rPr>
          <w:ins w:id="764" w:author="Hirabayashi, Mitsuhiro (SEC)" w:date="2025-07-23T14:56:00Z"/>
        </w:rPr>
        <w:pPrChange w:id="765" w:author="Hirabayashi, Mitsuhiro (SEC)" w:date="2025-07-23T15:55:00Z">
          <w:pPr>
            <w:pStyle w:val="Heading1"/>
          </w:pPr>
        </w:pPrChange>
      </w:pPr>
      <w:ins w:id="766" w:author="Hirabayashi, Mitsuhiro (SEC)" w:date="2025-07-23T16:16:00Z">
        <w:r>
          <w:rPr>
            <w:rFonts w:ascii="Courier New" w:hAnsi="Courier New" w:cs="Courier New"/>
            <w:sz w:val="21"/>
            <w:szCs w:val="21"/>
            <w:lang w:eastAsia="zh-CN"/>
          </w:rPr>
          <w:t xml:space="preserve">$ </w:t>
        </w:r>
        <w:r w:rsidRPr="003B53F3">
          <w:rPr>
            <w:rFonts w:ascii="Courier New" w:hAnsi="Courier New" w:cs="Courier New"/>
            <w:sz w:val="21"/>
            <w:szCs w:val="21"/>
            <w:lang w:eastAsia="zh-CN"/>
          </w:rPr>
          <w:t>bin/</w:t>
        </w:r>
        <w:proofErr w:type="spellStart"/>
        <w:r w:rsidRPr="003B53F3">
          <w:rPr>
            <w:rFonts w:ascii="Courier New" w:hAnsi="Courier New" w:cs="Courier New"/>
            <w:sz w:val="21"/>
            <w:szCs w:val="21"/>
            <w:lang w:eastAsia="zh-CN"/>
          </w:rPr>
          <w:t>HapticsDemultiplexerApp</w:t>
        </w:r>
        <w:proofErr w:type="spellEnd"/>
        <w:r w:rsidRPr="003B53F3">
          <w:rPr>
            <w:rFonts w:ascii="Courier New" w:hAnsi="Courier New" w:cs="Courier New"/>
            <w:sz w:val="21"/>
            <w:szCs w:val="21"/>
            <w:lang w:eastAsia="zh-CN"/>
          </w:rPr>
          <w:t xml:space="preserve"> -</w:t>
        </w:r>
        <w:proofErr w:type="spellStart"/>
        <w:r w:rsidRPr="003B53F3">
          <w:rPr>
            <w:rFonts w:ascii="Courier New" w:hAnsi="Courier New" w:cs="Courier New"/>
            <w:sz w:val="21"/>
            <w:szCs w:val="21"/>
            <w:lang w:eastAsia="zh-CN"/>
          </w:rPr>
          <w:t>i</w:t>
        </w:r>
        <w:proofErr w:type="spellEnd"/>
        <w:r w:rsidRPr="003B53F3">
          <w:rPr>
            <w:rFonts w:ascii="Courier New" w:hAnsi="Courier New" w:cs="Courier New"/>
            <w:sz w:val="21"/>
            <w:szCs w:val="21"/>
            <w:lang w:eastAsia="zh-CN"/>
          </w:rPr>
          <w:t xml:space="preserve"> data/sample.mp4 -o data/</w:t>
        </w:r>
        <w:proofErr w:type="spellStart"/>
        <w:r>
          <w:rPr>
            <w:rFonts w:ascii="Courier New" w:hAnsi="Courier New" w:cs="Courier New"/>
            <w:sz w:val="21"/>
            <w:szCs w:val="21"/>
            <w:lang w:eastAsia="zh-CN"/>
          </w:rPr>
          <w:t>out</w:t>
        </w:r>
        <w:r w:rsidRPr="003B53F3">
          <w:rPr>
            <w:rFonts w:ascii="Courier New" w:hAnsi="Courier New" w:cs="Courier New"/>
            <w:sz w:val="21"/>
            <w:szCs w:val="21"/>
            <w:lang w:eastAsia="zh-CN"/>
          </w:rPr>
          <w:t>.hmpg</w:t>
        </w:r>
        <w:proofErr w:type="spellEnd"/>
        <w:r w:rsidRPr="003B53F3">
          <w:rPr>
            <w:rFonts w:ascii="Courier New" w:hAnsi="Courier New" w:cs="Courier New"/>
            <w:sz w:val="21"/>
            <w:szCs w:val="21"/>
            <w:lang w:eastAsia="zh-CN"/>
          </w:rPr>
          <w:t xml:space="preserve"> -</w:t>
        </w:r>
        <w:r>
          <w:rPr>
            <w:rFonts w:ascii="Courier New" w:hAnsi="Courier New" w:cs="Courier New" w:hint="eastAsia"/>
            <w:sz w:val="21"/>
            <w:szCs w:val="21"/>
            <w:lang w:eastAsia="ja-JP"/>
          </w:rPr>
          <w:t>d</w:t>
        </w:r>
      </w:ins>
    </w:p>
    <w:p w14:paraId="2743F5F4" w14:textId="745B19D1" w:rsidR="00617451" w:rsidRDefault="00210D85" w:rsidP="003B47BE">
      <w:pPr>
        <w:pStyle w:val="Heading1"/>
      </w:pPr>
      <w:bookmarkStart w:id="767" w:name="_Toc204183864"/>
      <w:r w:rsidRPr="00E20C94">
        <w:rPr>
          <w:rFonts w:eastAsiaTheme="minorEastAsia"/>
          <w:bCs/>
          <w:sz w:val="24"/>
          <w:szCs w:val="24"/>
        </w:rPr>
        <w:t>Conformance for ISO/IEC 23090-</w:t>
      </w:r>
      <w:r w:rsidR="000F465E">
        <w:rPr>
          <w:rFonts w:eastAsiaTheme="minorEastAsia"/>
          <w:bCs/>
          <w:sz w:val="24"/>
          <w:szCs w:val="24"/>
        </w:rPr>
        <w:t>32</w:t>
      </w:r>
      <w:bookmarkEnd w:id="767"/>
    </w:p>
    <w:p w14:paraId="5FCEC39A" w14:textId="55541610" w:rsidR="003E2228" w:rsidRDefault="003E2228" w:rsidP="00AE36B5">
      <w:pPr>
        <w:pStyle w:val="BodyText"/>
        <w:spacing w:after="220"/>
        <w:rPr>
          <w:rFonts w:eastAsia="MS Mincho"/>
          <w:lang w:val="en-US" w:eastAsia="ja-JP"/>
        </w:rPr>
      </w:pPr>
      <w:r w:rsidRPr="00112D4D">
        <w:rPr>
          <w:rFonts w:eastAsia="MS Mincho"/>
          <w:highlight w:val="yellow"/>
          <w:lang w:val="en-US" w:eastAsia="ja-JP"/>
        </w:rPr>
        <w:t>(TBD)</w:t>
      </w:r>
      <w:r w:rsidRPr="00112D4D">
        <w:rPr>
          <w:rFonts w:eastAsiaTheme="minorEastAsia"/>
          <w:highlight w:val="yellow"/>
          <w:lang w:eastAsia="ja-JP"/>
        </w:rPr>
        <w:t xml:space="preserve"> MP4 File</w:t>
      </w:r>
      <w:r w:rsidR="00BE00B3">
        <w:rPr>
          <w:rFonts w:eastAsia="MS Mincho" w:hint="eastAsia"/>
          <w:highlight w:val="yellow"/>
          <w:lang w:eastAsia="ja-JP"/>
        </w:rPr>
        <w:t>s</w:t>
      </w:r>
      <w:r w:rsidRPr="00112D4D">
        <w:rPr>
          <w:rFonts w:eastAsiaTheme="minorEastAsia"/>
          <w:highlight w:val="yellow"/>
          <w:lang w:eastAsia="ja-JP"/>
        </w:rPr>
        <w:t>, fM</w:t>
      </w:r>
      <w:r w:rsidR="000C522D">
        <w:rPr>
          <w:rFonts w:eastAsia="MS Mincho" w:hint="eastAsia"/>
          <w:highlight w:val="yellow"/>
          <w:lang w:eastAsia="ja-JP"/>
        </w:rPr>
        <w:t>P</w:t>
      </w:r>
      <w:r w:rsidRPr="00112D4D">
        <w:rPr>
          <w:rFonts w:eastAsiaTheme="minorEastAsia"/>
          <w:highlight w:val="yellow"/>
          <w:lang w:eastAsia="ja-JP"/>
        </w:rPr>
        <w:t>4 File</w:t>
      </w:r>
      <w:r w:rsidR="00BE00B3">
        <w:rPr>
          <w:rFonts w:eastAsia="MS Mincho" w:hint="eastAsia"/>
          <w:highlight w:val="yellow"/>
          <w:lang w:eastAsia="ja-JP"/>
        </w:rPr>
        <w:t>s</w:t>
      </w:r>
      <w:r w:rsidRPr="00112D4D">
        <w:rPr>
          <w:rFonts w:eastAsiaTheme="minorEastAsia"/>
          <w:highlight w:val="yellow"/>
          <w:lang w:eastAsia="ja-JP"/>
        </w:rPr>
        <w:t xml:space="preserve"> and DASH MPD Files</w:t>
      </w:r>
    </w:p>
    <w:p w14:paraId="5CE42074" w14:textId="28E7ED02" w:rsidR="00254C5E" w:rsidRDefault="00254C5E" w:rsidP="00FD7D29">
      <w:pPr>
        <w:pStyle w:val="ANNEX"/>
        <w:numPr>
          <w:ilvl w:val="0"/>
          <w:numId w:val="0"/>
        </w:numPr>
        <w:jc w:val="both"/>
      </w:pPr>
      <w:bookmarkStart w:id="768" w:name="_Toc72927184"/>
      <w:bookmarkStart w:id="769" w:name="_Toc72927274"/>
      <w:bookmarkStart w:id="770" w:name="_Toc443470372"/>
      <w:bookmarkStart w:id="771" w:name="_Toc450303224"/>
      <w:bookmarkStart w:id="772" w:name="_Toc9996979"/>
      <w:bookmarkStart w:id="773" w:name="_Toc353342679"/>
      <w:bookmarkEnd w:id="288"/>
      <w:bookmarkEnd w:id="438"/>
      <w:bookmarkEnd w:id="439"/>
      <w:bookmarkEnd w:id="768"/>
      <w:bookmarkEnd w:id="769"/>
    </w:p>
    <w:p w14:paraId="4D027FF1" w14:textId="5613B48A" w:rsidR="00D500CB" w:rsidRDefault="00D500CB" w:rsidP="00D500CB">
      <w:pPr>
        <w:pStyle w:val="ANNEX"/>
        <w:numPr>
          <w:ilvl w:val="0"/>
          <w:numId w:val="7"/>
        </w:numPr>
      </w:pPr>
      <w:bookmarkStart w:id="774" w:name="_Toc125562556"/>
      <w:bookmarkStart w:id="775" w:name="_Toc125621505"/>
      <w:bookmarkStart w:id="776" w:name="_Toc133355055"/>
      <w:bookmarkStart w:id="777" w:name="_Toc125562557"/>
      <w:bookmarkStart w:id="778" w:name="_Toc125621506"/>
      <w:bookmarkStart w:id="779" w:name="_Toc133355056"/>
      <w:bookmarkStart w:id="780" w:name="_Toc125562558"/>
      <w:bookmarkStart w:id="781" w:name="_Toc125621507"/>
      <w:bookmarkStart w:id="782" w:name="_Toc133355057"/>
      <w:bookmarkStart w:id="783" w:name="_Toc125562559"/>
      <w:bookmarkStart w:id="784" w:name="_Toc125621508"/>
      <w:bookmarkStart w:id="785" w:name="_Toc133355058"/>
      <w:bookmarkStart w:id="786" w:name="_Toc125562667"/>
      <w:bookmarkStart w:id="787" w:name="_Toc125621616"/>
      <w:bookmarkStart w:id="788" w:name="_Toc133355166"/>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r w:rsidRPr="001854F3">
        <w:rPr>
          <w:lang w:val="en-US"/>
        </w:rPr>
        <w:lastRenderedPageBreak/>
        <w:br/>
      </w:r>
      <w:bookmarkStart w:id="789" w:name="_Toc204183865"/>
      <w:r w:rsidRPr="001854F3">
        <w:rPr>
          <w:b w:val="0"/>
          <w:lang w:val="en-US"/>
        </w:rPr>
        <w:t>(</w:t>
      </w:r>
      <w:r>
        <w:rPr>
          <w:rFonts w:hint="eastAsia"/>
          <w:b w:val="0"/>
          <w:lang w:val="en-US"/>
        </w:rPr>
        <w:t>inf</w:t>
      </w:r>
      <w:r w:rsidRPr="001854F3">
        <w:rPr>
          <w:b w:val="0"/>
          <w:lang w:val="en-US"/>
        </w:rPr>
        <w:t>ormative)</w:t>
      </w:r>
      <w:r w:rsidRPr="001854F3">
        <w:rPr>
          <w:lang w:val="en-US"/>
        </w:rPr>
        <w:br/>
      </w:r>
      <w:r w:rsidRPr="001854F3">
        <w:rPr>
          <w:lang w:val="en-US"/>
        </w:rPr>
        <w:br/>
      </w:r>
      <w:r>
        <w:t>R</w:t>
      </w:r>
      <w:r>
        <w:rPr>
          <w:rFonts w:hint="eastAsia"/>
        </w:rPr>
        <w:t>eference software build</w:t>
      </w:r>
      <w:r>
        <w:t xml:space="preserve"> process</w:t>
      </w:r>
      <w:bookmarkEnd w:id="789"/>
    </w:p>
    <w:p w14:paraId="50148254" w14:textId="77777777" w:rsidR="00D500CB" w:rsidRPr="001854F3" w:rsidRDefault="00D500CB" w:rsidP="00D500CB">
      <w:pPr>
        <w:pStyle w:val="a2"/>
        <w:numPr>
          <w:ilvl w:val="1"/>
          <w:numId w:val="7"/>
        </w:numPr>
        <w:rPr>
          <w:lang w:val="en-US"/>
        </w:rPr>
      </w:pPr>
      <w:bookmarkStart w:id="790" w:name="_Toc204183866"/>
      <w:r w:rsidRPr="001854F3">
        <w:rPr>
          <w:lang w:val="en-US"/>
        </w:rPr>
        <w:t>General</w:t>
      </w:r>
      <w:bookmarkEnd w:id="790"/>
    </w:p>
    <w:p w14:paraId="3DD8A75C" w14:textId="4D02024D" w:rsidR="00D500CB" w:rsidRPr="005F417D" w:rsidRDefault="00D500CB" w:rsidP="00D500CB">
      <w:pPr>
        <w:rPr>
          <w:lang w:eastAsia="ja-JP"/>
        </w:rPr>
      </w:pPr>
      <w:r w:rsidRPr="003C176F">
        <w:rPr>
          <w:rFonts w:eastAsiaTheme="minorEastAsia" w:hint="eastAsia"/>
          <w:lang w:eastAsia="ja-JP"/>
        </w:rPr>
        <w:t xml:space="preserve">This annex </w:t>
      </w:r>
      <w:r w:rsidRPr="003C176F">
        <w:rPr>
          <w:rFonts w:eastAsiaTheme="minorEastAsia"/>
          <w:lang w:eastAsia="ja-JP"/>
        </w:rPr>
        <w:t>describe</w:t>
      </w:r>
      <w:r>
        <w:rPr>
          <w:rFonts w:eastAsiaTheme="minorEastAsia" w:hint="eastAsia"/>
          <w:lang w:eastAsia="ja-JP"/>
        </w:rPr>
        <w:t>s</w:t>
      </w:r>
      <w:r>
        <w:rPr>
          <w:rFonts w:eastAsiaTheme="minorEastAsia"/>
          <w:lang w:eastAsia="ja-JP"/>
        </w:rPr>
        <w:t xml:space="preserve"> the</w:t>
      </w:r>
      <w:r>
        <w:rPr>
          <w:rFonts w:eastAsiaTheme="minorEastAsia" w:hint="eastAsia"/>
          <w:lang w:eastAsia="ja-JP"/>
        </w:rPr>
        <w:t xml:space="preserve"> reference software </w:t>
      </w:r>
      <w:r w:rsidR="009F760C">
        <w:rPr>
          <w:rFonts w:hint="eastAsia"/>
          <w:lang w:eastAsia="ja-JP"/>
        </w:rPr>
        <w:t>build process</w:t>
      </w:r>
      <w:r>
        <w:rPr>
          <w:rFonts w:eastAsiaTheme="minorEastAsia" w:hint="eastAsia"/>
          <w:lang w:eastAsia="ja-JP"/>
        </w:rPr>
        <w:t>.</w:t>
      </w:r>
    </w:p>
    <w:p w14:paraId="3B993BE7" w14:textId="09A35CA6" w:rsidR="00D500CB" w:rsidRPr="001854F3" w:rsidRDefault="009F760C" w:rsidP="00D500CB">
      <w:pPr>
        <w:pStyle w:val="a3"/>
        <w:rPr>
          <w:lang w:val="en-US"/>
        </w:rPr>
      </w:pPr>
      <w:bookmarkStart w:id="791" w:name="_Toc204183867"/>
      <w:r>
        <w:rPr>
          <w:rFonts w:hint="eastAsia"/>
        </w:rPr>
        <w:t>Dependencies</w:t>
      </w:r>
      <w:bookmarkEnd w:id="791"/>
    </w:p>
    <w:p w14:paraId="47EE7C2C" w14:textId="77777777" w:rsidR="00B204C0" w:rsidRDefault="00B204C0" w:rsidP="00B204C0">
      <w:pPr>
        <w:rPr>
          <w:lang w:eastAsia="ja-JP"/>
        </w:rPr>
      </w:pPr>
      <w:r>
        <w:rPr>
          <w:lang w:eastAsia="ja-JP"/>
        </w:rPr>
        <w:t xml:space="preserve">Dependencies are installed automatically using </w:t>
      </w:r>
      <w:proofErr w:type="spellStart"/>
      <w:r>
        <w:rPr>
          <w:lang w:eastAsia="ja-JP"/>
        </w:rPr>
        <w:t>CMake</w:t>
      </w:r>
      <w:proofErr w:type="spellEnd"/>
      <w:r>
        <w:rPr>
          <w:lang w:eastAsia="ja-JP"/>
        </w:rPr>
        <w:t>. Currently this project has the following dependencies:</w:t>
      </w:r>
    </w:p>
    <w:p w14:paraId="231E6EC4" w14:textId="6418F010" w:rsidR="00B204C0" w:rsidRDefault="00041AB3" w:rsidP="00FD7D29">
      <w:pPr>
        <w:pStyle w:val="ListParagraph"/>
        <w:numPr>
          <w:ilvl w:val="1"/>
          <w:numId w:val="130"/>
        </w:numPr>
        <w:ind w:left="851" w:hanging="425"/>
        <w:rPr>
          <w:lang w:eastAsia="ja-JP"/>
        </w:rPr>
      </w:pPr>
      <w:hyperlink r:id="rId29" w:tgtFrame="_blank" w:history="1">
        <w:proofErr w:type="spellStart"/>
        <w:proofErr w:type="gramStart"/>
        <w:r>
          <w:rPr>
            <w:rStyle w:val="Hyperlink"/>
          </w:rPr>
          <w:t>libisomedia</w:t>
        </w:r>
        <w:proofErr w:type="spellEnd"/>
        <w:proofErr w:type="gramEnd"/>
      </w:hyperlink>
      <w:r w:rsidR="00B204C0">
        <w:rPr>
          <w:lang w:eastAsia="ja-JP"/>
        </w:rPr>
        <w:t>: ISOBMFF reference software</w:t>
      </w:r>
      <w:ins w:id="792" w:author="Ahmed Hamza" w:date="2025-10-08T12:55:00Z" w16du:dateUtc="2025-10-08T19:55:00Z">
        <w:r w:rsidR="00FB4988">
          <w:rPr>
            <w:lang w:eastAsia="ja-JP"/>
          </w:rPr>
          <w:t xml:space="preserve"> </w:t>
        </w:r>
      </w:ins>
      <w:r w:rsidR="0064367C">
        <w:rPr>
          <w:lang w:eastAsia="ja-JP"/>
        </w:rPr>
        <w:fldChar w:fldCharType="begin"/>
      </w:r>
      <w:r w:rsidR="0064367C">
        <w:rPr>
          <w:lang w:eastAsia="ja-JP"/>
        </w:rPr>
        <w:instrText xml:space="preserve"> REF _Ref172800563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[3]</w:t>
      </w:r>
      <w:r w:rsidR="0064367C">
        <w:rPr>
          <w:lang w:eastAsia="ja-JP"/>
        </w:rPr>
        <w:fldChar w:fldCharType="end"/>
      </w:r>
    </w:p>
    <w:p w14:paraId="618C1351" w14:textId="1E00415A" w:rsidR="00B204C0" w:rsidRDefault="00F9478D" w:rsidP="00FD7D29">
      <w:pPr>
        <w:pStyle w:val="ListParagraph"/>
        <w:numPr>
          <w:ilvl w:val="1"/>
          <w:numId w:val="130"/>
        </w:numPr>
        <w:ind w:left="851" w:hanging="425"/>
        <w:rPr>
          <w:lang w:eastAsia="ja-JP"/>
        </w:rPr>
      </w:pPr>
      <w:hyperlink r:id="rId30" w:tgtFrame="_blank" w:history="1">
        <w:proofErr w:type="spellStart"/>
        <w:proofErr w:type="gramStart"/>
        <w:r>
          <w:rPr>
            <w:rStyle w:val="Hyperlink"/>
          </w:rPr>
          <w:t>spdlog</w:t>
        </w:r>
        <w:proofErr w:type="spellEnd"/>
        <w:proofErr w:type="gramEnd"/>
      </w:hyperlink>
      <w:r w:rsidR="00B204C0">
        <w:rPr>
          <w:lang w:eastAsia="ja-JP"/>
        </w:rPr>
        <w:t>: C++ logging library</w:t>
      </w:r>
      <w:ins w:id="793" w:author="Ahmed Hamza" w:date="2025-10-08T12:55:00Z" w16du:dateUtc="2025-10-08T19:55:00Z">
        <w:r w:rsidR="00FB4988">
          <w:rPr>
            <w:lang w:eastAsia="ja-JP"/>
          </w:rPr>
          <w:t xml:space="preserve"> </w:t>
        </w:r>
      </w:ins>
      <w:r w:rsidR="0064367C">
        <w:rPr>
          <w:lang w:eastAsia="ja-JP"/>
        </w:rPr>
        <w:fldChar w:fldCharType="begin"/>
      </w:r>
      <w:r w:rsidR="0064367C">
        <w:rPr>
          <w:lang w:eastAsia="ja-JP"/>
        </w:rPr>
        <w:instrText xml:space="preserve"> REF _Ref195276945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[4]</w:t>
      </w:r>
      <w:r w:rsidR="0064367C">
        <w:rPr>
          <w:lang w:eastAsia="ja-JP"/>
        </w:rPr>
        <w:fldChar w:fldCharType="end"/>
      </w:r>
    </w:p>
    <w:p w14:paraId="55CDFA84" w14:textId="00C77708" w:rsidR="00B204C0" w:rsidRDefault="002A2B7B" w:rsidP="00FD7D29">
      <w:pPr>
        <w:pStyle w:val="ListParagraph"/>
        <w:numPr>
          <w:ilvl w:val="1"/>
          <w:numId w:val="130"/>
        </w:numPr>
        <w:ind w:left="851" w:hanging="425"/>
        <w:rPr>
          <w:lang w:eastAsia="ja-JP"/>
        </w:rPr>
      </w:pPr>
      <w:hyperlink r:id="rId31" w:tgtFrame="_blank" w:history="1">
        <w:proofErr w:type="spellStart"/>
        <w:proofErr w:type="gramStart"/>
        <w:r>
          <w:rPr>
            <w:rStyle w:val="Hyperlink"/>
          </w:rPr>
          <w:t>json</w:t>
        </w:r>
        <w:proofErr w:type="spellEnd"/>
        <w:proofErr w:type="gramEnd"/>
      </w:hyperlink>
      <w:r w:rsidR="00B204C0">
        <w:rPr>
          <w:lang w:eastAsia="ja-JP"/>
        </w:rPr>
        <w:t>: JSON header only library</w:t>
      </w:r>
      <w:ins w:id="794" w:author="Ahmed Hamza" w:date="2025-10-08T12:55:00Z" w16du:dateUtc="2025-10-08T19:55:00Z">
        <w:r w:rsidR="00FB4988">
          <w:rPr>
            <w:lang w:eastAsia="ja-JP"/>
          </w:rPr>
          <w:t xml:space="preserve"> </w:t>
        </w:r>
      </w:ins>
      <w:r w:rsidR="0064367C">
        <w:rPr>
          <w:lang w:eastAsia="ja-JP"/>
        </w:rPr>
        <w:fldChar w:fldCharType="begin"/>
      </w:r>
      <w:r w:rsidR="0064367C">
        <w:rPr>
          <w:lang w:eastAsia="ja-JP"/>
        </w:rPr>
        <w:instrText xml:space="preserve"> REF _Ref195276956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[5]</w:t>
      </w:r>
      <w:r w:rsidR="0064367C">
        <w:rPr>
          <w:lang w:eastAsia="ja-JP"/>
        </w:rPr>
        <w:fldChar w:fldCharType="end"/>
      </w:r>
    </w:p>
    <w:p w14:paraId="5A108FF7" w14:textId="64FB04BC" w:rsidR="00B204C0" w:rsidRDefault="00360DBC" w:rsidP="00FD7D29">
      <w:pPr>
        <w:pStyle w:val="ListParagraph"/>
        <w:numPr>
          <w:ilvl w:val="1"/>
          <w:numId w:val="130"/>
        </w:numPr>
        <w:ind w:left="851" w:hanging="425"/>
        <w:rPr>
          <w:lang w:eastAsia="ja-JP"/>
        </w:rPr>
      </w:pPr>
      <w:hyperlink r:id="rId32" w:tgtFrame="_blank" w:history="1">
        <w:proofErr w:type="spellStart"/>
        <w:proofErr w:type="gramStart"/>
        <w:r>
          <w:rPr>
            <w:rStyle w:val="Hyperlink"/>
          </w:rPr>
          <w:t>cxxopts</w:t>
        </w:r>
        <w:proofErr w:type="spellEnd"/>
        <w:proofErr w:type="gramEnd"/>
      </w:hyperlink>
      <w:r w:rsidR="00B204C0">
        <w:rPr>
          <w:lang w:eastAsia="ja-JP"/>
        </w:rPr>
        <w:t>: Header only command-line options parser</w:t>
      </w:r>
      <w:ins w:id="795" w:author="Ahmed Hamza" w:date="2025-10-08T12:55:00Z" w16du:dateUtc="2025-10-08T19:55:00Z">
        <w:r w:rsidR="00FB4988">
          <w:rPr>
            <w:lang w:eastAsia="ja-JP"/>
          </w:rPr>
          <w:t xml:space="preserve"> </w:t>
        </w:r>
      </w:ins>
      <w:r w:rsidR="0064367C">
        <w:rPr>
          <w:lang w:eastAsia="ja-JP"/>
        </w:rPr>
        <w:fldChar w:fldCharType="begin"/>
      </w:r>
      <w:r w:rsidR="0064367C">
        <w:rPr>
          <w:lang w:eastAsia="ja-JP"/>
        </w:rPr>
        <w:instrText xml:space="preserve"> REF _Ref195276970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[6]</w:t>
      </w:r>
      <w:r w:rsidR="0064367C">
        <w:rPr>
          <w:lang w:eastAsia="ja-JP"/>
        </w:rPr>
        <w:fldChar w:fldCharType="end"/>
      </w:r>
    </w:p>
    <w:p w14:paraId="52AE632D" w14:textId="388EA874" w:rsidR="004C65FC" w:rsidRDefault="00B204C0" w:rsidP="00FD7D29">
      <w:pPr>
        <w:pStyle w:val="ListParagraph"/>
        <w:numPr>
          <w:ilvl w:val="1"/>
          <w:numId w:val="130"/>
        </w:numPr>
        <w:ind w:left="851" w:hanging="425"/>
        <w:rPr>
          <w:lang w:eastAsia="ja-JP"/>
        </w:rPr>
      </w:pPr>
      <w:r>
        <w:rPr>
          <w:lang w:eastAsia="ja-JP"/>
        </w:rPr>
        <w:t>MPEG Haptics reference model (RM): MPEG Haptics Coding reference software</w:t>
      </w:r>
      <w:ins w:id="796" w:author="Ahmed Hamza" w:date="2025-10-08T12:55:00Z" w16du:dateUtc="2025-10-08T19:55:00Z">
        <w:r w:rsidR="00FB4988">
          <w:rPr>
            <w:lang w:eastAsia="ja-JP"/>
          </w:rPr>
          <w:t xml:space="preserve"> </w:t>
        </w:r>
      </w:ins>
      <w:r w:rsidR="0064367C">
        <w:rPr>
          <w:lang w:eastAsia="ja-JP"/>
        </w:rPr>
        <w:fldChar w:fldCharType="begin"/>
      </w:r>
      <w:r w:rsidR="0064367C">
        <w:rPr>
          <w:lang w:eastAsia="ja-JP"/>
        </w:rPr>
        <w:instrText xml:space="preserve"> REF _Ref195276773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[2]</w:t>
      </w:r>
      <w:r w:rsidR="0064367C">
        <w:rPr>
          <w:lang w:eastAsia="ja-JP"/>
        </w:rPr>
        <w:fldChar w:fldCharType="end"/>
      </w:r>
      <w:r>
        <w:rPr>
          <w:lang w:eastAsia="ja-JP"/>
        </w:rPr>
        <w:t xml:space="preserve"> that supports parsing of ISO/IEC 23090-31:2025</w:t>
      </w:r>
      <w:ins w:id="797" w:author="Ahmed Hamza" w:date="2025-10-08T12:55:00Z" w16du:dateUtc="2025-10-08T19:55:00Z">
        <w:r w:rsidR="00FB4988">
          <w:rPr>
            <w:lang w:eastAsia="ja-JP"/>
          </w:rPr>
          <w:t xml:space="preserve"> </w:t>
        </w:r>
      </w:ins>
      <w:r w:rsidR="0064367C">
        <w:rPr>
          <w:lang w:eastAsia="ja-JP"/>
        </w:rPr>
        <w:fldChar w:fldCharType="begin"/>
      </w:r>
      <w:r w:rsidR="0064367C">
        <w:rPr>
          <w:lang w:eastAsia="ja-JP"/>
        </w:rPr>
        <w:instrText xml:space="preserve"> REF _Ref195277007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[1]</w:t>
      </w:r>
      <w:r w:rsidR="0064367C">
        <w:rPr>
          <w:lang w:eastAsia="ja-JP"/>
        </w:rPr>
        <w:fldChar w:fldCharType="end"/>
      </w:r>
      <w:r>
        <w:rPr>
          <w:lang w:eastAsia="ja-JP"/>
        </w:rPr>
        <w:t xml:space="preserve"> conformant</w:t>
      </w:r>
      <w:ins w:id="798" w:author="Ahmed Hamza" w:date="2025-10-08T12:55:00Z" w16du:dateUtc="2025-10-08T19:55:00Z">
        <w:r w:rsidR="00FB4988">
          <w:rPr>
            <w:lang w:eastAsia="ja-JP"/>
          </w:rPr>
          <w:t xml:space="preserve"> bitstreams.</w:t>
        </w:r>
      </w:ins>
    </w:p>
    <w:p w14:paraId="63007FF3" w14:textId="4516599B" w:rsidR="00D86629" w:rsidRPr="001854F3" w:rsidRDefault="00D86629" w:rsidP="00D86629">
      <w:pPr>
        <w:pStyle w:val="a3"/>
        <w:rPr>
          <w:lang w:val="en-US"/>
        </w:rPr>
      </w:pPr>
      <w:bookmarkStart w:id="799" w:name="_Toc204183868"/>
      <w:r>
        <w:rPr>
          <w:rFonts w:hint="eastAsia"/>
        </w:rPr>
        <w:t>Building</w:t>
      </w:r>
      <w:bookmarkEnd w:id="799"/>
    </w:p>
    <w:p w14:paraId="13A38B74" w14:textId="76102712" w:rsidR="00FA3397" w:rsidRPr="00FD7D29" w:rsidRDefault="00FA3397" w:rsidP="000E55A4">
      <w:pPr>
        <w:pPrChange w:id="800" w:author="Ahmed Hamza" w:date="2025-10-08T12:51:00Z" w16du:dateUtc="2025-10-08T19:51:00Z">
          <w:pPr>
            <w:pStyle w:val="NormalWeb"/>
          </w:pPr>
        </w:pPrChange>
      </w:pPr>
      <w:r w:rsidRPr="00FD7D29">
        <w:t xml:space="preserve">Git and </w:t>
      </w:r>
      <w:proofErr w:type="spellStart"/>
      <w:r w:rsidRPr="00FD7D29">
        <w:t>CMake</w:t>
      </w:r>
      <w:proofErr w:type="spellEnd"/>
      <w:r w:rsidRPr="00FD7D29">
        <w:t xml:space="preserve"> </w:t>
      </w:r>
      <w:r w:rsidR="0064367C" w:rsidRPr="00FD7D29">
        <w:rPr>
          <w:lang w:eastAsia="ja-JP"/>
        </w:rPr>
        <w:t xml:space="preserve">are needed to be </w:t>
      </w:r>
      <w:r w:rsidRPr="00FD7D29">
        <w:t xml:space="preserve">installed on </w:t>
      </w:r>
      <w:r w:rsidR="0064367C" w:rsidRPr="00FD7D29">
        <w:rPr>
          <w:lang w:eastAsia="ja-JP"/>
        </w:rPr>
        <w:t>the</w:t>
      </w:r>
      <w:r w:rsidRPr="00FD7D29">
        <w:t xml:space="preserve"> system. The following steps can be followed to </w:t>
      </w:r>
      <w:proofErr w:type="spellStart"/>
      <w:r w:rsidRPr="00FD7D29">
        <w:t>checkout</w:t>
      </w:r>
      <w:proofErr w:type="spellEnd"/>
      <w:r w:rsidRPr="00FD7D29">
        <w:t xml:space="preserve"> </w:t>
      </w:r>
      <w:ins w:id="801" w:author="Ahmed Hamza" w:date="2025-10-08T12:53:00Z" w16du:dateUtc="2025-10-08T19:53:00Z">
        <w:r w:rsidR="00FB4988">
          <w:t xml:space="preserve">the code from </w:t>
        </w:r>
      </w:ins>
      <w:r w:rsidRPr="00FD7D29">
        <w:t>the repository and build it:</w:t>
      </w:r>
    </w:p>
    <w:p w14:paraId="0429931F" w14:textId="77777777" w:rsidR="00FA3397" w:rsidRPr="000E55A4" w:rsidRDefault="00FA3397" w:rsidP="00FA3397">
      <w:pPr>
        <w:pStyle w:val="NormalWeb"/>
        <w:numPr>
          <w:ilvl w:val="0"/>
          <w:numId w:val="129"/>
        </w:numPr>
        <w:rPr>
          <w:rFonts w:ascii="Cambria" w:hAnsi="Cambria"/>
          <w:color w:val="000000"/>
          <w:sz w:val="22"/>
          <w:szCs w:val="22"/>
          <w:rPrChange w:id="802" w:author="Ahmed Hamza" w:date="2025-10-08T12:51:00Z" w16du:dateUtc="2025-10-08T19:51:00Z">
            <w:rPr>
              <w:rFonts w:ascii="Cambria" w:hAnsi="Cambria"/>
              <w:color w:val="000000"/>
            </w:rPr>
          </w:rPrChange>
        </w:rPr>
      </w:pPr>
      <w:r w:rsidRPr="000E55A4">
        <w:rPr>
          <w:rFonts w:ascii="Cambria" w:hAnsi="Cambria"/>
          <w:color w:val="000000"/>
          <w:sz w:val="22"/>
          <w:szCs w:val="22"/>
          <w:rPrChange w:id="803" w:author="Ahmed Hamza" w:date="2025-10-08T12:51:00Z" w16du:dateUtc="2025-10-08T19:51:00Z">
            <w:rPr>
              <w:rFonts w:ascii="Cambria" w:hAnsi="Cambria"/>
              <w:color w:val="000000"/>
            </w:rPr>
          </w:rPrChange>
        </w:rPr>
        <w:t>Clone project</w:t>
      </w:r>
    </w:p>
    <w:p w14:paraId="49FDC5A8"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ind w:left="720"/>
        <w:rPr>
          <w:rFonts w:ascii="Courier New" w:hAnsi="Courier New" w:cs="Courier New"/>
          <w:color w:val="000000"/>
        </w:rPr>
      </w:pPr>
      <w:r w:rsidRPr="00AC556F">
        <w:rPr>
          <w:rStyle w:val="line"/>
          <w:rFonts w:ascii="Courier New" w:hAnsi="Courier New" w:cs="Courier New"/>
          <w:color w:val="000000"/>
          <w:sz w:val="18"/>
          <w:szCs w:val="18"/>
        </w:rPr>
        <w:t>git clone https://git.mpeg.expert/MPEG/Systems/FileFormat/hapticscarriageconfrefsoft.git</w:t>
      </w:r>
      <w:r w:rsidRPr="00AC556F" w:rsidDel="00AC3C97">
        <w:rPr>
          <w:rStyle w:val="line"/>
          <w:rFonts w:ascii="Courier New" w:hAnsi="Courier New" w:cs="Courier New"/>
          <w:color w:val="000000"/>
          <w:sz w:val="18"/>
          <w:szCs w:val="18"/>
        </w:rPr>
        <w:t xml:space="preserve"> </w:t>
      </w:r>
      <w:r w:rsidRPr="00AC556F">
        <w:rPr>
          <w:rStyle w:val="line"/>
          <w:rFonts w:ascii="Courier New" w:hAnsi="Courier New" w:cs="Courier New"/>
          <w:color w:val="000000"/>
          <w:sz w:val="18"/>
          <w:szCs w:val="18"/>
        </w:rPr>
        <w:t>23090-32_reference-software</w:t>
      </w:r>
    </w:p>
    <w:p w14:paraId="27949D1E" w14:textId="77777777" w:rsidR="00FA3397" w:rsidRPr="000E55A4" w:rsidRDefault="00FA3397" w:rsidP="00FA3397">
      <w:pPr>
        <w:pStyle w:val="NormalWeb"/>
        <w:numPr>
          <w:ilvl w:val="0"/>
          <w:numId w:val="129"/>
        </w:numPr>
        <w:rPr>
          <w:rFonts w:ascii="Cambria" w:hAnsi="Cambria"/>
          <w:color w:val="000000"/>
          <w:sz w:val="22"/>
          <w:szCs w:val="22"/>
          <w:rPrChange w:id="804" w:author="Ahmed Hamza" w:date="2025-10-08T12:51:00Z" w16du:dateUtc="2025-10-08T19:51:00Z">
            <w:rPr>
              <w:rFonts w:ascii="Cambria" w:hAnsi="Cambria"/>
              <w:color w:val="000000"/>
            </w:rPr>
          </w:rPrChange>
        </w:rPr>
      </w:pPr>
      <w:r w:rsidRPr="000E55A4">
        <w:rPr>
          <w:rFonts w:ascii="Cambria" w:hAnsi="Cambria"/>
          <w:color w:val="000000"/>
          <w:sz w:val="22"/>
          <w:szCs w:val="22"/>
          <w:rPrChange w:id="805" w:author="Ahmed Hamza" w:date="2025-10-08T12:51:00Z" w16du:dateUtc="2025-10-08T19:51:00Z">
            <w:rPr>
              <w:rFonts w:ascii="Cambria" w:hAnsi="Cambria"/>
              <w:color w:val="000000"/>
            </w:rPr>
          </w:rPrChange>
        </w:rPr>
        <w:t>Clone submodules</w:t>
      </w:r>
    </w:p>
    <w:p w14:paraId="0B5C4EA2" w14:textId="77777777" w:rsidR="00FA3397"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cd 23090-32_reference-software</w:t>
      </w:r>
    </w:p>
    <w:p w14:paraId="6F41624F"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8B041D">
        <w:rPr>
          <w:rStyle w:val="line"/>
          <w:rFonts w:ascii="Courier New" w:hAnsi="Courier New" w:cs="Courier New"/>
          <w:sz w:val="18"/>
          <w:szCs w:val="18"/>
        </w:rPr>
        <w:t>git submodule update --</w:t>
      </w:r>
      <w:proofErr w:type="spellStart"/>
      <w:r w:rsidRPr="008B041D">
        <w:rPr>
          <w:rStyle w:val="line"/>
          <w:rFonts w:ascii="Courier New" w:hAnsi="Courier New" w:cs="Courier New"/>
          <w:sz w:val="18"/>
          <w:szCs w:val="18"/>
        </w:rPr>
        <w:t>init</w:t>
      </w:r>
      <w:proofErr w:type="spellEnd"/>
      <w:r w:rsidRPr="008B041D">
        <w:rPr>
          <w:rStyle w:val="line"/>
          <w:rFonts w:ascii="Courier New" w:hAnsi="Courier New" w:cs="Courier New"/>
          <w:sz w:val="18"/>
          <w:szCs w:val="18"/>
        </w:rPr>
        <w:t xml:space="preserve"> --recursive</w:t>
      </w:r>
    </w:p>
    <w:p w14:paraId="46025DA5" w14:textId="77777777" w:rsidR="00FA3397" w:rsidRPr="000E55A4" w:rsidRDefault="00FA3397" w:rsidP="00FA3397">
      <w:pPr>
        <w:pStyle w:val="NormalWeb"/>
        <w:numPr>
          <w:ilvl w:val="0"/>
          <w:numId w:val="129"/>
        </w:numPr>
        <w:rPr>
          <w:rFonts w:ascii="Cambria" w:hAnsi="Cambria"/>
          <w:color w:val="000000"/>
          <w:sz w:val="22"/>
          <w:szCs w:val="22"/>
          <w:rPrChange w:id="806" w:author="Ahmed Hamza" w:date="2025-10-08T12:51:00Z" w16du:dateUtc="2025-10-08T19:51:00Z">
            <w:rPr>
              <w:rFonts w:ascii="Cambria" w:hAnsi="Cambria"/>
              <w:color w:val="000000"/>
            </w:rPr>
          </w:rPrChange>
        </w:rPr>
      </w:pPr>
      <w:r w:rsidRPr="000E55A4">
        <w:rPr>
          <w:rFonts w:ascii="Cambria" w:hAnsi="Cambria"/>
          <w:color w:val="000000"/>
          <w:sz w:val="22"/>
          <w:szCs w:val="22"/>
          <w:rPrChange w:id="807" w:author="Ahmed Hamza" w:date="2025-10-08T12:51:00Z" w16du:dateUtc="2025-10-08T19:51:00Z">
            <w:rPr>
              <w:rFonts w:ascii="Cambria" w:hAnsi="Cambria"/>
              <w:color w:val="000000"/>
            </w:rPr>
          </w:rPrChange>
        </w:rPr>
        <w:t>Apply a patch on submodules (bug fix, warnings fix). Done only once.</w:t>
      </w:r>
    </w:p>
    <w:p w14:paraId="63CF6B9D"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external/applyPatches.sh</w:t>
      </w:r>
    </w:p>
    <w:p w14:paraId="27605CB9" w14:textId="77777777" w:rsidR="00FA3397" w:rsidRPr="000E55A4" w:rsidRDefault="00FA3397" w:rsidP="00FA3397">
      <w:pPr>
        <w:pStyle w:val="NormalWeb"/>
        <w:numPr>
          <w:ilvl w:val="0"/>
          <w:numId w:val="129"/>
        </w:numPr>
        <w:rPr>
          <w:rFonts w:ascii="Cambria" w:hAnsi="Cambria"/>
          <w:color w:val="000000"/>
          <w:sz w:val="22"/>
          <w:szCs w:val="22"/>
          <w:rPrChange w:id="808" w:author="Ahmed Hamza" w:date="2025-10-08T12:51:00Z" w16du:dateUtc="2025-10-08T19:51:00Z">
            <w:rPr>
              <w:rFonts w:ascii="Cambria" w:hAnsi="Cambria"/>
              <w:color w:val="000000"/>
            </w:rPr>
          </w:rPrChange>
        </w:rPr>
      </w:pPr>
      <w:r w:rsidRPr="000E55A4">
        <w:rPr>
          <w:rFonts w:ascii="Cambria" w:hAnsi="Cambria"/>
          <w:color w:val="000000"/>
          <w:sz w:val="22"/>
          <w:szCs w:val="22"/>
          <w:rPrChange w:id="809" w:author="Ahmed Hamza" w:date="2025-10-08T12:51:00Z" w16du:dateUtc="2025-10-08T19:51:00Z">
            <w:rPr>
              <w:rFonts w:ascii="Cambria" w:hAnsi="Cambria"/>
              <w:color w:val="000000"/>
            </w:rPr>
          </w:rPrChange>
        </w:rPr>
        <w:t>Build</w:t>
      </w:r>
    </w:p>
    <w:p w14:paraId="36D1F442"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proofErr w:type="spellStart"/>
      <w:r w:rsidRPr="00AC556F">
        <w:rPr>
          <w:rStyle w:val="line"/>
          <w:rFonts w:ascii="Courier New" w:hAnsi="Courier New" w:cs="Courier New"/>
          <w:sz w:val="18"/>
          <w:szCs w:val="18"/>
        </w:rPr>
        <w:t>mkdir</w:t>
      </w:r>
      <w:proofErr w:type="spellEnd"/>
      <w:r w:rsidRPr="00AC556F">
        <w:rPr>
          <w:rStyle w:val="line"/>
          <w:rFonts w:ascii="Courier New" w:hAnsi="Courier New" w:cs="Courier New"/>
          <w:sz w:val="18"/>
          <w:szCs w:val="18"/>
        </w:rPr>
        <w:t xml:space="preserve"> build </w:t>
      </w:r>
    </w:p>
    <w:p w14:paraId="2F9453A8"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cd build</w:t>
      </w:r>
    </w:p>
    <w:p w14:paraId="685A190A"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proofErr w:type="spellStart"/>
      <w:r w:rsidRPr="00AC556F">
        <w:rPr>
          <w:rStyle w:val="line"/>
          <w:rFonts w:ascii="Courier New" w:hAnsi="Courier New" w:cs="Courier New"/>
          <w:sz w:val="18"/>
          <w:szCs w:val="18"/>
        </w:rPr>
        <w:t>cmake</w:t>
      </w:r>
      <w:proofErr w:type="spellEnd"/>
      <w:proofErr w:type="gramStart"/>
      <w:r w:rsidRPr="00AC556F">
        <w:rPr>
          <w:rStyle w:val="line"/>
          <w:rFonts w:ascii="Courier New" w:hAnsi="Courier New" w:cs="Courier New"/>
          <w:sz w:val="18"/>
          <w:szCs w:val="18"/>
        </w:rPr>
        <w:t xml:space="preserve"> ..</w:t>
      </w:r>
      <w:proofErr w:type="gramEnd"/>
      <w:r w:rsidRPr="00AC556F">
        <w:rPr>
          <w:rStyle w:val="line"/>
          <w:rFonts w:ascii="Courier New" w:hAnsi="Courier New" w:cs="Courier New"/>
          <w:sz w:val="18"/>
          <w:szCs w:val="18"/>
        </w:rPr>
        <w:t xml:space="preserve"> </w:t>
      </w:r>
    </w:p>
    <w:p w14:paraId="637F79A2"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proofErr w:type="spellStart"/>
      <w:r w:rsidRPr="00AC556F">
        <w:rPr>
          <w:rStyle w:val="line"/>
          <w:rFonts w:ascii="Courier New" w:hAnsi="Courier New" w:cs="Courier New"/>
          <w:sz w:val="18"/>
          <w:szCs w:val="18"/>
        </w:rPr>
        <w:t>cmake</w:t>
      </w:r>
      <w:proofErr w:type="spellEnd"/>
      <w:r w:rsidRPr="00AC556F">
        <w:rPr>
          <w:rStyle w:val="line"/>
          <w:rFonts w:ascii="Courier New" w:hAnsi="Courier New" w:cs="Courier New"/>
          <w:sz w:val="18"/>
          <w:szCs w:val="18"/>
        </w:rPr>
        <w:t xml:space="preserve"> --</w:t>
      </w:r>
      <w:proofErr w:type="gramStart"/>
      <w:r w:rsidRPr="00AC556F">
        <w:rPr>
          <w:rStyle w:val="line"/>
          <w:rFonts w:ascii="Courier New" w:hAnsi="Courier New" w:cs="Courier New"/>
          <w:sz w:val="18"/>
          <w:szCs w:val="18"/>
        </w:rPr>
        <w:t>build .</w:t>
      </w:r>
      <w:proofErr w:type="gramEnd"/>
      <w:r w:rsidRPr="00AC556F">
        <w:rPr>
          <w:rStyle w:val="line"/>
          <w:rFonts w:ascii="Courier New" w:hAnsi="Courier New" w:cs="Courier New"/>
          <w:sz w:val="18"/>
          <w:szCs w:val="18"/>
        </w:rPr>
        <w:t xml:space="preserve"> --config Release</w:t>
      </w:r>
    </w:p>
    <w:p w14:paraId="7658F8A6" w14:textId="77777777" w:rsidR="000E4660" w:rsidRPr="000E55A4" w:rsidRDefault="000E4660" w:rsidP="000E4660">
      <w:pPr>
        <w:pStyle w:val="NormalWeb"/>
        <w:ind w:left="720"/>
        <w:rPr>
          <w:ins w:id="810" w:author="Hirabayashi, Mitsuhiro (SEC)" w:date="2025-07-23T16:40:00Z"/>
          <w:rFonts w:ascii="Cambria" w:hAnsi="Cambria"/>
          <w:color w:val="000000"/>
          <w:sz w:val="22"/>
          <w:szCs w:val="22"/>
          <w:lang w:val="en-GB"/>
          <w:rPrChange w:id="811" w:author="Ahmed Hamza" w:date="2025-10-08T12:50:00Z" w16du:dateUtc="2025-10-08T19:50:00Z">
            <w:rPr>
              <w:ins w:id="812" w:author="Hirabayashi, Mitsuhiro (SEC)" w:date="2025-07-23T16:40:00Z"/>
              <w:rFonts w:ascii="Cambria" w:hAnsi="Cambria"/>
              <w:color w:val="000000"/>
              <w:lang w:val="en-GB"/>
            </w:rPr>
          </w:rPrChange>
        </w:rPr>
      </w:pPr>
      <w:ins w:id="813" w:author="Hirabayashi, Mitsuhiro (SEC)" w:date="2025-07-23T16:40:00Z">
        <w:r w:rsidRPr="000E55A4">
          <w:rPr>
            <w:rFonts w:ascii="Cambria" w:hAnsi="Cambria"/>
            <w:color w:val="000000"/>
            <w:sz w:val="22"/>
            <w:szCs w:val="22"/>
            <w:lang w:val="en-GB"/>
            <w:rPrChange w:id="814" w:author="Ahmed Hamza" w:date="2025-10-08T12:50:00Z" w16du:dateUtc="2025-10-08T19:50:00Z">
              <w:rPr>
                <w:rFonts w:ascii="Cambria" w:hAnsi="Cambria"/>
                <w:color w:val="000000"/>
                <w:lang w:val="en-GB"/>
              </w:rPr>
            </w:rPrChange>
          </w:rPr>
          <w:t xml:space="preserve">After building the project, two command-line applications are generated in the in the “bin” directory: </w:t>
        </w:r>
        <w:proofErr w:type="spellStart"/>
        <w:r w:rsidRPr="000E55A4">
          <w:rPr>
            <w:rFonts w:ascii="Cambria" w:hAnsi="Cambria"/>
            <w:color w:val="000000"/>
            <w:sz w:val="22"/>
            <w:szCs w:val="22"/>
            <w:lang w:val="en-GB"/>
            <w:rPrChange w:id="815" w:author="Ahmed Hamza" w:date="2025-10-08T12:50:00Z" w16du:dateUtc="2025-10-08T19:50:00Z">
              <w:rPr>
                <w:rFonts w:ascii="Cambria" w:hAnsi="Cambria"/>
                <w:color w:val="000000"/>
                <w:lang w:val="en-GB"/>
              </w:rPr>
            </w:rPrChange>
          </w:rPr>
          <w:t>HapticsMultiplexerApp</w:t>
        </w:r>
        <w:proofErr w:type="spellEnd"/>
        <w:r w:rsidRPr="000E55A4">
          <w:rPr>
            <w:rFonts w:ascii="Cambria" w:hAnsi="Cambria"/>
            <w:color w:val="000000"/>
            <w:sz w:val="22"/>
            <w:szCs w:val="22"/>
            <w:lang w:val="en-GB"/>
            <w:rPrChange w:id="816" w:author="Ahmed Hamza" w:date="2025-10-08T12:50:00Z" w16du:dateUtc="2025-10-08T19:50:00Z">
              <w:rPr>
                <w:rFonts w:ascii="Cambria" w:hAnsi="Cambria"/>
                <w:color w:val="000000"/>
                <w:lang w:val="en-GB"/>
              </w:rPr>
            </w:rPrChange>
          </w:rPr>
          <w:t xml:space="preserve"> and </w:t>
        </w:r>
        <w:proofErr w:type="spellStart"/>
        <w:r w:rsidRPr="000E55A4">
          <w:rPr>
            <w:rFonts w:ascii="Cambria" w:hAnsi="Cambria"/>
            <w:color w:val="000000"/>
            <w:sz w:val="22"/>
            <w:szCs w:val="22"/>
            <w:lang w:val="en-GB"/>
            <w:rPrChange w:id="817" w:author="Ahmed Hamza" w:date="2025-10-08T12:50:00Z" w16du:dateUtc="2025-10-08T19:50:00Z">
              <w:rPr>
                <w:rFonts w:ascii="Cambria" w:hAnsi="Cambria"/>
                <w:color w:val="000000"/>
                <w:lang w:val="en-GB"/>
              </w:rPr>
            </w:rPrChange>
          </w:rPr>
          <w:t>HapticsDemultiplexerApp</w:t>
        </w:r>
        <w:proofErr w:type="spellEnd"/>
        <w:r w:rsidRPr="000E55A4">
          <w:rPr>
            <w:rFonts w:ascii="Cambria" w:hAnsi="Cambria"/>
            <w:color w:val="000000"/>
            <w:sz w:val="22"/>
            <w:szCs w:val="22"/>
            <w:lang w:val="en-GB"/>
            <w:rPrChange w:id="818" w:author="Ahmed Hamza" w:date="2025-10-08T12:50:00Z" w16du:dateUtc="2025-10-08T19:50:00Z">
              <w:rPr>
                <w:rFonts w:ascii="Cambria" w:hAnsi="Cambria"/>
                <w:color w:val="000000"/>
                <w:lang w:val="en-GB"/>
              </w:rPr>
            </w:rPrChange>
          </w:rPr>
          <w:t>.</w:t>
        </w:r>
      </w:ins>
    </w:p>
    <w:p w14:paraId="70C02497" w14:textId="7666EF74" w:rsidR="00596425" w:rsidRPr="000E55A4" w:rsidDel="00FB4988" w:rsidRDefault="000E4660" w:rsidP="00FB4988">
      <w:pPr>
        <w:pStyle w:val="Note"/>
        <w:rPr>
          <w:ins w:id="819" w:author="Hirabayashi, Mitsuhiro (SEC)" w:date="2025-07-23T16:39:00Z"/>
          <w:del w:id="820" w:author="Ahmed Hamza" w:date="2025-10-08T12:54:00Z" w16du:dateUtc="2025-10-08T19:54:00Z"/>
          <w:rFonts w:eastAsia="Times New Roman"/>
          <w:rPrChange w:id="821" w:author="Ahmed Hamza" w:date="2025-10-08T12:50:00Z" w16du:dateUtc="2025-10-08T19:50:00Z">
            <w:rPr>
              <w:ins w:id="822" w:author="Hirabayashi, Mitsuhiro (SEC)" w:date="2025-07-23T16:39:00Z"/>
              <w:del w:id="823" w:author="Ahmed Hamza" w:date="2025-10-08T12:54:00Z" w16du:dateUtc="2025-10-08T19:54:00Z"/>
              <w:rFonts w:ascii="Cambria" w:eastAsia="MS Mincho" w:hAnsi="Cambria"/>
              <w:color w:val="000000"/>
              <w:lang w:eastAsia="ja-JP"/>
            </w:rPr>
          </w:rPrChange>
        </w:rPr>
        <w:pPrChange w:id="824" w:author="Ahmed Hamza" w:date="2025-10-08T12:52:00Z" w16du:dateUtc="2025-10-08T19:52:00Z">
          <w:pPr>
            <w:pStyle w:val="NormalWeb"/>
            <w:numPr>
              <w:numId w:val="129"/>
            </w:numPr>
            <w:ind w:left="720" w:hanging="360"/>
          </w:pPr>
        </w:pPrChange>
      </w:pPr>
      <w:ins w:id="825" w:author="Hirabayashi, Mitsuhiro (SEC)" w:date="2025-07-23T16:40:00Z">
        <w:del w:id="826" w:author="Ahmed Hamza" w:date="2025-10-08T12:54:00Z" w16du:dateUtc="2025-10-08T19:54:00Z">
          <w:r w:rsidRPr="000E55A4" w:rsidDel="00FB4988">
            <w:rPr>
              <w:rPrChange w:id="827" w:author="Ahmed Hamza" w:date="2025-10-08T12:50:00Z" w16du:dateUtc="2025-10-08T19:50:00Z">
                <w:rPr>
                  <w:rFonts w:ascii="Cambria" w:hAnsi="Cambria"/>
                  <w:color w:val="000000"/>
                  <w:lang w:val="en-GB"/>
                </w:rPr>
              </w:rPrChange>
            </w:rPr>
            <w:delText>The “data” directory contains an MIHS bitstream file named “sample.hmpg” that can be used for testing.</w:delText>
          </w:r>
        </w:del>
      </w:ins>
    </w:p>
    <w:p w14:paraId="2C6A365C" w14:textId="5646AF4E" w:rsidR="00FA3397" w:rsidRPr="00FD7D29" w:rsidRDefault="00FA3397" w:rsidP="00FA3397">
      <w:pPr>
        <w:pStyle w:val="NormalWeb"/>
        <w:numPr>
          <w:ilvl w:val="0"/>
          <w:numId w:val="129"/>
        </w:numPr>
        <w:rPr>
          <w:rFonts w:ascii="Cambria" w:hAnsi="Cambria"/>
          <w:color w:val="000000"/>
        </w:rPr>
      </w:pPr>
      <w:r w:rsidRPr="00FD7D29">
        <w:rPr>
          <w:rFonts w:ascii="Cambria" w:hAnsi="Cambria"/>
          <w:color w:val="000000"/>
        </w:rPr>
        <w:t>Run and test</w:t>
      </w:r>
    </w:p>
    <w:p w14:paraId="01B44097"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cd</w:t>
      </w:r>
      <w:proofErr w:type="gramStart"/>
      <w:r w:rsidRPr="00AC556F">
        <w:rPr>
          <w:rStyle w:val="line"/>
          <w:rFonts w:ascii="Courier New" w:hAnsi="Courier New" w:cs="Courier New"/>
          <w:sz w:val="18"/>
          <w:szCs w:val="18"/>
        </w:rPr>
        <w:t xml:space="preserve"> ..</w:t>
      </w:r>
      <w:proofErr w:type="gramEnd"/>
    </w:p>
    <w:p w14:paraId="7B1E9A2C"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bin/HapticsMultiplexerApp.exe -h</w:t>
      </w:r>
    </w:p>
    <w:p w14:paraId="600D8877"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bin/HapticsMultiplexerApp.exe -</w:t>
      </w:r>
      <w:proofErr w:type="spellStart"/>
      <w:r w:rsidRPr="00AC556F">
        <w:rPr>
          <w:rStyle w:val="line"/>
          <w:rFonts w:ascii="Courier New" w:hAnsi="Courier New" w:cs="Courier New"/>
          <w:sz w:val="18"/>
          <w:szCs w:val="18"/>
        </w:rPr>
        <w:t>i</w:t>
      </w:r>
      <w:proofErr w:type="spellEnd"/>
      <w:r w:rsidRPr="00AC556F">
        <w:rPr>
          <w:rStyle w:val="line"/>
          <w:rFonts w:ascii="Courier New" w:hAnsi="Courier New" w:cs="Courier New"/>
          <w:sz w:val="18"/>
          <w:szCs w:val="18"/>
        </w:rPr>
        <w:t xml:space="preserve"> data/</w:t>
      </w:r>
      <w:proofErr w:type="spellStart"/>
      <w:r w:rsidRPr="00AC556F">
        <w:rPr>
          <w:rStyle w:val="line"/>
          <w:rFonts w:ascii="Courier New" w:hAnsi="Courier New" w:cs="Courier New"/>
          <w:sz w:val="18"/>
          <w:szCs w:val="18"/>
        </w:rPr>
        <w:t>sample.hmpg</w:t>
      </w:r>
      <w:proofErr w:type="spellEnd"/>
    </w:p>
    <w:p w14:paraId="02391F2A"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ls -al data/sample.mp4</w:t>
      </w:r>
    </w:p>
    <w:p w14:paraId="646D513E" w14:textId="77777777" w:rsidR="00FA3397" w:rsidRPr="00AC556F" w:rsidRDefault="00FA3397" w:rsidP="00FA3397">
      <w:pPr>
        <w:spacing w:after="200" w:line="276" w:lineRule="auto"/>
        <w:rPr>
          <w:rFonts w:asciiTheme="minorHAnsi" w:hAnsiTheme="minorHAnsi" w:cstheme="minorHAnsi"/>
          <w:lang w:val="en-CA"/>
        </w:rPr>
      </w:pPr>
    </w:p>
    <w:p w14:paraId="5B034F81" w14:textId="77777777" w:rsidR="00FB4988" w:rsidRPr="00D42100" w:rsidRDefault="00FB4988" w:rsidP="00FB4988">
      <w:pPr>
        <w:pStyle w:val="Note"/>
        <w:rPr>
          <w:ins w:id="828" w:author="Ahmed Hamza" w:date="2025-10-08T12:54:00Z" w16du:dateUtc="2025-10-08T19:54:00Z"/>
          <w:rFonts w:eastAsia="Times New Roman"/>
        </w:rPr>
      </w:pPr>
      <w:ins w:id="829" w:author="Ahmed Hamza" w:date="2025-10-08T12:54:00Z" w16du:dateUtc="2025-10-08T19:54:00Z">
        <w:r>
          <w:lastRenderedPageBreak/>
          <w:t xml:space="preserve">Note: </w:t>
        </w:r>
        <w:r w:rsidRPr="00D42100">
          <w:t xml:space="preserve">The “data” directory contains </w:t>
        </w:r>
        <w:proofErr w:type="gramStart"/>
        <w:r w:rsidRPr="00D42100">
          <w:t>an</w:t>
        </w:r>
        <w:proofErr w:type="gramEnd"/>
        <w:r w:rsidRPr="00D42100">
          <w:t xml:space="preserve"> MIHS bitstream file named “</w:t>
        </w:r>
        <w:proofErr w:type="spellStart"/>
        <w:proofErr w:type="gramStart"/>
        <w:r w:rsidRPr="00D42100">
          <w:t>sample.hmpg</w:t>
        </w:r>
        <w:proofErr w:type="spellEnd"/>
        <w:proofErr w:type="gramEnd"/>
        <w:r w:rsidRPr="00D42100">
          <w:t>” that can be used for testing.</w:t>
        </w:r>
      </w:ins>
    </w:p>
    <w:p w14:paraId="04282CD3" w14:textId="77777777" w:rsidR="00D86629" w:rsidRPr="00FD7D29" w:rsidRDefault="00D86629" w:rsidP="00B204C0">
      <w:pPr>
        <w:rPr>
          <w:lang w:eastAsia="ja-JP"/>
        </w:rPr>
      </w:pPr>
    </w:p>
    <w:p w14:paraId="654CBD60" w14:textId="77777777" w:rsidR="001A33D0" w:rsidRPr="001854F3" w:rsidRDefault="001A33D0" w:rsidP="001A33D0">
      <w:pPr>
        <w:pStyle w:val="BiblioTitle"/>
        <w:keepNext/>
        <w:pageBreakBefore/>
        <w:rPr>
          <w:lang w:val="en-US"/>
        </w:rPr>
      </w:pPr>
      <w:bookmarkStart w:id="830" w:name="_Toc204183869"/>
      <w:r w:rsidRPr="001854F3">
        <w:rPr>
          <w:lang w:val="en-US"/>
        </w:rPr>
        <w:lastRenderedPageBreak/>
        <w:t>Bibliography</w:t>
      </w:r>
      <w:bookmarkEnd w:id="770"/>
      <w:bookmarkEnd w:id="771"/>
      <w:bookmarkEnd w:id="772"/>
      <w:bookmarkEnd w:id="773"/>
      <w:bookmarkEnd w:id="830"/>
    </w:p>
    <w:p w14:paraId="0441B2EE" w14:textId="70F32FF3" w:rsidR="00356681" w:rsidRPr="00257851" w:rsidRDefault="00356681" w:rsidP="008D57D7">
      <w:pPr>
        <w:pStyle w:val="ListParagraph"/>
        <w:numPr>
          <w:ilvl w:val="0"/>
          <w:numId w:val="21"/>
        </w:numPr>
        <w:tabs>
          <w:tab w:val="clear" w:pos="403"/>
        </w:tabs>
        <w:ind w:left="567" w:hanging="720"/>
        <w:rPr>
          <w:lang w:val="en-US"/>
        </w:rPr>
      </w:pPr>
      <w:bookmarkStart w:id="831" w:name="_Ref195277007"/>
      <w:r w:rsidRPr="00D71EAE">
        <w:t>ISO/IEC 23090-</w:t>
      </w:r>
      <w:r>
        <w:rPr>
          <w:rFonts w:hint="eastAsia"/>
          <w:lang w:eastAsia="ja-JP"/>
        </w:rPr>
        <w:t>31</w:t>
      </w:r>
      <w:r w:rsidRPr="00D71EAE">
        <w:t xml:space="preserve">, </w:t>
      </w:r>
      <w:r w:rsidRPr="00F364D7">
        <w:t>Information technology — Coded Representation of Immersive Media — Part</w:t>
      </w:r>
      <w:r>
        <w:t> </w:t>
      </w:r>
      <w:r w:rsidR="00870A57">
        <w:rPr>
          <w:rFonts w:hint="eastAsia"/>
          <w:lang w:eastAsia="ja-JP"/>
        </w:rPr>
        <w:t>31</w:t>
      </w:r>
      <w:r w:rsidRPr="00F364D7">
        <w:t xml:space="preserve">: </w:t>
      </w:r>
      <w:r w:rsidR="00870A57">
        <w:rPr>
          <w:rFonts w:hint="eastAsia"/>
          <w:lang w:eastAsia="ja-JP"/>
        </w:rPr>
        <w:t>Haptics coding</w:t>
      </w:r>
      <w:bookmarkEnd w:id="831"/>
    </w:p>
    <w:p w14:paraId="1621470F" w14:textId="5DA997C6" w:rsidR="00257851" w:rsidRPr="00257851" w:rsidRDefault="00257851" w:rsidP="00257851">
      <w:pPr>
        <w:pStyle w:val="ListParagraph"/>
        <w:numPr>
          <w:ilvl w:val="0"/>
          <w:numId w:val="21"/>
        </w:numPr>
        <w:tabs>
          <w:tab w:val="clear" w:pos="403"/>
        </w:tabs>
        <w:ind w:left="567" w:hanging="720"/>
        <w:rPr>
          <w:lang w:val="en-US"/>
        </w:rPr>
      </w:pPr>
      <w:bookmarkStart w:id="832" w:name="_Ref172737453"/>
      <w:bookmarkStart w:id="833" w:name="_Ref195276773"/>
      <w:r w:rsidRPr="00D71EAE">
        <w:t>ISO/IEC 23090-</w:t>
      </w:r>
      <w:r>
        <w:rPr>
          <w:rFonts w:hint="eastAsia"/>
          <w:lang w:eastAsia="ja-JP"/>
        </w:rPr>
        <w:t>33</w:t>
      </w:r>
      <w:r w:rsidRPr="00D71EAE">
        <w:t xml:space="preserve">, </w:t>
      </w:r>
      <w:r w:rsidRPr="00F364D7">
        <w:t>Information technology — Coded Representation of Immersive Media — Part</w:t>
      </w:r>
      <w:r>
        <w:t> </w:t>
      </w:r>
      <w:r>
        <w:rPr>
          <w:rFonts w:hint="eastAsia"/>
          <w:lang w:eastAsia="ja-JP"/>
        </w:rPr>
        <w:t>33</w:t>
      </w:r>
      <w:r w:rsidRPr="00F364D7">
        <w:t xml:space="preserve">: </w:t>
      </w:r>
      <w:r>
        <w:rPr>
          <w:rFonts w:hint="eastAsia"/>
          <w:lang w:eastAsia="ja-JP"/>
        </w:rPr>
        <w:t xml:space="preserve">Conformance and </w:t>
      </w:r>
      <w:r>
        <w:rPr>
          <w:lang w:eastAsia="ja-JP"/>
        </w:rPr>
        <w:t>reference</w:t>
      </w:r>
      <w:r>
        <w:rPr>
          <w:rFonts w:hint="eastAsia"/>
          <w:lang w:eastAsia="ja-JP"/>
        </w:rPr>
        <w:t xml:space="preserve"> software for hapt</w:t>
      </w:r>
      <w:r w:rsidR="00DE4635">
        <w:rPr>
          <w:rFonts w:hint="eastAsia"/>
          <w:lang w:eastAsia="ja-JP"/>
        </w:rPr>
        <w:t xml:space="preserve">ics </w:t>
      </w:r>
      <w:bookmarkEnd w:id="832"/>
      <w:r w:rsidR="00626DFA">
        <w:rPr>
          <w:lang w:eastAsia="ja-JP"/>
        </w:rPr>
        <w:t>coding</w:t>
      </w:r>
      <w:bookmarkEnd w:id="833"/>
    </w:p>
    <w:p w14:paraId="7358A80F" w14:textId="12C1CF03" w:rsidR="008D57D7" w:rsidRPr="00856238" w:rsidRDefault="00846DCE" w:rsidP="008D57D7">
      <w:pPr>
        <w:pStyle w:val="ListParagraph"/>
        <w:numPr>
          <w:ilvl w:val="0"/>
          <w:numId w:val="21"/>
        </w:numPr>
        <w:tabs>
          <w:tab w:val="clear" w:pos="403"/>
        </w:tabs>
        <w:ind w:left="567" w:hanging="720"/>
        <w:rPr>
          <w:lang w:val="en-US"/>
        </w:rPr>
      </w:pPr>
      <w:bookmarkStart w:id="834" w:name="_Ref172800563"/>
      <w:r w:rsidRPr="00D71EAE">
        <w:t xml:space="preserve">ISO/IEC 14496-32, </w:t>
      </w:r>
      <w:r w:rsidRPr="00F364D7">
        <w:t>Information technology — Coding of audio-visual objects — Part</w:t>
      </w:r>
      <w:r>
        <w:t> </w:t>
      </w:r>
      <w:r w:rsidRPr="00F364D7">
        <w:t xml:space="preserve">32: File format reference software and </w:t>
      </w:r>
      <w:r>
        <w:rPr>
          <w:rFonts w:hint="eastAsia"/>
          <w:lang w:eastAsia="ja-JP"/>
        </w:rPr>
        <w:t>conformance</w:t>
      </w:r>
      <w:bookmarkEnd w:id="0"/>
      <w:bookmarkEnd w:id="834"/>
    </w:p>
    <w:p w14:paraId="2288BC35" w14:textId="6ADB3C16" w:rsidR="00BA40DA" w:rsidRPr="00FD7D29" w:rsidRDefault="00C97425" w:rsidP="008D57D7">
      <w:pPr>
        <w:pStyle w:val="ListParagraph"/>
        <w:numPr>
          <w:ilvl w:val="0"/>
          <w:numId w:val="21"/>
        </w:numPr>
        <w:tabs>
          <w:tab w:val="clear" w:pos="403"/>
        </w:tabs>
        <w:ind w:left="567" w:hanging="720"/>
        <w:rPr>
          <w:lang w:val="en-US"/>
        </w:rPr>
      </w:pPr>
      <w:bookmarkStart w:id="835" w:name="_Ref195276945"/>
      <w:proofErr w:type="spellStart"/>
      <w:r>
        <w:t>spdlog</w:t>
      </w:r>
      <w:proofErr w:type="spellEnd"/>
      <w:r>
        <w:t xml:space="preserve">, </w:t>
      </w:r>
      <w:proofErr w:type="gramStart"/>
      <w:r>
        <w:t>Online</w:t>
      </w:r>
      <w:proofErr w:type="gramEnd"/>
      <w:r>
        <w:t xml:space="preserve">: </w:t>
      </w:r>
      <w:hyperlink r:id="rId33" w:history="1">
        <w:r w:rsidR="00BA40DA" w:rsidRPr="00177126">
          <w:rPr>
            <w:rStyle w:val="Hyperlink"/>
            <w:lang w:val="en-GB"/>
          </w:rPr>
          <w:t>https://github.com/gabime/spdlog</w:t>
        </w:r>
      </w:hyperlink>
      <w:bookmarkEnd w:id="835"/>
    </w:p>
    <w:p w14:paraId="2EE7B860" w14:textId="5C87DECD" w:rsidR="00BA40DA" w:rsidRPr="00FD7D29" w:rsidRDefault="00BA40DA" w:rsidP="00BA40DA">
      <w:pPr>
        <w:pStyle w:val="ListParagraph"/>
        <w:numPr>
          <w:ilvl w:val="0"/>
          <w:numId w:val="21"/>
        </w:numPr>
        <w:tabs>
          <w:tab w:val="clear" w:pos="403"/>
        </w:tabs>
        <w:ind w:left="567" w:hanging="720"/>
        <w:rPr>
          <w:lang w:val="en-US"/>
        </w:rPr>
      </w:pPr>
      <w:bookmarkStart w:id="836" w:name="_Ref195276956"/>
      <w:proofErr w:type="spellStart"/>
      <w:r>
        <w:rPr>
          <w:rFonts w:hint="eastAsia"/>
          <w:lang w:val="en-US" w:eastAsia="ja-JP"/>
        </w:rPr>
        <w:t>js</w:t>
      </w:r>
      <w:proofErr w:type="spellEnd"/>
      <w:r w:rsidRPr="00A12EBE">
        <w:t>on</w:t>
      </w:r>
      <w:r>
        <w:rPr>
          <w:rFonts w:hint="eastAsia"/>
          <w:lang w:eastAsia="ja-JP"/>
        </w:rPr>
        <w:t xml:space="preserve">, </w:t>
      </w:r>
      <w:proofErr w:type="gramStart"/>
      <w:r>
        <w:rPr>
          <w:rFonts w:hint="eastAsia"/>
          <w:lang w:eastAsia="ja-JP"/>
        </w:rPr>
        <w:t>Online</w:t>
      </w:r>
      <w:proofErr w:type="gramEnd"/>
      <w:r>
        <w:rPr>
          <w:rFonts w:hint="eastAsia"/>
          <w:lang w:eastAsia="ja-JP"/>
        </w:rPr>
        <w:t xml:space="preserve">: </w:t>
      </w:r>
      <w:hyperlink r:id="rId34" w:history="1">
        <w:r w:rsidR="00F72CC9" w:rsidRPr="00F72CC9">
          <w:rPr>
            <w:rStyle w:val="Hyperlink"/>
            <w:lang w:val="en-GB" w:eastAsia="ja-JP"/>
          </w:rPr>
          <w:t>https://github.com/nlohmann/js</w:t>
        </w:r>
        <w:r w:rsidR="00F72CC9" w:rsidRPr="00177126">
          <w:rPr>
            <w:rStyle w:val="Hyperlink"/>
            <w:lang w:val="en-GB" w:eastAsia="ja-JP"/>
          </w:rPr>
          <w:t>on</w:t>
        </w:r>
      </w:hyperlink>
      <w:bookmarkEnd w:id="836"/>
    </w:p>
    <w:p w14:paraId="0A98FB64" w14:textId="77777777" w:rsidR="00BA40DA" w:rsidRPr="00FC0EDB" w:rsidRDefault="00BA40DA" w:rsidP="00BA40DA">
      <w:pPr>
        <w:pStyle w:val="ListParagraph"/>
        <w:numPr>
          <w:ilvl w:val="0"/>
          <w:numId w:val="21"/>
        </w:numPr>
        <w:tabs>
          <w:tab w:val="clear" w:pos="403"/>
        </w:tabs>
        <w:ind w:left="567" w:hanging="720"/>
        <w:rPr>
          <w:lang w:val="en-US"/>
        </w:rPr>
      </w:pPr>
      <w:bookmarkStart w:id="837" w:name="_Ref195276970"/>
      <w:proofErr w:type="spellStart"/>
      <w:r w:rsidRPr="0079402E">
        <w:t>cxxopts</w:t>
      </w:r>
      <w:proofErr w:type="spellEnd"/>
      <w:r>
        <w:rPr>
          <w:rFonts w:hint="eastAsia"/>
          <w:lang w:eastAsia="ja-JP"/>
        </w:rPr>
        <w:t xml:space="preserve">, </w:t>
      </w:r>
      <w:proofErr w:type="gramStart"/>
      <w:r>
        <w:rPr>
          <w:rFonts w:hint="eastAsia"/>
          <w:lang w:eastAsia="ja-JP"/>
        </w:rPr>
        <w:t>Online</w:t>
      </w:r>
      <w:proofErr w:type="gramEnd"/>
      <w:r>
        <w:rPr>
          <w:rFonts w:hint="eastAsia"/>
          <w:lang w:eastAsia="ja-JP"/>
        </w:rPr>
        <w:t xml:space="preserve">: </w:t>
      </w:r>
      <w:hyperlink r:id="rId35" w:history="1">
        <w:r w:rsidRPr="009C6203">
          <w:rPr>
            <w:rStyle w:val="Hyperlink"/>
            <w:lang w:val="en-GB" w:eastAsia="ja-JP"/>
          </w:rPr>
          <w:t>https://github.com/jarro2783/cxxopts</w:t>
        </w:r>
      </w:hyperlink>
      <w:bookmarkEnd w:id="837"/>
    </w:p>
    <w:p w14:paraId="1A641543" w14:textId="638C904D" w:rsidR="00856238" w:rsidRDefault="00856238">
      <w:pPr>
        <w:pStyle w:val="ListParagraph"/>
        <w:tabs>
          <w:tab w:val="clear" w:pos="403"/>
        </w:tabs>
        <w:ind w:left="567"/>
      </w:pPr>
      <w:hyperlink r:id="rId36" w:history="1"/>
    </w:p>
    <w:p w14:paraId="343932A2" w14:textId="77777777" w:rsidR="00F12922" w:rsidRPr="00FD7D29" w:rsidRDefault="00F12922" w:rsidP="00FD7D29">
      <w:pPr>
        <w:rPr>
          <w:lang w:val="en-US"/>
        </w:rPr>
      </w:pPr>
    </w:p>
    <w:p w14:paraId="7FE91FFE" w14:textId="77777777" w:rsidR="00F12922" w:rsidRPr="00FD7D29" w:rsidRDefault="00F12922" w:rsidP="00FD7D29">
      <w:pPr>
        <w:rPr>
          <w:lang w:val="en-US"/>
        </w:rPr>
      </w:pPr>
    </w:p>
    <w:p w14:paraId="397FDD85" w14:textId="77777777" w:rsidR="00F12922" w:rsidRPr="00FD7D29" w:rsidRDefault="00F12922" w:rsidP="00FD7D29">
      <w:pPr>
        <w:rPr>
          <w:lang w:val="en-US"/>
        </w:rPr>
      </w:pPr>
    </w:p>
    <w:p w14:paraId="4116AA44" w14:textId="77777777" w:rsidR="00F12922" w:rsidRPr="00FD7D29" w:rsidRDefault="00F12922" w:rsidP="00FD7D29">
      <w:pPr>
        <w:rPr>
          <w:lang w:val="en-US"/>
        </w:rPr>
      </w:pPr>
    </w:p>
    <w:p w14:paraId="095E0CC7" w14:textId="77777777" w:rsidR="00F12922" w:rsidRPr="00FD7D29" w:rsidRDefault="00F12922" w:rsidP="00FD7D29">
      <w:pPr>
        <w:rPr>
          <w:lang w:val="en-US"/>
        </w:rPr>
      </w:pPr>
    </w:p>
    <w:p w14:paraId="05E321B1" w14:textId="77777777" w:rsidR="00F12922" w:rsidRPr="00FD7D29" w:rsidRDefault="00F12922" w:rsidP="00FD7D29">
      <w:pPr>
        <w:rPr>
          <w:lang w:val="en-US"/>
        </w:rPr>
      </w:pPr>
    </w:p>
    <w:p w14:paraId="397DF75C" w14:textId="77777777" w:rsidR="00F12922" w:rsidRPr="00FD7D29" w:rsidRDefault="00F12922" w:rsidP="00FD7D29">
      <w:pPr>
        <w:rPr>
          <w:lang w:val="en-US"/>
        </w:rPr>
      </w:pPr>
    </w:p>
    <w:p w14:paraId="5540761D" w14:textId="77777777" w:rsidR="00F12922" w:rsidRPr="00FD7D29" w:rsidRDefault="00F12922" w:rsidP="00FD7D29">
      <w:pPr>
        <w:rPr>
          <w:lang w:val="en-US"/>
        </w:rPr>
      </w:pPr>
    </w:p>
    <w:p w14:paraId="0F1C3D91" w14:textId="77777777" w:rsidR="00F12922" w:rsidRPr="00FD7D29" w:rsidRDefault="00F12922" w:rsidP="00FD7D29">
      <w:pPr>
        <w:rPr>
          <w:lang w:val="en-US"/>
        </w:rPr>
      </w:pPr>
    </w:p>
    <w:p w14:paraId="4D31786D" w14:textId="77777777" w:rsidR="00F12922" w:rsidRPr="00FD7D29" w:rsidRDefault="00F12922" w:rsidP="00FD7D29">
      <w:pPr>
        <w:rPr>
          <w:lang w:val="en-US"/>
        </w:rPr>
      </w:pPr>
    </w:p>
    <w:p w14:paraId="7143BAD3" w14:textId="77777777" w:rsidR="00F12922" w:rsidRPr="00FD7D29" w:rsidRDefault="00F12922" w:rsidP="00FD7D29">
      <w:pPr>
        <w:rPr>
          <w:lang w:val="en-US"/>
        </w:rPr>
      </w:pPr>
    </w:p>
    <w:p w14:paraId="4D4D9F34" w14:textId="77777777" w:rsidR="00F12922" w:rsidRPr="00FD7D29" w:rsidRDefault="00F12922" w:rsidP="00FD7D29">
      <w:pPr>
        <w:rPr>
          <w:lang w:val="en-US"/>
        </w:rPr>
      </w:pPr>
    </w:p>
    <w:p w14:paraId="23A2DF1E" w14:textId="77777777" w:rsidR="00F12922" w:rsidRPr="00FD7D29" w:rsidRDefault="00F12922" w:rsidP="00FD7D29">
      <w:pPr>
        <w:rPr>
          <w:lang w:val="en-US"/>
        </w:rPr>
      </w:pPr>
    </w:p>
    <w:p w14:paraId="18CBCFBB" w14:textId="77777777" w:rsidR="00F12922" w:rsidRPr="00FD7D29" w:rsidRDefault="00F12922" w:rsidP="00FD7D29">
      <w:pPr>
        <w:rPr>
          <w:lang w:val="en-US"/>
        </w:rPr>
      </w:pPr>
    </w:p>
    <w:p w14:paraId="66195F99" w14:textId="77777777" w:rsidR="00F12922" w:rsidRPr="00FD7D29" w:rsidRDefault="00F12922" w:rsidP="00FD7D29">
      <w:pPr>
        <w:rPr>
          <w:lang w:val="en-US"/>
        </w:rPr>
      </w:pPr>
    </w:p>
    <w:p w14:paraId="0F97A1AC" w14:textId="77777777" w:rsidR="00F12922" w:rsidRPr="00FD7D29" w:rsidRDefault="00F12922" w:rsidP="00FD7D29">
      <w:pPr>
        <w:rPr>
          <w:lang w:val="en-US"/>
        </w:rPr>
      </w:pPr>
    </w:p>
    <w:p w14:paraId="7F3F73B0" w14:textId="77777777" w:rsidR="00F12922" w:rsidRPr="00FD7D29" w:rsidRDefault="00F12922" w:rsidP="00FD7D29">
      <w:pPr>
        <w:rPr>
          <w:lang w:val="en-US"/>
        </w:rPr>
      </w:pPr>
    </w:p>
    <w:p w14:paraId="5DF6A638" w14:textId="77777777" w:rsidR="00F12922" w:rsidRPr="00FD7D29" w:rsidRDefault="00F12922" w:rsidP="00FD7D29">
      <w:pPr>
        <w:rPr>
          <w:lang w:val="en-US"/>
        </w:rPr>
      </w:pPr>
    </w:p>
    <w:p w14:paraId="56EFE24C" w14:textId="77777777" w:rsidR="00F12922" w:rsidRPr="00FD7D29" w:rsidRDefault="00F12922" w:rsidP="00FD7D29">
      <w:pPr>
        <w:rPr>
          <w:lang w:val="en-US"/>
        </w:rPr>
      </w:pPr>
    </w:p>
    <w:p w14:paraId="0A9095E3" w14:textId="77777777" w:rsidR="00F12922" w:rsidRPr="00FD7D29" w:rsidRDefault="00F12922" w:rsidP="00FD7D29">
      <w:pPr>
        <w:rPr>
          <w:lang w:val="en-US"/>
        </w:rPr>
      </w:pPr>
    </w:p>
    <w:p w14:paraId="1EC54821" w14:textId="77777777" w:rsidR="00F12922" w:rsidRPr="00FD7D29" w:rsidRDefault="00F12922" w:rsidP="00FD7D29">
      <w:pPr>
        <w:rPr>
          <w:lang w:val="en-US"/>
        </w:rPr>
      </w:pPr>
    </w:p>
    <w:p w14:paraId="1A548EE4" w14:textId="38FA7EDF" w:rsidR="00F12922" w:rsidRPr="00F12922" w:rsidRDefault="00F12922" w:rsidP="00FD7D29">
      <w:pPr>
        <w:tabs>
          <w:tab w:val="clear" w:pos="403"/>
          <w:tab w:val="left" w:pos="1333"/>
        </w:tabs>
        <w:rPr>
          <w:lang w:val="en-US"/>
        </w:rPr>
      </w:pPr>
      <w:r>
        <w:rPr>
          <w:lang w:val="en-US"/>
        </w:rPr>
        <w:tab/>
      </w:r>
    </w:p>
    <w:sectPr w:rsidR="00F12922" w:rsidRPr="00F12922" w:rsidSect="002B2B26">
      <w:footerReference w:type="even" r:id="rId37"/>
      <w:footerReference w:type="default" r:id="rId38"/>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A1047" w14:textId="77777777" w:rsidR="0005461B" w:rsidRDefault="0005461B">
      <w:pPr>
        <w:spacing w:after="0" w:line="240" w:lineRule="auto"/>
      </w:pPr>
      <w:r>
        <w:separator/>
      </w:r>
    </w:p>
  </w:endnote>
  <w:endnote w:type="continuationSeparator" w:id="0">
    <w:p w14:paraId="4F952935" w14:textId="77777777" w:rsidR="0005461B" w:rsidRDefault="0005461B">
      <w:pPr>
        <w:spacing w:after="0" w:line="240" w:lineRule="auto"/>
      </w:pPr>
      <w:r>
        <w:continuationSeparator/>
      </w:r>
    </w:p>
  </w:endnote>
  <w:endnote w:type="continuationNotice" w:id="1">
    <w:p w14:paraId="3919E64A" w14:textId="77777777" w:rsidR="0005461B" w:rsidRDefault="000546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EA1E1" w14:textId="1C05149C"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w:t>
    </w:r>
    <w:r w:rsidR="00BC0A34">
      <w:rPr>
        <w:sz w:val="20"/>
      </w:rPr>
      <w:t>/IEC</w:t>
    </w:r>
    <w:r w:rsidRPr="00BA1CC8">
      <w:rPr>
        <w:sz w:val="20"/>
      </w:rPr>
      <w:t> </w:t>
    </w:r>
    <w:r w:rsidR="00F12922">
      <w:rPr>
        <w:sz w:val="20"/>
      </w:rPr>
      <w:t>2025</w:t>
    </w:r>
    <w:r w:rsidR="00F12922" w:rsidRPr="00BA1CC8">
      <w:rPr>
        <w:sz w:val="20"/>
      </w:rPr>
      <w:t> </w:t>
    </w:r>
    <w:r w:rsidRPr="00BA1CC8">
      <w:rPr>
        <w:sz w:val="20"/>
      </w:rPr>
      <w:t>–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35DDD" w14:textId="2120B95A" w:rsidR="005E5320" w:rsidRPr="00BA1CC8" w:rsidRDefault="005E5320" w:rsidP="00526284">
    <w:pPr>
      <w:pStyle w:val="Footer"/>
      <w:spacing w:line="240" w:lineRule="atLeast"/>
      <w:rPr>
        <w:sz w:val="20"/>
      </w:rPr>
    </w:pPr>
    <w:r w:rsidRPr="00BA1CC8">
      <w:rPr>
        <w:sz w:val="20"/>
      </w:rPr>
      <w:t>© ISO</w:t>
    </w:r>
    <w:r w:rsidR="00BC0A34">
      <w:rPr>
        <w:sz w:val="20"/>
      </w:rPr>
      <w:t>/IEC</w:t>
    </w:r>
    <w:r w:rsidRPr="00BA1CC8">
      <w:rPr>
        <w:sz w:val="20"/>
      </w:rPr>
      <w:t> </w:t>
    </w:r>
    <w:r w:rsidR="00F12922">
      <w:rPr>
        <w:sz w:val="20"/>
      </w:rPr>
      <w:t>2025</w:t>
    </w:r>
    <w:r w:rsidR="00F12922" w:rsidRPr="00BA1CC8">
      <w:rPr>
        <w:sz w:val="20"/>
      </w:rPr>
      <w:t> </w:t>
    </w:r>
    <w:r w:rsidRPr="00BA1CC8">
      <w:rPr>
        <w:sz w:val="20"/>
      </w:rPr>
      <w:t>–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C72AE" w14:textId="686206CC"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w:t>
    </w:r>
    <w:r w:rsidR="00F12922">
      <w:rPr>
        <w:sz w:val="20"/>
      </w:rPr>
      <w:t>/IEC</w:t>
    </w:r>
    <w:r w:rsidRPr="00BA1CC8">
      <w:rPr>
        <w:sz w:val="20"/>
      </w:rPr>
      <w:t> </w:t>
    </w:r>
    <w:r w:rsidR="00F12922">
      <w:rPr>
        <w:sz w:val="20"/>
      </w:rPr>
      <w:t>2025</w:t>
    </w:r>
    <w:r w:rsidR="00F12922" w:rsidRPr="00BA1CC8">
      <w:rPr>
        <w:sz w:val="20"/>
      </w:rPr>
      <w:t> </w:t>
    </w:r>
    <w:r w:rsidRPr="00BA1CC8">
      <w:rPr>
        <w:sz w:val="20"/>
      </w:rPr>
      <w:t>–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D68D3" w14:textId="4FD1B1D2" w:rsidR="005E5320" w:rsidRPr="00BA1CC8" w:rsidRDefault="005E5320" w:rsidP="00526284">
    <w:pPr>
      <w:pStyle w:val="Footer"/>
      <w:spacing w:line="240" w:lineRule="atLeast"/>
      <w:rPr>
        <w:sz w:val="20"/>
      </w:rPr>
    </w:pPr>
    <w:r w:rsidRPr="00BA1CC8">
      <w:rPr>
        <w:sz w:val="20"/>
      </w:rPr>
      <w:t>© ISO</w:t>
    </w:r>
    <w:r w:rsidR="00BC0A34">
      <w:rPr>
        <w:sz w:val="20"/>
      </w:rPr>
      <w:t>/IEC</w:t>
    </w:r>
    <w:r w:rsidRPr="00BA1CC8">
      <w:rPr>
        <w:sz w:val="20"/>
      </w:rPr>
      <w:t> </w:t>
    </w:r>
    <w:r w:rsidR="00F12922">
      <w:rPr>
        <w:sz w:val="20"/>
      </w:rPr>
      <w:t>2025</w:t>
    </w:r>
    <w:r w:rsidR="00F12922" w:rsidRPr="00BA1CC8">
      <w:rPr>
        <w:sz w:val="20"/>
      </w:rPr>
      <w:t> </w:t>
    </w:r>
    <w:r w:rsidRPr="00BA1CC8">
      <w:rPr>
        <w:sz w:val="20"/>
      </w:rPr>
      <w:t>–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967A7" w14:textId="77777777" w:rsidR="0005461B" w:rsidRDefault="0005461B">
      <w:pPr>
        <w:spacing w:after="0" w:line="240" w:lineRule="auto"/>
      </w:pPr>
      <w:r>
        <w:separator/>
      </w:r>
    </w:p>
  </w:footnote>
  <w:footnote w:type="continuationSeparator" w:id="0">
    <w:p w14:paraId="158C2FA7" w14:textId="77777777" w:rsidR="0005461B" w:rsidRDefault="0005461B">
      <w:pPr>
        <w:spacing w:after="0" w:line="240" w:lineRule="auto"/>
      </w:pPr>
      <w:r>
        <w:continuationSeparator/>
      </w:r>
    </w:p>
  </w:footnote>
  <w:footnote w:type="continuationNotice" w:id="1">
    <w:p w14:paraId="0CC20F22" w14:textId="77777777" w:rsidR="0005461B" w:rsidRDefault="000546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967ED" w14:textId="6FD17D49" w:rsidR="005E5320" w:rsidRPr="006E50E0" w:rsidRDefault="005E5320" w:rsidP="004421EF">
    <w:pPr>
      <w:pStyle w:val="Header"/>
      <w:spacing w:after="360"/>
      <w:rPr>
        <w:b w:val="0"/>
      </w:rPr>
    </w:pPr>
    <w:r w:rsidRPr="006E50E0">
      <w:rPr>
        <w:b w:val="0"/>
        <w:sz w:val="20"/>
      </w:rPr>
      <w:t>© ISO</w:t>
    </w:r>
    <w:r w:rsidR="00CC73BA">
      <w:rPr>
        <w:b w:val="0"/>
        <w:sz w:val="20"/>
      </w:rPr>
      <w:t>/IEC</w:t>
    </w:r>
    <w:r w:rsidRPr="006E50E0">
      <w:rPr>
        <w:b w:val="0"/>
        <w:sz w:val="20"/>
      </w:rPr>
      <w:t> </w:t>
    </w:r>
    <w:r>
      <w:rPr>
        <w:b w:val="0"/>
        <w:sz w:val="20"/>
      </w:rPr>
      <w:t>202</w:t>
    </w:r>
    <w:r w:rsidR="008F54C6">
      <w:rPr>
        <w:rFonts w:hint="eastAsia"/>
        <w:b w:val="0"/>
        <w:sz w:val="20"/>
        <w:lang w:eastAsia="ja-JP"/>
      </w:rPr>
      <w:t>5</w:t>
    </w:r>
    <w:r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0A2E" w14:textId="52C05154" w:rsidR="005E5320" w:rsidRPr="00151316" w:rsidRDefault="005E5320" w:rsidP="004421EF">
    <w:pPr>
      <w:pStyle w:val="Header"/>
      <w:spacing w:line="240" w:lineRule="exact"/>
      <w:jc w:val="left"/>
    </w:pPr>
    <w:r w:rsidRPr="00151316">
      <w:t>ISO</w:t>
    </w:r>
    <w:r w:rsidR="00BC0A34">
      <w:t>/IEC</w:t>
    </w:r>
    <w:r w:rsidRPr="00151316">
      <w:t> </w:t>
    </w:r>
    <w:r>
      <w:t>23090</w:t>
    </w:r>
    <w:r w:rsidRPr="00151316">
      <w:t>-</w:t>
    </w:r>
    <w:r w:rsidR="00BC0A34">
      <w:t>37</w:t>
    </w:r>
    <w:r w:rsidRPr="00151316">
      <w:t>:</w:t>
    </w:r>
    <w:r>
      <w:t>202</w:t>
    </w:r>
    <w:r w:rsidR="008F54C6">
      <w:rPr>
        <w:rFonts w:hint="eastAsia"/>
        <w:lang w:eastAsia="ja-JP"/>
      </w:rPr>
      <w:t>5</w:t>
    </w:r>
    <w: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87FF6" w14:textId="36FCEE70" w:rsidR="005E5320" w:rsidRPr="00151316" w:rsidRDefault="005E5320" w:rsidP="004421EF">
    <w:pPr>
      <w:pStyle w:val="Header"/>
      <w:spacing w:line="240" w:lineRule="exact"/>
      <w:jc w:val="right"/>
    </w:pPr>
    <w:r w:rsidRPr="00151316">
      <w:t>ISO</w:t>
    </w:r>
    <w:r w:rsidR="00BC0A34">
      <w:t>/IEC</w:t>
    </w:r>
    <w:r w:rsidRPr="00151316">
      <w:t> </w:t>
    </w:r>
    <w:r>
      <w:t>23090</w:t>
    </w:r>
    <w:r w:rsidRPr="00151316">
      <w:t>-</w:t>
    </w:r>
    <w:r w:rsidR="00EA0759">
      <w:rPr>
        <w:rFonts w:hint="eastAsia"/>
        <w:lang w:eastAsia="ja-JP"/>
      </w:rPr>
      <w:t>37</w:t>
    </w:r>
    <w:r w:rsidRPr="00151316">
      <w:t>:</w:t>
    </w:r>
    <w:r>
      <w:t>202</w:t>
    </w:r>
    <w:r w:rsidR="008F54C6">
      <w:rPr>
        <w:rFonts w:hint="eastAsia"/>
        <w:lang w:eastAsia="ja-JP"/>
      </w:rPr>
      <w:t>5</w:t>
    </w:r>
    <w: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7"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260FF8"/>
    <w:multiLevelType w:val="hybridMultilevel"/>
    <w:tmpl w:val="B50AB3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1"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9F3183"/>
    <w:multiLevelType w:val="hybridMultilevel"/>
    <w:tmpl w:val="1D22FFC6"/>
    <w:lvl w:ilvl="0" w:tplc="259E7050">
      <w:numFmt w:val="bullet"/>
      <w:lvlText w:val="—"/>
      <w:lvlJc w:val="left"/>
      <w:pPr>
        <w:ind w:left="720" w:hanging="360"/>
      </w:pPr>
      <w:rPr>
        <w:rFonts w:ascii="Cambria" w:eastAsia="Calibri" w:hAnsi="Cambria" w:cs="Times New Roman" w:hint="default"/>
      </w:rPr>
    </w:lvl>
    <w:lvl w:ilvl="1" w:tplc="E78C74F0">
      <w:numFmt w:val="bullet"/>
      <w:lvlText w:val="•"/>
      <w:lvlJc w:val="left"/>
      <w:pPr>
        <w:ind w:left="1800" w:hanging="720"/>
      </w:pPr>
      <w:rPr>
        <w:rFonts w:ascii="MS Mincho" w:eastAsia="MS Mincho" w:hAnsi="MS Mincho"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5"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8"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5CE74AB0"/>
    <w:multiLevelType w:val="hybridMultilevel"/>
    <w:tmpl w:val="2BC6D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9"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0"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1"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3"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4"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5"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5"/>
  </w:num>
  <w:num w:numId="2" w16cid:durableId="1649166991">
    <w:abstractNumId w:val="25"/>
  </w:num>
  <w:num w:numId="3" w16cid:durableId="2043968755">
    <w:abstractNumId w:val="25"/>
  </w:num>
  <w:num w:numId="4" w16cid:durableId="1668751339">
    <w:abstractNumId w:val="25"/>
  </w:num>
  <w:num w:numId="5" w16cid:durableId="1203128935">
    <w:abstractNumId w:val="25"/>
  </w:num>
  <w:num w:numId="6" w16cid:durableId="648481782">
    <w:abstractNumId w:val="25"/>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5"/>
  </w:num>
  <w:num w:numId="14" w16cid:durableId="684600882">
    <w:abstractNumId w:val="51"/>
  </w:num>
  <w:num w:numId="15" w16cid:durableId="1322778985">
    <w:abstractNumId w:val="21"/>
  </w:num>
  <w:num w:numId="16" w16cid:durableId="1441493893">
    <w:abstractNumId w:val="13"/>
  </w:num>
  <w:num w:numId="17" w16cid:durableId="1350521487">
    <w:abstractNumId w:val="56"/>
  </w:num>
  <w:num w:numId="18" w16cid:durableId="731391110">
    <w:abstractNumId w:val="24"/>
  </w:num>
  <w:num w:numId="19" w16cid:durableId="191698740">
    <w:abstractNumId w:val="28"/>
  </w:num>
  <w:num w:numId="20" w16cid:durableId="462889286">
    <w:abstractNumId w:val="1"/>
  </w:num>
  <w:num w:numId="21" w16cid:durableId="1497333607">
    <w:abstractNumId w:val="10"/>
  </w:num>
  <w:num w:numId="22" w16cid:durableId="777021033">
    <w:abstractNumId w:val="26"/>
  </w:num>
  <w:num w:numId="23" w16cid:durableId="128935239">
    <w:abstractNumId w:val="8"/>
  </w:num>
  <w:num w:numId="24" w16cid:durableId="175926497">
    <w:abstractNumId w:val="9"/>
  </w:num>
  <w:num w:numId="25" w16cid:durableId="1310552300">
    <w:abstractNumId w:val="25"/>
  </w:num>
  <w:num w:numId="26" w16cid:durableId="21245788">
    <w:abstractNumId w:val="4"/>
  </w:num>
  <w:num w:numId="27" w16cid:durableId="283116226">
    <w:abstractNumId w:val="40"/>
  </w:num>
  <w:num w:numId="28" w16cid:durableId="18751452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5"/>
  </w:num>
  <w:num w:numId="30" w16cid:durableId="1184250169">
    <w:abstractNumId w:val="45"/>
  </w:num>
  <w:num w:numId="31" w16cid:durableId="194580824">
    <w:abstractNumId w:val="33"/>
  </w:num>
  <w:num w:numId="32" w16cid:durableId="707149365">
    <w:abstractNumId w:val="3"/>
  </w:num>
  <w:num w:numId="33" w16cid:durableId="983511011">
    <w:abstractNumId w:val="2"/>
  </w:num>
  <w:num w:numId="34" w16cid:durableId="939948437">
    <w:abstractNumId w:val="32"/>
  </w:num>
  <w:num w:numId="35" w16cid:durableId="406920740">
    <w:abstractNumId w:val="57"/>
  </w:num>
  <w:num w:numId="36" w16cid:durableId="1102653745">
    <w:abstractNumId w:val="43"/>
  </w:num>
  <w:num w:numId="37" w16cid:durableId="1310130470">
    <w:abstractNumId w:val="18"/>
  </w:num>
  <w:num w:numId="38" w16cid:durableId="510148609">
    <w:abstractNumId w:val="30"/>
  </w:num>
  <w:num w:numId="39" w16cid:durableId="1753043714">
    <w:abstractNumId w:val="16"/>
  </w:num>
  <w:num w:numId="40" w16cid:durableId="1764840860">
    <w:abstractNumId w:val="34"/>
  </w:num>
  <w:num w:numId="41" w16cid:durableId="1641766887">
    <w:abstractNumId w:val="6"/>
  </w:num>
  <w:num w:numId="42" w16cid:durableId="462776987">
    <w:abstractNumId w:val="54"/>
  </w:num>
  <w:num w:numId="43" w16cid:durableId="251014519">
    <w:abstractNumId w:val="5"/>
  </w:num>
  <w:num w:numId="44" w16cid:durableId="311954839">
    <w:abstractNumId w:val="44"/>
  </w:num>
  <w:num w:numId="45" w16cid:durableId="1682122852">
    <w:abstractNumId w:val="22"/>
  </w:num>
  <w:num w:numId="46" w16cid:durableId="2129079644">
    <w:abstractNumId w:val="53"/>
  </w:num>
  <w:num w:numId="47" w16cid:durableId="74792628">
    <w:abstractNumId w:val="48"/>
  </w:num>
  <w:num w:numId="48" w16cid:durableId="2043629681">
    <w:abstractNumId w:val="14"/>
  </w:num>
  <w:num w:numId="49" w16cid:durableId="2018195109">
    <w:abstractNumId w:val="47"/>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20"/>
  </w:num>
  <w:num w:numId="54" w16cid:durableId="680015373">
    <w:abstractNumId w:val="20"/>
    <w:lvlOverride w:ilvl="0">
      <w:startOverride w:val="1"/>
    </w:lvlOverride>
  </w:num>
  <w:num w:numId="55" w16cid:durableId="1554390166">
    <w:abstractNumId w:val="14"/>
    <w:lvlOverride w:ilvl="0">
      <w:startOverride w:val="1"/>
    </w:lvlOverride>
  </w:num>
  <w:num w:numId="56" w16cid:durableId="1098601093">
    <w:abstractNumId w:val="14"/>
    <w:lvlOverride w:ilvl="0">
      <w:startOverride w:val="1"/>
    </w:lvlOverride>
  </w:num>
  <w:num w:numId="57" w16cid:durableId="1537427625">
    <w:abstractNumId w:val="31"/>
  </w:num>
  <w:num w:numId="58" w16cid:durableId="1063064040">
    <w:abstractNumId w:val="20"/>
  </w:num>
  <w:num w:numId="59" w16cid:durableId="976102697">
    <w:abstractNumId w:val="20"/>
    <w:lvlOverride w:ilvl="0">
      <w:startOverride w:val="1"/>
    </w:lvlOverride>
  </w:num>
  <w:num w:numId="60" w16cid:durableId="1203400483">
    <w:abstractNumId w:val="29"/>
  </w:num>
  <w:num w:numId="61" w16cid:durableId="909464761">
    <w:abstractNumId w:val="25"/>
  </w:num>
  <w:num w:numId="62" w16cid:durableId="1993488807">
    <w:abstractNumId w:val="4"/>
  </w:num>
  <w:num w:numId="63" w16cid:durableId="2041709703">
    <w:abstractNumId w:val="4"/>
  </w:num>
  <w:num w:numId="64" w16cid:durableId="799307197">
    <w:abstractNumId w:val="20"/>
  </w:num>
  <w:num w:numId="65" w16cid:durableId="39747146">
    <w:abstractNumId w:val="20"/>
  </w:num>
  <w:num w:numId="66" w16cid:durableId="1735155196">
    <w:abstractNumId w:val="20"/>
  </w:num>
  <w:num w:numId="67" w16cid:durableId="1221597392">
    <w:abstractNumId w:val="20"/>
  </w:num>
  <w:num w:numId="68" w16cid:durableId="543903627">
    <w:abstractNumId w:val="4"/>
  </w:num>
  <w:num w:numId="69" w16cid:durableId="1270971074">
    <w:abstractNumId w:val="20"/>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30"/>
    <w:lvlOverride w:ilvl="0">
      <w:startOverride w:val="1"/>
    </w:lvlOverride>
  </w:num>
  <w:num w:numId="75" w16cid:durableId="520361626">
    <w:abstractNumId w:val="30"/>
  </w:num>
  <w:num w:numId="76" w16cid:durableId="552931392">
    <w:abstractNumId w:val="30"/>
    <w:lvlOverride w:ilvl="0">
      <w:startOverride w:val="1"/>
    </w:lvlOverride>
  </w:num>
  <w:num w:numId="77" w16cid:durableId="50663043">
    <w:abstractNumId w:val="30"/>
  </w:num>
  <w:num w:numId="78" w16cid:durableId="391931787">
    <w:abstractNumId w:val="4"/>
  </w:num>
  <w:num w:numId="79" w16cid:durableId="127626471">
    <w:abstractNumId w:val="4"/>
  </w:num>
  <w:num w:numId="80" w16cid:durableId="1181353107">
    <w:abstractNumId w:val="4"/>
  </w:num>
  <w:num w:numId="81" w16cid:durableId="836308001">
    <w:abstractNumId w:val="25"/>
  </w:num>
  <w:num w:numId="82" w16cid:durableId="1376734657">
    <w:abstractNumId w:val="25"/>
  </w:num>
  <w:num w:numId="83" w16cid:durableId="803422837">
    <w:abstractNumId w:val="25"/>
  </w:num>
  <w:num w:numId="84" w16cid:durableId="435684687">
    <w:abstractNumId w:val="25"/>
  </w:num>
  <w:num w:numId="85" w16cid:durableId="247736346">
    <w:abstractNumId w:val="25"/>
  </w:num>
  <w:num w:numId="86" w16cid:durableId="1259682063">
    <w:abstractNumId w:val="25"/>
  </w:num>
  <w:num w:numId="87" w16cid:durableId="917177280">
    <w:abstractNumId w:val="25"/>
  </w:num>
  <w:num w:numId="88" w16cid:durableId="1972057285">
    <w:abstractNumId w:val="25"/>
  </w:num>
  <w:num w:numId="89" w16cid:durableId="750346253">
    <w:abstractNumId w:val="25"/>
  </w:num>
  <w:num w:numId="90" w16cid:durableId="793905092">
    <w:abstractNumId w:val="25"/>
  </w:num>
  <w:num w:numId="91" w16cid:durableId="1412659256">
    <w:abstractNumId w:val="25"/>
  </w:num>
  <w:num w:numId="92" w16cid:durableId="495614573">
    <w:abstractNumId w:val="25"/>
  </w:num>
  <w:num w:numId="93" w16cid:durableId="995381114">
    <w:abstractNumId w:val="25"/>
  </w:num>
  <w:num w:numId="94" w16cid:durableId="1141079216">
    <w:abstractNumId w:val="25"/>
  </w:num>
  <w:num w:numId="95" w16cid:durableId="1336693358">
    <w:abstractNumId w:val="25"/>
  </w:num>
  <w:num w:numId="96" w16cid:durableId="1324745022">
    <w:abstractNumId w:val="25"/>
  </w:num>
  <w:num w:numId="97" w16cid:durableId="319580867">
    <w:abstractNumId w:val="25"/>
  </w:num>
  <w:num w:numId="98" w16cid:durableId="129901835">
    <w:abstractNumId w:val="25"/>
  </w:num>
  <w:num w:numId="99" w16cid:durableId="59210730">
    <w:abstractNumId w:val="25"/>
  </w:num>
  <w:num w:numId="100" w16cid:durableId="1004671211">
    <w:abstractNumId w:val="25"/>
  </w:num>
  <w:num w:numId="101" w16cid:durableId="73626999">
    <w:abstractNumId w:val="25"/>
  </w:num>
  <w:num w:numId="102" w16cid:durableId="909537237">
    <w:abstractNumId w:val="25"/>
  </w:num>
  <w:num w:numId="103" w16cid:durableId="1424841773">
    <w:abstractNumId w:val="25"/>
  </w:num>
  <w:num w:numId="104" w16cid:durableId="2050758803">
    <w:abstractNumId w:val="25"/>
  </w:num>
  <w:num w:numId="105" w16cid:durableId="762265293">
    <w:abstractNumId w:val="25"/>
  </w:num>
  <w:num w:numId="106" w16cid:durableId="1354919185">
    <w:abstractNumId w:val="25"/>
  </w:num>
  <w:num w:numId="107" w16cid:durableId="947784079">
    <w:abstractNumId w:val="25"/>
  </w:num>
  <w:num w:numId="108" w16cid:durableId="315424784">
    <w:abstractNumId w:val="25"/>
  </w:num>
  <w:num w:numId="109" w16cid:durableId="1102413793">
    <w:abstractNumId w:val="25"/>
  </w:num>
  <w:num w:numId="110" w16cid:durableId="1750034336">
    <w:abstractNumId w:val="17"/>
  </w:num>
  <w:num w:numId="111" w16cid:durableId="686175349">
    <w:abstractNumId w:val="36"/>
  </w:num>
  <w:num w:numId="112" w16cid:durableId="1013530208">
    <w:abstractNumId w:val="58"/>
  </w:num>
  <w:num w:numId="113" w16cid:durableId="918178395">
    <w:abstractNumId w:val="39"/>
  </w:num>
  <w:num w:numId="114" w16cid:durableId="264315443">
    <w:abstractNumId w:val="55"/>
  </w:num>
  <w:num w:numId="115" w16cid:durableId="927545874">
    <w:abstractNumId w:val="0"/>
  </w:num>
  <w:num w:numId="116" w16cid:durableId="1382249299">
    <w:abstractNumId w:val="25"/>
  </w:num>
  <w:num w:numId="117" w16cid:durableId="1336419832">
    <w:abstractNumId w:val="50"/>
  </w:num>
  <w:num w:numId="118" w16cid:durableId="725490111">
    <w:abstractNumId w:val="46"/>
  </w:num>
  <w:num w:numId="119" w16cid:durableId="400250050">
    <w:abstractNumId w:val="59"/>
  </w:num>
  <w:num w:numId="120" w16cid:durableId="104464399">
    <w:abstractNumId w:val="49"/>
  </w:num>
  <w:num w:numId="121" w16cid:durableId="474303394">
    <w:abstractNumId w:val="37"/>
  </w:num>
  <w:num w:numId="122" w16cid:durableId="1828979279">
    <w:abstractNumId w:val="27"/>
  </w:num>
  <w:num w:numId="123" w16cid:durableId="14889375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8"/>
  </w:num>
  <w:num w:numId="127" w16cid:durableId="942955254">
    <w:abstractNumId w:val="42"/>
  </w:num>
  <w:num w:numId="128" w16cid:durableId="763309877">
    <w:abstractNumId w:val="23"/>
  </w:num>
  <w:num w:numId="129" w16cid:durableId="189995375">
    <w:abstractNumId w:val="41"/>
  </w:num>
  <w:num w:numId="130" w16cid:durableId="600576188">
    <w:abstractNumId w:val="19"/>
  </w:num>
  <w:numIdMacAtCleanup w:val="1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irabayashi, Mitsuhiro (SEC)">
    <w15:presenceInfo w15:providerId="AD" w15:userId="S::Mitsuhiro.Hirabayashi@sony.com::feb1297d-4d38-4fc8-95f9-e13e38206e20"/>
  </w15:person>
  <w15:person w15:author="Ahmed Hamza">
    <w15:presenceInfo w15:providerId="AD" w15:userId="S::Ahmed.Hamza@InterDigital.com::33048365-ed7c-4902-b993-9b9b64236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8"/>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46E"/>
    <w:rsid w:val="000026AF"/>
    <w:rsid w:val="00004CDE"/>
    <w:rsid w:val="00004D18"/>
    <w:rsid w:val="00004ED5"/>
    <w:rsid w:val="00005EC3"/>
    <w:rsid w:val="0000779B"/>
    <w:rsid w:val="00007C1C"/>
    <w:rsid w:val="00010248"/>
    <w:rsid w:val="00011342"/>
    <w:rsid w:val="000116B4"/>
    <w:rsid w:val="0001177B"/>
    <w:rsid w:val="0001198B"/>
    <w:rsid w:val="00012805"/>
    <w:rsid w:val="000145E6"/>
    <w:rsid w:val="00014D4A"/>
    <w:rsid w:val="00014F0D"/>
    <w:rsid w:val="000152E4"/>
    <w:rsid w:val="000159A9"/>
    <w:rsid w:val="0001692A"/>
    <w:rsid w:val="00017A05"/>
    <w:rsid w:val="00017A17"/>
    <w:rsid w:val="00020727"/>
    <w:rsid w:val="00021FD2"/>
    <w:rsid w:val="00022982"/>
    <w:rsid w:val="00022AA4"/>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0EA4"/>
    <w:rsid w:val="00041AB3"/>
    <w:rsid w:val="00042826"/>
    <w:rsid w:val="00042C74"/>
    <w:rsid w:val="00042E0B"/>
    <w:rsid w:val="0004315C"/>
    <w:rsid w:val="00045826"/>
    <w:rsid w:val="00045B5F"/>
    <w:rsid w:val="000464DB"/>
    <w:rsid w:val="00046686"/>
    <w:rsid w:val="00046E74"/>
    <w:rsid w:val="0004784B"/>
    <w:rsid w:val="00050CC1"/>
    <w:rsid w:val="00051538"/>
    <w:rsid w:val="00052262"/>
    <w:rsid w:val="00052EDE"/>
    <w:rsid w:val="00054196"/>
    <w:rsid w:val="0005461B"/>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4F3B"/>
    <w:rsid w:val="000754BE"/>
    <w:rsid w:val="000801F4"/>
    <w:rsid w:val="000802B6"/>
    <w:rsid w:val="00080C5F"/>
    <w:rsid w:val="00081EB8"/>
    <w:rsid w:val="00082B99"/>
    <w:rsid w:val="00082B9C"/>
    <w:rsid w:val="00082E3E"/>
    <w:rsid w:val="00084ABF"/>
    <w:rsid w:val="000850CE"/>
    <w:rsid w:val="00085AAA"/>
    <w:rsid w:val="00086940"/>
    <w:rsid w:val="00086E02"/>
    <w:rsid w:val="000879CC"/>
    <w:rsid w:val="00087C9B"/>
    <w:rsid w:val="00087FE1"/>
    <w:rsid w:val="00090667"/>
    <w:rsid w:val="00090697"/>
    <w:rsid w:val="00091CF2"/>
    <w:rsid w:val="00091D69"/>
    <w:rsid w:val="00091E58"/>
    <w:rsid w:val="000932AF"/>
    <w:rsid w:val="00093FB0"/>
    <w:rsid w:val="000951C0"/>
    <w:rsid w:val="00095C7B"/>
    <w:rsid w:val="00096146"/>
    <w:rsid w:val="00096745"/>
    <w:rsid w:val="000A0922"/>
    <w:rsid w:val="000A0A5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ABF"/>
    <w:rsid w:val="000B2F89"/>
    <w:rsid w:val="000B307B"/>
    <w:rsid w:val="000B3B4F"/>
    <w:rsid w:val="000B3EE5"/>
    <w:rsid w:val="000B4103"/>
    <w:rsid w:val="000B4280"/>
    <w:rsid w:val="000B432C"/>
    <w:rsid w:val="000B4A04"/>
    <w:rsid w:val="000B51B0"/>
    <w:rsid w:val="000B586A"/>
    <w:rsid w:val="000B73DB"/>
    <w:rsid w:val="000B7B3C"/>
    <w:rsid w:val="000C01A9"/>
    <w:rsid w:val="000C033F"/>
    <w:rsid w:val="000C1BD0"/>
    <w:rsid w:val="000C23D2"/>
    <w:rsid w:val="000C2E9D"/>
    <w:rsid w:val="000C3F41"/>
    <w:rsid w:val="000C4901"/>
    <w:rsid w:val="000C4D62"/>
    <w:rsid w:val="000C4E83"/>
    <w:rsid w:val="000C522D"/>
    <w:rsid w:val="000C6385"/>
    <w:rsid w:val="000C7E3C"/>
    <w:rsid w:val="000D0646"/>
    <w:rsid w:val="000D0966"/>
    <w:rsid w:val="000D1CB1"/>
    <w:rsid w:val="000D25E3"/>
    <w:rsid w:val="000D58A5"/>
    <w:rsid w:val="000D5F1C"/>
    <w:rsid w:val="000E15FB"/>
    <w:rsid w:val="000E196D"/>
    <w:rsid w:val="000E1E8E"/>
    <w:rsid w:val="000E4660"/>
    <w:rsid w:val="000E4E19"/>
    <w:rsid w:val="000E55A4"/>
    <w:rsid w:val="000E5C54"/>
    <w:rsid w:val="000E5FD3"/>
    <w:rsid w:val="000E6671"/>
    <w:rsid w:val="000E7915"/>
    <w:rsid w:val="000E7CF5"/>
    <w:rsid w:val="000E7D2F"/>
    <w:rsid w:val="000F090A"/>
    <w:rsid w:val="000F1390"/>
    <w:rsid w:val="000F16F0"/>
    <w:rsid w:val="000F260E"/>
    <w:rsid w:val="000F2989"/>
    <w:rsid w:val="000F2D0F"/>
    <w:rsid w:val="000F30A9"/>
    <w:rsid w:val="000F363F"/>
    <w:rsid w:val="000F465E"/>
    <w:rsid w:val="000F5682"/>
    <w:rsid w:val="000F7292"/>
    <w:rsid w:val="001001A0"/>
    <w:rsid w:val="0010045E"/>
    <w:rsid w:val="00101AEA"/>
    <w:rsid w:val="00104130"/>
    <w:rsid w:val="001047D1"/>
    <w:rsid w:val="0011008E"/>
    <w:rsid w:val="00110A97"/>
    <w:rsid w:val="00112B9D"/>
    <w:rsid w:val="00112D4D"/>
    <w:rsid w:val="001130CC"/>
    <w:rsid w:val="00113FF7"/>
    <w:rsid w:val="001142C2"/>
    <w:rsid w:val="0011434F"/>
    <w:rsid w:val="00114B17"/>
    <w:rsid w:val="00115A14"/>
    <w:rsid w:val="001202FD"/>
    <w:rsid w:val="00121272"/>
    <w:rsid w:val="00121EF0"/>
    <w:rsid w:val="001228A9"/>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364AE"/>
    <w:rsid w:val="001413E0"/>
    <w:rsid w:val="00142169"/>
    <w:rsid w:val="001432AA"/>
    <w:rsid w:val="00143854"/>
    <w:rsid w:val="0014549E"/>
    <w:rsid w:val="00147112"/>
    <w:rsid w:val="00154D31"/>
    <w:rsid w:val="00156680"/>
    <w:rsid w:val="00157A67"/>
    <w:rsid w:val="0016127F"/>
    <w:rsid w:val="00161410"/>
    <w:rsid w:val="001620A0"/>
    <w:rsid w:val="00163197"/>
    <w:rsid w:val="001638F2"/>
    <w:rsid w:val="0016421B"/>
    <w:rsid w:val="00164F16"/>
    <w:rsid w:val="0017019B"/>
    <w:rsid w:val="001709CA"/>
    <w:rsid w:val="00171C75"/>
    <w:rsid w:val="00172881"/>
    <w:rsid w:val="00172E6E"/>
    <w:rsid w:val="00173715"/>
    <w:rsid w:val="00174191"/>
    <w:rsid w:val="0017531D"/>
    <w:rsid w:val="00175534"/>
    <w:rsid w:val="00175B51"/>
    <w:rsid w:val="00176219"/>
    <w:rsid w:val="00176BDF"/>
    <w:rsid w:val="00176F89"/>
    <w:rsid w:val="001805D2"/>
    <w:rsid w:val="0018145A"/>
    <w:rsid w:val="00181611"/>
    <w:rsid w:val="001827EF"/>
    <w:rsid w:val="00182C1A"/>
    <w:rsid w:val="00183D50"/>
    <w:rsid w:val="0018457A"/>
    <w:rsid w:val="001854F3"/>
    <w:rsid w:val="00186876"/>
    <w:rsid w:val="00187AFD"/>
    <w:rsid w:val="00190511"/>
    <w:rsid w:val="00190975"/>
    <w:rsid w:val="00192CAC"/>
    <w:rsid w:val="00193C1A"/>
    <w:rsid w:val="001947B6"/>
    <w:rsid w:val="00194CBA"/>
    <w:rsid w:val="001A0B0F"/>
    <w:rsid w:val="001A23B8"/>
    <w:rsid w:val="001A33D0"/>
    <w:rsid w:val="001A36FD"/>
    <w:rsid w:val="001A4413"/>
    <w:rsid w:val="001A4D35"/>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6C56"/>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19C"/>
    <w:rsid w:val="001E53C0"/>
    <w:rsid w:val="001E5793"/>
    <w:rsid w:val="001E611A"/>
    <w:rsid w:val="001E6125"/>
    <w:rsid w:val="001E7FB8"/>
    <w:rsid w:val="001F0EB1"/>
    <w:rsid w:val="001F1AB6"/>
    <w:rsid w:val="001F1D96"/>
    <w:rsid w:val="001F264F"/>
    <w:rsid w:val="001F2969"/>
    <w:rsid w:val="001F3E56"/>
    <w:rsid w:val="001F4347"/>
    <w:rsid w:val="001F4462"/>
    <w:rsid w:val="001F4B1E"/>
    <w:rsid w:val="001F4D56"/>
    <w:rsid w:val="002001FD"/>
    <w:rsid w:val="0020146E"/>
    <w:rsid w:val="002018C8"/>
    <w:rsid w:val="0020235D"/>
    <w:rsid w:val="0020457E"/>
    <w:rsid w:val="002048BC"/>
    <w:rsid w:val="00204C95"/>
    <w:rsid w:val="0021050A"/>
    <w:rsid w:val="002107BB"/>
    <w:rsid w:val="00210A60"/>
    <w:rsid w:val="00210D85"/>
    <w:rsid w:val="00212C49"/>
    <w:rsid w:val="00213DE2"/>
    <w:rsid w:val="0021458B"/>
    <w:rsid w:val="00215FBD"/>
    <w:rsid w:val="002200A3"/>
    <w:rsid w:val="00220786"/>
    <w:rsid w:val="002216C6"/>
    <w:rsid w:val="00223EB4"/>
    <w:rsid w:val="00224019"/>
    <w:rsid w:val="002242A0"/>
    <w:rsid w:val="00224ACD"/>
    <w:rsid w:val="002263C4"/>
    <w:rsid w:val="002264D5"/>
    <w:rsid w:val="002271B5"/>
    <w:rsid w:val="002271B6"/>
    <w:rsid w:val="00227363"/>
    <w:rsid w:val="002304F9"/>
    <w:rsid w:val="00230AA0"/>
    <w:rsid w:val="002316FE"/>
    <w:rsid w:val="00231958"/>
    <w:rsid w:val="002329BF"/>
    <w:rsid w:val="00232E08"/>
    <w:rsid w:val="00232E0A"/>
    <w:rsid w:val="002330B6"/>
    <w:rsid w:val="002332FC"/>
    <w:rsid w:val="00234CA4"/>
    <w:rsid w:val="0023570B"/>
    <w:rsid w:val="00235C01"/>
    <w:rsid w:val="002375B0"/>
    <w:rsid w:val="00240059"/>
    <w:rsid w:val="00240556"/>
    <w:rsid w:val="0024148D"/>
    <w:rsid w:val="00241D56"/>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57D4"/>
    <w:rsid w:val="002564D5"/>
    <w:rsid w:val="00256A17"/>
    <w:rsid w:val="00257230"/>
    <w:rsid w:val="00257851"/>
    <w:rsid w:val="0026379F"/>
    <w:rsid w:val="00263CFF"/>
    <w:rsid w:val="00264095"/>
    <w:rsid w:val="00264E8C"/>
    <w:rsid w:val="00265E7C"/>
    <w:rsid w:val="002661C4"/>
    <w:rsid w:val="002669F2"/>
    <w:rsid w:val="00266DDB"/>
    <w:rsid w:val="00266FDB"/>
    <w:rsid w:val="0027050D"/>
    <w:rsid w:val="00270F1C"/>
    <w:rsid w:val="0027134B"/>
    <w:rsid w:val="00271431"/>
    <w:rsid w:val="00272B69"/>
    <w:rsid w:val="00273E74"/>
    <w:rsid w:val="0027452C"/>
    <w:rsid w:val="002765F9"/>
    <w:rsid w:val="00276A83"/>
    <w:rsid w:val="00282163"/>
    <w:rsid w:val="002823D3"/>
    <w:rsid w:val="00282EF4"/>
    <w:rsid w:val="00282F2F"/>
    <w:rsid w:val="00282FBE"/>
    <w:rsid w:val="00283C6D"/>
    <w:rsid w:val="002857EC"/>
    <w:rsid w:val="002866C5"/>
    <w:rsid w:val="00287517"/>
    <w:rsid w:val="00287648"/>
    <w:rsid w:val="0028781D"/>
    <w:rsid w:val="00290031"/>
    <w:rsid w:val="002901CA"/>
    <w:rsid w:val="00290343"/>
    <w:rsid w:val="00290624"/>
    <w:rsid w:val="00291E8A"/>
    <w:rsid w:val="002935F0"/>
    <w:rsid w:val="0029481E"/>
    <w:rsid w:val="00294BE8"/>
    <w:rsid w:val="00294DB2"/>
    <w:rsid w:val="00294FB0"/>
    <w:rsid w:val="002978B6"/>
    <w:rsid w:val="002A04A7"/>
    <w:rsid w:val="002A0905"/>
    <w:rsid w:val="002A1620"/>
    <w:rsid w:val="002A1CD6"/>
    <w:rsid w:val="002A1F8A"/>
    <w:rsid w:val="002A28C8"/>
    <w:rsid w:val="002A2B7B"/>
    <w:rsid w:val="002A2E9C"/>
    <w:rsid w:val="002A4C87"/>
    <w:rsid w:val="002A65A7"/>
    <w:rsid w:val="002A7C54"/>
    <w:rsid w:val="002B12C1"/>
    <w:rsid w:val="002B1703"/>
    <w:rsid w:val="002B2B26"/>
    <w:rsid w:val="002B3933"/>
    <w:rsid w:val="002B5341"/>
    <w:rsid w:val="002B6BD7"/>
    <w:rsid w:val="002B7A06"/>
    <w:rsid w:val="002B7A5E"/>
    <w:rsid w:val="002C00AE"/>
    <w:rsid w:val="002C0833"/>
    <w:rsid w:val="002C16BF"/>
    <w:rsid w:val="002C1EC9"/>
    <w:rsid w:val="002C23D1"/>
    <w:rsid w:val="002C36B5"/>
    <w:rsid w:val="002C453D"/>
    <w:rsid w:val="002C4E23"/>
    <w:rsid w:val="002C6E1A"/>
    <w:rsid w:val="002D0387"/>
    <w:rsid w:val="002D08F6"/>
    <w:rsid w:val="002D379A"/>
    <w:rsid w:val="002D3941"/>
    <w:rsid w:val="002D3BF5"/>
    <w:rsid w:val="002D40D6"/>
    <w:rsid w:val="002E0796"/>
    <w:rsid w:val="002E248A"/>
    <w:rsid w:val="002E28A0"/>
    <w:rsid w:val="002E3E44"/>
    <w:rsid w:val="002E44AB"/>
    <w:rsid w:val="002E63E2"/>
    <w:rsid w:val="002E675B"/>
    <w:rsid w:val="002E7A55"/>
    <w:rsid w:val="002F0998"/>
    <w:rsid w:val="002F13AF"/>
    <w:rsid w:val="002F1717"/>
    <w:rsid w:val="002F184F"/>
    <w:rsid w:val="002F320A"/>
    <w:rsid w:val="002F3CAD"/>
    <w:rsid w:val="002F4868"/>
    <w:rsid w:val="002F4DDE"/>
    <w:rsid w:val="002F4E65"/>
    <w:rsid w:val="002F6412"/>
    <w:rsid w:val="002F66A0"/>
    <w:rsid w:val="002F6DB0"/>
    <w:rsid w:val="002F74ED"/>
    <w:rsid w:val="002F7C73"/>
    <w:rsid w:val="00302763"/>
    <w:rsid w:val="00304C55"/>
    <w:rsid w:val="00304D5A"/>
    <w:rsid w:val="00305EA1"/>
    <w:rsid w:val="003070CE"/>
    <w:rsid w:val="00310038"/>
    <w:rsid w:val="00310234"/>
    <w:rsid w:val="00310A4E"/>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37D83"/>
    <w:rsid w:val="00344E1A"/>
    <w:rsid w:val="003466A8"/>
    <w:rsid w:val="00346FB8"/>
    <w:rsid w:val="00347580"/>
    <w:rsid w:val="003477E7"/>
    <w:rsid w:val="00347DAB"/>
    <w:rsid w:val="003502C6"/>
    <w:rsid w:val="00353E22"/>
    <w:rsid w:val="0035440F"/>
    <w:rsid w:val="00354808"/>
    <w:rsid w:val="003562C9"/>
    <w:rsid w:val="00356681"/>
    <w:rsid w:val="00357790"/>
    <w:rsid w:val="00360DBC"/>
    <w:rsid w:val="00361045"/>
    <w:rsid w:val="003613FE"/>
    <w:rsid w:val="00361A6C"/>
    <w:rsid w:val="0036302C"/>
    <w:rsid w:val="0036303A"/>
    <w:rsid w:val="0036365E"/>
    <w:rsid w:val="00363A65"/>
    <w:rsid w:val="00363ECD"/>
    <w:rsid w:val="0036416A"/>
    <w:rsid w:val="003736E9"/>
    <w:rsid w:val="00376312"/>
    <w:rsid w:val="00376E61"/>
    <w:rsid w:val="00376EA5"/>
    <w:rsid w:val="0037755F"/>
    <w:rsid w:val="00377766"/>
    <w:rsid w:val="00377813"/>
    <w:rsid w:val="00377D8F"/>
    <w:rsid w:val="00377F2B"/>
    <w:rsid w:val="003814DA"/>
    <w:rsid w:val="003832A2"/>
    <w:rsid w:val="00383D58"/>
    <w:rsid w:val="0038497D"/>
    <w:rsid w:val="00385ACD"/>
    <w:rsid w:val="003900F2"/>
    <w:rsid w:val="00393682"/>
    <w:rsid w:val="003938BC"/>
    <w:rsid w:val="00395E39"/>
    <w:rsid w:val="00396EB2"/>
    <w:rsid w:val="00396F4E"/>
    <w:rsid w:val="003977E0"/>
    <w:rsid w:val="00397E83"/>
    <w:rsid w:val="003A0539"/>
    <w:rsid w:val="003A0781"/>
    <w:rsid w:val="003A07B2"/>
    <w:rsid w:val="003A0E8F"/>
    <w:rsid w:val="003A367F"/>
    <w:rsid w:val="003A54EA"/>
    <w:rsid w:val="003A567F"/>
    <w:rsid w:val="003A7A03"/>
    <w:rsid w:val="003B0C1A"/>
    <w:rsid w:val="003B0CF0"/>
    <w:rsid w:val="003B1AC3"/>
    <w:rsid w:val="003B2880"/>
    <w:rsid w:val="003B414B"/>
    <w:rsid w:val="003B47BE"/>
    <w:rsid w:val="003B4D0C"/>
    <w:rsid w:val="003B5B18"/>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228"/>
    <w:rsid w:val="003E271C"/>
    <w:rsid w:val="003E2DFD"/>
    <w:rsid w:val="003E502C"/>
    <w:rsid w:val="003E5673"/>
    <w:rsid w:val="003E5975"/>
    <w:rsid w:val="003E731A"/>
    <w:rsid w:val="003F165A"/>
    <w:rsid w:val="003F1B67"/>
    <w:rsid w:val="003F2081"/>
    <w:rsid w:val="003F347B"/>
    <w:rsid w:val="003F3FFE"/>
    <w:rsid w:val="003F57B4"/>
    <w:rsid w:val="003F644D"/>
    <w:rsid w:val="00400BD0"/>
    <w:rsid w:val="00400F60"/>
    <w:rsid w:val="004022AA"/>
    <w:rsid w:val="004031B9"/>
    <w:rsid w:val="004033BD"/>
    <w:rsid w:val="004034AD"/>
    <w:rsid w:val="00403682"/>
    <w:rsid w:val="004043BE"/>
    <w:rsid w:val="0040457B"/>
    <w:rsid w:val="00404588"/>
    <w:rsid w:val="00404DBD"/>
    <w:rsid w:val="00407779"/>
    <w:rsid w:val="004077FC"/>
    <w:rsid w:val="004104C2"/>
    <w:rsid w:val="0041307B"/>
    <w:rsid w:val="0041442B"/>
    <w:rsid w:val="0041462A"/>
    <w:rsid w:val="00416070"/>
    <w:rsid w:val="004165F1"/>
    <w:rsid w:val="00417A27"/>
    <w:rsid w:val="0042272F"/>
    <w:rsid w:val="0042319E"/>
    <w:rsid w:val="00424186"/>
    <w:rsid w:val="00424262"/>
    <w:rsid w:val="00424385"/>
    <w:rsid w:val="00424691"/>
    <w:rsid w:val="00427463"/>
    <w:rsid w:val="00430367"/>
    <w:rsid w:val="0043036D"/>
    <w:rsid w:val="00432F96"/>
    <w:rsid w:val="004336FC"/>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5DD4"/>
    <w:rsid w:val="00447127"/>
    <w:rsid w:val="00447558"/>
    <w:rsid w:val="00447ABB"/>
    <w:rsid w:val="00450516"/>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4A0D"/>
    <w:rsid w:val="00487FD5"/>
    <w:rsid w:val="00490CBC"/>
    <w:rsid w:val="004920F5"/>
    <w:rsid w:val="00492EA5"/>
    <w:rsid w:val="004930B5"/>
    <w:rsid w:val="00494DDF"/>
    <w:rsid w:val="004950E1"/>
    <w:rsid w:val="0049530C"/>
    <w:rsid w:val="004971B1"/>
    <w:rsid w:val="004A0DF1"/>
    <w:rsid w:val="004A0DFE"/>
    <w:rsid w:val="004A1B13"/>
    <w:rsid w:val="004A29CB"/>
    <w:rsid w:val="004A44E1"/>
    <w:rsid w:val="004A6EFE"/>
    <w:rsid w:val="004B0632"/>
    <w:rsid w:val="004B235B"/>
    <w:rsid w:val="004B3FA5"/>
    <w:rsid w:val="004B40A8"/>
    <w:rsid w:val="004B4DCA"/>
    <w:rsid w:val="004B4F0B"/>
    <w:rsid w:val="004C114D"/>
    <w:rsid w:val="004C16F5"/>
    <w:rsid w:val="004C2054"/>
    <w:rsid w:val="004C241D"/>
    <w:rsid w:val="004C2E54"/>
    <w:rsid w:val="004C3AB8"/>
    <w:rsid w:val="004C3F0D"/>
    <w:rsid w:val="004C40B8"/>
    <w:rsid w:val="004C4A67"/>
    <w:rsid w:val="004C5022"/>
    <w:rsid w:val="004C5A3E"/>
    <w:rsid w:val="004C6549"/>
    <w:rsid w:val="004C65FC"/>
    <w:rsid w:val="004C68FF"/>
    <w:rsid w:val="004C7446"/>
    <w:rsid w:val="004D0FD9"/>
    <w:rsid w:val="004D15BE"/>
    <w:rsid w:val="004D165A"/>
    <w:rsid w:val="004D1F17"/>
    <w:rsid w:val="004D20F8"/>
    <w:rsid w:val="004D2108"/>
    <w:rsid w:val="004D3122"/>
    <w:rsid w:val="004D3372"/>
    <w:rsid w:val="004D4794"/>
    <w:rsid w:val="004D47B0"/>
    <w:rsid w:val="004D48DC"/>
    <w:rsid w:val="004D490C"/>
    <w:rsid w:val="004D49E4"/>
    <w:rsid w:val="004E0CD6"/>
    <w:rsid w:val="004E1C2E"/>
    <w:rsid w:val="004E26D6"/>
    <w:rsid w:val="004E3A18"/>
    <w:rsid w:val="004E463E"/>
    <w:rsid w:val="004E4729"/>
    <w:rsid w:val="004E47A0"/>
    <w:rsid w:val="004E6E8E"/>
    <w:rsid w:val="004E7A0B"/>
    <w:rsid w:val="004F13EB"/>
    <w:rsid w:val="004F1817"/>
    <w:rsid w:val="004F1F1F"/>
    <w:rsid w:val="004F2852"/>
    <w:rsid w:val="004F3A29"/>
    <w:rsid w:val="005001B1"/>
    <w:rsid w:val="00500632"/>
    <w:rsid w:val="0050087A"/>
    <w:rsid w:val="00500CB9"/>
    <w:rsid w:val="005023C9"/>
    <w:rsid w:val="005027F5"/>
    <w:rsid w:val="005029E1"/>
    <w:rsid w:val="005048C8"/>
    <w:rsid w:val="00505918"/>
    <w:rsid w:val="00506E2E"/>
    <w:rsid w:val="00512B84"/>
    <w:rsid w:val="0051372D"/>
    <w:rsid w:val="00513D96"/>
    <w:rsid w:val="0051450C"/>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2CF5"/>
    <w:rsid w:val="00553F8C"/>
    <w:rsid w:val="00556063"/>
    <w:rsid w:val="00560262"/>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0329"/>
    <w:rsid w:val="005915C0"/>
    <w:rsid w:val="00593C7D"/>
    <w:rsid w:val="00593F6D"/>
    <w:rsid w:val="00594A35"/>
    <w:rsid w:val="0059562A"/>
    <w:rsid w:val="00595CD5"/>
    <w:rsid w:val="00596425"/>
    <w:rsid w:val="00596F21"/>
    <w:rsid w:val="00597170"/>
    <w:rsid w:val="005A0051"/>
    <w:rsid w:val="005A08C1"/>
    <w:rsid w:val="005A20F9"/>
    <w:rsid w:val="005A3A99"/>
    <w:rsid w:val="005A46C0"/>
    <w:rsid w:val="005A4FFB"/>
    <w:rsid w:val="005B1373"/>
    <w:rsid w:val="005B25C5"/>
    <w:rsid w:val="005B314F"/>
    <w:rsid w:val="005B3A35"/>
    <w:rsid w:val="005B3EC6"/>
    <w:rsid w:val="005B4550"/>
    <w:rsid w:val="005B4698"/>
    <w:rsid w:val="005B51E6"/>
    <w:rsid w:val="005B6E62"/>
    <w:rsid w:val="005B7E8E"/>
    <w:rsid w:val="005B7F3D"/>
    <w:rsid w:val="005C017A"/>
    <w:rsid w:val="005C0AE7"/>
    <w:rsid w:val="005C171C"/>
    <w:rsid w:val="005C323C"/>
    <w:rsid w:val="005C3A67"/>
    <w:rsid w:val="005C4784"/>
    <w:rsid w:val="005C4E43"/>
    <w:rsid w:val="005C5C2B"/>
    <w:rsid w:val="005C5E06"/>
    <w:rsid w:val="005D1EC9"/>
    <w:rsid w:val="005D3ADE"/>
    <w:rsid w:val="005D6017"/>
    <w:rsid w:val="005D6EA8"/>
    <w:rsid w:val="005D73E4"/>
    <w:rsid w:val="005D7604"/>
    <w:rsid w:val="005E0129"/>
    <w:rsid w:val="005E0811"/>
    <w:rsid w:val="005E0C44"/>
    <w:rsid w:val="005E1BD3"/>
    <w:rsid w:val="005E4635"/>
    <w:rsid w:val="005E5320"/>
    <w:rsid w:val="005E5811"/>
    <w:rsid w:val="005E6B12"/>
    <w:rsid w:val="005E7B79"/>
    <w:rsid w:val="005F1267"/>
    <w:rsid w:val="005F1C86"/>
    <w:rsid w:val="005F332C"/>
    <w:rsid w:val="005F37CF"/>
    <w:rsid w:val="005F409E"/>
    <w:rsid w:val="005F417D"/>
    <w:rsid w:val="005F65DF"/>
    <w:rsid w:val="005F772F"/>
    <w:rsid w:val="005F7783"/>
    <w:rsid w:val="005F7819"/>
    <w:rsid w:val="00600F85"/>
    <w:rsid w:val="0060255C"/>
    <w:rsid w:val="00603DD9"/>
    <w:rsid w:val="00604CFC"/>
    <w:rsid w:val="0060582F"/>
    <w:rsid w:val="00605FEC"/>
    <w:rsid w:val="00606A7F"/>
    <w:rsid w:val="00610D56"/>
    <w:rsid w:val="00611061"/>
    <w:rsid w:val="0061110A"/>
    <w:rsid w:val="006119C8"/>
    <w:rsid w:val="00611BA2"/>
    <w:rsid w:val="00611F14"/>
    <w:rsid w:val="00612559"/>
    <w:rsid w:val="00612E21"/>
    <w:rsid w:val="00615DCC"/>
    <w:rsid w:val="0061620F"/>
    <w:rsid w:val="00616349"/>
    <w:rsid w:val="00616373"/>
    <w:rsid w:val="00616FD6"/>
    <w:rsid w:val="00617451"/>
    <w:rsid w:val="00620936"/>
    <w:rsid w:val="0062269A"/>
    <w:rsid w:val="00623703"/>
    <w:rsid w:val="00626071"/>
    <w:rsid w:val="00626147"/>
    <w:rsid w:val="00626B5C"/>
    <w:rsid w:val="00626DFA"/>
    <w:rsid w:val="00627C34"/>
    <w:rsid w:val="00627D90"/>
    <w:rsid w:val="006307D1"/>
    <w:rsid w:val="00630981"/>
    <w:rsid w:val="00633EC9"/>
    <w:rsid w:val="00634738"/>
    <w:rsid w:val="00635186"/>
    <w:rsid w:val="00635FB7"/>
    <w:rsid w:val="0063719D"/>
    <w:rsid w:val="0063730E"/>
    <w:rsid w:val="00637D6B"/>
    <w:rsid w:val="0064034A"/>
    <w:rsid w:val="00641127"/>
    <w:rsid w:val="00641C97"/>
    <w:rsid w:val="00641FFD"/>
    <w:rsid w:val="0064367C"/>
    <w:rsid w:val="00644E74"/>
    <w:rsid w:val="00644F2A"/>
    <w:rsid w:val="00646170"/>
    <w:rsid w:val="006464D6"/>
    <w:rsid w:val="00647BC3"/>
    <w:rsid w:val="00647CF9"/>
    <w:rsid w:val="00650DB1"/>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0E30"/>
    <w:rsid w:val="00672B75"/>
    <w:rsid w:val="00673172"/>
    <w:rsid w:val="006737F2"/>
    <w:rsid w:val="00676139"/>
    <w:rsid w:val="00680E6C"/>
    <w:rsid w:val="0068101F"/>
    <w:rsid w:val="00682A35"/>
    <w:rsid w:val="00682E65"/>
    <w:rsid w:val="006831B1"/>
    <w:rsid w:val="00683369"/>
    <w:rsid w:val="0068652D"/>
    <w:rsid w:val="00687D94"/>
    <w:rsid w:val="00687D99"/>
    <w:rsid w:val="006922B8"/>
    <w:rsid w:val="006923CE"/>
    <w:rsid w:val="00692417"/>
    <w:rsid w:val="00692F0B"/>
    <w:rsid w:val="006939D8"/>
    <w:rsid w:val="00694289"/>
    <w:rsid w:val="00694460"/>
    <w:rsid w:val="006959A9"/>
    <w:rsid w:val="006966F1"/>
    <w:rsid w:val="00697934"/>
    <w:rsid w:val="00697CA8"/>
    <w:rsid w:val="006A0DA1"/>
    <w:rsid w:val="006A1383"/>
    <w:rsid w:val="006A1631"/>
    <w:rsid w:val="006A20A2"/>
    <w:rsid w:val="006A2294"/>
    <w:rsid w:val="006A2D53"/>
    <w:rsid w:val="006A365F"/>
    <w:rsid w:val="006A4B07"/>
    <w:rsid w:val="006A715A"/>
    <w:rsid w:val="006A7A77"/>
    <w:rsid w:val="006B0AC3"/>
    <w:rsid w:val="006B2B73"/>
    <w:rsid w:val="006B2D6C"/>
    <w:rsid w:val="006B3569"/>
    <w:rsid w:val="006B3C0C"/>
    <w:rsid w:val="006B797E"/>
    <w:rsid w:val="006B7CB6"/>
    <w:rsid w:val="006B7CF0"/>
    <w:rsid w:val="006C0874"/>
    <w:rsid w:val="006C1836"/>
    <w:rsid w:val="006C1B2E"/>
    <w:rsid w:val="006C2445"/>
    <w:rsid w:val="006C4414"/>
    <w:rsid w:val="006C5AA3"/>
    <w:rsid w:val="006C69BB"/>
    <w:rsid w:val="006C7D6D"/>
    <w:rsid w:val="006D014A"/>
    <w:rsid w:val="006D0FEE"/>
    <w:rsid w:val="006D1482"/>
    <w:rsid w:val="006D2E64"/>
    <w:rsid w:val="006D30F4"/>
    <w:rsid w:val="006D32A1"/>
    <w:rsid w:val="006D32D6"/>
    <w:rsid w:val="006D369A"/>
    <w:rsid w:val="006D3ADB"/>
    <w:rsid w:val="006D3D76"/>
    <w:rsid w:val="006D4164"/>
    <w:rsid w:val="006D4BA1"/>
    <w:rsid w:val="006D5277"/>
    <w:rsid w:val="006D5AD0"/>
    <w:rsid w:val="006E0F3F"/>
    <w:rsid w:val="006E1A11"/>
    <w:rsid w:val="006E31A4"/>
    <w:rsid w:val="006E44C3"/>
    <w:rsid w:val="006E568B"/>
    <w:rsid w:val="006E5FF6"/>
    <w:rsid w:val="006E7972"/>
    <w:rsid w:val="006E7BFD"/>
    <w:rsid w:val="006E7FCD"/>
    <w:rsid w:val="006F16DF"/>
    <w:rsid w:val="006F31C9"/>
    <w:rsid w:val="006F36AB"/>
    <w:rsid w:val="006F4F64"/>
    <w:rsid w:val="006F5944"/>
    <w:rsid w:val="006F685B"/>
    <w:rsid w:val="006F68FD"/>
    <w:rsid w:val="006F7336"/>
    <w:rsid w:val="006F74B4"/>
    <w:rsid w:val="00700A19"/>
    <w:rsid w:val="007016D8"/>
    <w:rsid w:val="007024CF"/>
    <w:rsid w:val="007024F2"/>
    <w:rsid w:val="00702AA0"/>
    <w:rsid w:val="00702AAD"/>
    <w:rsid w:val="007036B6"/>
    <w:rsid w:val="00705724"/>
    <w:rsid w:val="00706DC0"/>
    <w:rsid w:val="0071097E"/>
    <w:rsid w:val="00712FC5"/>
    <w:rsid w:val="007136EF"/>
    <w:rsid w:val="007142BF"/>
    <w:rsid w:val="0071436A"/>
    <w:rsid w:val="0071559C"/>
    <w:rsid w:val="007157BC"/>
    <w:rsid w:val="007158CA"/>
    <w:rsid w:val="00715AB3"/>
    <w:rsid w:val="0071699B"/>
    <w:rsid w:val="00716C08"/>
    <w:rsid w:val="00716D98"/>
    <w:rsid w:val="00717CB6"/>
    <w:rsid w:val="0072031B"/>
    <w:rsid w:val="007204B8"/>
    <w:rsid w:val="0072166A"/>
    <w:rsid w:val="00721D33"/>
    <w:rsid w:val="00722524"/>
    <w:rsid w:val="00722650"/>
    <w:rsid w:val="007228DB"/>
    <w:rsid w:val="00722CD0"/>
    <w:rsid w:val="00723A15"/>
    <w:rsid w:val="00723C6B"/>
    <w:rsid w:val="007246C4"/>
    <w:rsid w:val="00724B05"/>
    <w:rsid w:val="00725355"/>
    <w:rsid w:val="007263FC"/>
    <w:rsid w:val="007276BB"/>
    <w:rsid w:val="007301B4"/>
    <w:rsid w:val="007325D3"/>
    <w:rsid w:val="007327D3"/>
    <w:rsid w:val="00736116"/>
    <w:rsid w:val="00742043"/>
    <w:rsid w:val="0074331E"/>
    <w:rsid w:val="0074333A"/>
    <w:rsid w:val="007466FC"/>
    <w:rsid w:val="00747996"/>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2DA"/>
    <w:rsid w:val="007729EE"/>
    <w:rsid w:val="00772A43"/>
    <w:rsid w:val="00773152"/>
    <w:rsid w:val="00773E38"/>
    <w:rsid w:val="00773F1D"/>
    <w:rsid w:val="007744E7"/>
    <w:rsid w:val="00774E74"/>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18A7"/>
    <w:rsid w:val="007A1A70"/>
    <w:rsid w:val="007A20DE"/>
    <w:rsid w:val="007A2713"/>
    <w:rsid w:val="007A27F7"/>
    <w:rsid w:val="007A2FE4"/>
    <w:rsid w:val="007A304C"/>
    <w:rsid w:val="007A3E91"/>
    <w:rsid w:val="007A4476"/>
    <w:rsid w:val="007A48F2"/>
    <w:rsid w:val="007A5AAD"/>
    <w:rsid w:val="007A6148"/>
    <w:rsid w:val="007A771B"/>
    <w:rsid w:val="007B130F"/>
    <w:rsid w:val="007B291C"/>
    <w:rsid w:val="007B2E2F"/>
    <w:rsid w:val="007B3FF0"/>
    <w:rsid w:val="007B496C"/>
    <w:rsid w:val="007B69B6"/>
    <w:rsid w:val="007B7394"/>
    <w:rsid w:val="007C021A"/>
    <w:rsid w:val="007C1611"/>
    <w:rsid w:val="007C2CAE"/>
    <w:rsid w:val="007C2ED8"/>
    <w:rsid w:val="007C328A"/>
    <w:rsid w:val="007C4F8F"/>
    <w:rsid w:val="007C50CA"/>
    <w:rsid w:val="007C51EB"/>
    <w:rsid w:val="007D0365"/>
    <w:rsid w:val="007D0C0F"/>
    <w:rsid w:val="007D120B"/>
    <w:rsid w:val="007D1EC3"/>
    <w:rsid w:val="007D223F"/>
    <w:rsid w:val="007D2FF6"/>
    <w:rsid w:val="007D4F2D"/>
    <w:rsid w:val="007D5959"/>
    <w:rsid w:val="007D6DEE"/>
    <w:rsid w:val="007D7C80"/>
    <w:rsid w:val="007E183B"/>
    <w:rsid w:val="007E1DF4"/>
    <w:rsid w:val="007E2216"/>
    <w:rsid w:val="007E2708"/>
    <w:rsid w:val="007E3C2C"/>
    <w:rsid w:val="007E6D65"/>
    <w:rsid w:val="007F02F1"/>
    <w:rsid w:val="007F0402"/>
    <w:rsid w:val="007F0A27"/>
    <w:rsid w:val="007F2FC9"/>
    <w:rsid w:val="007F3B91"/>
    <w:rsid w:val="007F3E53"/>
    <w:rsid w:val="007F5E93"/>
    <w:rsid w:val="007F62FF"/>
    <w:rsid w:val="007F7F35"/>
    <w:rsid w:val="00801DB9"/>
    <w:rsid w:val="008028B0"/>
    <w:rsid w:val="00802921"/>
    <w:rsid w:val="00803017"/>
    <w:rsid w:val="00803746"/>
    <w:rsid w:val="008038AC"/>
    <w:rsid w:val="00803F15"/>
    <w:rsid w:val="00805689"/>
    <w:rsid w:val="00807B77"/>
    <w:rsid w:val="008105E7"/>
    <w:rsid w:val="00810979"/>
    <w:rsid w:val="00811ED7"/>
    <w:rsid w:val="008125C3"/>
    <w:rsid w:val="00812928"/>
    <w:rsid w:val="00813578"/>
    <w:rsid w:val="00816557"/>
    <w:rsid w:val="0082079D"/>
    <w:rsid w:val="00820853"/>
    <w:rsid w:val="00821960"/>
    <w:rsid w:val="00822600"/>
    <w:rsid w:val="008234BE"/>
    <w:rsid w:val="00823F1A"/>
    <w:rsid w:val="00824276"/>
    <w:rsid w:val="00824425"/>
    <w:rsid w:val="00825126"/>
    <w:rsid w:val="00830675"/>
    <w:rsid w:val="008316FD"/>
    <w:rsid w:val="008325F6"/>
    <w:rsid w:val="008327D3"/>
    <w:rsid w:val="00832A23"/>
    <w:rsid w:val="0083376F"/>
    <w:rsid w:val="0083601A"/>
    <w:rsid w:val="00836496"/>
    <w:rsid w:val="00836FC8"/>
    <w:rsid w:val="00837D4C"/>
    <w:rsid w:val="00840483"/>
    <w:rsid w:val="0084169E"/>
    <w:rsid w:val="00842724"/>
    <w:rsid w:val="008455C5"/>
    <w:rsid w:val="00846DCE"/>
    <w:rsid w:val="0085057C"/>
    <w:rsid w:val="0085298D"/>
    <w:rsid w:val="00852DD4"/>
    <w:rsid w:val="00854601"/>
    <w:rsid w:val="008551F4"/>
    <w:rsid w:val="00855A1A"/>
    <w:rsid w:val="00855B22"/>
    <w:rsid w:val="00856238"/>
    <w:rsid w:val="00856FAF"/>
    <w:rsid w:val="008576E9"/>
    <w:rsid w:val="00861246"/>
    <w:rsid w:val="00861BC0"/>
    <w:rsid w:val="00862E16"/>
    <w:rsid w:val="00863231"/>
    <w:rsid w:val="008637B4"/>
    <w:rsid w:val="00863EBB"/>
    <w:rsid w:val="008659A1"/>
    <w:rsid w:val="00867AD9"/>
    <w:rsid w:val="00870982"/>
    <w:rsid w:val="00870A57"/>
    <w:rsid w:val="00870D21"/>
    <w:rsid w:val="008713ED"/>
    <w:rsid w:val="0087196E"/>
    <w:rsid w:val="00872C75"/>
    <w:rsid w:val="00872E5F"/>
    <w:rsid w:val="00874F4F"/>
    <w:rsid w:val="0087504D"/>
    <w:rsid w:val="00876398"/>
    <w:rsid w:val="00876D80"/>
    <w:rsid w:val="00877AA1"/>
    <w:rsid w:val="0088033F"/>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331"/>
    <w:rsid w:val="008B4AC0"/>
    <w:rsid w:val="008B5B61"/>
    <w:rsid w:val="008B5F1C"/>
    <w:rsid w:val="008B7BAF"/>
    <w:rsid w:val="008C0826"/>
    <w:rsid w:val="008C15E7"/>
    <w:rsid w:val="008C3A8F"/>
    <w:rsid w:val="008C4ADE"/>
    <w:rsid w:val="008C614A"/>
    <w:rsid w:val="008C664E"/>
    <w:rsid w:val="008C6C44"/>
    <w:rsid w:val="008D0807"/>
    <w:rsid w:val="008D0D6E"/>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84B"/>
    <w:rsid w:val="008F2270"/>
    <w:rsid w:val="008F2FA2"/>
    <w:rsid w:val="008F3F9D"/>
    <w:rsid w:val="008F4C87"/>
    <w:rsid w:val="008F5001"/>
    <w:rsid w:val="008F513D"/>
    <w:rsid w:val="008F54C6"/>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6877"/>
    <w:rsid w:val="00917169"/>
    <w:rsid w:val="0091724A"/>
    <w:rsid w:val="00921F89"/>
    <w:rsid w:val="00923971"/>
    <w:rsid w:val="00923E5A"/>
    <w:rsid w:val="00925F29"/>
    <w:rsid w:val="00926265"/>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0AB2"/>
    <w:rsid w:val="00961572"/>
    <w:rsid w:val="00962AA8"/>
    <w:rsid w:val="00963330"/>
    <w:rsid w:val="0096485B"/>
    <w:rsid w:val="0097018C"/>
    <w:rsid w:val="009704D0"/>
    <w:rsid w:val="00972423"/>
    <w:rsid w:val="0097303B"/>
    <w:rsid w:val="0097375E"/>
    <w:rsid w:val="00973E3F"/>
    <w:rsid w:val="00974043"/>
    <w:rsid w:val="0097583C"/>
    <w:rsid w:val="00976184"/>
    <w:rsid w:val="00976331"/>
    <w:rsid w:val="009764B8"/>
    <w:rsid w:val="009764D0"/>
    <w:rsid w:val="00977225"/>
    <w:rsid w:val="009775AF"/>
    <w:rsid w:val="00977699"/>
    <w:rsid w:val="009812FB"/>
    <w:rsid w:val="00981984"/>
    <w:rsid w:val="00982CA4"/>
    <w:rsid w:val="0098582D"/>
    <w:rsid w:val="00986B46"/>
    <w:rsid w:val="009909D1"/>
    <w:rsid w:val="009922E5"/>
    <w:rsid w:val="0099281A"/>
    <w:rsid w:val="00993C61"/>
    <w:rsid w:val="00994606"/>
    <w:rsid w:val="0099588C"/>
    <w:rsid w:val="00995AC5"/>
    <w:rsid w:val="00996DD8"/>
    <w:rsid w:val="009971D0"/>
    <w:rsid w:val="009A008F"/>
    <w:rsid w:val="009A0AA9"/>
    <w:rsid w:val="009A181B"/>
    <w:rsid w:val="009A30BA"/>
    <w:rsid w:val="009A3150"/>
    <w:rsid w:val="009A5E2F"/>
    <w:rsid w:val="009A659A"/>
    <w:rsid w:val="009A735D"/>
    <w:rsid w:val="009A7B6D"/>
    <w:rsid w:val="009A7D7F"/>
    <w:rsid w:val="009A7FF4"/>
    <w:rsid w:val="009B148B"/>
    <w:rsid w:val="009B166B"/>
    <w:rsid w:val="009B18F2"/>
    <w:rsid w:val="009B1B81"/>
    <w:rsid w:val="009B1E92"/>
    <w:rsid w:val="009B2BE2"/>
    <w:rsid w:val="009B4005"/>
    <w:rsid w:val="009B4202"/>
    <w:rsid w:val="009B51F1"/>
    <w:rsid w:val="009B5B5E"/>
    <w:rsid w:val="009B66E0"/>
    <w:rsid w:val="009C3B9B"/>
    <w:rsid w:val="009C4DBE"/>
    <w:rsid w:val="009C589E"/>
    <w:rsid w:val="009C63B9"/>
    <w:rsid w:val="009C765D"/>
    <w:rsid w:val="009C7DFF"/>
    <w:rsid w:val="009D06AF"/>
    <w:rsid w:val="009D0BCE"/>
    <w:rsid w:val="009D121C"/>
    <w:rsid w:val="009D27D4"/>
    <w:rsid w:val="009D34AF"/>
    <w:rsid w:val="009D47EF"/>
    <w:rsid w:val="009D4855"/>
    <w:rsid w:val="009D6996"/>
    <w:rsid w:val="009D7521"/>
    <w:rsid w:val="009D7525"/>
    <w:rsid w:val="009E172C"/>
    <w:rsid w:val="009E17B4"/>
    <w:rsid w:val="009E1B66"/>
    <w:rsid w:val="009E28F4"/>
    <w:rsid w:val="009E2EAA"/>
    <w:rsid w:val="009E40CF"/>
    <w:rsid w:val="009E6ED7"/>
    <w:rsid w:val="009E70CE"/>
    <w:rsid w:val="009E7CA6"/>
    <w:rsid w:val="009E7D91"/>
    <w:rsid w:val="009E7DD8"/>
    <w:rsid w:val="009F0191"/>
    <w:rsid w:val="009F0A51"/>
    <w:rsid w:val="009F0B56"/>
    <w:rsid w:val="009F12C1"/>
    <w:rsid w:val="009F1E5A"/>
    <w:rsid w:val="009F21D7"/>
    <w:rsid w:val="009F21F3"/>
    <w:rsid w:val="009F232E"/>
    <w:rsid w:val="009F2D9A"/>
    <w:rsid w:val="009F33D6"/>
    <w:rsid w:val="009F50BD"/>
    <w:rsid w:val="009F72E4"/>
    <w:rsid w:val="009F760C"/>
    <w:rsid w:val="00A0110A"/>
    <w:rsid w:val="00A01698"/>
    <w:rsid w:val="00A02590"/>
    <w:rsid w:val="00A03D20"/>
    <w:rsid w:val="00A10752"/>
    <w:rsid w:val="00A10C28"/>
    <w:rsid w:val="00A11201"/>
    <w:rsid w:val="00A11954"/>
    <w:rsid w:val="00A15A92"/>
    <w:rsid w:val="00A20BD1"/>
    <w:rsid w:val="00A23C1B"/>
    <w:rsid w:val="00A24DA1"/>
    <w:rsid w:val="00A25743"/>
    <w:rsid w:val="00A25E15"/>
    <w:rsid w:val="00A26EAF"/>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07"/>
    <w:rsid w:val="00A5412E"/>
    <w:rsid w:val="00A541D9"/>
    <w:rsid w:val="00A54D38"/>
    <w:rsid w:val="00A55600"/>
    <w:rsid w:val="00A55A92"/>
    <w:rsid w:val="00A56D5E"/>
    <w:rsid w:val="00A602DC"/>
    <w:rsid w:val="00A60653"/>
    <w:rsid w:val="00A63D54"/>
    <w:rsid w:val="00A63DDF"/>
    <w:rsid w:val="00A6534D"/>
    <w:rsid w:val="00A65D8B"/>
    <w:rsid w:val="00A65F68"/>
    <w:rsid w:val="00A66815"/>
    <w:rsid w:val="00A66967"/>
    <w:rsid w:val="00A703F0"/>
    <w:rsid w:val="00A7071B"/>
    <w:rsid w:val="00A70CBF"/>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B11"/>
    <w:rsid w:val="00A84C10"/>
    <w:rsid w:val="00A84EF2"/>
    <w:rsid w:val="00A85A08"/>
    <w:rsid w:val="00A86100"/>
    <w:rsid w:val="00A86BF8"/>
    <w:rsid w:val="00A914E7"/>
    <w:rsid w:val="00A9216C"/>
    <w:rsid w:val="00A9229F"/>
    <w:rsid w:val="00A93D14"/>
    <w:rsid w:val="00A9458F"/>
    <w:rsid w:val="00A9603D"/>
    <w:rsid w:val="00A9696A"/>
    <w:rsid w:val="00A9704F"/>
    <w:rsid w:val="00A9723B"/>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4637"/>
    <w:rsid w:val="00AC602C"/>
    <w:rsid w:val="00AC69D4"/>
    <w:rsid w:val="00AC6CC0"/>
    <w:rsid w:val="00AC6ED3"/>
    <w:rsid w:val="00AC7130"/>
    <w:rsid w:val="00AC7176"/>
    <w:rsid w:val="00AD00BA"/>
    <w:rsid w:val="00AD20D1"/>
    <w:rsid w:val="00AD3A79"/>
    <w:rsid w:val="00AD476D"/>
    <w:rsid w:val="00AD4C61"/>
    <w:rsid w:val="00AD6B9A"/>
    <w:rsid w:val="00AE19E7"/>
    <w:rsid w:val="00AE1AEC"/>
    <w:rsid w:val="00AE31EC"/>
    <w:rsid w:val="00AE332C"/>
    <w:rsid w:val="00AE36B5"/>
    <w:rsid w:val="00AE4530"/>
    <w:rsid w:val="00AE45FC"/>
    <w:rsid w:val="00AE467B"/>
    <w:rsid w:val="00AE4B02"/>
    <w:rsid w:val="00AE551E"/>
    <w:rsid w:val="00AE61E6"/>
    <w:rsid w:val="00AF1484"/>
    <w:rsid w:val="00AF1A9F"/>
    <w:rsid w:val="00AF2D17"/>
    <w:rsid w:val="00AF44D9"/>
    <w:rsid w:val="00AF56BA"/>
    <w:rsid w:val="00AF6BBC"/>
    <w:rsid w:val="00AF7908"/>
    <w:rsid w:val="00B011EC"/>
    <w:rsid w:val="00B012F0"/>
    <w:rsid w:val="00B01734"/>
    <w:rsid w:val="00B02972"/>
    <w:rsid w:val="00B02D3A"/>
    <w:rsid w:val="00B02E4F"/>
    <w:rsid w:val="00B03F37"/>
    <w:rsid w:val="00B0655C"/>
    <w:rsid w:val="00B06B0A"/>
    <w:rsid w:val="00B07184"/>
    <w:rsid w:val="00B1078E"/>
    <w:rsid w:val="00B10EFD"/>
    <w:rsid w:val="00B1223D"/>
    <w:rsid w:val="00B125E9"/>
    <w:rsid w:val="00B13FD3"/>
    <w:rsid w:val="00B15033"/>
    <w:rsid w:val="00B16F4C"/>
    <w:rsid w:val="00B17728"/>
    <w:rsid w:val="00B2008C"/>
    <w:rsid w:val="00B20319"/>
    <w:rsid w:val="00B204C0"/>
    <w:rsid w:val="00B20B01"/>
    <w:rsid w:val="00B20F42"/>
    <w:rsid w:val="00B220CD"/>
    <w:rsid w:val="00B22B6D"/>
    <w:rsid w:val="00B230D7"/>
    <w:rsid w:val="00B23189"/>
    <w:rsid w:val="00B2438F"/>
    <w:rsid w:val="00B2531B"/>
    <w:rsid w:val="00B25997"/>
    <w:rsid w:val="00B25E22"/>
    <w:rsid w:val="00B26519"/>
    <w:rsid w:val="00B30C1C"/>
    <w:rsid w:val="00B31A3B"/>
    <w:rsid w:val="00B325BC"/>
    <w:rsid w:val="00B32DBB"/>
    <w:rsid w:val="00B342A4"/>
    <w:rsid w:val="00B34D3F"/>
    <w:rsid w:val="00B357DB"/>
    <w:rsid w:val="00B374FF"/>
    <w:rsid w:val="00B37D11"/>
    <w:rsid w:val="00B4085E"/>
    <w:rsid w:val="00B40DD9"/>
    <w:rsid w:val="00B42762"/>
    <w:rsid w:val="00B433BC"/>
    <w:rsid w:val="00B43854"/>
    <w:rsid w:val="00B43C9B"/>
    <w:rsid w:val="00B44988"/>
    <w:rsid w:val="00B465AD"/>
    <w:rsid w:val="00B50570"/>
    <w:rsid w:val="00B5194B"/>
    <w:rsid w:val="00B51EE0"/>
    <w:rsid w:val="00B52F42"/>
    <w:rsid w:val="00B53026"/>
    <w:rsid w:val="00B530AE"/>
    <w:rsid w:val="00B530F1"/>
    <w:rsid w:val="00B53B7B"/>
    <w:rsid w:val="00B54103"/>
    <w:rsid w:val="00B5659B"/>
    <w:rsid w:val="00B56888"/>
    <w:rsid w:val="00B62127"/>
    <w:rsid w:val="00B62475"/>
    <w:rsid w:val="00B626FD"/>
    <w:rsid w:val="00B630B3"/>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5F38"/>
    <w:rsid w:val="00B870DE"/>
    <w:rsid w:val="00B879A8"/>
    <w:rsid w:val="00B87BCF"/>
    <w:rsid w:val="00B9067A"/>
    <w:rsid w:val="00B9118A"/>
    <w:rsid w:val="00B918B7"/>
    <w:rsid w:val="00B92BCF"/>
    <w:rsid w:val="00B93DEE"/>
    <w:rsid w:val="00B94963"/>
    <w:rsid w:val="00B94B53"/>
    <w:rsid w:val="00B96F77"/>
    <w:rsid w:val="00B9715D"/>
    <w:rsid w:val="00B97D8E"/>
    <w:rsid w:val="00BA117F"/>
    <w:rsid w:val="00BA1F97"/>
    <w:rsid w:val="00BA2971"/>
    <w:rsid w:val="00BA3886"/>
    <w:rsid w:val="00BA3B62"/>
    <w:rsid w:val="00BA40DA"/>
    <w:rsid w:val="00BA4AEE"/>
    <w:rsid w:val="00BA4D4A"/>
    <w:rsid w:val="00BA506C"/>
    <w:rsid w:val="00BA643B"/>
    <w:rsid w:val="00BA6E9D"/>
    <w:rsid w:val="00BA7580"/>
    <w:rsid w:val="00BB2A4D"/>
    <w:rsid w:val="00BB2DA5"/>
    <w:rsid w:val="00BB3B25"/>
    <w:rsid w:val="00BB4054"/>
    <w:rsid w:val="00BB586C"/>
    <w:rsid w:val="00BB7E75"/>
    <w:rsid w:val="00BC02FB"/>
    <w:rsid w:val="00BC0A34"/>
    <w:rsid w:val="00BC26F9"/>
    <w:rsid w:val="00BC3530"/>
    <w:rsid w:val="00BC394B"/>
    <w:rsid w:val="00BC4289"/>
    <w:rsid w:val="00BC4B85"/>
    <w:rsid w:val="00BC579E"/>
    <w:rsid w:val="00BC627D"/>
    <w:rsid w:val="00BC6F82"/>
    <w:rsid w:val="00BC7C7E"/>
    <w:rsid w:val="00BD0AA0"/>
    <w:rsid w:val="00BD2CD5"/>
    <w:rsid w:val="00BD4430"/>
    <w:rsid w:val="00BD44F4"/>
    <w:rsid w:val="00BD591B"/>
    <w:rsid w:val="00BD6521"/>
    <w:rsid w:val="00BD6C5C"/>
    <w:rsid w:val="00BD72AC"/>
    <w:rsid w:val="00BE00B3"/>
    <w:rsid w:val="00BE012D"/>
    <w:rsid w:val="00BE0509"/>
    <w:rsid w:val="00BE0AAD"/>
    <w:rsid w:val="00BE170B"/>
    <w:rsid w:val="00BE301A"/>
    <w:rsid w:val="00BE3FA1"/>
    <w:rsid w:val="00BE596A"/>
    <w:rsid w:val="00BE5E03"/>
    <w:rsid w:val="00BE5F37"/>
    <w:rsid w:val="00BE6789"/>
    <w:rsid w:val="00BE782F"/>
    <w:rsid w:val="00BF149D"/>
    <w:rsid w:val="00BF2DE4"/>
    <w:rsid w:val="00BF3E33"/>
    <w:rsid w:val="00BF3F07"/>
    <w:rsid w:val="00BF55DB"/>
    <w:rsid w:val="00BF66CE"/>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7FA"/>
    <w:rsid w:val="00C34BEC"/>
    <w:rsid w:val="00C369F2"/>
    <w:rsid w:val="00C40214"/>
    <w:rsid w:val="00C40AB9"/>
    <w:rsid w:val="00C40DC5"/>
    <w:rsid w:val="00C41809"/>
    <w:rsid w:val="00C42195"/>
    <w:rsid w:val="00C429BD"/>
    <w:rsid w:val="00C439F9"/>
    <w:rsid w:val="00C442A8"/>
    <w:rsid w:val="00C45ACC"/>
    <w:rsid w:val="00C46917"/>
    <w:rsid w:val="00C4716A"/>
    <w:rsid w:val="00C47B17"/>
    <w:rsid w:val="00C47D1B"/>
    <w:rsid w:val="00C47E9C"/>
    <w:rsid w:val="00C513FA"/>
    <w:rsid w:val="00C5201B"/>
    <w:rsid w:val="00C5230C"/>
    <w:rsid w:val="00C52670"/>
    <w:rsid w:val="00C52CDC"/>
    <w:rsid w:val="00C53AFB"/>
    <w:rsid w:val="00C53BA7"/>
    <w:rsid w:val="00C54154"/>
    <w:rsid w:val="00C5490A"/>
    <w:rsid w:val="00C54938"/>
    <w:rsid w:val="00C558E7"/>
    <w:rsid w:val="00C5714F"/>
    <w:rsid w:val="00C618CE"/>
    <w:rsid w:val="00C61CB5"/>
    <w:rsid w:val="00C6278D"/>
    <w:rsid w:val="00C63592"/>
    <w:rsid w:val="00C635F0"/>
    <w:rsid w:val="00C64AB8"/>
    <w:rsid w:val="00C65FEA"/>
    <w:rsid w:val="00C66E53"/>
    <w:rsid w:val="00C71314"/>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952C7"/>
    <w:rsid w:val="00C97425"/>
    <w:rsid w:val="00CA0311"/>
    <w:rsid w:val="00CA046A"/>
    <w:rsid w:val="00CA0BF7"/>
    <w:rsid w:val="00CA1398"/>
    <w:rsid w:val="00CA20CC"/>
    <w:rsid w:val="00CA2227"/>
    <w:rsid w:val="00CA46D5"/>
    <w:rsid w:val="00CA5845"/>
    <w:rsid w:val="00CA601A"/>
    <w:rsid w:val="00CA655A"/>
    <w:rsid w:val="00CA6B94"/>
    <w:rsid w:val="00CB15DE"/>
    <w:rsid w:val="00CB1696"/>
    <w:rsid w:val="00CB20BB"/>
    <w:rsid w:val="00CB20F1"/>
    <w:rsid w:val="00CB2803"/>
    <w:rsid w:val="00CB425C"/>
    <w:rsid w:val="00CB4293"/>
    <w:rsid w:val="00CB4B05"/>
    <w:rsid w:val="00CB5EBE"/>
    <w:rsid w:val="00CB610B"/>
    <w:rsid w:val="00CB61A5"/>
    <w:rsid w:val="00CB694F"/>
    <w:rsid w:val="00CB779B"/>
    <w:rsid w:val="00CC673F"/>
    <w:rsid w:val="00CC73A7"/>
    <w:rsid w:val="00CC73BA"/>
    <w:rsid w:val="00CD0323"/>
    <w:rsid w:val="00CD07BD"/>
    <w:rsid w:val="00CD353D"/>
    <w:rsid w:val="00CD3EF3"/>
    <w:rsid w:val="00CD4321"/>
    <w:rsid w:val="00CD4E74"/>
    <w:rsid w:val="00CD5082"/>
    <w:rsid w:val="00CD52BC"/>
    <w:rsid w:val="00CD6268"/>
    <w:rsid w:val="00CD7BF5"/>
    <w:rsid w:val="00CE0AC7"/>
    <w:rsid w:val="00CE0DF7"/>
    <w:rsid w:val="00CE1DD0"/>
    <w:rsid w:val="00CE28BE"/>
    <w:rsid w:val="00CE368A"/>
    <w:rsid w:val="00CE499A"/>
    <w:rsid w:val="00CE6340"/>
    <w:rsid w:val="00CE646E"/>
    <w:rsid w:val="00CE6D7F"/>
    <w:rsid w:val="00CE747B"/>
    <w:rsid w:val="00CF1E07"/>
    <w:rsid w:val="00CF3C71"/>
    <w:rsid w:val="00CF4E4C"/>
    <w:rsid w:val="00CF5271"/>
    <w:rsid w:val="00CF6455"/>
    <w:rsid w:val="00CF6AB4"/>
    <w:rsid w:val="00CF6AB6"/>
    <w:rsid w:val="00CF6F72"/>
    <w:rsid w:val="00D00875"/>
    <w:rsid w:val="00D01BDF"/>
    <w:rsid w:val="00D021D9"/>
    <w:rsid w:val="00D02750"/>
    <w:rsid w:val="00D03A09"/>
    <w:rsid w:val="00D076C5"/>
    <w:rsid w:val="00D1082A"/>
    <w:rsid w:val="00D1111E"/>
    <w:rsid w:val="00D130EA"/>
    <w:rsid w:val="00D13992"/>
    <w:rsid w:val="00D14540"/>
    <w:rsid w:val="00D14F39"/>
    <w:rsid w:val="00D16180"/>
    <w:rsid w:val="00D16482"/>
    <w:rsid w:val="00D16A2A"/>
    <w:rsid w:val="00D1735C"/>
    <w:rsid w:val="00D2016A"/>
    <w:rsid w:val="00D20FDE"/>
    <w:rsid w:val="00D222C6"/>
    <w:rsid w:val="00D2240C"/>
    <w:rsid w:val="00D23805"/>
    <w:rsid w:val="00D24731"/>
    <w:rsid w:val="00D24D2A"/>
    <w:rsid w:val="00D24D7E"/>
    <w:rsid w:val="00D25F7D"/>
    <w:rsid w:val="00D278A0"/>
    <w:rsid w:val="00D305FF"/>
    <w:rsid w:val="00D30F0E"/>
    <w:rsid w:val="00D31735"/>
    <w:rsid w:val="00D318F4"/>
    <w:rsid w:val="00D31FF2"/>
    <w:rsid w:val="00D3236E"/>
    <w:rsid w:val="00D32608"/>
    <w:rsid w:val="00D33289"/>
    <w:rsid w:val="00D34291"/>
    <w:rsid w:val="00D347DC"/>
    <w:rsid w:val="00D34D72"/>
    <w:rsid w:val="00D35BAA"/>
    <w:rsid w:val="00D378D2"/>
    <w:rsid w:val="00D41B13"/>
    <w:rsid w:val="00D421FA"/>
    <w:rsid w:val="00D43B9D"/>
    <w:rsid w:val="00D43E13"/>
    <w:rsid w:val="00D4469E"/>
    <w:rsid w:val="00D44FAA"/>
    <w:rsid w:val="00D46711"/>
    <w:rsid w:val="00D472A5"/>
    <w:rsid w:val="00D47461"/>
    <w:rsid w:val="00D47D94"/>
    <w:rsid w:val="00D500CB"/>
    <w:rsid w:val="00D50840"/>
    <w:rsid w:val="00D50985"/>
    <w:rsid w:val="00D51222"/>
    <w:rsid w:val="00D51285"/>
    <w:rsid w:val="00D52A9D"/>
    <w:rsid w:val="00D537F7"/>
    <w:rsid w:val="00D5426F"/>
    <w:rsid w:val="00D551D5"/>
    <w:rsid w:val="00D55735"/>
    <w:rsid w:val="00D57084"/>
    <w:rsid w:val="00D574F0"/>
    <w:rsid w:val="00D60AB3"/>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629"/>
    <w:rsid w:val="00D86D29"/>
    <w:rsid w:val="00D86D82"/>
    <w:rsid w:val="00D87709"/>
    <w:rsid w:val="00D925ED"/>
    <w:rsid w:val="00D931E8"/>
    <w:rsid w:val="00D9367A"/>
    <w:rsid w:val="00D94DF7"/>
    <w:rsid w:val="00D95BB7"/>
    <w:rsid w:val="00D979F9"/>
    <w:rsid w:val="00DA08F5"/>
    <w:rsid w:val="00DA1015"/>
    <w:rsid w:val="00DA12DD"/>
    <w:rsid w:val="00DA148F"/>
    <w:rsid w:val="00DA22D0"/>
    <w:rsid w:val="00DA2A3F"/>
    <w:rsid w:val="00DA2D67"/>
    <w:rsid w:val="00DA32A6"/>
    <w:rsid w:val="00DA3531"/>
    <w:rsid w:val="00DA3A4E"/>
    <w:rsid w:val="00DA3FB4"/>
    <w:rsid w:val="00DA4E78"/>
    <w:rsid w:val="00DA6077"/>
    <w:rsid w:val="00DA691B"/>
    <w:rsid w:val="00DA6A0C"/>
    <w:rsid w:val="00DA7654"/>
    <w:rsid w:val="00DA7C8D"/>
    <w:rsid w:val="00DA7D53"/>
    <w:rsid w:val="00DB011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4C3B"/>
    <w:rsid w:val="00DC5344"/>
    <w:rsid w:val="00DC5A17"/>
    <w:rsid w:val="00DC5B72"/>
    <w:rsid w:val="00DC5CE8"/>
    <w:rsid w:val="00DC6202"/>
    <w:rsid w:val="00DC705E"/>
    <w:rsid w:val="00DD0784"/>
    <w:rsid w:val="00DD0929"/>
    <w:rsid w:val="00DD1BA4"/>
    <w:rsid w:val="00DD2C47"/>
    <w:rsid w:val="00DD374F"/>
    <w:rsid w:val="00DD37EC"/>
    <w:rsid w:val="00DD4406"/>
    <w:rsid w:val="00DD4524"/>
    <w:rsid w:val="00DD4F46"/>
    <w:rsid w:val="00DD54D9"/>
    <w:rsid w:val="00DD5D45"/>
    <w:rsid w:val="00DD5D5A"/>
    <w:rsid w:val="00DD5EAC"/>
    <w:rsid w:val="00DD6B2E"/>
    <w:rsid w:val="00DD74CD"/>
    <w:rsid w:val="00DD7D09"/>
    <w:rsid w:val="00DE063C"/>
    <w:rsid w:val="00DE1185"/>
    <w:rsid w:val="00DE18D6"/>
    <w:rsid w:val="00DE25CF"/>
    <w:rsid w:val="00DE272F"/>
    <w:rsid w:val="00DE35D8"/>
    <w:rsid w:val="00DE3AD9"/>
    <w:rsid w:val="00DE4393"/>
    <w:rsid w:val="00DE4635"/>
    <w:rsid w:val="00DE5921"/>
    <w:rsid w:val="00DE6365"/>
    <w:rsid w:val="00DE7B2E"/>
    <w:rsid w:val="00DF0352"/>
    <w:rsid w:val="00DF03CA"/>
    <w:rsid w:val="00DF1409"/>
    <w:rsid w:val="00DF16D5"/>
    <w:rsid w:val="00DF2DF9"/>
    <w:rsid w:val="00DF2FBE"/>
    <w:rsid w:val="00DF3382"/>
    <w:rsid w:val="00DF3751"/>
    <w:rsid w:val="00DF48EA"/>
    <w:rsid w:val="00DF4AB9"/>
    <w:rsid w:val="00DF6C00"/>
    <w:rsid w:val="00DF794C"/>
    <w:rsid w:val="00E008AB"/>
    <w:rsid w:val="00E00965"/>
    <w:rsid w:val="00E00F5C"/>
    <w:rsid w:val="00E010F5"/>
    <w:rsid w:val="00E01479"/>
    <w:rsid w:val="00E015D6"/>
    <w:rsid w:val="00E017AD"/>
    <w:rsid w:val="00E01824"/>
    <w:rsid w:val="00E01F59"/>
    <w:rsid w:val="00E02C5C"/>
    <w:rsid w:val="00E030C2"/>
    <w:rsid w:val="00E0345C"/>
    <w:rsid w:val="00E03555"/>
    <w:rsid w:val="00E037F9"/>
    <w:rsid w:val="00E03B49"/>
    <w:rsid w:val="00E03B8E"/>
    <w:rsid w:val="00E03D61"/>
    <w:rsid w:val="00E047CE"/>
    <w:rsid w:val="00E05941"/>
    <w:rsid w:val="00E11783"/>
    <w:rsid w:val="00E1215E"/>
    <w:rsid w:val="00E14167"/>
    <w:rsid w:val="00E206D1"/>
    <w:rsid w:val="00E20A03"/>
    <w:rsid w:val="00E23114"/>
    <w:rsid w:val="00E24D9D"/>
    <w:rsid w:val="00E261FC"/>
    <w:rsid w:val="00E269F9"/>
    <w:rsid w:val="00E27AD5"/>
    <w:rsid w:val="00E317E4"/>
    <w:rsid w:val="00E31998"/>
    <w:rsid w:val="00E31BAD"/>
    <w:rsid w:val="00E322FD"/>
    <w:rsid w:val="00E32B2A"/>
    <w:rsid w:val="00E32BB1"/>
    <w:rsid w:val="00E337F5"/>
    <w:rsid w:val="00E33F80"/>
    <w:rsid w:val="00E35D1E"/>
    <w:rsid w:val="00E3706F"/>
    <w:rsid w:val="00E372C4"/>
    <w:rsid w:val="00E412F5"/>
    <w:rsid w:val="00E41574"/>
    <w:rsid w:val="00E44FBF"/>
    <w:rsid w:val="00E450D6"/>
    <w:rsid w:val="00E458DE"/>
    <w:rsid w:val="00E45DE1"/>
    <w:rsid w:val="00E462A7"/>
    <w:rsid w:val="00E46E4E"/>
    <w:rsid w:val="00E47D23"/>
    <w:rsid w:val="00E51E86"/>
    <w:rsid w:val="00E564A7"/>
    <w:rsid w:val="00E566F5"/>
    <w:rsid w:val="00E5787B"/>
    <w:rsid w:val="00E61012"/>
    <w:rsid w:val="00E61484"/>
    <w:rsid w:val="00E61A12"/>
    <w:rsid w:val="00E61D37"/>
    <w:rsid w:val="00E63C38"/>
    <w:rsid w:val="00E63DCF"/>
    <w:rsid w:val="00E650A2"/>
    <w:rsid w:val="00E6696D"/>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848C3"/>
    <w:rsid w:val="00E90B84"/>
    <w:rsid w:val="00E915A1"/>
    <w:rsid w:val="00E94BC5"/>
    <w:rsid w:val="00E9582C"/>
    <w:rsid w:val="00E964E8"/>
    <w:rsid w:val="00E974D5"/>
    <w:rsid w:val="00EA041D"/>
    <w:rsid w:val="00EA0759"/>
    <w:rsid w:val="00EA311B"/>
    <w:rsid w:val="00EA45C7"/>
    <w:rsid w:val="00EA7BD6"/>
    <w:rsid w:val="00EB0207"/>
    <w:rsid w:val="00EB023F"/>
    <w:rsid w:val="00EB051F"/>
    <w:rsid w:val="00EB06E3"/>
    <w:rsid w:val="00EB07D6"/>
    <w:rsid w:val="00EB11FF"/>
    <w:rsid w:val="00EB161A"/>
    <w:rsid w:val="00EB2369"/>
    <w:rsid w:val="00EB25B2"/>
    <w:rsid w:val="00EB2A58"/>
    <w:rsid w:val="00EB3AF8"/>
    <w:rsid w:val="00EB41F6"/>
    <w:rsid w:val="00EB5FF5"/>
    <w:rsid w:val="00EB7E11"/>
    <w:rsid w:val="00EB7FAB"/>
    <w:rsid w:val="00EC0008"/>
    <w:rsid w:val="00EC4390"/>
    <w:rsid w:val="00EC44A3"/>
    <w:rsid w:val="00EC6FC4"/>
    <w:rsid w:val="00ED39A8"/>
    <w:rsid w:val="00ED3CAC"/>
    <w:rsid w:val="00ED4F41"/>
    <w:rsid w:val="00ED5E5A"/>
    <w:rsid w:val="00ED7125"/>
    <w:rsid w:val="00ED7896"/>
    <w:rsid w:val="00ED7DA8"/>
    <w:rsid w:val="00EE169E"/>
    <w:rsid w:val="00EE6530"/>
    <w:rsid w:val="00EE730D"/>
    <w:rsid w:val="00EE765B"/>
    <w:rsid w:val="00EF07A9"/>
    <w:rsid w:val="00EF0D53"/>
    <w:rsid w:val="00EF26E3"/>
    <w:rsid w:val="00EF2AD6"/>
    <w:rsid w:val="00EF4B37"/>
    <w:rsid w:val="00EF56F9"/>
    <w:rsid w:val="00EF6B17"/>
    <w:rsid w:val="00EF6CF7"/>
    <w:rsid w:val="00EF6E91"/>
    <w:rsid w:val="00EF6F79"/>
    <w:rsid w:val="00F00488"/>
    <w:rsid w:val="00F01414"/>
    <w:rsid w:val="00F05636"/>
    <w:rsid w:val="00F05744"/>
    <w:rsid w:val="00F05815"/>
    <w:rsid w:val="00F066C6"/>
    <w:rsid w:val="00F06795"/>
    <w:rsid w:val="00F072F3"/>
    <w:rsid w:val="00F1095C"/>
    <w:rsid w:val="00F10A28"/>
    <w:rsid w:val="00F11C90"/>
    <w:rsid w:val="00F12815"/>
    <w:rsid w:val="00F12922"/>
    <w:rsid w:val="00F12972"/>
    <w:rsid w:val="00F13876"/>
    <w:rsid w:val="00F14411"/>
    <w:rsid w:val="00F151E9"/>
    <w:rsid w:val="00F16B96"/>
    <w:rsid w:val="00F17994"/>
    <w:rsid w:val="00F20702"/>
    <w:rsid w:val="00F207A3"/>
    <w:rsid w:val="00F224B4"/>
    <w:rsid w:val="00F2280B"/>
    <w:rsid w:val="00F22AD7"/>
    <w:rsid w:val="00F22FC4"/>
    <w:rsid w:val="00F2416D"/>
    <w:rsid w:val="00F24A3C"/>
    <w:rsid w:val="00F25CC9"/>
    <w:rsid w:val="00F25DA0"/>
    <w:rsid w:val="00F27779"/>
    <w:rsid w:val="00F27E41"/>
    <w:rsid w:val="00F3122B"/>
    <w:rsid w:val="00F337B0"/>
    <w:rsid w:val="00F35CF4"/>
    <w:rsid w:val="00F36326"/>
    <w:rsid w:val="00F36E3F"/>
    <w:rsid w:val="00F37607"/>
    <w:rsid w:val="00F379C6"/>
    <w:rsid w:val="00F40FC9"/>
    <w:rsid w:val="00F41038"/>
    <w:rsid w:val="00F42355"/>
    <w:rsid w:val="00F43179"/>
    <w:rsid w:val="00F43342"/>
    <w:rsid w:val="00F4521B"/>
    <w:rsid w:val="00F460F3"/>
    <w:rsid w:val="00F467D9"/>
    <w:rsid w:val="00F46A60"/>
    <w:rsid w:val="00F46CED"/>
    <w:rsid w:val="00F505BB"/>
    <w:rsid w:val="00F5081C"/>
    <w:rsid w:val="00F50EA5"/>
    <w:rsid w:val="00F53EE3"/>
    <w:rsid w:val="00F549F1"/>
    <w:rsid w:val="00F55559"/>
    <w:rsid w:val="00F55881"/>
    <w:rsid w:val="00F56645"/>
    <w:rsid w:val="00F56B5D"/>
    <w:rsid w:val="00F6014C"/>
    <w:rsid w:val="00F6282D"/>
    <w:rsid w:val="00F64131"/>
    <w:rsid w:val="00F6447D"/>
    <w:rsid w:val="00F6730A"/>
    <w:rsid w:val="00F704E2"/>
    <w:rsid w:val="00F705C4"/>
    <w:rsid w:val="00F71701"/>
    <w:rsid w:val="00F726F5"/>
    <w:rsid w:val="00F72CC9"/>
    <w:rsid w:val="00F72EE1"/>
    <w:rsid w:val="00F74217"/>
    <w:rsid w:val="00F75A2A"/>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07A7"/>
    <w:rsid w:val="00F91547"/>
    <w:rsid w:val="00F91FDE"/>
    <w:rsid w:val="00F9245D"/>
    <w:rsid w:val="00F93AC4"/>
    <w:rsid w:val="00F943CE"/>
    <w:rsid w:val="00F9453F"/>
    <w:rsid w:val="00F9478D"/>
    <w:rsid w:val="00F947B5"/>
    <w:rsid w:val="00F94EAF"/>
    <w:rsid w:val="00F95073"/>
    <w:rsid w:val="00F9699A"/>
    <w:rsid w:val="00F969B3"/>
    <w:rsid w:val="00F96D2F"/>
    <w:rsid w:val="00F96E60"/>
    <w:rsid w:val="00F96EF7"/>
    <w:rsid w:val="00F9777C"/>
    <w:rsid w:val="00F97C3E"/>
    <w:rsid w:val="00FA060C"/>
    <w:rsid w:val="00FA0768"/>
    <w:rsid w:val="00FA0EEA"/>
    <w:rsid w:val="00FA1B39"/>
    <w:rsid w:val="00FA3397"/>
    <w:rsid w:val="00FA3571"/>
    <w:rsid w:val="00FA3BE7"/>
    <w:rsid w:val="00FA507B"/>
    <w:rsid w:val="00FB1C52"/>
    <w:rsid w:val="00FB241C"/>
    <w:rsid w:val="00FB2707"/>
    <w:rsid w:val="00FB2E11"/>
    <w:rsid w:val="00FB34CB"/>
    <w:rsid w:val="00FB3894"/>
    <w:rsid w:val="00FB3F9F"/>
    <w:rsid w:val="00FB4988"/>
    <w:rsid w:val="00FB5ED7"/>
    <w:rsid w:val="00FB67E3"/>
    <w:rsid w:val="00FC1FDA"/>
    <w:rsid w:val="00FC3129"/>
    <w:rsid w:val="00FC3F57"/>
    <w:rsid w:val="00FC5359"/>
    <w:rsid w:val="00FC756A"/>
    <w:rsid w:val="00FC762C"/>
    <w:rsid w:val="00FC7E1D"/>
    <w:rsid w:val="00FD0859"/>
    <w:rsid w:val="00FD0D7D"/>
    <w:rsid w:val="00FD1994"/>
    <w:rsid w:val="00FD2E39"/>
    <w:rsid w:val="00FD4014"/>
    <w:rsid w:val="00FD4469"/>
    <w:rsid w:val="00FD4C42"/>
    <w:rsid w:val="00FD5000"/>
    <w:rsid w:val="00FD500F"/>
    <w:rsid w:val="00FD6F1A"/>
    <w:rsid w:val="00FD743E"/>
    <w:rsid w:val="00FD7D29"/>
    <w:rsid w:val="00FD7F4F"/>
    <w:rsid w:val="00FE1722"/>
    <w:rsid w:val="00FE18F5"/>
    <w:rsid w:val="00FE65DE"/>
    <w:rsid w:val="00FF0EAD"/>
    <w:rsid w:val="00FF2548"/>
    <w:rsid w:val="00FF28A9"/>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FigureTitle"/>
    <w:next w:val="Normal"/>
    <w:link w:val="CaptionChar"/>
    <w:unhideWhenUsed/>
    <w:qFormat/>
    <w:rsid w:val="00F7654C"/>
    <w:pPr>
      <w:numPr>
        <w:numId w:val="0"/>
      </w:numPr>
    </w:pPr>
  </w:style>
  <w:style w:type="paragraph" w:styleId="ListParagraph">
    <w:name w:val="List Paragraph"/>
    <w:aliases w:val="Bullet List,FooterText,- Bullets,목록 단락,?? ??,?????,????,Lista1,列出段落"/>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eastAsia="zh-CN"/>
      <w14:ligatures w14:val="standardContextual"/>
    </w:rPr>
  </w:style>
  <w:style w:type="character" w:customStyle="1" w:styleId="DefinitionChar">
    <w:name w:val="Definition Char"/>
    <w:basedOn w:val="DefaultParagraphFont"/>
    <w:link w:val="Definition"/>
    <w:rsid w:val="008D0D6E"/>
    <w:rPr>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590329"/>
    <w:rPr>
      <w:b/>
      <w:bCs/>
      <w:sz w:val="22"/>
      <w:szCs w:val="22"/>
      <w:lang w:val="en-GB"/>
    </w:rPr>
  </w:style>
  <w:style w:type="table" w:customStyle="1" w:styleId="1">
    <w:name w:val="表 (格子)1"/>
    <w:basedOn w:val="TableNormal"/>
    <w:next w:val="TableGrid"/>
    <w:rsid w:val="00BE5E03"/>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0246E"/>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styleId="NormalWeb">
    <w:name w:val="Normal (Web)"/>
    <w:basedOn w:val="Normal"/>
    <w:uiPriority w:val="99"/>
    <w:unhideWhenUsed/>
    <w:qFormat/>
    <w:rsid w:val="00FA3397"/>
    <w:pPr>
      <w:tabs>
        <w:tab w:val="clear" w:pos="403"/>
      </w:tabs>
      <w:spacing w:before="100" w:beforeAutospacing="1" w:after="100" w:afterAutospacing="1" w:line="240" w:lineRule="auto"/>
      <w:jc w:val="left"/>
    </w:pPr>
    <w:rPr>
      <w:rFonts w:ascii="Times New Roman" w:eastAsia="Times New Roman" w:hAnsi="Times New Roman"/>
      <w:sz w:val="24"/>
      <w:szCs w:val="24"/>
      <w:lang w:val="en-CA"/>
    </w:rPr>
  </w:style>
  <w:style w:type="character" w:customStyle="1" w:styleId="line">
    <w:name w:val="line"/>
    <w:basedOn w:val="DefaultParagraphFont"/>
    <w:rsid w:val="00FA3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iso.org/iso/foreword.html" TargetMode="External"/><Relationship Id="rId26" Type="http://schemas.openxmlformats.org/officeDocument/2006/relationships/hyperlink" Target="https://www.iso.org/obp/ui" TargetMode="External"/><Relationship Id="rId39" Type="http://schemas.openxmlformats.org/officeDocument/2006/relationships/fontTable" Target="fontTable.xml"/><Relationship Id="rId21" Type="http://schemas.openxmlformats.org/officeDocument/2006/relationships/hyperlink" Target="https://www.iec.ch/national-committees" TargetMode="External"/><Relationship Id="rId34" Type="http://schemas.openxmlformats.org/officeDocument/2006/relationships/hyperlink" Target="https://github.com/nlohmann/jso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yperlink" Target="https://www.iso.org/members.html" TargetMode="External"/><Relationship Id="rId29" Type="http://schemas.openxmlformats.org/officeDocument/2006/relationships/hyperlink" Target="https://github.com/MPEGGroup/isobmf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hyperlink" Target="https://github.com/jarro2783/cxxopts" TargetMode="External"/><Relationship Id="rId37" Type="http://schemas.openxmlformats.org/officeDocument/2006/relationships/footer" Target="footer4.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iec.ch/members_experts/refdocs" TargetMode="External"/><Relationship Id="rId23" Type="http://schemas.openxmlformats.org/officeDocument/2006/relationships/header" Target="header4.xml"/><Relationship Id="rId28" Type="http://schemas.openxmlformats.org/officeDocument/2006/relationships/image" Target="media/image1.png"/><Relationship Id="rId36" Type="http://schemas.openxmlformats.org/officeDocument/2006/relationships/hyperlink" Target="https://github.com/gabime/spdlog" TargetMode="External"/><Relationship Id="rId10" Type="http://schemas.openxmlformats.org/officeDocument/2006/relationships/endnotes" Target="endnotes.xml"/><Relationship Id="rId19" Type="http://schemas.openxmlformats.org/officeDocument/2006/relationships/hyperlink" Target="https://www.iec.ch/understanding-standards" TargetMode="External"/><Relationship Id="rId31" Type="http://schemas.openxmlformats.org/officeDocument/2006/relationships/hyperlink" Target="https://github.com/nlohmann/js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eader" Target="header3.xml"/><Relationship Id="rId27" Type="http://schemas.openxmlformats.org/officeDocument/2006/relationships/hyperlink" Target="https://www.electropedia.org/" TargetMode="External"/><Relationship Id="rId30" Type="http://schemas.openxmlformats.org/officeDocument/2006/relationships/hyperlink" Target="https://github.com/gabime/spdlog" TargetMode="External"/><Relationship Id="rId35" Type="http://schemas.openxmlformats.org/officeDocument/2006/relationships/hyperlink" Target="https://github.com/jarro2783/cxxopt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footer" Target="footer3.xml"/><Relationship Id="rId33" Type="http://schemas.openxmlformats.org/officeDocument/2006/relationships/hyperlink" Target="https://github.com/gabime/spdlog" TargetMode="External"/><Relationship Id="rId38"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E5063404BEA4B4BB234D73A0EC13AC0" ma:contentTypeVersion="18" ma:contentTypeDescription="新しいドキュメントを作成します。" ma:contentTypeScope="" ma:versionID="2ff44217b4e43e8ba51346c2339c3f91">
  <xsd:schema xmlns:xsd="http://www.w3.org/2001/XMLSchema" xmlns:xs="http://www.w3.org/2001/XMLSchema" xmlns:p="http://schemas.microsoft.com/office/2006/metadata/properties" xmlns:ns2="09b4e981-15e3-43b2-a833-cc03ea594aac" xmlns:ns3="4dc3cde7-28cd-4eb0-b8fb-7a523da3d345" targetNamespace="http://schemas.microsoft.com/office/2006/metadata/properties" ma:root="true" ma:fieldsID="dff47e561fc1b593a947705eecd831b0" ns2:_="" ns3:_="">
    <xsd:import namespace="09b4e981-15e3-43b2-a833-cc03ea594aac"/>
    <xsd:import namespace="4dc3cde7-28cd-4eb0-b8fb-7a523da3d3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4e981-15e3-43b2-a833-cc03ea59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c3cde7-28cd-4eb0-b8fb-7a523da3d34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bbd9a34b-40c3-4e5d-baaa-2d03cab27439}" ma:internalName="TaxCatchAll" ma:showField="CatchAllData" ma:web="4dc3cde7-28cd-4eb0-b8fb-7a523da3d3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dc3cde7-28cd-4eb0-b8fb-7a523da3d345" xsi:nil="true"/>
    <lcf76f155ced4ddcb4097134ff3c332f xmlns="09b4e981-15e3-43b2-a833-cc03ea594a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9EC595-2989-4F3E-916E-3C97C1506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4e981-15e3-43b2-a833-cc03ea594aac"/>
    <ds:schemaRef ds:uri="4dc3cde7-28cd-4eb0-b8fb-7a523da3d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3.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4.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4dc3cde7-28cd-4eb0-b8fb-7a523da3d345"/>
    <ds:schemaRef ds:uri="09b4e981-15e3-43b2-a833-cc03ea594aac"/>
  </ds:schemaRefs>
</ds:datastoreItem>
</file>

<file path=docMetadata/LabelInfo.xml><?xml version="1.0" encoding="utf-8"?>
<clbl:labelList xmlns:clbl="http://schemas.microsoft.com/office/2020/mipLabelMetadata">
  <clbl:label id="{1f8e20e6-048a-4bad-a26b-318dd1cd4d47}" enabled="1" method="Privileged" siteId="{66c65d8a-9158-4521-a2d8-664963db48e4}" removed="0"/>
</clbl:labelList>
</file>

<file path=docProps/app.xml><?xml version="1.0" encoding="utf-8"?>
<Properties xmlns="http://schemas.openxmlformats.org/officeDocument/2006/extended-properties" xmlns:vt="http://schemas.openxmlformats.org/officeDocument/2006/docPropsVTypes">
  <Template>C:\Users\THOMAS~1\AppData\Local\Temp\Simple_template.dot.dotx</Template>
  <TotalTime>149</TotalTime>
  <Pages>15</Pages>
  <Words>2692</Words>
  <Characters>15346</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Ahmed Hamza</cp:lastModifiedBy>
  <cp:revision>88</cp:revision>
  <dcterms:created xsi:type="dcterms:W3CDTF">2025-06-06T08:00:00Z</dcterms:created>
  <dcterms:modified xsi:type="dcterms:W3CDTF">2025-10-08T20:02:00Z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y fmtid="{D5CDD505-2E9C-101B-9397-08002B2CF9AE}" pid="10" name="MSIP_Label_4d2f777e-4347-4fc6-823a-b44ab313546a_Enabled">
    <vt:lpwstr>true</vt:lpwstr>
  </property>
  <property fmtid="{D5CDD505-2E9C-101B-9397-08002B2CF9AE}" pid="11" name="MSIP_Label_4d2f777e-4347-4fc6-823a-b44ab313546a_SetDate">
    <vt:lpwstr>2024-08-01T06:59:45Z</vt:lpwstr>
  </property>
  <property fmtid="{D5CDD505-2E9C-101B-9397-08002B2CF9AE}" pid="12" name="MSIP_Label_4d2f777e-4347-4fc6-823a-b44ab313546a_Method">
    <vt:lpwstr>Standard</vt:lpwstr>
  </property>
  <property fmtid="{D5CDD505-2E9C-101B-9397-08002B2CF9AE}" pid="13" name="MSIP_Label_4d2f777e-4347-4fc6-823a-b44ab313546a_Name">
    <vt:lpwstr>Non-Public</vt:lpwstr>
  </property>
  <property fmtid="{D5CDD505-2E9C-101B-9397-08002B2CF9AE}" pid="14" name="MSIP_Label_4d2f777e-4347-4fc6-823a-b44ab313546a_SiteId">
    <vt:lpwstr>e351b779-f6d5-4e50-8568-80e922d180ae</vt:lpwstr>
  </property>
  <property fmtid="{D5CDD505-2E9C-101B-9397-08002B2CF9AE}" pid="15" name="MSIP_Label_4d2f777e-4347-4fc6-823a-b44ab313546a_ActionId">
    <vt:lpwstr>91e3b211-ab1c-45f2-987e-07729fdae6d2</vt:lpwstr>
  </property>
  <property fmtid="{D5CDD505-2E9C-101B-9397-08002B2CF9AE}" pid="16" name="MSIP_Label_4d2f777e-4347-4fc6-823a-b44ab313546a_ContentBits">
    <vt:lpwstr>0</vt:lpwstr>
  </property>
</Properties>
</file>