
<file path=[Content_Types].xml><?xml version="1.0" encoding="utf-8"?>
<Types xmlns="http://schemas.openxmlformats.org/package/2006/content-types">
  <Default Extension="bin" ContentType="application/vnd.ms-office.activeX"/>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2202906A"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7216"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164E93" w:rsidRPr="00A539C6">
        <w:rPr>
          <w:w w:val="115"/>
          <w:u w:val="thick"/>
        </w:rPr>
        <w:t>N0</w:t>
      </w:r>
      <w:r w:rsidR="00164E93">
        <w:rPr>
          <w:w w:val="115"/>
          <w:u w:val="thick"/>
        </w:rPr>
        <w:t>1</w:t>
      </w:r>
      <w:r w:rsidR="00C25B2F">
        <w:rPr>
          <w:w w:val="115"/>
          <w:u w:val="thick"/>
        </w:rPr>
        <w:t>549</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8F494C0" w:rsidR="00CB798F" w:rsidRPr="004F5473" w:rsidRDefault="00C569D6">
      <w:pPr>
        <w:spacing w:before="3"/>
        <w:rPr>
          <w:b/>
          <w:sz w:val="23"/>
        </w:rPr>
      </w:pPr>
      <w:r>
        <w:rPr>
          <w:noProof/>
        </w:rPr>
        <mc:AlternateContent>
          <mc:Choice Requires="wps">
            <w:drawing>
              <wp:anchor distT="0" distB="0" distL="0" distR="0" simplePos="0" relativeHeight="251658240" behindDoc="1" locked="0" layoutInCell="1" allowOverlap="1" wp14:anchorId="7F04B14F" wp14:editId="5B495FFF">
                <wp:simplePos x="0" y="0"/>
                <wp:positionH relativeFrom="page">
                  <wp:posOffset>706120</wp:posOffset>
                </wp:positionH>
                <wp:positionV relativeFrom="paragraph">
                  <wp:posOffset>199390</wp:posOffset>
                </wp:positionV>
                <wp:extent cx="6155055" cy="829310"/>
                <wp:effectExtent l="0" t="0" r="0" b="8890"/>
                <wp:wrapTopAndBottom/>
                <wp:docPr id="11572514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4B14F"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0"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0"/>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2EF9007B"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164E93">
        <w:rPr>
          <w:w w:val="125"/>
        </w:rPr>
        <w:t>5</w:t>
      </w:r>
      <w:r w:rsidRPr="004F5473">
        <w:rPr>
          <w:w w:val="125"/>
        </w:rPr>
        <w:t>-</w:t>
      </w:r>
      <w:r w:rsidR="004320B3">
        <w:rPr>
          <w:w w:val="125"/>
        </w:rPr>
        <w:t>0</w:t>
      </w:r>
      <w:r w:rsidR="00C25B2F">
        <w:rPr>
          <w:w w:val="125"/>
        </w:rPr>
        <w:t>7</w:t>
      </w:r>
      <w:r w:rsidRPr="004F5473">
        <w:rPr>
          <w:w w:val="125"/>
        </w:rPr>
        <w:t>-</w:t>
      </w:r>
      <w:r w:rsidR="00C25B2F">
        <w:rPr>
          <w:w w:val="125"/>
        </w:rPr>
        <w:t>04</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4A538D78"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00C25B2F" w:rsidRPr="004F5473">
        <w:rPr>
          <w:w w:val="125"/>
        </w:rPr>
        <w:t>202</w:t>
      </w:r>
      <w:r w:rsidR="00C25B2F">
        <w:rPr>
          <w:w w:val="125"/>
        </w:rPr>
        <w:t>5</w:t>
      </w:r>
      <w:r w:rsidR="00C25B2F" w:rsidRPr="004F5473">
        <w:rPr>
          <w:w w:val="125"/>
        </w:rPr>
        <w:t>-</w:t>
      </w:r>
      <w:r w:rsidR="00C25B2F">
        <w:rPr>
          <w:w w:val="125"/>
        </w:rPr>
        <w:t>07</w:t>
      </w:r>
      <w:r w:rsidR="00C25B2F" w:rsidRPr="004F5473">
        <w:rPr>
          <w:w w:val="125"/>
        </w:rPr>
        <w:t>-</w:t>
      </w:r>
      <w:r w:rsidR="00C25B2F">
        <w:rPr>
          <w:w w:val="125"/>
        </w:rPr>
        <w:t>04</w:t>
      </w:r>
    </w:p>
    <w:p w14:paraId="3E415049" w14:textId="77777777" w:rsidR="00CB798F" w:rsidRPr="004F5473" w:rsidRDefault="00CB798F">
      <w:pPr>
        <w:spacing w:before="1"/>
        <w:rPr>
          <w:sz w:val="36"/>
        </w:rPr>
      </w:pPr>
    </w:p>
    <w:p w14:paraId="6AB1DF60" w14:textId="40D34E3B"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095953">
        <w:rPr>
          <w:noProof/>
          <w:w w:val="120"/>
        </w:rPr>
        <w:t>32</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21596559"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74BC9F0F"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164E93">
        <w:rPr>
          <w:rFonts w:ascii="Times New Roman" w:eastAsia="SimSun" w:hAnsi="Times New Roman" w:cs="Times New Roman"/>
          <w:b/>
          <w:sz w:val="48"/>
          <w:lang w:val="en-GB" w:eastAsia="zh-CN"/>
        </w:rPr>
        <w:t>1</w:t>
      </w:r>
      <w:r w:rsidR="00C25B2F">
        <w:rPr>
          <w:rFonts w:ascii="Times New Roman" w:eastAsia="SimSun" w:hAnsi="Times New Roman" w:cs="Times New Roman"/>
          <w:b/>
          <w:sz w:val="48"/>
          <w:lang w:val="en-GB" w:eastAsia="zh-CN"/>
        </w:rPr>
        <w:t>54</w:t>
      </w:r>
      <w:r w:rsidR="004320B3">
        <w:rPr>
          <w:rFonts w:ascii="Times New Roman" w:eastAsia="SimSun" w:hAnsi="Times New Roman" w:cs="Times New Roman"/>
          <w:b/>
          <w:sz w:val="48"/>
          <w:lang w:val="en-GB" w:eastAsia="zh-CN"/>
        </w:rPr>
        <w:t>9</w:t>
      </w:r>
    </w:p>
    <w:p w14:paraId="1E14C2FC" w14:textId="0A96DBBD" w:rsidR="00385C5D" w:rsidRPr="003226C8" w:rsidRDefault="00C25B2F"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Daejeon, Korea</w:t>
      </w:r>
      <w:r w:rsidR="00164E93" w:rsidRPr="003226C8">
        <w:rPr>
          <w:rFonts w:ascii="Times New Roman" w:eastAsia="SimSun" w:hAnsi="Times New Roman" w:cs="Times New Roman"/>
          <w:b/>
          <w:sz w:val="28"/>
          <w:lang w:val="en-GB" w:eastAsia="zh-CN"/>
        </w:rPr>
        <w:t xml:space="preserve"> </w:t>
      </w:r>
      <w:r w:rsidR="00385C5D" w:rsidRPr="003226C8">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July</w:t>
      </w:r>
      <w:r w:rsidR="00164E93" w:rsidRPr="003226C8">
        <w:rPr>
          <w:rFonts w:ascii="Times New Roman" w:eastAsia="SimSun" w:hAnsi="Times New Roman" w:cs="Times New Roman"/>
          <w:b/>
          <w:sz w:val="28"/>
          <w:lang w:val="en-GB" w:eastAsia="zh-CN"/>
        </w:rPr>
        <w:t xml:space="preserve"> 202</w:t>
      </w:r>
      <w:r w:rsidR="004320B3">
        <w:rPr>
          <w:rFonts w:ascii="Times New Roman" w:eastAsia="SimSun" w:hAnsi="Times New Roman" w:cs="Times New Roman"/>
          <w:b/>
          <w:sz w:val="28"/>
          <w:lang w:val="en-GB" w:eastAsia="zh-CN"/>
        </w:rPr>
        <w:t>5</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7D7F033E" w:rsidR="004D5A86" w:rsidRDefault="001A3252" w:rsidP="00826CDB">
            <w:pPr>
              <w:tabs>
                <w:tab w:val="left" w:pos="2880"/>
              </w:tabs>
              <w:ind w:right="-20"/>
              <w:rPr>
                <w:rFonts w:eastAsia="Times New Roman"/>
                <w:b/>
                <w:bCs/>
              </w:rPr>
            </w:pPr>
            <w:r>
              <w:rPr>
                <w:b/>
              </w:rPr>
              <w:t>2</w:t>
            </w:r>
            <w:r w:rsidR="004320B3">
              <w:rPr>
                <w:b/>
              </w:rPr>
              <w:t>5</w:t>
            </w:r>
            <w:r w:rsidR="00C25B2F">
              <w:rPr>
                <w:b/>
              </w:rPr>
              <w:t>296</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0B0F98A6" w14:textId="6A627481" w:rsidR="00B26F9B" w:rsidRDefault="00634ECB">
          <w:pPr>
            <w:pStyle w:val="TOC1"/>
            <w:rPr>
              <w:ins w:id="1" w:author="Thomas Stockhammer (25/05/20)" w:date="2025-07-04T16:18:00Z" w16du:dateUtc="2025-07-04T07:18:00Z"/>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ins w:id="2" w:author="Thomas Stockhammer (25/05/20)" w:date="2025-07-04T16:18:00Z" w16du:dateUtc="2025-07-04T07:18:00Z">
            <w:r w:rsidR="00B26F9B" w:rsidRPr="00B10843">
              <w:rPr>
                <w:rStyle w:val="Hyperlink"/>
                <w:noProof/>
              </w:rPr>
              <w:fldChar w:fldCharType="begin"/>
            </w:r>
            <w:r w:rsidR="00B26F9B" w:rsidRPr="00B10843">
              <w:rPr>
                <w:rStyle w:val="Hyperlink"/>
                <w:noProof/>
              </w:rPr>
              <w:instrText xml:space="preserve"> </w:instrText>
            </w:r>
            <w:r w:rsidR="00B26F9B">
              <w:rPr>
                <w:noProof/>
              </w:rPr>
              <w:instrText>HYPERLINK \l "_Toc202538302"</w:instrText>
            </w:r>
            <w:r w:rsidR="00B26F9B" w:rsidRPr="00B10843">
              <w:rPr>
                <w:rStyle w:val="Hyperlink"/>
                <w:noProof/>
              </w:rPr>
              <w:instrText xml:space="preserve"> </w:instrText>
            </w:r>
            <w:r w:rsidR="00B26F9B" w:rsidRPr="00B10843">
              <w:rPr>
                <w:rStyle w:val="Hyperlink"/>
                <w:noProof/>
              </w:rPr>
            </w:r>
            <w:r w:rsidR="00B26F9B" w:rsidRPr="00B10843">
              <w:rPr>
                <w:rStyle w:val="Hyperlink"/>
                <w:noProof/>
              </w:rPr>
              <w:fldChar w:fldCharType="separate"/>
            </w:r>
            <w:r w:rsidR="00B26F9B" w:rsidRPr="00B10843">
              <w:rPr>
                <w:rStyle w:val="Hyperlink"/>
                <w:noProof/>
              </w:rPr>
              <w:t>1</w:t>
            </w:r>
            <w:r w:rsidR="00B26F9B">
              <w:rPr>
                <w:rFonts w:asciiTheme="minorHAnsi" w:eastAsiaTheme="minorEastAsia" w:hAnsiTheme="minorHAnsi" w:cstheme="minorBidi"/>
                <w:noProof/>
                <w:kern w:val="2"/>
                <w14:ligatures w14:val="standardContextual"/>
              </w:rPr>
              <w:tab/>
            </w:r>
            <w:r w:rsidR="00B26F9B" w:rsidRPr="00B10843">
              <w:rPr>
                <w:rStyle w:val="Hyperlink"/>
                <w:noProof/>
              </w:rPr>
              <w:t>Scope</w:t>
            </w:r>
            <w:r w:rsidR="00B26F9B">
              <w:rPr>
                <w:noProof/>
                <w:webHidden/>
              </w:rPr>
              <w:tab/>
            </w:r>
            <w:r w:rsidR="00B26F9B">
              <w:rPr>
                <w:noProof/>
                <w:webHidden/>
              </w:rPr>
              <w:fldChar w:fldCharType="begin"/>
            </w:r>
            <w:r w:rsidR="00B26F9B">
              <w:rPr>
                <w:noProof/>
                <w:webHidden/>
              </w:rPr>
              <w:instrText xml:space="preserve"> PAGEREF _Toc202538302 \h </w:instrText>
            </w:r>
            <w:r w:rsidR="00B26F9B">
              <w:rPr>
                <w:noProof/>
                <w:webHidden/>
              </w:rPr>
            </w:r>
          </w:ins>
          <w:r w:rsidR="00B26F9B">
            <w:rPr>
              <w:noProof/>
              <w:webHidden/>
            </w:rPr>
            <w:fldChar w:fldCharType="separate"/>
          </w:r>
          <w:ins w:id="3" w:author="Thomas Stockhammer (25/05/20)" w:date="2025-07-04T16:18:00Z" w16du:dateUtc="2025-07-04T07:18:00Z">
            <w:r w:rsidR="00B26F9B">
              <w:rPr>
                <w:noProof/>
                <w:webHidden/>
              </w:rPr>
              <w:t>5</w:t>
            </w:r>
            <w:r w:rsidR="00B26F9B">
              <w:rPr>
                <w:noProof/>
                <w:webHidden/>
              </w:rPr>
              <w:fldChar w:fldCharType="end"/>
            </w:r>
            <w:r w:rsidR="00B26F9B" w:rsidRPr="00B10843">
              <w:rPr>
                <w:rStyle w:val="Hyperlink"/>
                <w:noProof/>
              </w:rPr>
              <w:fldChar w:fldCharType="end"/>
            </w:r>
          </w:ins>
        </w:p>
        <w:p w14:paraId="705FC76F" w14:textId="2B58B888" w:rsidR="00B26F9B" w:rsidRDefault="00B26F9B">
          <w:pPr>
            <w:pStyle w:val="TOC1"/>
            <w:rPr>
              <w:ins w:id="4" w:author="Thomas Stockhammer (25/05/20)" w:date="2025-07-04T16:18:00Z" w16du:dateUtc="2025-07-04T07:18:00Z"/>
              <w:rFonts w:asciiTheme="minorHAnsi" w:eastAsiaTheme="minorEastAsia" w:hAnsiTheme="minorHAnsi" w:cstheme="minorBidi"/>
              <w:noProof/>
              <w:kern w:val="2"/>
              <w14:ligatures w14:val="standardContextual"/>
            </w:rPr>
          </w:pPr>
          <w:ins w:id="5"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"_Toc202538303"</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2</w:t>
            </w:r>
            <w:r>
              <w:rPr>
                <w:rFonts w:asciiTheme="minorHAnsi" w:eastAsiaTheme="minorEastAsia" w:hAnsiTheme="minorHAnsi" w:cstheme="minorBidi"/>
                <w:noProof/>
                <w:kern w:val="2"/>
                <w14:ligatures w14:val="standardContextual"/>
              </w:rPr>
              <w:tab/>
            </w:r>
            <w:r w:rsidRPr="00B10843">
              <w:rPr>
                <w:rStyle w:val="Hyperlink"/>
                <w:noProof/>
              </w:rPr>
              <w:t>Time Plans and Projects</w:t>
            </w:r>
            <w:r>
              <w:rPr>
                <w:noProof/>
                <w:webHidden/>
              </w:rPr>
              <w:tab/>
            </w:r>
            <w:r>
              <w:rPr>
                <w:noProof/>
                <w:webHidden/>
              </w:rPr>
              <w:fldChar w:fldCharType="begin"/>
            </w:r>
            <w:r>
              <w:rPr>
                <w:noProof/>
                <w:webHidden/>
              </w:rPr>
              <w:instrText xml:space="preserve"> PAGEREF _Toc202538303 \h </w:instrText>
            </w:r>
            <w:r>
              <w:rPr>
                <w:noProof/>
                <w:webHidden/>
              </w:rPr>
            </w:r>
          </w:ins>
          <w:r>
            <w:rPr>
              <w:noProof/>
              <w:webHidden/>
            </w:rPr>
            <w:fldChar w:fldCharType="separate"/>
          </w:r>
          <w:ins w:id="6" w:author="Thomas Stockhammer (25/05/20)" w:date="2025-07-04T16:18:00Z" w16du:dateUtc="2025-07-04T07:18:00Z">
            <w:r>
              <w:rPr>
                <w:noProof/>
                <w:webHidden/>
              </w:rPr>
              <w:t>5</w:t>
            </w:r>
            <w:r>
              <w:rPr>
                <w:noProof/>
                <w:webHidden/>
              </w:rPr>
              <w:fldChar w:fldCharType="end"/>
            </w:r>
            <w:r w:rsidRPr="00B10843">
              <w:rPr>
                <w:rStyle w:val="Hyperlink"/>
                <w:noProof/>
              </w:rPr>
              <w:fldChar w:fldCharType="end"/>
            </w:r>
          </w:ins>
        </w:p>
        <w:p w14:paraId="2572D0D5" w14:textId="02D2A8DC" w:rsidR="00B26F9B" w:rsidRDefault="00B26F9B">
          <w:pPr>
            <w:pStyle w:val="TOC1"/>
            <w:rPr>
              <w:ins w:id="7" w:author="Thomas Stockhammer (25/05/20)" w:date="2025-07-04T16:18:00Z" w16du:dateUtc="2025-07-04T07:18:00Z"/>
              <w:rFonts w:asciiTheme="minorHAnsi" w:eastAsiaTheme="minorEastAsia" w:hAnsiTheme="minorHAnsi" w:cstheme="minorBidi"/>
              <w:noProof/>
              <w:kern w:val="2"/>
              <w14:ligatures w14:val="standardContextual"/>
            </w:rPr>
          </w:pPr>
          <w:ins w:id="8"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"_Toc202538304"</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3</w:t>
            </w:r>
            <w:r>
              <w:rPr>
                <w:rFonts w:asciiTheme="minorHAnsi" w:eastAsiaTheme="minorEastAsia" w:hAnsiTheme="minorHAnsi" w:cstheme="minorBidi"/>
                <w:noProof/>
                <w:kern w:val="2"/>
                <w14:ligatures w14:val="standardContextual"/>
              </w:rPr>
              <w:tab/>
            </w:r>
            <w:r w:rsidRPr="00B10843">
              <w:rPr>
                <w:rStyle w:val="Hyperlink"/>
                <w:noProof/>
              </w:rPr>
              <w:t>Extending Khronos glTF2.0</w:t>
            </w:r>
            <w:r>
              <w:rPr>
                <w:noProof/>
                <w:webHidden/>
              </w:rPr>
              <w:tab/>
            </w:r>
            <w:r>
              <w:rPr>
                <w:noProof/>
                <w:webHidden/>
              </w:rPr>
              <w:fldChar w:fldCharType="begin"/>
            </w:r>
            <w:r>
              <w:rPr>
                <w:noProof/>
                <w:webHidden/>
              </w:rPr>
              <w:instrText xml:space="preserve"> PAGEREF _Toc202538304 \h </w:instrText>
            </w:r>
            <w:r>
              <w:rPr>
                <w:noProof/>
                <w:webHidden/>
              </w:rPr>
            </w:r>
          </w:ins>
          <w:r>
            <w:rPr>
              <w:noProof/>
              <w:webHidden/>
            </w:rPr>
            <w:fldChar w:fldCharType="separate"/>
          </w:r>
          <w:ins w:id="9" w:author="Thomas Stockhammer (25/05/20)" w:date="2025-07-04T16:18:00Z" w16du:dateUtc="2025-07-04T07:18:00Z">
            <w:r>
              <w:rPr>
                <w:noProof/>
                <w:webHidden/>
              </w:rPr>
              <w:t>7</w:t>
            </w:r>
            <w:r>
              <w:rPr>
                <w:noProof/>
                <w:webHidden/>
              </w:rPr>
              <w:fldChar w:fldCharType="end"/>
            </w:r>
            <w:r w:rsidRPr="00B10843">
              <w:rPr>
                <w:rStyle w:val="Hyperlink"/>
                <w:noProof/>
              </w:rPr>
              <w:fldChar w:fldCharType="end"/>
            </w:r>
          </w:ins>
        </w:p>
        <w:p w14:paraId="40C2373F" w14:textId="0E6E1E7D" w:rsidR="00B26F9B" w:rsidRDefault="00B26F9B">
          <w:pPr>
            <w:pStyle w:val="TOC2"/>
            <w:rPr>
              <w:ins w:id="10" w:author="Thomas Stockhammer (25/05/20)" w:date="2025-07-04T16:18:00Z" w16du:dateUtc="2025-07-04T07:18:00Z"/>
              <w:rFonts w:asciiTheme="minorHAnsi" w:eastAsiaTheme="minorEastAsia" w:hAnsiTheme="minorHAnsi" w:cstheme="minorBidi"/>
              <w:noProof/>
              <w:kern w:val="2"/>
              <w14:ligatures w14:val="standardContextual"/>
            </w:rPr>
          </w:pPr>
          <w:ins w:id="11"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"_Toc202538305"</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3.1</w:t>
            </w:r>
            <w:r>
              <w:rPr>
                <w:rFonts w:asciiTheme="minorHAnsi" w:eastAsiaTheme="minorEastAsia" w:hAnsiTheme="minorHAnsi" w:cstheme="minorBidi"/>
                <w:noProof/>
                <w:kern w:val="2"/>
                <w14:ligatures w14:val="standardContextual"/>
              </w:rPr>
              <w:tab/>
            </w:r>
            <w:r w:rsidRPr="00B10843">
              <w:rPr>
                <w:rStyle w:val="Hyperlink"/>
                <w:noProof/>
              </w:rPr>
              <w:t>General</w:t>
            </w:r>
            <w:r>
              <w:rPr>
                <w:noProof/>
                <w:webHidden/>
              </w:rPr>
              <w:tab/>
            </w:r>
            <w:r>
              <w:rPr>
                <w:noProof/>
                <w:webHidden/>
              </w:rPr>
              <w:fldChar w:fldCharType="begin"/>
            </w:r>
            <w:r>
              <w:rPr>
                <w:noProof/>
                <w:webHidden/>
              </w:rPr>
              <w:instrText xml:space="preserve"> PAGEREF _Toc202538305 \h </w:instrText>
            </w:r>
            <w:r>
              <w:rPr>
                <w:noProof/>
                <w:webHidden/>
              </w:rPr>
            </w:r>
          </w:ins>
          <w:r>
            <w:rPr>
              <w:noProof/>
              <w:webHidden/>
            </w:rPr>
            <w:fldChar w:fldCharType="separate"/>
          </w:r>
          <w:ins w:id="12" w:author="Thomas Stockhammer (25/05/20)" w:date="2025-07-04T16:18:00Z" w16du:dateUtc="2025-07-04T07:18:00Z">
            <w:r>
              <w:rPr>
                <w:noProof/>
                <w:webHidden/>
              </w:rPr>
              <w:t>7</w:t>
            </w:r>
            <w:r>
              <w:rPr>
                <w:noProof/>
                <w:webHidden/>
              </w:rPr>
              <w:fldChar w:fldCharType="end"/>
            </w:r>
            <w:r w:rsidRPr="00B10843">
              <w:rPr>
                <w:rStyle w:val="Hyperlink"/>
                <w:noProof/>
              </w:rPr>
              <w:fldChar w:fldCharType="end"/>
            </w:r>
          </w:ins>
        </w:p>
        <w:p w14:paraId="75CE4ABE" w14:textId="45928FF2" w:rsidR="00B26F9B" w:rsidRDefault="00B26F9B">
          <w:pPr>
            <w:pStyle w:val="TOC2"/>
            <w:rPr>
              <w:ins w:id="13" w:author="Thomas Stockhammer (25/05/20)" w:date="2025-07-04T16:18:00Z" w16du:dateUtc="2025-07-04T07:18:00Z"/>
              <w:rFonts w:asciiTheme="minorHAnsi" w:eastAsiaTheme="minorEastAsia" w:hAnsiTheme="minorHAnsi" w:cstheme="minorBidi"/>
              <w:noProof/>
              <w:kern w:val="2"/>
              <w14:ligatures w14:val="standardContextual"/>
            </w:rPr>
          </w:pPr>
          <w:ins w:id="14"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"_Toc202538306"</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3.2</w:t>
            </w:r>
            <w:r>
              <w:rPr>
                <w:rFonts w:asciiTheme="minorHAnsi" w:eastAsiaTheme="minorEastAsia" w:hAnsiTheme="minorHAnsi" w:cstheme="minorBidi"/>
                <w:noProof/>
                <w:kern w:val="2"/>
                <w14:ligatures w14:val="standardContextual"/>
              </w:rPr>
              <w:tab/>
            </w:r>
            <w:r w:rsidRPr="00B10843">
              <w:rPr>
                <w:rStyle w:val="Hyperlink"/>
                <w:noProof/>
              </w:rPr>
              <w:t>Template for MPEG Extensions submitted to Khronos</w:t>
            </w:r>
            <w:r>
              <w:rPr>
                <w:noProof/>
                <w:webHidden/>
              </w:rPr>
              <w:tab/>
            </w:r>
            <w:r>
              <w:rPr>
                <w:noProof/>
                <w:webHidden/>
              </w:rPr>
              <w:fldChar w:fldCharType="begin"/>
            </w:r>
            <w:r>
              <w:rPr>
                <w:noProof/>
                <w:webHidden/>
              </w:rPr>
              <w:instrText xml:space="preserve"> PAGEREF _Toc202538306 \h </w:instrText>
            </w:r>
            <w:r>
              <w:rPr>
                <w:noProof/>
                <w:webHidden/>
              </w:rPr>
            </w:r>
          </w:ins>
          <w:r>
            <w:rPr>
              <w:noProof/>
              <w:webHidden/>
            </w:rPr>
            <w:fldChar w:fldCharType="separate"/>
          </w:r>
          <w:ins w:id="15" w:author="Thomas Stockhammer (25/05/20)" w:date="2025-07-04T16:18:00Z" w16du:dateUtc="2025-07-04T07:18:00Z">
            <w:r>
              <w:rPr>
                <w:noProof/>
                <w:webHidden/>
              </w:rPr>
              <w:t>8</w:t>
            </w:r>
            <w:r>
              <w:rPr>
                <w:noProof/>
                <w:webHidden/>
              </w:rPr>
              <w:fldChar w:fldCharType="end"/>
            </w:r>
            <w:r w:rsidRPr="00B10843">
              <w:rPr>
                <w:rStyle w:val="Hyperlink"/>
                <w:noProof/>
              </w:rPr>
              <w:fldChar w:fldCharType="end"/>
            </w:r>
          </w:ins>
        </w:p>
        <w:p w14:paraId="06165995" w14:textId="135BB995" w:rsidR="00B26F9B" w:rsidRDefault="00B26F9B">
          <w:pPr>
            <w:pStyle w:val="TOC2"/>
            <w:rPr>
              <w:ins w:id="16" w:author="Thomas Stockhammer (25/05/20)" w:date="2025-07-04T16:18:00Z" w16du:dateUtc="2025-07-04T07:18:00Z"/>
              <w:rFonts w:asciiTheme="minorHAnsi" w:eastAsiaTheme="minorEastAsia" w:hAnsiTheme="minorHAnsi" w:cstheme="minorBidi"/>
              <w:noProof/>
              <w:kern w:val="2"/>
              <w14:ligatures w14:val="standardContextual"/>
            </w:rPr>
          </w:pPr>
          <w:ins w:id="17"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"_Toc202538307"</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3.3</w:t>
            </w:r>
            <w:r>
              <w:rPr>
                <w:rFonts w:asciiTheme="minorHAnsi" w:eastAsiaTheme="minorEastAsia" w:hAnsiTheme="minorHAnsi" w:cstheme="minorBidi"/>
                <w:noProof/>
                <w:kern w:val="2"/>
                <w14:ligatures w14:val="standardContextual"/>
              </w:rPr>
              <w:tab/>
            </w:r>
            <w:r w:rsidRPr="00B10843">
              <w:rPr>
                <w:rStyle w:val="Hyperlink"/>
                <w:noProof/>
              </w:rPr>
              <w:t>Status Extension Submission for first Edition</w:t>
            </w:r>
            <w:r>
              <w:rPr>
                <w:noProof/>
                <w:webHidden/>
              </w:rPr>
              <w:tab/>
            </w:r>
            <w:r>
              <w:rPr>
                <w:noProof/>
                <w:webHidden/>
              </w:rPr>
              <w:fldChar w:fldCharType="begin"/>
            </w:r>
            <w:r>
              <w:rPr>
                <w:noProof/>
                <w:webHidden/>
              </w:rPr>
              <w:instrText xml:space="preserve"> PAGEREF _Toc202538307 \h </w:instrText>
            </w:r>
            <w:r>
              <w:rPr>
                <w:noProof/>
                <w:webHidden/>
              </w:rPr>
            </w:r>
          </w:ins>
          <w:r>
            <w:rPr>
              <w:noProof/>
              <w:webHidden/>
            </w:rPr>
            <w:fldChar w:fldCharType="separate"/>
          </w:r>
          <w:ins w:id="18" w:author="Thomas Stockhammer (25/05/20)" w:date="2025-07-04T16:18:00Z" w16du:dateUtc="2025-07-04T07:18:00Z">
            <w:r>
              <w:rPr>
                <w:noProof/>
                <w:webHidden/>
              </w:rPr>
              <w:t>9</w:t>
            </w:r>
            <w:r>
              <w:rPr>
                <w:noProof/>
                <w:webHidden/>
              </w:rPr>
              <w:fldChar w:fldCharType="end"/>
            </w:r>
            <w:r w:rsidRPr="00B10843">
              <w:rPr>
                <w:rStyle w:val="Hyperlink"/>
                <w:noProof/>
              </w:rPr>
              <w:fldChar w:fldCharType="end"/>
            </w:r>
          </w:ins>
        </w:p>
        <w:p w14:paraId="227754AA" w14:textId="3335E562" w:rsidR="00B26F9B" w:rsidRDefault="00B26F9B">
          <w:pPr>
            <w:pStyle w:val="TOC2"/>
            <w:rPr>
              <w:ins w:id="19" w:author="Thomas Stockhammer (25/05/20)" w:date="2025-07-04T16:18:00Z" w16du:dateUtc="2025-07-04T07:18:00Z"/>
              <w:rFonts w:asciiTheme="minorHAnsi" w:eastAsiaTheme="minorEastAsia" w:hAnsiTheme="minorHAnsi" w:cstheme="minorBidi"/>
              <w:noProof/>
              <w:kern w:val="2"/>
              <w14:ligatures w14:val="standardContextual"/>
            </w:rPr>
          </w:pPr>
          <w:ins w:id="20"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"_Toc202538308"</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3.4</w:t>
            </w:r>
            <w:r>
              <w:rPr>
                <w:rFonts w:asciiTheme="minorHAnsi" w:eastAsiaTheme="minorEastAsia" w:hAnsiTheme="minorHAnsi" w:cstheme="minorBidi"/>
                <w:noProof/>
                <w:kern w:val="2"/>
                <w14:ligatures w14:val="standardContextual"/>
              </w:rPr>
              <w:tab/>
            </w:r>
            <w:r w:rsidRPr="00B10843">
              <w:rPr>
                <w:rStyle w:val="Hyperlink"/>
                <w:noProof/>
              </w:rPr>
              <w:t>Status Extension Submission for second Edition</w:t>
            </w:r>
            <w:r>
              <w:rPr>
                <w:noProof/>
                <w:webHidden/>
              </w:rPr>
              <w:tab/>
            </w:r>
            <w:r>
              <w:rPr>
                <w:noProof/>
                <w:webHidden/>
              </w:rPr>
              <w:fldChar w:fldCharType="begin"/>
            </w:r>
            <w:r>
              <w:rPr>
                <w:noProof/>
                <w:webHidden/>
              </w:rPr>
              <w:instrText xml:space="preserve"> PAGEREF _Toc202538308 \h </w:instrText>
            </w:r>
            <w:r>
              <w:rPr>
                <w:noProof/>
                <w:webHidden/>
              </w:rPr>
            </w:r>
          </w:ins>
          <w:r>
            <w:rPr>
              <w:noProof/>
              <w:webHidden/>
            </w:rPr>
            <w:fldChar w:fldCharType="separate"/>
          </w:r>
          <w:ins w:id="21" w:author="Thomas Stockhammer (25/05/20)" w:date="2025-07-04T16:18:00Z" w16du:dateUtc="2025-07-04T07:18:00Z">
            <w:r>
              <w:rPr>
                <w:noProof/>
                <w:webHidden/>
              </w:rPr>
              <w:t>10</w:t>
            </w:r>
            <w:r>
              <w:rPr>
                <w:noProof/>
                <w:webHidden/>
              </w:rPr>
              <w:fldChar w:fldCharType="end"/>
            </w:r>
            <w:r w:rsidRPr="00B10843">
              <w:rPr>
                <w:rStyle w:val="Hyperlink"/>
                <w:noProof/>
              </w:rPr>
              <w:fldChar w:fldCharType="end"/>
            </w:r>
          </w:ins>
        </w:p>
        <w:p w14:paraId="56F7C5B0" w14:textId="38DAAA9B" w:rsidR="00B26F9B" w:rsidRDefault="00B26F9B">
          <w:pPr>
            <w:pStyle w:val="TOC2"/>
            <w:rPr>
              <w:ins w:id="22" w:author="Thomas Stockhammer (25/05/20)" w:date="2025-07-04T16:18:00Z" w16du:dateUtc="2025-07-04T07:18:00Z"/>
              <w:rFonts w:asciiTheme="minorHAnsi" w:eastAsiaTheme="minorEastAsia" w:hAnsiTheme="minorHAnsi" w:cstheme="minorBidi"/>
              <w:noProof/>
              <w:kern w:val="2"/>
              <w14:ligatures w14:val="standardContextual"/>
            </w:rPr>
          </w:pPr>
          <w:ins w:id="23"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"_Toc202538309"</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3.5</w:t>
            </w:r>
            <w:r>
              <w:rPr>
                <w:rFonts w:asciiTheme="minorHAnsi" w:eastAsiaTheme="minorEastAsia" w:hAnsiTheme="minorHAnsi" w:cstheme="minorBidi"/>
                <w:noProof/>
                <w:kern w:val="2"/>
                <w14:ligatures w14:val="standardContextual"/>
              </w:rPr>
              <w:tab/>
            </w:r>
            <w:r w:rsidRPr="00B10843">
              <w:rPr>
                <w:rStyle w:val="Hyperlink"/>
                <w:noProof/>
              </w:rPr>
              <w:t>Process and Workflow</w:t>
            </w:r>
            <w:r>
              <w:rPr>
                <w:noProof/>
                <w:webHidden/>
              </w:rPr>
              <w:tab/>
            </w:r>
            <w:r>
              <w:rPr>
                <w:noProof/>
                <w:webHidden/>
              </w:rPr>
              <w:fldChar w:fldCharType="begin"/>
            </w:r>
            <w:r>
              <w:rPr>
                <w:noProof/>
                <w:webHidden/>
              </w:rPr>
              <w:instrText xml:space="preserve"> PAGEREF _Toc202538309 \h </w:instrText>
            </w:r>
            <w:r>
              <w:rPr>
                <w:noProof/>
                <w:webHidden/>
              </w:rPr>
            </w:r>
          </w:ins>
          <w:r>
            <w:rPr>
              <w:noProof/>
              <w:webHidden/>
            </w:rPr>
            <w:fldChar w:fldCharType="separate"/>
          </w:r>
          <w:ins w:id="24" w:author="Thomas Stockhammer (25/05/20)" w:date="2025-07-04T16:18:00Z" w16du:dateUtc="2025-07-04T07:18:00Z">
            <w:r>
              <w:rPr>
                <w:noProof/>
                <w:webHidden/>
              </w:rPr>
              <w:t>11</w:t>
            </w:r>
            <w:r>
              <w:rPr>
                <w:noProof/>
                <w:webHidden/>
              </w:rPr>
              <w:fldChar w:fldCharType="end"/>
            </w:r>
            <w:r w:rsidRPr="00B10843">
              <w:rPr>
                <w:rStyle w:val="Hyperlink"/>
                <w:noProof/>
              </w:rPr>
              <w:fldChar w:fldCharType="end"/>
            </w:r>
          </w:ins>
        </w:p>
        <w:p w14:paraId="7A67D929" w14:textId="4CD0B7BD" w:rsidR="00B26F9B" w:rsidRDefault="00B26F9B">
          <w:pPr>
            <w:pStyle w:val="TOC2"/>
            <w:rPr>
              <w:ins w:id="25" w:author="Thomas Stockhammer (25/05/20)" w:date="2025-07-04T16:18:00Z" w16du:dateUtc="2025-07-04T07:18:00Z"/>
              <w:rFonts w:asciiTheme="minorHAnsi" w:eastAsiaTheme="minorEastAsia" w:hAnsiTheme="minorHAnsi" w:cstheme="minorBidi"/>
              <w:noProof/>
              <w:kern w:val="2"/>
              <w14:ligatures w14:val="standardContextual"/>
            </w:rPr>
          </w:pPr>
          <w:ins w:id="26"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"_Toc202538310"</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3.6</w:t>
            </w:r>
            <w:r>
              <w:rPr>
                <w:rFonts w:asciiTheme="minorHAnsi" w:eastAsiaTheme="minorEastAsia" w:hAnsiTheme="minorHAnsi" w:cstheme="minorBidi"/>
                <w:noProof/>
                <w:kern w:val="2"/>
                <w14:ligatures w14:val="standardContextual"/>
              </w:rPr>
              <w:tab/>
            </w:r>
            <w:r w:rsidRPr="00B10843">
              <w:rPr>
                <w:rStyle w:val="Hyperlink"/>
                <w:noProof/>
              </w:rPr>
              <w:t>Status</w:t>
            </w:r>
            <w:r>
              <w:rPr>
                <w:noProof/>
                <w:webHidden/>
              </w:rPr>
              <w:tab/>
            </w:r>
            <w:r>
              <w:rPr>
                <w:noProof/>
                <w:webHidden/>
              </w:rPr>
              <w:fldChar w:fldCharType="begin"/>
            </w:r>
            <w:r>
              <w:rPr>
                <w:noProof/>
                <w:webHidden/>
              </w:rPr>
              <w:instrText xml:space="preserve"> PAGEREF _Toc202538310 \h </w:instrText>
            </w:r>
            <w:r>
              <w:rPr>
                <w:noProof/>
                <w:webHidden/>
              </w:rPr>
            </w:r>
          </w:ins>
          <w:r>
            <w:rPr>
              <w:noProof/>
              <w:webHidden/>
            </w:rPr>
            <w:fldChar w:fldCharType="separate"/>
          </w:r>
          <w:ins w:id="27" w:author="Thomas Stockhammer (25/05/20)" w:date="2025-07-04T16:18:00Z" w16du:dateUtc="2025-07-04T07:18:00Z">
            <w:r>
              <w:rPr>
                <w:noProof/>
                <w:webHidden/>
              </w:rPr>
              <w:t>13</w:t>
            </w:r>
            <w:r>
              <w:rPr>
                <w:noProof/>
                <w:webHidden/>
              </w:rPr>
              <w:fldChar w:fldCharType="end"/>
            </w:r>
            <w:r w:rsidRPr="00B10843">
              <w:rPr>
                <w:rStyle w:val="Hyperlink"/>
                <w:noProof/>
              </w:rPr>
              <w:fldChar w:fldCharType="end"/>
            </w:r>
          </w:ins>
        </w:p>
        <w:p w14:paraId="7D02ED21" w14:textId="5B7D1890" w:rsidR="00B26F9B" w:rsidRDefault="00B26F9B">
          <w:pPr>
            <w:pStyle w:val="TOC1"/>
            <w:rPr>
              <w:ins w:id="28" w:author="Thomas Stockhammer (25/05/20)" w:date="2025-07-04T16:18:00Z" w16du:dateUtc="2025-07-04T07:18:00Z"/>
              <w:rFonts w:asciiTheme="minorHAnsi" w:eastAsiaTheme="minorEastAsia" w:hAnsiTheme="minorHAnsi" w:cstheme="minorBidi"/>
              <w:noProof/>
              <w:kern w:val="2"/>
              <w14:ligatures w14:val="standardContextual"/>
            </w:rPr>
          </w:pPr>
          <w:ins w:id="29"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"_Toc202538311"</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4</w:t>
            </w:r>
            <w:r>
              <w:rPr>
                <w:rFonts w:asciiTheme="minorHAnsi" w:eastAsiaTheme="minorEastAsia" w:hAnsiTheme="minorHAnsi" w:cstheme="minorBidi"/>
                <w:noProof/>
                <w:kern w:val="2"/>
                <w14:ligatures w14:val="standardContextual"/>
              </w:rPr>
              <w:tab/>
            </w:r>
            <w:r w:rsidRPr="00B10843">
              <w:rPr>
                <w:rStyle w:val="Hyperlink"/>
                <w:noProof/>
              </w:rPr>
              <w:t>Communication with Khronos</w:t>
            </w:r>
            <w:r>
              <w:rPr>
                <w:noProof/>
                <w:webHidden/>
              </w:rPr>
              <w:tab/>
            </w:r>
            <w:r>
              <w:rPr>
                <w:noProof/>
                <w:webHidden/>
              </w:rPr>
              <w:fldChar w:fldCharType="begin"/>
            </w:r>
            <w:r>
              <w:rPr>
                <w:noProof/>
                <w:webHidden/>
              </w:rPr>
              <w:instrText xml:space="preserve"> PAGEREF _Toc202538311 \h </w:instrText>
            </w:r>
            <w:r>
              <w:rPr>
                <w:noProof/>
                <w:webHidden/>
              </w:rPr>
            </w:r>
          </w:ins>
          <w:r>
            <w:rPr>
              <w:noProof/>
              <w:webHidden/>
            </w:rPr>
            <w:fldChar w:fldCharType="separate"/>
          </w:r>
          <w:ins w:id="30" w:author="Thomas Stockhammer (25/05/20)" w:date="2025-07-04T16:18:00Z" w16du:dateUtc="2025-07-04T07:18:00Z">
            <w:r>
              <w:rPr>
                <w:noProof/>
                <w:webHidden/>
              </w:rPr>
              <w:t>14</w:t>
            </w:r>
            <w:r>
              <w:rPr>
                <w:noProof/>
                <w:webHidden/>
              </w:rPr>
              <w:fldChar w:fldCharType="end"/>
            </w:r>
            <w:r w:rsidRPr="00B10843">
              <w:rPr>
                <w:rStyle w:val="Hyperlink"/>
                <w:noProof/>
              </w:rPr>
              <w:fldChar w:fldCharType="end"/>
            </w:r>
          </w:ins>
        </w:p>
        <w:p w14:paraId="74501946" w14:textId="144187D4" w:rsidR="00B26F9B" w:rsidRDefault="00B26F9B">
          <w:pPr>
            <w:pStyle w:val="TOC2"/>
            <w:rPr>
              <w:ins w:id="31" w:author="Thomas Stockhammer (25/05/20)" w:date="2025-07-04T16:18:00Z" w16du:dateUtc="2025-07-04T07:18:00Z"/>
              <w:rFonts w:asciiTheme="minorHAnsi" w:eastAsiaTheme="minorEastAsia" w:hAnsiTheme="minorHAnsi" w:cstheme="minorBidi"/>
              <w:noProof/>
              <w:kern w:val="2"/>
              <w14:ligatures w14:val="standardContextual"/>
            </w:rPr>
          </w:pPr>
          <w:ins w:id="32"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"_Toc202538312"</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4.1</w:t>
            </w:r>
            <w:r>
              <w:rPr>
                <w:rFonts w:asciiTheme="minorHAnsi" w:eastAsiaTheme="minorEastAsia" w:hAnsiTheme="minorHAnsi" w:cstheme="minorBidi"/>
                <w:noProof/>
                <w:kern w:val="2"/>
                <w14:ligatures w14:val="standardContextual"/>
              </w:rPr>
              <w:tab/>
            </w:r>
            <w:r w:rsidRPr="00B10843">
              <w:rPr>
                <w:rStyle w:val="Hyperlink"/>
                <w:noProof/>
              </w:rPr>
              <w:t>Overview</w:t>
            </w:r>
            <w:r>
              <w:rPr>
                <w:noProof/>
                <w:webHidden/>
              </w:rPr>
              <w:tab/>
            </w:r>
            <w:r>
              <w:rPr>
                <w:noProof/>
                <w:webHidden/>
              </w:rPr>
              <w:fldChar w:fldCharType="begin"/>
            </w:r>
            <w:r>
              <w:rPr>
                <w:noProof/>
                <w:webHidden/>
              </w:rPr>
              <w:instrText xml:space="preserve"> PAGEREF _Toc202538312 \h </w:instrText>
            </w:r>
            <w:r>
              <w:rPr>
                <w:noProof/>
                <w:webHidden/>
              </w:rPr>
            </w:r>
          </w:ins>
          <w:r>
            <w:rPr>
              <w:noProof/>
              <w:webHidden/>
            </w:rPr>
            <w:fldChar w:fldCharType="separate"/>
          </w:r>
          <w:ins w:id="33" w:author="Thomas Stockhammer (25/05/20)" w:date="2025-07-04T16:18:00Z" w16du:dateUtc="2025-07-04T07:18:00Z">
            <w:r>
              <w:rPr>
                <w:noProof/>
                <w:webHidden/>
              </w:rPr>
              <w:t>14</w:t>
            </w:r>
            <w:r>
              <w:rPr>
                <w:noProof/>
                <w:webHidden/>
              </w:rPr>
              <w:fldChar w:fldCharType="end"/>
            </w:r>
            <w:r w:rsidRPr="00B10843">
              <w:rPr>
                <w:rStyle w:val="Hyperlink"/>
                <w:noProof/>
              </w:rPr>
              <w:fldChar w:fldCharType="end"/>
            </w:r>
          </w:ins>
        </w:p>
        <w:p w14:paraId="3FE6903C" w14:textId="55B7DC67" w:rsidR="00B26F9B" w:rsidRDefault="00B26F9B">
          <w:pPr>
            <w:pStyle w:val="TOC2"/>
            <w:rPr>
              <w:ins w:id="34" w:author="Thomas Stockhammer (25/05/20)" w:date="2025-07-04T16:18:00Z" w16du:dateUtc="2025-07-04T07:18:00Z"/>
              <w:rFonts w:asciiTheme="minorHAnsi" w:eastAsiaTheme="minorEastAsia" w:hAnsiTheme="minorHAnsi" w:cstheme="minorBidi"/>
              <w:noProof/>
              <w:kern w:val="2"/>
              <w14:ligatures w14:val="standardContextual"/>
            </w:rPr>
          </w:pPr>
          <w:ins w:id="35"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"_Toc202538313"</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4.2</w:t>
            </w:r>
            <w:r>
              <w:rPr>
                <w:rFonts w:asciiTheme="minorHAnsi" w:eastAsiaTheme="minorEastAsia" w:hAnsiTheme="minorHAnsi" w:cstheme="minorBidi"/>
                <w:noProof/>
                <w:kern w:val="2"/>
                <w14:ligatures w14:val="standardContextual"/>
              </w:rPr>
              <w:tab/>
            </w:r>
            <w:r w:rsidRPr="00B10843">
              <w:rPr>
                <w:rStyle w:val="Hyperlink"/>
                <w:noProof/>
              </w:rPr>
              <w:t>Communication prior to MPEG#146</w:t>
            </w:r>
            <w:r>
              <w:rPr>
                <w:noProof/>
                <w:webHidden/>
              </w:rPr>
              <w:tab/>
            </w:r>
            <w:r>
              <w:rPr>
                <w:noProof/>
                <w:webHidden/>
              </w:rPr>
              <w:fldChar w:fldCharType="begin"/>
            </w:r>
            <w:r>
              <w:rPr>
                <w:noProof/>
                <w:webHidden/>
              </w:rPr>
              <w:instrText xml:space="preserve"> PAGEREF _Toc202538313 \h </w:instrText>
            </w:r>
            <w:r>
              <w:rPr>
                <w:noProof/>
                <w:webHidden/>
              </w:rPr>
            </w:r>
          </w:ins>
          <w:r>
            <w:rPr>
              <w:noProof/>
              <w:webHidden/>
            </w:rPr>
            <w:fldChar w:fldCharType="separate"/>
          </w:r>
          <w:ins w:id="36" w:author="Thomas Stockhammer (25/05/20)" w:date="2025-07-04T16:18:00Z" w16du:dateUtc="2025-07-04T07:18:00Z">
            <w:r>
              <w:rPr>
                <w:noProof/>
                <w:webHidden/>
              </w:rPr>
              <w:t>14</w:t>
            </w:r>
            <w:r>
              <w:rPr>
                <w:noProof/>
                <w:webHidden/>
              </w:rPr>
              <w:fldChar w:fldCharType="end"/>
            </w:r>
            <w:r w:rsidRPr="00B10843">
              <w:rPr>
                <w:rStyle w:val="Hyperlink"/>
                <w:noProof/>
              </w:rPr>
              <w:fldChar w:fldCharType="end"/>
            </w:r>
          </w:ins>
        </w:p>
        <w:p w14:paraId="0B3826BE" w14:textId="58A96C9E" w:rsidR="00B26F9B" w:rsidRDefault="00B26F9B">
          <w:pPr>
            <w:pStyle w:val="TOC3"/>
            <w:tabs>
              <w:tab w:val="right" w:leader="dot" w:pos="9010"/>
            </w:tabs>
            <w:rPr>
              <w:ins w:id="37" w:author="Thomas Stockhammer (25/05/20)" w:date="2025-07-04T16:18:00Z" w16du:dateUtc="2025-07-04T07:18:00Z"/>
              <w:rFonts w:asciiTheme="minorHAnsi" w:eastAsiaTheme="minorEastAsia" w:hAnsiTheme="minorHAnsi" w:cstheme="minorBidi"/>
              <w:noProof/>
              <w:kern w:val="2"/>
              <w14:ligatures w14:val="standardContextual"/>
            </w:rPr>
          </w:pPr>
          <w:ins w:id="38"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"_Toc202538314"</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MPEG#133</w:t>
            </w:r>
            <w:r>
              <w:rPr>
                <w:noProof/>
                <w:webHidden/>
              </w:rPr>
              <w:tab/>
            </w:r>
            <w:r>
              <w:rPr>
                <w:noProof/>
                <w:webHidden/>
              </w:rPr>
              <w:fldChar w:fldCharType="begin"/>
            </w:r>
            <w:r>
              <w:rPr>
                <w:noProof/>
                <w:webHidden/>
              </w:rPr>
              <w:instrText xml:space="preserve"> PAGEREF _Toc202538314 \h </w:instrText>
            </w:r>
            <w:r>
              <w:rPr>
                <w:noProof/>
                <w:webHidden/>
              </w:rPr>
            </w:r>
          </w:ins>
          <w:r>
            <w:rPr>
              <w:noProof/>
              <w:webHidden/>
            </w:rPr>
            <w:fldChar w:fldCharType="separate"/>
          </w:r>
          <w:ins w:id="39" w:author="Thomas Stockhammer (25/05/20)" w:date="2025-07-04T16:18:00Z" w16du:dateUtc="2025-07-04T07:18:00Z">
            <w:r>
              <w:rPr>
                <w:noProof/>
                <w:webHidden/>
              </w:rPr>
              <w:t>14</w:t>
            </w:r>
            <w:r>
              <w:rPr>
                <w:noProof/>
                <w:webHidden/>
              </w:rPr>
              <w:fldChar w:fldCharType="end"/>
            </w:r>
            <w:r w:rsidRPr="00B10843">
              <w:rPr>
                <w:rStyle w:val="Hyperlink"/>
                <w:noProof/>
              </w:rPr>
              <w:fldChar w:fldCharType="end"/>
            </w:r>
          </w:ins>
        </w:p>
        <w:p w14:paraId="0432EB71" w14:textId="50106C7D" w:rsidR="00B26F9B" w:rsidRDefault="00B26F9B">
          <w:pPr>
            <w:pStyle w:val="TOC3"/>
            <w:tabs>
              <w:tab w:val="right" w:leader="dot" w:pos="9010"/>
            </w:tabs>
            <w:rPr>
              <w:ins w:id="40" w:author="Thomas Stockhammer (25/05/20)" w:date="2025-07-04T16:18:00Z" w16du:dateUtc="2025-07-04T07:18:00Z"/>
              <w:rFonts w:asciiTheme="minorHAnsi" w:eastAsiaTheme="minorEastAsia" w:hAnsiTheme="minorHAnsi" w:cstheme="minorBidi"/>
              <w:noProof/>
              <w:kern w:val="2"/>
              <w14:ligatures w14:val="standardContextual"/>
            </w:rPr>
          </w:pPr>
          <w:ins w:id="41"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"_Toc202538315"</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MPEG#135</w:t>
            </w:r>
            <w:r>
              <w:rPr>
                <w:noProof/>
                <w:webHidden/>
              </w:rPr>
              <w:tab/>
            </w:r>
            <w:r>
              <w:rPr>
                <w:noProof/>
                <w:webHidden/>
              </w:rPr>
              <w:fldChar w:fldCharType="begin"/>
            </w:r>
            <w:r>
              <w:rPr>
                <w:noProof/>
                <w:webHidden/>
              </w:rPr>
              <w:instrText xml:space="preserve"> PAGEREF _Toc202538315 \h </w:instrText>
            </w:r>
            <w:r>
              <w:rPr>
                <w:noProof/>
                <w:webHidden/>
              </w:rPr>
            </w:r>
          </w:ins>
          <w:r>
            <w:rPr>
              <w:noProof/>
              <w:webHidden/>
            </w:rPr>
            <w:fldChar w:fldCharType="separate"/>
          </w:r>
          <w:ins w:id="42" w:author="Thomas Stockhammer (25/05/20)" w:date="2025-07-04T16:18:00Z" w16du:dateUtc="2025-07-04T07:18:00Z">
            <w:r>
              <w:rPr>
                <w:noProof/>
                <w:webHidden/>
              </w:rPr>
              <w:t>14</w:t>
            </w:r>
            <w:r>
              <w:rPr>
                <w:noProof/>
                <w:webHidden/>
              </w:rPr>
              <w:fldChar w:fldCharType="end"/>
            </w:r>
            <w:r w:rsidRPr="00B10843">
              <w:rPr>
                <w:rStyle w:val="Hyperlink"/>
                <w:noProof/>
              </w:rPr>
              <w:fldChar w:fldCharType="end"/>
            </w:r>
          </w:ins>
        </w:p>
        <w:p w14:paraId="307F0C2B" w14:textId="34B4148F" w:rsidR="00B26F9B" w:rsidRDefault="00B26F9B">
          <w:pPr>
            <w:pStyle w:val="TOC3"/>
            <w:tabs>
              <w:tab w:val="right" w:leader="dot" w:pos="9010"/>
            </w:tabs>
            <w:rPr>
              <w:ins w:id="43" w:author="Thomas Stockhammer (25/05/20)" w:date="2025-07-04T16:18:00Z" w16du:dateUtc="2025-07-04T07:18:00Z"/>
              <w:rFonts w:asciiTheme="minorHAnsi" w:eastAsiaTheme="minorEastAsia" w:hAnsiTheme="minorHAnsi" w:cstheme="minorBidi"/>
              <w:noProof/>
              <w:kern w:val="2"/>
              <w14:ligatures w14:val="standardContextual"/>
            </w:rPr>
          </w:pPr>
          <w:ins w:id="44"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"_Toc202538316"</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MPEG#136</w:t>
            </w:r>
            <w:r>
              <w:rPr>
                <w:noProof/>
                <w:webHidden/>
              </w:rPr>
              <w:tab/>
            </w:r>
            <w:r>
              <w:rPr>
                <w:noProof/>
                <w:webHidden/>
              </w:rPr>
              <w:fldChar w:fldCharType="begin"/>
            </w:r>
            <w:r>
              <w:rPr>
                <w:noProof/>
                <w:webHidden/>
              </w:rPr>
              <w:instrText xml:space="preserve"> PAGEREF _Toc202538316 \h </w:instrText>
            </w:r>
            <w:r>
              <w:rPr>
                <w:noProof/>
                <w:webHidden/>
              </w:rPr>
            </w:r>
          </w:ins>
          <w:r>
            <w:rPr>
              <w:noProof/>
              <w:webHidden/>
            </w:rPr>
            <w:fldChar w:fldCharType="separate"/>
          </w:r>
          <w:ins w:id="45" w:author="Thomas Stockhammer (25/05/20)" w:date="2025-07-04T16:18:00Z" w16du:dateUtc="2025-07-04T07:18:00Z">
            <w:r>
              <w:rPr>
                <w:noProof/>
                <w:webHidden/>
              </w:rPr>
              <w:t>14</w:t>
            </w:r>
            <w:r>
              <w:rPr>
                <w:noProof/>
                <w:webHidden/>
              </w:rPr>
              <w:fldChar w:fldCharType="end"/>
            </w:r>
            <w:r w:rsidRPr="00B10843">
              <w:rPr>
                <w:rStyle w:val="Hyperlink"/>
                <w:noProof/>
              </w:rPr>
              <w:fldChar w:fldCharType="end"/>
            </w:r>
          </w:ins>
        </w:p>
        <w:p w14:paraId="1502975A" w14:textId="74B0E9AE" w:rsidR="00B26F9B" w:rsidRDefault="00B26F9B">
          <w:pPr>
            <w:pStyle w:val="TOC3"/>
            <w:tabs>
              <w:tab w:val="right" w:leader="dot" w:pos="9010"/>
            </w:tabs>
            <w:rPr>
              <w:ins w:id="46" w:author="Thomas Stockhammer (25/05/20)" w:date="2025-07-04T16:18:00Z" w16du:dateUtc="2025-07-04T07:18:00Z"/>
              <w:rFonts w:asciiTheme="minorHAnsi" w:eastAsiaTheme="minorEastAsia" w:hAnsiTheme="minorHAnsi" w:cstheme="minorBidi"/>
              <w:noProof/>
              <w:kern w:val="2"/>
              <w14:ligatures w14:val="standardContextual"/>
            </w:rPr>
          </w:pPr>
          <w:ins w:id="47"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"_Toc202538317"</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MPEG#137</w:t>
            </w:r>
            <w:r>
              <w:rPr>
                <w:noProof/>
                <w:webHidden/>
              </w:rPr>
              <w:tab/>
            </w:r>
            <w:r>
              <w:rPr>
                <w:noProof/>
                <w:webHidden/>
              </w:rPr>
              <w:fldChar w:fldCharType="begin"/>
            </w:r>
            <w:r>
              <w:rPr>
                <w:noProof/>
                <w:webHidden/>
              </w:rPr>
              <w:instrText xml:space="preserve"> PAGEREF _Toc202538317 \h </w:instrText>
            </w:r>
            <w:r>
              <w:rPr>
                <w:noProof/>
                <w:webHidden/>
              </w:rPr>
            </w:r>
          </w:ins>
          <w:r>
            <w:rPr>
              <w:noProof/>
              <w:webHidden/>
            </w:rPr>
            <w:fldChar w:fldCharType="separate"/>
          </w:r>
          <w:ins w:id="48" w:author="Thomas Stockhammer (25/05/20)" w:date="2025-07-04T16:18:00Z" w16du:dateUtc="2025-07-04T07:18:00Z">
            <w:r>
              <w:rPr>
                <w:noProof/>
                <w:webHidden/>
              </w:rPr>
              <w:t>14</w:t>
            </w:r>
            <w:r>
              <w:rPr>
                <w:noProof/>
                <w:webHidden/>
              </w:rPr>
              <w:fldChar w:fldCharType="end"/>
            </w:r>
            <w:r w:rsidRPr="00B10843">
              <w:rPr>
                <w:rStyle w:val="Hyperlink"/>
                <w:noProof/>
              </w:rPr>
              <w:fldChar w:fldCharType="end"/>
            </w:r>
          </w:ins>
        </w:p>
        <w:p w14:paraId="1F752759" w14:textId="004051C2" w:rsidR="00B26F9B" w:rsidRDefault="00B26F9B">
          <w:pPr>
            <w:pStyle w:val="TOC3"/>
            <w:tabs>
              <w:tab w:val="right" w:leader="dot" w:pos="9010"/>
            </w:tabs>
            <w:rPr>
              <w:ins w:id="49" w:author="Thomas Stockhammer (25/05/20)" w:date="2025-07-04T16:18:00Z" w16du:dateUtc="2025-07-04T07:18:00Z"/>
              <w:rFonts w:asciiTheme="minorHAnsi" w:eastAsiaTheme="minorEastAsia" w:hAnsiTheme="minorHAnsi" w:cstheme="minorBidi"/>
              <w:noProof/>
              <w:kern w:val="2"/>
              <w14:ligatures w14:val="standardContextual"/>
            </w:rPr>
          </w:pPr>
          <w:ins w:id="50"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"_Toc202538318"</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MPEG#138</w:t>
            </w:r>
            <w:r>
              <w:rPr>
                <w:noProof/>
                <w:webHidden/>
              </w:rPr>
              <w:tab/>
            </w:r>
            <w:r>
              <w:rPr>
                <w:noProof/>
                <w:webHidden/>
              </w:rPr>
              <w:fldChar w:fldCharType="begin"/>
            </w:r>
            <w:r>
              <w:rPr>
                <w:noProof/>
                <w:webHidden/>
              </w:rPr>
              <w:instrText xml:space="preserve"> PAGEREF _Toc202538318 \h </w:instrText>
            </w:r>
            <w:r>
              <w:rPr>
                <w:noProof/>
                <w:webHidden/>
              </w:rPr>
            </w:r>
          </w:ins>
          <w:r>
            <w:rPr>
              <w:noProof/>
              <w:webHidden/>
            </w:rPr>
            <w:fldChar w:fldCharType="separate"/>
          </w:r>
          <w:ins w:id="51" w:author="Thomas Stockhammer (25/05/20)" w:date="2025-07-04T16:18:00Z" w16du:dateUtc="2025-07-04T07:18:00Z">
            <w:r>
              <w:rPr>
                <w:noProof/>
                <w:webHidden/>
              </w:rPr>
              <w:t>15</w:t>
            </w:r>
            <w:r>
              <w:rPr>
                <w:noProof/>
                <w:webHidden/>
              </w:rPr>
              <w:fldChar w:fldCharType="end"/>
            </w:r>
            <w:r w:rsidRPr="00B10843">
              <w:rPr>
                <w:rStyle w:val="Hyperlink"/>
                <w:noProof/>
              </w:rPr>
              <w:fldChar w:fldCharType="end"/>
            </w:r>
          </w:ins>
        </w:p>
        <w:p w14:paraId="6C733807" w14:textId="05035370" w:rsidR="00B26F9B" w:rsidRDefault="00B26F9B">
          <w:pPr>
            <w:pStyle w:val="TOC3"/>
            <w:tabs>
              <w:tab w:val="right" w:leader="dot" w:pos="9010"/>
            </w:tabs>
            <w:rPr>
              <w:ins w:id="52" w:author="Thomas Stockhammer (25/05/20)" w:date="2025-07-04T16:18:00Z" w16du:dateUtc="2025-07-04T07:18:00Z"/>
              <w:rFonts w:asciiTheme="minorHAnsi" w:eastAsiaTheme="minorEastAsia" w:hAnsiTheme="minorHAnsi" w:cstheme="minorBidi"/>
              <w:noProof/>
              <w:kern w:val="2"/>
              <w14:ligatures w14:val="standardContextual"/>
            </w:rPr>
          </w:pPr>
          <w:ins w:id="53"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"_Toc202538319"</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MPEG#139</w:t>
            </w:r>
            <w:r>
              <w:rPr>
                <w:noProof/>
                <w:webHidden/>
              </w:rPr>
              <w:tab/>
            </w:r>
            <w:r>
              <w:rPr>
                <w:noProof/>
                <w:webHidden/>
              </w:rPr>
              <w:fldChar w:fldCharType="begin"/>
            </w:r>
            <w:r>
              <w:rPr>
                <w:noProof/>
                <w:webHidden/>
              </w:rPr>
              <w:instrText xml:space="preserve"> PAGEREF _Toc202538319 \h </w:instrText>
            </w:r>
            <w:r>
              <w:rPr>
                <w:noProof/>
                <w:webHidden/>
              </w:rPr>
            </w:r>
          </w:ins>
          <w:r>
            <w:rPr>
              <w:noProof/>
              <w:webHidden/>
            </w:rPr>
            <w:fldChar w:fldCharType="separate"/>
          </w:r>
          <w:ins w:id="54" w:author="Thomas Stockhammer (25/05/20)" w:date="2025-07-04T16:18:00Z" w16du:dateUtc="2025-07-04T07:18:00Z">
            <w:r>
              <w:rPr>
                <w:noProof/>
                <w:webHidden/>
              </w:rPr>
              <w:t>15</w:t>
            </w:r>
            <w:r>
              <w:rPr>
                <w:noProof/>
                <w:webHidden/>
              </w:rPr>
              <w:fldChar w:fldCharType="end"/>
            </w:r>
            <w:r w:rsidRPr="00B10843">
              <w:rPr>
                <w:rStyle w:val="Hyperlink"/>
                <w:noProof/>
              </w:rPr>
              <w:fldChar w:fldCharType="end"/>
            </w:r>
          </w:ins>
        </w:p>
        <w:p w14:paraId="1B395550" w14:textId="58EDF1DB" w:rsidR="00B26F9B" w:rsidRDefault="00B26F9B">
          <w:pPr>
            <w:pStyle w:val="TOC3"/>
            <w:tabs>
              <w:tab w:val="right" w:leader="dot" w:pos="9010"/>
            </w:tabs>
            <w:rPr>
              <w:ins w:id="55" w:author="Thomas Stockhammer (25/05/20)" w:date="2025-07-04T16:18:00Z" w16du:dateUtc="2025-07-04T07:18:00Z"/>
              <w:rFonts w:asciiTheme="minorHAnsi" w:eastAsiaTheme="minorEastAsia" w:hAnsiTheme="minorHAnsi" w:cstheme="minorBidi"/>
              <w:noProof/>
              <w:kern w:val="2"/>
              <w14:ligatures w14:val="standardContextual"/>
            </w:rPr>
          </w:pPr>
          <w:ins w:id="56"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"_Toc202538320"</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MPEG#140</w:t>
            </w:r>
            <w:r>
              <w:rPr>
                <w:noProof/>
                <w:webHidden/>
              </w:rPr>
              <w:tab/>
            </w:r>
            <w:r>
              <w:rPr>
                <w:noProof/>
                <w:webHidden/>
              </w:rPr>
              <w:fldChar w:fldCharType="begin"/>
            </w:r>
            <w:r>
              <w:rPr>
                <w:noProof/>
                <w:webHidden/>
              </w:rPr>
              <w:instrText xml:space="preserve"> PAGEREF _Toc202538320 \h </w:instrText>
            </w:r>
            <w:r>
              <w:rPr>
                <w:noProof/>
                <w:webHidden/>
              </w:rPr>
            </w:r>
          </w:ins>
          <w:r>
            <w:rPr>
              <w:noProof/>
              <w:webHidden/>
            </w:rPr>
            <w:fldChar w:fldCharType="separate"/>
          </w:r>
          <w:ins w:id="57" w:author="Thomas Stockhammer (25/05/20)" w:date="2025-07-04T16:18:00Z" w16du:dateUtc="2025-07-04T07:18:00Z">
            <w:r>
              <w:rPr>
                <w:noProof/>
                <w:webHidden/>
              </w:rPr>
              <w:t>15</w:t>
            </w:r>
            <w:r>
              <w:rPr>
                <w:noProof/>
                <w:webHidden/>
              </w:rPr>
              <w:fldChar w:fldCharType="end"/>
            </w:r>
            <w:r w:rsidRPr="00B10843">
              <w:rPr>
                <w:rStyle w:val="Hyperlink"/>
                <w:noProof/>
              </w:rPr>
              <w:fldChar w:fldCharType="end"/>
            </w:r>
          </w:ins>
        </w:p>
        <w:p w14:paraId="018A9FC7" w14:textId="2CBB505A" w:rsidR="00B26F9B" w:rsidRDefault="00B26F9B">
          <w:pPr>
            <w:pStyle w:val="TOC3"/>
            <w:tabs>
              <w:tab w:val="right" w:leader="dot" w:pos="9010"/>
            </w:tabs>
            <w:rPr>
              <w:ins w:id="58" w:author="Thomas Stockhammer (25/05/20)" w:date="2025-07-04T16:18:00Z" w16du:dateUtc="2025-07-04T07:18:00Z"/>
              <w:rFonts w:asciiTheme="minorHAnsi" w:eastAsiaTheme="minorEastAsia" w:hAnsiTheme="minorHAnsi" w:cstheme="minorBidi"/>
              <w:noProof/>
              <w:kern w:val="2"/>
              <w14:ligatures w14:val="standardContextual"/>
            </w:rPr>
          </w:pPr>
          <w:ins w:id="59"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"_Toc202538321"</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MPEG#141</w:t>
            </w:r>
            <w:r>
              <w:rPr>
                <w:noProof/>
                <w:webHidden/>
              </w:rPr>
              <w:tab/>
            </w:r>
            <w:r>
              <w:rPr>
                <w:noProof/>
                <w:webHidden/>
              </w:rPr>
              <w:fldChar w:fldCharType="begin"/>
            </w:r>
            <w:r>
              <w:rPr>
                <w:noProof/>
                <w:webHidden/>
              </w:rPr>
              <w:instrText xml:space="preserve"> PAGEREF _Toc202538321 \h </w:instrText>
            </w:r>
            <w:r>
              <w:rPr>
                <w:noProof/>
                <w:webHidden/>
              </w:rPr>
            </w:r>
          </w:ins>
          <w:r>
            <w:rPr>
              <w:noProof/>
              <w:webHidden/>
            </w:rPr>
            <w:fldChar w:fldCharType="separate"/>
          </w:r>
          <w:ins w:id="60" w:author="Thomas Stockhammer (25/05/20)" w:date="2025-07-04T16:18:00Z" w16du:dateUtc="2025-07-04T07:18:00Z">
            <w:r>
              <w:rPr>
                <w:noProof/>
                <w:webHidden/>
              </w:rPr>
              <w:t>15</w:t>
            </w:r>
            <w:r>
              <w:rPr>
                <w:noProof/>
                <w:webHidden/>
              </w:rPr>
              <w:fldChar w:fldCharType="end"/>
            </w:r>
            <w:r w:rsidRPr="00B10843">
              <w:rPr>
                <w:rStyle w:val="Hyperlink"/>
                <w:noProof/>
              </w:rPr>
              <w:fldChar w:fldCharType="end"/>
            </w:r>
          </w:ins>
        </w:p>
        <w:p w14:paraId="3E20543C" w14:textId="6980F955" w:rsidR="00B26F9B" w:rsidRDefault="00B26F9B">
          <w:pPr>
            <w:pStyle w:val="TOC3"/>
            <w:tabs>
              <w:tab w:val="right" w:leader="dot" w:pos="9010"/>
            </w:tabs>
            <w:rPr>
              <w:ins w:id="61" w:author="Thomas Stockhammer (25/05/20)" w:date="2025-07-04T16:18:00Z" w16du:dateUtc="2025-07-04T07:18:00Z"/>
              <w:rFonts w:asciiTheme="minorHAnsi" w:eastAsiaTheme="minorEastAsia" w:hAnsiTheme="minorHAnsi" w:cstheme="minorBidi"/>
              <w:noProof/>
              <w:kern w:val="2"/>
              <w14:ligatures w14:val="standardContextual"/>
            </w:rPr>
          </w:pPr>
          <w:ins w:id="62"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"_Toc202538322"</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MPEG#142</w:t>
            </w:r>
            <w:r>
              <w:rPr>
                <w:noProof/>
                <w:webHidden/>
              </w:rPr>
              <w:tab/>
            </w:r>
            <w:r>
              <w:rPr>
                <w:noProof/>
                <w:webHidden/>
              </w:rPr>
              <w:fldChar w:fldCharType="begin"/>
            </w:r>
            <w:r>
              <w:rPr>
                <w:noProof/>
                <w:webHidden/>
              </w:rPr>
              <w:instrText xml:space="preserve"> PAGEREF _Toc202538322 \h </w:instrText>
            </w:r>
            <w:r>
              <w:rPr>
                <w:noProof/>
                <w:webHidden/>
              </w:rPr>
            </w:r>
          </w:ins>
          <w:r>
            <w:rPr>
              <w:noProof/>
              <w:webHidden/>
            </w:rPr>
            <w:fldChar w:fldCharType="separate"/>
          </w:r>
          <w:ins w:id="63" w:author="Thomas Stockhammer (25/05/20)" w:date="2025-07-04T16:18:00Z" w16du:dateUtc="2025-07-04T07:18:00Z">
            <w:r>
              <w:rPr>
                <w:noProof/>
                <w:webHidden/>
              </w:rPr>
              <w:t>16</w:t>
            </w:r>
            <w:r>
              <w:rPr>
                <w:noProof/>
                <w:webHidden/>
              </w:rPr>
              <w:fldChar w:fldCharType="end"/>
            </w:r>
            <w:r w:rsidRPr="00B10843">
              <w:rPr>
                <w:rStyle w:val="Hyperlink"/>
                <w:noProof/>
              </w:rPr>
              <w:fldChar w:fldCharType="end"/>
            </w:r>
          </w:ins>
        </w:p>
        <w:p w14:paraId="794C4B73" w14:textId="4824E2BB" w:rsidR="00B26F9B" w:rsidRDefault="00B26F9B">
          <w:pPr>
            <w:pStyle w:val="TOC3"/>
            <w:tabs>
              <w:tab w:val="right" w:leader="dot" w:pos="9010"/>
            </w:tabs>
            <w:rPr>
              <w:ins w:id="64" w:author="Thomas Stockhammer (25/05/20)" w:date="2025-07-04T16:18:00Z" w16du:dateUtc="2025-07-04T07:18:00Z"/>
              <w:rFonts w:asciiTheme="minorHAnsi" w:eastAsiaTheme="minorEastAsia" w:hAnsiTheme="minorHAnsi" w:cstheme="minorBidi"/>
              <w:noProof/>
              <w:kern w:val="2"/>
              <w14:ligatures w14:val="standardContextual"/>
            </w:rPr>
          </w:pPr>
          <w:ins w:id="65"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"_Toc202538323"</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MPEG#143</w:t>
            </w:r>
            <w:r>
              <w:rPr>
                <w:noProof/>
                <w:webHidden/>
              </w:rPr>
              <w:tab/>
            </w:r>
            <w:r>
              <w:rPr>
                <w:noProof/>
                <w:webHidden/>
              </w:rPr>
              <w:fldChar w:fldCharType="begin"/>
            </w:r>
            <w:r>
              <w:rPr>
                <w:noProof/>
                <w:webHidden/>
              </w:rPr>
              <w:instrText xml:space="preserve"> PAGEREF _Toc202538323 \h </w:instrText>
            </w:r>
            <w:r>
              <w:rPr>
                <w:noProof/>
                <w:webHidden/>
              </w:rPr>
            </w:r>
          </w:ins>
          <w:r>
            <w:rPr>
              <w:noProof/>
              <w:webHidden/>
            </w:rPr>
            <w:fldChar w:fldCharType="separate"/>
          </w:r>
          <w:ins w:id="66" w:author="Thomas Stockhammer (25/05/20)" w:date="2025-07-04T16:18:00Z" w16du:dateUtc="2025-07-04T07:18:00Z">
            <w:r>
              <w:rPr>
                <w:noProof/>
                <w:webHidden/>
              </w:rPr>
              <w:t>16</w:t>
            </w:r>
            <w:r>
              <w:rPr>
                <w:noProof/>
                <w:webHidden/>
              </w:rPr>
              <w:fldChar w:fldCharType="end"/>
            </w:r>
            <w:r w:rsidRPr="00B10843">
              <w:rPr>
                <w:rStyle w:val="Hyperlink"/>
                <w:noProof/>
              </w:rPr>
              <w:fldChar w:fldCharType="end"/>
            </w:r>
          </w:ins>
        </w:p>
        <w:p w14:paraId="7EF77548" w14:textId="261DD62A" w:rsidR="00B26F9B" w:rsidRDefault="00B26F9B">
          <w:pPr>
            <w:pStyle w:val="TOC3"/>
            <w:tabs>
              <w:tab w:val="right" w:leader="dot" w:pos="9010"/>
            </w:tabs>
            <w:rPr>
              <w:ins w:id="67" w:author="Thomas Stockhammer (25/05/20)" w:date="2025-07-04T16:18:00Z" w16du:dateUtc="2025-07-04T07:18:00Z"/>
              <w:rFonts w:asciiTheme="minorHAnsi" w:eastAsiaTheme="minorEastAsia" w:hAnsiTheme="minorHAnsi" w:cstheme="minorBidi"/>
              <w:noProof/>
              <w:kern w:val="2"/>
              <w14:ligatures w14:val="standardContextual"/>
            </w:rPr>
          </w:pPr>
          <w:ins w:id="68"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"_Toc202538324"</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MPEG#144</w:t>
            </w:r>
            <w:r>
              <w:rPr>
                <w:noProof/>
                <w:webHidden/>
              </w:rPr>
              <w:tab/>
            </w:r>
            <w:r>
              <w:rPr>
                <w:noProof/>
                <w:webHidden/>
              </w:rPr>
              <w:fldChar w:fldCharType="begin"/>
            </w:r>
            <w:r>
              <w:rPr>
                <w:noProof/>
                <w:webHidden/>
              </w:rPr>
              <w:instrText xml:space="preserve"> PAGEREF _Toc202538324 \h </w:instrText>
            </w:r>
            <w:r>
              <w:rPr>
                <w:noProof/>
                <w:webHidden/>
              </w:rPr>
            </w:r>
          </w:ins>
          <w:r>
            <w:rPr>
              <w:noProof/>
              <w:webHidden/>
            </w:rPr>
            <w:fldChar w:fldCharType="separate"/>
          </w:r>
          <w:ins w:id="69" w:author="Thomas Stockhammer (25/05/20)" w:date="2025-07-04T16:18:00Z" w16du:dateUtc="2025-07-04T07:18:00Z">
            <w:r>
              <w:rPr>
                <w:noProof/>
                <w:webHidden/>
              </w:rPr>
              <w:t>16</w:t>
            </w:r>
            <w:r>
              <w:rPr>
                <w:noProof/>
                <w:webHidden/>
              </w:rPr>
              <w:fldChar w:fldCharType="end"/>
            </w:r>
            <w:r w:rsidRPr="00B10843">
              <w:rPr>
                <w:rStyle w:val="Hyperlink"/>
                <w:noProof/>
              </w:rPr>
              <w:fldChar w:fldCharType="end"/>
            </w:r>
          </w:ins>
        </w:p>
        <w:p w14:paraId="765B4AC2" w14:textId="05EC2D9A" w:rsidR="00B26F9B" w:rsidRDefault="00B26F9B">
          <w:pPr>
            <w:pStyle w:val="TOC3"/>
            <w:tabs>
              <w:tab w:val="right" w:leader="dot" w:pos="9010"/>
            </w:tabs>
            <w:rPr>
              <w:ins w:id="70" w:author="Thomas Stockhammer (25/05/20)" w:date="2025-07-04T16:18:00Z" w16du:dateUtc="2025-07-04T07:18:00Z"/>
              <w:rFonts w:asciiTheme="minorHAnsi" w:eastAsiaTheme="minorEastAsia" w:hAnsiTheme="minorHAnsi" w:cstheme="minorBidi"/>
              <w:noProof/>
              <w:kern w:val="2"/>
              <w14:ligatures w14:val="standardContextual"/>
            </w:rPr>
          </w:pPr>
          <w:ins w:id="71"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"_Toc202538325"</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MPEG#145</w:t>
            </w:r>
            <w:r>
              <w:rPr>
                <w:noProof/>
                <w:webHidden/>
              </w:rPr>
              <w:tab/>
            </w:r>
            <w:r>
              <w:rPr>
                <w:noProof/>
                <w:webHidden/>
              </w:rPr>
              <w:fldChar w:fldCharType="begin"/>
            </w:r>
            <w:r>
              <w:rPr>
                <w:noProof/>
                <w:webHidden/>
              </w:rPr>
              <w:instrText xml:space="preserve"> PAGEREF _Toc202538325 \h </w:instrText>
            </w:r>
            <w:r>
              <w:rPr>
                <w:noProof/>
                <w:webHidden/>
              </w:rPr>
            </w:r>
          </w:ins>
          <w:r>
            <w:rPr>
              <w:noProof/>
              <w:webHidden/>
            </w:rPr>
            <w:fldChar w:fldCharType="separate"/>
          </w:r>
          <w:ins w:id="72" w:author="Thomas Stockhammer (25/05/20)" w:date="2025-07-04T16:18:00Z" w16du:dateUtc="2025-07-04T07:18:00Z">
            <w:r>
              <w:rPr>
                <w:noProof/>
                <w:webHidden/>
              </w:rPr>
              <w:t>17</w:t>
            </w:r>
            <w:r>
              <w:rPr>
                <w:noProof/>
                <w:webHidden/>
              </w:rPr>
              <w:fldChar w:fldCharType="end"/>
            </w:r>
            <w:r w:rsidRPr="00B10843">
              <w:rPr>
                <w:rStyle w:val="Hyperlink"/>
                <w:noProof/>
              </w:rPr>
              <w:fldChar w:fldCharType="end"/>
            </w:r>
          </w:ins>
        </w:p>
        <w:p w14:paraId="274FDB35" w14:textId="5E1CF215" w:rsidR="00B26F9B" w:rsidRDefault="00B26F9B">
          <w:pPr>
            <w:pStyle w:val="TOC2"/>
            <w:rPr>
              <w:ins w:id="73" w:author="Thomas Stockhammer (25/05/20)" w:date="2025-07-04T16:18:00Z" w16du:dateUtc="2025-07-04T07:18:00Z"/>
              <w:rFonts w:asciiTheme="minorHAnsi" w:eastAsiaTheme="minorEastAsia" w:hAnsiTheme="minorHAnsi" w:cstheme="minorBidi"/>
              <w:noProof/>
              <w:kern w:val="2"/>
              <w14:ligatures w14:val="standardContextual"/>
            </w:rPr>
          </w:pPr>
          <w:ins w:id="74"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"_Toc202538326"</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4.3</w:t>
            </w:r>
            <w:r>
              <w:rPr>
                <w:rFonts w:asciiTheme="minorHAnsi" w:eastAsiaTheme="minorEastAsia" w:hAnsiTheme="minorHAnsi" w:cstheme="minorBidi"/>
                <w:noProof/>
                <w:kern w:val="2"/>
                <w14:ligatures w14:val="standardContextual"/>
              </w:rPr>
              <w:tab/>
            </w:r>
            <w:r w:rsidRPr="00B10843">
              <w:rPr>
                <w:rStyle w:val="Hyperlink"/>
                <w:noProof/>
              </w:rPr>
              <w:t>Communication from MPEG#146</w:t>
            </w:r>
            <w:r>
              <w:rPr>
                <w:noProof/>
                <w:webHidden/>
              </w:rPr>
              <w:tab/>
            </w:r>
            <w:r>
              <w:rPr>
                <w:noProof/>
                <w:webHidden/>
              </w:rPr>
              <w:fldChar w:fldCharType="begin"/>
            </w:r>
            <w:r>
              <w:rPr>
                <w:noProof/>
                <w:webHidden/>
              </w:rPr>
              <w:instrText xml:space="preserve"> PAGEREF _Toc202538326 \h </w:instrText>
            </w:r>
            <w:r>
              <w:rPr>
                <w:noProof/>
                <w:webHidden/>
              </w:rPr>
            </w:r>
          </w:ins>
          <w:r>
            <w:rPr>
              <w:noProof/>
              <w:webHidden/>
            </w:rPr>
            <w:fldChar w:fldCharType="separate"/>
          </w:r>
          <w:ins w:id="75" w:author="Thomas Stockhammer (25/05/20)" w:date="2025-07-04T16:18:00Z" w16du:dateUtc="2025-07-04T07:18:00Z">
            <w:r>
              <w:rPr>
                <w:noProof/>
                <w:webHidden/>
              </w:rPr>
              <w:t>17</w:t>
            </w:r>
            <w:r>
              <w:rPr>
                <w:noProof/>
                <w:webHidden/>
              </w:rPr>
              <w:fldChar w:fldCharType="end"/>
            </w:r>
            <w:r w:rsidRPr="00B10843">
              <w:rPr>
                <w:rStyle w:val="Hyperlink"/>
                <w:noProof/>
              </w:rPr>
              <w:fldChar w:fldCharType="end"/>
            </w:r>
          </w:ins>
        </w:p>
        <w:p w14:paraId="3D9934EE" w14:textId="1B13B52C" w:rsidR="00B26F9B" w:rsidRDefault="00B26F9B">
          <w:pPr>
            <w:pStyle w:val="TOC2"/>
            <w:rPr>
              <w:ins w:id="76" w:author="Thomas Stockhammer (25/05/20)" w:date="2025-07-04T16:18:00Z" w16du:dateUtc="2025-07-04T07:18:00Z"/>
              <w:rFonts w:asciiTheme="minorHAnsi" w:eastAsiaTheme="minorEastAsia" w:hAnsiTheme="minorHAnsi" w:cstheme="minorBidi"/>
              <w:noProof/>
              <w:kern w:val="2"/>
              <w14:ligatures w14:val="standardContextual"/>
            </w:rPr>
          </w:pPr>
          <w:ins w:id="77"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"_Toc202538327"</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4.4</w:t>
            </w:r>
            <w:r>
              <w:rPr>
                <w:rFonts w:asciiTheme="minorHAnsi" w:eastAsiaTheme="minorEastAsia" w:hAnsiTheme="minorHAnsi" w:cstheme="minorBidi"/>
                <w:noProof/>
                <w:kern w:val="2"/>
                <w14:ligatures w14:val="standardContextual"/>
              </w:rPr>
              <w:tab/>
            </w:r>
            <w:r w:rsidRPr="00B10843">
              <w:rPr>
                <w:rStyle w:val="Hyperlink"/>
                <w:noProof/>
              </w:rPr>
              <w:t>Communication from MPEG#147</w:t>
            </w:r>
            <w:r>
              <w:rPr>
                <w:noProof/>
                <w:webHidden/>
              </w:rPr>
              <w:tab/>
            </w:r>
            <w:r>
              <w:rPr>
                <w:noProof/>
                <w:webHidden/>
              </w:rPr>
              <w:fldChar w:fldCharType="begin"/>
            </w:r>
            <w:r>
              <w:rPr>
                <w:noProof/>
                <w:webHidden/>
              </w:rPr>
              <w:instrText xml:space="preserve"> PAGEREF _Toc202538327 \h </w:instrText>
            </w:r>
            <w:r>
              <w:rPr>
                <w:noProof/>
                <w:webHidden/>
              </w:rPr>
            </w:r>
          </w:ins>
          <w:r>
            <w:rPr>
              <w:noProof/>
              <w:webHidden/>
            </w:rPr>
            <w:fldChar w:fldCharType="separate"/>
          </w:r>
          <w:ins w:id="78" w:author="Thomas Stockhammer (25/05/20)" w:date="2025-07-04T16:18:00Z" w16du:dateUtc="2025-07-04T07:18:00Z">
            <w:r>
              <w:rPr>
                <w:noProof/>
                <w:webHidden/>
              </w:rPr>
              <w:t>17</w:t>
            </w:r>
            <w:r>
              <w:rPr>
                <w:noProof/>
                <w:webHidden/>
              </w:rPr>
              <w:fldChar w:fldCharType="end"/>
            </w:r>
            <w:r w:rsidRPr="00B10843">
              <w:rPr>
                <w:rStyle w:val="Hyperlink"/>
                <w:noProof/>
              </w:rPr>
              <w:fldChar w:fldCharType="end"/>
            </w:r>
          </w:ins>
        </w:p>
        <w:p w14:paraId="39905C89" w14:textId="640043CA" w:rsidR="00B26F9B" w:rsidRDefault="00B26F9B">
          <w:pPr>
            <w:pStyle w:val="TOC2"/>
            <w:rPr>
              <w:ins w:id="79" w:author="Thomas Stockhammer (25/05/20)" w:date="2025-07-04T16:18:00Z" w16du:dateUtc="2025-07-04T07:18:00Z"/>
              <w:rFonts w:asciiTheme="minorHAnsi" w:eastAsiaTheme="minorEastAsia" w:hAnsiTheme="minorHAnsi" w:cstheme="minorBidi"/>
              <w:noProof/>
              <w:kern w:val="2"/>
              <w14:ligatures w14:val="standardContextual"/>
            </w:rPr>
          </w:pPr>
          <w:ins w:id="80"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"_Toc202538328"</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4.5</w:t>
            </w:r>
            <w:r>
              <w:rPr>
                <w:rFonts w:asciiTheme="minorHAnsi" w:eastAsiaTheme="minorEastAsia" w:hAnsiTheme="minorHAnsi" w:cstheme="minorBidi"/>
                <w:noProof/>
                <w:kern w:val="2"/>
                <w14:ligatures w14:val="standardContextual"/>
              </w:rPr>
              <w:tab/>
            </w:r>
            <w:r w:rsidRPr="00B10843">
              <w:rPr>
                <w:rStyle w:val="Hyperlink"/>
                <w:noProof/>
              </w:rPr>
              <w:t>Communication from MPEG#148</w:t>
            </w:r>
            <w:r>
              <w:rPr>
                <w:noProof/>
                <w:webHidden/>
              </w:rPr>
              <w:tab/>
            </w:r>
            <w:r>
              <w:rPr>
                <w:noProof/>
                <w:webHidden/>
              </w:rPr>
              <w:fldChar w:fldCharType="begin"/>
            </w:r>
            <w:r>
              <w:rPr>
                <w:noProof/>
                <w:webHidden/>
              </w:rPr>
              <w:instrText xml:space="preserve"> PAGEREF _Toc202538328 \h </w:instrText>
            </w:r>
            <w:r>
              <w:rPr>
                <w:noProof/>
                <w:webHidden/>
              </w:rPr>
            </w:r>
          </w:ins>
          <w:r>
            <w:rPr>
              <w:noProof/>
              <w:webHidden/>
            </w:rPr>
            <w:fldChar w:fldCharType="separate"/>
          </w:r>
          <w:ins w:id="81" w:author="Thomas Stockhammer (25/05/20)" w:date="2025-07-04T16:18:00Z" w16du:dateUtc="2025-07-04T07:18:00Z">
            <w:r>
              <w:rPr>
                <w:noProof/>
                <w:webHidden/>
              </w:rPr>
              <w:t>17</w:t>
            </w:r>
            <w:r>
              <w:rPr>
                <w:noProof/>
                <w:webHidden/>
              </w:rPr>
              <w:fldChar w:fldCharType="end"/>
            </w:r>
            <w:r w:rsidRPr="00B10843">
              <w:rPr>
                <w:rStyle w:val="Hyperlink"/>
                <w:noProof/>
              </w:rPr>
              <w:fldChar w:fldCharType="end"/>
            </w:r>
          </w:ins>
        </w:p>
        <w:p w14:paraId="723AD7F2" w14:textId="366168EC" w:rsidR="00B26F9B" w:rsidRDefault="00B26F9B">
          <w:pPr>
            <w:pStyle w:val="TOC2"/>
            <w:rPr>
              <w:ins w:id="82" w:author="Thomas Stockhammer (25/05/20)" w:date="2025-07-04T16:18:00Z" w16du:dateUtc="2025-07-04T07:18:00Z"/>
              <w:rFonts w:asciiTheme="minorHAnsi" w:eastAsiaTheme="minorEastAsia" w:hAnsiTheme="minorHAnsi" w:cstheme="minorBidi"/>
              <w:noProof/>
              <w:kern w:val="2"/>
              <w14:ligatures w14:val="standardContextual"/>
            </w:rPr>
          </w:pPr>
          <w:ins w:id="83"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"_Toc202538329"</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4.6</w:t>
            </w:r>
            <w:r>
              <w:rPr>
                <w:rFonts w:asciiTheme="minorHAnsi" w:eastAsiaTheme="minorEastAsia" w:hAnsiTheme="minorHAnsi" w:cstheme="minorBidi"/>
                <w:noProof/>
                <w:kern w:val="2"/>
                <w14:ligatures w14:val="standardContextual"/>
              </w:rPr>
              <w:tab/>
            </w:r>
            <w:r w:rsidRPr="00B10843">
              <w:rPr>
                <w:rStyle w:val="Hyperlink"/>
                <w:noProof/>
              </w:rPr>
              <w:t>Communication from MPEG#149</w:t>
            </w:r>
            <w:r>
              <w:rPr>
                <w:noProof/>
                <w:webHidden/>
              </w:rPr>
              <w:tab/>
            </w:r>
            <w:r>
              <w:rPr>
                <w:noProof/>
                <w:webHidden/>
              </w:rPr>
              <w:fldChar w:fldCharType="begin"/>
            </w:r>
            <w:r>
              <w:rPr>
                <w:noProof/>
                <w:webHidden/>
              </w:rPr>
              <w:instrText xml:space="preserve"> PAGEREF _Toc202538329 \h </w:instrText>
            </w:r>
            <w:r>
              <w:rPr>
                <w:noProof/>
                <w:webHidden/>
              </w:rPr>
            </w:r>
          </w:ins>
          <w:r>
            <w:rPr>
              <w:noProof/>
              <w:webHidden/>
            </w:rPr>
            <w:fldChar w:fldCharType="separate"/>
          </w:r>
          <w:ins w:id="84" w:author="Thomas Stockhammer (25/05/20)" w:date="2025-07-04T16:18:00Z" w16du:dateUtc="2025-07-04T07:18:00Z">
            <w:r>
              <w:rPr>
                <w:noProof/>
                <w:webHidden/>
              </w:rPr>
              <w:t>17</w:t>
            </w:r>
            <w:r>
              <w:rPr>
                <w:noProof/>
                <w:webHidden/>
              </w:rPr>
              <w:fldChar w:fldCharType="end"/>
            </w:r>
            <w:r w:rsidRPr="00B10843">
              <w:rPr>
                <w:rStyle w:val="Hyperlink"/>
                <w:noProof/>
              </w:rPr>
              <w:fldChar w:fldCharType="end"/>
            </w:r>
          </w:ins>
        </w:p>
        <w:p w14:paraId="567B597F" w14:textId="2E420EA5" w:rsidR="00B26F9B" w:rsidRDefault="00B26F9B">
          <w:pPr>
            <w:pStyle w:val="TOC2"/>
            <w:rPr>
              <w:ins w:id="85" w:author="Thomas Stockhammer (25/05/20)" w:date="2025-07-04T16:18:00Z" w16du:dateUtc="2025-07-04T07:18:00Z"/>
              <w:rFonts w:asciiTheme="minorHAnsi" w:eastAsiaTheme="minorEastAsia" w:hAnsiTheme="minorHAnsi" w:cstheme="minorBidi"/>
              <w:noProof/>
              <w:kern w:val="2"/>
              <w14:ligatures w14:val="standardContextual"/>
            </w:rPr>
          </w:pPr>
          <w:ins w:id="86"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"_Toc202538330"</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4.7</w:t>
            </w:r>
            <w:r>
              <w:rPr>
                <w:rFonts w:asciiTheme="minorHAnsi" w:eastAsiaTheme="minorEastAsia" w:hAnsiTheme="minorHAnsi" w:cstheme="minorBidi"/>
                <w:noProof/>
                <w:kern w:val="2"/>
                <w14:ligatures w14:val="standardContextual"/>
              </w:rPr>
              <w:tab/>
            </w:r>
            <w:r w:rsidRPr="00B10843">
              <w:rPr>
                <w:rStyle w:val="Hyperlink"/>
                <w:noProof/>
              </w:rPr>
              <w:t>Communication from MPEG#150</w:t>
            </w:r>
            <w:r>
              <w:rPr>
                <w:noProof/>
                <w:webHidden/>
              </w:rPr>
              <w:tab/>
            </w:r>
            <w:r>
              <w:rPr>
                <w:noProof/>
                <w:webHidden/>
              </w:rPr>
              <w:fldChar w:fldCharType="begin"/>
            </w:r>
            <w:r>
              <w:rPr>
                <w:noProof/>
                <w:webHidden/>
              </w:rPr>
              <w:instrText xml:space="preserve"> PAGEREF _Toc202538330 \h </w:instrText>
            </w:r>
            <w:r>
              <w:rPr>
                <w:noProof/>
                <w:webHidden/>
              </w:rPr>
            </w:r>
          </w:ins>
          <w:r>
            <w:rPr>
              <w:noProof/>
              <w:webHidden/>
            </w:rPr>
            <w:fldChar w:fldCharType="separate"/>
          </w:r>
          <w:ins w:id="87" w:author="Thomas Stockhammer (25/05/20)" w:date="2025-07-04T16:18:00Z" w16du:dateUtc="2025-07-04T07:18:00Z">
            <w:r>
              <w:rPr>
                <w:noProof/>
                <w:webHidden/>
              </w:rPr>
              <w:t>17</w:t>
            </w:r>
            <w:r>
              <w:rPr>
                <w:noProof/>
                <w:webHidden/>
              </w:rPr>
              <w:fldChar w:fldCharType="end"/>
            </w:r>
            <w:r w:rsidRPr="00B10843">
              <w:rPr>
                <w:rStyle w:val="Hyperlink"/>
                <w:noProof/>
              </w:rPr>
              <w:fldChar w:fldCharType="end"/>
            </w:r>
          </w:ins>
        </w:p>
        <w:p w14:paraId="55253D45" w14:textId="5E7787A4" w:rsidR="00B26F9B" w:rsidRDefault="00B26F9B">
          <w:pPr>
            <w:pStyle w:val="TOC2"/>
            <w:rPr>
              <w:ins w:id="88" w:author="Thomas Stockhammer (25/05/20)" w:date="2025-07-04T16:18:00Z" w16du:dateUtc="2025-07-04T07:18:00Z"/>
              <w:rFonts w:asciiTheme="minorHAnsi" w:eastAsiaTheme="minorEastAsia" w:hAnsiTheme="minorHAnsi" w:cstheme="minorBidi"/>
              <w:noProof/>
              <w:kern w:val="2"/>
              <w14:ligatures w14:val="standardContextual"/>
            </w:rPr>
          </w:pPr>
          <w:ins w:id="89"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"_Toc202538331"</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4.8</w:t>
            </w:r>
            <w:r>
              <w:rPr>
                <w:rFonts w:asciiTheme="minorHAnsi" w:eastAsiaTheme="minorEastAsia" w:hAnsiTheme="minorHAnsi" w:cstheme="minorBidi"/>
                <w:noProof/>
                <w:kern w:val="2"/>
                <w14:ligatures w14:val="standardContextual"/>
              </w:rPr>
              <w:tab/>
            </w:r>
            <w:r w:rsidRPr="00B10843">
              <w:rPr>
                <w:rStyle w:val="Hyperlink"/>
                <w:noProof/>
              </w:rPr>
              <w:t>Communication from MPEG#150</w:t>
            </w:r>
            <w:r>
              <w:rPr>
                <w:noProof/>
                <w:webHidden/>
              </w:rPr>
              <w:tab/>
            </w:r>
            <w:r>
              <w:rPr>
                <w:noProof/>
                <w:webHidden/>
              </w:rPr>
              <w:fldChar w:fldCharType="begin"/>
            </w:r>
            <w:r>
              <w:rPr>
                <w:noProof/>
                <w:webHidden/>
              </w:rPr>
              <w:instrText xml:space="preserve"> PAGEREF _Toc202538331 \h </w:instrText>
            </w:r>
            <w:r>
              <w:rPr>
                <w:noProof/>
                <w:webHidden/>
              </w:rPr>
            </w:r>
          </w:ins>
          <w:r>
            <w:rPr>
              <w:noProof/>
              <w:webHidden/>
            </w:rPr>
            <w:fldChar w:fldCharType="separate"/>
          </w:r>
          <w:ins w:id="90" w:author="Thomas Stockhammer (25/05/20)" w:date="2025-07-04T16:18:00Z" w16du:dateUtc="2025-07-04T07:18:00Z">
            <w:r>
              <w:rPr>
                <w:noProof/>
                <w:webHidden/>
              </w:rPr>
              <w:t>17</w:t>
            </w:r>
            <w:r>
              <w:rPr>
                <w:noProof/>
                <w:webHidden/>
              </w:rPr>
              <w:fldChar w:fldCharType="end"/>
            </w:r>
            <w:r w:rsidRPr="00B10843">
              <w:rPr>
                <w:rStyle w:val="Hyperlink"/>
                <w:noProof/>
              </w:rPr>
              <w:fldChar w:fldCharType="end"/>
            </w:r>
          </w:ins>
        </w:p>
        <w:p w14:paraId="10AC5BA2" w14:textId="41383299" w:rsidR="00B26F9B" w:rsidRDefault="00B26F9B">
          <w:pPr>
            <w:pStyle w:val="TOC1"/>
            <w:rPr>
              <w:ins w:id="91" w:author="Thomas Stockhammer (25/05/20)" w:date="2025-07-04T16:18:00Z" w16du:dateUtc="2025-07-04T07:18:00Z"/>
              <w:rFonts w:asciiTheme="minorHAnsi" w:eastAsiaTheme="minorEastAsia" w:hAnsiTheme="minorHAnsi" w:cstheme="minorBidi"/>
              <w:noProof/>
              <w:kern w:val="2"/>
              <w14:ligatures w14:val="standardContextual"/>
            </w:rPr>
          </w:pPr>
          <w:ins w:id="92"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"_Toc202538332"</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5</w:t>
            </w:r>
            <w:r>
              <w:rPr>
                <w:rFonts w:asciiTheme="minorHAnsi" w:eastAsiaTheme="minorEastAsia" w:hAnsiTheme="minorHAnsi" w:cstheme="minorBidi"/>
                <w:noProof/>
                <w:kern w:val="2"/>
                <w14:ligatures w14:val="standardContextual"/>
              </w:rPr>
              <w:tab/>
            </w:r>
            <w:r w:rsidRPr="00B10843">
              <w:rPr>
                <w:rStyle w:val="Hyperlink"/>
                <w:noProof/>
              </w:rPr>
              <w:t>Requirements, Scenarios and Test Assets</w:t>
            </w:r>
            <w:r>
              <w:rPr>
                <w:noProof/>
                <w:webHidden/>
              </w:rPr>
              <w:tab/>
            </w:r>
            <w:r>
              <w:rPr>
                <w:noProof/>
                <w:webHidden/>
              </w:rPr>
              <w:fldChar w:fldCharType="begin"/>
            </w:r>
            <w:r>
              <w:rPr>
                <w:noProof/>
                <w:webHidden/>
              </w:rPr>
              <w:instrText xml:space="preserve"> PAGEREF _Toc202538332 \h </w:instrText>
            </w:r>
            <w:r>
              <w:rPr>
                <w:noProof/>
                <w:webHidden/>
              </w:rPr>
            </w:r>
          </w:ins>
          <w:r>
            <w:rPr>
              <w:noProof/>
              <w:webHidden/>
            </w:rPr>
            <w:fldChar w:fldCharType="separate"/>
          </w:r>
          <w:ins w:id="93" w:author="Thomas Stockhammer (25/05/20)" w:date="2025-07-04T16:18:00Z" w16du:dateUtc="2025-07-04T07:18:00Z">
            <w:r>
              <w:rPr>
                <w:noProof/>
                <w:webHidden/>
              </w:rPr>
              <w:t>19</w:t>
            </w:r>
            <w:r>
              <w:rPr>
                <w:noProof/>
                <w:webHidden/>
              </w:rPr>
              <w:fldChar w:fldCharType="end"/>
            </w:r>
            <w:r w:rsidRPr="00B10843">
              <w:rPr>
                <w:rStyle w:val="Hyperlink"/>
                <w:noProof/>
              </w:rPr>
              <w:fldChar w:fldCharType="end"/>
            </w:r>
          </w:ins>
        </w:p>
        <w:p w14:paraId="3F4407FB" w14:textId="3C88AF23" w:rsidR="00B26F9B" w:rsidRDefault="00B26F9B">
          <w:pPr>
            <w:pStyle w:val="TOC2"/>
            <w:rPr>
              <w:ins w:id="94" w:author="Thomas Stockhammer (25/05/20)" w:date="2025-07-04T16:18:00Z" w16du:dateUtc="2025-07-04T07:18:00Z"/>
              <w:rFonts w:asciiTheme="minorHAnsi" w:eastAsiaTheme="minorEastAsia" w:hAnsiTheme="minorHAnsi" w:cstheme="minorBidi"/>
              <w:noProof/>
              <w:kern w:val="2"/>
              <w14:ligatures w14:val="standardContextual"/>
            </w:rPr>
          </w:pPr>
          <w:ins w:id="95"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"_Toc202538333"</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5.1</w:t>
            </w:r>
            <w:r>
              <w:rPr>
                <w:rFonts w:asciiTheme="minorHAnsi" w:eastAsiaTheme="minorEastAsia" w:hAnsiTheme="minorHAnsi" w:cstheme="minorBidi"/>
                <w:noProof/>
                <w:kern w:val="2"/>
                <w14:ligatures w14:val="standardContextual"/>
              </w:rPr>
              <w:tab/>
            </w:r>
            <w:r w:rsidRPr="00B10843">
              <w:rPr>
                <w:rStyle w:val="Hyperlink"/>
                <w:noProof/>
              </w:rPr>
              <w:t>Requirements</w:t>
            </w:r>
            <w:r>
              <w:rPr>
                <w:noProof/>
                <w:webHidden/>
              </w:rPr>
              <w:tab/>
            </w:r>
            <w:r>
              <w:rPr>
                <w:noProof/>
                <w:webHidden/>
              </w:rPr>
              <w:fldChar w:fldCharType="begin"/>
            </w:r>
            <w:r>
              <w:rPr>
                <w:noProof/>
                <w:webHidden/>
              </w:rPr>
              <w:instrText xml:space="preserve"> PAGEREF _Toc202538333 \h </w:instrText>
            </w:r>
            <w:r>
              <w:rPr>
                <w:noProof/>
                <w:webHidden/>
              </w:rPr>
            </w:r>
          </w:ins>
          <w:r>
            <w:rPr>
              <w:noProof/>
              <w:webHidden/>
            </w:rPr>
            <w:fldChar w:fldCharType="separate"/>
          </w:r>
          <w:ins w:id="96" w:author="Thomas Stockhammer (25/05/20)" w:date="2025-07-04T16:18:00Z" w16du:dateUtc="2025-07-04T07:18:00Z">
            <w:r>
              <w:rPr>
                <w:noProof/>
                <w:webHidden/>
              </w:rPr>
              <w:t>19</w:t>
            </w:r>
            <w:r>
              <w:rPr>
                <w:noProof/>
                <w:webHidden/>
              </w:rPr>
              <w:fldChar w:fldCharType="end"/>
            </w:r>
            <w:r w:rsidRPr="00B10843">
              <w:rPr>
                <w:rStyle w:val="Hyperlink"/>
                <w:noProof/>
              </w:rPr>
              <w:fldChar w:fldCharType="end"/>
            </w:r>
          </w:ins>
        </w:p>
        <w:p w14:paraId="2FF2EF84" w14:textId="7EE9FAA7" w:rsidR="00B26F9B" w:rsidRDefault="00B26F9B">
          <w:pPr>
            <w:pStyle w:val="TOC2"/>
            <w:rPr>
              <w:ins w:id="97" w:author="Thomas Stockhammer (25/05/20)" w:date="2025-07-04T16:18:00Z" w16du:dateUtc="2025-07-04T07:18:00Z"/>
              <w:rFonts w:asciiTheme="minorHAnsi" w:eastAsiaTheme="minorEastAsia" w:hAnsiTheme="minorHAnsi" w:cstheme="minorBidi"/>
              <w:noProof/>
              <w:kern w:val="2"/>
              <w14:ligatures w14:val="standardContextual"/>
            </w:rPr>
          </w:pPr>
          <w:ins w:id="98"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"_Toc202538334"</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5.2</w:t>
            </w:r>
            <w:r>
              <w:rPr>
                <w:rFonts w:asciiTheme="minorHAnsi" w:eastAsiaTheme="minorEastAsia" w:hAnsiTheme="minorHAnsi" w:cstheme="minorBidi"/>
                <w:noProof/>
                <w:kern w:val="2"/>
                <w14:ligatures w14:val="standardContextual"/>
              </w:rPr>
              <w:tab/>
            </w:r>
            <w:r w:rsidRPr="00B10843">
              <w:rPr>
                <w:rStyle w:val="Hyperlink"/>
                <w:noProof/>
              </w:rPr>
              <w:t>Scenarios</w:t>
            </w:r>
            <w:r>
              <w:rPr>
                <w:noProof/>
                <w:webHidden/>
              </w:rPr>
              <w:tab/>
            </w:r>
            <w:r>
              <w:rPr>
                <w:noProof/>
                <w:webHidden/>
              </w:rPr>
              <w:fldChar w:fldCharType="begin"/>
            </w:r>
            <w:r>
              <w:rPr>
                <w:noProof/>
                <w:webHidden/>
              </w:rPr>
              <w:instrText xml:space="preserve"> PAGEREF _Toc202538334 \h </w:instrText>
            </w:r>
            <w:r>
              <w:rPr>
                <w:noProof/>
                <w:webHidden/>
              </w:rPr>
            </w:r>
          </w:ins>
          <w:r>
            <w:rPr>
              <w:noProof/>
              <w:webHidden/>
            </w:rPr>
            <w:fldChar w:fldCharType="separate"/>
          </w:r>
          <w:ins w:id="99" w:author="Thomas Stockhammer (25/05/20)" w:date="2025-07-04T16:18:00Z" w16du:dateUtc="2025-07-04T07:18:00Z">
            <w:r>
              <w:rPr>
                <w:noProof/>
                <w:webHidden/>
              </w:rPr>
              <w:t>19</w:t>
            </w:r>
            <w:r>
              <w:rPr>
                <w:noProof/>
                <w:webHidden/>
              </w:rPr>
              <w:fldChar w:fldCharType="end"/>
            </w:r>
            <w:r w:rsidRPr="00B10843">
              <w:rPr>
                <w:rStyle w:val="Hyperlink"/>
                <w:noProof/>
              </w:rPr>
              <w:fldChar w:fldCharType="end"/>
            </w:r>
          </w:ins>
        </w:p>
        <w:p w14:paraId="15DB71CC" w14:textId="1B1F4458" w:rsidR="00B26F9B" w:rsidRDefault="00B26F9B">
          <w:pPr>
            <w:pStyle w:val="TOC2"/>
            <w:rPr>
              <w:ins w:id="100" w:author="Thomas Stockhammer (25/05/20)" w:date="2025-07-04T16:18:00Z" w16du:dateUtc="2025-07-04T07:18:00Z"/>
              <w:rFonts w:asciiTheme="minorHAnsi" w:eastAsiaTheme="minorEastAsia" w:hAnsiTheme="minorHAnsi" w:cstheme="minorBidi"/>
              <w:noProof/>
              <w:kern w:val="2"/>
              <w14:ligatures w14:val="standardContextual"/>
            </w:rPr>
          </w:pPr>
          <w:ins w:id="101"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"_Toc202538335"</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5.3</w:t>
            </w:r>
            <w:r>
              <w:rPr>
                <w:rFonts w:asciiTheme="minorHAnsi" w:eastAsiaTheme="minorEastAsia" w:hAnsiTheme="minorHAnsi" w:cstheme="minorBidi"/>
                <w:noProof/>
                <w:kern w:val="2"/>
                <w14:ligatures w14:val="standardContextual"/>
              </w:rPr>
              <w:tab/>
            </w:r>
            <w:r w:rsidRPr="00B10843">
              <w:rPr>
                <w:rStyle w:val="Hyperlink"/>
                <w:noProof/>
              </w:rPr>
              <w:t>Template for Test Scenario</w:t>
            </w:r>
            <w:r>
              <w:rPr>
                <w:noProof/>
                <w:webHidden/>
              </w:rPr>
              <w:tab/>
            </w:r>
            <w:r>
              <w:rPr>
                <w:noProof/>
                <w:webHidden/>
              </w:rPr>
              <w:fldChar w:fldCharType="begin"/>
            </w:r>
            <w:r>
              <w:rPr>
                <w:noProof/>
                <w:webHidden/>
              </w:rPr>
              <w:instrText xml:space="preserve"> PAGEREF _Toc202538335 \h </w:instrText>
            </w:r>
            <w:r>
              <w:rPr>
                <w:noProof/>
                <w:webHidden/>
              </w:rPr>
            </w:r>
          </w:ins>
          <w:r>
            <w:rPr>
              <w:noProof/>
              <w:webHidden/>
            </w:rPr>
            <w:fldChar w:fldCharType="separate"/>
          </w:r>
          <w:ins w:id="102" w:author="Thomas Stockhammer (25/05/20)" w:date="2025-07-04T16:18:00Z" w16du:dateUtc="2025-07-04T07:18:00Z">
            <w:r>
              <w:rPr>
                <w:noProof/>
                <w:webHidden/>
              </w:rPr>
              <w:t>19</w:t>
            </w:r>
            <w:r>
              <w:rPr>
                <w:noProof/>
                <w:webHidden/>
              </w:rPr>
              <w:fldChar w:fldCharType="end"/>
            </w:r>
            <w:r w:rsidRPr="00B10843">
              <w:rPr>
                <w:rStyle w:val="Hyperlink"/>
                <w:noProof/>
              </w:rPr>
              <w:fldChar w:fldCharType="end"/>
            </w:r>
          </w:ins>
        </w:p>
        <w:p w14:paraId="1EA96698" w14:textId="34C96D5D" w:rsidR="00B26F9B" w:rsidRDefault="00B26F9B">
          <w:pPr>
            <w:pStyle w:val="TOC2"/>
            <w:rPr>
              <w:ins w:id="103" w:author="Thomas Stockhammer (25/05/20)" w:date="2025-07-04T16:18:00Z" w16du:dateUtc="2025-07-04T07:18:00Z"/>
              <w:rFonts w:asciiTheme="minorHAnsi" w:eastAsiaTheme="minorEastAsia" w:hAnsiTheme="minorHAnsi" w:cstheme="minorBidi"/>
              <w:noProof/>
              <w:kern w:val="2"/>
              <w14:ligatures w14:val="standardContextual"/>
            </w:rPr>
          </w:pPr>
          <w:ins w:id="104"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"_Toc202538336"</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5.4</w:t>
            </w:r>
            <w:r>
              <w:rPr>
                <w:rFonts w:asciiTheme="minorHAnsi" w:eastAsiaTheme="minorEastAsia" w:hAnsiTheme="minorHAnsi" w:cstheme="minorBidi"/>
                <w:noProof/>
                <w:kern w:val="2"/>
                <w14:ligatures w14:val="standardContextual"/>
              </w:rPr>
              <w:tab/>
            </w:r>
            <w:r w:rsidRPr="00B10843">
              <w:rPr>
                <w:rStyle w:val="Hyperlink"/>
                <w:noProof/>
              </w:rPr>
              <w:t>Continuous Call for Test Data</w:t>
            </w:r>
            <w:r>
              <w:rPr>
                <w:noProof/>
                <w:webHidden/>
              </w:rPr>
              <w:tab/>
            </w:r>
            <w:r>
              <w:rPr>
                <w:noProof/>
                <w:webHidden/>
              </w:rPr>
              <w:fldChar w:fldCharType="begin"/>
            </w:r>
            <w:r>
              <w:rPr>
                <w:noProof/>
                <w:webHidden/>
              </w:rPr>
              <w:instrText xml:space="preserve"> PAGEREF _Toc202538336 \h </w:instrText>
            </w:r>
            <w:r>
              <w:rPr>
                <w:noProof/>
                <w:webHidden/>
              </w:rPr>
            </w:r>
          </w:ins>
          <w:r>
            <w:rPr>
              <w:noProof/>
              <w:webHidden/>
            </w:rPr>
            <w:fldChar w:fldCharType="separate"/>
          </w:r>
          <w:ins w:id="105" w:author="Thomas Stockhammer (25/05/20)" w:date="2025-07-04T16:18:00Z" w16du:dateUtc="2025-07-04T07:18:00Z">
            <w:r>
              <w:rPr>
                <w:noProof/>
                <w:webHidden/>
              </w:rPr>
              <w:t>20</w:t>
            </w:r>
            <w:r>
              <w:rPr>
                <w:noProof/>
                <w:webHidden/>
              </w:rPr>
              <w:fldChar w:fldCharType="end"/>
            </w:r>
            <w:r w:rsidRPr="00B10843">
              <w:rPr>
                <w:rStyle w:val="Hyperlink"/>
                <w:noProof/>
              </w:rPr>
              <w:fldChar w:fldCharType="end"/>
            </w:r>
          </w:ins>
        </w:p>
        <w:p w14:paraId="63D193A2" w14:textId="3CFBCD60" w:rsidR="00B26F9B" w:rsidRDefault="00B26F9B">
          <w:pPr>
            <w:pStyle w:val="TOC2"/>
            <w:rPr>
              <w:ins w:id="106" w:author="Thomas Stockhammer (25/05/20)" w:date="2025-07-04T16:18:00Z" w16du:dateUtc="2025-07-04T07:18:00Z"/>
              <w:rFonts w:asciiTheme="minorHAnsi" w:eastAsiaTheme="minorEastAsia" w:hAnsiTheme="minorHAnsi" w:cstheme="minorBidi"/>
              <w:noProof/>
              <w:kern w:val="2"/>
              <w14:ligatures w14:val="standardContextual"/>
            </w:rPr>
          </w:pPr>
          <w:ins w:id="107"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"_Toc202538337"</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5.5</w:t>
            </w:r>
            <w:r>
              <w:rPr>
                <w:rFonts w:asciiTheme="minorHAnsi" w:eastAsiaTheme="minorEastAsia" w:hAnsiTheme="minorHAnsi" w:cstheme="minorBidi"/>
                <w:noProof/>
                <w:kern w:val="2"/>
                <w14:ligatures w14:val="standardContextual"/>
              </w:rPr>
              <w:tab/>
            </w:r>
            <w:r w:rsidRPr="00B10843">
              <w:rPr>
                <w:rStyle w:val="Hyperlink"/>
                <w:noProof/>
              </w:rPr>
              <w:t>Timeline</w:t>
            </w:r>
            <w:r>
              <w:rPr>
                <w:noProof/>
                <w:webHidden/>
              </w:rPr>
              <w:tab/>
            </w:r>
            <w:r>
              <w:rPr>
                <w:noProof/>
                <w:webHidden/>
              </w:rPr>
              <w:fldChar w:fldCharType="begin"/>
            </w:r>
            <w:r>
              <w:rPr>
                <w:noProof/>
                <w:webHidden/>
              </w:rPr>
              <w:instrText xml:space="preserve"> PAGEREF _Toc202538337 \h </w:instrText>
            </w:r>
            <w:r>
              <w:rPr>
                <w:noProof/>
                <w:webHidden/>
              </w:rPr>
            </w:r>
          </w:ins>
          <w:r>
            <w:rPr>
              <w:noProof/>
              <w:webHidden/>
            </w:rPr>
            <w:fldChar w:fldCharType="separate"/>
          </w:r>
          <w:ins w:id="108" w:author="Thomas Stockhammer (25/05/20)" w:date="2025-07-04T16:18:00Z" w16du:dateUtc="2025-07-04T07:18:00Z">
            <w:r>
              <w:rPr>
                <w:noProof/>
                <w:webHidden/>
              </w:rPr>
              <w:t>20</w:t>
            </w:r>
            <w:r>
              <w:rPr>
                <w:noProof/>
                <w:webHidden/>
              </w:rPr>
              <w:fldChar w:fldCharType="end"/>
            </w:r>
            <w:r w:rsidRPr="00B10843">
              <w:rPr>
                <w:rStyle w:val="Hyperlink"/>
                <w:noProof/>
              </w:rPr>
              <w:fldChar w:fldCharType="end"/>
            </w:r>
          </w:ins>
        </w:p>
        <w:p w14:paraId="7A199373" w14:textId="7A03ABE0" w:rsidR="00B26F9B" w:rsidRDefault="00B26F9B">
          <w:pPr>
            <w:pStyle w:val="TOC2"/>
            <w:rPr>
              <w:ins w:id="109" w:author="Thomas Stockhammer (25/05/20)" w:date="2025-07-04T16:18:00Z" w16du:dateUtc="2025-07-04T07:18:00Z"/>
              <w:rFonts w:asciiTheme="minorHAnsi" w:eastAsiaTheme="minorEastAsia" w:hAnsiTheme="minorHAnsi" w:cstheme="minorBidi"/>
              <w:noProof/>
              <w:kern w:val="2"/>
              <w14:ligatures w14:val="standardContextual"/>
            </w:rPr>
          </w:pPr>
          <w:ins w:id="110"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"_Toc202538338"</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5.6</w:t>
            </w:r>
            <w:r>
              <w:rPr>
                <w:rFonts w:asciiTheme="minorHAnsi" w:eastAsiaTheme="minorEastAsia" w:hAnsiTheme="minorHAnsi" w:cstheme="minorBidi"/>
                <w:noProof/>
                <w:kern w:val="2"/>
                <w14:ligatures w14:val="standardContextual"/>
              </w:rPr>
              <w:tab/>
            </w:r>
            <w:r w:rsidRPr="00B10843">
              <w:rPr>
                <w:rStyle w:val="Hyperlink"/>
                <w:noProof/>
              </w:rPr>
              <w:t>Available Test Assets</w:t>
            </w:r>
            <w:r>
              <w:rPr>
                <w:noProof/>
                <w:webHidden/>
              </w:rPr>
              <w:tab/>
            </w:r>
            <w:r>
              <w:rPr>
                <w:noProof/>
                <w:webHidden/>
              </w:rPr>
              <w:fldChar w:fldCharType="begin"/>
            </w:r>
            <w:r>
              <w:rPr>
                <w:noProof/>
                <w:webHidden/>
              </w:rPr>
              <w:instrText xml:space="preserve"> PAGEREF _Toc202538338 \h </w:instrText>
            </w:r>
            <w:r>
              <w:rPr>
                <w:noProof/>
                <w:webHidden/>
              </w:rPr>
            </w:r>
          </w:ins>
          <w:r>
            <w:rPr>
              <w:noProof/>
              <w:webHidden/>
            </w:rPr>
            <w:fldChar w:fldCharType="separate"/>
          </w:r>
          <w:ins w:id="111" w:author="Thomas Stockhammer (25/05/20)" w:date="2025-07-04T16:18:00Z" w16du:dateUtc="2025-07-04T07:18:00Z">
            <w:r>
              <w:rPr>
                <w:noProof/>
                <w:webHidden/>
              </w:rPr>
              <w:t>20</w:t>
            </w:r>
            <w:r>
              <w:rPr>
                <w:noProof/>
                <w:webHidden/>
              </w:rPr>
              <w:fldChar w:fldCharType="end"/>
            </w:r>
            <w:r w:rsidRPr="00B10843">
              <w:rPr>
                <w:rStyle w:val="Hyperlink"/>
                <w:noProof/>
              </w:rPr>
              <w:fldChar w:fldCharType="end"/>
            </w:r>
          </w:ins>
        </w:p>
        <w:p w14:paraId="423AAEAB" w14:textId="17D07C9D" w:rsidR="00B26F9B" w:rsidRDefault="00B26F9B">
          <w:pPr>
            <w:pStyle w:val="TOC1"/>
            <w:rPr>
              <w:ins w:id="112" w:author="Thomas Stockhammer (25/05/20)" w:date="2025-07-04T16:18:00Z" w16du:dateUtc="2025-07-04T07:18:00Z"/>
              <w:rFonts w:asciiTheme="minorHAnsi" w:eastAsiaTheme="minorEastAsia" w:hAnsiTheme="minorHAnsi" w:cstheme="minorBidi"/>
              <w:noProof/>
              <w:kern w:val="2"/>
              <w14:ligatures w14:val="standardContextual"/>
            </w:rPr>
          </w:pPr>
          <w:ins w:id="113"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"_Toc202538339"</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6</w:t>
            </w:r>
            <w:r>
              <w:rPr>
                <w:rFonts w:asciiTheme="minorHAnsi" w:eastAsiaTheme="minorEastAsia" w:hAnsiTheme="minorHAnsi" w:cstheme="minorBidi"/>
                <w:noProof/>
                <w:kern w:val="2"/>
                <w14:ligatures w14:val="standardContextual"/>
              </w:rPr>
              <w:tab/>
            </w:r>
            <w:r w:rsidRPr="00B10843">
              <w:rPr>
                <w:rStyle w:val="Hyperlink"/>
                <w:noProof/>
              </w:rPr>
              <w:t>Roadmap</w:t>
            </w:r>
            <w:r>
              <w:rPr>
                <w:noProof/>
                <w:webHidden/>
              </w:rPr>
              <w:tab/>
            </w:r>
            <w:r>
              <w:rPr>
                <w:noProof/>
                <w:webHidden/>
              </w:rPr>
              <w:fldChar w:fldCharType="begin"/>
            </w:r>
            <w:r>
              <w:rPr>
                <w:noProof/>
                <w:webHidden/>
              </w:rPr>
              <w:instrText xml:space="preserve"> PAGEREF _Toc202538339 \h </w:instrText>
            </w:r>
            <w:r>
              <w:rPr>
                <w:noProof/>
                <w:webHidden/>
              </w:rPr>
            </w:r>
          </w:ins>
          <w:r>
            <w:rPr>
              <w:noProof/>
              <w:webHidden/>
            </w:rPr>
            <w:fldChar w:fldCharType="separate"/>
          </w:r>
          <w:ins w:id="114" w:author="Thomas Stockhammer (25/05/20)" w:date="2025-07-04T16:18:00Z" w16du:dateUtc="2025-07-04T07:18:00Z">
            <w:r>
              <w:rPr>
                <w:noProof/>
                <w:webHidden/>
              </w:rPr>
              <w:t>20</w:t>
            </w:r>
            <w:r>
              <w:rPr>
                <w:noProof/>
                <w:webHidden/>
              </w:rPr>
              <w:fldChar w:fldCharType="end"/>
            </w:r>
            <w:r w:rsidRPr="00B10843">
              <w:rPr>
                <w:rStyle w:val="Hyperlink"/>
                <w:noProof/>
              </w:rPr>
              <w:fldChar w:fldCharType="end"/>
            </w:r>
          </w:ins>
        </w:p>
        <w:p w14:paraId="604BB4C1" w14:textId="7B20FB66" w:rsidR="00B26F9B" w:rsidRDefault="00B26F9B">
          <w:pPr>
            <w:pStyle w:val="TOC2"/>
            <w:rPr>
              <w:ins w:id="115" w:author="Thomas Stockhammer (25/05/20)" w:date="2025-07-04T16:18:00Z" w16du:dateUtc="2025-07-04T07:18:00Z"/>
              <w:rFonts w:asciiTheme="minorHAnsi" w:eastAsiaTheme="minorEastAsia" w:hAnsiTheme="minorHAnsi" w:cstheme="minorBidi"/>
              <w:noProof/>
              <w:kern w:val="2"/>
              <w14:ligatures w14:val="standardContextual"/>
            </w:rPr>
          </w:pPr>
          <w:ins w:id="116"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"_Toc202538340"</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6.1</w:t>
            </w:r>
            <w:r>
              <w:rPr>
                <w:rFonts w:asciiTheme="minorHAnsi" w:eastAsiaTheme="minorEastAsia" w:hAnsiTheme="minorHAnsi" w:cstheme="minorBidi"/>
                <w:noProof/>
                <w:kern w:val="2"/>
                <w14:ligatures w14:val="standardContextual"/>
              </w:rPr>
              <w:tab/>
            </w:r>
            <w:r w:rsidRPr="00B10843">
              <w:rPr>
                <w:rStyle w:val="Hyperlink"/>
                <w:noProof/>
              </w:rPr>
              <w:t>Introduction</w:t>
            </w:r>
            <w:r>
              <w:rPr>
                <w:noProof/>
                <w:webHidden/>
              </w:rPr>
              <w:tab/>
            </w:r>
            <w:r>
              <w:rPr>
                <w:noProof/>
                <w:webHidden/>
              </w:rPr>
              <w:fldChar w:fldCharType="begin"/>
            </w:r>
            <w:r>
              <w:rPr>
                <w:noProof/>
                <w:webHidden/>
              </w:rPr>
              <w:instrText xml:space="preserve"> PAGEREF _Toc202538340 \h </w:instrText>
            </w:r>
            <w:r>
              <w:rPr>
                <w:noProof/>
                <w:webHidden/>
              </w:rPr>
            </w:r>
          </w:ins>
          <w:r>
            <w:rPr>
              <w:noProof/>
              <w:webHidden/>
            </w:rPr>
            <w:fldChar w:fldCharType="separate"/>
          </w:r>
          <w:ins w:id="117" w:author="Thomas Stockhammer (25/05/20)" w:date="2025-07-04T16:18:00Z" w16du:dateUtc="2025-07-04T07:18:00Z">
            <w:r>
              <w:rPr>
                <w:noProof/>
                <w:webHidden/>
              </w:rPr>
              <w:t>20</w:t>
            </w:r>
            <w:r>
              <w:rPr>
                <w:noProof/>
                <w:webHidden/>
              </w:rPr>
              <w:fldChar w:fldCharType="end"/>
            </w:r>
            <w:r w:rsidRPr="00B10843">
              <w:rPr>
                <w:rStyle w:val="Hyperlink"/>
                <w:noProof/>
              </w:rPr>
              <w:fldChar w:fldCharType="end"/>
            </w:r>
          </w:ins>
        </w:p>
        <w:p w14:paraId="536239C3" w14:textId="1A4C84AE" w:rsidR="00B26F9B" w:rsidRDefault="00B26F9B">
          <w:pPr>
            <w:pStyle w:val="TOC2"/>
            <w:rPr>
              <w:ins w:id="118" w:author="Thomas Stockhammer (25/05/20)" w:date="2025-07-04T16:18:00Z" w16du:dateUtc="2025-07-04T07:18:00Z"/>
              <w:rFonts w:asciiTheme="minorHAnsi" w:eastAsiaTheme="minorEastAsia" w:hAnsiTheme="minorHAnsi" w:cstheme="minorBidi"/>
              <w:noProof/>
              <w:kern w:val="2"/>
              <w14:ligatures w14:val="standardContextual"/>
            </w:rPr>
          </w:pPr>
          <w:ins w:id="119"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"_Toc202538341"</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6.2</w:t>
            </w:r>
            <w:r>
              <w:rPr>
                <w:rFonts w:asciiTheme="minorHAnsi" w:eastAsiaTheme="minorEastAsia" w:hAnsiTheme="minorHAnsi" w:cstheme="minorBidi"/>
                <w:noProof/>
                <w:kern w:val="2"/>
                <w14:ligatures w14:val="standardContextual"/>
              </w:rPr>
              <w:tab/>
            </w:r>
            <w:r w:rsidRPr="00B10843">
              <w:rPr>
                <w:rStyle w:val="Hyperlink"/>
                <w:noProof/>
              </w:rPr>
              <w:t>Agreed Timeline</w:t>
            </w:r>
            <w:r>
              <w:rPr>
                <w:noProof/>
                <w:webHidden/>
              </w:rPr>
              <w:tab/>
            </w:r>
            <w:r>
              <w:rPr>
                <w:noProof/>
                <w:webHidden/>
              </w:rPr>
              <w:fldChar w:fldCharType="begin"/>
            </w:r>
            <w:r>
              <w:rPr>
                <w:noProof/>
                <w:webHidden/>
              </w:rPr>
              <w:instrText xml:space="preserve"> PAGEREF _Toc202538341 \h </w:instrText>
            </w:r>
            <w:r>
              <w:rPr>
                <w:noProof/>
                <w:webHidden/>
              </w:rPr>
            </w:r>
          </w:ins>
          <w:r>
            <w:rPr>
              <w:noProof/>
              <w:webHidden/>
            </w:rPr>
            <w:fldChar w:fldCharType="separate"/>
          </w:r>
          <w:ins w:id="120" w:author="Thomas Stockhammer (25/05/20)" w:date="2025-07-04T16:18:00Z" w16du:dateUtc="2025-07-04T07:18:00Z">
            <w:r>
              <w:rPr>
                <w:noProof/>
                <w:webHidden/>
              </w:rPr>
              <w:t>20</w:t>
            </w:r>
            <w:r>
              <w:rPr>
                <w:noProof/>
                <w:webHidden/>
              </w:rPr>
              <w:fldChar w:fldCharType="end"/>
            </w:r>
            <w:r w:rsidRPr="00B10843">
              <w:rPr>
                <w:rStyle w:val="Hyperlink"/>
                <w:noProof/>
              </w:rPr>
              <w:fldChar w:fldCharType="end"/>
            </w:r>
          </w:ins>
        </w:p>
        <w:p w14:paraId="7A4ECC05" w14:textId="28E8E273" w:rsidR="00B26F9B" w:rsidRDefault="00B26F9B">
          <w:pPr>
            <w:pStyle w:val="TOC2"/>
            <w:rPr>
              <w:ins w:id="121" w:author="Thomas Stockhammer (25/05/20)" w:date="2025-07-04T16:18:00Z" w16du:dateUtc="2025-07-04T07:18:00Z"/>
              <w:rFonts w:asciiTheme="minorHAnsi" w:eastAsiaTheme="minorEastAsia" w:hAnsiTheme="minorHAnsi" w:cstheme="minorBidi"/>
              <w:noProof/>
              <w:kern w:val="2"/>
              <w14:ligatures w14:val="standardContextual"/>
            </w:rPr>
          </w:pPr>
          <w:ins w:id="122"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"_Toc202538342"</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6.3</w:t>
            </w:r>
            <w:r>
              <w:rPr>
                <w:rFonts w:asciiTheme="minorHAnsi" w:eastAsiaTheme="minorEastAsia" w:hAnsiTheme="minorHAnsi" w:cstheme="minorBidi"/>
                <w:noProof/>
                <w:kern w:val="2"/>
                <w14:ligatures w14:val="standardContextual"/>
              </w:rPr>
              <w:tab/>
            </w:r>
            <w:r w:rsidRPr="00B10843">
              <w:rPr>
                <w:rStyle w:val="Hyperlink"/>
                <w:noProof/>
              </w:rPr>
              <w:t>Relevant Documents</w:t>
            </w:r>
            <w:r>
              <w:rPr>
                <w:noProof/>
                <w:webHidden/>
              </w:rPr>
              <w:tab/>
            </w:r>
            <w:r>
              <w:rPr>
                <w:noProof/>
                <w:webHidden/>
              </w:rPr>
              <w:fldChar w:fldCharType="begin"/>
            </w:r>
            <w:r>
              <w:rPr>
                <w:noProof/>
                <w:webHidden/>
              </w:rPr>
              <w:instrText xml:space="preserve"> PAGEREF _Toc202538342 \h </w:instrText>
            </w:r>
            <w:r>
              <w:rPr>
                <w:noProof/>
                <w:webHidden/>
              </w:rPr>
            </w:r>
          </w:ins>
          <w:r>
            <w:rPr>
              <w:noProof/>
              <w:webHidden/>
            </w:rPr>
            <w:fldChar w:fldCharType="separate"/>
          </w:r>
          <w:ins w:id="123" w:author="Thomas Stockhammer (25/05/20)" w:date="2025-07-04T16:18:00Z" w16du:dateUtc="2025-07-04T07:18:00Z">
            <w:r>
              <w:rPr>
                <w:noProof/>
                <w:webHidden/>
              </w:rPr>
              <w:t>21</w:t>
            </w:r>
            <w:r>
              <w:rPr>
                <w:noProof/>
                <w:webHidden/>
              </w:rPr>
              <w:fldChar w:fldCharType="end"/>
            </w:r>
            <w:r w:rsidRPr="00B10843">
              <w:rPr>
                <w:rStyle w:val="Hyperlink"/>
                <w:noProof/>
              </w:rPr>
              <w:fldChar w:fldCharType="end"/>
            </w:r>
          </w:ins>
        </w:p>
        <w:p w14:paraId="3BF5E862" w14:textId="365D37BF" w:rsidR="00B26F9B" w:rsidRDefault="00B26F9B">
          <w:pPr>
            <w:pStyle w:val="TOC2"/>
            <w:rPr>
              <w:ins w:id="124" w:author="Thomas Stockhammer (25/05/20)" w:date="2025-07-04T16:18:00Z" w16du:dateUtc="2025-07-04T07:18:00Z"/>
              <w:rFonts w:asciiTheme="minorHAnsi" w:eastAsiaTheme="minorEastAsia" w:hAnsiTheme="minorHAnsi" w:cstheme="minorBidi"/>
              <w:noProof/>
              <w:kern w:val="2"/>
              <w14:ligatures w14:val="standardContextual"/>
            </w:rPr>
          </w:pPr>
          <w:ins w:id="125"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"_Toc202538343"</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rFonts w:eastAsia="SimSun"/>
                <w:bCs/>
                <w:noProof/>
                <w:lang w:eastAsia="zh-CN"/>
              </w:rPr>
              <w:t>6.4</w:t>
            </w:r>
            <w:r>
              <w:rPr>
                <w:rFonts w:asciiTheme="minorHAnsi" w:eastAsiaTheme="minorEastAsia" w:hAnsiTheme="minorHAnsi" w:cstheme="minorBidi"/>
                <w:noProof/>
                <w:kern w:val="2"/>
                <w14:ligatures w14:val="standardContextual"/>
              </w:rPr>
              <w:tab/>
            </w:r>
            <w:r w:rsidRPr="00B10843">
              <w:rPr>
                <w:rStyle w:val="Hyperlink"/>
                <w:noProof/>
              </w:rPr>
              <w:t>Topic 1: New and features enhancements to Ed 2.</w:t>
            </w:r>
            <w:r>
              <w:rPr>
                <w:noProof/>
                <w:webHidden/>
              </w:rPr>
              <w:tab/>
            </w:r>
            <w:r>
              <w:rPr>
                <w:noProof/>
                <w:webHidden/>
              </w:rPr>
              <w:fldChar w:fldCharType="begin"/>
            </w:r>
            <w:r>
              <w:rPr>
                <w:noProof/>
                <w:webHidden/>
              </w:rPr>
              <w:instrText xml:space="preserve"> PAGEREF _Toc202538343 \h </w:instrText>
            </w:r>
            <w:r>
              <w:rPr>
                <w:noProof/>
                <w:webHidden/>
              </w:rPr>
            </w:r>
          </w:ins>
          <w:r>
            <w:rPr>
              <w:noProof/>
              <w:webHidden/>
            </w:rPr>
            <w:fldChar w:fldCharType="separate"/>
          </w:r>
          <w:ins w:id="126" w:author="Thomas Stockhammer (25/05/20)" w:date="2025-07-04T16:18:00Z" w16du:dateUtc="2025-07-04T07:18:00Z">
            <w:r>
              <w:rPr>
                <w:noProof/>
                <w:webHidden/>
              </w:rPr>
              <w:t>21</w:t>
            </w:r>
            <w:r>
              <w:rPr>
                <w:noProof/>
                <w:webHidden/>
              </w:rPr>
              <w:fldChar w:fldCharType="end"/>
            </w:r>
            <w:r w:rsidRPr="00B10843">
              <w:rPr>
                <w:rStyle w:val="Hyperlink"/>
                <w:noProof/>
              </w:rPr>
              <w:fldChar w:fldCharType="end"/>
            </w:r>
          </w:ins>
        </w:p>
        <w:p w14:paraId="63E0C826" w14:textId="339A0481" w:rsidR="00B26F9B" w:rsidRDefault="00B26F9B">
          <w:pPr>
            <w:pStyle w:val="TOC2"/>
            <w:rPr>
              <w:ins w:id="127" w:author="Thomas Stockhammer (25/05/20)" w:date="2025-07-04T16:18:00Z" w16du:dateUtc="2025-07-04T07:18:00Z"/>
              <w:rFonts w:asciiTheme="minorHAnsi" w:eastAsiaTheme="minorEastAsia" w:hAnsiTheme="minorHAnsi" w:cstheme="minorBidi"/>
              <w:noProof/>
              <w:kern w:val="2"/>
              <w14:ligatures w14:val="standardContextual"/>
            </w:rPr>
          </w:pPr>
          <w:ins w:id="128"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"_Toc202538344"</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rFonts w:eastAsia="SimSun"/>
                <w:bCs/>
                <w:noProof/>
                <w:lang w:eastAsia="zh-CN"/>
              </w:rPr>
              <w:t>6.5</w:t>
            </w:r>
            <w:r>
              <w:rPr>
                <w:rFonts w:asciiTheme="minorHAnsi" w:eastAsiaTheme="minorEastAsia" w:hAnsiTheme="minorHAnsi" w:cstheme="minorBidi"/>
                <w:noProof/>
                <w:kern w:val="2"/>
                <w14:ligatures w14:val="standardContextual"/>
              </w:rPr>
              <w:tab/>
            </w:r>
            <w:r w:rsidRPr="00B10843">
              <w:rPr>
                <w:rStyle w:val="Hyperlink"/>
                <w:noProof/>
              </w:rPr>
              <w:t>Topic 2: Support for scene understanding</w:t>
            </w:r>
            <w:r>
              <w:rPr>
                <w:noProof/>
                <w:webHidden/>
              </w:rPr>
              <w:tab/>
            </w:r>
            <w:r>
              <w:rPr>
                <w:noProof/>
                <w:webHidden/>
              </w:rPr>
              <w:fldChar w:fldCharType="begin"/>
            </w:r>
            <w:r>
              <w:rPr>
                <w:noProof/>
                <w:webHidden/>
              </w:rPr>
              <w:instrText xml:space="preserve"> PAGEREF _Toc202538344 \h </w:instrText>
            </w:r>
            <w:r>
              <w:rPr>
                <w:noProof/>
                <w:webHidden/>
              </w:rPr>
            </w:r>
          </w:ins>
          <w:r>
            <w:rPr>
              <w:noProof/>
              <w:webHidden/>
            </w:rPr>
            <w:fldChar w:fldCharType="separate"/>
          </w:r>
          <w:ins w:id="129" w:author="Thomas Stockhammer (25/05/20)" w:date="2025-07-04T16:18:00Z" w16du:dateUtc="2025-07-04T07:18:00Z">
            <w:r>
              <w:rPr>
                <w:noProof/>
                <w:webHidden/>
              </w:rPr>
              <w:t>22</w:t>
            </w:r>
            <w:r>
              <w:rPr>
                <w:noProof/>
                <w:webHidden/>
              </w:rPr>
              <w:fldChar w:fldCharType="end"/>
            </w:r>
            <w:r w:rsidRPr="00B10843">
              <w:rPr>
                <w:rStyle w:val="Hyperlink"/>
                <w:noProof/>
              </w:rPr>
              <w:fldChar w:fldCharType="end"/>
            </w:r>
          </w:ins>
        </w:p>
        <w:p w14:paraId="416B3DC2" w14:textId="486ECFA0" w:rsidR="00B26F9B" w:rsidRDefault="00B26F9B">
          <w:pPr>
            <w:pStyle w:val="TOC2"/>
            <w:rPr>
              <w:ins w:id="130" w:author="Thomas Stockhammer (25/05/20)" w:date="2025-07-04T16:18:00Z" w16du:dateUtc="2025-07-04T07:18:00Z"/>
              <w:rFonts w:asciiTheme="minorHAnsi" w:eastAsiaTheme="minorEastAsia" w:hAnsiTheme="minorHAnsi" w:cstheme="minorBidi"/>
              <w:noProof/>
              <w:kern w:val="2"/>
              <w14:ligatures w14:val="standardContextual"/>
            </w:rPr>
          </w:pPr>
          <w:ins w:id="131"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"_Toc202538345"</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6.6</w:t>
            </w:r>
            <w:r>
              <w:rPr>
                <w:rFonts w:asciiTheme="minorHAnsi" w:eastAsiaTheme="minorEastAsia" w:hAnsiTheme="minorHAnsi" w:cstheme="minorBidi"/>
                <w:noProof/>
                <w:kern w:val="2"/>
                <w14:ligatures w14:val="standardContextual"/>
              </w:rPr>
              <w:tab/>
            </w:r>
            <w:r w:rsidRPr="00B10843">
              <w:rPr>
                <w:rStyle w:val="Hyperlink"/>
                <w:noProof/>
              </w:rPr>
              <w:t>Topic 3: Immersive audio</w:t>
            </w:r>
            <w:r>
              <w:rPr>
                <w:noProof/>
                <w:webHidden/>
              </w:rPr>
              <w:tab/>
            </w:r>
            <w:r>
              <w:rPr>
                <w:noProof/>
                <w:webHidden/>
              </w:rPr>
              <w:fldChar w:fldCharType="begin"/>
            </w:r>
            <w:r>
              <w:rPr>
                <w:noProof/>
                <w:webHidden/>
              </w:rPr>
              <w:instrText xml:space="preserve"> PAGEREF _Toc202538345 \h </w:instrText>
            </w:r>
            <w:r>
              <w:rPr>
                <w:noProof/>
                <w:webHidden/>
              </w:rPr>
            </w:r>
          </w:ins>
          <w:r>
            <w:rPr>
              <w:noProof/>
              <w:webHidden/>
            </w:rPr>
            <w:fldChar w:fldCharType="separate"/>
          </w:r>
          <w:ins w:id="132" w:author="Thomas Stockhammer (25/05/20)" w:date="2025-07-04T16:18:00Z" w16du:dateUtc="2025-07-04T07:18:00Z">
            <w:r>
              <w:rPr>
                <w:noProof/>
                <w:webHidden/>
              </w:rPr>
              <w:t>22</w:t>
            </w:r>
            <w:r>
              <w:rPr>
                <w:noProof/>
                <w:webHidden/>
              </w:rPr>
              <w:fldChar w:fldCharType="end"/>
            </w:r>
            <w:r w:rsidRPr="00B10843">
              <w:rPr>
                <w:rStyle w:val="Hyperlink"/>
                <w:noProof/>
              </w:rPr>
              <w:fldChar w:fldCharType="end"/>
            </w:r>
          </w:ins>
        </w:p>
        <w:p w14:paraId="4A2D2127" w14:textId="22E45FDD" w:rsidR="00B26F9B" w:rsidRDefault="00B26F9B">
          <w:pPr>
            <w:pStyle w:val="TOC2"/>
            <w:rPr>
              <w:ins w:id="133" w:author="Thomas Stockhammer (25/05/20)" w:date="2025-07-04T16:18:00Z" w16du:dateUtc="2025-07-04T07:18:00Z"/>
              <w:rFonts w:asciiTheme="minorHAnsi" w:eastAsiaTheme="minorEastAsia" w:hAnsiTheme="minorHAnsi" w:cstheme="minorBidi"/>
              <w:noProof/>
              <w:kern w:val="2"/>
              <w14:ligatures w14:val="standardContextual"/>
            </w:rPr>
          </w:pPr>
          <w:ins w:id="134"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"_Toc202538346"</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6.7</w:t>
            </w:r>
            <w:r>
              <w:rPr>
                <w:rFonts w:asciiTheme="minorHAnsi" w:eastAsiaTheme="minorEastAsia" w:hAnsiTheme="minorHAnsi" w:cstheme="minorBidi"/>
                <w:noProof/>
                <w:kern w:val="2"/>
                <w14:ligatures w14:val="standardContextual"/>
              </w:rPr>
              <w:tab/>
            </w:r>
            <w:r w:rsidRPr="00B10843">
              <w:rPr>
                <w:rStyle w:val="Hyperlink"/>
                <w:noProof/>
              </w:rPr>
              <w:t>Topic 4: V-DMC support</w:t>
            </w:r>
            <w:r>
              <w:rPr>
                <w:noProof/>
                <w:webHidden/>
              </w:rPr>
              <w:tab/>
            </w:r>
            <w:r>
              <w:rPr>
                <w:noProof/>
                <w:webHidden/>
              </w:rPr>
              <w:fldChar w:fldCharType="begin"/>
            </w:r>
            <w:r>
              <w:rPr>
                <w:noProof/>
                <w:webHidden/>
              </w:rPr>
              <w:instrText xml:space="preserve"> PAGEREF _Toc202538346 \h </w:instrText>
            </w:r>
            <w:r>
              <w:rPr>
                <w:noProof/>
                <w:webHidden/>
              </w:rPr>
            </w:r>
          </w:ins>
          <w:r>
            <w:rPr>
              <w:noProof/>
              <w:webHidden/>
            </w:rPr>
            <w:fldChar w:fldCharType="separate"/>
          </w:r>
          <w:ins w:id="135" w:author="Thomas Stockhammer (25/05/20)" w:date="2025-07-04T16:18:00Z" w16du:dateUtc="2025-07-04T07:18:00Z">
            <w:r>
              <w:rPr>
                <w:noProof/>
                <w:webHidden/>
              </w:rPr>
              <w:t>22</w:t>
            </w:r>
            <w:r>
              <w:rPr>
                <w:noProof/>
                <w:webHidden/>
              </w:rPr>
              <w:fldChar w:fldCharType="end"/>
            </w:r>
            <w:r w:rsidRPr="00B10843">
              <w:rPr>
                <w:rStyle w:val="Hyperlink"/>
                <w:noProof/>
              </w:rPr>
              <w:fldChar w:fldCharType="end"/>
            </w:r>
          </w:ins>
        </w:p>
        <w:p w14:paraId="405DC1AA" w14:textId="41204C42" w:rsidR="00B26F9B" w:rsidRDefault="00B26F9B">
          <w:pPr>
            <w:pStyle w:val="TOC2"/>
            <w:rPr>
              <w:ins w:id="136" w:author="Thomas Stockhammer (25/05/20)" w:date="2025-07-04T16:18:00Z" w16du:dateUtc="2025-07-04T07:18:00Z"/>
              <w:rFonts w:asciiTheme="minorHAnsi" w:eastAsiaTheme="minorEastAsia" w:hAnsiTheme="minorHAnsi" w:cstheme="minorBidi"/>
              <w:noProof/>
              <w:kern w:val="2"/>
              <w14:ligatures w14:val="standardContextual"/>
            </w:rPr>
          </w:pPr>
          <w:ins w:id="137"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"_Toc202538347"</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6.8</w:t>
            </w:r>
            <w:r>
              <w:rPr>
                <w:rFonts w:asciiTheme="minorHAnsi" w:eastAsiaTheme="minorEastAsia" w:hAnsiTheme="minorHAnsi" w:cstheme="minorBidi"/>
                <w:noProof/>
                <w:kern w:val="2"/>
                <w14:ligatures w14:val="standardContextual"/>
              </w:rPr>
              <w:tab/>
            </w:r>
            <w:r w:rsidRPr="00B10843">
              <w:rPr>
                <w:rStyle w:val="Hyperlink"/>
                <w:noProof/>
              </w:rPr>
              <w:t>Topic 5 Support for Haptics Phase 2</w:t>
            </w:r>
            <w:r>
              <w:rPr>
                <w:noProof/>
                <w:webHidden/>
              </w:rPr>
              <w:tab/>
            </w:r>
            <w:r>
              <w:rPr>
                <w:noProof/>
                <w:webHidden/>
              </w:rPr>
              <w:fldChar w:fldCharType="begin"/>
            </w:r>
            <w:r>
              <w:rPr>
                <w:noProof/>
                <w:webHidden/>
              </w:rPr>
              <w:instrText xml:space="preserve"> PAGEREF _Toc202538347 \h </w:instrText>
            </w:r>
            <w:r>
              <w:rPr>
                <w:noProof/>
                <w:webHidden/>
              </w:rPr>
            </w:r>
          </w:ins>
          <w:r>
            <w:rPr>
              <w:noProof/>
              <w:webHidden/>
            </w:rPr>
            <w:fldChar w:fldCharType="separate"/>
          </w:r>
          <w:ins w:id="138" w:author="Thomas Stockhammer (25/05/20)" w:date="2025-07-04T16:18:00Z" w16du:dateUtc="2025-07-04T07:18:00Z">
            <w:r>
              <w:rPr>
                <w:noProof/>
                <w:webHidden/>
              </w:rPr>
              <w:t>22</w:t>
            </w:r>
            <w:r>
              <w:rPr>
                <w:noProof/>
                <w:webHidden/>
              </w:rPr>
              <w:fldChar w:fldCharType="end"/>
            </w:r>
            <w:r w:rsidRPr="00B10843">
              <w:rPr>
                <w:rStyle w:val="Hyperlink"/>
                <w:noProof/>
              </w:rPr>
              <w:fldChar w:fldCharType="end"/>
            </w:r>
          </w:ins>
        </w:p>
        <w:p w14:paraId="67DB7132" w14:textId="0B19123F" w:rsidR="00B26F9B" w:rsidRDefault="00B26F9B">
          <w:pPr>
            <w:pStyle w:val="TOC2"/>
            <w:rPr>
              <w:ins w:id="139" w:author="Thomas Stockhammer (25/05/20)" w:date="2025-07-04T16:18:00Z" w16du:dateUtc="2025-07-04T07:18:00Z"/>
              <w:rFonts w:asciiTheme="minorHAnsi" w:eastAsiaTheme="minorEastAsia" w:hAnsiTheme="minorHAnsi" w:cstheme="minorBidi"/>
              <w:noProof/>
              <w:kern w:val="2"/>
              <w14:ligatures w14:val="standardContextual"/>
            </w:rPr>
          </w:pPr>
          <w:ins w:id="140"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"_Toc202538348"</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6.9</w:t>
            </w:r>
            <w:r>
              <w:rPr>
                <w:rFonts w:asciiTheme="minorHAnsi" w:eastAsiaTheme="minorEastAsia" w:hAnsiTheme="minorHAnsi" w:cstheme="minorBidi"/>
                <w:noProof/>
                <w:kern w:val="2"/>
                <w14:ligatures w14:val="standardContextual"/>
              </w:rPr>
              <w:tab/>
            </w:r>
            <w:r w:rsidRPr="00B10843">
              <w:rPr>
                <w:rStyle w:val="Hyperlink"/>
                <w:noProof/>
              </w:rPr>
              <w:t>Topic 6: Multi-users support and avatar integration.</w:t>
            </w:r>
            <w:r>
              <w:rPr>
                <w:noProof/>
                <w:webHidden/>
              </w:rPr>
              <w:tab/>
            </w:r>
            <w:r>
              <w:rPr>
                <w:noProof/>
                <w:webHidden/>
              </w:rPr>
              <w:fldChar w:fldCharType="begin"/>
            </w:r>
            <w:r>
              <w:rPr>
                <w:noProof/>
                <w:webHidden/>
              </w:rPr>
              <w:instrText xml:space="preserve"> PAGEREF _Toc202538348 \h </w:instrText>
            </w:r>
            <w:r>
              <w:rPr>
                <w:noProof/>
                <w:webHidden/>
              </w:rPr>
            </w:r>
          </w:ins>
          <w:r>
            <w:rPr>
              <w:noProof/>
              <w:webHidden/>
            </w:rPr>
            <w:fldChar w:fldCharType="separate"/>
          </w:r>
          <w:ins w:id="141" w:author="Thomas Stockhammer (25/05/20)" w:date="2025-07-04T16:18:00Z" w16du:dateUtc="2025-07-04T07:18:00Z">
            <w:r>
              <w:rPr>
                <w:noProof/>
                <w:webHidden/>
              </w:rPr>
              <w:t>23</w:t>
            </w:r>
            <w:r>
              <w:rPr>
                <w:noProof/>
                <w:webHidden/>
              </w:rPr>
              <w:fldChar w:fldCharType="end"/>
            </w:r>
            <w:r w:rsidRPr="00B10843">
              <w:rPr>
                <w:rStyle w:val="Hyperlink"/>
                <w:noProof/>
              </w:rPr>
              <w:fldChar w:fldCharType="end"/>
            </w:r>
          </w:ins>
        </w:p>
        <w:p w14:paraId="68926E38" w14:textId="5BCC4224" w:rsidR="00B26F9B" w:rsidRDefault="00B26F9B">
          <w:pPr>
            <w:pStyle w:val="TOC1"/>
            <w:rPr>
              <w:ins w:id="142" w:author="Thomas Stockhammer (25/05/20)" w:date="2025-07-04T16:18:00Z" w16du:dateUtc="2025-07-04T07:18:00Z"/>
              <w:rFonts w:asciiTheme="minorHAnsi" w:eastAsiaTheme="minorEastAsia" w:hAnsiTheme="minorHAnsi" w:cstheme="minorBidi"/>
              <w:noProof/>
              <w:kern w:val="2"/>
              <w14:ligatures w14:val="standardContextual"/>
            </w:rPr>
          </w:pPr>
          <w:ins w:id="143"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"_Toc202538349"</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7</w:t>
            </w:r>
            <w:r>
              <w:rPr>
                <w:rFonts w:asciiTheme="minorHAnsi" w:eastAsiaTheme="minorEastAsia" w:hAnsiTheme="minorHAnsi" w:cstheme="minorBidi"/>
                <w:noProof/>
                <w:kern w:val="2"/>
                <w14:ligatures w14:val="standardContextual"/>
              </w:rPr>
              <w:tab/>
            </w:r>
            <w:r w:rsidRPr="00B10843">
              <w:rPr>
                <w:rStyle w:val="Hyperlink"/>
                <w:noProof/>
              </w:rPr>
              <w:t>Contributions for Extensions</w:t>
            </w:r>
            <w:r>
              <w:rPr>
                <w:noProof/>
                <w:webHidden/>
              </w:rPr>
              <w:tab/>
            </w:r>
            <w:r>
              <w:rPr>
                <w:noProof/>
                <w:webHidden/>
              </w:rPr>
              <w:fldChar w:fldCharType="begin"/>
            </w:r>
            <w:r>
              <w:rPr>
                <w:noProof/>
                <w:webHidden/>
              </w:rPr>
              <w:instrText xml:space="preserve"> PAGEREF _Toc202538349 \h </w:instrText>
            </w:r>
            <w:r>
              <w:rPr>
                <w:noProof/>
                <w:webHidden/>
              </w:rPr>
            </w:r>
          </w:ins>
          <w:r>
            <w:rPr>
              <w:noProof/>
              <w:webHidden/>
            </w:rPr>
            <w:fldChar w:fldCharType="separate"/>
          </w:r>
          <w:ins w:id="144" w:author="Thomas Stockhammer (25/05/20)" w:date="2025-07-04T16:18:00Z" w16du:dateUtc="2025-07-04T07:18:00Z">
            <w:r>
              <w:rPr>
                <w:noProof/>
                <w:webHidden/>
              </w:rPr>
              <w:t>24</w:t>
            </w:r>
            <w:r>
              <w:rPr>
                <w:noProof/>
                <w:webHidden/>
              </w:rPr>
              <w:fldChar w:fldCharType="end"/>
            </w:r>
            <w:r w:rsidRPr="00B10843">
              <w:rPr>
                <w:rStyle w:val="Hyperlink"/>
                <w:noProof/>
              </w:rPr>
              <w:fldChar w:fldCharType="end"/>
            </w:r>
          </w:ins>
        </w:p>
        <w:p w14:paraId="549B3921" w14:textId="42AC2198" w:rsidR="00B26F9B" w:rsidRDefault="00B26F9B">
          <w:pPr>
            <w:pStyle w:val="TOC2"/>
            <w:rPr>
              <w:ins w:id="145" w:author="Thomas Stockhammer (25/05/20)" w:date="2025-07-04T16:18:00Z" w16du:dateUtc="2025-07-04T07:18:00Z"/>
              <w:rFonts w:asciiTheme="minorHAnsi" w:eastAsiaTheme="minorEastAsia" w:hAnsiTheme="minorHAnsi" w:cstheme="minorBidi"/>
              <w:noProof/>
              <w:kern w:val="2"/>
              <w14:ligatures w14:val="standardContextual"/>
            </w:rPr>
          </w:pPr>
          <w:ins w:id="146"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"_Toc202538350"</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7.1</w:t>
            </w:r>
            <w:r>
              <w:rPr>
                <w:rFonts w:asciiTheme="minorHAnsi" w:eastAsiaTheme="minorEastAsia" w:hAnsiTheme="minorHAnsi" w:cstheme="minorBidi"/>
                <w:noProof/>
                <w:kern w:val="2"/>
                <w14:ligatures w14:val="standardContextual"/>
              </w:rPr>
              <w:tab/>
            </w:r>
            <w:r w:rsidRPr="00B10843">
              <w:rPr>
                <w:rStyle w:val="Hyperlink"/>
                <w:noProof/>
              </w:rPr>
              <w:t>General</w:t>
            </w:r>
            <w:r>
              <w:rPr>
                <w:noProof/>
                <w:webHidden/>
              </w:rPr>
              <w:tab/>
            </w:r>
            <w:r>
              <w:rPr>
                <w:noProof/>
                <w:webHidden/>
              </w:rPr>
              <w:fldChar w:fldCharType="begin"/>
            </w:r>
            <w:r>
              <w:rPr>
                <w:noProof/>
                <w:webHidden/>
              </w:rPr>
              <w:instrText xml:space="preserve"> PAGEREF _Toc202538350 \h </w:instrText>
            </w:r>
            <w:r>
              <w:rPr>
                <w:noProof/>
                <w:webHidden/>
              </w:rPr>
            </w:r>
          </w:ins>
          <w:r>
            <w:rPr>
              <w:noProof/>
              <w:webHidden/>
            </w:rPr>
            <w:fldChar w:fldCharType="separate"/>
          </w:r>
          <w:ins w:id="147" w:author="Thomas Stockhammer (25/05/20)" w:date="2025-07-04T16:18:00Z" w16du:dateUtc="2025-07-04T07:18:00Z">
            <w:r>
              <w:rPr>
                <w:noProof/>
                <w:webHidden/>
              </w:rPr>
              <w:t>24</w:t>
            </w:r>
            <w:r>
              <w:rPr>
                <w:noProof/>
                <w:webHidden/>
              </w:rPr>
              <w:fldChar w:fldCharType="end"/>
            </w:r>
            <w:r w:rsidRPr="00B10843">
              <w:rPr>
                <w:rStyle w:val="Hyperlink"/>
                <w:noProof/>
              </w:rPr>
              <w:fldChar w:fldCharType="end"/>
            </w:r>
          </w:ins>
        </w:p>
        <w:p w14:paraId="61EB7835" w14:textId="0F7DCE9F" w:rsidR="00B26F9B" w:rsidRDefault="00B26F9B">
          <w:pPr>
            <w:pStyle w:val="TOC2"/>
            <w:rPr>
              <w:ins w:id="148" w:author="Thomas Stockhammer (25/05/20)" w:date="2025-07-04T16:18:00Z" w16du:dateUtc="2025-07-04T07:18:00Z"/>
              <w:rFonts w:asciiTheme="minorHAnsi" w:eastAsiaTheme="minorEastAsia" w:hAnsiTheme="minorHAnsi" w:cstheme="minorBidi"/>
              <w:noProof/>
              <w:kern w:val="2"/>
              <w14:ligatures w14:val="standardContextual"/>
            </w:rPr>
          </w:pPr>
          <w:ins w:id="149"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"_Toc202538351"</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7.2</w:t>
            </w:r>
            <w:r>
              <w:rPr>
                <w:rFonts w:asciiTheme="minorHAnsi" w:eastAsiaTheme="minorEastAsia" w:hAnsiTheme="minorHAnsi" w:cstheme="minorBidi"/>
                <w:noProof/>
                <w:kern w:val="2"/>
                <w14:ligatures w14:val="standardContextual"/>
              </w:rPr>
              <w:tab/>
            </w:r>
            <w:r w:rsidRPr="00B10843">
              <w:rPr>
                <w:rStyle w:val="Hyperlink"/>
                <w:noProof/>
              </w:rPr>
              <w:t>Extension Principles</w:t>
            </w:r>
            <w:r>
              <w:rPr>
                <w:noProof/>
                <w:webHidden/>
              </w:rPr>
              <w:tab/>
            </w:r>
            <w:r>
              <w:rPr>
                <w:noProof/>
                <w:webHidden/>
              </w:rPr>
              <w:fldChar w:fldCharType="begin"/>
            </w:r>
            <w:r>
              <w:rPr>
                <w:noProof/>
                <w:webHidden/>
              </w:rPr>
              <w:instrText xml:space="preserve"> PAGEREF _Toc202538351 \h </w:instrText>
            </w:r>
            <w:r>
              <w:rPr>
                <w:noProof/>
                <w:webHidden/>
              </w:rPr>
            </w:r>
          </w:ins>
          <w:r>
            <w:rPr>
              <w:noProof/>
              <w:webHidden/>
            </w:rPr>
            <w:fldChar w:fldCharType="separate"/>
          </w:r>
          <w:ins w:id="150" w:author="Thomas Stockhammer (25/05/20)" w:date="2025-07-04T16:18:00Z" w16du:dateUtc="2025-07-04T07:18:00Z">
            <w:r>
              <w:rPr>
                <w:noProof/>
                <w:webHidden/>
              </w:rPr>
              <w:t>25</w:t>
            </w:r>
            <w:r>
              <w:rPr>
                <w:noProof/>
                <w:webHidden/>
              </w:rPr>
              <w:fldChar w:fldCharType="end"/>
            </w:r>
            <w:r w:rsidRPr="00B10843">
              <w:rPr>
                <w:rStyle w:val="Hyperlink"/>
                <w:noProof/>
              </w:rPr>
              <w:fldChar w:fldCharType="end"/>
            </w:r>
          </w:ins>
        </w:p>
        <w:p w14:paraId="216F8590" w14:textId="40AEDE90" w:rsidR="00B26F9B" w:rsidRDefault="00B26F9B">
          <w:pPr>
            <w:pStyle w:val="TOC1"/>
            <w:rPr>
              <w:ins w:id="151" w:author="Thomas Stockhammer (25/05/20)" w:date="2025-07-04T16:18:00Z" w16du:dateUtc="2025-07-04T07:18:00Z"/>
              <w:rFonts w:asciiTheme="minorHAnsi" w:eastAsiaTheme="minorEastAsia" w:hAnsiTheme="minorHAnsi" w:cstheme="minorBidi"/>
              <w:noProof/>
              <w:kern w:val="2"/>
              <w14:ligatures w14:val="standardContextual"/>
            </w:rPr>
          </w:pPr>
          <w:ins w:id="152"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"_Toc202538352"</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8</w:t>
            </w:r>
            <w:r>
              <w:rPr>
                <w:rFonts w:asciiTheme="minorHAnsi" w:eastAsiaTheme="minorEastAsia" w:hAnsiTheme="minorHAnsi" w:cstheme="minorBidi"/>
                <w:noProof/>
                <w:kern w:val="2"/>
                <w14:ligatures w14:val="standardContextual"/>
              </w:rPr>
              <w:tab/>
            </w:r>
            <w:r w:rsidRPr="00B10843">
              <w:rPr>
                <w:rStyle w:val="Hyperlink"/>
                <w:noProof/>
              </w:rPr>
              <w:t>Reference Software</w:t>
            </w:r>
            <w:r>
              <w:rPr>
                <w:noProof/>
                <w:webHidden/>
              </w:rPr>
              <w:tab/>
            </w:r>
            <w:r>
              <w:rPr>
                <w:noProof/>
                <w:webHidden/>
              </w:rPr>
              <w:fldChar w:fldCharType="begin"/>
            </w:r>
            <w:r>
              <w:rPr>
                <w:noProof/>
                <w:webHidden/>
              </w:rPr>
              <w:instrText xml:space="preserve"> PAGEREF _Toc202538352 \h </w:instrText>
            </w:r>
            <w:r>
              <w:rPr>
                <w:noProof/>
                <w:webHidden/>
              </w:rPr>
            </w:r>
          </w:ins>
          <w:r>
            <w:rPr>
              <w:noProof/>
              <w:webHidden/>
            </w:rPr>
            <w:fldChar w:fldCharType="separate"/>
          </w:r>
          <w:ins w:id="153" w:author="Thomas Stockhammer (25/05/20)" w:date="2025-07-04T16:18:00Z" w16du:dateUtc="2025-07-04T07:18:00Z">
            <w:r>
              <w:rPr>
                <w:noProof/>
                <w:webHidden/>
              </w:rPr>
              <w:t>25</w:t>
            </w:r>
            <w:r>
              <w:rPr>
                <w:noProof/>
                <w:webHidden/>
              </w:rPr>
              <w:fldChar w:fldCharType="end"/>
            </w:r>
            <w:r w:rsidRPr="00B10843">
              <w:rPr>
                <w:rStyle w:val="Hyperlink"/>
                <w:noProof/>
              </w:rPr>
              <w:fldChar w:fldCharType="end"/>
            </w:r>
          </w:ins>
        </w:p>
        <w:p w14:paraId="4E63A5E6" w14:textId="7D71386F" w:rsidR="00B26F9B" w:rsidRDefault="00B26F9B">
          <w:pPr>
            <w:pStyle w:val="TOC1"/>
            <w:rPr>
              <w:ins w:id="154" w:author="Thomas Stockhammer (25/05/20)" w:date="2025-07-04T16:18:00Z" w16du:dateUtc="2025-07-04T07:18:00Z"/>
              <w:rFonts w:asciiTheme="minorHAnsi" w:eastAsiaTheme="minorEastAsia" w:hAnsiTheme="minorHAnsi" w:cstheme="minorBidi"/>
              <w:noProof/>
              <w:kern w:val="2"/>
              <w14:ligatures w14:val="standardContextual"/>
            </w:rPr>
          </w:pPr>
          <w:ins w:id="155"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"_Toc202538353"</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9</w:t>
            </w:r>
            <w:r>
              <w:rPr>
                <w:rFonts w:asciiTheme="minorHAnsi" w:eastAsiaTheme="minorEastAsia" w:hAnsiTheme="minorHAnsi" w:cstheme="minorBidi"/>
                <w:noProof/>
                <w:kern w:val="2"/>
                <w14:ligatures w14:val="standardContextual"/>
              </w:rPr>
              <w:tab/>
            </w:r>
            <w:r w:rsidRPr="00B10843">
              <w:rPr>
                <w:rStyle w:val="Hyperlink"/>
                <w:noProof/>
              </w:rPr>
              <w:t>Gitlab Management</w:t>
            </w:r>
            <w:r>
              <w:rPr>
                <w:noProof/>
                <w:webHidden/>
              </w:rPr>
              <w:tab/>
            </w:r>
            <w:r>
              <w:rPr>
                <w:noProof/>
                <w:webHidden/>
              </w:rPr>
              <w:fldChar w:fldCharType="begin"/>
            </w:r>
            <w:r>
              <w:rPr>
                <w:noProof/>
                <w:webHidden/>
              </w:rPr>
              <w:instrText xml:space="preserve"> PAGEREF _Toc202538353 \h </w:instrText>
            </w:r>
            <w:r>
              <w:rPr>
                <w:noProof/>
                <w:webHidden/>
              </w:rPr>
            </w:r>
          </w:ins>
          <w:r>
            <w:rPr>
              <w:noProof/>
              <w:webHidden/>
            </w:rPr>
            <w:fldChar w:fldCharType="separate"/>
          </w:r>
          <w:ins w:id="156" w:author="Thomas Stockhammer (25/05/20)" w:date="2025-07-04T16:18:00Z" w16du:dateUtc="2025-07-04T07:18:00Z">
            <w:r>
              <w:rPr>
                <w:noProof/>
                <w:webHidden/>
              </w:rPr>
              <w:t>25</w:t>
            </w:r>
            <w:r>
              <w:rPr>
                <w:noProof/>
                <w:webHidden/>
              </w:rPr>
              <w:fldChar w:fldCharType="end"/>
            </w:r>
            <w:r w:rsidRPr="00B10843">
              <w:rPr>
                <w:rStyle w:val="Hyperlink"/>
                <w:noProof/>
              </w:rPr>
              <w:fldChar w:fldCharType="end"/>
            </w:r>
          </w:ins>
        </w:p>
        <w:p w14:paraId="5FE0586C" w14:textId="4AD64C94" w:rsidR="00B26F9B" w:rsidRDefault="00B26F9B">
          <w:pPr>
            <w:pStyle w:val="TOC1"/>
            <w:rPr>
              <w:ins w:id="157" w:author="Thomas Stockhammer (25/05/20)" w:date="2025-07-04T16:18:00Z" w16du:dateUtc="2025-07-04T07:18:00Z"/>
              <w:rFonts w:asciiTheme="minorHAnsi" w:eastAsiaTheme="minorEastAsia" w:hAnsiTheme="minorHAnsi" w:cstheme="minorBidi"/>
              <w:noProof/>
              <w:kern w:val="2"/>
              <w14:ligatures w14:val="standardContextual"/>
            </w:rPr>
          </w:pPr>
          <w:ins w:id="158" w:author="Thomas Stockhammer (25/05/20)" w:date="2025-07-04T16:18:00Z" w16du:dateUtc="2025-07-04T07:18:00Z">
            <w:r w:rsidRPr="00B10843">
              <w:rPr>
                <w:rStyle w:val="Hyperlink"/>
                <w:noProof/>
              </w:rPr>
              <w:fldChar w:fldCharType="begin"/>
            </w:r>
            <w:r w:rsidRPr="00B10843">
              <w:rPr>
                <w:rStyle w:val="Hyperlink"/>
                <w:noProof/>
              </w:rPr>
              <w:instrText xml:space="preserve"> </w:instrText>
            </w:r>
            <w:r>
              <w:rPr>
                <w:noProof/>
              </w:rPr>
              <w:instrText>HYPERLINK \l "_Toc202538354"</w:instrText>
            </w:r>
            <w:r w:rsidRPr="00B10843">
              <w:rPr>
                <w:rStyle w:val="Hyperlink"/>
                <w:noProof/>
              </w:rPr>
              <w:instrText xml:space="preserve"> </w:instrText>
            </w:r>
            <w:r w:rsidRPr="00B10843">
              <w:rPr>
                <w:rStyle w:val="Hyperlink"/>
                <w:noProof/>
              </w:rPr>
            </w:r>
            <w:r w:rsidRPr="00B10843">
              <w:rPr>
                <w:rStyle w:val="Hyperlink"/>
                <w:noProof/>
              </w:rPr>
              <w:fldChar w:fldCharType="separate"/>
            </w:r>
            <w:r w:rsidRPr="00B10843">
              <w:rPr>
                <w:rStyle w:val="Hyperlink"/>
                <w:noProof/>
              </w:rPr>
              <w:t>10</w:t>
            </w:r>
            <w:r>
              <w:rPr>
                <w:rFonts w:asciiTheme="minorHAnsi" w:eastAsiaTheme="minorEastAsia" w:hAnsiTheme="minorHAnsi" w:cstheme="minorBidi"/>
                <w:noProof/>
                <w:kern w:val="2"/>
                <w14:ligatures w14:val="standardContextual"/>
              </w:rPr>
              <w:tab/>
            </w:r>
            <w:r w:rsidRPr="00B10843">
              <w:rPr>
                <w:rStyle w:val="Hyperlink"/>
                <w:noProof/>
              </w:rPr>
              <w:t>Coordinators for Efforts until MPEG#152</w:t>
            </w:r>
            <w:r>
              <w:rPr>
                <w:noProof/>
                <w:webHidden/>
              </w:rPr>
              <w:tab/>
            </w:r>
            <w:r>
              <w:rPr>
                <w:noProof/>
                <w:webHidden/>
              </w:rPr>
              <w:fldChar w:fldCharType="begin"/>
            </w:r>
            <w:r>
              <w:rPr>
                <w:noProof/>
                <w:webHidden/>
              </w:rPr>
              <w:instrText xml:space="preserve"> PAGEREF _Toc202538354 \h </w:instrText>
            </w:r>
            <w:r>
              <w:rPr>
                <w:noProof/>
                <w:webHidden/>
              </w:rPr>
            </w:r>
          </w:ins>
          <w:r>
            <w:rPr>
              <w:noProof/>
              <w:webHidden/>
            </w:rPr>
            <w:fldChar w:fldCharType="separate"/>
          </w:r>
          <w:ins w:id="159" w:author="Thomas Stockhammer (25/05/20)" w:date="2025-07-04T16:18:00Z" w16du:dateUtc="2025-07-04T07:18:00Z">
            <w:r>
              <w:rPr>
                <w:noProof/>
                <w:webHidden/>
              </w:rPr>
              <w:t>26</w:t>
            </w:r>
            <w:r>
              <w:rPr>
                <w:noProof/>
                <w:webHidden/>
              </w:rPr>
              <w:fldChar w:fldCharType="end"/>
            </w:r>
            <w:r w:rsidRPr="00B10843">
              <w:rPr>
                <w:rStyle w:val="Hyperlink"/>
                <w:noProof/>
              </w:rPr>
              <w:fldChar w:fldCharType="end"/>
            </w:r>
          </w:ins>
        </w:p>
        <w:p w14:paraId="67E11ED5" w14:textId="3CAD0858" w:rsidR="0090464E" w:rsidDel="00B26F9B" w:rsidRDefault="0090464E">
          <w:pPr>
            <w:pStyle w:val="TOC1"/>
            <w:rPr>
              <w:del w:id="160" w:author="Thomas Stockhammer (25/05/20)" w:date="2025-07-04T16:18:00Z" w16du:dateUtc="2025-07-04T07:18:00Z"/>
              <w:rFonts w:asciiTheme="minorHAnsi" w:eastAsiaTheme="minorEastAsia" w:hAnsiTheme="minorHAnsi" w:cstheme="minorBidi"/>
              <w:noProof/>
              <w:kern w:val="2"/>
              <w14:ligatures w14:val="standardContextual"/>
            </w:rPr>
          </w:pPr>
          <w:del w:id="161" w:author="Thomas Stockhammer (25/05/20)" w:date="2025-07-04T16:18:00Z" w16du:dateUtc="2025-07-04T07:18:00Z">
            <w:r w:rsidRPr="00B26F9B" w:rsidDel="00B26F9B">
              <w:rPr>
                <w:noProof/>
                <w:rPrChange w:id="162" w:author="Thomas Stockhammer (25/05/20)" w:date="2025-07-04T16:18:00Z" w16du:dateUtc="2025-07-04T07:18:00Z">
                  <w:rPr>
                    <w:rStyle w:val="Hyperlink"/>
                    <w:noProof/>
                  </w:rPr>
                </w:rPrChange>
              </w:rPr>
              <w:delText>1</w:delText>
            </w:r>
            <w:r w:rsidDel="00B26F9B">
              <w:rPr>
                <w:rFonts w:asciiTheme="minorHAnsi" w:eastAsiaTheme="minorEastAsia" w:hAnsiTheme="minorHAnsi" w:cstheme="minorBidi"/>
                <w:noProof/>
                <w:kern w:val="2"/>
                <w14:ligatures w14:val="standardContextual"/>
              </w:rPr>
              <w:tab/>
            </w:r>
            <w:r w:rsidRPr="00B26F9B" w:rsidDel="00B26F9B">
              <w:rPr>
                <w:noProof/>
                <w:rPrChange w:id="163" w:author="Thomas Stockhammer (25/05/20)" w:date="2025-07-04T16:18:00Z" w16du:dateUtc="2025-07-04T07:18:00Z">
                  <w:rPr>
                    <w:rStyle w:val="Hyperlink"/>
                    <w:noProof/>
                  </w:rPr>
                </w:rPrChange>
              </w:rPr>
              <w:delText>Scope</w:delText>
            </w:r>
            <w:r w:rsidDel="00B26F9B">
              <w:rPr>
                <w:noProof/>
                <w:webHidden/>
              </w:rPr>
              <w:tab/>
              <w:delText>5</w:delText>
            </w:r>
          </w:del>
        </w:p>
        <w:p w14:paraId="4268C418" w14:textId="70117946" w:rsidR="0090464E" w:rsidDel="00B26F9B" w:rsidRDefault="0090464E">
          <w:pPr>
            <w:pStyle w:val="TOC1"/>
            <w:rPr>
              <w:del w:id="164" w:author="Thomas Stockhammer (25/05/20)" w:date="2025-07-04T16:18:00Z" w16du:dateUtc="2025-07-04T07:18:00Z"/>
              <w:rFonts w:asciiTheme="minorHAnsi" w:eastAsiaTheme="minorEastAsia" w:hAnsiTheme="minorHAnsi" w:cstheme="minorBidi"/>
              <w:noProof/>
              <w:kern w:val="2"/>
              <w14:ligatures w14:val="standardContextual"/>
            </w:rPr>
          </w:pPr>
          <w:del w:id="165" w:author="Thomas Stockhammer (25/05/20)" w:date="2025-07-04T16:18:00Z" w16du:dateUtc="2025-07-04T07:18:00Z">
            <w:r w:rsidRPr="00B26F9B" w:rsidDel="00B26F9B">
              <w:rPr>
                <w:noProof/>
                <w:rPrChange w:id="166" w:author="Thomas Stockhammer (25/05/20)" w:date="2025-07-04T16:18:00Z" w16du:dateUtc="2025-07-04T07:18:00Z">
                  <w:rPr>
                    <w:rStyle w:val="Hyperlink"/>
                    <w:noProof/>
                  </w:rPr>
                </w:rPrChange>
              </w:rPr>
              <w:delText>2</w:delText>
            </w:r>
            <w:r w:rsidDel="00B26F9B">
              <w:rPr>
                <w:rFonts w:asciiTheme="minorHAnsi" w:eastAsiaTheme="minorEastAsia" w:hAnsiTheme="minorHAnsi" w:cstheme="minorBidi"/>
                <w:noProof/>
                <w:kern w:val="2"/>
                <w14:ligatures w14:val="standardContextual"/>
              </w:rPr>
              <w:tab/>
            </w:r>
            <w:r w:rsidRPr="00B26F9B" w:rsidDel="00B26F9B">
              <w:rPr>
                <w:noProof/>
                <w:rPrChange w:id="167" w:author="Thomas Stockhammer (25/05/20)" w:date="2025-07-04T16:18:00Z" w16du:dateUtc="2025-07-04T07:18:00Z">
                  <w:rPr>
                    <w:rStyle w:val="Hyperlink"/>
                    <w:noProof/>
                  </w:rPr>
                </w:rPrChange>
              </w:rPr>
              <w:delText>Time Plans and Projects</w:delText>
            </w:r>
            <w:r w:rsidDel="00B26F9B">
              <w:rPr>
                <w:noProof/>
                <w:webHidden/>
              </w:rPr>
              <w:tab/>
              <w:delText>5</w:delText>
            </w:r>
          </w:del>
        </w:p>
        <w:p w14:paraId="4837AA14" w14:textId="78896128" w:rsidR="0090464E" w:rsidDel="00B26F9B" w:rsidRDefault="0090464E">
          <w:pPr>
            <w:pStyle w:val="TOC1"/>
            <w:rPr>
              <w:del w:id="168" w:author="Thomas Stockhammer (25/05/20)" w:date="2025-07-04T16:18:00Z" w16du:dateUtc="2025-07-04T07:18:00Z"/>
              <w:rFonts w:asciiTheme="minorHAnsi" w:eastAsiaTheme="minorEastAsia" w:hAnsiTheme="minorHAnsi" w:cstheme="minorBidi"/>
              <w:noProof/>
              <w:kern w:val="2"/>
              <w14:ligatures w14:val="standardContextual"/>
            </w:rPr>
          </w:pPr>
          <w:del w:id="169" w:author="Thomas Stockhammer (25/05/20)" w:date="2025-07-04T16:18:00Z" w16du:dateUtc="2025-07-04T07:18:00Z">
            <w:r w:rsidRPr="00B26F9B" w:rsidDel="00B26F9B">
              <w:rPr>
                <w:noProof/>
                <w:rPrChange w:id="170" w:author="Thomas Stockhammer (25/05/20)" w:date="2025-07-04T16:18:00Z" w16du:dateUtc="2025-07-04T07:18:00Z">
                  <w:rPr>
                    <w:rStyle w:val="Hyperlink"/>
                    <w:noProof/>
                  </w:rPr>
                </w:rPrChange>
              </w:rPr>
              <w:delText>3</w:delText>
            </w:r>
            <w:r w:rsidDel="00B26F9B">
              <w:rPr>
                <w:rFonts w:asciiTheme="minorHAnsi" w:eastAsiaTheme="minorEastAsia" w:hAnsiTheme="minorHAnsi" w:cstheme="minorBidi"/>
                <w:noProof/>
                <w:kern w:val="2"/>
                <w14:ligatures w14:val="standardContextual"/>
              </w:rPr>
              <w:tab/>
            </w:r>
            <w:r w:rsidRPr="00B26F9B" w:rsidDel="00B26F9B">
              <w:rPr>
                <w:noProof/>
                <w:rPrChange w:id="171" w:author="Thomas Stockhammer (25/05/20)" w:date="2025-07-04T16:18:00Z" w16du:dateUtc="2025-07-04T07:18:00Z">
                  <w:rPr>
                    <w:rStyle w:val="Hyperlink"/>
                    <w:noProof/>
                  </w:rPr>
                </w:rPrChange>
              </w:rPr>
              <w:delText>Extending Khronos glTF2.0</w:delText>
            </w:r>
            <w:r w:rsidDel="00B26F9B">
              <w:rPr>
                <w:noProof/>
                <w:webHidden/>
              </w:rPr>
              <w:tab/>
              <w:delText>7</w:delText>
            </w:r>
          </w:del>
        </w:p>
        <w:p w14:paraId="1A84A78C" w14:textId="2989035D" w:rsidR="0090464E" w:rsidDel="00B26F9B" w:rsidRDefault="0090464E">
          <w:pPr>
            <w:pStyle w:val="TOC2"/>
            <w:rPr>
              <w:del w:id="172" w:author="Thomas Stockhammer (25/05/20)" w:date="2025-07-04T16:18:00Z" w16du:dateUtc="2025-07-04T07:18:00Z"/>
              <w:rFonts w:asciiTheme="minorHAnsi" w:eastAsiaTheme="minorEastAsia" w:hAnsiTheme="minorHAnsi" w:cstheme="minorBidi"/>
              <w:noProof/>
              <w:kern w:val="2"/>
              <w14:ligatures w14:val="standardContextual"/>
            </w:rPr>
          </w:pPr>
          <w:del w:id="173" w:author="Thomas Stockhammer (25/05/20)" w:date="2025-07-04T16:18:00Z" w16du:dateUtc="2025-07-04T07:18:00Z">
            <w:r w:rsidRPr="00B26F9B" w:rsidDel="00B26F9B">
              <w:rPr>
                <w:noProof/>
                <w:rPrChange w:id="174" w:author="Thomas Stockhammer (25/05/20)" w:date="2025-07-04T16:18:00Z" w16du:dateUtc="2025-07-04T07:18:00Z">
                  <w:rPr>
                    <w:rStyle w:val="Hyperlink"/>
                    <w:noProof/>
                  </w:rPr>
                </w:rPrChange>
              </w:rPr>
              <w:delText>3.1</w:delText>
            </w:r>
            <w:r w:rsidDel="00B26F9B">
              <w:rPr>
                <w:rFonts w:asciiTheme="minorHAnsi" w:eastAsiaTheme="minorEastAsia" w:hAnsiTheme="minorHAnsi" w:cstheme="minorBidi"/>
                <w:noProof/>
                <w:kern w:val="2"/>
                <w14:ligatures w14:val="standardContextual"/>
              </w:rPr>
              <w:tab/>
            </w:r>
            <w:r w:rsidRPr="00B26F9B" w:rsidDel="00B26F9B">
              <w:rPr>
                <w:noProof/>
                <w:rPrChange w:id="175" w:author="Thomas Stockhammer (25/05/20)" w:date="2025-07-04T16:18:00Z" w16du:dateUtc="2025-07-04T07:18:00Z">
                  <w:rPr>
                    <w:rStyle w:val="Hyperlink"/>
                    <w:noProof/>
                  </w:rPr>
                </w:rPrChange>
              </w:rPr>
              <w:delText>General</w:delText>
            </w:r>
            <w:r w:rsidDel="00B26F9B">
              <w:rPr>
                <w:noProof/>
                <w:webHidden/>
              </w:rPr>
              <w:tab/>
              <w:delText>7</w:delText>
            </w:r>
          </w:del>
        </w:p>
        <w:p w14:paraId="6E1C5703" w14:textId="43F0A9AA" w:rsidR="0090464E" w:rsidDel="00B26F9B" w:rsidRDefault="0090464E">
          <w:pPr>
            <w:pStyle w:val="TOC2"/>
            <w:rPr>
              <w:del w:id="176" w:author="Thomas Stockhammer (25/05/20)" w:date="2025-07-04T16:18:00Z" w16du:dateUtc="2025-07-04T07:18:00Z"/>
              <w:rFonts w:asciiTheme="minorHAnsi" w:eastAsiaTheme="minorEastAsia" w:hAnsiTheme="minorHAnsi" w:cstheme="minorBidi"/>
              <w:noProof/>
              <w:kern w:val="2"/>
              <w14:ligatures w14:val="standardContextual"/>
            </w:rPr>
          </w:pPr>
          <w:del w:id="177" w:author="Thomas Stockhammer (25/05/20)" w:date="2025-07-04T16:18:00Z" w16du:dateUtc="2025-07-04T07:18:00Z">
            <w:r w:rsidRPr="00B26F9B" w:rsidDel="00B26F9B">
              <w:rPr>
                <w:noProof/>
                <w:rPrChange w:id="178" w:author="Thomas Stockhammer (25/05/20)" w:date="2025-07-04T16:18:00Z" w16du:dateUtc="2025-07-04T07:18:00Z">
                  <w:rPr>
                    <w:rStyle w:val="Hyperlink"/>
                    <w:noProof/>
                  </w:rPr>
                </w:rPrChange>
              </w:rPr>
              <w:delText>3.2</w:delText>
            </w:r>
            <w:r w:rsidDel="00B26F9B">
              <w:rPr>
                <w:rFonts w:asciiTheme="minorHAnsi" w:eastAsiaTheme="minorEastAsia" w:hAnsiTheme="minorHAnsi" w:cstheme="minorBidi"/>
                <w:noProof/>
                <w:kern w:val="2"/>
                <w14:ligatures w14:val="standardContextual"/>
              </w:rPr>
              <w:tab/>
            </w:r>
            <w:r w:rsidRPr="00B26F9B" w:rsidDel="00B26F9B">
              <w:rPr>
                <w:noProof/>
                <w:rPrChange w:id="179" w:author="Thomas Stockhammer (25/05/20)" w:date="2025-07-04T16:18:00Z" w16du:dateUtc="2025-07-04T07:18:00Z">
                  <w:rPr>
                    <w:rStyle w:val="Hyperlink"/>
                    <w:noProof/>
                  </w:rPr>
                </w:rPrChange>
              </w:rPr>
              <w:delText>Template for MPEG Extensions submitted to Khronos</w:delText>
            </w:r>
            <w:r w:rsidDel="00B26F9B">
              <w:rPr>
                <w:noProof/>
                <w:webHidden/>
              </w:rPr>
              <w:tab/>
              <w:delText>8</w:delText>
            </w:r>
          </w:del>
        </w:p>
        <w:p w14:paraId="5042EDEC" w14:textId="10F2B0DF" w:rsidR="0090464E" w:rsidDel="00B26F9B" w:rsidRDefault="0090464E">
          <w:pPr>
            <w:pStyle w:val="TOC2"/>
            <w:rPr>
              <w:del w:id="180" w:author="Thomas Stockhammer (25/05/20)" w:date="2025-07-04T16:18:00Z" w16du:dateUtc="2025-07-04T07:18:00Z"/>
              <w:rFonts w:asciiTheme="minorHAnsi" w:eastAsiaTheme="minorEastAsia" w:hAnsiTheme="minorHAnsi" w:cstheme="minorBidi"/>
              <w:noProof/>
              <w:kern w:val="2"/>
              <w14:ligatures w14:val="standardContextual"/>
            </w:rPr>
          </w:pPr>
          <w:del w:id="181" w:author="Thomas Stockhammer (25/05/20)" w:date="2025-07-04T16:18:00Z" w16du:dateUtc="2025-07-04T07:18:00Z">
            <w:r w:rsidRPr="00B26F9B" w:rsidDel="00B26F9B">
              <w:rPr>
                <w:noProof/>
                <w:rPrChange w:id="182" w:author="Thomas Stockhammer (25/05/20)" w:date="2025-07-04T16:18:00Z" w16du:dateUtc="2025-07-04T07:18:00Z">
                  <w:rPr>
                    <w:rStyle w:val="Hyperlink"/>
                    <w:noProof/>
                  </w:rPr>
                </w:rPrChange>
              </w:rPr>
              <w:delText>3.3</w:delText>
            </w:r>
            <w:r w:rsidDel="00B26F9B">
              <w:rPr>
                <w:rFonts w:asciiTheme="minorHAnsi" w:eastAsiaTheme="minorEastAsia" w:hAnsiTheme="minorHAnsi" w:cstheme="minorBidi"/>
                <w:noProof/>
                <w:kern w:val="2"/>
                <w14:ligatures w14:val="standardContextual"/>
              </w:rPr>
              <w:tab/>
            </w:r>
            <w:r w:rsidRPr="00B26F9B" w:rsidDel="00B26F9B">
              <w:rPr>
                <w:noProof/>
                <w:rPrChange w:id="183" w:author="Thomas Stockhammer (25/05/20)" w:date="2025-07-04T16:18:00Z" w16du:dateUtc="2025-07-04T07:18:00Z">
                  <w:rPr>
                    <w:rStyle w:val="Hyperlink"/>
                    <w:noProof/>
                  </w:rPr>
                </w:rPrChange>
              </w:rPr>
              <w:delText>Status Extension Submission for first Edition</w:delText>
            </w:r>
            <w:r w:rsidDel="00B26F9B">
              <w:rPr>
                <w:noProof/>
                <w:webHidden/>
              </w:rPr>
              <w:tab/>
              <w:delText>9</w:delText>
            </w:r>
          </w:del>
        </w:p>
        <w:p w14:paraId="32AE5CDD" w14:textId="42B10D3F" w:rsidR="0090464E" w:rsidDel="00B26F9B" w:rsidRDefault="0090464E">
          <w:pPr>
            <w:pStyle w:val="TOC2"/>
            <w:rPr>
              <w:del w:id="184" w:author="Thomas Stockhammer (25/05/20)" w:date="2025-07-04T16:18:00Z" w16du:dateUtc="2025-07-04T07:18:00Z"/>
              <w:rFonts w:asciiTheme="minorHAnsi" w:eastAsiaTheme="minorEastAsia" w:hAnsiTheme="minorHAnsi" w:cstheme="minorBidi"/>
              <w:noProof/>
              <w:kern w:val="2"/>
              <w14:ligatures w14:val="standardContextual"/>
            </w:rPr>
          </w:pPr>
          <w:del w:id="185" w:author="Thomas Stockhammer (25/05/20)" w:date="2025-07-04T16:18:00Z" w16du:dateUtc="2025-07-04T07:18:00Z">
            <w:r w:rsidRPr="00B26F9B" w:rsidDel="00B26F9B">
              <w:rPr>
                <w:noProof/>
                <w:rPrChange w:id="186" w:author="Thomas Stockhammer (25/05/20)" w:date="2025-07-04T16:18:00Z" w16du:dateUtc="2025-07-04T07:18:00Z">
                  <w:rPr>
                    <w:rStyle w:val="Hyperlink"/>
                    <w:noProof/>
                  </w:rPr>
                </w:rPrChange>
              </w:rPr>
              <w:delText>3.4</w:delText>
            </w:r>
            <w:r w:rsidDel="00B26F9B">
              <w:rPr>
                <w:rFonts w:asciiTheme="minorHAnsi" w:eastAsiaTheme="minorEastAsia" w:hAnsiTheme="minorHAnsi" w:cstheme="minorBidi"/>
                <w:noProof/>
                <w:kern w:val="2"/>
                <w14:ligatures w14:val="standardContextual"/>
              </w:rPr>
              <w:tab/>
            </w:r>
            <w:r w:rsidRPr="00B26F9B" w:rsidDel="00B26F9B">
              <w:rPr>
                <w:noProof/>
                <w:rPrChange w:id="187" w:author="Thomas Stockhammer (25/05/20)" w:date="2025-07-04T16:18:00Z" w16du:dateUtc="2025-07-04T07:18:00Z">
                  <w:rPr>
                    <w:rStyle w:val="Hyperlink"/>
                    <w:noProof/>
                  </w:rPr>
                </w:rPrChange>
              </w:rPr>
              <w:delText>Status Extension Submission for second Edition</w:delText>
            </w:r>
            <w:r w:rsidDel="00B26F9B">
              <w:rPr>
                <w:noProof/>
                <w:webHidden/>
              </w:rPr>
              <w:tab/>
              <w:delText>10</w:delText>
            </w:r>
          </w:del>
        </w:p>
        <w:p w14:paraId="662D53DD" w14:textId="08C15EDA" w:rsidR="0090464E" w:rsidDel="00B26F9B" w:rsidRDefault="0090464E">
          <w:pPr>
            <w:pStyle w:val="TOC2"/>
            <w:rPr>
              <w:del w:id="188" w:author="Thomas Stockhammer (25/05/20)" w:date="2025-07-04T16:18:00Z" w16du:dateUtc="2025-07-04T07:18:00Z"/>
              <w:rFonts w:asciiTheme="minorHAnsi" w:eastAsiaTheme="minorEastAsia" w:hAnsiTheme="minorHAnsi" w:cstheme="minorBidi"/>
              <w:noProof/>
              <w:kern w:val="2"/>
              <w14:ligatures w14:val="standardContextual"/>
            </w:rPr>
          </w:pPr>
          <w:del w:id="189" w:author="Thomas Stockhammer (25/05/20)" w:date="2025-07-04T16:18:00Z" w16du:dateUtc="2025-07-04T07:18:00Z">
            <w:r w:rsidRPr="00B26F9B" w:rsidDel="00B26F9B">
              <w:rPr>
                <w:noProof/>
                <w:rPrChange w:id="190" w:author="Thomas Stockhammer (25/05/20)" w:date="2025-07-04T16:18:00Z" w16du:dateUtc="2025-07-04T07:18:00Z">
                  <w:rPr>
                    <w:rStyle w:val="Hyperlink"/>
                    <w:noProof/>
                  </w:rPr>
                </w:rPrChange>
              </w:rPr>
              <w:delText>3.5</w:delText>
            </w:r>
            <w:r w:rsidDel="00B26F9B">
              <w:rPr>
                <w:rFonts w:asciiTheme="minorHAnsi" w:eastAsiaTheme="minorEastAsia" w:hAnsiTheme="minorHAnsi" w:cstheme="minorBidi"/>
                <w:noProof/>
                <w:kern w:val="2"/>
                <w14:ligatures w14:val="standardContextual"/>
              </w:rPr>
              <w:tab/>
            </w:r>
            <w:r w:rsidRPr="00B26F9B" w:rsidDel="00B26F9B">
              <w:rPr>
                <w:noProof/>
                <w:rPrChange w:id="191" w:author="Thomas Stockhammer (25/05/20)" w:date="2025-07-04T16:18:00Z" w16du:dateUtc="2025-07-04T07:18:00Z">
                  <w:rPr>
                    <w:rStyle w:val="Hyperlink"/>
                    <w:noProof/>
                  </w:rPr>
                </w:rPrChange>
              </w:rPr>
              <w:delText>Process and Workflow</w:delText>
            </w:r>
            <w:r w:rsidDel="00B26F9B">
              <w:rPr>
                <w:noProof/>
                <w:webHidden/>
              </w:rPr>
              <w:tab/>
              <w:delText>10</w:delText>
            </w:r>
          </w:del>
        </w:p>
        <w:p w14:paraId="73F72D5C" w14:textId="5BE5A4B2" w:rsidR="0090464E" w:rsidDel="00B26F9B" w:rsidRDefault="0090464E">
          <w:pPr>
            <w:pStyle w:val="TOC2"/>
            <w:rPr>
              <w:del w:id="192" w:author="Thomas Stockhammer (25/05/20)" w:date="2025-07-04T16:18:00Z" w16du:dateUtc="2025-07-04T07:18:00Z"/>
              <w:rFonts w:asciiTheme="minorHAnsi" w:eastAsiaTheme="minorEastAsia" w:hAnsiTheme="minorHAnsi" w:cstheme="minorBidi"/>
              <w:noProof/>
              <w:kern w:val="2"/>
              <w14:ligatures w14:val="standardContextual"/>
            </w:rPr>
          </w:pPr>
          <w:del w:id="193" w:author="Thomas Stockhammer (25/05/20)" w:date="2025-07-04T16:18:00Z" w16du:dateUtc="2025-07-04T07:18:00Z">
            <w:r w:rsidRPr="00B26F9B" w:rsidDel="00B26F9B">
              <w:rPr>
                <w:noProof/>
                <w:rPrChange w:id="194" w:author="Thomas Stockhammer (25/05/20)" w:date="2025-07-04T16:18:00Z" w16du:dateUtc="2025-07-04T07:18:00Z">
                  <w:rPr>
                    <w:rStyle w:val="Hyperlink"/>
                    <w:noProof/>
                  </w:rPr>
                </w:rPrChange>
              </w:rPr>
              <w:delText>3.6</w:delText>
            </w:r>
            <w:r w:rsidDel="00B26F9B">
              <w:rPr>
                <w:rFonts w:asciiTheme="minorHAnsi" w:eastAsiaTheme="minorEastAsia" w:hAnsiTheme="minorHAnsi" w:cstheme="minorBidi"/>
                <w:noProof/>
                <w:kern w:val="2"/>
                <w14:ligatures w14:val="standardContextual"/>
              </w:rPr>
              <w:tab/>
            </w:r>
            <w:r w:rsidRPr="00B26F9B" w:rsidDel="00B26F9B">
              <w:rPr>
                <w:noProof/>
                <w:rPrChange w:id="195" w:author="Thomas Stockhammer (25/05/20)" w:date="2025-07-04T16:18:00Z" w16du:dateUtc="2025-07-04T07:18:00Z">
                  <w:rPr>
                    <w:rStyle w:val="Hyperlink"/>
                    <w:noProof/>
                  </w:rPr>
                </w:rPrChange>
              </w:rPr>
              <w:delText>Status</w:delText>
            </w:r>
            <w:r w:rsidDel="00B26F9B">
              <w:rPr>
                <w:noProof/>
                <w:webHidden/>
              </w:rPr>
              <w:tab/>
              <w:delText>12</w:delText>
            </w:r>
          </w:del>
        </w:p>
        <w:p w14:paraId="6C9407B9" w14:textId="7E9270CB" w:rsidR="0090464E" w:rsidDel="00B26F9B" w:rsidRDefault="0090464E">
          <w:pPr>
            <w:pStyle w:val="TOC1"/>
            <w:rPr>
              <w:del w:id="196" w:author="Thomas Stockhammer (25/05/20)" w:date="2025-07-04T16:18:00Z" w16du:dateUtc="2025-07-04T07:18:00Z"/>
              <w:rFonts w:asciiTheme="minorHAnsi" w:eastAsiaTheme="minorEastAsia" w:hAnsiTheme="minorHAnsi" w:cstheme="minorBidi"/>
              <w:noProof/>
              <w:kern w:val="2"/>
              <w14:ligatures w14:val="standardContextual"/>
            </w:rPr>
          </w:pPr>
          <w:del w:id="197" w:author="Thomas Stockhammer (25/05/20)" w:date="2025-07-04T16:18:00Z" w16du:dateUtc="2025-07-04T07:18:00Z">
            <w:r w:rsidRPr="00B26F9B" w:rsidDel="00B26F9B">
              <w:rPr>
                <w:noProof/>
                <w:rPrChange w:id="198" w:author="Thomas Stockhammer (25/05/20)" w:date="2025-07-04T16:18:00Z" w16du:dateUtc="2025-07-04T07:18:00Z">
                  <w:rPr>
                    <w:rStyle w:val="Hyperlink"/>
                    <w:noProof/>
                  </w:rPr>
                </w:rPrChange>
              </w:rPr>
              <w:delText>4</w:delText>
            </w:r>
            <w:r w:rsidDel="00B26F9B">
              <w:rPr>
                <w:rFonts w:asciiTheme="minorHAnsi" w:eastAsiaTheme="minorEastAsia" w:hAnsiTheme="minorHAnsi" w:cstheme="minorBidi"/>
                <w:noProof/>
                <w:kern w:val="2"/>
                <w14:ligatures w14:val="standardContextual"/>
              </w:rPr>
              <w:tab/>
            </w:r>
            <w:r w:rsidRPr="00B26F9B" w:rsidDel="00B26F9B">
              <w:rPr>
                <w:noProof/>
                <w:rPrChange w:id="199" w:author="Thomas Stockhammer (25/05/20)" w:date="2025-07-04T16:18:00Z" w16du:dateUtc="2025-07-04T07:18:00Z">
                  <w:rPr>
                    <w:rStyle w:val="Hyperlink"/>
                    <w:noProof/>
                  </w:rPr>
                </w:rPrChange>
              </w:rPr>
              <w:delText>Communication with Khronos</w:delText>
            </w:r>
            <w:r w:rsidDel="00B26F9B">
              <w:rPr>
                <w:noProof/>
                <w:webHidden/>
              </w:rPr>
              <w:tab/>
              <w:delText>13</w:delText>
            </w:r>
          </w:del>
        </w:p>
        <w:p w14:paraId="05F9343B" w14:textId="125AAE3C" w:rsidR="0090464E" w:rsidDel="00B26F9B" w:rsidRDefault="0090464E">
          <w:pPr>
            <w:pStyle w:val="TOC2"/>
            <w:rPr>
              <w:del w:id="200" w:author="Thomas Stockhammer (25/05/20)" w:date="2025-07-04T16:18:00Z" w16du:dateUtc="2025-07-04T07:18:00Z"/>
              <w:rFonts w:asciiTheme="minorHAnsi" w:eastAsiaTheme="minorEastAsia" w:hAnsiTheme="minorHAnsi" w:cstheme="minorBidi"/>
              <w:noProof/>
              <w:kern w:val="2"/>
              <w14:ligatures w14:val="standardContextual"/>
            </w:rPr>
          </w:pPr>
          <w:del w:id="201" w:author="Thomas Stockhammer (25/05/20)" w:date="2025-07-04T16:18:00Z" w16du:dateUtc="2025-07-04T07:18:00Z">
            <w:r w:rsidRPr="00B26F9B" w:rsidDel="00B26F9B">
              <w:rPr>
                <w:noProof/>
                <w:rPrChange w:id="202" w:author="Thomas Stockhammer (25/05/20)" w:date="2025-07-04T16:18:00Z" w16du:dateUtc="2025-07-04T07:18:00Z">
                  <w:rPr>
                    <w:rStyle w:val="Hyperlink"/>
                    <w:noProof/>
                  </w:rPr>
                </w:rPrChange>
              </w:rPr>
              <w:delText>4.1</w:delText>
            </w:r>
            <w:r w:rsidDel="00B26F9B">
              <w:rPr>
                <w:rFonts w:asciiTheme="minorHAnsi" w:eastAsiaTheme="minorEastAsia" w:hAnsiTheme="minorHAnsi" w:cstheme="minorBidi"/>
                <w:noProof/>
                <w:kern w:val="2"/>
                <w14:ligatures w14:val="standardContextual"/>
              </w:rPr>
              <w:tab/>
            </w:r>
            <w:r w:rsidRPr="00B26F9B" w:rsidDel="00B26F9B">
              <w:rPr>
                <w:noProof/>
                <w:rPrChange w:id="203" w:author="Thomas Stockhammer (25/05/20)" w:date="2025-07-04T16:18:00Z" w16du:dateUtc="2025-07-04T07:18:00Z">
                  <w:rPr>
                    <w:rStyle w:val="Hyperlink"/>
                    <w:noProof/>
                  </w:rPr>
                </w:rPrChange>
              </w:rPr>
              <w:delText>Overview</w:delText>
            </w:r>
            <w:r w:rsidDel="00B26F9B">
              <w:rPr>
                <w:noProof/>
                <w:webHidden/>
              </w:rPr>
              <w:tab/>
              <w:delText>13</w:delText>
            </w:r>
          </w:del>
        </w:p>
        <w:p w14:paraId="44555DD3" w14:textId="14920D88" w:rsidR="0090464E" w:rsidDel="00B26F9B" w:rsidRDefault="0090464E">
          <w:pPr>
            <w:pStyle w:val="TOC2"/>
            <w:rPr>
              <w:del w:id="204" w:author="Thomas Stockhammer (25/05/20)" w:date="2025-07-04T16:18:00Z" w16du:dateUtc="2025-07-04T07:18:00Z"/>
              <w:rFonts w:asciiTheme="minorHAnsi" w:eastAsiaTheme="minorEastAsia" w:hAnsiTheme="minorHAnsi" w:cstheme="minorBidi"/>
              <w:noProof/>
              <w:kern w:val="2"/>
              <w14:ligatures w14:val="standardContextual"/>
            </w:rPr>
          </w:pPr>
          <w:del w:id="205" w:author="Thomas Stockhammer (25/05/20)" w:date="2025-07-04T16:18:00Z" w16du:dateUtc="2025-07-04T07:18:00Z">
            <w:r w:rsidRPr="00B26F9B" w:rsidDel="00B26F9B">
              <w:rPr>
                <w:noProof/>
                <w:rPrChange w:id="206" w:author="Thomas Stockhammer (25/05/20)" w:date="2025-07-04T16:18:00Z" w16du:dateUtc="2025-07-04T07:18:00Z">
                  <w:rPr>
                    <w:rStyle w:val="Hyperlink"/>
                    <w:noProof/>
                  </w:rPr>
                </w:rPrChange>
              </w:rPr>
              <w:delText>4.2</w:delText>
            </w:r>
            <w:r w:rsidDel="00B26F9B">
              <w:rPr>
                <w:rFonts w:asciiTheme="minorHAnsi" w:eastAsiaTheme="minorEastAsia" w:hAnsiTheme="minorHAnsi" w:cstheme="minorBidi"/>
                <w:noProof/>
                <w:kern w:val="2"/>
                <w14:ligatures w14:val="standardContextual"/>
              </w:rPr>
              <w:tab/>
            </w:r>
            <w:r w:rsidRPr="00B26F9B" w:rsidDel="00B26F9B">
              <w:rPr>
                <w:noProof/>
                <w:rPrChange w:id="207" w:author="Thomas Stockhammer (25/05/20)" w:date="2025-07-04T16:18:00Z" w16du:dateUtc="2025-07-04T07:18:00Z">
                  <w:rPr>
                    <w:rStyle w:val="Hyperlink"/>
                    <w:noProof/>
                  </w:rPr>
                </w:rPrChange>
              </w:rPr>
              <w:delText>Communication prior to MPEG#146</w:delText>
            </w:r>
            <w:r w:rsidDel="00B26F9B">
              <w:rPr>
                <w:noProof/>
                <w:webHidden/>
              </w:rPr>
              <w:tab/>
              <w:delText>13</w:delText>
            </w:r>
          </w:del>
        </w:p>
        <w:p w14:paraId="19FD4FCE" w14:textId="467D3F47" w:rsidR="0090464E" w:rsidDel="00B26F9B" w:rsidRDefault="0090464E">
          <w:pPr>
            <w:pStyle w:val="TOC3"/>
            <w:tabs>
              <w:tab w:val="right" w:leader="dot" w:pos="9010"/>
            </w:tabs>
            <w:rPr>
              <w:del w:id="208" w:author="Thomas Stockhammer (25/05/20)" w:date="2025-07-04T16:18:00Z" w16du:dateUtc="2025-07-04T07:18:00Z"/>
              <w:rFonts w:asciiTheme="minorHAnsi" w:eastAsiaTheme="minorEastAsia" w:hAnsiTheme="minorHAnsi" w:cstheme="minorBidi"/>
              <w:noProof/>
              <w:kern w:val="2"/>
              <w14:ligatures w14:val="standardContextual"/>
            </w:rPr>
          </w:pPr>
          <w:del w:id="209" w:author="Thomas Stockhammer (25/05/20)" w:date="2025-07-04T16:18:00Z" w16du:dateUtc="2025-07-04T07:18:00Z">
            <w:r w:rsidRPr="00B26F9B" w:rsidDel="00B26F9B">
              <w:rPr>
                <w:noProof/>
                <w:rPrChange w:id="210" w:author="Thomas Stockhammer (25/05/20)" w:date="2025-07-04T16:18:00Z" w16du:dateUtc="2025-07-04T07:18:00Z">
                  <w:rPr>
                    <w:rStyle w:val="Hyperlink"/>
                    <w:noProof/>
                  </w:rPr>
                </w:rPrChange>
              </w:rPr>
              <w:delText>MPEG#133</w:delText>
            </w:r>
            <w:r w:rsidDel="00B26F9B">
              <w:rPr>
                <w:noProof/>
                <w:webHidden/>
              </w:rPr>
              <w:tab/>
              <w:delText>13</w:delText>
            </w:r>
          </w:del>
        </w:p>
        <w:p w14:paraId="25EB57BF" w14:textId="0BF5654E" w:rsidR="0090464E" w:rsidDel="00B26F9B" w:rsidRDefault="0090464E">
          <w:pPr>
            <w:pStyle w:val="TOC3"/>
            <w:tabs>
              <w:tab w:val="right" w:leader="dot" w:pos="9010"/>
            </w:tabs>
            <w:rPr>
              <w:del w:id="211" w:author="Thomas Stockhammer (25/05/20)" w:date="2025-07-04T16:18:00Z" w16du:dateUtc="2025-07-04T07:18:00Z"/>
              <w:rFonts w:asciiTheme="minorHAnsi" w:eastAsiaTheme="minorEastAsia" w:hAnsiTheme="minorHAnsi" w:cstheme="minorBidi"/>
              <w:noProof/>
              <w:kern w:val="2"/>
              <w14:ligatures w14:val="standardContextual"/>
            </w:rPr>
          </w:pPr>
          <w:del w:id="212" w:author="Thomas Stockhammer (25/05/20)" w:date="2025-07-04T16:18:00Z" w16du:dateUtc="2025-07-04T07:18:00Z">
            <w:r w:rsidRPr="00B26F9B" w:rsidDel="00B26F9B">
              <w:rPr>
                <w:noProof/>
                <w:rPrChange w:id="213" w:author="Thomas Stockhammer (25/05/20)" w:date="2025-07-04T16:18:00Z" w16du:dateUtc="2025-07-04T07:18:00Z">
                  <w:rPr>
                    <w:rStyle w:val="Hyperlink"/>
                    <w:noProof/>
                  </w:rPr>
                </w:rPrChange>
              </w:rPr>
              <w:delText>MPEG#135</w:delText>
            </w:r>
            <w:r w:rsidDel="00B26F9B">
              <w:rPr>
                <w:noProof/>
                <w:webHidden/>
              </w:rPr>
              <w:tab/>
              <w:delText>14</w:delText>
            </w:r>
          </w:del>
        </w:p>
        <w:p w14:paraId="5091FFEB" w14:textId="191C1A2B" w:rsidR="0090464E" w:rsidDel="00B26F9B" w:rsidRDefault="0090464E">
          <w:pPr>
            <w:pStyle w:val="TOC3"/>
            <w:tabs>
              <w:tab w:val="right" w:leader="dot" w:pos="9010"/>
            </w:tabs>
            <w:rPr>
              <w:del w:id="214" w:author="Thomas Stockhammer (25/05/20)" w:date="2025-07-04T16:18:00Z" w16du:dateUtc="2025-07-04T07:18:00Z"/>
              <w:rFonts w:asciiTheme="minorHAnsi" w:eastAsiaTheme="minorEastAsia" w:hAnsiTheme="minorHAnsi" w:cstheme="minorBidi"/>
              <w:noProof/>
              <w:kern w:val="2"/>
              <w14:ligatures w14:val="standardContextual"/>
            </w:rPr>
          </w:pPr>
          <w:del w:id="215" w:author="Thomas Stockhammer (25/05/20)" w:date="2025-07-04T16:18:00Z" w16du:dateUtc="2025-07-04T07:18:00Z">
            <w:r w:rsidRPr="00B26F9B" w:rsidDel="00B26F9B">
              <w:rPr>
                <w:noProof/>
                <w:rPrChange w:id="216" w:author="Thomas Stockhammer (25/05/20)" w:date="2025-07-04T16:18:00Z" w16du:dateUtc="2025-07-04T07:18:00Z">
                  <w:rPr>
                    <w:rStyle w:val="Hyperlink"/>
                    <w:noProof/>
                  </w:rPr>
                </w:rPrChange>
              </w:rPr>
              <w:delText>MPEG#136</w:delText>
            </w:r>
            <w:r w:rsidDel="00B26F9B">
              <w:rPr>
                <w:noProof/>
                <w:webHidden/>
              </w:rPr>
              <w:tab/>
              <w:delText>14</w:delText>
            </w:r>
          </w:del>
        </w:p>
        <w:p w14:paraId="0C13C9CB" w14:textId="7858E0DF" w:rsidR="0090464E" w:rsidDel="00B26F9B" w:rsidRDefault="0090464E">
          <w:pPr>
            <w:pStyle w:val="TOC3"/>
            <w:tabs>
              <w:tab w:val="right" w:leader="dot" w:pos="9010"/>
            </w:tabs>
            <w:rPr>
              <w:del w:id="217" w:author="Thomas Stockhammer (25/05/20)" w:date="2025-07-04T16:18:00Z" w16du:dateUtc="2025-07-04T07:18:00Z"/>
              <w:rFonts w:asciiTheme="minorHAnsi" w:eastAsiaTheme="minorEastAsia" w:hAnsiTheme="minorHAnsi" w:cstheme="minorBidi"/>
              <w:noProof/>
              <w:kern w:val="2"/>
              <w14:ligatures w14:val="standardContextual"/>
            </w:rPr>
          </w:pPr>
          <w:del w:id="218" w:author="Thomas Stockhammer (25/05/20)" w:date="2025-07-04T16:18:00Z" w16du:dateUtc="2025-07-04T07:18:00Z">
            <w:r w:rsidRPr="00B26F9B" w:rsidDel="00B26F9B">
              <w:rPr>
                <w:noProof/>
                <w:rPrChange w:id="219" w:author="Thomas Stockhammer (25/05/20)" w:date="2025-07-04T16:18:00Z" w16du:dateUtc="2025-07-04T07:18:00Z">
                  <w:rPr>
                    <w:rStyle w:val="Hyperlink"/>
                    <w:noProof/>
                  </w:rPr>
                </w:rPrChange>
              </w:rPr>
              <w:delText>MPEG#137</w:delText>
            </w:r>
            <w:r w:rsidDel="00B26F9B">
              <w:rPr>
                <w:noProof/>
                <w:webHidden/>
              </w:rPr>
              <w:tab/>
              <w:delText>14</w:delText>
            </w:r>
          </w:del>
        </w:p>
        <w:p w14:paraId="6E31280A" w14:textId="18E19B6B" w:rsidR="0090464E" w:rsidDel="00B26F9B" w:rsidRDefault="0090464E">
          <w:pPr>
            <w:pStyle w:val="TOC3"/>
            <w:tabs>
              <w:tab w:val="right" w:leader="dot" w:pos="9010"/>
            </w:tabs>
            <w:rPr>
              <w:del w:id="220" w:author="Thomas Stockhammer (25/05/20)" w:date="2025-07-04T16:18:00Z" w16du:dateUtc="2025-07-04T07:18:00Z"/>
              <w:rFonts w:asciiTheme="minorHAnsi" w:eastAsiaTheme="minorEastAsia" w:hAnsiTheme="minorHAnsi" w:cstheme="minorBidi"/>
              <w:noProof/>
              <w:kern w:val="2"/>
              <w14:ligatures w14:val="standardContextual"/>
            </w:rPr>
          </w:pPr>
          <w:del w:id="221" w:author="Thomas Stockhammer (25/05/20)" w:date="2025-07-04T16:18:00Z" w16du:dateUtc="2025-07-04T07:18:00Z">
            <w:r w:rsidRPr="00B26F9B" w:rsidDel="00B26F9B">
              <w:rPr>
                <w:noProof/>
                <w:rPrChange w:id="222" w:author="Thomas Stockhammer (25/05/20)" w:date="2025-07-04T16:18:00Z" w16du:dateUtc="2025-07-04T07:18:00Z">
                  <w:rPr>
                    <w:rStyle w:val="Hyperlink"/>
                    <w:noProof/>
                  </w:rPr>
                </w:rPrChange>
              </w:rPr>
              <w:delText>MPEG#138</w:delText>
            </w:r>
            <w:r w:rsidDel="00B26F9B">
              <w:rPr>
                <w:noProof/>
                <w:webHidden/>
              </w:rPr>
              <w:tab/>
              <w:delText>14</w:delText>
            </w:r>
          </w:del>
        </w:p>
        <w:p w14:paraId="6EDA09C8" w14:textId="215F6D5B" w:rsidR="0090464E" w:rsidDel="00B26F9B" w:rsidRDefault="0090464E">
          <w:pPr>
            <w:pStyle w:val="TOC3"/>
            <w:tabs>
              <w:tab w:val="right" w:leader="dot" w:pos="9010"/>
            </w:tabs>
            <w:rPr>
              <w:del w:id="223" w:author="Thomas Stockhammer (25/05/20)" w:date="2025-07-04T16:18:00Z" w16du:dateUtc="2025-07-04T07:18:00Z"/>
              <w:rFonts w:asciiTheme="minorHAnsi" w:eastAsiaTheme="minorEastAsia" w:hAnsiTheme="minorHAnsi" w:cstheme="minorBidi"/>
              <w:noProof/>
              <w:kern w:val="2"/>
              <w14:ligatures w14:val="standardContextual"/>
            </w:rPr>
          </w:pPr>
          <w:del w:id="224" w:author="Thomas Stockhammer (25/05/20)" w:date="2025-07-04T16:18:00Z" w16du:dateUtc="2025-07-04T07:18:00Z">
            <w:r w:rsidRPr="00B26F9B" w:rsidDel="00B26F9B">
              <w:rPr>
                <w:noProof/>
                <w:rPrChange w:id="225" w:author="Thomas Stockhammer (25/05/20)" w:date="2025-07-04T16:18:00Z" w16du:dateUtc="2025-07-04T07:18:00Z">
                  <w:rPr>
                    <w:rStyle w:val="Hyperlink"/>
                    <w:noProof/>
                  </w:rPr>
                </w:rPrChange>
              </w:rPr>
              <w:delText>MPEG#139</w:delText>
            </w:r>
            <w:r w:rsidDel="00B26F9B">
              <w:rPr>
                <w:noProof/>
                <w:webHidden/>
              </w:rPr>
              <w:tab/>
              <w:delText>14</w:delText>
            </w:r>
          </w:del>
        </w:p>
        <w:p w14:paraId="3DB62B21" w14:textId="54BFBABB" w:rsidR="0090464E" w:rsidDel="00B26F9B" w:rsidRDefault="0090464E">
          <w:pPr>
            <w:pStyle w:val="TOC3"/>
            <w:tabs>
              <w:tab w:val="right" w:leader="dot" w:pos="9010"/>
            </w:tabs>
            <w:rPr>
              <w:del w:id="226" w:author="Thomas Stockhammer (25/05/20)" w:date="2025-07-04T16:18:00Z" w16du:dateUtc="2025-07-04T07:18:00Z"/>
              <w:rFonts w:asciiTheme="minorHAnsi" w:eastAsiaTheme="minorEastAsia" w:hAnsiTheme="minorHAnsi" w:cstheme="minorBidi"/>
              <w:noProof/>
              <w:kern w:val="2"/>
              <w14:ligatures w14:val="standardContextual"/>
            </w:rPr>
          </w:pPr>
          <w:del w:id="227" w:author="Thomas Stockhammer (25/05/20)" w:date="2025-07-04T16:18:00Z" w16du:dateUtc="2025-07-04T07:18:00Z">
            <w:r w:rsidRPr="00B26F9B" w:rsidDel="00B26F9B">
              <w:rPr>
                <w:noProof/>
                <w:rPrChange w:id="228" w:author="Thomas Stockhammer (25/05/20)" w:date="2025-07-04T16:18:00Z" w16du:dateUtc="2025-07-04T07:18:00Z">
                  <w:rPr>
                    <w:rStyle w:val="Hyperlink"/>
                    <w:noProof/>
                  </w:rPr>
                </w:rPrChange>
              </w:rPr>
              <w:delText>MPEG#140</w:delText>
            </w:r>
            <w:r w:rsidDel="00B26F9B">
              <w:rPr>
                <w:noProof/>
                <w:webHidden/>
              </w:rPr>
              <w:tab/>
              <w:delText>14</w:delText>
            </w:r>
          </w:del>
        </w:p>
        <w:p w14:paraId="10A15301" w14:textId="697A2B4A" w:rsidR="0090464E" w:rsidDel="00B26F9B" w:rsidRDefault="0090464E">
          <w:pPr>
            <w:pStyle w:val="TOC3"/>
            <w:tabs>
              <w:tab w:val="right" w:leader="dot" w:pos="9010"/>
            </w:tabs>
            <w:rPr>
              <w:del w:id="229" w:author="Thomas Stockhammer (25/05/20)" w:date="2025-07-04T16:18:00Z" w16du:dateUtc="2025-07-04T07:18:00Z"/>
              <w:rFonts w:asciiTheme="minorHAnsi" w:eastAsiaTheme="minorEastAsia" w:hAnsiTheme="minorHAnsi" w:cstheme="minorBidi"/>
              <w:noProof/>
              <w:kern w:val="2"/>
              <w14:ligatures w14:val="standardContextual"/>
            </w:rPr>
          </w:pPr>
          <w:del w:id="230" w:author="Thomas Stockhammer (25/05/20)" w:date="2025-07-04T16:18:00Z" w16du:dateUtc="2025-07-04T07:18:00Z">
            <w:r w:rsidRPr="00B26F9B" w:rsidDel="00B26F9B">
              <w:rPr>
                <w:noProof/>
                <w:rPrChange w:id="231" w:author="Thomas Stockhammer (25/05/20)" w:date="2025-07-04T16:18:00Z" w16du:dateUtc="2025-07-04T07:18:00Z">
                  <w:rPr>
                    <w:rStyle w:val="Hyperlink"/>
                    <w:noProof/>
                  </w:rPr>
                </w:rPrChange>
              </w:rPr>
              <w:delText>MPEG#141</w:delText>
            </w:r>
            <w:r w:rsidDel="00B26F9B">
              <w:rPr>
                <w:noProof/>
                <w:webHidden/>
              </w:rPr>
              <w:tab/>
              <w:delText>15</w:delText>
            </w:r>
          </w:del>
        </w:p>
        <w:p w14:paraId="17FA01D1" w14:textId="7F0B8911" w:rsidR="0090464E" w:rsidDel="00B26F9B" w:rsidRDefault="0090464E">
          <w:pPr>
            <w:pStyle w:val="TOC3"/>
            <w:tabs>
              <w:tab w:val="right" w:leader="dot" w:pos="9010"/>
            </w:tabs>
            <w:rPr>
              <w:del w:id="232" w:author="Thomas Stockhammer (25/05/20)" w:date="2025-07-04T16:18:00Z" w16du:dateUtc="2025-07-04T07:18:00Z"/>
              <w:rFonts w:asciiTheme="minorHAnsi" w:eastAsiaTheme="minorEastAsia" w:hAnsiTheme="minorHAnsi" w:cstheme="minorBidi"/>
              <w:noProof/>
              <w:kern w:val="2"/>
              <w14:ligatures w14:val="standardContextual"/>
            </w:rPr>
          </w:pPr>
          <w:del w:id="233" w:author="Thomas Stockhammer (25/05/20)" w:date="2025-07-04T16:18:00Z" w16du:dateUtc="2025-07-04T07:18:00Z">
            <w:r w:rsidRPr="00B26F9B" w:rsidDel="00B26F9B">
              <w:rPr>
                <w:noProof/>
                <w:rPrChange w:id="234" w:author="Thomas Stockhammer (25/05/20)" w:date="2025-07-04T16:18:00Z" w16du:dateUtc="2025-07-04T07:18:00Z">
                  <w:rPr>
                    <w:rStyle w:val="Hyperlink"/>
                    <w:noProof/>
                  </w:rPr>
                </w:rPrChange>
              </w:rPr>
              <w:delText>MPEG#142</w:delText>
            </w:r>
            <w:r w:rsidDel="00B26F9B">
              <w:rPr>
                <w:noProof/>
                <w:webHidden/>
              </w:rPr>
              <w:tab/>
              <w:delText>15</w:delText>
            </w:r>
          </w:del>
        </w:p>
        <w:p w14:paraId="6D246818" w14:textId="28E7B2E4" w:rsidR="0090464E" w:rsidDel="00B26F9B" w:rsidRDefault="0090464E">
          <w:pPr>
            <w:pStyle w:val="TOC3"/>
            <w:tabs>
              <w:tab w:val="right" w:leader="dot" w:pos="9010"/>
            </w:tabs>
            <w:rPr>
              <w:del w:id="235" w:author="Thomas Stockhammer (25/05/20)" w:date="2025-07-04T16:18:00Z" w16du:dateUtc="2025-07-04T07:18:00Z"/>
              <w:rFonts w:asciiTheme="minorHAnsi" w:eastAsiaTheme="minorEastAsia" w:hAnsiTheme="minorHAnsi" w:cstheme="minorBidi"/>
              <w:noProof/>
              <w:kern w:val="2"/>
              <w14:ligatures w14:val="standardContextual"/>
            </w:rPr>
          </w:pPr>
          <w:del w:id="236" w:author="Thomas Stockhammer (25/05/20)" w:date="2025-07-04T16:18:00Z" w16du:dateUtc="2025-07-04T07:18:00Z">
            <w:r w:rsidRPr="00B26F9B" w:rsidDel="00B26F9B">
              <w:rPr>
                <w:noProof/>
                <w:rPrChange w:id="237" w:author="Thomas Stockhammer (25/05/20)" w:date="2025-07-04T16:18:00Z" w16du:dateUtc="2025-07-04T07:18:00Z">
                  <w:rPr>
                    <w:rStyle w:val="Hyperlink"/>
                    <w:noProof/>
                  </w:rPr>
                </w:rPrChange>
              </w:rPr>
              <w:lastRenderedPageBreak/>
              <w:delText>MPEG#143</w:delText>
            </w:r>
            <w:r w:rsidDel="00B26F9B">
              <w:rPr>
                <w:noProof/>
                <w:webHidden/>
              </w:rPr>
              <w:tab/>
              <w:delText>15</w:delText>
            </w:r>
          </w:del>
        </w:p>
        <w:p w14:paraId="28BA5143" w14:textId="64C197A3" w:rsidR="0090464E" w:rsidDel="00B26F9B" w:rsidRDefault="0090464E">
          <w:pPr>
            <w:pStyle w:val="TOC3"/>
            <w:tabs>
              <w:tab w:val="right" w:leader="dot" w:pos="9010"/>
            </w:tabs>
            <w:rPr>
              <w:del w:id="238" w:author="Thomas Stockhammer (25/05/20)" w:date="2025-07-04T16:18:00Z" w16du:dateUtc="2025-07-04T07:18:00Z"/>
              <w:rFonts w:asciiTheme="minorHAnsi" w:eastAsiaTheme="minorEastAsia" w:hAnsiTheme="minorHAnsi" w:cstheme="minorBidi"/>
              <w:noProof/>
              <w:kern w:val="2"/>
              <w14:ligatures w14:val="standardContextual"/>
            </w:rPr>
          </w:pPr>
          <w:del w:id="239" w:author="Thomas Stockhammer (25/05/20)" w:date="2025-07-04T16:18:00Z" w16du:dateUtc="2025-07-04T07:18:00Z">
            <w:r w:rsidRPr="00B26F9B" w:rsidDel="00B26F9B">
              <w:rPr>
                <w:noProof/>
                <w:rPrChange w:id="240" w:author="Thomas Stockhammer (25/05/20)" w:date="2025-07-04T16:18:00Z" w16du:dateUtc="2025-07-04T07:18:00Z">
                  <w:rPr>
                    <w:rStyle w:val="Hyperlink"/>
                    <w:noProof/>
                  </w:rPr>
                </w:rPrChange>
              </w:rPr>
              <w:delText>MPEG#144</w:delText>
            </w:r>
            <w:r w:rsidDel="00B26F9B">
              <w:rPr>
                <w:noProof/>
                <w:webHidden/>
              </w:rPr>
              <w:tab/>
              <w:delText>16</w:delText>
            </w:r>
          </w:del>
        </w:p>
        <w:p w14:paraId="0ECC4A97" w14:textId="579593B8" w:rsidR="0090464E" w:rsidDel="00B26F9B" w:rsidRDefault="0090464E">
          <w:pPr>
            <w:pStyle w:val="TOC3"/>
            <w:tabs>
              <w:tab w:val="right" w:leader="dot" w:pos="9010"/>
            </w:tabs>
            <w:rPr>
              <w:del w:id="241" w:author="Thomas Stockhammer (25/05/20)" w:date="2025-07-04T16:18:00Z" w16du:dateUtc="2025-07-04T07:18:00Z"/>
              <w:rFonts w:asciiTheme="minorHAnsi" w:eastAsiaTheme="minorEastAsia" w:hAnsiTheme="minorHAnsi" w:cstheme="minorBidi"/>
              <w:noProof/>
              <w:kern w:val="2"/>
              <w14:ligatures w14:val="standardContextual"/>
            </w:rPr>
          </w:pPr>
          <w:del w:id="242" w:author="Thomas Stockhammer (25/05/20)" w:date="2025-07-04T16:18:00Z" w16du:dateUtc="2025-07-04T07:18:00Z">
            <w:r w:rsidRPr="00B26F9B" w:rsidDel="00B26F9B">
              <w:rPr>
                <w:noProof/>
                <w:rPrChange w:id="243" w:author="Thomas Stockhammer (25/05/20)" w:date="2025-07-04T16:18:00Z" w16du:dateUtc="2025-07-04T07:18:00Z">
                  <w:rPr>
                    <w:rStyle w:val="Hyperlink"/>
                    <w:noProof/>
                  </w:rPr>
                </w:rPrChange>
              </w:rPr>
              <w:delText>MPEG#145</w:delText>
            </w:r>
            <w:r w:rsidDel="00B26F9B">
              <w:rPr>
                <w:noProof/>
                <w:webHidden/>
              </w:rPr>
              <w:tab/>
              <w:delText>16</w:delText>
            </w:r>
          </w:del>
        </w:p>
        <w:p w14:paraId="4E562EC3" w14:textId="5B458B0F" w:rsidR="0090464E" w:rsidDel="00B26F9B" w:rsidRDefault="0090464E">
          <w:pPr>
            <w:pStyle w:val="TOC2"/>
            <w:rPr>
              <w:del w:id="244" w:author="Thomas Stockhammer (25/05/20)" w:date="2025-07-04T16:18:00Z" w16du:dateUtc="2025-07-04T07:18:00Z"/>
              <w:rFonts w:asciiTheme="minorHAnsi" w:eastAsiaTheme="minorEastAsia" w:hAnsiTheme="minorHAnsi" w:cstheme="minorBidi"/>
              <w:noProof/>
              <w:kern w:val="2"/>
              <w14:ligatures w14:val="standardContextual"/>
            </w:rPr>
          </w:pPr>
          <w:del w:id="245" w:author="Thomas Stockhammer (25/05/20)" w:date="2025-07-04T16:18:00Z" w16du:dateUtc="2025-07-04T07:18:00Z">
            <w:r w:rsidRPr="00B26F9B" w:rsidDel="00B26F9B">
              <w:rPr>
                <w:noProof/>
                <w:rPrChange w:id="246" w:author="Thomas Stockhammer (25/05/20)" w:date="2025-07-04T16:18:00Z" w16du:dateUtc="2025-07-04T07:18:00Z">
                  <w:rPr>
                    <w:rStyle w:val="Hyperlink"/>
                    <w:noProof/>
                  </w:rPr>
                </w:rPrChange>
              </w:rPr>
              <w:delText>4.3</w:delText>
            </w:r>
            <w:r w:rsidDel="00B26F9B">
              <w:rPr>
                <w:rFonts w:asciiTheme="minorHAnsi" w:eastAsiaTheme="minorEastAsia" w:hAnsiTheme="minorHAnsi" w:cstheme="minorBidi"/>
                <w:noProof/>
                <w:kern w:val="2"/>
                <w14:ligatures w14:val="standardContextual"/>
              </w:rPr>
              <w:tab/>
            </w:r>
            <w:r w:rsidRPr="00B26F9B" w:rsidDel="00B26F9B">
              <w:rPr>
                <w:noProof/>
                <w:rPrChange w:id="247" w:author="Thomas Stockhammer (25/05/20)" w:date="2025-07-04T16:18:00Z" w16du:dateUtc="2025-07-04T07:18:00Z">
                  <w:rPr>
                    <w:rStyle w:val="Hyperlink"/>
                    <w:noProof/>
                  </w:rPr>
                </w:rPrChange>
              </w:rPr>
              <w:delText>Communication from MPEG#146</w:delText>
            </w:r>
            <w:r w:rsidDel="00B26F9B">
              <w:rPr>
                <w:noProof/>
                <w:webHidden/>
              </w:rPr>
              <w:tab/>
              <w:delText>16</w:delText>
            </w:r>
          </w:del>
        </w:p>
        <w:p w14:paraId="5B4CD99C" w14:textId="1C7B5E51" w:rsidR="0090464E" w:rsidDel="00B26F9B" w:rsidRDefault="0090464E">
          <w:pPr>
            <w:pStyle w:val="TOC2"/>
            <w:rPr>
              <w:del w:id="248" w:author="Thomas Stockhammer (25/05/20)" w:date="2025-07-04T16:18:00Z" w16du:dateUtc="2025-07-04T07:18:00Z"/>
              <w:rFonts w:asciiTheme="minorHAnsi" w:eastAsiaTheme="minorEastAsia" w:hAnsiTheme="minorHAnsi" w:cstheme="minorBidi"/>
              <w:noProof/>
              <w:kern w:val="2"/>
              <w14:ligatures w14:val="standardContextual"/>
            </w:rPr>
          </w:pPr>
          <w:del w:id="249" w:author="Thomas Stockhammer (25/05/20)" w:date="2025-07-04T16:18:00Z" w16du:dateUtc="2025-07-04T07:18:00Z">
            <w:r w:rsidRPr="00B26F9B" w:rsidDel="00B26F9B">
              <w:rPr>
                <w:noProof/>
                <w:rPrChange w:id="250" w:author="Thomas Stockhammer (25/05/20)" w:date="2025-07-04T16:18:00Z" w16du:dateUtc="2025-07-04T07:18:00Z">
                  <w:rPr>
                    <w:rStyle w:val="Hyperlink"/>
                    <w:noProof/>
                  </w:rPr>
                </w:rPrChange>
              </w:rPr>
              <w:delText>4.4</w:delText>
            </w:r>
            <w:r w:rsidDel="00B26F9B">
              <w:rPr>
                <w:rFonts w:asciiTheme="minorHAnsi" w:eastAsiaTheme="minorEastAsia" w:hAnsiTheme="minorHAnsi" w:cstheme="minorBidi"/>
                <w:noProof/>
                <w:kern w:val="2"/>
                <w14:ligatures w14:val="standardContextual"/>
              </w:rPr>
              <w:tab/>
            </w:r>
            <w:r w:rsidRPr="00B26F9B" w:rsidDel="00B26F9B">
              <w:rPr>
                <w:noProof/>
                <w:rPrChange w:id="251" w:author="Thomas Stockhammer (25/05/20)" w:date="2025-07-04T16:18:00Z" w16du:dateUtc="2025-07-04T07:18:00Z">
                  <w:rPr>
                    <w:rStyle w:val="Hyperlink"/>
                    <w:noProof/>
                  </w:rPr>
                </w:rPrChange>
              </w:rPr>
              <w:delText>Communication from MPEG#147</w:delText>
            </w:r>
            <w:r w:rsidDel="00B26F9B">
              <w:rPr>
                <w:noProof/>
                <w:webHidden/>
              </w:rPr>
              <w:tab/>
              <w:delText>16</w:delText>
            </w:r>
          </w:del>
        </w:p>
        <w:p w14:paraId="2E452FA8" w14:textId="30289E5D" w:rsidR="0090464E" w:rsidDel="00B26F9B" w:rsidRDefault="0090464E">
          <w:pPr>
            <w:pStyle w:val="TOC2"/>
            <w:rPr>
              <w:del w:id="252" w:author="Thomas Stockhammer (25/05/20)" w:date="2025-07-04T16:18:00Z" w16du:dateUtc="2025-07-04T07:18:00Z"/>
              <w:rFonts w:asciiTheme="minorHAnsi" w:eastAsiaTheme="minorEastAsia" w:hAnsiTheme="minorHAnsi" w:cstheme="minorBidi"/>
              <w:noProof/>
              <w:kern w:val="2"/>
              <w14:ligatures w14:val="standardContextual"/>
            </w:rPr>
          </w:pPr>
          <w:del w:id="253" w:author="Thomas Stockhammer (25/05/20)" w:date="2025-07-04T16:18:00Z" w16du:dateUtc="2025-07-04T07:18:00Z">
            <w:r w:rsidRPr="00B26F9B" w:rsidDel="00B26F9B">
              <w:rPr>
                <w:noProof/>
                <w:rPrChange w:id="254" w:author="Thomas Stockhammer (25/05/20)" w:date="2025-07-04T16:18:00Z" w16du:dateUtc="2025-07-04T07:18:00Z">
                  <w:rPr>
                    <w:rStyle w:val="Hyperlink"/>
                    <w:noProof/>
                  </w:rPr>
                </w:rPrChange>
              </w:rPr>
              <w:delText>4.5</w:delText>
            </w:r>
            <w:r w:rsidDel="00B26F9B">
              <w:rPr>
                <w:rFonts w:asciiTheme="minorHAnsi" w:eastAsiaTheme="minorEastAsia" w:hAnsiTheme="minorHAnsi" w:cstheme="minorBidi"/>
                <w:noProof/>
                <w:kern w:val="2"/>
                <w14:ligatures w14:val="standardContextual"/>
              </w:rPr>
              <w:tab/>
            </w:r>
            <w:r w:rsidRPr="00B26F9B" w:rsidDel="00B26F9B">
              <w:rPr>
                <w:noProof/>
                <w:rPrChange w:id="255" w:author="Thomas Stockhammer (25/05/20)" w:date="2025-07-04T16:18:00Z" w16du:dateUtc="2025-07-04T07:18:00Z">
                  <w:rPr>
                    <w:rStyle w:val="Hyperlink"/>
                    <w:noProof/>
                  </w:rPr>
                </w:rPrChange>
              </w:rPr>
              <w:delText>Communication from MPEG#148</w:delText>
            </w:r>
            <w:r w:rsidDel="00B26F9B">
              <w:rPr>
                <w:noProof/>
                <w:webHidden/>
              </w:rPr>
              <w:tab/>
              <w:delText>16</w:delText>
            </w:r>
          </w:del>
        </w:p>
        <w:p w14:paraId="2F420EC8" w14:textId="079F566A" w:rsidR="0090464E" w:rsidDel="00B26F9B" w:rsidRDefault="0090464E">
          <w:pPr>
            <w:pStyle w:val="TOC2"/>
            <w:rPr>
              <w:del w:id="256" w:author="Thomas Stockhammer (25/05/20)" w:date="2025-07-04T16:18:00Z" w16du:dateUtc="2025-07-04T07:18:00Z"/>
              <w:rFonts w:asciiTheme="minorHAnsi" w:eastAsiaTheme="minorEastAsia" w:hAnsiTheme="minorHAnsi" w:cstheme="minorBidi"/>
              <w:noProof/>
              <w:kern w:val="2"/>
              <w14:ligatures w14:val="standardContextual"/>
            </w:rPr>
          </w:pPr>
          <w:del w:id="257" w:author="Thomas Stockhammer (25/05/20)" w:date="2025-07-04T16:18:00Z" w16du:dateUtc="2025-07-04T07:18:00Z">
            <w:r w:rsidRPr="00B26F9B" w:rsidDel="00B26F9B">
              <w:rPr>
                <w:noProof/>
                <w:rPrChange w:id="258" w:author="Thomas Stockhammer (25/05/20)" w:date="2025-07-04T16:18:00Z" w16du:dateUtc="2025-07-04T07:18:00Z">
                  <w:rPr>
                    <w:rStyle w:val="Hyperlink"/>
                    <w:noProof/>
                  </w:rPr>
                </w:rPrChange>
              </w:rPr>
              <w:delText>4.6</w:delText>
            </w:r>
            <w:r w:rsidDel="00B26F9B">
              <w:rPr>
                <w:rFonts w:asciiTheme="minorHAnsi" w:eastAsiaTheme="minorEastAsia" w:hAnsiTheme="minorHAnsi" w:cstheme="minorBidi"/>
                <w:noProof/>
                <w:kern w:val="2"/>
                <w14:ligatures w14:val="standardContextual"/>
              </w:rPr>
              <w:tab/>
            </w:r>
            <w:r w:rsidRPr="00B26F9B" w:rsidDel="00B26F9B">
              <w:rPr>
                <w:noProof/>
                <w:rPrChange w:id="259" w:author="Thomas Stockhammer (25/05/20)" w:date="2025-07-04T16:18:00Z" w16du:dateUtc="2025-07-04T07:18:00Z">
                  <w:rPr>
                    <w:rStyle w:val="Hyperlink"/>
                    <w:noProof/>
                  </w:rPr>
                </w:rPrChange>
              </w:rPr>
              <w:delText>Communication from MPEG#149</w:delText>
            </w:r>
            <w:r w:rsidDel="00B26F9B">
              <w:rPr>
                <w:noProof/>
                <w:webHidden/>
              </w:rPr>
              <w:tab/>
              <w:delText>16</w:delText>
            </w:r>
          </w:del>
        </w:p>
        <w:p w14:paraId="143DE4D4" w14:textId="7D97D0DE" w:rsidR="0090464E" w:rsidDel="00B26F9B" w:rsidRDefault="0090464E">
          <w:pPr>
            <w:pStyle w:val="TOC2"/>
            <w:rPr>
              <w:del w:id="260" w:author="Thomas Stockhammer (25/05/20)" w:date="2025-07-04T16:18:00Z" w16du:dateUtc="2025-07-04T07:18:00Z"/>
              <w:rFonts w:asciiTheme="minorHAnsi" w:eastAsiaTheme="minorEastAsia" w:hAnsiTheme="minorHAnsi" w:cstheme="minorBidi"/>
              <w:noProof/>
              <w:kern w:val="2"/>
              <w14:ligatures w14:val="standardContextual"/>
            </w:rPr>
          </w:pPr>
          <w:del w:id="261" w:author="Thomas Stockhammer (25/05/20)" w:date="2025-07-04T16:18:00Z" w16du:dateUtc="2025-07-04T07:18:00Z">
            <w:r w:rsidRPr="00B26F9B" w:rsidDel="00B26F9B">
              <w:rPr>
                <w:noProof/>
                <w:rPrChange w:id="262" w:author="Thomas Stockhammer (25/05/20)" w:date="2025-07-04T16:18:00Z" w16du:dateUtc="2025-07-04T07:18:00Z">
                  <w:rPr>
                    <w:rStyle w:val="Hyperlink"/>
                    <w:noProof/>
                  </w:rPr>
                </w:rPrChange>
              </w:rPr>
              <w:delText>4.7</w:delText>
            </w:r>
            <w:r w:rsidDel="00B26F9B">
              <w:rPr>
                <w:rFonts w:asciiTheme="minorHAnsi" w:eastAsiaTheme="minorEastAsia" w:hAnsiTheme="minorHAnsi" w:cstheme="minorBidi"/>
                <w:noProof/>
                <w:kern w:val="2"/>
                <w14:ligatures w14:val="standardContextual"/>
              </w:rPr>
              <w:tab/>
            </w:r>
            <w:r w:rsidRPr="00B26F9B" w:rsidDel="00B26F9B">
              <w:rPr>
                <w:noProof/>
                <w:rPrChange w:id="263" w:author="Thomas Stockhammer (25/05/20)" w:date="2025-07-04T16:18:00Z" w16du:dateUtc="2025-07-04T07:18:00Z">
                  <w:rPr>
                    <w:rStyle w:val="Hyperlink"/>
                    <w:noProof/>
                  </w:rPr>
                </w:rPrChange>
              </w:rPr>
              <w:delText>Communication from MPEG#150</w:delText>
            </w:r>
            <w:r w:rsidDel="00B26F9B">
              <w:rPr>
                <w:noProof/>
                <w:webHidden/>
              </w:rPr>
              <w:tab/>
              <w:delText>16</w:delText>
            </w:r>
          </w:del>
        </w:p>
        <w:p w14:paraId="25804826" w14:textId="181B477F" w:rsidR="0090464E" w:rsidDel="00B26F9B" w:rsidRDefault="0090464E">
          <w:pPr>
            <w:pStyle w:val="TOC1"/>
            <w:rPr>
              <w:del w:id="264" w:author="Thomas Stockhammer (25/05/20)" w:date="2025-07-04T16:18:00Z" w16du:dateUtc="2025-07-04T07:18:00Z"/>
              <w:rFonts w:asciiTheme="minorHAnsi" w:eastAsiaTheme="minorEastAsia" w:hAnsiTheme="minorHAnsi" w:cstheme="minorBidi"/>
              <w:noProof/>
              <w:kern w:val="2"/>
              <w14:ligatures w14:val="standardContextual"/>
            </w:rPr>
          </w:pPr>
          <w:del w:id="265" w:author="Thomas Stockhammer (25/05/20)" w:date="2025-07-04T16:18:00Z" w16du:dateUtc="2025-07-04T07:18:00Z">
            <w:r w:rsidRPr="00B26F9B" w:rsidDel="00B26F9B">
              <w:rPr>
                <w:noProof/>
                <w:rPrChange w:id="266" w:author="Thomas Stockhammer (25/05/20)" w:date="2025-07-04T16:18:00Z" w16du:dateUtc="2025-07-04T07:18:00Z">
                  <w:rPr>
                    <w:rStyle w:val="Hyperlink"/>
                    <w:noProof/>
                  </w:rPr>
                </w:rPrChange>
              </w:rPr>
              <w:delText>5</w:delText>
            </w:r>
            <w:r w:rsidDel="00B26F9B">
              <w:rPr>
                <w:rFonts w:asciiTheme="minorHAnsi" w:eastAsiaTheme="minorEastAsia" w:hAnsiTheme="minorHAnsi" w:cstheme="minorBidi"/>
                <w:noProof/>
                <w:kern w:val="2"/>
                <w14:ligatures w14:val="standardContextual"/>
              </w:rPr>
              <w:tab/>
            </w:r>
            <w:r w:rsidRPr="00B26F9B" w:rsidDel="00B26F9B">
              <w:rPr>
                <w:noProof/>
                <w:rPrChange w:id="267" w:author="Thomas Stockhammer (25/05/20)" w:date="2025-07-04T16:18:00Z" w16du:dateUtc="2025-07-04T07:18:00Z">
                  <w:rPr>
                    <w:rStyle w:val="Hyperlink"/>
                    <w:noProof/>
                  </w:rPr>
                </w:rPrChange>
              </w:rPr>
              <w:delText>Requirements, Scenarios and Test Assets</w:delText>
            </w:r>
            <w:r w:rsidDel="00B26F9B">
              <w:rPr>
                <w:noProof/>
                <w:webHidden/>
              </w:rPr>
              <w:tab/>
              <w:delText>17</w:delText>
            </w:r>
          </w:del>
        </w:p>
        <w:p w14:paraId="455C96F2" w14:textId="657AF642" w:rsidR="0090464E" w:rsidDel="00B26F9B" w:rsidRDefault="0090464E">
          <w:pPr>
            <w:pStyle w:val="TOC2"/>
            <w:rPr>
              <w:del w:id="268" w:author="Thomas Stockhammer (25/05/20)" w:date="2025-07-04T16:18:00Z" w16du:dateUtc="2025-07-04T07:18:00Z"/>
              <w:rFonts w:asciiTheme="minorHAnsi" w:eastAsiaTheme="minorEastAsia" w:hAnsiTheme="minorHAnsi" w:cstheme="minorBidi"/>
              <w:noProof/>
              <w:kern w:val="2"/>
              <w14:ligatures w14:val="standardContextual"/>
            </w:rPr>
          </w:pPr>
          <w:del w:id="269" w:author="Thomas Stockhammer (25/05/20)" w:date="2025-07-04T16:18:00Z" w16du:dateUtc="2025-07-04T07:18:00Z">
            <w:r w:rsidRPr="00B26F9B" w:rsidDel="00B26F9B">
              <w:rPr>
                <w:noProof/>
                <w:rPrChange w:id="270" w:author="Thomas Stockhammer (25/05/20)" w:date="2025-07-04T16:18:00Z" w16du:dateUtc="2025-07-04T07:18:00Z">
                  <w:rPr>
                    <w:rStyle w:val="Hyperlink"/>
                    <w:noProof/>
                  </w:rPr>
                </w:rPrChange>
              </w:rPr>
              <w:delText>5.1</w:delText>
            </w:r>
            <w:r w:rsidDel="00B26F9B">
              <w:rPr>
                <w:rFonts w:asciiTheme="minorHAnsi" w:eastAsiaTheme="minorEastAsia" w:hAnsiTheme="minorHAnsi" w:cstheme="minorBidi"/>
                <w:noProof/>
                <w:kern w:val="2"/>
                <w14:ligatures w14:val="standardContextual"/>
              </w:rPr>
              <w:tab/>
            </w:r>
            <w:r w:rsidRPr="00B26F9B" w:rsidDel="00B26F9B">
              <w:rPr>
                <w:noProof/>
                <w:rPrChange w:id="271" w:author="Thomas Stockhammer (25/05/20)" w:date="2025-07-04T16:18:00Z" w16du:dateUtc="2025-07-04T07:18:00Z">
                  <w:rPr>
                    <w:rStyle w:val="Hyperlink"/>
                    <w:noProof/>
                  </w:rPr>
                </w:rPrChange>
              </w:rPr>
              <w:delText>Requirements</w:delText>
            </w:r>
            <w:r w:rsidDel="00B26F9B">
              <w:rPr>
                <w:noProof/>
                <w:webHidden/>
              </w:rPr>
              <w:tab/>
              <w:delText>17</w:delText>
            </w:r>
          </w:del>
        </w:p>
        <w:p w14:paraId="0C17A426" w14:textId="09D2DAAB" w:rsidR="0090464E" w:rsidDel="00B26F9B" w:rsidRDefault="0090464E">
          <w:pPr>
            <w:pStyle w:val="TOC2"/>
            <w:rPr>
              <w:del w:id="272" w:author="Thomas Stockhammer (25/05/20)" w:date="2025-07-04T16:18:00Z" w16du:dateUtc="2025-07-04T07:18:00Z"/>
              <w:rFonts w:asciiTheme="minorHAnsi" w:eastAsiaTheme="minorEastAsia" w:hAnsiTheme="minorHAnsi" w:cstheme="minorBidi"/>
              <w:noProof/>
              <w:kern w:val="2"/>
              <w14:ligatures w14:val="standardContextual"/>
            </w:rPr>
          </w:pPr>
          <w:del w:id="273" w:author="Thomas Stockhammer (25/05/20)" w:date="2025-07-04T16:18:00Z" w16du:dateUtc="2025-07-04T07:18:00Z">
            <w:r w:rsidRPr="00B26F9B" w:rsidDel="00B26F9B">
              <w:rPr>
                <w:noProof/>
                <w:rPrChange w:id="274" w:author="Thomas Stockhammer (25/05/20)" w:date="2025-07-04T16:18:00Z" w16du:dateUtc="2025-07-04T07:18:00Z">
                  <w:rPr>
                    <w:rStyle w:val="Hyperlink"/>
                    <w:noProof/>
                  </w:rPr>
                </w:rPrChange>
              </w:rPr>
              <w:delText>5.2</w:delText>
            </w:r>
            <w:r w:rsidDel="00B26F9B">
              <w:rPr>
                <w:rFonts w:asciiTheme="minorHAnsi" w:eastAsiaTheme="minorEastAsia" w:hAnsiTheme="minorHAnsi" w:cstheme="minorBidi"/>
                <w:noProof/>
                <w:kern w:val="2"/>
                <w14:ligatures w14:val="standardContextual"/>
              </w:rPr>
              <w:tab/>
            </w:r>
            <w:r w:rsidRPr="00B26F9B" w:rsidDel="00B26F9B">
              <w:rPr>
                <w:noProof/>
                <w:rPrChange w:id="275" w:author="Thomas Stockhammer (25/05/20)" w:date="2025-07-04T16:18:00Z" w16du:dateUtc="2025-07-04T07:18:00Z">
                  <w:rPr>
                    <w:rStyle w:val="Hyperlink"/>
                    <w:noProof/>
                  </w:rPr>
                </w:rPrChange>
              </w:rPr>
              <w:delText>Scenarios</w:delText>
            </w:r>
            <w:r w:rsidDel="00B26F9B">
              <w:rPr>
                <w:noProof/>
                <w:webHidden/>
              </w:rPr>
              <w:tab/>
              <w:delText>17</w:delText>
            </w:r>
          </w:del>
        </w:p>
        <w:p w14:paraId="0200FE4E" w14:textId="402D57D2" w:rsidR="0090464E" w:rsidDel="00B26F9B" w:rsidRDefault="0090464E">
          <w:pPr>
            <w:pStyle w:val="TOC2"/>
            <w:rPr>
              <w:del w:id="276" w:author="Thomas Stockhammer (25/05/20)" w:date="2025-07-04T16:18:00Z" w16du:dateUtc="2025-07-04T07:18:00Z"/>
              <w:rFonts w:asciiTheme="minorHAnsi" w:eastAsiaTheme="minorEastAsia" w:hAnsiTheme="minorHAnsi" w:cstheme="minorBidi"/>
              <w:noProof/>
              <w:kern w:val="2"/>
              <w14:ligatures w14:val="standardContextual"/>
            </w:rPr>
          </w:pPr>
          <w:del w:id="277" w:author="Thomas Stockhammer (25/05/20)" w:date="2025-07-04T16:18:00Z" w16du:dateUtc="2025-07-04T07:18:00Z">
            <w:r w:rsidRPr="00B26F9B" w:rsidDel="00B26F9B">
              <w:rPr>
                <w:noProof/>
                <w:rPrChange w:id="278" w:author="Thomas Stockhammer (25/05/20)" w:date="2025-07-04T16:18:00Z" w16du:dateUtc="2025-07-04T07:18:00Z">
                  <w:rPr>
                    <w:rStyle w:val="Hyperlink"/>
                    <w:noProof/>
                  </w:rPr>
                </w:rPrChange>
              </w:rPr>
              <w:delText>5.3</w:delText>
            </w:r>
            <w:r w:rsidDel="00B26F9B">
              <w:rPr>
                <w:rFonts w:asciiTheme="minorHAnsi" w:eastAsiaTheme="minorEastAsia" w:hAnsiTheme="minorHAnsi" w:cstheme="minorBidi"/>
                <w:noProof/>
                <w:kern w:val="2"/>
                <w14:ligatures w14:val="standardContextual"/>
              </w:rPr>
              <w:tab/>
            </w:r>
            <w:r w:rsidRPr="00B26F9B" w:rsidDel="00B26F9B">
              <w:rPr>
                <w:noProof/>
                <w:rPrChange w:id="279" w:author="Thomas Stockhammer (25/05/20)" w:date="2025-07-04T16:18:00Z" w16du:dateUtc="2025-07-04T07:18:00Z">
                  <w:rPr>
                    <w:rStyle w:val="Hyperlink"/>
                    <w:noProof/>
                  </w:rPr>
                </w:rPrChange>
              </w:rPr>
              <w:delText>Template for Test Scenario</w:delText>
            </w:r>
            <w:r w:rsidDel="00B26F9B">
              <w:rPr>
                <w:noProof/>
                <w:webHidden/>
              </w:rPr>
              <w:tab/>
              <w:delText>17</w:delText>
            </w:r>
          </w:del>
        </w:p>
        <w:p w14:paraId="7B28A829" w14:textId="663DE477" w:rsidR="0090464E" w:rsidDel="00B26F9B" w:rsidRDefault="0090464E">
          <w:pPr>
            <w:pStyle w:val="TOC2"/>
            <w:rPr>
              <w:del w:id="280" w:author="Thomas Stockhammer (25/05/20)" w:date="2025-07-04T16:18:00Z" w16du:dateUtc="2025-07-04T07:18:00Z"/>
              <w:rFonts w:asciiTheme="minorHAnsi" w:eastAsiaTheme="minorEastAsia" w:hAnsiTheme="minorHAnsi" w:cstheme="minorBidi"/>
              <w:noProof/>
              <w:kern w:val="2"/>
              <w14:ligatures w14:val="standardContextual"/>
            </w:rPr>
          </w:pPr>
          <w:del w:id="281" w:author="Thomas Stockhammer (25/05/20)" w:date="2025-07-04T16:18:00Z" w16du:dateUtc="2025-07-04T07:18:00Z">
            <w:r w:rsidRPr="00B26F9B" w:rsidDel="00B26F9B">
              <w:rPr>
                <w:noProof/>
                <w:rPrChange w:id="282" w:author="Thomas Stockhammer (25/05/20)" w:date="2025-07-04T16:18:00Z" w16du:dateUtc="2025-07-04T07:18:00Z">
                  <w:rPr>
                    <w:rStyle w:val="Hyperlink"/>
                    <w:noProof/>
                  </w:rPr>
                </w:rPrChange>
              </w:rPr>
              <w:delText>5.4</w:delText>
            </w:r>
            <w:r w:rsidDel="00B26F9B">
              <w:rPr>
                <w:rFonts w:asciiTheme="minorHAnsi" w:eastAsiaTheme="minorEastAsia" w:hAnsiTheme="minorHAnsi" w:cstheme="minorBidi"/>
                <w:noProof/>
                <w:kern w:val="2"/>
                <w14:ligatures w14:val="standardContextual"/>
              </w:rPr>
              <w:tab/>
            </w:r>
            <w:r w:rsidRPr="00B26F9B" w:rsidDel="00B26F9B">
              <w:rPr>
                <w:noProof/>
                <w:rPrChange w:id="283" w:author="Thomas Stockhammer (25/05/20)" w:date="2025-07-04T16:18:00Z" w16du:dateUtc="2025-07-04T07:18:00Z">
                  <w:rPr>
                    <w:rStyle w:val="Hyperlink"/>
                    <w:noProof/>
                  </w:rPr>
                </w:rPrChange>
              </w:rPr>
              <w:delText>Continuous Call for Test Data</w:delText>
            </w:r>
            <w:r w:rsidDel="00B26F9B">
              <w:rPr>
                <w:noProof/>
                <w:webHidden/>
              </w:rPr>
              <w:tab/>
              <w:delText>18</w:delText>
            </w:r>
          </w:del>
        </w:p>
        <w:p w14:paraId="61C82515" w14:textId="25633E0F" w:rsidR="0090464E" w:rsidDel="00B26F9B" w:rsidRDefault="0090464E">
          <w:pPr>
            <w:pStyle w:val="TOC2"/>
            <w:rPr>
              <w:del w:id="284" w:author="Thomas Stockhammer (25/05/20)" w:date="2025-07-04T16:18:00Z" w16du:dateUtc="2025-07-04T07:18:00Z"/>
              <w:rFonts w:asciiTheme="minorHAnsi" w:eastAsiaTheme="minorEastAsia" w:hAnsiTheme="minorHAnsi" w:cstheme="minorBidi"/>
              <w:noProof/>
              <w:kern w:val="2"/>
              <w14:ligatures w14:val="standardContextual"/>
            </w:rPr>
          </w:pPr>
          <w:del w:id="285" w:author="Thomas Stockhammer (25/05/20)" w:date="2025-07-04T16:18:00Z" w16du:dateUtc="2025-07-04T07:18:00Z">
            <w:r w:rsidRPr="00B26F9B" w:rsidDel="00B26F9B">
              <w:rPr>
                <w:noProof/>
                <w:rPrChange w:id="286" w:author="Thomas Stockhammer (25/05/20)" w:date="2025-07-04T16:18:00Z" w16du:dateUtc="2025-07-04T07:18:00Z">
                  <w:rPr>
                    <w:rStyle w:val="Hyperlink"/>
                    <w:noProof/>
                  </w:rPr>
                </w:rPrChange>
              </w:rPr>
              <w:delText>5.5</w:delText>
            </w:r>
            <w:r w:rsidDel="00B26F9B">
              <w:rPr>
                <w:rFonts w:asciiTheme="minorHAnsi" w:eastAsiaTheme="minorEastAsia" w:hAnsiTheme="minorHAnsi" w:cstheme="minorBidi"/>
                <w:noProof/>
                <w:kern w:val="2"/>
                <w14:ligatures w14:val="standardContextual"/>
              </w:rPr>
              <w:tab/>
            </w:r>
            <w:r w:rsidRPr="00B26F9B" w:rsidDel="00B26F9B">
              <w:rPr>
                <w:noProof/>
                <w:rPrChange w:id="287" w:author="Thomas Stockhammer (25/05/20)" w:date="2025-07-04T16:18:00Z" w16du:dateUtc="2025-07-04T07:18:00Z">
                  <w:rPr>
                    <w:rStyle w:val="Hyperlink"/>
                    <w:noProof/>
                  </w:rPr>
                </w:rPrChange>
              </w:rPr>
              <w:delText>Timeline</w:delText>
            </w:r>
            <w:r w:rsidDel="00B26F9B">
              <w:rPr>
                <w:noProof/>
                <w:webHidden/>
              </w:rPr>
              <w:tab/>
              <w:delText>18</w:delText>
            </w:r>
          </w:del>
        </w:p>
        <w:p w14:paraId="56436EAB" w14:textId="7E370634" w:rsidR="0090464E" w:rsidDel="00B26F9B" w:rsidRDefault="0090464E">
          <w:pPr>
            <w:pStyle w:val="TOC2"/>
            <w:rPr>
              <w:del w:id="288" w:author="Thomas Stockhammer (25/05/20)" w:date="2025-07-04T16:18:00Z" w16du:dateUtc="2025-07-04T07:18:00Z"/>
              <w:rFonts w:asciiTheme="minorHAnsi" w:eastAsiaTheme="minorEastAsia" w:hAnsiTheme="minorHAnsi" w:cstheme="minorBidi"/>
              <w:noProof/>
              <w:kern w:val="2"/>
              <w14:ligatures w14:val="standardContextual"/>
            </w:rPr>
          </w:pPr>
          <w:del w:id="289" w:author="Thomas Stockhammer (25/05/20)" w:date="2025-07-04T16:18:00Z" w16du:dateUtc="2025-07-04T07:18:00Z">
            <w:r w:rsidRPr="00B26F9B" w:rsidDel="00B26F9B">
              <w:rPr>
                <w:noProof/>
                <w:rPrChange w:id="290" w:author="Thomas Stockhammer (25/05/20)" w:date="2025-07-04T16:18:00Z" w16du:dateUtc="2025-07-04T07:18:00Z">
                  <w:rPr>
                    <w:rStyle w:val="Hyperlink"/>
                    <w:noProof/>
                  </w:rPr>
                </w:rPrChange>
              </w:rPr>
              <w:delText>5.6</w:delText>
            </w:r>
            <w:r w:rsidDel="00B26F9B">
              <w:rPr>
                <w:rFonts w:asciiTheme="minorHAnsi" w:eastAsiaTheme="minorEastAsia" w:hAnsiTheme="minorHAnsi" w:cstheme="minorBidi"/>
                <w:noProof/>
                <w:kern w:val="2"/>
                <w14:ligatures w14:val="standardContextual"/>
              </w:rPr>
              <w:tab/>
            </w:r>
            <w:r w:rsidRPr="00B26F9B" w:rsidDel="00B26F9B">
              <w:rPr>
                <w:noProof/>
                <w:rPrChange w:id="291" w:author="Thomas Stockhammer (25/05/20)" w:date="2025-07-04T16:18:00Z" w16du:dateUtc="2025-07-04T07:18:00Z">
                  <w:rPr>
                    <w:rStyle w:val="Hyperlink"/>
                    <w:noProof/>
                  </w:rPr>
                </w:rPrChange>
              </w:rPr>
              <w:delText>Available Test Assets</w:delText>
            </w:r>
            <w:r w:rsidDel="00B26F9B">
              <w:rPr>
                <w:noProof/>
                <w:webHidden/>
              </w:rPr>
              <w:tab/>
              <w:delText>18</w:delText>
            </w:r>
          </w:del>
        </w:p>
        <w:p w14:paraId="73F9805E" w14:textId="227CC6DC" w:rsidR="0090464E" w:rsidDel="00B26F9B" w:rsidRDefault="0090464E">
          <w:pPr>
            <w:pStyle w:val="TOC1"/>
            <w:rPr>
              <w:del w:id="292" w:author="Thomas Stockhammer (25/05/20)" w:date="2025-07-04T16:18:00Z" w16du:dateUtc="2025-07-04T07:18:00Z"/>
              <w:rFonts w:asciiTheme="minorHAnsi" w:eastAsiaTheme="minorEastAsia" w:hAnsiTheme="minorHAnsi" w:cstheme="minorBidi"/>
              <w:noProof/>
              <w:kern w:val="2"/>
              <w14:ligatures w14:val="standardContextual"/>
            </w:rPr>
          </w:pPr>
          <w:del w:id="293" w:author="Thomas Stockhammer (25/05/20)" w:date="2025-07-04T16:18:00Z" w16du:dateUtc="2025-07-04T07:18:00Z">
            <w:r w:rsidRPr="00B26F9B" w:rsidDel="00B26F9B">
              <w:rPr>
                <w:noProof/>
                <w:rPrChange w:id="294" w:author="Thomas Stockhammer (25/05/20)" w:date="2025-07-04T16:18:00Z" w16du:dateUtc="2025-07-04T07:18:00Z">
                  <w:rPr>
                    <w:rStyle w:val="Hyperlink"/>
                    <w:noProof/>
                  </w:rPr>
                </w:rPrChange>
              </w:rPr>
              <w:delText>6</w:delText>
            </w:r>
            <w:r w:rsidDel="00B26F9B">
              <w:rPr>
                <w:rFonts w:asciiTheme="minorHAnsi" w:eastAsiaTheme="minorEastAsia" w:hAnsiTheme="minorHAnsi" w:cstheme="minorBidi"/>
                <w:noProof/>
                <w:kern w:val="2"/>
                <w14:ligatures w14:val="standardContextual"/>
              </w:rPr>
              <w:tab/>
            </w:r>
            <w:r w:rsidRPr="00B26F9B" w:rsidDel="00B26F9B">
              <w:rPr>
                <w:noProof/>
                <w:rPrChange w:id="295" w:author="Thomas Stockhammer (25/05/20)" w:date="2025-07-04T16:18:00Z" w16du:dateUtc="2025-07-04T07:18:00Z">
                  <w:rPr>
                    <w:rStyle w:val="Hyperlink"/>
                    <w:noProof/>
                  </w:rPr>
                </w:rPrChange>
              </w:rPr>
              <w:delText>Roadmap</w:delText>
            </w:r>
            <w:r w:rsidDel="00B26F9B">
              <w:rPr>
                <w:noProof/>
                <w:webHidden/>
              </w:rPr>
              <w:tab/>
              <w:delText>18</w:delText>
            </w:r>
          </w:del>
        </w:p>
        <w:p w14:paraId="45BE85B7" w14:textId="4CAE421D" w:rsidR="0090464E" w:rsidDel="00B26F9B" w:rsidRDefault="0090464E">
          <w:pPr>
            <w:pStyle w:val="TOC2"/>
            <w:rPr>
              <w:del w:id="296" w:author="Thomas Stockhammer (25/05/20)" w:date="2025-07-04T16:18:00Z" w16du:dateUtc="2025-07-04T07:18:00Z"/>
              <w:rFonts w:asciiTheme="minorHAnsi" w:eastAsiaTheme="minorEastAsia" w:hAnsiTheme="minorHAnsi" w:cstheme="minorBidi"/>
              <w:noProof/>
              <w:kern w:val="2"/>
              <w14:ligatures w14:val="standardContextual"/>
            </w:rPr>
          </w:pPr>
          <w:del w:id="297" w:author="Thomas Stockhammer (25/05/20)" w:date="2025-07-04T16:18:00Z" w16du:dateUtc="2025-07-04T07:18:00Z">
            <w:r w:rsidRPr="00B26F9B" w:rsidDel="00B26F9B">
              <w:rPr>
                <w:noProof/>
                <w:rPrChange w:id="298" w:author="Thomas Stockhammer (25/05/20)" w:date="2025-07-04T16:18:00Z" w16du:dateUtc="2025-07-04T07:18:00Z">
                  <w:rPr>
                    <w:rStyle w:val="Hyperlink"/>
                    <w:noProof/>
                  </w:rPr>
                </w:rPrChange>
              </w:rPr>
              <w:delText>6.1</w:delText>
            </w:r>
            <w:r w:rsidDel="00B26F9B">
              <w:rPr>
                <w:rFonts w:asciiTheme="minorHAnsi" w:eastAsiaTheme="minorEastAsia" w:hAnsiTheme="minorHAnsi" w:cstheme="minorBidi"/>
                <w:noProof/>
                <w:kern w:val="2"/>
                <w14:ligatures w14:val="standardContextual"/>
              </w:rPr>
              <w:tab/>
            </w:r>
            <w:r w:rsidRPr="00B26F9B" w:rsidDel="00B26F9B">
              <w:rPr>
                <w:noProof/>
                <w:rPrChange w:id="299" w:author="Thomas Stockhammer (25/05/20)" w:date="2025-07-04T16:18:00Z" w16du:dateUtc="2025-07-04T07:18:00Z">
                  <w:rPr>
                    <w:rStyle w:val="Hyperlink"/>
                    <w:noProof/>
                  </w:rPr>
                </w:rPrChange>
              </w:rPr>
              <w:delText>Introduction</w:delText>
            </w:r>
            <w:r w:rsidDel="00B26F9B">
              <w:rPr>
                <w:noProof/>
                <w:webHidden/>
              </w:rPr>
              <w:tab/>
              <w:delText>18</w:delText>
            </w:r>
          </w:del>
        </w:p>
        <w:p w14:paraId="391CA927" w14:textId="19794198" w:rsidR="0090464E" w:rsidDel="00B26F9B" w:rsidRDefault="0090464E">
          <w:pPr>
            <w:pStyle w:val="TOC2"/>
            <w:rPr>
              <w:del w:id="300" w:author="Thomas Stockhammer (25/05/20)" w:date="2025-07-04T16:18:00Z" w16du:dateUtc="2025-07-04T07:18:00Z"/>
              <w:rFonts w:asciiTheme="minorHAnsi" w:eastAsiaTheme="minorEastAsia" w:hAnsiTheme="minorHAnsi" w:cstheme="minorBidi"/>
              <w:noProof/>
              <w:kern w:val="2"/>
              <w14:ligatures w14:val="standardContextual"/>
            </w:rPr>
          </w:pPr>
          <w:del w:id="301" w:author="Thomas Stockhammer (25/05/20)" w:date="2025-07-04T16:18:00Z" w16du:dateUtc="2025-07-04T07:18:00Z">
            <w:r w:rsidRPr="00B26F9B" w:rsidDel="00B26F9B">
              <w:rPr>
                <w:noProof/>
                <w:rPrChange w:id="302" w:author="Thomas Stockhammer (25/05/20)" w:date="2025-07-04T16:18:00Z" w16du:dateUtc="2025-07-04T07:18:00Z">
                  <w:rPr>
                    <w:rStyle w:val="Hyperlink"/>
                    <w:noProof/>
                  </w:rPr>
                </w:rPrChange>
              </w:rPr>
              <w:delText>6.2</w:delText>
            </w:r>
            <w:r w:rsidDel="00B26F9B">
              <w:rPr>
                <w:rFonts w:asciiTheme="minorHAnsi" w:eastAsiaTheme="minorEastAsia" w:hAnsiTheme="minorHAnsi" w:cstheme="minorBidi"/>
                <w:noProof/>
                <w:kern w:val="2"/>
                <w14:ligatures w14:val="standardContextual"/>
              </w:rPr>
              <w:tab/>
            </w:r>
            <w:r w:rsidRPr="00B26F9B" w:rsidDel="00B26F9B">
              <w:rPr>
                <w:noProof/>
                <w:rPrChange w:id="303" w:author="Thomas Stockhammer (25/05/20)" w:date="2025-07-04T16:18:00Z" w16du:dateUtc="2025-07-04T07:18:00Z">
                  <w:rPr>
                    <w:rStyle w:val="Hyperlink"/>
                    <w:noProof/>
                  </w:rPr>
                </w:rPrChange>
              </w:rPr>
              <w:delText>Agreed Timeline</w:delText>
            </w:r>
            <w:r w:rsidDel="00B26F9B">
              <w:rPr>
                <w:noProof/>
                <w:webHidden/>
              </w:rPr>
              <w:tab/>
              <w:delText>18</w:delText>
            </w:r>
          </w:del>
        </w:p>
        <w:p w14:paraId="1B9217AF" w14:textId="4CFF3F9C" w:rsidR="0090464E" w:rsidDel="00B26F9B" w:rsidRDefault="0090464E">
          <w:pPr>
            <w:pStyle w:val="TOC2"/>
            <w:rPr>
              <w:del w:id="304" w:author="Thomas Stockhammer (25/05/20)" w:date="2025-07-04T16:18:00Z" w16du:dateUtc="2025-07-04T07:18:00Z"/>
              <w:rFonts w:asciiTheme="minorHAnsi" w:eastAsiaTheme="minorEastAsia" w:hAnsiTheme="minorHAnsi" w:cstheme="minorBidi"/>
              <w:noProof/>
              <w:kern w:val="2"/>
              <w14:ligatures w14:val="standardContextual"/>
            </w:rPr>
          </w:pPr>
          <w:del w:id="305" w:author="Thomas Stockhammer (25/05/20)" w:date="2025-07-04T16:18:00Z" w16du:dateUtc="2025-07-04T07:18:00Z">
            <w:r w:rsidRPr="00B26F9B" w:rsidDel="00B26F9B">
              <w:rPr>
                <w:noProof/>
                <w:rPrChange w:id="306" w:author="Thomas Stockhammer (25/05/20)" w:date="2025-07-04T16:18:00Z" w16du:dateUtc="2025-07-04T07:18:00Z">
                  <w:rPr>
                    <w:rStyle w:val="Hyperlink"/>
                    <w:noProof/>
                  </w:rPr>
                </w:rPrChange>
              </w:rPr>
              <w:delText>6.3</w:delText>
            </w:r>
            <w:r w:rsidDel="00B26F9B">
              <w:rPr>
                <w:rFonts w:asciiTheme="minorHAnsi" w:eastAsiaTheme="minorEastAsia" w:hAnsiTheme="minorHAnsi" w:cstheme="minorBidi"/>
                <w:noProof/>
                <w:kern w:val="2"/>
                <w14:ligatures w14:val="standardContextual"/>
              </w:rPr>
              <w:tab/>
            </w:r>
            <w:r w:rsidRPr="00B26F9B" w:rsidDel="00B26F9B">
              <w:rPr>
                <w:noProof/>
                <w:rPrChange w:id="307" w:author="Thomas Stockhammer (25/05/20)" w:date="2025-07-04T16:18:00Z" w16du:dateUtc="2025-07-04T07:18:00Z">
                  <w:rPr>
                    <w:rStyle w:val="Hyperlink"/>
                    <w:noProof/>
                  </w:rPr>
                </w:rPrChange>
              </w:rPr>
              <w:delText>Relevant Documents</w:delText>
            </w:r>
            <w:r w:rsidDel="00B26F9B">
              <w:rPr>
                <w:noProof/>
                <w:webHidden/>
              </w:rPr>
              <w:tab/>
              <w:delText>19</w:delText>
            </w:r>
          </w:del>
        </w:p>
        <w:p w14:paraId="4EA3583C" w14:textId="4B2D5741" w:rsidR="0090464E" w:rsidDel="00B26F9B" w:rsidRDefault="0090464E">
          <w:pPr>
            <w:pStyle w:val="TOC2"/>
            <w:rPr>
              <w:del w:id="308" w:author="Thomas Stockhammer (25/05/20)" w:date="2025-07-04T16:18:00Z" w16du:dateUtc="2025-07-04T07:18:00Z"/>
              <w:rFonts w:asciiTheme="minorHAnsi" w:eastAsiaTheme="minorEastAsia" w:hAnsiTheme="minorHAnsi" w:cstheme="minorBidi"/>
              <w:noProof/>
              <w:kern w:val="2"/>
              <w14:ligatures w14:val="standardContextual"/>
            </w:rPr>
          </w:pPr>
          <w:del w:id="309" w:author="Thomas Stockhammer (25/05/20)" w:date="2025-07-04T16:18:00Z" w16du:dateUtc="2025-07-04T07:18:00Z">
            <w:r w:rsidDel="00B26F9B">
              <w:rPr>
                <w:rFonts w:asciiTheme="minorHAnsi" w:eastAsiaTheme="minorEastAsia" w:hAnsiTheme="minorHAnsi" w:cstheme="minorBidi"/>
                <w:noProof/>
                <w:kern w:val="2"/>
                <w14:ligatures w14:val="standardContextual"/>
              </w:rPr>
              <w:tab/>
            </w:r>
            <w:r w:rsidRPr="00B26F9B" w:rsidDel="00B26F9B">
              <w:rPr>
                <w:noProof/>
                <w:rPrChange w:id="310" w:author="Thomas Stockhammer (25/05/20)" w:date="2025-07-04T16:18:00Z" w16du:dateUtc="2025-07-04T07:18:00Z">
                  <w:rPr>
                    <w:rStyle w:val="Hyperlink"/>
                    <w:noProof/>
                  </w:rPr>
                </w:rPrChange>
              </w:rPr>
              <w:delText>Topic 1: New and features enhancements to Ed 2.</w:delText>
            </w:r>
            <w:r w:rsidDel="00B26F9B">
              <w:rPr>
                <w:noProof/>
                <w:webHidden/>
              </w:rPr>
              <w:tab/>
              <w:delText>20</w:delText>
            </w:r>
          </w:del>
        </w:p>
        <w:p w14:paraId="6B7CD075" w14:textId="7F585917" w:rsidR="0090464E" w:rsidDel="00B26F9B" w:rsidRDefault="0090464E">
          <w:pPr>
            <w:pStyle w:val="TOC2"/>
            <w:rPr>
              <w:del w:id="311" w:author="Thomas Stockhammer (25/05/20)" w:date="2025-07-04T16:18:00Z" w16du:dateUtc="2025-07-04T07:18:00Z"/>
              <w:rFonts w:asciiTheme="minorHAnsi" w:eastAsiaTheme="minorEastAsia" w:hAnsiTheme="minorHAnsi" w:cstheme="minorBidi"/>
              <w:noProof/>
              <w:kern w:val="2"/>
              <w14:ligatures w14:val="standardContextual"/>
            </w:rPr>
          </w:pPr>
          <w:del w:id="312" w:author="Thomas Stockhammer (25/05/20)" w:date="2025-07-04T16:18:00Z" w16du:dateUtc="2025-07-04T07:18:00Z">
            <w:r w:rsidRPr="00B26F9B" w:rsidDel="00B26F9B">
              <w:rPr>
                <w:rFonts w:eastAsia="SimSun"/>
                <w:bCs/>
                <w:noProof/>
                <w:lang w:eastAsia="zh-CN"/>
                <w:rPrChange w:id="313" w:author="Thomas Stockhammer (25/05/20)" w:date="2025-07-04T16:18:00Z" w16du:dateUtc="2025-07-04T07:18:00Z">
                  <w:rPr>
                    <w:rStyle w:val="Hyperlink"/>
                    <w:rFonts w:eastAsia="SimSun"/>
                    <w:bCs/>
                    <w:noProof/>
                    <w:lang w:eastAsia="zh-CN"/>
                  </w:rPr>
                </w:rPrChange>
              </w:rPr>
              <w:delText>6.4</w:delText>
            </w:r>
            <w:r w:rsidDel="00B26F9B">
              <w:rPr>
                <w:noProof/>
                <w:webHidden/>
              </w:rPr>
              <w:tab/>
              <w:delText>20</w:delText>
            </w:r>
          </w:del>
        </w:p>
        <w:p w14:paraId="2E561077" w14:textId="1DCDDD28" w:rsidR="0090464E" w:rsidDel="00B26F9B" w:rsidRDefault="0090464E">
          <w:pPr>
            <w:pStyle w:val="TOC2"/>
            <w:rPr>
              <w:del w:id="314" w:author="Thomas Stockhammer (25/05/20)" w:date="2025-07-04T16:18:00Z" w16du:dateUtc="2025-07-04T07:18:00Z"/>
              <w:rFonts w:asciiTheme="minorHAnsi" w:eastAsiaTheme="minorEastAsia" w:hAnsiTheme="minorHAnsi" w:cstheme="minorBidi"/>
              <w:noProof/>
              <w:kern w:val="2"/>
              <w14:ligatures w14:val="standardContextual"/>
            </w:rPr>
          </w:pPr>
          <w:del w:id="315" w:author="Thomas Stockhammer (25/05/20)" w:date="2025-07-04T16:18:00Z" w16du:dateUtc="2025-07-04T07:18:00Z">
            <w:r w:rsidRPr="00B26F9B" w:rsidDel="00B26F9B">
              <w:rPr>
                <w:rFonts w:eastAsia="SimSun"/>
                <w:bCs/>
                <w:noProof/>
                <w:lang w:eastAsia="zh-CN"/>
                <w:rPrChange w:id="316" w:author="Thomas Stockhammer (25/05/20)" w:date="2025-07-04T16:18:00Z" w16du:dateUtc="2025-07-04T07:18:00Z">
                  <w:rPr>
                    <w:rStyle w:val="Hyperlink"/>
                    <w:rFonts w:eastAsia="SimSun"/>
                    <w:bCs/>
                    <w:noProof/>
                    <w:lang w:eastAsia="zh-CN"/>
                  </w:rPr>
                </w:rPrChange>
              </w:rPr>
              <w:delText>6.5</w:delText>
            </w:r>
            <w:r w:rsidDel="00B26F9B">
              <w:rPr>
                <w:rFonts w:asciiTheme="minorHAnsi" w:eastAsiaTheme="minorEastAsia" w:hAnsiTheme="minorHAnsi" w:cstheme="minorBidi"/>
                <w:noProof/>
                <w:kern w:val="2"/>
                <w14:ligatures w14:val="standardContextual"/>
              </w:rPr>
              <w:tab/>
            </w:r>
            <w:r w:rsidRPr="00B26F9B" w:rsidDel="00B26F9B">
              <w:rPr>
                <w:noProof/>
                <w:rPrChange w:id="317" w:author="Thomas Stockhammer (25/05/20)" w:date="2025-07-04T16:18:00Z" w16du:dateUtc="2025-07-04T07:18:00Z">
                  <w:rPr>
                    <w:rStyle w:val="Hyperlink"/>
                    <w:noProof/>
                  </w:rPr>
                </w:rPrChange>
              </w:rPr>
              <w:delText>Topic 2: Support for scene understanding</w:delText>
            </w:r>
            <w:r w:rsidDel="00B26F9B">
              <w:rPr>
                <w:noProof/>
                <w:webHidden/>
              </w:rPr>
              <w:tab/>
              <w:delText>20</w:delText>
            </w:r>
          </w:del>
        </w:p>
        <w:p w14:paraId="36C277BA" w14:textId="0E48E325" w:rsidR="0090464E" w:rsidDel="00B26F9B" w:rsidRDefault="0090464E">
          <w:pPr>
            <w:pStyle w:val="TOC2"/>
            <w:rPr>
              <w:del w:id="318" w:author="Thomas Stockhammer (25/05/20)" w:date="2025-07-04T16:18:00Z" w16du:dateUtc="2025-07-04T07:18:00Z"/>
              <w:rFonts w:asciiTheme="minorHAnsi" w:eastAsiaTheme="minorEastAsia" w:hAnsiTheme="minorHAnsi" w:cstheme="minorBidi"/>
              <w:noProof/>
              <w:kern w:val="2"/>
              <w14:ligatures w14:val="standardContextual"/>
            </w:rPr>
          </w:pPr>
          <w:del w:id="319" w:author="Thomas Stockhammer (25/05/20)" w:date="2025-07-04T16:18:00Z" w16du:dateUtc="2025-07-04T07:18:00Z">
            <w:r w:rsidRPr="00B26F9B" w:rsidDel="00B26F9B">
              <w:rPr>
                <w:noProof/>
                <w:rPrChange w:id="320" w:author="Thomas Stockhammer (25/05/20)" w:date="2025-07-04T16:18:00Z" w16du:dateUtc="2025-07-04T07:18:00Z">
                  <w:rPr>
                    <w:rStyle w:val="Hyperlink"/>
                    <w:noProof/>
                  </w:rPr>
                </w:rPrChange>
              </w:rPr>
              <w:delText>6.6</w:delText>
            </w:r>
            <w:r w:rsidDel="00B26F9B">
              <w:rPr>
                <w:rFonts w:asciiTheme="minorHAnsi" w:eastAsiaTheme="minorEastAsia" w:hAnsiTheme="minorHAnsi" w:cstheme="minorBidi"/>
                <w:noProof/>
                <w:kern w:val="2"/>
                <w14:ligatures w14:val="standardContextual"/>
              </w:rPr>
              <w:tab/>
            </w:r>
            <w:r w:rsidRPr="00B26F9B" w:rsidDel="00B26F9B">
              <w:rPr>
                <w:noProof/>
                <w:rPrChange w:id="321" w:author="Thomas Stockhammer (25/05/20)" w:date="2025-07-04T16:18:00Z" w16du:dateUtc="2025-07-04T07:18:00Z">
                  <w:rPr>
                    <w:rStyle w:val="Hyperlink"/>
                    <w:noProof/>
                  </w:rPr>
                </w:rPrChange>
              </w:rPr>
              <w:delText>Topic 3: Immersive audio</w:delText>
            </w:r>
            <w:r w:rsidDel="00B26F9B">
              <w:rPr>
                <w:noProof/>
                <w:webHidden/>
              </w:rPr>
              <w:tab/>
              <w:delText>20</w:delText>
            </w:r>
          </w:del>
        </w:p>
        <w:p w14:paraId="5D77F3E2" w14:textId="0796BF53" w:rsidR="0090464E" w:rsidDel="00B26F9B" w:rsidRDefault="0090464E">
          <w:pPr>
            <w:pStyle w:val="TOC2"/>
            <w:rPr>
              <w:del w:id="322" w:author="Thomas Stockhammer (25/05/20)" w:date="2025-07-04T16:18:00Z" w16du:dateUtc="2025-07-04T07:18:00Z"/>
              <w:rFonts w:asciiTheme="minorHAnsi" w:eastAsiaTheme="minorEastAsia" w:hAnsiTheme="minorHAnsi" w:cstheme="minorBidi"/>
              <w:noProof/>
              <w:kern w:val="2"/>
              <w14:ligatures w14:val="standardContextual"/>
            </w:rPr>
          </w:pPr>
          <w:del w:id="323" w:author="Thomas Stockhammer (25/05/20)" w:date="2025-07-04T16:18:00Z" w16du:dateUtc="2025-07-04T07:18:00Z">
            <w:r w:rsidRPr="00B26F9B" w:rsidDel="00B26F9B">
              <w:rPr>
                <w:noProof/>
                <w:rPrChange w:id="324" w:author="Thomas Stockhammer (25/05/20)" w:date="2025-07-04T16:18:00Z" w16du:dateUtc="2025-07-04T07:18:00Z">
                  <w:rPr>
                    <w:rStyle w:val="Hyperlink"/>
                    <w:noProof/>
                  </w:rPr>
                </w:rPrChange>
              </w:rPr>
              <w:delText>6.7</w:delText>
            </w:r>
            <w:r w:rsidDel="00B26F9B">
              <w:rPr>
                <w:rFonts w:asciiTheme="minorHAnsi" w:eastAsiaTheme="minorEastAsia" w:hAnsiTheme="minorHAnsi" w:cstheme="minorBidi"/>
                <w:noProof/>
                <w:kern w:val="2"/>
                <w14:ligatures w14:val="standardContextual"/>
              </w:rPr>
              <w:tab/>
            </w:r>
            <w:r w:rsidRPr="00B26F9B" w:rsidDel="00B26F9B">
              <w:rPr>
                <w:noProof/>
                <w:rPrChange w:id="325" w:author="Thomas Stockhammer (25/05/20)" w:date="2025-07-04T16:18:00Z" w16du:dateUtc="2025-07-04T07:18:00Z">
                  <w:rPr>
                    <w:rStyle w:val="Hyperlink"/>
                    <w:noProof/>
                  </w:rPr>
                </w:rPrChange>
              </w:rPr>
              <w:delText>Topic 4: V-DMC support</w:delText>
            </w:r>
            <w:r w:rsidDel="00B26F9B">
              <w:rPr>
                <w:noProof/>
                <w:webHidden/>
              </w:rPr>
              <w:tab/>
              <w:delText>20</w:delText>
            </w:r>
          </w:del>
        </w:p>
        <w:p w14:paraId="5DD412B8" w14:textId="3AB88607" w:rsidR="0090464E" w:rsidDel="00B26F9B" w:rsidRDefault="0090464E">
          <w:pPr>
            <w:pStyle w:val="TOC2"/>
            <w:rPr>
              <w:del w:id="326" w:author="Thomas Stockhammer (25/05/20)" w:date="2025-07-04T16:18:00Z" w16du:dateUtc="2025-07-04T07:18:00Z"/>
              <w:rFonts w:asciiTheme="minorHAnsi" w:eastAsiaTheme="minorEastAsia" w:hAnsiTheme="minorHAnsi" w:cstheme="minorBidi"/>
              <w:noProof/>
              <w:kern w:val="2"/>
              <w14:ligatures w14:val="standardContextual"/>
            </w:rPr>
          </w:pPr>
          <w:del w:id="327" w:author="Thomas Stockhammer (25/05/20)" w:date="2025-07-04T16:18:00Z" w16du:dateUtc="2025-07-04T07:18:00Z">
            <w:r w:rsidRPr="00B26F9B" w:rsidDel="00B26F9B">
              <w:rPr>
                <w:noProof/>
                <w:rPrChange w:id="328" w:author="Thomas Stockhammer (25/05/20)" w:date="2025-07-04T16:18:00Z" w16du:dateUtc="2025-07-04T07:18:00Z">
                  <w:rPr>
                    <w:rStyle w:val="Hyperlink"/>
                    <w:noProof/>
                  </w:rPr>
                </w:rPrChange>
              </w:rPr>
              <w:delText>6.8</w:delText>
            </w:r>
            <w:r w:rsidDel="00B26F9B">
              <w:rPr>
                <w:rFonts w:asciiTheme="minorHAnsi" w:eastAsiaTheme="minorEastAsia" w:hAnsiTheme="minorHAnsi" w:cstheme="minorBidi"/>
                <w:noProof/>
                <w:kern w:val="2"/>
                <w14:ligatures w14:val="standardContextual"/>
              </w:rPr>
              <w:tab/>
            </w:r>
            <w:r w:rsidRPr="00B26F9B" w:rsidDel="00B26F9B">
              <w:rPr>
                <w:noProof/>
                <w:rPrChange w:id="329" w:author="Thomas Stockhammer (25/05/20)" w:date="2025-07-04T16:18:00Z" w16du:dateUtc="2025-07-04T07:18:00Z">
                  <w:rPr>
                    <w:rStyle w:val="Hyperlink"/>
                    <w:noProof/>
                  </w:rPr>
                </w:rPrChange>
              </w:rPr>
              <w:delText>Topic 5 Support for Haptics Phase 2</w:delText>
            </w:r>
            <w:r w:rsidDel="00B26F9B">
              <w:rPr>
                <w:noProof/>
                <w:webHidden/>
              </w:rPr>
              <w:tab/>
              <w:delText>21</w:delText>
            </w:r>
          </w:del>
        </w:p>
        <w:p w14:paraId="2BDF1315" w14:textId="77780FF4" w:rsidR="0090464E" w:rsidDel="00B26F9B" w:rsidRDefault="0090464E">
          <w:pPr>
            <w:pStyle w:val="TOC2"/>
            <w:rPr>
              <w:del w:id="330" w:author="Thomas Stockhammer (25/05/20)" w:date="2025-07-04T16:18:00Z" w16du:dateUtc="2025-07-04T07:18:00Z"/>
              <w:rFonts w:asciiTheme="minorHAnsi" w:eastAsiaTheme="minorEastAsia" w:hAnsiTheme="minorHAnsi" w:cstheme="minorBidi"/>
              <w:noProof/>
              <w:kern w:val="2"/>
              <w14:ligatures w14:val="standardContextual"/>
            </w:rPr>
          </w:pPr>
          <w:del w:id="331" w:author="Thomas Stockhammer (25/05/20)" w:date="2025-07-04T16:18:00Z" w16du:dateUtc="2025-07-04T07:18:00Z">
            <w:r w:rsidRPr="00B26F9B" w:rsidDel="00B26F9B">
              <w:rPr>
                <w:noProof/>
                <w:rPrChange w:id="332" w:author="Thomas Stockhammer (25/05/20)" w:date="2025-07-04T16:18:00Z" w16du:dateUtc="2025-07-04T07:18:00Z">
                  <w:rPr>
                    <w:rStyle w:val="Hyperlink"/>
                    <w:noProof/>
                  </w:rPr>
                </w:rPrChange>
              </w:rPr>
              <w:delText>6.9</w:delText>
            </w:r>
            <w:r w:rsidDel="00B26F9B">
              <w:rPr>
                <w:rFonts w:asciiTheme="minorHAnsi" w:eastAsiaTheme="minorEastAsia" w:hAnsiTheme="minorHAnsi" w:cstheme="minorBidi"/>
                <w:noProof/>
                <w:kern w:val="2"/>
                <w14:ligatures w14:val="standardContextual"/>
              </w:rPr>
              <w:tab/>
            </w:r>
            <w:r w:rsidRPr="00B26F9B" w:rsidDel="00B26F9B">
              <w:rPr>
                <w:noProof/>
                <w:rPrChange w:id="333" w:author="Thomas Stockhammer (25/05/20)" w:date="2025-07-04T16:18:00Z" w16du:dateUtc="2025-07-04T07:18:00Z">
                  <w:rPr>
                    <w:rStyle w:val="Hyperlink"/>
                    <w:noProof/>
                  </w:rPr>
                </w:rPrChange>
              </w:rPr>
              <w:delText>Topic 6: Multi-users support and avatar integration.</w:delText>
            </w:r>
            <w:r w:rsidDel="00B26F9B">
              <w:rPr>
                <w:noProof/>
                <w:webHidden/>
              </w:rPr>
              <w:tab/>
              <w:delText>21</w:delText>
            </w:r>
          </w:del>
        </w:p>
        <w:p w14:paraId="27EBD83C" w14:textId="00392DCA" w:rsidR="0090464E" w:rsidDel="00B26F9B" w:rsidRDefault="0090464E">
          <w:pPr>
            <w:pStyle w:val="TOC1"/>
            <w:rPr>
              <w:del w:id="334" w:author="Thomas Stockhammer (25/05/20)" w:date="2025-07-04T16:18:00Z" w16du:dateUtc="2025-07-04T07:18:00Z"/>
              <w:rFonts w:asciiTheme="minorHAnsi" w:eastAsiaTheme="minorEastAsia" w:hAnsiTheme="minorHAnsi" w:cstheme="minorBidi"/>
              <w:noProof/>
              <w:kern w:val="2"/>
              <w14:ligatures w14:val="standardContextual"/>
            </w:rPr>
          </w:pPr>
          <w:del w:id="335" w:author="Thomas Stockhammer (25/05/20)" w:date="2025-07-04T16:18:00Z" w16du:dateUtc="2025-07-04T07:18:00Z">
            <w:r w:rsidRPr="00B26F9B" w:rsidDel="00B26F9B">
              <w:rPr>
                <w:noProof/>
                <w:rPrChange w:id="336" w:author="Thomas Stockhammer (25/05/20)" w:date="2025-07-04T16:18:00Z" w16du:dateUtc="2025-07-04T07:18:00Z">
                  <w:rPr>
                    <w:rStyle w:val="Hyperlink"/>
                    <w:noProof/>
                  </w:rPr>
                </w:rPrChange>
              </w:rPr>
              <w:delText>7</w:delText>
            </w:r>
            <w:r w:rsidDel="00B26F9B">
              <w:rPr>
                <w:rFonts w:asciiTheme="minorHAnsi" w:eastAsiaTheme="minorEastAsia" w:hAnsiTheme="minorHAnsi" w:cstheme="minorBidi"/>
                <w:noProof/>
                <w:kern w:val="2"/>
                <w14:ligatures w14:val="standardContextual"/>
              </w:rPr>
              <w:tab/>
            </w:r>
            <w:r w:rsidRPr="00B26F9B" w:rsidDel="00B26F9B">
              <w:rPr>
                <w:noProof/>
                <w:rPrChange w:id="337" w:author="Thomas Stockhammer (25/05/20)" w:date="2025-07-04T16:18:00Z" w16du:dateUtc="2025-07-04T07:18:00Z">
                  <w:rPr>
                    <w:rStyle w:val="Hyperlink"/>
                    <w:noProof/>
                  </w:rPr>
                </w:rPrChange>
              </w:rPr>
              <w:delText>Contributions for Extensions</w:delText>
            </w:r>
            <w:r w:rsidDel="00B26F9B">
              <w:rPr>
                <w:noProof/>
                <w:webHidden/>
              </w:rPr>
              <w:tab/>
              <w:delText>22</w:delText>
            </w:r>
          </w:del>
        </w:p>
        <w:p w14:paraId="1DD333D7" w14:textId="665E019D" w:rsidR="0090464E" w:rsidDel="00B26F9B" w:rsidRDefault="0090464E">
          <w:pPr>
            <w:pStyle w:val="TOC2"/>
            <w:rPr>
              <w:del w:id="338" w:author="Thomas Stockhammer (25/05/20)" w:date="2025-07-04T16:18:00Z" w16du:dateUtc="2025-07-04T07:18:00Z"/>
              <w:rFonts w:asciiTheme="minorHAnsi" w:eastAsiaTheme="minorEastAsia" w:hAnsiTheme="minorHAnsi" w:cstheme="minorBidi"/>
              <w:noProof/>
              <w:kern w:val="2"/>
              <w14:ligatures w14:val="standardContextual"/>
            </w:rPr>
          </w:pPr>
          <w:del w:id="339" w:author="Thomas Stockhammer (25/05/20)" w:date="2025-07-04T16:18:00Z" w16du:dateUtc="2025-07-04T07:18:00Z">
            <w:r w:rsidRPr="00B26F9B" w:rsidDel="00B26F9B">
              <w:rPr>
                <w:noProof/>
                <w:rPrChange w:id="340" w:author="Thomas Stockhammer (25/05/20)" w:date="2025-07-04T16:18:00Z" w16du:dateUtc="2025-07-04T07:18:00Z">
                  <w:rPr>
                    <w:rStyle w:val="Hyperlink"/>
                    <w:noProof/>
                  </w:rPr>
                </w:rPrChange>
              </w:rPr>
              <w:delText>7.1</w:delText>
            </w:r>
            <w:r w:rsidDel="00B26F9B">
              <w:rPr>
                <w:rFonts w:asciiTheme="minorHAnsi" w:eastAsiaTheme="minorEastAsia" w:hAnsiTheme="minorHAnsi" w:cstheme="minorBidi"/>
                <w:noProof/>
                <w:kern w:val="2"/>
                <w14:ligatures w14:val="standardContextual"/>
              </w:rPr>
              <w:tab/>
            </w:r>
            <w:r w:rsidRPr="00B26F9B" w:rsidDel="00B26F9B">
              <w:rPr>
                <w:noProof/>
                <w:rPrChange w:id="341" w:author="Thomas Stockhammer (25/05/20)" w:date="2025-07-04T16:18:00Z" w16du:dateUtc="2025-07-04T07:18:00Z">
                  <w:rPr>
                    <w:rStyle w:val="Hyperlink"/>
                    <w:noProof/>
                  </w:rPr>
                </w:rPrChange>
              </w:rPr>
              <w:delText>General</w:delText>
            </w:r>
            <w:r w:rsidDel="00B26F9B">
              <w:rPr>
                <w:noProof/>
                <w:webHidden/>
              </w:rPr>
              <w:tab/>
              <w:delText>22</w:delText>
            </w:r>
          </w:del>
        </w:p>
        <w:p w14:paraId="4A7881DE" w14:textId="1002EA2C" w:rsidR="0090464E" w:rsidDel="00B26F9B" w:rsidRDefault="0090464E">
          <w:pPr>
            <w:pStyle w:val="TOC2"/>
            <w:rPr>
              <w:del w:id="342" w:author="Thomas Stockhammer (25/05/20)" w:date="2025-07-04T16:18:00Z" w16du:dateUtc="2025-07-04T07:18:00Z"/>
              <w:rFonts w:asciiTheme="minorHAnsi" w:eastAsiaTheme="minorEastAsia" w:hAnsiTheme="minorHAnsi" w:cstheme="minorBidi"/>
              <w:noProof/>
              <w:kern w:val="2"/>
              <w14:ligatures w14:val="standardContextual"/>
            </w:rPr>
          </w:pPr>
          <w:del w:id="343" w:author="Thomas Stockhammer (25/05/20)" w:date="2025-07-04T16:18:00Z" w16du:dateUtc="2025-07-04T07:18:00Z">
            <w:r w:rsidRPr="00B26F9B" w:rsidDel="00B26F9B">
              <w:rPr>
                <w:noProof/>
                <w:rPrChange w:id="344" w:author="Thomas Stockhammer (25/05/20)" w:date="2025-07-04T16:18:00Z" w16du:dateUtc="2025-07-04T07:18:00Z">
                  <w:rPr>
                    <w:rStyle w:val="Hyperlink"/>
                    <w:noProof/>
                  </w:rPr>
                </w:rPrChange>
              </w:rPr>
              <w:delText>7.2</w:delText>
            </w:r>
            <w:r w:rsidDel="00B26F9B">
              <w:rPr>
                <w:rFonts w:asciiTheme="minorHAnsi" w:eastAsiaTheme="minorEastAsia" w:hAnsiTheme="minorHAnsi" w:cstheme="minorBidi"/>
                <w:noProof/>
                <w:kern w:val="2"/>
                <w14:ligatures w14:val="standardContextual"/>
              </w:rPr>
              <w:tab/>
            </w:r>
            <w:r w:rsidRPr="00B26F9B" w:rsidDel="00B26F9B">
              <w:rPr>
                <w:noProof/>
                <w:rPrChange w:id="345" w:author="Thomas Stockhammer (25/05/20)" w:date="2025-07-04T16:18:00Z" w16du:dateUtc="2025-07-04T07:18:00Z">
                  <w:rPr>
                    <w:rStyle w:val="Hyperlink"/>
                    <w:noProof/>
                  </w:rPr>
                </w:rPrChange>
              </w:rPr>
              <w:delText>Extension Principles</w:delText>
            </w:r>
            <w:r w:rsidDel="00B26F9B">
              <w:rPr>
                <w:noProof/>
                <w:webHidden/>
              </w:rPr>
              <w:tab/>
              <w:delText>23</w:delText>
            </w:r>
          </w:del>
        </w:p>
        <w:p w14:paraId="0C1AF56C" w14:textId="2DB76022" w:rsidR="0090464E" w:rsidDel="00B26F9B" w:rsidRDefault="0090464E">
          <w:pPr>
            <w:pStyle w:val="TOC1"/>
            <w:rPr>
              <w:del w:id="346" w:author="Thomas Stockhammer (25/05/20)" w:date="2025-07-04T16:18:00Z" w16du:dateUtc="2025-07-04T07:18:00Z"/>
              <w:rFonts w:asciiTheme="minorHAnsi" w:eastAsiaTheme="minorEastAsia" w:hAnsiTheme="minorHAnsi" w:cstheme="minorBidi"/>
              <w:noProof/>
              <w:kern w:val="2"/>
              <w14:ligatures w14:val="standardContextual"/>
            </w:rPr>
          </w:pPr>
          <w:del w:id="347" w:author="Thomas Stockhammer (25/05/20)" w:date="2025-07-04T16:18:00Z" w16du:dateUtc="2025-07-04T07:18:00Z">
            <w:r w:rsidRPr="00B26F9B" w:rsidDel="00B26F9B">
              <w:rPr>
                <w:noProof/>
                <w:rPrChange w:id="348" w:author="Thomas Stockhammer (25/05/20)" w:date="2025-07-04T16:18:00Z" w16du:dateUtc="2025-07-04T07:18:00Z">
                  <w:rPr>
                    <w:rStyle w:val="Hyperlink"/>
                    <w:noProof/>
                  </w:rPr>
                </w:rPrChange>
              </w:rPr>
              <w:delText>8</w:delText>
            </w:r>
            <w:r w:rsidDel="00B26F9B">
              <w:rPr>
                <w:rFonts w:asciiTheme="minorHAnsi" w:eastAsiaTheme="minorEastAsia" w:hAnsiTheme="minorHAnsi" w:cstheme="minorBidi"/>
                <w:noProof/>
                <w:kern w:val="2"/>
                <w14:ligatures w14:val="standardContextual"/>
              </w:rPr>
              <w:tab/>
            </w:r>
            <w:r w:rsidRPr="00B26F9B" w:rsidDel="00B26F9B">
              <w:rPr>
                <w:noProof/>
                <w:rPrChange w:id="349" w:author="Thomas Stockhammer (25/05/20)" w:date="2025-07-04T16:18:00Z" w16du:dateUtc="2025-07-04T07:18:00Z">
                  <w:rPr>
                    <w:rStyle w:val="Hyperlink"/>
                    <w:noProof/>
                  </w:rPr>
                </w:rPrChange>
              </w:rPr>
              <w:delText>Reference Software</w:delText>
            </w:r>
            <w:r w:rsidDel="00B26F9B">
              <w:rPr>
                <w:noProof/>
                <w:webHidden/>
              </w:rPr>
              <w:tab/>
              <w:delText>23</w:delText>
            </w:r>
          </w:del>
        </w:p>
        <w:p w14:paraId="0145E690" w14:textId="1F7A7925" w:rsidR="0090464E" w:rsidDel="00B26F9B" w:rsidRDefault="0090464E">
          <w:pPr>
            <w:pStyle w:val="TOC1"/>
            <w:rPr>
              <w:del w:id="350" w:author="Thomas Stockhammer (25/05/20)" w:date="2025-07-04T16:18:00Z" w16du:dateUtc="2025-07-04T07:18:00Z"/>
              <w:rFonts w:asciiTheme="minorHAnsi" w:eastAsiaTheme="minorEastAsia" w:hAnsiTheme="minorHAnsi" w:cstheme="minorBidi"/>
              <w:noProof/>
              <w:kern w:val="2"/>
              <w14:ligatures w14:val="standardContextual"/>
            </w:rPr>
          </w:pPr>
          <w:del w:id="351" w:author="Thomas Stockhammer (25/05/20)" w:date="2025-07-04T16:18:00Z" w16du:dateUtc="2025-07-04T07:18:00Z">
            <w:r w:rsidRPr="00B26F9B" w:rsidDel="00B26F9B">
              <w:rPr>
                <w:noProof/>
                <w:rPrChange w:id="352" w:author="Thomas Stockhammer (25/05/20)" w:date="2025-07-04T16:18:00Z" w16du:dateUtc="2025-07-04T07:18:00Z">
                  <w:rPr>
                    <w:rStyle w:val="Hyperlink"/>
                    <w:noProof/>
                  </w:rPr>
                </w:rPrChange>
              </w:rPr>
              <w:delText>9</w:delText>
            </w:r>
            <w:r w:rsidDel="00B26F9B">
              <w:rPr>
                <w:rFonts w:asciiTheme="minorHAnsi" w:eastAsiaTheme="minorEastAsia" w:hAnsiTheme="minorHAnsi" w:cstheme="minorBidi"/>
                <w:noProof/>
                <w:kern w:val="2"/>
                <w14:ligatures w14:val="standardContextual"/>
              </w:rPr>
              <w:tab/>
            </w:r>
            <w:r w:rsidRPr="00B26F9B" w:rsidDel="00B26F9B">
              <w:rPr>
                <w:noProof/>
                <w:rPrChange w:id="353" w:author="Thomas Stockhammer (25/05/20)" w:date="2025-07-04T16:18:00Z" w16du:dateUtc="2025-07-04T07:18:00Z">
                  <w:rPr>
                    <w:rStyle w:val="Hyperlink"/>
                    <w:noProof/>
                  </w:rPr>
                </w:rPrChange>
              </w:rPr>
              <w:delText>Gitlab Management</w:delText>
            </w:r>
            <w:r w:rsidDel="00B26F9B">
              <w:rPr>
                <w:noProof/>
                <w:webHidden/>
              </w:rPr>
              <w:tab/>
              <w:delText>23</w:delText>
            </w:r>
          </w:del>
        </w:p>
        <w:p w14:paraId="71AAC9DF" w14:textId="64AADF78" w:rsidR="0090464E" w:rsidDel="00B26F9B" w:rsidRDefault="0090464E">
          <w:pPr>
            <w:pStyle w:val="TOC1"/>
            <w:rPr>
              <w:del w:id="354" w:author="Thomas Stockhammer (25/05/20)" w:date="2025-07-04T16:18:00Z" w16du:dateUtc="2025-07-04T07:18:00Z"/>
              <w:rFonts w:asciiTheme="minorHAnsi" w:eastAsiaTheme="minorEastAsia" w:hAnsiTheme="minorHAnsi" w:cstheme="minorBidi"/>
              <w:noProof/>
              <w:kern w:val="2"/>
              <w14:ligatures w14:val="standardContextual"/>
            </w:rPr>
          </w:pPr>
          <w:del w:id="355" w:author="Thomas Stockhammer (25/05/20)" w:date="2025-07-04T16:18:00Z" w16du:dateUtc="2025-07-04T07:18:00Z">
            <w:r w:rsidRPr="00B26F9B" w:rsidDel="00B26F9B">
              <w:rPr>
                <w:noProof/>
                <w:rPrChange w:id="356" w:author="Thomas Stockhammer (25/05/20)" w:date="2025-07-04T16:18:00Z" w16du:dateUtc="2025-07-04T07:18:00Z">
                  <w:rPr>
                    <w:rStyle w:val="Hyperlink"/>
                    <w:noProof/>
                  </w:rPr>
                </w:rPrChange>
              </w:rPr>
              <w:delText>10</w:delText>
            </w:r>
            <w:r w:rsidDel="00B26F9B">
              <w:rPr>
                <w:rFonts w:asciiTheme="minorHAnsi" w:eastAsiaTheme="minorEastAsia" w:hAnsiTheme="minorHAnsi" w:cstheme="minorBidi"/>
                <w:noProof/>
                <w:kern w:val="2"/>
                <w14:ligatures w14:val="standardContextual"/>
              </w:rPr>
              <w:tab/>
            </w:r>
            <w:r w:rsidRPr="00B26F9B" w:rsidDel="00B26F9B">
              <w:rPr>
                <w:noProof/>
                <w:rPrChange w:id="357" w:author="Thomas Stockhammer (25/05/20)" w:date="2025-07-04T16:18:00Z" w16du:dateUtc="2025-07-04T07:18:00Z">
                  <w:rPr>
                    <w:rStyle w:val="Hyperlink"/>
                    <w:noProof/>
                  </w:rPr>
                </w:rPrChange>
              </w:rPr>
              <w:delText>Coordinators for Efforts until MPEG#151</w:delText>
            </w:r>
            <w:r w:rsidDel="00B26F9B">
              <w:rPr>
                <w:noProof/>
                <w:webHidden/>
              </w:rPr>
              <w:tab/>
              <w:delText>24</w:delText>
            </w:r>
          </w:del>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358" w:name="_Toc202538302"/>
      <w:r>
        <w:t>Scope</w:t>
      </w:r>
      <w:bookmarkEnd w:id="358"/>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in order </w:t>
      </w:r>
      <w:r w:rsidRPr="00CE14E7">
        <w:rPr>
          <w:rFonts w:eastAsia="Times New Roman" w:cstheme="minorHAnsi"/>
          <w:lang w:val="en-GB" w:eastAsia="de-DE"/>
        </w:rPr>
        <w:t>to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pPr>
      <w:bookmarkStart w:id="359" w:name="_Toc202538303"/>
      <w:r>
        <w:t>Time Plan</w:t>
      </w:r>
      <w:r w:rsidR="00B00728">
        <w:t>s and Projects</w:t>
      </w:r>
      <w:bookmarkEnd w:id="359"/>
    </w:p>
    <w:p w14:paraId="0B71FE2F" w14:textId="77777777" w:rsidR="00164E93" w:rsidRDefault="00164E93" w:rsidP="0073762B">
      <w:r>
        <w:t xml:space="preserve">ISO/IEC FDIS 23090-14:2023 Information technology — Coded representation of immersive media — Part 14: Scene Description for MPEG Media </w:t>
      </w:r>
      <w:r w:rsidRPr="00D032DD">
        <w:rPr>
          <w:highlight w:val="green"/>
        </w:rPr>
        <w:sym w:font="Wingdings" w:char="F0E8"/>
      </w:r>
      <w:r w:rsidRPr="00164E93">
        <w:rPr>
          <w:highlight w:val="green"/>
        </w:rPr>
        <w:t xml:space="preserve"> published</w:t>
      </w:r>
    </w:p>
    <w:p w14:paraId="2F310F0B" w14:textId="13A13770" w:rsidR="00164E93" w:rsidRPr="006604E0" w:rsidRDefault="00164E93" w:rsidP="0073762B">
      <w:pPr>
        <w:ind w:left="720"/>
        <w:rPr>
          <w:rStyle w:val="Hyperlink"/>
        </w:rPr>
      </w:pPr>
      <w:hyperlink r:id="rId19" w:history="1">
        <w:r w:rsidRPr="0025500D">
          <w:rPr>
            <w:rStyle w:val="Hyperlink"/>
          </w:rPr>
          <w:t>https://www.iso.org/standard/80900.html</w:t>
        </w:r>
      </w:hyperlink>
    </w:p>
    <w:p w14:paraId="081AD4CB" w14:textId="4C0D2731" w:rsidR="00164E93" w:rsidRPr="000A504F" w:rsidRDefault="00164E93" w:rsidP="0073762B">
      <w:pPr>
        <w:ind w:left="720"/>
        <w:rPr>
          <w:rStyle w:val="Hyperlink"/>
        </w:rPr>
      </w:pPr>
      <w:hyperlink r:id="rId20" w:history="1">
        <w:r w:rsidRPr="005107A1">
          <w:rPr>
            <w:rStyle w:val="Hyperlink"/>
          </w:rPr>
          <w:t>https://sd.iso.org/projects/project/80900/overview</w:t>
        </w:r>
      </w:hyperlink>
    </w:p>
    <w:p w14:paraId="08622147" w14:textId="77777777" w:rsidR="00164E93" w:rsidRDefault="00164E93" w:rsidP="0073762B">
      <w:pPr>
        <w:ind w:left="720"/>
      </w:pPr>
      <w:r w:rsidRPr="00164E93">
        <w:rPr>
          <w:rStyle w:val="Hyperlink"/>
          <w:highlight w:val="green"/>
        </w:rPr>
        <w:t>published</w:t>
      </w:r>
    </w:p>
    <w:p w14:paraId="37A356BE" w14:textId="77777777" w:rsidR="00164E93" w:rsidRDefault="00164E93" w:rsidP="0073762B">
      <w:r>
        <w:t xml:space="preserve">ISO/IEC 23090-24:2024 Information technology — Coded representation of immersive media — Part 24: </w:t>
      </w:r>
      <w:r w:rsidRPr="00A402B3">
        <w:t>Conformance and Reference Software for Scene Description for MPEG Media</w:t>
      </w:r>
      <w:r>
        <w:t xml:space="preserve"> </w:t>
      </w:r>
    </w:p>
    <w:p w14:paraId="10438879" w14:textId="77777777" w:rsidR="00164E93" w:rsidRDefault="00164E93" w:rsidP="0073762B">
      <w:pPr>
        <w:ind w:left="720"/>
      </w:pPr>
      <w:r>
        <w:t xml:space="preserve">Editors: </w:t>
      </w:r>
      <w:r w:rsidRPr="00A51E00">
        <w:t xml:space="preserve">Gurdeep Singh Bhullar </w:t>
      </w:r>
    </w:p>
    <w:p w14:paraId="09D74E72" w14:textId="73F1677E" w:rsidR="00164E93" w:rsidRDefault="00164E93" w:rsidP="0073762B">
      <w:pPr>
        <w:ind w:left="720"/>
      </w:pPr>
      <w:hyperlink r:id="rId21" w:history="1">
        <w:r w:rsidRPr="00F20720">
          <w:rPr>
            <w:rStyle w:val="Hyperlink"/>
          </w:rPr>
          <w:t>https://www.iso.org/standard/83696.html</w:t>
        </w:r>
      </w:hyperlink>
    </w:p>
    <w:p w14:paraId="23E91FA4" w14:textId="48AE4801" w:rsidR="00164E93" w:rsidRDefault="00164E93" w:rsidP="0073762B">
      <w:pPr>
        <w:ind w:left="720"/>
        <w:rPr>
          <w:rStyle w:val="Hyperlink"/>
        </w:rPr>
      </w:pPr>
      <w:hyperlink r:id="rId22" w:history="1">
        <w:r w:rsidRPr="003B1E89">
          <w:rPr>
            <w:rStyle w:val="Hyperlink"/>
          </w:rPr>
          <w:t>https://sd.iso.org/projects/project/83696/overview</w:t>
        </w:r>
      </w:hyperlink>
    </w:p>
    <w:p w14:paraId="416FA135" w14:textId="77777777" w:rsidR="00164E93" w:rsidRPr="00164E93" w:rsidRDefault="00164E93" w:rsidP="0073762B">
      <w:pPr>
        <w:ind w:left="720"/>
        <w:rPr>
          <w:highlight w:val="green"/>
        </w:rPr>
      </w:pPr>
      <w:r w:rsidRPr="00164E93">
        <w:rPr>
          <w:rStyle w:val="Hyperlink"/>
          <w:highlight w:val="green"/>
        </w:rPr>
        <w:t>published</w:t>
      </w:r>
    </w:p>
    <w:p w14:paraId="728844CB" w14:textId="77777777" w:rsidR="00164E93" w:rsidRDefault="00164E93" w:rsidP="0073762B">
      <w:r>
        <w:t>ISO/IEC DIS 23090-14:2023/AMD 1:2023 Information technology — Coded representation of immersive media — Part 14: Scene description — Amendment 1: Support for immersive media codecs in scene description</w:t>
      </w:r>
    </w:p>
    <w:p w14:paraId="70C41814" w14:textId="4E849ED1" w:rsidR="00164E93" w:rsidRDefault="00164E93" w:rsidP="0073762B">
      <w:pPr>
        <w:ind w:left="720"/>
      </w:pPr>
      <w:hyperlink r:id="rId23" w:history="1">
        <w:r w:rsidRPr="0025500D">
          <w:rPr>
            <w:rStyle w:val="Hyperlink"/>
          </w:rPr>
          <w:t>https://www.iso.org/standard/84769.html</w:t>
        </w:r>
      </w:hyperlink>
    </w:p>
    <w:p w14:paraId="2DDCACAE" w14:textId="78300B73" w:rsidR="00164E93" w:rsidRPr="000A504F" w:rsidRDefault="00164E93" w:rsidP="0073762B">
      <w:pPr>
        <w:ind w:left="720"/>
        <w:rPr>
          <w:rStyle w:val="Hyperlink"/>
        </w:rPr>
      </w:pPr>
      <w:hyperlink r:id="rId24" w:history="1">
        <w:r w:rsidRPr="003B1E89">
          <w:rPr>
            <w:rStyle w:val="Hyperlink"/>
          </w:rPr>
          <w:t>https://sd.iso.org/projects/project/84769/overview</w:t>
        </w:r>
      </w:hyperlink>
    </w:p>
    <w:p w14:paraId="05D95AF8" w14:textId="77777777" w:rsidR="00164E93" w:rsidRDefault="00164E93" w:rsidP="0073762B">
      <w:pPr>
        <w:ind w:left="720"/>
      </w:pPr>
      <w:r w:rsidRPr="00164E93">
        <w:rPr>
          <w:highlight w:val="green"/>
        </w:rPr>
        <w:t>published</w:t>
      </w:r>
    </w:p>
    <w:p w14:paraId="7E8381B4" w14:textId="77777777" w:rsidR="00164E93" w:rsidRPr="00C152BB" w:rsidRDefault="00164E93" w:rsidP="0073762B">
      <w:r w:rsidRPr="00C152BB">
        <w:t>ISO/IEC DIS 23090-14/AMD 2 Information technology — Coded representation of immersive media — Part 14: Scene description — Amendment 2: Support for Haptics, Augmented Reality, Avatars, Interactivity, MPEG-I Audio and Lighting</w:t>
      </w:r>
    </w:p>
    <w:p w14:paraId="1613DDA4" w14:textId="77777777" w:rsidR="00164E93" w:rsidRDefault="00164E93" w:rsidP="0073762B">
      <w:pPr>
        <w:ind w:left="720"/>
      </w:pPr>
      <w:r w:rsidRPr="008B2397">
        <w:t>https://www.iso.org/standard/8</w:t>
      </w:r>
      <w:r>
        <w:t>6439</w:t>
      </w:r>
      <w:r w:rsidRPr="008B2397">
        <w:t>.html</w:t>
      </w:r>
    </w:p>
    <w:p w14:paraId="132A8AD0" w14:textId="7E514F22" w:rsidR="00164E93" w:rsidRDefault="00164E93" w:rsidP="0073762B">
      <w:pPr>
        <w:ind w:left="720"/>
      </w:pPr>
      <w:hyperlink r:id="rId25" w:history="1">
        <w:r w:rsidRPr="00F20720">
          <w:rPr>
            <w:rStyle w:val="Hyperlink"/>
          </w:rPr>
          <w:t>https://sd.iso.org/projects/project/86439/overview</w:t>
        </w:r>
      </w:hyperlink>
    </w:p>
    <w:p w14:paraId="621C03CF" w14:textId="77777777" w:rsidR="00164E93" w:rsidRDefault="00164E93" w:rsidP="0073762B">
      <w:pPr>
        <w:ind w:left="720"/>
      </w:pPr>
      <w:r w:rsidRPr="00C152BB">
        <w:t>Editors: Imed Bouazizi, Emmanuel Thomas, Patrice Hirtzlin</w:t>
      </w:r>
    </w:p>
    <w:p w14:paraId="67CB0984" w14:textId="77777777" w:rsidR="00164E93" w:rsidRPr="00164E93" w:rsidRDefault="00164E93" w:rsidP="0073762B">
      <w:pPr>
        <w:ind w:left="720"/>
        <w:rPr>
          <w:highlight w:val="yellow"/>
        </w:rPr>
      </w:pPr>
      <w:r w:rsidRPr="00164E93">
        <w:rPr>
          <w:highlight w:val="yellow"/>
        </w:rPr>
        <w:t>Project cancelled</w:t>
      </w:r>
    </w:p>
    <w:p w14:paraId="73390DAD" w14:textId="16CB71F4" w:rsidR="00164E93" w:rsidRPr="00164E93" w:rsidRDefault="00164E93" w:rsidP="0073762B">
      <w:pPr>
        <w:rPr>
          <w:highlight w:val="yellow"/>
        </w:rPr>
      </w:pPr>
      <w:r w:rsidRPr="00165573">
        <w:rPr>
          <w:noProof/>
        </w:rPr>
        <w:drawing>
          <wp:inline distT="0" distB="0" distL="0" distR="0" wp14:anchorId="3DB74297" wp14:editId="5E27FAF6">
            <wp:extent cx="5727700" cy="1780540"/>
            <wp:effectExtent l="0" t="0" r="6350" b="0"/>
            <wp:docPr id="1972120472" name="Picture 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120472" name="Picture 9" descr="A screenshot of a computer&#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27700" cy="1780540"/>
                    </a:xfrm>
                    <a:prstGeom prst="rect">
                      <a:avLst/>
                    </a:prstGeom>
                    <a:noFill/>
                    <a:ln>
                      <a:noFill/>
                    </a:ln>
                  </pic:spPr>
                </pic:pic>
              </a:graphicData>
            </a:graphic>
          </wp:inline>
        </w:drawing>
      </w:r>
    </w:p>
    <w:p w14:paraId="2C461829" w14:textId="77777777" w:rsidR="00C25B2F" w:rsidRPr="00E761C6" w:rsidRDefault="00C25B2F">
      <w:pPr>
        <w:rPr>
          <w:ins w:id="360" w:author="Thomas Stockhammer (25/05/20)" w:date="2025-07-04T16:09:00Z" w16du:dateUtc="2025-07-04T07:09:00Z"/>
        </w:rPr>
        <w:pPrChange w:id="361" w:author="Thomas Stockhammer (25/05/20)" w:date="2025-07-04T16:09:00Z" w16du:dateUtc="2025-07-04T07:09:00Z">
          <w:pPr>
            <w:pStyle w:val="ListParagraph"/>
            <w:widowControl/>
            <w:numPr>
              <w:numId w:val="13"/>
            </w:numPr>
            <w:autoSpaceDE/>
            <w:autoSpaceDN/>
            <w:ind w:left="360" w:hanging="360"/>
          </w:pPr>
        </w:pPrChange>
      </w:pPr>
      <w:ins w:id="362" w:author="Thomas Stockhammer (25/05/20)" w:date="2025-07-04T16:09:00Z" w16du:dateUtc="2025-07-04T07:09:00Z">
        <w:r w:rsidRPr="00E761C6">
          <w:t>ISO/IEC DIS 23090-14:2024 Information technology — Coded representation of immersive media — Part 14: Scene description</w:t>
        </w:r>
      </w:ins>
    </w:p>
    <w:p w14:paraId="18199D43" w14:textId="77777777" w:rsidR="00C25B2F" w:rsidRPr="00E761C6" w:rsidRDefault="00C25B2F">
      <w:pPr>
        <w:pStyle w:val="ListParagraph"/>
        <w:widowControl/>
        <w:numPr>
          <w:ilvl w:val="1"/>
          <w:numId w:val="13"/>
        </w:numPr>
        <w:autoSpaceDE/>
        <w:autoSpaceDN/>
        <w:ind w:left="720"/>
        <w:rPr>
          <w:ins w:id="363" w:author="Thomas Stockhammer (25/05/20)" w:date="2025-07-04T16:09:00Z" w16du:dateUtc="2025-07-04T07:09:00Z"/>
        </w:rPr>
        <w:pPrChange w:id="364" w:author="Thomas Stockhammer (25/05/20)" w:date="2025-07-04T16:09:00Z" w16du:dateUtc="2025-07-04T07:09:00Z">
          <w:pPr>
            <w:pStyle w:val="ListParagraph"/>
            <w:widowControl/>
            <w:numPr>
              <w:ilvl w:val="1"/>
              <w:numId w:val="13"/>
            </w:numPr>
            <w:autoSpaceDE/>
            <w:autoSpaceDN/>
            <w:ind w:left="1080" w:hanging="360"/>
          </w:pPr>
        </w:pPrChange>
      </w:pPr>
      <w:ins w:id="365" w:author="Thomas Stockhammer (25/05/20)" w:date="2025-07-04T16:09:00Z" w16du:dateUtc="2025-07-04T07:09:00Z">
        <w:r w:rsidRPr="00E761C6">
          <w:t>Editors: Bouazizi Imed Dr, Hirtzlin Patrice M., Stockhammer Thomas Mr Dr.</w:t>
        </w:r>
      </w:ins>
    </w:p>
    <w:p w14:paraId="29B2C7F1" w14:textId="77777777" w:rsidR="00C25B2F" w:rsidRPr="00E761C6" w:rsidRDefault="00C25B2F">
      <w:pPr>
        <w:pStyle w:val="ListParagraph"/>
        <w:widowControl/>
        <w:numPr>
          <w:ilvl w:val="1"/>
          <w:numId w:val="13"/>
        </w:numPr>
        <w:autoSpaceDE/>
        <w:autoSpaceDN/>
        <w:ind w:left="720"/>
        <w:rPr>
          <w:ins w:id="366" w:author="Thomas Stockhammer (25/05/20)" w:date="2025-07-04T16:09:00Z" w16du:dateUtc="2025-07-04T07:09:00Z"/>
        </w:rPr>
        <w:pPrChange w:id="367" w:author="Thomas Stockhammer (25/05/20)" w:date="2025-07-04T16:09:00Z" w16du:dateUtc="2025-07-04T07:09:00Z">
          <w:pPr>
            <w:pStyle w:val="ListParagraph"/>
            <w:widowControl/>
            <w:numPr>
              <w:ilvl w:val="1"/>
              <w:numId w:val="13"/>
            </w:numPr>
            <w:autoSpaceDE/>
            <w:autoSpaceDN/>
            <w:ind w:left="1080" w:hanging="360"/>
          </w:pPr>
        </w:pPrChange>
      </w:pPr>
      <w:ins w:id="368" w:author="Thomas Stockhammer (25/05/20)" w:date="2025-07-04T16:09:00Z" w16du:dateUtc="2025-07-04T07:09:00Z">
        <w:r w:rsidRPr="00E761C6">
          <w:t>https://www.iso.org/standard/90191.html</w:t>
        </w:r>
      </w:ins>
    </w:p>
    <w:p w14:paraId="4AAD2FA8" w14:textId="77777777" w:rsidR="00C25B2F" w:rsidRDefault="00C25B2F">
      <w:pPr>
        <w:pStyle w:val="ListParagraph"/>
        <w:widowControl/>
        <w:numPr>
          <w:ilvl w:val="1"/>
          <w:numId w:val="13"/>
        </w:numPr>
        <w:autoSpaceDE/>
        <w:autoSpaceDN/>
        <w:ind w:left="720"/>
        <w:rPr>
          <w:ins w:id="369" w:author="Thomas Stockhammer (25/05/20)" w:date="2025-07-04T16:09:00Z" w16du:dateUtc="2025-07-04T07:09:00Z"/>
        </w:rPr>
        <w:pPrChange w:id="370" w:author="Thomas Stockhammer (25/05/20)" w:date="2025-07-04T16:09:00Z" w16du:dateUtc="2025-07-04T07:09:00Z">
          <w:pPr>
            <w:pStyle w:val="ListParagraph"/>
            <w:widowControl/>
            <w:numPr>
              <w:ilvl w:val="1"/>
              <w:numId w:val="13"/>
            </w:numPr>
            <w:autoSpaceDE/>
            <w:autoSpaceDN/>
            <w:ind w:left="1080" w:hanging="360"/>
          </w:pPr>
        </w:pPrChange>
      </w:pPr>
      <w:ins w:id="371" w:author="Thomas Stockhammer (25/05/20)" w:date="2025-07-04T16:09:00Z" w16du:dateUtc="2025-07-04T07:09:00Z">
        <w:r w:rsidRPr="00E761C6">
          <w:fldChar w:fldCharType="begin"/>
        </w:r>
        <w:r w:rsidRPr="00E761C6">
          <w:instrText>HYPERLINK "https://sd.iso.org/projects/project/90191/overview"</w:instrText>
        </w:r>
        <w:r w:rsidRPr="00E761C6">
          <w:fldChar w:fldCharType="separate"/>
        </w:r>
        <w:r w:rsidRPr="00E761C6">
          <w:rPr>
            <w:rStyle w:val="Hyperlink"/>
          </w:rPr>
          <w:t>https://sd.iso.org/projects/project/90191/overview</w:t>
        </w:r>
        <w:r w:rsidRPr="00E761C6">
          <w:fldChar w:fldCharType="end"/>
        </w:r>
      </w:ins>
    </w:p>
    <w:p w14:paraId="710A2854" w14:textId="77777777" w:rsidR="00C25B2F" w:rsidRPr="008D74B6" w:rsidRDefault="00C25B2F">
      <w:pPr>
        <w:pStyle w:val="ListParagraph"/>
        <w:widowControl/>
        <w:numPr>
          <w:ilvl w:val="1"/>
          <w:numId w:val="13"/>
        </w:numPr>
        <w:autoSpaceDE/>
        <w:autoSpaceDN/>
        <w:ind w:left="720"/>
        <w:rPr>
          <w:ins w:id="372" w:author="Thomas Stockhammer (25/05/20)" w:date="2025-07-04T16:09:00Z" w16du:dateUtc="2025-07-04T07:09:00Z"/>
          <w:highlight w:val="yellow"/>
        </w:rPr>
        <w:pPrChange w:id="373" w:author="Thomas Stockhammer (25/05/20)" w:date="2025-07-04T16:09:00Z" w16du:dateUtc="2025-07-04T07:09:00Z">
          <w:pPr>
            <w:pStyle w:val="ListParagraph"/>
            <w:widowControl/>
            <w:numPr>
              <w:ilvl w:val="1"/>
              <w:numId w:val="13"/>
            </w:numPr>
            <w:autoSpaceDE/>
            <w:autoSpaceDN/>
            <w:ind w:left="1080" w:hanging="360"/>
          </w:pPr>
        </w:pPrChange>
      </w:pPr>
      <w:ins w:id="374" w:author="Thomas Stockhammer (25/05/20)" w:date="2025-07-04T16:09:00Z" w16du:dateUtc="2025-07-04T07:09:00Z">
        <w:r w:rsidRPr="008D74B6">
          <w:rPr>
            <w:highlight w:val="yellow"/>
          </w:rPr>
          <w:t xml:space="preserve">Revised document submitted to ISO Editors, for details see input document </w:t>
        </w:r>
        <w:r w:rsidRPr="008D74B6">
          <w:rPr>
            <w:highlight w:val="yellow"/>
          </w:rPr>
          <w:fldChar w:fldCharType="begin"/>
        </w:r>
        <w:r w:rsidRPr="008D74B6">
          <w:rPr>
            <w:highlight w:val="yellow"/>
          </w:rPr>
          <w:instrText>HYPERLINK "https://dms.mpeg.expert/doc_end_user/current_document.php?id=100316&amp;id_meeting=203"</w:instrText>
        </w:r>
        <w:r w:rsidRPr="008D74B6">
          <w:rPr>
            <w:highlight w:val="yellow"/>
          </w:rPr>
        </w:r>
        <w:r w:rsidRPr="008D74B6">
          <w:rPr>
            <w:highlight w:val="yellow"/>
          </w:rPr>
          <w:fldChar w:fldCharType="separate"/>
        </w:r>
        <w:r w:rsidRPr="008D74B6">
          <w:rPr>
            <w:rStyle w:val="Hyperlink"/>
            <w:highlight w:val="yellow"/>
          </w:rPr>
          <w:t>m73715</w:t>
        </w:r>
        <w:r w:rsidRPr="008D74B6">
          <w:rPr>
            <w:highlight w:val="yellow"/>
          </w:rPr>
          <w:fldChar w:fldCharType="end"/>
        </w:r>
      </w:ins>
    </w:p>
    <w:p w14:paraId="2DBA18BA" w14:textId="77777777" w:rsidR="00C25B2F" w:rsidRDefault="00C25B2F" w:rsidP="00C25B2F">
      <w:pPr>
        <w:pStyle w:val="ListParagraph"/>
        <w:rPr>
          <w:ins w:id="375" w:author="Thomas Stockhammer (25/05/20)" w:date="2025-07-04T16:09:00Z" w16du:dateUtc="2025-07-04T07:09:00Z"/>
        </w:rPr>
      </w:pPr>
      <w:ins w:id="376" w:author="Thomas Stockhammer (25/05/20)" w:date="2025-07-04T16:09:00Z" w16du:dateUtc="2025-07-04T07:09:00Z">
        <w:r w:rsidRPr="00E91EA2">
          <w:rPr>
            <w:rFonts w:ascii="Aptos" w:eastAsia="Aptos" w:hAnsi="Aptos" w:cs="Aptos"/>
            <w:noProof/>
          </w:rPr>
          <w:drawing>
            <wp:inline distT="0" distB="0" distL="0" distR="0" wp14:anchorId="575354EF" wp14:editId="32EE4BF6">
              <wp:extent cx="5725160" cy="1678940"/>
              <wp:effectExtent l="0" t="0" r="0" b="0"/>
              <wp:docPr id="2"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computer&#10;&#10;AI-generated content may be incorre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25160" cy="1678940"/>
                      </a:xfrm>
                      <a:prstGeom prst="rect">
                        <a:avLst/>
                      </a:prstGeom>
                      <a:noFill/>
                      <a:ln>
                        <a:noFill/>
                      </a:ln>
                    </pic:spPr>
                  </pic:pic>
                </a:graphicData>
              </a:graphic>
            </wp:inline>
          </w:drawing>
        </w:r>
      </w:ins>
    </w:p>
    <w:p w14:paraId="6ECEA84C" w14:textId="406B25BF" w:rsidR="00164E93" w:rsidRPr="00251957" w:rsidDel="00C25B2F" w:rsidRDefault="00164E93" w:rsidP="0073762B">
      <w:pPr>
        <w:rPr>
          <w:del w:id="377" w:author="Thomas Stockhammer (25/05/20)" w:date="2025-07-04T16:09:00Z" w16du:dateUtc="2025-07-04T07:09:00Z"/>
        </w:rPr>
      </w:pPr>
      <w:del w:id="378" w:author="Thomas Stockhammer (25/05/20)" w:date="2025-07-04T16:09:00Z" w16du:dateUtc="2025-07-04T07:09:00Z">
        <w:r w:rsidRPr="000A504F" w:rsidDel="00C25B2F">
          <w:delText>ISO/IEC DIS 23090-14</w:delText>
        </w:r>
        <w:r w:rsidDel="00C25B2F">
          <w:delText xml:space="preserve">:2024 </w:delText>
        </w:r>
        <w:r w:rsidRPr="00251957" w:rsidDel="00C25B2F">
          <w:delText>Information technology — Coded representation of immersive media — Part 14: Scene description</w:delText>
        </w:r>
      </w:del>
    </w:p>
    <w:p w14:paraId="091B4E98" w14:textId="68A4DABA" w:rsidR="00164E93" w:rsidRPr="00251957" w:rsidDel="00C25B2F" w:rsidRDefault="00164E93" w:rsidP="0073762B">
      <w:pPr>
        <w:ind w:left="720"/>
        <w:rPr>
          <w:del w:id="379" w:author="Thomas Stockhammer (25/05/20)" w:date="2025-07-04T16:09:00Z" w16du:dateUtc="2025-07-04T07:09:00Z"/>
        </w:rPr>
      </w:pPr>
      <w:del w:id="380" w:author="Thomas Stockhammer (25/05/20)" w:date="2025-07-04T16:09:00Z" w16du:dateUtc="2025-07-04T07:09:00Z">
        <w:r w:rsidRPr="00251957" w:rsidDel="00C25B2F">
          <w:delText>Editors: Bouazizi Imed Dr, Hirtzlin Patrice M., Stockhammer Thomas Mr Dr.</w:delText>
        </w:r>
      </w:del>
    </w:p>
    <w:p w14:paraId="77A2CEBE" w14:textId="14D1F69C" w:rsidR="00164E93" w:rsidDel="00C25B2F" w:rsidRDefault="00164E93" w:rsidP="0073762B">
      <w:pPr>
        <w:ind w:left="720"/>
        <w:rPr>
          <w:del w:id="381" w:author="Thomas Stockhammer (25/05/20)" w:date="2025-07-04T16:09:00Z" w16du:dateUtc="2025-07-04T07:09:00Z"/>
        </w:rPr>
      </w:pPr>
      <w:del w:id="382" w:author="Thomas Stockhammer (25/05/20)" w:date="2025-07-04T16:09:00Z" w16du:dateUtc="2025-07-04T07:09:00Z">
        <w:r w:rsidRPr="008B2397" w:rsidDel="00C25B2F">
          <w:delText>https://www.iso.org/standard/</w:delText>
        </w:r>
        <w:r w:rsidDel="00C25B2F">
          <w:delText>90191</w:delText>
        </w:r>
        <w:r w:rsidRPr="008B2397" w:rsidDel="00C25B2F">
          <w:delText>.html</w:delText>
        </w:r>
      </w:del>
    </w:p>
    <w:p w14:paraId="3BE251B3" w14:textId="09BC04B1" w:rsidR="00164E93" w:rsidDel="00C25B2F" w:rsidRDefault="00164E93" w:rsidP="0073762B">
      <w:pPr>
        <w:ind w:left="720"/>
        <w:rPr>
          <w:del w:id="383" w:author="Thomas Stockhammer (25/05/20)" w:date="2025-07-04T16:09:00Z" w16du:dateUtc="2025-07-04T07:09:00Z"/>
        </w:rPr>
      </w:pPr>
      <w:del w:id="384" w:author="Thomas Stockhammer (25/05/20)" w:date="2025-07-04T16:09:00Z" w16du:dateUtc="2025-07-04T07:09:00Z">
        <w:r w:rsidDel="00C25B2F">
          <w:fldChar w:fldCharType="begin"/>
        </w:r>
        <w:r w:rsidDel="00C25B2F">
          <w:delInstrText>HYPERLINK "https://sd.iso.org/projects/project/90191/overview"</w:delInstrText>
        </w:r>
        <w:r w:rsidDel="00C25B2F">
          <w:fldChar w:fldCharType="separate"/>
        </w:r>
        <w:r w:rsidRPr="009F01AD" w:rsidDel="00C25B2F">
          <w:rPr>
            <w:rStyle w:val="Hyperlink"/>
          </w:rPr>
          <w:delText>https://sd.iso.org/projects/project/90191/overview</w:delText>
        </w:r>
        <w:r w:rsidDel="00C25B2F">
          <w:fldChar w:fldCharType="end"/>
        </w:r>
      </w:del>
    </w:p>
    <w:p w14:paraId="74651179" w14:textId="3CC0C274" w:rsidR="00164E93" w:rsidRPr="00C25B2F" w:rsidDel="00C25B2F" w:rsidRDefault="00164E93" w:rsidP="0073762B">
      <w:pPr>
        <w:ind w:left="720"/>
        <w:rPr>
          <w:del w:id="385" w:author="Thomas Stockhammer (25/05/20)" w:date="2025-07-04T16:09:00Z" w16du:dateUtc="2025-07-04T07:09:00Z"/>
        </w:rPr>
      </w:pPr>
      <w:del w:id="386" w:author="Thomas Stockhammer (25/05/20)" w:date="2025-07-04T16:09:00Z" w16du:dateUtc="2025-07-04T07:09:00Z">
        <w:r w:rsidRPr="00C25B2F" w:rsidDel="00C25B2F">
          <w:delText>Final text received or FDIS registered for formal approval (Mayumi, Youngkwon)</w:delText>
        </w:r>
      </w:del>
    </w:p>
    <w:p w14:paraId="645C39CE" w14:textId="74C5B5CE" w:rsidR="00164E93" w:rsidDel="00C25B2F" w:rsidRDefault="00164E93" w:rsidP="0073762B">
      <w:pPr>
        <w:ind w:left="1620"/>
        <w:rPr>
          <w:del w:id="387" w:author="Thomas Stockhammer (25/05/20)" w:date="2025-07-04T16:09:00Z" w16du:dateUtc="2025-07-04T07:09:00Z"/>
        </w:rPr>
      </w:pPr>
      <w:del w:id="388" w:author="Thomas Stockhammer (25/05/20)" w:date="2025-07-04T16:09:00Z" w16du:dateUtc="2025-07-04T07:09:00Z">
        <w:r w:rsidRPr="00C25B2F" w:rsidDel="00C25B2F">
          <w:delText>Schemas were sent to Mayumi prior to MPEG149</w:delText>
        </w:r>
      </w:del>
    </w:p>
    <w:p w14:paraId="13881770" w14:textId="19B19417" w:rsidR="0073762B" w:rsidRPr="00C25B2F" w:rsidDel="00C25B2F" w:rsidRDefault="0073762B" w:rsidP="00C25B2F">
      <w:pPr>
        <w:ind w:left="720"/>
        <w:rPr>
          <w:del w:id="389" w:author="Thomas Stockhammer (25/05/20)" w:date="2025-07-04T16:09:00Z" w16du:dateUtc="2025-07-04T07:09:00Z"/>
        </w:rPr>
      </w:pPr>
      <w:del w:id="390" w:author="Thomas Stockhammer (25/05/20)" w:date="2025-07-04T16:09:00Z" w16du:dateUtc="2025-07-04T07:09:00Z">
        <w:r w:rsidDel="00C25B2F">
          <w:delText xml:space="preserve">On March 30, 2025, all issues requested from ISO CS editor were resolved by the editor sending an e-mail to SC29 secretary. </w:delText>
        </w:r>
      </w:del>
    </w:p>
    <w:p w14:paraId="41226E93" w14:textId="07CF06D7" w:rsidR="00164E93" w:rsidDel="00C25B2F" w:rsidRDefault="00164E93" w:rsidP="0073762B">
      <w:pPr>
        <w:rPr>
          <w:del w:id="391" w:author="Thomas Stockhammer (25/05/20)" w:date="2025-07-04T16:09:00Z" w16du:dateUtc="2025-07-04T07:09:00Z"/>
        </w:rPr>
      </w:pPr>
      <w:del w:id="392" w:author="Thomas Stockhammer (25/05/20)" w:date="2025-07-04T16:09:00Z" w16du:dateUtc="2025-07-04T07:09:00Z">
        <w:r w:rsidRPr="000347CA" w:rsidDel="00C25B2F">
          <w:rPr>
            <w:noProof/>
          </w:rPr>
          <w:drawing>
            <wp:inline distT="0" distB="0" distL="0" distR="0" wp14:anchorId="3A82791E" wp14:editId="4B92EC6A">
              <wp:extent cx="5727700" cy="1487170"/>
              <wp:effectExtent l="0" t="0" r="6350" b="0"/>
              <wp:docPr id="1737953098" name="Picture 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953098" name="Picture 8" descr="A screenshot of a computer&#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7700" cy="1487170"/>
                      </a:xfrm>
                      <a:prstGeom prst="rect">
                        <a:avLst/>
                      </a:prstGeom>
                      <a:noFill/>
                      <a:ln>
                        <a:noFill/>
                      </a:ln>
                    </pic:spPr>
                  </pic:pic>
                </a:graphicData>
              </a:graphic>
            </wp:inline>
          </w:drawing>
        </w:r>
      </w:del>
    </w:p>
    <w:p w14:paraId="6751C161" w14:textId="77777777" w:rsidR="00C25B2F" w:rsidRDefault="00C25B2F" w:rsidP="00C25B2F">
      <w:pPr>
        <w:pStyle w:val="ListParagraph"/>
        <w:widowControl/>
        <w:numPr>
          <w:ilvl w:val="0"/>
          <w:numId w:val="13"/>
        </w:numPr>
        <w:autoSpaceDE/>
        <w:autoSpaceDN/>
        <w:rPr>
          <w:ins w:id="393" w:author="Thomas Stockhammer (25/05/20)" w:date="2025-07-04T16:10:00Z" w16du:dateUtc="2025-07-04T07:10:00Z"/>
        </w:rPr>
      </w:pPr>
      <w:ins w:id="394" w:author="Thomas Stockhammer (25/05/20)" w:date="2025-07-04T16:10:00Z" w16du:dateUtc="2025-07-04T07:10:00Z">
        <w:r w:rsidRPr="00251957">
          <w:t>ISO/IEC DIS 23090-14/AWI Amd 1</w:t>
        </w:r>
        <w:r>
          <w:t xml:space="preserve">: </w:t>
        </w:r>
        <w:r w:rsidRPr="00251957">
          <w:t>Information technology — Coded representation of immersive media — Part 14: Scene description — Amendment 1: Support of MPEG-I audio, scene understanding and other extensions</w:t>
        </w:r>
      </w:ins>
    </w:p>
    <w:p w14:paraId="467481BA" w14:textId="77777777" w:rsidR="00C25B2F" w:rsidRDefault="00C25B2F" w:rsidP="00C25B2F">
      <w:pPr>
        <w:pStyle w:val="ListParagraph"/>
        <w:widowControl/>
        <w:numPr>
          <w:ilvl w:val="1"/>
          <w:numId w:val="13"/>
        </w:numPr>
        <w:autoSpaceDE/>
        <w:autoSpaceDN/>
        <w:rPr>
          <w:ins w:id="395" w:author="Thomas Stockhammer (25/05/20)" w:date="2025-07-04T16:10:00Z" w16du:dateUtc="2025-07-04T07:10:00Z"/>
        </w:rPr>
      </w:pPr>
      <w:ins w:id="396" w:author="Thomas Stockhammer (25/05/20)" w:date="2025-07-04T16:10:00Z" w16du:dateUtc="2025-07-04T07:10:00Z">
        <w:r>
          <w:t>Editors: Bouazizi Imed Dr, Lelievre Sylvain M.</w:t>
        </w:r>
      </w:ins>
    </w:p>
    <w:p w14:paraId="7EA18E17" w14:textId="77777777" w:rsidR="00C25B2F" w:rsidRDefault="00C25B2F" w:rsidP="00C25B2F">
      <w:pPr>
        <w:pStyle w:val="ListParagraph"/>
        <w:widowControl/>
        <w:numPr>
          <w:ilvl w:val="1"/>
          <w:numId w:val="13"/>
        </w:numPr>
        <w:autoSpaceDE/>
        <w:autoSpaceDN/>
        <w:rPr>
          <w:ins w:id="397" w:author="Thomas Stockhammer (25/05/20)" w:date="2025-07-04T16:10:00Z" w16du:dateUtc="2025-07-04T07:10:00Z"/>
        </w:rPr>
      </w:pPr>
      <w:ins w:id="398" w:author="Thomas Stockhammer (25/05/20)" w:date="2025-07-04T16:10:00Z" w16du:dateUtc="2025-07-04T07:10:00Z">
        <w:r w:rsidRPr="008B2397">
          <w:t>https://www.iso.org/standard/</w:t>
        </w:r>
        <w:r>
          <w:t>90213</w:t>
        </w:r>
        <w:r w:rsidRPr="008B2397">
          <w:t>.html</w:t>
        </w:r>
      </w:ins>
    </w:p>
    <w:p w14:paraId="16D4FA2D" w14:textId="77777777" w:rsidR="00C25B2F" w:rsidRDefault="00C25B2F" w:rsidP="00C25B2F">
      <w:pPr>
        <w:pStyle w:val="ListParagraph"/>
        <w:widowControl/>
        <w:numPr>
          <w:ilvl w:val="1"/>
          <w:numId w:val="13"/>
        </w:numPr>
        <w:autoSpaceDE/>
        <w:autoSpaceDN/>
        <w:rPr>
          <w:ins w:id="399" w:author="Thomas Stockhammer (25/05/20)" w:date="2025-07-04T16:10:00Z" w16du:dateUtc="2025-07-04T07:10:00Z"/>
        </w:rPr>
      </w:pPr>
      <w:ins w:id="400" w:author="Thomas Stockhammer (25/05/20)" w:date="2025-07-04T16:10:00Z" w16du:dateUtc="2025-07-04T07:10:00Z">
        <w:r>
          <w:fldChar w:fldCharType="begin"/>
        </w:r>
        <w:r>
          <w:instrText>HYPERLINK "https://sd.iso.org/projects/project/90213/overview"</w:instrText>
        </w:r>
        <w:r>
          <w:fldChar w:fldCharType="separate"/>
        </w:r>
        <w:r w:rsidRPr="009F01AD">
          <w:rPr>
            <w:rStyle w:val="Hyperlink"/>
          </w:rPr>
          <w:t>https://sd.iso.org/projects/project/90213/overview</w:t>
        </w:r>
        <w:r>
          <w:fldChar w:fldCharType="end"/>
        </w:r>
      </w:ins>
    </w:p>
    <w:p w14:paraId="038E4088" w14:textId="77777777" w:rsidR="00C25B2F" w:rsidRDefault="00C25B2F" w:rsidP="00C25B2F">
      <w:pPr>
        <w:pStyle w:val="ListParagraph"/>
        <w:widowControl/>
        <w:numPr>
          <w:ilvl w:val="1"/>
          <w:numId w:val="13"/>
        </w:numPr>
        <w:autoSpaceDE/>
        <w:autoSpaceDN/>
        <w:rPr>
          <w:ins w:id="401" w:author="Thomas Stockhammer (25/05/20)" w:date="2025-07-04T16:10:00Z" w16du:dateUtc="2025-07-04T07:10:00Z"/>
          <w:highlight w:val="yellow"/>
        </w:rPr>
      </w:pPr>
      <w:ins w:id="402" w:author="Thomas Stockhammer (25/05/20)" w:date="2025-07-04T16:10:00Z" w16du:dateUtc="2025-07-04T07:10:00Z">
        <w:r>
          <w:rPr>
            <w:highlight w:val="yellow"/>
          </w:rPr>
          <w:t>CDAM Ballot closed on April 2, 2025</w:t>
        </w:r>
      </w:ins>
    </w:p>
    <w:p w14:paraId="034E4D05" w14:textId="77777777" w:rsidR="00C25B2F" w:rsidRDefault="00C25B2F" w:rsidP="00C25B2F">
      <w:pPr>
        <w:pStyle w:val="ListParagraph"/>
        <w:widowControl/>
        <w:numPr>
          <w:ilvl w:val="1"/>
          <w:numId w:val="13"/>
        </w:numPr>
        <w:autoSpaceDE/>
        <w:autoSpaceDN/>
        <w:rPr>
          <w:ins w:id="403" w:author="Thomas Stockhammer (25/05/20)" w:date="2025-07-04T16:10:00Z" w16du:dateUtc="2025-07-04T07:10:00Z"/>
          <w:highlight w:val="yellow"/>
        </w:rPr>
      </w:pPr>
      <w:ins w:id="404" w:author="Thomas Stockhammer (25/05/20)" w:date="2025-07-04T16:10:00Z" w16du:dateUtc="2025-07-04T07:10:00Z">
        <w:r>
          <w:rPr>
            <w:highlight w:val="yellow"/>
          </w:rPr>
          <w:t>DIS registered</w:t>
        </w:r>
      </w:ins>
    </w:p>
    <w:p w14:paraId="0B450105" w14:textId="0E88DD00" w:rsidR="00C25B2F" w:rsidRPr="00251957" w:rsidRDefault="00C25B2F" w:rsidP="00C25B2F">
      <w:pPr>
        <w:pStyle w:val="ListParagraph"/>
        <w:widowControl/>
        <w:numPr>
          <w:ilvl w:val="1"/>
          <w:numId w:val="13"/>
        </w:numPr>
        <w:autoSpaceDE/>
        <w:autoSpaceDN/>
        <w:rPr>
          <w:ins w:id="405" w:author="Thomas Stockhammer (25/05/20)" w:date="2025-07-04T16:10:00Z" w16du:dateUtc="2025-07-04T07:10:00Z"/>
          <w:highlight w:val="yellow"/>
        </w:rPr>
      </w:pPr>
      <w:ins w:id="406" w:author="Thomas Stockhammer (25/05/20)" w:date="2025-07-04T16:10:00Z" w16du:dateUtc="2025-07-04T07:10:00Z">
        <w:r>
          <w:rPr>
            <w:highlight w:val="yellow"/>
          </w:rPr>
          <w:t>DIS produced at MPEG#151</w:t>
        </w:r>
      </w:ins>
    </w:p>
    <w:p w14:paraId="60F8D5F7" w14:textId="3F6A6386" w:rsidR="00164E93" w:rsidDel="00C25B2F" w:rsidRDefault="00164E93" w:rsidP="0073762B">
      <w:pPr>
        <w:rPr>
          <w:del w:id="407" w:author="Thomas Stockhammer (25/05/20)" w:date="2025-07-04T16:10:00Z" w16du:dateUtc="2025-07-04T07:10:00Z"/>
        </w:rPr>
      </w:pPr>
      <w:del w:id="408" w:author="Thomas Stockhammer (25/05/20)" w:date="2025-07-04T16:10:00Z" w16du:dateUtc="2025-07-04T07:10:00Z">
        <w:r w:rsidRPr="00251957" w:rsidDel="00C25B2F">
          <w:delText>ISO/IEC DIS 23090-14/AWI Amd 1</w:delText>
        </w:r>
        <w:r w:rsidDel="00C25B2F">
          <w:delText xml:space="preserve">: </w:delText>
        </w:r>
        <w:r w:rsidRPr="00251957" w:rsidDel="00C25B2F">
          <w:delText>Information technology — Coded representation of immersive media — Part 14: Scene description — Amendment 1: Support of MPEG-I audio, scene understanding and other extensions</w:delText>
        </w:r>
      </w:del>
    </w:p>
    <w:p w14:paraId="45355965" w14:textId="0C78C723" w:rsidR="00164E93" w:rsidDel="00C25B2F" w:rsidRDefault="00164E93" w:rsidP="0073762B">
      <w:pPr>
        <w:ind w:left="720"/>
        <w:rPr>
          <w:del w:id="409" w:author="Thomas Stockhammer (25/05/20)" w:date="2025-07-04T16:10:00Z" w16du:dateUtc="2025-07-04T07:10:00Z"/>
        </w:rPr>
      </w:pPr>
      <w:del w:id="410" w:author="Thomas Stockhammer (25/05/20)" w:date="2025-07-04T16:10:00Z" w16du:dateUtc="2025-07-04T07:10:00Z">
        <w:r w:rsidDel="00C25B2F">
          <w:delText>Editors: Bouazizi Imed Dr, Lelievre Sylvain M.</w:delText>
        </w:r>
      </w:del>
    </w:p>
    <w:p w14:paraId="2AB34A6A" w14:textId="338AE090" w:rsidR="00164E93" w:rsidDel="00C25B2F" w:rsidRDefault="00164E93" w:rsidP="0073762B">
      <w:pPr>
        <w:ind w:left="720"/>
        <w:rPr>
          <w:del w:id="411" w:author="Thomas Stockhammer (25/05/20)" w:date="2025-07-04T16:10:00Z" w16du:dateUtc="2025-07-04T07:10:00Z"/>
        </w:rPr>
      </w:pPr>
      <w:del w:id="412" w:author="Thomas Stockhammer (25/05/20)" w:date="2025-07-04T16:10:00Z" w16du:dateUtc="2025-07-04T07:10:00Z">
        <w:r w:rsidRPr="008B2397" w:rsidDel="00C25B2F">
          <w:delText>https://www.iso.org/standard/</w:delText>
        </w:r>
        <w:r w:rsidDel="00C25B2F">
          <w:delText>90213</w:delText>
        </w:r>
        <w:r w:rsidRPr="008B2397" w:rsidDel="00C25B2F">
          <w:delText>.html</w:delText>
        </w:r>
      </w:del>
    </w:p>
    <w:p w14:paraId="3B3A8C5D" w14:textId="017A829E" w:rsidR="00164E93" w:rsidDel="00C25B2F" w:rsidRDefault="00164E93" w:rsidP="0073762B">
      <w:pPr>
        <w:ind w:left="720"/>
        <w:rPr>
          <w:del w:id="413" w:author="Thomas Stockhammer (25/05/20)" w:date="2025-07-04T16:10:00Z" w16du:dateUtc="2025-07-04T07:10:00Z"/>
        </w:rPr>
      </w:pPr>
      <w:del w:id="414" w:author="Thomas Stockhammer (25/05/20)" w:date="2025-07-04T16:10:00Z" w16du:dateUtc="2025-07-04T07:10:00Z">
        <w:r w:rsidDel="00C25B2F">
          <w:fldChar w:fldCharType="begin"/>
        </w:r>
        <w:r w:rsidDel="00C25B2F">
          <w:delInstrText>HYPERLINK "https://sd.iso.org/projects/project/90213/overview"</w:delInstrText>
        </w:r>
        <w:r w:rsidDel="00C25B2F">
          <w:fldChar w:fldCharType="separate"/>
        </w:r>
        <w:r w:rsidRPr="009F01AD" w:rsidDel="00C25B2F">
          <w:rPr>
            <w:rStyle w:val="Hyperlink"/>
          </w:rPr>
          <w:delText>https://sd.iso.org/projects/project/90213/overview</w:delText>
        </w:r>
        <w:r w:rsidDel="00C25B2F">
          <w:fldChar w:fldCharType="end"/>
        </w:r>
      </w:del>
    </w:p>
    <w:p w14:paraId="002BD65D" w14:textId="77A9CB37" w:rsidR="0073762B" w:rsidDel="00C25B2F" w:rsidRDefault="0073762B" w:rsidP="0073762B">
      <w:pPr>
        <w:ind w:left="720"/>
        <w:rPr>
          <w:del w:id="415" w:author="Thomas Stockhammer (25/05/20)" w:date="2025-07-04T16:10:00Z" w16du:dateUtc="2025-07-04T07:10:00Z"/>
        </w:rPr>
      </w:pPr>
      <w:del w:id="416" w:author="Thomas Stockhammer (25/05/20)" w:date="2025-07-04T16:10:00Z" w16du:dateUtc="2025-07-04T07:10:00Z">
        <w:r w:rsidDel="00C25B2F">
          <w:delText>At MPEG#150:</w:delText>
        </w:r>
      </w:del>
    </w:p>
    <w:p w14:paraId="2C940717" w14:textId="09BED8A2" w:rsidR="0073762B" w:rsidDel="00C25B2F" w:rsidRDefault="0073762B" w:rsidP="0073762B">
      <w:pPr>
        <w:pStyle w:val="ListParagraph"/>
        <w:numPr>
          <w:ilvl w:val="0"/>
          <w:numId w:val="35"/>
        </w:numPr>
        <w:rPr>
          <w:del w:id="417" w:author="Thomas Stockhammer (25/05/20)" w:date="2025-07-04T16:10:00Z" w16du:dateUtc="2025-07-04T07:10:00Z"/>
        </w:rPr>
      </w:pPr>
      <w:del w:id="418" w:author="Thomas Stockhammer (25/05/20)" w:date="2025-07-04T16:10:00Z" w16du:dateUtc="2025-07-04T07:10:00Z">
        <w:r w:rsidRPr="0073762B" w:rsidDel="00C25B2F">
          <w:delText>DoC on ISO/IEC 23090-14 2nd edition CDAM 1 Support of MPEG-I immersive audio, scene understanding and other extensions  </w:delText>
        </w:r>
        <w:r w:rsidDel="00C25B2F">
          <w:delText>completed</w:delText>
        </w:r>
      </w:del>
    </w:p>
    <w:p w14:paraId="304FD674" w14:textId="3694035C" w:rsidR="0073762B" w:rsidDel="00C25B2F" w:rsidRDefault="0073762B" w:rsidP="00C25B2F">
      <w:pPr>
        <w:pStyle w:val="ListParagraph"/>
        <w:numPr>
          <w:ilvl w:val="0"/>
          <w:numId w:val="35"/>
        </w:numPr>
        <w:rPr>
          <w:del w:id="419" w:author="Thomas Stockhammer (25/05/20)" w:date="2025-07-04T16:10:00Z" w16du:dateUtc="2025-07-04T07:10:00Z"/>
        </w:rPr>
      </w:pPr>
      <w:del w:id="420" w:author="Thomas Stockhammer (25/05/20)" w:date="2025-07-04T16:10:00Z" w16du:dateUtc="2025-07-04T07:10:00Z">
        <w:r w:rsidRPr="0073762B" w:rsidDel="00C25B2F">
          <w:delText>ISO/IEC 23090-14 2nd edition DAM 1</w:delText>
        </w:r>
        <w:r w:rsidDel="00C25B2F">
          <w:delText xml:space="preserve"> will be issued.</w:delText>
        </w:r>
      </w:del>
    </w:p>
    <w:p w14:paraId="5027AD0B" w14:textId="7F39D924" w:rsidR="00164E93" w:rsidRPr="00164E93" w:rsidRDefault="00164E93" w:rsidP="0073762B">
      <w:pPr>
        <w:ind w:left="720"/>
        <w:rPr>
          <w:highlight w:val="yellow"/>
        </w:rPr>
      </w:pPr>
    </w:p>
    <w:p w14:paraId="1D264FFF" w14:textId="694C45D1" w:rsidR="00164E93" w:rsidRDefault="0073762B" w:rsidP="0073762B">
      <w:r w:rsidRPr="0073762B">
        <w:rPr>
          <w:noProof/>
        </w:rPr>
        <w:drawing>
          <wp:inline distT="0" distB="0" distL="0" distR="0" wp14:anchorId="77FA9E3E" wp14:editId="2B0F1F20">
            <wp:extent cx="5727700" cy="1971040"/>
            <wp:effectExtent l="0" t="0" r="6350" b="0"/>
            <wp:docPr id="125480176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801762" name="Picture 1" descr="A screenshot of a computer&#10;&#10;AI-generated content may be incorrect."/>
                    <pic:cNvPicPr/>
                  </pic:nvPicPr>
                  <pic:blipFill>
                    <a:blip r:embed="rId29"/>
                    <a:stretch>
                      <a:fillRect/>
                    </a:stretch>
                  </pic:blipFill>
                  <pic:spPr>
                    <a:xfrm>
                      <a:off x="0" y="0"/>
                      <a:ext cx="5727700" cy="1971040"/>
                    </a:xfrm>
                    <a:prstGeom prst="rect">
                      <a:avLst/>
                    </a:prstGeom>
                  </pic:spPr>
                </pic:pic>
              </a:graphicData>
            </a:graphic>
          </wp:inline>
        </w:drawing>
      </w:r>
    </w:p>
    <w:p w14:paraId="61D7AAAC" w14:textId="77777777" w:rsidR="00164E93" w:rsidRDefault="00164E93" w:rsidP="0073762B">
      <w:r>
        <w:t xml:space="preserve">ISO/IEC 23090-24 Information technology — Coded representation of immersive media — Part 24: </w:t>
      </w:r>
      <w:r w:rsidRPr="007E0EA9">
        <w:t>Conformance and reference software for scene description — Amendment 1: Conformance and reference software for scene description on haptics, augmented reality, avatars, interactivity and lighting</w:t>
      </w:r>
    </w:p>
    <w:p w14:paraId="29BB7BCD" w14:textId="77777777" w:rsidR="00164E93" w:rsidRDefault="00164E93" w:rsidP="0073762B">
      <w:pPr>
        <w:ind w:left="720"/>
      </w:pPr>
      <w:r>
        <w:t xml:space="preserve">Editors: Imed Bouazizi, </w:t>
      </w:r>
      <w:r w:rsidRPr="00A51E00">
        <w:t xml:space="preserve">Gurdeep Singh Bhullar </w:t>
      </w:r>
    </w:p>
    <w:p w14:paraId="18892FDB" w14:textId="77777777" w:rsidR="00164E93" w:rsidRDefault="00164E93" w:rsidP="0073762B">
      <w:pPr>
        <w:ind w:left="720"/>
      </w:pPr>
      <w:r w:rsidRPr="00A51E00">
        <w:t>https://www.iso.org/standard/87584.html</w:t>
      </w:r>
    </w:p>
    <w:p w14:paraId="61FDA9DE" w14:textId="4391B233" w:rsidR="00164E93" w:rsidRDefault="00164E93" w:rsidP="0073762B">
      <w:pPr>
        <w:ind w:left="720"/>
      </w:pPr>
      <w:hyperlink r:id="rId30" w:history="1">
        <w:r w:rsidRPr="009E6F72">
          <w:rPr>
            <w:rStyle w:val="Hyperlink"/>
          </w:rPr>
          <w:t>https://sd.iso.org/projects/project/87584/overview</w:t>
        </w:r>
      </w:hyperlink>
    </w:p>
    <w:p w14:paraId="5B6A8429" w14:textId="20A42F75" w:rsidR="00164E93" w:rsidRPr="00164E93" w:rsidDel="00C25B2F" w:rsidRDefault="00164E93" w:rsidP="0073762B">
      <w:pPr>
        <w:ind w:left="720"/>
        <w:rPr>
          <w:del w:id="421" w:author="Thomas Stockhammer (25/05/20)" w:date="2025-07-04T16:10:00Z" w16du:dateUtc="2025-07-04T07:10:00Z"/>
          <w:highlight w:val="yellow"/>
        </w:rPr>
      </w:pPr>
      <w:del w:id="422" w:author="Thomas Stockhammer (25/05/20)" w:date="2025-07-04T16:10:00Z" w16du:dateUtc="2025-07-04T07:10:00Z">
        <w:r w:rsidRPr="00164E93" w:rsidDel="00C25B2F">
          <w:rPr>
            <w:highlight w:val="yellow"/>
          </w:rPr>
          <w:delText>Timeline extended</w:delText>
        </w:r>
        <w:r w:rsidR="0073762B" w:rsidDel="00C25B2F">
          <w:rPr>
            <w:highlight w:val="yellow"/>
          </w:rPr>
          <w:delText xml:space="preserve"> at MPEG#150</w:delText>
        </w:r>
      </w:del>
      <w:ins w:id="423" w:author="Thomas Stockhammer (25/05/20)" w:date="2025-07-04T16:10:00Z" w16du:dateUtc="2025-07-04T07:10:00Z">
        <w:r w:rsidR="00C25B2F">
          <w:rPr>
            <w:highlight w:val="yellow"/>
          </w:rPr>
          <w:t>DIS Issued from MPEG#151</w:t>
        </w:r>
      </w:ins>
    </w:p>
    <w:p w14:paraId="10FB6C30" w14:textId="77777777" w:rsidR="00D25D16" w:rsidRDefault="00D25D16">
      <w:pPr>
        <w:ind w:left="720"/>
        <w:pPrChange w:id="424" w:author="Thomas Stockhammer (25/05/20)" w:date="2025-07-04T16:10:00Z" w16du:dateUtc="2025-07-04T07:10:00Z">
          <w:pPr/>
        </w:pPrChange>
      </w:pPr>
    </w:p>
    <w:p w14:paraId="302ACE06" w14:textId="7BCA87E0" w:rsidR="00634ECB" w:rsidRDefault="00634ECB">
      <w:pPr>
        <w:pStyle w:val="Heading1"/>
        <w:keepNext/>
        <w:widowControl/>
        <w:numPr>
          <w:ilvl w:val="0"/>
          <w:numId w:val="1"/>
        </w:numPr>
        <w:autoSpaceDE/>
        <w:autoSpaceDN/>
        <w:spacing w:before="240" w:after="60"/>
        <w:jc w:val="both"/>
      </w:pPr>
      <w:bookmarkStart w:id="425" w:name="_Toc185248542"/>
      <w:bookmarkStart w:id="426" w:name="_Toc185248543"/>
      <w:bookmarkStart w:id="427" w:name="_Toc185248544"/>
      <w:bookmarkStart w:id="428" w:name="_Toc185248545"/>
      <w:bookmarkStart w:id="429" w:name="_Toc185248546"/>
      <w:bookmarkStart w:id="430" w:name="_Toc185248547"/>
      <w:bookmarkStart w:id="431" w:name="_Toc185248548"/>
      <w:bookmarkStart w:id="432" w:name="_Toc185248549"/>
      <w:bookmarkStart w:id="433" w:name="_Toc185248550"/>
      <w:bookmarkStart w:id="434" w:name="_Toc185248551"/>
      <w:bookmarkStart w:id="435" w:name="_Toc185248552"/>
      <w:bookmarkStart w:id="436" w:name="_Toc185248553"/>
      <w:bookmarkStart w:id="437" w:name="_Toc185248554"/>
      <w:bookmarkStart w:id="438" w:name="_Toc185248555"/>
      <w:bookmarkStart w:id="439" w:name="_Toc185248556"/>
      <w:bookmarkStart w:id="440" w:name="_Toc185248557"/>
      <w:bookmarkStart w:id="441" w:name="_Toc185248558"/>
      <w:bookmarkStart w:id="442" w:name="_Toc185248559"/>
      <w:bookmarkStart w:id="443" w:name="_Toc185248560"/>
      <w:bookmarkStart w:id="444" w:name="_Toc185248561"/>
      <w:bookmarkStart w:id="445" w:name="_Toc185248562"/>
      <w:bookmarkStart w:id="446" w:name="_Toc185248563"/>
      <w:bookmarkStart w:id="447" w:name="_Toc185248564"/>
      <w:bookmarkStart w:id="448" w:name="_Toc165311277"/>
      <w:bookmarkStart w:id="449" w:name="_Toc165311331"/>
      <w:bookmarkStart w:id="450" w:name="_Toc165311387"/>
      <w:bookmarkStart w:id="451" w:name="_Toc165311278"/>
      <w:bookmarkStart w:id="452" w:name="_Toc165311332"/>
      <w:bookmarkStart w:id="453" w:name="_Toc165311388"/>
      <w:bookmarkStart w:id="454" w:name="_Toc165311279"/>
      <w:bookmarkStart w:id="455" w:name="_Toc165311333"/>
      <w:bookmarkStart w:id="456" w:name="_Toc165311389"/>
      <w:bookmarkStart w:id="457" w:name="_Toc165311280"/>
      <w:bookmarkStart w:id="458" w:name="_Toc165311334"/>
      <w:bookmarkStart w:id="459" w:name="_Toc165311390"/>
      <w:bookmarkStart w:id="460" w:name="_Toc165311281"/>
      <w:bookmarkStart w:id="461" w:name="_Toc165311335"/>
      <w:bookmarkStart w:id="462" w:name="_Toc165311391"/>
      <w:bookmarkStart w:id="463" w:name="_Toc165311282"/>
      <w:bookmarkStart w:id="464" w:name="_Toc165311336"/>
      <w:bookmarkStart w:id="465" w:name="_Toc165311392"/>
      <w:bookmarkStart w:id="466" w:name="_Toc165311283"/>
      <w:bookmarkStart w:id="467" w:name="_Toc165311337"/>
      <w:bookmarkStart w:id="468" w:name="_Toc165311393"/>
      <w:bookmarkStart w:id="469" w:name="_Toc165311284"/>
      <w:bookmarkStart w:id="470" w:name="_Toc165311338"/>
      <w:bookmarkStart w:id="471" w:name="_Toc165311394"/>
      <w:bookmarkStart w:id="472" w:name="_Toc165311285"/>
      <w:bookmarkStart w:id="473" w:name="_Toc165311339"/>
      <w:bookmarkStart w:id="474" w:name="_Toc165311395"/>
      <w:bookmarkStart w:id="475" w:name="_Toc165311286"/>
      <w:bookmarkStart w:id="476" w:name="_Toc165311340"/>
      <w:bookmarkStart w:id="477" w:name="_Toc165311396"/>
      <w:bookmarkStart w:id="478" w:name="_Toc165311287"/>
      <w:bookmarkStart w:id="479" w:name="_Toc165311341"/>
      <w:bookmarkStart w:id="480" w:name="_Toc165311397"/>
      <w:bookmarkStart w:id="481" w:name="_Toc165311288"/>
      <w:bookmarkStart w:id="482" w:name="_Toc165311342"/>
      <w:bookmarkStart w:id="483" w:name="_Toc165311398"/>
      <w:bookmarkStart w:id="484" w:name="_Toc165311289"/>
      <w:bookmarkStart w:id="485" w:name="_Toc165311343"/>
      <w:bookmarkStart w:id="486" w:name="_Toc165311399"/>
      <w:bookmarkStart w:id="487" w:name="_Toc165311290"/>
      <w:bookmarkStart w:id="488" w:name="_Toc165311344"/>
      <w:bookmarkStart w:id="489" w:name="_Toc165311400"/>
      <w:bookmarkStart w:id="490" w:name="_Toc165311291"/>
      <w:bookmarkStart w:id="491" w:name="_Toc165311345"/>
      <w:bookmarkStart w:id="492" w:name="_Toc165311401"/>
      <w:bookmarkStart w:id="493" w:name="_Toc165311292"/>
      <w:bookmarkStart w:id="494" w:name="_Toc165311346"/>
      <w:bookmarkStart w:id="495" w:name="_Toc165311402"/>
      <w:bookmarkStart w:id="496" w:name="_Toc165311293"/>
      <w:bookmarkStart w:id="497" w:name="_Toc165311347"/>
      <w:bookmarkStart w:id="498" w:name="_Toc165311403"/>
      <w:bookmarkStart w:id="499" w:name="_Toc165311294"/>
      <w:bookmarkStart w:id="500" w:name="_Toc165311348"/>
      <w:bookmarkStart w:id="501" w:name="_Toc165311404"/>
      <w:bookmarkStart w:id="502" w:name="_Toc165311295"/>
      <w:bookmarkStart w:id="503" w:name="_Toc165311349"/>
      <w:bookmarkStart w:id="504" w:name="_Toc165311405"/>
      <w:bookmarkStart w:id="505" w:name="_Toc125348021"/>
      <w:bookmarkStart w:id="506" w:name="_Toc125348022"/>
      <w:bookmarkStart w:id="507" w:name="_Toc125348023"/>
      <w:bookmarkStart w:id="508" w:name="_Toc125348024"/>
      <w:bookmarkStart w:id="509" w:name="_Toc125348025"/>
      <w:bookmarkStart w:id="510" w:name="_Toc125348026"/>
      <w:bookmarkStart w:id="511" w:name="_Toc125348027"/>
      <w:bookmarkStart w:id="512" w:name="_Toc125348028"/>
      <w:bookmarkStart w:id="513" w:name="_Toc125348029"/>
      <w:bookmarkStart w:id="514" w:name="_Toc20253830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t>Extending Khronos glTF2.0</w:t>
      </w:r>
      <w:bookmarkEnd w:id="514"/>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515" w:name="_Toc202538305"/>
      <w:r w:rsidRPr="00EC3B8C">
        <w:t>General</w:t>
      </w:r>
      <w:bookmarkEnd w:id="515"/>
    </w:p>
    <w:p w14:paraId="14D9CB0A" w14:textId="677716AC"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31" w:history="1">
        <w:r w:rsidRPr="00A45DDD">
          <w:rPr>
            <w:rStyle w:val="Hyperlink"/>
            <w:rFonts w:cstheme="minorHAnsi"/>
          </w:rPr>
          <w:t>https://github.com/KhronosGroup/glTF/blob/master/specification/2.0/README.md</w:t>
        </w:r>
      </w:hyperlink>
    </w:p>
    <w:p w14:paraId="024EED2B" w14:textId="34B481FD"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According to the specification, glTF defines an extension mechanism that allows the base format to be extended with new capabilities. Any glTF object can have an optional extensions property. For details see</w:t>
      </w:r>
      <w:r>
        <w:rPr>
          <w:rFonts w:eastAsia="Times New Roman" w:cstheme="minorHAnsi"/>
          <w:lang w:val="en-GB" w:eastAsia="de-DE"/>
        </w:rPr>
        <w:t xml:space="preserve"> </w:t>
      </w:r>
      <w:hyperlink r:id="rId32"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For more information on glTF extensions, consult the </w:t>
      </w:r>
      <w:hyperlink r:id="rId33"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67329210"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glTF supports different ways on extending the specification as documented here: </w:t>
      </w:r>
      <w:hyperlink r:id="rId34"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7E34D594"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 xml:space="preserve">has </w:t>
      </w:r>
      <w:r w:rsidR="00224075">
        <w:rPr>
          <w:rFonts w:asciiTheme="minorHAnsi" w:eastAsia="Times New Roman" w:hAnsiTheme="minorHAnsi" w:cstheme="minorHAnsi"/>
          <w:lang w:val="en-GB" w:eastAsia="de-DE"/>
        </w:rPr>
        <w:t>been assigned</w:t>
      </w:r>
      <w:r w:rsidR="00224075" w:rsidRPr="00762BD2">
        <w:rPr>
          <w:rFonts w:asciiTheme="minorHAnsi" w:eastAsia="Times New Roman" w:hAnsiTheme="minorHAnsi" w:cstheme="minorHAnsi"/>
          <w:lang w:val="en-GB" w:eastAsia="de-DE"/>
        </w:rPr>
        <w:t xml:space="preserve"> </w:t>
      </w:r>
      <w:r w:rsidRPr="00762BD2">
        <w:rPr>
          <w:rFonts w:asciiTheme="minorHAnsi" w:eastAsia="Times New Roman" w:hAnsiTheme="minorHAnsi" w:cstheme="minorHAnsi"/>
          <w:lang w:val="en-GB" w:eastAsia="de-DE"/>
        </w:rPr>
        <w:t xml:space="preserve">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35"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r w:rsidR="00172393">
        <w:rPr>
          <w:rFonts w:asciiTheme="minorHAnsi" w:eastAsia="Times New Roman" w:hAnsiTheme="minorHAnsi" w:cstheme="minorHAnsi"/>
          <w:lang w:val="en-GB" w:eastAsia="de-DE"/>
        </w:rPr>
        <w:t xml:space="preserve"> An update request has been submitted here: </w:t>
      </w:r>
      <w:r w:rsidR="00172393" w:rsidRPr="00172393">
        <w:rPr>
          <w:rFonts w:asciiTheme="minorHAnsi" w:eastAsia="Times New Roman" w:hAnsiTheme="minorHAnsi" w:cstheme="minorHAnsi"/>
          <w:lang w:val="en-GB" w:eastAsia="de-DE"/>
        </w:rPr>
        <w:t>https://github.com/KhronosGroup/glTF/issues/2247</w:t>
      </w:r>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15A546B0" w:rsidR="00634ECB" w:rsidRDefault="006D75D3">
      <w:pPr>
        <w:pStyle w:val="Heading2"/>
        <w:keepLines w:val="0"/>
        <w:widowControl/>
        <w:numPr>
          <w:ilvl w:val="1"/>
          <w:numId w:val="1"/>
        </w:numPr>
        <w:autoSpaceDE/>
        <w:autoSpaceDN/>
        <w:spacing w:before="240" w:after="60"/>
        <w:jc w:val="both"/>
      </w:pPr>
      <w:bookmarkStart w:id="516" w:name="_Toc202538306"/>
      <w:r>
        <w:t xml:space="preserve">Template for </w:t>
      </w:r>
      <w:r w:rsidR="00634ECB" w:rsidRPr="00EC3B8C">
        <w:t>MPEG Extensions submitted to Khronos</w:t>
      </w:r>
      <w:bookmarkEnd w:id="516"/>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7645BCA4" w14:textId="77777777" w:rsidR="006D75D3" w:rsidRPr="006D75D3"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ISO/IEC SC29 WG3 (MPEG Systems) - Scene Description Breakout Group</w:t>
      </w:r>
    </w:p>
    <w:p w14:paraId="7851D64F" w14:textId="1C6DD879" w:rsidR="00634ECB" w:rsidRPr="005529B1"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Contacts</w:t>
      </w:r>
      <w:r>
        <w:rPr>
          <w:rFonts w:asciiTheme="minorHAnsi" w:eastAsia="Times New Roman" w:hAnsiTheme="minorHAnsi" w:cstheme="minorHAnsi"/>
          <w:lang w:val="en-GB" w:eastAsia="de-DE"/>
        </w:rPr>
        <w:t xml:space="preserve">: </w:t>
      </w:r>
      <w:r w:rsidRPr="005529B1">
        <w:rPr>
          <w:rFonts w:asciiTheme="minorHAnsi" w:eastAsia="Times New Roman" w:hAnsiTheme="minorHAnsi" w:cstheme="minorHAnsi"/>
          <w:lang w:val="en-GB" w:eastAsia="de-DE"/>
        </w:rPr>
        <w:t>Thomas Stockhammer (MPEG-I Scene Description BoG Chair, tsto@qti.qualcomm.com)</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046D74ED"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762B53B4" w14:textId="30C2F01B" w:rsidR="006D75D3"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apple-system" w:hAnsi="-apple-system"/>
          <w:color w:val="24292F"/>
        </w:rPr>
        <w:t>Based on </w:t>
      </w:r>
      <w:hyperlink r:id="rId36" w:history="1">
        <w:r>
          <w:rPr>
            <w:rStyle w:val="Hyperlink"/>
            <w:rFonts w:ascii="-apple-system" w:hAnsi="-apple-system"/>
          </w:rPr>
          <w:t>ISO/IEC FDIS 23090-14</w:t>
        </w:r>
      </w:hyperlink>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Written against the glTF 2.0 spec</w:t>
      </w:r>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3D16615D" w:rsidR="00634ECB"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Introduction</w:t>
      </w:r>
      <w:r w:rsidR="00634ECB">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glTF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3288E0E3"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r w:rsidR="006D75D3">
        <w:rPr>
          <w:rFonts w:asciiTheme="minorHAnsi" w:eastAsia="Times New Roman" w:hAnsiTheme="minorHAnsi" w:cstheme="minorHAnsi"/>
          <w:lang w:val="en-GB" w:eastAsia="de-DE"/>
        </w:rPr>
        <w:t xml:space="preserve">: </w:t>
      </w:r>
      <w:hyperlink r:id="rId37" w:history="1">
        <w:r w:rsidR="006D75D3">
          <w:rPr>
            <w:rStyle w:val="Hyperlink"/>
            <w:rFonts w:ascii="-apple-system" w:hAnsi="-apple-system"/>
          </w:rPr>
          <w:t>ISO/IEC 23090-24</w:t>
        </w:r>
      </w:hyperlink>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7E055135" w14:textId="4BA01FDC" w:rsidR="006D75D3" w:rsidRPr="005529B1" w:rsidRDefault="006D75D3" w:rsidP="005529B1">
      <w:pPr>
        <w:numPr>
          <w:ilvl w:val="1"/>
          <w:numId w:val="3"/>
        </w:numPr>
        <w:shd w:val="clear" w:color="auto" w:fill="FFFFFF"/>
        <w:rPr>
          <w:rFonts w:cstheme="minorHAnsi"/>
          <w:color w:val="24292F"/>
          <w:sz w:val="22"/>
          <w:szCs w:val="22"/>
        </w:rPr>
      </w:pPr>
      <w:hyperlink r:id="rId38" w:history="1">
        <w:r w:rsidRPr="005529B1">
          <w:rPr>
            <w:rStyle w:val="Hyperlink"/>
            <w:rFonts w:cstheme="minorHAnsi"/>
            <w:sz w:val="22"/>
            <w:szCs w:val="22"/>
          </w:rPr>
          <w:t>ISO/IEC FDIS 23090-14</w:t>
        </w:r>
      </w:hyperlink>
      <w:r w:rsidRPr="005529B1">
        <w:rPr>
          <w:rFonts w:cstheme="minorHAnsi"/>
          <w:color w:val="24292F"/>
          <w:sz w:val="22"/>
          <w:szCs w:val="22"/>
        </w:rPr>
        <w:t xml:space="preserve">, Information technology </w:t>
      </w:r>
      <w:r w:rsidRPr="005529B1">
        <w:rPr>
          <w:rFonts w:cstheme="minorHAnsi" w:hint="eastAsia"/>
          <w:color w:val="24292F"/>
          <w:sz w:val="22"/>
          <w:szCs w:val="22"/>
        </w:rPr>
        <w:t>—</w:t>
      </w:r>
      <w:r w:rsidRPr="005529B1">
        <w:rPr>
          <w:rFonts w:cstheme="minorHAnsi"/>
          <w:color w:val="24292F"/>
          <w:sz w:val="22"/>
          <w:szCs w:val="22"/>
        </w:rPr>
        <w:t xml:space="preserve"> Coded representation of immersive media </w:t>
      </w:r>
      <w:r w:rsidRPr="005529B1">
        <w:rPr>
          <w:rFonts w:cstheme="minorHAnsi" w:hint="eastAsia"/>
          <w:color w:val="24292F"/>
          <w:sz w:val="22"/>
          <w:szCs w:val="22"/>
        </w:rPr>
        <w:t>—</w:t>
      </w:r>
      <w:r w:rsidRPr="005529B1">
        <w:rPr>
          <w:rFonts w:cstheme="minorHAnsi"/>
          <w:color w:val="24292F"/>
          <w:sz w:val="22"/>
          <w:szCs w:val="22"/>
        </w:rPr>
        <w:t xml:space="preserve"> Part 14: Scene Description</w:t>
      </w:r>
    </w:p>
    <w:p w14:paraId="2D09608E" w14:textId="01B51FE7" w:rsidR="006D75D3" w:rsidRDefault="006D75D3" w:rsidP="006D75D3">
      <w:pPr>
        <w:numPr>
          <w:ilvl w:val="1"/>
          <w:numId w:val="3"/>
        </w:numPr>
        <w:shd w:val="clear" w:color="auto" w:fill="FFFFFF"/>
        <w:rPr>
          <w:rFonts w:cstheme="minorHAnsi"/>
          <w:color w:val="24292F"/>
          <w:sz w:val="22"/>
          <w:szCs w:val="22"/>
        </w:rPr>
      </w:pPr>
      <w:hyperlink r:id="rId39" w:history="1">
        <w:r w:rsidRPr="005529B1">
          <w:rPr>
            <w:rStyle w:val="Hyperlink"/>
            <w:rFonts w:cstheme="minorHAnsi"/>
            <w:sz w:val="22"/>
            <w:szCs w:val="22"/>
          </w:rPr>
          <w:t>ISO/IEC WD 23090-24</w:t>
        </w:r>
      </w:hyperlink>
      <w:r w:rsidRPr="005529B1">
        <w:rPr>
          <w:rFonts w:cstheme="minorHAnsi"/>
          <w:color w:val="24292F"/>
          <w:sz w:val="22"/>
          <w:szCs w:val="22"/>
        </w:rPr>
        <w:t xml:space="preserve">, Information technology </w:t>
      </w:r>
      <w:r w:rsidRPr="005529B1">
        <w:rPr>
          <w:rFonts w:cstheme="minorHAnsi" w:hint="eastAsia"/>
          <w:color w:val="24292F"/>
          <w:sz w:val="22"/>
          <w:szCs w:val="22"/>
        </w:rPr>
        <w:t>—</w:t>
      </w:r>
      <w:r w:rsidRPr="005529B1">
        <w:rPr>
          <w:rFonts w:cstheme="minorHAnsi"/>
          <w:color w:val="24292F"/>
          <w:sz w:val="22"/>
          <w:szCs w:val="22"/>
        </w:rPr>
        <w:t xml:space="preserve"> Coded representation of immersive media </w:t>
      </w:r>
      <w:r w:rsidRPr="005529B1">
        <w:rPr>
          <w:rFonts w:cstheme="minorHAnsi" w:hint="eastAsia"/>
          <w:color w:val="24292F"/>
          <w:sz w:val="22"/>
          <w:szCs w:val="22"/>
        </w:rPr>
        <w:t>—</w:t>
      </w:r>
      <w:r w:rsidRPr="005529B1">
        <w:rPr>
          <w:rFonts w:cstheme="minorHAnsi"/>
          <w:color w:val="24292F"/>
          <w:sz w:val="22"/>
          <w:szCs w:val="22"/>
        </w:rPr>
        <w:t xml:space="preserve"> Part 24: Conformance and Reference Software for Scene Description for MPEG Media</w:t>
      </w:r>
    </w:p>
    <w:p w14:paraId="6B2340AC" w14:textId="308D6253" w:rsidR="000132CE" w:rsidRPr="005529B1" w:rsidRDefault="000132CE" w:rsidP="005529B1">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 xml:space="preserve">Comments may be submitted here: </w:t>
      </w:r>
      <w:hyperlink r:id="rId40" w:history="1">
        <w:r w:rsidRPr="005529B1">
          <w:rPr>
            <w:rFonts w:eastAsia="Times New Roman" w:cstheme="minorHAnsi"/>
            <w:lang w:eastAsia="de-DE"/>
          </w:rPr>
          <w:t>https://github.com/MPEGGroup/Scene-Description</w:t>
        </w:r>
      </w:hyperlink>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257C5036" w:rsidR="0058464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2D1DE955" w14:textId="09918817" w:rsidR="006D75D3" w:rsidRDefault="006D75D3" w:rsidP="006D75D3">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License:</w:t>
      </w:r>
    </w:p>
    <w:p w14:paraId="1170B2FD" w14:textId="77777777" w:rsidR="000132CE" w:rsidRPr="005529B1" w:rsidRDefault="000132CE" w:rsidP="005529B1">
      <w:pPr>
        <w:pStyle w:val="ListParagraph"/>
        <w:widowControl/>
        <w:numPr>
          <w:ilvl w:val="1"/>
          <w:numId w:val="3"/>
        </w:numPr>
        <w:autoSpaceDE/>
        <w:autoSpaceDN/>
        <w:contextualSpacing/>
        <w:textAlignment w:val="center"/>
        <w:rPr>
          <w:rFonts w:asciiTheme="minorHAnsi" w:hAnsiTheme="minorHAnsi" w:cstheme="minorHAnsi"/>
          <w:lang w:val="en-GB" w:eastAsia="de-DE"/>
        </w:rPr>
      </w:pPr>
      <w:r w:rsidRPr="005529B1">
        <w:rPr>
          <w:rFonts w:asciiTheme="minorHAnsi" w:eastAsia="Times New Roman" w:hAnsiTheme="minorHAnsi" w:cstheme="minorHAnsi"/>
          <w:lang w:val="en-GB" w:eastAsia="de-DE"/>
        </w:rPr>
        <w:t>Copyright (c), ISO/IEC</w:t>
      </w:r>
    </w:p>
    <w:p w14:paraId="6BB8E675" w14:textId="5C3890F6" w:rsidR="00634ECB" w:rsidRDefault="000132CE" w:rsidP="005529B1">
      <w:pPr>
        <w:pStyle w:val="ListParagraph"/>
        <w:widowControl/>
        <w:numPr>
          <w:ilvl w:val="1"/>
          <w:numId w:val="3"/>
        </w:numPr>
        <w:autoSpaceDE/>
        <w:autoSpaceDN/>
        <w:contextualSpacing/>
        <w:textAlignment w:val="center"/>
      </w:pPr>
      <w:r w:rsidRPr="005529B1">
        <w:rPr>
          <w:rFonts w:asciiTheme="minorHAnsi" w:eastAsia="Times New Roman" w:hAnsiTheme="minorHAnsi" w:cstheme="minorHAnsi"/>
          <w:lang w:val="en-GB" w:eastAsia="de-DE"/>
        </w:rPr>
        <w:t>The use of the "MPEG scene description extensions" is subject to the license as accessible here:</w:t>
      </w:r>
      <w:r w:rsidRPr="005529B1">
        <w:rPr>
          <w:rFonts w:asciiTheme="minorHAnsi" w:eastAsia="Times New Roman" w:hAnsiTheme="minorHAnsi" w:cstheme="minorHAnsi" w:hint="eastAsia"/>
          <w:lang w:val="en-GB" w:eastAsia="de-DE"/>
        </w:rPr>
        <w:t> </w:t>
      </w:r>
      <w:hyperlink r:id="rId41" w:history="1">
        <w:r w:rsidRPr="005529B1">
          <w:rPr>
            <w:rFonts w:asciiTheme="minorHAnsi" w:eastAsia="Times New Roman" w:hAnsiTheme="minorHAnsi" w:cstheme="minorHAnsi"/>
            <w:lang w:val="en-GB" w:eastAsia="de-DE"/>
          </w:rPr>
          <w:t>https://standards.iso.org/</w:t>
        </w:r>
      </w:hyperlink>
      <w:r w:rsidRPr="005529B1">
        <w:rPr>
          <w:rFonts w:asciiTheme="minorHAnsi" w:eastAsia="Times New Roman" w:hAnsiTheme="minorHAnsi" w:cstheme="minorHAnsi" w:hint="eastAsia"/>
          <w:lang w:val="en-GB" w:eastAsia="de-DE"/>
        </w:rPr>
        <w:t> </w:t>
      </w:r>
      <w:r w:rsidRPr="005529B1">
        <w:rPr>
          <w:rFonts w:asciiTheme="minorHAnsi" w:eastAsia="Times New Roman" w:hAnsiTheme="minorHAnsi" w:cstheme="minorHAnsi"/>
          <w:lang w:val="en-GB" w:eastAsia="de-DE"/>
        </w:rPr>
        <w:t>and is subject to the IPR policy as accessible here:</w:t>
      </w:r>
      <w:r w:rsidRPr="005529B1">
        <w:rPr>
          <w:rFonts w:asciiTheme="minorHAnsi" w:eastAsia="Times New Roman" w:hAnsiTheme="minorHAnsi" w:cstheme="minorHAnsi" w:hint="eastAsia"/>
          <w:lang w:val="en-GB" w:eastAsia="de-DE"/>
        </w:rPr>
        <w:t> </w:t>
      </w:r>
      <w:hyperlink r:id="rId42" w:history="1">
        <w:r w:rsidRPr="005529B1">
          <w:rPr>
            <w:rFonts w:asciiTheme="minorHAnsi" w:eastAsia="Times New Roman" w:hAnsiTheme="minorHAnsi" w:cstheme="minorHAnsi"/>
            <w:lang w:val="en-GB" w:eastAsia="de-DE"/>
          </w:rPr>
          <w:t>https://www.iso.org/iso-standards-and-patents.html</w:t>
        </w:r>
      </w:hyperlink>
      <w:r w:rsidRPr="005529B1">
        <w:rPr>
          <w:rFonts w:asciiTheme="minorHAnsi" w:eastAsia="Times New Roman" w:hAnsiTheme="minorHAnsi" w:cstheme="minorHAnsi"/>
          <w:lang w:val="en-GB" w:eastAsia="de-DE"/>
        </w:rPr>
        <w:t>.</w:t>
      </w:r>
    </w:p>
    <w:p w14:paraId="1559AF85" w14:textId="77777777" w:rsidR="005F4B08" w:rsidRDefault="005F4B08" w:rsidP="005F4B08">
      <w:pPr>
        <w:rPr>
          <w:lang w:val="en-GB"/>
        </w:rPr>
      </w:pPr>
    </w:p>
    <w:p w14:paraId="78700FD2" w14:textId="796BBDE3" w:rsidR="005F4B08" w:rsidRPr="005529B1" w:rsidRDefault="005F4B08" w:rsidP="005529B1">
      <w:pPr>
        <w:rPr>
          <w:lang w:val="en-GB"/>
        </w:rPr>
      </w:pPr>
      <w:r w:rsidRPr="005F4B08">
        <w:rPr>
          <w:lang w:val="en-GB"/>
        </w:rPr>
        <w:t xml:space="preserve">The extensions are also collected in the internal github here: </w:t>
      </w:r>
      <w:r w:rsidRPr="005F4B08">
        <w:rPr>
          <w:lang w:eastAsia="zh-CN"/>
        </w:rPr>
        <w:t xml:space="preserve">here </w:t>
      </w:r>
      <w:hyperlink r:id="rId43" w:history="1">
        <w:r w:rsidRPr="005F4B08">
          <w:rPr>
            <w:rStyle w:val="Hyperlink"/>
            <w:sz w:val="22"/>
            <w:szCs w:val="22"/>
            <w:lang w:eastAsia="zh-CN"/>
          </w:rPr>
          <w:t>http://mpegx.int-evry.fr/software/MPEG/Systems/SceneDescription/Specification/23090-14/-/tree/master/Extensions</w:t>
        </w:r>
      </w:hyperlink>
      <w:r w:rsidRPr="005F4B08">
        <w:rPr>
          <w:rStyle w:val="Hyperlink"/>
          <w:sz w:val="22"/>
          <w:szCs w:val="22"/>
          <w:lang w:eastAsia="zh-CN"/>
        </w:rPr>
        <w:t>.</w:t>
      </w:r>
    </w:p>
    <w:p w14:paraId="1FEA3982" w14:textId="12E864CF" w:rsidR="000132CE" w:rsidRDefault="000132CE" w:rsidP="000132CE">
      <w:pPr>
        <w:pStyle w:val="Heading2"/>
        <w:keepLines w:val="0"/>
        <w:widowControl/>
        <w:numPr>
          <w:ilvl w:val="1"/>
          <w:numId w:val="1"/>
        </w:numPr>
        <w:autoSpaceDE/>
        <w:autoSpaceDN/>
        <w:spacing w:before="240" w:after="60"/>
        <w:jc w:val="both"/>
      </w:pPr>
      <w:bookmarkStart w:id="517" w:name="_Toc202538307"/>
      <w:r>
        <w:t>Status Extension Submission for first Edition</w:t>
      </w:r>
      <w:bookmarkEnd w:id="517"/>
    </w:p>
    <w:p w14:paraId="53D6E4E3" w14:textId="77777777" w:rsidR="005529B1" w:rsidRDefault="005529B1" w:rsidP="005529B1">
      <w:pPr>
        <w:shd w:val="clear" w:color="auto" w:fill="FFFFFF"/>
        <w:spacing w:before="60" w:after="100" w:afterAutospacing="1"/>
        <w:rPr>
          <w:lang w:eastAsia="zh-CN"/>
        </w:rPr>
      </w:pPr>
      <w:r>
        <w:rPr>
          <w:lang w:eastAsia="zh-CN"/>
        </w:rPr>
        <w:t>The pull request was finally merged on Feb 28, 2023</w:t>
      </w:r>
    </w:p>
    <w:p w14:paraId="7617BA2B" w14:textId="5D7435D0" w:rsidR="005529B1" w:rsidRDefault="005529B1" w:rsidP="005529B1">
      <w:pPr>
        <w:shd w:val="clear" w:color="auto" w:fill="FFFFFF"/>
        <w:spacing w:before="60" w:after="100" w:afterAutospacing="1"/>
        <w:rPr>
          <w:lang w:eastAsia="zh-CN"/>
        </w:rPr>
      </w:pPr>
      <w:r w:rsidRPr="005529B1">
        <w:rPr>
          <w:rFonts w:ascii="-apple-system" w:hAnsi="-apple-system"/>
          <w:sz w:val="21"/>
          <w:szCs w:val="21"/>
          <w:shd w:val="clear" w:color="auto" w:fill="FFFFFF"/>
        </w:rPr>
        <w:t>Khronos adds MPEG-I Scene Description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As chairman of the MPEG-I Scene Description group, it is my great pleasure to announce a milestone that we achieved in course of the collaboration with </w:t>
      </w:r>
      <w:hyperlink r:id="rId44" w:history="1">
        <w:r w:rsidRPr="005529B1">
          <w:rPr>
            <w:rStyle w:val="Hyperlink"/>
            <w:rFonts w:ascii="-apple-system" w:hAnsi="-apple-system"/>
            <w:sz w:val="21"/>
            <w:szCs w:val="21"/>
            <w:shd w:val="clear" w:color="auto" w:fill="FFFFFF"/>
          </w:rPr>
          <w:t>The Khronos Group</w:t>
        </w:r>
      </w:hyperlink>
      <w:r w:rsidRPr="005529B1">
        <w:rPr>
          <w:rFonts w:ascii="-apple-system" w:hAnsi="-apple-system"/>
          <w:sz w:val="21"/>
          <w:szCs w:val="21"/>
          <w:shd w:val="clear" w:color="auto" w:fill="FFFFFF"/>
        </w:rPr>
        <w:t>, in particular the 3D Formats working group: Khronos adopts the MPEG-I Scene Description extensions as defined in ISO/IEC 23090-14 as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This work happened within a long-lasting collaboration and dedication of many individuals, in particular to mention </w:t>
      </w:r>
      <w:hyperlink r:id="rId45" w:history="1">
        <w:r w:rsidRPr="005529B1">
          <w:rPr>
            <w:rStyle w:val="Hyperlink"/>
            <w:rFonts w:ascii="-apple-system" w:hAnsi="-apple-system"/>
            <w:sz w:val="21"/>
            <w:szCs w:val="21"/>
            <w:shd w:val="clear" w:color="auto" w:fill="FFFFFF"/>
          </w:rPr>
          <w:t>Imed Bouazizi</w:t>
        </w:r>
      </w:hyperlink>
      <w:r w:rsidRPr="005529B1">
        <w:rPr>
          <w:rFonts w:ascii="-apple-system" w:hAnsi="-apple-system"/>
          <w:sz w:val="21"/>
          <w:szCs w:val="21"/>
          <w:shd w:val="clear" w:color="auto" w:fill="FFFFFF"/>
        </w:rPr>
        <w:t>, </w:t>
      </w:r>
      <w:hyperlink r:id="rId46" w:history="1">
        <w:r w:rsidRPr="005529B1">
          <w:rPr>
            <w:rStyle w:val="Hyperlink"/>
            <w:rFonts w:ascii="-apple-system" w:hAnsi="-apple-system"/>
            <w:sz w:val="21"/>
            <w:szCs w:val="21"/>
            <w:shd w:val="clear" w:color="auto" w:fill="FFFFFF"/>
          </w:rPr>
          <w:t>Lukasz Kondrad</w:t>
        </w:r>
      </w:hyperlink>
      <w:r w:rsidRPr="005529B1">
        <w:rPr>
          <w:rFonts w:ascii="-apple-system" w:hAnsi="-apple-system"/>
          <w:sz w:val="21"/>
          <w:szCs w:val="21"/>
          <w:shd w:val="clear" w:color="auto" w:fill="FFFFFF"/>
        </w:rPr>
        <w:t> </w:t>
      </w:r>
      <w:hyperlink r:id="rId47" w:history="1">
        <w:r w:rsidRPr="005529B1">
          <w:rPr>
            <w:rStyle w:val="Hyperlink"/>
            <w:rFonts w:ascii="-apple-system" w:hAnsi="-apple-system"/>
            <w:sz w:val="21"/>
            <w:szCs w:val="21"/>
            <w:shd w:val="clear" w:color="auto" w:fill="FFFFFF"/>
          </w:rPr>
          <w:t>Yago Sanchez de la Fuente</w:t>
        </w:r>
      </w:hyperlink>
      <w:r w:rsidRPr="005529B1">
        <w:rPr>
          <w:rFonts w:ascii="-apple-system" w:hAnsi="-apple-system"/>
          <w:sz w:val="21"/>
          <w:szCs w:val="21"/>
          <w:shd w:val="clear" w:color="auto" w:fill="FFFFFF"/>
        </w:rPr>
        <w:t> </w:t>
      </w:r>
      <w:hyperlink r:id="rId48" w:history="1">
        <w:r w:rsidRPr="005529B1">
          <w:rPr>
            <w:rStyle w:val="Hyperlink"/>
            <w:rFonts w:ascii="-apple-system" w:hAnsi="-apple-system"/>
            <w:sz w:val="21"/>
            <w:szCs w:val="21"/>
            <w:shd w:val="clear" w:color="auto" w:fill="FFFFFF"/>
          </w:rPr>
          <w:t>Ozgur Oyman</w:t>
        </w:r>
      </w:hyperlink>
      <w:r w:rsidRPr="005529B1">
        <w:rPr>
          <w:rFonts w:ascii="-apple-system" w:hAnsi="-apple-system"/>
          <w:sz w:val="21"/>
          <w:szCs w:val="21"/>
          <w:shd w:val="clear" w:color="auto" w:fill="FFFFFF"/>
        </w:rPr>
        <w:t> </w:t>
      </w:r>
      <w:hyperlink r:id="rId49" w:history="1">
        <w:r w:rsidRPr="005529B1">
          <w:rPr>
            <w:rStyle w:val="Hyperlink"/>
            <w:rFonts w:ascii="-apple-system" w:hAnsi="-apple-system"/>
            <w:sz w:val="21"/>
            <w:szCs w:val="21"/>
            <w:shd w:val="clear" w:color="auto" w:fill="FFFFFF"/>
          </w:rPr>
          <w:t>Mary-Luc Champel</w:t>
        </w:r>
      </w:hyperlink>
      <w:r w:rsidRPr="005529B1">
        <w:rPr>
          <w:rFonts w:ascii="-apple-system" w:hAnsi="-apple-system"/>
          <w:sz w:val="21"/>
          <w:szCs w:val="21"/>
          <w:shd w:val="clear" w:color="auto" w:fill="FFFFFF"/>
        </w:rPr>
        <w:t> Gurdeep Singh </w:t>
      </w:r>
      <w:hyperlink r:id="rId50" w:history="1">
        <w:r w:rsidRPr="005529B1">
          <w:rPr>
            <w:rStyle w:val="Hyperlink"/>
            <w:rFonts w:ascii="-apple-system" w:hAnsi="-apple-system"/>
            <w:sz w:val="21"/>
            <w:szCs w:val="21"/>
            <w:shd w:val="clear" w:color="auto" w:fill="FFFFFF"/>
          </w:rPr>
          <w:t>Gaëlle Martin-Cocher</w:t>
        </w:r>
      </w:hyperlink>
      <w:r w:rsidRPr="005529B1">
        <w:rPr>
          <w:rFonts w:ascii="-apple-system" w:hAnsi="-apple-system"/>
          <w:sz w:val="21"/>
          <w:szCs w:val="21"/>
          <w:shd w:val="clear" w:color="auto" w:fill="FFFFFF"/>
        </w:rPr>
        <w:t> </w:t>
      </w:r>
      <w:hyperlink r:id="rId51" w:history="1">
        <w:r w:rsidRPr="005529B1">
          <w:rPr>
            <w:rStyle w:val="Hyperlink"/>
            <w:rFonts w:ascii="-apple-system" w:hAnsi="-apple-system"/>
            <w:sz w:val="21"/>
            <w:szCs w:val="21"/>
            <w:shd w:val="clear" w:color="auto" w:fill="FFFFFF"/>
          </w:rPr>
          <w:t>Emmanuel Thomas</w:t>
        </w:r>
      </w:hyperlink>
      <w:r w:rsidRPr="005529B1">
        <w:rPr>
          <w:rFonts w:ascii="-apple-system" w:hAnsi="-apple-system"/>
          <w:sz w:val="21"/>
          <w:szCs w:val="21"/>
          <w:shd w:val="clear" w:color="auto" w:fill="FFFFFF"/>
        </w:rPr>
        <w:t> </w:t>
      </w:r>
      <w:hyperlink r:id="rId52" w:history="1">
        <w:r w:rsidRPr="005529B1">
          <w:rPr>
            <w:rStyle w:val="Hyperlink"/>
            <w:rFonts w:ascii="-apple-system" w:hAnsi="-apple-system"/>
            <w:sz w:val="21"/>
            <w:szCs w:val="21"/>
            <w:shd w:val="clear" w:color="auto" w:fill="FFFFFF"/>
          </w:rPr>
          <w:t>Neil Trevett</w:t>
        </w:r>
      </w:hyperlink>
      <w:r w:rsidRPr="005529B1">
        <w:rPr>
          <w:rFonts w:ascii="-apple-system" w:hAnsi="-apple-system"/>
          <w:sz w:val="21"/>
          <w:szCs w:val="21"/>
          <w:shd w:val="clear" w:color="auto" w:fill="FFFFFF"/>
        </w:rPr>
        <w:t> </w:t>
      </w:r>
      <w:hyperlink r:id="rId53" w:history="1">
        <w:r w:rsidRPr="005529B1">
          <w:rPr>
            <w:rStyle w:val="Hyperlink"/>
            <w:rFonts w:ascii="-apple-system" w:hAnsi="-apple-system"/>
            <w:sz w:val="21"/>
            <w:szCs w:val="21"/>
            <w:shd w:val="clear" w:color="auto" w:fill="FFFFFF"/>
          </w:rPr>
          <w:t>Youngkwon Lim</w:t>
        </w:r>
      </w:hyperlink>
      <w:r w:rsidRPr="005529B1">
        <w:rPr>
          <w:rFonts w:ascii="-apple-system" w:hAnsi="-apple-system"/>
          <w:sz w:val="21"/>
          <w:szCs w:val="21"/>
          <w:shd w:val="clear" w:color="auto" w:fill="FFFFFF"/>
        </w:rPr>
        <w:t> </w:t>
      </w:r>
      <w:hyperlink r:id="rId54" w:history="1">
        <w:r w:rsidRPr="005529B1">
          <w:rPr>
            <w:rStyle w:val="Hyperlink"/>
            <w:rFonts w:ascii="-apple-system" w:hAnsi="-apple-system"/>
            <w:sz w:val="21"/>
            <w:szCs w:val="21"/>
            <w:shd w:val="clear" w:color="auto" w:fill="FFFFFF"/>
          </w:rPr>
          <w:t>Alexey Medvedev</w:t>
        </w:r>
      </w:hyperlink>
      <w:r w:rsidRPr="005529B1">
        <w:rPr>
          <w:rFonts w:ascii="-apple-system" w:hAnsi="-apple-system"/>
          <w:sz w:val="21"/>
          <w:szCs w:val="21"/>
          <w:shd w:val="clear" w:color="auto" w:fill="FFFFFF"/>
        </w:rPr>
        <w:t> </w:t>
      </w:r>
      <w:hyperlink r:id="rId55" w:history="1">
        <w:r w:rsidRPr="005529B1">
          <w:rPr>
            <w:rStyle w:val="Hyperlink"/>
            <w:rFonts w:ascii="-apple-system" w:hAnsi="-apple-system"/>
            <w:sz w:val="21"/>
            <w:szCs w:val="21"/>
            <w:shd w:val="clear" w:color="auto" w:fill="FFFFFF"/>
          </w:rPr>
          <w:t>Alexey Knyazev</w:t>
        </w:r>
      </w:hyperlink>
      <w:r w:rsidRPr="005529B1">
        <w:rPr>
          <w:rFonts w:ascii="-apple-system" w:hAnsi="-apple-system"/>
          <w:sz w:val="21"/>
          <w:szCs w:val="21"/>
          <w:shd w:val="clear" w:color="auto" w:fill="FFFFFF"/>
        </w:rPr>
        <w:t> </w:t>
      </w:r>
      <w:hyperlink r:id="rId56" w:history="1">
        <w:r w:rsidRPr="005529B1">
          <w:rPr>
            <w:rStyle w:val="Hyperlink"/>
            <w:rFonts w:ascii="-apple-system" w:hAnsi="-apple-system"/>
            <w:sz w:val="21"/>
            <w:szCs w:val="21"/>
            <w:shd w:val="clear" w:color="auto" w:fill="FFFFFF"/>
          </w:rPr>
          <w:t>Leonardo Chiariglione</w:t>
        </w:r>
      </w:hyperlink>
      <w:r w:rsidRPr="005529B1">
        <w:rPr>
          <w:rFonts w:ascii="-apple-system" w:hAnsi="-apple-system"/>
          <w:sz w:val="21"/>
          <w:szCs w:val="21"/>
          <w:shd w:val="clear" w:color="auto" w:fill="FFFFFF"/>
        </w:rPr>
        <w:t>. The extensions are documented here: https://github.com/KhronosGroup/glTF/blob/main/extensions/README.md</w:t>
      </w:r>
      <w:r w:rsidRPr="005529B1">
        <w:rPr>
          <w:rFonts w:ascii="-apple-system" w:hAnsi="-apple-system"/>
          <w:sz w:val="21"/>
          <w:szCs w:val="21"/>
        </w:rPr>
        <w:t xml:space="preserve"> </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These efforts are the foundation work in the </w:t>
      </w:r>
      <w:hyperlink r:id="rId57" w:history="1">
        <w:r w:rsidRPr="005529B1">
          <w:rPr>
            <w:rStyle w:val="Hyperlink"/>
            <w:rFonts w:ascii="-apple-system" w:hAnsi="-apple-system"/>
            <w:sz w:val="21"/>
            <w:szCs w:val="21"/>
            <w:shd w:val="clear" w:color="auto" w:fill="FFFFFF"/>
          </w:rPr>
          <w:t>Metaverse Standards Forum</w:t>
        </w:r>
      </w:hyperlink>
      <w:r w:rsidRPr="005529B1">
        <w:rPr>
          <w:rFonts w:ascii="-apple-system" w:hAnsi="-apple-system"/>
          <w:sz w:val="21"/>
          <w:szCs w:val="21"/>
          <w:shd w:val="clear" w:color="auto" w:fill="FFFFFF"/>
        </w:rPr>
        <w:t> and </w:t>
      </w:r>
      <w:hyperlink r:id="rId58" w:history="1">
        <w:r w:rsidRPr="005529B1">
          <w:rPr>
            <w:rStyle w:val="Hyperlink"/>
            <w:rFonts w:ascii="-apple-system" w:hAnsi="-apple-system"/>
            <w:sz w:val="21"/>
            <w:szCs w:val="21"/>
            <w:shd w:val="clear" w:color="auto" w:fill="FFFFFF"/>
          </w:rPr>
          <w:t>3GPP</w:t>
        </w:r>
      </w:hyperlink>
      <w:r w:rsidRPr="005529B1">
        <w:rPr>
          <w:rFonts w:ascii="-apple-system" w:hAnsi="-apple-system"/>
          <w:sz w:val="21"/>
          <w:szCs w:val="21"/>
          <w:shd w:val="clear" w:color="auto" w:fill="FFFFFF"/>
        </w:rPr>
        <w:t xml:space="preserve">, and are only the starting point. More extensions to be expected. For details on the extensions and MPEG-I scene description, refer to our white paper </w:t>
      </w:r>
      <w:hyperlink r:id="rId59" w:history="1">
        <w:r w:rsidRPr="005529B1">
          <w:rPr>
            <w:rStyle w:val="Hyperlink"/>
            <w:rFonts w:ascii="-apple-system" w:hAnsi="-apple-system"/>
            <w:sz w:val="21"/>
            <w:szCs w:val="21"/>
            <w:shd w:val="clear" w:color="auto" w:fill="FFFFFF"/>
          </w:rPr>
          <w:t>here</w:t>
        </w:r>
      </w:hyperlink>
      <w:r w:rsidRPr="005529B1">
        <w:rPr>
          <w:rFonts w:ascii="-apple-system" w:hAnsi="-apple-system"/>
          <w:sz w:val="21"/>
          <w:szCs w:val="21"/>
          <w:shd w:val="clear" w:color="auto" w:fill="FFFFFF"/>
        </w:rPr>
        <w:t>.</w:t>
      </w:r>
      <w:r>
        <w:rPr>
          <w:lang w:eastAsia="zh-CN"/>
        </w:rPr>
        <w:t xml:space="preserve"> </w:t>
      </w:r>
    </w:p>
    <w:p w14:paraId="074DFE6F" w14:textId="77777777" w:rsidR="005529B1" w:rsidRDefault="005529B1" w:rsidP="005529B1">
      <w:pPr>
        <w:shd w:val="clear" w:color="auto" w:fill="FFFFFF"/>
        <w:spacing w:before="60" w:after="100" w:afterAutospacing="1"/>
        <w:rPr>
          <w:lang w:eastAsia="zh-CN"/>
        </w:rPr>
      </w:pPr>
      <w:r>
        <w:rPr>
          <w:noProof/>
        </w:rPr>
        <w:drawing>
          <wp:inline distT="0" distB="0" distL="0" distR="0" wp14:anchorId="79690202" wp14:editId="4C7F1098">
            <wp:extent cx="5727700" cy="3221990"/>
            <wp:effectExtent l="0" t="0" r="6350" b="0"/>
            <wp:docPr id="7" name="Picture 7"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t"/>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27700" cy="3221990"/>
                    </a:xfrm>
                    <a:prstGeom prst="rect">
                      <a:avLst/>
                    </a:prstGeom>
                    <a:noFill/>
                    <a:ln>
                      <a:noFill/>
                    </a:ln>
                  </pic:spPr>
                </pic:pic>
              </a:graphicData>
            </a:graphic>
          </wp:inline>
        </w:drawing>
      </w:r>
    </w:p>
    <w:p w14:paraId="562690B6" w14:textId="3D63FEFB" w:rsidR="005529B1" w:rsidRDefault="005529B1" w:rsidP="005529B1">
      <w:pPr>
        <w:shd w:val="clear" w:color="auto" w:fill="FFFFFF"/>
        <w:spacing w:before="60" w:after="100" w:afterAutospacing="1"/>
        <w:rPr>
          <w:rStyle w:val="Hyperlink"/>
          <w:lang w:eastAsia="zh-CN"/>
        </w:rPr>
      </w:pPr>
      <w:r>
        <w:rPr>
          <w:lang w:eastAsia="zh-CN"/>
        </w:rPr>
        <w:t xml:space="preserve">In addition, the extensions are added to the main extension page: </w:t>
      </w:r>
      <w:hyperlink r:id="rId61" w:history="1">
        <w:r w:rsidRPr="003B1E89">
          <w:rPr>
            <w:rStyle w:val="Hyperlink"/>
            <w:lang w:eastAsia="zh-CN"/>
          </w:rPr>
          <w:t>https://github.com/haudiobe/glTF/blob/main/extensions/README.md</w:t>
        </w:r>
      </w:hyperlink>
    </w:p>
    <w:p w14:paraId="6604C71C" w14:textId="6CA4DA3E" w:rsidR="00916B34" w:rsidRDefault="00916B34" w:rsidP="00916B34">
      <w:pPr>
        <w:pStyle w:val="Heading2"/>
        <w:keepLines w:val="0"/>
        <w:widowControl/>
        <w:numPr>
          <w:ilvl w:val="1"/>
          <w:numId w:val="1"/>
        </w:numPr>
        <w:autoSpaceDE/>
        <w:autoSpaceDN/>
        <w:spacing w:before="240" w:after="60"/>
        <w:jc w:val="both"/>
        <w:rPr>
          <w:ins w:id="518" w:author="Thomas Stockhammer (25/05/20)" w:date="2025-07-04T16:11:00Z" w16du:dateUtc="2025-07-04T07:11:00Z"/>
        </w:rPr>
      </w:pPr>
      <w:bookmarkStart w:id="519" w:name="_Toc202538308"/>
      <w:r>
        <w:t>Status Extension Submission for second Edition</w:t>
      </w:r>
      <w:bookmarkEnd w:id="519"/>
    </w:p>
    <w:p w14:paraId="54FF5C35" w14:textId="61A28856" w:rsidR="00C25B2F" w:rsidRPr="001C2470" w:rsidRDefault="00C25B2F" w:rsidP="00C25B2F">
      <w:pPr>
        <w:rPr>
          <w:ins w:id="520" w:author="Thomas Stockhammer (25/05/20)" w:date="2025-07-04T16:11:00Z" w16du:dateUtc="2025-07-04T07:11:00Z"/>
          <w:lang w:val="nl-NL"/>
        </w:rPr>
      </w:pPr>
      <w:ins w:id="521" w:author="Thomas Stockhammer (25/05/20)" w:date="2025-07-04T16:12:00Z" w16du:dateUtc="2025-07-04T07:12:00Z">
        <w:r>
          <w:rPr>
            <w:lang w:val="en-GB"/>
          </w:rPr>
          <w:t>D</w:t>
        </w:r>
      </w:ins>
      <w:ins w:id="522" w:author="Thomas Stockhammer (25/05/20)" w:date="2025-07-04T16:11:00Z" w16du:dateUtc="2025-07-04T07:11:00Z">
        <w:r w:rsidRPr="001C2470">
          <w:rPr>
            <w:lang w:val="en-GB"/>
          </w:rPr>
          <w:t xml:space="preserve">uring </w:t>
        </w:r>
        <w:r>
          <w:rPr>
            <w:lang w:val="en-GB"/>
          </w:rPr>
          <w:t>MPEG#151</w:t>
        </w:r>
        <w:r w:rsidRPr="001C2470">
          <w:rPr>
            <w:lang w:val="en-GB"/>
          </w:rPr>
          <w:t xml:space="preserve"> we were able to submit three pull requests to Khronos</w:t>
        </w:r>
        <w:r w:rsidRPr="001C2470">
          <w:t xml:space="preserve">: </w:t>
        </w:r>
      </w:ins>
    </w:p>
    <w:p w14:paraId="638135BE" w14:textId="77777777" w:rsidR="00C25B2F" w:rsidRPr="001C2470" w:rsidRDefault="00C25B2F" w:rsidP="00C25B2F">
      <w:pPr>
        <w:numPr>
          <w:ilvl w:val="0"/>
          <w:numId w:val="38"/>
        </w:numPr>
        <w:rPr>
          <w:ins w:id="523" w:author="Thomas Stockhammer (25/05/20)" w:date="2025-07-04T16:11:00Z" w16du:dateUtc="2025-07-04T07:11:00Z"/>
          <w:lang w:val="nl-NL"/>
        </w:rPr>
      </w:pPr>
      <w:ins w:id="524" w:author="Thomas Stockhammer (25/05/20)" w:date="2025-07-04T16:11:00Z" w16du:dateUtc="2025-07-04T07:11:00Z">
        <w:r>
          <w:fldChar w:fldCharType="begin"/>
        </w:r>
        <w:r>
          <w:instrText>HYPERLINK "https://github.com/KhronosGroup/glTF/pull/2503"</w:instrText>
        </w:r>
        <w:r>
          <w:fldChar w:fldCharType="separate"/>
        </w:r>
        <w:r w:rsidRPr="001C2470">
          <w:rPr>
            <w:rStyle w:val="Hyperlink"/>
            <w:lang w:val="nl-NL"/>
          </w:rPr>
          <w:t>Add MPEG_interactivity extension</w:t>
        </w:r>
        <w:r>
          <w:fldChar w:fldCharType="end"/>
        </w:r>
      </w:ins>
    </w:p>
    <w:p w14:paraId="6EF7A7B7" w14:textId="77777777" w:rsidR="00C25B2F" w:rsidRPr="001C2470" w:rsidRDefault="00C25B2F" w:rsidP="00C25B2F">
      <w:pPr>
        <w:numPr>
          <w:ilvl w:val="0"/>
          <w:numId w:val="38"/>
        </w:numPr>
        <w:rPr>
          <w:ins w:id="525" w:author="Thomas Stockhammer (25/05/20)" w:date="2025-07-04T16:11:00Z" w16du:dateUtc="2025-07-04T07:11:00Z"/>
        </w:rPr>
      </w:pPr>
      <w:ins w:id="526" w:author="Thomas Stockhammer (25/05/20)" w:date="2025-07-04T16:11:00Z" w16du:dateUtc="2025-07-04T07:11:00Z">
        <w:r>
          <w:fldChar w:fldCharType="begin"/>
        </w:r>
        <w:r>
          <w:instrText>HYPERLINK "https://github.com/KhronosGroup/glTF/pull/2502"</w:instrText>
        </w:r>
        <w:r>
          <w:fldChar w:fldCharType="separate"/>
        </w:r>
        <w:r w:rsidRPr="001C2470">
          <w:rPr>
            <w:rStyle w:val="Hyperlink"/>
          </w:rPr>
          <w:t>Add MPEG_haptic and MPEG_haptic_material extensions</w:t>
        </w:r>
        <w:r>
          <w:fldChar w:fldCharType="end"/>
        </w:r>
      </w:ins>
    </w:p>
    <w:p w14:paraId="2DEA14B0" w14:textId="77777777" w:rsidR="00C25B2F" w:rsidRPr="001C2470" w:rsidRDefault="00C25B2F" w:rsidP="00C25B2F">
      <w:pPr>
        <w:numPr>
          <w:ilvl w:val="0"/>
          <w:numId w:val="38"/>
        </w:numPr>
        <w:rPr>
          <w:ins w:id="527" w:author="Thomas Stockhammer (25/05/20)" w:date="2025-07-04T16:11:00Z" w16du:dateUtc="2025-07-04T07:11:00Z"/>
        </w:rPr>
      </w:pPr>
      <w:ins w:id="528" w:author="Thomas Stockhammer (25/05/20)" w:date="2025-07-04T16:11:00Z" w16du:dateUtc="2025-07-04T07:11:00Z">
        <w:r>
          <w:fldChar w:fldCharType="begin"/>
        </w:r>
        <w:r>
          <w:instrText>HYPERLINK "https://github.com/KhronosGroup/glTF/pull/2501"</w:instrText>
        </w:r>
        <w:r>
          <w:fldChar w:fldCharType="separate"/>
        </w:r>
        <w:r w:rsidRPr="001C2470">
          <w:rPr>
            <w:rStyle w:val="Hyperlink"/>
          </w:rPr>
          <w:t>Add MPEG_anchor extension</w:t>
        </w:r>
        <w:r>
          <w:fldChar w:fldCharType="end"/>
        </w:r>
      </w:ins>
    </w:p>
    <w:p w14:paraId="64155C09" w14:textId="08286B7F" w:rsidR="00C25B2F" w:rsidRPr="00C25B2F" w:rsidRDefault="00C25B2F">
      <w:pPr>
        <w:pPrChange w:id="529" w:author="Thomas Stockhammer (25/05/20)" w:date="2025-07-04T16:11:00Z" w16du:dateUtc="2025-07-04T07:11:00Z">
          <w:pPr>
            <w:pStyle w:val="Heading2"/>
            <w:keepLines w:val="0"/>
            <w:widowControl/>
            <w:numPr>
              <w:ilvl w:val="1"/>
              <w:numId w:val="1"/>
            </w:numPr>
            <w:autoSpaceDE/>
            <w:autoSpaceDN/>
            <w:spacing w:before="240" w:after="60"/>
            <w:ind w:left="576" w:hanging="576"/>
            <w:jc w:val="both"/>
          </w:pPr>
        </w:pPrChange>
      </w:pPr>
      <w:ins w:id="530" w:author="Thomas Stockhammer (25/05/20)" w:date="2025-07-04T16:11:00Z" w16du:dateUtc="2025-07-04T07:11:00Z">
        <w:r w:rsidRPr="001C2470">
          <w:t xml:space="preserve">Over the next few weeks, additional pull requests will be submitted to complete extension registration of all features in the second edition, those are currently reviewed MPEG internally and prepared here: </w:t>
        </w:r>
        <w:r>
          <w:fldChar w:fldCharType="begin"/>
        </w:r>
        <w:r>
          <w:instrText>HYPERLINK "https://github.com/MPEGGroup/glTF/pulls?q=sort%3Aupdated-desc+is%3Apr+is%3Aopen"</w:instrText>
        </w:r>
        <w:r>
          <w:fldChar w:fldCharType="separate"/>
        </w:r>
        <w:r w:rsidRPr="001C2470">
          <w:rPr>
            <w:rStyle w:val="Hyperlink"/>
          </w:rPr>
          <w:t>https://github.com/MPEGGroup/glTF/pulls?q=sort%3Aupdated-desc+is%3Apr+is%3Aopen</w:t>
        </w:r>
        <w:r>
          <w:fldChar w:fldCharType="end"/>
        </w:r>
        <w:r w:rsidRPr="001C2470">
          <w:t>.</w:t>
        </w:r>
      </w:ins>
    </w:p>
    <w:p w14:paraId="1A76613C" w14:textId="2D00376B" w:rsidR="00FE10F4" w:rsidDel="00C25B2F" w:rsidRDefault="00FE10F4" w:rsidP="00FE10F4">
      <w:pPr>
        <w:rPr>
          <w:del w:id="531" w:author="Thomas Stockhammer (25/05/20)" w:date="2025-07-04T16:11:00Z" w16du:dateUtc="2025-07-04T07:11:00Z"/>
        </w:rPr>
      </w:pPr>
      <w:del w:id="532" w:author="Thomas Stockhammer (25/05/20)" w:date="2025-07-04T16:11:00Z" w16du:dateUtc="2025-07-04T07:11:00Z">
        <w:r w:rsidDel="00C25B2F">
          <w:delText xml:space="preserve">A first set of extensions was created as output from MPEG#141 in </w:delText>
        </w:r>
      </w:del>
    </w:p>
    <w:p w14:paraId="4A7CF611" w14:textId="7C5AC1FC" w:rsidR="00FE10F4" w:rsidDel="00C25B2F" w:rsidRDefault="00FE10F4" w:rsidP="00FE10F4">
      <w:pPr>
        <w:rPr>
          <w:del w:id="533" w:author="Thomas Stockhammer (25/05/20)" w:date="2025-07-04T16:11:00Z" w16du:dateUtc="2025-07-04T07:11:00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530"/>
        <w:gridCol w:w="4834"/>
        <w:gridCol w:w="2656"/>
      </w:tblGrid>
      <w:tr w:rsidR="00FE10F4" w:rsidDel="00C25B2F" w14:paraId="066B3D26" w14:textId="426920A2" w:rsidTr="0052026A">
        <w:trPr>
          <w:tblCellSpacing w:w="15" w:type="dxa"/>
          <w:jc w:val="center"/>
          <w:del w:id="534" w:author="Thomas Stockhammer (25/05/20)" w:date="2025-07-04T16:11:00Z"/>
        </w:trPr>
        <w:tc>
          <w:tcPr>
            <w:tcW w:w="823" w:type="pct"/>
            <w:vAlign w:val="center"/>
          </w:tcPr>
          <w:p w14:paraId="36F8B7A7" w14:textId="1C2799DD" w:rsidR="00FE10F4" w:rsidDel="00C25B2F" w:rsidRDefault="00FE10F4" w:rsidP="0052026A">
            <w:pPr>
              <w:jc w:val="center"/>
              <w:rPr>
                <w:del w:id="535" w:author="Thomas Stockhammer (25/05/20)" w:date="2025-07-04T16:11:00Z" w16du:dateUtc="2025-07-04T07:11:00Z"/>
                <w:rFonts w:eastAsia="Times New Roman"/>
                <w:sz w:val="20"/>
                <w:szCs w:val="20"/>
              </w:rPr>
            </w:pPr>
            <w:del w:id="536" w:author="Thomas Stockhammer (25/05/20)" w:date="2025-07-04T16:11:00Z" w16du:dateUtc="2025-07-04T07:11:00Z">
              <w:r w:rsidDel="00C25B2F">
                <w:fldChar w:fldCharType="begin"/>
              </w:r>
              <w:r w:rsidDel="00C25B2F">
                <w:delInstrText>HYPERLINK "https://dms.mpeg.expert/doc_end_user/current_document.php?id=86339&amp;id_meeting=193"</w:delInstrText>
              </w:r>
              <w:r w:rsidDel="00C25B2F">
                <w:fldChar w:fldCharType="separate"/>
              </w:r>
              <w:r w:rsidDel="00C25B2F">
                <w:rPr>
                  <w:rStyle w:val="Hyperlink"/>
                  <w:sz w:val="20"/>
                  <w:szCs w:val="20"/>
                </w:rPr>
                <w:delText>MDS22339</w:delText>
              </w:r>
              <w:r w:rsidDel="00C25B2F">
                <w:fldChar w:fldCharType="end"/>
              </w:r>
            </w:del>
          </w:p>
        </w:tc>
        <w:tc>
          <w:tcPr>
            <w:tcW w:w="2663" w:type="pct"/>
            <w:vAlign w:val="center"/>
          </w:tcPr>
          <w:p w14:paraId="7EAA5476" w14:textId="4A0E6867" w:rsidR="00FE10F4" w:rsidDel="00C25B2F" w:rsidRDefault="00FE10F4" w:rsidP="0052026A">
            <w:pPr>
              <w:rPr>
                <w:del w:id="537" w:author="Thomas Stockhammer (25/05/20)" w:date="2025-07-04T16:11:00Z" w16du:dateUtc="2025-07-04T07:11:00Z"/>
                <w:sz w:val="20"/>
                <w:szCs w:val="20"/>
              </w:rPr>
            </w:pPr>
            <w:del w:id="538" w:author="Thomas Stockhammer (25/05/20)" w:date="2025-07-04T16:11:00Z" w16du:dateUtc="2025-07-04T07:11:00Z">
              <w:r w:rsidDel="00C25B2F">
                <w:rPr>
                  <w:sz w:val="20"/>
                  <w:szCs w:val="20"/>
                </w:rPr>
                <w:delText>Draft registration of Khronos extensions 2nd edition</w:delText>
              </w:r>
            </w:del>
          </w:p>
        </w:tc>
        <w:tc>
          <w:tcPr>
            <w:tcW w:w="1447" w:type="pct"/>
            <w:vAlign w:val="center"/>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44"/>
            </w:tblGrid>
            <w:tr w:rsidR="00FE10F4" w:rsidDel="00C25B2F" w14:paraId="61487E38" w14:textId="7E886ABD" w:rsidTr="0052026A">
              <w:trPr>
                <w:tblCellSpacing w:w="15" w:type="dxa"/>
                <w:jc w:val="center"/>
                <w:del w:id="539" w:author="Thomas Stockhammer (25/05/20)" w:date="2025-07-04T16:11:00Z"/>
              </w:trPr>
              <w:tc>
                <w:tcPr>
                  <w:tcW w:w="4750" w:type="pct"/>
                  <w:vAlign w:val="center"/>
                </w:tcPr>
                <w:p w14:paraId="6777280E" w14:textId="34CED9DB" w:rsidR="00FE10F4" w:rsidDel="00C25B2F" w:rsidRDefault="00FE10F4" w:rsidP="0052026A">
                  <w:pPr>
                    <w:rPr>
                      <w:del w:id="540" w:author="Thomas Stockhammer (25/05/20)" w:date="2025-07-04T16:11:00Z" w16du:dateUtc="2025-07-04T07:11:00Z"/>
                      <w:sz w:val="20"/>
                      <w:szCs w:val="20"/>
                    </w:rPr>
                  </w:pPr>
                  <w:del w:id="541" w:author="Thomas Stockhammer (25/05/20)" w:date="2025-07-04T16:11:00Z" w16du:dateUtc="2025-07-04T07:11:00Z">
                    <w:r w:rsidDel="00C25B2F">
                      <w:fldChar w:fldCharType="begin"/>
                    </w:r>
                    <w:r w:rsidDel="00C25B2F">
                      <w:delInstrText>HYPERLINK "https://dms.mpeg.expert/doc_end_user/documents/141_OnLine/wg11/MDS22339_WG03_N00815.zip"</w:delInstrText>
                    </w:r>
                    <w:r w:rsidDel="00C25B2F">
                      <w:fldChar w:fldCharType="separate"/>
                    </w:r>
                    <w:r w:rsidDel="00C25B2F">
                      <w:rPr>
                        <w:rStyle w:val="Hyperlink"/>
                        <w:sz w:val="20"/>
                        <w:szCs w:val="20"/>
                      </w:rPr>
                      <w:delText>MDS22339_WG03_N00815</w:delText>
                    </w:r>
                    <w:r w:rsidDel="00C25B2F">
                      <w:fldChar w:fldCharType="end"/>
                    </w:r>
                  </w:del>
                </w:p>
              </w:tc>
            </w:tr>
          </w:tbl>
          <w:p w14:paraId="351F2215" w14:textId="5273E01A" w:rsidR="00FE10F4" w:rsidDel="00C25B2F" w:rsidRDefault="00FE10F4" w:rsidP="0052026A">
            <w:pPr>
              <w:jc w:val="center"/>
              <w:rPr>
                <w:del w:id="542" w:author="Thomas Stockhammer (25/05/20)" w:date="2025-07-04T16:11:00Z" w16du:dateUtc="2025-07-04T07:11:00Z"/>
                <w:sz w:val="20"/>
                <w:szCs w:val="20"/>
              </w:rPr>
            </w:pPr>
          </w:p>
        </w:tc>
      </w:tr>
    </w:tbl>
    <w:p w14:paraId="5B159326" w14:textId="5615C2DD" w:rsidR="00FE10F4" w:rsidDel="00C25B2F" w:rsidRDefault="00FE10F4" w:rsidP="00FE10F4">
      <w:pPr>
        <w:rPr>
          <w:del w:id="543" w:author="Thomas Stockhammer (25/05/20)" w:date="2025-07-04T16:11:00Z" w16du:dateUtc="2025-07-04T07:11:00Z"/>
        </w:rPr>
      </w:pPr>
    </w:p>
    <w:p w14:paraId="65BB096C" w14:textId="333483AD" w:rsidR="00FE10F4" w:rsidDel="00C25B2F" w:rsidRDefault="00FE10F4" w:rsidP="00FE10F4">
      <w:pPr>
        <w:rPr>
          <w:del w:id="544" w:author="Thomas Stockhammer (25/05/20)" w:date="2025-07-04T16:11:00Z" w16du:dateUtc="2025-07-04T07:11:00Z"/>
        </w:rPr>
      </w:pPr>
      <w:del w:id="545" w:author="Thomas Stockhammer (25/05/20)" w:date="2025-07-04T16:11:00Z" w16du:dateUtc="2025-07-04T07:11:00Z">
        <w:r w:rsidDel="00C25B2F">
          <w:delText>First amendment (2  branches, 2 extensions)</w:delText>
        </w:r>
      </w:del>
    </w:p>
    <w:p w14:paraId="53654E4C" w14:textId="659C3C51" w:rsidR="00FE10F4" w:rsidDel="00C25B2F"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46" w:author="Thomas Stockhammer (25/05/20)" w:date="2025-07-04T16:11:00Z" w16du:dateUtc="2025-07-04T07:11:00Z"/>
          <w:rFonts w:eastAsia="Times New Roman"/>
        </w:rPr>
      </w:pPr>
      <w:del w:id="547" w:author="Thomas Stockhammer (25/05/20)" w:date="2025-07-04T16:11:00Z" w16du:dateUtc="2025-07-04T07:11:00Z">
        <w:r w:rsidDel="00C25B2F">
          <w:fldChar w:fldCharType="begin"/>
        </w:r>
        <w:r w:rsidDel="00C25B2F">
          <w:delInstrText>HYPERLINK "https://github.com/haudiobe/glTF/tree/MPEG_primitive_V3C/extensions/2.0/Vendor/MPEG_primitive_V3C" \o "MPEG_primitive_V3C"</w:delInstrText>
        </w:r>
        <w:r w:rsidDel="00C25B2F">
          <w:fldChar w:fldCharType="separate"/>
        </w:r>
        <w:r w:rsidDel="00C25B2F">
          <w:rPr>
            <w:rStyle w:val="Hyperlink"/>
            <w:rFonts w:ascii="-apple-system" w:eastAsia="Times New Roman" w:hAnsi="-apple-system"/>
            <w:sz w:val="21"/>
            <w:szCs w:val="21"/>
            <w:shd w:val="clear" w:color="auto" w:fill="F6F8FA"/>
          </w:rPr>
          <w:delText>MPEG_primitive_V3C</w:delText>
        </w:r>
        <w:r w:rsidDel="00C25B2F">
          <w:fldChar w:fldCharType="end"/>
        </w:r>
      </w:del>
    </w:p>
    <w:p w14:paraId="7079A02F" w14:textId="1B7E5548" w:rsidR="00FE10F4" w:rsidDel="00C25B2F"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48" w:author="Thomas Stockhammer (25/05/20)" w:date="2025-07-04T16:11:00Z" w16du:dateUtc="2025-07-04T07:11:00Z"/>
          <w:rFonts w:eastAsia="Times New Roman"/>
        </w:rPr>
      </w:pPr>
      <w:del w:id="549" w:author="Thomas Stockhammer (25/05/20)" w:date="2025-07-04T16:11:00Z" w16du:dateUtc="2025-07-04T07:11:00Z">
        <w:r w:rsidDel="00C25B2F">
          <w:fldChar w:fldCharType="begin"/>
        </w:r>
        <w:r w:rsidDel="00C25B2F">
          <w:delInstrText>HYPERLINK "https://github.com/haudiobe/glTF/tree/MPEG_sampler_YCbCr/extensions/2.0/Vendor/MPEG_sampler_YCbCr" \o "MPEG_sampler_YCbCr"</w:delInstrText>
        </w:r>
        <w:r w:rsidDel="00C25B2F">
          <w:fldChar w:fldCharType="separate"/>
        </w:r>
        <w:r w:rsidDel="00C25B2F">
          <w:rPr>
            <w:rStyle w:val="Hyperlink"/>
            <w:rFonts w:ascii="-apple-system" w:eastAsia="Times New Roman" w:hAnsi="-apple-system"/>
            <w:sz w:val="21"/>
            <w:szCs w:val="21"/>
            <w:shd w:val="clear" w:color="auto" w:fill="F6F8FA"/>
          </w:rPr>
          <w:delText>MPEG_sampler_YCbCr</w:delText>
        </w:r>
        <w:r w:rsidDel="00C25B2F">
          <w:fldChar w:fldCharType="end"/>
        </w:r>
      </w:del>
    </w:p>
    <w:p w14:paraId="05031E78" w14:textId="589A593C" w:rsidR="00FE10F4" w:rsidDel="00C25B2F" w:rsidRDefault="00FE10F4" w:rsidP="00FE10F4">
      <w:pPr>
        <w:rPr>
          <w:del w:id="550" w:author="Thomas Stockhammer (25/05/20)" w:date="2025-07-04T16:11:00Z" w16du:dateUtc="2025-07-04T07:11:00Z"/>
          <w:rFonts w:eastAsia="Calibri"/>
        </w:rPr>
      </w:pPr>
    </w:p>
    <w:p w14:paraId="63B48A94" w14:textId="1FF6ABF2" w:rsidR="00FE10F4" w:rsidDel="00C25B2F" w:rsidRDefault="00FE10F4" w:rsidP="00FE10F4">
      <w:pPr>
        <w:rPr>
          <w:del w:id="551" w:author="Thomas Stockhammer (25/05/20)" w:date="2025-07-04T16:11:00Z" w16du:dateUtc="2025-07-04T07:11:00Z"/>
        </w:rPr>
      </w:pPr>
      <w:del w:id="552" w:author="Thomas Stockhammer (25/05/20)" w:date="2025-07-04T16:11:00Z" w16du:dateUtc="2025-07-04T07:11:00Z">
        <w:r w:rsidDel="00C25B2F">
          <w:delText>Second amendment (5  branches, 7 extensions)</w:delText>
        </w:r>
      </w:del>
    </w:p>
    <w:p w14:paraId="20353752" w14:textId="2053378D" w:rsidR="00FE10F4" w:rsidDel="00C25B2F"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53" w:author="Thomas Stockhammer (25/05/20)" w:date="2025-07-04T16:11:00Z" w16du:dateUtc="2025-07-04T07:11:00Z"/>
          <w:rFonts w:eastAsia="Times New Roman"/>
        </w:rPr>
      </w:pPr>
      <w:del w:id="554" w:author="Thomas Stockhammer (25/05/20)" w:date="2025-07-04T16:11:00Z" w16du:dateUtc="2025-07-04T07:11:00Z">
        <w:r w:rsidDel="00C25B2F">
          <w:fldChar w:fldCharType="begin"/>
        </w:r>
        <w:r w:rsidDel="00C25B2F">
          <w:delInstrText>HYPERLINK "https://github.com/haudiobe/glTF/tree/MPEG_avatar/extensions/2.0/Vendor/MPEG_node_avatar" \o "MPEG_node_avatar"</w:delInstrText>
        </w:r>
        <w:r w:rsidDel="00C25B2F">
          <w:fldChar w:fldCharType="separate"/>
        </w:r>
        <w:r w:rsidDel="00C25B2F">
          <w:rPr>
            <w:rStyle w:val="Hyperlink"/>
            <w:rFonts w:ascii="-apple-system" w:eastAsia="Times New Roman" w:hAnsi="-apple-system"/>
            <w:sz w:val="21"/>
            <w:szCs w:val="21"/>
            <w:shd w:val="clear" w:color="auto" w:fill="F6F8FA"/>
          </w:rPr>
          <w:delText>MPEG_node_avatar</w:delText>
        </w:r>
        <w:r w:rsidDel="00C25B2F">
          <w:fldChar w:fldCharType="end"/>
        </w:r>
      </w:del>
    </w:p>
    <w:p w14:paraId="3497F951" w14:textId="70A15391" w:rsidR="00FE10F4" w:rsidDel="00C25B2F"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55" w:author="Thomas Stockhammer (25/05/20)" w:date="2025-07-04T16:11:00Z" w16du:dateUtc="2025-07-04T07:11:00Z"/>
          <w:rFonts w:eastAsia="Times New Roman"/>
        </w:rPr>
      </w:pPr>
      <w:del w:id="556" w:author="Thomas Stockhammer (25/05/20)" w:date="2025-07-04T16:11:00Z" w16du:dateUtc="2025-07-04T07:11:00Z">
        <w:r w:rsidDel="00C25B2F">
          <w:fldChar w:fldCharType="begin"/>
        </w:r>
        <w:r w:rsidDel="00C25B2F">
          <w:delInstrText>HYPERLINK "https://github.com/haudiobe/glTF/tree/MPEG_haptic/extensions/2.0/Vendor"</w:delInstrText>
        </w:r>
        <w:r w:rsidDel="00C25B2F">
          <w:fldChar w:fldCharType="separate"/>
        </w:r>
        <w:r w:rsidDel="00C25B2F">
          <w:rPr>
            <w:rStyle w:val="Hyperlink"/>
            <w:rFonts w:eastAsia="Times New Roman"/>
          </w:rPr>
          <w:delText>https://github.com/haudiobe/glTF/tree/MPEG_haptic/extensions/2.0/Vendor</w:delText>
        </w:r>
        <w:r w:rsidDel="00C25B2F">
          <w:fldChar w:fldCharType="end"/>
        </w:r>
      </w:del>
    </w:p>
    <w:p w14:paraId="45445890" w14:textId="5DA179BE" w:rsidR="00FE10F4" w:rsidDel="00C25B2F"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57" w:author="Thomas Stockhammer (25/05/20)" w:date="2025-07-04T16:11:00Z" w16du:dateUtc="2025-07-04T07:11:00Z"/>
          <w:rFonts w:eastAsia="Times New Roman"/>
        </w:rPr>
      </w:pPr>
      <w:del w:id="558" w:author="Thomas Stockhammer (25/05/20)" w:date="2025-07-04T16:11:00Z" w16du:dateUtc="2025-07-04T07:11:00Z">
        <w:r w:rsidDel="00C25B2F">
          <w:fldChar w:fldCharType="begin"/>
        </w:r>
        <w:r w:rsidDel="00C25B2F">
          <w:delInstrText>HYPERLINK "https://github.com/haudiobe/glTF/tree/MPEG_haptic/extensions/2.0/Vendor/MPEG_haptic" \o "MPEG_haptic"</w:delInstrText>
        </w:r>
        <w:r w:rsidDel="00C25B2F">
          <w:fldChar w:fldCharType="separate"/>
        </w:r>
        <w:r w:rsidDel="00C25B2F">
          <w:rPr>
            <w:rStyle w:val="Hyperlink"/>
            <w:rFonts w:ascii="-apple-system" w:eastAsia="Times New Roman" w:hAnsi="-apple-system"/>
            <w:sz w:val="21"/>
            <w:szCs w:val="21"/>
            <w:shd w:val="clear" w:color="auto" w:fill="FFFFFF"/>
          </w:rPr>
          <w:delText>MPEG_haptic</w:delText>
        </w:r>
        <w:r w:rsidDel="00C25B2F">
          <w:fldChar w:fldCharType="end"/>
        </w:r>
      </w:del>
    </w:p>
    <w:p w14:paraId="6A0678BB" w14:textId="2A6BA3D4" w:rsidR="00FE10F4" w:rsidDel="00C25B2F"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59" w:author="Thomas Stockhammer (25/05/20)" w:date="2025-07-04T16:11:00Z" w16du:dateUtc="2025-07-04T07:11:00Z"/>
          <w:rFonts w:eastAsia="Times New Roman"/>
        </w:rPr>
      </w:pPr>
      <w:del w:id="560" w:author="Thomas Stockhammer (25/05/20)" w:date="2025-07-04T16:11:00Z" w16du:dateUtc="2025-07-04T07:11:00Z">
        <w:r w:rsidDel="00C25B2F">
          <w:fldChar w:fldCharType="begin"/>
        </w:r>
        <w:r w:rsidDel="00C25B2F">
          <w:delInstrText>HYPERLINK "https://github.com/haudiobe/glTF/tree/MPEG_haptic/extensions/2.0/Vendor/MPEG_material_haptic" \o "MPEG_material_haptic"</w:delInstrText>
        </w:r>
        <w:r w:rsidDel="00C25B2F">
          <w:fldChar w:fldCharType="separate"/>
        </w:r>
        <w:r w:rsidDel="00C25B2F">
          <w:rPr>
            <w:rStyle w:val="Hyperlink"/>
            <w:rFonts w:ascii="-apple-system" w:eastAsia="Times New Roman" w:hAnsi="-apple-system"/>
            <w:sz w:val="21"/>
            <w:szCs w:val="21"/>
            <w:shd w:val="clear" w:color="auto" w:fill="F6F8FA"/>
          </w:rPr>
          <w:delText>MPEG_material_haptic</w:delText>
        </w:r>
        <w:r w:rsidDel="00C25B2F">
          <w:fldChar w:fldCharType="end"/>
        </w:r>
      </w:del>
    </w:p>
    <w:p w14:paraId="155297C5" w14:textId="1A89B0B5" w:rsidR="00FE10F4" w:rsidDel="00C25B2F"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61" w:author="Thomas Stockhammer (25/05/20)" w:date="2025-07-04T16:11:00Z" w16du:dateUtc="2025-07-04T07:11:00Z"/>
          <w:rFonts w:eastAsia="Times New Roman"/>
        </w:rPr>
      </w:pPr>
      <w:del w:id="562" w:author="Thomas Stockhammer (25/05/20)" w:date="2025-07-04T16:11:00Z" w16du:dateUtc="2025-07-04T07:11:00Z">
        <w:r w:rsidDel="00C25B2F">
          <w:fldChar w:fldCharType="begin"/>
        </w:r>
        <w:r w:rsidDel="00C25B2F">
          <w:delInstrText>HYPERLINK "https://github.com/haudiobe/glTF/tree/MPEG_lights_texture_based/extensions/2.0/Vendor/MPEG_lights_texture_based" \o "MPEG_lights_texture_based"</w:delInstrText>
        </w:r>
        <w:r w:rsidDel="00C25B2F">
          <w:fldChar w:fldCharType="separate"/>
        </w:r>
        <w:r w:rsidDel="00C25B2F">
          <w:rPr>
            <w:rStyle w:val="Hyperlink"/>
            <w:rFonts w:ascii="-apple-system" w:eastAsia="Times New Roman" w:hAnsi="-apple-system"/>
            <w:sz w:val="21"/>
            <w:szCs w:val="21"/>
            <w:shd w:val="clear" w:color="auto" w:fill="F6F8FA"/>
          </w:rPr>
          <w:delText>MPEG_lights_texture_based</w:delText>
        </w:r>
        <w:r w:rsidDel="00C25B2F">
          <w:fldChar w:fldCharType="end"/>
        </w:r>
      </w:del>
    </w:p>
    <w:p w14:paraId="1C952162" w14:textId="603722F4" w:rsidR="00FE10F4" w:rsidDel="00C25B2F"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63" w:author="Thomas Stockhammer (25/05/20)" w:date="2025-07-04T16:11:00Z" w16du:dateUtc="2025-07-04T07:11:00Z"/>
          <w:rFonts w:eastAsia="Times New Roman"/>
        </w:rPr>
      </w:pPr>
      <w:del w:id="564" w:author="Thomas Stockhammer (25/05/20)" w:date="2025-07-04T16:11:00Z" w16du:dateUtc="2025-07-04T07:11:00Z">
        <w:r w:rsidDel="00C25B2F">
          <w:fldChar w:fldCharType="begin"/>
        </w:r>
        <w:r w:rsidDel="00C25B2F">
          <w:delInstrText>HYPERLINK "https://github.com/haudiobe/glTF/tree/MPEG_interactivity/extensions/2.0/Vendor"</w:delInstrText>
        </w:r>
        <w:r w:rsidDel="00C25B2F">
          <w:fldChar w:fldCharType="separate"/>
        </w:r>
        <w:r w:rsidDel="00C25B2F">
          <w:rPr>
            <w:rStyle w:val="Hyperlink"/>
            <w:rFonts w:eastAsia="Times New Roman"/>
          </w:rPr>
          <w:delText>https://github.com/haudiobe/glTF/tree/MPEG_interactivity/extensions/2.0/Vendor</w:delText>
        </w:r>
        <w:r w:rsidDel="00C25B2F">
          <w:fldChar w:fldCharType="end"/>
        </w:r>
      </w:del>
    </w:p>
    <w:p w14:paraId="202E64A6" w14:textId="58E883F2" w:rsidR="00FE10F4" w:rsidDel="00C25B2F"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65" w:author="Thomas Stockhammer (25/05/20)" w:date="2025-07-04T16:11:00Z" w16du:dateUtc="2025-07-04T07:11:00Z"/>
          <w:rFonts w:eastAsia="Times New Roman"/>
        </w:rPr>
      </w:pPr>
      <w:del w:id="566" w:author="Thomas Stockhammer (25/05/20)" w:date="2025-07-04T16:11:00Z" w16du:dateUtc="2025-07-04T07:11:00Z">
        <w:r w:rsidDel="00C25B2F">
          <w:fldChar w:fldCharType="begin"/>
        </w:r>
        <w:r w:rsidDel="00C25B2F">
          <w:delInstrText>HYPERLINK "https://github.com/haudiobe/glTF/tree/MPEG_interactivity/extensions/2.0/Vendor/MPEG_scene_interactivity" \o "MPEG_scene_interactivity"</w:delInstrText>
        </w:r>
        <w:r w:rsidDel="00C25B2F">
          <w:fldChar w:fldCharType="separate"/>
        </w:r>
        <w:r w:rsidDel="00C25B2F">
          <w:rPr>
            <w:rStyle w:val="Hyperlink"/>
            <w:rFonts w:ascii="-apple-system" w:eastAsia="Times New Roman" w:hAnsi="-apple-system"/>
            <w:sz w:val="21"/>
            <w:szCs w:val="21"/>
            <w:shd w:val="clear" w:color="auto" w:fill="FFFFFF"/>
          </w:rPr>
          <w:delText>MPEG_scene_interactivity</w:delText>
        </w:r>
        <w:r w:rsidDel="00C25B2F">
          <w:fldChar w:fldCharType="end"/>
        </w:r>
      </w:del>
    </w:p>
    <w:p w14:paraId="2ED8090D" w14:textId="34D0E1A5" w:rsidR="00FE10F4" w:rsidDel="00C25B2F"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67" w:author="Thomas Stockhammer (25/05/20)" w:date="2025-07-04T16:11:00Z" w16du:dateUtc="2025-07-04T07:11:00Z"/>
          <w:rFonts w:eastAsia="Times New Roman"/>
        </w:rPr>
      </w:pPr>
      <w:del w:id="568" w:author="Thomas Stockhammer (25/05/20)" w:date="2025-07-04T16:11:00Z" w16du:dateUtc="2025-07-04T07:11:00Z">
        <w:r w:rsidDel="00C25B2F">
          <w:fldChar w:fldCharType="begin"/>
        </w:r>
        <w:r w:rsidDel="00C25B2F">
          <w:delInstrText>HYPERLINK "https://github.com/haudiobe/glTF/tree/MPEG_interactivity/extensions/2.0/Vendor/MPEG_node_interactivity" \o "MPEG_node_interactivity"</w:delInstrText>
        </w:r>
        <w:r w:rsidDel="00C25B2F">
          <w:fldChar w:fldCharType="separate"/>
        </w:r>
        <w:r w:rsidDel="00C25B2F">
          <w:rPr>
            <w:rStyle w:val="Hyperlink"/>
            <w:rFonts w:ascii="-apple-system" w:eastAsia="Times New Roman" w:hAnsi="-apple-system"/>
            <w:sz w:val="21"/>
            <w:szCs w:val="21"/>
            <w:shd w:val="clear" w:color="auto" w:fill="FFFFFF"/>
          </w:rPr>
          <w:delText>MPEG_node_interactivity</w:delText>
        </w:r>
        <w:r w:rsidDel="00C25B2F">
          <w:fldChar w:fldCharType="end"/>
        </w:r>
      </w:del>
    </w:p>
    <w:p w14:paraId="30DFFBE9" w14:textId="1ECD8907" w:rsidR="00FE10F4" w:rsidDel="00C25B2F"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69" w:author="Thomas Stockhammer (25/05/20)" w:date="2025-07-04T16:11:00Z" w16du:dateUtc="2025-07-04T07:11:00Z"/>
          <w:rFonts w:eastAsia="Times New Roman"/>
        </w:rPr>
      </w:pPr>
      <w:del w:id="570" w:author="Thomas Stockhammer (25/05/20)" w:date="2025-07-04T16:11:00Z" w16du:dateUtc="2025-07-04T07:11:00Z">
        <w:r w:rsidDel="00C25B2F">
          <w:fldChar w:fldCharType="begin"/>
        </w:r>
        <w:r w:rsidDel="00C25B2F">
          <w:delInstrText>HYPERLINK "https://github.com/haudiobe/glTF/tree/MPEG_anchor/extensions/2.0/Vendor"</w:delInstrText>
        </w:r>
        <w:r w:rsidDel="00C25B2F">
          <w:fldChar w:fldCharType="separate"/>
        </w:r>
        <w:r w:rsidDel="00C25B2F">
          <w:rPr>
            <w:rStyle w:val="Hyperlink"/>
            <w:rFonts w:eastAsia="Times New Roman"/>
          </w:rPr>
          <w:delText>https://github.com/haudiobe/glTF/tree/MPEG_anchor/extensions/2.0/Vendor</w:delText>
        </w:r>
        <w:r w:rsidDel="00C25B2F">
          <w:fldChar w:fldCharType="end"/>
        </w:r>
      </w:del>
    </w:p>
    <w:p w14:paraId="1BCFD85D" w14:textId="6071001B" w:rsidR="00FE10F4" w:rsidDel="00C25B2F"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71" w:author="Thomas Stockhammer (25/05/20)" w:date="2025-07-04T16:11:00Z" w16du:dateUtc="2025-07-04T07:11:00Z"/>
          <w:rFonts w:eastAsia="Times New Roman"/>
        </w:rPr>
      </w:pPr>
      <w:del w:id="572" w:author="Thomas Stockhammer (25/05/20)" w:date="2025-07-04T16:11:00Z" w16du:dateUtc="2025-07-04T07:11:00Z">
        <w:r w:rsidDel="00C25B2F">
          <w:fldChar w:fldCharType="begin"/>
        </w:r>
        <w:r w:rsidDel="00C25B2F">
          <w:delInstrText>HYPERLINK "https://github.com/haudiobe/glTF/tree/MPEG_anchor/extensions/2.0/Vendor/MPEG_scene_anchor" \o "MPEG_scene_anchor"</w:delInstrText>
        </w:r>
        <w:r w:rsidDel="00C25B2F">
          <w:fldChar w:fldCharType="separate"/>
        </w:r>
        <w:r w:rsidDel="00C25B2F">
          <w:rPr>
            <w:rStyle w:val="Hyperlink"/>
            <w:rFonts w:ascii="-apple-system" w:eastAsia="Times New Roman" w:hAnsi="-apple-system"/>
            <w:sz w:val="21"/>
            <w:szCs w:val="21"/>
            <w:shd w:val="clear" w:color="auto" w:fill="F6F8FA"/>
          </w:rPr>
          <w:delText>MPEG_scene_anchor</w:delText>
        </w:r>
        <w:r w:rsidDel="00C25B2F">
          <w:fldChar w:fldCharType="end"/>
        </w:r>
      </w:del>
    </w:p>
    <w:p w14:paraId="0FAC1C8A" w14:textId="131C0066" w:rsidR="00FE10F4" w:rsidDel="00C25B2F"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del w:id="573" w:author="Thomas Stockhammer (25/05/20)" w:date="2025-07-04T16:11:00Z" w16du:dateUtc="2025-07-04T07:11:00Z"/>
          <w:rFonts w:eastAsia="Times New Roman"/>
        </w:rPr>
      </w:pPr>
      <w:del w:id="574" w:author="Thomas Stockhammer (25/05/20)" w:date="2025-07-04T16:11:00Z" w16du:dateUtc="2025-07-04T07:11:00Z">
        <w:r w:rsidDel="00C25B2F">
          <w:fldChar w:fldCharType="begin"/>
        </w:r>
        <w:r w:rsidDel="00C25B2F">
          <w:delInstrText>HYPERLINK "https://github.com/haudiobe/glTF/tree/MPEG_anchor/extensions/2.0/Vendor/MPEG_node_anchor" \o "MPEG_node_anchor"</w:delInstrText>
        </w:r>
        <w:r w:rsidDel="00C25B2F">
          <w:fldChar w:fldCharType="separate"/>
        </w:r>
        <w:r w:rsidDel="00C25B2F">
          <w:rPr>
            <w:rStyle w:val="Hyperlink"/>
            <w:rFonts w:ascii="-apple-system" w:eastAsia="Times New Roman" w:hAnsi="-apple-system"/>
            <w:sz w:val="21"/>
            <w:szCs w:val="21"/>
            <w:shd w:val="clear" w:color="auto" w:fill="FFFFFF"/>
          </w:rPr>
          <w:delText>MPEG_node_anchor</w:delText>
        </w:r>
        <w:r w:rsidDel="00C25B2F">
          <w:fldChar w:fldCharType="end"/>
        </w:r>
      </w:del>
    </w:p>
    <w:p w14:paraId="58CF88D0" w14:textId="344806B9" w:rsidR="00FE10F4" w:rsidDel="00C25B2F" w:rsidRDefault="00FE10F4" w:rsidP="00FE10F4">
      <w:pPr>
        <w:rPr>
          <w:del w:id="575" w:author="Thomas Stockhammer (25/05/20)" w:date="2025-07-04T16:11:00Z" w16du:dateUtc="2025-07-04T07:11:00Z"/>
          <w:rFonts w:eastAsia="Calibri"/>
        </w:rPr>
      </w:pPr>
    </w:p>
    <w:p w14:paraId="3C1BF779" w14:textId="2EAA7CC9" w:rsidR="003F7762" w:rsidRPr="003F7762" w:rsidDel="00C25B2F" w:rsidRDefault="00FE10F4" w:rsidP="003F7762">
      <w:pPr>
        <w:rPr>
          <w:del w:id="576" w:author="Thomas Stockhammer (25/05/20)" w:date="2025-07-04T16:11:00Z" w16du:dateUtc="2025-07-04T07:11:00Z"/>
        </w:rPr>
      </w:pPr>
      <w:del w:id="577" w:author="Thomas Stockhammer (25/05/20)" w:date="2025-07-04T16:11:00Z" w16du:dateUtc="2025-07-04T07:11:00Z">
        <w:r w:rsidDel="00C25B2F">
          <w:delText>However, we identified, that a workflow through a non-private GitHub repository and an internal approval process is preferable in acting towards Khronos.</w:delText>
        </w:r>
      </w:del>
    </w:p>
    <w:p w14:paraId="630794BB" w14:textId="53F349DA" w:rsidR="003F7762" w:rsidRDefault="003F7762" w:rsidP="003F7762">
      <w:pPr>
        <w:pStyle w:val="Heading2"/>
        <w:keepLines w:val="0"/>
        <w:widowControl/>
        <w:numPr>
          <w:ilvl w:val="1"/>
          <w:numId w:val="1"/>
        </w:numPr>
        <w:autoSpaceDE/>
        <w:autoSpaceDN/>
        <w:spacing w:before="240" w:after="60"/>
        <w:jc w:val="both"/>
      </w:pPr>
      <w:bookmarkStart w:id="578" w:name="_Toc202538309"/>
      <w:r>
        <w:t>Process and Workflow</w:t>
      </w:r>
      <w:bookmarkEnd w:id="578"/>
    </w:p>
    <w:p w14:paraId="3D0E62BA" w14:textId="77777777" w:rsidR="00FE10F4" w:rsidRDefault="00FE10F4" w:rsidP="00FE10F4">
      <w:r>
        <w:t>For the workflow, the following aspects should be considered:</w:t>
      </w:r>
    </w:p>
    <w:p w14:paraId="6BEE5462"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Every feature in MPEG-I SD creates its own pull request</w:t>
      </w:r>
    </w:p>
    <w:p w14:paraId="31281323"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feature may consist of multiple extensions</w:t>
      </w:r>
    </w:p>
    <w:p w14:paraId="6972EFF7"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The extensions should be submitted as part of addition of the technology to the standard to MPEG systems</w:t>
      </w:r>
    </w:p>
    <w:p w14:paraId="796CD728"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public repository in MPEG is used to host the mirror, but also some extensions that are not yet approved by Khronos. This GitHub repository can also be used by the public to provide comments </w:t>
      </w:r>
    </w:p>
    <w:p w14:paraId="5F87001B"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Care should be taken on keeping consistency with what is added to the standard and also to preliminary drafts sent for ballot</w:t>
      </w:r>
    </w:p>
    <w:p w14:paraId="591BFF46"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We also maintain a repository internally that needs to be taken care of</w:t>
      </w:r>
    </w:p>
    <w:p w14:paraId="221CF6C0"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timely visibility of the extensions to Khronos and general public is important.</w:t>
      </w:r>
    </w:p>
    <w:p w14:paraId="4C32E0D1"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It should not contradict ISO rules and policies.</w:t>
      </w:r>
    </w:p>
    <w:p w14:paraId="56E78D30" w14:textId="77777777" w:rsidR="00FE10F4" w:rsidRDefault="00FE10F4" w:rsidP="00FE10F4"/>
    <w:p w14:paraId="0C204D6C" w14:textId="6CC590B0" w:rsidR="00FE10F4" w:rsidRDefault="00FE10F4" w:rsidP="00FE10F4">
      <w:r>
        <w:t xml:space="preserve">A high-level workflow is shown in </w:t>
      </w:r>
      <w:r>
        <w:fldChar w:fldCharType="begin"/>
      </w:r>
      <w:r>
        <w:instrText xml:space="preserve"> REF _Ref133474522 \h </w:instrText>
      </w:r>
      <w:r>
        <w:fldChar w:fldCharType="separate"/>
      </w:r>
      <w:r w:rsidR="00095953">
        <w:t>Figure 1</w:t>
      </w:r>
      <w:r>
        <w:fldChar w:fldCharType="end"/>
      </w:r>
      <w:r>
        <w:t>.</w:t>
      </w:r>
    </w:p>
    <w:p w14:paraId="4E46D9B0" w14:textId="77777777" w:rsidR="00FE10F4" w:rsidRDefault="00FE10F4" w:rsidP="00D25D16">
      <w:r>
        <w:rPr>
          <w:noProof/>
        </w:rPr>
        <w:drawing>
          <wp:inline distT="0" distB="0" distL="0" distR="0" wp14:anchorId="64EEBD80" wp14:editId="35E8CAD1">
            <wp:extent cx="6098427" cy="3430365"/>
            <wp:effectExtent l="0" t="0" r="0" b="0"/>
            <wp:docPr id="8" name="Picture 8"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iagram&#10;&#10;Description automatically generated"/>
                    <pic:cNvPicPr>
                      <a:picLocks noChangeAspect="1"/>
                    </pic:cNvPicPr>
                  </pic:nvPicPr>
                  <pic:blipFill>
                    <a:blip r:embed="rId62"/>
                    <a:stretch/>
                  </pic:blipFill>
                  <pic:spPr bwMode="auto">
                    <a:xfrm>
                      <a:off x="0" y="0"/>
                      <a:ext cx="6098426" cy="3430364"/>
                    </a:xfrm>
                    <a:prstGeom prst="rect">
                      <a:avLst/>
                    </a:prstGeom>
                  </pic:spPr>
                </pic:pic>
              </a:graphicData>
            </a:graphic>
          </wp:inline>
        </w:drawing>
      </w:r>
    </w:p>
    <w:p w14:paraId="0F1A0A49" w14:textId="77777777" w:rsidR="00FE10F4" w:rsidRDefault="00FE10F4" w:rsidP="00FE10F4">
      <w:pPr>
        <w:pStyle w:val="Caption"/>
        <w:jc w:val="center"/>
        <w:rPr>
          <w:lang w:eastAsia="zh-CN"/>
        </w:rPr>
      </w:pPr>
      <w:bookmarkStart w:id="579" w:name="_Ref133474522"/>
      <w:r>
        <w:t>Figure 1</w:t>
      </w:r>
      <w:bookmarkEnd w:id="579"/>
      <w:r>
        <w:t xml:space="preserve"> High-level workflow</w:t>
      </w:r>
    </w:p>
    <w:p w14:paraId="750941B9" w14:textId="77777777" w:rsidR="00FE10F4" w:rsidRDefault="00FE10F4" w:rsidP="00FE10F4">
      <w:r>
        <w:t>The following detailed workflow implementation was proposed</w:t>
      </w:r>
    </w:p>
    <w:p w14:paraId="7F2B40AD" w14:textId="77777777" w:rsidR="00FE10F4" w:rsidRDefault="00FE10F4" w:rsidP="00FE10F4"/>
    <w:p w14:paraId="395D3166"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Initial set up (only happens once in the course of developing the MPEG-I SD standard):</w:t>
      </w:r>
    </w:p>
    <w:p w14:paraId="473CD5F8"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fork of the Khronos glTF repository on GitHub is created under the MPEGGroup account on GitHub. This should include all 1st edition extensions.  </w:t>
      </w:r>
    </w:p>
    <w:p w14:paraId="03E9629D"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glTF repository fork under MPEGGroup on GitHub is cloned as a new repository on the MPEG GitLab repository under the Scene Description project. </w:t>
      </w:r>
    </w:p>
    <w:p w14:paraId="2B78DA82"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From that point onwards, the MPEG/extensions GitLab repository is the repository where all the updates are collected from the SD BoG decisions.</w:t>
      </w:r>
    </w:p>
    <w:p w14:paraId="56636CEA"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work on a new feature commences in MPEG-I SD, a new branch  in the MPEG/extensions GitLab repository is created for the new feature and updates are made to that internal branch as modifications are agreed by the group.</w:t>
      </w:r>
    </w:p>
    <w:p w14:paraId="3F5635F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Once the document to which the new feature belongs (e.g., an amendment or a new edition) reaches CD stage and a ballot is to be initiated, the following must be done:</w:t>
      </w:r>
    </w:p>
    <w:p w14:paraId="6961CA61"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GitLab branch is tagged with the edition number and the ISO stage</w:t>
      </w:r>
    </w:p>
    <w:p w14:paraId="679DD02A" w14:textId="77777777" w:rsidR="00FE10F4" w:rsidRDefault="00FE10F4" w:rsidP="00FE10F4">
      <w:pPr>
        <w:pStyle w:val="ListParagraph"/>
        <w:numPr>
          <w:ilvl w:val="1"/>
          <w:numId w:val="22"/>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MPEG/glTF GitLab branch is tagged with the edition number and the ISO stage </w:t>
      </w:r>
    </w:p>
    <w:p w14:paraId="2C47CEC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DIS stage and a ballot is initiated, the following must be done:</w:t>
      </w:r>
    </w:p>
    <w:p w14:paraId="59D54565"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tagged with the edition number and the ISO stage. The following tag is proposed</w:t>
      </w:r>
    </w:p>
    <w:p w14:paraId="65D41300" w14:textId="77777777" w:rsidR="00FE10F4" w:rsidRPr="006F2745"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3E9C2A4" w14:textId="77777777" w:rsidR="00FE10F4"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09DCC6AD"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75BE9E0E"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2CC27CAB"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pushed to the corresponding MPEGGroup repository on GitHub</w:t>
      </w:r>
    </w:p>
    <w:p w14:paraId="3C357015"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6919A5CD"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17FA90F4"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 pull request from the MPEGGroup/glTF is created against the Khronos/glTF GitHub repository to start soliciting feedback and comments from the DIS ballot</w:t>
      </w:r>
    </w:p>
    <w:p w14:paraId="02978E33"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sidRPr="006B6D8A">
        <w:rPr>
          <w:rFonts w:cs="Calibri"/>
        </w:rPr>
        <w:t xml:space="preserve">a draft at </w:t>
      </w:r>
      <w:r>
        <w:rPr>
          <w:rFonts w:cs="Calibri"/>
        </w:rPr>
        <w:t>DIS</w:t>
      </w:r>
      <w:r w:rsidRPr="006B6D8A">
        <w:rPr>
          <w:rFonts w:cs="Calibri"/>
        </w:rPr>
        <w:t xml:space="preserve"> stage and later changed to a final pull request at FDIS</w:t>
      </w:r>
    </w:p>
    <w:p w14:paraId="0B36FECA"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t>inform Khronos of the existence of these draft extensions in an LS</w:t>
      </w:r>
    </w:p>
    <w:p w14:paraId="57D95111"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Any feedback or comments on the pull request created on the Khronos GitHub repository that the group agrees is useful and should be captured by a national body (NB) comment on the ballot.</w:t>
      </w:r>
    </w:p>
    <w:p w14:paraId="4707E729"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Other feedback may also be received from the MPEGGroup/extensions which should also be addressed via MPEG input contributions and/or NB comments.</w:t>
      </w:r>
    </w:p>
    <w:p w14:paraId="153BF354"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FDIS stage and a ballot is initiated, the following must be done:</w:t>
      </w:r>
    </w:p>
    <w:p w14:paraId="37F2926A"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tagged with the edition number and the ISO stage</w:t>
      </w:r>
    </w:p>
    <w:p w14:paraId="6FE7CF7C"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following tag is proposed</w:t>
      </w:r>
    </w:p>
    <w:p w14:paraId="2B0FC63A" w14:textId="77777777" w:rsidR="00FE10F4" w:rsidRPr="006F2745"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734746B" w14:textId="77777777" w:rsidR="00FE10F4"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5262DC13" w14:textId="77777777" w:rsidR="00FE10F4" w:rsidRPr="006F2745"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35A1AF60" w14:textId="77777777" w:rsidR="00FE10F4" w:rsidRPr="00F32440"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16D1D3FD" w14:textId="77777777" w:rsidR="00FE10F4" w:rsidRDefault="00FE10F4" w:rsidP="00FE10F4">
      <w:pPr>
        <w:pStyle w:val="ListParagraph"/>
        <w:numPr>
          <w:ilvl w:val="1"/>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pushed to the corresponding MPEGGroup repository on GitHub</w:t>
      </w:r>
    </w:p>
    <w:p w14:paraId="0ABE49C9" w14:textId="77777777" w:rsidR="00FE10F4"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41215253" w14:textId="77777777" w:rsidR="00FE10F4" w:rsidRPr="00F32440"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36601DBC" w14:textId="77777777" w:rsidR="00FE10F4" w:rsidRDefault="00FE10F4" w:rsidP="00FE10F4">
      <w:pPr>
        <w:pStyle w:val="ListParagraph"/>
        <w:numPr>
          <w:ilvl w:val="0"/>
          <w:numId w:val="19"/>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pull request on the Khronos GiHub repository is accepted and merged, the master (main) branches on both the MPEGGroup GitHub repository and the internal MPEG GitLab repositories should by synched with the Khronos GitHub repository.</w:t>
      </w:r>
    </w:p>
    <w:p w14:paraId="20617823" w14:textId="77777777" w:rsidR="00FE10F4" w:rsidRDefault="00FE10F4" w:rsidP="00FE10F4">
      <w:pPr>
        <w:pBdr>
          <w:top w:val="none" w:sz="4" w:space="0" w:color="000000"/>
          <w:left w:val="none" w:sz="4" w:space="0" w:color="000000"/>
          <w:bottom w:val="none" w:sz="4" w:space="0" w:color="000000"/>
          <w:right w:val="none" w:sz="4" w:space="0" w:color="000000"/>
          <w:between w:val="none" w:sz="4" w:space="0" w:color="000000"/>
        </w:pBdr>
        <w:rPr>
          <w:rFonts w:cs="Calibri"/>
        </w:rPr>
      </w:pPr>
    </w:p>
    <w:p w14:paraId="564A8B17" w14:textId="77777777" w:rsidR="00FE10F4" w:rsidRDefault="00FE10F4" w:rsidP="00FE10F4">
      <w:pPr>
        <w:rPr>
          <w:rFonts w:cs="Calibri"/>
        </w:rPr>
      </w:pPr>
      <w:r>
        <w:rPr>
          <w:rFonts w:cs="Calibri"/>
        </w:rPr>
        <w:t>Alternative workflow (update to above workflow):</w:t>
      </w:r>
    </w:p>
    <w:p w14:paraId="04C6C9ED" w14:textId="77777777" w:rsidR="00FE10F4" w:rsidRDefault="00FE10F4" w:rsidP="00FE10F4">
      <w:pPr>
        <w:pStyle w:val="ListParagraph"/>
        <w:numPr>
          <w:ilvl w:val="0"/>
          <w:numId w:val="20"/>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DIS is issued</w:t>
      </w:r>
    </w:p>
    <w:p w14:paraId="593D3109"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fork on MPEG GitHub repository of Khronos glTF repository, and take the extensions from the MPEG GitLab repository and add them "manually"</w:t>
      </w:r>
    </w:p>
    <w:p w14:paraId="1B8EF8FE"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a pull request to Khronos as “draft”</w:t>
      </w:r>
    </w:p>
    <w:p w14:paraId="56F2F021"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All updates to the extensions are done on the fork on MPEG GitHub repository</w:t>
      </w:r>
    </w:p>
    <w:p w14:paraId="751672FC" w14:textId="19DA9460" w:rsidR="003F7762" w:rsidRDefault="00FE10F4" w:rsidP="003F7762">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we release a new version of the standard (e.g., improvement of DIS, FDIS, etc.), we create a clone of the public MPEG GitHub repository and add it to the internal MPEG GitLab in order to maintain spec consistency</w:t>
      </w:r>
    </w:p>
    <w:p w14:paraId="64A7C795" w14:textId="77777777" w:rsidR="00027C87" w:rsidRDefault="00027C87" w:rsidP="00027C87">
      <w:pPr>
        <w:pBdr>
          <w:top w:val="none" w:sz="4" w:space="0" w:color="000000"/>
          <w:left w:val="none" w:sz="4" w:space="0" w:color="000000"/>
          <w:bottom w:val="none" w:sz="4" w:space="0" w:color="000000"/>
          <w:right w:val="none" w:sz="4" w:space="0" w:color="000000"/>
          <w:between w:val="none" w:sz="4" w:space="0" w:color="000000"/>
        </w:pBdr>
        <w:rPr>
          <w:rFonts w:cs="Calibri"/>
          <w:lang w:eastAsia="zh-CN"/>
        </w:rPr>
      </w:pPr>
    </w:p>
    <w:p w14:paraId="2CE18B79" w14:textId="62F60D47" w:rsidR="00027C87" w:rsidRDefault="00027C87" w:rsidP="00C968EC">
      <w:pPr>
        <w:pStyle w:val="Heading2"/>
        <w:keepLines w:val="0"/>
        <w:widowControl/>
        <w:numPr>
          <w:ilvl w:val="1"/>
          <w:numId w:val="1"/>
        </w:numPr>
        <w:autoSpaceDE/>
        <w:autoSpaceDN/>
        <w:spacing w:before="240" w:after="60"/>
        <w:jc w:val="both"/>
      </w:pPr>
      <w:bookmarkStart w:id="580" w:name="_Toc202538310"/>
      <w:r>
        <w:t>Status</w:t>
      </w:r>
      <w:bookmarkEnd w:id="580"/>
    </w:p>
    <w:p w14:paraId="6D246518" w14:textId="77777777" w:rsidR="00C25B2F" w:rsidRDefault="00C25B2F">
      <w:pPr>
        <w:rPr>
          <w:ins w:id="581" w:author="Thomas Stockhammer (25/05/20)" w:date="2025-07-04T16:13:00Z" w16du:dateUtc="2025-07-04T07:13:00Z"/>
          <w:lang w:val="en-GB"/>
        </w:rPr>
        <w:pPrChange w:id="582" w:author="Thomas Stockhammer (25/05/20)" w:date="2025-07-04T16:13:00Z" w16du:dateUtc="2025-07-04T07:13:00Z">
          <w:pPr>
            <w:numPr>
              <w:numId w:val="39"/>
            </w:numPr>
            <w:ind w:left="1080" w:hanging="360"/>
          </w:pPr>
        </w:pPrChange>
      </w:pPr>
      <w:ins w:id="583" w:author="Thomas Stockhammer (25/05/20)" w:date="2025-07-04T16:13:00Z" w16du:dateUtc="2025-07-04T07:13:00Z">
        <w:r>
          <w:rPr>
            <w:lang w:val="en-GB"/>
          </w:rPr>
          <w:t>Khronos Extensions</w:t>
        </w:r>
      </w:ins>
    </w:p>
    <w:p w14:paraId="2847473A" w14:textId="77777777" w:rsidR="00C25B2F" w:rsidRDefault="00C25B2F">
      <w:pPr>
        <w:numPr>
          <w:ilvl w:val="0"/>
          <w:numId w:val="39"/>
        </w:numPr>
        <w:rPr>
          <w:ins w:id="584" w:author="Thomas Stockhammer (25/05/20)" w:date="2025-07-04T16:13:00Z" w16du:dateUtc="2025-07-04T07:13:00Z"/>
          <w:lang w:val="en-GB"/>
        </w:rPr>
        <w:pPrChange w:id="585" w:author="Thomas Stockhammer (25/05/20)" w:date="2025-07-04T16:13:00Z" w16du:dateUtc="2025-07-04T07:13:00Z">
          <w:pPr>
            <w:numPr>
              <w:ilvl w:val="1"/>
              <w:numId w:val="39"/>
            </w:numPr>
            <w:ind w:left="1800" w:hanging="360"/>
          </w:pPr>
        </w:pPrChange>
      </w:pPr>
      <w:ins w:id="586" w:author="Thomas Stockhammer (25/05/20)" w:date="2025-07-04T16:13:00Z" w16du:dateUtc="2025-07-04T07:13:00Z">
        <w:r>
          <w:fldChar w:fldCharType="begin"/>
        </w:r>
        <w:r>
          <w:instrText>HYPERLINK "https://github.com/MPEGGroup/glTF/"</w:instrText>
        </w:r>
        <w:r>
          <w:fldChar w:fldCharType="separate"/>
        </w:r>
        <w:r w:rsidRPr="00090CF2">
          <w:rPr>
            <w:rStyle w:val="Hyperlink"/>
            <w:lang w:val="en-GB"/>
          </w:rPr>
          <w:t>https://github.com/MPEGGroup/glTF/</w:t>
        </w:r>
        <w:r>
          <w:fldChar w:fldCharType="end"/>
        </w:r>
      </w:ins>
    </w:p>
    <w:p w14:paraId="51843923" w14:textId="77777777" w:rsidR="00C25B2F" w:rsidRPr="00D23293" w:rsidRDefault="00C25B2F">
      <w:pPr>
        <w:numPr>
          <w:ilvl w:val="0"/>
          <w:numId w:val="39"/>
        </w:numPr>
        <w:rPr>
          <w:ins w:id="587" w:author="Thomas Stockhammer (25/05/20)" w:date="2025-07-04T16:13:00Z" w16du:dateUtc="2025-07-04T07:13:00Z"/>
          <w:lang w:val="en-GB"/>
        </w:rPr>
        <w:pPrChange w:id="588" w:author="Thomas Stockhammer (25/05/20)" w:date="2025-07-04T16:13:00Z" w16du:dateUtc="2025-07-04T07:13:00Z">
          <w:pPr>
            <w:numPr>
              <w:ilvl w:val="1"/>
              <w:numId w:val="39"/>
            </w:numPr>
            <w:ind w:left="1800" w:hanging="360"/>
          </w:pPr>
        </w:pPrChange>
      </w:pPr>
      <w:ins w:id="589" w:author="Thomas Stockhammer (25/05/20)" w:date="2025-07-04T16:13:00Z" w16du:dateUtc="2025-07-04T07:13:00Z">
        <w:r>
          <w:rPr>
            <w:lang w:val="en-GB"/>
          </w:rPr>
          <w:t>Pull requests submitted for different extensions</w:t>
        </w:r>
      </w:ins>
    </w:p>
    <w:p w14:paraId="5890CEFA" w14:textId="77777777" w:rsidR="00C25B2F" w:rsidRPr="006678E9" w:rsidRDefault="00C25B2F" w:rsidP="00C25B2F">
      <w:pPr>
        <w:pStyle w:val="ListParagraph"/>
        <w:widowControl/>
        <w:numPr>
          <w:ilvl w:val="3"/>
          <w:numId w:val="40"/>
        </w:numPr>
        <w:autoSpaceDE/>
        <w:autoSpaceDN/>
        <w:ind w:left="360"/>
        <w:rPr>
          <w:ins w:id="590" w:author="Thomas Stockhammer (25/05/20)" w:date="2025-07-04T16:13:00Z" w16du:dateUtc="2025-07-04T07:13:00Z"/>
          <w:rFonts w:ascii="Courier New" w:hAnsi="Courier New" w:cs="Courier New"/>
          <w:sz w:val="16"/>
          <w:szCs w:val="16"/>
        </w:rPr>
      </w:pPr>
      <w:ins w:id="591" w:author="Thomas Stockhammer (25/05/20)" w:date="2025-07-04T16:13:00Z" w16du:dateUtc="2025-07-04T07:13:00Z">
        <w:r w:rsidRPr="006678E9">
          <w:rPr>
            <w:rFonts w:ascii="Courier New" w:hAnsi="Courier New" w:cs="Courier New"/>
            <w:sz w:val="16"/>
            <w:szCs w:val="16"/>
          </w:rPr>
          <w:t>dev/MPEG_Anchor =(MPEG reviewer: lelievres)</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w:t>
        </w:r>
        <w:r w:rsidRPr="006678E9">
          <w:rPr>
            <w:rFonts w:ascii="Courier New" w:hAnsi="Courier New" w:cs="Courier New"/>
            <w:sz w:val="16"/>
            <w:szCs w:val="16"/>
            <w:highlight w:val="green"/>
          </w:rPr>
          <w:t>rel/MPEG_Anchor</w:t>
        </w:r>
        <w:r w:rsidRPr="006678E9">
          <w:rPr>
            <w:rFonts w:ascii="Courier New" w:hAnsi="Courier New" w:cs="Courier New"/>
            <w:sz w:val="16"/>
            <w:szCs w:val="16"/>
          </w:rPr>
          <w:t xml:space="preserve"> </w:t>
        </w:r>
        <w:r w:rsidRPr="00D44A71">
          <w:rPr>
            <w:rFonts w:ascii="Courier New" w:hAnsi="Courier New" w:cs="Courier New"/>
            <w:sz w:val="16"/>
            <w:szCs w:val="16"/>
            <w:highlight w:val="yellow"/>
          </w:rPr>
          <w:t>=(Khronos reviewer)</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Khronos main</w:t>
        </w:r>
      </w:ins>
    </w:p>
    <w:p w14:paraId="46612FCD" w14:textId="77777777" w:rsidR="00C25B2F" w:rsidRPr="006678E9" w:rsidRDefault="00C25B2F" w:rsidP="00C25B2F">
      <w:pPr>
        <w:pStyle w:val="ListParagraph"/>
        <w:widowControl/>
        <w:numPr>
          <w:ilvl w:val="3"/>
          <w:numId w:val="40"/>
        </w:numPr>
        <w:autoSpaceDE/>
        <w:autoSpaceDN/>
        <w:ind w:left="360"/>
        <w:rPr>
          <w:ins w:id="592" w:author="Thomas Stockhammer (25/05/20)" w:date="2025-07-04T16:13:00Z" w16du:dateUtc="2025-07-04T07:13:00Z"/>
          <w:rFonts w:ascii="Courier New" w:hAnsi="Courier New" w:cs="Courier New"/>
          <w:sz w:val="16"/>
          <w:szCs w:val="16"/>
        </w:rPr>
      </w:pPr>
      <w:ins w:id="593" w:author="Thomas Stockhammer (25/05/20)" w:date="2025-07-04T16:13:00Z" w16du:dateUtc="2025-07-04T07:13:00Z">
        <w:r w:rsidRPr="006678E9">
          <w:rPr>
            <w:rFonts w:ascii="Courier New" w:hAnsi="Courier New" w:cs="Courier New"/>
            <w:sz w:val="16"/>
            <w:szCs w:val="16"/>
          </w:rPr>
          <w:t>dev/MPEG_interactivity =(MPEG reviewer: lelievres)</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w:t>
        </w:r>
        <w:r w:rsidRPr="006678E9">
          <w:rPr>
            <w:rFonts w:ascii="Courier New" w:hAnsi="Courier New" w:cs="Courier New"/>
            <w:sz w:val="16"/>
            <w:szCs w:val="16"/>
            <w:highlight w:val="green"/>
          </w:rPr>
          <w:t>rel/MPEG_interactivity</w:t>
        </w:r>
        <w:r>
          <w:rPr>
            <w:rFonts w:ascii="Courier New" w:hAnsi="Courier New" w:cs="Courier New"/>
            <w:sz w:val="16"/>
            <w:szCs w:val="16"/>
          </w:rPr>
          <w:t xml:space="preserve"> </w:t>
        </w:r>
        <w:r w:rsidRPr="006678E9">
          <w:rPr>
            <w:rFonts w:ascii="Courier New" w:hAnsi="Courier New" w:cs="Courier New"/>
            <w:sz w:val="16"/>
            <w:szCs w:val="16"/>
          </w:rPr>
          <w:t>(</w:t>
        </w:r>
        <w:r w:rsidRPr="00D44A71">
          <w:rPr>
            <w:rFonts w:ascii="Courier New" w:hAnsi="Courier New" w:cs="Courier New"/>
            <w:sz w:val="16"/>
            <w:szCs w:val="16"/>
            <w:highlight w:val="yellow"/>
          </w:rPr>
          <w:t>Khronos reviewer)</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Khronos</w:t>
        </w:r>
      </w:ins>
    </w:p>
    <w:p w14:paraId="1973A34B" w14:textId="77777777" w:rsidR="00C25B2F" w:rsidRPr="006678E9" w:rsidRDefault="00C25B2F" w:rsidP="00C25B2F">
      <w:pPr>
        <w:pStyle w:val="ListParagraph"/>
        <w:widowControl/>
        <w:numPr>
          <w:ilvl w:val="3"/>
          <w:numId w:val="40"/>
        </w:numPr>
        <w:autoSpaceDE/>
        <w:autoSpaceDN/>
        <w:ind w:left="360"/>
        <w:rPr>
          <w:ins w:id="594" w:author="Thomas Stockhammer (25/05/20)" w:date="2025-07-04T16:13:00Z" w16du:dateUtc="2025-07-04T07:13:00Z"/>
          <w:rFonts w:ascii="Courier New" w:hAnsi="Courier New" w:cs="Courier New"/>
          <w:sz w:val="16"/>
          <w:szCs w:val="16"/>
        </w:rPr>
      </w:pPr>
      <w:ins w:id="595" w:author="Thomas Stockhammer (25/05/20)" w:date="2025-07-04T16:13:00Z" w16du:dateUtc="2025-07-04T07:13:00Z">
        <w:r w:rsidRPr="00D44A71">
          <w:rPr>
            <w:rFonts w:ascii="Courier New" w:hAnsi="Courier New" w:cs="Courier New"/>
            <w:sz w:val="16"/>
            <w:szCs w:val="16"/>
            <w:highlight w:val="yellow"/>
          </w:rPr>
          <w:t>dev/MPEG_lighting (Emmanuel)</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rel/MPEG_lighting </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Khronos main</w:t>
        </w:r>
      </w:ins>
    </w:p>
    <w:p w14:paraId="044C233B" w14:textId="77777777" w:rsidR="00C25B2F" w:rsidRPr="006678E9" w:rsidRDefault="00C25B2F" w:rsidP="00C25B2F">
      <w:pPr>
        <w:pStyle w:val="ListParagraph"/>
        <w:widowControl/>
        <w:numPr>
          <w:ilvl w:val="3"/>
          <w:numId w:val="40"/>
        </w:numPr>
        <w:autoSpaceDE/>
        <w:autoSpaceDN/>
        <w:ind w:left="360"/>
        <w:rPr>
          <w:ins w:id="596" w:author="Thomas Stockhammer (25/05/20)" w:date="2025-07-04T16:13:00Z" w16du:dateUtc="2025-07-04T07:13:00Z"/>
          <w:rFonts w:ascii="Courier New" w:hAnsi="Courier New" w:cs="Courier New"/>
          <w:sz w:val="16"/>
          <w:szCs w:val="16"/>
        </w:rPr>
      </w:pPr>
      <w:ins w:id="597" w:author="Thomas Stockhammer (25/05/20)" w:date="2025-07-04T16:13:00Z" w16du:dateUtc="2025-07-04T07:13:00Z">
        <w:r w:rsidRPr="006678E9">
          <w:rPr>
            <w:rFonts w:ascii="Courier New" w:hAnsi="Courier New" w:cs="Courier New"/>
            <w:sz w:val="16"/>
            <w:szCs w:val="16"/>
            <w:highlight w:val="green"/>
          </w:rPr>
          <w:t>dev/MPEG_node_avatar</w:t>
        </w:r>
        <w:r w:rsidRPr="006678E9">
          <w:rPr>
            <w:rFonts w:ascii="Courier New" w:hAnsi="Courier New" w:cs="Courier New"/>
            <w:sz w:val="16"/>
            <w:szCs w:val="16"/>
          </w:rPr>
          <w:t xml:space="preserve"> (</w:t>
        </w:r>
        <w:r>
          <w:rPr>
            <w:rFonts w:ascii="Courier New" w:hAnsi="Courier New" w:cs="Courier New"/>
            <w:sz w:val="16"/>
            <w:szCs w:val="16"/>
          </w:rPr>
          <w:t>Gurdeep</w:t>
        </w:r>
        <w:r w:rsidRPr="006678E9">
          <w:rPr>
            <w:rFonts w:ascii="Courier New" w:hAnsi="Courier New" w:cs="Courier New"/>
            <w:sz w:val="16"/>
            <w:szCs w:val="16"/>
          </w:rPr>
          <w:t>)</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rel/MPEG_node_avatar </w:t>
        </w:r>
      </w:ins>
    </w:p>
    <w:p w14:paraId="77F03DA3" w14:textId="77777777" w:rsidR="00C25B2F" w:rsidRPr="006678E9" w:rsidRDefault="00C25B2F" w:rsidP="00C25B2F">
      <w:pPr>
        <w:pStyle w:val="ListParagraph"/>
        <w:widowControl/>
        <w:numPr>
          <w:ilvl w:val="3"/>
          <w:numId w:val="40"/>
        </w:numPr>
        <w:autoSpaceDE/>
        <w:autoSpaceDN/>
        <w:ind w:left="360"/>
        <w:rPr>
          <w:ins w:id="598" w:author="Thomas Stockhammer (25/05/20)" w:date="2025-07-04T16:13:00Z" w16du:dateUtc="2025-07-04T07:13:00Z"/>
          <w:rFonts w:ascii="Courier New" w:hAnsi="Courier New" w:cs="Courier New"/>
          <w:sz w:val="16"/>
          <w:szCs w:val="16"/>
        </w:rPr>
      </w:pPr>
      <w:ins w:id="599" w:author="Thomas Stockhammer (25/05/20)" w:date="2025-07-04T16:13:00Z" w16du:dateUtc="2025-07-04T07:13:00Z">
        <w:r w:rsidRPr="006678E9">
          <w:rPr>
            <w:rFonts w:ascii="Courier New" w:hAnsi="Courier New" w:cs="Courier New"/>
            <w:sz w:val="16"/>
            <w:szCs w:val="16"/>
          </w:rPr>
          <w:t>dev/MPEG_haptic (MPEG reviewer: lelievres)</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w:t>
        </w:r>
        <w:r w:rsidRPr="006678E9">
          <w:rPr>
            <w:rFonts w:ascii="Courier New" w:hAnsi="Courier New" w:cs="Courier New"/>
            <w:sz w:val="16"/>
            <w:szCs w:val="16"/>
            <w:highlight w:val="green"/>
          </w:rPr>
          <w:t>rel/MPEG_haptic</w:t>
        </w:r>
        <w:r>
          <w:rPr>
            <w:rFonts w:ascii="Courier New" w:hAnsi="Courier New" w:cs="Courier New"/>
            <w:sz w:val="16"/>
            <w:szCs w:val="16"/>
          </w:rPr>
          <w:t xml:space="preserve"> </w:t>
        </w:r>
        <w:r w:rsidRPr="00D44A71">
          <w:rPr>
            <w:rFonts w:ascii="Courier New" w:hAnsi="Courier New" w:cs="Courier New"/>
            <w:sz w:val="16"/>
            <w:szCs w:val="16"/>
          </w:rPr>
          <w:sym w:font="Wingdings" w:char="F0E8"/>
        </w:r>
        <w:r>
          <w:rPr>
            <w:rFonts w:ascii="Courier New" w:hAnsi="Courier New" w:cs="Courier New"/>
            <w:sz w:val="16"/>
            <w:szCs w:val="16"/>
          </w:rPr>
          <w:t xml:space="preserve"> </w:t>
        </w:r>
        <w:r w:rsidRPr="00D44A71">
          <w:rPr>
            <w:rFonts w:ascii="Courier New" w:hAnsi="Courier New" w:cs="Courier New"/>
            <w:sz w:val="16"/>
            <w:szCs w:val="16"/>
            <w:highlight w:val="yellow"/>
          </w:rPr>
          <w:t>Khronos reviewer)</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Khronos</w:t>
        </w:r>
      </w:ins>
    </w:p>
    <w:p w14:paraId="567980B0" w14:textId="77777777" w:rsidR="00C25B2F" w:rsidRPr="006678E9" w:rsidRDefault="00C25B2F" w:rsidP="00C25B2F">
      <w:pPr>
        <w:pStyle w:val="ListParagraph"/>
        <w:widowControl/>
        <w:numPr>
          <w:ilvl w:val="3"/>
          <w:numId w:val="40"/>
        </w:numPr>
        <w:autoSpaceDE/>
        <w:autoSpaceDN/>
        <w:ind w:left="360"/>
        <w:rPr>
          <w:ins w:id="600" w:author="Thomas Stockhammer (25/05/20)" w:date="2025-07-04T16:13:00Z" w16du:dateUtc="2025-07-04T07:13:00Z"/>
          <w:rFonts w:ascii="Courier New" w:hAnsi="Courier New" w:cs="Courier New"/>
          <w:sz w:val="16"/>
          <w:szCs w:val="16"/>
        </w:rPr>
      </w:pPr>
      <w:ins w:id="601" w:author="Thomas Stockhammer (25/05/20)" w:date="2025-07-04T16:13:00Z" w16du:dateUtc="2025-07-04T07:13:00Z">
        <w:r w:rsidRPr="006678E9">
          <w:rPr>
            <w:rFonts w:ascii="Courier New" w:hAnsi="Courier New" w:cs="Courier New"/>
            <w:sz w:val="16"/>
            <w:szCs w:val="16"/>
          </w:rPr>
          <w:t xml:space="preserve">dev/MPEG_haptic_material </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(MPEG reviewer: lelievres)</w:t>
        </w:r>
        <w:r w:rsidRPr="00D44A71">
          <w:rPr>
            <w:rFonts w:ascii="Courier New" w:hAnsi="Courier New" w:cs="Courier New"/>
            <w:sz w:val="16"/>
            <w:szCs w:val="16"/>
          </w:rPr>
          <w:t xml:space="preserve"> </w:t>
        </w:r>
        <w:r w:rsidRPr="006678E9">
          <w:rPr>
            <w:rFonts w:ascii="Courier New" w:hAnsi="Courier New" w:cs="Courier New"/>
            <w:sz w:val="16"/>
            <w:szCs w:val="16"/>
          </w:rPr>
          <w:t>)</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w:t>
        </w:r>
        <w:r w:rsidRPr="006678E9">
          <w:rPr>
            <w:rFonts w:ascii="Courier New" w:hAnsi="Courier New" w:cs="Courier New"/>
            <w:sz w:val="16"/>
            <w:szCs w:val="16"/>
            <w:highlight w:val="green"/>
          </w:rPr>
          <w:t>rel/MPEG_haptic</w:t>
        </w:r>
      </w:ins>
    </w:p>
    <w:p w14:paraId="0E4ABE20" w14:textId="77777777" w:rsidR="00C25B2F" w:rsidRPr="006678E9" w:rsidRDefault="00C25B2F" w:rsidP="00C25B2F">
      <w:pPr>
        <w:pStyle w:val="ListParagraph"/>
        <w:widowControl/>
        <w:numPr>
          <w:ilvl w:val="3"/>
          <w:numId w:val="40"/>
        </w:numPr>
        <w:autoSpaceDE/>
        <w:autoSpaceDN/>
        <w:ind w:left="360"/>
        <w:rPr>
          <w:ins w:id="602" w:author="Thomas Stockhammer (25/05/20)" w:date="2025-07-04T16:13:00Z" w16du:dateUtc="2025-07-04T07:13:00Z"/>
          <w:rFonts w:ascii="Courier New" w:hAnsi="Courier New" w:cs="Courier New"/>
          <w:sz w:val="16"/>
          <w:szCs w:val="16"/>
        </w:rPr>
      </w:pPr>
      <w:ins w:id="603" w:author="Thomas Stockhammer (25/05/20)" w:date="2025-07-04T16:13:00Z" w16du:dateUtc="2025-07-04T07:13:00Z">
        <w:r w:rsidRPr="00D44A71">
          <w:rPr>
            <w:rFonts w:ascii="Courier New" w:hAnsi="Courier New" w:cs="Courier New"/>
            <w:sz w:val="16"/>
            <w:szCs w:val="16"/>
            <w:highlight w:val="green"/>
          </w:rPr>
          <w:t>dev/MPEG_YCbCr</w:t>
        </w:r>
        <w:r w:rsidRPr="006678E9">
          <w:rPr>
            <w:rFonts w:ascii="Courier New" w:hAnsi="Courier New" w:cs="Courier New"/>
            <w:sz w:val="16"/>
            <w:szCs w:val="16"/>
          </w:rPr>
          <w:t xml:space="preserve"> </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Imed</w:t>
        </w:r>
        <w:r>
          <w:rPr>
            <w:rFonts w:ascii="Courier New" w:hAnsi="Courier New" w:cs="Courier New"/>
            <w:sz w:val="16"/>
            <w:szCs w:val="16"/>
          </w:rPr>
          <w:t xml:space="preserve"> rel</w:t>
        </w:r>
        <w:r w:rsidRPr="00D44A71">
          <w:rPr>
            <w:rFonts w:ascii="Courier New" w:hAnsi="Courier New" w:cs="Courier New"/>
            <w:sz w:val="16"/>
            <w:szCs w:val="16"/>
          </w:rPr>
          <w:t>/MPEG_YCbCr</w:t>
        </w:r>
      </w:ins>
    </w:p>
    <w:p w14:paraId="646C9176" w14:textId="77777777" w:rsidR="00C25B2F" w:rsidRPr="006678E9" w:rsidRDefault="00C25B2F" w:rsidP="00C25B2F">
      <w:pPr>
        <w:pStyle w:val="ListParagraph"/>
        <w:widowControl/>
        <w:numPr>
          <w:ilvl w:val="3"/>
          <w:numId w:val="40"/>
        </w:numPr>
        <w:autoSpaceDE/>
        <w:autoSpaceDN/>
        <w:ind w:left="360"/>
        <w:rPr>
          <w:ins w:id="604" w:author="Thomas Stockhammer (25/05/20)" w:date="2025-07-04T16:13:00Z" w16du:dateUtc="2025-07-04T07:13:00Z"/>
          <w:rFonts w:ascii="Courier New" w:hAnsi="Courier New" w:cs="Courier New"/>
          <w:sz w:val="16"/>
          <w:szCs w:val="16"/>
        </w:rPr>
      </w:pPr>
      <w:ins w:id="605" w:author="Thomas Stockhammer (25/05/20)" w:date="2025-07-04T16:13:00Z" w16du:dateUtc="2025-07-04T07:13:00Z">
        <w:r w:rsidRPr="00D44A71">
          <w:rPr>
            <w:rFonts w:ascii="Courier New" w:hAnsi="Courier New" w:cs="Courier New"/>
            <w:sz w:val="16"/>
            <w:szCs w:val="16"/>
            <w:highlight w:val="green"/>
          </w:rPr>
          <w:t>dev/MPEG_primitive_V3C</w:t>
        </w:r>
        <w:r w:rsidRPr="006678E9">
          <w:rPr>
            <w:rFonts w:ascii="Courier New" w:hAnsi="Courier New" w:cs="Courier New"/>
            <w:sz w:val="16"/>
            <w:szCs w:val="16"/>
          </w:rPr>
          <w:t xml:space="preserve"> </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Imed</w:t>
        </w:r>
        <w:r>
          <w:rPr>
            <w:rFonts w:ascii="Courier New" w:hAnsi="Courier New" w:cs="Courier New"/>
            <w:sz w:val="16"/>
            <w:szCs w:val="16"/>
          </w:rPr>
          <w:t xml:space="preserve"> </w:t>
        </w:r>
        <w:r w:rsidRPr="00D44A71">
          <w:rPr>
            <w:rFonts w:ascii="Courier New" w:hAnsi="Courier New" w:cs="Courier New"/>
            <w:sz w:val="16"/>
            <w:szCs w:val="16"/>
          </w:rPr>
          <w:t>rel/MPEG_primitive_V3C</w:t>
        </w:r>
      </w:ins>
    </w:p>
    <w:p w14:paraId="341552C8" w14:textId="77777777" w:rsidR="00C25B2F" w:rsidRPr="00D23293" w:rsidRDefault="00C25B2F" w:rsidP="00C25B2F">
      <w:pPr>
        <w:pStyle w:val="ListParagraph"/>
        <w:widowControl/>
        <w:numPr>
          <w:ilvl w:val="3"/>
          <w:numId w:val="40"/>
        </w:numPr>
        <w:autoSpaceDE/>
        <w:autoSpaceDN/>
        <w:ind w:left="360"/>
        <w:rPr>
          <w:ins w:id="606" w:author="Thomas Stockhammer (25/05/20)" w:date="2025-07-04T16:13:00Z" w16du:dateUtc="2025-07-04T07:13:00Z"/>
          <w:rFonts w:ascii="Courier New" w:hAnsi="Courier New" w:cs="Courier New"/>
          <w:sz w:val="16"/>
          <w:szCs w:val="16"/>
        </w:rPr>
      </w:pPr>
      <w:ins w:id="607" w:author="Thomas Stockhammer (25/05/20)" w:date="2025-07-04T16:13:00Z" w16du:dateUtc="2025-07-04T07:13:00Z">
        <w:r w:rsidRPr="00D44A71">
          <w:rPr>
            <w:rFonts w:ascii="Courier New" w:hAnsi="Courier New" w:cs="Courier New"/>
            <w:sz w:val="16"/>
            <w:szCs w:val="16"/>
            <w:highlight w:val="yellow"/>
          </w:rPr>
          <w:t>First edition bugfixes</w:t>
        </w:r>
        <w:r w:rsidRPr="006678E9">
          <w:rPr>
            <w:rFonts w:ascii="Courier New" w:hAnsi="Courier New" w:cs="Courier New"/>
            <w:sz w:val="16"/>
            <w:szCs w:val="16"/>
          </w:rPr>
          <w:t xml:space="preserve"> </w:t>
        </w:r>
        <w:r w:rsidRPr="006678E9">
          <w:rPr>
            <w:rFonts w:ascii="Courier New" w:hAnsi="Courier New" w:cs="Courier New"/>
            <w:sz w:val="16"/>
            <w:szCs w:val="16"/>
          </w:rPr>
          <w:sym w:font="Wingdings" w:char="F0E8"/>
        </w:r>
        <w:r w:rsidRPr="006678E9">
          <w:rPr>
            <w:rFonts w:ascii="Courier New" w:hAnsi="Courier New" w:cs="Courier New"/>
            <w:sz w:val="16"/>
            <w:szCs w:val="16"/>
          </w:rPr>
          <w:t xml:space="preserve">  Gurdeep</w:t>
        </w:r>
      </w:ins>
    </w:p>
    <w:p w14:paraId="25C87583" w14:textId="260AA47B" w:rsidR="001A3252" w:rsidRPr="001A3252" w:rsidDel="00C25B2F" w:rsidRDefault="001A3252" w:rsidP="001A3252">
      <w:pPr>
        <w:rPr>
          <w:del w:id="608" w:author="Thomas Stockhammer (25/05/20)" w:date="2025-07-04T16:12:00Z" w16du:dateUtc="2025-07-04T07:12:00Z"/>
        </w:rPr>
      </w:pPr>
      <w:del w:id="609" w:author="Thomas Stockhammer (25/05/20)" w:date="2025-07-04T16:12:00Z" w16du:dateUtc="2025-07-04T07:12:00Z">
        <w:r w:rsidRPr="001A3252" w:rsidDel="00C25B2F">
          <w:delText xml:space="preserve">In previous meetings, we describe scripts that were used to automate the generation of the README files for the new MPEG extensions to glTF 2.0. Unfortunately, these scripts did not support the generation of the companion JSON schemas. </w:delText>
        </w:r>
      </w:del>
    </w:p>
    <w:p w14:paraId="1650EB0C" w14:textId="0154BF9B" w:rsidR="001A3252" w:rsidRPr="001A3252" w:rsidDel="00C25B2F" w:rsidRDefault="001A3252" w:rsidP="001A3252">
      <w:pPr>
        <w:rPr>
          <w:del w:id="610" w:author="Thomas Stockhammer (25/05/20)" w:date="2025-07-04T16:12:00Z" w16du:dateUtc="2025-07-04T07:12:00Z"/>
        </w:rPr>
      </w:pPr>
    </w:p>
    <w:p w14:paraId="3955F7A3" w14:textId="6812F64A" w:rsidR="001A3252" w:rsidRPr="001A3252" w:rsidDel="00C25B2F" w:rsidRDefault="001A3252" w:rsidP="001A3252">
      <w:pPr>
        <w:rPr>
          <w:del w:id="611" w:author="Thomas Stockhammer (25/05/20)" w:date="2025-07-04T16:12:00Z" w16du:dateUtc="2025-07-04T07:12:00Z"/>
        </w:rPr>
      </w:pPr>
      <w:del w:id="612" w:author="Thomas Stockhammer (25/05/20)" w:date="2025-07-04T16:12:00Z" w16du:dateUtc="2025-07-04T07:12:00Z">
        <w:r w:rsidRPr="001A3252" w:rsidDel="00C25B2F">
          <w:delText xml:space="preserve">We had to generate the JSON schemas manually as it turned out to be quite hard to generate them automatically from the description. The effort to automate this process will still continue in the future. </w:delText>
        </w:r>
      </w:del>
    </w:p>
    <w:p w14:paraId="3209FE9C" w14:textId="3A7F5774" w:rsidR="001A3252" w:rsidRPr="001A3252" w:rsidDel="00C25B2F" w:rsidRDefault="001A3252" w:rsidP="001A3252">
      <w:pPr>
        <w:rPr>
          <w:del w:id="613" w:author="Thomas Stockhammer (25/05/20)" w:date="2025-07-04T16:12:00Z" w16du:dateUtc="2025-07-04T07:12:00Z"/>
        </w:rPr>
      </w:pPr>
    </w:p>
    <w:p w14:paraId="44796AB5" w14:textId="48F8B174" w:rsidR="001A3252" w:rsidRPr="001A3252" w:rsidDel="00C25B2F" w:rsidRDefault="001A3252" w:rsidP="001A3252">
      <w:pPr>
        <w:rPr>
          <w:del w:id="614" w:author="Thomas Stockhammer (25/05/20)" w:date="2025-07-04T16:12:00Z" w16du:dateUtc="2025-07-04T07:12:00Z"/>
        </w:rPr>
      </w:pPr>
      <w:del w:id="615" w:author="Thomas Stockhammer (25/05/20)" w:date="2025-07-04T16:12:00Z" w16du:dateUtc="2025-07-04T07:12:00Z">
        <w:r w:rsidRPr="001A3252" w:rsidDel="00C25B2F">
          <w:delText>The following extensions are now considered complete with their JSON schemas and we want to invite reviewers prior to submitting to Khronos:</w:delText>
        </w:r>
      </w:del>
    </w:p>
    <w:p w14:paraId="00FF78E6" w14:textId="07BC97E5" w:rsidR="001A3252" w:rsidRPr="001A3252" w:rsidDel="00C25B2F" w:rsidRDefault="001A3252" w:rsidP="001A3252">
      <w:pPr>
        <w:rPr>
          <w:del w:id="616" w:author="Thomas Stockhammer (25/05/20)" w:date="2025-07-04T16:12:00Z" w16du:dateUtc="2025-07-04T07:12:00Z"/>
        </w:rPr>
      </w:pPr>
    </w:p>
    <w:p w14:paraId="63CDCC8B" w14:textId="18BC27DA" w:rsidR="001A3252" w:rsidRPr="00164E93" w:rsidDel="00C25B2F" w:rsidRDefault="001A3252" w:rsidP="001A3252">
      <w:pPr>
        <w:numPr>
          <w:ilvl w:val="0"/>
          <w:numId w:val="32"/>
        </w:numPr>
        <w:rPr>
          <w:del w:id="617" w:author="Thomas Stockhammer (25/05/20)" w:date="2025-07-04T16:12:00Z" w16du:dateUtc="2025-07-04T07:12:00Z"/>
          <w:lang w:val="de-DE"/>
        </w:rPr>
      </w:pPr>
      <w:del w:id="618" w:author="Thomas Stockhammer (25/05/20)" w:date="2025-07-04T16:12:00Z" w16du:dateUtc="2025-07-04T07:12:00Z">
        <w:r w:rsidRPr="00164E93" w:rsidDel="00C25B2F">
          <w:rPr>
            <w:lang w:val="de-DE"/>
          </w:rPr>
          <w:delText xml:space="preserve">MPEG_anchor: </w:delText>
        </w:r>
        <w:r w:rsidDel="00C25B2F">
          <w:fldChar w:fldCharType="begin"/>
        </w:r>
        <w:r w:rsidRPr="00C25B2F" w:rsidDel="00C25B2F">
          <w:rPr>
            <w:lang w:val="de-DE"/>
          </w:rPr>
          <w:delInstrText>HYPERLINK "https://github.com/MPEGGroup/Scene-Description/tree/main/MPEG_anchor"</w:delInstrText>
        </w:r>
        <w:r w:rsidDel="00C25B2F">
          <w:fldChar w:fldCharType="separate"/>
        </w:r>
        <w:r w:rsidRPr="00164E93" w:rsidDel="00C25B2F">
          <w:rPr>
            <w:rStyle w:val="Hyperlink"/>
            <w:lang w:val="de-DE"/>
          </w:rPr>
          <w:delText>https://github.com/MPEGGroup/Scene-Description/tree/main/MPEG_anchor</w:delText>
        </w:r>
        <w:r w:rsidDel="00C25B2F">
          <w:fldChar w:fldCharType="end"/>
        </w:r>
      </w:del>
    </w:p>
    <w:p w14:paraId="692CEB27" w14:textId="6FCEDC86" w:rsidR="001A3252" w:rsidRPr="001A3252" w:rsidDel="00C25B2F" w:rsidRDefault="001A3252" w:rsidP="001A3252">
      <w:pPr>
        <w:numPr>
          <w:ilvl w:val="0"/>
          <w:numId w:val="32"/>
        </w:numPr>
        <w:rPr>
          <w:del w:id="619" w:author="Thomas Stockhammer (25/05/20)" w:date="2025-07-04T16:12:00Z" w16du:dateUtc="2025-07-04T07:12:00Z"/>
        </w:rPr>
      </w:pPr>
      <w:del w:id="620" w:author="Thomas Stockhammer (25/05/20)" w:date="2025-07-04T16:12:00Z" w16du:dateUtc="2025-07-04T07:12:00Z">
        <w:r w:rsidRPr="001A3252" w:rsidDel="00C25B2F">
          <w:delText xml:space="preserve">MPEG_interactivity: </w:delText>
        </w:r>
        <w:r w:rsidDel="00C25B2F">
          <w:fldChar w:fldCharType="begin"/>
        </w:r>
        <w:r w:rsidDel="00C25B2F">
          <w:delInstrText>HYPERLINK "https://github.com/MPEGGroup/Scene-Description/tree/main/MPEG_interactivity"</w:delInstrText>
        </w:r>
        <w:r w:rsidDel="00C25B2F">
          <w:fldChar w:fldCharType="separate"/>
        </w:r>
        <w:r w:rsidRPr="001A3252" w:rsidDel="00C25B2F">
          <w:rPr>
            <w:rStyle w:val="Hyperlink"/>
          </w:rPr>
          <w:delText>https://github.com/MPEGGroup/Scene-Description/tree/main/MPEG_interactivity</w:delText>
        </w:r>
        <w:r w:rsidDel="00C25B2F">
          <w:fldChar w:fldCharType="end"/>
        </w:r>
      </w:del>
    </w:p>
    <w:p w14:paraId="7B4629BB" w14:textId="21329387" w:rsidR="001A3252" w:rsidRPr="001A3252" w:rsidDel="00C25B2F" w:rsidRDefault="001A3252" w:rsidP="001A3252">
      <w:pPr>
        <w:numPr>
          <w:ilvl w:val="0"/>
          <w:numId w:val="32"/>
        </w:numPr>
        <w:rPr>
          <w:del w:id="621" w:author="Thomas Stockhammer (25/05/20)" w:date="2025-07-04T16:12:00Z" w16du:dateUtc="2025-07-04T07:12:00Z"/>
        </w:rPr>
      </w:pPr>
      <w:del w:id="622" w:author="Thomas Stockhammer (25/05/20)" w:date="2025-07-04T16:12:00Z" w16du:dateUtc="2025-07-04T07:12:00Z">
        <w:r w:rsidRPr="001A3252" w:rsidDel="00C25B2F">
          <w:delText xml:space="preserve">MPEG_lighting: </w:delText>
        </w:r>
        <w:r w:rsidDel="00C25B2F">
          <w:fldChar w:fldCharType="begin"/>
        </w:r>
        <w:r w:rsidDel="00C25B2F">
          <w:delInstrText>HYPERLINK "https://github.com/MPEGGroup/Scene-Description/tree/main/MPEG_lighting"</w:delInstrText>
        </w:r>
        <w:r w:rsidDel="00C25B2F">
          <w:fldChar w:fldCharType="separate"/>
        </w:r>
        <w:r w:rsidRPr="001A3252" w:rsidDel="00C25B2F">
          <w:rPr>
            <w:rStyle w:val="Hyperlink"/>
          </w:rPr>
          <w:delText>https://github.com/MPEGGroup/Scene-Description/tree/main/MPEG_lighting</w:delText>
        </w:r>
        <w:r w:rsidDel="00C25B2F">
          <w:fldChar w:fldCharType="end"/>
        </w:r>
      </w:del>
    </w:p>
    <w:p w14:paraId="4DBBE0B8" w14:textId="7DB841D4" w:rsidR="001A3252" w:rsidDel="00C25B2F" w:rsidRDefault="001A3252" w:rsidP="001A3252">
      <w:pPr>
        <w:numPr>
          <w:ilvl w:val="0"/>
          <w:numId w:val="32"/>
        </w:numPr>
        <w:rPr>
          <w:del w:id="623" w:author="Thomas Stockhammer (25/05/20)" w:date="2025-07-04T16:12:00Z" w16du:dateUtc="2025-07-04T07:12:00Z"/>
        </w:rPr>
      </w:pPr>
      <w:del w:id="624" w:author="Thomas Stockhammer (25/05/20)" w:date="2025-07-04T16:12:00Z" w16du:dateUtc="2025-07-04T07:12:00Z">
        <w:r w:rsidRPr="001A3252" w:rsidDel="00C25B2F">
          <w:delText xml:space="preserve">MPEG_node_avatar: </w:delText>
        </w:r>
        <w:r w:rsidDel="00C25B2F">
          <w:fldChar w:fldCharType="begin"/>
        </w:r>
        <w:r w:rsidDel="00C25B2F">
          <w:delInstrText>HYPERLINK "https://github.com/MPEGGroup/Scene-Description/tree/main/MPEG_node_avatar"</w:delInstrText>
        </w:r>
        <w:r w:rsidDel="00C25B2F">
          <w:fldChar w:fldCharType="separate"/>
        </w:r>
        <w:r w:rsidRPr="001A3252" w:rsidDel="00C25B2F">
          <w:rPr>
            <w:rStyle w:val="Hyperlink"/>
          </w:rPr>
          <w:delText>https://github.com/MPEGGroup/Scene-Description/tree/main/MPEG_node_avatar</w:delText>
        </w:r>
        <w:r w:rsidDel="00C25B2F">
          <w:fldChar w:fldCharType="end"/>
        </w:r>
      </w:del>
    </w:p>
    <w:p w14:paraId="52A1724D" w14:textId="5C80ED31" w:rsidR="00164E93" w:rsidRPr="0073762B" w:rsidDel="00C25B2F" w:rsidRDefault="00164E93" w:rsidP="001A3252">
      <w:pPr>
        <w:numPr>
          <w:ilvl w:val="0"/>
          <w:numId w:val="32"/>
        </w:numPr>
        <w:rPr>
          <w:del w:id="625" w:author="Thomas Stockhammer (25/05/20)" w:date="2025-07-04T16:12:00Z" w16du:dateUtc="2025-07-04T07:12:00Z"/>
          <w:lang w:val="de-DE"/>
        </w:rPr>
      </w:pPr>
      <w:del w:id="626" w:author="Thomas Stockhammer (25/05/20)" w:date="2025-07-04T16:12:00Z" w16du:dateUtc="2025-07-04T07:12:00Z">
        <w:r w:rsidRPr="0073762B" w:rsidDel="00C25B2F">
          <w:rPr>
            <w:lang w:val="de-DE"/>
          </w:rPr>
          <w:delText>MPEG_anchor: https://github.com/MPEGGroup/Scene-Description/tree/main/MPEG_anchor</w:delText>
        </w:r>
      </w:del>
    </w:p>
    <w:p w14:paraId="3BA8E15D" w14:textId="59184611" w:rsidR="001A3252" w:rsidRPr="0073762B" w:rsidDel="00C25B2F" w:rsidRDefault="001A3252" w:rsidP="001A3252">
      <w:pPr>
        <w:rPr>
          <w:del w:id="627" w:author="Thomas Stockhammer (25/05/20)" w:date="2025-07-04T16:12:00Z" w16du:dateUtc="2025-07-04T07:12:00Z"/>
          <w:lang w:val="de-DE"/>
        </w:rPr>
      </w:pPr>
    </w:p>
    <w:p w14:paraId="58DA838D" w14:textId="5697004F" w:rsidR="001A3252" w:rsidRPr="001A3252" w:rsidDel="00C25B2F" w:rsidRDefault="001A3252" w:rsidP="001A3252">
      <w:pPr>
        <w:rPr>
          <w:del w:id="628" w:author="Thomas Stockhammer (25/05/20)" w:date="2025-07-04T16:12:00Z" w16du:dateUtc="2025-07-04T07:12:00Z"/>
        </w:rPr>
      </w:pPr>
      <w:del w:id="629" w:author="Thomas Stockhammer (25/05/20)" w:date="2025-07-04T16:12:00Z" w16du:dateUtc="2025-07-04T07:12:00Z">
        <w:r w:rsidRPr="001A3252" w:rsidDel="00C25B2F">
          <w:delText>Note that the extensions in the annexes are not created yet. We consider these to be related to MPEG codecs and not necessarily of interest to Khronos. However, we still plan to generate them for hosting on the public GitHub.</w:delText>
        </w:r>
      </w:del>
    </w:p>
    <w:p w14:paraId="51F59F19" w14:textId="77777777" w:rsidR="001A3252" w:rsidRPr="001A3252" w:rsidRDefault="001A3252" w:rsidP="001A3252"/>
    <w:p w14:paraId="2B241932" w14:textId="77777777" w:rsidR="001A3252" w:rsidRPr="001A3252" w:rsidDel="00C25B2F" w:rsidRDefault="001A3252" w:rsidP="001A3252">
      <w:pPr>
        <w:rPr>
          <w:del w:id="630" w:author="Thomas Stockhammer (25/05/20)" w:date="2025-07-04T16:14:00Z" w16du:dateUtc="2025-07-04T07:14:00Z"/>
        </w:rPr>
      </w:pPr>
      <w:r w:rsidRPr="001A3252">
        <w:t>We invite the experts to contribute to this process by reviewing the documentation and schemas to prepare for the submission to Khronos.</w:t>
      </w:r>
    </w:p>
    <w:p w14:paraId="51A3672D" w14:textId="77777777" w:rsidR="001A3252" w:rsidRPr="001A3252" w:rsidRDefault="001A3252" w:rsidP="00164E93"/>
    <w:p w14:paraId="2F6E131C" w14:textId="77777777" w:rsidR="00634ECB" w:rsidRDefault="00634ECB">
      <w:pPr>
        <w:pStyle w:val="Heading1"/>
        <w:keepNext/>
        <w:widowControl/>
        <w:numPr>
          <w:ilvl w:val="0"/>
          <w:numId w:val="1"/>
        </w:numPr>
        <w:autoSpaceDE/>
        <w:autoSpaceDN/>
        <w:spacing w:before="240" w:after="60"/>
        <w:jc w:val="both"/>
      </w:pPr>
      <w:bookmarkStart w:id="631" w:name="_Toc185248572"/>
      <w:bookmarkStart w:id="632" w:name="_Toc185248573"/>
      <w:bookmarkStart w:id="633" w:name="_Toc185248574"/>
      <w:bookmarkStart w:id="634" w:name="_Toc185248575"/>
      <w:bookmarkStart w:id="635" w:name="_Toc185248576"/>
      <w:bookmarkStart w:id="636" w:name="_Toc185248577"/>
      <w:bookmarkStart w:id="637" w:name="_Toc185248578"/>
      <w:bookmarkStart w:id="638" w:name="_Toc185248579"/>
      <w:bookmarkStart w:id="639" w:name="_Toc185248580"/>
      <w:bookmarkStart w:id="640" w:name="_Toc185248581"/>
      <w:bookmarkStart w:id="641" w:name="_Toc185248582"/>
      <w:bookmarkStart w:id="642" w:name="_Toc185248583"/>
      <w:bookmarkStart w:id="643" w:name="_Toc185248584"/>
      <w:bookmarkStart w:id="644" w:name="_Toc185248585"/>
      <w:bookmarkStart w:id="645" w:name="_Toc185248586"/>
      <w:bookmarkStart w:id="646" w:name="_Toc185248587"/>
      <w:bookmarkStart w:id="647" w:name="_Toc125348035"/>
      <w:bookmarkStart w:id="648" w:name="_Toc202538311"/>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r>
        <w:t>Communication with Khronos</w:t>
      </w:r>
      <w:bookmarkEnd w:id="648"/>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649" w:name="_Toc202538312"/>
      <w:r w:rsidRPr="0028729E">
        <w:t>Overview</w:t>
      </w:r>
      <w:bookmarkEnd w:id="649"/>
    </w:p>
    <w:p w14:paraId="26E2071C" w14:textId="7532235B"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has active work in the context of glTF2.0, see the KHR extensions under development here: </w:t>
      </w:r>
      <w:hyperlink r:id="rId63" w:history="1">
        <w:r w:rsidRPr="005529B1">
          <w:rPr>
            <w:rStyle w:val="Hyperlink"/>
            <w:rFonts w:ascii="Calibri" w:eastAsia="Times New Roman" w:hAnsi="Calibri" w:cs="Calibri"/>
            <w:sz w:val="22"/>
            <w:szCs w:val="22"/>
            <w:lang w:val="en-GB" w:eastAsia="de-DE"/>
          </w:rPr>
          <w:t>https://github.com/KhronosGroup/glTF/blob/master/extensions/README.md</w:t>
        </w:r>
      </w:hyperlink>
      <w:r w:rsidRPr="005529B1">
        <w:rPr>
          <w:rFonts w:ascii="Calibri" w:eastAsia="Times New Roman" w:hAnsi="Calibri" w:cs="Calibri"/>
          <w:sz w:val="22"/>
          <w:szCs w:val="22"/>
          <w:lang w:val="en-GB" w:eastAsia="de-DE"/>
        </w:rPr>
        <w:t xml:space="preserve">. It is also identified that there is an overlap between MPEG members and glTF participants. Khronos and graphics experts meet in Khronos meetings, but also at developer and research conferences such as GDC and Siggraph. For meetings, please refer to </w:t>
      </w:r>
      <w:hyperlink r:id="rId64" w:history="1">
        <w:r w:rsidRPr="005529B1">
          <w:rPr>
            <w:rStyle w:val="Hyperlink"/>
            <w:rFonts w:ascii="Calibri" w:eastAsia="Times New Roman" w:hAnsi="Calibri" w:cs="Calibri"/>
            <w:sz w:val="22"/>
            <w:szCs w:val="22"/>
            <w:lang w:val="en-GB" w:eastAsia="de-DE"/>
          </w:rPr>
          <w:t>https://www.khronos.org/events/</w:t>
        </w:r>
      </w:hyperlink>
      <w:r w:rsidRPr="005529B1">
        <w:rPr>
          <w:rFonts w:ascii="Calibri" w:eastAsia="Times New Roman" w:hAnsi="Calibri" w:cs="Calibri"/>
          <w:sz w:val="22"/>
          <w:szCs w:val="22"/>
          <w:lang w:val="en-GB" w:eastAsia="de-DE"/>
        </w:rPr>
        <w:t xml:space="preserve">. </w:t>
      </w:r>
    </w:p>
    <w:p w14:paraId="4837754B" w14:textId="77777777" w:rsidR="00634ECB" w:rsidRPr="005529B1" w:rsidRDefault="00634ECB" w:rsidP="00634ECB">
      <w:pPr>
        <w:rPr>
          <w:rFonts w:ascii="Calibri" w:eastAsia="Times New Roman" w:hAnsi="Calibri" w:cs="Calibri"/>
          <w:sz w:val="22"/>
          <w:szCs w:val="22"/>
          <w:lang w:val="en-GB" w:eastAsia="de-DE"/>
        </w:rPr>
      </w:pPr>
    </w:p>
    <w:p w14:paraId="129B99F6"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Pr="005529B1" w:rsidRDefault="00634ECB" w:rsidP="00634ECB">
      <w:pPr>
        <w:rPr>
          <w:rFonts w:ascii="Calibri" w:eastAsia="Times New Roman" w:hAnsi="Calibri" w:cs="Calibri"/>
          <w:sz w:val="22"/>
          <w:szCs w:val="22"/>
          <w:lang w:val="en-GB" w:eastAsia="de-DE"/>
        </w:rPr>
      </w:pPr>
    </w:p>
    <w:p w14:paraId="0345825E" w14:textId="3AEBBFD0" w:rsidR="00626E08" w:rsidRDefault="00634ECB" w:rsidP="00626E08">
      <w:pPr>
        <w:pStyle w:val="Heading2"/>
        <w:keepLines w:val="0"/>
        <w:widowControl/>
        <w:numPr>
          <w:ilvl w:val="1"/>
          <w:numId w:val="1"/>
        </w:numPr>
        <w:autoSpaceDE/>
        <w:autoSpaceDN/>
        <w:spacing w:before="240" w:after="60"/>
        <w:jc w:val="both"/>
      </w:pPr>
      <w:bookmarkStart w:id="650" w:name="_Toc202538313"/>
      <w:r>
        <w:t>Communication prior to</w:t>
      </w:r>
      <w:r w:rsidR="00025981">
        <w:t xml:space="preserve"> MPEG#1</w:t>
      </w:r>
      <w:r w:rsidR="004D5A86">
        <w:t>4</w:t>
      </w:r>
      <w:r w:rsidR="00ED5AA8">
        <w:t>6</w:t>
      </w:r>
      <w:bookmarkEnd w:id="650"/>
    </w:p>
    <w:p w14:paraId="2C8C6E86" w14:textId="51966EF8" w:rsidR="00626E08" w:rsidRPr="00626E08" w:rsidRDefault="00626E08" w:rsidP="00626E08">
      <w:pPr>
        <w:pStyle w:val="Heading3"/>
      </w:pPr>
      <w:bookmarkStart w:id="651" w:name="_Toc202538314"/>
      <w:r>
        <w:t>MPEG#133</w:t>
      </w:r>
      <w:bookmarkEnd w:id="651"/>
    </w:p>
    <w:tbl>
      <w:tblPr>
        <w:tblStyle w:val="2"/>
        <w:tblW w:w="0" w:type="auto"/>
        <w:tblInd w:w="3" w:type="dxa"/>
        <w:tblLook w:val="04A0" w:firstRow="1" w:lastRow="0" w:firstColumn="1" w:lastColumn="0" w:noHBand="0" w:noVBand="1"/>
      </w:tblPr>
      <w:tblGrid>
        <w:gridCol w:w="1109"/>
        <w:gridCol w:w="606"/>
        <w:gridCol w:w="723"/>
        <w:gridCol w:w="424"/>
        <w:gridCol w:w="2420"/>
        <w:gridCol w:w="1274"/>
        <w:gridCol w:w="2451"/>
      </w:tblGrid>
      <w:tr w:rsidR="0021239A" w14:paraId="5414CE45" w14:textId="77777777" w:rsidTr="004A5B50">
        <w:tc>
          <w:tcPr>
            <w:tcW w:w="0" w:type="auto"/>
            <w:hideMark/>
          </w:tcPr>
          <w:p w14:paraId="365ECFB9" w14:textId="08EEDEEC" w:rsidR="0021239A" w:rsidRDefault="0021239A" w:rsidP="003F7762">
            <w:pPr>
              <w:jc w:val="center"/>
              <w:rPr>
                <w:rFonts w:eastAsia="Times New Roman"/>
                <w:sz w:val="20"/>
                <w:szCs w:val="20"/>
              </w:rPr>
            </w:pPr>
            <w:hyperlink r:id="rId65" w:history="1">
              <w:r>
                <w:rPr>
                  <w:rStyle w:val="Hyperlink"/>
                  <w:sz w:val="20"/>
                  <w:szCs w:val="20"/>
                </w:rPr>
                <w:t>MDS20159</w:t>
              </w:r>
            </w:hyperlink>
          </w:p>
        </w:tc>
        <w:tc>
          <w:tcPr>
            <w:tcW w:w="0" w:type="auto"/>
            <w:hideMark/>
          </w:tcPr>
          <w:p w14:paraId="6E53CF09" w14:textId="77777777" w:rsidR="0021239A" w:rsidRDefault="0021239A" w:rsidP="003F7762">
            <w:pPr>
              <w:jc w:val="center"/>
              <w:rPr>
                <w:sz w:val="20"/>
                <w:szCs w:val="20"/>
              </w:rPr>
            </w:pPr>
            <w:r>
              <w:rPr>
                <w:sz w:val="20"/>
                <w:szCs w:val="20"/>
              </w:rPr>
              <w:t>WG 03</w:t>
            </w:r>
          </w:p>
        </w:tc>
        <w:tc>
          <w:tcPr>
            <w:tcW w:w="0" w:type="auto"/>
            <w:hideMark/>
          </w:tcPr>
          <w:p w14:paraId="203A7C84" w14:textId="77777777" w:rsidR="0021239A" w:rsidRDefault="0021239A" w:rsidP="003F7762">
            <w:pPr>
              <w:jc w:val="center"/>
              <w:rPr>
                <w:sz w:val="20"/>
                <w:szCs w:val="20"/>
              </w:rPr>
            </w:pPr>
            <w:r>
              <w:rPr>
                <w:sz w:val="20"/>
                <w:szCs w:val="20"/>
              </w:rPr>
              <w:t>00180</w:t>
            </w:r>
          </w:p>
        </w:tc>
        <w:tc>
          <w:tcPr>
            <w:tcW w:w="0" w:type="auto"/>
            <w:hideMark/>
          </w:tcPr>
          <w:p w14:paraId="46D99AB5" w14:textId="77777777" w:rsidR="0021239A" w:rsidRDefault="0021239A" w:rsidP="003F7762">
            <w:pPr>
              <w:rPr>
                <w:sz w:val="20"/>
                <w:szCs w:val="20"/>
              </w:rPr>
            </w:pPr>
            <w:r>
              <w:rPr>
                <w:sz w:val="20"/>
                <w:szCs w:val="20"/>
              </w:rPr>
              <w:t>All</w:t>
            </w:r>
          </w:p>
        </w:tc>
        <w:tc>
          <w:tcPr>
            <w:tcW w:w="0" w:type="auto"/>
            <w:hideMark/>
          </w:tcPr>
          <w:p w14:paraId="2510DB09" w14:textId="77777777" w:rsidR="0021239A" w:rsidRDefault="0021239A" w:rsidP="003F7762">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3F7762">
            <w:pPr>
              <w:rPr>
                <w:sz w:val="20"/>
                <w:szCs w:val="20"/>
              </w:rPr>
            </w:pPr>
            <w:r>
              <w:rPr>
                <w:sz w:val="20"/>
                <w:szCs w:val="20"/>
              </w:rPr>
              <w:t>WG 03 MPEG Systems</w:t>
            </w:r>
          </w:p>
        </w:tc>
        <w:tc>
          <w:tcPr>
            <w:tcW w:w="0" w:type="auto"/>
            <w:hideMark/>
          </w:tcPr>
          <w:p w14:paraId="7814E151" w14:textId="1CA60E40" w:rsidR="0021239A" w:rsidRDefault="004A5B50" w:rsidP="003F7762">
            <w:pPr>
              <w:jc w:val="center"/>
              <w:rPr>
                <w:sz w:val="20"/>
                <w:szCs w:val="20"/>
              </w:rPr>
            </w:pPr>
            <w:hyperlink r:id="rId66" w:history="1">
              <w:r>
                <w:rPr>
                  <w:rStyle w:val="Hyperlink"/>
                  <w:sz w:val="20"/>
                  <w:szCs w:val="20"/>
                </w:rPr>
                <w:t>MDS20159_WG03_N00180</w:t>
              </w:r>
            </w:hyperlink>
          </w:p>
        </w:tc>
      </w:tr>
    </w:tbl>
    <w:p w14:paraId="25A39405" w14:textId="46B51130" w:rsidR="00626E08" w:rsidRDefault="00626E08" w:rsidP="00626E08">
      <w:pPr>
        <w:pStyle w:val="Heading3"/>
      </w:pPr>
      <w:bookmarkStart w:id="652" w:name="_Toc202538315"/>
      <w:r>
        <w:t>MPEG#135</w:t>
      </w:r>
      <w:bookmarkEnd w:id="652"/>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77772830" w14:textId="77777777" w:rsidTr="004A5B50">
        <w:tc>
          <w:tcPr>
            <w:tcW w:w="0" w:type="auto"/>
            <w:hideMark/>
          </w:tcPr>
          <w:p w14:paraId="32EC7674" w14:textId="4B72E00B" w:rsidR="0021239A" w:rsidRDefault="0021239A">
            <w:pPr>
              <w:jc w:val="center"/>
              <w:rPr>
                <w:rFonts w:ascii="Arial" w:eastAsia="Times New Roman" w:hAnsi="Arial"/>
                <w:sz w:val="20"/>
                <w:szCs w:val="20"/>
              </w:rPr>
            </w:pPr>
            <w:hyperlink r:id="rId67" w:history="1">
              <w:r>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41251A33" w:rsidR="0021239A" w:rsidRDefault="004A5B50">
            <w:pPr>
              <w:jc w:val="center"/>
              <w:rPr>
                <w:rFonts w:ascii="Arial" w:hAnsi="Arial"/>
                <w:sz w:val="20"/>
                <w:szCs w:val="20"/>
              </w:rPr>
            </w:pPr>
            <w:hyperlink r:id="rId68" w:history="1">
              <w:r>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653" w:name="_Toc202538316"/>
      <w:r>
        <w:t>MPEG#136</w:t>
      </w:r>
      <w:bookmarkEnd w:id="653"/>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64A12E96" w14:textId="77777777" w:rsidTr="004A5B50">
        <w:tc>
          <w:tcPr>
            <w:tcW w:w="0" w:type="auto"/>
            <w:hideMark/>
          </w:tcPr>
          <w:p w14:paraId="54F4BEEF" w14:textId="6F03DBC1" w:rsidR="0021239A" w:rsidRDefault="0021239A">
            <w:pPr>
              <w:jc w:val="center"/>
              <w:rPr>
                <w:rFonts w:ascii="Arial" w:eastAsia="Times New Roman" w:hAnsi="Arial"/>
                <w:sz w:val="20"/>
                <w:szCs w:val="20"/>
              </w:rPr>
            </w:pPr>
            <w:hyperlink r:id="rId69" w:history="1">
              <w:r>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18375997" w:rsidR="0021239A" w:rsidRDefault="004A5B50">
            <w:pPr>
              <w:jc w:val="center"/>
              <w:rPr>
                <w:rFonts w:ascii="Arial" w:hAnsi="Arial"/>
                <w:sz w:val="20"/>
                <w:szCs w:val="20"/>
              </w:rPr>
            </w:pPr>
            <w:hyperlink r:id="rId70" w:history="1">
              <w:r>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654" w:name="_Toc202538317"/>
      <w:r>
        <w:t>MPEG#137</w:t>
      </w:r>
      <w:bookmarkEnd w:id="654"/>
    </w:p>
    <w:tbl>
      <w:tblPr>
        <w:tblStyle w:val="2"/>
        <w:tblW w:w="0" w:type="auto"/>
        <w:tblInd w:w="3" w:type="dxa"/>
        <w:tblLook w:val="04A0" w:firstRow="1" w:lastRow="0" w:firstColumn="1" w:lastColumn="0" w:noHBand="0" w:noVBand="1"/>
      </w:tblPr>
      <w:tblGrid>
        <w:gridCol w:w="1218"/>
        <w:gridCol w:w="605"/>
        <w:gridCol w:w="773"/>
        <w:gridCol w:w="605"/>
        <w:gridCol w:w="1905"/>
        <w:gridCol w:w="1194"/>
        <w:gridCol w:w="2707"/>
      </w:tblGrid>
      <w:tr w:rsidR="0021239A" w14:paraId="33E70BC7" w14:textId="77777777" w:rsidTr="0021239A">
        <w:tc>
          <w:tcPr>
            <w:tcW w:w="0" w:type="auto"/>
            <w:hideMark/>
          </w:tcPr>
          <w:p w14:paraId="237C366A" w14:textId="7D012582" w:rsidR="0021239A" w:rsidRDefault="0021239A">
            <w:pPr>
              <w:jc w:val="center"/>
              <w:rPr>
                <w:rFonts w:ascii="Arial" w:eastAsia="Times New Roman" w:hAnsi="Arial"/>
                <w:sz w:val="20"/>
                <w:szCs w:val="20"/>
              </w:rPr>
            </w:pPr>
            <w:hyperlink r:id="rId71" w:history="1">
              <w:r>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5EDF26AD" w:rsidR="0021239A" w:rsidRDefault="004A5B50">
            <w:pPr>
              <w:jc w:val="center"/>
              <w:rPr>
                <w:rFonts w:ascii="Arial" w:hAnsi="Arial"/>
                <w:sz w:val="20"/>
                <w:szCs w:val="20"/>
              </w:rPr>
            </w:pPr>
            <w:hyperlink r:id="rId72" w:history="1">
              <w:r>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655" w:name="OLE_LINK1"/>
      <w:bookmarkStart w:id="656" w:name="_Toc202538318"/>
      <w:r>
        <w:t>MPEG#138</w:t>
      </w:r>
      <w:bookmarkEnd w:id="656"/>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626E08" w14:paraId="2F6D58C4" w14:textId="77777777" w:rsidTr="004A5B50">
        <w:tc>
          <w:tcPr>
            <w:tcW w:w="0" w:type="auto"/>
            <w:hideMark/>
          </w:tcPr>
          <w:bookmarkEnd w:id="655"/>
          <w:p w14:paraId="247115B6" w14:textId="513A0638" w:rsidR="00626E08" w:rsidRDefault="00F22AA3">
            <w:pPr>
              <w:jc w:val="center"/>
              <w:rPr>
                <w:rFonts w:ascii="Arial" w:eastAsia="Times New Roman" w:hAnsi="Arial"/>
                <w:sz w:val="20"/>
                <w:szCs w:val="20"/>
              </w:rPr>
            </w:pPr>
            <w:r>
              <w:rPr>
                <w:rFonts w:asciiTheme="minorHAnsi" w:hAnsiTheme="minorHAnsi"/>
              </w:rPr>
              <w:fldChar w:fldCharType="begin"/>
            </w:r>
            <w:r>
              <w:instrText xml:space="preserve"> HYPERLINK "https://dms.mpeg.expert/doc_end_user/current_document.php?id=82962&amp;id_meeting=190" </w:instrText>
            </w:r>
            <w:r>
              <w:rPr>
                <w:rFonts w:asciiTheme="minorHAnsi" w:hAnsiTheme="minorHAnsi"/>
              </w:rP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3129EB2B" w:rsidR="00626E08" w:rsidRDefault="004A5B50">
            <w:pPr>
              <w:jc w:val="center"/>
              <w:rPr>
                <w:rFonts w:ascii="Arial" w:hAnsi="Arial"/>
                <w:sz w:val="20"/>
                <w:szCs w:val="20"/>
              </w:rPr>
            </w:pPr>
            <w:hyperlink r:id="rId73" w:history="1">
              <w:r>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2DFEF5CF" w:rsidR="00626E08" w:rsidRPr="00626E08" w:rsidRDefault="00626E08">
            <w:pPr>
              <w:jc w:val="center"/>
              <w:rPr>
                <w:rFonts w:ascii="Arial" w:hAnsi="Arial"/>
                <w:sz w:val="20"/>
                <w:szCs w:val="20"/>
              </w:rPr>
            </w:pPr>
            <w:hyperlink r:id="rId74" w:history="1">
              <w:r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Liaison statement to Khronos on mesh attributes in glTF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201F11B2" w:rsidR="00626E08" w:rsidRDefault="004A5B50">
            <w:pPr>
              <w:jc w:val="center"/>
              <w:rPr>
                <w:rFonts w:ascii="Arial" w:hAnsi="Arial"/>
                <w:sz w:val="20"/>
                <w:szCs w:val="20"/>
              </w:rPr>
            </w:pPr>
            <w:hyperlink r:id="rId75" w:history="1">
              <w:r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657" w:name="_Toc202538319"/>
      <w:r>
        <w:t>MPEG#139</w:t>
      </w:r>
      <w:bookmarkEnd w:id="657"/>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4D5A86" w14:paraId="69C8F42A" w14:textId="77777777" w:rsidTr="004A5B50">
        <w:tc>
          <w:tcPr>
            <w:tcW w:w="0" w:type="auto"/>
            <w:hideMark/>
          </w:tcPr>
          <w:p w14:paraId="5BD2177C" w14:textId="295A7B30" w:rsidR="004D5A86" w:rsidRDefault="004D5A86" w:rsidP="003F7762">
            <w:pPr>
              <w:jc w:val="center"/>
              <w:rPr>
                <w:rFonts w:ascii="Arial" w:eastAsia="Times New Roman" w:hAnsi="Arial"/>
                <w:sz w:val="20"/>
                <w:szCs w:val="20"/>
              </w:rPr>
            </w:pPr>
            <w:hyperlink r:id="rId76" w:history="1">
              <w:r>
                <w:rPr>
                  <w:rStyle w:val="Hyperlink"/>
                  <w:rFonts w:ascii="Arial" w:hAnsi="Arial"/>
                  <w:sz w:val="20"/>
                  <w:szCs w:val="20"/>
                </w:rPr>
                <w:t>MDS21744</w:t>
              </w:r>
            </w:hyperlink>
          </w:p>
        </w:tc>
        <w:tc>
          <w:tcPr>
            <w:tcW w:w="0" w:type="auto"/>
            <w:hideMark/>
          </w:tcPr>
          <w:p w14:paraId="25DBD9C6" w14:textId="77777777" w:rsidR="004D5A86" w:rsidRDefault="004D5A86" w:rsidP="003F7762">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3F7762">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3F7762">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3F7762">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3F7762">
            <w:pPr>
              <w:rPr>
                <w:rFonts w:ascii="Arial" w:hAnsi="Arial"/>
                <w:sz w:val="20"/>
                <w:szCs w:val="20"/>
              </w:rPr>
            </w:pPr>
            <w:r>
              <w:rPr>
                <w:rFonts w:ascii="Arial" w:hAnsi="Arial"/>
                <w:sz w:val="20"/>
                <w:szCs w:val="20"/>
              </w:rPr>
              <w:t>WG 03 MPEG Systems</w:t>
            </w:r>
          </w:p>
        </w:tc>
        <w:tc>
          <w:tcPr>
            <w:tcW w:w="0" w:type="auto"/>
            <w:hideMark/>
          </w:tcPr>
          <w:p w14:paraId="7969C574" w14:textId="7453ED8A" w:rsidR="004D5A86" w:rsidRDefault="004A5B50" w:rsidP="003F7762">
            <w:pPr>
              <w:jc w:val="center"/>
              <w:rPr>
                <w:rFonts w:ascii="Arial" w:hAnsi="Arial"/>
                <w:sz w:val="20"/>
                <w:szCs w:val="20"/>
              </w:rPr>
            </w:pPr>
            <w:hyperlink r:id="rId77" w:history="1">
              <w:r>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153E9D9C" w:rsidR="004D5A86" w:rsidRDefault="004D5A86">
            <w:pPr>
              <w:jc w:val="center"/>
              <w:rPr>
                <w:rFonts w:ascii="Arial" w:eastAsia="Times New Roman" w:hAnsi="Arial"/>
                <w:sz w:val="20"/>
                <w:szCs w:val="20"/>
              </w:rPr>
            </w:pPr>
            <w:hyperlink r:id="rId78" w:history="1">
              <w:r>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5F0117EA" w:rsidR="004D5A86" w:rsidRDefault="004A5B50">
            <w:pPr>
              <w:jc w:val="center"/>
              <w:rPr>
                <w:rFonts w:ascii="Arial" w:hAnsi="Arial"/>
                <w:sz w:val="20"/>
                <w:szCs w:val="20"/>
              </w:rPr>
            </w:pPr>
            <w:hyperlink r:id="rId79" w:history="1">
              <w:r>
                <w:rPr>
                  <w:rStyle w:val="Hyperlink"/>
                  <w:rFonts w:ascii="Arial" w:hAnsi="Arial"/>
                  <w:sz w:val="20"/>
                  <w:szCs w:val="20"/>
                </w:rPr>
                <w:t>MDS21885_WG03_N00671</w:t>
              </w:r>
            </w:hyperlink>
          </w:p>
        </w:tc>
      </w:tr>
    </w:tbl>
    <w:p w14:paraId="6DF949CF" w14:textId="77C948A6" w:rsidR="00634ECB" w:rsidRDefault="00634ECB" w:rsidP="005F4B08">
      <w:pPr>
        <w:pStyle w:val="Heading3"/>
      </w:pPr>
      <w:bookmarkStart w:id="658" w:name="_Toc202538320"/>
      <w:r>
        <w:t>MPEG#1</w:t>
      </w:r>
      <w:r w:rsidR="004D5A86">
        <w:t>40</w:t>
      </w:r>
      <w:bookmarkEnd w:id="658"/>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81"/>
        <w:gridCol w:w="426"/>
        <w:gridCol w:w="633"/>
        <w:gridCol w:w="849"/>
        <w:gridCol w:w="849"/>
        <w:gridCol w:w="924"/>
        <w:gridCol w:w="1890"/>
        <w:gridCol w:w="990"/>
        <w:gridCol w:w="1362"/>
      </w:tblGrid>
      <w:tr w:rsidR="005F4B08" w14:paraId="37574446"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326DB1" w14:textId="26A04D96" w:rsidR="005F4B08" w:rsidRDefault="005F4B08">
            <w:pPr>
              <w:jc w:val="center"/>
              <w:rPr>
                <w:rFonts w:ascii="Arial" w:eastAsia="Times New Roman" w:hAnsi="Arial" w:cs="Arial"/>
                <w:sz w:val="20"/>
                <w:szCs w:val="20"/>
              </w:rPr>
            </w:pPr>
            <w:hyperlink r:id="rId80" w:history="1">
              <w:r>
                <w:rPr>
                  <w:rStyle w:val="Hyperlink"/>
                  <w:rFonts w:ascii="Arial" w:hAnsi="Arial" w:cs="Arial"/>
                  <w:sz w:val="20"/>
                  <w:szCs w:val="20"/>
                </w:rPr>
                <w:t>MDS21968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A6CEA8"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52D514" w14:textId="77777777" w:rsidR="005F4B08" w:rsidRDefault="005F4B08">
            <w:pPr>
              <w:jc w:val="center"/>
              <w:rPr>
                <w:rFonts w:ascii="Arial" w:hAnsi="Arial" w:cs="Arial"/>
                <w:sz w:val="20"/>
                <w:szCs w:val="20"/>
              </w:rPr>
            </w:pPr>
            <w:r>
              <w:rPr>
                <w:rFonts w:ascii="Arial" w:hAnsi="Arial" w:cs="Arial"/>
                <w:sz w:val="20"/>
                <w:szCs w:val="20"/>
              </w:rPr>
              <w:t>00689</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53621"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BA9656" w14:textId="77777777" w:rsidR="005F4B08" w:rsidRDefault="005F4B08">
            <w:pPr>
              <w:rPr>
                <w:rFonts w:ascii="Arial" w:hAnsi="Arial" w:cs="Arial"/>
                <w:sz w:val="20"/>
                <w:szCs w:val="20"/>
              </w:rPr>
            </w:pPr>
            <w:r>
              <w:rPr>
                <w:rFonts w:ascii="Arial" w:hAnsi="Arial" w:cs="Arial"/>
                <w:sz w:val="20"/>
                <w:szCs w:val="20"/>
              </w:rPr>
              <w:t>2023-01-15 18:33:04</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262EF1"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BB40" w14:textId="77777777" w:rsidR="005F4B08" w:rsidRDefault="005F4B08">
            <w:pPr>
              <w:rPr>
                <w:rFonts w:ascii="Arial" w:hAnsi="Arial" w:cs="Arial"/>
                <w:sz w:val="20"/>
                <w:szCs w:val="20"/>
              </w:rPr>
            </w:pPr>
            <w:r>
              <w:rPr>
                <w:rFonts w:ascii="Arial" w:hAnsi="Arial" w:cs="Arial"/>
                <w:sz w:val="20"/>
                <w:szCs w:val="20"/>
              </w:rPr>
              <w:t>Final registration of Khronos extensions for 1st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936F13"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B3BC9B" w14:textId="4F93674F" w:rsidR="005F4B08" w:rsidRDefault="005F4B08">
            <w:pPr>
              <w:jc w:val="center"/>
              <w:rPr>
                <w:rFonts w:ascii="Arial" w:hAnsi="Arial" w:cs="Arial"/>
                <w:sz w:val="20"/>
                <w:szCs w:val="20"/>
              </w:rPr>
            </w:pPr>
            <w:hyperlink r:id="rId81" w:history="1">
              <w:r>
                <w:rPr>
                  <w:rStyle w:val="Hyperlink"/>
                  <w:rFonts w:ascii="Arial" w:hAnsi="Arial" w:cs="Arial"/>
                  <w:sz w:val="20"/>
                  <w:szCs w:val="20"/>
                </w:rPr>
                <w:t>MDS21968_WG03_N00689</w:t>
              </w:r>
            </w:hyperlink>
          </w:p>
        </w:tc>
      </w:tr>
      <w:tr w:rsidR="005F4B08" w14:paraId="5FFDC85E"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97CD0C" w14:textId="43B5922B" w:rsidR="005F4B08" w:rsidRPr="005F4B08" w:rsidRDefault="005F4B08">
            <w:pPr>
              <w:jc w:val="center"/>
              <w:rPr>
                <w:rFonts w:ascii="Arial" w:hAnsi="Arial" w:cs="Arial"/>
                <w:sz w:val="20"/>
                <w:szCs w:val="20"/>
              </w:rPr>
            </w:pPr>
            <w:hyperlink r:id="rId82" w:history="1">
              <w:r w:rsidRPr="005F4B08">
                <w:rPr>
                  <w:rStyle w:val="Hyperlink"/>
                  <w:rFonts w:ascii="Arial" w:hAnsi="Arial" w:cs="Arial"/>
                  <w:sz w:val="20"/>
                  <w:szCs w:val="20"/>
                </w:rPr>
                <w:t>MDS22198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A23440"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BB74DB" w14:textId="77777777" w:rsidR="005F4B08" w:rsidRDefault="005F4B08">
            <w:pPr>
              <w:jc w:val="center"/>
              <w:rPr>
                <w:rFonts w:ascii="Arial" w:hAnsi="Arial" w:cs="Arial"/>
                <w:sz w:val="20"/>
                <w:szCs w:val="20"/>
              </w:rPr>
            </w:pPr>
            <w:r>
              <w:rPr>
                <w:rFonts w:ascii="Arial" w:hAnsi="Arial" w:cs="Arial"/>
                <w:sz w:val="20"/>
                <w:szCs w:val="20"/>
              </w:rPr>
              <w:t>00751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7EEE45"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879873" w14:textId="77777777" w:rsidR="005F4B08" w:rsidRDefault="005F4B08">
            <w:pPr>
              <w:rPr>
                <w:rFonts w:ascii="Arial" w:hAnsi="Arial" w:cs="Arial"/>
                <w:sz w:val="20"/>
                <w:szCs w:val="20"/>
              </w:rPr>
            </w:pPr>
            <w:r>
              <w:rPr>
                <w:rFonts w:ascii="Arial" w:hAnsi="Arial" w:cs="Arial"/>
                <w:sz w:val="20"/>
                <w:szCs w:val="20"/>
              </w:rPr>
              <w:t>2023-01-15 18:37:40</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F01CE9"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20C21" w14:textId="77777777" w:rsidR="005F4B08" w:rsidRDefault="005F4B08">
            <w:pPr>
              <w:rPr>
                <w:rFonts w:ascii="Arial" w:hAnsi="Arial" w:cs="Arial"/>
                <w:sz w:val="20"/>
                <w:szCs w:val="20"/>
              </w:rPr>
            </w:pPr>
            <w:r>
              <w:rPr>
                <w:rFonts w:ascii="Arial" w:hAnsi="Arial" w:cs="Arial"/>
                <w:sz w:val="20"/>
                <w:szCs w:val="20"/>
              </w:rPr>
              <w:t>Draft registration of Khronos extensions 2nd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E846FF"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13284D" w14:textId="715A7005" w:rsidR="005F4B08" w:rsidRDefault="005F4B08">
            <w:pPr>
              <w:jc w:val="center"/>
              <w:rPr>
                <w:rFonts w:ascii="Arial" w:hAnsi="Arial" w:cs="Arial"/>
                <w:sz w:val="20"/>
                <w:szCs w:val="20"/>
              </w:rPr>
            </w:pPr>
            <w:hyperlink r:id="rId83" w:history="1">
              <w:r w:rsidRPr="005F4B08">
                <w:rPr>
                  <w:rStyle w:val="Hyperlink"/>
                  <w:rFonts w:ascii="Arial" w:hAnsi="Arial" w:cs="Arial"/>
                  <w:sz w:val="20"/>
                  <w:szCs w:val="20"/>
                </w:rPr>
                <w:t>MDS22198_WG03_N00751</w:t>
              </w:r>
            </w:hyperlink>
          </w:p>
        </w:tc>
      </w:tr>
      <w:tr w:rsidR="005F4B08" w14:paraId="090AE3CD"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B4CA63" w14:textId="4E5B0045" w:rsidR="005F4B08" w:rsidRDefault="005F4B08">
            <w:pPr>
              <w:jc w:val="center"/>
              <w:rPr>
                <w:rFonts w:ascii="Arial" w:hAnsi="Arial" w:cs="Arial"/>
                <w:sz w:val="20"/>
                <w:szCs w:val="20"/>
              </w:rPr>
            </w:pPr>
            <w:hyperlink r:id="rId84" w:history="1">
              <w:r w:rsidRPr="005F4B08">
                <w:rPr>
                  <w:rStyle w:val="Hyperlink"/>
                  <w:rFonts w:ascii="Arial" w:hAnsi="Arial" w:cs="Arial"/>
                  <w:sz w:val="20"/>
                  <w:szCs w:val="20"/>
                </w:rPr>
                <w:t>MDS22200</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C4F2EF"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892CA" w14:textId="77777777" w:rsidR="005F4B08" w:rsidRDefault="005F4B08">
            <w:pPr>
              <w:jc w:val="center"/>
              <w:rPr>
                <w:rFonts w:ascii="Arial" w:hAnsi="Arial" w:cs="Arial"/>
                <w:sz w:val="20"/>
                <w:szCs w:val="20"/>
              </w:rPr>
            </w:pPr>
            <w:r>
              <w:rPr>
                <w:rFonts w:ascii="Arial" w:hAnsi="Arial" w:cs="Arial"/>
                <w:sz w:val="20"/>
                <w:szCs w:val="20"/>
              </w:rPr>
              <w:t>00753</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1432AA"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E87116" w14:textId="77777777" w:rsidR="005F4B08" w:rsidRDefault="005F4B08">
            <w:pPr>
              <w:rPr>
                <w:rFonts w:ascii="Arial" w:hAnsi="Arial" w:cs="Arial"/>
                <w:sz w:val="20"/>
                <w:szCs w:val="20"/>
              </w:rPr>
            </w:pPr>
            <w:r>
              <w:rPr>
                <w:rFonts w:ascii="Arial" w:hAnsi="Arial" w:cs="Arial"/>
                <w:sz w:val="20"/>
                <w:szCs w:val="20"/>
              </w:rPr>
              <w:t>2023-01-15 18:38:56</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471DDB"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510B43" w14:textId="77777777" w:rsidR="005F4B08" w:rsidRDefault="005F4B08">
            <w:pPr>
              <w:rPr>
                <w:rFonts w:ascii="Arial" w:hAnsi="Arial" w:cs="Arial"/>
                <w:sz w:val="20"/>
                <w:szCs w:val="20"/>
              </w:rPr>
            </w:pPr>
            <w:r>
              <w:rPr>
                <w:rFonts w:ascii="Arial" w:hAnsi="Arial" w:cs="Arial"/>
                <w:sz w:val="20"/>
                <w:szCs w:val="20"/>
              </w:rPr>
              <w:t>Liaison to Khronos on MPEG-I Scene Description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29E5BA"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874265" w14:textId="18BBDF9E" w:rsidR="005F4B08" w:rsidRDefault="005F4B08">
            <w:pPr>
              <w:jc w:val="center"/>
              <w:rPr>
                <w:rFonts w:ascii="Arial" w:hAnsi="Arial" w:cs="Arial"/>
                <w:sz w:val="20"/>
                <w:szCs w:val="20"/>
              </w:rPr>
            </w:pPr>
            <w:hyperlink r:id="rId85" w:history="1">
              <w:r w:rsidRPr="005F4B08">
                <w:rPr>
                  <w:rStyle w:val="Hyperlink"/>
                  <w:rFonts w:ascii="Arial" w:hAnsi="Arial" w:cs="Arial"/>
                  <w:sz w:val="20"/>
                  <w:szCs w:val="20"/>
                </w:rPr>
                <w:t>MDS22200_WG03_N00753</w:t>
              </w:r>
            </w:hyperlink>
          </w:p>
        </w:tc>
      </w:tr>
    </w:tbl>
    <w:p w14:paraId="17AB3C3B" w14:textId="721F1382" w:rsidR="002A3FB8" w:rsidRDefault="002A3FB8" w:rsidP="002A3FB8">
      <w:pPr>
        <w:pStyle w:val="Heading3"/>
      </w:pPr>
      <w:bookmarkStart w:id="659" w:name="_Toc202538321"/>
      <w:r>
        <w:t>MPEG#141</w:t>
      </w:r>
      <w:bookmarkEnd w:id="659"/>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2"/>
        <w:gridCol w:w="553"/>
        <w:gridCol w:w="691"/>
        <w:gridCol w:w="750"/>
        <w:gridCol w:w="819"/>
        <w:gridCol w:w="779"/>
        <w:gridCol w:w="937"/>
        <w:gridCol w:w="739"/>
        <w:gridCol w:w="2790"/>
      </w:tblGrid>
      <w:tr w:rsidR="00FB455D" w14:paraId="4666050C" w14:textId="77777777" w:rsidTr="00FB455D">
        <w:trPr>
          <w:gridAfter w:val="8"/>
          <w:wAfter w:w="13785" w:type="dxa"/>
          <w:tblCellSpacing w:w="15" w:type="dxa"/>
          <w:jc w:val="center"/>
        </w:trPr>
        <w:tc>
          <w:tcPr>
            <w:tcW w:w="0" w:type="auto"/>
            <w:vAlign w:val="center"/>
          </w:tcPr>
          <w:p w14:paraId="69E30C91" w14:textId="77777777" w:rsidR="00FB455D" w:rsidRDefault="00FB455D">
            <w:pPr>
              <w:rPr>
                <w:rFonts w:eastAsia="Times New Roman"/>
                <w:sz w:val="20"/>
                <w:szCs w:val="20"/>
              </w:rPr>
            </w:pPr>
          </w:p>
        </w:tc>
      </w:tr>
      <w:tr w:rsidR="00FB455D" w14:paraId="32D2BF13" w14:textId="77777777">
        <w:trPr>
          <w:tblCellSpacing w:w="15" w:type="dxa"/>
          <w:jc w:val="center"/>
        </w:trPr>
        <w:tc>
          <w:tcPr>
            <w:tcW w:w="1050" w:type="dxa"/>
            <w:shd w:val="clear" w:color="auto" w:fill="CCCCCC"/>
            <w:vAlign w:val="center"/>
            <w:hideMark/>
          </w:tcPr>
          <w:p w14:paraId="52DC6630" w14:textId="61F4CA11" w:rsidR="00FB455D" w:rsidRDefault="00FB455D">
            <w:pPr>
              <w:jc w:val="center"/>
              <w:rPr>
                <w:rFonts w:ascii="Arial" w:hAnsi="Arial" w:cs="Arial"/>
                <w:sz w:val="20"/>
                <w:szCs w:val="20"/>
              </w:rPr>
            </w:pPr>
            <w:hyperlink r:id="rId86" w:history="1">
              <w:r>
                <w:rPr>
                  <w:rStyle w:val="Hyperlink"/>
                  <w:rFonts w:ascii="Arial" w:hAnsi="Arial" w:cs="Arial"/>
                  <w:sz w:val="20"/>
                  <w:szCs w:val="20"/>
                </w:rPr>
                <w:t>MDS Number</w:t>
              </w:r>
            </w:hyperlink>
          </w:p>
        </w:tc>
        <w:tc>
          <w:tcPr>
            <w:tcW w:w="750" w:type="dxa"/>
            <w:shd w:val="clear" w:color="auto" w:fill="CCCCCC"/>
            <w:vAlign w:val="center"/>
            <w:hideMark/>
          </w:tcPr>
          <w:p w14:paraId="6C492E8E" w14:textId="11E74A13" w:rsidR="00FB455D" w:rsidRDefault="00FB455D">
            <w:pPr>
              <w:jc w:val="center"/>
              <w:rPr>
                <w:rFonts w:ascii="Arial" w:hAnsi="Arial" w:cs="Arial"/>
                <w:sz w:val="20"/>
                <w:szCs w:val="20"/>
              </w:rPr>
            </w:pPr>
            <w:hyperlink r:id="rId87" w:history="1">
              <w:r>
                <w:rPr>
                  <w:rStyle w:val="Hyperlink"/>
                  <w:rFonts w:ascii="Arial" w:hAnsi="Arial" w:cs="Arial"/>
                  <w:sz w:val="20"/>
                  <w:szCs w:val="20"/>
                </w:rPr>
                <w:t>Group</w:t>
              </w:r>
            </w:hyperlink>
          </w:p>
        </w:tc>
        <w:tc>
          <w:tcPr>
            <w:tcW w:w="750" w:type="dxa"/>
            <w:shd w:val="clear" w:color="auto" w:fill="CCCCCC"/>
            <w:vAlign w:val="center"/>
            <w:hideMark/>
          </w:tcPr>
          <w:p w14:paraId="4E8BE5BC" w14:textId="477631DF" w:rsidR="00FB455D" w:rsidRDefault="00FB455D">
            <w:pPr>
              <w:jc w:val="center"/>
              <w:rPr>
                <w:rFonts w:ascii="Arial" w:hAnsi="Arial" w:cs="Arial"/>
                <w:sz w:val="20"/>
                <w:szCs w:val="20"/>
              </w:rPr>
            </w:pPr>
            <w:hyperlink r:id="rId88" w:history="1">
              <w:r>
                <w:rPr>
                  <w:rStyle w:val="Hyperlink"/>
                  <w:rFonts w:ascii="Arial" w:hAnsi="Arial" w:cs="Arial"/>
                  <w:sz w:val="20"/>
                  <w:szCs w:val="20"/>
                </w:rPr>
                <w:t>G-Number</w:t>
              </w:r>
            </w:hyperlink>
          </w:p>
        </w:tc>
        <w:tc>
          <w:tcPr>
            <w:tcW w:w="1050" w:type="dxa"/>
            <w:shd w:val="clear" w:color="auto" w:fill="CCCCCC"/>
            <w:vAlign w:val="center"/>
            <w:hideMark/>
          </w:tcPr>
          <w:p w14:paraId="67F949B7" w14:textId="47441BE6" w:rsidR="00FB455D" w:rsidRDefault="00FB455D">
            <w:pPr>
              <w:jc w:val="center"/>
              <w:rPr>
                <w:rFonts w:ascii="Arial" w:hAnsi="Arial" w:cs="Arial"/>
                <w:sz w:val="20"/>
                <w:szCs w:val="20"/>
              </w:rPr>
            </w:pPr>
            <w:hyperlink r:id="rId89" w:history="1">
              <w:r>
                <w:rPr>
                  <w:rStyle w:val="Hyperlink"/>
                  <w:rFonts w:ascii="Arial" w:hAnsi="Arial" w:cs="Arial"/>
                  <w:sz w:val="20"/>
                  <w:szCs w:val="20"/>
                </w:rPr>
                <w:t>Created</w:t>
              </w:r>
            </w:hyperlink>
          </w:p>
        </w:tc>
        <w:tc>
          <w:tcPr>
            <w:tcW w:w="1050" w:type="dxa"/>
            <w:shd w:val="clear" w:color="auto" w:fill="CCCCCC"/>
            <w:vAlign w:val="center"/>
            <w:hideMark/>
          </w:tcPr>
          <w:p w14:paraId="618DEB50" w14:textId="64F3BAC1" w:rsidR="00FB455D" w:rsidRDefault="00FB455D">
            <w:pPr>
              <w:jc w:val="center"/>
              <w:rPr>
                <w:rFonts w:ascii="Arial" w:hAnsi="Arial" w:cs="Arial"/>
                <w:sz w:val="20"/>
                <w:szCs w:val="20"/>
              </w:rPr>
            </w:pPr>
            <w:hyperlink r:id="rId90" w:history="1">
              <w:r>
                <w:rPr>
                  <w:rStyle w:val="Hyperlink"/>
                  <w:rFonts w:ascii="Arial" w:hAnsi="Arial" w:cs="Arial"/>
                  <w:sz w:val="20"/>
                  <w:szCs w:val="20"/>
                </w:rPr>
                <w:t>Uploaded</w:t>
              </w:r>
            </w:hyperlink>
          </w:p>
        </w:tc>
        <w:tc>
          <w:tcPr>
            <w:tcW w:w="1500" w:type="dxa"/>
            <w:shd w:val="clear" w:color="auto" w:fill="CCCCCC"/>
            <w:vAlign w:val="center"/>
            <w:hideMark/>
          </w:tcPr>
          <w:p w14:paraId="1C89433E" w14:textId="2A6CCDB9" w:rsidR="00FB455D" w:rsidRDefault="00FB455D">
            <w:pPr>
              <w:rPr>
                <w:rFonts w:ascii="Arial" w:hAnsi="Arial" w:cs="Arial"/>
                <w:sz w:val="20"/>
                <w:szCs w:val="20"/>
              </w:rPr>
            </w:pPr>
            <w:hyperlink r:id="rId91" w:history="1">
              <w:r>
                <w:rPr>
                  <w:rStyle w:val="Hyperlink"/>
                  <w:rFonts w:ascii="Arial" w:hAnsi="Arial" w:cs="Arial"/>
                  <w:sz w:val="20"/>
                  <w:szCs w:val="20"/>
                </w:rPr>
                <w:t>Standard</w:t>
              </w:r>
            </w:hyperlink>
          </w:p>
        </w:tc>
        <w:tc>
          <w:tcPr>
            <w:tcW w:w="6000" w:type="dxa"/>
            <w:shd w:val="clear" w:color="auto" w:fill="CCCCCC"/>
            <w:vAlign w:val="center"/>
            <w:hideMark/>
          </w:tcPr>
          <w:p w14:paraId="58E55992" w14:textId="114A9DBA" w:rsidR="00FB455D" w:rsidRDefault="00FB455D">
            <w:pPr>
              <w:jc w:val="center"/>
              <w:rPr>
                <w:rFonts w:ascii="Arial" w:hAnsi="Arial" w:cs="Arial"/>
                <w:sz w:val="20"/>
                <w:szCs w:val="20"/>
              </w:rPr>
            </w:pPr>
            <w:hyperlink r:id="rId92" w:history="1">
              <w:r>
                <w:rPr>
                  <w:rStyle w:val="Hyperlink"/>
                  <w:rFonts w:ascii="Arial" w:hAnsi="Arial" w:cs="Arial"/>
                  <w:sz w:val="20"/>
                  <w:szCs w:val="20"/>
                </w:rPr>
                <w:t>Title</w:t>
              </w:r>
            </w:hyperlink>
          </w:p>
        </w:tc>
        <w:tc>
          <w:tcPr>
            <w:tcW w:w="0" w:type="auto"/>
            <w:shd w:val="clear" w:color="auto" w:fill="CCCCCC"/>
            <w:vAlign w:val="center"/>
            <w:hideMark/>
          </w:tcPr>
          <w:p w14:paraId="71AA0AC8" w14:textId="4EC55FDF" w:rsidR="00FB455D" w:rsidRDefault="00FB455D">
            <w:pPr>
              <w:jc w:val="center"/>
              <w:rPr>
                <w:rFonts w:ascii="Arial" w:hAnsi="Arial" w:cs="Arial"/>
                <w:sz w:val="20"/>
                <w:szCs w:val="20"/>
              </w:rPr>
            </w:pPr>
            <w:hyperlink r:id="rId93" w:history="1">
              <w:r>
                <w:rPr>
                  <w:rStyle w:val="Hyperlink"/>
                  <w:rFonts w:ascii="Arial" w:hAnsi="Arial" w:cs="Arial"/>
                  <w:sz w:val="20"/>
                  <w:szCs w:val="20"/>
                </w:rPr>
                <w:t>Source</w:t>
              </w:r>
            </w:hyperlink>
          </w:p>
        </w:tc>
        <w:tc>
          <w:tcPr>
            <w:tcW w:w="1800" w:type="dxa"/>
            <w:shd w:val="clear" w:color="auto" w:fill="CCCCCC"/>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35"/>
              <w:gridCol w:w="480"/>
            </w:tblGrid>
            <w:tr w:rsidR="00FB455D" w14:paraId="2D1AC4F3" w14:textId="77777777">
              <w:trPr>
                <w:tblCellSpacing w:w="15" w:type="dxa"/>
                <w:jc w:val="center"/>
              </w:trPr>
              <w:tc>
                <w:tcPr>
                  <w:tcW w:w="4750" w:type="pct"/>
                  <w:vAlign w:val="center"/>
                  <w:hideMark/>
                </w:tcPr>
                <w:p w14:paraId="236C8535" w14:textId="4A00C9F0" w:rsidR="00FB455D" w:rsidRDefault="00FB455D">
                  <w:pPr>
                    <w:rPr>
                      <w:rFonts w:ascii="Arial" w:hAnsi="Arial" w:cs="Arial"/>
                      <w:sz w:val="20"/>
                      <w:szCs w:val="20"/>
                    </w:rPr>
                  </w:pPr>
                  <w:hyperlink r:id="rId94" w:history="1">
                    <w:r>
                      <w:rPr>
                        <w:rStyle w:val="Hyperlink"/>
                        <w:rFonts w:ascii="Arial" w:hAnsi="Arial" w:cs="Arial"/>
                        <w:sz w:val="20"/>
                        <w:szCs w:val="20"/>
                      </w:rPr>
                      <w:t>Download</w:t>
                    </w:r>
                    <w:r>
                      <w:rPr>
                        <w:rFonts w:ascii="Arial" w:hAnsi="Arial" w:cs="Arial"/>
                        <w:noProof/>
                        <w:color w:val="0000FF"/>
                        <w:sz w:val="20"/>
                        <w:szCs w:val="20"/>
                      </w:rPr>
                      <w:drawing>
                        <wp:inline distT="0" distB="0" distL="0" distR="0" wp14:anchorId="6FE1D970" wp14:editId="3A13D22F">
                          <wp:extent cx="123825" cy="123825"/>
                          <wp:effectExtent l="0" t="0" r="9525" b="9525"/>
                          <wp:docPr id="15" name="Picture 15">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a:hlinkClick r:id="rId94"/>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w:p>
              </w:tc>
              <w:tc>
                <w:tcPr>
                  <w:tcW w:w="250" w:type="pct"/>
                  <w:vAlign w:val="center"/>
                  <w:hideMark/>
                </w:tcPr>
                <w:p w14:paraId="153F011F" w14:textId="61B42E14" w:rsidR="00FB455D" w:rsidRDefault="00FB455D">
                  <w:pPr>
                    <w:jc w:val="right"/>
                    <w:rPr>
                      <w:rFonts w:ascii="Arial" w:hAnsi="Arial" w:cs="Arial"/>
                      <w:sz w:val="20"/>
                      <w:szCs w:val="20"/>
                    </w:rPr>
                  </w:pPr>
                  <w:r>
                    <w:rPr>
                      <w:rFonts w:ascii="Arial" w:hAnsi="Arial" w:cs="Arial"/>
                      <w:sz w:val="20"/>
                      <w:szCs w:val="20"/>
                    </w:rPr>
                    <w:object w:dxaOrig="1440" w:dyaOrig="1440" w14:anchorId="465F9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0.25pt;height:18pt" o:ole="">
                        <v:imagedata r:id="rId96" o:title=""/>
                      </v:shape>
                      <w:control r:id="rId97" w:name="DefaultOcxName" w:shapeid="_x0000_i1032"/>
                    </w:object>
                  </w:r>
                </w:p>
              </w:tc>
            </w:tr>
          </w:tbl>
          <w:p w14:paraId="77026B13" w14:textId="77777777" w:rsidR="00FB455D" w:rsidRDefault="00FB455D">
            <w:pPr>
              <w:jc w:val="center"/>
              <w:rPr>
                <w:rFonts w:ascii="Arial" w:hAnsi="Arial" w:cs="Arial"/>
                <w:sz w:val="20"/>
                <w:szCs w:val="20"/>
              </w:rPr>
            </w:pPr>
          </w:p>
        </w:tc>
      </w:tr>
      <w:tr w:rsidR="00FB455D" w14:paraId="18263ECB" w14:textId="77777777">
        <w:trPr>
          <w:tblCellSpacing w:w="15" w:type="dxa"/>
          <w:jc w:val="center"/>
        </w:trPr>
        <w:tc>
          <w:tcPr>
            <w:tcW w:w="1050" w:type="dxa"/>
            <w:shd w:val="clear" w:color="auto" w:fill="E6E6FA"/>
            <w:vAlign w:val="center"/>
            <w:hideMark/>
          </w:tcPr>
          <w:p w14:paraId="59F90974" w14:textId="5F236F9D" w:rsidR="00FB455D" w:rsidRDefault="00FB455D">
            <w:pPr>
              <w:jc w:val="center"/>
              <w:rPr>
                <w:rFonts w:ascii="Arial" w:hAnsi="Arial" w:cs="Arial"/>
                <w:sz w:val="20"/>
                <w:szCs w:val="20"/>
              </w:rPr>
            </w:pPr>
            <w:hyperlink r:id="rId98" w:history="1">
              <w:r>
                <w:rPr>
                  <w:rStyle w:val="Hyperlink"/>
                  <w:rFonts w:ascii="Arial" w:hAnsi="Arial" w:cs="Arial"/>
                  <w:sz w:val="20"/>
                  <w:szCs w:val="20"/>
                </w:rPr>
                <w:t>MDS22293</w:t>
              </w:r>
            </w:hyperlink>
          </w:p>
        </w:tc>
        <w:tc>
          <w:tcPr>
            <w:tcW w:w="750" w:type="dxa"/>
            <w:shd w:val="clear" w:color="auto" w:fill="E6E6FA"/>
            <w:vAlign w:val="center"/>
            <w:hideMark/>
          </w:tcPr>
          <w:p w14:paraId="41EC80E8"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291A0EFD" w14:textId="77777777" w:rsidR="00FB455D" w:rsidRDefault="00FB455D">
            <w:pPr>
              <w:jc w:val="center"/>
              <w:rPr>
                <w:rFonts w:ascii="Arial" w:hAnsi="Arial" w:cs="Arial"/>
                <w:sz w:val="20"/>
                <w:szCs w:val="20"/>
              </w:rPr>
            </w:pPr>
            <w:r>
              <w:rPr>
                <w:rFonts w:ascii="Arial" w:hAnsi="Arial" w:cs="Arial"/>
                <w:sz w:val="20"/>
                <w:szCs w:val="20"/>
              </w:rPr>
              <w:t>00769</w:t>
            </w:r>
          </w:p>
        </w:tc>
        <w:tc>
          <w:tcPr>
            <w:tcW w:w="1050" w:type="dxa"/>
            <w:shd w:val="clear" w:color="auto" w:fill="E6E6FA"/>
            <w:vAlign w:val="center"/>
            <w:hideMark/>
          </w:tcPr>
          <w:p w14:paraId="67BDB70E"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E6E6FA"/>
            <w:vAlign w:val="center"/>
            <w:hideMark/>
          </w:tcPr>
          <w:p w14:paraId="7424884C" w14:textId="77777777" w:rsidR="00FB455D" w:rsidRDefault="00FB455D">
            <w:pPr>
              <w:rPr>
                <w:rFonts w:ascii="Arial" w:hAnsi="Arial" w:cs="Arial"/>
                <w:sz w:val="20"/>
                <w:szCs w:val="20"/>
              </w:rPr>
            </w:pPr>
            <w:r>
              <w:rPr>
                <w:rFonts w:ascii="Arial" w:hAnsi="Arial" w:cs="Arial"/>
                <w:sz w:val="20"/>
                <w:szCs w:val="20"/>
              </w:rPr>
              <w:t>2023-03-20 18:01:49</w:t>
            </w:r>
          </w:p>
        </w:tc>
        <w:tc>
          <w:tcPr>
            <w:tcW w:w="1500" w:type="dxa"/>
            <w:shd w:val="clear" w:color="auto" w:fill="E6E6FA"/>
            <w:vAlign w:val="center"/>
            <w:hideMark/>
          </w:tcPr>
          <w:p w14:paraId="388DC13F"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313B6E9F" w14:textId="77777777" w:rsidR="00FB455D" w:rsidRDefault="00FB455D">
            <w:pPr>
              <w:rPr>
                <w:rFonts w:ascii="Arial" w:hAnsi="Arial" w:cs="Arial"/>
                <w:sz w:val="20"/>
                <w:szCs w:val="20"/>
              </w:rPr>
            </w:pPr>
            <w:r>
              <w:rPr>
                <w:rFonts w:ascii="Arial" w:hAnsi="Arial" w:cs="Arial"/>
                <w:sz w:val="20"/>
                <w:szCs w:val="20"/>
              </w:rPr>
              <w:t>Revised registration of Khronos extensions for 1st edition</w:t>
            </w:r>
          </w:p>
        </w:tc>
        <w:tc>
          <w:tcPr>
            <w:tcW w:w="0" w:type="auto"/>
            <w:shd w:val="clear" w:color="auto" w:fill="E6E6FA"/>
            <w:vAlign w:val="center"/>
            <w:hideMark/>
          </w:tcPr>
          <w:p w14:paraId="500F9058"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81"/>
              <w:gridCol w:w="434"/>
            </w:tblGrid>
            <w:tr w:rsidR="00FB455D" w14:paraId="5E9D397F" w14:textId="77777777">
              <w:trPr>
                <w:tblCellSpacing w:w="15" w:type="dxa"/>
                <w:jc w:val="center"/>
              </w:trPr>
              <w:tc>
                <w:tcPr>
                  <w:tcW w:w="4750" w:type="pct"/>
                  <w:vAlign w:val="center"/>
                  <w:hideMark/>
                </w:tcPr>
                <w:p w14:paraId="00215DDC" w14:textId="0AFFE353" w:rsidR="00FB455D" w:rsidRDefault="00FB455D">
                  <w:pPr>
                    <w:rPr>
                      <w:rFonts w:ascii="Arial" w:hAnsi="Arial" w:cs="Arial"/>
                      <w:sz w:val="20"/>
                      <w:szCs w:val="20"/>
                    </w:rPr>
                  </w:pPr>
                  <w:hyperlink r:id="rId99" w:history="1">
                    <w:r>
                      <w:rPr>
                        <w:rStyle w:val="Hyperlink"/>
                        <w:rFonts w:ascii="Arial" w:hAnsi="Arial" w:cs="Arial"/>
                        <w:sz w:val="20"/>
                        <w:szCs w:val="20"/>
                      </w:rPr>
                      <w:t>MDS22293_WG03_N00769</w:t>
                    </w:r>
                  </w:hyperlink>
                </w:p>
              </w:tc>
              <w:tc>
                <w:tcPr>
                  <w:tcW w:w="250" w:type="pct"/>
                  <w:vAlign w:val="center"/>
                  <w:hideMark/>
                </w:tcPr>
                <w:p w14:paraId="1B1A64E4" w14:textId="4BA7422B" w:rsidR="00FB455D" w:rsidRDefault="00FB455D">
                  <w:pPr>
                    <w:jc w:val="right"/>
                    <w:rPr>
                      <w:rFonts w:ascii="Arial" w:hAnsi="Arial" w:cs="Arial"/>
                      <w:sz w:val="20"/>
                      <w:szCs w:val="20"/>
                    </w:rPr>
                  </w:pPr>
                  <w:r>
                    <w:rPr>
                      <w:rFonts w:ascii="Arial" w:hAnsi="Arial" w:cs="Arial"/>
                      <w:sz w:val="20"/>
                      <w:szCs w:val="20"/>
                    </w:rPr>
                    <w:object w:dxaOrig="1440" w:dyaOrig="1440" w14:anchorId="5C02938A">
                      <v:shape id="_x0000_i1035" type="#_x0000_t75" style="width:20.25pt;height:18pt" o:ole="">
                        <v:imagedata r:id="rId96" o:title=""/>
                      </v:shape>
                      <w:control r:id="rId100" w:name="DefaultOcxName1" w:shapeid="_x0000_i1035"/>
                    </w:object>
                  </w:r>
                </w:p>
              </w:tc>
            </w:tr>
          </w:tbl>
          <w:p w14:paraId="50B3ADFA" w14:textId="77777777" w:rsidR="00FB455D" w:rsidRDefault="00FB455D">
            <w:pPr>
              <w:jc w:val="center"/>
              <w:rPr>
                <w:rFonts w:ascii="Arial" w:hAnsi="Arial" w:cs="Arial"/>
                <w:sz w:val="20"/>
                <w:szCs w:val="20"/>
              </w:rPr>
            </w:pPr>
          </w:p>
        </w:tc>
      </w:tr>
      <w:tr w:rsidR="00FB455D" w14:paraId="4F68E4EA" w14:textId="77777777">
        <w:trPr>
          <w:tblCellSpacing w:w="15" w:type="dxa"/>
          <w:jc w:val="center"/>
        </w:trPr>
        <w:tc>
          <w:tcPr>
            <w:tcW w:w="1050" w:type="dxa"/>
            <w:shd w:val="clear" w:color="auto" w:fill="FFFFFF"/>
            <w:vAlign w:val="center"/>
            <w:hideMark/>
          </w:tcPr>
          <w:p w14:paraId="0E43A59A" w14:textId="1B4EC943" w:rsidR="00FB455D" w:rsidRDefault="00FB455D">
            <w:pPr>
              <w:jc w:val="center"/>
              <w:rPr>
                <w:rFonts w:ascii="Arial" w:hAnsi="Arial" w:cs="Arial"/>
                <w:sz w:val="20"/>
                <w:szCs w:val="20"/>
              </w:rPr>
            </w:pPr>
            <w:hyperlink r:id="rId101" w:history="1">
              <w:r>
                <w:rPr>
                  <w:rStyle w:val="Hyperlink"/>
                  <w:rFonts w:ascii="Arial" w:hAnsi="Arial" w:cs="Arial"/>
                  <w:sz w:val="20"/>
                  <w:szCs w:val="20"/>
                </w:rPr>
                <w:t>MDS22339</w:t>
              </w:r>
            </w:hyperlink>
          </w:p>
        </w:tc>
        <w:tc>
          <w:tcPr>
            <w:tcW w:w="750" w:type="dxa"/>
            <w:shd w:val="clear" w:color="auto" w:fill="FFFFFF"/>
            <w:vAlign w:val="center"/>
            <w:hideMark/>
          </w:tcPr>
          <w:p w14:paraId="5434ACBB"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03D36D16" w14:textId="77777777" w:rsidR="00FB455D" w:rsidRDefault="00FB455D">
            <w:pPr>
              <w:jc w:val="center"/>
              <w:rPr>
                <w:rFonts w:ascii="Arial" w:hAnsi="Arial" w:cs="Arial"/>
                <w:sz w:val="20"/>
                <w:szCs w:val="20"/>
              </w:rPr>
            </w:pPr>
            <w:r>
              <w:rPr>
                <w:rFonts w:ascii="Arial" w:hAnsi="Arial" w:cs="Arial"/>
                <w:sz w:val="20"/>
                <w:szCs w:val="20"/>
              </w:rPr>
              <w:t>00815</w:t>
            </w:r>
          </w:p>
        </w:tc>
        <w:tc>
          <w:tcPr>
            <w:tcW w:w="1050" w:type="dxa"/>
            <w:shd w:val="clear" w:color="auto" w:fill="FFFFFF"/>
            <w:vAlign w:val="center"/>
            <w:hideMark/>
          </w:tcPr>
          <w:p w14:paraId="610C8EBA"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FFFFFF"/>
            <w:vAlign w:val="center"/>
            <w:hideMark/>
          </w:tcPr>
          <w:p w14:paraId="39CC5614" w14:textId="77777777" w:rsidR="00FB455D" w:rsidRDefault="00FB455D">
            <w:pPr>
              <w:rPr>
                <w:rFonts w:ascii="Arial" w:hAnsi="Arial" w:cs="Arial"/>
                <w:sz w:val="20"/>
                <w:szCs w:val="20"/>
              </w:rPr>
            </w:pPr>
            <w:r>
              <w:rPr>
                <w:rFonts w:ascii="Arial" w:hAnsi="Arial" w:cs="Arial"/>
                <w:sz w:val="20"/>
                <w:szCs w:val="20"/>
              </w:rPr>
              <w:t>2023-04-24 10:03:30</w:t>
            </w:r>
          </w:p>
        </w:tc>
        <w:tc>
          <w:tcPr>
            <w:tcW w:w="1500" w:type="dxa"/>
            <w:shd w:val="clear" w:color="auto" w:fill="FFFFFF"/>
            <w:vAlign w:val="center"/>
            <w:hideMark/>
          </w:tcPr>
          <w:p w14:paraId="6F0F154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30B13B96"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FFFFFF"/>
            <w:vAlign w:val="center"/>
            <w:hideMark/>
          </w:tcPr>
          <w:p w14:paraId="1A47B2DA"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144AABAB" w14:textId="77777777">
              <w:trPr>
                <w:tblCellSpacing w:w="15" w:type="dxa"/>
                <w:jc w:val="center"/>
              </w:trPr>
              <w:tc>
                <w:tcPr>
                  <w:tcW w:w="4750" w:type="pct"/>
                  <w:vAlign w:val="center"/>
                  <w:hideMark/>
                </w:tcPr>
                <w:p w14:paraId="4BA50201" w14:textId="687232EB" w:rsidR="00FB455D" w:rsidRDefault="00FB455D">
                  <w:pPr>
                    <w:rPr>
                      <w:rFonts w:ascii="Arial" w:hAnsi="Arial" w:cs="Arial"/>
                      <w:sz w:val="20"/>
                      <w:szCs w:val="20"/>
                    </w:rPr>
                  </w:pPr>
                  <w:hyperlink r:id="rId102" w:history="1">
                    <w:r>
                      <w:rPr>
                        <w:rStyle w:val="Hyperlink"/>
                        <w:rFonts w:ascii="Arial" w:hAnsi="Arial" w:cs="Arial"/>
                        <w:sz w:val="20"/>
                        <w:szCs w:val="20"/>
                      </w:rPr>
                      <w:t>MDS22339_WG03_N00815</w:t>
                    </w:r>
                  </w:hyperlink>
                </w:p>
              </w:tc>
            </w:tr>
          </w:tbl>
          <w:p w14:paraId="0FA887A8" w14:textId="77777777" w:rsidR="00FB455D" w:rsidRDefault="00FB455D">
            <w:pPr>
              <w:jc w:val="center"/>
              <w:rPr>
                <w:rFonts w:ascii="Arial" w:hAnsi="Arial" w:cs="Arial"/>
                <w:sz w:val="20"/>
                <w:szCs w:val="20"/>
              </w:rPr>
            </w:pPr>
          </w:p>
        </w:tc>
      </w:tr>
    </w:tbl>
    <w:p w14:paraId="76C53C15" w14:textId="0D6E9C7D" w:rsidR="005F4B08" w:rsidRDefault="005F4B08" w:rsidP="00C968EC">
      <w:pPr>
        <w:pStyle w:val="Heading3"/>
      </w:pPr>
      <w:bookmarkStart w:id="660" w:name="_Toc202538322"/>
      <w:r>
        <w:t>MPEG#14</w:t>
      </w:r>
      <w:r w:rsidR="002A3FB8">
        <w:t>2</w:t>
      </w:r>
      <w:bookmarkEnd w:id="660"/>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22"/>
        <w:gridCol w:w="387"/>
        <w:gridCol w:w="586"/>
        <w:gridCol w:w="796"/>
        <w:gridCol w:w="796"/>
        <w:gridCol w:w="680"/>
        <w:gridCol w:w="1006"/>
        <w:gridCol w:w="785"/>
        <w:gridCol w:w="2962"/>
      </w:tblGrid>
      <w:tr w:rsidR="00FB455D" w14:paraId="15766D8D" w14:textId="77777777">
        <w:trPr>
          <w:gridAfter w:val="8"/>
          <w:wAfter w:w="13485" w:type="dxa"/>
          <w:tblCellSpacing w:w="15" w:type="dxa"/>
          <w:jc w:val="center"/>
        </w:trPr>
        <w:tc>
          <w:tcPr>
            <w:tcW w:w="0" w:type="auto"/>
            <w:vAlign w:val="center"/>
            <w:hideMark/>
          </w:tcPr>
          <w:p w14:paraId="6040151A" w14:textId="77777777" w:rsidR="00FB455D" w:rsidRDefault="00FB455D">
            <w:pPr>
              <w:rPr>
                <w:rFonts w:eastAsia="Times New Roman"/>
                <w:sz w:val="20"/>
                <w:szCs w:val="20"/>
              </w:rPr>
            </w:pPr>
          </w:p>
        </w:tc>
      </w:tr>
      <w:tr w:rsidR="00FB455D" w14:paraId="529EEB0A" w14:textId="77777777">
        <w:trPr>
          <w:tblCellSpacing w:w="15" w:type="dxa"/>
          <w:jc w:val="center"/>
        </w:trPr>
        <w:tc>
          <w:tcPr>
            <w:tcW w:w="1050" w:type="dxa"/>
            <w:shd w:val="clear" w:color="auto" w:fill="E6E6FA"/>
            <w:vAlign w:val="center"/>
            <w:hideMark/>
          </w:tcPr>
          <w:p w14:paraId="7B556B4C" w14:textId="3FBDB498" w:rsidR="00FB455D" w:rsidRDefault="00FB455D">
            <w:pPr>
              <w:jc w:val="center"/>
              <w:rPr>
                <w:rFonts w:ascii="Arial" w:hAnsi="Arial" w:cs="Arial"/>
                <w:sz w:val="20"/>
                <w:szCs w:val="20"/>
              </w:rPr>
            </w:pPr>
            <w:hyperlink r:id="rId103" w:history="1">
              <w:r>
                <w:rPr>
                  <w:rStyle w:val="Hyperlink"/>
                  <w:rFonts w:ascii="Arial" w:hAnsi="Arial" w:cs="Arial"/>
                  <w:sz w:val="20"/>
                  <w:szCs w:val="20"/>
                </w:rPr>
                <w:t>MDS22619</w:t>
              </w:r>
            </w:hyperlink>
          </w:p>
        </w:tc>
        <w:tc>
          <w:tcPr>
            <w:tcW w:w="750" w:type="dxa"/>
            <w:shd w:val="clear" w:color="auto" w:fill="E6E6FA"/>
            <w:vAlign w:val="center"/>
            <w:hideMark/>
          </w:tcPr>
          <w:p w14:paraId="170241D7"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CA49911" w14:textId="77777777" w:rsidR="00FB455D" w:rsidRDefault="00FB455D">
            <w:pPr>
              <w:jc w:val="center"/>
              <w:rPr>
                <w:rFonts w:ascii="Arial" w:hAnsi="Arial" w:cs="Arial"/>
                <w:sz w:val="20"/>
                <w:szCs w:val="20"/>
              </w:rPr>
            </w:pPr>
            <w:r>
              <w:rPr>
                <w:rFonts w:ascii="Arial" w:hAnsi="Arial" w:cs="Arial"/>
                <w:sz w:val="20"/>
                <w:szCs w:val="20"/>
              </w:rPr>
              <w:t>00877</w:t>
            </w:r>
          </w:p>
        </w:tc>
        <w:tc>
          <w:tcPr>
            <w:tcW w:w="1050" w:type="dxa"/>
            <w:shd w:val="clear" w:color="auto" w:fill="E6E6FA"/>
            <w:vAlign w:val="center"/>
            <w:hideMark/>
          </w:tcPr>
          <w:p w14:paraId="6190F159"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1087CAD0" w14:textId="77777777" w:rsidR="00FB455D" w:rsidRDefault="00FB455D">
            <w:pPr>
              <w:rPr>
                <w:rFonts w:ascii="Arial" w:hAnsi="Arial" w:cs="Arial"/>
                <w:sz w:val="20"/>
                <w:szCs w:val="20"/>
              </w:rPr>
            </w:pPr>
          </w:p>
        </w:tc>
        <w:tc>
          <w:tcPr>
            <w:tcW w:w="1500" w:type="dxa"/>
            <w:shd w:val="clear" w:color="auto" w:fill="E6E6FA"/>
            <w:vAlign w:val="center"/>
            <w:hideMark/>
          </w:tcPr>
          <w:p w14:paraId="447C3B1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6CF4D885"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0823525E"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18"/>
              <w:gridCol w:w="369"/>
            </w:tblGrid>
            <w:tr w:rsidR="00FB455D" w14:paraId="47F1B16F" w14:textId="77777777">
              <w:trPr>
                <w:tblCellSpacing w:w="15" w:type="dxa"/>
                <w:jc w:val="center"/>
              </w:trPr>
              <w:tc>
                <w:tcPr>
                  <w:tcW w:w="4750" w:type="pct"/>
                  <w:vAlign w:val="center"/>
                  <w:hideMark/>
                </w:tcPr>
                <w:p w14:paraId="4E1B90ED" w14:textId="77777777" w:rsidR="00FB455D" w:rsidRDefault="00FB455D">
                  <w:pPr>
                    <w:rPr>
                      <w:rFonts w:ascii="Arial" w:hAnsi="Arial" w:cs="Arial"/>
                      <w:sz w:val="20"/>
                      <w:szCs w:val="20"/>
                    </w:rPr>
                  </w:pPr>
                  <w:r>
                    <w:rPr>
                      <w:rFonts w:ascii="Arial" w:hAnsi="Arial" w:cs="Arial"/>
                      <w:sz w:val="20"/>
                      <w:szCs w:val="20"/>
                    </w:rPr>
                    <w:t>MDS22619_WG03_N00877</w:t>
                  </w:r>
                </w:p>
              </w:tc>
              <w:tc>
                <w:tcPr>
                  <w:tcW w:w="250" w:type="pct"/>
                  <w:vAlign w:val="center"/>
                  <w:hideMark/>
                </w:tcPr>
                <w:p w14:paraId="1293B775" w14:textId="23D521B1" w:rsidR="00FB455D" w:rsidRDefault="00FB455D">
                  <w:pPr>
                    <w:jc w:val="right"/>
                    <w:rPr>
                      <w:rFonts w:ascii="Arial" w:hAnsi="Arial" w:cs="Arial"/>
                      <w:sz w:val="20"/>
                      <w:szCs w:val="20"/>
                    </w:rPr>
                  </w:pPr>
                  <w:r>
                    <w:rPr>
                      <w:rFonts w:ascii="Arial" w:hAnsi="Arial" w:cs="Arial"/>
                      <w:noProof/>
                      <w:sz w:val="20"/>
                      <w:szCs w:val="20"/>
                    </w:rPr>
                    <w:drawing>
                      <wp:inline distT="0" distB="0" distL="0" distR="0" wp14:anchorId="1B6850C1" wp14:editId="4C9C50D0">
                        <wp:extent cx="190500" cy="190500"/>
                        <wp:effectExtent l="0" t="0" r="0" b="0"/>
                        <wp:docPr id="16" name="Picture 16"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paper with a black line&#10;&#10;Description automatically generated"/>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bl>
          <w:p w14:paraId="1E30D66E" w14:textId="77777777" w:rsidR="00FB455D" w:rsidRDefault="00FB455D">
            <w:pPr>
              <w:jc w:val="center"/>
              <w:rPr>
                <w:rFonts w:ascii="Arial" w:hAnsi="Arial" w:cs="Arial"/>
                <w:sz w:val="20"/>
                <w:szCs w:val="20"/>
              </w:rPr>
            </w:pPr>
          </w:p>
        </w:tc>
      </w:tr>
      <w:tr w:rsidR="00FB455D" w14:paraId="4A78C804" w14:textId="77777777">
        <w:trPr>
          <w:tblCellSpacing w:w="15" w:type="dxa"/>
          <w:jc w:val="center"/>
        </w:trPr>
        <w:tc>
          <w:tcPr>
            <w:tcW w:w="1050" w:type="dxa"/>
            <w:shd w:val="clear" w:color="auto" w:fill="FFFFFF"/>
            <w:vAlign w:val="center"/>
            <w:hideMark/>
          </w:tcPr>
          <w:p w14:paraId="35ABB780" w14:textId="28B11942" w:rsidR="00FB455D" w:rsidRDefault="00FB455D">
            <w:pPr>
              <w:jc w:val="center"/>
              <w:rPr>
                <w:rFonts w:ascii="Arial" w:hAnsi="Arial" w:cs="Arial"/>
                <w:sz w:val="20"/>
                <w:szCs w:val="20"/>
              </w:rPr>
            </w:pPr>
            <w:hyperlink r:id="rId105" w:history="1">
              <w:r>
                <w:rPr>
                  <w:rStyle w:val="Hyperlink"/>
                  <w:rFonts w:ascii="Arial" w:hAnsi="Arial" w:cs="Arial"/>
                  <w:sz w:val="20"/>
                  <w:szCs w:val="20"/>
                </w:rPr>
                <w:t>MDS22647</w:t>
              </w:r>
            </w:hyperlink>
          </w:p>
        </w:tc>
        <w:tc>
          <w:tcPr>
            <w:tcW w:w="750" w:type="dxa"/>
            <w:shd w:val="clear" w:color="auto" w:fill="FFFFFF"/>
            <w:vAlign w:val="center"/>
            <w:hideMark/>
          </w:tcPr>
          <w:p w14:paraId="17AB6D50"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268D584D" w14:textId="77777777" w:rsidR="00FB455D" w:rsidRDefault="00FB455D">
            <w:pPr>
              <w:jc w:val="center"/>
              <w:rPr>
                <w:rFonts w:ascii="Arial" w:hAnsi="Arial" w:cs="Arial"/>
                <w:sz w:val="20"/>
                <w:szCs w:val="20"/>
              </w:rPr>
            </w:pPr>
            <w:r>
              <w:rPr>
                <w:rFonts w:ascii="Arial" w:hAnsi="Arial" w:cs="Arial"/>
                <w:sz w:val="20"/>
                <w:szCs w:val="20"/>
              </w:rPr>
              <w:t>00904</w:t>
            </w:r>
          </w:p>
        </w:tc>
        <w:tc>
          <w:tcPr>
            <w:tcW w:w="1050" w:type="dxa"/>
            <w:shd w:val="clear" w:color="auto" w:fill="FFFFFF"/>
            <w:vAlign w:val="center"/>
            <w:hideMark/>
          </w:tcPr>
          <w:p w14:paraId="17814B55"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FFFFFF"/>
            <w:vAlign w:val="center"/>
            <w:hideMark/>
          </w:tcPr>
          <w:p w14:paraId="5633A8AF" w14:textId="77777777" w:rsidR="00FB455D" w:rsidRDefault="00FB455D">
            <w:pPr>
              <w:rPr>
                <w:rFonts w:ascii="Arial" w:hAnsi="Arial" w:cs="Arial"/>
                <w:sz w:val="20"/>
                <w:szCs w:val="20"/>
              </w:rPr>
            </w:pPr>
            <w:r>
              <w:rPr>
                <w:rFonts w:ascii="Arial" w:hAnsi="Arial" w:cs="Arial"/>
                <w:sz w:val="20"/>
                <w:szCs w:val="20"/>
              </w:rPr>
              <w:t>2023-07-16 10:41:32</w:t>
            </w:r>
          </w:p>
        </w:tc>
        <w:tc>
          <w:tcPr>
            <w:tcW w:w="1500" w:type="dxa"/>
            <w:shd w:val="clear" w:color="auto" w:fill="FFFFFF"/>
            <w:vAlign w:val="center"/>
            <w:hideMark/>
          </w:tcPr>
          <w:p w14:paraId="16DB333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72499A0D" w14:textId="77777777" w:rsidR="00FB455D" w:rsidRDefault="00FB455D">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CA7DE56"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29"/>
              <w:gridCol w:w="458"/>
            </w:tblGrid>
            <w:tr w:rsidR="00FB455D" w14:paraId="57AFB446" w14:textId="77777777">
              <w:trPr>
                <w:tblCellSpacing w:w="15" w:type="dxa"/>
                <w:jc w:val="center"/>
              </w:trPr>
              <w:tc>
                <w:tcPr>
                  <w:tcW w:w="4750" w:type="pct"/>
                  <w:vAlign w:val="center"/>
                  <w:hideMark/>
                </w:tcPr>
                <w:p w14:paraId="1F09353A" w14:textId="284F9805" w:rsidR="00FB455D" w:rsidRDefault="00FB455D">
                  <w:pPr>
                    <w:rPr>
                      <w:rFonts w:ascii="Arial" w:hAnsi="Arial" w:cs="Arial"/>
                      <w:sz w:val="20"/>
                      <w:szCs w:val="20"/>
                    </w:rPr>
                  </w:pPr>
                  <w:hyperlink r:id="rId106" w:history="1">
                    <w:r>
                      <w:rPr>
                        <w:rStyle w:val="Hyperlink"/>
                        <w:rFonts w:ascii="Arial" w:hAnsi="Arial" w:cs="Arial"/>
                        <w:sz w:val="20"/>
                        <w:szCs w:val="20"/>
                      </w:rPr>
                      <w:t>MDS22647_WG03_N00904</w:t>
                    </w:r>
                  </w:hyperlink>
                </w:p>
              </w:tc>
              <w:tc>
                <w:tcPr>
                  <w:tcW w:w="250" w:type="pct"/>
                  <w:vAlign w:val="center"/>
                  <w:hideMark/>
                </w:tcPr>
                <w:p w14:paraId="3F4BBD73" w14:textId="15729D06" w:rsidR="00FB455D" w:rsidRDefault="00FB455D">
                  <w:pPr>
                    <w:jc w:val="right"/>
                    <w:rPr>
                      <w:rFonts w:ascii="Arial" w:hAnsi="Arial" w:cs="Arial"/>
                      <w:sz w:val="20"/>
                      <w:szCs w:val="20"/>
                    </w:rPr>
                  </w:pPr>
                  <w:r>
                    <w:rPr>
                      <w:rFonts w:ascii="Arial" w:hAnsi="Arial" w:cs="Arial"/>
                      <w:sz w:val="20"/>
                      <w:szCs w:val="20"/>
                    </w:rPr>
                    <w:object w:dxaOrig="1440" w:dyaOrig="1440" w14:anchorId="0BEEB91C">
                      <v:shape id="_x0000_i1038" type="#_x0000_t75" style="width:20.25pt;height:18pt" o:ole="">
                        <v:imagedata r:id="rId96" o:title=""/>
                      </v:shape>
                      <w:control r:id="rId107" w:name="DefaultOcxName2" w:shapeid="_x0000_i1038"/>
                    </w:object>
                  </w:r>
                </w:p>
              </w:tc>
            </w:tr>
          </w:tbl>
          <w:p w14:paraId="0AA3D6EC" w14:textId="77777777" w:rsidR="00FB455D" w:rsidRDefault="00FB455D">
            <w:pPr>
              <w:jc w:val="center"/>
              <w:rPr>
                <w:rFonts w:ascii="Arial" w:hAnsi="Arial" w:cs="Arial"/>
                <w:sz w:val="20"/>
                <w:szCs w:val="20"/>
              </w:rPr>
            </w:pPr>
          </w:p>
        </w:tc>
      </w:tr>
      <w:tr w:rsidR="00FB455D" w14:paraId="321F84E4" w14:textId="77777777">
        <w:trPr>
          <w:tblCellSpacing w:w="15" w:type="dxa"/>
          <w:jc w:val="center"/>
        </w:trPr>
        <w:tc>
          <w:tcPr>
            <w:tcW w:w="1050" w:type="dxa"/>
            <w:shd w:val="clear" w:color="auto" w:fill="E6E6FA"/>
            <w:vAlign w:val="center"/>
            <w:hideMark/>
          </w:tcPr>
          <w:p w14:paraId="169E28B5" w14:textId="410ADF2D" w:rsidR="00FB455D" w:rsidRDefault="00FB455D">
            <w:pPr>
              <w:jc w:val="center"/>
              <w:rPr>
                <w:rFonts w:ascii="Arial" w:hAnsi="Arial" w:cs="Arial"/>
                <w:sz w:val="20"/>
                <w:szCs w:val="20"/>
              </w:rPr>
            </w:pPr>
            <w:hyperlink r:id="rId108" w:history="1">
              <w:r>
                <w:rPr>
                  <w:rStyle w:val="Hyperlink"/>
                  <w:rFonts w:ascii="Arial" w:hAnsi="Arial" w:cs="Arial"/>
                  <w:sz w:val="20"/>
                  <w:szCs w:val="20"/>
                </w:rPr>
                <w:t>MDS22679</w:t>
              </w:r>
            </w:hyperlink>
          </w:p>
        </w:tc>
        <w:tc>
          <w:tcPr>
            <w:tcW w:w="750" w:type="dxa"/>
            <w:shd w:val="clear" w:color="auto" w:fill="E6E6FA"/>
            <w:vAlign w:val="center"/>
            <w:hideMark/>
          </w:tcPr>
          <w:p w14:paraId="4C8C66C5"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14F6431" w14:textId="77777777" w:rsidR="00FB455D" w:rsidRDefault="00FB455D">
            <w:pPr>
              <w:jc w:val="center"/>
              <w:rPr>
                <w:rFonts w:ascii="Arial" w:hAnsi="Arial" w:cs="Arial"/>
                <w:sz w:val="20"/>
                <w:szCs w:val="20"/>
              </w:rPr>
            </w:pPr>
            <w:r>
              <w:rPr>
                <w:rFonts w:ascii="Arial" w:hAnsi="Arial" w:cs="Arial"/>
                <w:sz w:val="20"/>
                <w:szCs w:val="20"/>
              </w:rPr>
              <w:t>00918</w:t>
            </w:r>
          </w:p>
        </w:tc>
        <w:tc>
          <w:tcPr>
            <w:tcW w:w="1050" w:type="dxa"/>
            <w:shd w:val="clear" w:color="auto" w:fill="E6E6FA"/>
            <w:vAlign w:val="center"/>
            <w:hideMark/>
          </w:tcPr>
          <w:p w14:paraId="1DC3705D"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6DBA5AFA" w14:textId="77777777" w:rsidR="00FB455D" w:rsidRDefault="00FB455D">
            <w:pPr>
              <w:rPr>
                <w:rFonts w:ascii="Arial" w:hAnsi="Arial" w:cs="Arial"/>
                <w:sz w:val="20"/>
                <w:szCs w:val="20"/>
              </w:rPr>
            </w:pPr>
            <w:r>
              <w:rPr>
                <w:rFonts w:ascii="Arial" w:hAnsi="Arial" w:cs="Arial"/>
                <w:sz w:val="20"/>
                <w:szCs w:val="20"/>
              </w:rPr>
              <w:t>2023-05-11 17:15:03</w:t>
            </w:r>
          </w:p>
        </w:tc>
        <w:tc>
          <w:tcPr>
            <w:tcW w:w="1500" w:type="dxa"/>
            <w:shd w:val="clear" w:color="auto" w:fill="E6E6FA"/>
            <w:vAlign w:val="center"/>
            <w:hideMark/>
          </w:tcPr>
          <w:p w14:paraId="214115B1"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6000" w:type="dxa"/>
            <w:shd w:val="clear" w:color="auto" w:fill="E6E6FA"/>
            <w:vAlign w:val="center"/>
            <w:hideMark/>
          </w:tcPr>
          <w:p w14:paraId="58E9FE4B" w14:textId="77777777" w:rsidR="00FB455D" w:rsidRDefault="00FB455D">
            <w:pPr>
              <w:rPr>
                <w:rFonts w:ascii="Arial" w:hAnsi="Arial" w:cs="Arial"/>
                <w:sz w:val="20"/>
                <w:szCs w:val="20"/>
              </w:rPr>
            </w:pPr>
            <w:r>
              <w:rPr>
                <w:rFonts w:ascii="Arial" w:hAnsi="Arial" w:cs="Arial"/>
                <w:sz w:val="20"/>
                <w:szCs w:val="20"/>
              </w:rPr>
              <w:t>Liaison statement to Khronos on MPEG-I Scene Description Status update</w:t>
            </w:r>
          </w:p>
        </w:tc>
        <w:tc>
          <w:tcPr>
            <w:tcW w:w="0" w:type="auto"/>
            <w:shd w:val="clear" w:color="auto" w:fill="E6E6FA"/>
            <w:vAlign w:val="center"/>
            <w:hideMark/>
          </w:tcPr>
          <w:p w14:paraId="23CD58AB"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06FB799A" w14:textId="77777777">
              <w:trPr>
                <w:tblCellSpacing w:w="15" w:type="dxa"/>
                <w:jc w:val="center"/>
              </w:trPr>
              <w:tc>
                <w:tcPr>
                  <w:tcW w:w="4750" w:type="pct"/>
                  <w:vAlign w:val="center"/>
                  <w:hideMark/>
                </w:tcPr>
                <w:p w14:paraId="17CF4E4C" w14:textId="5172E32E" w:rsidR="00FB455D" w:rsidRDefault="00FB455D">
                  <w:pPr>
                    <w:rPr>
                      <w:rFonts w:ascii="Arial" w:hAnsi="Arial" w:cs="Arial"/>
                      <w:sz w:val="20"/>
                      <w:szCs w:val="20"/>
                    </w:rPr>
                  </w:pPr>
                  <w:hyperlink r:id="rId109" w:history="1">
                    <w:r>
                      <w:rPr>
                        <w:rStyle w:val="Hyperlink"/>
                        <w:rFonts w:ascii="Arial" w:hAnsi="Arial" w:cs="Arial"/>
                        <w:sz w:val="20"/>
                        <w:szCs w:val="20"/>
                      </w:rPr>
                      <w:t>MDS22679_WG03_N00918</w:t>
                    </w:r>
                  </w:hyperlink>
                </w:p>
              </w:tc>
            </w:tr>
          </w:tbl>
          <w:p w14:paraId="7874C110" w14:textId="77777777" w:rsidR="00FB455D" w:rsidRDefault="00FB455D">
            <w:pPr>
              <w:jc w:val="center"/>
              <w:rPr>
                <w:rFonts w:ascii="Arial" w:hAnsi="Arial" w:cs="Arial"/>
                <w:sz w:val="20"/>
                <w:szCs w:val="20"/>
              </w:rPr>
            </w:pPr>
          </w:p>
        </w:tc>
      </w:tr>
    </w:tbl>
    <w:p w14:paraId="031ED439" w14:textId="77777777" w:rsidR="005F4B08" w:rsidRDefault="005F4B08" w:rsidP="005529B1"/>
    <w:p w14:paraId="18EC9C99" w14:textId="59A10027" w:rsidR="00FE10F4" w:rsidRDefault="00FE10F4" w:rsidP="00C968EC">
      <w:pPr>
        <w:pStyle w:val="Heading3"/>
      </w:pPr>
      <w:bookmarkStart w:id="661" w:name="_Toc202538323"/>
      <w:r>
        <w:t>MPEG#143</w:t>
      </w:r>
      <w:bookmarkEnd w:id="661"/>
    </w:p>
    <w:p w14:paraId="492985C3" w14:textId="26FCC02A" w:rsidR="00FE10F4" w:rsidRDefault="00FE10F4" w:rsidP="00FE10F4">
      <w:r>
        <w:t>No communication, but MPEG was invited by Khronos to a meetup that was finally scheduled on July 13, 2023.</w:t>
      </w:r>
    </w:p>
    <w:p w14:paraId="58FD7091" w14:textId="77777777" w:rsidR="00FE10F4" w:rsidRDefault="00FE10F4" w:rsidP="00FE10F4"/>
    <w:p w14:paraId="0DD445A4" w14:textId="024468C7" w:rsidR="00FE10F4" w:rsidRDefault="00FE10F4" w:rsidP="00FE10F4">
      <w:pPr>
        <w:rPr>
          <w:rFonts w:ascii="Calibri" w:hAnsi="Calibri" w:cs="Calibri"/>
        </w:rPr>
      </w:pPr>
      <w:r>
        <w:t xml:space="preserve">Details of the event are here: </w:t>
      </w:r>
      <w:hyperlink r:id="rId110" w:history="1">
        <w:r>
          <w:rPr>
            <w:rStyle w:val="Hyperlink"/>
          </w:rPr>
          <w:t>https://www.khronos.org/events/gltf-meetup-July2023</w:t>
        </w:r>
      </w:hyperlink>
    </w:p>
    <w:p w14:paraId="23806BB0" w14:textId="286860CC"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Public Slides in pdf: </w:t>
      </w:r>
      <w:hyperlink r:id="rId111"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10B000E1" w14:textId="50DE06CA"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Video recording: </w:t>
      </w:r>
      <w:hyperlink r:id="rId112"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4B1E6538" w14:textId="77777777" w:rsidR="00FE10F4" w:rsidRPr="00B2766B" w:rsidRDefault="00FE10F4" w:rsidP="00FE10F4"/>
    <w:p w14:paraId="22B51B7F" w14:textId="7AD8DBD5" w:rsidR="00FE10F4" w:rsidRDefault="00FE10F4" w:rsidP="005529B1">
      <w:r>
        <w:t>In addition, Khronos invited to use the presentation and the transcript of the webinar to transfer this into a blog. This effort will happen over the next few weeks and we will share the draft with MPEG colleagues for comments.</w:t>
      </w:r>
    </w:p>
    <w:p w14:paraId="7AEA116A" w14:textId="34EF6CA5" w:rsidR="002B4300" w:rsidRDefault="002B4300" w:rsidP="00C968EC">
      <w:pPr>
        <w:pStyle w:val="Heading3"/>
      </w:pPr>
      <w:bookmarkStart w:id="662" w:name="_Toc202538324"/>
      <w:r>
        <w:t>MPEG#144</w:t>
      </w:r>
      <w:bookmarkEnd w:id="662"/>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7"/>
        <w:gridCol w:w="424"/>
        <w:gridCol w:w="625"/>
        <w:gridCol w:w="851"/>
        <w:gridCol w:w="138"/>
        <w:gridCol w:w="756"/>
        <w:gridCol w:w="1306"/>
        <w:gridCol w:w="827"/>
        <w:gridCol w:w="3016"/>
      </w:tblGrid>
      <w:tr w:rsidR="002B4300" w14:paraId="792F9709" w14:textId="77777777">
        <w:trPr>
          <w:gridAfter w:val="8"/>
          <w:wAfter w:w="7898" w:type="dxa"/>
          <w:tblCellSpacing w:w="15" w:type="dxa"/>
          <w:jc w:val="center"/>
        </w:trPr>
        <w:tc>
          <w:tcPr>
            <w:tcW w:w="0" w:type="auto"/>
            <w:vAlign w:val="center"/>
            <w:hideMark/>
          </w:tcPr>
          <w:p w14:paraId="43784D05" w14:textId="77777777" w:rsidR="002B4300" w:rsidRDefault="002B4300">
            <w:pPr>
              <w:rPr>
                <w:rFonts w:eastAsia="Times New Roman"/>
                <w:sz w:val="20"/>
                <w:szCs w:val="20"/>
              </w:rPr>
            </w:pPr>
          </w:p>
        </w:tc>
      </w:tr>
      <w:tr w:rsidR="002B4300" w14:paraId="2B6446A7" w14:textId="77777777" w:rsidTr="00D25D16">
        <w:trPr>
          <w:tblCellSpacing w:w="15" w:type="dxa"/>
          <w:jc w:val="center"/>
        </w:trPr>
        <w:tc>
          <w:tcPr>
            <w:tcW w:w="1032" w:type="dxa"/>
            <w:shd w:val="clear" w:color="auto" w:fill="E6E6FA"/>
            <w:vAlign w:val="center"/>
            <w:hideMark/>
          </w:tcPr>
          <w:p w14:paraId="31C2311A" w14:textId="456D5A9C" w:rsidR="002B4300" w:rsidRDefault="002B4300">
            <w:pPr>
              <w:jc w:val="center"/>
              <w:rPr>
                <w:rFonts w:ascii="Arial" w:hAnsi="Arial" w:cs="Arial"/>
                <w:sz w:val="20"/>
                <w:szCs w:val="20"/>
              </w:rPr>
            </w:pPr>
            <w:hyperlink r:id="rId113" w:history="1">
              <w:r>
                <w:rPr>
                  <w:rStyle w:val="Hyperlink"/>
                  <w:rFonts w:ascii="Arial" w:hAnsi="Arial" w:cs="Arial"/>
                  <w:sz w:val="20"/>
                  <w:szCs w:val="20"/>
                </w:rPr>
                <w:t>MDS23188</w:t>
              </w:r>
            </w:hyperlink>
          </w:p>
        </w:tc>
        <w:tc>
          <w:tcPr>
            <w:tcW w:w="394" w:type="dxa"/>
            <w:shd w:val="clear" w:color="auto" w:fill="E6E6FA"/>
            <w:vAlign w:val="center"/>
            <w:hideMark/>
          </w:tcPr>
          <w:p w14:paraId="01E27D9A"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E6E6FA"/>
            <w:vAlign w:val="center"/>
            <w:hideMark/>
          </w:tcPr>
          <w:p w14:paraId="68F93789" w14:textId="77777777" w:rsidR="002B4300" w:rsidRDefault="002B4300">
            <w:pPr>
              <w:jc w:val="center"/>
              <w:rPr>
                <w:rFonts w:ascii="Arial" w:hAnsi="Arial" w:cs="Arial"/>
                <w:sz w:val="20"/>
                <w:szCs w:val="20"/>
              </w:rPr>
            </w:pPr>
            <w:r>
              <w:rPr>
                <w:rFonts w:ascii="Arial" w:hAnsi="Arial" w:cs="Arial"/>
                <w:sz w:val="20"/>
                <w:szCs w:val="20"/>
              </w:rPr>
              <w:t>01035</w:t>
            </w:r>
          </w:p>
        </w:tc>
        <w:tc>
          <w:tcPr>
            <w:tcW w:w="821" w:type="dxa"/>
            <w:shd w:val="clear" w:color="auto" w:fill="E6E6FA"/>
            <w:vAlign w:val="center"/>
            <w:hideMark/>
          </w:tcPr>
          <w:p w14:paraId="3BD484A0"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E6E6FA"/>
            <w:vAlign w:val="center"/>
            <w:hideMark/>
          </w:tcPr>
          <w:p w14:paraId="62F0B049" w14:textId="77777777" w:rsidR="002B4300" w:rsidRDefault="002B4300">
            <w:pPr>
              <w:rPr>
                <w:rFonts w:ascii="Arial" w:hAnsi="Arial" w:cs="Arial"/>
                <w:sz w:val="20"/>
                <w:szCs w:val="20"/>
              </w:rPr>
            </w:pPr>
          </w:p>
        </w:tc>
        <w:tc>
          <w:tcPr>
            <w:tcW w:w="726" w:type="dxa"/>
            <w:shd w:val="clear" w:color="auto" w:fill="E6E6FA"/>
            <w:vAlign w:val="center"/>
            <w:hideMark/>
          </w:tcPr>
          <w:p w14:paraId="46A7C94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E6E6FA"/>
            <w:vAlign w:val="center"/>
            <w:hideMark/>
          </w:tcPr>
          <w:p w14:paraId="2DE1335C" w14:textId="77777777" w:rsidR="002B4300" w:rsidRDefault="002B4300">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337C1B5A"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6"/>
              <w:gridCol w:w="375"/>
            </w:tblGrid>
            <w:tr w:rsidR="002B4300" w14:paraId="41850E8F" w14:textId="77777777">
              <w:trPr>
                <w:tblCellSpacing w:w="15" w:type="dxa"/>
                <w:jc w:val="center"/>
              </w:trPr>
              <w:tc>
                <w:tcPr>
                  <w:tcW w:w="4750" w:type="pct"/>
                  <w:vAlign w:val="center"/>
                  <w:hideMark/>
                </w:tcPr>
                <w:p w14:paraId="3B3217C0" w14:textId="77777777" w:rsidR="002B4300" w:rsidRDefault="002B4300">
                  <w:pPr>
                    <w:rPr>
                      <w:rFonts w:ascii="Arial" w:hAnsi="Arial" w:cs="Arial"/>
                      <w:sz w:val="20"/>
                      <w:szCs w:val="20"/>
                    </w:rPr>
                  </w:pPr>
                  <w:r>
                    <w:rPr>
                      <w:rFonts w:ascii="Arial" w:hAnsi="Arial" w:cs="Arial"/>
                      <w:sz w:val="20"/>
                      <w:szCs w:val="20"/>
                    </w:rPr>
                    <w:t>MDS23188_WG03_N01035</w:t>
                  </w:r>
                </w:p>
              </w:tc>
              <w:tc>
                <w:tcPr>
                  <w:tcW w:w="250" w:type="pct"/>
                  <w:vAlign w:val="center"/>
                  <w:hideMark/>
                </w:tcPr>
                <w:p w14:paraId="0BC5E23E" w14:textId="0D704F25" w:rsidR="002B4300" w:rsidRDefault="002B4300">
                  <w:pPr>
                    <w:jc w:val="right"/>
                    <w:rPr>
                      <w:rFonts w:ascii="Arial" w:hAnsi="Arial" w:cs="Arial"/>
                      <w:sz w:val="20"/>
                      <w:szCs w:val="20"/>
                    </w:rPr>
                  </w:pPr>
                  <w:r>
                    <w:rPr>
                      <w:rFonts w:ascii="Arial" w:hAnsi="Arial" w:cs="Arial"/>
                      <w:noProof/>
                      <w:sz w:val="20"/>
                      <w:szCs w:val="20"/>
                    </w:rPr>
                    <w:drawing>
                      <wp:inline distT="0" distB="0" distL="0" distR="0" wp14:anchorId="18A31564" wp14:editId="4016F232">
                        <wp:extent cx="189865" cy="189865"/>
                        <wp:effectExtent l="0" t="0" r="635" b="635"/>
                        <wp:docPr id="1760979502" name="Picture 7"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79502" name="Picture 7" descr="A white paper with a black line&#10;&#10;Description automatically generated"/>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tc>
            </w:tr>
          </w:tbl>
          <w:p w14:paraId="288C59F8" w14:textId="77777777" w:rsidR="002B4300" w:rsidRDefault="002B4300">
            <w:pPr>
              <w:jc w:val="center"/>
              <w:rPr>
                <w:rFonts w:ascii="Arial" w:hAnsi="Arial" w:cs="Arial"/>
                <w:sz w:val="20"/>
                <w:szCs w:val="20"/>
              </w:rPr>
            </w:pPr>
          </w:p>
        </w:tc>
      </w:tr>
      <w:tr w:rsidR="00D25D16" w14:paraId="1EF896BC" w14:textId="77777777" w:rsidTr="00D25D16">
        <w:trPr>
          <w:tblCellSpacing w:w="15" w:type="dxa"/>
          <w:jc w:val="center"/>
        </w:trPr>
        <w:tc>
          <w:tcPr>
            <w:tcW w:w="1032" w:type="dxa"/>
            <w:shd w:val="clear" w:color="auto" w:fill="FFFFFF"/>
            <w:vAlign w:val="center"/>
            <w:hideMark/>
          </w:tcPr>
          <w:p w14:paraId="40F73A0D" w14:textId="3AC8FF8F" w:rsidR="002B4300" w:rsidRDefault="002B4300">
            <w:pPr>
              <w:jc w:val="center"/>
              <w:rPr>
                <w:rFonts w:ascii="Arial" w:hAnsi="Arial" w:cs="Arial"/>
                <w:sz w:val="20"/>
                <w:szCs w:val="20"/>
              </w:rPr>
            </w:pPr>
            <w:hyperlink r:id="rId114" w:history="1">
              <w:r>
                <w:rPr>
                  <w:rStyle w:val="Hyperlink"/>
                  <w:rFonts w:ascii="Arial" w:hAnsi="Arial" w:cs="Arial"/>
                  <w:sz w:val="20"/>
                  <w:szCs w:val="20"/>
                </w:rPr>
                <w:t>MDS23221</w:t>
              </w:r>
            </w:hyperlink>
          </w:p>
        </w:tc>
        <w:tc>
          <w:tcPr>
            <w:tcW w:w="394" w:type="dxa"/>
            <w:shd w:val="clear" w:color="auto" w:fill="FFFFFF"/>
            <w:vAlign w:val="center"/>
            <w:hideMark/>
          </w:tcPr>
          <w:p w14:paraId="677AE634"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FFFFFF"/>
            <w:vAlign w:val="center"/>
            <w:hideMark/>
          </w:tcPr>
          <w:p w14:paraId="70DE3ECA" w14:textId="77777777" w:rsidR="002B4300" w:rsidRDefault="002B4300">
            <w:pPr>
              <w:jc w:val="center"/>
              <w:rPr>
                <w:rFonts w:ascii="Arial" w:hAnsi="Arial" w:cs="Arial"/>
                <w:sz w:val="20"/>
                <w:szCs w:val="20"/>
              </w:rPr>
            </w:pPr>
            <w:r>
              <w:rPr>
                <w:rFonts w:ascii="Arial" w:hAnsi="Arial" w:cs="Arial"/>
                <w:sz w:val="20"/>
                <w:szCs w:val="20"/>
              </w:rPr>
              <w:t>01068</w:t>
            </w:r>
          </w:p>
        </w:tc>
        <w:tc>
          <w:tcPr>
            <w:tcW w:w="821" w:type="dxa"/>
            <w:shd w:val="clear" w:color="auto" w:fill="FFFFFF"/>
            <w:vAlign w:val="center"/>
            <w:hideMark/>
          </w:tcPr>
          <w:p w14:paraId="191BCCC9"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FFFFFF"/>
            <w:vAlign w:val="center"/>
            <w:hideMark/>
          </w:tcPr>
          <w:p w14:paraId="5A8C092B" w14:textId="77777777" w:rsidR="002B4300" w:rsidRDefault="002B4300">
            <w:pPr>
              <w:rPr>
                <w:rFonts w:ascii="Arial" w:hAnsi="Arial" w:cs="Arial"/>
                <w:sz w:val="20"/>
                <w:szCs w:val="20"/>
              </w:rPr>
            </w:pPr>
          </w:p>
        </w:tc>
        <w:tc>
          <w:tcPr>
            <w:tcW w:w="726" w:type="dxa"/>
            <w:shd w:val="clear" w:color="auto" w:fill="FFFFFF"/>
            <w:vAlign w:val="center"/>
            <w:hideMark/>
          </w:tcPr>
          <w:p w14:paraId="4948A1C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FFFFFF"/>
            <w:vAlign w:val="center"/>
            <w:hideMark/>
          </w:tcPr>
          <w:p w14:paraId="0272D2AB" w14:textId="77777777" w:rsidR="002B4300" w:rsidRDefault="002B4300">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A08A445"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2B4300" w14:paraId="7B942643" w14:textId="77777777">
              <w:trPr>
                <w:tblCellSpacing w:w="15" w:type="dxa"/>
                <w:jc w:val="center"/>
              </w:trPr>
              <w:tc>
                <w:tcPr>
                  <w:tcW w:w="4750" w:type="pct"/>
                  <w:vAlign w:val="center"/>
                  <w:hideMark/>
                </w:tcPr>
                <w:p w14:paraId="08929CC0" w14:textId="77777777" w:rsidR="002B4300" w:rsidRDefault="002B4300">
                  <w:pPr>
                    <w:rPr>
                      <w:rFonts w:ascii="Arial" w:hAnsi="Arial" w:cs="Arial"/>
                      <w:sz w:val="20"/>
                      <w:szCs w:val="20"/>
                    </w:rPr>
                  </w:pPr>
                  <w:r>
                    <w:rPr>
                      <w:rFonts w:ascii="Arial" w:hAnsi="Arial" w:cs="Arial"/>
                      <w:sz w:val="20"/>
                      <w:szCs w:val="20"/>
                    </w:rPr>
                    <w:t>MDS23221_WG03_N01068</w:t>
                  </w:r>
                </w:p>
              </w:tc>
            </w:tr>
          </w:tbl>
          <w:p w14:paraId="7D8CD5F2" w14:textId="77777777" w:rsidR="002B4300" w:rsidRDefault="002B4300">
            <w:pPr>
              <w:jc w:val="center"/>
              <w:rPr>
                <w:rFonts w:ascii="Arial" w:hAnsi="Arial" w:cs="Arial"/>
                <w:sz w:val="20"/>
                <w:szCs w:val="20"/>
              </w:rPr>
            </w:pPr>
          </w:p>
        </w:tc>
      </w:tr>
    </w:tbl>
    <w:p w14:paraId="3E870893" w14:textId="34F3FAA5" w:rsidR="00D25D16" w:rsidRDefault="00D25D16" w:rsidP="00C968EC">
      <w:pPr>
        <w:pStyle w:val="Heading3"/>
      </w:pPr>
      <w:bookmarkStart w:id="663" w:name="_Toc202538325"/>
      <w:r>
        <w:t>MPEG#14</w:t>
      </w:r>
      <w:r w:rsidR="00ED5AA8">
        <w:t>5</w:t>
      </w:r>
      <w:bookmarkEnd w:id="663"/>
    </w:p>
    <w:p w14:paraId="70BAF6EE" w14:textId="0EE36C4D" w:rsidR="00D25D16" w:rsidRDefault="00D25D16" w:rsidP="00ED5AA8">
      <w:r>
        <w:t>No communication from MPEG#14</w:t>
      </w:r>
      <w:r w:rsidR="00ED5AA8">
        <w:t>5</w:t>
      </w:r>
    </w:p>
    <w:p w14:paraId="5335FCA8" w14:textId="759E68D0" w:rsidR="00ED5AA8" w:rsidRDefault="00ED5AA8" w:rsidP="00ED5AA8">
      <w:pPr>
        <w:pStyle w:val="Heading2"/>
        <w:keepLines w:val="0"/>
        <w:widowControl/>
        <w:numPr>
          <w:ilvl w:val="1"/>
          <w:numId w:val="1"/>
        </w:numPr>
        <w:autoSpaceDE/>
        <w:autoSpaceDN/>
        <w:spacing w:before="240" w:after="60"/>
        <w:jc w:val="both"/>
      </w:pPr>
      <w:bookmarkStart w:id="664" w:name="_Toc202538326"/>
      <w:r>
        <w:t>Communication from MPEG#146</w:t>
      </w:r>
      <w:bookmarkEnd w:id="664"/>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81"/>
        <w:gridCol w:w="513"/>
        <w:gridCol w:w="664"/>
        <w:gridCol w:w="909"/>
        <w:gridCol w:w="488"/>
        <w:gridCol w:w="951"/>
        <w:gridCol w:w="2486"/>
        <w:gridCol w:w="1928"/>
      </w:tblGrid>
      <w:tr w:rsidR="00ED5AA8" w14:paraId="2F20835C" w14:textId="77777777" w:rsidTr="00C968EC">
        <w:trPr>
          <w:tblCellSpacing w:w="15" w:type="dxa"/>
          <w:jc w:val="center"/>
        </w:trPr>
        <w:tc>
          <w:tcPr>
            <w:tcW w:w="1036" w:type="dxa"/>
            <w:shd w:val="clear" w:color="auto" w:fill="E6E6FA"/>
            <w:vAlign w:val="center"/>
            <w:hideMark/>
          </w:tcPr>
          <w:p w14:paraId="184C0256" w14:textId="577EB89C" w:rsidR="00ED5AA8" w:rsidRDefault="00ED5AA8">
            <w:pPr>
              <w:jc w:val="center"/>
              <w:rPr>
                <w:rFonts w:ascii="Arial" w:hAnsi="Arial" w:cs="Arial"/>
                <w:sz w:val="20"/>
                <w:szCs w:val="20"/>
              </w:rPr>
            </w:pPr>
            <w:hyperlink r:id="rId115" w:history="1">
              <w:r>
                <w:rPr>
                  <w:rStyle w:val="Hyperlink"/>
                  <w:rFonts w:ascii="Arial" w:hAnsi="Arial" w:cs="Arial"/>
                  <w:sz w:val="20"/>
                  <w:szCs w:val="20"/>
                </w:rPr>
                <w:t>MDS23811</w:t>
              </w:r>
            </w:hyperlink>
          </w:p>
        </w:tc>
        <w:tc>
          <w:tcPr>
            <w:tcW w:w="483" w:type="dxa"/>
            <w:shd w:val="clear" w:color="auto" w:fill="E6E6FA"/>
            <w:vAlign w:val="center"/>
            <w:hideMark/>
          </w:tcPr>
          <w:p w14:paraId="37025151" w14:textId="77777777" w:rsidR="00ED5AA8" w:rsidRDefault="00ED5AA8">
            <w:pPr>
              <w:jc w:val="center"/>
              <w:rPr>
                <w:rFonts w:ascii="Arial" w:hAnsi="Arial" w:cs="Arial"/>
                <w:sz w:val="20"/>
                <w:szCs w:val="20"/>
              </w:rPr>
            </w:pPr>
            <w:r>
              <w:rPr>
                <w:rFonts w:ascii="Arial" w:hAnsi="Arial" w:cs="Arial"/>
                <w:sz w:val="20"/>
                <w:szCs w:val="20"/>
              </w:rPr>
              <w:t>WG 03</w:t>
            </w:r>
          </w:p>
        </w:tc>
        <w:tc>
          <w:tcPr>
            <w:tcW w:w="634" w:type="dxa"/>
            <w:shd w:val="clear" w:color="auto" w:fill="E6E6FA"/>
            <w:vAlign w:val="center"/>
            <w:hideMark/>
          </w:tcPr>
          <w:p w14:paraId="6EF6737A" w14:textId="77777777" w:rsidR="00ED5AA8" w:rsidRDefault="00ED5AA8">
            <w:pPr>
              <w:jc w:val="center"/>
              <w:rPr>
                <w:rFonts w:ascii="Arial" w:hAnsi="Arial" w:cs="Arial"/>
                <w:sz w:val="20"/>
                <w:szCs w:val="20"/>
              </w:rPr>
            </w:pPr>
            <w:r>
              <w:rPr>
                <w:rFonts w:ascii="Arial" w:hAnsi="Arial" w:cs="Arial"/>
                <w:sz w:val="20"/>
                <w:szCs w:val="20"/>
              </w:rPr>
              <w:t>01201</w:t>
            </w:r>
          </w:p>
        </w:tc>
        <w:tc>
          <w:tcPr>
            <w:tcW w:w="879" w:type="dxa"/>
            <w:shd w:val="clear" w:color="auto" w:fill="E6E6FA"/>
            <w:vAlign w:val="center"/>
            <w:hideMark/>
          </w:tcPr>
          <w:p w14:paraId="7FB91477" w14:textId="77777777" w:rsidR="00ED5AA8" w:rsidRDefault="00ED5AA8">
            <w:pPr>
              <w:rPr>
                <w:rFonts w:ascii="Arial" w:hAnsi="Arial" w:cs="Arial"/>
                <w:sz w:val="20"/>
                <w:szCs w:val="20"/>
              </w:rPr>
            </w:pPr>
            <w:r>
              <w:rPr>
                <w:rFonts w:ascii="Arial" w:hAnsi="Arial" w:cs="Arial"/>
                <w:sz w:val="20"/>
                <w:szCs w:val="20"/>
              </w:rPr>
              <w:t>2024-04-27 15:44:28</w:t>
            </w:r>
          </w:p>
        </w:tc>
        <w:tc>
          <w:tcPr>
            <w:tcW w:w="458" w:type="dxa"/>
            <w:shd w:val="clear" w:color="auto" w:fill="E6E6FA"/>
            <w:vAlign w:val="center"/>
            <w:hideMark/>
          </w:tcPr>
          <w:p w14:paraId="7A5310E3" w14:textId="77777777" w:rsidR="00ED5AA8" w:rsidRDefault="00ED5AA8">
            <w:pPr>
              <w:rPr>
                <w:rFonts w:ascii="Arial" w:hAnsi="Arial" w:cs="Arial"/>
                <w:sz w:val="20"/>
                <w:szCs w:val="20"/>
              </w:rPr>
            </w:pPr>
          </w:p>
        </w:tc>
        <w:tc>
          <w:tcPr>
            <w:tcW w:w="921" w:type="dxa"/>
            <w:shd w:val="clear" w:color="auto" w:fill="E6E6FA"/>
            <w:vAlign w:val="center"/>
            <w:hideMark/>
          </w:tcPr>
          <w:p w14:paraId="5FBBD7D0" w14:textId="77777777" w:rsidR="00ED5AA8" w:rsidRDefault="00ED5AA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2456" w:type="dxa"/>
            <w:shd w:val="clear" w:color="auto" w:fill="E6E6FA"/>
            <w:vAlign w:val="center"/>
            <w:hideMark/>
          </w:tcPr>
          <w:p w14:paraId="44533070" w14:textId="77777777" w:rsidR="00ED5AA8" w:rsidRDefault="00ED5AA8">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4676056A" w14:textId="77777777" w:rsidR="00ED5AA8" w:rsidRDefault="00ED5AA8">
            <w:pPr>
              <w:rPr>
                <w:rFonts w:ascii="Arial" w:hAnsi="Arial" w:cs="Arial"/>
                <w:sz w:val="20"/>
                <w:szCs w:val="20"/>
              </w:rPr>
            </w:pPr>
            <w:r>
              <w:rPr>
                <w:rFonts w:ascii="Arial" w:hAnsi="Arial" w:cs="Arial"/>
                <w:sz w:val="20"/>
                <w:szCs w:val="20"/>
              </w:rPr>
              <w:t>WG 03 MPEG Systems</w:t>
            </w:r>
          </w:p>
        </w:tc>
      </w:tr>
      <w:tr w:rsidR="00ED5AA8" w14:paraId="6A8621FE" w14:textId="77777777" w:rsidTr="00C968EC">
        <w:trPr>
          <w:tblCellSpacing w:w="15" w:type="dxa"/>
          <w:jc w:val="center"/>
        </w:trPr>
        <w:tc>
          <w:tcPr>
            <w:tcW w:w="1036" w:type="dxa"/>
            <w:shd w:val="clear" w:color="auto" w:fill="FFFFFF"/>
            <w:vAlign w:val="center"/>
            <w:hideMark/>
          </w:tcPr>
          <w:p w14:paraId="0D5C2C67" w14:textId="61613012" w:rsidR="00ED5AA8" w:rsidRDefault="00ED5AA8">
            <w:pPr>
              <w:jc w:val="center"/>
              <w:rPr>
                <w:rFonts w:ascii="Arial" w:hAnsi="Arial" w:cs="Arial"/>
                <w:sz w:val="20"/>
                <w:szCs w:val="20"/>
              </w:rPr>
            </w:pPr>
            <w:hyperlink r:id="rId116" w:history="1">
              <w:r>
                <w:rPr>
                  <w:rStyle w:val="Hyperlink"/>
                  <w:rFonts w:ascii="Arial" w:hAnsi="Arial" w:cs="Arial"/>
                  <w:sz w:val="20"/>
                  <w:szCs w:val="20"/>
                </w:rPr>
                <w:t>MDS24029</w:t>
              </w:r>
            </w:hyperlink>
          </w:p>
        </w:tc>
        <w:tc>
          <w:tcPr>
            <w:tcW w:w="483" w:type="dxa"/>
            <w:shd w:val="clear" w:color="auto" w:fill="FFFFFF"/>
            <w:vAlign w:val="center"/>
            <w:hideMark/>
          </w:tcPr>
          <w:p w14:paraId="242025F0" w14:textId="77777777" w:rsidR="00ED5AA8" w:rsidRDefault="00ED5AA8">
            <w:pPr>
              <w:jc w:val="center"/>
              <w:rPr>
                <w:rFonts w:ascii="Arial" w:hAnsi="Arial" w:cs="Arial"/>
                <w:sz w:val="20"/>
                <w:szCs w:val="20"/>
              </w:rPr>
            </w:pPr>
            <w:r>
              <w:rPr>
                <w:rFonts w:ascii="Arial" w:hAnsi="Arial" w:cs="Arial"/>
                <w:sz w:val="20"/>
                <w:szCs w:val="20"/>
              </w:rPr>
              <w:t>WG 03</w:t>
            </w:r>
          </w:p>
        </w:tc>
        <w:tc>
          <w:tcPr>
            <w:tcW w:w="634" w:type="dxa"/>
            <w:shd w:val="clear" w:color="auto" w:fill="FFFFFF"/>
            <w:vAlign w:val="center"/>
            <w:hideMark/>
          </w:tcPr>
          <w:p w14:paraId="005C3CB6" w14:textId="77777777" w:rsidR="00ED5AA8" w:rsidRDefault="00ED5AA8">
            <w:pPr>
              <w:jc w:val="center"/>
              <w:rPr>
                <w:rFonts w:ascii="Arial" w:hAnsi="Arial" w:cs="Arial"/>
                <w:sz w:val="20"/>
                <w:szCs w:val="20"/>
              </w:rPr>
            </w:pPr>
            <w:r>
              <w:rPr>
                <w:rFonts w:ascii="Arial" w:hAnsi="Arial" w:cs="Arial"/>
                <w:sz w:val="20"/>
                <w:szCs w:val="20"/>
              </w:rPr>
              <w:t>01259</w:t>
            </w:r>
          </w:p>
        </w:tc>
        <w:tc>
          <w:tcPr>
            <w:tcW w:w="879" w:type="dxa"/>
            <w:shd w:val="clear" w:color="auto" w:fill="FFFFFF"/>
            <w:vAlign w:val="center"/>
            <w:hideMark/>
          </w:tcPr>
          <w:p w14:paraId="6D91C165" w14:textId="77777777" w:rsidR="00ED5AA8" w:rsidRDefault="00ED5AA8">
            <w:pPr>
              <w:rPr>
                <w:rFonts w:ascii="Arial" w:hAnsi="Arial" w:cs="Arial"/>
                <w:sz w:val="20"/>
                <w:szCs w:val="20"/>
              </w:rPr>
            </w:pPr>
            <w:r>
              <w:rPr>
                <w:rFonts w:ascii="Arial" w:hAnsi="Arial" w:cs="Arial"/>
                <w:sz w:val="20"/>
                <w:szCs w:val="20"/>
              </w:rPr>
              <w:t>2024-04-27 15:44:28</w:t>
            </w:r>
          </w:p>
        </w:tc>
        <w:tc>
          <w:tcPr>
            <w:tcW w:w="458" w:type="dxa"/>
            <w:shd w:val="clear" w:color="auto" w:fill="FFFFFF"/>
            <w:vAlign w:val="center"/>
            <w:hideMark/>
          </w:tcPr>
          <w:p w14:paraId="0BB53123" w14:textId="77777777" w:rsidR="00ED5AA8" w:rsidRDefault="00ED5AA8">
            <w:pPr>
              <w:rPr>
                <w:rFonts w:ascii="Arial" w:hAnsi="Arial" w:cs="Arial"/>
                <w:sz w:val="20"/>
                <w:szCs w:val="20"/>
              </w:rPr>
            </w:pPr>
          </w:p>
        </w:tc>
        <w:tc>
          <w:tcPr>
            <w:tcW w:w="921" w:type="dxa"/>
            <w:shd w:val="clear" w:color="auto" w:fill="FFFFFF"/>
            <w:vAlign w:val="center"/>
            <w:hideMark/>
          </w:tcPr>
          <w:p w14:paraId="412ACDBA" w14:textId="77777777" w:rsidR="00ED5AA8" w:rsidRDefault="00ED5AA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2456" w:type="dxa"/>
            <w:shd w:val="clear" w:color="auto" w:fill="FFFFFF"/>
            <w:vAlign w:val="center"/>
            <w:hideMark/>
          </w:tcPr>
          <w:p w14:paraId="22233363" w14:textId="77777777" w:rsidR="00ED5AA8" w:rsidRDefault="00ED5AA8">
            <w:pPr>
              <w:rPr>
                <w:rFonts w:ascii="Arial" w:hAnsi="Arial" w:cs="Arial"/>
                <w:sz w:val="20"/>
                <w:szCs w:val="20"/>
              </w:rPr>
            </w:pPr>
            <w:r>
              <w:rPr>
                <w:rFonts w:ascii="Arial" w:hAnsi="Arial" w:cs="Arial"/>
                <w:sz w:val="20"/>
                <w:szCs w:val="20"/>
              </w:rPr>
              <w:t>Liaison letter to Khronos on glTF validator software</w:t>
            </w:r>
          </w:p>
        </w:tc>
        <w:tc>
          <w:tcPr>
            <w:tcW w:w="0" w:type="auto"/>
            <w:shd w:val="clear" w:color="auto" w:fill="FFFFFF"/>
            <w:vAlign w:val="center"/>
            <w:hideMark/>
          </w:tcPr>
          <w:p w14:paraId="3B771623" w14:textId="77777777" w:rsidR="00ED5AA8" w:rsidRDefault="00ED5AA8">
            <w:pPr>
              <w:rPr>
                <w:rFonts w:ascii="Arial" w:hAnsi="Arial" w:cs="Arial"/>
                <w:sz w:val="20"/>
                <w:szCs w:val="20"/>
              </w:rPr>
            </w:pPr>
            <w:r>
              <w:rPr>
                <w:rFonts w:ascii="Arial" w:hAnsi="Arial" w:cs="Arial"/>
                <w:sz w:val="20"/>
                <w:szCs w:val="20"/>
              </w:rPr>
              <w:t>WG 03 MPEG Systems</w:t>
            </w:r>
          </w:p>
        </w:tc>
      </w:tr>
    </w:tbl>
    <w:p w14:paraId="3280C1A4" w14:textId="488E9FDA" w:rsidR="00027C87" w:rsidRDefault="00027C87" w:rsidP="00027C87">
      <w:pPr>
        <w:pStyle w:val="Heading2"/>
        <w:keepLines w:val="0"/>
        <w:widowControl/>
        <w:numPr>
          <w:ilvl w:val="1"/>
          <w:numId w:val="1"/>
        </w:numPr>
        <w:autoSpaceDE/>
        <w:autoSpaceDN/>
        <w:spacing w:before="240" w:after="60"/>
        <w:jc w:val="both"/>
      </w:pPr>
      <w:bookmarkStart w:id="665" w:name="_Toc202538327"/>
      <w:r>
        <w:t>Communication from MPEG#147</w:t>
      </w:r>
      <w:bookmarkEnd w:id="665"/>
    </w:p>
    <w:p w14:paraId="461FE2FE" w14:textId="7222009E" w:rsidR="00ED5AA8" w:rsidRDefault="00027C87" w:rsidP="00C968EC">
      <w:r>
        <w:t>No communication was sent.</w:t>
      </w:r>
    </w:p>
    <w:p w14:paraId="0FF754CF" w14:textId="70DE546E" w:rsidR="001A3252" w:rsidRDefault="001A3252" w:rsidP="001A3252">
      <w:pPr>
        <w:pStyle w:val="Heading2"/>
        <w:keepLines w:val="0"/>
        <w:widowControl/>
        <w:numPr>
          <w:ilvl w:val="1"/>
          <w:numId w:val="1"/>
        </w:numPr>
        <w:autoSpaceDE/>
        <w:autoSpaceDN/>
        <w:spacing w:before="240" w:after="60"/>
        <w:jc w:val="both"/>
      </w:pPr>
      <w:bookmarkStart w:id="666" w:name="_Toc202538328"/>
      <w:r>
        <w:t>Communication from MPEG#148</w:t>
      </w:r>
      <w:bookmarkEnd w:id="666"/>
    </w:p>
    <w:p w14:paraId="1E7D3243" w14:textId="77777777" w:rsidR="001A3252" w:rsidRDefault="001A3252" w:rsidP="001A3252">
      <w:r>
        <w:t>No communication was sent.</w:t>
      </w:r>
    </w:p>
    <w:p w14:paraId="122A7436" w14:textId="058642C8" w:rsidR="00164E93" w:rsidRDefault="00164E93" w:rsidP="00164E93">
      <w:pPr>
        <w:pStyle w:val="Heading2"/>
        <w:keepLines w:val="0"/>
        <w:widowControl/>
        <w:numPr>
          <w:ilvl w:val="1"/>
          <w:numId w:val="1"/>
        </w:numPr>
        <w:autoSpaceDE/>
        <w:autoSpaceDN/>
        <w:spacing w:before="240" w:after="60"/>
        <w:jc w:val="both"/>
      </w:pPr>
      <w:bookmarkStart w:id="667" w:name="_Toc202538329"/>
      <w:r>
        <w:t>Communication from MPEG#149</w:t>
      </w:r>
      <w:bookmarkEnd w:id="667"/>
    </w:p>
    <w:p w14:paraId="4B21A7C1" w14:textId="07F51F82" w:rsidR="00164E93" w:rsidRDefault="00164E93" w:rsidP="001A3252">
      <w:r>
        <w:t>No communication was sent.</w:t>
      </w:r>
    </w:p>
    <w:p w14:paraId="74337525" w14:textId="71452FA6" w:rsidR="00E34EC4" w:rsidRDefault="00E34EC4" w:rsidP="00E34EC4">
      <w:pPr>
        <w:pStyle w:val="Heading2"/>
        <w:keepLines w:val="0"/>
        <w:widowControl/>
        <w:numPr>
          <w:ilvl w:val="1"/>
          <w:numId w:val="1"/>
        </w:numPr>
        <w:autoSpaceDE/>
        <w:autoSpaceDN/>
        <w:spacing w:before="240" w:after="60"/>
        <w:jc w:val="both"/>
      </w:pPr>
      <w:bookmarkStart w:id="668" w:name="_Toc202538330"/>
      <w:r>
        <w:t>Communication from MPEG#150</w:t>
      </w:r>
      <w:bookmarkEnd w:id="668"/>
    </w:p>
    <w:p w14:paraId="752200A7" w14:textId="7B171E77" w:rsidR="00E34EC4" w:rsidRDefault="00E34EC4" w:rsidP="00E34EC4">
      <w:r>
        <w:t>No communication was sent, but several issues were identified that require discussion with Khronos leadership:</w:t>
      </w:r>
    </w:p>
    <w:p w14:paraId="60C90861" w14:textId="77777777" w:rsidR="00E34EC4" w:rsidRDefault="00E34EC4" w:rsidP="00E34EC4">
      <w:pPr>
        <w:numPr>
          <w:ilvl w:val="0"/>
          <w:numId w:val="36"/>
        </w:numPr>
        <w:rPr>
          <w:lang w:eastAsia="de-DE"/>
        </w:rPr>
      </w:pPr>
      <w:r>
        <w:rPr>
          <w:lang w:eastAsia="de-DE"/>
        </w:rPr>
        <w:t>Second edition extension</w:t>
      </w:r>
    </w:p>
    <w:p w14:paraId="1B536BAC" w14:textId="77777777" w:rsidR="00E34EC4" w:rsidRDefault="00E34EC4" w:rsidP="00E34EC4">
      <w:pPr>
        <w:numPr>
          <w:ilvl w:val="0"/>
          <w:numId w:val="36"/>
        </w:numPr>
        <w:rPr>
          <w:lang w:eastAsia="de-DE"/>
        </w:rPr>
      </w:pPr>
      <w:r>
        <w:rPr>
          <w:lang w:eastAsia="de-DE"/>
        </w:rPr>
        <w:t>Validator</w:t>
      </w:r>
    </w:p>
    <w:p w14:paraId="6A5677AE" w14:textId="77777777" w:rsidR="00E34EC4" w:rsidRDefault="00E34EC4" w:rsidP="00E34EC4">
      <w:pPr>
        <w:numPr>
          <w:ilvl w:val="0"/>
          <w:numId w:val="36"/>
        </w:numPr>
        <w:rPr>
          <w:lang w:eastAsia="de-DE"/>
        </w:rPr>
      </w:pPr>
      <w:r>
        <w:rPr>
          <w:lang w:eastAsia="de-DE"/>
        </w:rPr>
        <w:t>Audio extensions</w:t>
      </w:r>
    </w:p>
    <w:p w14:paraId="123A3205" w14:textId="77777777" w:rsidR="00E34EC4" w:rsidRDefault="00E34EC4" w:rsidP="00E34EC4">
      <w:pPr>
        <w:numPr>
          <w:ilvl w:val="0"/>
          <w:numId w:val="36"/>
        </w:numPr>
        <w:rPr>
          <w:lang w:eastAsia="de-DE"/>
        </w:rPr>
      </w:pPr>
      <w:r>
        <w:rPr>
          <w:lang w:eastAsia="de-DE"/>
        </w:rPr>
        <w:t>Interactivity</w:t>
      </w:r>
    </w:p>
    <w:p w14:paraId="5D9D9B31" w14:textId="77777777" w:rsidR="00E34EC4" w:rsidRDefault="00E34EC4" w:rsidP="00E34EC4">
      <w:pPr>
        <w:numPr>
          <w:ilvl w:val="0"/>
          <w:numId w:val="36"/>
        </w:numPr>
        <w:rPr>
          <w:lang w:eastAsia="de-DE"/>
        </w:rPr>
      </w:pPr>
      <w:r>
        <w:rPr>
          <w:lang w:eastAsia="de-DE"/>
        </w:rPr>
        <w:t>Other aspects</w:t>
      </w:r>
    </w:p>
    <w:p w14:paraId="7D934EC4" w14:textId="62BF350A" w:rsidR="001A3252" w:rsidRDefault="00E34EC4" w:rsidP="00C968EC">
      <w:pPr>
        <w:rPr>
          <w:ins w:id="669" w:author="Thomas Stockhammer (25/05/20)" w:date="2025-07-04T16:14:00Z" w16du:dateUtc="2025-07-04T07:14:00Z"/>
          <w:lang w:eastAsia="de-DE"/>
        </w:rPr>
      </w:pPr>
      <w:r>
        <w:rPr>
          <w:lang w:eastAsia="de-DE"/>
        </w:rPr>
        <w:t>We will use a dedicated AHG call to address this matter. The call is scheduled for April 28, 2025.</w:t>
      </w:r>
    </w:p>
    <w:p w14:paraId="72E027FB" w14:textId="77777777" w:rsidR="00C25B2F" w:rsidRDefault="00C25B2F" w:rsidP="00C25B2F">
      <w:pPr>
        <w:pStyle w:val="Heading2"/>
        <w:keepLines w:val="0"/>
        <w:widowControl/>
        <w:numPr>
          <w:ilvl w:val="1"/>
          <w:numId w:val="1"/>
        </w:numPr>
        <w:autoSpaceDE/>
        <w:autoSpaceDN/>
        <w:spacing w:before="240" w:after="60"/>
        <w:jc w:val="both"/>
        <w:rPr>
          <w:ins w:id="670" w:author="Thomas Stockhammer (25/05/20)" w:date="2025-07-04T16:14:00Z" w16du:dateUtc="2025-07-04T07:14:00Z"/>
        </w:rPr>
      </w:pPr>
      <w:bookmarkStart w:id="671" w:name="_Toc202538331"/>
      <w:ins w:id="672" w:author="Thomas Stockhammer (25/05/20)" w:date="2025-07-04T16:14:00Z" w16du:dateUtc="2025-07-04T07:14:00Z">
        <w:r>
          <w:t>Communication from MPEG#150</w:t>
        </w:r>
        <w:bookmarkEnd w:id="671"/>
      </w:ins>
    </w:p>
    <w:p w14:paraId="136B0CEF" w14:textId="039D5C4B" w:rsidR="00C25B2F" w:rsidRDefault="00C25B2F" w:rsidP="00C968EC">
      <w:pPr>
        <w:rPr>
          <w:ins w:id="673" w:author="Thomas Stockhammer (25/05/20)" w:date="2025-07-04T16:15:00Z" w16du:dateUtc="2025-07-04T07:15:00Z"/>
          <w:b/>
          <w:lang w:val="en-GB" w:eastAsia="de-DE"/>
        </w:rPr>
      </w:pPr>
      <w:ins w:id="674" w:author="Thomas Stockhammer (25/05/20)" w:date="2025-07-04T16:14:00Z" w16du:dateUtc="2025-07-04T07:14:00Z">
        <w:r>
          <w:rPr>
            <w:lang w:eastAsia="de-DE"/>
          </w:rPr>
          <w:t>An LS was sent from MPEG#151</w:t>
        </w:r>
      </w:ins>
      <w:ins w:id="675" w:author="Thomas Stockhammer (25/05/20)" w:date="2025-07-04T16:15:00Z" w16du:dateUtc="2025-07-04T07:15:00Z">
        <w:r w:rsidR="00E7653F">
          <w:rPr>
            <w:lang w:eastAsia="de-DE"/>
          </w:rPr>
          <w:t xml:space="preserve"> in document WG03 </w:t>
        </w:r>
      </w:ins>
      <w:ins w:id="676" w:author="Thomas Stockhammer (25/05/20)" w:date="2025-07-04T16:15:00Z">
        <w:r w:rsidR="00E7653F" w:rsidRPr="00E7653F">
          <w:rPr>
            <w:b/>
            <w:lang w:val="en-GB" w:eastAsia="de-DE"/>
          </w:rPr>
          <w:t>N1607</w:t>
        </w:r>
      </w:ins>
    </w:p>
    <w:p w14:paraId="434FE171" w14:textId="77777777" w:rsidR="00E7653F" w:rsidRDefault="00E7653F" w:rsidP="00C968EC">
      <w:pPr>
        <w:rPr>
          <w:ins w:id="677" w:author="Thomas Stockhammer (25/05/20)" w:date="2025-07-04T16:15:00Z" w16du:dateUtc="2025-07-04T07:15:00Z"/>
          <w:b/>
          <w:lang w:val="en-GB" w:eastAsia="de-DE"/>
        </w:rPr>
      </w:pPr>
    </w:p>
    <w:p w14:paraId="57F33A8F" w14:textId="77777777" w:rsidR="00E7653F" w:rsidRPr="00E7653F" w:rsidRDefault="00E7653F" w:rsidP="00E7653F">
      <w:pPr>
        <w:rPr>
          <w:ins w:id="678" w:author="Thomas Stockhammer (25/05/20)" w:date="2025-07-04T16:15:00Z"/>
          <w:lang w:eastAsia="de-DE"/>
        </w:rPr>
      </w:pPr>
      <w:ins w:id="679" w:author="Thomas Stockhammer (25/05/20)" w:date="2025-07-04T16:15:00Z">
        <w:r w:rsidRPr="00E7653F">
          <w:rPr>
            <w:lang w:eastAsia="de-DE"/>
          </w:rPr>
          <w:t>ISO/IEC JTC1/SC29/WG03 (MPEG Systems) would like to inform Khronos regarding recent progress in our standardization activity on MPEG-I Scene Description, defined in ISO/IEC 23090-14. This standard specifies extensions to existing scene description formats, in particular ISO/IEC 12113 also known as Khronos glTF, in order to support timed media, in particular including MPEG media. Extensions include support for MPEG 2D and immersive codecs (immersive audio, immersive video, haptics, avatar), scene description format syntax and semantics for anchoring, physics, interactivity, lighting, scene understanding and more. It also defines the processing model when using these extensions and a Media Access Function (MAF) API for communication between the Presentation Engine and the Media Access Function.</w:t>
        </w:r>
      </w:ins>
    </w:p>
    <w:p w14:paraId="291A724B" w14:textId="77777777" w:rsidR="00E7653F" w:rsidRPr="00E7653F" w:rsidRDefault="00E7653F" w:rsidP="00E7653F">
      <w:pPr>
        <w:rPr>
          <w:ins w:id="680" w:author="Thomas Stockhammer (25/05/20)" w:date="2025-07-04T16:15:00Z"/>
          <w:lang w:eastAsia="de-DE"/>
        </w:rPr>
      </w:pPr>
    </w:p>
    <w:p w14:paraId="769F61C3" w14:textId="77777777" w:rsidR="00E7653F" w:rsidRPr="00E7653F" w:rsidRDefault="00E7653F" w:rsidP="00E7653F">
      <w:pPr>
        <w:rPr>
          <w:ins w:id="681" w:author="Thomas Stockhammer (25/05/20)" w:date="2025-07-04T16:15:00Z"/>
          <w:b/>
          <w:bCs/>
          <w:lang w:eastAsia="de-DE"/>
        </w:rPr>
      </w:pPr>
      <w:ins w:id="682" w:author="Thomas Stockhammer (25/05/20)" w:date="2025-07-04T16:15:00Z">
        <w:r w:rsidRPr="00E7653F">
          <w:rPr>
            <w:b/>
            <w:bCs/>
            <w:lang w:eastAsia="de-DE"/>
          </w:rPr>
          <w:t>Latest Extensions to glTF2.0 in MPEG-I Scene Description</w:t>
        </w:r>
      </w:ins>
    </w:p>
    <w:p w14:paraId="5B7670B9" w14:textId="77777777" w:rsidR="00E7653F" w:rsidRPr="00E7653F" w:rsidRDefault="00E7653F" w:rsidP="00E7653F">
      <w:pPr>
        <w:rPr>
          <w:ins w:id="683" w:author="Thomas Stockhammer (25/05/20)" w:date="2025-07-04T16:15:00Z"/>
          <w:lang w:eastAsia="de-DE"/>
        </w:rPr>
      </w:pPr>
      <w:ins w:id="684" w:author="Thomas Stockhammer (25/05/20)" w:date="2025-07-04T16:15:00Z">
        <w:r w:rsidRPr="00E7653F">
          <w:rPr>
            <w:lang w:eastAsia="de-DE"/>
          </w:rPr>
          <w:t>MPEG Systems has completed development of ISO/IEC 23090-14 2nd edition and is currently working on further extensions. From MPEG#151, we issue a draft of ISO/IEC 23090-14 2nd edition DAM 1 in WG03 N1573. In this context, MPEG Systems already submitted three pull requests to address relevant extensions:</w:t>
        </w:r>
      </w:ins>
    </w:p>
    <w:p w14:paraId="69CF3ED9" w14:textId="77777777" w:rsidR="00E7653F" w:rsidRPr="00E7653F" w:rsidRDefault="00E7653F" w:rsidP="00E7653F">
      <w:pPr>
        <w:numPr>
          <w:ilvl w:val="0"/>
          <w:numId w:val="41"/>
        </w:numPr>
        <w:rPr>
          <w:ins w:id="685" w:author="Thomas Stockhammer (25/05/20)" w:date="2025-07-04T16:15:00Z"/>
          <w:lang w:eastAsia="de-DE"/>
        </w:rPr>
      </w:pPr>
      <w:ins w:id="686" w:author="Thomas Stockhammer (25/05/20)" w:date="2025-07-04T16:15:00Z">
        <w:r w:rsidRPr="00E7653F">
          <w:rPr>
            <w:lang w:eastAsia="de-DE"/>
          </w:rPr>
          <w:fldChar w:fldCharType="begin"/>
        </w:r>
        <w:r w:rsidRPr="00E7653F">
          <w:rPr>
            <w:lang w:eastAsia="de-DE"/>
          </w:rPr>
          <w:instrText>HYPERLINK "https://github.com/KhronosGroup/glTF/pull/2503"</w:instrText>
        </w:r>
        <w:r w:rsidRPr="00E7653F">
          <w:rPr>
            <w:lang w:eastAsia="de-DE"/>
          </w:rPr>
        </w:r>
        <w:r w:rsidRPr="00E7653F">
          <w:rPr>
            <w:lang w:eastAsia="de-DE"/>
          </w:rPr>
          <w:fldChar w:fldCharType="separate"/>
        </w:r>
        <w:r w:rsidRPr="00E7653F">
          <w:rPr>
            <w:rStyle w:val="Hyperlink"/>
            <w:b/>
            <w:bCs/>
            <w:lang w:eastAsia="de-DE"/>
          </w:rPr>
          <w:t>Add MPEG_interactivity extension</w:t>
        </w:r>
      </w:ins>
      <w:ins w:id="687" w:author="Thomas Stockhammer (25/05/20)" w:date="2025-07-04T16:15:00Z" w16du:dateUtc="2025-07-04T07:15:00Z">
        <w:r w:rsidRPr="00E7653F">
          <w:rPr>
            <w:lang w:eastAsia="de-DE"/>
          </w:rPr>
          <w:fldChar w:fldCharType="end"/>
        </w:r>
      </w:ins>
    </w:p>
    <w:p w14:paraId="4EAAFC46" w14:textId="77777777" w:rsidR="00E7653F" w:rsidRPr="00E7653F" w:rsidRDefault="00E7653F" w:rsidP="00E7653F">
      <w:pPr>
        <w:numPr>
          <w:ilvl w:val="0"/>
          <w:numId w:val="41"/>
        </w:numPr>
        <w:rPr>
          <w:ins w:id="688" w:author="Thomas Stockhammer (25/05/20)" w:date="2025-07-04T16:15:00Z"/>
          <w:lang w:eastAsia="de-DE"/>
        </w:rPr>
      </w:pPr>
      <w:ins w:id="689" w:author="Thomas Stockhammer (25/05/20)" w:date="2025-07-04T16:15:00Z">
        <w:r w:rsidRPr="00E7653F">
          <w:rPr>
            <w:lang w:eastAsia="de-DE"/>
          </w:rPr>
          <w:fldChar w:fldCharType="begin"/>
        </w:r>
        <w:r w:rsidRPr="00E7653F">
          <w:rPr>
            <w:lang w:eastAsia="de-DE"/>
          </w:rPr>
          <w:instrText>HYPERLINK "https://github.com/KhronosGroup/glTF/pull/2502"</w:instrText>
        </w:r>
        <w:r w:rsidRPr="00E7653F">
          <w:rPr>
            <w:lang w:eastAsia="de-DE"/>
          </w:rPr>
        </w:r>
        <w:r w:rsidRPr="00E7653F">
          <w:rPr>
            <w:lang w:eastAsia="de-DE"/>
          </w:rPr>
          <w:fldChar w:fldCharType="separate"/>
        </w:r>
        <w:r w:rsidRPr="00E7653F">
          <w:rPr>
            <w:rStyle w:val="Hyperlink"/>
            <w:b/>
            <w:bCs/>
            <w:lang w:eastAsia="de-DE"/>
          </w:rPr>
          <w:t>Add MPEG_haptic and MPEG_haptic_material extensions</w:t>
        </w:r>
      </w:ins>
      <w:ins w:id="690" w:author="Thomas Stockhammer (25/05/20)" w:date="2025-07-04T16:15:00Z" w16du:dateUtc="2025-07-04T07:15:00Z">
        <w:r w:rsidRPr="00E7653F">
          <w:rPr>
            <w:lang w:eastAsia="de-DE"/>
          </w:rPr>
          <w:fldChar w:fldCharType="end"/>
        </w:r>
      </w:ins>
    </w:p>
    <w:p w14:paraId="109CE36C" w14:textId="77777777" w:rsidR="00E7653F" w:rsidRPr="00E7653F" w:rsidRDefault="00E7653F" w:rsidP="00E7653F">
      <w:pPr>
        <w:numPr>
          <w:ilvl w:val="0"/>
          <w:numId w:val="41"/>
        </w:numPr>
        <w:rPr>
          <w:ins w:id="691" w:author="Thomas Stockhammer (25/05/20)" w:date="2025-07-04T16:15:00Z"/>
          <w:lang w:eastAsia="de-DE"/>
        </w:rPr>
      </w:pPr>
      <w:ins w:id="692" w:author="Thomas Stockhammer (25/05/20)" w:date="2025-07-04T16:15:00Z">
        <w:r w:rsidRPr="00E7653F">
          <w:rPr>
            <w:lang w:eastAsia="de-DE"/>
          </w:rPr>
          <w:fldChar w:fldCharType="begin"/>
        </w:r>
        <w:r w:rsidRPr="00E7653F">
          <w:rPr>
            <w:lang w:eastAsia="de-DE"/>
          </w:rPr>
          <w:instrText>HYPERLINK "https://github.com/KhronosGroup/glTF/pull/2501"</w:instrText>
        </w:r>
        <w:r w:rsidRPr="00E7653F">
          <w:rPr>
            <w:lang w:eastAsia="de-DE"/>
          </w:rPr>
        </w:r>
        <w:r w:rsidRPr="00E7653F">
          <w:rPr>
            <w:lang w:eastAsia="de-DE"/>
          </w:rPr>
          <w:fldChar w:fldCharType="separate"/>
        </w:r>
        <w:r w:rsidRPr="00E7653F">
          <w:rPr>
            <w:rStyle w:val="Hyperlink"/>
            <w:b/>
            <w:bCs/>
            <w:lang w:eastAsia="de-DE"/>
          </w:rPr>
          <w:t>Add MPEG_anchor extension</w:t>
        </w:r>
      </w:ins>
      <w:ins w:id="693" w:author="Thomas Stockhammer (25/05/20)" w:date="2025-07-04T16:15:00Z" w16du:dateUtc="2025-07-04T07:15:00Z">
        <w:r w:rsidRPr="00E7653F">
          <w:rPr>
            <w:lang w:eastAsia="de-DE"/>
          </w:rPr>
          <w:fldChar w:fldCharType="end"/>
        </w:r>
      </w:ins>
    </w:p>
    <w:p w14:paraId="6DCD5F7A" w14:textId="77777777" w:rsidR="00E7653F" w:rsidRPr="00E7653F" w:rsidRDefault="00E7653F" w:rsidP="00E7653F">
      <w:pPr>
        <w:rPr>
          <w:ins w:id="694" w:author="Thomas Stockhammer (25/05/20)" w:date="2025-07-04T16:15:00Z"/>
          <w:lang w:eastAsia="de-DE"/>
        </w:rPr>
      </w:pPr>
    </w:p>
    <w:p w14:paraId="7AD4C2D4" w14:textId="77777777" w:rsidR="00E7653F" w:rsidRPr="00E7653F" w:rsidRDefault="00E7653F" w:rsidP="00E7653F">
      <w:pPr>
        <w:rPr>
          <w:ins w:id="695" w:author="Thomas Stockhammer (25/05/20)" w:date="2025-07-04T16:15:00Z"/>
          <w:lang w:eastAsia="de-DE"/>
        </w:rPr>
      </w:pPr>
      <w:ins w:id="696" w:author="Thomas Stockhammer (25/05/20)" w:date="2025-07-04T16:15:00Z">
        <w:r w:rsidRPr="00E7653F">
          <w:rPr>
            <w:lang w:eastAsia="de-DE"/>
          </w:rPr>
          <w:t xml:space="preserve">Over the next few weeks, additional pull requests will be submitted to complete extension registration of all features in the second edition, those are currently reviewed MPEG internally and prepared here: </w:t>
        </w:r>
        <w:r w:rsidRPr="00E7653F">
          <w:rPr>
            <w:lang w:eastAsia="de-DE"/>
          </w:rPr>
          <w:fldChar w:fldCharType="begin"/>
        </w:r>
        <w:r w:rsidRPr="00E7653F">
          <w:rPr>
            <w:lang w:eastAsia="de-DE"/>
          </w:rPr>
          <w:instrText>HYPERLINK "https://github.com/MPEGGroup/glTF/pulls?q=sort%3Aupdated-desc+is%3Apr+is%3Aopen"</w:instrText>
        </w:r>
        <w:r w:rsidRPr="00E7653F">
          <w:rPr>
            <w:lang w:eastAsia="de-DE"/>
          </w:rPr>
        </w:r>
        <w:r w:rsidRPr="00E7653F">
          <w:rPr>
            <w:lang w:eastAsia="de-DE"/>
          </w:rPr>
          <w:fldChar w:fldCharType="separate"/>
        </w:r>
        <w:r w:rsidRPr="00E7653F">
          <w:rPr>
            <w:rStyle w:val="Hyperlink"/>
            <w:lang w:eastAsia="de-DE"/>
          </w:rPr>
          <w:t>https://github.com/MPEGGroup/glTF/pulls?q=sort%3Aupdated-desc+is%3Apr+is%3Aopen</w:t>
        </w:r>
      </w:ins>
      <w:ins w:id="697" w:author="Thomas Stockhammer (25/05/20)" w:date="2025-07-04T16:15:00Z" w16du:dateUtc="2025-07-04T07:15:00Z">
        <w:r w:rsidRPr="00E7653F">
          <w:rPr>
            <w:lang w:eastAsia="de-DE"/>
          </w:rPr>
          <w:fldChar w:fldCharType="end"/>
        </w:r>
      </w:ins>
      <w:ins w:id="698" w:author="Thomas Stockhammer (25/05/20)" w:date="2025-07-04T16:15:00Z">
        <w:r w:rsidRPr="00E7653F">
          <w:rPr>
            <w:lang w:eastAsia="de-DE"/>
          </w:rPr>
          <w:t>.</w:t>
        </w:r>
      </w:ins>
    </w:p>
    <w:p w14:paraId="4F43346D" w14:textId="77777777" w:rsidR="00E7653F" w:rsidRPr="00E7653F" w:rsidRDefault="00E7653F" w:rsidP="00E7653F">
      <w:pPr>
        <w:rPr>
          <w:ins w:id="699" w:author="Thomas Stockhammer (25/05/20)" w:date="2025-07-04T16:15:00Z"/>
          <w:lang w:eastAsia="de-DE"/>
        </w:rPr>
      </w:pPr>
    </w:p>
    <w:p w14:paraId="603F2BB6" w14:textId="77777777" w:rsidR="00E7653F" w:rsidRPr="00E7653F" w:rsidRDefault="00E7653F" w:rsidP="00E7653F">
      <w:pPr>
        <w:rPr>
          <w:ins w:id="700" w:author="Thomas Stockhammer (25/05/20)" w:date="2025-07-04T16:15:00Z"/>
          <w:lang w:eastAsia="de-DE"/>
        </w:rPr>
      </w:pPr>
      <w:ins w:id="701" w:author="Thomas Stockhammer (25/05/20)" w:date="2025-07-04T16:15:00Z">
        <w:r w:rsidRPr="00E7653F">
          <w:rPr>
            <w:lang w:eastAsia="de-DE"/>
          </w:rPr>
          <w:t xml:space="preserve">In particular, we would like to point to the extension to support Gaussian Splats in gltf2.0. The candidate extension maps GS attributes such as INRIA PLY to glTF attributes and application-specific attributes. This extension allows to store and playback static and dynamic splats directly in glTF, for example using a renderer developed in MPEG for Gaussian splats. Software tools will be made available shortly as well. </w:t>
        </w:r>
      </w:ins>
    </w:p>
    <w:p w14:paraId="727CD774" w14:textId="77777777" w:rsidR="00E7653F" w:rsidRPr="00E7653F" w:rsidRDefault="00E7653F" w:rsidP="00E7653F">
      <w:pPr>
        <w:rPr>
          <w:ins w:id="702" w:author="Thomas Stockhammer (25/05/20)" w:date="2025-07-04T16:15:00Z"/>
          <w:lang w:eastAsia="de-DE"/>
        </w:rPr>
      </w:pPr>
      <w:ins w:id="703" w:author="Thomas Stockhammer (25/05/20)" w:date="2025-07-04T16:15:00Z">
        <w:r w:rsidRPr="00E7653F">
          <w:rPr>
            <w:lang w:eastAsia="de-DE"/>
          </w:rPr>
          <w:t>Your support in publishing these submitted extensions is highly appreciated.</w:t>
        </w:r>
      </w:ins>
    </w:p>
    <w:p w14:paraId="3A628463" w14:textId="77777777" w:rsidR="00E7653F" w:rsidRPr="00E7653F" w:rsidRDefault="00E7653F" w:rsidP="00E7653F">
      <w:pPr>
        <w:rPr>
          <w:ins w:id="704" w:author="Thomas Stockhammer (25/05/20)" w:date="2025-07-04T16:15:00Z"/>
          <w:lang w:val="en" w:eastAsia="de-DE"/>
        </w:rPr>
      </w:pPr>
    </w:p>
    <w:p w14:paraId="707D9E8E" w14:textId="77777777" w:rsidR="00E7653F" w:rsidRPr="00E7653F" w:rsidRDefault="00E7653F" w:rsidP="00E7653F">
      <w:pPr>
        <w:rPr>
          <w:ins w:id="705" w:author="Thomas Stockhammer (25/05/20)" w:date="2025-07-04T16:15:00Z"/>
          <w:b/>
          <w:bCs/>
          <w:lang w:eastAsia="de-DE"/>
        </w:rPr>
      </w:pPr>
      <w:ins w:id="706" w:author="Thomas Stockhammer (25/05/20)" w:date="2025-07-04T16:15:00Z">
        <w:r w:rsidRPr="00E7653F">
          <w:rPr>
            <w:b/>
            <w:bCs/>
            <w:lang w:eastAsia="de-DE"/>
          </w:rPr>
          <w:t>Reference Software</w:t>
        </w:r>
      </w:ins>
    </w:p>
    <w:p w14:paraId="1E38B090" w14:textId="77777777" w:rsidR="00E7653F" w:rsidRPr="00E7653F" w:rsidRDefault="00E7653F" w:rsidP="00E7653F">
      <w:pPr>
        <w:rPr>
          <w:ins w:id="707" w:author="Thomas Stockhammer (25/05/20)" w:date="2025-07-04T16:15:00Z"/>
          <w:lang w:val="en" w:eastAsia="de-DE"/>
        </w:rPr>
      </w:pPr>
      <w:ins w:id="708" w:author="Thomas Stockhammer (25/05/20)" w:date="2025-07-04T16:15:00Z">
        <w:r w:rsidRPr="00E7653F">
          <w:rPr>
            <w:lang w:val="en" w:eastAsia="de-DE"/>
          </w:rPr>
          <w:t>MPEG Systems is preparing an update to the Scene Description reference and conformance software (in an amendment to ISO/IEC 23090-24 available in WG03 N1589) for the extensions and functionalities defined in the second edition of ISO/IEC 23090-14. Through this amendment, assets incorporating MPEG extensions will be made available for evaluation and experimental use.</w:t>
        </w:r>
      </w:ins>
    </w:p>
    <w:p w14:paraId="7FDA4B44" w14:textId="77777777" w:rsidR="00E7653F" w:rsidRPr="00E7653F" w:rsidRDefault="00E7653F" w:rsidP="00E7653F">
      <w:pPr>
        <w:rPr>
          <w:ins w:id="709" w:author="Thomas Stockhammer (25/05/20)" w:date="2025-07-04T16:15:00Z"/>
          <w:lang w:eastAsia="de-DE"/>
        </w:rPr>
      </w:pPr>
    </w:p>
    <w:p w14:paraId="7486706D" w14:textId="77777777" w:rsidR="00E7653F" w:rsidRPr="00E7653F" w:rsidRDefault="00E7653F" w:rsidP="00E7653F">
      <w:pPr>
        <w:rPr>
          <w:ins w:id="710" w:author="Thomas Stockhammer (25/05/20)" w:date="2025-07-04T16:15:00Z"/>
          <w:b/>
          <w:bCs/>
          <w:lang w:eastAsia="de-DE"/>
        </w:rPr>
      </w:pPr>
      <w:ins w:id="711" w:author="Thomas Stockhammer (25/05/20)" w:date="2025-07-04T16:15:00Z">
        <w:r w:rsidRPr="00E7653F">
          <w:rPr>
            <w:b/>
            <w:bCs/>
            <w:lang w:eastAsia="de-DE"/>
          </w:rPr>
          <w:t>Extension to glTF Validator</w:t>
        </w:r>
      </w:ins>
    </w:p>
    <w:p w14:paraId="64940832" w14:textId="77777777" w:rsidR="00E7653F" w:rsidRPr="00E7653F" w:rsidRDefault="00E7653F" w:rsidP="00E7653F">
      <w:pPr>
        <w:rPr>
          <w:ins w:id="712" w:author="Thomas Stockhammer (25/05/20)" w:date="2025-07-04T16:15:00Z"/>
          <w:lang w:eastAsia="de-DE"/>
        </w:rPr>
      </w:pPr>
      <w:ins w:id="713" w:author="Thomas Stockhammer (25/05/20)" w:date="2025-07-04T16:15:00Z">
        <w:r w:rsidRPr="00E7653F">
          <w:rPr>
            <w:lang w:eastAsia="de-DE"/>
          </w:rPr>
          <w:t>MPEG Systems would like to reinforce its collaboration with Khronos on the glTF MPEG Vendor extensions, and we would welcome finding a way forward to contribute to the glTF validator for the MPEG glTF vendor extensions. For background on the initial request, refer to our previous communication in WG03N1259. We would welcome your view on converging on a process enabling the extension of the glTF validator to support the MPEG glTF vendor extensions.</w:t>
        </w:r>
      </w:ins>
    </w:p>
    <w:p w14:paraId="1E0B5715" w14:textId="77777777" w:rsidR="00E7653F" w:rsidRPr="00E7653F" w:rsidRDefault="00E7653F" w:rsidP="00E7653F">
      <w:pPr>
        <w:rPr>
          <w:ins w:id="714" w:author="Thomas Stockhammer (25/05/20)" w:date="2025-07-04T16:15:00Z"/>
          <w:lang w:eastAsia="de-DE"/>
        </w:rPr>
      </w:pPr>
      <w:ins w:id="715" w:author="Thomas Stockhammer (25/05/20)" w:date="2025-07-04T16:15:00Z">
        <w:r w:rsidRPr="00E7653F">
          <w:rPr>
            <w:lang w:eastAsia="de-DE"/>
          </w:rPr>
          <w:t xml:space="preserve"> </w:t>
        </w:r>
      </w:ins>
    </w:p>
    <w:p w14:paraId="34189034" w14:textId="77777777" w:rsidR="00E7653F" w:rsidRPr="00E7653F" w:rsidRDefault="00E7653F" w:rsidP="00E7653F">
      <w:pPr>
        <w:rPr>
          <w:ins w:id="716" w:author="Thomas Stockhammer (25/05/20)" w:date="2025-07-04T16:15:00Z"/>
          <w:lang w:eastAsia="de-DE"/>
        </w:rPr>
      </w:pPr>
      <w:ins w:id="717" w:author="Thomas Stockhammer (25/05/20)" w:date="2025-07-04T16:15:00Z">
        <w:r w:rsidRPr="00E7653F">
          <w:rPr>
            <w:lang w:eastAsia="de-DE"/>
          </w:rPr>
          <w:t>We propose that the MPEG code files, and the MPEG patch file contain the MPEG outbound copyright license (or similar text to the one in the glTF vendor extension files) and that the validator files, once patched, would contain a dual copyright license.</w:t>
        </w:r>
      </w:ins>
    </w:p>
    <w:p w14:paraId="2D60F0FC" w14:textId="77777777" w:rsidR="00E7653F" w:rsidRPr="00E7653F" w:rsidRDefault="00E7653F" w:rsidP="00E7653F">
      <w:pPr>
        <w:rPr>
          <w:ins w:id="718" w:author="Thomas Stockhammer (25/05/20)" w:date="2025-07-04T16:15:00Z"/>
          <w:lang w:eastAsia="de-DE"/>
        </w:rPr>
      </w:pPr>
      <w:ins w:id="719" w:author="Thomas Stockhammer (25/05/20)" w:date="2025-07-04T16:15:00Z">
        <w:r w:rsidRPr="00E7653F">
          <w:rPr>
            <w:lang w:eastAsia="de-DE"/>
          </w:rPr>
          <w:t xml:space="preserve"> </w:t>
        </w:r>
      </w:ins>
    </w:p>
    <w:p w14:paraId="7B09C212" w14:textId="77777777" w:rsidR="00E7653F" w:rsidRPr="00E7653F" w:rsidRDefault="00E7653F" w:rsidP="00E7653F">
      <w:pPr>
        <w:rPr>
          <w:ins w:id="720" w:author="Thomas Stockhammer (25/05/20)" w:date="2025-07-04T16:15:00Z"/>
          <w:lang w:eastAsia="de-DE"/>
        </w:rPr>
      </w:pPr>
      <w:ins w:id="721" w:author="Thomas Stockhammer (25/05/20)" w:date="2025-07-04T16:15:00Z">
        <w:r w:rsidRPr="00E7653F">
          <w:rPr>
            <w:lang w:eastAsia="de-DE"/>
          </w:rPr>
          <w:t>For the glTF validator website (</w:t>
        </w:r>
        <w:r w:rsidRPr="00E7653F">
          <w:rPr>
            <w:lang w:eastAsia="de-DE"/>
          </w:rPr>
          <w:fldChar w:fldCharType="begin"/>
        </w:r>
        <w:r w:rsidRPr="00E7653F">
          <w:rPr>
            <w:lang w:eastAsia="de-DE"/>
          </w:rPr>
          <w:instrText>HYPERLINK "https://gltf.report/"</w:instrText>
        </w:r>
        <w:r w:rsidRPr="00E7653F">
          <w:rPr>
            <w:lang w:eastAsia="de-DE"/>
          </w:rPr>
        </w:r>
        <w:r w:rsidRPr="00E7653F">
          <w:rPr>
            <w:lang w:eastAsia="de-DE"/>
          </w:rPr>
          <w:fldChar w:fldCharType="separate"/>
        </w:r>
        <w:r w:rsidRPr="00E7653F">
          <w:rPr>
            <w:rStyle w:val="Hyperlink"/>
            <w:lang w:eastAsia="de-DE"/>
          </w:rPr>
          <w:t>https://gltf.report/</w:t>
        </w:r>
      </w:ins>
      <w:ins w:id="722" w:author="Thomas Stockhammer (25/05/20)" w:date="2025-07-04T16:15:00Z" w16du:dateUtc="2025-07-04T07:15:00Z">
        <w:r w:rsidRPr="00E7653F">
          <w:rPr>
            <w:lang w:eastAsia="de-DE"/>
          </w:rPr>
          <w:fldChar w:fldCharType="end"/>
        </w:r>
      </w:ins>
      <w:ins w:id="723" w:author="Thomas Stockhammer (25/05/20)" w:date="2025-07-04T16:15:00Z">
        <w:r w:rsidRPr="00E7653F">
          <w:rPr>
            <w:lang w:eastAsia="de-DE"/>
          </w:rPr>
          <w:t>), a note or readme could be added to address the handling of glTF files containing MPEG vendor extensions.</w:t>
        </w:r>
      </w:ins>
    </w:p>
    <w:p w14:paraId="4067142A" w14:textId="77777777" w:rsidR="00E7653F" w:rsidRPr="00E7653F" w:rsidRDefault="00E7653F" w:rsidP="00E7653F">
      <w:pPr>
        <w:rPr>
          <w:ins w:id="724" w:author="Thomas Stockhammer (25/05/20)" w:date="2025-07-04T16:15:00Z"/>
          <w:lang w:eastAsia="de-DE"/>
        </w:rPr>
      </w:pPr>
    </w:p>
    <w:p w14:paraId="4D7D7130" w14:textId="77777777" w:rsidR="00E7653F" w:rsidRPr="00E7653F" w:rsidRDefault="00E7653F" w:rsidP="00E7653F">
      <w:pPr>
        <w:rPr>
          <w:ins w:id="725" w:author="Thomas Stockhammer (25/05/20)" w:date="2025-07-04T16:15:00Z"/>
          <w:lang w:eastAsia="de-DE"/>
        </w:rPr>
      </w:pPr>
      <w:ins w:id="726" w:author="Thomas Stockhammer (25/05/20)" w:date="2025-07-04T16:15:00Z">
        <w:r w:rsidRPr="00E7653F">
          <w:rPr>
            <w:lang w:eastAsia="de-DE"/>
          </w:rPr>
          <w:t xml:space="preserve">Our upcoming meeting information can be found at </w:t>
        </w:r>
        <w:r w:rsidRPr="00E7653F">
          <w:rPr>
            <w:lang w:eastAsia="de-DE"/>
          </w:rPr>
          <w:fldChar w:fldCharType="begin"/>
        </w:r>
        <w:r w:rsidRPr="00E7653F">
          <w:rPr>
            <w:lang w:eastAsia="de-DE"/>
          </w:rPr>
          <w:instrText>HYPERLINK "https://www.mpeg.org/meetings/"</w:instrText>
        </w:r>
        <w:r w:rsidRPr="00E7653F">
          <w:rPr>
            <w:lang w:eastAsia="de-DE"/>
          </w:rPr>
        </w:r>
        <w:r w:rsidRPr="00E7653F">
          <w:rPr>
            <w:lang w:eastAsia="de-DE"/>
          </w:rPr>
          <w:fldChar w:fldCharType="separate"/>
        </w:r>
        <w:r w:rsidRPr="00E7653F">
          <w:rPr>
            <w:rStyle w:val="Hyperlink"/>
            <w:lang w:eastAsia="de-DE"/>
          </w:rPr>
          <w:t>https://www.mpeg.org/meetings/</w:t>
        </w:r>
      </w:ins>
      <w:ins w:id="727" w:author="Thomas Stockhammer (25/05/20)" w:date="2025-07-04T16:15:00Z" w16du:dateUtc="2025-07-04T07:15:00Z">
        <w:r w:rsidRPr="00E7653F">
          <w:rPr>
            <w:lang w:eastAsia="de-DE"/>
          </w:rPr>
          <w:fldChar w:fldCharType="end"/>
        </w:r>
      </w:ins>
      <w:ins w:id="728" w:author="Thomas Stockhammer (25/05/20)" w:date="2025-07-04T16:15:00Z">
        <w:r w:rsidRPr="00E7653F">
          <w:rPr>
            <w:lang w:eastAsia="de-DE"/>
          </w:rPr>
          <w:t xml:space="preserve"> </w:t>
        </w:r>
      </w:ins>
    </w:p>
    <w:p w14:paraId="59E15B85" w14:textId="77777777" w:rsidR="00E7653F" w:rsidRPr="00ED5AA8" w:rsidRDefault="00E7653F" w:rsidP="00C968EC">
      <w:pPr>
        <w:rPr>
          <w:lang w:eastAsia="de-DE"/>
        </w:rPr>
      </w:pPr>
    </w:p>
    <w:p w14:paraId="38471A35" w14:textId="1171318F" w:rsidR="00634ECB" w:rsidRDefault="00634ECB">
      <w:pPr>
        <w:pStyle w:val="Heading1"/>
        <w:keepNext/>
        <w:widowControl/>
        <w:numPr>
          <w:ilvl w:val="0"/>
          <w:numId w:val="1"/>
        </w:numPr>
        <w:autoSpaceDE/>
        <w:autoSpaceDN/>
        <w:spacing w:before="240" w:after="60"/>
        <w:jc w:val="both"/>
      </w:pPr>
      <w:bookmarkStart w:id="729" w:name="_Toc202538332"/>
      <w:r>
        <w:t>Requirements, Scenarios and Test Assets</w:t>
      </w:r>
      <w:bookmarkEnd w:id="729"/>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730" w:name="_Toc202538333"/>
      <w:r>
        <w:t>Requirements</w:t>
      </w:r>
      <w:bookmarkEnd w:id="730"/>
    </w:p>
    <w:p w14:paraId="17E30024" w14:textId="49ED6BDD" w:rsidR="00634ECB"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work of the MPEG-I scene description is based on the requirements defined in N18965, later revised to N19511. The coverage of the requirements and the progress is documented in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445"/>
        <w:gridCol w:w="651"/>
        <w:gridCol w:w="875"/>
        <w:gridCol w:w="139"/>
        <w:gridCol w:w="769"/>
        <w:gridCol w:w="1476"/>
        <w:gridCol w:w="857"/>
        <w:gridCol w:w="2686"/>
      </w:tblGrid>
      <w:tr w:rsidR="002B4300" w14:paraId="06E49C9A" w14:textId="77777777" w:rsidTr="002B4300">
        <w:trPr>
          <w:tblCellSpacing w:w="15" w:type="dxa"/>
        </w:trPr>
        <w:tc>
          <w:tcPr>
            <w:tcW w:w="106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19F9D16" w14:textId="4475E4D7" w:rsidR="002B4300" w:rsidRDefault="002B4300">
            <w:pPr>
              <w:jc w:val="center"/>
              <w:rPr>
                <w:rFonts w:ascii="Arial" w:eastAsia="Times New Roman" w:hAnsi="Arial" w:cs="Arial"/>
                <w:sz w:val="20"/>
                <w:szCs w:val="20"/>
              </w:rPr>
            </w:pPr>
            <w:hyperlink r:id="rId117" w:history="1">
              <w:r>
                <w:rPr>
                  <w:rStyle w:val="Hyperlink"/>
                  <w:rFonts w:ascii="Arial" w:hAnsi="Arial" w:cs="Arial"/>
                  <w:sz w:val="20"/>
                  <w:szCs w:val="20"/>
                </w:rPr>
                <w:t>MDS23203</w:t>
              </w:r>
            </w:hyperlink>
          </w:p>
        </w:tc>
        <w:tc>
          <w:tcPr>
            <w:tcW w:w="41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35A277E" w14:textId="77777777" w:rsidR="002B4300" w:rsidRDefault="002B4300">
            <w:pPr>
              <w:jc w:val="center"/>
              <w:rPr>
                <w:rFonts w:ascii="Arial" w:hAnsi="Arial" w:cs="Arial"/>
                <w:sz w:val="20"/>
                <w:szCs w:val="20"/>
              </w:rPr>
            </w:pPr>
            <w:r>
              <w:rPr>
                <w:rFonts w:ascii="Arial" w:hAnsi="Arial" w:cs="Arial"/>
                <w:sz w:val="20"/>
                <w:szCs w:val="20"/>
              </w:rPr>
              <w:t>WG 03</w:t>
            </w:r>
          </w:p>
        </w:tc>
        <w:tc>
          <w:tcPr>
            <w:tcW w:w="62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4A9BFB9" w14:textId="77777777" w:rsidR="002B4300" w:rsidRDefault="002B4300">
            <w:pPr>
              <w:jc w:val="center"/>
              <w:rPr>
                <w:rFonts w:ascii="Arial" w:hAnsi="Arial" w:cs="Arial"/>
                <w:sz w:val="20"/>
                <w:szCs w:val="20"/>
              </w:rPr>
            </w:pPr>
            <w:r>
              <w:rPr>
                <w:rFonts w:ascii="Arial" w:hAnsi="Arial" w:cs="Arial"/>
                <w:sz w:val="20"/>
                <w:szCs w:val="20"/>
              </w:rPr>
              <w:t>01050</w:t>
            </w:r>
          </w:p>
        </w:tc>
        <w:tc>
          <w:tcPr>
            <w:tcW w:w="84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2D09D5" w14:textId="77777777" w:rsidR="002B4300" w:rsidRDefault="002B4300">
            <w:pPr>
              <w:rPr>
                <w:rFonts w:ascii="Arial" w:hAnsi="Arial" w:cs="Arial"/>
                <w:sz w:val="20"/>
                <w:szCs w:val="20"/>
              </w:rPr>
            </w:pPr>
            <w:r>
              <w:rPr>
                <w:rFonts w:ascii="Arial" w:hAnsi="Arial" w:cs="Arial"/>
                <w:sz w:val="20"/>
                <w:szCs w:val="20"/>
              </w:rPr>
              <w:t>2023-10-20 22:21:23</w:t>
            </w:r>
          </w:p>
        </w:tc>
        <w:tc>
          <w:tcPr>
            <w:tcW w:w="10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DDED9E3" w14:textId="77777777" w:rsidR="002B4300" w:rsidRDefault="002B4300">
            <w:pPr>
              <w:rPr>
                <w:rFonts w:ascii="Arial" w:hAnsi="Arial" w:cs="Arial"/>
                <w:sz w:val="20"/>
                <w:szCs w:val="20"/>
              </w:rPr>
            </w:pPr>
          </w:p>
        </w:tc>
        <w:tc>
          <w:tcPr>
            <w:tcW w:w="73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959CB6D"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4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4DE1F5E" w14:textId="77777777" w:rsidR="002B4300" w:rsidRDefault="002B4300">
            <w:pPr>
              <w:rPr>
                <w:rFonts w:ascii="Arial" w:hAnsi="Arial" w:cs="Arial"/>
                <w:sz w:val="20"/>
                <w:szCs w:val="20"/>
              </w:rPr>
            </w:pPr>
            <w:r>
              <w:rPr>
                <w:rFonts w:ascii="Arial" w:hAnsi="Arial" w:cs="Arial"/>
                <w:sz w:val="20"/>
                <w:szCs w:val="20"/>
              </w:rPr>
              <w:t>Requirements Coverage of MPEG-I Scene Description</w:t>
            </w:r>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58661BE9" w14:textId="77777777" w:rsidR="002B4300" w:rsidRDefault="002B4300">
            <w:pPr>
              <w:rPr>
                <w:rFonts w:ascii="Arial" w:hAnsi="Arial" w:cs="Arial"/>
                <w:sz w:val="20"/>
                <w:szCs w:val="20"/>
              </w:rPr>
            </w:pPr>
            <w:r>
              <w:rPr>
                <w:rFonts w:ascii="Arial" w:hAnsi="Arial" w:cs="Arial"/>
                <w:sz w:val="20"/>
                <w:szCs w:val="20"/>
              </w:rPr>
              <w:t>WG 03 MPEG Systems</w:t>
            </w:r>
          </w:p>
        </w:tc>
        <w:tc>
          <w:tcPr>
            <w:tcW w:w="2641"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2B4300" w14:paraId="00C2F833" w14:textId="77777777">
              <w:trPr>
                <w:tblCellSpacing w:w="15" w:type="dxa"/>
                <w:jc w:val="center"/>
              </w:trPr>
              <w:tc>
                <w:tcPr>
                  <w:tcW w:w="4750" w:type="pct"/>
                  <w:vAlign w:val="center"/>
                  <w:hideMark/>
                </w:tcPr>
                <w:p w14:paraId="60498D6A" w14:textId="77777777" w:rsidR="002B4300" w:rsidRDefault="002B4300">
                  <w:pPr>
                    <w:rPr>
                      <w:rFonts w:ascii="Arial" w:hAnsi="Arial" w:cs="Arial"/>
                      <w:sz w:val="20"/>
                      <w:szCs w:val="20"/>
                    </w:rPr>
                  </w:pPr>
                  <w:r>
                    <w:rPr>
                      <w:rFonts w:ascii="Arial" w:hAnsi="Arial" w:cs="Arial"/>
                      <w:sz w:val="20"/>
                      <w:szCs w:val="20"/>
                    </w:rPr>
                    <w:t>MDS23203_WG03_N01050</w:t>
                  </w:r>
                </w:p>
              </w:tc>
            </w:tr>
          </w:tbl>
          <w:p w14:paraId="52B86417" w14:textId="77777777" w:rsidR="002B4300" w:rsidRDefault="002B4300">
            <w:pPr>
              <w:jc w:val="center"/>
              <w:rPr>
                <w:rFonts w:ascii="Arial" w:hAnsi="Arial" w:cs="Arial"/>
                <w:sz w:val="20"/>
                <w:szCs w:val="20"/>
              </w:rPr>
            </w:pPr>
          </w:p>
        </w:tc>
      </w:tr>
    </w:tbl>
    <w:p w14:paraId="2ACA93C8" w14:textId="77777777" w:rsidR="00683A67" w:rsidRDefault="00683A67" w:rsidP="00683A67">
      <w:bookmarkStart w:id="731" w:name="_Toc125348070"/>
      <w:bookmarkEnd w:id="731"/>
    </w:p>
    <w:p w14:paraId="4E0945F0" w14:textId="2D43BED7" w:rsidR="00683A67" w:rsidRDefault="00683A67" w:rsidP="00683A67">
      <w:r>
        <w:t>Updated Requirements are available here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6"/>
        <w:gridCol w:w="414"/>
        <w:gridCol w:w="621"/>
        <w:gridCol w:w="845"/>
        <w:gridCol w:w="101"/>
        <w:gridCol w:w="736"/>
        <w:gridCol w:w="1343"/>
        <w:gridCol w:w="1228"/>
        <w:gridCol w:w="2656"/>
      </w:tblGrid>
      <w:tr w:rsidR="00683A67" w14:paraId="7BE59BA3" w14:textId="77777777">
        <w:trPr>
          <w:tblCellSpacing w:w="15" w:type="dxa"/>
          <w:jc w:val="center"/>
        </w:trPr>
        <w:tc>
          <w:tcPr>
            <w:tcW w:w="1050" w:type="dxa"/>
            <w:vAlign w:val="center"/>
            <w:hideMark/>
          </w:tcPr>
          <w:p w14:paraId="70EAABB9" w14:textId="1286F4BE" w:rsidR="00683A67" w:rsidRDefault="00683A67">
            <w:pPr>
              <w:jc w:val="center"/>
              <w:rPr>
                <w:rFonts w:ascii="Arial" w:eastAsia="Times New Roman" w:hAnsi="Arial" w:cs="Arial"/>
                <w:sz w:val="20"/>
                <w:szCs w:val="20"/>
              </w:rPr>
            </w:pPr>
            <w:hyperlink r:id="rId118" w:history="1">
              <w:r>
                <w:rPr>
                  <w:rStyle w:val="Hyperlink"/>
                  <w:rFonts w:ascii="Arial" w:hAnsi="Arial" w:cs="Arial"/>
                  <w:sz w:val="20"/>
                  <w:szCs w:val="20"/>
                </w:rPr>
                <w:t>MDS23869</w:t>
              </w:r>
            </w:hyperlink>
          </w:p>
        </w:tc>
        <w:tc>
          <w:tcPr>
            <w:tcW w:w="750" w:type="dxa"/>
            <w:vAlign w:val="center"/>
            <w:hideMark/>
          </w:tcPr>
          <w:p w14:paraId="75CADEC6" w14:textId="77777777" w:rsidR="00683A67" w:rsidRDefault="00683A67">
            <w:pPr>
              <w:jc w:val="center"/>
              <w:rPr>
                <w:rFonts w:ascii="Arial" w:hAnsi="Arial" w:cs="Arial"/>
                <w:sz w:val="20"/>
                <w:szCs w:val="20"/>
              </w:rPr>
            </w:pPr>
            <w:r>
              <w:rPr>
                <w:rFonts w:ascii="Arial" w:hAnsi="Arial" w:cs="Arial"/>
                <w:sz w:val="20"/>
                <w:szCs w:val="20"/>
              </w:rPr>
              <w:t>WG 02</w:t>
            </w:r>
          </w:p>
        </w:tc>
        <w:tc>
          <w:tcPr>
            <w:tcW w:w="750" w:type="dxa"/>
            <w:vAlign w:val="center"/>
            <w:hideMark/>
          </w:tcPr>
          <w:p w14:paraId="02D15AD4" w14:textId="77777777" w:rsidR="00683A67" w:rsidRDefault="00683A67">
            <w:pPr>
              <w:jc w:val="center"/>
              <w:rPr>
                <w:rFonts w:ascii="Arial" w:hAnsi="Arial" w:cs="Arial"/>
                <w:sz w:val="20"/>
                <w:szCs w:val="20"/>
              </w:rPr>
            </w:pPr>
            <w:r>
              <w:rPr>
                <w:rFonts w:ascii="Arial" w:hAnsi="Arial" w:cs="Arial"/>
                <w:sz w:val="20"/>
                <w:szCs w:val="20"/>
              </w:rPr>
              <w:t>00359</w:t>
            </w:r>
          </w:p>
        </w:tc>
        <w:tc>
          <w:tcPr>
            <w:tcW w:w="1050" w:type="dxa"/>
            <w:shd w:val="clear" w:color="auto" w:fill="FFFFFF"/>
            <w:vAlign w:val="center"/>
            <w:hideMark/>
          </w:tcPr>
          <w:p w14:paraId="34962519" w14:textId="77777777" w:rsidR="00683A67" w:rsidRDefault="00683A67">
            <w:pPr>
              <w:rPr>
                <w:rFonts w:ascii="Arial" w:hAnsi="Arial" w:cs="Arial"/>
                <w:sz w:val="20"/>
                <w:szCs w:val="20"/>
              </w:rPr>
            </w:pPr>
            <w:r>
              <w:rPr>
                <w:rFonts w:ascii="Arial" w:hAnsi="Arial" w:cs="Arial"/>
                <w:sz w:val="20"/>
                <w:szCs w:val="20"/>
              </w:rPr>
              <w:t>2024-04-27 15:44:28</w:t>
            </w:r>
          </w:p>
        </w:tc>
        <w:tc>
          <w:tcPr>
            <w:tcW w:w="1500" w:type="dxa"/>
            <w:shd w:val="clear" w:color="auto" w:fill="FFFFFF"/>
            <w:vAlign w:val="center"/>
            <w:hideMark/>
          </w:tcPr>
          <w:p w14:paraId="7F19FEC1" w14:textId="77777777" w:rsidR="00683A67" w:rsidRDefault="00683A67">
            <w:pPr>
              <w:rPr>
                <w:rFonts w:ascii="Arial" w:hAnsi="Arial" w:cs="Arial"/>
                <w:sz w:val="20"/>
                <w:szCs w:val="20"/>
              </w:rPr>
            </w:pPr>
          </w:p>
        </w:tc>
        <w:tc>
          <w:tcPr>
            <w:tcW w:w="1500" w:type="dxa"/>
            <w:vAlign w:val="center"/>
            <w:hideMark/>
          </w:tcPr>
          <w:p w14:paraId="234F3EAE" w14:textId="77777777" w:rsidR="00683A67" w:rsidRDefault="00683A67">
            <w:pPr>
              <w:rPr>
                <w:rFonts w:ascii="Arial" w:hAnsi="Arial" w:cs="Arial"/>
                <w:sz w:val="20"/>
                <w:szCs w:val="20"/>
              </w:rPr>
            </w:pPr>
            <w:r>
              <w:rPr>
                <w:rFonts w:ascii="Arial" w:hAnsi="Arial" w:cs="Arial"/>
                <w:sz w:val="20"/>
                <w:szCs w:val="20"/>
              </w:rPr>
              <w:t>WG 02</w:t>
            </w:r>
            <w:r>
              <w:rPr>
                <w:rFonts w:ascii="Arial" w:hAnsi="Arial" w:cs="Arial"/>
                <w:sz w:val="20"/>
                <w:szCs w:val="20"/>
              </w:rPr>
              <w:br/>
              <w:t>MPEG-I</w:t>
            </w:r>
          </w:p>
        </w:tc>
        <w:tc>
          <w:tcPr>
            <w:tcW w:w="6000" w:type="dxa"/>
            <w:vAlign w:val="center"/>
            <w:hideMark/>
          </w:tcPr>
          <w:p w14:paraId="322469C3" w14:textId="77777777" w:rsidR="00683A67" w:rsidRDefault="00683A67">
            <w:pPr>
              <w:rPr>
                <w:rFonts w:ascii="Arial" w:hAnsi="Arial" w:cs="Arial"/>
                <w:sz w:val="20"/>
                <w:szCs w:val="20"/>
              </w:rPr>
            </w:pPr>
            <w:r>
              <w:rPr>
                <w:rFonts w:ascii="Arial" w:hAnsi="Arial" w:cs="Arial"/>
                <w:sz w:val="20"/>
                <w:szCs w:val="20"/>
              </w:rPr>
              <w:t>Draft of MPEG-I Phase 3 requirements</w:t>
            </w:r>
          </w:p>
        </w:tc>
        <w:tc>
          <w:tcPr>
            <w:tcW w:w="0" w:type="auto"/>
            <w:vAlign w:val="center"/>
            <w:hideMark/>
          </w:tcPr>
          <w:p w14:paraId="39FA1B6E" w14:textId="77777777" w:rsidR="00683A67" w:rsidRDefault="00683A67">
            <w:pPr>
              <w:rPr>
                <w:rFonts w:ascii="Arial" w:hAnsi="Arial" w:cs="Arial"/>
                <w:sz w:val="20"/>
                <w:szCs w:val="20"/>
              </w:rPr>
            </w:pPr>
            <w:r>
              <w:rPr>
                <w:rFonts w:ascii="Arial" w:hAnsi="Arial" w:cs="Arial"/>
                <w:sz w:val="20"/>
                <w:szCs w:val="20"/>
              </w:rPr>
              <w:t>WG 02 MPEG Technical requirements</w:t>
            </w:r>
          </w:p>
        </w:tc>
        <w:tc>
          <w:tcPr>
            <w:tcW w:w="1500" w:type="dx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683A67" w14:paraId="2185C9B7" w14:textId="77777777">
              <w:trPr>
                <w:tblCellSpacing w:w="15" w:type="dxa"/>
                <w:jc w:val="center"/>
              </w:trPr>
              <w:tc>
                <w:tcPr>
                  <w:tcW w:w="4750" w:type="pct"/>
                  <w:vAlign w:val="center"/>
                  <w:hideMark/>
                </w:tcPr>
                <w:p w14:paraId="4AFB30A3" w14:textId="77777777" w:rsidR="00683A67" w:rsidRDefault="00683A67">
                  <w:pPr>
                    <w:rPr>
                      <w:rFonts w:ascii="Arial" w:hAnsi="Arial" w:cs="Arial"/>
                      <w:sz w:val="20"/>
                      <w:szCs w:val="20"/>
                    </w:rPr>
                  </w:pPr>
                  <w:r>
                    <w:rPr>
                      <w:rFonts w:ascii="Arial" w:hAnsi="Arial" w:cs="Arial"/>
                      <w:sz w:val="20"/>
                      <w:szCs w:val="20"/>
                    </w:rPr>
                    <w:t>MDS23869_WG02_N00359</w:t>
                  </w:r>
                </w:p>
              </w:tc>
            </w:tr>
          </w:tbl>
          <w:p w14:paraId="2498258F" w14:textId="77777777" w:rsidR="00683A67" w:rsidRDefault="00683A67">
            <w:pPr>
              <w:jc w:val="center"/>
              <w:rPr>
                <w:rFonts w:ascii="Arial" w:hAnsi="Arial" w:cs="Arial"/>
                <w:sz w:val="20"/>
                <w:szCs w:val="20"/>
              </w:rPr>
            </w:pPr>
          </w:p>
        </w:tc>
      </w:tr>
    </w:tbl>
    <w:p w14:paraId="7A891E8B" w14:textId="20C7C483" w:rsidR="00634ECB" w:rsidRPr="00626E08" w:rsidRDefault="00634ECB">
      <w:pPr>
        <w:pStyle w:val="Heading2"/>
        <w:keepLines w:val="0"/>
        <w:widowControl/>
        <w:numPr>
          <w:ilvl w:val="1"/>
          <w:numId w:val="1"/>
        </w:numPr>
        <w:autoSpaceDE/>
        <w:autoSpaceDN/>
        <w:spacing w:before="240" w:after="60"/>
        <w:jc w:val="both"/>
      </w:pPr>
      <w:bookmarkStart w:id="732" w:name="_Toc202538334"/>
      <w:r w:rsidRPr="00626E08">
        <w:t>Scenarios</w:t>
      </w:r>
      <w:bookmarkEnd w:id="732"/>
    </w:p>
    <w:p w14:paraId="7965C6E9" w14:textId="6EAA7951"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Providing Extension to MPEG-I Scene Description is based on well-defined and agreed scenarios. </w:t>
      </w:r>
      <w:r w:rsidR="00345F2C" w:rsidRPr="005529B1">
        <w:rPr>
          <w:rFonts w:ascii="Calibri" w:eastAsia="Times New Roman" w:hAnsi="Calibri" w:cs="Calibri"/>
          <w:sz w:val="22"/>
          <w:szCs w:val="22"/>
          <w:lang w:val="en-GB" w:eastAsia="de-DE"/>
        </w:rPr>
        <w:t>WG3_</w:t>
      </w:r>
      <w:r w:rsidR="005F4B08" w:rsidRPr="005529B1">
        <w:rPr>
          <w:rFonts w:ascii="Calibri" w:eastAsia="Times New Roman" w:hAnsi="Calibri" w:cs="Calibri"/>
          <w:sz w:val="22"/>
          <w:szCs w:val="22"/>
          <w:lang w:val="en-GB" w:eastAsia="de-DE"/>
        </w:rPr>
        <w:t>N0</w:t>
      </w:r>
      <w:r w:rsidR="005F4B08">
        <w:rPr>
          <w:rFonts w:ascii="Calibri" w:eastAsia="Times New Roman" w:hAnsi="Calibri" w:cs="Calibri"/>
          <w:sz w:val="22"/>
          <w:szCs w:val="22"/>
          <w:lang w:val="en-GB" w:eastAsia="de-DE"/>
        </w:rPr>
        <w:t>761</w:t>
      </w:r>
      <w:r w:rsidR="005F4B08" w:rsidRPr="005529B1">
        <w:rPr>
          <w:rFonts w:ascii="Calibri" w:eastAsia="Times New Roman" w:hAnsi="Calibri" w:cs="Calibri"/>
          <w:sz w:val="22"/>
          <w:szCs w:val="22"/>
          <w:lang w:val="en-GB" w:eastAsia="de-DE"/>
        </w:rPr>
        <w:t xml:space="preserve"> </w:t>
      </w:r>
      <w:r w:rsidRPr="005529B1">
        <w:rPr>
          <w:rFonts w:ascii="Calibri" w:eastAsia="Times New Roman" w:hAnsi="Calibri" w:cs="Calibri"/>
          <w:sz w:val="22"/>
          <w:szCs w:val="22"/>
          <w:lang w:val="en-GB" w:eastAsia="de-DE"/>
        </w:rPr>
        <w:t>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Scenarios include:</w:t>
      </w:r>
    </w:p>
    <w:p w14:paraId="6AB57DCC"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4FA7EB47" w14:textId="77777777" w:rsidR="00634ECB" w:rsidRPr="005529B1" w:rsidRDefault="00634ECB">
      <w:pPr>
        <w:pStyle w:val="ListParagraph"/>
        <w:widowControl/>
        <w:numPr>
          <w:ilvl w:val="0"/>
          <w:numId w:val="4"/>
        </w:numPr>
        <w:autoSpaceDE/>
        <w:autoSpaceDN/>
        <w:contextualSpacing/>
        <w:jc w:val="both"/>
        <w:rPr>
          <w:rFonts w:asciiTheme="minorHAnsi"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77F9D968" w14:textId="77777777" w:rsidR="00634ECB" w:rsidRPr="005529B1" w:rsidRDefault="00634ECB" w:rsidP="00634ECB">
      <w:pPr>
        <w:rPr>
          <w:rFonts w:eastAsia="Times New Roman" w:cstheme="minorHAnsi"/>
          <w:sz w:val="22"/>
          <w:szCs w:val="22"/>
          <w:lang w:val="en-GB" w:eastAsia="de-DE"/>
        </w:rPr>
      </w:pPr>
    </w:p>
    <w:p w14:paraId="47166A16"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scenarios and test assets can be accessed:</w:t>
      </w:r>
    </w:p>
    <w:p w14:paraId="41F098D9" w14:textId="50A8054F" w:rsidR="00634ECB" w:rsidRPr="005F4B08" w:rsidRDefault="00634ECB">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hyperlink r:id="rId119" w:history="1">
        <w:r w:rsidRPr="005F4B08">
          <w:rPr>
            <w:rStyle w:val="Hyperlink"/>
            <w:rFonts w:asciiTheme="minorHAnsi" w:hAnsiTheme="minorHAnsi" w:cstheme="minorHAnsi"/>
          </w:rPr>
          <w:t>https://gitlab.com/mpeg-i/scene-description/scenarios/</w:t>
        </w:r>
      </w:hyperlink>
    </w:p>
    <w:p w14:paraId="462481EA" w14:textId="77777777" w:rsidR="00634ECB" w:rsidRPr="005529B1" w:rsidRDefault="00634ECB" w:rsidP="00634ECB">
      <w:pPr>
        <w:rPr>
          <w:rFonts w:eastAsia="Times New Roman" w:cstheme="minorHAnsi"/>
          <w:sz w:val="22"/>
          <w:szCs w:val="22"/>
          <w:lang w:val="en-GB" w:eastAsia="de-DE"/>
        </w:rPr>
      </w:pPr>
    </w:p>
    <w:p w14:paraId="0198D9FC" w14:textId="7F097D1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Test Assets can be accessed here.</w:t>
      </w:r>
    </w:p>
    <w:p w14:paraId="5FEF4235" w14:textId="37A29F22" w:rsidR="00634ECB" w:rsidRPr="005F4B08" w:rsidRDefault="00634ECB">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hyperlink r:id="rId120" w:history="1">
        <w:r w:rsidRPr="005F4B08">
          <w:rPr>
            <w:rStyle w:val="Hyperlink"/>
            <w:rFonts w:asciiTheme="minorHAnsi" w:hAnsiTheme="minorHAnsi" w:cstheme="minorHAnsi"/>
          </w:rPr>
          <w:t>http://mpegfs.int-evry.fr/mpegcontent/ws-mpegcontent/MPEG-I/Part14-SceneDescriptions</w:t>
        </w:r>
      </w:hyperlink>
    </w:p>
    <w:p w14:paraId="3C49875F" w14:textId="22E3B292" w:rsidR="00634ECB" w:rsidRPr="005529B1" w:rsidRDefault="00634ECB" w:rsidP="00DD6C01">
      <w:pPr>
        <w:pStyle w:val="ListParagraph"/>
        <w:ind w:left="360"/>
        <w:rPr>
          <w:rFonts w:asciiTheme="minorHAnsi" w:hAnsiTheme="minorHAnsi" w:cstheme="minorHAnsi"/>
        </w:rPr>
      </w:pPr>
      <w:r w:rsidRPr="005529B1">
        <w:rPr>
          <w:rFonts w:asciiTheme="minorHAnsi" w:eastAsia="Times New Roman" w:hAnsiTheme="minorHAnsi" w:cstheme="minorHAnsi"/>
          <w:lang w:val="en-GB" w:eastAsia="de-DE"/>
        </w:rPr>
        <w:t xml:space="preserve">Note: access and contribution to this requires an account. To request an account, please contact the test asset coordinators (see clause </w:t>
      </w:r>
      <w:r w:rsidRPr="005529B1">
        <w:rPr>
          <w:rFonts w:asciiTheme="minorHAnsi" w:eastAsia="Times New Roman" w:hAnsiTheme="minorHAnsi" w:cstheme="minorHAnsi"/>
          <w:lang w:val="en-GB" w:eastAsia="de-DE"/>
        </w:rPr>
        <w:fldChar w:fldCharType="begin"/>
      </w:r>
      <w:r w:rsidRPr="005529B1">
        <w:rPr>
          <w:rFonts w:asciiTheme="minorHAnsi" w:eastAsia="Times New Roman" w:hAnsiTheme="minorHAnsi" w:cstheme="minorHAnsi"/>
          <w:lang w:val="en-GB" w:eastAsia="de-DE"/>
        </w:rPr>
        <w:instrText xml:space="preserve"> REF _Ref53399172 \r \h </w:instrText>
      </w:r>
      <w:r w:rsidR="005F4B08" w:rsidRPr="005529B1">
        <w:rPr>
          <w:rFonts w:asciiTheme="minorHAnsi" w:eastAsia="Times New Roman" w:hAnsiTheme="minorHAnsi" w:cstheme="minorHAnsi"/>
          <w:lang w:val="en-GB" w:eastAsia="de-DE"/>
        </w:rPr>
        <w:instrText xml:space="preserve"> \* MERGEFORMAT </w:instrText>
      </w:r>
      <w:r w:rsidRPr="005529B1">
        <w:rPr>
          <w:rFonts w:asciiTheme="minorHAnsi" w:eastAsia="Times New Roman" w:hAnsiTheme="minorHAnsi" w:cstheme="minorHAnsi"/>
          <w:lang w:val="en-GB" w:eastAsia="de-DE"/>
        </w:rPr>
      </w:r>
      <w:r w:rsidRPr="005529B1">
        <w:rPr>
          <w:rFonts w:asciiTheme="minorHAnsi" w:eastAsia="Times New Roman" w:hAnsiTheme="minorHAnsi" w:cstheme="minorHAnsi"/>
          <w:lang w:val="en-GB" w:eastAsia="de-DE"/>
        </w:rPr>
        <w:fldChar w:fldCharType="separate"/>
      </w:r>
      <w:r w:rsidR="00095953">
        <w:rPr>
          <w:rFonts w:asciiTheme="minorHAnsi" w:eastAsia="Times New Roman" w:hAnsiTheme="minorHAnsi" w:cstheme="minorHAnsi"/>
          <w:lang w:val="en-GB" w:eastAsia="de-DE"/>
        </w:rPr>
        <w:t>10</w:t>
      </w:r>
      <w:r w:rsidRPr="005529B1">
        <w:rPr>
          <w:rFonts w:asciiTheme="minorHAnsi" w:eastAsia="Times New Roman" w:hAnsiTheme="minorHAnsi" w:cstheme="minorHAnsi"/>
          <w:lang w:val="en-GB" w:eastAsia="de-DE"/>
        </w:rPr>
        <w:fldChar w:fldCharType="end"/>
      </w:r>
      <w:r w:rsidRPr="005529B1">
        <w:rPr>
          <w:rFonts w:asciiTheme="minorHAnsi" w:eastAsia="Times New Roman" w:hAnsiTheme="minorHAnsi" w:cstheme="minorHAnsi"/>
          <w:lang w:val="en-GB" w:eastAsia="de-DE"/>
        </w:rPr>
        <w:t xml:space="preserve">) </w:t>
      </w:r>
    </w:p>
    <w:p w14:paraId="6BDB2971" w14:textId="77777777" w:rsidR="00634ECB" w:rsidRPr="005529B1" w:rsidRDefault="00634ECB" w:rsidP="00634ECB">
      <w:pPr>
        <w:rPr>
          <w:rFonts w:cstheme="minorHAnsi"/>
          <w:sz w:val="22"/>
          <w:szCs w:val="22"/>
        </w:rPr>
      </w:pPr>
    </w:p>
    <w:p w14:paraId="51D1BD66" w14:textId="77777777" w:rsidR="00634ECB" w:rsidRPr="005529B1" w:rsidRDefault="00634ECB" w:rsidP="00634ECB">
      <w:pPr>
        <w:rPr>
          <w:rFonts w:cstheme="minorHAnsi"/>
          <w:sz w:val="22"/>
          <w:szCs w:val="22"/>
        </w:rPr>
      </w:pPr>
      <w:r w:rsidRPr="005529B1">
        <w:rPr>
          <w:rFonts w:cstheme="minorHAnsi"/>
          <w:sz w:val="22"/>
          <w:szCs w:val="22"/>
        </w:rPr>
        <w:t>For adding new scenarios, please provide an input contribution to MPEG with the following information</w:t>
      </w:r>
    </w:p>
    <w:p w14:paraId="765BDAE0"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3CE8C800" w14:textId="77777777" w:rsidR="00634ECB" w:rsidRPr="005529B1" w:rsidRDefault="00634ECB">
      <w:pPr>
        <w:pStyle w:val="ListParagraph"/>
        <w:widowControl/>
        <w:numPr>
          <w:ilvl w:val="0"/>
          <w:numId w:val="4"/>
        </w:numPr>
        <w:autoSpaceDE/>
        <w:autoSpaceDN/>
        <w:contextualSpacing/>
        <w:jc w:val="both"/>
        <w:rPr>
          <w:rFonts w:asciiTheme="minorHAnsi" w:eastAsia="MS Mincho"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494D6EF5" w14:textId="77777777" w:rsidR="00634ECB" w:rsidRPr="005529B1" w:rsidRDefault="00634ECB" w:rsidP="00634ECB">
      <w:pPr>
        <w:rPr>
          <w:rFonts w:cstheme="minorHAnsi"/>
          <w:sz w:val="22"/>
          <w:szCs w:val="22"/>
          <w:lang w:val="en-GB" w:eastAsia="de-DE"/>
        </w:rPr>
      </w:pPr>
    </w:p>
    <w:p w14:paraId="3AA6875E" w14:textId="72AD71DE" w:rsidR="00634ECB" w:rsidRPr="005529B1" w:rsidRDefault="00634ECB" w:rsidP="0028729E">
      <w:pPr>
        <w:rPr>
          <w:rFonts w:cstheme="minorHAnsi"/>
          <w:sz w:val="22"/>
          <w:szCs w:val="22"/>
        </w:rPr>
      </w:pPr>
      <w:r w:rsidRPr="005529B1">
        <w:rPr>
          <w:rFonts w:cstheme="minorHAnsi"/>
          <w:sz w:val="22"/>
          <w:szCs w:val="22"/>
        </w:rPr>
        <w:t xml:space="preserve">A template for the scenario is provided in clause </w:t>
      </w:r>
      <w:r w:rsidRPr="005529B1">
        <w:rPr>
          <w:rFonts w:cstheme="minorHAnsi"/>
          <w:sz w:val="22"/>
          <w:szCs w:val="22"/>
        </w:rPr>
        <w:fldChar w:fldCharType="begin"/>
      </w:r>
      <w:r w:rsidRPr="005529B1">
        <w:rPr>
          <w:rFonts w:cstheme="minorHAnsi"/>
          <w:sz w:val="22"/>
          <w:szCs w:val="22"/>
        </w:rPr>
        <w:instrText xml:space="preserve"> REF _Ref53399275 \r \h </w:instrText>
      </w:r>
      <w:r w:rsidR="005F4B08" w:rsidRPr="005F4B08">
        <w:rPr>
          <w:rFonts w:cstheme="minorHAnsi"/>
          <w:sz w:val="22"/>
          <w:szCs w:val="22"/>
        </w:rPr>
        <w:instrText xml:space="preserve"> \* MERGEFORMAT </w:instrText>
      </w:r>
      <w:r w:rsidRPr="005529B1">
        <w:rPr>
          <w:rFonts w:cstheme="minorHAnsi"/>
          <w:sz w:val="22"/>
          <w:szCs w:val="22"/>
        </w:rPr>
      </w:r>
      <w:r w:rsidRPr="005529B1">
        <w:rPr>
          <w:rFonts w:cstheme="minorHAnsi"/>
          <w:sz w:val="22"/>
          <w:szCs w:val="22"/>
        </w:rPr>
        <w:fldChar w:fldCharType="separate"/>
      </w:r>
      <w:r w:rsidR="00095953">
        <w:rPr>
          <w:rFonts w:cstheme="minorHAnsi"/>
          <w:sz w:val="22"/>
          <w:szCs w:val="22"/>
        </w:rPr>
        <w:t>5.3</w:t>
      </w:r>
      <w:r w:rsidRPr="005529B1">
        <w:rPr>
          <w:rFonts w:cstheme="minorHAnsi"/>
          <w:sz w:val="22"/>
          <w:szCs w:val="22"/>
        </w:rPr>
        <w:fldChar w:fldCharType="end"/>
      </w:r>
      <w:r w:rsidRPr="005529B1">
        <w:rPr>
          <w:rFonts w:cstheme="minorHAnsi"/>
          <w:sz w:val="22"/>
          <w:szCs w:val="22"/>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733" w:name="_Toc77377248"/>
      <w:bookmarkStart w:id="734" w:name="_Toc77377302"/>
      <w:bookmarkStart w:id="735" w:name="_Toc77377249"/>
      <w:bookmarkStart w:id="736" w:name="_Toc77377303"/>
      <w:bookmarkStart w:id="737" w:name="_Toc77377250"/>
      <w:bookmarkStart w:id="738" w:name="_Toc77377304"/>
      <w:bookmarkStart w:id="739" w:name="_Toc77377251"/>
      <w:bookmarkStart w:id="740" w:name="_Toc77377305"/>
      <w:bookmarkStart w:id="741" w:name="_Toc77377252"/>
      <w:bookmarkStart w:id="742" w:name="_Toc77377306"/>
      <w:bookmarkStart w:id="743" w:name="_Toc77377253"/>
      <w:bookmarkStart w:id="744" w:name="_Toc77377307"/>
      <w:bookmarkStart w:id="745" w:name="_Toc77377254"/>
      <w:bookmarkStart w:id="746" w:name="_Toc77377308"/>
      <w:bookmarkStart w:id="747" w:name="_Ref53399275"/>
      <w:bookmarkStart w:id="748" w:name="_Toc202538335"/>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r w:rsidRPr="00EC3B8C">
        <w:t>Template for Test Scenario</w:t>
      </w:r>
      <w:bookmarkEnd w:id="747"/>
      <w:bookmarkEnd w:id="748"/>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&lt;give it a catchy title, e.g.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glTF Scene Description be used today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 xml:space="preserve">What are relevant criteria for the user experience/QoE?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749" w:name="_Toc202538336"/>
      <w:r>
        <w:t>Continuous Call for</w:t>
      </w:r>
      <w:r w:rsidRPr="00EC3B8C">
        <w:t xml:space="preserve"> </w:t>
      </w:r>
      <w:r>
        <w:t>T</w:t>
      </w:r>
      <w:r w:rsidRPr="00EC3B8C">
        <w:t xml:space="preserve">est </w:t>
      </w:r>
      <w:r>
        <w:t>D</w:t>
      </w:r>
      <w:r w:rsidRPr="00EC3B8C">
        <w:t>ata</w:t>
      </w:r>
      <w:bookmarkEnd w:id="749"/>
    </w:p>
    <w:p w14:paraId="20705A70" w14:textId="77777777" w:rsidR="00634ECB" w:rsidRPr="005529B1" w:rsidRDefault="00634ECB" w:rsidP="00634ECB">
      <w:pPr>
        <w:rPr>
          <w:rFonts w:cstheme="minorHAnsi"/>
          <w:sz w:val="22"/>
          <w:szCs w:val="22"/>
        </w:rPr>
      </w:pPr>
      <w:r w:rsidRPr="005529B1">
        <w:rPr>
          <w:rFonts w:cstheme="minorHAnsi"/>
          <w:sz w:val="22"/>
          <w:szCs w:val="22"/>
        </w:rPr>
        <w:t>Among others, we solicit the following material to be used as content for the creation and validation of MPEG-Scene Descriptions:</w:t>
      </w:r>
    </w:p>
    <w:p w14:paraId="114A44F2"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content that can server as overlays, video textures</w:t>
      </w:r>
    </w:p>
    <w:p w14:paraId="6943AB9D"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and 3D content that is captured from a local camera, e.g. representing a conference room or flat surfaces for overlay</w:t>
      </w:r>
    </w:p>
    <w:p w14:paraId="641B8C9C"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game content, e.g. provided in Unity, that can be used for the online gaming scenario</w:t>
      </w:r>
    </w:p>
    <w:p w14:paraId="0FEE3011"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cinematographic content that includes complete scenes</w:t>
      </w:r>
    </w:p>
    <w:p w14:paraId="3FB6A529"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VR content and 3D mesh and point cloud content that can be used for VR scenes</w:t>
      </w:r>
    </w:p>
    <w:p w14:paraId="5CEAFD72" w14:textId="3B21AE4C"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Theme="minorHAnsi" w:hAnsiTheme="minorHAnsi" w:cstheme="minorHAnsi"/>
        </w:rPr>
        <w:t>etc…</w:t>
      </w:r>
    </w:p>
    <w:p w14:paraId="3E09D94D" w14:textId="77777777" w:rsidR="00634ECB" w:rsidRPr="005529B1" w:rsidRDefault="00634ECB" w:rsidP="00634ECB">
      <w:pPr>
        <w:rPr>
          <w:rFonts w:cstheme="minorHAnsi"/>
          <w:sz w:val="22"/>
          <w:szCs w:val="22"/>
        </w:rPr>
      </w:pPr>
      <w:r w:rsidRPr="005529B1">
        <w:rPr>
          <w:rFonts w:cstheme="minorHAnsi"/>
          <w:sz w:val="22"/>
          <w:szCs w:val="22"/>
        </w:rPr>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750" w:name="_Toc202538337"/>
      <w:r>
        <w:t>Timeline</w:t>
      </w:r>
      <w:bookmarkEnd w:id="750"/>
    </w:p>
    <w:p w14:paraId="75901F60" w14:textId="16796692" w:rsidR="00634ECB" w:rsidRPr="005529B1" w:rsidRDefault="00634ECB" w:rsidP="00634ECB">
      <w:pPr>
        <w:rPr>
          <w:rFonts w:cstheme="minorHAnsi"/>
          <w:sz w:val="22"/>
          <w:szCs w:val="22"/>
        </w:rPr>
      </w:pPr>
      <w:r w:rsidRPr="005529B1">
        <w:rPr>
          <w:rFonts w:cstheme="minorHAnsi"/>
          <w:sz w:val="22"/>
          <w:szCs w:val="22"/>
        </w:rPr>
        <w:t>The data sets should be submitted as input contributions to the 1</w:t>
      </w:r>
      <w:r w:rsidR="00F64D94" w:rsidRPr="005529B1">
        <w:rPr>
          <w:rFonts w:cstheme="minorHAnsi"/>
          <w:sz w:val="22"/>
          <w:szCs w:val="22"/>
        </w:rPr>
        <w:t>4</w:t>
      </w:r>
      <w:r w:rsidR="00051F95" w:rsidRPr="005529B1">
        <w:rPr>
          <w:rFonts w:cstheme="minorHAnsi"/>
          <w:sz w:val="22"/>
          <w:szCs w:val="22"/>
        </w:rPr>
        <w:t>2nd</w:t>
      </w:r>
      <w:r w:rsidRPr="005529B1">
        <w:rPr>
          <w:rFonts w:cstheme="minorHAnsi"/>
          <w:sz w:val="22"/>
          <w:szCs w:val="22"/>
        </w:rPr>
        <w:t xml:space="preserve"> MPEG meeting (</w:t>
      </w:r>
      <w:r w:rsidR="00051F95" w:rsidRPr="005529B1">
        <w:rPr>
          <w:rFonts w:cstheme="minorHAnsi"/>
          <w:sz w:val="22"/>
          <w:szCs w:val="22"/>
        </w:rPr>
        <w:t xml:space="preserve">April </w:t>
      </w:r>
      <w:r w:rsidRPr="005529B1">
        <w:rPr>
          <w:rFonts w:cstheme="minorHAnsi"/>
          <w:sz w:val="22"/>
          <w:szCs w:val="22"/>
        </w:rPr>
        <w:t>202</w:t>
      </w:r>
      <w:r w:rsidR="0017031A" w:rsidRPr="005529B1">
        <w:rPr>
          <w:rFonts w:cstheme="minorHAnsi"/>
          <w:sz w:val="22"/>
          <w:szCs w:val="22"/>
        </w:rPr>
        <w:t>3</w:t>
      </w:r>
      <w:r w:rsidRPr="005529B1">
        <w:rPr>
          <w:rFonts w:cstheme="minorHAnsi"/>
          <w:sz w:val="22"/>
          <w:szCs w:val="22"/>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751" w:name="_Toc202538338"/>
      <w:r>
        <w:t>Available Test Assets</w:t>
      </w:r>
      <w:bookmarkEnd w:id="751"/>
    </w:p>
    <w:p w14:paraId="59CBCA14" w14:textId="0AC183C4" w:rsidR="00634ECB" w:rsidRPr="005529B1" w:rsidRDefault="00634ECB" w:rsidP="00634ECB">
      <w:pPr>
        <w:rPr>
          <w:rFonts w:cstheme="minorHAnsi"/>
          <w:sz w:val="22"/>
          <w:szCs w:val="22"/>
        </w:rPr>
      </w:pPr>
      <w:r w:rsidRPr="005529B1">
        <w:rPr>
          <w:rFonts w:cstheme="minorHAnsi"/>
          <w:sz w:val="22"/>
          <w:szCs w:val="22"/>
        </w:rPr>
        <w:t xml:space="preserve">The following table lists the </w:t>
      </w:r>
      <w:r w:rsidR="005D0749" w:rsidRPr="005529B1">
        <w:rPr>
          <w:sz w:val="22"/>
          <w:szCs w:val="22"/>
        </w:rPr>
        <w:t>available assets</w:t>
      </w:r>
      <w:r w:rsidRPr="005529B1">
        <w:rPr>
          <w:rFonts w:cstheme="minorHAnsi"/>
          <w:sz w:val="22"/>
          <w:szCs w:val="22"/>
        </w:rPr>
        <w:t xml:space="preserve"> and provides a brief description:</w:t>
      </w:r>
    </w:p>
    <w:p w14:paraId="45034FB2" w14:textId="3CCBFFAB" w:rsidR="00634ECB" w:rsidRDefault="00164E93" w:rsidP="00634ECB">
      <w:pPr>
        <w:rPr>
          <w:rFonts w:cstheme="minorHAnsi"/>
          <w:sz w:val="22"/>
          <w:szCs w:val="22"/>
        </w:rPr>
      </w:pPr>
      <w:hyperlink r:id="rId121" w:history="1">
        <w:r w:rsidRPr="00496AA0">
          <w:rPr>
            <w:rStyle w:val="Hyperlink"/>
            <w:rFonts w:cstheme="minorHAnsi"/>
            <w:sz w:val="22"/>
            <w:szCs w:val="22"/>
          </w:rPr>
          <w:t>http://mpegx.int-evry.fr/software/MPEG/Systems/SceneDescription/test-assets</w:t>
        </w:r>
      </w:hyperlink>
    </w:p>
    <w:p w14:paraId="423BA127" w14:textId="77777777" w:rsidR="001667D4" w:rsidRDefault="001667D4" w:rsidP="001667D4">
      <w:pPr>
        <w:rPr>
          <w:rFonts w:cstheme="minorHAnsi"/>
          <w:sz w:val="22"/>
          <w:szCs w:val="22"/>
        </w:rPr>
      </w:pPr>
      <w:r>
        <w:rPr>
          <w:rFonts w:cstheme="minorHAnsi"/>
          <w:sz w:val="22"/>
          <w:szCs w:val="22"/>
        </w:rPr>
        <w:br/>
        <w:t>During MPEG#149, it was decided to</w:t>
      </w:r>
    </w:p>
    <w:p w14:paraId="16C0C9A3" w14:textId="77777777" w:rsidR="001667D4" w:rsidRDefault="001667D4" w:rsidP="001667D4">
      <w:pPr>
        <w:pStyle w:val="ListParagraph"/>
        <w:numPr>
          <w:ilvl w:val="0"/>
          <w:numId w:val="4"/>
        </w:numPr>
        <w:rPr>
          <w:rFonts w:cstheme="minorHAnsi"/>
        </w:rPr>
      </w:pPr>
      <w:r w:rsidRPr="001667D4">
        <w:rPr>
          <w:rFonts w:cstheme="minorHAnsi"/>
        </w:rPr>
        <w:t>add the proposed asset "Damaged Helmet"</w:t>
      </w:r>
    </w:p>
    <w:p w14:paraId="1C5724A7" w14:textId="77777777" w:rsidR="001667D4" w:rsidRDefault="001667D4" w:rsidP="001667D4">
      <w:pPr>
        <w:pStyle w:val="ListParagraph"/>
        <w:numPr>
          <w:ilvl w:val="0"/>
          <w:numId w:val="4"/>
        </w:numPr>
        <w:rPr>
          <w:rFonts w:cstheme="minorHAnsi"/>
        </w:rPr>
      </w:pPr>
      <w:r w:rsidRPr="001667D4">
        <w:rPr>
          <w:rFonts w:cstheme="minorHAnsi"/>
        </w:rPr>
        <w:t xml:space="preserve">on hosting, </w:t>
      </w:r>
    </w:p>
    <w:p w14:paraId="0FA504D1" w14:textId="77777777" w:rsidR="001667D4" w:rsidRDefault="001667D4" w:rsidP="001667D4">
      <w:pPr>
        <w:pStyle w:val="ListParagraph"/>
        <w:numPr>
          <w:ilvl w:val="1"/>
          <w:numId w:val="4"/>
        </w:numPr>
        <w:rPr>
          <w:rFonts w:cstheme="minorHAnsi"/>
        </w:rPr>
      </w:pPr>
      <w:r w:rsidRPr="001667D4">
        <w:rPr>
          <w:rFonts w:cstheme="minorHAnsi"/>
        </w:rPr>
        <w:t>we keep both</w:t>
      </w:r>
    </w:p>
    <w:p w14:paraId="743430E4" w14:textId="77777777" w:rsidR="001667D4" w:rsidRDefault="001667D4" w:rsidP="001667D4">
      <w:pPr>
        <w:pStyle w:val="ListParagraph"/>
        <w:numPr>
          <w:ilvl w:val="1"/>
          <w:numId w:val="4"/>
        </w:numPr>
        <w:rPr>
          <w:rFonts w:cstheme="minorHAnsi"/>
        </w:rPr>
      </w:pPr>
      <w:r w:rsidRPr="001667D4">
        <w:rPr>
          <w:rFonts w:cstheme="minorHAnsi"/>
        </w:rPr>
        <w:t>gitlab/LFS is the main, mirror is FTP</w:t>
      </w:r>
    </w:p>
    <w:p w14:paraId="6B1A9664" w14:textId="77777777" w:rsidR="001667D4" w:rsidRDefault="001667D4" w:rsidP="001667D4">
      <w:pPr>
        <w:pStyle w:val="ListParagraph"/>
        <w:numPr>
          <w:ilvl w:val="1"/>
          <w:numId w:val="4"/>
        </w:numPr>
        <w:rPr>
          <w:rFonts w:cstheme="minorHAnsi"/>
        </w:rPr>
      </w:pPr>
      <w:r w:rsidRPr="001667D4">
        <w:rPr>
          <w:rFonts w:cstheme="minorHAnsi"/>
        </w:rPr>
        <w:t>upload content to gitlab and make sure they are conforming</w:t>
      </w:r>
    </w:p>
    <w:p w14:paraId="602D98DD" w14:textId="6A374D51" w:rsidR="00164E93" w:rsidRPr="001667D4" w:rsidRDefault="001667D4" w:rsidP="0073762B">
      <w:pPr>
        <w:pStyle w:val="ListParagraph"/>
        <w:numPr>
          <w:ilvl w:val="1"/>
          <w:numId w:val="4"/>
        </w:numPr>
        <w:rPr>
          <w:rFonts w:cstheme="minorHAnsi"/>
        </w:rPr>
      </w:pPr>
      <w:r w:rsidRPr="001667D4">
        <w:rPr>
          <w:rFonts w:cstheme="minorHAnsi"/>
        </w:rPr>
        <w:t xml:space="preserve">contact </w:t>
      </w:r>
      <w:hyperlink r:id="rId122" w:tooltip="Imed Bouazizi" w:history="1">
        <w:r w:rsidRPr="001667D4">
          <w:rPr>
            <w:rStyle w:val="Hyperlink"/>
            <w:rFonts w:cstheme="minorHAnsi"/>
          </w:rPr>
          <w:t>@ibouazizi</w:t>
        </w:r>
      </w:hyperlink>
      <w:r w:rsidRPr="001667D4">
        <w:rPr>
          <w:rFonts w:cstheme="minorHAnsi"/>
        </w:rPr>
        <w:t xml:space="preserve"> and </w:t>
      </w:r>
      <w:hyperlink r:id="rId123" w:tooltip="Gurdeep Bhullar" w:history="1">
        <w:r w:rsidRPr="001667D4">
          <w:rPr>
            <w:rStyle w:val="Hyperlink"/>
            <w:rFonts w:cstheme="minorHAnsi"/>
          </w:rPr>
          <w:t>@gurdep</w:t>
        </w:r>
      </w:hyperlink>
      <w:r w:rsidRPr="001667D4">
        <w:rPr>
          <w:rFonts w:cstheme="minorHAnsi"/>
        </w:rPr>
        <w:t xml:space="preserve"> for upload instructions/hel</w:t>
      </w:r>
      <w:r>
        <w:rPr>
          <w:rFonts w:cstheme="minorHAnsi"/>
        </w:rPr>
        <w:t>p</w:t>
      </w:r>
    </w:p>
    <w:p w14:paraId="592F557F" w14:textId="591216CC" w:rsidR="005165FA" w:rsidRDefault="005165FA" w:rsidP="005165FA">
      <w:pPr>
        <w:pStyle w:val="Heading1"/>
        <w:keepNext/>
        <w:widowControl/>
        <w:numPr>
          <w:ilvl w:val="0"/>
          <w:numId w:val="1"/>
        </w:numPr>
        <w:autoSpaceDE/>
        <w:autoSpaceDN/>
        <w:spacing w:before="240" w:after="60"/>
        <w:jc w:val="both"/>
      </w:pPr>
      <w:bookmarkStart w:id="752" w:name="_Toc53758888"/>
      <w:bookmarkStart w:id="753" w:name="_Toc53759159"/>
      <w:bookmarkStart w:id="754" w:name="_Toc53759210"/>
      <w:bookmarkStart w:id="755" w:name="_Toc202538339"/>
      <w:bookmarkEnd w:id="752"/>
      <w:bookmarkEnd w:id="753"/>
      <w:bookmarkEnd w:id="754"/>
      <w:r>
        <w:t>Roadmap</w:t>
      </w:r>
      <w:bookmarkEnd w:id="755"/>
    </w:p>
    <w:p w14:paraId="16096AEC" w14:textId="77777777" w:rsidR="005165FA" w:rsidRPr="00C968EC" w:rsidRDefault="005165FA" w:rsidP="00C968EC">
      <w:pPr>
        <w:pStyle w:val="Heading2"/>
        <w:keepLines w:val="0"/>
        <w:widowControl/>
        <w:numPr>
          <w:ilvl w:val="1"/>
          <w:numId w:val="1"/>
        </w:numPr>
        <w:autoSpaceDE/>
        <w:autoSpaceDN/>
        <w:spacing w:before="240" w:after="60"/>
        <w:jc w:val="both"/>
      </w:pPr>
      <w:bookmarkStart w:id="756" w:name="_Toc202538340"/>
      <w:r w:rsidRPr="00C968EC">
        <w:t>Introduction</w:t>
      </w:r>
      <w:bookmarkEnd w:id="756"/>
    </w:p>
    <w:p w14:paraId="7CAE91C0" w14:textId="704D82DA" w:rsidR="005165FA" w:rsidRDefault="005165FA" w:rsidP="00C968EC">
      <w:pPr>
        <w:shd w:val="clear" w:color="auto" w:fill="FFFFFF" w:themeFill="background1"/>
        <w:jc w:val="both"/>
        <w:rPr>
          <w:rFonts w:ascii="Times New Roman" w:eastAsia="SimSun" w:hAnsi="Times New Roman" w:cs="Times New Roman"/>
          <w:b/>
          <w:sz w:val="28"/>
          <w:lang w:eastAsia="zh-CN"/>
        </w:rPr>
      </w:pPr>
      <w:r w:rsidRPr="003C6F7E">
        <w:rPr>
          <w:rFonts w:ascii="Times New Roman" w:eastAsia="SimSun" w:hAnsi="Times New Roman" w:cs="Times New Roman"/>
          <w:shd w:val="clear" w:color="auto" w:fill="FFFFFF" w:themeFill="background1"/>
          <w:lang w:eastAsia="zh-CN"/>
        </w:rPr>
        <w:t>As ISO/IEC 23090-14</w:t>
      </w:r>
      <w:r w:rsidR="007A4497">
        <w:rPr>
          <w:rFonts w:ascii="Times New Roman" w:eastAsia="SimSun" w:hAnsi="Times New Roman" w:cs="Times New Roman"/>
          <w:shd w:val="clear" w:color="auto" w:fill="FFFFFF" w:themeFill="background1"/>
          <w:lang w:eastAsia="zh-CN"/>
        </w:rPr>
        <w:t xml:space="preserve"> second edition </w:t>
      </w:r>
      <w:r w:rsidRPr="003C6F7E">
        <w:rPr>
          <w:rFonts w:ascii="Times New Roman" w:eastAsia="SimSun" w:hAnsi="Times New Roman" w:cs="Times New Roman"/>
          <w:shd w:val="clear" w:color="auto" w:fill="FFFFFF" w:themeFill="background1"/>
          <w:lang w:eastAsia="zh-CN"/>
        </w:rPr>
        <w:t xml:space="preserve">is on a path to be finalized, </w:t>
      </w:r>
      <w:r w:rsidR="007A4497">
        <w:rPr>
          <w:rFonts w:ascii="Times New Roman" w:eastAsia="SimSun" w:hAnsi="Times New Roman" w:cs="Times New Roman"/>
          <w:shd w:val="clear" w:color="auto" w:fill="FFFFFF" w:themeFill="background1"/>
          <w:lang w:eastAsia="zh-CN"/>
        </w:rPr>
        <w:t>the timeline for the next work is presented here.</w:t>
      </w:r>
    </w:p>
    <w:p w14:paraId="501A7D71" w14:textId="68F34C39" w:rsidR="005165FA" w:rsidRPr="00C968EC" w:rsidRDefault="005165FA" w:rsidP="00C968EC">
      <w:pPr>
        <w:pStyle w:val="Heading2"/>
        <w:keepLines w:val="0"/>
        <w:widowControl/>
        <w:numPr>
          <w:ilvl w:val="1"/>
          <w:numId w:val="1"/>
        </w:numPr>
        <w:autoSpaceDE/>
        <w:autoSpaceDN/>
        <w:spacing w:before="240" w:after="60"/>
        <w:jc w:val="both"/>
      </w:pPr>
      <w:bookmarkStart w:id="757" w:name="_Toc202538341"/>
      <w:r>
        <w:t>Agreed Timeline</w:t>
      </w:r>
      <w:bookmarkEnd w:id="757"/>
    </w:p>
    <w:p w14:paraId="234B3A49" w14:textId="77777777" w:rsidR="005165FA" w:rsidRDefault="005165FA" w:rsidP="005165FA">
      <w:pPr>
        <w:shd w:val="clear" w:color="auto" w:fill="FFFFFF" w:themeFill="background1"/>
        <w:jc w:val="both"/>
        <w:rPr>
          <w:rFonts w:ascii="Times New Roman" w:eastAsia="SimSun" w:hAnsi="Times New Roman" w:cs="Times New Roman"/>
          <w:shd w:val="clear" w:color="auto" w:fill="FFFFFF" w:themeFill="background1"/>
          <w:lang w:eastAsia="zh-CN"/>
        </w:rPr>
      </w:pPr>
      <w:r w:rsidRPr="00121750">
        <w:rPr>
          <w:rFonts w:ascii="Times New Roman" w:eastAsia="SimSun" w:hAnsi="Times New Roman" w:cs="Times New Roman"/>
          <w:shd w:val="clear" w:color="auto" w:fill="FFFFFF" w:themeFill="background1"/>
          <w:lang w:eastAsia="zh-CN"/>
        </w:rPr>
        <w:t xml:space="preserve">The </w:t>
      </w:r>
      <w:r>
        <w:rPr>
          <w:rFonts w:ascii="Times New Roman" w:eastAsia="SimSun" w:hAnsi="Times New Roman" w:cs="Times New Roman"/>
          <w:shd w:val="clear" w:color="auto" w:fill="FFFFFF" w:themeFill="background1"/>
          <w:lang w:eastAsia="zh-CN"/>
        </w:rPr>
        <w:t>following amendments and part are proposed to be created:</w:t>
      </w:r>
    </w:p>
    <w:p w14:paraId="1807BB05" w14:textId="77777777" w:rsidR="005165FA" w:rsidRDefault="005165FA" w:rsidP="005165FA">
      <w:pPr>
        <w:pStyle w:val="ListParagraph"/>
        <w:widowControl/>
        <w:numPr>
          <w:ilvl w:val="0"/>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 xml:space="preserve">Amd1 to </w:t>
      </w:r>
      <w:r w:rsidRPr="00121750">
        <w:rPr>
          <w:rFonts w:ascii="Times New Roman" w:eastAsia="SimSun" w:hAnsi="Times New Roman" w:cs="Times New Roman"/>
          <w:sz w:val="24"/>
          <w:szCs w:val="24"/>
          <w:shd w:val="clear" w:color="auto" w:fill="FFFFFF" w:themeFill="background1"/>
          <w:lang w:eastAsia="zh-CN"/>
        </w:rPr>
        <w:t xml:space="preserve">ISO/IEC 23090-14 </w:t>
      </w:r>
      <w:r>
        <w:rPr>
          <w:rFonts w:ascii="Times New Roman" w:eastAsia="SimSun" w:hAnsi="Times New Roman" w:cs="Times New Roman"/>
          <w:sz w:val="24"/>
          <w:szCs w:val="24"/>
          <w:shd w:val="clear" w:color="auto" w:fill="FFFFFF" w:themeFill="background1"/>
          <w:lang w:eastAsia="zh-CN"/>
        </w:rPr>
        <w:t>second edition.</w:t>
      </w:r>
      <w:r w:rsidRPr="00121750">
        <w:rPr>
          <w:rFonts w:ascii="Times New Roman" w:eastAsia="SimSun" w:hAnsi="Times New Roman" w:cs="Times New Roman"/>
          <w:sz w:val="24"/>
          <w:szCs w:val="24"/>
          <w:shd w:val="clear" w:color="auto" w:fill="FFFFFF" w:themeFill="background1"/>
          <w:lang w:eastAsia="zh-CN"/>
        </w:rPr>
        <w:t xml:space="preserve"> </w:t>
      </w:r>
    </w:p>
    <w:p w14:paraId="7B9E60A4" w14:textId="68A1D12A" w:rsidR="005165FA" w:rsidRPr="00121750" w:rsidRDefault="005165FA" w:rsidP="005165FA">
      <w:pPr>
        <w:pStyle w:val="ListParagraph"/>
        <w:widowControl/>
        <w:numPr>
          <w:ilvl w:val="1"/>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sidRPr="00121750">
        <w:rPr>
          <w:rFonts w:ascii="Times New Roman" w:eastAsia="SimSun" w:hAnsi="Times New Roman" w:cs="Times New Roman"/>
          <w:sz w:val="24"/>
          <w:szCs w:val="24"/>
          <w:shd w:val="clear" w:color="auto" w:fill="FFFFFF" w:themeFill="background1"/>
          <w:lang w:eastAsia="zh-CN"/>
        </w:rPr>
        <w:t xml:space="preserve">on </w:t>
      </w:r>
      <w:r>
        <w:rPr>
          <w:rFonts w:ascii="Times New Roman" w:eastAsia="SimSun" w:hAnsi="Times New Roman" w:cs="Times New Roman"/>
          <w:sz w:val="24"/>
          <w:szCs w:val="24"/>
          <w:shd w:val="clear" w:color="auto" w:fill="FFFFFF" w:themeFill="background1"/>
          <w:lang w:eastAsia="zh-CN"/>
        </w:rPr>
        <w:t xml:space="preserve">new and </w:t>
      </w:r>
      <w:r>
        <w:rPr>
          <w:rFonts w:ascii="Times New Roman" w:eastAsia="SimSun" w:hAnsi="Times New Roman" w:cs="Times New Roman"/>
          <w:sz w:val="24"/>
          <w:szCs w:val="24"/>
          <w:lang w:eastAsia="zh-CN"/>
        </w:rPr>
        <w:t xml:space="preserve">feature </w:t>
      </w:r>
      <w:r w:rsidRPr="00121750">
        <w:rPr>
          <w:rFonts w:ascii="Times New Roman" w:eastAsia="SimSun" w:hAnsi="Times New Roman" w:cs="Times New Roman"/>
          <w:sz w:val="24"/>
          <w:szCs w:val="24"/>
          <w:lang w:eastAsia="zh-CN"/>
        </w:rPr>
        <w:t xml:space="preserve">enhancement, scene understanding, immersive audio and </w:t>
      </w:r>
      <w:r>
        <w:rPr>
          <w:rFonts w:ascii="Times New Roman" w:eastAsia="SimSun" w:hAnsi="Times New Roman" w:cs="Times New Roman"/>
          <w:sz w:val="24"/>
          <w:szCs w:val="24"/>
          <w:lang w:eastAsia="zh-CN"/>
        </w:rPr>
        <w:t>multi-user support.</w:t>
      </w:r>
    </w:p>
    <w:p w14:paraId="26A8FF2B" w14:textId="08F56916" w:rsidR="005165FA" w:rsidRPr="00121750" w:rsidRDefault="005165FA" w:rsidP="005165FA">
      <w:pPr>
        <w:pStyle w:val="ListParagraph"/>
        <w:widowControl/>
        <w:numPr>
          <w:ilvl w:val="1"/>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lang w:eastAsia="zh-CN"/>
        </w:rPr>
        <w:t xml:space="preserve">Expected timeline: WD in </w:t>
      </w:r>
      <w:r w:rsidR="007A4497">
        <w:rPr>
          <w:rFonts w:ascii="Times New Roman" w:eastAsia="SimSun" w:hAnsi="Times New Roman" w:cs="Times New Roman"/>
          <w:sz w:val="24"/>
          <w:szCs w:val="24"/>
          <w:lang w:eastAsia="zh-CN"/>
        </w:rPr>
        <w:t>October</w:t>
      </w:r>
      <w:r>
        <w:rPr>
          <w:rFonts w:ascii="Times New Roman" w:eastAsia="SimSun" w:hAnsi="Times New Roman" w:cs="Times New Roman"/>
          <w:sz w:val="24"/>
          <w:szCs w:val="24"/>
          <w:lang w:eastAsia="zh-CN"/>
        </w:rPr>
        <w:t>, C</w:t>
      </w:r>
      <w:r w:rsidR="007A4497">
        <w:rPr>
          <w:rFonts w:ascii="Times New Roman" w:eastAsia="SimSun" w:hAnsi="Times New Roman" w:cs="Times New Roman"/>
          <w:sz w:val="24"/>
          <w:szCs w:val="24"/>
          <w:lang w:eastAsia="zh-CN"/>
        </w:rPr>
        <w:t>DAM</w:t>
      </w:r>
      <w:r>
        <w:rPr>
          <w:rFonts w:ascii="Times New Roman" w:eastAsia="SimSun" w:hAnsi="Times New Roman" w:cs="Times New Roman"/>
          <w:sz w:val="24"/>
          <w:szCs w:val="24"/>
          <w:lang w:eastAsia="zh-CN"/>
        </w:rPr>
        <w:t xml:space="preserve"> in </w:t>
      </w:r>
      <w:r w:rsidR="007A4497">
        <w:rPr>
          <w:rFonts w:ascii="Times New Roman" w:eastAsia="SimSun" w:hAnsi="Times New Roman" w:cs="Times New Roman"/>
          <w:sz w:val="24"/>
          <w:szCs w:val="24"/>
          <w:lang w:eastAsia="zh-CN"/>
        </w:rPr>
        <w:t>01/</w:t>
      </w:r>
      <w:r>
        <w:rPr>
          <w:rFonts w:ascii="Times New Roman" w:eastAsia="SimSun" w:hAnsi="Times New Roman" w:cs="Times New Roman"/>
          <w:sz w:val="24"/>
          <w:szCs w:val="24"/>
          <w:lang w:eastAsia="zh-CN"/>
        </w:rPr>
        <w:t>202</w:t>
      </w:r>
      <w:r w:rsidR="007A4497">
        <w:rPr>
          <w:rFonts w:ascii="Times New Roman" w:eastAsia="SimSun" w:hAnsi="Times New Roman" w:cs="Times New Roman"/>
          <w:sz w:val="24"/>
          <w:szCs w:val="24"/>
          <w:lang w:eastAsia="zh-CN"/>
        </w:rPr>
        <w:t>5</w:t>
      </w:r>
      <w:r>
        <w:rPr>
          <w:rFonts w:ascii="Times New Roman" w:eastAsia="SimSun" w:hAnsi="Times New Roman" w:cs="Times New Roman"/>
          <w:sz w:val="24"/>
          <w:szCs w:val="24"/>
          <w:lang w:eastAsia="zh-CN"/>
        </w:rPr>
        <w:t xml:space="preserve">, </w:t>
      </w:r>
      <w:r w:rsidR="007A4497">
        <w:rPr>
          <w:rFonts w:ascii="Times New Roman" w:eastAsia="SimSun" w:hAnsi="Times New Roman" w:cs="Times New Roman"/>
          <w:sz w:val="24"/>
          <w:szCs w:val="24"/>
          <w:lang w:eastAsia="zh-CN"/>
        </w:rPr>
        <w:t>DAM 06/</w:t>
      </w:r>
      <w:r>
        <w:rPr>
          <w:rFonts w:ascii="Times New Roman" w:eastAsia="SimSun" w:hAnsi="Times New Roman" w:cs="Times New Roman"/>
          <w:sz w:val="24"/>
          <w:szCs w:val="24"/>
          <w:lang w:eastAsia="zh-CN"/>
        </w:rPr>
        <w:t xml:space="preserve">2025. </w:t>
      </w:r>
    </w:p>
    <w:p w14:paraId="3C51DA9B" w14:textId="77777777" w:rsidR="005165FA" w:rsidRDefault="005165FA" w:rsidP="005165FA">
      <w:pPr>
        <w:pStyle w:val="ListParagraph"/>
        <w:widowControl/>
        <w:numPr>
          <w:ilvl w:val="0"/>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 xml:space="preserve">Amd2 to </w:t>
      </w:r>
      <w:r w:rsidRPr="00121750">
        <w:rPr>
          <w:rFonts w:ascii="Times New Roman" w:eastAsia="SimSun" w:hAnsi="Times New Roman" w:cs="Times New Roman"/>
          <w:sz w:val="24"/>
          <w:szCs w:val="24"/>
          <w:shd w:val="clear" w:color="auto" w:fill="FFFFFF" w:themeFill="background1"/>
          <w:lang w:eastAsia="zh-CN"/>
        </w:rPr>
        <w:t>ISO/IEC 23090-14</w:t>
      </w:r>
      <w:r>
        <w:rPr>
          <w:rFonts w:ascii="Times New Roman" w:eastAsia="SimSun" w:hAnsi="Times New Roman" w:cs="Times New Roman"/>
          <w:sz w:val="24"/>
          <w:szCs w:val="24"/>
          <w:shd w:val="clear" w:color="auto" w:fill="FFFFFF" w:themeFill="background1"/>
          <w:lang w:eastAsia="zh-CN"/>
        </w:rPr>
        <w:t xml:space="preserve"> second edition.</w:t>
      </w:r>
      <w:r w:rsidRPr="00121750">
        <w:rPr>
          <w:rFonts w:ascii="Times New Roman" w:eastAsia="SimSun" w:hAnsi="Times New Roman" w:cs="Times New Roman"/>
          <w:sz w:val="24"/>
          <w:szCs w:val="24"/>
          <w:shd w:val="clear" w:color="auto" w:fill="FFFFFF" w:themeFill="background1"/>
          <w:lang w:eastAsia="zh-CN"/>
        </w:rPr>
        <w:t xml:space="preserve"> </w:t>
      </w:r>
    </w:p>
    <w:p w14:paraId="2B3C38D0" w14:textId="77777777" w:rsidR="005165FA" w:rsidRDefault="005165FA" w:rsidP="005165FA">
      <w:pPr>
        <w:pStyle w:val="ListParagraph"/>
        <w:widowControl/>
        <w:numPr>
          <w:ilvl w:val="1"/>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 xml:space="preserve">on haptic phase 2, VDMC support, and </w:t>
      </w:r>
      <w:r w:rsidRPr="00121750">
        <w:rPr>
          <w:rFonts w:ascii="Times New Roman" w:eastAsia="SimSun" w:hAnsi="Times New Roman" w:cs="Times New Roman"/>
          <w:sz w:val="24"/>
          <w:szCs w:val="24"/>
          <w:lang w:eastAsia="zh-CN"/>
        </w:rPr>
        <w:t>integration of avatar</w:t>
      </w:r>
      <w:r w:rsidRPr="006646B8">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eastAsia="zh-CN"/>
        </w:rPr>
        <w:t>(s)</w:t>
      </w:r>
      <w:r w:rsidRPr="00121750">
        <w:rPr>
          <w:rFonts w:ascii="Times New Roman" w:eastAsia="SimSun" w:hAnsi="Times New Roman" w:cs="Times New Roman"/>
          <w:sz w:val="24"/>
          <w:szCs w:val="24"/>
          <w:lang w:eastAsia="zh-CN"/>
        </w:rPr>
        <w:t>.</w:t>
      </w:r>
    </w:p>
    <w:p w14:paraId="405C487F" w14:textId="2AAC86A7" w:rsidR="005165FA" w:rsidRDefault="005165FA" w:rsidP="005165FA">
      <w:pPr>
        <w:pStyle w:val="ListParagraph"/>
        <w:widowControl/>
        <w:numPr>
          <w:ilvl w:val="1"/>
          <w:numId w:val="27"/>
        </w:numPr>
        <w:shd w:val="clear" w:color="auto" w:fill="FFFFFF" w:themeFill="background1"/>
        <w:autoSpaceDE/>
        <w:autoSpaceDN/>
        <w:jc w:val="both"/>
        <w:rPr>
          <w:ins w:id="758" w:author="Thomas Stockhammer (25/05/20)" w:date="2025-07-04T16:15:00Z" w16du:dateUtc="2025-07-04T07:15:00Z"/>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 xml:space="preserve">Amd to be created in </w:t>
      </w:r>
      <w:r w:rsidR="007A4497">
        <w:rPr>
          <w:rFonts w:ascii="Times New Roman" w:eastAsia="SimSun" w:hAnsi="Times New Roman" w:cs="Times New Roman"/>
          <w:sz w:val="24"/>
          <w:szCs w:val="24"/>
          <w:shd w:val="clear" w:color="auto" w:fill="FFFFFF" w:themeFill="background1"/>
          <w:lang w:eastAsia="zh-CN"/>
        </w:rPr>
        <w:t>0</w:t>
      </w:r>
      <w:ins w:id="759" w:author="Thomas Stockhammer (25/05/20)" w:date="2025-07-04T16:15:00Z" w16du:dateUtc="2025-07-04T07:15:00Z">
        <w:r w:rsidR="00E7653F">
          <w:rPr>
            <w:rFonts w:ascii="Times New Roman" w:eastAsia="SimSun" w:hAnsi="Times New Roman" w:cs="Times New Roman"/>
            <w:sz w:val="24"/>
            <w:szCs w:val="24"/>
            <w:shd w:val="clear" w:color="auto" w:fill="FFFFFF" w:themeFill="background1"/>
            <w:lang w:eastAsia="zh-CN"/>
          </w:rPr>
          <w:t>9</w:t>
        </w:r>
      </w:ins>
      <w:del w:id="760" w:author="Thomas Stockhammer (25/05/20)" w:date="2025-07-04T16:15:00Z" w16du:dateUtc="2025-07-04T07:15:00Z">
        <w:r w:rsidR="007A4497" w:rsidDel="00E7653F">
          <w:rPr>
            <w:rFonts w:ascii="Times New Roman" w:eastAsia="SimSun" w:hAnsi="Times New Roman" w:cs="Times New Roman"/>
            <w:sz w:val="24"/>
            <w:szCs w:val="24"/>
            <w:shd w:val="clear" w:color="auto" w:fill="FFFFFF" w:themeFill="background1"/>
            <w:lang w:eastAsia="zh-CN"/>
          </w:rPr>
          <w:delText>6</w:delText>
        </w:r>
      </w:del>
      <w:r w:rsidR="007A4497">
        <w:rPr>
          <w:rFonts w:ascii="Times New Roman" w:eastAsia="SimSun" w:hAnsi="Times New Roman" w:cs="Times New Roman"/>
          <w:sz w:val="24"/>
          <w:szCs w:val="24"/>
          <w:shd w:val="clear" w:color="auto" w:fill="FFFFFF" w:themeFill="background1"/>
          <w:lang w:eastAsia="zh-CN"/>
        </w:rPr>
        <w:t>/2</w:t>
      </w:r>
      <w:r>
        <w:rPr>
          <w:rFonts w:ascii="Times New Roman" w:eastAsia="SimSun" w:hAnsi="Times New Roman" w:cs="Times New Roman"/>
          <w:sz w:val="24"/>
          <w:szCs w:val="24"/>
          <w:shd w:val="clear" w:color="auto" w:fill="FFFFFF" w:themeFill="background1"/>
          <w:lang w:eastAsia="zh-CN"/>
        </w:rPr>
        <w:t xml:space="preserve">025. </w:t>
      </w:r>
    </w:p>
    <w:p w14:paraId="3885E54F" w14:textId="2A6F940B" w:rsidR="00E7653F" w:rsidRPr="00121750" w:rsidDel="00E7653F" w:rsidRDefault="00E7653F" w:rsidP="005165FA">
      <w:pPr>
        <w:pStyle w:val="ListParagraph"/>
        <w:widowControl/>
        <w:numPr>
          <w:ilvl w:val="1"/>
          <w:numId w:val="27"/>
        </w:numPr>
        <w:shd w:val="clear" w:color="auto" w:fill="FFFFFF" w:themeFill="background1"/>
        <w:autoSpaceDE/>
        <w:autoSpaceDN/>
        <w:jc w:val="both"/>
        <w:rPr>
          <w:del w:id="761" w:author="Thomas Stockhammer (25/05/20)" w:date="2025-07-04T16:16:00Z" w16du:dateUtc="2025-07-04T07:16:00Z"/>
          <w:rFonts w:ascii="Times New Roman" w:eastAsia="SimSun" w:hAnsi="Times New Roman" w:cs="Times New Roman"/>
          <w:sz w:val="24"/>
          <w:szCs w:val="24"/>
          <w:shd w:val="clear" w:color="auto" w:fill="FFFFFF" w:themeFill="background1"/>
          <w:lang w:eastAsia="zh-CN"/>
        </w:rPr>
      </w:pPr>
      <w:ins w:id="762" w:author="Thomas Stockhammer (25/05/20)" w:date="2025-07-04T16:15:00Z" w16du:dateUtc="2025-07-04T07:15:00Z">
        <w:r>
          <w:rPr>
            <w:rFonts w:ascii="Times New Roman" w:eastAsia="SimSun" w:hAnsi="Times New Roman" w:cs="Times New Roman"/>
            <w:sz w:val="24"/>
            <w:szCs w:val="24"/>
            <w:shd w:val="clear" w:color="auto" w:fill="FFFFFF" w:themeFill="background1"/>
            <w:lang w:eastAsia="zh-CN"/>
          </w:rPr>
          <w:t xml:space="preserve">A draft request was created in </w:t>
        </w:r>
      </w:ins>
      <w:ins w:id="763" w:author="Thomas Stockhammer (25/05/20)" w:date="2025-07-04T16:16:00Z" w16du:dateUtc="2025-07-04T07:16:00Z">
        <w:r>
          <w:rPr>
            <w:rFonts w:ascii="Times New Roman" w:eastAsia="SimSun" w:hAnsi="Times New Roman" w:cs="Times New Roman"/>
            <w:shd w:val="clear" w:color="auto" w:fill="FFFFFF" w:themeFill="background1"/>
            <w:lang w:eastAsia="zh-CN"/>
          </w:rPr>
          <w:fldChar w:fldCharType="begin"/>
        </w:r>
        <w:r>
          <w:rPr>
            <w:rFonts w:ascii="Times New Roman" w:eastAsia="SimSun" w:hAnsi="Times New Roman" w:cs="Times New Roman"/>
            <w:sz w:val="24"/>
            <w:szCs w:val="24"/>
            <w:shd w:val="clear" w:color="auto" w:fill="FFFFFF" w:themeFill="background1"/>
            <w:lang w:eastAsia="zh-CN"/>
          </w:rPr>
          <w:instrText>HYPERLINK "https://git.mpeg.expert/MPEG/Systems/SceneDescription/MPEG-Contributions/-/issues/914"</w:instrText>
        </w:r>
        <w:r>
          <w:rPr>
            <w:rFonts w:ascii="Times New Roman" w:eastAsia="SimSun" w:hAnsi="Times New Roman" w:cs="Times New Roman"/>
            <w:shd w:val="clear" w:color="auto" w:fill="FFFFFF" w:themeFill="background1"/>
            <w:lang w:eastAsia="zh-CN"/>
          </w:rPr>
        </w:r>
        <w:r>
          <w:rPr>
            <w:rFonts w:ascii="Times New Roman" w:eastAsia="SimSun" w:hAnsi="Times New Roman" w:cs="Times New Roman"/>
            <w:shd w:val="clear" w:color="auto" w:fill="FFFFFF" w:themeFill="background1"/>
            <w:lang w:eastAsia="zh-CN"/>
          </w:rPr>
          <w:fldChar w:fldCharType="separate"/>
        </w:r>
        <w:r w:rsidRPr="00E7653F">
          <w:rPr>
            <w:rStyle w:val="Hyperlink"/>
            <w:rFonts w:ascii="Times New Roman" w:eastAsia="SimSun" w:hAnsi="Times New Roman" w:cs="Times New Roman"/>
            <w:sz w:val="24"/>
            <w:szCs w:val="24"/>
            <w:shd w:val="clear" w:color="auto" w:fill="FFFFFF" w:themeFill="background1"/>
            <w:lang w:eastAsia="zh-CN"/>
          </w:rPr>
          <w:t>WG03 N1599</w:t>
        </w:r>
        <w:r>
          <w:rPr>
            <w:rFonts w:ascii="Times New Roman" w:eastAsia="SimSun" w:hAnsi="Times New Roman" w:cs="Times New Roman"/>
            <w:shd w:val="clear" w:color="auto" w:fill="FFFFFF" w:themeFill="background1"/>
            <w:lang w:eastAsia="zh-CN"/>
          </w:rPr>
          <w:fldChar w:fldCharType="end"/>
        </w:r>
      </w:ins>
    </w:p>
    <w:p w14:paraId="2F560E2C" w14:textId="77E42E5C" w:rsidR="005165FA" w:rsidRPr="00E7653F" w:rsidDel="00E7653F" w:rsidRDefault="005165FA">
      <w:pPr>
        <w:pStyle w:val="ListParagraph"/>
        <w:widowControl/>
        <w:numPr>
          <w:ilvl w:val="0"/>
          <w:numId w:val="27"/>
        </w:numPr>
        <w:shd w:val="clear" w:color="auto" w:fill="FFFFFF" w:themeFill="background1"/>
        <w:autoSpaceDE/>
        <w:autoSpaceDN/>
        <w:jc w:val="both"/>
        <w:rPr>
          <w:del w:id="764" w:author="Thomas Stockhammer (25/05/20)" w:date="2025-07-04T16:16:00Z" w16du:dateUtc="2025-07-04T07:16:00Z"/>
          <w:rFonts w:ascii="Times New Roman" w:eastAsia="SimSun" w:hAnsi="Times New Roman" w:cs="Times New Roman"/>
          <w:sz w:val="24"/>
          <w:szCs w:val="24"/>
          <w:shd w:val="clear" w:color="auto" w:fill="FFFFFF" w:themeFill="background1"/>
          <w:lang w:eastAsia="zh-CN"/>
          <w:rPrChange w:id="765" w:author="Thomas Stockhammer (25/05/20)" w:date="2025-07-04T16:16:00Z" w16du:dateUtc="2025-07-04T07:16:00Z">
            <w:rPr>
              <w:del w:id="766" w:author="Thomas Stockhammer (25/05/20)" w:date="2025-07-04T16:16:00Z" w16du:dateUtc="2025-07-04T07:16:00Z"/>
              <w:shd w:val="clear" w:color="auto" w:fill="FFFFFF" w:themeFill="background1"/>
              <w:lang w:eastAsia="zh-CN"/>
            </w:rPr>
          </w:rPrChange>
        </w:rPr>
      </w:pPr>
      <w:del w:id="767" w:author="Thomas Stockhammer (25/05/20)" w:date="2025-07-04T16:16:00Z" w16du:dateUtc="2025-07-04T07:16:00Z">
        <w:r w:rsidRPr="00E7653F" w:rsidDel="00E7653F">
          <w:rPr>
            <w:rFonts w:ascii="Times New Roman" w:eastAsia="SimSun" w:hAnsi="Times New Roman" w:cs="Times New Roman"/>
            <w:sz w:val="24"/>
            <w:szCs w:val="24"/>
            <w:shd w:val="clear" w:color="auto" w:fill="FFFFFF" w:themeFill="background1"/>
            <w:lang w:eastAsia="zh-CN"/>
            <w:rPrChange w:id="768" w:author="Thomas Stockhammer (25/05/20)" w:date="2025-07-04T16:16:00Z" w16du:dateUtc="2025-07-04T07:16:00Z">
              <w:rPr>
                <w:shd w:val="clear" w:color="auto" w:fill="FFFFFF" w:themeFill="background1"/>
                <w:lang w:eastAsia="zh-CN"/>
              </w:rPr>
            </w:rPrChange>
          </w:rPr>
          <w:delText>A new part of 23090 for MPEG-Avatar</w:delText>
        </w:r>
      </w:del>
    </w:p>
    <w:p w14:paraId="136A8641" w14:textId="739C3159" w:rsidR="005165FA" w:rsidDel="00E7653F" w:rsidRDefault="005165FA">
      <w:pPr>
        <w:pStyle w:val="ListParagraph"/>
        <w:rPr>
          <w:del w:id="769" w:author="Thomas Stockhammer (25/05/20)" w:date="2025-07-04T16:16:00Z" w16du:dateUtc="2025-07-04T07:16:00Z"/>
          <w:shd w:val="clear" w:color="auto" w:fill="FFFFFF" w:themeFill="background1"/>
          <w:lang w:eastAsia="zh-CN"/>
        </w:rPr>
        <w:pPrChange w:id="770" w:author="Thomas Stockhammer (25/05/20)" w:date="2025-07-04T16:16:00Z" w16du:dateUtc="2025-07-04T07:16:00Z">
          <w:pPr>
            <w:pStyle w:val="ListParagraph"/>
            <w:widowControl/>
            <w:numPr>
              <w:ilvl w:val="1"/>
              <w:numId w:val="27"/>
            </w:numPr>
            <w:shd w:val="clear" w:color="auto" w:fill="FFFFFF" w:themeFill="background1"/>
            <w:autoSpaceDE/>
            <w:autoSpaceDN/>
            <w:ind w:left="1440" w:hanging="360"/>
            <w:jc w:val="both"/>
          </w:pPr>
        </w:pPrChange>
      </w:pPr>
      <w:del w:id="771" w:author="Thomas Stockhammer (25/05/20)" w:date="2025-07-04T16:16:00Z" w16du:dateUtc="2025-07-04T07:16:00Z">
        <w:r w:rsidDel="00E7653F">
          <w:rPr>
            <w:shd w:val="clear" w:color="auto" w:fill="FFFFFF" w:themeFill="background1"/>
            <w:lang w:eastAsia="zh-CN"/>
          </w:rPr>
          <w:delText xml:space="preserve">Add a mandate to the ad-hoc group to develop the process to address the </w:delText>
        </w:r>
        <w:r w:rsidRPr="00262BAC" w:rsidDel="00E7653F">
          <w:rPr>
            <w:shd w:val="clear" w:color="auto" w:fill="FFFFFF" w:themeFill="background1"/>
            <w:lang w:eastAsia="zh-CN"/>
          </w:rPr>
          <w:delText xml:space="preserve">MPEG Media Avatar requirements </w:delText>
        </w:r>
        <w:r w:rsidDel="00E7653F">
          <w:rPr>
            <w:shd w:val="clear" w:color="auto" w:fill="FFFFFF" w:themeFill="background1"/>
            <w:lang w:eastAsia="zh-CN"/>
          </w:rPr>
          <w:delText xml:space="preserve">defined </w:delText>
        </w:r>
        <w:r w:rsidRPr="00262BAC" w:rsidDel="00E7653F">
          <w:rPr>
            <w:shd w:val="clear" w:color="auto" w:fill="FFFFFF" w:themeFill="background1"/>
            <w:lang w:eastAsia="zh-CN"/>
          </w:rPr>
          <w:delText>in the MPEG-I requirements document</w:delText>
        </w:r>
        <w:r w:rsidDel="00E7653F">
          <w:rPr>
            <w:shd w:val="clear" w:color="auto" w:fill="FFFFFF" w:themeFill="background1"/>
            <w:lang w:eastAsia="zh-CN"/>
          </w:rPr>
          <w:delText>.</w:delText>
        </w:r>
      </w:del>
    </w:p>
    <w:p w14:paraId="78AD1E09" w14:textId="7DE4D784" w:rsidR="005165FA" w:rsidDel="00E7653F" w:rsidRDefault="005165FA">
      <w:pPr>
        <w:pStyle w:val="ListParagraph"/>
        <w:rPr>
          <w:del w:id="772" w:author="Thomas Stockhammer (25/05/20)" w:date="2025-07-04T16:16:00Z" w16du:dateUtc="2025-07-04T07:16:00Z"/>
          <w:shd w:val="clear" w:color="auto" w:fill="FFFFFF" w:themeFill="background1"/>
          <w:lang w:eastAsia="zh-CN"/>
        </w:rPr>
        <w:pPrChange w:id="773" w:author="Thomas Stockhammer (25/05/20)" w:date="2025-07-04T16:16:00Z" w16du:dateUtc="2025-07-04T07:16:00Z">
          <w:pPr>
            <w:pStyle w:val="ListParagraph"/>
            <w:widowControl/>
            <w:numPr>
              <w:ilvl w:val="1"/>
              <w:numId w:val="27"/>
            </w:numPr>
            <w:shd w:val="clear" w:color="auto" w:fill="FFFFFF" w:themeFill="background1"/>
            <w:autoSpaceDE/>
            <w:autoSpaceDN/>
            <w:ind w:left="1440" w:hanging="360"/>
            <w:jc w:val="both"/>
          </w:pPr>
        </w:pPrChange>
      </w:pPr>
      <w:del w:id="774" w:author="Thomas Stockhammer (25/05/20)" w:date="2025-07-04T16:16:00Z" w16du:dateUtc="2025-07-04T07:16:00Z">
        <w:r w:rsidDel="00E7653F">
          <w:rPr>
            <w:lang w:eastAsia="zh-CN"/>
          </w:rPr>
          <w:delText>Created a new Part.</w:delText>
        </w:r>
      </w:del>
    </w:p>
    <w:p w14:paraId="03052678" w14:textId="0C5C96A1" w:rsidR="005165FA" w:rsidRPr="00C968EC" w:rsidDel="00E7653F" w:rsidRDefault="005165FA">
      <w:pPr>
        <w:pStyle w:val="ListParagraph"/>
        <w:rPr>
          <w:del w:id="775" w:author="Thomas Stockhammer (25/05/20)" w:date="2025-07-04T16:16:00Z" w16du:dateUtc="2025-07-04T07:16:00Z"/>
          <w:shd w:val="clear" w:color="auto" w:fill="FFFFFF" w:themeFill="background1"/>
          <w:lang w:eastAsia="zh-CN"/>
        </w:rPr>
        <w:pPrChange w:id="776" w:author="Thomas Stockhammer (25/05/20)" w:date="2025-07-04T16:16:00Z" w16du:dateUtc="2025-07-04T07:16:00Z">
          <w:pPr>
            <w:pStyle w:val="ListParagraph"/>
            <w:widowControl/>
            <w:numPr>
              <w:ilvl w:val="1"/>
              <w:numId w:val="27"/>
            </w:numPr>
            <w:shd w:val="clear" w:color="auto" w:fill="FFFFFF" w:themeFill="background1"/>
            <w:autoSpaceDE/>
            <w:autoSpaceDN/>
            <w:ind w:left="1440" w:hanging="360"/>
            <w:jc w:val="both"/>
          </w:pPr>
        </w:pPrChange>
      </w:pPr>
      <w:del w:id="777" w:author="Thomas Stockhammer (25/05/20)" w:date="2025-07-04T16:16:00Z" w16du:dateUtc="2025-07-04T07:16:00Z">
        <w:r w:rsidDel="00E7653F">
          <w:rPr>
            <w:shd w:val="clear" w:color="auto" w:fill="FFFFFF" w:themeFill="background1"/>
            <w:lang w:eastAsia="zh-CN"/>
          </w:rPr>
          <w:delText>The Annex H of 23090-14 will be integrated in this new part while remaining in the second edition of 23090-14 for the time being.</w:delText>
        </w:r>
      </w:del>
    </w:p>
    <w:p w14:paraId="77A16C35" w14:textId="77777777" w:rsidR="005165FA" w:rsidRDefault="005165FA">
      <w:pPr>
        <w:pStyle w:val="ListParagraph"/>
        <w:widowControl/>
        <w:numPr>
          <w:ilvl w:val="1"/>
          <w:numId w:val="27"/>
        </w:numPr>
        <w:shd w:val="clear" w:color="auto" w:fill="FFFFFF" w:themeFill="background1"/>
        <w:autoSpaceDE/>
        <w:autoSpaceDN/>
        <w:jc w:val="both"/>
        <w:rPr>
          <w:b/>
          <w:sz w:val="28"/>
          <w:lang w:eastAsia="zh-CN"/>
        </w:rPr>
        <w:pPrChange w:id="778" w:author="Thomas Stockhammer (25/05/20)" w:date="2025-07-04T16:16:00Z" w16du:dateUtc="2025-07-04T07:16:00Z">
          <w:pPr/>
        </w:pPrChange>
      </w:pPr>
    </w:p>
    <w:p w14:paraId="3B810F9C" w14:textId="26A4A3D9" w:rsidR="005165FA" w:rsidDel="00E7653F" w:rsidRDefault="005165FA" w:rsidP="005165FA">
      <w:pPr>
        <w:rPr>
          <w:del w:id="779" w:author="Thomas Stockhammer (25/05/20)" w:date="2025-07-04T16:16:00Z" w16du:dateUtc="2025-07-04T07:16:00Z"/>
          <w:rFonts w:ascii="Times New Roman" w:eastAsia="SimSun" w:hAnsi="Times New Roman" w:cs="Times New Roman"/>
          <w:lang w:eastAsia="zh-CN"/>
        </w:rPr>
      </w:pPr>
      <w:del w:id="780" w:author="Thomas Stockhammer (25/05/20)" w:date="2025-07-04T16:16:00Z" w16du:dateUtc="2025-07-04T07:16:00Z">
        <w:r w:rsidRPr="406EEFBA" w:rsidDel="00E7653F">
          <w:rPr>
            <w:rFonts w:ascii="Times New Roman" w:eastAsia="SimSun" w:hAnsi="Times New Roman" w:cs="Times New Roman"/>
            <w:lang w:eastAsia="zh-CN"/>
          </w:rPr>
          <w:delText>The</w:delText>
        </w:r>
        <w:r w:rsidDel="00E7653F">
          <w:rPr>
            <w:rFonts w:ascii="Times New Roman" w:eastAsia="SimSun" w:hAnsi="Times New Roman" w:cs="Times New Roman"/>
            <w:lang w:eastAsia="zh-CN"/>
          </w:rPr>
          <w:delText xml:space="preserve"> details of the</w:delText>
        </w:r>
        <w:r w:rsidRPr="406EEFBA" w:rsidDel="00E7653F">
          <w:rPr>
            <w:rFonts w:ascii="Times New Roman" w:eastAsia="SimSun" w:hAnsi="Times New Roman" w:cs="Times New Roman"/>
            <w:lang w:eastAsia="zh-CN"/>
          </w:rPr>
          <w:delText xml:space="preserve"> topics </w:delText>
        </w:r>
        <w:r w:rsidDel="00E7653F">
          <w:rPr>
            <w:rFonts w:ascii="Times New Roman" w:eastAsia="SimSun" w:hAnsi="Times New Roman" w:cs="Times New Roman"/>
            <w:lang w:eastAsia="zh-CN"/>
          </w:rPr>
          <w:delText>for the proposed amd1 and amd2 are described below.</w:delText>
        </w:r>
      </w:del>
    </w:p>
    <w:p w14:paraId="1C31B519" w14:textId="152E76CE" w:rsidR="00E34EC4" w:rsidDel="00E7653F" w:rsidRDefault="00E34EC4" w:rsidP="005165FA">
      <w:pPr>
        <w:rPr>
          <w:del w:id="781" w:author="Thomas Stockhammer (25/05/20)" w:date="2025-07-04T16:16:00Z" w16du:dateUtc="2025-07-04T07:16:00Z"/>
          <w:rFonts w:ascii="Times New Roman" w:eastAsia="SimSun" w:hAnsi="Times New Roman" w:cs="Times New Roman"/>
          <w:lang w:eastAsia="zh-CN"/>
        </w:rPr>
      </w:pPr>
    </w:p>
    <w:p w14:paraId="499734EF" w14:textId="42F7746B" w:rsidR="00E34EC4" w:rsidDel="00E7653F" w:rsidRDefault="00E34EC4" w:rsidP="005165FA">
      <w:pPr>
        <w:rPr>
          <w:del w:id="782" w:author="Thomas Stockhammer (25/05/20)" w:date="2025-07-04T16:16:00Z" w16du:dateUtc="2025-07-04T07:16:00Z"/>
          <w:rFonts w:ascii="Times New Roman" w:eastAsia="SimSun" w:hAnsi="Times New Roman" w:cs="Times New Roman"/>
          <w:lang w:eastAsia="zh-CN"/>
        </w:rPr>
      </w:pPr>
      <w:del w:id="783" w:author="Thomas Stockhammer (25/05/20)" w:date="2025-07-04T16:16:00Z" w16du:dateUtc="2025-07-04T07:16:00Z">
        <w:r w:rsidDel="00E7653F">
          <w:rPr>
            <w:rFonts w:ascii="Times New Roman" w:eastAsia="SimSun" w:hAnsi="Times New Roman" w:cs="Times New Roman"/>
            <w:lang w:eastAsia="zh-CN"/>
          </w:rPr>
          <w:delText>At MPEG#150, an update timeline for Amd.2 was discussed and accepted.</w:delText>
        </w:r>
      </w:del>
    </w:p>
    <w:p w14:paraId="14EB2ED6" w14:textId="65ABADDA" w:rsidR="00E34EC4" w:rsidRPr="00B26F9B" w:rsidDel="00E7653F" w:rsidRDefault="00E34EC4" w:rsidP="00E34EC4">
      <w:pPr>
        <w:pStyle w:val="Heading4"/>
        <w:rPr>
          <w:del w:id="784" w:author="Thomas Stockhammer (25/05/20)" w:date="2025-07-04T16:16:00Z" w16du:dateUtc="2025-07-04T07:16:00Z"/>
          <w:rPrChange w:id="785" w:author="Thomas Stockhammer (25/05/20)" w:date="2025-07-04T16:18:00Z" w16du:dateUtc="2025-07-04T07:18:00Z">
            <w:rPr>
              <w:del w:id="786" w:author="Thomas Stockhammer (25/05/20)" w:date="2025-07-04T16:16:00Z" w16du:dateUtc="2025-07-04T07:16:00Z"/>
              <w:lang w:val="de-DE"/>
            </w:rPr>
          </w:rPrChange>
        </w:rPr>
      </w:pPr>
      <w:del w:id="787" w:author="Thomas Stockhammer (25/05/20)" w:date="2025-07-04T16:16:00Z" w16du:dateUtc="2025-07-04T07:16:00Z">
        <w:r w:rsidDel="00E7653F">
          <w:rPr>
            <w:b w:val="0"/>
            <w:bCs w:val="0"/>
          </w:rPr>
          <w:fldChar w:fldCharType="begin"/>
        </w:r>
        <w:r w:rsidRPr="00B26F9B" w:rsidDel="00E7653F">
          <w:rPr>
            <w:rPrChange w:id="788" w:author="Thomas Stockhammer (25/05/20)" w:date="2025-07-04T16:18:00Z" w16du:dateUtc="2025-07-04T07:18:00Z">
              <w:rPr>
                <w:lang w:val="de-DE"/>
              </w:rPr>
            </w:rPrChange>
          </w:rPr>
          <w:delInstrText>HYPERLINK "https://dms.mpeg.expert/doc_end_user/current_document.php?id=98533" \h</w:delInstrText>
        </w:r>
        <w:r w:rsidDel="00E7653F">
          <w:rPr>
            <w:b w:val="0"/>
            <w:bCs w:val="0"/>
          </w:rPr>
        </w:r>
        <w:r w:rsidDel="00E7653F">
          <w:rPr>
            <w:b w:val="0"/>
            <w:bCs w:val="0"/>
          </w:rPr>
          <w:fldChar w:fldCharType="separate"/>
        </w:r>
        <w:r w:rsidRPr="00B26F9B" w:rsidDel="00E7653F">
          <w:rPr>
            <w:color w:val="0000EE"/>
            <w:u w:val="single"/>
            <w:rPrChange w:id="789" w:author="Thomas Stockhammer (25/05/20)" w:date="2025-07-04T16:18:00Z" w16du:dateUtc="2025-07-04T07:18:00Z">
              <w:rPr>
                <w:color w:val="0000EE"/>
                <w:u w:val="single"/>
                <w:lang w:val="de-DE"/>
              </w:rPr>
            </w:rPrChange>
          </w:rPr>
          <w:delText>m72205</w:delText>
        </w:r>
        <w:r w:rsidDel="00E7653F">
          <w:rPr>
            <w:b w:val="0"/>
            <w:bCs w:val="0"/>
          </w:rPr>
          <w:fldChar w:fldCharType="end"/>
        </w:r>
        <w:r w:rsidRPr="00B26F9B" w:rsidDel="00E7653F">
          <w:rPr>
            <w:rPrChange w:id="790" w:author="Thomas Stockhammer (25/05/20)" w:date="2025-07-04T16:18:00Z" w16du:dateUtc="2025-07-04T07:18:00Z">
              <w:rPr>
                <w:lang w:val="de-DE"/>
              </w:rPr>
            </w:rPrChange>
          </w:rPr>
          <w:delText xml:space="preserve"> [SD] MPEG immersive codecs in ISO/IEC 23090-14</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7707"/>
      </w:tblGrid>
      <w:tr w:rsidR="00E34EC4" w:rsidDel="00E7653F" w14:paraId="31FA617D" w14:textId="3FB2AA43" w:rsidTr="00404E41">
        <w:trPr>
          <w:del w:id="791" w:author="Thomas Stockhammer (25/05/20)" w:date="2025-07-04T16:16:00Z"/>
        </w:trPr>
        <w:tc>
          <w:tcPr>
            <w:tcW w:w="1134" w:type="dxa"/>
            <w:shd w:val="clear" w:color="auto" w:fill="auto"/>
          </w:tcPr>
          <w:p w14:paraId="1D7083B0" w14:textId="64DBAE48" w:rsidR="00E34EC4" w:rsidDel="00E7653F" w:rsidRDefault="00E34EC4" w:rsidP="00404E41">
            <w:pPr>
              <w:rPr>
                <w:del w:id="792" w:author="Thomas Stockhammer (25/05/20)" w:date="2025-07-04T16:16:00Z" w16du:dateUtc="2025-07-04T07:16:00Z"/>
              </w:rPr>
            </w:pPr>
            <w:del w:id="793" w:author="Thomas Stockhammer (25/05/20)" w:date="2025-07-04T16:16:00Z" w16du:dateUtc="2025-07-04T07:16:00Z">
              <w:r w:rsidDel="00E7653F">
                <w:delText>Authors</w:delText>
              </w:r>
            </w:del>
          </w:p>
        </w:tc>
        <w:tc>
          <w:tcPr>
            <w:tcW w:w="7937" w:type="dxa"/>
            <w:shd w:val="clear" w:color="auto" w:fill="auto"/>
          </w:tcPr>
          <w:p w14:paraId="0078B668" w14:textId="580129EF" w:rsidR="00E34EC4" w:rsidDel="00E7653F" w:rsidRDefault="00E34EC4" w:rsidP="00404E41">
            <w:pPr>
              <w:rPr>
                <w:del w:id="794" w:author="Thomas Stockhammer (25/05/20)" w:date="2025-07-04T16:16:00Z" w16du:dateUtc="2025-07-04T07:16:00Z"/>
              </w:rPr>
            </w:pPr>
            <w:del w:id="795" w:author="Thomas Stockhammer (25/05/20)" w:date="2025-07-04T16:16:00Z" w16du:dateUtc="2025-07-04T07:16:00Z">
              <w:r w:rsidDel="00E7653F">
                <w:delText>Gurdeep Singh Bhullar</w:delText>
              </w:r>
              <w:r w:rsidDel="00E7653F">
                <w:br/>
                <w:delText xml:space="preserve"> Celine Guede</w:delText>
              </w:r>
              <w:r w:rsidDel="00E7653F">
                <w:br/>
                <w:delText xml:space="preserve">  Ahmed Hamza </w:delText>
              </w:r>
              <w:r w:rsidDel="00E7653F">
                <w:br/>
                <w:delText xml:space="preserve">  Gaëlle Martin-Cocher (InterDigital)</w:delText>
              </w:r>
            </w:del>
          </w:p>
        </w:tc>
      </w:tr>
      <w:tr w:rsidR="00E34EC4" w:rsidDel="00E7653F" w14:paraId="27E7EC77" w14:textId="2C86952D" w:rsidTr="00404E41">
        <w:trPr>
          <w:del w:id="796" w:author="Thomas Stockhammer (25/05/20)" w:date="2025-07-04T16:16:00Z"/>
        </w:trPr>
        <w:tc>
          <w:tcPr>
            <w:tcW w:w="1134" w:type="dxa"/>
            <w:shd w:val="clear" w:color="auto" w:fill="auto"/>
          </w:tcPr>
          <w:p w14:paraId="6D7ACA9B" w14:textId="1A92B28A" w:rsidR="00E34EC4" w:rsidDel="00E7653F" w:rsidRDefault="00E34EC4" w:rsidP="00404E41">
            <w:pPr>
              <w:rPr>
                <w:del w:id="797" w:author="Thomas Stockhammer (25/05/20)" w:date="2025-07-04T16:16:00Z" w16du:dateUtc="2025-07-04T07:16:00Z"/>
              </w:rPr>
            </w:pPr>
            <w:del w:id="798" w:author="Thomas Stockhammer (25/05/20)" w:date="2025-07-04T16:16:00Z" w16du:dateUtc="2025-07-04T07:16:00Z">
              <w:r w:rsidDel="00E7653F">
                <w:delText>Abstract</w:delText>
              </w:r>
            </w:del>
          </w:p>
        </w:tc>
        <w:tc>
          <w:tcPr>
            <w:tcW w:w="7937" w:type="dxa"/>
            <w:shd w:val="clear" w:color="auto" w:fill="auto"/>
          </w:tcPr>
          <w:p w14:paraId="1ABB8B9E" w14:textId="6433A67A" w:rsidR="00E34EC4" w:rsidDel="00E7653F" w:rsidRDefault="00E34EC4" w:rsidP="00404E41">
            <w:pPr>
              <w:rPr>
                <w:del w:id="799" w:author="Thomas Stockhammer (25/05/20)" w:date="2025-07-04T16:16:00Z" w16du:dateUtc="2025-07-04T07:16:00Z"/>
              </w:rPr>
            </w:pPr>
            <w:del w:id="800" w:author="Thomas Stockhammer (25/05/20)" w:date="2025-07-04T16:16:00Z" w16du:dateUtc="2025-07-04T07:16:00Z">
              <w:r w:rsidDel="00E7653F">
                <w:delText>This contribution recommends to initiate work to support MPEG Immersive codecs such as MV-HEVC, 3D-HEVC, as well as V-DMC in ISO/IEC 23090-14.</w:delText>
              </w:r>
            </w:del>
          </w:p>
        </w:tc>
      </w:tr>
      <w:tr w:rsidR="00E34EC4" w:rsidDel="00E7653F" w14:paraId="74503D09" w14:textId="11123A99" w:rsidTr="00404E41">
        <w:trPr>
          <w:del w:id="801" w:author="Thomas Stockhammer (25/05/20)" w:date="2025-07-04T16:16:00Z"/>
        </w:trPr>
        <w:tc>
          <w:tcPr>
            <w:tcW w:w="1134" w:type="dxa"/>
            <w:shd w:val="clear" w:color="auto" w:fill="auto"/>
          </w:tcPr>
          <w:p w14:paraId="07675053" w14:textId="53A8380D" w:rsidR="00E34EC4" w:rsidDel="00E7653F" w:rsidRDefault="00E34EC4" w:rsidP="00404E41">
            <w:pPr>
              <w:rPr>
                <w:del w:id="802" w:author="Thomas Stockhammer (25/05/20)" w:date="2025-07-04T16:16:00Z" w16du:dateUtc="2025-07-04T07:16:00Z"/>
              </w:rPr>
            </w:pPr>
            <w:del w:id="803" w:author="Thomas Stockhammer (25/05/20)" w:date="2025-07-04T16:16:00Z" w16du:dateUtc="2025-07-04T07:16:00Z">
              <w:r w:rsidDel="00E7653F">
                <w:delText>Gitlab</w:delText>
              </w:r>
            </w:del>
          </w:p>
        </w:tc>
        <w:tc>
          <w:tcPr>
            <w:tcW w:w="7937" w:type="dxa"/>
            <w:shd w:val="clear" w:color="auto" w:fill="auto"/>
          </w:tcPr>
          <w:p w14:paraId="21813162" w14:textId="08A3DAEC" w:rsidR="00E34EC4" w:rsidDel="00E7653F" w:rsidRDefault="00E34EC4" w:rsidP="00404E41">
            <w:pPr>
              <w:rPr>
                <w:del w:id="804" w:author="Thomas Stockhammer (25/05/20)" w:date="2025-07-04T16:16:00Z" w16du:dateUtc="2025-07-04T07:16:00Z"/>
              </w:rPr>
            </w:pPr>
            <w:del w:id="805" w:author="Thomas Stockhammer (25/05/20)" w:date="2025-07-04T16:16:00Z" w16du:dateUtc="2025-07-04T07:16:00Z">
              <w:r w:rsidDel="00E7653F">
                <w:fldChar w:fldCharType="begin"/>
              </w:r>
              <w:r w:rsidDel="00E7653F">
                <w:delInstrText>HYPERLINK "https://git.mpeg.expert/MPEG/Systems/SceneDescription/MPEG-Contributions/-/issues/832" \h</w:delInstrText>
              </w:r>
              <w:r w:rsidDel="00E7653F">
                <w:fldChar w:fldCharType="separate"/>
              </w:r>
              <w:r w:rsidRPr="00BE3350" w:rsidDel="00E7653F">
                <w:rPr>
                  <w:color w:val="0000EE"/>
                  <w:u w:val="single"/>
                </w:rPr>
                <w:delText>MPEG/Systems/SceneDescription/MPEG-Contributions#832</w:delText>
              </w:r>
              <w:r w:rsidDel="00E7653F">
                <w:fldChar w:fldCharType="end"/>
              </w:r>
            </w:del>
          </w:p>
        </w:tc>
      </w:tr>
      <w:tr w:rsidR="00E34EC4" w:rsidDel="00E7653F" w14:paraId="3046899D" w14:textId="71499258" w:rsidTr="00404E41">
        <w:trPr>
          <w:del w:id="806" w:author="Thomas Stockhammer (25/05/20)" w:date="2025-07-04T16:16:00Z"/>
        </w:trPr>
        <w:tc>
          <w:tcPr>
            <w:tcW w:w="1134" w:type="dxa"/>
            <w:shd w:val="clear" w:color="auto" w:fill="auto"/>
          </w:tcPr>
          <w:p w14:paraId="45428A90" w14:textId="62729ED8" w:rsidR="00E34EC4" w:rsidDel="00E7653F" w:rsidRDefault="00E34EC4" w:rsidP="00404E41">
            <w:pPr>
              <w:rPr>
                <w:del w:id="807" w:author="Thomas Stockhammer (25/05/20)" w:date="2025-07-04T16:16:00Z" w16du:dateUtc="2025-07-04T07:16:00Z"/>
              </w:rPr>
            </w:pPr>
            <w:del w:id="808" w:author="Thomas Stockhammer (25/05/20)" w:date="2025-07-04T16:16:00Z" w16du:dateUtc="2025-07-04T07:16:00Z">
              <w:r w:rsidDel="00E7653F">
                <w:delText>Disposition</w:delText>
              </w:r>
            </w:del>
          </w:p>
        </w:tc>
        <w:tc>
          <w:tcPr>
            <w:tcW w:w="7937" w:type="dxa"/>
            <w:shd w:val="clear" w:color="auto" w:fill="auto"/>
          </w:tcPr>
          <w:p w14:paraId="24CA9FBD" w14:textId="00C7285A" w:rsidR="00E34EC4" w:rsidDel="00E7653F" w:rsidRDefault="00E34EC4" w:rsidP="00404E41">
            <w:pPr>
              <w:rPr>
                <w:del w:id="809" w:author="Thomas Stockhammer (25/05/20)" w:date="2025-07-04T16:16:00Z" w16du:dateUtc="2025-07-04T07:16:00Z"/>
              </w:rPr>
            </w:pPr>
            <w:del w:id="810" w:author="Thomas Stockhammer (25/05/20)" w:date="2025-07-04T16:16:00Z" w16du:dateUtc="2025-07-04T07:16:00Z">
              <w:r w:rsidDel="00E7653F">
                <w:delText>Accepted (v1)</w:delText>
              </w:r>
            </w:del>
          </w:p>
          <w:p w14:paraId="0C5EDEF2" w14:textId="55F326C2" w:rsidR="00E34EC4" w:rsidRPr="00D01C26" w:rsidDel="00E7653F" w:rsidRDefault="00E34EC4" w:rsidP="00E34EC4">
            <w:pPr>
              <w:numPr>
                <w:ilvl w:val="0"/>
                <w:numId w:val="37"/>
              </w:numPr>
              <w:rPr>
                <w:del w:id="811" w:author="Thomas Stockhammer (25/05/20)" w:date="2025-07-04T16:16:00Z" w16du:dateUtc="2025-07-04T07:16:00Z"/>
              </w:rPr>
            </w:pPr>
            <w:del w:id="812" w:author="Thomas Stockhammer (25/05/20)" w:date="2025-07-04T16:16:00Z" w16du:dateUtc="2025-07-04T07:16:00Z">
              <w:r w:rsidRPr="00D01C26" w:rsidDel="00E7653F">
                <w:delText xml:space="preserve">validate that V-DMC and depth data are ready within timeline </w:delText>
              </w:r>
            </w:del>
          </w:p>
          <w:p w14:paraId="2E9B8FC1" w14:textId="0B020AB9" w:rsidR="00E34EC4" w:rsidRPr="00D01C26" w:rsidDel="00E7653F" w:rsidRDefault="00E34EC4" w:rsidP="00E34EC4">
            <w:pPr>
              <w:numPr>
                <w:ilvl w:val="0"/>
                <w:numId w:val="37"/>
              </w:numPr>
              <w:rPr>
                <w:del w:id="813" w:author="Thomas Stockhammer (25/05/20)" w:date="2025-07-04T16:16:00Z" w16du:dateUtc="2025-07-04T07:16:00Z"/>
              </w:rPr>
            </w:pPr>
            <w:del w:id="814" w:author="Thomas Stockhammer (25/05/20)" w:date="2025-07-04T16:16:00Z" w16du:dateUtc="2025-07-04T07:16:00Z">
              <w:r w:rsidRPr="00D01C26" w:rsidDel="00E7653F">
                <w:delText xml:space="preserve">indicated supporters: Interdigital, Qualcomm (timeline needs to be checked) </w:delText>
              </w:r>
            </w:del>
          </w:p>
          <w:p w14:paraId="20E6AE8A" w14:textId="14DA2140" w:rsidR="00E34EC4" w:rsidRPr="00D01C26" w:rsidDel="00E7653F" w:rsidRDefault="00E34EC4" w:rsidP="00E34EC4">
            <w:pPr>
              <w:numPr>
                <w:ilvl w:val="0"/>
                <w:numId w:val="37"/>
              </w:numPr>
              <w:rPr>
                <w:del w:id="815" w:author="Thomas Stockhammer (25/05/20)" w:date="2025-07-04T16:16:00Z" w16du:dateUtc="2025-07-04T07:16:00Z"/>
              </w:rPr>
            </w:pPr>
            <w:del w:id="816" w:author="Thomas Stockhammer (25/05/20)" w:date="2025-07-04T16:16:00Z" w16du:dateUtc="2025-07-04T07:16:00Z">
              <w:r w:rsidRPr="00D01C26" w:rsidDel="00E7653F">
                <w:delText xml:space="preserve">no concerns were raised on the recommendations </w:delText>
              </w:r>
            </w:del>
          </w:p>
          <w:p w14:paraId="4CC2AC4A" w14:textId="14FFBDD2" w:rsidR="00E34EC4" w:rsidRPr="00D01C26" w:rsidDel="00E7653F" w:rsidRDefault="00E34EC4" w:rsidP="00E34EC4">
            <w:pPr>
              <w:numPr>
                <w:ilvl w:val="0"/>
                <w:numId w:val="37"/>
              </w:numPr>
              <w:rPr>
                <w:del w:id="817" w:author="Thomas Stockhammer (25/05/20)" w:date="2025-07-04T16:16:00Z" w16du:dateUtc="2025-07-04T07:16:00Z"/>
              </w:rPr>
            </w:pPr>
            <w:del w:id="818" w:author="Thomas Stockhammer (25/05/20)" w:date="2025-07-04T16:16:00Z" w16du:dateUtc="2025-07-04T07:16:00Z">
              <w:r w:rsidRPr="00D01C26" w:rsidDel="00E7653F">
                <w:delText xml:space="preserve">The document is agreed in principle, but more supporting companies are expected before we officially announce the start of the work. Will be presented to WG03 plenary </w:delText>
              </w:r>
              <w:r w:rsidRPr="00D01C26" w:rsidDel="00E7653F">
                <w:fldChar w:fldCharType="begin"/>
              </w:r>
              <w:r w:rsidDel="00E7653F">
                <w:delInstrText>HYPERLINK "C:\\haudiobe" \o "Thomas Stockhammer"</w:delInstrText>
              </w:r>
              <w:r w:rsidRPr="00D01C26" w:rsidDel="00E7653F">
                <w:fldChar w:fldCharType="separate"/>
              </w:r>
              <w:r w:rsidRPr="00D01C26" w:rsidDel="00E7653F">
                <w:rPr>
                  <w:color w:val="0000FF"/>
                  <w:u w:val="single"/>
                </w:rPr>
                <w:delText>@haudiobe</w:delText>
              </w:r>
              <w:r w:rsidRPr="00D01C26" w:rsidDel="00E7653F">
                <w:fldChar w:fldCharType="end"/>
              </w:r>
              <w:r w:rsidRPr="00D01C26" w:rsidDel="00E7653F">
                <w:delText xml:space="preserve"> </w:delText>
              </w:r>
            </w:del>
          </w:p>
          <w:p w14:paraId="635869A6" w14:textId="574270FE" w:rsidR="00E34EC4" w:rsidDel="00E7653F" w:rsidRDefault="00E34EC4" w:rsidP="00E34EC4">
            <w:pPr>
              <w:numPr>
                <w:ilvl w:val="0"/>
                <w:numId w:val="37"/>
              </w:numPr>
              <w:rPr>
                <w:del w:id="819" w:author="Thomas Stockhammer (25/05/20)" w:date="2025-07-04T16:16:00Z" w16du:dateUtc="2025-07-04T07:16:00Z"/>
              </w:rPr>
            </w:pPr>
            <w:del w:id="820" w:author="Thomas Stockhammer (25/05/20)" w:date="2025-07-04T16:16:00Z" w16du:dateUtc="2025-07-04T07:16:00Z">
              <w:r w:rsidRPr="00D01C26" w:rsidDel="00E7653F">
                <w:delText xml:space="preserve">Work is within the existing MPEG-I SD requirements. </w:delText>
              </w:r>
            </w:del>
          </w:p>
          <w:p w14:paraId="51D9EC2E" w14:textId="1530195C" w:rsidR="00E34EC4" w:rsidDel="00E7653F" w:rsidRDefault="00E34EC4" w:rsidP="00E34EC4">
            <w:pPr>
              <w:numPr>
                <w:ilvl w:val="0"/>
                <w:numId w:val="37"/>
              </w:numPr>
              <w:rPr>
                <w:del w:id="821" w:author="Thomas Stockhammer (25/05/20)" w:date="2025-07-04T16:16:00Z" w16du:dateUtc="2025-07-04T07:16:00Z"/>
              </w:rPr>
            </w:pPr>
            <w:del w:id="822" w:author="Thomas Stockhammer (25/05/20)" w:date="2025-07-04T16:16:00Z" w16du:dateUtc="2025-07-04T07:16:00Z">
              <w:r w:rsidRPr="00D01C26" w:rsidDel="00E7653F">
                <w:delText xml:space="preserve">Add an </w:delText>
              </w:r>
              <w:r w:rsidRPr="00D01C26" w:rsidDel="00E7653F">
                <w:fldChar w:fldCharType="begin"/>
              </w:r>
              <w:r w:rsidDel="00E7653F">
                <w:delInstrText>HYPERLINK "C:\\MPEG\\Systems\\SceneDescription\\MPEG-Contributions\\-\\issues?label_name=AHG" \o "related to AHG mandate"</w:delInstrText>
              </w:r>
              <w:r w:rsidRPr="00D01C26" w:rsidDel="00E7653F">
                <w:fldChar w:fldCharType="separate"/>
              </w:r>
              <w:r w:rsidRPr="007E1109" w:rsidDel="00E7653F">
                <w:rPr>
                  <w:color w:val="0000FF"/>
                  <w:u w:val="single"/>
                  <w:shd w:val="clear" w:color="auto" w:fill="CC0033"/>
                </w:rPr>
                <w:delText>AHG</w:delText>
              </w:r>
              <w:r w:rsidRPr="00D01C26" w:rsidDel="00E7653F">
                <w:fldChar w:fldCharType="end"/>
              </w:r>
              <w:r w:rsidRPr="00D01C26" w:rsidDel="00E7653F">
                <w:delText xml:space="preserve"> mandate to work on scope, timeline and interest for considered future work.</w:delText>
              </w:r>
            </w:del>
          </w:p>
        </w:tc>
      </w:tr>
    </w:tbl>
    <w:p w14:paraId="6140B7A0" w14:textId="77777777" w:rsidR="005165FA" w:rsidRDefault="005165FA" w:rsidP="005165FA">
      <w:pPr>
        <w:pStyle w:val="Heading2"/>
        <w:keepLines w:val="0"/>
        <w:widowControl/>
        <w:numPr>
          <w:ilvl w:val="1"/>
          <w:numId w:val="1"/>
        </w:numPr>
        <w:autoSpaceDE/>
        <w:autoSpaceDN/>
        <w:spacing w:before="240" w:after="60"/>
        <w:jc w:val="both"/>
      </w:pPr>
      <w:bookmarkStart w:id="823" w:name="_Toc202538342"/>
      <w:r>
        <w:t>Relevant Documents</w:t>
      </w:r>
      <w:bookmarkEnd w:id="823"/>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529"/>
        <w:gridCol w:w="683"/>
        <w:gridCol w:w="926"/>
        <w:gridCol w:w="486"/>
        <w:gridCol w:w="959"/>
        <w:gridCol w:w="2556"/>
        <w:gridCol w:w="1759"/>
      </w:tblGrid>
      <w:tr w:rsidR="005165FA" w14:paraId="3C82A9D2" w14:textId="77777777" w:rsidTr="00C968EC">
        <w:trPr>
          <w:tblCellSpacing w:w="15" w:type="dxa"/>
        </w:trPr>
        <w:tc>
          <w:tcPr>
            <w:tcW w:w="106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D15ACE" w14:textId="1E1A7563" w:rsidR="005165FA" w:rsidRDefault="005165FA" w:rsidP="00262BAC">
            <w:pPr>
              <w:jc w:val="center"/>
              <w:rPr>
                <w:rFonts w:ascii="Arial" w:eastAsia="Times New Roman" w:hAnsi="Arial" w:cs="Arial"/>
                <w:sz w:val="20"/>
                <w:szCs w:val="20"/>
              </w:rPr>
            </w:pPr>
            <w:hyperlink r:id="rId124" w:history="1">
              <w:r>
                <w:rPr>
                  <w:rStyle w:val="Hyperlink"/>
                  <w:rFonts w:ascii="Arial" w:hAnsi="Arial" w:cs="Arial"/>
                  <w:sz w:val="20"/>
                  <w:szCs w:val="20"/>
                </w:rPr>
                <w:t>MDS23869</w:t>
              </w:r>
            </w:hyperlink>
          </w:p>
        </w:tc>
        <w:tc>
          <w:tcPr>
            <w:tcW w:w="49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9556F9" w14:textId="77777777" w:rsidR="005165FA" w:rsidRDefault="005165FA" w:rsidP="00262BAC">
            <w:pPr>
              <w:jc w:val="center"/>
              <w:rPr>
                <w:rFonts w:ascii="Arial" w:hAnsi="Arial" w:cs="Arial"/>
                <w:sz w:val="20"/>
                <w:szCs w:val="20"/>
              </w:rPr>
            </w:pPr>
            <w:r>
              <w:rPr>
                <w:rFonts w:ascii="Arial" w:hAnsi="Arial" w:cs="Arial"/>
                <w:sz w:val="20"/>
                <w:szCs w:val="20"/>
              </w:rPr>
              <w:t>WG 02</w:t>
            </w:r>
          </w:p>
        </w:tc>
        <w:tc>
          <w:tcPr>
            <w:tcW w:w="6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364289" w14:textId="77777777" w:rsidR="005165FA" w:rsidRDefault="005165FA" w:rsidP="00262BAC">
            <w:pPr>
              <w:jc w:val="center"/>
              <w:rPr>
                <w:rFonts w:ascii="Arial" w:hAnsi="Arial" w:cs="Arial"/>
                <w:sz w:val="20"/>
                <w:szCs w:val="20"/>
              </w:rPr>
            </w:pPr>
            <w:r>
              <w:rPr>
                <w:rFonts w:ascii="Arial" w:hAnsi="Arial" w:cs="Arial"/>
                <w:sz w:val="20"/>
                <w:szCs w:val="20"/>
              </w:rPr>
              <w:t>00359</w:t>
            </w:r>
          </w:p>
        </w:tc>
        <w:tc>
          <w:tcPr>
            <w:tcW w:w="8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33E76" w14:textId="77777777" w:rsidR="005165FA" w:rsidRDefault="005165FA" w:rsidP="00262BAC">
            <w:pPr>
              <w:rPr>
                <w:rFonts w:ascii="Arial" w:hAnsi="Arial" w:cs="Arial"/>
                <w:sz w:val="20"/>
                <w:szCs w:val="20"/>
              </w:rPr>
            </w:pPr>
            <w:r>
              <w:rPr>
                <w:rFonts w:ascii="Arial" w:hAnsi="Arial" w:cs="Arial"/>
                <w:sz w:val="20"/>
                <w:szCs w:val="20"/>
              </w:rPr>
              <w:t>2024-04-27 15:44:28</w:t>
            </w:r>
          </w:p>
        </w:tc>
        <w:tc>
          <w:tcPr>
            <w:tcW w:w="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A013A7" w14:textId="77777777" w:rsidR="005165FA" w:rsidRDefault="005165FA" w:rsidP="00262BAC">
            <w:pPr>
              <w:rPr>
                <w:rFonts w:ascii="Arial" w:hAnsi="Arial" w:cs="Arial"/>
                <w:sz w:val="20"/>
                <w:szCs w:val="20"/>
              </w:rPr>
            </w:pPr>
          </w:p>
        </w:tc>
        <w:tc>
          <w:tcPr>
            <w:tcW w:w="92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91EBEE4" w14:textId="77777777" w:rsidR="005165FA" w:rsidRDefault="005165FA" w:rsidP="00262BAC">
            <w:pPr>
              <w:rPr>
                <w:rFonts w:ascii="Arial" w:hAnsi="Arial" w:cs="Arial"/>
                <w:sz w:val="20"/>
                <w:szCs w:val="20"/>
              </w:rPr>
            </w:pPr>
            <w:r>
              <w:rPr>
                <w:rFonts w:ascii="Arial" w:hAnsi="Arial" w:cs="Arial"/>
                <w:sz w:val="20"/>
                <w:szCs w:val="20"/>
              </w:rPr>
              <w:t>WG 02</w:t>
            </w:r>
            <w:r>
              <w:rPr>
                <w:rFonts w:ascii="Arial" w:hAnsi="Arial" w:cs="Arial"/>
                <w:sz w:val="20"/>
                <w:szCs w:val="20"/>
              </w:rPr>
              <w:br/>
              <w:t>MPEG-I</w:t>
            </w:r>
          </w:p>
        </w:tc>
        <w:tc>
          <w:tcPr>
            <w:tcW w:w="252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8E06C6" w14:textId="77777777" w:rsidR="005165FA" w:rsidRDefault="005165FA" w:rsidP="00262BAC">
            <w:pPr>
              <w:rPr>
                <w:rFonts w:ascii="Arial" w:hAnsi="Arial" w:cs="Arial"/>
                <w:sz w:val="20"/>
                <w:szCs w:val="20"/>
              </w:rPr>
            </w:pPr>
            <w:r>
              <w:rPr>
                <w:rFonts w:ascii="Arial" w:hAnsi="Arial" w:cs="Arial"/>
                <w:sz w:val="20"/>
                <w:szCs w:val="20"/>
              </w:rPr>
              <w:t>Draft of MPEG-I Phase 3 requirements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2A69A85" w14:textId="77777777" w:rsidR="005165FA" w:rsidRDefault="005165FA" w:rsidP="00262BAC">
            <w:pPr>
              <w:rPr>
                <w:rFonts w:ascii="Arial" w:hAnsi="Arial" w:cs="Arial"/>
                <w:sz w:val="20"/>
                <w:szCs w:val="20"/>
              </w:rPr>
            </w:pPr>
            <w:r>
              <w:rPr>
                <w:rFonts w:ascii="Arial" w:hAnsi="Arial" w:cs="Arial"/>
                <w:sz w:val="20"/>
                <w:szCs w:val="20"/>
              </w:rPr>
              <w:t>WG 02 MPEG Technical requirements</w:t>
            </w:r>
          </w:p>
        </w:tc>
      </w:tr>
      <w:tr w:rsidR="005165FA" w14:paraId="501B9AB9" w14:textId="77777777" w:rsidTr="00262BAC">
        <w:trPr>
          <w:tblCellSpacing w:w="15" w:type="dxa"/>
        </w:trPr>
        <w:tc>
          <w:tcPr>
            <w:tcW w:w="106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B9BE65" w14:textId="037581E1" w:rsidR="005165FA" w:rsidRPr="005165FA" w:rsidRDefault="005165FA" w:rsidP="00262BAC">
            <w:pPr>
              <w:jc w:val="center"/>
              <w:rPr>
                <w:rFonts w:ascii="Arial" w:hAnsi="Arial" w:cs="Arial"/>
                <w:sz w:val="20"/>
                <w:szCs w:val="20"/>
              </w:rPr>
            </w:pPr>
            <w:hyperlink r:id="rId125" w:history="1">
              <w:r w:rsidRPr="005165FA">
                <w:rPr>
                  <w:rStyle w:val="Hyperlink"/>
                  <w:rFonts w:ascii="Arial" w:hAnsi="Arial" w:cs="Arial"/>
                  <w:sz w:val="20"/>
                  <w:szCs w:val="20"/>
                </w:rPr>
                <w:t>MDS23969</w:t>
              </w:r>
            </w:hyperlink>
          </w:p>
        </w:tc>
        <w:tc>
          <w:tcPr>
            <w:tcW w:w="49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CA121E" w14:textId="77777777" w:rsidR="005165FA" w:rsidRDefault="005165FA" w:rsidP="00262BAC">
            <w:pPr>
              <w:jc w:val="center"/>
              <w:rPr>
                <w:rFonts w:ascii="Arial" w:hAnsi="Arial" w:cs="Arial"/>
                <w:sz w:val="20"/>
                <w:szCs w:val="20"/>
              </w:rPr>
            </w:pPr>
            <w:r>
              <w:rPr>
                <w:rFonts w:ascii="Arial" w:hAnsi="Arial" w:cs="Arial"/>
                <w:sz w:val="20"/>
                <w:szCs w:val="20"/>
              </w:rPr>
              <w:t>WG 03</w:t>
            </w:r>
          </w:p>
        </w:tc>
        <w:tc>
          <w:tcPr>
            <w:tcW w:w="6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25D241" w14:textId="77777777" w:rsidR="005165FA" w:rsidRDefault="005165FA" w:rsidP="00262BAC">
            <w:pPr>
              <w:jc w:val="center"/>
              <w:rPr>
                <w:rFonts w:ascii="Arial" w:hAnsi="Arial" w:cs="Arial"/>
                <w:sz w:val="20"/>
                <w:szCs w:val="20"/>
              </w:rPr>
            </w:pPr>
            <w:r>
              <w:rPr>
                <w:rFonts w:ascii="Arial" w:hAnsi="Arial" w:cs="Arial"/>
                <w:sz w:val="20"/>
                <w:szCs w:val="20"/>
              </w:rPr>
              <w:t>01250</w:t>
            </w:r>
          </w:p>
        </w:tc>
        <w:tc>
          <w:tcPr>
            <w:tcW w:w="8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FFDAC9" w14:textId="77777777" w:rsidR="005165FA" w:rsidRDefault="005165FA" w:rsidP="00262BAC">
            <w:pPr>
              <w:rPr>
                <w:rFonts w:ascii="Arial" w:hAnsi="Arial" w:cs="Arial"/>
                <w:sz w:val="20"/>
                <w:szCs w:val="20"/>
              </w:rPr>
            </w:pPr>
            <w:r>
              <w:rPr>
                <w:rFonts w:ascii="Arial" w:hAnsi="Arial" w:cs="Arial"/>
                <w:sz w:val="20"/>
                <w:szCs w:val="20"/>
              </w:rPr>
              <w:t>2024-04-27 15:44:28</w:t>
            </w:r>
          </w:p>
        </w:tc>
        <w:tc>
          <w:tcPr>
            <w:tcW w:w="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791C52" w14:textId="77777777" w:rsidR="005165FA" w:rsidRDefault="005165FA" w:rsidP="00262BAC">
            <w:pPr>
              <w:rPr>
                <w:rFonts w:ascii="Arial" w:hAnsi="Arial" w:cs="Arial"/>
                <w:sz w:val="20"/>
                <w:szCs w:val="20"/>
              </w:rPr>
            </w:pPr>
          </w:p>
        </w:tc>
        <w:tc>
          <w:tcPr>
            <w:tcW w:w="92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64064B0" w14:textId="77777777" w:rsidR="005165FA" w:rsidRDefault="005165FA" w:rsidP="00262BAC">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252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6360D2" w14:textId="77777777" w:rsidR="005165FA" w:rsidRDefault="005165FA" w:rsidP="00262BAC">
            <w:pPr>
              <w:rPr>
                <w:rFonts w:ascii="Arial" w:hAnsi="Arial" w:cs="Arial"/>
                <w:sz w:val="20"/>
                <w:szCs w:val="20"/>
              </w:rPr>
            </w:pPr>
            <w:r>
              <w:rPr>
                <w:rFonts w:ascii="Arial" w:hAnsi="Arial" w:cs="Arial"/>
                <w:sz w:val="20"/>
                <w:szCs w:val="20"/>
              </w:rPr>
              <w:t>Draft request for IS/EC 23090-14 2nd edition AMD 1 Support of MPEG-I immersive audio, scene understanding and other extensions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862A8F" w14:textId="77777777" w:rsidR="005165FA" w:rsidRDefault="005165FA" w:rsidP="00262BAC">
            <w:pPr>
              <w:rPr>
                <w:rFonts w:ascii="Arial" w:hAnsi="Arial" w:cs="Arial"/>
                <w:sz w:val="20"/>
                <w:szCs w:val="20"/>
              </w:rPr>
            </w:pPr>
            <w:r>
              <w:rPr>
                <w:rFonts w:ascii="Arial" w:hAnsi="Arial" w:cs="Arial"/>
                <w:sz w:val="20"/>
                <w:szCs w:val="20"/>
              </w:rPr>
              <w:t>WG 03 MPEG Systems</w:t>
            </w:r>
          </w:p>
        </w:tc>
      </w:tr>
    </w:tbl>
    <w:p w14:paraId="2A0D59C4" w14:textId="2784E86D" w:rsidR="005165FA" w:rsidRPr="00C25B2F" w:rsidRDefault="005165FA" w:rsidP="00C25B2F">
      <w:pPr>
        <w:pStyle w:val="Heading2"/>
        <w:keepLines w:val="0"/>
        <w:widowControl/>
        <w:numPr>
          <w:ilvl w:val="1"/>
          <w:numId w:val="1"/>
        </w:numPr>
        <w:autoSpaceDE/>
        <w:autoSpaceDN/>
        <w:spacing w:before="240" w:after="60"/>
        <w:jc w:val="both"/>
        <w:rPr>
          <w:rFonts w:ascii="Times New Roman" w:eastAsia="SimSun" w:hAnsi="Times New Roman" w:cs="Times New Roman"/>
          <w:bCs/>
          <w:sz w:val="28"/>
          <w:lang w:eastAsia="zh-CN"/>
        </w:rPr>
      </w:pPr>
      <w:bookmarkStart w:id="824" w:name="_Toc202538343"/>
      <w:r w:rsidRPr="00C968EC">
        <w:t>Topic 1: New and features enhancements to Ed 2.</w:t>
      </w:r>
      <w:bookmarkEnd w:id="824"/>
    </w:p>
    <w:p w14:paraId="5D398A5F" w14:textId="77777777" w:rsidR="005165FA" w:rsidRPr="0050149F"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 xml:space="preserve">Codec support in the TuC: </w:t>
      </w:r>
    </w:p>
    <w:p w14:paraId="037E3402" w14:textId="77777777" w:rsidR="005165FA" w:rsidRDefault="005165FA" w:rsidP="005165FA">
      <w:pPr>
        <w:rPr>
          <w:rFonts w:ascii="Times New Roman" w:eastAsia="SimSun" w:hAnsi="Times New Roman" w:cs="Times New Roman"/>
          <w:bCs/>
          <w:sz w:val="28"/>
          <w:lang w:eastAsia="zh-CN"/>
        </w:rPr>
      </w:pPr>
    </w:p>
    <w:p w14:paraId="1B9DEDDF" w14:textId="77777777" w:rsidR="005165FA" w:rsidRDefault="005165FA" w:rsidP="005165FA">
      <w:pPr>
        <w:shd w:val="clear" w:color="auto" w:fill="1E1E1E"/>
        <w:spacing w:line="270" w:lineRule="atLeast"/>
        <w:rPr>
          <w:rFonts w:ascii="Menlo" w:eastAsia="Times New Roman" w:hAnsi="Menlo" w:cs="Menlo"/>
          <w:color w:val="D4D4D4"/>
          <w:sz w:val="18"/>
          <w:szCs w:val="18"/>
        </w:rPr>
      </w:pPr>
      <w:r>
        <w:rPr>
          <w:rFonts w:ascii="Menlo" w:hAnsi="Menlo" w:cs="Menlo"/>
          <w:b/>
          <w:bCs/>
          <w:color w:val="569CD6"/>
          <w:sz w:val="18"/>
          <w:szCs w:val="18"/>
        </w:rPr>
        <w:t>= Support for multiple atlases for MIV applications (MPEG142)</w:t>
      </w:r>
    </w:p>
    <w:p w14:paraId="14BB3FE2" w14:textId="77777777" w:rsidR="005165FA" w:rsidRPr="008E7573" w:rsidRDefault="005165FA" w:rsidP="005165FA">
      <w:pPr>
        <w:shd w:val="clear" w:color="auto" w:fill="1E1E1E"/>
        <w:spacing w:line="270" w:lineRule="atLeast"/>
        <w:rPr>
          <w:rFonts w:ascii="Menlo" w:hAnsi="Menlo" w:cs="Menlo"/>
          <w:color w:val="D4D4D4"/>
          <w:sz w:val="18"/>
          <w:szCs w:val="18"/>
          <w:lang w:val="fr-FR"/>
        </w:rPr>
      </w:pPr>
      <w:r w:rsidRPr="008E7573">
        <w:rPr>
          <w:rFonts w:ascii="Menlo" w:hAnsi="Menlo" w:cs="Menlo"/>
          <w:color w:val="D4D4D4"/>
          <w:sz w:val="18"/>
          <w:szCs w:val="18"/>
          <w:lang w:val="fr-FR"/>
        </w:rPr>
        <w:t>Source: https://mpeg.expert/software/MPEG/Systems/SceneDescription/MPEG-Contributions/-/issues/484[</w:t>
      </w:r>
      <w:r w:rsidRPr="008E7573">
        <w:rPr>
          <w:rFonts w:ascii="Menlo" w:hAnsi="Menlo" w:cs="Menlo"/>
          <w:color w:val="CE9178"/>
          <w:sz w:val="18"/>
          <w:szCs w:val="18"/>
          <w:lang w:val="fr-FR"/>
        </w:rPr>
        <w:t>m62515</w:t>
      </w:r>
      <w:r w:rsidRPr="008E7573">
        <w:rPr>
          <w:rFonts w:ascii="Menlo" w:hAnsi="Menlo" w:cs="Menlo"/>
          <w:color w:val="D4D4D4"/>
          <w:sz w:val="18"/>
          <w:szCs w:val="18"/>
          <w:lang w:val="fr-FR"/>
        </w:rPr>
        <w:t>]</w:t>
      </w:r>
    </w:p>
    <w:p w14:paraId="6E8E7998" w14:textId="77777777" w:rsidR="005165FA" w:rsidRDefault="005165FA" w:rsidP="005165FA">
      <w:pPr>
        <w:rPr>
          <w:rFonts w:ascii="Times New Roman" w:hAnsi="Times New Roman" w:cs="Times New Roman"/>
          <w:lang w:val="fr-FR"/>
        </w:rPr>
      </w:pPr>
    </w:p>
    <w:p w14:paraId="6ADBBAC5" w14:textId="77777777" w:rsidR="005165FA" w:rsidRDefault="005165FA" w:rsidP="005165FA">
      <w:pPr>
        <w:shd w:val="clear" w:color="auto" w:fill="1E1E1E"/>
        <w:spacing w:line="270" w:lineRule="atLeast"/>
        <w:rPr>
          <w:rFonts w:ascii="Menlo" w:eastAsia="Times New Roman" w:hAnsi="Menlo" w:cs="Menlo"/>
          <w:color w:val="D4D4D4"/>
          <w:sz w:val="18"/>
          <w:szCs w:val="18"/>
        </w:rPr>
      </w:pPr>
      <w:r>
        <w:rPr>
          <w:rFonts w:ascii="Menlo" w:hAnsi="Menlo" w:cs="Menlo"/>
          <w:b/>
          <w:bCs/>
          <w:color w:val="569CD6"/>
          <w:sz w:val="18"/>
          <w:szCs w:val="18"/>
        </w:rPr>
        <w:t>= Supporting Multiple Viewers in the Media Access Function</w:t>
      </w:r>
    </w:p>
    <w:p w14:paraId="0A990FD4" w14:textId="77777777" w:rsidR="005165FA" w:rsidRPr="00666018" w:rsidRDefault="005165FA" w:rsidP="005165FA">
      <w:pPr>
        <w:shd w:val="clear" w:color="auto" w:fill="1E1E1E"/>
        <w:spacing w:line="270" w:lineRule="atLeast"/>
        <w:rPr>
          <w:rFonts w:ascii="Menlo" w:hAnsi="Menlo" w:cs="Menlo"/>
          <w:color w:val="D4D4D4"/>
          <w:sz w:val="18"/>
          <w:szCs w:val="18"/>
          <w:lang w:val="fr-FR"/>
        </w:rPr>
      </w:pPr>
      <w:r w:rsidRPr="00666018">
        <w:rPr>
          <w:rFonts w:ascii="Menlo" w:hAnsi="Menlo" w:cs="Menlo"/>
          <w:color w:val="D4D4D4"/>
          <w:sz w:val="18"/>
          <w:szCs w:val="18"/>
          <w:lang w:val="fr-FR"/>
        </w:rPr>
        <w:t>Source: http://mpegx.int-evry.fr/software/MPEG/Systems/SceneDescription/MPEG-Contributions/-/issues/242[</w:t>
      </w:r>
      <w:r w:rsidRPr="00666018">
        <w:rPr>
          <w:rFonts w:ascii="Menlo" w:hAnsi="Menlo" w:cs="Menlo"/>
          <w:color w:val="CE9178"/>
          <w:sz w:val="18"/>
          <w:szCs w:val="18"/>
          <w:lang w:val="fr-FR"/>
        </w:rPr>
        <w:t>m58510</w:t>
      </w:r>
      <w:r w:rsidRPr="00666018">
        <w:rPr>
          <w:rFonts w:ascii="Menlo" w:hAnsi="Menlo" w:cs="Menlo"/>
          <w:color w:val="D4D4D4"/>
          <w:sz w:val="18"/>
          <w:szCs w:val="18"/>
          <w:lang w:val="fr-FR"/>
        </w:rPr>
        <w:t>]</w:t>
      </w:r>
    </w:p>
    <w:p w14:paraId="2D010006" w14:textId="77777777" w:rsidR="005165FA" w:rsidRDefault="005165FA" w:rsidP="005165FA">
      <w:pPr>
        <w:rPr>
          <w:rFonts w:ascii="Times New Roman" w:hAnsi="Times New Roman" w:cs="Times New Roman"/>
          <w:lang w:val="fr-FR"/>
        </w:rPr>
      </w:pPr>
    </w:p>
    <w:p w14:paraId="1A6AAF03" w14:textId="3FD1D086" w:rsidR="005165FA" w:rsidRPr="00262BAC" w:rsidRDefault="001A3252" w:rsidP="005165FA">
      <w:pPr>
        <w:rPr>
          <w:rFonts w:ascii="Times New Roman" w:hAnsi="Times New Roman" w:cs="Times New Roman"/>
        </w:rPr>
      </w:pPr>
      <w:r w:rsidRPr="00262BAC">
        <w:rPr>
          <w:rFonts w:ascii="Times New Roman" w:hAnsi="Times New Roman" w:cs="Times New Roman"/>
        </w:rPr>
        <w:t>Improvement</w:t>
      </w:r>
      <w:r w:rsidR="005165FA" w:rsidRPr="00262BAC">
        <w:rPr>
          <w:rFonts w:ascii="Times New Roman" w:hAnsi="Times New Roman" w:cs="Times New Roman"/>
        </w:rPr>
        <w:t xml:space="preserve"> to the lighting feature.</w:t>
      </w:r>
    </w:p>
    <w:p w14:paraId="09C8CED9" w14:textId="77777777" w:rsidR="005165FA" w:rsidRPr="00262BAC" w:rsidRDefault="005165FA" w:rsidP="005165FA">
      <w:pPr>
        <w:rPr>
          <w:rFonts w:ascii="Times New Roman" w:eastAsia="SimSun" w:hAnsi="Times New Roman" w:cs="Times New Roman"/>
          <w:sz w:val="28"/>
          <w:szCs w:val="28"/>
          <w:u w:val="single"/>
          <w:lang w:eastAsia="zh-CN"/>
        </w:rPr>
      </w:pPr>
    </w:p>
    <w:p w14:paraId="77B41C9E" w14:textId="77777777" w:rsidR="005165FA" w:rsidRPr="0050149F"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MPEG-I requirements phase 3:</w:t>
      </w:r>
    </w:p>
    <w:p w14:paraId="53BAC5AB" w14:textId="77777777" w:rsidR="005165FA" w:rsidRPr="00DF2EFA" w:rsidRDefault="005165FA" w:rsidP="005165FA">
      <w:pPr>
        <w:rPr>
          <w:rFonts w:ascii="Times New Roman" w:eastAsia="SimSun" w:hAnsi="Times New Roman" w:cs="Times New Roman"/>
          <w:bCs/>
          <w:sz w:val="28"/>
          <w:lang w:eastAsia="zh-CN"/>
        </w:rPr>
      </w:pPr>
    </w:p>
    <w:p w14:paraId="3F3E1D18" w14:textId="77777777" w:rsidR="005165FA" w:rsidDel="002E356E" w:rsidRDefault="005165FA" w:rsidP="005165FA">
      <w:pPr>
        <w:rPr>
          <w:rFonts w:ascii="Times New Roman" w:eastAsia="SimSun" w:hAnsi="Times New Roman" w:cs="Times New Roman"/>
          <w:b/>
          <w:sz w:val="28"/>
          <w:lang w:eastAsia="zh-CN"/>
        </w:rPr>
      </w:pPr>
      <w:r>
        <w:rPr>
          <w:sz w:val="16"/>
          <w:szCs w:val="16"/>
        </w:rPr>
        <w:t>General</w:t>
      </w:r>
    </w:p>
    <w:p w14:paraId="05BCDF91" w14:textId="4DAA15CD" w:rsidR="005165FA" w:rsidRPr="00C968EC" w:rsidRDefault="005165FA" w:rsidP="00C968EC">
      <w:pPr>
        <w:pStyle w:val="Heading2"/>
        <w:keepLines w:val="0"/>
        <w:widowControl/>
        <w:numPr>
          <w:ilvl w:val="1"/>
          <w:numId w:val="1"/>
        </w:numPr>
        <w:autoSpaceDE/>
        <w:autoSpaceDN/>
        <w:spacing w:before="240" w:after="60"/>
        <w:jc w:val="both"/>
        <w:rPr>
          <w:rFonts w:ascii="Times New Roman" w:eastAsia="SimSun" w:hAnsi="Times New Roman" w:cs="Times New Roman"/>
          <w:bCs/>
          <w:sz w:val="28"/>
          <w:lang w:eastAsia="zh-CN"/>
        </w:rPr>
      </w:pPr>
      <w:bookmarkStart w:id="825" w:name="_Toc202538344"/>
      <w:r w:rsidRPr="00C968EC">
        <w:t>Topic 2: Support for scene understanding</w:t>
      </w:r>
      <w:bookmarkEnd w:id="825"/>
    </w:p>
    <w:p w14:paraId="39D9737A" w14:textId="77777777" w:rsidR="005165FA" w:rsidRPr="0050149F" w:rsidRDefault="005165FA" w:rsidP="005165FA">
      <w:pPr>
        <w:jc w:val="both"/>
        <w:rPr>
          <w:rFonts w:ascii="Times New Roman" w:eastAsia="SimSun" w:hAnsi="Times New Roman" w:cs="Times New Roman"/>
          <w:lang w:eastAsia="zh-CN"/>
        </w:rPr>
      </w:pPr>
      <w:r w:rsidRPr="406EEFBA">
        <w:rPr>
          <w:rFonts w:ascii="Times New Roman" w:eastAsia="SimSun" w:hAnsi="Times New Roman" w:cs="Times New Roman"/>
          <w:lang w:eastAsia="zh-CN"/>
        </w:rPr>
        <w:t xml:space="preserve">Scene understanding can be defined as the human capability to interpret scenes based on what is seen and, on the ability to infer what is not seen. In Computer vision, two major technologies are used to enable a scene understanding in 3D/XR scene format: Segmentation &amp; Annotation, and Spatial mapping. These can be realized by a variety of means, including AI tools. </w:t>
      </w:r>
    </w:p>
    <w:p w14:paraId="53B8021B" w14:textId="5F01426F" w:rsidR="005165FA" w:rsidRPr="0050149F" w:rsidRDefault="005165FA" w:rsidP="0073762B">
      <w:pPr>
        <w:jc w:val="both"/>
        <w:rPr>
          <w:rFonts w:ascii="Times New Roman" w:eastAsia="SimSun" w:hAnsi="Times New Roman" w:cs="Times New Roman"/>
          <w:lang w:eastAsia="zh-CN"/>
        </w:rPr>
      </w:pPr>
      <w:r w:rsidRPr="406EEFBA">
        <w:rPr>
          <w:rFonts w:ascii="Times New Roman" w:eastAsia="SimSun" w:hAnsi="Times New Roman" w:cs="Times New Roman"/>
          <w:lang w:eastAsia="zh-CN"/>
        </w:rPr>
        <w:t xml:space="preserve">In glTF or MPEG SD, there is currently no support, whether in the scene graph or in other MPEG extensions, for </w:t>
      </w:r>
      <w:r w:rsidRPr="406EEFBA">
        <w:rPr>
          <w:rFonts w:ascii="Times New Roman" w:eastAsia="SimSun" w:hAnsi="Times New Roman" w:cs="Times New Roman"/>
          <w:b/>
          <w:lang w:eastAsia="zh-CN"/>
        </w:rPr>
        <w:t>enabling the use of</w:t>
      </w:r>
      <w:r w:rsidRPr="406EEFBA">
        <w:rPr>
          <w:rFonts w:ascii="Times New Roman" w:eastAsia="SimSun" w:hAnsi="Times New Roman" w:cs="Times New Roman"/>
          <w:lang w:eastAsia="zh-CN"/>
        </w:rPr>
        <w:t xml:space="preserve"> segmentation/annotation mechanisms &amp; results nor for spatial mapping information. </w:t>
      </w:r>
    </w:p>
    <w:p w14:paraId="62BC7F82" w14:textId="4AEE2ED6" w:rsidR="005165FA" w:rsidRPr="00C968EC" w:rsidRDefault="005165FA" w:rsidP="00C968EC">
      <w:pPr>
        <w:pStyle w:val="Heading2"/>
        <w:keepLines w:val="0"/>
        <w:widowControl/>
        <w:numPr>
          <w:ilvl w:val="1"/>
          <w:numId w:val="1"/>
        </w:numPr>
        <w:autoSpaceDE/>
        <w:autoSpaceDN/>
        <w:spacing w:before="240" w:after="60"/>
        <w:jc w:val="both"/>
      </w:pPr>
      <w:bookmarkStart w:id="826" w:name="_Toc202538345"/>
      <w:r w:rsidRPr="00C968EC">
        <w:t>Topic 3: Immersive audio</w:t>
      </w:r>
      <w:bookmarkEnd w:id="826"/>
    </w:p>
    <w:p w14:paraId="3F94CF17" w14:textId="684B3FD2" w:rsidR="007A4497" w:rsidRPr="004A4BF5"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 xml:space="preserve">As immersive Audio was not addressed in </w:t>
      </w:r>
      <w:r>
        <w:rPr>
          <w:rFonts w:ascii="Times New Roman" w:eastAsia="SimSun" w:hAnsi="Times New Roman" w:cs="Times New Roman"/>
          <w:lang w:eastAsia="zh-CN"/>
        </w:rPr>
        <w:t xml:space="preserve">23090-14 </w:t>
      </w:r>
      <w:r w:rsidRPr="406EEFBA">
        <w:rPr>
          <w:rFonts w:ascii="Times New Roman" w:eastAsia="SimSun" w:hAnsi="Times New Roman" w:cs="Times New Roman"/>
          <w:lang w:eastAsia="zh-CN"/>
        </w:rPr>
        <w:t>Amd2/Second edition, it should be addressed in the Amd</w:t>
      </w:r>
      <w:r>
        <w:rPr>
          <w:rFonts w:ascii="Times New Roman" w:eastAsia="SimSun" w:hAnsi="Times New Roman" w:cs="Times New Roman"/>
          <w:lang w:eastAsia="zh-CN"/>
        </w:rPr>
        <w:t>1 of the second edition</w:t>
      </w:r>
      <w:r w:rsidRPr="406EEFBA">
        <w:rPr>
          <w:rFonts w:ascii="Times New Roman" w:eastAsia="SimSun" w:hAnsi="Times New Roman" w:cs="Times New Roman"/>
          <w:lang w:eastAsia="zh-CN"/>
        </w:rPr>
        <w:t>.</w:t>
      </w:r>
    </w:p>
    <w:p w14:paraId="6A1E6033" w14:textId="77777777" w:rsidR="005165FA" w:rsidRPr="004A4BF5" w:rsidRDefault="005165FA" w:rsidP="005165FA">
      <w:pPr>
        <w:rPr>
          <w:rFonts w:ascii="Times New Roman" w:eastAsia="SimSun" w:hAnsi="Times New Roman" w:cs="Times New Roman"/>
          <w:lang w:eastAsia="zh-CN"/>
        </w:rPr>
      </w:pPr>
    </w:p>
    <w:p w14:paraId="2A5D7885" w14:textId="77777777" w:rsidR="005165FA" w:rsidRPr="004A4BF5"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MPEG-I requirements:</w:t>
      </w:r>
    </w:p>
    <w:p w14:paraId="5EE540AF" w14:textId="77777777" w:rsidR="005165FA" w:rsidRPr="004A4BF5"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Requirements 5, 32, 33, 48 to 74, 78, 80 (in the MPEG-I requirements document).</w:t>
      </w:r>
    </w:p>
    <w:p w14:paraId="1B8BC739" w14:textId="77777777" w:rsidR="005165FA" w:rsidRPr="00C968EC" w:rsidRDefault="005165FA" w:rsidP="00C968EC">
      <w:pPr>
        <w:pStyle w:val="Heading2"/>
        <w:keepLines w:val="0"/>
        <w:widowControl/>
        <w:numPr>
          <w:ilvl w:val="1"/>
          <w:numId w:val="1"/>
        </w:numPr>
        <w:autoSpaceDE/>
        <w:autoSpaceDN/>
        <w:spacing w:before="240" w:after="60"/>
        <w:jc w:val="both"/>
      </w:pPr>
      <w:bookmarkStart w:id="827" w:name="_Toc202538346"/>
      <w:r w:rsidRPr="00C968EC">
        <w:t>Topic 4: V-DMC support</w:t>
      </w:r>
      <w:bookmarkEnd w:id="827"/>
    </w:p>
    <w:p w14:paraId="5C669060" w14:textId="77777777" w:rsidR="005165FA" w:rsidRPr="004A4BF5"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V-DMC reaches CD Stage in April 2024.</w:t>
      </w:r>
    </w:p>
    <w:p w14:paraId="65BD9554" w14:textId="77777777" w:rsidR="005165FA" w:rsidRPr="004A4BF5"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MPEG-I Requirements including:</w:t>
      </w:r>
    </w:p>
    <w:p w14:paraId="3516AB48" w14:textId="77777777" w:rsidR="005165FA" w:rsidRPr="004A4BF5"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11 - The scene description shall support audio, video and other media formats standardized by MPEG.</w:t>
      </w:r>
    </w:p>
    <w:p w14:paraId="41B5B4FC" w14:textId="77777777" w:rsidR="005165FA" w:rsidRPr="004A4BF5"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87 - The scene description shall support information to enable a renderer to output raster data (image, and video), volumetric data (point clouds, meshes, arrays of voxels, and reflectance fields) and audio.</w:t>
      </w:r>
    </w:p>
    <w:p w14:paraId="627FACD0" w14:textId="77777777" w:rsidR="005165FA" w:rsidRPr="00C968EC" w:rsidRDefault="005165FA" w:rsidP="00C968EC">
      <w:pPr>
        <w:pStyle w:val="Heading2"/>
        <w:keepLines w:val="0"/>
        <w:widowControl/>
        <w:numPr>
          <w:ilvl w:val="1"/>
          <w:numId w:val="1"/>
        </w:numPr>
        <w:autoSpaceDE/>
        <w:autoSpaceDN/>
        <w:spacing w:before="240" w:after="60"/>
        <w:jc w:val="both"/>
      </w:pPr>
      <w:bookmarkStart w:id="828" w:name="_Toc202538347"/>
      <w:r w:rsidRPr="00C968EC">
        <w:t>Topic 5 Support for Haptics Phase 2</w:t>
      </w:r>
      <w:bookmarkEnd w:id="828"/>
    </w:p>
    <w:p w14:paraId="5715879F" w14:textId="77777777" w:rsidR="005165FA" w:rsidRPr="00023B98"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Haptics Phase 2 is expected to reach the CD stage by the end of the year.</w:t>
      </w:r>
    </w:p>
    <w:p w14:paraId="7000B35A" w14:textId="77777777" w:rsidR="005165FA" w:rsidRPr="00023B98"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 xml:space="preserve">SD </w:t>
      </w:r>
      <w:r>
        <w:rPr>
          <w:rFonts w:ascii="Times New Roman" w:eastAsia="SimSun" w:hAnsi="Times New Roman" w:cs="Times New Roman"/>
          <w:sz w:val="24"/>
          <w:szCs w:val="24"/>
          <w:lang w:eastAsia="zh-CN"/>
        </w:rPr>
        <w:t>sh</w:t>
      </w:r>
      <w:r w:rsidRPr="58F7B9CA">
        <w:rPr>
          <w:rFonts w:ascii="Times New Roman" w:eastAsia="SimSun" w:hAnsi="Times New Roman" w:cs="Times New Roman"/>
          <w:sz w:val="24"/>
          <w:szCs w:val="24"/>
          <w:lang w:eastAsia="zh-CN"/>
        </w:rPr>
        <w:t>ould provide</w:t>
      </w:r>
      <w:r>
        <w:rPr>
          <w:rFonts w:ascii="Times New Roman" w:eastAsia="SimSun" w:hAnsi="Times New Roman" w:cs="Times New Roman"/>
          <w:sz w:val="24"/>
          <w:szCs w:val="24"/>
          <w:lang w:eastAsia="zh-CN"/>
        </w:rPr>
        <w:t xml:space="preserve"> </w:t>
      </w:r>
      <w:r w:rsidRPr="58F7B9CA">
        <w:rPr>
          <w:rFonts w:ascii="Times New Roman" w:eastAsia="SimSun" w:hAnsi="Times New Roman" w:cs="Times New Roman"/>
          <w:sz w:val="24"/>
          <w:szCs w:val="24"/>
          <w:lang w:eastAsia="zh-CN"/>
        </w:rPr>
        <w:t>extensions for supporting spatial and interactive Haptics</w:t>
      </w:r>
    </w:p>
    <w:p w14:paraId="65ED86AB" w14:textId="77777777" w:rsidR="005165FA" w:rsidRPr="00023B98"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Extensions are proposed to be developed and validated in the Haptics AhG and then proposed to SD.</w:t>
      </w:r>
    </w:p>
    <w:p w14:paraId="64543B71" w14:textId="77777777" w:rsidR="005165FA" w:rsidRPr="00023B98"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Regular synchronization to be set up.</w:t>
      </w:r>
    </w:p>
    <w:p w14:paraId="0E79386B" w14:textId="77777777" w:rsidR="005165FA" w:rsidRDefault="005165FA" w:rsidP="005165FA">
      <w:pPr>
        <w:pStyle w:val="ListParagraph"/>
        <w:widowControl/>
        <w:autoSpaceDE/>
        <w:autoSpaceDN/>
        <w:ind w:left="720"/>
        <w:rPr>
          <w:rFonts w:ascii="Times New Roman" w:eastAsia="SimSun" w:hAnsi="Times New Roman" w:cs="Times New Roman"/>
          <w:sz w:val="28"/>
          <w:szCs w:val="28"/>
          <w:lang w:eastAsia="zh-CN"/>
        </w:rPr>
      </w:pPr>
    </w:p>
    <w:p w14:paraId="5B761698" w14:textId="77777777" w:rsidR="005165FA" w:rsidRPr="00023B98"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MPEG-I Requirements:</w:t>
      </w:r>
    </w:p>
    <w:p w14:paraId="5C4DA81F" w14:textId="77777777" w:rsidR="005165FA" w:rsidRPr="00A81701" w:rsidRDefault="005165FA" w:rsidP="005165FA">
      <w:pPr>
        <w:rPr>
          <w:rFonts w:ascii="Times New Roman" w:eastAsia="SimSun" w:hAnsi="Times New Roman" w:cs="Times New Roman"/>
          <w:bCs/>
          <w:sz w:val="28"/>
          <w:u w:val="single"/>
          <w:lang w:eastAsia="zh-CN"/>
        </w:rPr>
      </w:pPr>
    </w:p>
    <w:tbl>
      <w:tblPr>
        <w:tblStyle w:val="TableGrid"/>
        <w:tblW w:w="5252" w:type="pct"/>
        <w:tblInd w:w="-113" w:type="dxa"/>
        <w:tblLook w:val="04A0" w:firstRow="1" w:lastRow="0" w:firstColumn="1" w:lastColumn="0" w:noHBand="0" w:noVBand="1"/>
      </w:tblPr>
      <w:tblGrid>
        <w:gridCol w:w="515"/>
        <w:gridCol w:w="4412"/>
        <w:gridCol w:w="4537"/>
      </w:tblGrid>
      <w:tr w:rsidR="005165FA" w:rsidRPr="00C97215" w14:paraId="758ED991" w14:textId="77777777" w:rsidTr="00262BAC">
        <w:tc>
          <w:tcPr>
            <w:tcW w:w="272" w:type="pct"/>
          </w:tcPr>
          <w:p w14:paraId="2A37A479" w14:textId="77777777" w:rsidR="005165FA" w:rsidRPr="00C97215" w:rsidRDefault="005165FA" w:rsidP="00262BAC">
            <w:pPr>
              <w:spacing w:before="100" w:beforeAutospacing="1" w:after="100" w:afterAutospacing="1"/>
              <w:contextualSpacing/>
              <w:rPr>
                <w:sz w:val="16"/>
                <w:szCs w:val="16"/>
              </w:rPr>
            </w:pPr>
            <w:r w:rsidRPr="00C97215">
              <w:rPr>
                <w:sz w:val="16"/>
                <w:szCs w:val="16"/>
              </w:rPr>
              <w:t>80</w:t>
            </w:r>
          </w:p>
        </w:tc>
        <w:tc>
          <w:tcPr>
            <w:tcW w:w="2331" w:type="pct"/>
          </w:tcPr>
          <w:p w14:paraId="33AD8F6C" w14:textId="77777777" w:rsidR="005165FA" w:rsidRPr="00A81701" w:rsidRDefault="005165FA" w:rsidP="00262BAC">
            <w:pPr>
              <w:spacing w:before="100" w:beforeAutospacing="1" w:after="100" w:afterAutospacing="1"/>
              <w:contextualSpacing/>
              <w:rPr>
                <w:sz w:val="16"/>
                <w:szCs w:val="16"/>
              </w:rPr>
            </w:pPr>
            <w:r w:rsidRPr="00A81701">
              <w:rPr>
                <w:sz w:val="16"/>
                <w:szCs w:val="16"/>
              </w:rPr>
              <w:t>The scene description shall support parametric models for use in rendering environmental acoustic behaviour (e.g. reverberation, occlusion and directivity).</w:t>
            </w:r>
          </w:p>
        </w:tc>
        <w:tc>
          <w:tcPr>
            <w:tcW w:w="2397" w:type="pct"/>
            <w:shd w:val="clear" w:color="auto" w:fill="FFFFFF" w:themeFill="background1"/>
          </w:tcPr>
          <w:p w14:paraId="2463F76E" w14:textId="77777777" w:rsidR="005165FA" w:rsidRPr="00A81701" w:rsidRDefault="005165FA" w:rsidP="00262BAC">
            <w:pPr>
              <w:spacing w:before="100" w:beforeAutospacing="1" w:after="100" w:afterAutospacing="1"/>
              <w:contextualSpacing/>
              <w:rPr>
                <w:sz w:val="16"/>
                <w:szCs w:val="16"/>
              </w:rPr>
            </w:pPr>
            <w:r w:rsidRPr="00A81701">
              <w:rPr>
                <w:sz w:val="16"/>
                <w:szCs w:val="16"/>
              </w:rPr>
              <w:t>Partially completed.</w:t>
            </w:r>
          </w:p>
          <w:p w14:paraId="2A17FE98" w14:textId="77777777" w:rsidR="005165FA" w:rsidRPr="00A81701" w:rsidRDefault="005165FA" w:rsidP="00262BAC">
            <w:pPr>
              <w:spacing w:before="100" w:beforeAutospacing="1" w:after="100" w:afterAutospacing="1"/>
              <w:contextualSpacing/>
              <w:rPr>
                <w:sz w:val="16"/>
                <w:szCs w:val="16"/>
              </w:rPr>
            </w:pPr>
            <w:r w:rsidRPr="00A81701">
              <w:rPr>
                <w:sz w:val="16"/>
                <w:szCs w:val="16"/>
              </w:rPr>
              <w:t>Immersive audio and Haptic phase 2 in SD phase 3</w:t>
            </w:r>
          </w:p>
        </w:tc>
      </w:tr>
      <w:tr w:rsidR="005165FA" w:rsidRPr="00C97215" w14:paraId="494C967B" w14:textId="77777777" w:rsidTr="00262BAC">
        <w:tc>
          <w:tcPr>
            <w:tcW w:w="5000" w:type="pct"/>
            <w:gridSpan w:val="3"/>
            <w:shd w:val="clear" w:color="auto" w:fill="B2A1C7" w:themeFill="accent4" w:themeFillTint="99"/>
          </w:tcPr>
          <w:p w14:paraId="043D9367" w14:textId="77777777" w:rsidR="005165FA" w:rsidRPr="004B628C" w:rsidRDefault="005165FA" w:rsidP="00262BAC">
            <w:pPr>
              <w:spacing w:before="100" w:beforeAutospacing="1" w:after="100" w:afterAutospacing="1"/>
              <w:contextualSpacing/>
              <w:rPr>
                <w:sz w:val="16"/>
                <w:szCs w:val="16"/>
              </w:rPr>
            </w:pPr>
            <w:r w:rsidRPr="004B628C">
              <w:rPr>
                <w:sz w:val="16"/>
                <w:szCs w:val="16"/>
              </w:rPr>
              <w:t>I-l Interface: Local capture Interface</w:t>
            </w:r>
          </w:p>
        </w:tc>
      </w:tr>
      <w:tr w:rsidR="005165FA" w:rsidRPr="00C97215" w14:paraId="43F95BA5" w14:textId="77777777" w:rsidTr="00262BAC">
        <w:tc>
          <w:tcPr>
            <w:tcW w:w="272" w:type="pct"/>
          </w:tcPr>
          <w:p w14:paraId="1A35D224" w14:textId="77777777" w:rsidR="005165FA" w:rsidRPr="00C97215" w:rsidRDefault="005165FA" w:rsidP="00262BAC">
            <w:pPr>
              <w:spacing w:before="100" w:beforeAutospacing="1" w:after="100" w:afterAutospacing="1"/>
              <w:contextualSpacing/>
              <w:rPr>
                <w:sz w:val="16"/>
                <w:szCs w:val="16"/>
              </w:rPr>
            </w:pPr>
            <w:r w:rsidRPr="00C97215">
              <w:rPr>
                <w:sz w:val="16"/>
                <w:szCs w:val="16"/>
              </w:rPr>
              <w:t>84</w:t>
            </w:r>
          </w:p>
        </w:tc>
        <w:tc>
          <w:tcPr>
            <w:tcW w:w="2331" w:type="pct"/>
            <w:shd w:val="clear" w:color="auto" w:fill="auto"/>
          </w:tcPr>
          <w:p w14:paraId="1DCB604F" w14:textId="77777777" w:rsidR="005165FA" w:rsidRPr="00A81701" w:rsidRDefault="005165FA" w:rsidP="00262BAC">
            <w:pPr>
              <w:spacing w:before="100" w:beforeAutospacing="1" w:after="100" w:afterAutospacing="1"/>
              <w:contextualSpacing/>
              <w:rPr>
                <w:sz w:val="16"/>
                <w:szCs w:val="16"/>
              </w:rPr>
            </w:pPr>
            <w:r w:rsidRPr="00A81701">
              <w:rPr>
                <w:sz w:val="16"/>
                <w:szCs w:val="16"/>
              </w:rPr>
              <w:t>It shall be possible to provide feedback through available actuators</w:t>
            </w:r>
          </w:p>
        </w:tc>
        <w:tc>
          <w:tcPr>
            <w:tcW w:w="2397" w:type="pct"/>
            <w:shd w:val="clear" w:color="auto" w:fill="FFFFFF" w:themeFill="background1"/>
          </w:tcPr>
          <w:p w14:paraId="1E3A7724" w14:textId="77777777" w:rsidR="005165FA" w:rsidRPr="00A81701" w:rsidRDefault="005165FA" w:rsidP="00262BAC">
            <w:pPr>
              <w:pBdr>
                <w:top w:val="nil"/>
                <w:left w:val="nil"/>
                <w:bottom w:val="nil"/>
                <w:right w:val="nil"/>
                <w:between w:val="nil"/>
              </w:pBdr>
              <w:spacing w:before="100" w:beforeAutospacing="1" w:after="100" w:afterAutospacing="1"/>
              <w:contextualSpacing/>
              <w:rPr>
                <w:iCs/>
                <w:sz w:val="16"/>
                <w:szCs w:val="16"/>
              </w:rPr>
            </w:pPr>
            <w:r w:rsidRPr="00A81701">
              <w:rPr>
                <w:iCs/>
                <w:sz w:val="16"/>
                <w:szCs w:val="16"/>
              </w:rPr>
              <w:t>Should partially be covered by haptic phase 2. Need support in phase 3 of SD.</w:t>
            </w:r>
          </w:p>
        </w:tc>
      </w:tr>
      <w:tr w:rsidR="005165FA" w:rsidRPr="00C97215" w14:paraId="69EDA98E" w14:textId="77777777" w:rsidTr="00262BAC">
        <w:tc>
          <w:tcPr>
            <w:tcW w:w="5000" w:type="pct"/>
            <w:gridSpan w:val="3"/>
            <w:shd w:val="clear" w:color="auto" w:fill="B2A1C7" w:themeFill="accent4" w:themeFillTint="99"/>
          </w:tcPr>
          <w:p w14:paraId="503DB24A" w14:textId="77777777" w:rsidR="005165FA" w:rsidRPr="004B628C" w:rsidRDefault="005165FA" w:rsidP="00262BAC">
            <w:pPr>
              <w:spacing w:before="100" w:beforeAutospacing="1" w:after="100" w:afterAutospacing="1"/>
              <w:contextualSpacing/>
              <w:rPr>
                <w:sz w:val="16"/>
                <w:szCs w:val="16"/>
              </w:rPr>
            </w:pPr>
            <w:r w:rsidRPr="004B628C">
              <w:rPr>
                <w:sz w:val="16"/>
                <w:szCs w:val="16"/>
              </w:rPr>
              <w:t>I-i Interface: User inputs Interface</w:t>
            </w:r>
          </w:p>
        </w:tc>
      </w:tr>
      <w:tr w:rsidR="005165FA" w:rsidRPr="00C97215" w14:paraId="0DC9CDC1" w14:textId="77777777" w:rsidTr="00262BAC">
        <w:tc>
          <w:tcPr>
            <w:tcW w:w="272" w:type="pct"/>
          </w:tcPr>
          <w:p w14:paraId="5D8EA345" w14:textId="77777777" w:rsidR="005165FA" w:rsidRPr="00C97215" w:rsidRDefault="005165FA" w:rsidP="00262BAC">
            <w:pPr>
              <w:spacing w:before="100" w:beforeAutospacing="1" w:after="100" w:afterAutospacing="1"/>
              <w:contextualSpacing/>
              <w:rPr>
                <w:sz w:val="16"/>
                <w:szCs w:val="16"/>
              </w:rPr>
            </w:pPr>
            <w:r w:rsidRPr="00C97215">
              <w:rPr>
                <w:sz w:val="16"/>
                <w:szCs w:val="16"/>
              </w:rPr>
              <w:t>86</w:t>
            </w:r>
          </w:p>
        </w:tc>
        <w:tc>
          <w:tcPr>
            <w:tcW w:w="2331" w:type="pct"/>
          </w:tcPr>
          <w:p w14:paraId="441A837B" w14:textId="77777777" w:rsidR="005165FA" w:rsidRPr="00A81701" w:rsidRDefault="005165FA" w:rsidP="00262BAC">
            <w:pPr>
              <w:spacing w:before="100" w:beforeAutospacing="1" w:after="100" w:afterAutospacing="1"/>
              <w:contextualSpacing/>
              <w:rPr>
                <w:i/>
                <w:iCs/>
                <w:sz w:val="16"/>
                <w:szCs w:val="16"/>
              </w:rPr>
            </w:pPr>
            <w:r w:rsidRPr="00A81701">
              <w:rPr>
                <w:sz w:val="16"/>
                <w:szCs w:val="16"/>
              </w:rPr>
              <w:t>it shall be possible to define custom interactivity procedures based on input from the user or from the user’s devices and sensors</w:t>
            </w:r>
          </w:p>
        </w:tc>
        <w:tc>
          <w:tcPr>
            <w:tcW w:w="2397" w:type="pct"/>
            <w:shd w:val="clear" w:color="auto" w:fill="FFFFFF" w:themeFill="background1"/>
          </w:tcPr>
          <w:p w14:paraId="4832D15C" w14:textId="77777777" w:rsidR="005165FA" w:rsidRPr="00A81701" w:rsidRDefault="005165FA" w:rsidP="00262BAC">
            <w:pPr>
              <w:spacing w:before="100" w:beforeAutospacing="1" w:after="100" w:afterAutospacing="1"/>
              <w:contextualSpacing/>
              <w:rPr>
                <w:sz w:val="16"/>
                <w:szCs w:val="16"/>
              </w:rPr>
            </w:pPr>
            <w:r w:rsidRPr="00A81701">
              <w:rPr>
                <w:sz w:val="16"/>
                <w:szCs w:val="16"/>
              </w:rPr>
              <w:t xml:space="preserve">Partially completed with Interactivity extension and OpenXR. </w:t>
            </w:r>
          </w:p>
          <w:p w14:paraId="6096A1CB" w14:textId="77777777" w:rsidR="005165FA" w:rsidRPr="00A81701" w:rsidRDefault="005165FA" w:rsidP="00262BAC">
            <w:pPr>
              <w:spacing w:before="100" w:beforeAutospacing="1" w:after="100" w:afterAutospacing="1"/>
              <w:contextualSpacing/>
              <w:rPr>
                <w:sz w:val="16"/>
                <w:szCs w:val="16"/>
              </w:rPr>
            </w:pPr>
            <w:r w:rsidRPr="00A81701">
              <w:rPr>
                <w:sz w:val="16"/>
                <w:szCs w:val="16"/>
              </w:rPr>
              <w:t>SD Phase 3 in particular for haptics and avatar</w:t>
            </w:r>
          </w:p>
        </w:tc>
      </w:tr>
      <w:tr w:rsidR="005165FA" w:rsidRPr="00373464" w14:paraId="68CCB45B" w14:textId="77777777" w:rsidTr="00262BAC">
        <w:tc>
          <w:tcPr>
            <w:tcW w:w="5000" w:type="pct"/>
            <w:gridSpan w:val="3"/>
            <w:shd w:val="clear" w:color="auto" w:fill="CCC0D9" w:themeFill="accent4" w:themeFillTint="66"/>
          </w:tcPr>
          <w:p w14:paraId="11E712E6" w14:textId="77777777" w:rsidR="005165FA" w:rsidRPr="004B628C" w:rsidRDefault="005165FA" w:rsidP="00262BAC">
            <w:pPr>
              <w:spacing w:before="100" w:beforeAutospacing="1" w:after="100" w:afterAutospacing="1"/>
              <w:contextualSpacing/>
              <w:rPr>
                <w:sz w:val="16"/>
                <w:szCs w:val="16"/>
              </w:rPr>
            </w:pPr>
            <w:r w:rsidRPr="004B628C">
              <w:rPr>
                <w:sz w:val="16"/>
                <w:szCs w:val="16"/>
              </w:rPr>
              <w:t>Haptic and interaction model</w:t>
            </w:r>
          </w:p>
        </w:tc>
      </w:tr>
      <w:tr w:rsidR="005165FA" w:rsidRPr="00373464" w14:paraId="35A2BFE9" w14:textId="77777777" w:rsidTr="00262BAC">
        <w:tc>
          <w:tcPr>
            <w:tcW w:w="272" w:type="pct"/>
          </w:tcPr>
          <w:p w14:paraId="102FE6BF" w14:textId="77777777" w:rsidR="005165FA" w:rsidRPr="00C97215" w:rsidRDefault="005165FA" w:rsidP="00262BAC">
            <w:pPr>
              <w:spacing w:before="100" w:beforeAutospacing="1" w:after="100" w:afterAutospacing="1"/>
              <w:contextualSpacing/>
              <w:rPr>
                <w:sz w:val="16"/>
                <w:szCs w:val="16"/>
              </w:rPr>
            </w:pPr>
            <w:r w:rsidRPr="00893F4C">
              <w:rPr>
                <w:sz w:val="16"/>
                <w:szCs w:val="16"/>
              </w:rPr>
              <w:t>130</w:t>
            </w:r>
          </w:p>
        </w:tc>
        <w:tc>
          <w:tcPr>
            <w:tcW w:w="2331" w:type="pct"/>
            <w:shd w:val="clear" w:color="auto" w:fill="auto"/>
            <w:vAlign w:val="center"/>
          </w:tcPr>
          <w:p w14:paraId="18B3DF24" w14:textId="77777777" w:rsidR="005165FA" w:rsidRPr="00A81701" w:rsidRDefault="005165FA" w:rsidP="00262BAC">
            <w:pPr>
              <w:spacing w:before="100" w:beforeAutospacing="1" w:after="100" w:afterAutospacing="1"/>
              <w:contextualSpacing/>
              <w:rPr>
                <w:sz w:val="16"/>
                <w:szCs w:val="16"/>
              </w:rPr>
            </w:pPr>
            <w:r w:rsidRPr="00A81701">
              <w:rPr>
                <w:sz w:val="16"/>
                <w:szCs w:val="16"/>
              </w:rPr>
              <w:t>[Haptics Phase 2B] The specification shall support coding and presentation of interactivity models related to avatar-scene or avatar-avatar interactions.</w:t>
            </w:r>
          </w:p>
        </w:tc>
        <w:tc>
          <w:tcPr>
            <w:tcW w:w="2397" w:type="pct"/>
            <w:shd w:val="clear" w:color="auto" w:fill="FFFFFF" w:themeFill="background1"/>
          </w:tcPr>
          <w:p w14:paraId="478432EE" w14:textId="77777777" w:rsidR="005165FA" w:rsidRPr="00A81701" w:rsidRDefault="005165FA" w:rsidP="00262BAC">
            <w:pPr>
              <w:spacing w:before="100" w:beforeAutospacing="1" w:after="100" w:afterAutospacing="1"/>
              <w:contextualSpacing/>
              <w:rPr>
                <w:sz w:val="16"/>
                <w:szCs w:val="16"/>
              </w:rPr>
            </w:pPr>
            <w:r w:rsidRPr="00A81701">
              <w:rPr>
                <w:sz w:val="16"/>
                <w:szCs w:val="16"/>
              </w:rPr>
              <w:t>Partially addressed in SD AMD2. To be completed in SD phase 3</w:t>
            </w:r>
          </w:p>
        </w:tc>
      </w:tr>
    </w:tbl>
    <w:p w14:paraId="470B6AC1" w14:textId="77777777" w:rsidR="005165FA" w:rsidRPr="00C968EC" w:rsidRDefault="005165FA" w:rsidP="00C968EC">
      <w:pPr>
        <w:pStyle w:val="Heading2"/>
        <w:keepLines w:val="0"/>
        <w:widowControl/>
        <w:numPr>
          <w:ilvl w:val="1"/>
          <w:numId w:val="1"/>
        </w:numPr>
        <w:autoSpaceDE/>
        <w:autoSpaceDN/>
        <w:spacing w:before="240" w:after="60"/>
        <w:jc w:val="both"/>
      </w:pPr>
      <w:bookmarkStart w:id="829" w:name="_Toc202538348"/>
      <w:r w:rsidRPr="00C968EC">
        <w:t>Topic 6: Multi-users support and avatar integration.</w:t>
      </w:r>
      <w:bookmarkEnd w:id="829"/>
    </w:p>
    <w:p w14:paraId="1C0B4A47" w14:textId="77777777" w:rsidR="005165FA" w:rsidRDefault="005165FA" w:rsidP="005165FA">
      <w:pPr>
        <w:rPr>
          <w:rFonts w:ascii="Times New Roman" w:eastAsia="SimSun" w:hAnsi="Times New Roman" w:cs="Times New Roman"/>
          <w:lang w:eastAsia="zh-CN"/>
        </w:rPr>
      </w:pPr>
    </w:p>
    <w:p w14:paraId="782D494D" w14:textId="77777777" w:rsidR="005165FA" w:rsidRPr="00023B98"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The following enhancements are proposed to be developed, taking in account alignment with the 3GPP SA4 architecture:</w:t>
      </w:r>
    </w:p>
    <w:p w14:paraId="7C62020F" w14:textId="77777777" w:rsidR="005165FA" w:rsidRPr="00C968EC" w:rsidRDefault="005165FA" w:rsidP="00C968EC">
      <w:pPr>
        <w:pStyle w:val="ListParagraph"/>
        <w:numPr>
          <w:ilvl w:val="0"/>
          <w:numId w:val="13"/>
        </w:numPr>
        <w:rPr>
          <w:rFonts w:ascii="Times New Roman" w:eastAsia="SimSun" w:hAnsi="Times New Roman" w:cs="Times New Roman"/>
          <w:lang w:eastAsia="zh-CN"/>
        </w:rPr>
      </w:pPr>
      <w:r w:rsidRPr="00C968EC">
        <w:rPr>
          <w:rFonts w:ascii="Times New Roman" w:eastAsia="SimSun" w:hAnsi="Times New Roman" w:cs="Times New Roman"/>
          <w:lang w:eastAsia="zh-CN"/>
        </w:rPr>
        <w:t>Extensions in SD  needed to support the below MPEG-I requirements for multi-users &amp; social VR, and the integration of the MPEG animated avatar.</w:t>
      </w:r>
    </w:p>
    <w:p w14:paraId="56F5F9A7" w14:textId="77777777" w:rsidR="005165FA" w:rsidRPr="00C968EC" w:rsidRDefault="005165FA" w:rsidP="00C968EC">
      <w:pPr>
        <w:pStyle w:val="ListParagraph"/>
        <w:numPr>
          <w:ilvl w:val="0"/>
          <w:numId w:val="13"/>
        </w:numPr>
        <w:rPr>
          <w:rFonts w:ascii="Times New Roman" w:eastAsia="SimSun" w:hAnsi="Times New Roman" w:cs="Times New Roman"/>
          <w:lang w:eastAsia="zh-CN"/>
        </w:rPr>
      </w:pPr>
      <w:r w:rsidRPr="00C968EC">
        <w:rPr>
          <w:rFonts w:ascii="Times New Roman" w:eastAsia="SimSun" w:hAnsi="Times New Roman" w:cs="Times New Roman"/>
          <w:lang w:eastAsia="zh-CN"/>
        </w:rPr>
        <w:t>Support for Animation stream integration in the MAF</w:t>
      </w:r>
    </w:p>
    <w:p w14:paraId="35774D6A" w14:textId="77777777" w:rsidR="005165FA" w:rsidRPr="00C968EC" w:rsidRDefault="005165FA" w:rsidP="00C968EC">
      <w:pPr>
        <w:pStyle w:val="ListParagraph"/>
        <w:numPr>
          <w:ilvl w:val="0"/>
          <w:numId w:val="13"/>
        </w:numPr>
        <w:rPr>
          <w:rFonts w:ascii="Times New Roman" w:eastAsia="SimSun" w:hAnsi="Times New Roman" w:cs="Times New Roman"/>
          <w:lang w:eastAsia="zh-CN"/>
        </w:rPr>
      </w:pPr>
      <w:r w:rsidRPr="00C968EC">
        <w:rPr>
          <w:rFonts w:ascii="Times New Roman" w:eastAsia="SimSun" w:hAnsi="Times New Roman" w:cs="Times New Roman"/>
          <w:lang w:eastAsia="zh-CN"/>
        </w:rPr>
        <w:t>Support for Interaction between avatars and, between avatar(s) and the SD scene.</w:t>
      </w:r>
    </w:p>
    <w:p w14:paraId="3AF0FDC1" w14:textId="77777777" w:rsidR="005165FA" w:rsidRPr="00C968EC" w:rsidRDefault="005165FA" w:rsidP="00C968EC">
      <w:pPr>
        <w:ind w:left="-360"/>
        <w:rPr>
          <w:rFonts w:ascii="Times New Roman" w:eastAsia="SimSun" w:hAnsi="Times New Roman" w:cs="Times New Roman"/>
          <w:lang w:eastAsia="zh-CN"/>
        </w:rPr>
      </w:pPr>
    </w:p>
    <w:p w14:paraId="4A43A13D" w14:textId="77777777" w:rsidR="005165FA" w:rsidRPr="00C968EC" w:rsidRDefault="005165FA" w:rsidP="00C968EC">
      <w:pPr>
        <w:rPr>
          <w:rFonts w:ascii="Times New Roman" w:eastAsia="SimSun" w:hAnsi="Times New Roman" w:cs="Times New Roman"/>
          <w:lang w:eastAsia="zh-CN"/>
        </w:rPr>
      </w:pPr>
      <w:r w:rsidRPr="00C968EC">
        <w:rPr>
          <w:rFonts w:ascii="Times New Roman" w:eastAsia="SimSun" w:hAnsi="Times New Roman" w:cs="Times New Roman"/>
          <w:lang w:eastAsia="zh-CN"/>
        </w:rPr>
        <w:t>The work on these features will be align with the 3GPP architecture and developed in 3GPP SA4.</w:t>
      </w:r>
    </w:p>
    <w:p w14:paraId="14D95C77" w14:textId="77777777" w:rsidR="005165FA" w:rsidRPr="00C968EC" w:rsidRDefault="005165FA" w:rsidP="00C968EC">
      <w:pPr>
        <w:rPr>
          <w:rFonts w:ascii="Times New Roman" w:eastAsia="SimSun" w:hAnsi="Times New Roman" w:cs="Times New Roman"/>
          <w:sz w:val="28"/>
          <w:szCs w:val="28"/>
          <w:lang w:eastAsia="zh-CN"/>
        </w:rPr>
      </w:pPr>
    </w:p>
    <w:p w14:paraId="71BCF142" w14:textId="77777777" w:rsidR="005165FA" w:rsidRPr="00023B98"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MPEG-I requirements:</w:t>
      </w:r>
    </w:p>
    <w:p w14:paraId="78805B5F" w14:textId="77777777" w:rsidR="005165FA" w:rsidRPr="00B945A8" w:rsidRDefault="005165FA" w:rsidP="005165FA">
      <w:pPr>
        <w:rPr>
          <w:rFonts w:ascii="Times New Roman" w:eastAsia="SimSun" w:hAnsi="Times New Roman" w:cs="Times New Roman"/>
          <w:sz w:val="28"/>
          <w:szCs w:val="28"/>
          <w:u w:val="single"/>
          <w:lang w:eastAsia="zh-CN"/>
        </w:rPr>
      </w:pPr>
    </w:p>
    <w:tbl>
      <w:tblPr>
        <w:tblStyle w:val="TableGrid"/>
        <w:tblW w:w="4956" w:type="pct"/>
        <w:tblInd w:w="-5" w:type="dxa"/>
        <w:tblLook w:val="04A0" w:firstRow="1" w:lastRow="0" w:firstColumn="1" w:lastColumn="0" w:noHBand="0" w:noVBand="1"/>
      </w:tblPr>
      <w:tblGrid>
        <w:gridCol w:w="652"/>
        <w:gridCol w:w="100"/>
        <w:gridCol w:w="21"/>
        <w:gridCol w:w="4187"/>
        <w:gridCol w:w="3942"/>
        <w:gridCol w:w="29"/>
      </w:tblGrid>
      <w:tr w:rsidR="005165FA" w:rsidRPr="00C97215" w14:paraId="438401E2" w14:textId="77777777" w:rsidTr="00262BAC">
        <w:trPr>
          <w:gridAfter w:val="1"/>
          <w:wAfter w:w="16" w:type="pct"/>
          <w:trHeight w:val="300"/>
        </w:trPr>
        <w:tc>
          <w:tcPr>
            <w:tcW w:w="4984" w:type="pct"/>
            <w:gridSpan w:val="5"/>
            <w:shd w:val="clear" w:color="auto" w:fill="B2A1C7" w:themeFill="accent4" w:themeFillTint="99"/>
          </w:tcPr>
          <w:p w14:paraId="6F3E4904" w14:textId="77777777" w:rsidR="005165FA" w:rsidRPr="00C97215" w:rsidRDefault="005165FA" w:rsidP="00262BAC">
            <w:pPr>
              <w:spacing w:before="100" w:beforeAutospacing="1" w:after="100" w:afterAutospacing="1"/>
              <w:contextualSpacing/>
              <w:rPr>
                <w:sz w:val="16"/>
                <w:szCs w:val="16"/>
              </w:rPr>
            </w:pPr>
            <w:r w:rsidRPr="00C97215">
              <w:rPr>
                <w:sz w:val="16"/>
                <w:szCs w:val="16"/>
              </w:rPr>
              <w:t>I-i Interface: User inputs Interface</w:t>
            </w:r>
          </w:p>
        </w:tc>
      </w:tr>
      <w:tr w:rsidR="005165FA" w:rsidRPr="00C97215" w14:paraId="509C31D5" w14:textId="77777777" w:rsidTr="00262BAC">
        <w:trPr>
          <w:gridAfter w:val="1"/>
          <w:wAfter w:w="16" w:type="pct"/>
          <w:trHeight w:val="300"/>
        </w:trPr>
        <w:tc>
          <w:tcPr>
            <w:tcW w:w="433" w:type="pct"/>
            <w:gridSpan w:val="3"/>
          </w:tcPr>
          <w:p w14:paraId="3A491671" w14:textId="77777777" w:rsidR="005165FA" w:rsidRPr="004B628C" w:rsidRDefault="005165FA" w:rsidP="00262BAC">
            <w:pPr>
              <w:spacing w:before="100" w:beforeAutospacing="1" w:after="100" w:afterAutospacing="1"/>
              <w:contextualSpacing/>
              <w:rPr>
                <w:sz w:val="16"/>
                <w:szCs w:val="16"/>
              </w:rPr>
            </w:pPr>
            <w:r w:rsidRPr="004B628C">
              <w:rPr>
                <w:sz w:val="16"/>
                <w:szCs w:val="16"/>
              </w:rPr>
              <w:t>86</w:t>
            </w:r>
          </w:p>
        </w:tc>
        <w:tc>
          <w:tcPr>
            <w:tcW w:w="2344" w:type="pct"/>
          </w:tcPr>
          <w:p w14:paraId="20EEB0A3" w14:textId="77777777" w:rsidR="005165FA" w:rsidRPr="004B628C" w:rsidRDefault="005165FA" w:rsidP="00262BAC">
            <w:pPr>
              <w:spacing w:before="100" w:beforeAutospacing="1" w:after="100" w:afterAutospacing="1"/>
              <w:contextualSpacing/>
              <w:rPr>
                <w:i/>
                <w:sz w:val="16"/>
                <w:szCs w:val="16"/>
              </w:rPr>
            </w:pPr>
            <w:r w:rsidRPr="406EEFBA">
              <w:rPr>
                <w:sz w:val="16"/>
                <w:szCs w:val="16"/>
              </w:rPr>
              <w:t>it shall be possible to define custom interactivity procedures based on input from the user or from the user’s devices and sensors</w:t>
            </w:r>
          </w:p>
        </w:tc>
        <w:tc>
          <w:tcPr>
            <w:tcW w:w="2207" w:type="pct"/>
            <w:shd w:val="clear" w:color="auto" w:fill="FFFFFF" w:themeFill="background1"/>
          </w:tcPr>
          <w:p w14:paraId="7FFB30E8" w14:textId="77777777" w:rsidR="005165FA" w:rsidRPr="004B628C" w:rsidRDefault="005165FA" w:rsidP="00262BAC">
            <w:pPr>
              <w:spacing w:before="100" w:beforeAutospacing="1" w:after="100" w:afterAutospacing="1"/>
              <w:contextualSpacing/>
              <w:rPr>
                <w:sz w:val="16"/>
                <w:szCs w:val="16"/>
              </w:rPr>
            </w:pPr>
            <w:r w:rsidRPr="406EEFBA">
              <w:rPr>
                <w:sz w:val="16"/>
                <w:szCs w:val="16"/>
              </w:rPr>
              <w:t xml:space="preserve">Partially completed with Interactivity extension and OpenXR. </w:t>
            </w:r>
          </w:p>
          <w:p w14:paraId="6290305C" w14:textId="77777777" w:rsidR="005165FA" w:rsidRPr="004B628C" w:rsidRDefault="005165FA" w:rsidP="00262BAC">
            <w:pPr>
              <w:spacing w:before="100" w:beforeAutospacing="1" w:after="100" w:afterAutospacing="1"/>
              <w:contextualSpacing/>
              <w:rPr>
                <w:sz w:val="16"/>
                <w:szCs w:val="16"/>
              </w:rPr>
            </w:pPr>
            <w:r w:rsidRPr="406EEFBA">
              <w:rPr>
                <w:sz w:val="16"/>
                <w:szCs w:val="16"/>
              </w:rPr>
              <w:t>SD Phase 3 in particular for haptics and avatar</w:t>
            </w:r>
          </w:p>
        </w:tc>
      </w:tr>
      <w:tr w:rsidR="005165FA" w:rsidRPr="00831A4E" w14:paraId="48CDE6DF" w14:textId="77777777" w:rsidTr="00262BAC">
        <w:trPr>
          <w:gridAfter w:val="1"/>
          <w:wAfter w:w="16" w:type="pct"/>
          <w:trHeight w:val="300"/>
        </w:trPr>
        <w:tc>
          <w:tcPr>
            <w:tcW w:w="4984" w:type="pct"/>
            <w:gridSpan w:val="5"/>
            <w:shd w:val="clear" w:color="auto" w:fill="B2A1C7" w:themeFill="accent4" w:themeFillTint="99"/>
          </w:tcPr>
          <w:p w14:paraId="13308E40" w14:textId="77777777" w:rsidR="005165FA" w:rsidRPr="004B628C" w:rsidRDefault="005165FA" w:rsidP="00262BAC">
            <w:pPr>
              <w:spacing w:before="100" w:beforeAutospacing="1" w:after="100" w:afterAutospacing="1"/>
              <w:contextualSpacing/>
              <w:rPr>
                <w:sz w:val="16"/>
                <w:szCs w:val="16"/>
              </w:rPr>
            </w:pPr>
            <w:r w:rsidRPr="004B628C">
              <w:rPr>
                <w:sz w:val="16"/>
                <w:szCs w:val="16"/>
              </w:rPr>
              <w:t>Social VR</w:t>
            </w:r>
          </w:p>
        </w:tc>
      </w:tr>
      <w:tr w:rsidR="005165FA" w:rsidRPr="00831A4E" w14:paraId="1E2B0788" w14:textId="77777777" w:rsidTr="00262BAC">
        <w:trPr>
          <w:gridAfter w:val="1"/>
          <w:wAfter w:w="16" w:type="pct"/>
          <w:trHeight w:val="300"/>
        </w:trPr>
        <w:tc>
          <w:tcPr>
            <w:tcW w:w="421" w:type="pct"/>
            <w:gridSpan w:val="2"/>
          </w:tcPr>
          <w:p w14:paraId="1E1EC6A4" w14:textId="77777777" w:rsidR="005165FA" w:rsidRPr="004B628C" w:rsidRDefault="005165FA" w:rsidP="00262BAC">
            <w:pPr>
              <w:spacing w:before="100" w:beforeAutospacing="1" w:after="100" w:afterAutospacing="1"/>
              <w:contextualSpacing/>
              <w:rPr>
                <w:sz w:val="16"/>
                <w:szCs w:val="16"/>
              </w:rPr>
            </w:pPr>
            <w:r w:rsidRPr="004B628C">
              <w:rPr>
                <w:sz w:val="16"/>
                <w:szCs w:val="16"/>
              </w:rPr>
              <w:t>104</w:t>
            </w:r>
          </w:p>
        </w:tc>
        <w:tc>
          <w:tcPr>
            <w:tcW w:w="2356" w:type="pct"/>
            <w:gridSpan w:val="2"/>
            <w:shd w:val="clear" w:color="auto" w:fill="auto"/>
            <w:vAlign w:val="center"/>
          </w:tcPr>
          <w:p w14:paraId="1DB73BF3" w14:textId="77777777" w:rsidR="005165FA" w:rsidRPr="004B628C" w:rsidRDefault="005165FA" w:rsidP="00262BAC">
            <w:pPr>
              <w:spacing w:before="100" w:beforeAutospacing="1" w:after="100" w:afterAutospacing="1"/>
              <w:contextualSpacing/>
              <w:rPr>
                <w:sz w:val="16"/>
                <w:szCs w:val="16"/>
              </w:rPr>
            </w:pPr>
            <w:r w:rsidRPr="406EEFBA">
              <w:rPr>
                <w:sz w:val="16"/>
                <w:szCs w:val="16"/>
              </w:rPr>
              <w:t>The specification shall support metadata that provides the direction of view of the local user in its  immersive environment</w:t>
            </w:r>
          </w:p>
        </w:tc>
        <w:tc>
          <w:tcPr>
            <w:tcW w:w="2207" w:type="pct"/>
            <w:shd w:val="clear" w:color="auto" w:fill="FFFFFF" w:themeFill="background1"/>
          </w:tcPr>
          <w:p w14:paraId="19839FDD" w14:textId="77777777" w:rsidR="005165FA" w:rsidRPr="004B628C" w:rsidRDefault="005165FA" w:rsidP="00262BAC">
            <w:pPr>
              <w:spacing w:before="100" w:beforeAutospacing="1" w:after="100" w:afterAutospacing="1"/>
              <w:contextualSpacing/>
              <w:rPr>
                <w:sz w:val="16"/>
                <w:szCs w:val="16"/>
              </w:rPr>
            </w:pPr>
            <w:r w:rsidRPr="406EEFBA">
              <w:rPr>
                <w:sz w:val="16"/>
                <w:szCs w:val="16"/>
              </w:rPr>
              <w:t>Partially completed with avatar extension.</w:t>
            </w:r>
          </w:p>
          <w:p w14:paraId="699898CE" w14:textId="77777777" w:rsidR="005165FA" w:rsidRPr="004B628C" w:rsidRDefault="005165FA" w:rsidP="00262BAC">
            <w:pPr>
              <w:spacing w:before="100" w:beforeAutospacing="1" w:after="100" w:afterAutospacing="1"/>
              <w:contextualSpacing/>
              <w:rPr>
                <w:sz w:val="16"/>
                <w:szCs w:val="16"/>
              </w:rPr>
            </w:pPr>
            <w:r w:rsidRPr="406EEFBA">
              <w:rPr>
                <w:sz w:val="16"/>
                <w:szCs w:val="16"/>
              </w:rPr>
              <w:t>Clarify the requirement with pose metadata (completed in MAF) and gaze metadata (not completed – phase 3)</w:t>
            </w:r>
          </w:p>
        </w:tc>
      </w:tr>
      <w:tr w:rsidR="005165FA" w:rsidRPr="00831A4E" w14:paraId="74D45B68" w14:textId="77777777" w:rsidTr="00262BAC">
        <w:trPr>
          <w:gridAfter w:val="1"/>
          <w:wAfter w:w="16" w:type="pct"/>
          <w:trHeight w:val="300"/>
        </w:trPr>
        <w:tc>
          <w:tcPr>
            <w:tcW w:w="421" w:type="pct"/>
            <w:gridSpan w:val="2"/>
          </w:tcPr>
          <w:p w14:paraId="73CCA713" w14:textId="77777777" w:rsidR="005165FA" w:rsidRPr="004B628C" w:rsidRDefault="005165FA" w:rsidP="00262BAC">
            <w:pPr>
              <w:spacing w:before="100" w:beforeAutospacing="1" w:after="100" w:afterAutospacing="1"/>
              <w:contextualSpacing/>
              <w:rPr>
                <w:sz w:val="16"/>
                <w:szCs w:val="16"/>
              </w:rPr>
            </w:pPr>
            <w:r w:rsidRPr="004B628C">
              <w:rPr>
                <w:sz w:val="16"/>
                <w:szCs w:val="16"/>
              </w:rPr>
              <w:t>105</w:t>
            </w:r>
          </w:p>
        </w:tc>
        <w:tc>
          <w:tcPr>
            <w:tcW w:w="2356" w:type="pct"/>
            <w:gridSpan w:val="2"/>
            <w:shd w:val="clear" w:color="auto" w:fill="auto"/>
            <w:vAlign w:val="center"/>
          </w:tcPr>
          <w:p w14:paraId="0D32665D" w14:textId="77777777" w:rsidR="005165FA" w:rsidRPr="004B628C" w:rsidRDefault="005165FA" w:rsidP="00262BAC">
            <w:pPr>
              <w:spacing w:before="100" w:beforeAutospacing="1" w:after="100" w:afterAutospacing="1"/>
              <w:contextualSpacing/>
              <w:rPr>
                <w:sz w:val="16"/>
                <w:szCs w:val="16"/>
              </w:rPr>
            </w:pPr>
            <w:r w:rsidRPr="406EEFBA">
              <w:rPr>
                <w:sz w:val="16"/>
                <w:szCs w:val="16"/>
              </w:rPr>
              <w:t xml:space="preserve">The specification shall support metadata that indicates which remote user is being looked at by the local user </w:t>
            </w:r>
          </w:p>
        </w:tc>
        <w:tc>
          <w:tcPr>
            <w:tcW w:w="2207" w:type="pct"/>
            <w:shd w:val="clear" w:color="auto" w:fill="FFFFFF" w:themeFill="background1"/>
          </w:tcPr>
          <w:p w14:paraId="618DA4F9" w14:textId="77777777" w:rsidR="005165FA" w:rsidRPr="004B628C" w:rsidRDefault="005165FA" w:rsidP="00262BAC">
            <w:pPr>
              <w:spacing w:before="100" w:beforeAutospacing="1" w:after="100" w:afterAutospacing="1"/>
              <w:contextualSpacing/>
              <w:rPr>
                <w:sz w:val="16"/>
                <w:szCs w:val="16"/>
              </w:rPr>
            </w:pPr>
            <w:r w:rsidRPr="406EEFBA">
              <w:rPr>
                <w:sz w:val="16"/>
                <w:szCs w:val="16"/>
              </w:rPr>
              <w:t>Partially completed with avatar extension.</w:t>
            </w:r>
          </w:p>
          <w:p w14:paraId="11FEBE39" w14:textId="77777777" w:rsidR="005165FA" w:rsidRPr="004B628C" w:rsidRDefault="005165FA" w:rsidP="00262BAC">
            <w:pPr>
              <w:spacing w:before="100" w:beforeAutospacing="1" w:after="100" w:afterAutospacing="1"/>
              <w:contextualSpacing/>
              <w:rPr>
                <w:sz w:val="16"/>
                <w:szCs w:val="16"/>
              </w:rPr>
            </w:pPr>
            <w:r w:rsidRPr="406EEFBA">
              <w:rPr>
                <w:sz w:val="16"/>
                <w:szCs w:val="16"/>
              </w:rPr>
              <w:t>Clarify the requirement with pose metadata (completed) and gaze metadata (not completed – phase 3)</w:t>
            </w:r>
          </w:p>
        </w:tc>
      </w:tr>
      <w:tr w:rsidR="005165FA" w:rsidRPr="00831A4E" w14:paraId="7533AE74" w14:textId="77777777" w:rsidTr="00262BAC">
        <w:trPr>
          <w:trHeight w:val="300"/>
        </w:trPr>
        <w:tc>
          <w:tcPr>
            <w:tcW w:w="421" w:type="pct"/>
            <w:gridSpan w:val="2"/>
          </w:tcPr>
          <w:p w14:paraId="11C3A8A8" w14:textId="77777777" w:rsidR="005165FA" w:rsidRPr="00C97215" w:rsidRDefault="005165FA" w:rsidP="00262BAC">
            <w:pPr>
              <w:spacing w:before="100" w:beforeAutospacing="1" w:after="100" w:afterAutospacing="1"/>
              <w:contextualSpacing/>
              <w:rPr>
                <w:sz w:val="16"/>
                <w:szCs w:val="16"/>
              </w:rPr>
            </w:pPr>
            <w:r w:rsidRPr="00370D9E">
              <w:rPr>
                <w:sz w:val="16"/>
                <w:szCs w:val="16"/>
              </w:rPr>
              <w:t>117.1</w:t>
            </w:r>
          </w:p>
        </w:tc>
        <w:tc>
          <w:tcPr>
            <w:tcW w:w="2356" w:type="pct"/>
            <w:gridSpan w:val="2"/>
          </w:tcPr>
          <w:p w14:paraId="1A2A02E2" w14:textId="77777777" w:rsidR="005165FA" w:rsidRPr="00C97215" w:rsidRDefault="005165FA" w:rsidP="00262BAC">
            <w:pPr>
              <w:spacing w:before="100" w:beforeAutospacing="1" w:after="100" w:afterAutospacing="1"/>
              <w:contextualSpacing/>
              <w:rPr>
                <w:sz w:val="16"/>
                <w:szCs w:val="16"/>
              </w:rPr>
            </w:pPr>
            <w:r w:rsidRPr="00370D9E">
              <w:rPr>
                <w:sz w:val="16"/>
                <w:szCs w:val="16"/>
              </w:rPr>
              <w:t>The specification shall enable making the omnidirectional environment consistent:</w:t>
            </w:r>
          </w:p>
        </w:tc>
        <w:tc>
          <w:tcPr>
            <w:tcW w:w="2223" w:type="pct"/>
            <w:gridSpan w:val="2"/>
          </w:tcPr>
          <w:p w14:paraId="58BD6760" w14:textId="77777777" w:rsidR="005165FA" w:rsidRPr="0049777F" w:rsidRDefault="005165FA" w:rsidP="00262BAC">
            <w:pPr>
              <w:spacing w:before="100" w:beforeAutospacing="1" w:after="100" w:afterAutospacing="1"/>
              <w:contextualSpacing/>
              <w:rPr>
                <w:sz w:val="16"/>
                <w:szCs w:val="16"/>
              </w:rPr>
            </w:pPr>
            <w:r w:rsidRPr="0049777F">
              <w:rPr>
                <w:sz w:val="16"/>
                <w:szCs w:val="16"/>
              </w:rPr>
              <w:t>Phase 3</w:t>
            </w:r>
          </w:p>
        </w:tc>
      </w:tr>
      <w:tr w:rsidR="005165FA" w:rsidRPr="00831A4E" w14:paraId="66E69375" w14:textId="77777777" w:rsidTr="00262BAC">
        <w:trPr>
          <w:trHeight w:val="300"/>
        </w:trPr>
        <w:tc>
          <w:tcPr>
            <w:tcW w:w="421" w:type="pct"/>
            <w:gridSpan w:val="2"/>
          </w:tcPr>
          <w:p w14:paraId="5AB89D83" w14:textId="77777777" w:rsidR="005165FA" w:rsidRPr="00C97215" w:rsidRDefault="005165FA" w:rsidP="00262BAC">
            <w:pPr>
              <w:spacing w:before="100" w:beforeAutospacing="1" w:after="100" w:afterAutospacing="1"/>
              <w:contextualSpacing/>
              <w:rPr>
                <w:sz w:val="16"/>
                <w:szCs w:val="16"/>
              </w:rPr>
            </w:pPr>
            <w:r w:rsidRPr="00370D9E">
              <w:rPr>
                <w:sz w:val="16"/>
                <w:szCs w:val="16"/>
              </w:rPr>
              <w:t>117.1.1</w:t>
            </w:r>
          </w:p>
        </w:tc>
        <w:tc>
          <w:tcPr>
            <w:tcW w:w="2356" w:type="pct"/>
            <w:gridSpan w:val="2"/>
          </w:tcPr>
          <w:p w14:paraId="777F90B7" w14:textId="77777777" w:rsidR="005165FA" w:rsidRPr="00C97215" w:rsidRDefault="005165FA" w:rsidP="00262BAC">
            <w:pPr>
              <w:spacing w:before="100" w:beforeAutospacing="1" w:after="100" w:afterAutospacing="1"/>
              <w:contextualSpacing/>
              <w:rPr>
                <w:sz w:val="16"/>
                <w:szCs w:val="16"/>
              </w:rPr>
            </w:pPr>
            <w:r w:rsidRPr="00370D9E">
              <w:rPr>
                <w:sz w:val="16"/>
                <w:szCs w:val="16"/>
              </w:rPr>
              <w:t xml:space="preserve">-  for all users that are embedded in their omnidirectional environment </w:t>
            </w:r>
          </w:p>
        </w:tc>
        <w:tc>
          <w:tcPr>
            <w:tcW w:w="2223" w:type="pct"/>
            <w:gridSpan w:val="2"/>
          </w:tcPr>
          <w:p w14:paraId="73DFAC6C" w14:textId="77777777" w:rsidR="005165FA" w:rsidRPr="0049777F" w:rsidRDefault="005165FA" w:rsidP="00262BAC">
            <w:pPr>
              <w:spacing w:before="100" w:beforeAutospacing="1" w:after="100" w:afterAutospacing="1"/>
              <w:contextualSpacing/>
              <w:rPr>
                <w:sz w:val="16"/>
                <w:szCs w:val="16"/>
              </w:rPr>
            </w:pPr>
            <w:r w:rsidRPr="0049777F">
              <w:rPr>
                <w:sz w:val="16"/>
                <w:szCs w:val="16"/>
              </w:rPr>
              <w:t>Phase 3</w:t>
            </w:r>
          </w:p>
        </w:tc>
      </w:tr>
      <w:tr w:rsidR="005165FA" w:rsidRPr="00831A4E" w14:paraId="51DF6F42" w14:textId="77777777" w:rsidTr="00262BAC">
        <w:trPr>
          <w:trHeight w:val="300"/>
        </w:trPr>
        <w:tc>
          <w:tcPr>
            <w:tcW w:w="421" w:type="pct"/>
            <w:gridSpan w:val="2"/>
          </w:tcPr>
          <w:p w14:paraId="36B3E2D2" w14:textId="77777777" w:rsidR="005165FA" w:rsidRPr="00C97215" w:rsidRDefault="005165FA" w:rsidP="00262BAC">
            <w:pPr>
              <w:spacing w:before="100" w:beforeAutospacing="1" w:after="100" w:afterAutospacing="1"/>
              <w:contextualSpacing/>
              <w:rPr>
                <w:sz w:val="16"/>
                <w:szCs w:val="16"/>
              </w:rPr>
            </w:pPr>
            <w:r w:rsidRPr="00370D9E">
              <w:rPr>
                <w:sz w:val="16"/>
                <w:szCs w:val="16"/>
              </w:rPr>
              <w:t>117.1.2</w:t>
            </w:r>
          </w:p>
        </w:tc>
        <w:tc>
          <w:tcPr>
            <w:tcW w:w="2356" w:type="pct"/>
            <w:gridSpan w:val="2"/>
          </w:tcPr>
          <w:p w14:paraId="2E115AAC" w14:textId="77777777" w:rsidR="005165FA" w:rsidRPr="00C97215" w:rsidRDefault="005165FA" w:rsidP="00262BAC">
            <w:pPr>
              <w:spacing w:before="100" w:beforeAutospacing="1" w:after="100" w:afterAutospacing="1"/>
              <w:contextualSpacing/>
              <w:rPr>
                <w:sz w:val="16"/>
                <w:szCs w:val="16"/>
              </w:rPr>
            </w:pPr>
            <w:r w:rsidRPr="00370D9E">
              <w:rPr>
                <w:sz w:val="16"/>
                <w:szCs w:val="16"/>
              </w:rPr>
              <w:t>-  between the users (they can look at one another, and can see when another person is looking at them)</w:t>
            </w:r>
          </w:p>
        </w:tc>
        <w:tc>
          <w:tcPr>
            <w:tcW w:w="2223" w:type="pct"/>
            <w:gridSpan w:val="2"/>
          </w:tcPr>
          <w:p w14:paraId="6AD03DCA" w14:textId="77777777" w:rsidR="005165FA" w:rsidRPr="003F61B3" w:rsidRDefault="005165FA" w:rsidP="00262BAC">
            <w:pPr>
              <w:spacing w:before="100" w:beforeAutospacing="1" w:after="100" w:afterAutospacing="1"/>
              <w:contextualSpacing/>
              <w:rPr>
                <w:sz w:val="16"/>
                <w:szCs w:val="16"/>
              </w:rPr>
            </w:pPr>
            <w:r w:rsidRPr="0049777F">
              <w:rPr>
                <w:sz w:val="16"/>
                <w:szCs w:val="16"/>
              </w:rPr>
              <w:t>Phase 3 for gaze support and additional metadata</w:t>
            </w:r>
          </w:p>
        </w:tc>
      </w:tr>
      <w:tr w:rsidR="005165FA" w:rsidRPr="00831A4E" w14:paraId="46A3837B" w14:textId="77777777" w:rsidTr="00262BAC">
        <w:trPr>
          <w:trHeight w:val="300"/>
        </w:trPr>
        <w:tc>
          <w:tcPr>
            <w:tcW w:w="421" w:type="pct"/>
            <w:gridSpan w:val="2"/>
          </w:tcPr>
          <w:p w14:paraId="03BC2101" w14:textId="77777777" w:rsidR="005165FA" w:rsidRPr="00C97215" w:rsidRDefault="005165FA" w:rsidP="00262BAC">
            <w:pPr>
              <w:spacing w:before="100" w:beforeAutospacing="1" w:after="100" w:afterAutospacing="1"/>
              <w:contextualSpacing/>
              <w:rPr>
                <w:sz w:val="16"/>
                <w:szCs w:val="16"/>
              </w:rPr>
            </w:pPr>
            <w:r w:rsidRPr="00370D9E">
              <w:rPr>
                <w:sz w:val="16"/>
                <w:szCs w:val="16"/>
              </w:rPr>
              <w:t>117.1.3</w:t>
            </w:r>
          </w:p>
        </w:tc>
        <w:tc>
          <w:tcPr>
            <w:tcW w:w="2356" w:type="pct"/>
            <w:gridSpan w:val="2"/>
          </w:tcPr>
          <w:p w14:paraId="634AD7A9" w14:textId="77777777" w:rsidR="005165FA" w:rsidRPr="00C97215" w:rsidRDefault="005165FA" w:rsidP="00262BAC">
            <w:pPr>
              <w:spacing w:before="100" w:beforeAutospacing="1" w:after="100" w:afterAutospacing="1"/>
              <w:contextualSpacing/>
              <w:rPr>
                <w:sz w:val="16"/>
                <w:szCs w:val="16"/>
              </w:rPr>
            </w:pPr>
            <w:r w:rsidRPr="00370D9E">
              <w:rPr>
                <w:sz w:val="16"/>
                <w:szCs w:val="16"/>
              </w:rPr>
              <w:t>-  for multiple users looking at / pointing at a common element in the omnidirectional environment (e.g., a video screen)</w:t>
            </w:r>
          </w:p>
        </w:tc>
        <w:tc>
          <w:tcPr>
            <w:tcW w:w="2223" w:type="pct"/>
            <w:gridSpan w:val="2"/>
          </w:tcPr>
          <w:p w14:paraId="4940665B" w14:textId="77777777" w:rsidR="005165FA" w:rsidRPr="003F61B3" w:rsidRDefault="005165FA" w:rsidP="00262BAC">
            <w:pPr>
              <w:spacing w:before="100" w:beforeAutospacing="1" w:after="100" w:afterAutospacing="1"/>
              <w:contextualSpacing/>
              <w:rPr>
                <w:sz w:val="16"/>
                <w:szCs w:val="16"/>
              </w:rPr>
            </w:pPr>
            <w:r w:rsidRPr="0049777F">
              <w:rPr>
                <w:sz w:val="16"/>
                <w:szCs w:val="16"/>
              </w:rPr>
              <w:t>Phase 3 for gaze support and additional metadata</w:t>
            </w:r>
          </w:p>
        </w:tc>
      </w:tr>
      <w:tr w:rsidR="005165FA" w:rsidRPr="00831A4E" w14:paraId="6847F4F0" w14:textId="77777777" w:rsidTr="00262BAC">
        <w:trPr>
          <w:trHeight w:val="300"/>
        </w:trPr>
        <w:tc>
          <w:tcPr>
            <w:tcW w:w="421" w:type="pct"/>
            <w:gridSpan w:val="2"/>
          </w:tcPr>
          <w:p w14:paraId="09F7D809" w14:textId="77777777" w:rsidR="005165FA" w:rsidRPr="00C97215" w:rsidRDefault="005165FA" w:rsidP="00262BAC">
            <w:pPr>
              <w:spacing w:before="100" w:beforeAutospacing="1" w:after="100" w:afterAutospacing="1"/>
              <w:contextualSpacing/>
              <w:rPr>
                <w:sz w:val="16"/>
                <w:szCs w:val="16"/>
              </w:rPr>
            </w:pPr>
            <w:r w:rsidRPr="00370D9E">
              <w:rPr>
                <w:sz w:val="16"/>
                <w:szCs w:val="16"/>
              </w:rPr>
              <w:t>117.2</w:t>
            </w:r>
          </w:p>
        </w:tc>
        <w:tc>
          <w:tcPr>
            <w:tcW w:w="2356" w:type="pct"/>
            <w:gridSpan w:val="2"/>
          </w:tcPr>
          <w:p w14:paraId="0427764A" w14:textId="77777777" w:rsidR="005165FA" w:rsidRPr="00C97215" w:rsidRDefault="005165FA" w:rsidP="00262BAC">
            <w:pPr>
              <w:spacing w:before="100" w:beforeAutospacing="1" w:after="100" w:afterAutospacing="1"/>
              <w:contextualSpacing/>
              <w:rPr>
                <w:sz w:val="16"/>
                <w:szCs w:val="16"/>
              </w:rPr>
            </w:pPr>
            <w:r w:rsidRPr="00370D9E">
              <w:rPr>
                <w:sz w:val="16"/>
                <w:szCs w:val="16"/>
              </w:rPr>
              <w:t xml:space="preserve"> The specification shall support synchronization of user viewpoints and orientations (i.e. where each user is looking at), as well as content playback status, between users.</w:t>
            </w:r>
            <w:r w:rsidRPr="00370D9E">
              <w:rPr>
                <w:sz w:val="16"/>
                <w:szCs w:val="16"/>
              </w:rPr>
              <w:br/>
              <w:t>Note: these individual environments need not necessarily be the same, as long as they are internally consistent for all participants individually</w:t>
            </w:r>
            <w:r w:rsidRPr="00370D9E">
              <w:rPr>
                <w:sz w:val="16"/>
                <w:szCs w:val="16"/>
              </w:rPr>
              <w:br/>
              <w:t xml:space="preserve">Note: “consistent” means the right visual perspective for all objects as well as audio/visual alignment </w:t>
            </w:r>
          </w:p>
        </w:tc>
        <w:tc>
          <w:tcPr>
            <w:tcW w:w="2223" w:type="pct"/>
            <w:gridSpan w:val="2"/>
          </w:tcPr>
          <w:p w14:paraId="78F19E04" w14:textId="77777777" w:rsidR="005165FA" w:rsidRPr="003F61B3" w:rsidRDefault="005165FA" w:rsidP="00262BAC">
            <w:pPr>
              <w:spacing w:before="100" w:beforeAutospacing="1" w:after="100" w:afterAutospacing="1"/>
              <w:contextualSpacing/>
              <w:rPr>
                <w:sz w:val="16"/>
                <w:szCs w:val="16"/>
              </w:rPr>
            </w:pPr>
            <w:r w:rsidRPr="0049777F">
              <w:rPr>
                <w:sz w:val="16"/>
                <w:szCs w:val="16"/>
              </w:rPr>
              <w:t>Phase 3 for gaze support</w:t>
            </w:r>
          </w:p>
        </w:tc>
      </w:tr>
      <w:tr w:rsidR="005165FA" w:rsidRPr="00831A4E" w14:paraId="10205117" w14:textId="77777777" w:rsidTr="00262BAC">
        <w:trPr>
          <w:trHeight w:val="300"/>
        </w:trPr>
        <w:tc>
          <w:tcPr>
            <w:tcW w:w="421" w:type="pct"/>
            <w:gridSpan w:val="2"/>
          </w:tcPr>
          <w:p w14:paraId="2B8C9433" w14:textId="77777777" w:rsidR="005165FA" w:rsidRPr="00C97215" w:rsidRDefault="005165FA" w:rsidP="00262BAC">
            <w:pPr>
              <w:spacing w:before="100" w:beforeAutospacing="1" w:after="100" w:afterAutospacing="1"/>
              <w:contextualSpacing/>
              <w:rPr>
                <w:sz w:val="16"/>
                <w:szCs w:val="16"/>
              </w:rPr>
            </w:pPr>
            <w:r w:rsidRPr="00370D9E">
              <w:rPr>
                <w:sz w:val="16"/>
                <w:szCs w:val="16"/>
              </w:rPr>
              <w:t>117.3</w:t>
            </w:r>
          </w:p>
        </w:tc>
        <w:tc>
          <w:tcPr>
            <w:tcW w:w="2356" w:type="pct"/>
            <w:gridSpan w:val="2"/>
          </w:tcPr>
          <w:p w14:paraId="4B1E296A" w14:textId="77777777" w:rsidR="005165FA" w:rsidRPr="00C97215" w:rsidRDefault="005165FA" w:rsidP="00262BAC">
            <w:pPr>
              <w:spacing w:before="100" w:beforeAutospacing="1" w:after="100" w:afterAutospacing="1"/>
              <w:contextualSpacing/>
              <w:rPr>
                <w:sz w:val="16"/>
                <w:szCs w:val="16"/>
              </w:rPr>
            </w:pPr>
            <w:r w:rsidRPr="00370D9E">
              <w:rPr>
                <w:sz w:val="16"/>
                <w:szCs w:val="16"/>
              </w:rPr>
              <w:t>The specification shall enable bringing multiple users together in the same omnidirectional environment even when they are captured using their own individual 3DoF coordinate system</w:t>
            </w:r>
          </w:p>
        </w:tc>
        <w:tc>
          <w:tcPr>
            <w:tcW w:w="2223" w:type="pct"/>
            <w:gridSpan w:val="2"/>
          </w:tcPr>
          <w:p w14:paraId="5F27ACE2" w14:textId="77777777" w:rsidR="005165FA" w:rsidRPr="003F61B3" w:rsidRDefault="005165FA" w:rsidP="00262BAC">
            <w:pPr>
              <w:spacing w:before="100" w:beforeAutospacing="1" w:after="100" w:afterAutospacing="1"/>
              <w:contextualSpacing/>
              <w:rPr>
                <w:sz w:val="16"/>
                <w:szCs w:val="16"/>
              </w:rPr>
            </w:pPr>
            <w:r w:rsidRPr="0049777F">
              <w:rPr>
                <w:sz w:val="16"/>
                <w:szCs w:val="16"/>
              </w:rPr>
              <w:t>Phase 3</w:t>
            </w:r>
          </w:p>
        </w:tc>
      </w:tr>
      <w:tr w:rsidR="005165FA" w14:paraId="4C442990" w14:textId="77777777" w:rsidTr="00262BAC">
        <w:trPr>
          <w:trHeight w:val="300"/>
        </w:trPr>
        <w:tc>
          <w:tcPr>
            <w:tcW w:w="5000" w:type="pct"/>
            <w:gridSpan w:val="6"/>
            <w:shd w:val="clear" w:color="auto" w:fill="B2A1C7" w:themeFill="accent4" w:themeFillTint="99"/>
            <w:hideMark/>
          </w:tcPr>
          <w:p w14:paraId="42D3A3EA" w14:textId="77777777" w:rsidR="005165FA" w:rsidRDefault="005165FA" w:rsidP="00262BAC">
            <w:pPr>
              <w:spacing w:before="100" w:beforeAutospacing="1" w:after="100" w:afterAutospacing="1"/>
              <w:contextualSpacing/>
              <w:rPr>
                <w:sz w:val="16"/>
                <w:szCs w:val="16"/>
              </w:rPr>
            </w:pPr>
            <w:r>
              <w:rPr>
                <w:sz w:val="16"/>
                <w:szCs w:val="16"/>
              </w:rPr>
              <w:t>Multi-User Interactivity</w:t>
            </w:r>
          </w:p>
        </w:tc>
      </w:tr>
      <w:tr w:rsidR="005165FA" w:rsidRPr="00DF2EFA" w14:paraId="3CED926A" w14:textId="77777777" w:rsidTr="00262BAC">
        <w:trPr>
          <w:trHeight w:val="300"/>
        </w:trPr>
        <w:tc>
          <w:tcPr>
            <w:tcW w:w="365" w:type="pct"/>
            <w:hideMark/>
          </w:tcPr>
          <w:p w14:paraId="6DFB662E" w14:textId="77777777" w:rsidR="005165FA" w:rsidRDefault="005165FA" w:rsidP="00262BAC">
            <w:pPr>
              <w:spacing w:before="100" w:beforeAutospacing="1" w:after="100" w:afterAutospacing="1"/>
              <w:contextualSpacing/>
              <w:rPr>
                <w:sz w:val="16"/>
                <w:szCs w:val="16"/>
              </w:rPr>
            </w:pPr>
            <w:r>
              <w:rPr>
                <w:sz w:val="16"/>
                <w:szCs w:val="16"/>
              </w:rPr>
              <w:t>93</w:t>
            </w:r>
          </w:p>
        </w:tc>
        <w:tc>
          <w:tcPr>
            <w:tcW w:w="2412" w:type="pct"/>
            <w:gridSpan w:val="3"/>
            <w:hideMark/>
          </w:tcPr>
          <w:p w14:paraId="608BEFFD" w14:textId="77777777" w:rsidR="005165FA" w:rsidRDefault="005165FA" w:rsidP="00262BAC">
            <w:pPr>
              <w:spacing w:before="100" w:beforeAutospacing="1" w:after="100" w:afterAutospacing="1"/>
              <w:contextualSpacing/>
              <w:rPr>
                <w:sz w:val="16"/>
                <w:szCs w:val="16"/>
              </w:rPr>
            </w:pPr>
            <w:r>
              <w:rPr>
                <w:sz w:val="16"/>
                <w:szCs w:val="16"/>
              </w:rPr>
              <w:t xml:space="preserve">The specification shall enable realistic composition of user-embodiment within 6DoF content media. </w:t>
            </w:r>
            <w:r>
              <w:rPr>
                <w:sz w:val="16"/>
                <w:szCs w:val="16"/>
              </w:rPr>
              <w:br/>
              <w:t>Note: Such composition may, e.g., include delivering proper lighting information and some form of geometry information of the scene so user-embodiment is rendered with realistic lighting and shadows.</w:t>
            </w:r>
          </w:p>
        </w:tc>
        <w:tc>
          <w:tcPr>
            <w:tcW w:w="2223" w:type="pct"/>
            <w:gridSpan w:val="2"/>
            <w:hideMark/>
          </w:tcPr>
          <w:p w14:paraId="7382B1B8" w14:textId="77777777" w:rsidR="005165FA" w:rsidRDefault="005165FA" w:rsidP="00262BAC">
            <w:pPr>
              <w:spacing w:before="100" w:beforeAutospacing="1" w:after="100" w:afterAutospacing="1"/>
              <w:contextualSpacing/>
              <w:rPr>
                <w:sz w:val="16"/>
                <w:szCs w:val="16"/>
              </w:rPr>
            </w:pPr>
            <w:r>
              <w:rPr>
                <w:sz w:val="16"/>
                <w:szCs w:val="16"/>
              </w:rPr>
              <w:t xml:space="preserve">Partial support with Avatar extension, </w:t>
            </w:r>
          </w:p>
          <w:p w14:paraId="77E8E6DD" w14:textId="77777777" w:rsidR="005165FA" w:rsidRDefault="005165FA" w:rsidP="00262BAC">
            <w:pPr>
              <w:spacing w:before="100" w:beforeAutospacing="1" w:after="100" w:afterAutospacing="1"/>
              <w:contextualSpacing/>
              <w:rPr>
                <w:sz w:val="16"/>
                <w:szCs w:val="16"/>
              </w:rPr>
            </w:pPr>
            <w:r>
              <w:rPr>
                <w:sz w:val="16"/>
                <w:szCs w:val="16"/>
              </w:rPr>
              <w:t>Additional support likely needed in phase 3</w:t>
            </w:r>
          </w:p>
        </w:tc>
      </w:tr>
      <w:tr w:rsidR="005165FA" w:rsidRPr="00DF2EFA" w14:paraId="675C20DE" w14:textId="77777777" w:rsidTr="00262BAC">
        <w:trPr>
          <w:trHeight w:val="300"/>
        </w:trPr>
        <w:tc>
          <w:tcPr>
            <w:tcW w:w="365" w:type="pct"/>
            <w:hideMark/>
          </w:tcPr>
          <w:p w14:paraId="0116B62B" w14:textId="77777777" w:rsidR="005165FA" w:rsidRDefault="005165FA" w:rsidP="00262BAC">
            <w:pPr>
              <w:spacing w:before="100" w:beforeAutospacing="1" w:after="100" w:afterAutospacing="1"/>
              <w:contextualSpacing/>
              <w:rPr>
                <w:sz w:val="16"/>
                <w:szCs w:val="16"/>
              </w:rPr>
            </w:pPr>
            <w:r>
              <w:rPr>
                <w:sz w:val="16"/>
                <w:szCs w:val="16"/>
              </w:rPr>
              <w:t>94</w:t>
            </w:r>
          </w:p>
        </w:tc>
        <w:tc>
          <w:tcPr>
            <w:tcW w:w="2412" w:type="pct"/>
            <w:gridSpan w:val="3"/>
            <w:hideMark/>
          </w:tcPr>
          <w:p w14:paraId="5F5731F0" w14:textId="77777777" w:rsidR="005165FA" w:rsidRDefault="005165FA" w:rsidP="00262BAC">
            <w:pPr>
              <w:spacing w:before="100" w:beforeAutospacing="1" w:after="100" w:afterAutospacing="1"/>
              <w:contextualSpacing/>
              <w:rPr>
                <w:sz w:val="16"/>
                <w:szCs w:val="16"/>
              </w:rPr>
            </w:pPr>
            <w:r>
              <w:rPr>
                <w:sz w:val="16"/>
                <w:szCs w:val="16"/>
              </w:rPr>
              <w:t>The specification shall support rendering of other users in 6DoF content media, including possible speech or audio from other users.</w:t>
            </w:r>
          </w:p>
        </w:tc>
        <w:tc>
          <w:tcPr>
            <w:tcW w:w="2223" w:type="pct"/>
            <w:gridSpan w:val="2"/>
            <w:hideMark/>
          </w:tcPr>
          <w:p w14:paraId="2F23A55F" w14:textId="77777777" w:rsidR="005165FA" w:rsidRDefault="005165FA" w:rsidP="00262BAC">
            <w:pPr>
              <w:spacing w:before="100" w:beforeAutospacing="1" w:after="100" w:afterAutospacing="1"/>
              <w:contextualSpacing/>
              <w:rPr>
                <w:sz w:val="16"/>
                <w:szCs w:val="16"/>
              </w:rPr>
            </w:pPr>
            <w:r>
              <w:rPr>
                <w:sz w:val="16"/>
                <w:szCs w:val="16"/>
              </w:rPr>
              <w:t>Partial support with Avatar extension</w:t>
            </w:r>
          </w:p>
          <w:p w14:paraId="058C0302" w14:textId="77777777" w:rsidR="005165FA" w:rsidRDefault="005165FA" w:rsidP="00262BAC">
            <w:pPr>
              <w:spacing w:before="100" w:beforeAutospacing="1" w:after="100" w:afterAutospacing="1"/>
              <w:contextualSpacing/>
              <w:rPr>
                <w:sz w:val="16"/>
                <w:szCs w:val="16"/>
              </w:rPr>
            </w:pPr>
            <w:r>
              <w:rPr>
                <w:sz w:val="16"/>
                <w:szCs w:val="16"/>
              </w:rPr>
              <w:t>Additional support likely needed in phase 3</w:t>
            </w:r>
          </w:p>
        </w:tc>
      </w:tr>
      <w:tr w:rsidR="005165FA" w:rsidRPr="00DF2EFA" w14:paraId="4765B2C0" w14:textId="77777777" w:rsidTr="00262BAC">
        <w:trPr>
          <w:trHeight w:val="300"/>
        </w:trPr>
        <w:tc>
          <w:tcPr>
            <w:tcW w:w="365" w:type="pct"/>
            <w:hideMark/>
          </w:tcPr>
          <w:p w14:paraId="5465C6E1" w14:textId="77777777" w:rsidR="005165FA" w:rsidRDefault="005165FA" w:rsidP="00262BAC">
            <w:pPr>
              <w:spacing w:before="100" w:beforeAutospacing="1" w:after="100" w:afterAutospacing="1"/>
              <w:contextualSpacing/>
              <w:rPr>
                <w:sz w:val="16"/>
                <w:szCs w:val="16"/>
              </w:rPr>
            </w:pPr>
            <w:r>
              <w:rPr>
                <w:sz w:val="16"/>
                <w:szCs w:val="16"/>
              </w:rPr>
              <w:t>95</w:t>
            </w:r>
          </w:p>
        </w:tc>
        <w:tc>
          <w:tcPr>
            <w:tcW w:w="2412" w:type="pct"/>
            <w:gridSpan w:val="3"/>
            <w:hideMark/>
          </w:tcPr>
          <w:p w14:paraId="5F8B8499" w14:textId="77777777" w:rsidR="005165FA" w:rsidRDefault="005165FA" w:rsidP="00262BAC">
            <w:pPr>
              <w:spacing w:before="100" w:beforeAutospacing="1" w:after="100" w:afterAutospacing="1"/>
              <w:contextualSpacing/>
              <w:rPr>
                <w:sz w:val="16"/>
                <w:szCs w:val="16"/>
              </w:rPr>
            </w:pPr>
            <w:r>
              <w:rPr>
                <w:sz w:val="16"/>
                <w:szCs w:val="16"/>
              </w:rPr>
              <w:t xml:space="preserve"> The specification shall enable multi-user immersive applications in which several users are experiencing the same immersive experience together. </w:t>
            </w:r>
          </w:p>
        </w:tc>
        <w:tc>
          <w:tcPr>
            <w:tcW w:w="2223" w:type="pct"/>
            <w:gridSpan w:val="2"/>
            <w:hideMark/>
          </w:tcPr>
          <w:p w14:paraId="066AB9C7" w14:textId="77777777" w:rsidR="005165FA" w:rsidRDefault="005165FA" w:rsidP="00262BAC">
            <w:pPr>
              <w:spacing w:before="100" w:beforeAutospacing="1" w:after="100" w:afterAutospacing="1"/>
              <w:contextualSpacing/>
              <w:rPr>
                <w:sz w:val="16"/>
                <w:szCs w:val="16"/>
              </w:rPr>
            </w:pPr>
            <w:r>
              <w:rPr>
                <w:sz w:val="16"/>
                <w:szCs w:val="16"/>
              </w:rPr>
              <w:t>Not completed yet, To be addressed in phase 3</w:t>
            </w:r>
          </w:p>
        </w:tc>
      </w:tr>
      <w:tr w:rsidR="005165FA" w:rsidRPr="00DF2EFA" w14:paraId="466D080C" w14:textId="77777777" w:rsidTr="00262BAC">
        <w:trPr>
          <w:trHeight w:val="300"/>
        </w:trPr>
        <w:tc>
          <w:tcPr>
            <w:tcW w:w="365" w:type="pct"/>
            <w:hideMark/>
          </w:tcPr>
          <w:p w14:paraId="23875714" w14:textId="77777777" w:rsidR="005165FA" w:rsidRDefault="005165FA" w:rsidP="00262BAC">
            <w:pPr>
              <w:spacing w:before="100" w:beforeAutospacing="1" w:after="100" w:afterAutospacing="1"/>
              <w:contextualSpacing/>
              <w:rPr>
                <w:sz w:val="16"/>
                <w:szCs w:val="16"/>
              </w:rPr>
            </w:pPr>
            <w:r>
              <w:rPr>
                <w:sz w:val="16"/>
                <w:szCs w:val="16"/>
              </w:rPr>
              <w:t>95.1</w:t>
            </w:r>
          </w:p>
        </w:tc>
        <w:tc>
          <w:tcPr>
            <w:tcW w:w="2412" w:type="pct"/>
            <w:gridSpan w:val="3"/>
            <w:hideMark/>
          </w:tcPr>
          <w:p w14:paraId="1A246040" w14:textId="77777777" w:rsidR="005165FA" w:rsidRDefault="005165FA" w:rsidP="00262BAC">
            <w:pPr>
              <w:spacing w:before="100" w:beforeAutospacing="1" w:after="100" w:afterAutospacing="1"/>
              <w:contextualSpacing/>
              <w:rPr>
                <w:sz w:val="16"/>
                <w:szCs w:val="16"/>
              </w:rPr>
            </w:pPr>
            <w:r>
              <w:rPr>
                <w:sz w:val="16"/>
                <w:szCs w:val="16"/>
              </w:rPr>
              <w:t xml:space="preserve"> It shall be possible to detect &amp; render interactions between users within the immersive environment.</w:t>
            </w:r>
          </w:p>
        </w:tc>
        <w:tc>
          <w:tcPr>
            <w:tcW w:w="2223" w:type="pct"/>
            <w:gridSpan w:val="2"/>
            <w:hideMark/>
          </w:tcPr>
          <w:p w14:paraId="008D43C2" w14:textId="77777777" w:rsidR="005165FA" w:rsidRDefault="005165FA" w:rsidP="00262BAC">
            <w:pPr>
              <w:spacing w:before="100" w:beforeAutospacing="1" w:after="100" w:afterAutospacing="1"/>
              <w:contextualSpacing/>
              <w:rPr>
                <w:sz w:val="16"/>
                <w:szCs w:val="16"/>
              </w:rPr>
            </w:pPr>
            <w:r>
              <w:rPr>
                <w:sz w:val="16"/>
                <w:szCs w:val="16"/>
              </w:rPr>
              <w:t>Not completed yet, To be addressed in phase 3</w:t>
            </w:r>
          </w:p>
        </w:tc>
      </w:tr>
    </w:tbl>
    <w:p w14:paraId="7AF9800E" w14:textId="10BBD173" w:rsidR="00634ECB" w:rsidRDefault="00634ECB">
      <w:pPr>
        <w:pStyle w:val="Heading1"/>
        <w:keepNext/>
        <w:widowControl/>
        <w:numPr>
          <w:ilvl w:val="0"/>
          <w:numId w:val="1"/>
        </w:numPr>
        <w:autoSpaceDE/>
        <w:autoSpaceDN/>
        <w:spacing w:before="240" w:after="60"/>
        <w:jc w:val="both"/>
      </w:pPr>
      <w:bookmarkStart w:id="830" w:name="_Toc202538349"/>
      <w:r>
        <w:t>Contributions for Extensions</w:t>
      </w:r>
      <w:bookmarkEnd w:id="830"/>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831" w:name="_Toc202538350"/>
      <w:r w:rsidRPr="00EC3B8C">
        <w:t>General</w:t>
      </w:r>
      <w:bookmarkEnd w:id="831"/>
    </w:p>
    <w:p w14:paraId="6B28E63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For every extension documented in ISO/IEC 23090-14 under the framework in clause 3 the following information is expected to be provided:</w:t>
      </w:r>
    </w:p>
    <w:p w14:paraId="1B15882E"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schema for the extension as part of the standard as well as a json document</w:t>
      </w:r>
    </w:p>
    <w:p w14:paraId="24161445"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semantics for the extension</w:t>
      </w:r>
    </w:p>
    <w:p w14:paraId="7E14607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processing model on the "Presentation Engine"</w:t>
      </w:r>
    </w:p>
    <w:p w14:paraId="6EC4FD4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conformance description, i.e. conformance requirements for the Presentation Engine that supports the extension</w:t>
      </w:r>
    </w:p>
    <w:p w14:paraId="1634B2F5" w14:textId="7A14D9D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for example content that uses the extension that is finally available within 1 meeting after the technology was added. If not fulfilled, the feature is expected to be removed and this will be documented as a note in the draft standard. </w:t>
      </w:r>
    </w:p>
    <w:p w14:paraId="7EC21CB8" w14:textId="3BEDADA9"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of a reference implementation in one of the agreed reference software libraries as documented in clause </w:t>
      </w:r>
      <w:r w:rsidRPr="00051F95">
        <w:rPr>
          <w:rFonts w:ascii="Calibri" w:eastAsia="Times New Roman" w:hAnsi="Calibri" w:cs="Calibri"/>
          <w:i/>
          <w:iCs/>
          <w:lang w:val="en-GB" w:eastAsia="de-DE"/>
        </w:rPr>
        <w:fldChar w:fldCharType="begin"/>
      </w:r>
      <w:r w:rsidRPr="00051F95">
        <w:rPr>
          <w:rFonts w:ascii="Calibri" w:eastAsia="Times New Roman" w:hAnsi="Calibri" w:cs="Calibri"/>
          <w:i/>
          <w:iCs/>
          <w:lang w:val="en-GB" w:eastAsia="de-DE"/>
        </w:rPr>
        <w:instrText xml:space="preserve"> REF _Ref30092610 \r \h  \* MERGEFORMAT </w:instrText>
      </w:r>
      <w:r w:rsidRPr="00051F95">
        <w:rPr>
          <w:rFonts w:ascii="Calibri" w:eastAsia="Times New Roman" w:hAnsi="Calibri" w:cs="Calibri"/>
          <w:i/>
          <w:iCs/>
          <w:lang w:val="en-GB" w:eastAsia="de-DE"/>
        </w:rPr>
      </w:r>
      <w:r w:rsidRPr="00051F95">
        <w:rPr>
          <w:rFonts w:ascii="Calibri" w:eastAsia="Times New Roman" w:hAnsi="Calibri" w:cs="Calibri"/>
          <w:i/>
          <w:iCs/>
          <w:lang w:val="en-GB" w:eastAsia="de-DE"/>
        </w:rPr>
        <w:fldChar w:fldCharType="separate"/>
      </w:r>
      <w:r w:rsidR="00095953">
        <w:rPr>
          <w:rFonts w:ascii="Calibri" w:eastAsia="Times New Roman" w:hAnsi="Calibri" w:cs="Calibri"/>
          <w:i/>
          <w:iCs/>
          <w:lang w:val="en-GB" w:eastAsia="de-DE"/>
        </w:rPr>
        <w:t>8</w:t>
      </w:r>
      <w:r w:rsidRPr="00051F95">
        <w:rPr>
          <w:rFonts w:ascii="Calibri" w:eastAsia="Times New Roman" w:hAnsi="Calibri" w:cs="Calibri"/>
          <w:i/>
          <w:iCs/>
          <w:lang w:val="en-GB" w:eastAsia="de-DE"/>
        </w:rPr>
        <w:fldChar w:fldCharType="end"/>
      </w:r>
      <w:r w:rsidRPr="00051F95">
        <w:rPr>
          <w:rFonts w:ascii="Calibri" w:eastAsia="Times New Roman" w:hAnsi="Calibri" w:cs="Calibri"/>
          <w:i/>
          <w:iCs/>
          <w:lang w:val="en-GB" w:eastAsia="de-DE"/>
        </w:rPr>
        <w:t>, that is finally available within 2 meetings after the technology was added. If not fulfilled, the feature is expected to be removed and this will be documented as a note in the draft standard.</w:t>
      </w:r>
    </w:p>
    <w:p w14:paraId="77D4B620" w14:textId="77777777" w:rsidR="00634ECB" w:rsidRPr="005529B1" w:rsidRDefault="00634ECB" w:rsidP="00634ECB">
      <w:pPr>
        <w:rPr>
          <w:rFonts w:ascii="Calibri" w:eastAsia="Times New Roman" w:hAnsi="Calibri" w:cs="Calibri"/>
          <w:sz w:val="22"/>
          <w:szCs w:val="22"/>
          <w:lang w:val="en-GB" w:eastAsia="de-DE"/>
        </w:rPr>
      </w:pPr>
    </w:p>
    <w:p w14:paraId="365BF06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Hence, contributions addressing extensions to glTF under the framework in clause 3 should include the following:</w:t>
      </w:r>
    </w:p>
    <w:p w14:paraId="2E58F194" w14:textId="0A5D8D1F" w:rsidR="001A3252" w:rsidRDefault="00634ECB" w:rsidP="00E33F3A">
      <w:pPr>
        <w:pStyle w:val="ListParagraph"/>
        <w:widowControl/>
        <w:numPr>
          <w:ilvl w:val="0"/>
          <w:numId w:val="2"/>
        </w:numPr>
        <w:autoSpaceDE/>
        <w:autoSpaceDN/>
        <w:contextualSpacing/>
        <w:jc w:val="both"/>
        <w:rPr>
          <w:rFonts w:ascii="Calibri" w:eastAsia="Times New Roman" w:hAnsi="Calibri" w:cs="Calibri"/>
          <w:lang w:val="en-GB" w:eastAsia="de-DE"/>
        </w:rPr>
      </w:pPr>
      <w:r w:rsidRPr="001A3252">
        <w:rPr>
          <w:rFonts w:ascii="Calibri" w:eastAsia="Times New Roman" w:hAnsi="Calibri" w:cs="Calibri"/>
          <w:lang w:val="en-GB" w:eastAsia="de-DE"/>
        </w:rPr>
        <w:t xml:space="preserve">The scenarios that this extension is addressing. </w:t>
      </w:r>
    </w:p>
    <w:p w14:paraId="6103EE93" w14:textId="03AA10F3" w:rsidR="00634ECB" w:rsidRPr="001A3252" w:rsidRDefault="00634ECB" w:rsidP="001A3252">
      <w:pPr>
        <w:pStyle w:val="ListParagraph"/>
        <w:widowControl/>
        <w:numPr>
          <w:ilvl w:val="0"/>
          <w:numId w:val="2"/>
        </w:numPr>
        <w:autoSpaceDE/>
        <w:autoSpaceDN/>
        <w:contextualSpacing/>
        <w:jc w:val="both"/>
        <w:rPr>
          <w:rFonts w:ascii="Calibri" w:eastAsia="Times New Roman" w:hAnsi="Calibri" w:cs="Calibri"/>
          <w:lang w:val="en-GB" w:eastAsia="de-DE"/>
        </w:rPr>
      </w:pPr>
      <w:r w:rsidRPr="001A3252">
        <w:rPr>
          <w:rFonts w:ascii="Calibri" w:eastAsia="Times New Roman" w:hAnsi="Calibri" w:cs="Calibri"/>
          <w:lang w:val="en-GB" w:eastAsia="de-DE"/>
        </w:rPr>
        <w:t>All information from above</w:t>
      </w:r>
    </w:p>
    <w:p w14:paraId="6EE46879" w14:textId="77777777" w:rsidR="00634ECB" w:rsidRPr="005529B1" w:rsidRDefault="00634ECB" w:rsidP="00634ECB">
      <w:pPr>
        <w:rPr>
          <w:rFonts w:ascii="Calibri" w:eastAsia="Times New Roman" w:hAnsi="Calibri" w:cs="Calibri"/>
          <w:sz w:val="22"/>
          <w:szCs w:val="22"/>
          <w:lang w:val="en-GB" w:eastAsia="de-DE"/>
        </w:rPr>
      </w:pPr>
    </w:p>
    <w:p w14:paraId="4B88E7D6" w14:textId="0CF60FD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As long as not all the above information is available, a documented extension is not moved into the WD/CD, but is maintained in the Technology under Consideration (TuC) document. The status of the completed information and the missing one is documented in the TUC.</w:t>
      </w:r>
    </w:p>
    <w:p w14:paraId="5E32DC93" w14:textId="77777777" w:rsidR="00634ECB" w:rsidRPr="005529B1" w:rsidRDefault="00634ECB" w:rsidP="00634ECB">
      <w:pPr>
        <w:rPr>
          <w:rFonts w:ascii="Calibri" w:eastAsia="Times New Roman" w:hAnsi="Calibri" w:cs="Calibri"/>
          <w:sz w:val="22"/>
          <w:szCs w:val="22"/>
          <w:lang w:val="en-GB" w:eastAsia="de-DE"/>
        </w:rPr>
      </w:pPr>
    </w:p>
    <w:p w14:paraId="6044D974"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following text processes is recommended, but needs final verification:</w:t>
      </w:r>
    </w:p>
    <w:p w14:paraId="4C57201D" w14:textId="77777777" w:rsidR="00634ECB" w:rsidRPr="005529B1" w:rsidRDefault="00634ECB" w:rsidP="00634ECB">
      <w:pPr>
        <w:rPr>
          <w:rFonts w:ascii="Calibri" w:eastAsia="Times New Roman" w:hAnsi="Calibri" w:cs="Calibri"/>
          <w:sz w:val="22"/>
          <w:szCs w:val="22"/>
          <w:lang w:val="en-GB" w:eastAsia="de-DE"/>
        </w:rPr>
      </w:pPr>
    </w:p>
    <w:p w14:paraId="4577E4BB" w14:textId="00B2E261"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 xml:space="preserve">To </w:t>
      </w:r>
      <w:r w:rsidR="00051F95" w:rsidRPr="00051F95">
        <w:rPr>
          <w:rFonts w:ascii="Calibri" w:eastAsia="Times New Roman" w:hAnsi="Calibri" w:cs="Calibri"/>
          <w:i/>
          <w:iCs/>
          <w:sz w:val="22"/>
          <w:szCs w:val="22"/>
          <w:lang w:val="en-GB" w:eastAsia="de-DE"/>
        </w:rPr>
        <w:t>fulfil</w:t>
      </w:r>
      <w:r w:rsidRPr="005529B1">
        <w:rPr>
          <w:rFonts w:ascii="Calibri" w:eastAsia="Times New Roman" w:hAnsi="Calibri" w:cs="Calibri"/>
          <w:i/>
          <w:iCs/>
          <w:sz w:val="22"/>
          <w:szCs w:val="22"/>
          <w:lang w:val="en-GB" w:eastAsia="de-DE"/>
        </w:rPr>
        <w:t xml:space="preserve">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5529B1" w:rsidRDefault="00634ECB" w:rsidP="00634ECB">
      <w:pPr>
        <w:ind w:left="720"/>
        <w:rPr>
          <w:rFonts w:ascii="Calibri" w:eastAsia="Times New Roman" w:hAnsi="Calibri" w:cs="Calibri"/>
          <w:i/>
          <w:iCs/>
          <w:sz w:val="22"/>
          <w:szCs w:val="22"/>
          <w:lang w:val="en-GB" w:eastAsia="de-DE"/>
        </w:rPr>
      </w:pPr>
    </w:p>
    <w:p w14:paraId="363CF176" w14:textId="77777777"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The following is an example of this procedure:</w:t>
      </w:r>
    </w:p>
    <w:p w14:paraId="5B081927" w14:textId="77777777" w:rsidR="00634ECB" w:rsidRPr="005529B1" w:rsidRDefault="00634ECB" w:rsidP="00634ECB">
      <w:pPr>
        <w:ind w:left="720"/>
        <w:rPr>
          <w:rFonts w:ascii="Calibri" w:eastAsia="Times New Roman" w:hAnsi="Calibri" w:cs="Calibri"/>
          <w:i/>
          <w:iCs/>
          <w:sz w:val="22"/>
          <w:szCs w:val="22"/>
          <w:lang w:val="en-GB" w:eastAsia="de-DE"/>
        </w:rPr>
      </w:pPr>
    </w:p>
    <w:p w14:paraId="52E63FF5" w14:textId="69A346E7"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test scenario is defined around support for video textures</w:t>
      </w:r>
    </w:p>
    <w:p w14:paraId="6CB08D70" w14:textId="37E3F771"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proposal is to make use of the MPEG_video_texture extension</w:t>
      </w:r>
    </w:p>
    <w:p w14:paraId="4203BE07" w14:textId="3F988218"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6789398C" w14:textId="28A48E58" w:rsidR="00B03F35" w:rsidRPr="00051F95"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832" w:name="_Toc202538351"/>
      <w:r>
        <w:t>Extension Principles</w:t>
      </w:r>
      <w:bookmarkEnd w:id="832"/>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If the extension adds a new top-level array (by extending the root glTF object), its elements should inherit all properties of </w:t>
      </w:r>
      <w:r w:rsidRPr="00EC3B8C">
        <w:rPr>
          <w:rFonts w:ascii="Courier New" w:eastAsia="Times New Roman" w:hAnsi="Courier New"/>
          <w:lang w:val="en-GB" w:eastAsia="de-DE"/>
        </w:rPr>
        <w:t>glTFChildOfRootProperty.schema.json</w:t>
      </w:r>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r w:rsidRPr="00EC3B8C">
        <w:rPr>
          <w:rFonts w:ascii="Courier New" w:eastAsia="Times New Roman" w:hAnsi="Courier New"/>
          <w:lang w:val="en-GB" w:eastAsia="de-DE"/>
        </w:rPr>
        <w:t>glTFProperty.schema.json</w:t>
      </w:r>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By glTF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use lowercase snake-case following the prefix, e.g. </w:t>
      </w:r>
      <w:r w:rsidRPr="00EC3B8C">
        <w:rPr>
          <w:rFonts w:ascii="Courier New" w:eastAsia="Times New Roman" w:hAnsi="Courier New"/>
          <w:lang w:val="en-GB" w:eastAsia="de-DE"/>
        </w:rPr>
        <w:t>MPEG_materials_sand</w:t>
      </w:r>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where scope is an existing glTF concept (e.g.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(e.g.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833" w:name="_Ref30092610"/>
      <w:bookmarkStart w:id="834" w:name="_Toc202538352"/>
      <w:r>
        <w:t>Reference Software</w:t>
      </w:r>
      <w:bookmarkEnd w:id="833"/>
      <w:bookmarkEnd w:id="834"/>
    </w:p>
    <w:p w14:paraId="1C88F4A5" w14:textId="185486FC" w:rsidR="00051F95" w:rsidRDefault="001D2E20" w:rsidP="00B00728">
      <w:pPr>
        <w:rPr>
          <w:sz w:val="22"/>
          <w:szCs w:val="22"/>
          <w:lang w:val="en-CA"/>
        </w:rPr>
      </w:pPr>
      <w:r w:rsidRPr="005529B1">
        <w:rPr>
          <w:sz w:val="22"/>
          <w:szCs w:val="22"/>
          <w:lang w:val="en-CA"/>
        </w:rPr>
        <w:t xml:space="preserve">The reference software for the scene description </w:t>
      </w:r>
      <w:r w:rsidR="005D0749" w:rsidRPr="005529B1">
        <w:rPr>
          <w:sz w:val="22"/>
          <w:szCs w:val="22"/>
          <w:lang w:val="en-CA"/>
        </w:rPr>
        <w:t xml:space="preserve">is documented in ISO/IEC 23090-24 as available in </w:t>
      </w:r>
      <w:r w:rsidR="00051F95">
        <w:rPr>
          <w:sz w:val="22"/>
          <w:szCs w:val="22"/>
          <w:lang w:val="en-CA"/>
        </w:rPr>
        <w:t>:</w:t>
      </w:r>
    </w:p>
    <w:p w14:paraId="592EC9EB" w14:textId="77777777" w:rsidR="00683A67" w:rsidRDefault="00683A67" w:rsidP="00B00728">
      <w:pPr>
        <w:rPr>
          <w:sz w:val="22"/>
          <w:szCs w:val="22"/>
          <w:lang w:val="en-CA"/>
        </w:rPr>
      </w:pPr>
    </w:p>
    <w:tbl>
      <w:tblPr>
        <w:tblW w:w="9344" w:type="dxa"/>
        <w:jc w:val="center"/>
        <w:tblCellSpacing w:w="15" w:type="dxa"/>
        <w:tblCellMar>
          <w:top w:w="15" w:type="dxa"/>
          <w:left w:w="15" w:type="dxa"/>
          <w:bottom w:w="15" w:type="dxa"/>
          <w:right w:w="15" w:type="dxa"/>
        </w:tblCellMar>
        <w:tblLook w:val="04A0" w:firstRow="1" w:lastRow="0" w:firstColumn="1" w:lastColumn="0" w:noHBand="0" w:noVBand="1"/>
      </w:tblPr>
      <w:tblGrid>
        <w:gridCol w:w="45"/>
        <w:gridCol w:w="983"/>
        <w:gridCol w:w="1799"/>
        <w:gridCol w:w="1796"/>
        <w:gridCol w:w="1956"/>
        <w:gridCol w:w="591"/>
        <w:gridCol w:w="1397"/>
        <w:gridCol w:w="381"/>
        <w:gridCol w:w="396"/>
      </w:tblGrid>
      <w:tr w:rsidR="007A4497" w:rsidRPr="007A4497" w:rsidDel="00E7653F" w14:paraId="431A14CD" w14:textId="6433D684" w:rsidTr="00E7653F">
        <w:trPr>
          <w:gridAfter w:val="1"/>
          <w:tblCellSpacing w:w="15" w:type="dxa"/>
          <w:jc w:val="center"/>
          <w:del w:id="835" w:author="Thomas Stockhammer (25/05/20)" w:date="2025-07-04T16:17:00Z"/>
        </w:trPr>
        <w:tc>
          <w:tcPr>
            <w:tcW w:w="0" w:type="auto"/>
            <w:gridSpan w:val="3"/>
            <w:shd w:val="clear" w:color="auto" w:fill="FFFFFF"/>
            <w:vAlign w:val="center"/>
            <w:hideMark/>
          </w:tcPr>
          <w:p w14:paraId="6ACED5CF" w14:textId="1A1AA0B3" w:rsidR="007A4497" w:rsidRPr="007A4497" w:rsidDel="00E7653F" w:rsidRDefault="007A4497" w:rsidP="007A4497">
            <w:pPr>
              <w:rPr>
                <w:del w:id="836" w:author="Thomas Stockhammer (25/05/20)" w:date="2025-07-04T16:17:00Z" w16du:dateUtc="2025-07-04T07:17:00Z"/>
                <w:sz w:val="22"/>
                <w:szCs w:val="22"/>
              </w:rPr>
            </w:pPr>
            <w:del w:id="837" w:author="Thomas Stockhammer (25/05/20)" w:date="2025-07-04T16:17:00Z" w16du:dateUtc="2025-07-04T07:17:00Z">
              <w:r w:rsidDel="00E7653F">
                <w:fldChar w:fldCharType="begin"/>
              </w:r>
              <w:r w:rsidDel="00E7653F">
                <w:delInstrText>HYPERLINK "https://dms.mpeg.expert/doc_end_user/current_document.php?id=97869&amp;id_meeting=201"</w:delInstrText>
              </w:r>
              <w:r w:rsidDel="00E7653F">
                <w:fldChar w:fldCharType="separate"/>
              </w:r>
              <w:r w:rsidRPr="007A4497" w:rsidDel="00E7653F">
                <w:rPr>
                  <w:rStyle w:val="Hyperlink"/>
                  <w:sz w:val="22"/>
                  <w:szCs w:val="22"/>
                </w:rPr>
                <w:delText>MDS24741</w:delText>
              </w:r>
              <w:r w:rsidDel="00E7653F">
                <w:fldChar w:fldCharType="end"/>
              </w:r>
            </w:del>
          </w:p>
        </w:tc>
        <w:tc>
          <w:tcPr>
            <w:tcW w:w="0" w:type="auto"/>
            <w:gridSpan w:val="5"/>
            <w:shd w:val="clear" w:color="auto" w:fill="FFFFFF"/>
            <w:vAlign w:val="center"/>
            <w:hideMark/>
          </w:tcPr>
          <w:p w14:paraId="1711E69E" w14:textId="61C88219" w:rsidR="007A4497" w:rsidRPr="007A4497" w:rsidDel="00E7653F" w:rsidRDefault="007A4497" w:rsidP="007A4497">
            <w:pPr>
              <w:rPr>
                <w:del w:id="838" w:author="Thomas Stockhammer (25/05/20)" w:date="2025-07-04T16:17:00Z" w16du:dateUtc="2025-07-04T07:17:00Z"/>
                <w:sz w:val="22"/>
                <w:szCs w:val="22"/>
              </w:rPr>
            </w:pPr>
            <w:del w:id="839" w:author="Thomas Stockhammer (25/05/20)" w:date="2025-07-04T16:17:00Z" w16du:dateUtc="2025-07-04T07:17:00Z">
              <w:r w:rsidRPr="007A4497" w:rsidDel="00E7653F">
                <w:rPr>
                  <w:sz w:val="22"/>
                  <w:szCs w:val="22"/>
                </w:rPr>
                <w:delText>Text of ISO/IEC 23090-24 CDAM 1 Conformance and reference software for scene description on haptics, augmented reality, avatar integration, interactivity and lighting</w:delText>
              </w:r>
            </w:del>
          </w:p>
        </w:tc>
      </w:tr>
      <w:tr w:rsidR="007A4497" w:rsidRPr="007A4497" w:rsidDel="00E7653F" w14:paraId="1315D88B" w14:textId="7E1D30AA" w:rsidTr="00E7653F">
        <w:trPr>
          <w:gridAfter w:val="1"/>
          <w:tblCellSpacing w:w="15" w:type="dxa"/>
          <w:jc w:val="center"/>
          <w:del w:id="840" w:author="Thomas Stockhammer (25/05/20)" w:date="2025-07-04T16:17:00Z"/>
        </w:trPr>
        <w:tc>
          <w:tcPr>
            <w:tcW w:w="0" w:type="auto"/>
            <w:gridSpan w:val="3"/>
            <w:shd w:val="clear" w:color="auto" w:fill="E6E6FA"/>
            <w:vAlign w:val="center"/>
            <w:hideMark/>
          </w:tcPr>
          <w:p w14:paraId="5A9CCE38" w14:textId="653D7AD0" w:rsidR="007A4497" w:rsidRPr="007A4497" w:rsidDel="00E7653F" w:rsidRDefault="007A4497" w:rsidP="007A4497">
            <w:pPr>
              <w:rPr>
                <w:del w:id="841" w:author="Thomas Stockhammer (25/05/20)" w:date="2025-07-04T16:17:00Z" w16du:dateUtc="2025-07-04T07:17:00Z"/>
                <w:sz w:val="22"/>
                <w:szCs w:val="22"/>
              </w:rPr>
            </w:pPr>
            <w:del w:id="842" w:author="Thomas Stockhammer (25/05/20)" w:date="2025-07-04T16:17:00Z" w16du:dateUtc="2025-07-04T07:17:00Z">
              <w:r w:rsidDel="00E7653F">
                <w:fldChar w:fldCharType="begin"/>
              </w:r>
              <w:r w:rsidDel="00E7653F">
                <w:delInstrText>HYPERLINK "https://dms.mpeg.expert/doc_end_user/current_document.php?id=97870&amp;id_meeting=201"</w:delInstrText>
              </w:r>
              <w:r w:rsidDel="00E7653F">
                <w:fldChar w:fldCharType="separate"/>
              </w:r>
              <w:r w:rsidRPr="007A4497" w:rsidDel="00E7653F">
                <w:rPr>
                  <w:rStyle w:val="Hyperlink"/>
                  <w:sz w:val="22"/>
                  <w:szCs w:val="22"/>
                </w:rPr>
                <w:delText>MDS24742</w:delText>
              </w:r>
              <w:r w:rsidDel="00E7653F">
                <w:fldChar w:fldCharType="end"/>
              </w:r>
            </w:del>
          </w:p>
        </w:tc>
        <w:tc>
          <w:tcPr>
            <w:tcW w:w="0" w:type="auto"/>
            <w:gridSpan w:val="5"/>
            <w:shd w:val="clear" w:color="auto" w:fill="E6E6FA"/>
            <w:vAlign w:val="center"/>
            <w:hideMark/>
          </w:tcPr>
          <w:p w14:paraId="1E13E561" w14:textId="6D9B6922" w:rsidR="007A4497" w:rsidRPr="007A4497" w:rsidDel="00E7653F" w:rsidRDefault="007A4497" w:rsidP="007A4497">
            <w:pPr>
              <w:rPr>
                <w:del w:id="843" w:author="Thomas Stockhammer (25/05/20)" w:date="2025-07-04T16:17:00Z" w16du:dateUtc="2025-07-04T07:17:00Z"/>
                <w:sz w:val="22"/>
                <w:szCs w:val="22"/>
              </w:rPr>
            </w:pPr>
            <w:del w:id="844" w:author="Thomas Stockhammer (25/05/20)" w:date="2025-07-04T16:17:00Z" w16du:dateUtc="2025-07-04T07:17:00Z">
              <w:r w:rsidRPr="007A4497" w:rsidDel="00E7653F">
                <w:rPr>
                  <w:sz w:val="22"/>
                  <w:szCs w:val="22"/>
                </w:rPr>
                <w:delText>Procedures for test scenarios and reference software development for MPEG-I Scene Description</w:delText>
              </w:r>
            </w:del>
          </w:p>
        </w:tc>
      </w:tr>
      <w:tr w:rsidR="00E7653F" w:rsidRPr="00286EBE" w14:paraId="2BD0A5E8" w14:textId="77777777" w:rsidTr="00E7653F">
        <w:tblPrEx>
          <w:jc w:val="left"/>
          <w:tblCellSpacing w:w="0" w:type="nil"/>
          <w:tblBorders>
            <w:top w:val="outset" w:sz="6" w:space="0" w:color="auto"/>
            <w:left w:val="outset" w:sz="6" w:space="0" w:color="auto"/>
            <w:bottom w:val="outset" w:sz="6" w:space="0" w:color="auto"/>
            <w:right w:val="outset" w:sz="6" w:space="0" w:color="auto"/>
          </w:tblBorders>
          <w:tblCellMar>
            <w:top w:w="0" w:type="dxa"/>
            <w:left w:w="0" w:type="dxa"/>
            <w:bottom w:w="0" w:type="dxa"/>
            <w:right w:w="0" w:type="dxa"/>
          </w:tblCellMar>
        </w:tblPrEx>
        <w:trPr>
          <w:gridBefore w:val="1"/>
          <w:ins w:id="845" w:author="Thomas Stockhammer (25/05/20)" w:date="2025-07-04T16:17:00Z"/>
        </w:trPr>
        <w:tc>
          <w:tcPr>
            <w:tcW w:w="0" w:type="auto"/>
            <w:tcBorders>
              <w:top w:val="outset" w:sz="6" w:space="0" w:color="auto"/>
              <w:left w:val="outset" w:sz="6" w:space="0" w:color="auto"/>
              <w:bottom w:val="outset" w:sz="6" w:space="0" w:color="auto"/>
              <w:right w:val="outset" w:sz="6" w:space="0" w:color="auto"/>
            </w:tcBorders>
            <w:vAlign w:val="center"/>
            <w:hideMark/>
          </w:tcPr>
          <w:p w14:paraId="44275514" w14:textId="77777777" w:rsidR="00E7653F" w:rsidRPr="00286EBE" w:rsidRDefault="00E7653F" w:rsidP="008600FE">
            <w:pPr>
              <w:rPr>
                <w:ins w:id="846" w:author="Thomas Stockhammer (25/05/20)" w:date="2025-07-04T16:17:00Z" w16du:dateUtc="2025-07-04T07:17:00Z"/>
              </w:rPr>
            </w:pPr>
            <w:ins w:id="847" w:author="Thomas Stockhammer (25/05/20)" w:date="2025-07-04T16:17:00Z" w16du:dateUtc="2025-07-04T07:17:00Z">
              <w:r w:rsidRPr="00286EBE">
                <w:rPr>
                  <w:b/>
                  <w:bCs/>
                </w:rPr>
                <w:t>  </w:t>
              </w:r>
              <w:r>
                <w:fldChar w:fldCharType="begin"/>
              </w:r>
              <w:r>
                <w:instrText>HYPERLINK "https://git.mpeg.expert/MPEG/Systems/SceneDescription/MPEG-Contributions/-/issues/916"</w:instrText>
              </w:r>
              <w:r>
                <w:fldChar w:fldCharType="separate"/>
              </w:r>
              <w:r w:rsidRPr="00E179A5">
                <w:rPr>
                  <w:rStyle w:val="Hyperlink"/>
                  <w:b/>
                  <w:bCs/>
                </w:rPr>
                <w:t>1553</w:t>
              </w:r>
              <w:r>
                <w:fldChar w:fldCharType="end"/>
              </w:r>
              <w:r w:rsidRPr="00286EBE">
                <w:rPr>
                  <w:b/>
                  <w:bCs/>
                </w:rPr>
                <w:t>  </w:t>
              </w:r>
            </w:ins>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3F7AD5E" w14:textId="77777777" w:rsidR="00E7653F" w:rsidRPr="00286EBE" w:rsidRDefault="00E7653F" w:rsidP="008600FE">
            <w:pPr>
              <w:rPr>
                <w:ins w:id="848" w:author="Thomas Stockhammer (25/05/20)" w:date="2025-07-04T16:17:00Z" w16du:dateUtc="2025-07-04T07:17:00Z"/>
              </w:rPr>
            </w:pPr>
            <w:ins w:id="849" w:author="Thomas Stockhammer (25/05/20)" w:date="2025-07-04T16:17:00Z" w16du:dateUtc="2025-07-04T07:17:00Z">
              <w:r w:rsidRPr="00286EBE">
                <w:rPr>
                  <w:b/>
                  <w:bCs/>
                </w:rPr>
                <w:t>  Procedures for test scenarios and reference software development for MPEG-I Scene Description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3FC2C577" w14:textId="77777777" w:rsidR="00E7653F" w:rsidRPr="00286EBE" w:rsidRDefault="00E7653F" w:rsidP="008600FE">
            <w:pPr>
              <w:rPr>
                <w:ins w:id="850" w:author="Thomas Stockhammer (25/05/20)" w:date="2025-07-04T16:17:00Z" w16du:dateUtc="2025-07-04T07:17:00Z"/>
              </w:rPr>
            </w:pPr>
            <w:ins w:id="851" w:author="Thomas Stockhammer (25/05/20)" w:date="2025-07-04T16:17:00Z" w16du:dateUtc="2025-07-04T07:17:00Z">
              <w:r w:rsidRPr="00286EBE">
                <w:rPr>
                  <w:b/>
                  <w:bCs/>
                </w:rPr>
                <w:t>  Gurdeep Bhullar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2E1E49A9" w14:textId="77777777" w:rsidR="00E7653F" w:rsidRPr="00286EBE" w:rsidRDefault="00E7653F" w:rsidP="008600FE">
            <w:pPr>
              <w:rPr>
                <w:ins w:id="852" w:author="Thomas Stockhammer (25/05/20)" w:date="2025-07-04T16:17:00Z" w16du:dateUtc="2025-07-04T07:17:00Z"/>
              </w:rPr>
            </w:pPr>
            <w:ins w:id="853" w:author="Thomas Stockhammer (25/05/20)" w:date="2025-07-04T16:17:00Z" w16du:dateUtc="2025-07-04T07:17:00Z">
              <w:r w:rsidRPr="00286EBE">
                <w:rPr>
                  <w:b/>
                  <w:bCs/>
                </w:rPr>
                <w:t>  N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5AFCB3A8" w14:textId="77777777" w:rsidR="00E7653F" w:rsidRPr="00286EBE" w:rsidRDefault="00E7653F" w:rsidP="008600FE">
            <w:pPr>
              <w:rPr>
                <w:ins w:id="854" w:author="Thomas Stockhammer (25/05/20)" w:date="2025-07-04T16:17:00Z" w16du:dateUtc="2025-07-04T07:17:00Z"/>
              </w:rPr>
            </w:pPr>
            <w:ins w:id="855" w:author="Thomas Stockhammer (25/05/20)" w:date="2025-07-04T16:17:00Z" w16du:dateUtc="2025-07-04T07:17:00Z">
              <w:r w:rsidRPr="00286EBE">
                <w:rPr>
                  <w:b/>
                  <w:bCs/>
                </w:rPr>
                <w:t>  2025-07-</w:t>
              </w:r>
              <w:r>
                <w:rPr>
                  <w:b/>
                  <w:bCs/>
                </w:rPr>
                <w:t>24</w:t>
              </w:r>
              <w:r w:rsidRPr="00286EBE">
                <w:rPr>
                  <w:b/>
                  <w:bCs/>
                </w:rPr>
                <w:t>  </w:t>
              </w:r>
            </w:ins>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B851703" w14:textId="77777777" w:rsidR="00E7653F" w:rsidRPr="00286EBE" w:rsidRDefault="00E7653F" w:rsidP="008600FE">
            <w:pPr>
              <w:rPr>
                <w:ins w:id="856" w:author="Thomas Stockhammer (25/05/20)" w:date="2025-07-04T16:17:00Z" w16du:dateUtc="2025-07-04T07:17:00Z"/>
              </w:rPr>
            </w:pPr>
            <w:ins w:id="857" w:author="Thomas Stockhammer (25/05/20)" w:date="2025-07-04T16:17:00Z" w16du:dateUtc="2025-07-04T07:17:00Z">
              <w:r w:rsidRPr="00286EBE">
                <w:rPr>
                  <w:b/>
                  <w:bCs/>
                </w:rPr>
                <w:t> 25300 </w:t>
              </w:r>
            </w:ins>
          </w:p>
        </w:tc>
      </w:tr>
      <w:tr w:rsidR="00E7653F" w:rsidRPr="00286EBE" w14:paraId="6A0A8B78" w14:textId="77777777" w:rsidTr="00E7653F">
        <w:tblPrEx>
          <w:jc w:val="left"/>
          <w:tblCellSpacing w:w="0" w:type="nil"/>
          <w:tblBorders>
            <w:top w:val="outset" w:sz="6" w:space="0" w:color="auto"/>
            <w:left w:val="outset" w:sz="6" w:space="0" w:color="auto"/>
            <w:bottom w:val="outset" w:sz="6" w:space="0" w:color="auto"/>
            <w:right w:val="outset" w:sz="6" w:space="0" w:color="auto"/>
          </w:tblBorders>
          <w:tblCellMar>
            <w:top w:w="0" w:type="dxa"/>
            <w:left w:w="0" w:type="dxa"/>
            <w:bottom w:w="0" w:type="dxa"/>
            <w:right w:w="0" w:type="dxa"/>
          </w:tblCellMar>
        </w:tblPrEx>
        <w:trPr>
          <w:gridBefore w:val="1"/>
          <w:ins w:id="858" w:author="Thomas Stockhammer (25/05/20)" w:date="2025-07-04T16:17:00Z"/>
        </w:trPr>
        <w:tc>
          <w:tcPr>
            <w:tcW w:w="0" w:type="auto"/>
            <w:tcBorders>
              <w:top w:val="outset" w:sz="6" w:space="0" w:color="auto"/>
              <w:left w:val="outset" w:sz="6" w:space="0" w:color="auto"/>
              <w:bottom w:val="outset" w:sz="6" w:space="0" w:color="auto"/>
              <w:right w:val="outset" w:sz="6" w:space="0" w:color="auto"/>
            </w:tcBorders>
            <w:vAlign w:val="center"/>
            <w:hideMark/>
          </w:tcPr>
          <w:p w14:paraId="7E798A9F" w14:textId="77777777" w:rsidR="00E7653F" w:rsidRPr="00286EBE" w:rsidRDefault="00E7653F" w:rsidP="008600FE">
            <w:pPr>
              <w:rPr>
                <w:ins w:id="859" w:author="Thomas Stockhammer (25/05/20)" w:date="2025-07-04T16:17:00Z" w16du:dateUtc="2025-07-04T07:17:00Z"/>
              </w:rPr>
            </w:pPr>
            <w:ins w:id="860" w:author="Thomas Stockhammer (25/05/20)" w:date="2025-07-04T16:17:00Z" w16du:dateUtc="2025-07-04T07:17:00Z">
              <w:r w:rsidRPr="00286EBE">
                <w:rPr>
                  <w:b/>
                  <w:bCs/>
                </w:rPr>
                <w:t>  </w:t>
              </w:r>
              <w:r>
                <w:fldChar w:fldCharType="begin"/>
              </w:r>
              <w:r>
                <w:instrText>HYPERLINK "https://git.mpeg.expert/MPEG/Systems/SceneDescription/MPEG-Contributions/-/issues/917"</w:instrText>
              </w:r>
              <w:r>
                <w:fldChar w:fldCharType="separate"/>
              </w:r>
              <w:r w:rsidRPr="00E179A5">
                <w:rPr>
                  <w:rStyle w:val="Hyperlink"/>
                  <w:b/>
                  <w:bCs/>
                </w:rPr>
                <w:t>1589</w:t>
              </w:r>
              <w:r>
                <w:fldChar w:fldCharType="end"/>
              </w:r>
              <w:r w:rsidRPr="00286EBE">
                <w:rPr>
                  <w:b/>
                  <w:bCs/>
                </w:rPr>
                <w:t>  </w:t>
              </w:r>
            </w:ins>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7C7F1B2" w14:textId="77777777" w:rsidR="00E7653F" w:rsidRPr="00286EBE" w:rsidRDefault="00E7653F" w:rsidP="008600FE">
            <w:pPr>
              <w:rPr>
                <w:ins w:id="861" w:author="Thomas Stockhammer (25/05/20)" w:date="2025-07-04T16:17:00Z" w16du:dateUtc="2025-07-04T07:17:00Z"/>
              </w:rPr>
            </w:pPr>
            <w:ins w:id="862" w:author="Thomas Stockhammer (25/05/20)" w:date="2025-07-04T16:17:00Z" w16du:dateUtc="2025-07-04T07:17:00Z">
              <w:r w:rsidRPr="00286EBE">
                <w:rPr>
                  <w:b/>
                  <w:bCs/>
                </w:rPr>
                <w:t>  Text of ISO/IEC 23090-24 DAM 1 Conformance and reference software for scene description on haptics, augmented reality, avatars, interactivity, MPEG-I audio and lighting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6C8FFDEC" w14:textId="77777777" w:rsidR="00E7653F" w:rsidRPr="00286EBE" w:rsidRDefault="00E7653F" w:rsidP="008600FE">
            <w:pPr>
              <w:rPr>
                <w:ins w:id="863" w:author="Thomas Stockhammer (25/05/20)" w:date="2025-07-04T16:17:00Z" w16du:dateUtc="2025-07-04T07:17:00Z"/>
              </w:rPr>
            </w:pPr>
            <w:ins w:id="864" w:author="Thomas Stockhammer (25/05/20)" w:date="2025-07-04T16:17:00Z" w16du:dateUtc="2025-07-04T07:17:00Z">
              <w:r w:rsidRPr="00286EBE">
                <w:rPr>
                  <w:b/>
                  <w:bCs/>
                </w:rPr>
                <w:t>  Gurdeep Bhullar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6B0D32C7" w14:textId="77777777" w:rsidR="00E7653F" w:rsidRPr="00286EBE" w:rsidRDefault="00E7653F" w:rsidP="008600FE">
            <w:pPr>
              <w:rPr>
                <w:ins w:id="865" w:author="Thomas Stockhammer (25/05/20)" w:date="2025-07-04T16:17:00Z" w16du:dateUtc="2025-07-04T07:17:00Z"/>
              </w:rPr>
            </w:pPr>
            <w:ins w:id="866" w:author="Thomas Stockhammer (25/05/20)" w:date="2025-07-04T16:17:00Z" w16du:dateUtc="2025-07-04T07:17:00Z">
              <w:r w:rsidRPr="00286EBE">
                <w:rPr>
                  <w:b/>
                  <w:bCs/>
                </w:rPr>
                <w:t>  N  </w:t>
              </w:r>
            </w:ins>
          </w:p>
        </w:tc>
        <w:tc>
          <w:tcPr>
            <w:tcW w:w="0" w:type="auto"/>
            <w:tcBorders>
              <w:top w:val="outset" w:sz="6" w:space="0" w:color="auto"/>
              <w:left w:val="outset" w:sz="6" w:space="0" w:color="auto"/>
              <w:bottom w:val="outset" w:sz="6" w:space="0" w:color="auto"/>
              <w:right w:val="outset" w:sz="6" w:space="0" w:color="auto"/>
            </w:tcBorders>
            <w:vAlign w:val="center"/>
            <w:hideMark/>
          </w:tcPr>
          <w:p w14:paraId="7461F9CC" w14:textId="77777777" w:rsidR="00E7653F" w:rsidRPr="00286EBE" w:rsidRDefault="00E7653F" w:rsidP="008600FE">
            <w:pPr>
              <w:rPr>
                <w:ins w:id="867" w:author="Thomas Stockhammer (25/05/20)" w:date="2025-07-04T16:17:00Z" w16du:dateUtc="2025-07-04T07:17:00Z"/>
              </w:rPr>
            </w:pPr>
            <w:ins w:id="868" w:author="Thomas Stockhammer (25/05/20)" w:date="2025-07-04T16:17:00Z" w16du:dateUtc="2025-07-04T07:17:00Z">
              <w:r w:rsidRPr="00286EBE">
                <w:rPr>
                  <w:b/>
                  <w:bCs/>
                </w:rPr>
                <w:t>  2025-07-</w:t>
              </w:r>
              <w:r>
                <w:rPr>
                  <w:b/>
                  <w:bCs/>
                </w:rPr>
                <w:t>24</w:t>
              </w:r>
              <w:r w:rsidRPr="00286EBE">
                <w:rPr>
                  <w:b/>
                  <w:bCs/>
                </w:rPr>
                <w:t>  </w:t>
              </w:r>
            </w:ins>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DB8EA89" w14:textId="77777777" w:rsidR="00E7653F" w:rsidRPr="00286EBE" w:rsidRDefault="00E7653F" w:rsidP="008600FE">
            <w:pPr>
              <w:rPr>
                <w:ins w:id="869" w:author="Thomas Stockhammer (25/05/20)" w:date="2025-07-04T16:17:00Z" w16du:dateUtc="2025-07-04T07:17:00Z"/>
              </w:rPr>
            </w:pPr>
            <w:ins w:id="870" w:author="Thomas Stockhammer (25/05/20)" w:date="2025-07-04T16:17:00Z" w16du:dateUtc="2025-07-04T07:17:00Z">
              <w:r w:rsidRPr="00286EBE">
                <w:rPr>
                  <w:b/>
                  <w:bCs/>
                </w:rPr>
                <w:t> 25336 </w:t>
              </w:r>
            </w:ins>
          </w:p>
        </w:tc>
      </w:tr>
    </w:tbl>
    <w:p w14:paraId="41E9E186" w14:textId="77777777" w:rsidR="00DF6270" w:rsidRDefault="00DF6270" w:rsidP="00B00728">
      <w:pPr>
        <w:rPr>
          <w:sz w:val="22"/>
          <w:szCs w:val="22"/>
          <w:lang w:val="en-CA"/>
        </w:rPr>
      </w:pPr>
    </w:p>
    <w:p w14:paraId="6D8C25F6" w14:textId="3E0C6F94" w:rsidR="00634ECB" w:rsidRDefault="00634ECB">
      <w:pPr>
        <w:pStyle w:val="Heading1"/>
        <w:keepNext/>
        <w:widowControl/>
        <w:numPr>
          <w:ilvl w:val="0"/>
          <w:numId w:val="1"/>
        </w:numPr>
        <w:autoSpaceDE/>
        <w:autoSpaceDN/>
        <w:spacing w:before="240" w:after="60"/>
        <w:jc w:val="both"/>
      </w:pPr>
      <w:bookmarkStart w:id="871" w:name="_Toc125348080"/>
      <w:bookmarkStart w:id="872" w:name="_Toc77377264"/>
      <w:bookmarkStart w:id="873" w:name="_Toc77377318"/>
      <w:bookmarkStart w:id="874" w:name="_Toc77377265"/>
      <w:bookmarkStart w:id="875" w:name="_Toc77377319"/>
      <w:bookmarkStart w:id="876" w:name="_Toc77377266"/>
      <w:bookmarkStart w:id="877" w:name="_Toc77377320"/>
      <w:bookmarkStart w:id="878" w:name="_Toc77377267"/>
      <w:bookmarkStart w:id="879" w:name="_Toc77377321"/>
      <w:bookmarkStart w:id="880" w:name="_Toc77377268"/>
      <w:bookmarkStart w:id="881" w:name="_Toc77377322"/>
      <w:bookmarkStart w:id="882" w:name="_Toc202538353"/>
      <w:bookmarkEnd w:id="871"/>
      <w:bookmarkEnd w:id="872"/>
      <w:bookmarkEnd w:id="873"/>
      <w:bookmarkEnd w:id="874"/>
      <w:bookmarkEnd w:id="875"/>
      <w:bookmarkEnd w:id="876"/>
      <w:bookmarkEnd w:id="877"/>
      <w:bookmarkEnd w:id="878"/>
      <w:bookmarkEnd w:id="879"/>
      <w:bookmarkEnd w:id="880"/>
      <w:bookmarkEnd w:id="881"/>
      <w:r>
        <w:t>Gitlab</w:t>
      </w:r>
      <w:r w:rsidRPr="00D95B41">
        <w:t xml:space="preserve"> Management</w:t>
      </w:r>
      <w:bookmarkEnd w:id="882"/>
    </w:p>
    <w:p w14:paraId="70FEF510" w14:textId="19A63956" w:rsidR="004C022E" w:rsidRPr="005529B1" w:rsidRDefault="004C022E" w:rsidP="00634ECB">
      <w:pPr>
        <w:rPr>
          <w:rFonts w:cstheme="minorHAnsi"/>
          <w:sz w:val="22"/>
          <w:szCs w:val="22"/>
        </w:rPr>
      </w:pPr>
      <w:r w:rsidRPr="005529B1">
        <w:rPr>
          <w:rFonts w:cstheme="minorHAnsi"/>
          <w:sz w:val="22"/>
          <w:szCs w:val="22"/>
        </w:rPr>
        <w:t xml:space="preserve">For details on test assets, conformance and reference software, as well as test scenarios, refer to </w:t>
      </w:r>
      <w:r w:rsidRPr="005529B1">
        <w:rPr>
          <w:sz w:val="22"/>
          <w:szCs w:val="22"/>
          <w:lang w:val="en-CA"/>
        </w:rPr>
        <w:t>WG3 N07</w:t>
      </w:r>
      <w:r w:rsidR="00051F95">
        <w:rPr>
          <w:sz w:val="22"/>
          <w:szCs w:val="22"/>
          <w:lang w:val="en-CA"/>
        </w:rPr>
        <w:t>82</w:t>
      </w:r>
      <w:r w:rsidRPr="005529B1">
        <w:rPr>
          <w:sz w:val="22"/>
          <w:szCs w:val="22"/>
          <w:lang w:val="en-CA"/>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MPEG Trimesh (mpegtrimesh)</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092BAE25" w:rsidR="00634ECB" w:rsidRPr="00D31AB5" w:rsidRDefault="00634ECB" w:rsidP="00826CDB">
            <w:pPr>
              <w:rPr>
                <w:rFonts w:ascii="Courier New" w:hAnsi="Courier New" w:cs="Courier New"/>
                <w:sz w:val="22"/>
                <w:szCs w:val="22"/>
              </w:rPr>
            </w:pPr>
            <w:hyperlink r:id="rId126" w:history="1">
              <w:r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68A125BE" w:rsidR="00634ECB" w:rsidRPr="00D31AB5" w:rsidRDefault="00634ECB" w:rsidP="00826CDB">
            <w:pPr>
              <w:rPr>
                <w:rFonts w:ascii="Courier New" w:hAnsi="Courier New" w:cs="Courier New"/>
                <w:sz w:val="22"/>
                <w:szCs w:val="22"/>
              </w:rPr>
            </w:pPr>
            <w:hyperlink r:id="rId127" w:history="1">
              <w:r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581F2555" w:rsidR="00634ECB" w:rsidRPr="005529B1" w:rsidRDefault="00634ECB" w:rsidP="00634ECB">
      <w:pPr>
        <w:rPr>
          <w:rFonts w:cstheme="minorHAnsi"/>
          <w:sz w:val="22"/>
          <w:szCs w:val="22"/>
        </w:rPr>
      </w:pPr>
      <w:r w:rsidRPr="005529B1">
        <w:rPr>
          <w:rFonts w:cstheme="minorHAnsi"/>
          <w:sz w:val="22"/>
          <w:szCs w:val="22"/>
        </w:rPr>
        <w:t xml:space="preserve">For access to the project, please register an account on GitLab.com at </w:t>
      </w:r>
      <w:hyperlink r:id="rId128" w:history="1">
        <w:r w:rsidRPr="005529B1">
          <w:rPr>
            <w:rStyle w:val="Hyperlink"/>
            <w:rFonts w:cstheme="minorHAnsi"/>
            <w:sz w:val="22"/>
            <w:szCs w:val="22"/>
          </w:rPr>
          <w:t>https://gitlab.com/users/sign_in</w:t>
        </w:r>
      </w:hyperlink>
      <w:r w:rsidRPr="005529B1">
        <w:rPr>
          <w:rFonts w:cstheme="minorHAnsi"/>
          <w:sz w:val="22"/>
          <w:szCs w:val="22"/>
        </w:rPr>
        <w:t xml:space="preserve">  and collect the following information:</w:t>
      </w:r>
    </w:p>
    <w:p w14:paraId="20B87984"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username</w:t>
      </w:r>
    </w:p>
    <w:p w14:paraId="601A930B"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email address</w:t>
      </w:r>
    </w:p>
    <w:p w14:paraId="768801E2" w14:textId="77777777" w:rsidR="00634ECB" w:rsidRPr="005529B1" w:rsidRDefault="00634ECB" w:rsidP="00634ECB">
      <w:pPr>
        <w:rPr>
          <w:rFonts w:cstheme="minorHAnsi"/>
          <w:sz w:val="22"/>
          <w:szCs w:val="22"/>
        </w:rPr>
      </w:pPr>
    </w:p>
    <w:p w14:paraId="5ABD22BA" w14:textId="282C0DCE" w:rsidR="00634ECB" w:rsidRPr="005529B1" w:rsidRDefault="00634ECB" w:rsidP="00634ECB">
      <w:pPr>
        <w:rPr>
          <w:rFonts w:cstheme="minorHAnsi"/>
          <w:sz w:val="22"/>
          <w:szCs w:val="22"/>
        </w:rPr>
      </w:pPr>
      <w:r w:rsidRPr="005529B1">
        <w:rPr>
          <w:rFonts w:cstheme="minorHAnsi"/>
          <w:sz w:val="22"/>
          <w:szCs w:val="22"/>
        </w:rPr>
        <w:t xml:space="preserve">Please then send an email containing this information to the gitlab managers as listed in clause </w:t>
      </w:r>
      <w:r w:rsidRPr="005529B1">
        <w:rPr>
          <w:rFonts w:cstheme="minorHAnsi"/>
          <w:sz w:val="22"/>
          <w:szCs w:val="22"/>
        </w:rPr>
        <w:fldChar w:fldCharType="begin"/>
      </w:r>
      <w:r w:rsidRPr="005529B1">
        <w:rPr>
          <w:rFonts w:cstheme="minorHAnsi"/>
          <w:sz w:val="22"/>
          <w:szCs w:val="22"/>
        </w:rPr>
        <w:instrText xml:space="preserve"> REF _Ref30092853 \r \h  \* MERGEFORMAT </w:instrText>
      </w:r>
      <w:r w:rsidRPr="005529B1">
        <w:rPr>
          <w:rFonts w:cstheme="minorHAnsi"/>
          <w:sz w:val="22"/>
          <w:szCs w:val="22"/>
        </w:rPr>
      </w:r>
      <w:r w:rsidRPr="005529B1">
        <w:rPr>
          <w:rFonts w:cstheme="minorHAnsi"/>
          <w:sz w:val="22"/>
          <w:szCs w:val="22"/>
        </w:rPr>
        <w:fldChar w:fldCharType="separate"/>
      </w:r>
      <w:r w:rsidR="00095953">
        <w:rPr>
          <w:rFonts w:cstheme="minorHAnsi"/>
          <w:sz w:val="22"/>
          <w:szCs w:val="22"/>
        </w:rPr>
        <w:t>10</w:t>
      </w:r>
      <w:r w:rsidRPr="005529B1">
        <w:rPr>
          <w:rFonts w:cstheme="minorHAnsi"/>
          <w:sz w:val="22"/>
          <w:szCs w:val="22"/>
        </w:rPr>
        <w:fldChar w:fldCharType="end"/>
      </w:r>
      <w:r w:rsidRPr="005529B1">
        <w:rPr>
          <w:rFonts w:cstheme="minorHAnsi"/>
          <w:sz w:val="22"/>
          <w:szCs w:val="22"/>
        </w:rPr>
        <w:t>.</w:t>
      </w:r>
    </w:p>
    <w:p w14:paraId="24EA1B81" w14:textId="77777777" w:rsidR="00634ECB" w:rsidRPr="005529B1" w:rsidRDefault="00634ECB" w:rsidP="00634ECB">
      <w:pPr>
        <w:rPr>
          <w:rFonts w:cstheme="minorHAnsi"/>
          <w:sz w:val="22"/>
          <w:szCs w:val="22"/>
        </w:rPr>
      </w:pPr>
    </w:p>
    <w:p w14:paraId="442DE6D9" w14:textId="77777777" w:rsidR="00634ECB" w:rsidRPr="005529B1" w:rsidRDefault="00634ECB" w:rsidP="00634ECB">
      <w:pPr>
        <w:rPr>
          <w:rFonts w:cstheme="minorHAnsi"/>
          <w:sz w:val="22"/>
          <w:szCs w:val="22"/>
        </w:rPr>
      </w:pPr>
      <w:r w:rsidRPr="005529B1">
        <w:rPr>
          <w:rFonts w:cstheme="minorHAnsi"/>
          <w:sz w:val="22"/>
          <w:szCs w:val="22"/>
        </w:rPr>
        <w:t>For uploading content to the Test Assets, please bring an input contribution to the MPEG meeting.</w:t>
      </w:r>
    </w:p>
    <w:p w14:paraId="2FFDFB82" w14:textId="4F7E2963" w:rsidR="00634ECB" w:rsidRDefault="00634ECB">
      <w:pPr>
        <w:pStyle w:val="Heading1"/>
        <w:keepNext/>
        <w:widowControl/>
        <w:numPr>
          <w:ilvl w:val="0"/>
          <w:numId w:val="1"/>
        </w:numPr>
        <w:autoSpaceDE/>
        <w:autoSpaceDN/>
        <w:spacing w:before="240" w:after="60"/>
        <w:jc w:val="both"/>
      </w:pPr>
      <w:bookmarkStart w:id="883" w:name="_Ref30092853"/>
      <w:bookmarkStart w:id="884" w:name="_Ref53399172"/>
      <w:bookmarkStart w:id="885" w:name="_Toc202538354"/>
      <w:r>
        <w:t>Coordinators for Efforts until MPEG#1</w:t>
      </w:r>
      <w:bookmarkEnd w:id="883"/>
      <w:bookmarkEnd w:id="884"/>
      <w:r w:rsidR="007A4497">
        <w:t>5</w:t>
      </w:r>
      <w:ins w:id="886" w:author="Thomas Stockhammer (25/05/20)" w:date="2025-07-04T16:17:00Z" w16du:dateUtc="2025-07-04T07:17:00Z">
        <w:r w:rsidR="00E7653F">
          <w:t>2</w:t>
        </w:r>
      </w:ins>
      <w:del w:id="887" w:author="Thomas Stockhammer (25/05/20)" w:date="2025-07-04T16:17:00Z" w16du:dateUtc="2025-07-04T07:17:00Z">
        <w:r w:rsidR="00E34EC4" w:rsidDel="00E7653F">
          <w:delText>1</w:delText>
        </w:r>
      </w:del>
      <w:bookmarkEnd w:id="885"/>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2830DB32"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129"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7B9A72E8"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sidR="001A3252">
        <w:rPr>
          <w:rFonts w:asciiTheme="minorHAnsi" w:hAnsiTheme="minorHAnsi" w:cstheme="minorHAnsi"/>
        </w:rPr>
        <w:t>:2022</w:t>
      </w:r>
    </w:p>
    <w:p w14:paraId="50137891"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77A94FC7" w:rsidR="00634ECB" w:rsidRDefault="00345F2C">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30"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140BABCD" w14:textId="3A02208A" w:rsidR="002D21EF" w:rsidRDefault="002D21EF">
      <w:pPr>
        <w:pStyle w:val="ListParagraph"/>
        <w:widowControl/>
        <w:numPr>
          <w:ilvl w:val="1"/>
          <w:numId w:val="2"/>
        </w:numPr>
        <w:autoSpaceDE/>
        <w:autoSpaceDN/>
        <w:contextualSpacing/>
        <w:jc w:val="both"/>
        <w:rPr>
          <w:rFonts w:asciiTheme="minorHAnsi" w:hAnsiTheme="minorHAnsi" w:cstheme="minorHAnsi"/>
        </w:rPr>
      </w:pPr>
      <w:r w:rsidRPr="007910C7">
        <w:rPr>
          <w:rFonts w:asciiTheme="minorHAnsi" w:hAnsiTheme="minorHAnsi" w:cstheme="minorHAnsi"/>
        </w:rPr>
        <w:t xml:space="preserve">Yago </w:t>
      </w:r>
      <w:r w:rsidR="007910C7" w:rsidRPr="007910C7">
        <w:rPr>
          <w:rFonts w:asciiTheme="minorHAnsi" w:hAnsiTheme="minorHAnsi" w:cstheme="minorHAnsi"/>
        </w:rPr>
        <w:t>Sanchez (</w:t>
      </w:r>
      <w:hyperlink r:id="rId131" w:history="1">
        <w:r w:rsidR="00051F95" w:rsidRPr="00012D42">
          <w:rPr>
            <w:rStyle w:val="Hyperlink"/>
            <w:rFonts w:asciiTheme="minorHAnsi" w:hAnsiTheme="minorHAnsi" w:cstheme="minorHAnsi"/>
          </w:rPr>
          <w:t>yago.sanchez@hhi.fraunhofer.de</w:t>
        </w:r>
      </w:hyperlink>
      <w:r w:rsidR="007910C7" w:rsidRPr="007910C7">
        <w:rPr>
          <w:rFonts w:asciiTheme="minorHAnsi" w:hAnsiTheme="minorHAnsi" w:cstheme="minorHAnsi"/>
        </w:rPr>
        <w:t>)</w:t>
      </w:r>
    </w:p>
    <w:p w14:paraId="25FE6AC7" w14:textId="3ABEF067" w:rsidR="00051F95" w:rsidRPr="007910C7" w:rsidRDefault="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45F389B6" w14:textId="1F105BED" w:rsidR="00051F95" w:rsidRPr="00D31AB5" w:rsidRDefault="00051F95" w:rsidP="00051F95">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sidR="001A3252">
        <w:rPr>
          <w:rFonts w:asciiTheme="minorHAnsi" w:hAnsiTheme="minorHAnsi" w:cstheme="minorHAnsi"/>
        </w:rPr>
        <w:t>:2024 (second edition)</w:t>
      </w:r>
    </w:p>
    <w:p w14:paraId="2AF6EDE0"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611DDAC" w14:textId="18D7EC76"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5E106D49" w14:textId="36784A84"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Patrice Hirtzlin (</w:t>
      </w:r>
      <w:r w:rsidRPr="00051F95">
        <w:rPr>
          <w:rFonts w:asciiTheme="minorHAnsi" w:hAnsiTheme="minorHAnsi" w:cstheme="minorHAnsi"/>
        </w:rPr>
        <w:t>Patrice.Hirtzlin@InterDigital.com</w:t>
      </w:r>
      <w:r>
        <w:rPr>
          <w:rFonts w:asciiTheme="minorHAnsi" w:hAnsiTheme="minorHAnsi" w:cstheme="minorHAnsi"/>
        </w:rPr>
        <w:t>)</w:t>
      </w:r>
    </w:p>
    <w:p w14:paraId="6B714BD1" w14:textId="0E3E83E8" w:rsidR="00051F95" w:rsidRPr="005529B1" w:rsidRDefault="00051F95" w:rsidP="005529B1">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7912DBC1" w14:textId="398F9D6A" w:rsidR="001A3252" w:rsidRPr="00D31AB5" w:rsidRDefault="001A3252" w:rsidP="001A3252">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:2024/Amd.1</w:t>
      </w:r>
    </w:p>
    <w:p w14:paraId="63856A3B" w14:textId="6B458931" w:rsidR="001A3252" w:rsidRDefault="001A3252" w:rsidP="001A3252">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32" w:history="1">
        <w:r w:rsidRPr="00F07EA0">
          <w:rPr>
            <w:rStyle w:val="Hyperlink"/>
            <w:rFonts w:asciiTheme="minorHAnsi" w:hAnsiTheme="minorHAnsi" w:cstheme="minorHAnsi"/>
          </w:rPr>
          <w:t>bouazizi@qti.qualcomm.com</w:t>
        </w:r>
      </w:hyperlink>
      <w:r w:rsidRPr="00D31AB5">
        <w:rPr>
          <w:rFonts w:asciiTheme="minorHAnsi" w:hAnsiTheme="minorHAnsi" w:cstheme="minorHAnsi"/>
        </w:rPr>
        <w:t>)</w:t>
      </w:r>
    </w:p>
    <w:p w14:paraId="0F657941" w14:textId="17D054CA" w:rsidR="001A3252" w:rsidRPr="00D31AB5" w:rsidRDefault="001A3252" w:rsidP="001A3252">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Sylvain LeLievres</w:t>
      </w:r>
    </w:p>
    <w:p w14:paraId="7E31E7D7" w14:textId="77777777" w:rsidR="001A3252" w:rsidRPr="005529B1" w:rsidRDefault="001A3252" w:rsidP="001A3252">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5F477899" w14:textId="0282B548"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39396F69" w:rsidR="00634ECB" w:rsidRDefault="00634ECB">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33"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63FF0583" w14:textId="77777777" w:rsidR="00634ECB" w:rsidRPr="00F55E77"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5698D5EB"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34"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5F3CB1AA" w:rsidR="00634ECB"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35"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pPr>
        <w:pStyle w:val="ListParagraph"/>
        <w:widowControl/>
        <w:numPr>
          <w:ilvl w:val="1"/>
          <w:numId w:val="2"/>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0F0DC0D2" w14:textId="4D0C1B60" w:rsidR="00FF2653" w:rsidRDefault="00C44DA6" w:rsidP="0018563E">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36" w:history="1">
        <w:r w:rsidR="002D21EF" w:rsidRPr="0025500D">
          <w:rPr>
            <w:rStyle w:val="Hyperlink"/>
            <w:rFonts w:asciiTheme="minorHAnsi" w:hAnsiTheme="minorHAnsi" w:cstheme="minorHAnsi"/>
          </w:rPr>
          <w:t>Gurdeep.Bhullar@InterDigital.com</w:t>
        </w:r>
      </w:hyperlink>
      <w:r>
        <w:rPr>
          <w:rFonts w:asciiTheme="minorHAnsi" w:hAnsiTheme="minorHAnsi" w:cstheme="minorHAnsi"/>
        </w:rPr>
        <w:t>)</w:t>
      </w:r>
      <w:bookmarkStart w:id="888" w:name="_Toc53758903"/>
      <w:bookmarkStart w:id="889" w:name="_Toc53759174"/>
      <w:bookmarkStart w:id="890" w:name="_Toc53759225"/>
      <w:bookmarkEnd w:id="888"/>
      <w:bookmarkEnd w:id="889"/>
      <w:bookmarkEnd w:id="890"/>
    </w:p>
    <w:p w14:paraId="54B9D21A"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7BE02FD" w14:textId="77777777"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72846C6F" w14:textId="4C5E2ECB"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sectPr w:rsidR="00051F95" w:rsidRPr="005529B1" w:rsidSect="00385C5D">
      <w:footerReference w:type="default" r:id="rId137"/>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5BBC3" w14:textId="77777777" w:rsidR="00791A97" w:rsidRDefault="00791A97" w:rsidP="009E784A">
      <w:r>
        <w:separator/>
      </w:r>
    </w:p>
  </w:endnote>
  <w:endnote w:type="continuationSeparator" w:id="0">
    <w:p w14:paraId="4F1D536A" w14:textId="77777777" w:rsidR="00791A97" w:rsidRDefault="00791A9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apple-system">
    <w:altName w:val="Calibri"/>
    <w:charset w:val="00"/>
    <w:family w:val="auto"/>
    <w:pitch w:val="default"/>
  </w:font>
  <w:font w:name="Helvetica">
    <w:panose1 w:val="020B0604020202020204"/>
    <w:charset w:val="00"/>
    <w:family w:val="swiss"/>
    <w:pitch w:val="variable"/>
    <w:sig w:usb0="00000003" w:usb1="00000000" w:usb2="00000000" w:usb3="00000000" w:csb0="00000001" w:csb1="00000000"/>
  </w:font>
  <w:font w:name="Menlo">
    <w:altName w:val="DokChampa"/>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3A7AA" w14:textId="77777777" w:rsidR="00791A97" w:rsidRDefault="00791A97" w:rsidP="009E784A">
      <w:r>
        <w:separator/>
      </w:r>
    </w:p>
  </w:footnote>
  <w:footnote w:type="continuationSeparator" w:id="0">
    <w:p w14:paraId="229C6FFD" w14:textId="77777777" w:rsidR="00791A97" w:rsidRDefault="00791A9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983FBF"/>
    <w:multiLevelType w:val="hybridMultilevel"/>
    <w:tmpl w:val="9F76F6E0"/>
    <w:lvl w:ilvl="0" w:tplc="9DC0632C">
      <w:start w:val="1"/>
      <w:numFmt w:val="bullet"/>
      <w:lvlText w:val="·"/>
      <w:lvlJc w:val="left"/>
      <w:pPr>
        <w:ind w:left="709" w:hanging="360"/>
      </w:pPr>
      <w:rPr>
        <w:rFonts w:ascii="Symbol" w:eastAsia="Symbol" w:hAnsi="Symbol" w:cs="Symbol"/>
      </w:rPr>
    </w:lvl>
    <w:lvl w:ilvl="1" w:tplc="01F46146">
      <w:start w:val="1"/>
      <w:numFmt w:val="bullet"/>
      <w:lvlText w:val="o"/>
      <w:lvlJc w:val="left"/>
      <w:pPr>
        <w:ind w:left="1429" w:hanging="360"/>
      </w:pPr>
      <w:rPr>
        <w:rFonts w:ascii="Courier New" w:eastAsia="Courier New" w:hAnsi="Courier New" w:cs="Courier New"/>
      </w:rPr>
    </w:lvl>
    <w:lvl w:ilvl="2" w:tplc="46C44EC6">
      <w:start w:val="1"/>
      <w:numFmt w:val="bullet"/>
      <w:lvlText w:val="§"/>
      <w:lvlJc w:val="left"/>
      <w:pPr>
        <w:ind w:left="2149" w:hanging="360"/>
      </w:pPr>
      <w:rPr>
        <w:rFonts w:ascii="Wingdings" w:eastAsia="Wingdings" w:hAnsi="Wingdings" w:cs="Wingdings"/>
      </w:rPr>
    </w:lvl>
    <w:lvl w:ilvl="3" w:tplc="9BA82A88">
      <w:start w:val="1"/>
      <w:numFmt w:val="bullet"/>
      <w:lvlText w:val="·"/>
      <w:lvlJc w:val="left"/>
      <w:pPr>
        <w:ind w:left="2869" w:hanging="360"/>
      </w:pPr>
      <w:rPr>
        <w:rFonts w:ascii="Symbol" w:eastAsia="Symbol" w:hAnsi="Symbol" w:cs="Symbol"/>
      </w:rPr>
    </w:lvl>
    <w:lvl w:ilvl="4" w:tplc="0F2EC000">
      <w:start w:val="1"/>
      <w:numFmt w:val="bullet"/>
      <w:lvlText w:val="o"/>
      <w:lvlJc w:val="left"/>
      <w:pPr>
        <w:ind w:left="3589" w:hanging="360"/>
      </w:pPr>
      <w:rPr>
        <w:rFonts w:ascii="Courier New" w:eastAsia="Courier New" w:hAnsi="Courier New" w:cs="Courier New"/>
      </w:rPr>
    </w:lvl>
    <w:lvl w:ilvl="5" w:tplc="579A3B66">
      <w:start w:val="1"/>
      <w:numFmt w:val="bullet"/>
      <w:lvlText w:val="§"/>
      <w:lvlJc w:val="left"/>
      <w:pPr>
        <w:ind w:left="4309" w:hanging="360"/>
      </w:pPr>
      <w:rPr>
        <w:rFonts w:ascii="Wingdings" w:eastAsia="Wingdings" w:hAnsi="Wingdings" w:cs="Wingdings"/>
      </w:rPr>
    </w:lvl>
    <w:lvl w:ilvl="6" w:tplc="0AD4D9D6">
      <w:start w:val="1"/>
      <w:numFmt w:val="bullet"/>
      <w:lvlText w:val="·"/>
      <w:lvlJc w:val="left"/>
      <w:pPr>
        <w:ind w:left="5029" w:hanging="360"/>
      </w:pPr>
      <w:rPr>
        <w:rFonts w:ascii="Symbol" w:eastAsia="Symbol" w:hAnsi="Symbol" w:cs="Symbol"/>
      </w:rPr>
    </w:lvl>
    <w:lvl w:ilvl="7" w:tplc="A0B845D2">
      <w:start w:val="1"/>
      <w:numFmt w:val="bullet"/>
      <w:lvlText w:val="o"/>
      <w:lvlJc w:val="left"/>
      <w:pPr>
        <w:ind w:left="5749" w:hanging="360"/>
      </w:pPr>
      <w:rPr>
        <w:rFonts w:ascii="Courier New" w:eastAsia="Courier New" w:hAnsi="Courier New" w:cs="Courier New"/>
      </w:rPr>
    </w:lvl>
    <w:lvl w:ilvl="8" w:tplc="DA1A9106">
      <w:start w:val="1"/>
      <w:numFmt w:val="bullet"/>
      <w:lvlText w:val="§"/>
      <w:lvlJc w:val="left"/>
      <w:pPr>
        <w:ind w:left="6469" w:hanging="360"/>
      </w:pPr>
      <w:rPr>
        <w:rFonts w:ascii="Wingdings" w:eastAsia="Wingdings" w:hAnsi="Wingdings" w:cs="Wingdings"/>
      </w:rPr>
    </w:lvl>
  </w:abstractNum>
  <w:abstractNum w:abstractNumId="2"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6F64A5"/>
    <w:multiLevelType w:val="hybridMultilevel"/>
    <w:tmpl w:val="9D9CD316"/>
    <w:lvl w:ilvl="0" w:tplc="7B78443C">
      <w:start w:val="1"/>
      <w:numFmt w:val="bullet"/>
      <w:lvlText w:val="·"/>
      <w:lvlJc w:val="left"/>
      <w:pPr>
        <w:ind w:left="709" w:hanging="360"/>
      </w:pPr>
      <w:rPr>
        <w:rFonts w:ascii="Symbol" w:eastAsia="Symbol" w:hAnsi="Symbol" w:cs="Symbol"/>
      </w:rPr>
    </w:lvl>
    <w:lvl w:ilvl="1" w:tplc="0CA69920">
      <w:start w:val="1"/>
      <w:numFmt w:val="bullet"/>
      <w:lvlText w:val="o"/>
      <w:lvlJc w:val="left"/>
      <w:pPr>
        <w:ind w:left="1429" w:hanging="360"/>
      </w:pPr>
      <w:rPr>
        <w:rFonts w:ascii="Courier New" w:eastAsia="Courier New" w:hAnsi="Courier New" w:cs="Courier New"/>
      </w:rPr>
    </w:lvl>
    <w:lvl w:ilvl="2" w:tplc="02E2F63E">
      <w:start w:val="1"/>
      <w:numFmt w:val="bullet"/>
      <w:lvlText w:val="§"/>
      <w:lvlJc w:val="left"/>
      <w:pPr>
        <w:ind w:left="2149" w:hanging="360"/>
      </w:pPr>
      <w:rPr>
        <w:rFonts w:ascii="Wingdings" w:eastAsia="Wingdings" w:hAnsi="Wingdings" w:cs="Wingdings"/>
      </w:rPr>
    </w:lvl>
    <w:lvl w:ilvl="3" w:tplc="543A8746">
      <w:start w:val="1"/>
      <w:numFmt w:val="bullet"/>
      <w:lvlText w:val="·"/>
      <w:lvlJc w:val="left"/>
      <w:pPr>
        <w:ind w:left="2869" w:hanging="360"/>
      </w:pPr>
      <w:rPr>
        <w:rFonts w:ascii="Symbol" w:eastAsia="Symbol" w:hAnsi="Symbol" w:cs="Symbol"/>
      </w:rPr>
    </w:lvl>
    <w:lvl w:ilvl="4" w:tplc="012AEE5E">
      <w:start w:val="1"/>
      <w:numFmt w:val="bullet"/>
      <w:lvlText w:val="o"/>
      <w:lvlJc w:val="left"/>
      <w:pPr>
        <w:ind w:left="3589" w:hanging="360"/>
      </w:pPr>
      <w:rPr>
        <w:rFonts w:ascii="Courier New" w:eastAsia="Courier New" w:hAnsi="Courier New" w:cs="Courier New"/>
      </w:rPr>
    </w:lvl>
    <w:lvl w:ilvl="5" w:tplc="2ADCB888">
      <w:start w:val="1"/>
      <w:numFmt w:val="bullet"/>
      <w:lvlText w:val="§"/>
      <w:lvlJc w:val="left"/>
      <w:pPr>
        <w:ind w:left="4309" w:hanging="360"/>
      </w:pPr>
      <w:rPr>
        <w:rFonts w:ascii="Wingdings" w:eastAsia="Wingdings" w:hAnsi="Wingdings" w:cs="Wingdings"/>
      </w:rPr>
    </w:lvl>
    <w:lvl w:ilvl="6" w:tplc="AEC2C98E">
      <w:start w:val="1"/>
      <w:numFmt w:val="bullet"/>
      <w:lvlText w:val="·"/>
      <w:lvlJc w:val="left"/>
      <w:pPr>
        <w:ind w:left="5029" w:hanging="360"/>
      </w:pPr>
      <w:rPr>
        <w:rFonts w:ascii="Symbol" w:eastAsia="Symbol" w:hAnsi="Symbol" w:cs="Symbol"/>
      </w:rPr>
    </w:lvl>
    <w:lvl w:ilvl="7" w:tplc="00BCA776">
      <w:start w:val="1"/>
      <w:numFmt w:val="bullet"/>
      <w:lvlText w:val="o"/>
      <w:lvlJc w:val="left"/>
      <w:pPr>
        <w:ind w:left="5749" w:hanging="360"/>
      </w:pPr>
      <w:rPr>
        <w:rFonts w:ascii="Courier New" w:eastAsia="Courier New" w:hAnsi="Courier New" w:cs="Courier New"/>
      </w:rPr>
    </w:lvl>
    <w:lvl w:ilvl="8" w:tplc="DAD24A4A">
      <w:start w:val="1"/>
      <w:numFmt w:val="bullet"/>
      <w:lvlText w:val="§"/>
      <w:lvlJc w:val="left"/>
      <w:pPr>
        <w:ind w:left="6469" w:hanging="360"/>
      </w:pPr>
      <w:rPr>
        <w:rFonts w:ascii="Wingdings" w:eastAsia="Wingdings" w:hAnsi="Wingdings" w:cs="Wingdings"/>
      </w:rPr>
    </w:lvl>
  </w:abstractNum>
  <w:abstractNum w:abstractNumId="4" w15:restartNumberingAfterBreak="0">
    <w:nsid w:val="0B462998"/>
    <w:multiLevelType w:val="multilevel"/>
    <w:tmpl w:val="DCE60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DE839D7"/>
    <w:multiLevelType w:val="multilevel"/>
    <w:tmpl w:val="52A4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2822671"/>
    <w:multiLevelType w:val="hybridMultilevel"/>
    <w:tmpl w:val="F5B49E18"/>
    <w:lvl w:ilvl="0" w:tplc="99EC7D42">
      <w:start w:val="1"/>
      <w:numFmt w:val="bullet"/>
      <w:lvlText w:val="·"/>
      <w:lvlJc w:val="left"/>
      <w:pPr>
        <w:ind w:left="709" w:hanging="360"/>
      </w:pPr>
      <w:rPr>
        <w:rFonts w:ascii="Symbol" w:eastAsia="Symbol" w:hAnsi="Symbol" w:cs="Symbol"/>
      </w:rPr>
    </w:lvl>
    <w:lvl w:ilvl="1" w:tplc="C4EC0CFA">
      <w:start w:val="1"/>
      <w:numFmt w:val="bullet"/>
      <w:lvlText w:val="o"/>
      <w:lvlJc w:val="left"/>
      <w:pPr>
        <w:ind w:left="1429" w:hanging="360"/>
      </w:pPr>
      <w:rPr>
        <w:rFonts w:ascii="Courier New" w:eastAsia="Courier New" w:hAnsi="Courier New" w:cs="Courier New"/>
      </w:rPr>
    </w:lvl>
    <w:lvl w:ilvl="2" w:tplc="253A81CA">
      <w:start w:val="1"/>
      <w:numFmt w:val="bullet"/>
      <w:lvlText w:val="§"/>
      <w:lvlJc w:val="left"/>
      <w:pPr>
        <w:ind w:left="2149" w:hanging="360"/>
      </w:pPr>
      <w:rPr>
        <w:rFonts w:ascii="Wingdings" w:eastAsia="Wingdings" w:hAnsi="Wingdings" w:cs="Wingdings"/>
      </w:rPr>
    </w:lvl>
    <w:lvl w:ilvl="3" w:tplc="B05C6CDE">
      <w:start w:val="1"/>
      <w:numFmt w:val="bullet"/>
      <w:lvlText w:val="·"/>
      <w:lvlJc w:val="left"/>
      <w:pPr>
        <w:ind w:left="2869" w:hanging="360"/>
      </w:pPr>
      <w:rPr>
        <w:rFonts w:ascii="Symbol" w:eastAsia="Symbol" w:hAnsi="Symbol" w:cs="Symbol"/>
      </w:rPr>
    </w:lvl>
    <w:lvl w:ilvl="4" w:tplc="1A50D56E">
      <w:start w:val="1"/>
      <w:numFmt w:val="bullet"/>
      <w:lvlText w:val="o"/>
      <w:lvlJc w:val="left"/>
      <w:pPr>
        <w:ind w:left="3589" w:hanging="360"/>
      </w:pPr>
      <w:rPr>
        <w:rFonts w:ascii="Courier New" w:eastAsia="Courier New" w:hAnsi="Courier New" w:cs="Courier New"/>
      </w:rPr>
    </w:lvl>
    <w:lvl w:ilvl="5" w:tplc="94EA7408">
      <w:start w:val="1"/>
      <w:numFmt w:val="bullet"/>
      <w:lvlText w:val="§"/>
      <w:lvlJc w:val="left"/>
      <w:pPr>
        <w:ind w:left="4309" w:hanging="360"/>
      </w:pPr>
      <w:rPr>
        <w:rFonts w:ascii="Wingdings" w:eastAsia="Wingdings" w:hAnsi="Wingdings" w:cs="Wingdings"/>
      </w:rPr>
    </w:lvl>
    <w:lvl w:ilvl="6" w:tplc="B22A8DEC">
      <w:start w:val="1"/>
      <w:numFmt w:val="bullet"/>
      <w:lvlText w:val="·"/>
      <w:lvlJc w:val="left"/>
      <w:pPr>
        <w:ind w:left="5029" w:hanging="360"/>
      </w:pPr>
      <w:rPr>
        <w:rFonts w:ascii="Symbol" w:eastAsia="Symbol" w:hAnsi="Symbol" w:cs="Symbol"/>
      </w:rPr>
    </w:lvl>
    <w:lvl w:ilvl="7" w:tplc="317A76EA">
      <w:start w:val="1"/>
      <w:numFmt w:val="bullet"/>
      <w:lvlText w:val="o"/>
      <w:lvlJc w:val="left"/>
      <w:pPr>
        <w:ind w:left="5749" w:hanging="360"/>
      </w:pPr>
      <w:rPr>
        <w:rFonts w:ascii="Courier New" w:eastAsia="Courier New" w:hAnsi="Courier New" w:cs="Courier New"/>
      </w:rPr>
    </w:lvl>
    <w:lvl w:ilvl="8" w:tplc="674C3544">
      <w:start w:val="1"/>
      <w:numFmt w:val="bullet"/>
      <w:lvlText w:val="§"/>
      <w:lvlJc w:val="left"/>
      <w:pPr>
        <w:ind w:left="6469" w:hanging="360"/>
      </w:pPr>
      <w:rPr>
        <w:rFonts w:ascii="Wingdings" w:eastAsia="Wingdings" w:hAnsi="Wingdings" w:cs="Wingdings"/>
      </w:rPr>
    </w:lvl>
  </w:abstractNum>
  <w:abstractNum w:abstractNumId="9"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1C9E0122"/>
    <w:multiLevelType w:val="multilevel"/>
    <w:tmpl w:val="541E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D4163E"/>
    <w:multiLevelType w:val="hybridMultilevel"/>
    <w:tmpl w:val="B328A5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2"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5B13E6"/>
    <w:multiLevelType w:val="multilevel"/>
    <w:tmpl w:val="1906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184945"/>
    <w:multiLevelType w:val="hybridMultilevel"/>
    <w:tmpl w:val="3FCE3990"/>
    <w:lvl w:ilvl="0" w:tplc="A74236AE">
      <w:start w:val="1"/>
      <w:numFmt w:val="bullet"/>
      <w:lvlText w:val="·"/>
      <w:lvlJc w:val="left"/>
      <w:pPr>
        <w:ind w:left="709" w:hanging="360"/>
      </w:pPr>
      <w:rPr>
        <w:rFonts w:ascii="Symbol" w:eastAsia="Symbol" w:hAnsi="Symbol" w:cs="Symbol"/>
      </w:rPr>
    </w:lvl>
    <w:lvl w:ilvl="1" w:tplc="1F683764">
      <w:start w:val="1"/>
      <w:numFmt w:val="bullet"/>
      <w:lvlText w:val="o"/>
      <w:lvlJc w:val="left"/>
      <w:pPr>
        <w:ind w:left="1429" w:hanging="360"/>
      </w:pPr>
      <w:rPr>
        <w:rFonts w:ascii="Courier New" w:eastAsia="Courier New" w:hAnsi="Courier New" w:cs="Courier New"/>
      </w:rPr>
    </w:lvl>
    <w:lvl w:ilvl="2" w:tplc="7E60B5C0">
      <w:start w:val="1"/>
      <w:numFmt w:val="bullet"/>
      <w:lvlText w:val="§"/>
      <w:lvlJc w:val="left"/>
      <w:pPr>
        <w:ind w:left="2149" w:hanging="360"/>
      </w:pPr>
      <w:rPr>
        <w:rFonts w:ascii="Wingdings" w:eastAsia="Wingdings" w:hAnsi="Wingdings" w:cs="Wingdings"/>
      </w:rPr>
    </w:lvl>
    <w:lvl w:ilvl="3" w:tplc="26341AC8">
      <w:start w:val="1"/>
      <w:numFmt w:val="bullet"/>
      <w:lvlText w:val="·"/>
      <w:lvlJc w:val="left"/>
      <w:pPr>
        <w:ind w:left="2869" w:hanging="360"/>
      </w:pPr>
      <w:rPr>
        <w:rFonts w:ascii="Symbol" w:eastAsia="Symbol" w:hAnsi="Symbol" w:cs="Symbol"/>
      </w:rPr>
    </w:lvl>
    <w:lvl w:ilvl="4" w:tplc="BC7442EC">
      <w:start w:val="1"/>
      <w:numFmt w:val="bullet"/>
      <w:lvlText w:val="o"/>
      <w:lvlJc w:val="left"/>
      <w:pPr>
        <w:ind w:left="3589" w:hanging="360"/>
      </w:pPr>
      <w:rPr>
        <w:rFonts w:ascii="Courier New" w:eastAsia="Courier New" w:hAnsi="Courier New" w:cs="Courier New"/>
      </w:rPr>
    </w:lvl>
    <w:lvl w:ilvl="5" w:tplc="E0A6D92E">
      <w:start w:val="1"/>
      <w:numFmt w:val="bullet"/>
      <w:lvlText w:val="§"/>
      <w:lvlJc w:val="left"/>
      <w:pPr>
        <w:ind w:left="4309" w:hanging="360"/>
      </w:pPr>
      <w:rPr>
        <w:rFonts w:ascii="Wingdings" w:eastAsia="Wingdings" w:hAnsi="Wingdings" w:cs="Wingdings"/>
      </w:rPr>
    </w:lvl>
    <w:lvl w:ilvl="6" w:tplc="7D00031A">
      <w:start w:val="1"/>
      <w:numFmt w:val="bullet"/>
      <w:lvlText w:val="·"/>
      <w:lvlJc w:val="left"/>
      <w:pPr>
        <w:ind w:left="5029" w:hanging="360"/>
      </w:pPr>
      <w:rPr>
        <w:rFonts w:ascii="Symbol" w:eastAsia="Symbol" w:hAnsi="Symbol" w:cs="Symbol"/>
      </w:rPr>
    </w:lvl>
    <w:lvl w:ilvl="7" w:tplc="666CA97A">
      <w:start w:val="1"/>
      <w:numFmt w:val="bullet"/>
      <w:lvlText w:val="o"/>
      <w:lvlJc w:val="left"/>
      <w:pPr>
        <w:ind w:left="5749" w:hanging="360"/>
      </w:pPr>
      <w:rPr>
        <w:rFonts w:ascii="Courier New" w:eastAsia="Courier New" w:hAnsi="Courier New" w:cs="Courier New"/>
      </w:rPr>
    </w:lvl>
    <w:lvl w:ilvl="8" w:tplc="4FAAA22A">
      <w:start w:val="1"/>
      <w:numFmt w:val="bullet"/>
      <w:lvlText w:val="§"/>
      <w:lvlJc w:val="left"/>
      <w:pPr>
        <w:ind w:left="6469" w:hanging="360"/>
      </w:pPr>
      <w:rPr>
        <w:rFonts w:ascii="Wingdings" w:eastAsia="Wingdings" w:hAnsi="Wingdings" w:cs="Wingdings"/>
      </w:rPr>
    </w:lvl>
  </w:abstractNum>
  <w:abstractNum w:abstractNumId="15" w15:restartNumberingAfterBreak="0">
    <w:nsid w:val="2DA84B63"/>
    <w:multiLevelType w:val="hybridMultilevel"/>
    <w:tmpl w:val="BC966630"/>
    <w:lvl w:ilvl="0" w:tplc="B858BF20">
      <w:start w:val="1"/>
      <w:numFmt w:val="bullet"/>
      <w:lvlText w:val="·"/>
      <w:lvlJc w:val="left"/>
      <w:pPr>
        <w:ind w:left="709" w:hanging="360"/>
      </w:pPr>
      <w:rPr>
        <w:rFonts w:ascii="Symbol" w:eastAsia="Symbol" w:hAnsi="Symbol" w:cs="Symbol"/>
      </w:rPr>
    </w:lvl>
    <w:lvl w:ilvl="1" w:tplc="AF6C4C06">
      <w:start w:val="1"/>
      <w:numFmt w:val="bullet"/>
      <w:lvlText w:val="o"/>
      <w:lvlJc w:val="left"/>
      <w:pPr>
        <w:ind w:left="1429" w:hanging="360"/>
      </w:pPr>
      <w:rPr>
        <w:rFonts w:ascii="Courier New" w:eastAsia="Courier New" w:hAnsi="Courier New" w:cs="Courier New"/>
      </w:rPr>
    </w:lvl>
    <w:lvl w:ilvl="2" w:tplc="DDCA3A06">
      <w:start w:val="1"/>
      <w:numFmt w:val="bullet"/>
      <w:lvlText w:val="§"/>
      <w:lvlJc w:val="left"/>
      <w:pPr>
        <w:ind w:left="2149" w:hanging="360"/>
      </w:pPr>
      <w:rPr>
        <w:rFonts w:ascii="Wingdings" w:eastAsia="Wingdings" w:hAnsi="Wingdings" w:cs="Wingdings"/>
      </w:rPr>
    </w:lvl>
    <w:lvl w:ilvl="3" w:tplc="8B8046AA">
      <w:start w:val="1"/>
      <w:numFmt w:val="bullet"/>
      <w:lvlText w:val="·"/>
      <w:lvlJc w:val="left"/>
      <w:pPr>
        <w:ind w:left="2869" w:hanging="360"/>
      </w:pPr>
      <w:rPr>
        <w:rFonts w:ascii="Symbol" w:eastAsia="Symbol" w:hAnsi="Symbol" w:cs="Symbol"/>
      </w:rPr>
    </w:lvl>
    <w:lvl w:ilvl="4" w:tplc="35821F3A">
      <w:start w:val="1"/>
      <w:numFmt w:val="bullet"/>
      <w:lvlText w:val="o"/>
      <w:lvlJc w:val="left"/>
      <w:pPr>
        <w:ind w:left="3589" w:hanging="360"/>
      </w:pPr>
      <w:rPr>
        <w:rFonts w:ascii="Courier New" w:eastAsia="Courier New" w:hAnsi="Courier New" w:cs="Courier New"/>
      </w:rPr>
    </w:lvl>
    <w:lvl w:ilvl="5" w:tplc="3E802306">
      <w:start w:val="1"/>
      <w:numFmt w:val="bullet"/>
      <w:lvlText w:val="§"/>
      <w:lvlJc w:val="left"/>
      <w:pPr>
        <w:ind w:left="4309" w:hanging="360"/>
      </w:pPr>
      <w:rPr>
        <w:rFonts w:ascii="Wingdings" w:eastAsia="Wingdings" w:hAnsi="Wingdings" w:cs="Wingdings"/>
      </w:rPr>
    </w:lvl>
    <w:lvl w:ilvl="6" w:tplc="EA94DEBA">
      <w:start w:val="1"/>
      <w:numFmt w:val="bullet"/>
      <w:lvlText w:val="·"/>
      <w:lvlJc w:val="left"/>
      <w:pPr>
        <w:ind w:left="5029" w:hanging="360"/>
      </w:pPr>
      <w:rPr>
        <w:rFonts w:ascii="Symbol" w:eastAsia="Symbol" w:hAnsi="Symbol" w:cs="Symbol"/>
      </w:rPr>
    </w:lvl>
    <w:lvl w:ilvl="7" w:tplc="4014B778">
      <w:start w:val="1"/>
      <w:numFmt w:val="bullet"/>
      <w:lvlText w:val="o"/>
      <w:lvlJc w:val="left"/>
      <w:pPr>
        <w:ind w:left="5749" w:hanging="360"/>
      </w:pPr>
      <w:rPr>
        <w:rFonts w:ascii="Courier New" w:eastAsia="Courier New" w:hAnsi="Courier New" w:cs="Courier New"/>
      </w:rPr>
    </w:lvl>
    <w:lvl w:ilvl="8" w:tplc="1C82FFF0">
      <w:start w:val="1"/>
      <w:numFmt w:val="bullet"/>
      <w:lvlText w:val="§"/>
      <w:lvlJc w:val="left"/>
      <w:pPr>
        <w:ind w:left="6469" w:hanging="360"/>
      </w:pPr>
      <w:rPr>
        <w:rFonts w:ascii="Wingdings" w:eastAsia="Wingdings" w:hAnsi="Wingdings" w:cs="Wingdings"/>
      </w:rPr>
    </w:lvl>
  </w:abstractNum>
  <w:abstractNum w:abstractNumId="16" w15:restartNumberingAfterBreak="0">
    <w:nsid w:val="2ECC06CC"/>
    <w:multiLevelType w:val="hybridMultilevel"/>
    <w:tmpl w:val="F3D6ECB6"/>
    <w:lvl w:ilvl="0" w:tplc="C922C804">
      <w:start w:val="1"/>
      <w:numFmt w:val="decimal"/>
      <w:lvlText w:val="%1."/>
      <w:lvlJc w:val="left"/>
      <w:pPr>
        <w:ind w:left="1406" w:hanging="360"/>
      </w:pPr>
    </w:lvl>
    <w:lvl w:ilvl="1" w:tplc="C4904D76">
      <w:start w:val="1"/>
      <w:numFmt w:val="lowerLetter"/>
      <w:lvlText w:val="%2."/>
      <w:lvlJc w:val="left"/>
      <w:pPr>
        <w:ind w:left="2126" w:hanging="360"/>
      </w:pPr>
    </w:lvl>
    <w:lvl w:ilvl="2" w:tplc="F6CECDBA">
      <w:start w:val="1"/>
      <w:numFmt w:val="lowerRoman"/>
      <w:lvlText w:val="%3."/>
      <w:lvlJc w:val="right"/>
      <w:pPr>
        <w:ind w:left="2846" w:hanging="180"/>
      </w:pPr>
    </w:lvl>
    <w:lvl w:ilvl="3" w:tplc="DBDE8356">
      <w:start w:val="1"/>
      <w:numFmt w:val="decimal"/>
      <w:lvlText w:val="%4."/>
      <w:lvlJc w:val="left"/>
      <w:pPr>
        <w:ind w:left="3566" w:hanging="360"/>
      </w:pPr>
    </w:lvl>
    <w:lvl w:ilvl="4" w:tplc="1574502A">
      <w:start w:val="1"/>
      <w:numFmt w:val="lowerLetter"/>
      <w:lvlText w:val="%5."/>
      <w:lvlJc w:val="left"/>
      <w:pPr>
        <w:ind w:left="4286" w:hanging="360"/>
      </w:pPr>
    </w:lvl>
    <w:lvl w:ilvl="5" w:tplc="CC1A9ED0">
      <w:start w:val="1"/>
      <w:numFmt w:val="lowerRoman"/>
      <w:lvlText w:val="%6."/>
      <w:lvlJc w:val="right"/>
      <w:pPr>
        <w:ind w:left="5006" w:hanging="180"/>
      </w:pPr>
    </w:lvl>
    <w:lvl w:ilvl="6" w:tplc="0394C282">
      <w:start w:val="1"/>
      <w:numFmt w:val="decimal"/>
      <w:lvlText w:val="%7."/>
      <w:lvlJc w:val="left"/>
      <w:pPr>
        <w:ind w:left="5726" w:hanging="360"/>
      </w:pPr>
    </w:lvl>
    <w:lvl w:ilvl="7" w:tplc="925C7FE4">
      <w:start w:val="1"/>
      <w:numFmt w:val="lowerLetter"/>
      <w:lvlText w:val="%8."/>
      <w:lvlJc w:val="left"/>
      <w:pPr>
        <w:ind w:left="6446" w:hanging="360"/>
      </w:pPr>
    </w:lvl>
    <w:lvl w:ilvl="8" w:tplc="EC8A2300">
      <w:start w:val="1"/>
      <w:numFmt w:val="lowerRoman"/>
      <w:lvlText w:val="%9."/>
      <w:lvlJc w:val="right"/>
      <w:pPr>
        <w:ind w:left="7166" w:hanging="180"/>
      </w:pPr>
    </w:lvl>
  </w:abstractNum>
  <w:abstractNum w:abstractNumId="17" w15:restartNumberingAfterBreak="0">
    <w:nsid w:val="2F260ACE"/>
    <w:multiLevelType w:val="hybridMultilevel"/>
    <w:tmpl w:val="84CAC0F0"/>
    <w:lvl w:ilvl="0" w:tplc="3D5A1BD2">
      <w:start w:val="1"/>
      <w:numFmt w:val="bullet"/>
      <w:lvlText w:val="·"/>
      <w:lvlJc w:val="left"/>
      <w:pPr>
        <w:ind w:left="709" w:hanging="360"/>
      </w:pPr>
      <w:rPr>
        <w:rFonts w:ascii="Symbol" w:eastAsia="Symbol" w:hAnsi="Symbol" w:cs="Symbol"/>
      </w:rPr>
    </w:lvl>
    <w:lvl w:ilvl="1" w:tplc="CDC0D68A">
      <w:start w:val="1"/>
      <w:numFmt w:val="bullet"/>
      <w:lvlText w:val="o"/>
      <w:lvlJc w:val="left"/>
      <w:pPr>
        <w:ind w:left="1429" w:hanging="360"/>
      </w:pPr>
      <w:rPr>
        <w:rFonts w:ascii="Courier New" w:eastAsia="Courier New" w:hAnsi="Courier New" w:cs="Courier New"/>
      </w:rPr>
    </w:lvl>
    <w:lvl w:ilvl="2" w:tplc="11A8DDAE">
      <w:start w:val="1"/>
      <w:numFmt w:val="bullet"/>
      <w:lvlText w:val="§"/>
      <w:lvlJc w:val="left"/>
      <w:pPr>
        <w:ind w:left="2149" w:hanging="360"/>
      </w:pPr>
      <w:rPr>
        <w:rFonts w:ascii="Wingdings" w:eastAsia="Wingdings" w:hAnsi="Wingdings" w:cs="Wingdings"/>
      </w:rPr>
    </w:lvl>
    <w:lvl w:ilvl="3" w:tplc="E68E5780">
      <w:start w:val="1"/>
      <w:numFmt w:val="bullet"/>
      <w:lvlText w:val="·"/>
      <w:lvlJc w:val="left"/>
      <w:pPr>
        <w:ind w:left="2869" w:hanging="360"/>
      </w:pPr>
      <w:rPr>
        <w:rFonts w:ascii="Symbol" w:eastAsia="Symbol" w:hAnsi="Symbol" w:cs="Symbol"/>
      </w:rPr>
    </w:lvl>
    <w:lvl w:ilvl="4" w:tplc="2F96E80A">
      <w:start w:val="1"/>
      <w:numFmt w:val="bullet"/>
      <w:lvlText w:val="o"/>
      <w:lvlJc w:val="left"/>
      <w:pPr>
        <w:ind w:left="3589" w:hanging="360"/>
      </w:pPr>
      <w:rPr>
        <w:rFonts w:ascii="Courier New" w:eastAsia="Courier New" w:hAnsi="Courier New" w:cs="Courier New"/>
      </w:rPr>
    </w:lvl>
    <w:lvl w:ilvl="5" w:tplc="5C1295A8">
      <w:start w:val="1"/>
      <w:numFmt w:val="bullet"/>
      <w:lvlText w:val="§"/>
      <w:lvlJc w:val="left"/>
      <w:pPr>
        <w:ind w:left="4309" w:hanging="360"/>
      </w:pPr>
      <w:rPr>
        <w:rFonts w:ascii="Wingdings" w:eastAsia="Wingdings" w:hAnsi="Wingdings" w:cs="Wingdings"/>
      </w:rPr>
    </w:lvl>
    <w:lvl w:ilvl="6" w:tplc="D16463D8">
      <w:start w:val="1"/>
      <w:numFmt w:val="bullet"/>
      <w:lvlText w:val="·"/>
      <w:lvlJc w:val="left"/>
      <w:pPr>
        <w:ind w:left="5029" w:hanging="360"/>
      </w:pPr>
      <w:rPr>
        <w:rFonts w:ascii="Symbol" w:eastAsia="Symbol" w:hAnsi="Symbol" w:cs="Symbol"/>
      </w:rPr>
    </w:lvl>
    <w:lvl w:ilvl="7" w:tplc="DE808D7E">
      <w:start w:val="1"/>
      <w:numFmt w:val="bullet"/>
      <w:lvlText w:val="o"/>
      <w:lvlJc w:val="left"/>
      <w:pPr>
        <w:ind w:left="5749" w:hanging="360"/>
      </w:pPr>
      <w:rPr>
        <w:rFonts w:ascii="Courier New" w:eastAsia="Courier New" w:hAnsi="Courier New" w:cs="Courier New"/>
      </w:rPr>
    </w:lvl>
    <w:lvl w:ilvl="8" w:tplc="B8AC30D8">
      <w:start w:val="1"/>
      <w:numFmt w:val="bullet"/>
      <w:lvlText w:val="§"/>
      <w:lvlJc w:val="left"/>
      <w:pPr>
        <w:ind w:left="6469" w:hanging="360"/>
      </w:pPr>
      <w:rPr>
        <w:rFonts w:ascii="Wingdings" w:eastAsia="Wingdings" w:hAnsi="Wingdings" w:cs="Wingdings"/>
      </w:rPr>
    </w:lvl>
  </w:abstractNum>
  <w:abstractNum w:abstractNumId="18" w15:restartNumberingAfterBreak="0">
    <w:nsid w:val="3856728A"/>
    <w:multiLevelType w:val="hybridMultilevel"/>
    <w:tmpl w:val="AD02978A"/>
    <w:lvl w:ilvl="0" w:tplc="FFFFFFFF">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AC4B6F"/>
    <w:multiLevelType w:val="hybridMultilevel"/>
    <w:tmpl w:val="67406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B46A86"/>
    <w:multiLevelType w:val="hybridMultilevel"/>
    <w:tmpl w:val="D27A2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43973F06"/>
    <w:multiLevelType w:val="hybridMultilevel"/>
    <w:tmpl w:val="BE5664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5E0992"/>
    <w:multiLevelType w:val="hybridMultilevel"/>
    <w:tmpl w:val="61A0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4F07A7"/>
    <w:multiLevelType w:val="hybridMultilevel"/>
    <w:tmpl w:val="F77CDA8C"/>
    <w:lvl w:ilvl="0" w:tplc="F4F275C0">
      <w:start w:val="1"/>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E37F0E"/>
    <w:multiLevelType w:val="multilevel"/>
    <w:tmpl w:val="3882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6F7490"/>
    <w:multiLevelType w:val="hybridMultilevel"/>
    <w:tmpl w:val="3578945E"/>
    <w:lvl w:ilvl="0" w:tplc="58C29C02">
      <w:start w:val="1"/>
      <w:numFmt w:val="decimal"/>
      <w:lvlText w:val="%1)"/>
      <w:lvlJc w:val="left"/>
      <w:pPr>
        <w:ind w:left="720" w:hanging="360"/>
      </w:pPr>
      <w:rPr>
        <w:rFonts w:hint="default"/>
      </w:rPr>
    </w:lvl>
    <w:lvl w:ilvl="1" w:tplc="9F7CC818">
      <w:start w:val="1"/>
      <w:numFmt w:val="lowerLetter"/>
      <w:lvlText w:val="%2."/>
      <w:lvlJc w:val="left"/>
      <w:pPr>
        <w:ind w:left="1440" w:hanging="360"/>
      </w:pPr>
    </w:lvl>
    <w:lvl w:ilvl="2" w:tplc="C9D0A328">
      <w:start w:val="1"/>
      <w:numFmt w:val="lowerRoman"/>
      <w:lvlText w:val="%3."/>
      <w:lvlJc w:val="right"/>
      <w:pPr>
        <w:ind w:left="2160" w:hanging="180"/>
      </w:pPr>
    </w:lvl>
    <w:lvl w:ilvl="3" w:tplc="D56647DC">
      <w:start w:val="1"/>
      <w:numFmt w:val="decimal"/>
      <w:lvlText w:val="%4."/>
      <w:lvlJc w:val="left"/>
      <w:pPr>
        <w:ind w:left="2880" w:hanging="360"/>
      </w:pPr>
    </w:lvl>
    <w:lvl w:ilvl="4" w:tplc="3C90BB5C">
      <w:start w:val="1"/>
      <w:numFmt w:val="lowerLetter"/>
      <w:lvlText w:val="%5."/>
      <w:lvlJc w:val="left"/>
      <w:pPr>
        <w:ind w:left="3600" w:hanging="360"/>
      </w:pPr>
    </w:lvl>
    <w:lvl w:ilvl="5" w:tplc="5C023542">
      <w:start w:val="1"/>
      <w:numFmt w:val="lowerRoman"/>
      <w:lvlText w:val="%6."/>
      <w:lvlJc w:val="right"/>
      <w:pPr>
        <w:ind w:left="4320" w:hanging="180"/>
      </w:pPr>
    </w:lvl>
    <w:lvl w:ilvl="6" w:tplc="85AA2B98">
      <w:start w:val="1"/>
      <w:numFmt w:val="decimal"/>
      <w:lvlText w:val="%7."/>
      <w:lvlJc w:val="left"/>
      <w:pPr>
        <w:ind w:left="5040" w:hanging="360"/>
      </w:pPr>
    </w:lvl>
    <w:lvl w:ilvl="7" w:tplc="CC58C25C">
      <w:start w:val="1"/>
      <w:numFmt w:val="lowerLetter"/>
      <w:lvlText w:val="%8."/>
      <w:lvlJc w:val="left"/>
      <w:pPr>
        <w:ind w:left="5760" w:hanging="360"/>
      </w:pPr>
    </w:lvl>
    <w:lvl w:ilvl="8" w:tplc="F4228360">
      <w:start w:val="1"/>
      <w:numFmt w:val="lowerRoman"/>
      <w:lvlText w:val="%9."/>
      <w:lvlJc w:val="right"/>
      <w:pPr>
        <w:ind w:left="6480" w:hanging="180"/>
      </w:pPr>
    </w:lvl>
  </w:abstractNum>
  <w:abstractNum w:abstractNumId="29" w15:restartNumberingAfterBreak="0">
    <w:nsid w:val="51EB7177"/>
    <w:multiLevelType w:val="hybridMultilevel"/>
    <w:tmpl w:val="212874D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C724815"/>
    <w:multiLevelType w:val="hybridMultilevel"/>
    <w:tmpl w:val="11707080"/>
    <w:lvl w:ilvl="0" w:tplc="A2E82D46">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EF1477"/>
    <w:multiLevelType w:val="hybridMultilevel"/>
    <w:tmpl w:val="191CC086"/>
    <w:lvl w:ilvl="0" w:tplc="EDDCB6DE">
      <w:start w:val="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214522F"/>
    <w:multiLevelType w:val="hybridMultilevel"/>
    <w:tmpl w:val="D4369342"/>
    <w:lvl w:ilvl="0" w:tplc="A00695DE">
      <w:start w:val="2"/>
      <w:numFmt w:val="bullet"/>
      <w:lvlText w:val=""/>
      <w:lvlJc w:val="left"/>
      <w:pPr>
        <w:ind w:left="720" w:hanging="360"/>
      </w:pPr>
      <w:rPr>
        <w:rFonts w:ascii="Symbol" w:eastAsia="Arial"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A0A60BF"/>
    <w:multiLevelType w:val="multilevel"/>
    <w:tmpl w:val="90965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8C549D"/>
    <w:multiLevelType w:val="hybridMultilevel"/>
    <w:tmpl w:val="B99AD9DE"/>
    <w:lvl w:ilvl="0" w:tplc="AA24DA84">
      <w:start w:val="2"/>
      <w:numFmt w:val="bullet"/>
      <w:lvlText w:val="-"/>
      <w:lvlJc w:val="left"/>
      <w:pPr>
        <w:ind w:left="720" w:hanging="360"/>
      </w:pPr>
      <w:rPr>
        <w:rFonts w:ascii="Calibri" w:eastAsia="Calibri" w:hAnsi="Calibri" w:cs="Calibri" w:hint="default"/>
      </w:rPr>
    </w:lvl>
    <w:lvl w:ilvl="1" w:tplc="9BA48F90">
      <w:start w:val="1"/>
      <w:numFmt w:val="bullet"/>
      <w:lvlText w:val="o"/>
      <w:lvlJc w:val="left"/>
      <w:pPr>
        <w:ind w:left="1440" w:hanging="360"/>
      </w:pPr>
      <w:rPr>
        <w:rFonts w:ascii="Courier New" w:hAnsi="Courier New" w:cs="Courier New" w:hint="default"/>
      </w:rPr>
    </w:lvl>
    <w:lvl w:ilvl="2" w:tplc="277AE36C">
      <w:start w:val="1"/>
      <w:numFmt w:val="bullet"/>
      <w:lvlText w:val=""/>
      <w:lvlJc w:val="left"/>
      <w:pPr>
        <w:ind w:left="2160" w:hanging="360"/>
      </w:pPr>
      <w:rPr>
        <w:rFonts w:ascii="Wingdings" w:hAnsi="Wingdings" w:hint="default"/>
      </w:rPr>
    </w:lvl>
    <w:lvl w:ilvl="3" w:tplc="68026BF0">
      <w:start w:val="1"/>
      <w:numFmt w:val="bullet"/>
      <w:lvlText w:val=""/>
      <w:lvlJc w:val="left"/>
      <w:pPr>
        <w:ind w:left="2880" w:hanging="360"/>
      </w:pPr>
      <w:rPr>
        <w:rFonts w:ascii="Symbol" w:hAnsi="Symbol" w:hint="default"/>
      </w:rPr>
    </w:lvl>
    <w:lvl w:ilvl="4" w:tplc="513CDDC8">
      <w:start w:val="1"/>
      <w:numFmt w:val="bullet"/>
      <w:lvlText w:val="o"/>
      <w:lvlJc w:val="left"/>
      <w:pPr>
        <w:ind w:left="3600" w:hanging="360"/>
      </w:pPr>
      <w:rPr>
        <w:rFonts w:ascii="Courier New" w:hAnsi="Courier New" w:cs="Courier New" w:hint="default"/>
      </w:rPr>
    </w:lvl>
    <w:lvl w:ilvl="5" w:tplc="E7B83380">
      <w:start w:val="1"/>
      <w:numFmt w:val="bullet"/>
      <w:lvlText w:val=""/>
      <w:lvlJc w:val="left"/>
      <w:pPr>
        <w:ind w:left="4320" w:hanging="360"/>
      </w:pPr>
      <w:rPr>
        <w:rFonts w:ascii="Wingdings" w:hAnsi="Wingdings" w:hint="default"/>
      </w:rPr>
    </w:lvl>
    <w:lvl w:ilvl="6" w:tplc="08B8E178">
      <w:start w:val="1"/>
      <w:numFmt w:val="bullet"/>
      <w:lvlText w:val=""/>
      <w:lvlJc w:val="left"/>
      <w:pPr>
        <w:ind w:left="5040" w:hanging="360"/>
      </w:pPr>
      <w:rPr>
        <w:rFonts w:ascii="Symbol" w:hAnsi="Symbol" w:hint="default"/>
      </w:rPr>
    </w:lvl>
    <w:lvl w:ilvl="7" w:tplc="4D923268">
      <w:start w:val="1"/>
      <w:numFmt w:val="bullet"/>
      <w:lvlText w:val="o"/>
      <w:lvlJc w:val="left"/>
      <w:pPr>
        <w:ind w:left="5760" w:hanging="360"/>
      </w:pPr>
      <w:rPr>
        <w:rFonts w:ascii="Courier New" w:hAnsi="Courier New" w:cs="Courier New" w:hint="default"/>
      </w:rPr>
    </w:lvl>
    <w:lvl w:ilvl="8" w:tplc="244E4F0E">
      <w:start w:val="1"/>
      <w:numFmt w:val="bullet"/>
      <w:lvlText w:val=""/>
      <w:lvlJc w:val="left"/>
      <w:pPr>
        <w:ind w:left="6480" w:hanging="360"/>
      </w:pPr>
      <w:rPr>
        <w:rFonts w:ascii="Wingdings" w:hAnsi="Wingdings" w:hint="default"/>
      </w:rPr>
    </w:lvl>
  </w:abstractNum>
  <w:abstractNum w:abstractNumId="36"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F396FEA"/>
    <w:multiLevelType w:val="hybridMultilevel"/>
    <w:tmpl w:val="7388B27E"/>
    <w:lvl w:ilvl="0" w:tplc="FAA89F72">
      <w:start w:val="1"/>
      <w:numFmt w:val="bullet"/>
      <w:lvlText w:val="·"/>
      <w:lvlJc w:val="left"/>
      <w:pPr>
        <w:ind w:left="709" w:hanging="360"/>
      </w:pPr>
      <w:rPr>
        <w:rFonts w:ascii="Symbol" w:eastAsia="Symbol" w:hAnsi="Symbol" w:cs="Symbol"/>
      </w:rPr>
    </w:lvl>
    <w:lvl w:ilvl="1" w:tplc="4CD4ECCE">
      <w:start w:val="1"/>
      <w:numFmt w:val="bullet"/>
      <w:lvlText w:val="o"/>
      <w:lvlJc w:val="left"/>
      <w:pPr>
        <w:ind w:left="1429" w:hanging="360"/>
      </w:pPr>
      <w:rPr>
        <w:rFonts w:ascii="Courier New" w:eastAsia="Courier New" w:hAnsi="Courier New" w:cs="Courier New"/>
      </w:rPr>
    </w:lvl>
    <w:lvl w:ilvl="2" w:tplc="626E98A4">
      <w:start w:val="1"/>
      <w:numFmt w:val="bullet"/>
      <w:lvlText w:val="§"/>
      <w:lvlJc w:val="left"/>
      <w:pPr>
        <w:ind w:left="2149" w:hanging="360"/>
      </w:pPr>
      <w:rPr>
        <w:rFonts w:ascii="Wingdings" w:eastAsia="Wingdings" w:hAnsi="Wingdings" w:cs="Wingdings"/>
      </w:rPr>
    </w:lvl>
    <w:lvl w:ilvl="3" w:tplc="5C2EA344">
      <w:start w:val="1"/>
      <w:numFmt w:val="bullet"/>
      <w:lvlText w:val="·"/>
      <w:lvlJc w:val="left"/>
      <w:pPr>
        <w:ind w:left="2869" w:hanging="360"/>
      </w:pPr>
      <w:rPr>
        <w:rFonts w:ascii="Symbol" w:eastAsia="Symbol" w:hAnsi="Symbol" w:cs="Symbol"/>
      </w:rPr>
    </w:lvl>
    <w:lvl w:ilvl="4" w:tplc="D10C468A">
      <w:start w:val="1"/>
      <w:numFmt w:val="bullet"/>
      <w:lvlText w:val="o"/>
      <w:lvlJc w:val="left"/>
      <w:pPr>
        <w:ind w:left="3589" w:hanging="360"/>
      </w:pPr>
      <w:rPr>
        <w:rFonts w:ascii="Courier New" w:eastAsia="Courier New" w:hAnsi="Courier New" w:cs="Courier New"/>
      </w:rPr>
    </w:lvl>
    <w:lvl w:ilvl="5" w:tplc="B0425AEE">
      <w:start w:val="1"/>
      <w:numFmt w:val="bullet"/>
      <w:lvlText w:val="§"/>
      <w:lvlJc w:val="left"/>
      <w:pPr>
        <w:ind w:left="4309" w:hanging="360"/>
      </w:pPr>
      <w:rPr>
        <w:rFonts w:ascii="Wingdings" w:eastAsia="Wingdings" w:hAnsi="Wingdings" w:cs="Wingdings"/>
      </w:rPr>
    </w:lvl>
    <w:lvl w:ilvl="6" w:tplc="BDEE015E">
      <w:start w:val="1"/>
      <w:numFmt w:val="bullet"/>
      <w:lvlText w:val="·"/>
      <w:lvlJc w:val="left"/>
      <w:pPr>
        <w:ind w:left="5029" w:hanging="360"/>
      </w:pPr>
      <w:rPr>
        <w:rFonts w:ascii="Symbol" w:eastAsia="Symbol" w:hAnsi="Symbol" w:cs="Symbol"/>
      </w:rPr>
    </w:lvl>
    <w:lvl w:ilvl="7" w:tplc="E6107ECE">
      <w:start w:val="1"/>
      <w:numFmt w:val="bullet"/>
      <w:lvlText w:val="o"/>
      <w:lvlJc w:val="left"/>
      <w:pPr>
        <w:ind w:left="5749" w:hanging="360"/>
      </w:pPr>
      <w:rPr>
        <w:rFonts w:ascii="Courier New" w:eastAsia="Courier New" w:hAnsi="Courier New" w:cs="Courier New"/>
      </w:rPr>
    </w:lvl>
    <w:lvl w:ilvl="8" w:tplc="35822876">
      <w:start w:val="1"/>
      <w:numFmt w:val="bullet"/>
      <w:lvlText w:val="§"/>
      <w:lvlJc w:val="left"/>
      <w:pPr>
        <w:ind w:left="6469" w:hanging="360"/>
      </w:pPr>
      <w:rPr>
        <w:rFonts w:ascii="Wingdings" w:eastAsia="Wingdings" w:hAnsi="Wingdings" w:cs="Wingdings"/>
      </w:rPr>
    </w:lvl>
  </w:abstractNum>
  <w:num w:numId="1" w16cid:durableId="1460684388">
    <w:abstractNumId w:val="38"/>
  </w:num>
  <w:num w:numId="2" w16cid:durableId="771169221">
    <w:abstractNumId w:val="20"/>
  </w:num>
  <w:num w:numId="3" w16cid:durableId="2020154055">
    <w:abstractNumId w:val="2"/>
  </w:num>
  <w:num w:numId="4" w16cid:durableId="1616862404">
    <w:abstractNumId w:val="30"/>
  </w:num>
  <w:num w:numId="5" w16cid:durableId="754017602">
    <w:abstractNumId w:val="5"/>
  </w:num>
  <w:num w:numId="6" w16cid:durableId="2032220836">
    <w:abstractNumId w:val="37"/>
  </w:num>
  <w:num w:numId="7" w16cid:durableId="1847133488">
    <w:abstractNumId w:val="36"/>
  </w:num>
  <w:num w:numId="8" w16cid:durableId="1120880219">
    <w:abstractNumId w:val="0"/>
  </w:num>
  <w:num w:numId="9" w16cid:durableId="1586037206">
    <w:abstractNumId w:val="23"/>
  </w:num>
  <w:num w:numId="10" w16cid:durableId="633679279">
    <w:abstractNumId w:val="9"/>
  </w:num>
  <w:num w:numId="11" w16cid:durableId="1738046886">
    <w:abstractNumId w:val="7"/>
  </w:num>
  <w:num w:numId="12" w16cid:durableId="1770537888">
    <w:abstractNumId w:val="12"/>
  </w:num>
  <w:num w:numId="13" w16cid:durableId="530652018">
    <w:abstractNumId w:val="24"/>
  </w:num>
  <w:num w:numId="14" w16cid:durableId="2062166405">
    <w:abstractNumId w:val="21"/>
  </w:num>
  <w:num w:numId="15" w16cid:durableId="230123923">
    <w:abstractNumId w:val="35"/>
  </w:num>
  <w:num w:numId="16" w16cid:durableId="648243034">
    <w:abstractNumId w:val="28"/>
  </w:num>
  <w:num w:numId="17" w16cid:durableId="678774009">
    <w:abstractNumId w:val="3"/>
  </w:num>
  <w:num w:numId="18" w16cid:durableId="905409769">
    <w:abstractNumId w:val="17"/>
  </w:num>
  <w:num w:numId="19" w16cid:durableId="1690637098">
    <w:abstractNumId w:val="1"/>
  </w:num>
  <w:num w:numId="20" w16cid:durableId="1545633607">
    <w:abstractNumId w:val="15"/>
  </w:num>
  <w:num w:numId="21" w16cid:durableId="157503407">
    <w:abstractNumId w:val="16"/>
  </w:num>
  <w:num w:numId="22" w16cid:durableId="824474700">
    <w:abstractNumId w:val="14"/>
  </w:num>
  <w:num w:numId="23" w16cid:durableId="975181993">
    <w:abstractNumId w:val="39"/>
  </w:num>
  <w:num w:numId="24" w16cid:durableId="1275478664">
    <w:abstractNumId w:val="8"/>
  </w:num>
  <w:num w:numId="25" w16cid:durableId="526262558">
    <w:abstractNumId w:val="10"/>
  </w:num>
  <w:num w:numId="26" w16cid:durableId="763264521">
    <w:abstractNumId w:val="18"/>
  </w:num>
  <w:num w:numId="27" w16cid:durableId="1611736876">
    <w:abstractNumId w:val="26"/>
  </w:num>
  <w:num w:numId="28" w16cid:durableId="1686245355">
    <w:abstractNumId w:val="13"/>
  </w:num>
  <w:num w:numId="29" w16cid:durableId="2087680351">
    <w:abstractNumId w:val="34"/>
  </w:num>
  <w:num w:numId="30" w16cid:durableId="1900046030">
    <w:abstractNumId w:val="6"/>
  </w:num>
  <w:num w:numId="31" w16cid:durableId="1074159788">
    <w:abstractNumId w:val="27"/>
  </w:num>
  <w:num w:numId="32" w16cid:durableId="904029155">
    <w:abstractNumId w:val="33"/>
  </w:num>
  <w:num w:numId="33" w16cid:durableId="1343242999">
    <w:abstractNumId w:val="22"/>
  </w:num>
  <w:num w:numId="34" w16cid:durableId="193538253">
    <w:abstractNumId w:val="4"/>
  </w:num>
  <w:num w:numId="35" w16cid:durableId="924806867">
    <w:abstractNumId w:val="32"/>
  </w:num>
  <w:num w:numId="36" w16cid:durableId="5526058">
    <w:abstractNumId w:val="31"/>
  </w:num>
  <w:num w:numId="37" w16cid:durableId="1364406523">
    <w:abstractNumId w:val="25"/>
  </w:num>
  <w:num w:numId="38" w16cid:durableId="127893363">
    <w:abstractNumId w:val="19"/>
  </w:num>
  <w:num w:numId="39" w16cid:durableId="242958205">
    <w:abstractNumId w:val="11"/>
  </w:num>
  <w:num w:numId="40" w16cid:durableId="1864128105">
    <w:abstractNumId w:val="29"/>
  </w:num>
  <w:num w:numId="41" w16cid:durableId="109252457">
    <w:abstractNumId w:val="1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omas Stockhammer (25/05/20)">
    <w15:presenceInfo w15:providerId="None" w15:userId="Thomas Stockhammer (25/0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trackRevisions/>
  <w:defaultTabStop w:val="720"/>
  <w:characterSpacingControl w:val="doNotCompress"/>
  <w:hdrShapeDefaults>
    <o:shapedefaults v:ext="edit" spidmax="205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32CE"/>
    <w:rsid w:val="0001794F"/>
    <w:rsid w:val="000248E1"/>
    <w:rsid w:val="00025981"/>
    <w:rsid w:val="00027C87"/>
    <w:rsid w:val="0005035A"/>
    <w:rsid w:val="00051F95"/>
    <w:rsid w:val="00054D95"/>
    <w:rsid w:val="00060CFC"/>
    <w:rsid w:val="00095953"/>
    <w:rsid w:val="00095C00"/>
    <w:rsid w:val="000968DA"/>
    <w:rsid w:val="000971A4"/>
    <w:rsid w:val="00097809"/>
    <w:rsid w:val="000C78E6"/>
    <w:rsid w:val="001128AA"/>
    <w:rsid w:val="0014390C"/>
    <w:rsid w:val="00164E93"/>
    <w:rsid w:val="001667D4"/>
    <w:rsid w:val="0017031A"/>
    <w:rsid w:val="00172393"/>
    <w:rsid w:val="0018563E"/>
    <w:rsid w:val="00195250"/>
    <w:rsid w:val="001A3252"/>
    <w:rsid w:val="001C46C3"/>
    <w:rsid w:val="001C6C14"/>
    <w:rsid w:val="001D2E20"/>
    <w:rsid w:val="001E1CC8"/>
    <w:rsid w:val="0021239A"/>
    <w:rsid w:val="00224075"/>
    <w:rsid w:val="002329FE"/>
    <w:rsid w:val="00254D6D"/>
    <w:rsid w:val="00263789"/>
    <w:rsid w:val="0028729E"/>
    <w:rsid w:val="002A100D"/>
    <w:rsid w:val="002A1A13"/>
    <w:rsid w:val="002A3FB8"/>
    <w:rsid w:val="002B0A6B"/>
    <w:rsid w:val="002B2301"/>
    <w:rsid w:val="002B4300"/>
    <w:rsid w:val="002D21EF"/>
    <w:rsid w:val="003226C8"/>
    <w:rsid w:val="00345F2C"/>
    <w:rsid w:val="00385C5D"/>
    <w:rsid w:val="003B0FC6"/>
    <w:rsid w:val="003C7C4D"/>
    <w:rsid w:val="003F690B"/>
    <w:rsid w:val="003F7762"/>
    <w:rsid w:val="00412ABD"/>
    <w:rsid w:val="00416C5C"/>
    <w:rsid w:val="00420A05"/>
    <w:rsid w:val="004320B3"/>
    <w:rsid w:val="00436678"/>
    <w:rsid w:val="0048463C"/>
    <w:rsid w:val="00493669"/>
    <w:rsid w:val="004A5B50"/>
    <w:rsid w:val="004B3BC2"/>
    <w:rsid w:val="004C022E"/>
    <w:rsid w:val="004D5A86"/>
    <w:rsid w:val="004E45B6"/>
    <w:rsid w:val="004F5473"/>
    <w:rsid w:val="00506AD5"/>
    <w:rsid w:val="005143C9"/>
    <w:rsid w:val="005165FA"/>
    <w:rsid w:val="005215E6"/>
    <w:rsid w:val="005529B1"/>
    <w:rsid w:val="005612C2"/>
    <w:rsid w:val="005668B0"/>
    <w:rsid w:val="005675FC"/>
    <w:rsid w:val="0058464C"/>
    <w:rsid w:val="00585803"/>
    <w:rsid w:val="0059618B"/>
    <w:rsid w:val="005C2A51"/>
    <w:rsid w:val="005D0749"/>
    <w:rsid w:val="005E5440"/>
    <w:rsid w:val="005F4B08"/>
    <w:rsid w:val="006104DC"/>
    <w:rsid w:val="0061773A"/>
    <w:rsid w:val="00622BB1"/>
    <w:rsid w:val="00626E08"/>
    <w:rsid w:val="00634ECB"/>
    <w:rsid w:val="006543C3"/>
    <w:rsid w:val="006604E0"/>
    <w:rsid w:val="00673D9B"/>
    <w:rsid w:val="00683A67"/>
    <w:rsid w:val="006B5876"/>
    <w:rsid w:val="006D19AD"/>
    <w:rsid w:val="006D75D3"/>
    <w:rsid w:val="006E0DFD"/>
    <w:rsid w:val="006F7320"/>
    <w:rsid w:val="0073762B"/>
    <w:rsid w:val="00746BAE"/>
    <w:rsid w:val="007779EB"/>
    <w:rsid w:val="007910C7"/>
    <w:rsid w:val="00791A97"/>
    <w:rsid w:val="007A4497"/>
    <w:rsid w:val="007F06C8"/>
    <w:rsid w:val="00826CDB"/>
    <w:rsid w:val="008347F9"/>
    <w:rsid w:val="00853096"/>
    <w:rsid w:val="008679B5"/>
    <w:rsid w:val="00872E36"/>
    <w:rsid w:val="00882365"/>
    <w:rsid w:val="00893ABB"/>
    <w:rsid w:val="00896F36"/>
    <w:rsid w:val="008B342F"/>
    <w:rsid w:val="008E424C"/>
    <w:rsid w:val="008E7795"/>
    <w:rsid w:val="0090464E"/>
    <w:rsid w:val="00916B34"/>
    <w:rsid w:val="00943385"/>
    <w:rsid w:val="009636E0"/>
    <w:rsid w:val="00975C60"/>
    <w:rsid w:val="009779E1"/>
    <w:rsid w:val="00992C77"/>
    <w:rsid w:val="009B09C2"/>
    <w:rsid w:val="009C5AAC"/>
    <w:rsid w:val="009D5D9F"/>
    <w:rsid w:val="009E784A"/>
    <w:rsid w:val="009F377B"/>
    <w:rsid w:val="00A00936"/>
    <w:rsid w:val="00A27E4C"/>
    <w:rsid w:val="00A3256E"/>
    <w:rsid w:val="00A357AA"/>
    <w:rsid w:val="00A539C6"/>
    <w:rsid w:val="00B00728"/>
    <w:rsid w:val="00B03F35"/>
    <w:rsid w:val="00B26F9B"/>
    <w:rsid w:val="00B61441"/>
    <w:rsid w:val="00B7525C"/>
    <w:rsid w:val="00BA73B4"/>
    <w:rsid w:val="00BE6AF9"/>
    <w:rsid w:val="00C25B2F"/>
    <w:rsid w:val="00C44DA6"/>
    <w:rsid w:val="00C569D6"/>
    <w:rsid w:val="00C60830"/>
    <w:rsid w:val="00C968EC"/>
    <w:rsid w:val="00CB798F"/>
    <w:rsid w:val="00CC33B6"/>
    <w:rsid w:val="00CD36BE"/>
    <w:rsid w:val="00CE39AB"/>
    <w:rsid w:val="00CF1629"/>
    <w:rsid w:val="00D25D16"/>
    <w:rsid w:val="00D471DF"/>
    <w:rsid w:val="00D709E9"/>
    <w:rsid w:val="00DD6C01"/>
    <w:rsid w:val="00DF6270"/>
    <w:rsid w:val="00E11603"/>
    <w:rsid w:val="00E31CF3"/>
    <w:rsid w:val="00E34EC4"/>
    <w:rsid w:val="00E7653F"/>
    <w:rsid w:val="00E843CE"/>
    <w:rsid w:val="00E9507F"/>
    <w:rsid w:val="00E965CC"/>
    <w:rsid w:val="00EC77AF"/>
    <w:rsid w:val="00ED5685"/>
    <w:rsid w:val="00ED5AA8"/>
    <w:rsid w:val="00EE7EAC"/>
    <w:rsid w:val="00F03F9B"/>
    <w:rsid w:val="00F16734"/>
    <w:rsid w:val="00F22AA3"/>
    <w:rsid w:val="00F33B88"/>
    <w:rsid w:val="00F64D94"/>
    <w:rsid w:val="00F73309"/>
    <w:rsid w:val="00F80C90"/>
    <w:rsid w:val="00FB455D"/>
    <w:rsid w:val="00FC53F1"/>
    <w:rsid w:val="00FD4ED6"/>
    <w:rsid w:val="00FE10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757BC0E5"/>
  <w15:docId w15:val="{5B8BBB3B-9BD9-4EDB-9B99-502FD610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270"/>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uiPriority w:val="39"/>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2B4300"/>
    <w:pPr>
      <w:tabs>
        <w:tab w:val="left" w:pos="480"/>
        <w:tab w:val="right" w:leader="dot" w:pos="9010"/>
      </w:tabs>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420A05"/>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cf01">
    <w:name w:val="cf01"/>
    <w:basedOn w:val="DefaultParagraphFont"/>
    <w:rsid w:val="005165FA"/>
    <w:rPr>
      <w:rFonts w:ascii="Segoe UI" w:hAnsi="Segoe UI" w:cs="Segoe UI" w:hint="default"/>
      <w:sz w:val="18"/>
      <w:szCs w:val="18"/>
    </w:rPr>
  </w:style>
  <w:style w:type="character" w:customStyle="1" w:styleId="normaltextrun">
    <w:name w:val="normaltextrun"/>
    <w:basedOn w:val="DefaultParagraphFont"/>
    <w:rsid w:val="00C968EC"/>
  </w:style>
  <w:style w:type="character" w:customStyle="1" w:styleId="rynqvb">
    <w:name w:val="rynqvb"/>
    <w:basedOn w:val="DefaultParagraphFont"/>
    <w:rsid w:val="00C96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5635">
      <w:bodyDiv w:val="1"/>
      <w:marLeft w:val="0"/>
      <w:marRight w:val="0"/>
      <w:marTop w:val="0"/>
      <w:marBottom w:val="0"/>
      <w:divBdr>
        <w:top w:val="none" w:sz="0" w:space="0" w:color="auto"/>
        <w:left w:val="none" w:sz="0" w:space="0" w:color="auto"/>
        <w:bottom w:val="none" w:sz="0" w:space="0" w:color="auto"/>
        <w:right w:val="none" w:sz="0" w:space="0" w:color="auto"/>
      </w:divBdr>
    </w:div>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77990963">
      <w:bodyDiv w:val="1"/>
      <w:marLeft w:val="0"/>
      <w:marRight w:val="0"/>
      <w:marTop w:val="0"/>
      <w:marBottom w:val="0"/>
      <w:divBdr>
        <w:top w:val="none" w:sz="0" w:space="0" w:color="auto"/>
        <w:left w:val="none" w:sz="0" w:space="0" w:color="auto"/>
        <w:bottom w:val="none" w:sz="0" w:space="0" w:color="auto"/>
        <w:right w:val="none" w:sz="0" w:space="0" w:color="auto"/>
      </w:divBdr>
    </w:div>
    <w:div w:id="129828373">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79390484">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676">
      <w:bodyDiv w:val="1"/>
      <w:marLeft w:val="0"/>
      <w:marRight w:val="0"/>
      <w:marTop w:val="0"/>
      <w:marBottom w:val="0"/>
      <w:divBdr>
        <w:top w:val="none" w:sz="0" w:space="0" w:color="auto"/>
        <w:left w:val="none" w:sz="0" w:space="0" w:color="auto"/>
        <w:bottom w:val="none" w:sz="0" w:space="0" w:color="auto"/>
        <w:right w:val="none" w:sz="0" w:space="0" w:color="auto"/>
      </w:divBdr>
    </w:div>
    <w:div w:id="245963586">
      <w:bodyDiv w:val="1"/>
      <w:marLeft w:val="0"/>
      <w:marRight w:val="0"/>
      <w:marTop w:val="0"/>
      <w:marBottom w:val="0"/>
      <w:divBdr>
        <w:top w:val="none" w:sz="0" w:space="0" w:color="auto"/>
        <w:left w:val="none" w:sz="0" w:space="0" w:color="auto"/>
        <w:bottom w:val="none" w:sz="0" w:space="0" w:color="auto"/>
        <w:right w:val="none" w:sz="0" w:space="0" w:color="auto"/>
      </w:divBdr>
    </w:div>
    <w:div w:id="272712956">
      <w:bodyDiv w:val="1"/>
      <w:marLeft w:val="0"/>
      <w:marRight w:val="0"/>
      <w:marTop w:val="0"/>
      <w:marBottom w:val="0"/>
      <w:divBdr>
        <w:top w:val="none" w:sz="0" w:space="0" w:color="auto"/>
        <w:left w:val="none" w:sz="0" w:space="0" w:color="auto"/>
        <w:bottom w:val="none" w:sz="0" w:space="0" w:color="auto"/>
        <w:right w:val="none" w:sz="0" w:space="0" w:color="auto"/>
      </w:divBdr>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339894465">
      <w:bodyDiv w:val="1"/>
      <w:marLeft w:val="0"/>
      <w:marRight w:val="0"/>
      <w:marTop w:val="0"/>
      <w:marBottom w:val="0"/>
      <w:divBdr>
        <w:top w:val="none" w:sz="0" w:space="0" w:color="auto"/>
        <w:left w:val="none" w:sz="0" w:space="0" w:color="auto"/>
        <w:bottom w:val="none" w:sz="0" w:space="0" w:color="auto"/>
        <w:right w:val="none" w:sz="0" w:space="0" w:color="auto"/>
      </w:divBdr>
    </w:div>
    <w:div w:id="366029630">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428239673">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560484793">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094518">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843975432">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43435645">
      <w:bodyDiv w:val="1"/>
      <w:marLeft w:val="0"/>
      <w:marRight w:val="0"/>
      <w:marTop w:val="0"/>
      <w:marBottom w:val="0"/>
      <w:divBdr>
        <w:top w:val="none" w:sz="0" w:space="0" w:color="auto"/>
        <w:left w:val="none" w:sz="0" w:space="0" w:color="auto"/>
        <w:bottom w:val="none" w:sz="0" w:space="0" w:color="auto"/>
        <w:right w:val="none" w:sz="0" w:space="0" w:color="auto"/>
      </w:divBdr>
    </w:div>
    <w:div w:id="1383210926">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40838000">
      <w:bodyDiv w:val="1"/>
      <w:marLeft w:val="0"/>
      <w:marRight w:val="0"/>
      <w:marTop w:val="0"/>
      <w:marBottom w:val="0"/>
      <w:divBdr>
        <w:top w:val="none" w:sz="0" w:space="0" w:color="auto"/>
        <w:left w:val="none" w:sz="0" w:space="0" w:color="auto"/>
        <w:bottom w:val="none" w:sz="0" w:space="0" w:color="auto"/>
        <w:right w:val="none" w:sz="0" w:space="0" w:color="auto"/>
      </w:divBdr>
    </w:div>
    <w:div w:id="1452435310">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73542172">
      <w:bodyDiv w:val="1"/>
      <w:marLeft w:val="0"/>
      <w:marRight w:val="0"/>
      <w:marTop w:val="0"/>
      <w:marBottom w:val="0"/>
      <w:divBdr>
        <w:top w:val="none" w:sz="0" w:space="0" w:color="auto"/>
        <w:left w:val="none" w:sz="0" w:space="0" w:color="auto"/>
        <w:bottom w:val="none" w:sz="0" w:space="0" w:color="auto"/>
        <w:right w:val="none" w:sz="0" w:space="0" w:color="auto"/>
      </w:divBdr>
    </w:div>
    <w:div w:id="1656567394">
      <w:bodyDiv w:val="1"/>
      <w:marLeft w:val="0"/>
      <w:marRight w:val="0"/>
      <w:marTop w:val="0"/>
      <w:marBottom w:val="0"/>
      <w:divBdr>
        <w:top w:val="none" w:sz="0" w:space="0" w:color="auto"/>
        <w:left w:val="none" w:sz="0" w:space="0" w:color="auto"/>
        <w:bottom w:val="none" w:sz="0" w:space="0" w:color="auto"/>
        <w:right w:val="none" w:sz="0" w:space="0" w:color="auto"/>
      </w:divBdr>
    </w:div>
    <w:div w:id="1660117222">
      <w:bodyDiv w:val="1"/>
      <w:marLeft w:val="0"/>
      <w:marRight w:val="0"/>
      <w:marTop w:val="0"/>
      <w:marBottom w:val="0"/>
      <w:divBdr>
        <w:top w:val="none" w:sz="0" w:space="0" w:color="auto"/>
        <w:left w:val="none" w:sz="0" w:space="0" w:color="auto"/>
        <w:bottom w:val="none" w:sz="0" w:space="0" w:color="auto"/>
        <w:right w:val="none" w:sz="0" w:space="0" w:color="auto"/>
      </w:divBdr>
    </w:div>
    <w:div w:id="1704863711">
      <w:bodyDiv w:val="1"/>
      <w:marLeft w:val="0"/>
      <w:marRight w:val="0"/>
      <w:marTop w:val="0"/>
      <w:marBottom w:val="0"/>
      <w:divBdr>
        <w:top w:val="none" w:sz="0" w:space="0" w:color="auto"/>
        <w:left w:val="none" w:sz="0" w:space="0" w:color="auto"/>
        <w:bottom w:val="none" w:sz="0" w:space="0" w:color="auto"/>
        <w:right w:val="none" w:sz="0" w:space="0" w:color="auto"/>
      </w:divBdr>
    </w:div>
    <w:div w:id="1735933417">
      <w:bodyDiv w:val="1"/>
      <w:marLeft w:val="0"/>
      <w:marRight w:val="0"/>
      <w:marTop w:val="0"/>
      <w:marBottom w:val="0"/>
      <w:divBdr>
        <w:top w:val="none" w:sz="0" w:space="0" w:color="auto"/>
        <w:left w:val="none" w:sz="0" w:space="0" w:color="auto"/>
        <w:bottom w:val="none" w:sz="0" w:space="0" w:color="auto"/>
        <w:right w:val="none" w:sz="0" w:space="0" w:color="auto"/>
      </w:divBdr>
    </w:div>
    <w:div w:id="1771511595">
      <w:bodyDiv w:val="1"/>
      <w:marLeft w:val="0"/>
      <w:marRight w:val="0"/>
      <w:marTop w:val="0"/>
      <w:marBottom w:val="0"/>
      <w:divBdr>
        <w:top w:val="none" w:sz="0" w:space="0" w:color="auto"/>
        <w:left w:val="none" w:sz="0" w:space="0" w:color="auto"/>
        <w:bottom w:val="none" w:sz="0" w:space="0" w:color="auto"/>
        <w:right w:val="none" w:sz="0" w:space="0" w:color="auto"/>
      </w:divBdr>
    </w:div>
    <w:div w:id="1788625194">
      <w:bodyDiv w:val="1"/>
      <w:marLeft w:val="0"/>
      <w:marRight w:val="0"/>
      <w:marTop w:val="0"/>
      <w:marBottom w:val="0"/>
      <w:divBdr>
        <w:top w:val="none" w:sz="0" w:space="0" w:color="auto"/>
        <w:left w:val="none" w:sz="0" w:space="0" w:color="auto"/>
        <w:bottom w:val="none" w:sz="0" w:space="0" w:color="auto"/>
        <w:right w:val="none" w:sz="0" w:space="0" w:color="auto"/>
      </w:divBdr>
    </w:div>
    <w:div w:id="1968849063">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023699414">
      <w:bodyDiv w:val="1"/>
      <w:marLeft w:val="0"/>
      <w:marRight w:val="0"/>
      <w:marTop w:val="0"/>
      <w:marBottom w:val="0"/>
      <w:divBdr>
        <w:top w:val="none" w:sz="0" w:space="0" w:color="auto"/>
        <w:left w:val="none" w:sz="0" w:space="0" w:color="auto"/>
        <w:bottom w:val="none" w:sz="0" w:space="0" w:color="auto"/>
        <w:right w:val="none" w:sz="0" w:space="0" w:color="auto"/>
      </w:divBdr>
    </w:div>
    <w:div w:id="2135903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dms.mpeg.expert/doc_end_user/current_document.php?id=90529&amp;id_meeting=196" TargetMode="External"/><Relationship Id="rId21" Type="http://schemas.openxmlformats.org/officeDocument/2006/relationships/hyperlink" Target="https://www.iso.org/standard/83696.html" TargetMode="External"/><Relationship Id="rId42" Type="http://schemas.openxmlformats.org/officeDocument/2006/relationships/hyperlink" Target="https://www.iso.org/iso-standards-and-patents.html" TargetMode="External"/><Relationship Id="rId63" Type="http://schemas.openxmlformats.org/officeDocument/2006/relationships/hyperlink" Target="https://github.com/KhronosGroup/glTF/blob/master/extensions/README.md" TargetMode="External"/><Relationship Id="rId84" Type="http://schemas.openxmlformats.org/officeDocument/2006/relationships/hyperlink" Target="https://dms.mpeg.expert/doc_end_user/current_document.php?id=85291&amp;id_meeting=192" TargetMode="External"/><Relationship Id="rId138" Type="http://schemas.openxmlformats.org/officeDocument/2006/relationships/fontTable" Target="fontTable.xml"/><Relationship Id="rId16" Type="http://schemas.openxmlformats.org/officeDocument/2006/relationships/footer" Target="footer2.xml"/><Relationship Id="rId107" Type="http://schemas.openxmlformats.org/officeDocument/2006/relationships/control" Target="activeX/activeX3.xml"/><Relationship Id="rId11" Type="http://schemas.openxmlformats.org/officeDocument/2006/relationships/image" Target="media/image1.jpeg"/><Relationship Id="rId32" Type="http://schemas.openxmlformats.org/officeDocument/2006/relationships/hyperlink" Target="https://github.com/KhronosGroup/glTF/blob/master/specification/2.0/README.md" TargetMode="External"/><Relationship Id="rId37" Type="http://schemas.openxmlformats.org/officeDocument/2006/relationships/hyperlink" Target="https://www.iso.org/standard/83696.html" TargetMode="External"/><Relationship Id="rId53" Type="http://schemas.openxmlformats.org/officeDocument/2006/relationships/hyperlink" Target="https://www.linkedin.com/in/ACoAABeikS4BduV21BklETEPce2ccT18_ydnwrk" TargetMode="External"/><Relationship Id="rId58" Type="http://schemas.openxmlformats.org/officeDocument/2006/relationships/hyperlink" Target="https://www.linkedin.com/company/3gpp/" TargetMode="External"/><Relationship Id="rId74" Type="http://schemas.openxmlformats.org/officeDocument/2006/relationships/hyperlink" Target="https://dms.mpeg.expert/doc_end_user/current_document.php?id=83120&amp;id_meeting=190" TargetMode="External"/><Relationship Id="rId79" Type="http://schemas.openxmlformats.org/officeDocument/2006/relationships/hyperlink" Target="https://dms.mpeg.expert/doc_end_user/documents/139_OnLine/wg11/MDS21885_WG03_N00671.zip" TargetMode="External"/><Relationship Id="rId102" Type="http://schemas.openxmlformats.org/officeDocument/2006/relationships/hyperlink" Target="https://dms.mpeg.expert/doc_end_user/documents/141_OnLine/wg11/MDS22339_WG03_N00815.zip" TargetMode="External"/><Relationship Id="rId123" Type="http://schemas.openxmlformats.org/officeDocument/2006/relationships/hyperlink" Target="file:///C:\gurdep" TargetMode="External"/><Relationship Id="rId128" Type="http://schemas.openxmlformats.org/officeDocument/2006/relationships/hyperlink" Target="https://gitlab.com/users/sign_in" TargetMode="External"/><Relationship Id="rId5" Type="http://schemas.openxmlformats.org/officeDocument/2006/relationships/numbering" Target="numbering.xml"/><Relationship Id="rId90" Type="http://schemas.openxmlformats.org/officeDocument/2006/relationships/hyperlink" Target="https://dms.mpeg.expert/doc_end_user/current_meeting.php?id_meeting=193&amp;type_order=0&amp;sql_type=upload_document_date_time" TargetMode="External"/><Relationship Id="rId95" Type="http://schemas.openxmlformats.org/officeDocument/2006/relationships/image" Target="media/image8.png"/><Relationship Id="rId22" Type="http://schemas.openxmlformats.org/officeDocument/2006/relationships/hyperlink" Target="https://sd.iso.org/projects/project/83696/overview" TargetMode="External"/><Relationship Id="rId27" Type="http://schemas.openxmlformats.org/officeDocument/2006/relationships/image" Target="media/image3.png"/><Relationship Id="rId43" Type="http://schemas.openxmlformats.org/officeDocument/2006/relationships/hyperlink" Target="http://mpegx.int-evry.fr/software/MPEG/Systems/SceneDescription/Specification/23090-14/-/tree/master/Extensions" TargetMode="External"/><Relationship Id="rId48" Type="http://schemas.openxmlformats.org/officeDocument/2006/relationships/hyperlink" Target="https://www.linkedin.com/in/ACoAAAAlWk8BoqVRVOMs6K9VmNP-L2WBMX7_7YQ" TargetMode="External"/><Relationship Id="rId64" Type="http://schemas.openxmlformats.org/officeDocument/2006/relationships/hyperlink" Target="https://www.khronos.org/events/" TargetMode="External"/><Relationship Id="rId69" Type="http://schemas.openxmlformats.org/officeDocument/2006/relationships/hyperlink" Target="https://dms.mpeg.expert/doc_end_user/current_document.php?id=81135&amp;id_meeting=188" TargetMode="External"/><Relationship Id="rId113" Type="http://schemas.openxmlformats.org/officeDocument/2006/relationships/hyperlink" Target="https://dms.mpeg.expert/doc_end_user/current_document.php?id=90514&amp;id_meeting=196" TargetMode="External"/><Relationship Id="rId118" Type="http://schemas.openxmlformats.org/officeDocument/2006/relationships/hyperlink" Target="https://dms.mpeg.expert/doc_end_user/current_document.php?id=93547&amp;id_meeting=198" TargetMode="External"/><Relationship Id="rId134" Type="http://schemas.openxmlformats.org/officeDocument/2006/relationships/hyperlink" Target="mailto:bouazizi@qti.qualcomm.com" TargetMode="External"/><Relationship Id="rId139" Type="http://schemas.microsoft.com/office/2011/relationships/people" Target="people.xml"/><Relationship Id="rId80" Type="http://schemas.openxmlformats.org/officeDocument/2006/relationships/hyperlink" Target="https://dms.mpeg.expert/doc_end_user/current_document.php?id=85069&amp;id_meeting=192" TargetMode="External"/><Relationship Id="rId85" Type="http://schemas.openxmlformats.org/officeDocument/2006/relationships/hyperlink" Target="https://dms.mpeg.expert/doc_end_user/documents/140_Mainz/wg11/MDS22200_WG03_N00753.zip" TargetMode="Externa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33" Type="http://schemas.openxmlformats.org/officeDocument/2006/relationships/hyperlink" Target="https://github.com/KhronosGroup/glTF/blob/master/extensions/README.md" TargetMode="External"/><Relationship Id="rId38" Type="http://schemas.openxmlformats.org/officeDocument/2006/relationships/hyperlink" Target="https://www.iso.org/standard/80900.html" TargetMode="External"/><Relationship Id="rId59" Type="http://schemas.openxmlformats.org/officeDocument/2006/relationships/hyperlink" Target="https://lnkd.in/eazc69Ba" TargetMode="External"/><Relationship Id="rId103" Type="http://schemas.openxmlformats.org/officeDocument/2006/relationships/hyperlink" Target="https://dms.mpeg.expert/doc_end_user/current_document.php?id=87765&amp;id_meeting=194" TargetMode="External"/><Relationship Id="rId108" Type="http://schemas.openxmlformats.org/officeDocument/2006/relationships/hyperlink" Target="https://dms.mpeg.expert/doc_end_user/current_document.php?id=87825&amp;id_meeting=194" TargetMode="External"/><Relationship Id="rId124" Type="http://schemas.openxmlformats.org/officeDocument/2006/relationships/hyperlink" Target="https://dms.mpeg.expert/doc_end_user/current_document.php?id=93547&amp;id_meeting=198" TargetMode="External"/><Relationship Id="rId129" Type="http://schemas.openxmlformats.org/officeDocument/2006/relationships/hyperlink" Target="mailto:champelmaryluc@xiaomi.com" TargetMode="External"/><Relationship Id="rId54" Type="http://schemas.openxmlformats.org/officeDocument/2006/relationships/hyperlink" Target="https://www.linkedin.com/in/ACoAAAHPxh0BdrQofs-Yme26VI5QOGpQW9mGVy4" TargetMode="External"/><Relationship Id="rId70" Type="http://schemas.openxmlformats.org/officeDocument/2006/relationships/hyperlink" Target="https://dms.mpeg.expert/doc_end_user/documents/136_OnLine/wg11/MDS21056_WG03_N00434.zip" TargetMode="External"/><Relationship Id="rId75" Type="http://schemas.openxmlformats.org/officeDocument/2006/relationships/hyperlink" Target="https://dms.mpeg.expert/doc_end_user/documents/138_OnLine/wg11/MDS21603_WG03_N00588.zip" TargetMode="External"/><Relationship Id="rId91" Type="http://schemas.openxmlformats.org/officeDocument/2006/relationships/hyperlink" Target="https://dms.mpeg.expert/doc_end_user/current_meeting.php?id_meeting=193&amp;type_order=0&amp;sql_type=document.id_group" TargetMode="External"/><Relationship Id="rId96" Type="http://schemas.openxmlformats.org/officeDocument/2006/relationships/image" Target="media/image9.wmf"/><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iso.org/standard/84769.html" TargetMode="External"/><Relationship Id="rId28" Type="http://schemas.openxmlformats.org/officeDocument/2006/relationships/image" Target="media/image4.png"/><Relationship Id="rId49" Type="http://schemas.openxmlformats.org/officeDocument/2006/relationships/hyperlink" Target="https://www.linkedin.com/in/ACoAAAAwDbEBviagkk33BWszQ4QoaM7aAb-7ihQ" TargetMode="External"/><Relationship Id="rId114" Type="http://schemas.openxmlformats.org/officeDocument/2006/relationships/hyperlink" Target="https://dms.mpeg.expert/doc_end_user/current_document.php?id=90547&amp;id_meeting=196" TargetMode="External"/><Relationship Id="rId119" Type="http://schemas.openxmlformats.org/officeDocument/2006/relationships/hyperlink" Target="https://gitlab.com/mpeg-i/scene-description/scenarios/" TargetMode="External"/><Relationship Id="rId44" Type="http://schemas.openxmlformats.org/officeDocument/2006/relationships/hyperlink" Target="https://www.linkedin.com/company/the-khronos-group/" TargetMode="External"/><Relationship Id="rId60" Type="http://schemas.openxmlformats.org/officeDocument/2006/relationships/image" Target="media/image6.jpeg"/><Relationship Id="rId65" Type="http://schemas.openxmlformats.org/officeDocument/2006/relationships/hyperlink" Target="https://dms.mpeg.expert/doc_end_user/current_document.php?id=78184&amp;id_meeting=185" TargetMode="External"/><Relationship Id="rId81" Type="http://schemas.openxmlformats.org/officeDocument/2006/relationships/hyperlink" Target="https://dms.mpeg.expert/doc_end_user/documents/140_Mainz/wg11/MDS21968_WG03_N00689.zip" TargetMode="External"/><Relationship Id="rId86" Type="http://schemas.openxmlformats.org/officeDocument/2006/relationships/hyperlink" Target="https://dms.mpeg.expert/doc_end_user/current_meeting.php?id_meeting=193&amp;type_order=0&amp;sql_type=document_number" TargetMode="External"/><Relationship Id="rId130" Type="http://schemas.openxmlformats.org/officeDocument/2006/relationships/hyperlink" Target="mailto:lukasz.kondrad@nokia.com" TargetMode="External"/><Relationship Id="rId135" Type="http://schemas.openxmlformats.org/officeDocument/2006/relationships/hyperlink" Target="mailto:bouazizi@qti.qualcomm.com" TargetMode="Externa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www.iso.org/standard/83696.html" TargetMode="External"/><Relationship Id="rId109" Type="http://schemas.openxmlformats.org/officeDocument/2006/relationships/hyperlink" Target="https://dms.mpeg.expert/doc_end_user/documents/142_Antalya/wg11/MDS22679_WG03_N00918.zip" TargetMode="External"/><Relationship Id="rId34" Type="http://schemas.openxmlformats.org/officeDocument/2006/relationships/hyperlink" Target="https://github.com/KhronosGroup/glTF/blob/master/extensions/README.md" TargetMode="External"/><Relationship Id="rId50" Type="http://schemas.openxmlformats.org/officeDocument/2006/relationships/hyperlink" Target="https://www.linkedin.com/in/ACoAAAAUBEUBKbCilTsq_kuS_2_6wxYyEkp6uWE" TargetMode="External"/><Relationship Id="rId55" Type="http://schemas.openxmlformats.org/officeDocument/2006/relationships/hyperlink" Target="https://www.linkedin.com/in/ACoAADWpIJoBljbJMD89dBLMPXIGS6zt6Rh745U" TargetMode="External"/><Relationship Id="rId76" Type="http://schemas.openxmlformats.org/officeDocument/2006/relationships/hyperlink" Target="https://dms.mpeg.expert/doc_end_user/current_document.php?id=83961&amp;id_meeting=191" TargetMode="External"/><Relationship Id="rId97" Type="http://schemas.openxmlformats.org/officeDocument/2006/relationships/control" Target="activeX/activeX1.xml"/><Relationship Id="rId104" Type="http://schemas.openxmlformats.org/officeDocument/2006/relationships/image" Target="media/image10.png"/><Relationship Id="rId120" Type="http://schemas.openxmlformats.org/officeDocument/2006/relationships/hyperlink" Target="http://mpegfs.int-evry.fr/mpegcontent/ws-mpegcontent/MPEG-I/Part14-SceneDescriptions" TargetMode="External"/><Relationship Id="rId125" Type="http://schemas.openxmlformats.org/officeDocument/2006/relationships/hyperlink" Target="https://dms.mpeg.expert/doc_end_user/current_document.php?id=93637&amp;id_meeting=198" TargetMode="External"/><Relationship Id="rId7" Type="http://schemas.openxmlformats.org/officeDocument/2006/relationships/settings" Target="settings.xml"/><Relationship Id="rId71" Type="http://schemas.openxmlformats.org/officeDocument/2006/relationships/hyperlink" Target="https://dms.mpeg.expert/doc_end_user/current_document.php?id=82177&amp;id_meeting=189" TargetMode="External"/><Relationship Id="rId92" Type="http://schemas.openxmlformats.org/officeDocument/2006/relationships/hyperlink" Target="https://dms.mpeg.expert/doc_end_user/current_meeting.php?id_meeting=193&amp;type_order=0&amp;sql_type=title" TargetMode="External"/><Relationship Id="rId2" Type="http://schemas.openxmlformats.org/officeDocument/2006/relationships/customXml" Target="../customXml/item2.xml"/><Relationship Id="rId29" Type="http://schemas.openxmlformats.org/officeDocument/2006/relationships/image" Target="media/image5.png"/><Relationship Id="rId24" Type="http://schemas.openxmlformats.org/officeDocument/2006/relationships/hyperlink" Target="https://sd.iso.org/projects/project/84769/overview" TargetMode="External"/><Relationship Id="rId40" Type="http://schemas.openxmlformats.org/officeDocument/2006/relationships/hyperlink" Target="https://github.com/MPEGGroup/Scene-Description" TargetMode="External"/><Relationship Id="rId45" Type="http://schemas.openxmlformats.org/officeDocument/2006/relationships/hyperlink" Target="https://www.linkedin.com/in/ACoAAABzII8BOGSlKHQJx0qsSleydHO4Jle_u9g" TargetMode="External"/><Relationship Id="rId66" Type="http://schemas.openxmlformats.org/officeDocument/2006/relationships/hyperlink" Target="https://dms.mpeg.expert/doc_end_user/documents/133_OnLine/wg11/MDS20159_WG03_N00180.zip" TargetMode="External"/><Relationship Id="rId87" Type="http://schemas.openxmlformats.org/officeDocument/2006/relationships/hyperlink" Target="https://dms.mpeg.expert/doc_end_user/current_meeting.php?id_meeting=193&amp;type_order=0&amp;sql_type=document.id_sub_group" TargetMode="External"/><Relationship Id="rId110" Type="http://schemas.openxmlformats.org/officeDocument/2006/relationships/hyperlink" Target="https://www.khronos.org/events/gltf-meetup-July2023" TargetMode="External"/><Relationship Id="rId115" Type="http://schemas.openxmlformats.org/officeDocument/2006/relationships/hyperlink" Target="https://dms.mpeg.expert/doc_end_user/current_document.php?id=93489&amp;id_meeting=198" TargetMode="External"/><Relationship Id="rId131" Type="http://schemas.openxmlformats.org/officeDocument/2006/relationships/hyperlink" Target="mailto:yago.sanchez@hhi.fraunhofer.de" TargetMode="External"/><Relationship Id="rId136" Type="http://schemas.openxmlformats.org/officeDocument/2006/relationships/hyperlink" Target="mailto:Gurdeep.Bhullar@InterDigital.com" TargetMode="External"/><Relationship Id="rId61" Type="http://schemas.openxmlformats.org/officeDocument/2006/relationships/hyperlink" Target="https://github.com/haudiobe/glTF/blob/main/extensions/README.md" TargetMode="External"/><Relationship Id="rId82" Type="http://schemas.openxmlformats.org/officeDocument/2006/relationships/hyperlink" Target="https://dms.mpeg.expert/doc_end_user/current_document.php?id=85289&amp;id_meeting=192" TargetMode="External"/><Relationship Id="rId19" Type="http://schemas.openxmlformats.org/officeDocument/2006/relationships/hyperlink" Target="https://www.iso.org/standard/80900.html" TargetMode="External"/><Relationship Id="rId14" Type="http://schemas.openxmlformats.org/officeDocument/2006/relationships/header" Target="header2.xml"/><Relationship Id="rId30" Type="http://schemas.openxmlformats.org/officeDocument/2006/relationships/hyperlink" Target="https://sd.iso.org/projects/project/87584/overview" TargetMode="External"/><Relationship Id="rId35" Type="http://schemas.openxmlformats.org/officeDocument/2006/relationships/hyperlink" Target="https://github.com/KhronosGroup/glTF/blob/master/extensions/Prefixes.md" TargetMode="External"/><Relationship Id="rId56" Type="http://schemas.openxmlformats.org/officeDocument/2006/relationships/hyperlink" Target="https://www.linkedin.com/in/ACoAAAABm4wBfQbOVw0iZ0JuU4-i-m4E7-tiP0w" TargetMode="External"/><Relationship Id="rId77" Type="http://schemas.openxmlformats.org/officeDocument/2006/relationships/hyperlink" Target="https://dms.mpeg.expert/doc_end_user/documents/139_OnLine/wg11/MDS21744_WG03_N00615.zip" TargetMode="External"/><Relationship Id="rId100" Type="http://schemas.openxmlformats.org/officeDocument/2006/relationships/control" Target="activeX/activeX2.xml"/><Relationship Id="rId105" Type="http://schemas.openxmlformats.org/officeDocument/2006/relationships/hyperlink" Target="https://dms.mpeg.expert/doc_end_user/current_document.php?id=87793&amp;id_meeting=194" TargetMode="External"/><Relationship Id="rId126" Type="http://schemas.openxmlformats.org/officeDocument/2006/relationships/hyperlink" Target="https://gitlab.com/mpeg-i/scene-description/test-vectors" TargetMode="External"/><Relationship Id="rId8" Type="http://schemas.openxmlformats.org/officeDocument/2006/relationships/webSettings" Target="webSettings.xml"/><Relationship Id="rId51" Type="http://schemas.openxmlformats.org/officeDocument/2006/relationships/hyperlink" Target="https://www.linkedin.com/in/ACoAAAJvsVcBFQvM_uLkeZX2_oN1i2hZlOIWky4" TargetMode="External"/><Relationship Id="rId72" Type="http://schemas.openxmlformats.org/officeDocument/2006/relationships/hyperlink" Target="https://dms.mpeg.expert/doc_end_user/documents/137_OnLine/wg11/MDS21327_WG03_N00511.zip" TargetMode="External"/><Relationship Id="rId93" Type="http://schemas.openxmlformats.org/officeDocument/2006/relationships/hyperlink" Target="https://dms.mpeg.expert/doc_end_user/current_meeting.php?id_meeting=193&amp;type_order=0&amp;sql_type=authors" TargetMode="External"/><Relationship Id="rId98" Type="http://schemas.openxmlformats.org/officeDocument/2006/relationships/hyperlink" Target="https://dms.mpeg.expert/doc_end_user/current_document.php?id=86293&amp;id_meeting=193" TargetMode="External"/><Relationship Id="rId121" Type="http://schemas.openxmlformats.org/officeDocument/2006/relationships/hyperlink" Target="http://mpegx.int-evry.fr/software/MPEG/Systems/SceneDescription/test-assets" TargetMode="External"/><Relationship Id="rId3" Type="http://schemas.openxmlformats.org/officeDocument/2006/relationships/customXml" Target="../customXml/item3.xml"/><Relationship Id="rId25" Type="http://schemas.openxmlformats.org/officeDocument/2006/relationships/hyperlink" Target="https://sd.iso.org/projects/project/86439/overview" TargetMode="External"/><Relationship Id="rId46" Type="http://schemas.openxmlformats.org/officeDocument/2006/relationships/hyperlink" Target="https://www.linkedin.com/in/ACoAAAA_W7MBW6HtQKZOIdZu4ULEFmu3sUi9KV0" TargetMode="External"/><Relationship Id="rId67" Type="http://schemas.openxmlformats.org/officeDocument/2006/relationships/hyperlink" Target="https://dms.mpeg.expert/doc_end_user/current_document.php?id=79965&amp;id_meeting=187" TargetMode="External"/><Relationship Id="rId116" Type="http://schemas.openxmlformats.org/officeDocument/2006/relationships/hyperlink" Target="https://dms.mpeg.expert/doc_end_user/current_document.php?id=93695&amp;id_meeting=198" TargetMode="External"/><Relationship Id="rId137" Type="http://schemas.openxmlformats.org/officeDocument/2006/relationships/footer" Target="footer4.xml"/><Relationship Id="rId20" Type="http://schemas.openxmlformats.org/officeDocument/2006/relationships/hyperlink" Target="https://sd.iso.org/projects/project/80900/overview" TargetMode="External"/><Relationship Id="rId41" Type="http://schemas.openxmlformats.org/officeDocument/2006/relationships/hyperlink" Target="https://standards.iso.org/" TargetMode="External"/><Relationship Id="rId62" Type="http://schemas.openxmlformats.org/officeDocument/2006/relationships/image" Target="media/image7.jpg"/><Relationship Id="rId83" Type="http://schemas.openxmlformats.org/officeDocument/2006/relationships/hyperlink" Target="https://dms.mpeg.expert/doc_end_user/documents/140_Mainz/wg11/MDS22198_WG03_N00751.zip" TargetMode="External"/><Relationship Id="rId88" Type="http://schemas.openxmlformats.org/officeDocument/2006/relationships/hyperlink" Target="https://dms.mpeg.expert/doc_end_user/current_meeting.php?id_meeting=193&amp;type_order=0&amp;sql_type=document_gnumber" TargetMode="External"/><Relationship Id="rId111" Type="http://schemas.openxmlformats.org/officeDocument/2006/relationships/hyperlink" Target="https://www.khronos.org/developers/linkto/gltf-2.0-extensions-in-mpeg-and-3gpp-real-time-exchange-formats-for-3d-experiences" TargetMode="External"/><Relationship Id="rId132" Type="http://schemas.openxmlformats.org/officeDocument/2006/relationships/hyperlink" Target="mailto:bouazizi@qti.qualcomm.com" TargetMode="External"/><Relationship Id="rId15" Type="http://schemas.openxmlformats.org/officeDocument/2006/relationships/footer" Target="footer1.xml"/><Relationship Id="rId36" Type="http://schemas.openxmlformats.org/officeDocument/2006/relationships/hyperlink" Target="https://www.iso.org/standard/80900.html" TargetMode="External"/><Relationship Id="rId57" Type="http://schemas.openxmlformats.org/officeDocument/2006/relationships/hyperlink" Target="https://www.linkedin.com/company/metaverse-standards-forum/" TargetMode="External"/><Relationship Id="rId106" Type="http://schemas.openxmlformats.org/officeDocument/2006/relationships/hyperlink" Target="https://dms.mpeg.expert/doc_end_user/documents/142_Antalya/wg11/MDS22647_WG03_N00904.zip" TargetMode="External"/><Relationship Id="rId127" Type="http://schemas.openxmlformats.org/officeDocument/2006/relationships/hyperlink" Target="http://mpegfs.int-evry.fr/mpegcontent/ws-mpegcontent/MPEG-I/Part14-SceneDescriptions" TargetMode="External"/><Relationship Id="rId10" Type="http://schemas.openxmlformats.org/officeDocument/2006/relationships/endnotes" Target="endnotes.xml"/><Relationship Id="rId31" Type="http://schemas.openxmlformats.org/officeDocument/2006/relationships/hyperlink" Target="https://github.com/KhronosGroup/glTF/blob/master/specification/2.0/README.md" TargetMode="External"/><Relationship Id="rId52" Type="http://schemas.openxmlformats.org/officeDocument/2006/relationships/hyperlink" Target="https://www.linkedin.com/in/ACoAAAAdd-gBwt27NDRKFIyeasKdoIOrxKb8SXM" TargetMode="External"/><Relationship Id="rId73" Type="http://schemas.openxmlformats.org/officeDocument/2006/relationships/hyperlink" Target="https://dms.mpeg.expert/doc_end_user/documents/138_OnLine/wg11/MDS21435_WG03_N00542.zip" TargetMode="External"/><Relationship Id="rId78" Type="http://schemas.openxmlformats.org/officeDocument/2006/relationships/hyperlink" Target="https://dms.mpeg.expert/doc_end_user/current_document.php?id=84100&amp;id_meeting=191" TargetMode="External"/><Relationship Id="rId94" Type="http://schemas.openxmlformats.org/officeDocument/2006/relationships/hyperlink" Target="javascript:%20submitform()" TargetMode="External"/><Relationship Id="rId99" Type="http://schemas.openxmlformats.org/officeDocument/2006/relationships/hyperlink" Target="https://dms.mpeg.expert/doc_end_user/documents/141_OnLine/wg11/MDS22293_WG03_N00769.zip" TargetMode="External"/><Relationship Id="rId101" Type="http://schemas.openxmlformats.org/officeDocument/2006/relationships/hyperlink" Target="https://dms.mpeg.expert/doc_end_user/current_document.php?id=86339&amp;id_meeting=193" TargetMode="External"/><Relationship Id="rId122" Type="http://schemas.openxmlformats.org/officeDocument/2006/relationships/hyperlink" Target="file:///C:\ibouazizi"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image" Target="media/image2.png"/><Relationship Id="rId47" Type="http://schemas.openxmlformats.org/officeDocument/2006/relationships/hyperlink" Target="https://www.linkedin.com/in/ACoAABbg1eYBz6ghlVhx02wl-M8UjdGaJ1rb2T8" TargetMode="External"/><Relationship Id="rId68" Type="http://schemas.openxmlformats.org/officeDocument/2006/relationships/hyperlink" Target="https://dms.mpeg.expert/doc_end_user/documents/135_OnLine/wg11/MDS20563_WG03_N00309.zip" TargetMode="External"/><Relationship Id="rId89" Type="http://schemas.openxmlformats.org/officeDocument/2006/relationships/hyperlink" Target="https://dms.mpeg.expert/doc_end_user/current_meeting.php?id_meeting=193&amp;type_order=0&amp;sql_type=document_date_time" TargetMode="External"/><Relationship Id="rId112" Type="http://schemas.openxmlformats.org/officeDocument/2006/relationships/hyperlink" Target="https://www.khronos.org/developers/linkto/gltf-2.0-extensions-in-mpeg-and-3gpp-real-time-exchange-formats-for-3d-experiences-vid" TargetMode="External"/><Relationship Id="rId133" Type="http://schemas.openxmlformats.org/officeDocument/2006/relationships/hyperlink" Target="mailto:lukasz.kondrad@nokia.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2006/documentManagement/types"/>
    <ds:schemaRef ds:uri="03c59094-19d7-4ab6-af0d-b26dde5bdfcb"/>
    <ds:schemaRef ds:uri="http://purl.org/dc/elements/1.1/"/>
    <ds:schemaRef ds:uri="http://schemas.microsoft.com/office/infopath/2007/PartnerControls"/>
    <ds:schemaRef ds:uri="51a447b9-16fa-4bb8-b271-d3b97ab1d2ab"/>
    <ds:schemaRef ds:uri="http://purl.org/dc/terms/"/>
  </ds:schemaRefs>
</ds:datastoreItem>
</file>

<file path=customXml/itemProps4.xml><?xml version="1.0" encoding="utf-8"?>
<ds:datastoreItem xmlns:ds="http://schemas.openxmlformats.org/officeDocument/2006/customXml" ds:itemID="{7CB2E3D4-24E0-4E50-A28B-732DB3A7E10A}">
  <ds:schemaRefs>
    <ds:schemaRef ds:uri="http://schemas.microsoft.com/sharepoint/v3/contenttype/forms"/>
  </ds:schemaRefs>
</ds:datastoreItem>
</file>

<file path=docMetadata/LabelInfo.xml><?xml version="1.0" encoding="utf-8"?>
<clbl:labelList xmlns:clbl="http://schemas.microsoft.com/office/2020/mipLabelMetadata">
  <clbl:label id="{08f6f869-1ed0-46b3-a227-1d3e52347e28}" enabled="1" method="Standard" siteId="{98e9ba89-e1a1-4e38-9007-8bdabc25de1d}" contentBits="0" removed="0"/>
</clbl:labelList>
</file>

<file path=docProps/app.xml><?xml version="1.0" encoding="utf-8"?>
<Properties xmlns="http://schemas.openxmlformats.org/officeDocument/2006/extended-properties" xmlns:vt="http://schemas.openxmlformats.org/officeDocument/2006/docPropsVTypes">
  <Template>Normal</Template>
  <TotalTime>12</TotalTime>
  <Pages>27</Pages>
  <Words>9754</Words>
  <Characters>55602</Characters>
  <Application>Microsoft Office Word</Application>
  <DocSecurity>0</DocSecurity>
  <Lines>463</Lines>
  <Paragraphs>130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65226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Thomas Stockhammer (25/05/20)</cp:lastModifiedBy>
  <cp:revision>4</cp:revision>
  <dcterms:created xsi:type="dcterms:W3CDTF">2025-07-04T07:06:00Z</dcterms:created>
  <dcterms:modified xsi:type="dcterms:W3CDTF">2025-07-04T07:18:00Z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