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7D657" w14:textId="0DC3289E" w:rsidR="00CB798F" w:rsidRPr="00F45E55" w:rsidRDefault="00E843CE" w:rsidP="00385C5D">
      <w:pPr>
        <w:pStyle w:val="Title"/>
        <w:tabs>
          <w:tab w:val="left" w:pos="4589"/>
        </w:tabs>
        <w:jc w:val="right"/>
        <w:rPr>
          <w:sz w:val="28"/>
          <w:szCs w:val="28"/>
          <w:u w:val="none"/>
          <w:lang w:val="en-CA"/>
        </w:rPr>
      </w:pPr>
      <w:r w:rsidRPr="00F45E55">
        <w:rPr>
          <w:rFonts w:eastAsiaTheme="minorHAnsi"/>
          <w:noProof/>
          <w:lang w:val="en-CA"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F45E55">
        <w:rPr>
          <w:w w:val="115"/>
          <w:sz w:val="28"/>
          <w:szCs w:val="28"/>
          <w:u w:val="thick"/>
          <w:lang w:val="en-CA"/>
        </w:rPr>
        <w:t>ISO/IEC JTC 1/SC</w:t>
      </w:r>
      <w:r w:rsidR="004E45B6" w:rsidRPr="00F45E55">
        <w:rPr>
          <w:spacing w:val="-25"/>
          <w:w w:val="115"/>
          <w:sz w:val="28"/>
          <w:szCs w:val="28"/>
          <w:u w:val="thick"/>
          <w:lang w:val="en-CA"/>
        </w:rPr>
        <w:t xml:space="preserve"> </w:t>
      </w:r>
      <w:r w:rsidR="004E45B6" w:rsidRPr="00F45E55">
        <w:rPr>
          <w:w w:val="115"/>
          <w:sz w:val="28"/>
          <w:szCs w:val="28"/>
          <w:u w:val="thick"/>
          <w:lang w:val="en-CA"/>
        </w:rPr>
        <w:t>29/</w:t>
      </w:r>
      <w:r w:rsidR="00540DEA" w:rsidRPr="00F45E55">
        <w:rPr>
          <w:w w:val="115"/>
          <w:sz w:val="28"/>
          <w:szCs w:val="28"/>
          <w:u w:val="thick"/>
          <w:lang w:val="en-CA"/>
        </w:rPr>
        <w:t>WG 03</w:t>
      </w:r>
      <w:r w:rsidR="00263789" w:rsidRPr="00F45E55">
        <w:rPr>
          <w:w w:val="115"/>
          <w:sz w:val="28"/>
          <w:szCs w:val="28"/>
          <w:u w:val="thick"/>
          <w:lang w:val="en-CA"/>
        </w:rPr>
        <w:t xml:space="preserve"> </w:t>
      </w:r>
      <w:r w:rsidR="00692C53" w:rsidRPr="00F45E55">
        <w:rPr>
          <w:w w:val="115"/>
          <w:sz w:val="48"/>
          <w:szCs w:val="48"/>
          <w:u w:val="thick"/>
          <w:lang w:val="en-CA"/>
        </w:rPr>
        <w:t>N</w:t>
      </w:r>
      <w:r w:rsidR="00776445">
        <w:rPr>
          <w:w w:val="115"/>
          <w:sz w:val="48"/>
          <w:szCs w:val="48"/>
          <w:u w:val="thick"/>
          <w:lang w:val="en-CA"/>
        </w:rPr>
        <w:t>0</w:t>
      </w:r>
      <w:r w:rsidR="006A05A2">
        <w:rPr>
          <w:w w:val="115"/>
          <w:sz w:val="48"/>
          <w:szCs w:val="48"/>
          <w:u w:val="thick"/>
          <w:lang w:val="en-CA"/>
        </w:rPr>
        <w:t>1</w:t>
      </w:r>
      <w:ins w:id="0" w:author="Kashyap Kammachi-Sreedhar (Nokia)" w:date="2025-08-04T10:46:00Z" w16du:dateUtc="2025-08-04T07:46:00Z">
        <w:r w:rsidR="007607A3">
          <w:rPr>
            <w:w w:val="115"/>
            <w:sz w:val="48"/>
            <w:szCs w:val="48"/>
            <w:u w:val="thick"/>
            <w:lang w:val="en-CA"/>
          </w:rPr>
          <w:t>544</w:t>
        </w:r>
      </w:ins>
      <w:del w:id="1" w:author="Kashyap Kammachi-Sreedhar (Nokia)" w:date="2025-08-04T10:46:00Z" w16du:dateUtc="2025-08-04T07:46:00Z">
        <w:r w:rsidR="003A0349" w:rsidDel="007607A3">
          <w:rPr>
            <w:w w:val="115"/>
            <w:sz w:val="48"/>
            <w:szCs w:val="48"/>
            <w:u w:val="thick"/>
            <w:lang w:val="en-CA"/>
          </w:rPr>
          <w:delText>4</w:delText>
        </w:r>
        <w:r w:rsidR="00776445" w:rsidDel="007607A3">
          <w:rPr>
            <w:w w:val="115"/>
            <w:sz w:val="48"/>
            <w:szCs w:val="48"/>
            <w:u w:val="thick"/>
            <w:lang w:val="en-CA"/>
          </w:rPr>
          <w:delText>89</w:delText>
        </w:r>
      </w:del>
    </w:p>
    <w:p w14:paraId="7296C136" w14:textId="33B9E07C" w:rsidR="00CB798F" w:rsidRPr="00F45E55" w:rsidRDefault="00CB798F">
      <w:pPr>
        <w:rPr>
          <w:b/>
          <w:sz w:val="20"/>
          <w:lang w:val="en-CA"/>
        </w:rPr>
      </w:pPr>
    </w:p>
    <w:p w14:paraId="1C7F2D41" w14:textId="3CA79274" w:rsidR="00CB798F" w:rsidRPr="00F45E55" w:rsidRDefault="00CB798F">
      <w:pPr>
        <w:rPr>
          <w:b/>
          <w:sz w:val="20"/>
          <w:lang w:val="en-CA"/>
        </w:rPr>
      </w:pPr>
    </w:p>
    <w:p w14:paraId="55F7DB2C" w14:textId="25F357F6" w:rsidR="00CB798F" w:rsidRPr="00F45E55" w:rsidRDefault="00E843CE">
      <w:pPr>
        <w:spacing w:before="3"/>
        <w:rPr>
          <w:b/>
          <w:sz w:val="23"/>
          <w:lang w:val="en-CA"/>
        </w:rPr>
      </w:pPr>
      <w:r w:rsidRPr="00F45E55">
        <w:rPr>
          <w:noProof/>
          <w:lang w:val="en-CA"/>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F45E55" w:rsidRDefault="004E45B6" w:rsidP="004C352E">
      <w:pPr>
        <w:tabs>
          <w:tab w:val="left" w:pos="3099"/>
        </w:tabs>
        <w:spacing w:before="240"/>
        <w:ind w:left="104"/>
        <w:rPr>
          <w:snapToGrid w:val="0"/>
          <w:lang w:val="en-CA"/>
        </w:rPr>
      </w:pPr>
      <w:r w:rsidRPr="00F45E55">
        <w:rPr>
          <w:b/>
          <w:snapToGrid w:val="0"/>
          <w:lang w:val="en-CA"/>
        </w:rPr>
        <w:t>Document</w:t>
      </w:r>
      <w:r w:rsidRPr="00F45E55">
        <w:rPr>
          <w:b/>
          <w:snapToGrid w:val="0"/>
          <w:spacing w:val="14"/>
          <w:lang w:val="en-CA"/>
        </w:rPr>
        <w:t xml:space="preserve"> </w:t>
      </w:r>
      <w:r w:rsidRPr="00F45E55">
        <w:rPr>
          <w:b/>
          <w:snapToGrid w:val="0"/>
          <w:lang w:val="en-CA"/>
        </w:rPr>
        <w:t>type:</w:t>
      </w:r>
      <w:r w:rsidRPr="00F45E55">
        <w:rPr>
          <w:snapToGrid w:val="0"/>
          <w:lang w:val="en-CA"/>
        </w:rPr>
        <w:tab/>
      </w:r>
      <w:r w:rsidR="00385C5D" w:rsidRPr="00F45E55">
        <w:rPr>
          <w:snapToGrid w:val="0"/>
          <w:lang w:val="en-CA"/>
        </w:rPr>
        <w:t>Output Document</w:t>
      </w:r>
    </w:p>
    <w:p w14:paraId="19E086F8" w14:textId="2B8DED57" w:rsidR="00CB798F" w:rsidRPr="00F45E55" w:rsidRDefault="004E45B6" w:rsidP="004C352E">
      <w:pPr>
        <w:pStyle w:val="BodyText"/>
        <w:tabs>
          <w:tab w:val="left" w:pos="3099"/>
        </w:tabs>
        <w:spacing w:before="240"/>
        <w:ind w:left="3099" w:right="214" w:hanging="2996"/>
        <w:rPr>
          <w:snapToGrid w:val="0"/>
          <w:lang w:val="en-CA"/>
        </w:rPr>
      </w:pPr>
      <w:r w:rsidRPr="00F45E55">
        <w:rPr>
          <w:b/>
          <w:snapToGrid w:val="0"/>
          <w:lang w:val="en-CA"/>
        </w:rPr>
        <w:t>Title:</w:t>
      </w:r>
      <w:r w:rsidRPr="00F45E55">
        <w:rPr>
          <w:snapToGrid w:val="0"/>
          <w:lang w:val="en-CA"/>
        </w:rPr>
        <w:tab/>
      </w:r>
      <w:r w:rsidR="004C352E" w:rsidRPr="00F45E55">
        <w:rPr>
          <w:snapToGrid w:val="0"/>
          <w:lang w:val="en-CA"/>
        </w:rPr>
        <w:fldChar w:fldCharType="begin"/>
      </w:r>
      <w:r w:rsidR="004C352E" w:rsidRPr="00F45E55">
        <w:rPr>
          <w:snapToGrid w:val="0"/>
          <w:lang w:val="en-CA"/>
        </w:rPr>
        <w:instrText xml:space="preserve"> TITLE  \* MERGEFORMAT </w:instrText>
      </w:r>
      <w:r w:rsidR="004C352E" w:rsidRPr="00F45E55">
        <w:rPr>
          <w:snapToGrid w:val="0"/>
          <w:lang w:val="en-CA"/>
        </w:rPr>
        <w:fldChar w:fldCharType="separate"/>
      </w:r>
      <w:r w:rsidR="005F38AE" w:rsidRPr="00F45E55">
        <w:rPr>
          <w:snapToGrid w:val="0"/>
          <w:lang w:val="en-CA"/>
        </w:rPr>
        <w:t>Technology under Consideration on ISO/IEC 23008-12</w:t>
      </w:r>
      <w:r w:rsidR="004C352E" w:rsidRPr="00F45E55">
        <w:rPr>
          <w:snapToGrid w:val="0"/>
          <w:lang w:val="en-CA"/>
        </w:rPr>
        <w:fldChar w:fldCharType="end"/>
      </w:r>
    </w:p>
    <w:p w14:paraId="5C1A346D" w14:textId="189819F4" w:rsidR="00FF2653" w:rsidRPr="00F45E55" w:rsidRDefault="00FF2653" w:rsidP="004C352E">
      <w:pPr>
        <w:pStyle w:val="BodyText"/>
        <w:tabs>
          <w:tab w:val="left" w:pos="3099"/>
        </w:tabs>
        <w:spacing w:before="240"/>
        <w:ind w:left="3099" w:right="214" w:hanging="2996"/>
        <w:rPr>
          <w:snapToGrid w:val="0"/>
          <w:lang w:val="en-CA"/>
        </w:rPr>
      </w:pPr>
      <w:r w:rsidRPr="00F45E55">
        <w:rPr>
          <w:b/>
          <w:snapToGrid w:val="0"/>
          <w:lang w:val="en-CA"/>
        </w:rPr>
        <w:t>Status:</w:t>
      </w:r>
      <w:r w:rsidRPr="00F45E55">
        <w:rPr>
          <w:snapToGrid w:val="0"/>
          <w:lang w:val="en-CA"/>
        </w:rPr>
        <w:tab/>
      </w:r>
      <w:r w:rsidR="00385C5D" w:rsidRPr="00F45E55">
        <w:rPr>
          <w:snapToGrid w:val="0"/>
          <w:lang w:val="en-CA"/>
        </w:rPr>
        <w:t>Approved</w:t>
      </w:r>
    </w:p>
    <w:p w14:paraId="1718C661" w14:textId="51C74D75" w:rsidR="00CB798F" w:rsidRPr="00F45E55" w:rsidRDefault="004E45B6" w:rsidP="004C352E">
      <w:pPr>
        <w:tabs>
          <w:tab w:val="left" w:pos="3099"/>
        </w:tabs>
        <w:spacing w:before="240"/>
        <w:ind w:left="104"/>
        <w:rPr>
          <w:snapToGrid w:val="0"/>
          <w:lang w:val="en-CA"/>
        </w:rPr>
      </w:pPr>
      <w:r w:rsidRPr="00F45E55">
        <w:rPr>
          <w:b/>
          <w:snapToGrid w:val="0"/>
          <w:lang w:val="en-CA"/>
        </w:rPr>
        <w:t>Date</w:t>
      </w:r>
      <w:r w:rsidRPr="00F45E55">
        <w:rPr>
          <w:b/>
          <w:snapToGrid w:val="0"/>
          <w:spacing w:val="-16"/>
          <w:lang w:val="en-CA"/>
        </w:rPr>
        <w:t xml:space="preserve"> </w:t>
      </w:r>
      <w:r w:rsidRPr="00F45E55">
        <w:rPr>
          <w:b/>
          <w:snapToGrid w:val="0"/>
          <w:lang w:val="en-CA"/>
        </w:rPr>
        <w:t>of</w:t>
      </w:r>
      <w:r w:rsidRPr="00F45E55">
        <w:rPr>
          <w:b/>
          <w:snapToGrid w:val="0"/>
          <w:spacing w:val="-16"/>
          <w:lang w:val="en-CA"/>
        </w:rPr>
        <w:t xml:space="preserve"> </w:t>
      </w:r>
      <w:r w:rsidRPr="00F45E55">
        <w:rPr>
          <w:b/>
          <w:snapToGrid w:val="0"/>
          <w:lang w:val="en-CA"/>
        </w:rPr>
        <w:t>document:</w:t>
      </w:r>
      <w:r w:rsidRPr="00F45E55">
        <w:rPr>
          <w:snapToGrid w:val="0"/>
          <w:lang w:val="en-CA"/>
        </w:rPr>
        <w:tab/>
      </w:r>
      <w:r w:rsidR="00BF78D2" w:rsidRPr="00F45E55">
        <w:rPr>
          <w:snapToGrid w:val="0"/>
          <w:lang w:val="en-CA"/>
        </w:rPr>
        <w:t>202</w:t>
      </w:r>
      <w:r w:rsidR="00BF78D2">
        <w:rPr>
          <w:snapToGrid w:val="0"/>
          <w:lang w:val="en-CA"/>
        </w:rPr>
        <w:t>5</w:t>
      </w:r>
      <w:r w:rsidR="00B47760" w:rsidRPr="00F45E55">
        <w:rPr>
          <w:snapToGrid w:val="0"/>
          <w:lang w:val="en-CA"/>
        </w:rPr>
        <w:t>-</w:t>
      </w:r>
      <w:r w:rsidR="00BF78D2">
        <w:rPr>
          <w:snapToGrid w:val="0"/>
          <w:lang w:val="en-CA"/>
        </w:rPr>
        <w:t>0</w:t>
      </w:r>
      <w:ins w:id="2" w:author="Kashyap Kammachi-Sreedhar (Nokia)" w:date="2025-08-04T10:47:00Z" w16du:dateUtc="2025-08-04T07:47:00Z">
        <w:r w:rsidR="007607A3">
          <w:rPr>
            <w:snapToGrid w:val="0"/>
            <w:lang w:val="en-CA"/>
          </w:rPr>
          <w:t>8</w:t>
        </w:r>
      </w:ins>
      <w:del w:id="3" w:author="Kashyap Kammachi-Sreedhar (Nokia)" w:date="2025-08-04T10:46:00Z" w16du:dateUtc="2025-08-04T07:46:00Z">
        <w:r w:rsidR="00F26E85" w:rsidDel="007607A3">
          <w:rPr>
            <w:snapToGrid w:val="0"/>
            <w:lang w:val="en-CA"/>
          </w:rPr>
          <w:delText>5</w:delText>
        </w:r>
      </w:del>
      <w:r w:rsidR="00B47760" w:rsidRPr="00F45E55">
        <w:rPr>
          <w:snapToGrid w:val="0"/>
          <w:lang w:val="en-CA"/>
        </w:rPr>
        <w:t>-</w:t>
      </w:r>
      <w:ins w:id="4" w:author="Kashyap Kammachi-Sreedhar (Nokia)" w:date="2025-08-04T10:46:00Z" w16du:dateUtc="2025-08-04T07:46:00Z">
        <w:r w:rsidR="007607A3">
          <w:rPr>
            <w:snapToGrid w:val="0"/>
            <w:lang w:val="en-CA"/>
          </w:rPr>
          <w:t>04</w:t>
        </w:r>
      </w:ins>
      <w:del w:id="5" w:author="Kashyap Kammachi-Sreedhar (Nokia)" w:date="2025-08-04T10:46:00Z" w16du:dateUtc="2025-08-04T07:46:00Z">
        <w:r w:rsidR="00F26E85" w:rsidDel="007607A3">
          <w:rPr>
            <w:snapToGrid w:val="0"/>
            <w:lang w:val="en-CA"/>
          </w:rPr>
          <w:delText>0</w:delText>
        </w:r>
        <w:r w:rsidR="00184D94" w:rsidDel="007607A3">
          <w:rPr>
            <w:snapToGrid w:val="0"/>
            <w:lang w:val="en-CA"/>
          </w:rPr>
          <w:delText>6</w:delText>
        </w:r>
      </w:del>
    </w:p>
    <w:p w14:paraId="254323E8" w14:textId="322B67C3" w:rsidR="00CB798F" w:rsidRPr="00F45E55" w:rsidRDefault="004E45B6" w:rsidP="004C352E">
      <w:pPr>
        <w:tabs>
          <w:tab w:val="left" w:pos="3099"/>
        </w:tabs>
        <w:spacing w:before="240"/>
        <w:ind w:left="104"/>
        <w:rPr>
          <w:snapToGrid w:val="0"/>
          <w:lang w:val="en-CA"/>
        </w:rPr>
      </w:pPr>
      <w:r w:rsidRPr="00F45E55">
        <w:rPr>
          <w:b/>
          <w:snapToGrid w:val="0"/>
          <w:lang w:val="en-CA"/>
        </w:rPr>
        <w:t>Source:</w:t>
      </w:r>
      <w:r w:rsidRPr="00F45E55">
        <w:rPr>
          <w:snapToGrid w:val="0"/>
          <w:lang w:val="en-CA"/>
        </w:rPr>
        <w:tab/>
        <w:t>ISO/IEC JTC 1/SC 29/</w:t>
      </w:r>
      <w:r w:rsidR="00540DEA" w:rsidRPr="00F45E55">
        <w:rPr>
          <w:snapToGrid w:val="0"/>
          <w:lang w:val="en-CA"/>
        </w:rPr>
        <w:t>WG 03</w:t>
      </w:r>
    </w:p>
    <w:p w14:paraId="6AB1DF60" w14:textId="568BA387" w:rsidR="00CB798F" w:rsidRPr="00F45E55" w:rsidRDefault="004E45B6" w:rsidP="004C352E">
      <w:pPr>
        <w:tabs>
          <w:tab w:val="left" w:pos="3099"/>
        </w:tabs>
        <w:spacing w:before="240"/>
        <w:ind w:left="104"/>
        <w:rPr>
          <w:snapToGrid w:val="0"/>
          <w:lang w:val="en-CA"/>
        </w:rPr>
      </w:pPr>
      <w:r w:rsidRPr="00F45E55">
        <w:rPr>
          <w:b/>
          <w:snapToGrid w:val="0"/>
          <w:lang w:val="en-CA"/>
        </w:rPr>
        <w:t>No.</w:t>
      </w:r>
      <w:r w:rsidRPr="00F45E55">
        <w:rPr>
          <w:b/>
          <w:snapToGrid w:val="0"/>
          <w:spacing w:val="5"/>
          <w:lang w:val="en-CA"/>
        </w:rPr>
        <w:t xml:space="preserve"> </w:t>
      </w:r>
      <w:r w:rsidRPr="00F45E55">
        <w:rPr>
          <w:b/>
          <w:snapToGrid w:val="0"/>
          <w:lang w:val="en-CA"/>
        </w:rPr>
        <w:t>of</w:t>
      </w:r>
      <w:r w:rsidRPr="00F45E55">
        <w:rPr>
          <w:b/>
          <w:snapToGrid w:val="0"/>
          <w:spacing w:val="6"/>
          <w:lang w:val="en-CA"/>
        </w:rPr>
        <w:t xml:space="preserve"> </w:t>
      </w:r>
      <w:r w:rsidRPr="00F45E55">
        <w:rPr>
          <w:b/>
          <w:snapToGrid w:val="0"/>
          <w:lang w:val="en-CA"/>
        </w:rPr>
        <w:t>pages:</w:t>
      </w:r>
      <w:r w:rsidRPr="00F45E55">
        <w:rPr>
          <w:snapToGrid w:val="0"/>
          <w:lang w:val="en-CA"/>
        </w:rPr>
        <w:tab/>
      </w:r>
      <w:r w:rsidR="00F26E85">
        <w:rPr>
          <w:snapToGrid w:val="0"/>
          <w:lang w:val="en-CA"/>
        </w:rPr>
        <w:t>1</w:t>
      </w:r>
      <w:ins w:id="6" w:author="Kashyap Kammachi-Sreedhar (Nokia)" w:date="2025-08-04T11:10:00Z" w16du:dateUtc="2025-08-04T08:10:00Z">
        <w:r w:rsidR="002447A4">
          <w:rPr>
            <w:snapToGrid w:val="0"/>
            <w:lang w:val="en-CA"/>
          </w:rPr>
          <w:t>3</w:t>
        </w:r>
      </w:ins>
      <w:del w:id="7" w:author="Kashyap Kammachi-Sreedhar (Nokia)" w:date="2025-08-04T11:10:00Z" w16du:dateUtc="2025-08-04T08:10:00Z">
        <w:r w:rsidR="00396679" w:rsidDel="002447A4">
          <w:rPr>
            <w:snapToGrid w:val="0"/>
            <w:lang w:val="en-CA"/>
          </w:rPr>
          <w:delText>1</w:delText>
        </w:r>
      </w:del>
      <w:r w:rsidR="00E24351" w:rsidRPr="00F45E55">
        <w:rPr>
          <w:snapToGrid w:val="0"/>
          <w:lang w:val="en-CA"/>
        </w:rPr>
        <w:t xml:space="preserve"> </w:t>
      </w:r>
      <w:r w:rsidRPr="00F45E55">
        <w:rPr>
          <w:snapToGrid w:val="0"/>
          <w:lang w:val="en-CA"/>
        </w:rPr>
        <w:t>(with cover</w:t>
      </w:r>
      <w:r w:rsidRPr="00F45E55">
        <w:rPr>
          <w:snapToGrid w:val="0"/>
          <w:spacing w:val="-10"/>
          <w:lang w:val="en-CA"/>
        </w:rPr>
        <w:t xml:space="preserve"> </w:t>
      </w:r>
      <w:r w:rsidRPr="00F45E55">
        <w:rPr>
          <w:snapToGrid w:val="0"/>
          <w:lang w:val="en-CA"/>
        </w:rPr>
        <w:t>page)</w:t>
      </w:r>
    </w:p>
    <w:p w14:paraId="60A86B64" w14:textId="0CFFD4C0" w:rsidR="00FF2653" w:rsidRPr="00F45E55" w:rsidRDefault="00FF2653" w:rsidP="004C352E">
      <w:pPr>
        <w:tabs>
          <w:tab w:val="left" w:pos="3099"/>
        </w:tabs>
        <w:spacing w:before="240"/>
        <w:ind w:left="104"/>
        <w:rPr>
          <w:snapToGrid w:val="0"/>
          <w:lang w:val="en-CA"/>
        </w:rPr>
      </w:pPr>
      <w:r w:rsidRPr="00F45E55">
        <w:rPr>
          <w:b/>
          <w:snapToGrid w:val="0"/>
          <w:lang w:val="en-CA"/>
        </w:rPr>
        <w:t>Email</w:t>
      </w:r>
      <w:r w:rsidRPr="00F45E55">
        <w:rPr>
          <w:b/>
          <w:snapToGrid w:val="0"/>
          <w:spacing w:val="5"/>
          <w:lang w:val="en-CA"/>
        </w:rPr>
        <w:t xml:space="preserve"> </w:t>
      </w:r>
      <w:r w:rsidRPr="00F45E55">
        <w:rPr>
          <w:b/>
          <w:snapToGrid w:val="0"/>
          <w:lang w:val="en-CA"/>
        </w:rPr>
        <w:t>of</w:t>
      </w:r>
      <w:r w:rsidRPr="00F45E55">
        <w:rPr>
          <w:b/>
          <w:snapToGrid w:val="0"/>
          <w:spacing w:val="6"/>
          <w:lang w:val="en-CA"/>
        </w:rPr>
        <w:t xml:space="preserve"> </w:t>
      </w:r>
      <w:r w:rsidRPr="00F45E55">
        <w:rPr>
          <w:b/>
          <w:snapToGrid w:val="0"/>
          <w:lang w:val="en-CA"/>
        </w:rPr>
        <w:t>Convenor:</w:t>
      </w:r>
      <w:r w:rsidRPr="00F45E55">
        <w:rPr>
          <w:snapToGrid w:val="0"/>
          <w:lang w:val="en-CA"/>
        </w:rPr>
        <w:tab/>
      </w:r>
      <w:proofErr w:type="spellStart"/>
      <w:proofErr w:type="gramStart"/>
      <w:r w:rsidR="000C78E6" w:rsidRPr="00F45E55">
        <w:rPr>
          <w:snapToGrid w:val="0"/>
          <w:lang w:val="en-CA"/>
        </w:rPr>
        <w:t>young.L</w:t>
      </w:r>
      <w:proofErr w:type="spellEnd"/>
      <w:proofErr w:type="gramEnd"/>
      <w:r w:rsidR="00196997" w:rsidRPr="00F45E55">
        <w:rPr>
          <w:snapToGrid w:val="0"/>
          <w:lang w:val="en-CA"/>
        </w:rPr>
        <w:t xml:space="preserve"> </w:t>
      </w:r>
      <w:r w:rsidRPr="00F45E55">
        <w:rPr>
          <w:snapToGrid w:val="0"/>
          <w:lang w:val="en-CA"/>
        </w:rPr>
        <w:t>@</w:t>
      </w:r>
      <w:r w:rsidR="00196997" w:rsidRPr="00F45E55">
        <w:rPr>
          <w:snapToGrid w:val="0"/>
          <w:lang w:val="en-CA"/>
        </w:rPr>
        <w:t xml:space="preserve"> </w:t>
      </w:r>
      <w:proofErr w:type="spellStart"/>
      <w:proofErr w:type="gramStart"/>
      <w:r w:rsidR="00196997" w:rsidRPr="00F45E55">
        <w:rPr>
          <w:snapToGrid w:val="0"/>
          <w:lang w:val="en-CA"/>
        </w:rPr>
        <w:t>samsung</w:t>
      </w:r>
      <w:proofErr w:type="spellEnd"/>
      <w:r w:rsidR="00196997" w:rsidRPr="00F45E55">
        <w:rPr>
          <w:snapToGrid w:val="0"/>
          <w:lang w:val="en-CA"/>
        </w:rPr>
        <w:t xml:space="preserve"> </w:t>
      </w:r>
      <w:r w:rsidR="000C78E6" w:rsidRPr="00F45E55">
        <w:rPr>
          <w:snapToGrid w:val="0"/>
          <w:lang w:val="en-CA"/>
        </w:rPr>
        <w:t>.</w:t>
      </w:r>
      <w:proofErr w:type="gramEnd"/>
      <w:r w:rsidR="00196997" w:rsidRPr="00F45E55">
        <w:rPr>
          <w:snapToGrid w:val="0"/>
          <w:lang w:val="en-CA"/>
        </w:rPr>
        <w:t xml:space="preserve"> </w:t>
      </w:r>
      <w:r w:rsidR="000C78E6" w:rsidRPr="00F45E55">
        <w:rPr>
          <w:snapToGrid w:val="0"/>
          <w:lang w:val="en-CA"/>
        </w:rPr>
        <w:t>com</w:t>
      </w:r>
    </w:p>
    <w:p w14:paraId="1FFAF59B" w14:textId="065EA50C" w:rsidR="00CB798F" w:rsidRPr="00F45E55" w:rsidRDefault="004E45B6" w:rsidP="004C352E">
      <w:pPr>
        <w:tabs>
          <w:tab w:val="left" w:pos="3099"/>
        </w:tabs>
        <w:spacing w:before="240"/>
        <w:ind w:left="104"/>
        <w:rPr>
          <w:snapToGrid w:val="0"/>
          <w:color w:val="0000EE"/>
          <w:u w:color="0000EE"/>
          <w:lang w:val="en-CA"/>
        </w:rPr>
      </w:pPr>
      <w:r w:rsidRPr="00F45E55">
        <w:rPr>
          <w:b/>
          <w:snapToGrid w:val="0"/>
          <w:lang w:val="en-CA"/>
        </w:rPr>
        <w:t>Committee</w:t>
      </w:r>
      <w:r w:rsidRPr="00F45E55">
        <w:rPr>
          <w:b/>
          <w:snapToGrid w:val="0"/>
          <w:spacing w:val="-6"/>
          <w:lang w:val="en-CA"/>
        </w:rPr>
        <w:t xml:space="preserve"> </w:t>
      </w:r>
      <w:r w:rsidRPr="00F45E55">
        <w:rPr>
          <w:b/>
          <w:snapToGrid w:val="0"/>
          <w:lang w:val="en-CA"/>
        </w:rPr>
        <w:t>URL:</w:t>
      </w:r>
      <w:r w:rsidRPr="00F45E55">
        <w:rPr>
          <w:snapToGrid w:val="0"/>
          <w:lang w:val="en-CA"/>
        </w:rPr>
        <w:tab/>
      </w:r>
      <w:hyperlink r:id="rId9" w:history="1">
        <w:r w:rsidR="000C78E6" w:rsidRPr="00F45E55">
          <w:rPr>
            <w:rStyle w:val="Hyperlink"/>
            <w:snapToGrid w:val="0"/>
            <w:u w:val="none"/>
            <w:lang w:val="en-CA"/>
          </w:rPr>
          <w:t>https://isotc.iso.org/livelink/livelink/open/jtc1sc29wg3</w:t>
        </w:r>
      </w:hyperlink>
    </w:p>
    <w:p w14:paraId="770DD3C0" w14:textId="68816648" w:rsidR="00F03F9B" w:rsidRPr="00F45E55" w:rsidRDefault="00F03F9B">
      <w:pPr>
        <w:tabs>
          <w:tab w:val="left" w:pos="3099"/>
        </w:tabs>
        <w:ind w:left="104"/>
        <w:rPr>
          <w:color w:val="0000EE"/>
          <w:w w:val="120"/>
          <w:u w:val="single" w:color="0000EE"/>
          <w:lang w:val="en-CA"/>
        </w:rPr>
      </w:pPr>
    </w:p>
    <w:p w14:paraId="71F3EE19" w14:textId="77777777" w:rsidR="00F03F9B" w:rsidRPr="00F45E55" w:rsidRDefault="00F03F9B">
      <w:pPr>
        <w:tabs>
          <w:tab w:val="left" w:pos="3099"/>
        </w:tabs>
        <w:ind w:left="104"/>
        <w:rPr>
          <w:color w:val="0000EE"/>
          <w:w w:val="120"/>
          <w:u w:val="single" w:color="0000EE"/>
          <w:lang w:val="en-CA"/>
        </w:rPr>
        <w:sectPr w:rsidR="00F03F9B" w:rsidRPr="00F45E55" w:rsidSect="00075467">
          <w:type w:val="continuous"/>
          <w:pgSz w:w="11900" w:h="16840"/>
          <w:pgMar w:top="540" w:right="980" w:bottom="280" w:left="1000" w:header="720" w:footer="720" w:gutter="0"/>
          <w:cols w:space="720"/>
        </w:sectPr>
      </w:pPr>
    </w:p>
    <w:p w14:paraId="5D542300" w14:textId="30A58F6B" w:rsidR="00385C5D" w:rsidRPr="00F45E55" w:rsidRDefault="00385C5D" w:rsidP="00385C5D">
      <w:pPr>
        <w:jc w:val="center"/>
        <w:rPr>
          <w:rFonts w:eastAsia="SimSun"/>
          <w:b/>
          <w:sz w:val="28"/>
          <w:lang w:val="en-CA" w:eastAsia="zh-CN"/>
        </w:rPr>
      </w:pPr>
      <w:r w:rsidRPr="00F45E55">
        <w:rPr>
          <w:rFonts w:eastAsia="SimSun"/>
          <w:b/>
          <w:sz w:val="28"/>
          <w:lang w:val="en-CA" w:eastAsia="zh-CN"/>
        </w:rPr>
        <w:lastRenderedPageBreak/>
        <w:t>INTERNATIONAL ORGANI</w:t>
      </w:r>
      <w:r w:rsidR="00954B0D" w:rsidRPr="00F45E55">
        <w:rPr>
          <w:rFonts w:eastAsia="SimSun"/>
          <w:b/>
          <w:sz w:val="28"/>
          <w:lang w:val="en-CA" w:eastAsia="zh-CN"/>
        </w:rPr>
        <w:t>Z</w:t>
      </w:r>
      <w:r w:rsidRPr="00F45E55">
        <w:rPr>
          <w:rFonts w:eastAsia="SimSun"/>
          <w:b/>
          <w:sz w:val="28"/>
          <w:lang w:val="en-CA" w:eastAsia="zh-CN"/>
        </w:rPr>
        <w:t>ATION FOR STANDARDI</w:t>
      </w:r>
      <w:r w:rsidR="00954B0D" w:rsidRPr="00F45E55">
        <w:rPr>
          <w:rFonts w:eastAsia="SimSun"/>
          <w:b/>
          <w:sz w:val="28"/>
          <w:lang w:val="en-CA" w:eastAsia="zh-CN"/>
        </w:rPr>
        <w:t>Z</w:t>
      </w:r>
      <w:r w:rsidRPr="00F45E55">
        <w:rPr>
          <w:rFonts w:eastAsia="SimSun"/>
          <w:b/>
          <w:sz w:val="28"/>
          <w:lang w:val="en-CA" w:eastAsia="zh-CN"/>
        </w:rPr>
        <w:t>ATION</w:t>
      </w:r>
    </w:p>
    <w:p w14:paraId="7FCF95DB" w14:textId="77777777" w:rsidR="00385C5D" w:rsidRPr="00F45E55" w:rsidRDefault="00385C5D" w:rsidP="00385C5D">
      <w:pPr>
        <w:jc w:val="center"/>
        <w:rPr>
          <w:rFonts w:eastAsia="SimSun"/>
          <w:b/>
          <w:sz w:val="28"/>
          <w:lang w:val="en-CA" w:eastAsia="zh-CN"/>
        </w:rPr>
      </w:pPr>
      <w:r w:rsidRPr="00F45E55">
        <w:rPr>
          <w:rFonts w:eastAsia="SimSun"/>
          <w:b/>
          <w:sz w:val="28"/>
          <w:lang w:val="en-CA" w:eastAsia="zh-CN"/>
        </w:rPr>
        <w:t>ORGANISATION INTERNATIONALE DE NORMALISATION</w:t>
      </w:r>
    </w:p>
    <w:p w14:paraId="0D92B76F" w14:textId="2C7DB9CE" w:rsidR="00385C5D" w:rsidRPr="00F45E55" w:rsidRDefault="00385C5D" w:rsidP="00385C5D">
      <w:pPr>
        <w:jc w:val="center"/>
        <w:rPr>
          <w:rFonts w:eastAsia="SimSun"/>
          <w:b/>
          <w:sz w:val="28"/>
          <w:lang w:val="en-CA" w:eastAsia="zh-CN"/>
        </w:rPr>
      </w:pPr>
      <w:r w:rsidRPr="00F45E55">
        <w:rPr>
          <w:rFonts w:eastAsia="SimSun"/>
          <w:b/>
          <w:sz w:val="28"/>
          <w:lang w:val="en-CA" w:eastAsia="zh-CN"/>
        </w:rPr>
        <w:t>ISO/IEC JTC 1/SC 29/</w:t>
      </w:r>
      <w:r w:rsidR="00540DEA" w:rsidRPr="00F45E55">
        <w:rPr>
          <w:rFonts w:eastAsia="SimSun"/>
          <w:b/>
          <w:sz w:val="28"/>
          <w:lang w:val="en-CA" w:eastAsia="zh-CN"/>
        </w:rPr>
        <w:t>WG 03</w:t>
      </w:r>
      <w:r w:rsidR="00EF2D59" w:rsidRPr="00F45E55">
        <w:rPr>
          <w:rFonts w:eastAsia="SimSun"/>
          <w:b/>
          <w:sz w:val="28"/>
          <w:lang w:val="en-CA" w:eastAsia="zh-CN"/>
        </w:rPr>
        <w:t xml:space="preserve"> MPEG SYSTEMS</w:t>
      </w:r>
    </w:p>
    <w:p w14:paraId="54CED6D6" w14:textId="539E2446" w:rsidR="00385C5D" w:rsidRPr="00F45E55" w:rsidRDefault="00385C5D" w:rsidP="00385C5D">
      <w:pPr>
        <w:jc w:val="right"/>
        <w:rPr>
          <w:rFonts w:eastAsia="SimSun"/>
          <w:b/>
          <w:sz w:val="48"/>
          <w:lang w:val="en-CA" w:eastAsia="zh-CN"/>
        </w:rPr>
      </w:pPr>
      <w:r w:rsidRPr="00F45E55">
        <w:rPr>
          <w:rFonts w:eastAsia="SimSun"/>
          <w:b/>
          <w:sz w:val="28"/>
          <w:lang w:val="en-CA" w:eastAsia="zh-CN"/>
        </w:rPr>
        <w:t>ISO/IEC JTC 1/SC 29/</w:t>
      </w:r>
      <w:r w:rsidR="00540DEA" w:rsidRPr="00F45E55">
        <w:rPr>
          <w:rFonts w:eastAsia="SimSun"/>
          <w:b/>
          <w:sz w:val="28"/>
          <w:lang w:val="en-CA" w:eastAsia="zh-CN"/>
        </w:rPr>
        <w:t>WG 03</w:t>
      </w:r>
      <w:r w:rsidRPr="00F45E55">
        <w:rPr>
          <w:rFonts w:eastAsia="SimSun"/>
          <w:b/>
          <w:sz w:val="28"/>
          <w:lang w:val="en-CA" w:eastAsia="zh-CN"/>
        </w:rPr>
        <w:t xml:space="preserve"> </w:t>
      </w:r>
      <w:r w:rsidR="00E24351" w:rsidRPr="00F45E55">
        <w:rPr>
          <w:rFonts w:eastAsia="SimSun"/>
          <w:b/>
          <w:sz w:val="48"/>
          <w:u w:val="thick"/>
          <w:lang w:val="en-CA" w:eastAsia="zh-CN"/>
        </w:rPr>
        <w:t>N</w:t>
      </w:r>
      <w:r w:rsidR="00F26E85">
        <w:rPr>
          <w:rFonts w:eastAsia="SimSun"/>
          <w:b/>
          <w:sz w:val="48"/>
          <w:u w:val="thick"/>
          <w:lang w:val="en-CA" w:eastAsia="zh-CN"/>
        </w:rPr>
        <w:t>0</w:t>
      </w:r>
      <w:r w:rsidR="006A05A2">
        <w:rPr>
          <w:rFonts w:eastAsia="SimSun"/>
          <w:b/>
          <w:sz w:val="48"/>
          <w:u w:val="thick"/>
          <w:lang w:val="en-CA" w:eastAsia="zh-CN"/>
        </w:rPr>
        <w:t>1</w:t>
      </w:r>
      <w:ins w:id="8" w:author="Kashyap Kammachi-Sreedhar (Nokia)" w:date="2025-08-04T10:47:00Z" w16du:dateUtc="2025-08-04T07:47:00Z">
        <w:r w:rsidR="00FF2430">
          <w:rPr>
            <w:rFonts w:eastAsia="SimSun"/>
            <w:b/>
            <w:sz w:val="48"/>
            <w:u w:val="thick"/>
            <w:lang w:val="en-CA" w:eastAsia="zh-CN"/>
          </w:rPr>
          <w:t>544</w:t>
        </w:r>
      </w:ins>
      <w:del w:id="9" w:author="Kashyap Kammachi-Sreedhar (Nokia)" w:date="2025-08-04T10:47:00Z" w16du:dateUtc="2025-08-04T07:47:00Z">
        <w:r w:rsidR="00FF1F76" w:rsidDel="00FF2430">
          <w:rPr>
            <w:rFonts w:eastAsia="SimSun"/>
            <w:b/>
            <w:sz w:val="48"/>
            <w:u w:val="thick"/>
            <w:lang w:val="en-CA" w:eastAsia="zh-CN"/>
          </w:rPr>
          <w:delText>4</w:delText>
        </w:r>
        <w:r w:rsidR="00F26E85" w:rsidDel="00FF2430">
          <w:rPr>
            <w:rFonts w:eastAsia="SimSun"/>
            <w:b/>
            <w:sz w:val="48"/>
            <w:u w:val="thick"/>
            <w:lang w:val="en-CA" w:eastAsia="zh-CN"/>
          </w:rPr>
          <w:delText>89</w:delText>
        </w:r>
      </w:del>
    </w:p>
    <w:p w14:paraId="40403B12" w14:textId="5595C2E4" w:rsidR="00954B0D" w:rsidRPr="00F45E55" w:rsidRDefault="00F26E85" w:rsidP="004C352E">
      <w:pPr>
        <w:spacing w:after="480"/>
        <w:jc w:val="right"/>
        <w:rPr>
          <w:rFonts w:eastAsia="SimSun"/>
          <w:b/>
          <w:sz w:val="28"/>
          <w:lang w:val="en-CA" w:eastAsia="zh-CN"/>
        </w:rPr>
      </w:pPr>
      <w:del w:id="10" w:author="Kashyap Kammachi-Sreedhar (Nokia)" w:date="2025-08-04T10:47:00Z" w16du:dateUtc="2025-08-04T07:47:00Z">
        <w:r w:rsidDel="00FF2430">
          <w:rPr>
            <w:rFonts w:eastAsia="SimSun"/>
            <w:b/>
            <w:sz w:val="28"/>
            <w:lang w:val="en-CA" w:eastAsia="zh-CN"/>
          </w:rPr>
          <w:delText>April</w:delText>
        </w:r>
        <w:r w:rsidR="00FF1F76" w:rsidRPr="00F45E55" w:rsidDel="00FF2430">
          <w:rPr>
            <w:rFonts w:eastAsia="SimSun"/>
            <w:b/>
            <w:sz w:val="28"/>
            <w:lang w:val="en-CA" w:eastAsia="zh-CN"/>
          </w:rPr>
          <w:delText xml:space="preserve"> </w:delText>
        </w:r>
      </w:del>
      <w:ins w:id="11" w:author="Kashyap Kammachi-Sreedhar (Nokia)" w:date="2025-08-04T10:47:00Z" w16du:dateUtc="2025-08-04T07:47:00Z">
        <w:r w:rsidR="00FF2430">
          <w:rPr>
            <w:rFonts w:eastAsia="SimSun"/>
            <w:b/>
            <w:sz w:val="28"/>
            <w:lang w:val="en-CA" w:eastAsia="zh-CN"/>
          </w:rPr>
          <w:t>July</w:t>
        </w:r>
        <w:r w:rsidR="00FF2430" w:rsidRPr="00F45E55">
          <w:rPr>
            <w:rFonts w:eastAsia="SimSun"/>
            <w:b/>
            <w:sz w:val="28"/>
            <w:lang w:val="en-CA" w:eastAsia="zh-CN"/>
          </w:rPr>
          <w:t xml:space="preserve"> </w:t>
        </w:r>
      </w:ins>
      <w:r w:rsidR="00FF1F76" w:rsidRPr="00F45E55">
        <w:rPr>
          <w:rFonts w:eastAsia="SimSun"/>
          <w:b/>
          <w:sz w:val="28"/>
          <w:lang w:val="en-CA" w:eastAsia="zh-CN"/>
        </w:rPr>
        <w:t>202</w:t>
      </w:r>
      <w:r w:rsidR="00FF1F76">
        <w:rPr>
          <w:rFonts w:eastAsia="SimSun"/>
          <w:b/>
          <w:sz w:val="28"/>
          <w:lang w:val="en-CA" w:eastAsia="zh-CN"/>
        </w:rPr>
        <w:t>5</w:t>
      </w:r>
      <w:r w:rsidR="00FF1F76" w:rsidRPr="00F45E55">
        <w:rPr>
          <w:rFonts w:eastAsia="SimSun"/>
          <w:b/>
          <w:sz w:val="28"/>
          <w:lang w:val="en-CA" w:eastAsia="zh-CN"/>
        </w:rPr>
        <w:t xml:space="preserve"> </w:t>
      </w:r>
      <w:r w:rsidR="00B47760" w:rsidRPr="00F45E55">
        <w:rPr>
          <w:rFonts w:eastAsia="SimSun"/>
          <w:b/>
          <w:sz w:val="28"/>
          <w:lang w:val="en-CA" w:eastAsia="zh-CN"/>
        </w:rPr>
        <w:t>–</w:t>
      </w:r>
      <w:r w:rsidR="00954B0D" w:rsidRPr="00F45E55">
        <w:rPr>
          <w:rFonts w:eastAsia="SimSun"/>
          <w:b/>
          <w:sz w:val="28"/>
          <w:lang w:val="en-CA" w:eastAsia="zh-CN"/>
        </w:rPr>
        <w:t xml:space="preserve"> </w:t>
      </w:r>
      <w:del w:id="12" w:author="Kashyap Kammachi-Sreedhar (Nokia)" w:date="2025-08-04T10:47:00Z" w16du:dateUtc="2025-08-04T07:47:00Z">
        <w:r w:rsidDel="00FF2430">
          <w:rPr>
            <w:rFonts w:eastAsia="SimSun"/>
            <w:b/>
            <w:sz w:val="28"/>
            <w:lang w:val="en-CA" w:eastAsia="zh-CN"/>
          </w:rPr>
          <w:delText>Teleconference</w:delText>
        </w:r>
      </w:del>
      <w:ins w:id="13" w:author="Kashyap Kammachi-Sreedhar (Nokia)" w:date="2025-08-04T10:47:00Z" w16du:dateUtc="2025-08-04T07:47:00Z">
        <w:r w:rsidR="00FF2430">
          <w:rPr>
            <w:rFonts w:eastAsia="SimSun"/>
            <w:b/>
            <w:sz w:val="28"/>
            <w:lang w:val="en-CA" w:eastAsia="zh-CN"/>
          </w:rPr>
          <w:t>Daej</w:t>
        </w:r>
      </w:ins>
      <w:ins w:id="14" w:author="Kashyap Kammachi-Sreedhar (Nokia)" w:date="2025-08-04T10:48:00Z" w16du:dateUtc="2025-08-04T07:48:00Z">
        <w:r w:rsidR="00E57372">
          <w:rPr>
            <w:rFonts w:eastAsia="SimSun"/>
            <w:b/>
            <w:sz w:val="28"/>
            <w:lang w:val="en-CA" w:eastAsia="zh-CN"/>
          </w:rPr>
          <w:t>e</w:t>
        </w:r>
      </w:ins>
      <w:ins w:id="15" w:author="Kashyap Kammachi-Sreedhar (Nokia)" w:date="2025-08-04T10:47:00Z" w16du:dateUtc="2025-08-04T07:47:00Z">
        <w:r w:rsidR="00FF2430">
          <w:rPr>
            <w:rFonts w:eastAsia="SimSun"/>
            <w:b/>
            <w:sz w:val="28"/>
            <w:lang w:val="en-CA" w:eastAsia="zh-CN"/>
          </w:rPr>
          <w:t>on</w:t>
        </w:r>
      </w:ins>
      <w:ins w:id="16" w:author="Kashyap Kammachi-Sreedhar (Nokia)" w:date="2025-08-04T10:48:00Z" w16du:dateUtc="2025-08-04T07:48:00Z">
        <w:r w:rsidR="00E57372">
          <w:rPr>
            <w:rFonts w:eastAsia="SimSun"/>
            <w:b/>
            <w:sz w:val="28"/>
            <w:lang w:val="en-CA" w:eastAsia="zh-CN"/>
          </w:rPr>
          <w:t>, RoK</w:t>
        </w:r>
      </w:ins>
    </w:p>
    <w:tbl>
      <w:tblPr>
        <w:tblW w:w="10169" w:type="dxa"/>
        <w:tblLook w:val="01E0" w:firstRow="1" w:lastRow="1" w:firstColumn="1" w:lastColumn="1" w:noHBand="0" w:noVBand="0"/>
      </w:tblPr>
      <w:tblGrid>
        <w:gridCol w:w="1890"/>
        <w:gridCol w:w="8279"/>
      </w:tblGrid>
      <w:tr w:rsidR="00954B0D" w:rsidRPr="00F45E55" w14:paraId="643E3AD1" w14:textId="77777777" w:rsidTr="00954B0D">
        <w:tc>
          <w:tcPr>
            <w:tcW w:w="1890" w:type="dxa"/>
            <w:hideMark/>
          </w:tcPr>
          <w:p w14:paraId="08C6B0FD" w14:textId="77777777" w:rsidR="00954B0D" w:rsidRPr="00F45E55" w:rsidRDefault="00954B0D">
            <w:pPr>
              <w:suppressAutoHyphens/>
              <w:rPr>
                <w:b/>
                <w:lang w:val="en-CA"/>
              </w:rPr>
            </w:pPr>
            <w:r w:rsidRPr="00F45E55">
              <w:rPr>
                <w:b/>
                <w:lang w:val="en-CA"/>
              </w:rPr>
              <w:t>Title</w:t>
            </w:r>
          </w:p>
        </w:tc>
        <w:tc>
          <w:tcPr>
            <w:tcW w:w="8279" w:type="dxa"/>
            <w:hideMark/>
          </w:tcPr>
          <w:p w14:paraId="498090C2" w14:textId="14F9AF44" w:rsidR="00954B0D" w:rsidRPr="00F45E55" w:rsidRDefault="004C352E">
            <w:pPr>
              <w:suppressAutoHyphens/>
              <w:rPr>
                <w:b/>
                <w:lang w:val="en-CA"/>
              </w:rPr>
            </w:pPr>
            <w:r w:rsidRPr="00F45E55">
              <w:rPr>
                <w:b/>
                <w:lang w:val="en-CA"/>
              </w:rPr>
              <w:fldChar w:fldCharType="begin"/>
            </w:r>
            <w:r w:rsidRPr="00F45E55">
              <w:rPr>
                <w:b/>
                <w:lang w:val="en-CA"/>
              </w:rPr>
              <w:instrText xml:space="preserve"> TITLE  \* MERGEFORMAT </w:instrText>
            </w:r>
            <w:r w:rsidRPr="00F45E55">
              <w:rPr>
                <w:b/>
                <w:lang w:val="en-CA"/>
              </w:rPr>
              <w:fldChar w:fldCharType="separate"/>
            </w:r>
            <w:r w:rsidR="005F38AE" w:rsidRPr="00F45E55">
              <w:rPr>
                <w:b/>
                <w:lang w:val="en-CA"/>
              </w:rPr>
              <w:t>Technology under Consideration on ISO/IEC 23008-12</w:t>
            </w:r>
            <w:r w:rsidRPr="00F45E55">
              <w:rPr>
                <w:b/>
                <w:lang w:val="en-CA"/>
              </w:rPr>
              <w:fldChar w:fldCharType="end"/>
            </w:r>
          </w:p>
        </w:tc>
      </w:tr>
      <w:tr w:rsidR="00954B0D" w:rsidRPr="00F45E55" w14:paraId="4B5EB911" w14:textId="77777777" w:rsidTr="00954B0D">
        <w:tc>
          <w:tcPr>
            <w:tcW w:w="1890" w:type="dxa"/>
            <w:hideMark/>
          </w:tcPr>
          <w:p w14:paraId="47775072" w14:textId="77777777" w:rsidR="00954B0D" w:rsidRPr="00F45E55" w:rsidRDefault="00954B0D">
            <w:pPr>
              <w:suppressAutoHyphens/>
              <w:rPr>
                <w:b/>
                <w:lang w:val="en-CA"/>
              </w:rPr>
            </w:pPr>
            <w:r w:rsidRPr="00F45E55">
              <w:rPr>
                <w:b/>
                <w:lang w:val="en-CA"/>
              </w:rPr>
              <w:t>Source</w:t>
            </w:r>
          </w:p>
        </w:tc>
        <w:tc>
          <w:tcPr>
            <w:tcW w:w="8279" w:type="dxa"/>
            <w:hideMark/>
          </w:tcPr>
          <w:p w14:paraId="47560DDD" w14:textId="01F3D45C" w:rsidR="00954B0D" w:rsidRPr="00F45E55" w:rsidRDefault="00540DEA">
            <w:pPr>
              <w:suppressAutoHyphens/>
              <w:rPr>
                <w:b/>
                <w:lang w:val="en-CA"/>
              </w:rPr>
            </w:pPr>
            <w:r w:rsidRPr="00F45E55">
              <w:rPr>
                <w:b/>
                <w:lang w:val="en-CA"/>
              </w:rPr>
              <w:t>WG 03</w:t>
            </w:r>
            <w:r w:rsidR="00954B0D" w:rsidRPr="00F45E55">
              <w:rPr>
                <w:b/>
                <w:lang w:val="en-CA"/>
              </w:rPr>
              <w:t xml:space="preserve">, MPEG </w:t>
            </w:r>
            <w:r w:rsidR="00F419DA" w:rsidRPr="00F45E55">
              <w:rPr>
                <w:b/>
                <w:lang w:val="en-CA"/>
              </w:rPr>
              <w:t>Systems</w:t>
            </w:r>
          </w:p>
        </w:tc>
      </w:tr>
      <w:tr w:rsidR="00954B0D" w:rsidRPr="00F45E55" w14:paraId="2460E6B8" w14:textId="77777777" w:rsidTr="00954B0D">
        <w:tc>
          <w:tcPr>
            <w:tcW w:w="1890" w:type="dxa"/>
            <w:hideMark/>
          </w:tcPr>
          <w:p w14:paraId="0BEE9C98" w14:textId="77777777" w:rsidR="00954B0D" w:rsidRPr="00F45E55" w:rsidRDefault="00954B0D">
            <w:pPr>
              <w:suppressAutoHyphens/>
              <w:rPr>
                <w:b/>
                <w:lang w:val="en-CA"/>
              </w:rPr>
            </w:pPr>
            <w:r w:rsidRPr="00F45E55">
              <w:rPr>
                <w:b/>
                <w:lang w:val="en-CA"/>
              </w:rPr>
              <w:t>Status</w:t>
            </w:r>
          </w:p>
        </w:tc>
        <w:tc>
          <w:tcPr>
            <w:tcW w:w="8279" w:type="dxa"/>
            <w:hideMark/>
          </w:tcPr>
          <w:p w14:paraId="5BFA1768" w14:textId="77777777" w:rsidR="00954B0D" w:rsidRPr="00F45E55" w:rsidRDefault="00954B0D">
            <w:pPr>
              <w:suppressAutoHyphens/>
              <w:rPr>
                <w:b/>
                <w:lang w:val="en-CA"/>
              </w:rPr>
            </w:pPr>
            <w:r w:rsidRPr="00F45E55">
              <w:rPr>
                <w:b/>
                <w:lang w:val="en-CA"/>
              </w:rPr>
              <w:t>Approved</w:t>
            </w:r>
          </w:p>
        </w:tc>
      </w:tr>
      <w:tr w:rsidR="00954B0D" w:rsidRPr="00F45E55" w14:paraId="21EE3B70" w14:textId="77777777" w:rsidTr="00954B0D">
        <w:tc>
          <w:tcPr>
            <w:tcW w:w="1890" w:type="dxa"/>
            <w:hideMark/>
          </w:tcPr>
          <w:p w14:paraId="05DB2EE2" w14:textId="77777777" w:rsidR="00954B0D" w:rsidRPr="00F45E55" w:rsidRDefault="00954B0D" w:rsidP="00A86680">
            <w:pPr>
              <w:suppressAutoHyphens/>
              <w:rPr>
                <w:b/>
                <w:lang w:val="en-CA"/>
              </w:rPr>
            </w:pPr>
            <w:r w:rsidRPr="00F45E55">
              <w:rPr>
                <w:b/>
                <w:lang w:val="en-CA"/>
              </w:rPr>
              <w:t>Serial Number</w:t>
            </w:r>
          </w:p>
        </w:tc>
        <w:tc>
          <w:tcPr>
            <w:tcW w:w="8279" w:type="dxa"/>
            <w:hideMark/>
          </w:tcPr>
          <w:p w14:paraId="44A25045" w14:textId="497F8A89" w:rsidR="00954B0D" w:rsidRPr="00F45E55" w:rsidRDefault="00E24351" w:rsidP="00A86680">
            <w:pPr>
              <w:suppressAutoHyphens/>
              <w:rPr>
                <w:b/>
                <w:lang w:val="en-CA"/>
              </w:rPr>
            </w:pPr>
            <w:r>
              <w:rPr>
                <w:b/>
                <w:lang w:val="en-CA"/>
              </w:rPr>
              <w:t>2</w:t>
            </w:r>
            <w:r w:rsidR="00F26E85">
              <w:rPr>
                <w:b/>
                <w:lang w:val="en-CA"/>
              </w:rPr>
              <w:t>5</w:t>
            </w:r>
            <w:ins w:id="17" w:author="Kashyap Kammachi-Sreedhar (Nokia)" w:date="2025-08-04T10:48:00Z" w16du:dateUtc="2025-08-04T07:48:00Z">
              <w:r w:rsidR="0064326E">
                <w:rPr>
                  <w:b/>
                  <w:lang w:val="en-CA"/>
                </w:rPr>
                <w:t>291</w:t>
              </w:r>
            </w:ins>
            <w:del w:id="18" w:author="Kashyap Kammachi-Sreedhar (Nokia)" w:date="2025-08-04T10:48:00Z" w16du:dateUtc="2025-08-04T07:48:00Z">
              <w:r w:rsidR="00F26E85" w:rsidDel="00E57372">
                <w:rPr>
                  <w:b/>
                  <w:lang w:val="en-CA"/>
                </w:rPr>
                <w:delText>025</w:delText>
              </w:r>
            </w:del>
          </w:p>
        </w:tc>
      </w:tr>
    </w:tbl>
    <w:p w14:paraId="39759106" w14:textId="0F16D349" w:rsidR="00BA60FC" w:rsidRPr="00F45E55" w:rsidRDefault="00474BA2" w:rsidP="00474BA2">
      <w:pPr>
        <w:pStyle w:val="Abstract"/>
        <w:rPr>
          <w:lang w:val="en-CA"/>
        </w:rPr>
      </w:pPr>
      <w:r w:rsidRPr="00F45E55">
        <w:rPr>
          <w:lang w:val="en-CA"/>
        </w:rPr>
        <w:t>Abstract</w:t>
      </w:r>
    </w:p>
    <w:p w14:paraId="79B45CD3" w14:textId="5039CE99" w:rsidR="00474BA2" w:rsidRPr="00F45E55" w:rsidRDefault="00474BA2" w:rsidP="00474BA2">
      <w:pPr>
        <w:rPr>
          <w:lang w:val="en-CA"/>
        </w:rPr>
      </w:pPr>
      <w:r w:rsidRPr="00F45E55">
        <w:rPr>
          <w:lang w:val="en-CA"/>
        </w:rPr>
        <w:t>This document collects following candidate technologies for the High Efficiency Image File Format (HEIF) (ISO/IEC 23008-12).</w:t>
      </w:r>
    </w:p>
    <w:p w14:paraId="33416233" w14:textId="77777777" w:rsidR="0000542F" w:rsidRPr="00F45E55" w:rsidRDefault="0000542F" w:rsidP="00474BA2">
      <w:pPr>
        <w:rPr>
          <w:lang w:val="en-CA"/>
        </w:rPr>
      </w:pPr>
    </w:p>
    <w:p w14:paraId="54B795C7" w14:textId="3FD9FD9E" w:rsidR="00CB1CB6" w:rsidRPr="00F45E55" w:rsidRDefault="00CB1CB6" w:rsidP="00474BA2">
      <w:pPr>
        <w:rPr>
          <w:color w:val="365F91" w:themeColor="accent1" w:themeShade="BF"/>
          <w:sz w:val="26"/>
          <w:szCs w:val="26"/>
          <w:lang w:val="en-CA"/>
        </w:rPr>
      </w:pPr>
      <w:r w:rsidRPr="00F45E55">
        <w:rPr>
          <w:color w:val="365F91" w:themeColor="accent1" w:themeShade="BF"/>
          <w:sz w:val="26"/>
          <w:szCs w:val="26"/>
          <w:lang w:val="en-CA"/>
        </w:rPr>
        <w:t>Table of Contents</w:t>
      </w:r>
    </w:p>
    <w:p w14:paraId="6E998C5B" w14:textId="257FA248" w:rsidR="00AE038C" w:rsidRDefault="00CB1CB6">
      <w:pPr>
        <w:pStyle w:val="TOC1"/>
        <w:rPr>
          <w:ins w:id="19" w:author="Kashyap Kammachi-Sreedhar (Nokia)" w:date="2025-08-04T11:09:00Z" w16du:dateUtc="2025-08-04T08:09:00Z"/>
          <w:rFonts w:asciiTheme="minorHAnsi" w:eastAsiaTheme="minorEastAsia" w:hAnsiTheme="minorHAnsi" w:cstheme="minorBidi"/>
          <w:noProof/>
          <w:kern w:val="2"/>
          <w14:ligatures w14:val="standardContextual"/>
        </w:rPr>
      </w:pPr>
      <w:r w:rsidRPr="00F45E55">
        <w:rPr>
          <w:lang w:val="en-CA"/>
        </w:rPr>
        <w:fldChar w:fldCharType="begin"/>
      </w:r>
      <w:r w:rsidRPr="00F45E55">
        <w:rPr>
          <w:lang w:val="en-CA"/>
        </w:rPr>
        <w:instrText xml:space="preserve"> TOC \o "1-3" \h \z \t "Abstract;1" </w:instrText>
      </w:r>
      <w:r w:rsidRPr="00F45E55">
        <w:rPr>
          <w:lang w:val="en-CA"/>
        </w:rPr>
        <w:fldChar w:fldCharType="separate"/>
      </w:r>
      <w:ins w:id="20" w:author="Kashyap Kammachi-Sreedhar (Nokia)" w:date="2025-08-04T11:09:00Z" w16du:dateUtc="2025-08-04T08:09:00Z">
        <w:r w:rsidR="00AE038C" w:rsidRPr="00E07E14">
          <w:rPr>
            <w:rStyle w:val="Hyperlink"/>
            <w:noProof/>
          </w:rPr>
          <w:fldChar w:fldCharType="begin"/>
        </w:r>
        <w:r w:rsidR="00AE038C" w:rsidRPr="00E07E14">
          <w:rPr>
            <w:rStyle w:val="Hyperlink"/>
            <w:noProof/>
          </w:rPr>
          <w:instrText xml:space="preserve"> </w:instrText>
        </w:r>
        <w:r w:rsidR="00AE038C">
          <w:rPr>
            <w:noProof/>
          </w:rPr>
          <w:instrText>HYPERLINK \l "_Toc205198201"</w:instrText>
        </w:r>
        <w:r w:rsidR="00AE038C" w:rsidRPr="00E07E14">
          <w:rPr>
            <w:rStyle w:val="Hyperlink"/>
            <w:noProof/>
          </w:rPr>
          <w:instrText xml:space="preserve"> </w:instrText>
        </w:r>
        <w:r w:rsidR="00AE038C" w:rsidRPr="00E07E14">
          <w:rPr>
            <w:rStyle w:val="Hyperlink"/>
            <w:noProof/>
          </w:rPr>
        </w:r>
        <w:r w:rsidR="00AE038C" w:rsidRPr="00E07E14">
          <w:rPr>
            <w:rStyle w:val="Hyperlink"/>
            <w:noProof/>
          </w:rPr>
          <w:fldChar w:fldCharType="separate"/>
        </w:r>
        <w:r w:rsidR="00AE038C" w:rsidRPr="00E07E14">
          <w:rPr>
            <w:rStyle w:val="Hyperlink"/>
            <w:noProof/>
            <w:lang w:val="en-CA"/>
          </w:rPr>
          <w:t>1</w:t>
        </w:r>
        <w:r w:rsidR="00AE038C">
          <w:rPr>
            <w:rFonts w:asciiTheme="minorHAnsi" w:eastAsiaTheme="minorEastAsia" w:hAnsiTheme="minorHAnsi" w:cstheme="minorBidi"/>
            <w:noProof/>
            <w:kern w:val="2"/>
            <w14:ligatures w14:val="standardContextual"/>
          </w:rPr>
          <w:tab/>
        </w:r>
        <w:r w:rsidR="00AE038C" w:rsidRPr="00E07E14">
          <w:rPr>
            <w:rStyle w:val="Hyperlink"/>
            <w:noProof/>
            <w:lang w:val="en-CA"/>
          </w:rPr>
          <w:t>Signaling for pre-derived coded image items</w:t>
        </w:r>
        <w:r w:rsidR="00AE038C">
          <w:rPr>
            <w:noProof/>
            <w:webHidden/>
          </w:rPr>
          <w:tab/>
        </w:r>
        <w:r w:rsidR="00AE038C">
          <w:rPr>
            <w:noProof/>
            <w:webHidden/>
          </w:rPr>
          <w:fldChar w:fldCharType="begin"/>
        </w:r>
        <w:r w:rsidR="00AE038C">
          <w:rPr>
            <w:noProof/>
            <w:webHidden/>
          </w:rPr>
          <w:instrText xml:space="preserve"> PAGEREF _Toc205198201 \h </w:instrText>
        </w:r>
        <w:r w:rsidR="00AE038C">
          <w:rPr>
            <w:noProof/>
            <w:webHidden/>
          </w:rPr>
        </w:r>
        <w:r w:rsidR="00AE038C">
          <w:rPr>
            <w:noProof/>
            <w:webHidden/>
          </w:rPr>
          <w:fldChar w:fldCharType="separate"/>
        </w:r>
        <w:r w:rsidR="00AE038C">
          <w:rPr>
            <w:noProof/>
            <w:webHidden/>
          </w:rPr>
          <w:t>2</w:t>
        </w:r>
        <w:r w:rsidR="00AE038C">
          <w:rPr>
            <w:noProof/>
            <w:webHidden/>
          </w:rPr>
          <w:fldChar w:fldCharType="end"/>
        </w:r>
        <w:r w:rsidR="00AE038C" w:rsidRPr="00E07E14">
          <w:rPr>
            <w:rStyle w:val="Hyperlink"/>
            <w:noProof/>
          </w:rPr>
          <w:fldChar w:fldCharType="end"/>
        </w:r>
      </w:ins>
    </w:p>
    <w:p w14:paraId="13AA8329" w14:textId="7BBD9FFC" w:rsidR="00AE038C" w:rsidRDefault="00AE038C">
      <w:pPr>
        <w:pStyle w:val="TOC1"/>
        <w:rPr>
          <w:ins w:id="21" w:author="Kashyap Kammachi-Sreedhar (Nokia)" w:date="2025-08-04T11:09:00Z" w16du:dateUtc="2025-08-04T08:09:00Z"/>
          <w:rFonts w:asciiTheme="minorHAnsi" w:eastAsiaTheme="minorEastAsia" w:hAnsiTheme="minorHAnsi" w:cstheme="minorBidi"/>
          <w:noProof/>
          <w:kern w:val="2"/>
          <w14:ligatures w14:val="standardContextual"/>
        </w:rPr>
      </w:pPr>
      <w:ins w:id="22" w:author="Kashyap Kammachi-Sreedhar (Nokia)" w:date="2025-08-04T11:09:00Z" w16du:dateUtc="2025-08-04T08:09:00Z">
        <w:r w:rsidRPr="00E07E14">
          <w:rPr>
            <w:rStyle w:val="Hyperlink"/>
            <w:noProof/>
          </w:rPr>
          <w:fldChar w:fldCharType="begin"/>
        </w:r>
        <w:r w:rsidRPr="00E07E14">
          <w:rPr>
            <w:rStyle w:val="Hyperlink"/>
            <w:noProof/>
          </w:rPr>
          <w:instrText xml:space="preserve"> </w:instrText>
        </w:r>
        <w:r>
          <w:rPr>
            <w:noProof/>
          </w:rPr>
          <w:instrText>HYPERLINK \l "_Toc205198202"</w:instrText>
        </w:r>
        <w:r w:rsidRPr="00E07E14">
          <w:rPr>
            <w:rStyle w:val="Hyperlink"/>
            <w:noProof/>
          </w:rPr>
          <w:instrText xml:space="preserve"> </w:instrText>
        </w:r>
        <w:r w:rsidRPr="00E07E14">
          <w:rPr>
            <w:rStyle w:val="Hyperlink"/>
            <w:noProof/>
          </w:rPr>
        </w:r>
        <w:r w:rsidRPr="00E07E14">
          <w:rPr>
            <w:rStyle w:val="Hyperlink"/>
            <w:noProof/>
          </w:rPr>
          <w:fldChar w:fldCharType="separate"/>
        </w:r>
        <w:r w:rsidRPr="00E07E14">
          <w:rPr>
            <w:rStyle w:val="Hyperlink"/>
            <w:noProof/>
            <w:lang w:val="en-CA"/>
          </w:rPr>
          <w:t>2</w:t>
        </w:r>
        <w:r>
          <w:rPr>
            <w:rFonts w:asciiTheme="minorHAnsi" w:eastAsiaTheme="minorEastAsia" w:hAnsiTheme="minorHAnsi" w:cstheme="minorBidi"/>
            <w:noProof/>
            <w:kern w:val="2"/>
            <w14:ligatures w14:val="standardContextual"/>
          </w:rPr>
          <w:tab/>
        </w:r>
        <w:r w:rsidRPr="00E07E14">
          <w:rPr>
            <w:rStyle w:val="Hyperlink"/>
            <w:noProof/>
            <w:lang w:val="en-CA"/>
          </w:rPr>
          <w:t>On MPEG/JPEG file embedding (MPEG#141, Issue#87)</w:t>
        </w:r>
        <w:r>
          <w:rPr>
            <w:noProof/>
            <w:webHidden/>
          </w:rPr>
          <w:tab/>
        </w:r>
        <w:r>
          <w:rPr>
            <w:noProof/>
            <w:webHidden/>
          </w:rPr>
          <w:fldChar w:fldCharType="begin"/>
        </w:r>
        <w:r>
          <w:rPr>
            <w:noProof/>
            <w:webHidden/>
          </w:rPr>
          <w:instrText xml:space="preserve"> PAGEREF _Toc205198202 \h </w:instrText>
        </w:r>
        <w:r>
          <w:rPr>
            <w:noProof/>
            <w:webHidden/>
          </w:rPr>
        </w:r>
        <w:r>
          <w:rPr>
            <w:noProof/>
            <w:webHidden/>
          </w:rPr>
          <w:fldChar w:fldCharType="separate"/>
        </w:r>
        <w:r>
          <w:rPr>
            <w:noProof/>
            <w:webHidden/>
          </w:rPr>
          <w:t>2</w:t>
        </w:r>
        <w:r>
          <w:rPr>
            <w:noProof/>
            <w:webHidden/>
          </w:rPr>
          <w:fldChar w:fldCharType="end"/>
        </w:r>
        <w:r w:rsidRPr="00E07E14">
          <w:rPr>
            <w:rStyle w:val="Hyperlink"/>
            <w:noProof/>
          </w:rPr>
          <w:fldChar w:fldCharType="end"/>
        </w:r>
      </w:ins>
    </w:p>
    <w:p w14:paraId="0F76785D" w14:textId="4A74309B" w:rsidR="00AE038C" w:rsidRDefault="00AE038C">
      <w:pPr>
        <w:pStyle w:val="TOC2"/>
        <w:tabs>
          <w:tab w:val="left" w:pos="960"/>
          <w:tab w:val="right" w:leader="dot" w:pos="9010"/>
        </w:tabs>
        <w:rPr>
          <w:ins w:id="23" w:author="Kashyap Kammachi-Sreedhar (Nokia)" w:date="2025-08-04T11:09:00Z" w16du:dateUtc="2025-08-04T08:09:00Z"/>
          <w:rFonts w:asciiTheme="minorHAnsi" w:eastAsiaTheme="minorEastAsia" w:hAnsiTheme="minorHAnsi" w:cstheme="minorBidi"/>
          <w:noProof/>
          <w:kern w:val="2"/>
          <w14:ligatures w14:val="standardContextual"/>
        </w:rPr>
      </w:pPr>
      <w:ins w:id="24" w:author="Kashyap Kammachi-Sreedhar (Nokia)" w:date="2025-08-04T11:09:00Z" w16du:dateUtc="2025-08-04T08:09:00Z">
        <w:r w:rsidRPr="00E07E14">
          <w:rPr>
            <w:rStyle w:val="Hyperlink"/>
            <w:noProof/>
          </w:rPr>
          <w:fldChar w:fldCharType="begin"/>
        </w:r>
        <w:r w:rsidRPr="00E07E14">
          <w:rPr>
            <w:rStyle w:val="Hyperlink"/>
            <w:noProof/>
          </w:rPr>
          <w:instrText xml:space="preserve"> </w:instrText>
        </w:r>
        <w:r>
          <w:rPr>
            <w:noProof/>
          </w:rPr>
          <w:instrText>HYPERLINK \l "_Toc205198203"</w:instrText>
        </w:r>
        <w:r w:rsidRPr="00E07E14">
          <w:rPr>
            <w:rStyle w:val="Hyperlink"/>
            <w:noProof/>
          </w:rPr>
          <w:instrText xml:space="preserve"> </w:instrText>
        </w:r>
        <w:r w:rsidRPr="00E07E14">
          <w:rPr>
            <w:rStyle w:val="Hyperlink"/>
            <w:noProof/>
          </w:rPr>
        </w:r>
        <w:r w:rsidRPr="00E07E14">
          <w:rPr>
            <w:rStyle w:val="Hyperlink"/>
            <w:noProof/>
          </w:rPr>
          <w:fldChar w:fldCharType="separate"/>
        </w:r>
        <w:r w:rsidRPr="00E07E14">
          <w:rPr>
            <w:rStyle w:val="Hyperlink"/>
            <w:noProof/>
            <w:lang w:val="en-CA"/>
          </w:rPr>
          <w:t>2.1</w:t>
        </w:r>
        <w:r>
          <w:rPr>
            <w:rFonts w:asciiTheme="minorHAnsi" w:eastAsiaTheme="minorEastAsia" w:hAnsiTheme="minorHAnsi" w:cstheme="minorBidi"/>
            <w:noProof/>
            <w:kern w:val="2"/>
            <w14:ligatures w14:val="standardContextual"/>
          </w:rPr>
          <w:tab/>
        </w:r>
        <w:r w:rsidRPr="00E07E14">
          <w:rPr>
            <w:rStyle w:val="Hyperlink"/>
            <w:noProof/>
            <w:lang w:val="en-CA"/>
          </w:rPr>
          <w:t>Discussion</w:t>
        </w:r>
        <w:r>
          <w:rPr>
            <w:noProof/>
            <w:webHidden/>
          </w:rPr>
          <w:tab/>
        </w:r>
        <w:r>
          <w:rPr>
            <w:noProof/>
            <w:webHidden/>
          </w:rPr>
          <w:fldChar w:fldCharType="begin"/>
        </w:r>
        <w:r>
          <w:rPr>
            <w:noProof/>
            <w:webHidden/>
          </w:rPr>
          <w:instrText xml:space="preserve"> PAGEREF _Toc205198203 \h </w:instrText>
        </w:r>
        <w:r>
          <w:rPr>
            <w:noProof/>
            <w:webHidden/>
          </w:rPr>
        </w:r>
        <w:r>
          <w:rPr>
            <w:noProof/>
            <w:webHidden/>
          </w:rPr>
          <w:fldChar w:fldCharType="separate"/>
        </w:r>
        <w:r>
          <w:rPr>
            <w:noProof/>
            <w:webHidden/>
          </w:rPr>
          <w:t>2</w:t>
        </w:r>
        <w:r>
          <w:rPr>
            <w:noProof/>
            <w:webHidden/>
          </w:rPr>
          <w:fldChar w:fldCharType="end"/>
        </w:r>
        <w:r w:rsidRPr="00E07E14">
          <w:rPr>
            <w:rStyle w:val="Hyperlink"/>
            <w:noProof/>
          </w:rPr>
          <w:fldChar w:fldCharType="end"/>
        </w:r>
      </w:ins>
    </w:p>
    <w:p w14:paraId="4EF451AA" w14:textId="61BDB5B9" w:rsidR="00AE038C" w:rsidRDefault="00AE038C">
      <w:pPr>
        <w:pStyle w:val="TOC2"/>
        <w:tabs>
          <w:tab w:val="left" w:pos="960"/>
          <w:tab w:val="right" w:leader="dot" w:pos="9010"/>
        </w:tabs>
        <w:rPr>
          <w:ins w:id="25" w:author="Kashyap Kammachi-Sreedhar (Nokia)" w:date="2025-08-04T11:09:00Z" w16du:dateUtc="2025-08-04T08:09:00Z"/>
          <w:rFonts w:asciiTheme="minorHAnsi" w:eastAsiaTheme="minorEastAsia" w:hAnsiTheme="minorHAnsi" w:cstheme="minorBidi"/>
          <w:noProof/>
          <w:kern w:val="2"/>
          <w14:ligatures w14:val="standardContextual"/>
        </w:rPr>
      </w:pPr>
      <w:ins w:id="26" w:author="Kashyap Kammachi-Sreedhar (Nokia)" w:date="2025-08-04T11:09:00Z" w16du:dateUtc="2025-08-04T08:09:00Z">
        <w:r w:rsidRPr="00E07E14">
          <w:rPr>
            <w:rStyle w:val="Hyperlink"/>
            <w:noProof/>
          </w:rPr>
          <w:fldChar w:fldCharType="begin"/>
        </w:r>
        <w:r w:rsidRPr="00E07E14">
          <w:rPr>
            <w:rStyle w:val="Hyperlink"/>
            <w:noProof/>
          </w:rPr>
          <w:instrText xml:space="preserve"> </w:instrText>
        </w:r>
        <w:r>
          <w:rPr>
            <w:noProof/>
          </w:rPr>
          <w:instrText>HYPERLINK \l "_Toc205198204"</w:instrText>
        </w:r>
        <w:r w:rsidRPr="00E07E14">
          <w:rPr>
            <w:rStyle w:val="Hyperlink"/>
            <w:noProof/>
          </w:rPr>
          <w:instrText xml:space="preserve"> </w:instrText>
        </w:r>
        <w:r w:rsidRPr="00E07E14">
          <w:rPr>
            <w:rStyle w:val="Hyperlink"/>
            <w:noProof/>
          </w:rPr>
        </w:r>
        <w:r w:rsidRPr="00E07E14">
          <w:rPr>
            <w:rStyle w:val="Hyperlink"/>
            <w:noProof/>
          </w:rPr>
          <w:fldChar w:fldCharType="separate"/>
        </w:r>
        <w:r w:rsidRPr="00E07E14">
          <w:rPr>
            <w:rStyle w:val="Hyperlink"/>
            <w:noProof/>
            <w:lang w:val="en-CA"/>
          </w:rPr>
          <w:t>2.2</w:t>
        </w:r>
        <w:r>
          <w:rPr>
            <w:rFonts w:asciiTheme="minorHAnsi" w:eastAsiaTheme="minorEastAsia" w:hAnsiTheme="minorHAnsi" w:cstheme="minorBidi"/>
            <w:noProof/>
            <w:kern w:val="2"/>
            <w14:ligatures w14:val="standardContextual"/>
          </w:rPr>
          <w:tab/>
        </w:r>
        <w:r w:rsidRPr="00E07E14">
          <w:rPr>
            <w:rStyle w:val="Hyperlink"/>
            <w:noProof/>
            <w:lang w:val="en-CA"/>
          </w:rPr>
          <w:t>Initial text proposal</w:t>
        </w:r>
        <w:r>
          <w:rPr>
            <w:noProof/>
            <w:webHidden/>
          </w:rPr>
          <w:tab/>
        </w:r>
        <w:r>
          <w:rPr>
            <w:noProof/>
            <w:webHidden/>
          </w:rPr>
          <w:fldChar w:fldCharType="begin"/>
        </w:r>
        <w:r>
          <w:rPr>
            <w:noProof/>
            <w:webHidden/>
          </w:rPr>
          <w:instrText xml:space="preserve"> PAGEREF _Toc205198204 \h </w:instrText>
        </w:r>
        <w:r>
          <w:rPr>
            <w:noProof/>
            <w:webHidden/>
          </w:rPr>
        </w:r>
        <w:r>
          <w:rPr>
            <w:noProof/>
            <w:webHidden/>
          </w:rPr>
          <w:fldChar w:fldCharType="separate"/>
        </w:r>
        <w:r>
          <w:rPr>
            <w:noProof/>
            <w:webHidden/>
          </w:rPr>
          <w:t>2</w:t>
        </w:r>
        <w:r>
          <w:rPr>
            <w:noProof/>
            <w:webHidden/>
          </w:rPr>
          <w:fldChar w:fldCharType="end"/>
        </w:r>
        <w:r w:rsidRPr="00E07E14">
          <w:rPr>
            <w:rStyle w:val="Hyperlink"/>
            <w:noProof/>
          </w:rPr>
          <w:fldChar w:fldCharType="end"/>
        </w:r>
      </w:ins>
    </w:p>
    <w:p w14:paraId="0DEDC459" w14:textId="55EA4543" w:rsidR="00AE038C" w:rsidRDefault="00AE038C">
      <w:pPr>
        <w:pStyle w:val="TOC1"/>
        <w:rPr>
          <w:ins w:id="27" w:author="Kashyap Kammachi-Sreedhar (Nokia)" w:date="2025-08-04T11:09:00Z" w16du:dateUtc="2025-08-04T08:09:00Z"/>
          <w:rFonts w:asciiTheme="minorHAnsi" w:eastAsiaTheme="minorEastAsia" w:hAnsiTheme="minorHAnsi" w:cstheme="minorBidi"/>
          <w:noProof/>
          <w:kern w:val="2"/>
          <w14:ligatures w14:val="standardContextual"/>
        </w:rPr>
      </w:pPr>
      <w:ins w:id="28" w:author="Kashyap Kammachi-Sreedhar (Nokia)" w:date="2025-08-04T11:09:00Z" w16du:dateUtc="2025-08-04T08:09:00Z">
        <w:r w:rsidRPr="00E07E14">
          <w:rPr>
            <w:rStyle w:val="Hyperlink"/>
            <w:noProof/>
          </w:rPr>
          <w:fldChar w:fldCharType="begin"/>
        </w:r>
        <w:r w:rsidRPr="00E07E14">
          <w:rPr>
            <w:rStyle w:val="Hyperlink"/>
            <w:noProof/>
          </w:rPr>
          <w:instrText xml:space="preserve"> </w:instrText>
        </w:r>
        <w:r>
          <w:rPr>
            <w:noProof/>
          </w:rPr>
          <w:instrText>HYPERLINK \l "_Toc205198205"</w:instrText>
        </w:r>
        <w:r w:rsidRPr="00E07E14">
          <w:rPr>
            <w:rStyle w:val="Hyperlink"/>
            <w:noProof/>
          </w:rPr>
          <w:instrText xml:space="preserve"> </w:instrText>
        </w:r>
        <w:r w:rsidRPr="00E07E14">
          <w:rPr>
            <w:rStyle w:val="Hyperlink"/>
            <w:noProof/>
          </w:rPr>
        </w:r>
        <w:r w:rsidRPr="00E07E14">
          <w:rPr>
            <w:rStyle w:val="Hyperlink"/>
            <w:noProof/>
          </w:rPr>
          <w:fldChar w:fldCharType="separate"/>
        </w:r>
        <w:r w:rsidRPr="00E07E14">
          <w:rPr>
            <w:rStyle w:val="Hyperlink"/>
            <w:noProof/>
            <w:lang w:val="en-CA"/>
          </w:rPr>
          <w:t>3</w:t>
        </w:r>
        <w:r>
          <w:rPr>
            <w:rFonts w:asciiTheme="minorHAnsi" w:eastAsiaTheme="minorEastAsia" w:hAnsiTheme="minorHAnsi" w:cstheme="minorBidi"/>
            <w:noProof/>
            <w:kern w:val="2"/>
            <w14:ligatures w14:val="standardContextual"/>
          </w:rPr>
          <w:tab/>
        </w:r>
        <w:r w:rsidRPr="00E07E14">
          <w:rPr>
            <w:rStyle w:val="Hyperlink"/>
            <w:noProof/>
            <w:lang w:val="en-CA"/>
          </w:rPr>
          <w:t>Generic compression of items (MPEG #147, issue #157))</w:t>
        </w:r>
        <w:r>
          <w:rPr>
            <w:noProof/>
            <w:webHidden/>
          </w:rPr>
          <w:tab/>
        </w:r>
        <w:r>
          <w:rPr>
            <w:noProof/>
            <w:webHidden/>
          </w:rPr>
          <w:fldChar w:fldCharType="begin"/>
        </w:r>
        <w:r>
          <w:rPr>
            <w:noProof/>
            <w:webHidden/>
          </w:rPr>
          <w:instrText xml:space="preserve"> PAGEREF _Toc205198205 \h </w:instrText>
        </w:r>
        <w:r>
          <w:rPr>
            <w:noProof/>
            <w:webHidden/>
          </w:rPr>
        </w:r>
        <w:r>
          <w:rPr>
            <w:noProof/>
            <w:webHidden/>
          </w:rPr>
          <w:fldChar w:fldCharType="separate"/>
        </w:r>
        <w:r>
          <w:rPr>
            <w:noProof/>
            <w:webHidden/>
          </w:rPr>
          <w:t>3</w:t>
        </w:r>
        <w:r>
          <w:rPr>
            <w:noProof/>
            <w:webHidden/>
          </w:rPr>
          <w:fldChar w:fldCharType="end"/>
        </w:r>
        <w:r w:rsidRPr="00E07E14">
          <w:rPr>
            <w:rStyle w:val="Hyperlink"/>
            <w:noProof/>
          </w:rPr>
          <w:fldChar w:fldCharType="end"/>
        </w:r>
      </w:ins>
    </w:p>
    <w:p w14:paraId="759238C9" w14:textId="40FD6AC4" w:rsidR="00AE038C" w:rsidRDefault="00AE038C">
      <w:pPr>
        <w:pStyle w:val="TOC2"/>
        <w:tabs>
          <w:tab w:val="left" w:pos="960"/>
          <w:tab w:val="right" w:leader="dot" w:pos="9010"/>
        </w:tabs>
        <w:rPr>
          <w:ins w:id="29" w:author="Kashyap Kammachi-Sreedhar (Nokia)" w:date="2025-08-04T11:09:00Z" w16du:dateUtc="2025-08-04T08:09:00Z"/>
          <w:rFonts w:asciiTheme="minorHAnsi" w:eastAsiaTheme="minorEastAsia" w:hAnsiTheme="minorHAnsi" w:cstheme="minorBidi"/>
          <w:noProof/>
          <w:kern w:val="2"/>
          <w14:ligatures w14:val="standardContextual"/>
        </w:rPr>
      </w:pPr>
      <w:ins w:id="30" w:author="Kashyap Kammachi-Sreedhar (Nokia)" w:date="2025-08-04T11:09:00Z" w16du:dateUtc="2025-08-04T08:09:00Z">
        <w:r w:rsidRPr="00E07E14">
          <w:rPr>
            <w:rStyle w:val="Hyperlink"/>
            <w:noProof/>
          </w:rPr>
          <w:fldChar w:fldCharType="begin"/>
        </w:r>
        <w:r w:rsidRPr="00E07E14">
          <w:rPr>
            <w:rStyle w:val="Hyperlink"/>
            <w:noProof/>
          </w:rPr>
          <w:instrText xml:space="preserve"> </w:instrText>
        </w:r>
        <w:r>
          <w:rPr>
            <w:noProof/>
          </w:rPr>
          <w:instrText>HYPERLINK \l "_Toc205198206"</w:instrText>
        </w:r>
        <w:r w:rsidRPr="00E07E14">
          <w:rPr>
            <w:rStyle w:val="Hyperlink"/>
            <w:noProof/>
          </w:rPr>
          <w:instrText xml:space="preserve"> </w:instrText>
        </w:r>
        <w:r w:rsidRPr="00E07E14">
          <w:rPr>
            <w:rStyle w:val="Hyperlink"/>
            <w:noProof/>
          </w:rPr>
        </w:r>
        <w:r w:rsidRPr="00E07E14">
          <w:rPr>
            <w:rStyle w:val="Hyperlink"/>
            <w:noProof/>
          </w:rPr>
          <w:fldChar w:fldCharType="separate"/>
        </w:r>
        <w:r w:rsidRPr="00E07E14">
          <w:rPr>
            <w:rStyle w:val="Hyperlink"/>
            <w:noProof/>
            <w:lang w:val="en-CA"/>
          </w:rPr>
          <w:t>3.1</w:t>
        </w:r>
        <w:r>
          <w:rPr>
            <w:rFonts w:asciiTheme="minorHAnsi" w:eastAsiaTheme="minorEastAsia" w:hAnsiTheme="minorHAnsi" w:cstheme="minorBidi"/>
            <w:noProof/>
            <w:kern w:val="2"/>
            <w14:ligatures w14:val="standardContextual"/>
          </w:rPr>
          <w:tab/>
        </w:r>
        <w:r w:rsidRPr="00E07E14">
          <w:rPr>
            <w:rStyle w:val="Hyperlink"/>
            <w:noProof/>
            <w:lang w:val="en-CA"/>
          </w:rPr>
          <w:t>Abstract</w:t>
        </w:r>
        <w:r>
          <w:rPr>
            <w:noProof/>
            <w:webHidden/>
          </w:rPr>
          <w:tab/>
        </w:r>
        <w:r>
          <w:rPr>
            <w:noProof/>
            <w:webHidden/>
          </w:rPr>
          <w:fldChar w:fldCharType="begin"/>
        </w:r>
        <w:r>
          <w:rPr>
            <w:noProof/>
            <w:webHidden/>
          </w:rPr>
          <w:instrText xml:space="preserve"> PAGEREF _Toc205198206 \h </w:instrText>
        </w:r>
        <w:r>
          <w:rPr>
            <w:noProof/>
            <w:webHidden/>
          </w:rPr>
        </w:r>
        <w:r>
          <w:rPr>
            <w:noProof/>
            <w:webHidden/>
          </w:rPr>
          <w:fldChar w:fldCharType="separate"/>
        </w:r>
        <w:r>
          <w:rPr>
            <w:noProof/>
            <w:webHidden/>
          </w:rPr>
          <w:t>3</w:t>
        </w:r>
        <w:r>
          <w:rPr>
            <w:noProof/>
            <w:webHidden/>
          </w:rPr>
          <w:fldChar w:fldCharType="end"/>
        </w:r>
        <w:r w:rsidRPr="00E07E14">
          <w:rPr>
            <w:rStyle w:val="Hyperlink"/>
            <w:noProof/>
          </w:rPr>
          <w:fldChar w:fldCharType="end"/>
        </w:r>
      </w:ins>
    </w:p>
    <w:p w14:paraId="0599688A" w14:textId="71AB0B73" w:rsidR="00AE038C" w:rsidRDefault="00AE038C">
      <w:pPr>
        <w:pStyle w:val="TOC1"/>
        <w:rPr>
          <w:ins w:id="31" w:author="Kashyap Kammachi-Sreedhar (Nokia)" w:date="2025-08-04T11:09:00Z" w16du:dateUtc="2025-08-04T08:09:00Z"/>
          <w:rFonts w:asciiTheme="minorHAnsi" w:eastAsiaTheme="minorEastAsia" w:hAnsiTheme="minorHAnsi" w:cstheme="minorBidi"/>
          <w:noProof/>
          <w:kern w:val="2"/>
          <w14:ligatures w14:val="standardContextual"/>
        </w:rPr>
      </w:pPr>
      <w:ins w:id="32" w:author="Kashyap Kammachi-Sreedhar (Nokia)" w:date="2025-08-04T11:09:00Z" w16du:dateUtc="2025-08-04T08:09:00Z">
        <w:r w:rsidRPr="00E07E14">
          <w:rPr>
            <w:rStyle w:val="Hyperlink"/>
            <w:noProof/>
          </w:rPr>
          <w:fldChar w:fldCharType="begin"/>
        </w:r>
        <w:r w:rsidRPr="00E07E14">
          <w:rPr>
            <w:rStyle w:val="Hyperlink"/>
            <w:noProof/>
          </w:rPr>
          <w:instrText xml:space="preserve"> </w:instrText>
        </w:r>
        <w:r>
          <w:rPr>
            <w:noProof/>
          </w:rPr>
          <w:instrText>HYPERLINK \l "_Toc205198207"</w:instrText>
        </w:r>
        <w:r w:rsidRPr="00E07E14">
          <w:rPr>
            <w:rStyle w:val="Hyperlink"/>
            <w:noProof/>
          </w:rPr>
          <w:instrText xml:space="preserve"> </w:instrText>
        </w:r>
        <w:r w:rsidRPr="00E07E14">
          <w:rPr>
            <w:rStyle w:val="Hyperlink"/>
            <w:noProof/>
          </w:rPr>
        </w:r>
        <w:r w:rsidRPr="00E07E14">
          <w:rPr>
            <w:rStyle w:val="Hyperlink"/>
            <w:noProof/>
          </w:rPr>
          <w:fldChar w:fldCharType="separate"/>
        </w:r>
        <w:r w:rsidRPr="00E07E14">
          <w:rPr>
            <w:rStyle w:val="Hyperlink"/>
            <w:noProof/>
            <w:lang w:val="en-CA"/>
          </w:rPr>
          <w:t>4</w:t>
        </w:r>
        <w:r>
          <w:rPr>
            <w:rFonts w:asciiTheme="minorHAnsi" w:eastAsiaTheme="minorEastAsia" w:hAnsiTheme="minorHAnsi" w:cstheme="minorBidi"/>
            <w:noProof/>
            <w:kern w:val="2"/>
            <w14:ligatures w14:val="standardContextual"/>
          </w:rPr>
          <w:tab/>
        </w:r>
        <w:r w:rsidRPr="00E07E14">
          <w:rPr>
            <w:rStyle w:val="Hyperlink"/>
            <w:noProof/>
            <w:lang w:val="en-CA"/>
          </w:rPr>
          <w:t>On user description of Images (MPEG#148, Issue#170)</w:t>
        </w:r>
        <w:r>
          <w:rPr>
            <w:noProof/>
            <w:webHidden/>
          </w:rPr>
          <w:tab/>
        </w:r>
        <w:r>
          <w:rPr>
            <w:noProof/>
            <w:webHidden/>
          </w:rPr>
          <w:fldChar w:fldCharType="begin"/>
        </w:r>
        <w:r>
          <w:rPr>
            <w:noProof/>
            <w:webHidden/>
          </w:rPr>
          <w:instrText xml:space="preserve"> PAGEREF _Toc205198207 \h </w:instrText>
        </w:r>
        <w:r>
          <w:rPr>
            <w:noProof/>
            <w:webHidden/>
          </w:rPr>
        </w:r>
        <w:r>
          <w:rPr>
            <w:noProof/>
            <w:webHidden/>
          </w:rPr>
          <w:fldChar w:fldCharType="separate"/>
        </w:r>
        <w:r>
          <w:rPr>
            <w:noProof/>
            <w:webHidden/>
          </w:rPr>
          <w:t>3</w:t>
        </w:r>
        <w:r>
          <w:rPr>
            <w:noProof/>
            <w:webHidden/>
          </w:rPr>
          <w:fldChar w:fldCharType="end"/>
        </w:r>
        <w:r w:rsidRPr="00E07E14">
          <w:rPr>
            <w:rStyle w:val="Hyperlink"/>
            <w:noProof/>
          </w:rPr>
          <w:fldChar w:fldCharType="end"/>
        </w:r>
      </w:ins>
    </w:p>
    <w:p w14:paraId="694C30CD" w14:textId="2D23E350" w:rsidR="00AE038C" w:rsidRDefault="00AE038C">
      <w:pPr>
        <w:pStyle w:val="TOC2"/>
        <w:tabs>
          <w:tab w:val="left" w:pos="960"/>
          <w:tab w:val="right" w:leader="dot" w:pos="9010"/>
        </w:tabs>
        <w:rPr>
          <w:ins w:id="33" w:author="Kashyap Kammachi-Sreedhar (Nokia)" w:date="2025-08-04T11:09:00Z" w16du:dateUtc="2025-08-04T08:09:00Z"/>
          <w:rFonts w:asciiTheme="minorHAnsi" w:eastAsiaTheme="minorEastAsia" w:hAnsiTheme="minorHAnsi" w:cstheme="minorBidi"/>
          <w:noProof/>
          <w:kern w:val="2"/>
          <w14:ligatures w14:val="standardContextual"/>
        </w:rPr>
      </w:pPr>
      <w:ins w:id="34" w:author="Kashyap Kammachi-Sreedhar (Nokia)" w:date="2025-08-04T11:09:00Z" w16du:dateUtc="2025-08-04T08:09:00Z">
        <w:r w:rsidRPr="00E07E14">
          <w:rPr>
            <w:rStyle w:val="Hyperlink"/>
            <w:noProof/>
          </w:rPr>
          <w:fldChar w:fldCharType="begin"/>
        </w:r>
        <w:r w:rsidRPr="00E07E14">
          <w:rPr>
            <w:rStyle w:val="Hyperlink"/>
            <w:noProof/>
          </w:rPr>
          <w:instrText xml:space="preserve"> </w:instrText>
        </w:r>
        <w:r>
          <w:rPr>
            <w:noProof/>
          </w:rPr>
          <w:instrText>HYPERLINK \l "_Toc205198208"</w:instrText>
        </w:r>
        <w:r w:rsidRPr="00E07E14">
          <w:rPr>
            <w:rStyle w:val="Hyperlink"/>
            <w:noProof/>
          </w:rPr>
          <w:instrText xml:space="preserve"> </w:instrText>
        </w:r>
        <w:r w:rsidRPr="00E07E14">
          <w:rPr>
            <w:rStyle w:val="Hyperlink"/>
            <w:noProof/>
          </w:rPr>
        </w:r>
        <w:r w:rsidRPr="00E07E14">
          <w:rPr>
            <w:rStyle w:val="Hyperlink"/>
            <w:noProof/>
          </w:rPr>
          <w:fldChar w:fldCharType="separate"/>
        </w:r>
        <w:r w:rsidRPr="00E07E14">
          <w:rPr>
            <w:rStyle w:val="Hyperlink"/>
            <w:noProof/>
            <w:lang w:val="en-CA"/>
          </w:rPr>
          <w:t>4.1</w:t>
        </w:r>
        <w:r>
          <w:rPr>
            <w:rFonts w:asciiTheme="minorHAnsi" w:eastAsiaTheme="minorEastAsia" w:hAnsiTheme="minorHAnsi" w:cstheme="minorBidi"/>
            <w:noProof/>
            <w:kern w:val="2"/>
            <w14:ligatures w14:val="standardContextual"/>
          </w:rPr>
          <w:tab/>
        </w:r>
        <w:r w:rsidRPr="00E07E14">
          <w:rPr>
            <w:rStyle w:val="Hyperlink"/>
            <w:noProof/>
            <w:lang w:val="en-CA"/>
          </w:rPr>
          <w:t>Abstract</w:t>
        </w:r>
        <w:r>
          <w:rPr>
            <w:noProof/>
            <w:webHidden/>
          </w:rPr>
          <w:tab/>
        </w:r>
        <w:r>
          <w:rPr>
            <w:noProof/>
            <w:webHidden/>
          </w:rPr>
          <w:fldChar w:fldCharType="begin"/>
        </w:r>
        <w:r>
          <w:rPr>
            <w:noProof/>
            <w:webHidden/>
          </w:rPr>
          <w:instrText xml:space="preserve"> PAGEREF _Toc205198208 \h </w:instrText>
        </w:r>
        <w:r>
          <w:rPr>
            <w:noProof/>
            <w:webHidden/>
          </w:rPr>
        </w:r>
        <w:r>
          <w:rPr>
            <w:noProof/>
            <w:webHidden/>
          </w:rPr>
          <w:fldChar w:fldCharType="separate"/>
        </w:r>
        <w:r>
          <w:rPr>
            <w:noProof/>
            <w:webHidden/>
          </w:rPr>
          <w:t>3</w:t>
        </w:r>
        <w:r>
          <w:rPr>
            <w:noProof/>
            <w:webHidden/>
          </w:rPr>
          <w:fldChar w:fldCharType="end"/>
        </w:r>
        <w:r w:rsidRPr="00E07E14">
          <w:rPr>
            <w:rStyle w:val="Hyperlink"/>
            <w:noProof/>
          </w:rPr>
          <w:fldChar w:fldCharType="end"/>
        </w:r>
      </w:ins>
    </w:p>
    <w:p w14:paraId="2AF90AEE" w14:textId="6FE886A6" w:rsidR="00AE038C" w:rsidRDefault="00AE038C">
      <w:pPr>
        <w:pStyle w:val="TOC3"/>
        <w:rPr>
          <w:ins w:id="35" w:author="Kashyap Kammachi-Sreedhar (Nokia)" w:date="2025-08-04T11:09:00Z" w16du:dateUtc="2025-08-04T08:09:00Z"/>
          <w:rFonts w:asciiTheme="minorHAnsi" w:eastAsiaTheme="minorEastAsia" w:hAnsiTheme="minorHAnsi" w:cstheme="minorBidi"/>
          <w:noProof/>
          <w:kern w:val="2"/>
          <w14:ligatures w14:val="standardContextual"/>
        </w:rPr>
      </w:pPr>
      <w:ins w:id="36" w:author="Kashyap Kammachi-Sreedhar (Nokia)" w:date="2025-08-04T11:09:00Z" w16du:dateUtc="2025-08-04T08:09:00Z">
        <w:r w:rsidRPr="00E07E14">
          <w:rPr>
            <w:rStyle w:val="Hyperlink"/>
            <w:noProof/>
          </w:rPr>
          <w:fldChar w:fldCharType="begin"/>
        </w:r>
        <w:r w:rsidRPr="00E07E14">
          <w:rPr>
            <w:rStyle w:val="Hyperlink"/>
            <w:noProof/>
          </w:rPr>
          <w:instrText xml:space="preserve"> </w:instrText>
        </w:r>
        <w:r>
          <w:rPr>
            <w:noProof/>
          </w:rPr>
          <w:instrText>HYPERLINK \l "_Toc205198209"</w:instrText>
        </w:r>
        <w:r w:rsidRPr="00E07E14">
          <w:rPr>
            <w:rStyle w:val="Hyperlink"/>
            <w:noProof/>
          </w:rPr>
          <w:instrText xml:space="preserve"> </w:instrText>
        </w:r>
        <w:r w:rsidRPr="00E07E14">
          <w:rPr>
            <w:rStyle w:val="Hyperlink"/>
            <w:noProof/>
          </w:rPr>
        </w:r>
        <w:r w:rsidRPr="00E07E14">
          <w:rPr>
            <w:rStyle w:val="Hyperlink"/>
            <w:noProof/>
          </w:rPr>
          <w:fldChar w:fldCharType="separate"/>
        </w:r>
        <w:r w:rsidRPr="00E07E14">
          <w:rPr>
            <w:rStyle w:val="Hyperlink"/>
            <w:noProof/>
          </w:rPr>
          <w:t>4.1.2</w:t>
        </w:r>
        <w:r>
          <w:rPr>
            <w:rFonts w:asciiTheme="minorHAnsi" w:eastAsiaTheme="minorEastAsia" w:hAnsiTheme="minorHAnsi" w:cstheme="minorBidi"/>
            <w:noProof/>
            <w:kern w:val="2"/>
            <w14:ligatures w14:val="standardContextual"/>
          </w:rPr>
          <w:tab/>
        </w:r>
        <w:r w:rsidRPr="00E07E14">
          <w:rPr>
            <w:rStyle w:val="Hyperlink"/>
            <w:noProof/>
          </w:rPr>
          <w:t>Syntax</w:t>
        </w:r>
        <w:r>
          <w:rPr>
            <w:noProof/>
            <w:webHidden/>
          </w:rPr>
          <w:tab/>
        </w:r>
        <w:r>
          <w:rPr>
            <w:noProof/>
            <w:webHidden/>
          </w:rPr>
          <w:fldChar w:fldCharType="begin"/>
        </w:r>
        <w:r>
          <w:rPr>
            <w:noProof/>
            <w:webHidden/>
          </w:rPr>
          <w:instrText xml:space="preserve"> PAGEREF _Toc205198209 \h </w:instrText>
        </w:r>
        <w:r>
          <w:rPr>
            <w:noProof/>
            <w:webHidden/>
          </w:rPr>
        </w:r>
        <w:r>
          <w:rPr>
            <w:noProof/>
            <w:webHidden/>
          </w:rPr>
          <w:fldChar w:fldCharType="separate"/>
        </w:r>
        <w:r>
          <w:rPr>
            <w:noProof/>
            <w:webHidden/>
          </w:rPr>
          <w:t>3</w:t>
        </w:r>
        <w:r>
          <w:rPr>
            <w:noProof/>
            <w:webHidden/>
          </w:rPr>
          <w:fldChar w:fldCharType="end"/>
        </w:r>
        <w:r w:rsidRPr="00E07E14">
          <w:rPr>
            <w:rStyle w:val="Hyperlink"/>
            <w:noProof/>
          </w:rPr>
          <w:fldChar w:fldCharType="end"/>
        </w:r>
      </w:ins>
    </w:p>
    <w:p w14:paraId="2F2519DD" w14:textId="160CEC28" w:rsidR="00AE038C" w:rsidRDefault="00AE038C">
      <w:pPr>
        <w:pStyle w:val="TOC3"/>
        <w:rPr>
          <w:ins w:id="37" w:author="Kashyap Kammachi-Sreedhar (Nokia)" w:date="2025-08-04T11:09:00Z" w16du:dateUtc="2025-08-04T08:09:00Z"/>
          <w:rFonts w:asciiTheme="minorHAnsi" w:eastAsiaTheme="minorEastAsia" w:hAnsiTheme="minorHAnsi" w:cstheme="minorBidi"/>
          <w:noProof/>
          <w:kern w:val="2"/>
          <w14:ligatures w14:val="standardContextual"/>
        </w:rPr>
      </w:pPr>
      <w:ins w:id="38" w:author="Kashyap Kammachi-Sreedhar (Nokia)" w:date="2025-08-04T11:09:00Z" w16du:dateUtc="2025-08-04T08:09:00Z">
        <w:r w:rsidRPr="00E07E14">
          <w:rPr>
            <w:rStyle w:val="Hyperlink"/>
            <w:noProof/>
          </w:rPr>
          <w:fldChar w:fldCharType="begin"/>
        </w:r>
        <w:r w:rsidRPr="00E07E14">
          <w:rPr>
            <w:rStyle w:val="Hyperlink"/>
            <w:noProof/>
          </w:rPr>
          <w:instrText xml:space="preserve"> </w:instrText>
        </w:r>
        <w:r>
          <w:rPr>
            <w:noProof/>
          </w:rPr>
          <w:instrText>HYPERLINK \l "_Toc205198210"</w:instrText>
        </w:r>
        <w:r w:rsidRPr="00E07E14">
          <w:rPr>
            <w:rStyle w:val="Hyperlink"/>
            <w:noProof/>
          </w:rPr>
          <w:instrText xml:space="preserve"> </w:instrText>
        </w:r>
        <w:r w:rsidRPr="00E07E14">
          <w:rPr>
            <w:rStyle w:val="Hyperlink"/>
            <w:noProof/>
          </w:rPr>
        </w:r>
        <w:r w:rsidRPr="00E07E14">
          <w:rPr>
            <w:rStyle w:val="Hyperlink"/>
            <w:noProof/>
          </w:rPr>
          <w:fldChar w:fldCharType="separate"/>
        </w:r>
        <w:r w:rsidRPr="00E07E14">
          <w:rPr>
            <w:rStyle w:val="Hyperlink"/>
            <w:noProof/>
          </w:rPr>
          <w:t>4.1.3</w:t>
        </w:r>
        <w:r>
          <w:rPr>
            <w:rFonts w:asciiTheme="minorHAnsi" w:eastAsiaTheme="minorEastAsia" w:hAnsiTheme="minorHAnsi" w:cstheme="minorBidi"/>
            <w:noProof/>
            <w:kern w:val="2"/>
            <w14:ligatures w14:val="standardContextual"/>
          </w:rPr>
          <w:tab/>
        </w:r>
        <w:r w:rsidRPr="00E07E14">
          <w:rPr>
            <w:rStyle w:val="Hyperlink"/>
            <w:noProof/>
          </w:rPr>
          <w:t>Semantics</w:t>
        </w:r>
        <w:r>
          <w:rPr>
            <w:noProof/>
            <w:webHidden/>
          </w:rPr>
          <w:tab/>
        </w:r>
        <w:r>
          <w:rPr>
            <w:noProof/>
            <w:webHidden/>
          </w:rPr>
          <w:fldChar w:fldCharType="begin"/>
        </w:r>
        <w:r>
          <w:rPr>
            <w:noProof/>
            <w:webHidden/>
          </w:rPr>
          <w:instrText xml:space="preserve"> PAGEREF _Toc205198210 \h </w:instrText>
        </w:r>
        <w:r>
          <w:rPr>
            <w:noProof/>
            <w:webHidden/>
          </w:rPr>
        </w:r>
        <w:r>
          <w:rPr>
            <w:noProof/>
            <w:webHidden/>
          </w:rPr>
          <w:fldChar w:fldCharType="separate"/>
        </w:r>
        <w:r>
          <w:rPr>
            <w:noProof/>
            <w:webHidden/>
          </w:rPr>
          <w:t>4</w:t>
        </w:r>
        <w:r>
          <w:rPr>
            <w:noProof/>
            <w:webHidden/>
          </w:rPr>
          <w:fldChar w:fldCharType="end"/>
        </w:r>
        <w:r w:rsidRPr="00E07E14">
          <w:rPr>
            <w:rStyle w:val="Hyperlink"/>
            <w:noProof/>
          </w:rPr>
          <w:fldChar w:fldCharType="end"/>
        </w:r>
      </w:ins>
    </w:p>
    <w:p w14:paraId="3D5DFF1D" w14:textId="271DA375" w:rsidR="00AE038C" w:rsidRDefault="00AE038C">
      <w:pPr>
        <w:pStyle w:val="TOC1"/>
        <w:rPr>
          <w:ins w:id="39" w:author="Kashyap Kammachi-Sreedhar (Nokia)" w:date="2025-08-04T11:09:00Z" w16du:dateUtc="2025-08-04T08:09:00Z"/>
          <w:rFonts w:asciiTheme="minorHAnsi" w:eastAsiaTheme="minorEastAsia" w:hAnsiTheme="minorHAnsi" w:cstheme="minorBidi"/>
          <w:noProof/>
          <w:kern w:val="2"/>
          <w14:ligatures w14:val="standardContextual"/>
        </w:rPr>
      </w:pPr>
      <w:ins w:id="40" w:author="Kashyap Kammachi-Sreedhar (Nokia)" w:date="2025-08-04T11:09:00Z" w16du:dateUtc="2025-08-04T08:09:00Z">
        <w:r w:rsidRPr="00E07E14">
          <w:rPr>
            <w:rStyle w:val="Hyperlink"/>
            <w:noProof/>
          </w:rPr>
          <w:fldChar w:fldCharType="begin"/>
        </w:r>
        <w:r w:rsidRPr="00E07E14">
          <w:rPr>
            <w:rStyle w:val="Hyperlink"/>
            <w:noProof/>
          </w:rPr>
          <w:instrText xml:space="preserve"> </w:instrText>
        </w:r>
        <w:r>
          <w:rPr>
            <w:noProof/>
          </w:rPr>
          <w:instrText>HYPERLINK \l "_Toc205198211"</w:instrText>
        </w:r>
        <w:r w:rsidRPr="00E07E14">
          <w:rPr>
            <w:rStyle w:val="Hyperlink"/>
            <w:noProof/>
          </w:rPr>
          <w:instrText xml:space="preserve"> </w:instrText>
        </w:r>
        <w:r w:rsidRPr="00E07E14">
          <w:rPr>
            <w:rStyle w:val="Hyperlink"/>
            <w:noProof/>
          </w:rPr>
        </w:r>
        <w:r w:rsidRPr="00E07E14">
          <w:rPr>
            <w:rStyle w:val="Hyperlink"/>
            <w:noProof/>
          </w:rPr>
          <w:fldChar w:fldCharType="separate"/>
        </w:r>
        <w:r w:rsidRPr="00E07E14">
          <w:rPr>
            <w:rStyle w:val="Hyperlink"/>
            <w:noProof/>
            <w:lang w:val="en-CA"/>
          </w:rPr>
          <w:t>5</w:t>
        </w:r>
        <w:r>
          <w:rPr>
            <w:rFonts w:asciiTheme="minorHAnsi" w:eastAsiaTheme="minorEastAsia" w:hAnsiTheme="minorHAnsi" w:cstheme="minorBidi"/>
            <w:noProof/>
            <w:kern w:val="2"/>
            <w14:ligatures w14:val="standardContextual"/>
          </w:rPr>
          <w:tab/>
        </w:r>
        <w:r w:rsidRPr="00E07E14">
          <w:rPr>
            <w:rStyle w:val="Hyperlink"/>
            <w:noProof/>
            <w:lang w:val="en-CA"/>
          </w:rPr>
          <w:t>On GeoKey Item property (MPEG#148, Issue#172)</w:t>
        </w:r>
        <w:r>
          <w:rPr>
            <w:noProof/>
            <w:webHidden/>
          </w:rPr>
          <w:tab/>
        </w:r>
        <w:r>
          <w:rPr>
            <w:noProof/>
            <w:webHidden/>
          </w:rPr>
          <w:fldChar w:fldCharType="begin"/>
        </w:r>
        <w:r>
          <w:rPr>
            <w:noProof/>
            <w:webHidden/>
          </w:rPr>
          <w:instrText xml:space="preserve"> PAGEREF _Toc205198211 \h </w:instrText>
        </w:r>
        <w:r>
          <w:rPr>
            <w:noProof/>
            <w:webHidden/>
          </w:rPr>
        </w:r>
        <w:r>
          <w:rPr>
            <w:noProof/>
            <w:webHidden/>
          </w:rPr>
          <w:fldChar w:fldCharType="separate"/>
        </w:r>
        <w:r>
          <w:rPr>
            <w:noProof/>
            <w:webHidden/>
          </w:rPr>
          <w:t>6</w:t>
        </w:r>
        <w:r>
          <w:rPr>
            <w:noProof/>
            <w:webHidden/>
          </w:rPr>
          <w:fldChar w:fldCharType="end"/>
        </w:r>
        <w:r w:rsidRPr="00E07E14">
          <w:rPr>
            <w:rStyle w:val="Hyperlink"/>
            <w:noProof/>
          </w:rPr>
          <w:fldChar w:fldCharType="end"/>
        </w:r>
      </w:ins>
    </w:p>
    <w:p w14:paraId="5A10CE7B" w14:textId="2BCFFC34" w:rsidR="00AE038C" w:rsidRDefault="00AE038C">
      <w:pPr>
        <w:pStyle w:val="TOC2"/>
        <w:tabs>
          <w:tab w:val="left" w:pos="960"/>
          <w:tab w:val="right" w:leader="dot" w:pos="9010"/>
        </w:tabs>
        <w:rPr>
          <w:ins w:id="41" w:author="Kashyap Kammachi-Sreedhar (Nokia)" w:date="2025-08-04T11:09:00Z" w16du:dateUtc="2025-08-04T08:09:00Z"/>
          <w:rFonts w:asciiTheme="minorHAnsi" w:eastAsiaTheme="minorEastAsia" w:hAnsiTheme="minorHAnsi" w:cstheme="minorBidi"/>
          <w:noProof/>
          <w:kern w:val="2"/>
          <w14:ligatures w14:val="standardContextual"/>
        </w:rPr>
      </w:pPr>
      <w:ins w:id="42" w:author="Kashyap Kammachi-Sreedhar (Nokia)" w:date="2025-08-04T11:09:00Z" w16du:dateUtc="2025-08-04T08:09:00Z">
        <w:r w:rsidRPr="00E07E14">
          <w:rPr>
            <w:rStyle w:val="Hyperlink"/>
            <w:noProof/>
          </w:rPr>
          <w:fldChar w:fldCharType="begin"/>
        </w:r>
        <w:r w:rsidRPr="00E07E14">
          <w:rPr>
            <w:rStyle w:val="Hyperlink"/>
            <w:noProof/>
          </w:rPr>
          <w:instrText xml:space="preserve"> </w:instrText>
        </w:r>
        <w:r>
          <w:rPr>
            <w:noProof/>
          </w:rPr>
          <w:instrText>HYPERLINK \l "_Toc205198212"</w:instrText>
        </w:r>
        <w:r w:rsidRPr="00E07E14">
          <w:rPr>
            <w:rStyle w:val="Hyperlink"/>
            <w:noProof/>
          </w:rPr>
          <w:instrText xml:space="preserve"> </w:instrText>
        </w:r>
        <w:r w:rsidRPr="00E07E14">
          <w:rPr>
            <w:rStyle w:val="Hyperlink"/>
            <w:noProof/>
          </w:rPr>
        </w:r>
        <w:r w:rsidRPr="00E07E14">
          <w:rPr>
            <w:rStyle w:val="Hyperlink"/>
            <w:noProof/>
          </w:rPr>
          <w:fldChar w:fldCharType="separate"/>
        </w:r>
        <w:r w:rsidRPr="00E07E14">
          <w:rPr>
            <w:rStyle w:val="Hyperlink"/>
            <w:noProof/>
            <w:lang w:val="en-CA"/>
          </w:rPr>
          <w:t>5.1</w:t>
        </w:r>
        <w:r>
          <w:rPr>
            <w:rFonts w:asciiTheme="minorHAnsi" w:eastAsiaTheme="minorEastAsia" w:hAnsiTheme="minorHAnsi" w:cstheme="minorBidi"/>
            <w:noProof/>
            <w:kern w:val="2"/>
            <w14:ligatures w14:val="standardContextual"/>
          </w:rPr>
          <w:tab/>
        </w:r>
        <w:r w:rsidRPr="00E07E14">
          <w:rPr>
            <w:rStyle w:val="Hyperlink"/>
            <w:noProof/>
            <w:lang w:val="en-CA"/>
          </w:rPr>
          <w:t>Abstract</w:t>
        </w:r>
        <w:r>
          <w:rPr>
            <w:noProof/>
            <w:webHidden/>
          </w:rPr>
          <w:tab/>
        </w:r>
        <w:r>
          <w:rPr>
            <w:noProof/>
            <w:webHidden/>
          </w:rPr>
          <w:fldChar w:fldCharType="begin"/>
        </w:r>
        <w:r>
          <w:rPr>
            <w:noProof/>
            <w:webHidden/>
          </w:rPr>
          <w:instrText xml:space="preserve"> PAGEREF _Toc205198212 \h </w:instrText>
        </w:r>
        <w:r>
          <w:rPr>
            <w:noProof/>
            <w:webHidden/>
          </w:rPr>
        </w:r>
        <w:r>
          <w:rPr>
            <w:noProof/>
            <w:webHidden/>
          </w:rPr>
          <w:fldChar w:fldCharType="separate"/>
        </w:r>
        <w:r>
          <w:rPr>
            <w:noProof/>
            <w:webHidden/>
          </w:rPr>
          <w:t>6</w:t>
        </w:r>
        <w:r>
          <w:rPr>
            <w:noProof/>
            <w:webHidden/>
          </w:rPr>
          <w:fldChar w:fldCharType="end"/>
        </w:r>
        <w:r w:rsidRPr="00E07E14">
          <w:rPr>
            <w:rStyle w:val="Hyperlink"/>
            <w:noProof/>
          </w:rPr>
          <w:fldChar w:fldCharType="end"/>
        </w:r>
      </w:ins>
    </w:p>
    <w:p w14:paraId="51CE2172" w14:textId="77178199" w:rsidR="00AE038C" w:rsidRPr="00AE038C" w:rsidRDefault="00AE038C">
      <w:pPr>
        <w:pStyle w:val="TOC2"/>
        <w:tabs>
          <w:tab w:val="right" w:leader="dot" w:pos="9010"/>
        </w:tabs>
        <w:rPr>
          <w:ins w:id="43" w:author="Kashyap Kammachi-Sreedhar (Nokia)" w:date="2025-08-04T11:09:00Z" w16du:dateUtc="2025-08-04T08:09:00Z"/>
          <w:rFonts w:asciiTheme="minorHAnsi" w:eastAsiaTheme="minorEastAsia" w:hAnsiTheme="minorHAnsi" w:cstheme="minorBidi"/>
          <w:noProof/>
          <w:kern w:val="2"/>
          <w14:ligatures w14:val="standardContextual"/>
        </w:rPr>
      </w:pPr>
      <w:ins w:id="44" w:author="Kashyap Kammachi-Sreedhar (Nokia)" w:date="2025-08-04T11:09:00Z" w16du:dateUtc="2025-08-04T08:09:00Z">
        <w:r w:rsidRPr="00AE038C">
          <w:rPr>
            <w:rStyle w:val="Hyperlink"/>
            <w:noProof/>
          </w:rPr>
          <w:fldChar w:fldCharType="begin"/>
        </w:r>
        <w:r w:rsidRPr="00AE038C">
          <w:rPr>
            <w:rStyle w:val="Hyperlink"/>
            <w:noProof/>
          </w:rPr>
          <w:instrText xml:space="preserve"> </w:instrText>
        </w:r>
        <w:r w:rsidRPr="00AE038C">
          <w:rPr>
            <w:noProof/>
          </w:rPr>
          <w:instrText>HYPERLINK \l "_Toc205198213"</w:instrText>
        </w:r>
        <w:r w:rsidRPr="00AE038C">
          <w:rPr>
            <w:rStyle w:val="Hyperlink"/>
            <w:noProof/>
          </w:rPr>
          <w:instrText xml:space="preserve"> </w:instrText>
        </w:r>
        <w:r w:rsidRPr="00AE038C">
          <w:rPr>
            <w:rStyle w:val="Hyperlink"/>
            <w:noProof/>
          </w:rPr>
        </w:r>
        <w:r w:rsidRPr="00AE038C">
          <w:rPr>
            <w:rStyle w:val="Hyperlink"/>
            <w:noProof/>
          </w:rPr>
          <w:fldChar w:fldCharType="separate"/>
        </w:r>
        <w:r w:rsidRPr="00AE038C">
          <w:rPr>
            <w:rStyle w:val="Hyperlink"/>
            <w:noProof/>
            <w:rPrChange w:id="45" w:author="Kashyap Kammachi-Sreedhar (Nokia)" w:date="2025-08-04T11:09:00Z" w16du:dateUtc="2025-08-04T08:09:00Z">
              <w:rPr>
                <w:rStyle w:val="Hyperlink"/>
                <w:noProof/>
                <w:highlight w:val="yellow"/>
              </w:rPr>
            </w:rPrChange>
          </w:rPr>
          <w:t>6.x.y GeoSpatial Keys Property</w:t>
        </w:r>
        <w:r w:rsidRPr="00AE038C">
          <w:rPr>
            <w:noProof/>
            <w:webHidden/>
          </w:rPr>
          <w:tab/>
        </w:r>
        <w:r w:rsidRPr="00AE038C">
          <w:rPr>
            <w:noProof/>
            <w:webHidden/>
          </w:rPr>
          <w:fldChar w:fldCharType="begin"/>
        </w:r>
        <w:r w:rsidRPr="00AE038C">
          <w:rPr>
            <w:noProof/>
            <w:webHidden/>
          </w:rPr>
          <w:instrText xml:space="preserve"> PAGEREF _Toc205198213 \h </w:instrText>
        </w:r>
        <w:r w:rsidRPr="00AE038C">
          <w:rPr>
            <w:noProof/>
            <w:webHidden/>
          </w:rPr>
        </w:r>
        <w:r w:rsidRPr="00AE038C">
          <w:rPr>
            <w:noProof/>
            <w:webHidden/>
          </w:rPr>
          <w:fldChar w:fldCharType="separate"/>
        </w:r>
        <w:r w:rsidRPr="00AE038C">
          <w:rPr>
            <w:noProof/>
            <w:webHidden/>
          </w:rPr>
          <w:t>6</w:t>
        </w:r>
        <w:r w:rsidRPr="00AE038C">
          <w:rPr>
            <w:noProof/>
            <w:webHidden/>
          </w:rPr>
          <w:fldChar w:fldCharType="end"/>
        </w:r>
        <w:r w:rsidRPr="00AE038C">
          <w:rPr>
            <w:rStyle w:val="Hyperlink"/>
            <w:noProof/>
          </w:rPr>
          <w:fldChar w:fldCharType="end"/>
        </w:r>
      </w:ins>
    </w:p>
    <w:p w14:paraId="6BE5E74E" w14:textId="64AD4E7F" w:rsidR="00AE038C" w:rsidRPr="00AE038C" w:rsidRDefault="00AE038C">
      <w:pPr>
        <w:pStyle w:val="TOC3"/>
        <w:rPr>
          <w:ins w:id="46" w:author="Kashyap Kammachi-Sreedhar (Nokia)" w:date="2025-08-04T11:09:00Z" w16du:dateUtc="2025-08-04T08:09:00Z"/>
          <w:rFonts w:asciiTheme="minorHAnsi" w:eastAsiaTheme="minorEastAsia" w:hAnsiTheme="minorHAnsi" w:cstheme="minorBidi"/>
          <w:noProof/>
          <w:kern w:val="2"/>
          <w14:ligatures w14:val="standardContextual"/>
        </w:rPr>
      </w:pPr>
      <w:ins w:id="47" w:author="Kashyap Kammachi-Sreedhar (Nokia)" w:date="2025-08-04T11:09:00Z" w16du:dateUtc="2025-08-04T08:09:00Z">
        <w:r w:rsidRPr="00AE038C">
          <w:rPr>
            <w:rStyle w:val="Hyperlink"/>
            <w:noProof/>
          </w:rPr>
          <w:fldChar w:fldCharType="begin"/>
        </w:r>
        <w:r w:rsidRPr="00AE038C">
          <w:rPr>
            <w:rStyle w:val="Hyperlink"/>
            <w:noProof/>
          </w:rPr>
          <w:instrText xml:space="preserve"> </w:instrText>
        </w:r>
        <w:r w:rsidRPr="00AE038C">
          <w:rPr>
            <w:noProof/>
          </w:rPr>
          <w:instrText>HYPERLINK \l "_Toc205198214"</w:instrText>
        </w:r>
        <w:r w:rsidRPr="00AE038C">
          <w:rPr>
            <w:rStyle w:val="Hyperlink"/>
            <w:noProof/>
          </w:rPr>
          <w:instrText xml:space="preserve"> </w:instrText>
        </w:r>
        <w:r w:rsidRPr="00AE038C">
          <w:rPr>
            <w:rStyle w:val="Hyperlink"/>
            <w:noProof/>
          </w:rPr>
        </w:r>
        <w:r w:rsidRPr="00AE038C">
          <w:rPr>
            <w:rStyle w:val="Hyperlink"/>
            <w:noProof/>
          </w:rPr>
          <w:fldChar w:fldCharType="separate"/>
        </w:r>
        <w:r w:rsidRPr="00AE038C">
          <w:rPr>
            <w:rStyle w:val="Hyperlink"/>
            <w:noProof/>
            <w:rPrChange w:id="48" w:author="Kashyap Kammachi-Sreedhar (Nokia)" w:date="2025-08-04T11:09:00Z" w16du:dateUtc="2025-08-04T08:09:00Z">
              <w:rPr>
                <w:rStyle w:val="Hyperlink"/>
                <w:noProof/>
                <w:highlight w:val="yellow"/>
              </w:rPr>
            </w:rPrChange>
          </w:rPr>
          <w:t>5.1.1</w:t>
        </w:r>
        <w:r w:rsidRPr="00AE038C">
          <w:rPr>
            <w:rFonts w:asciiTheme="minorHAnsi" w:eastAsiaTheme="minorEastAsia" w:hAnsiTheme="minorHAnsi" w:cstheme="minorBidi"/>
            <w:noProof/>
            <w:kern w:val="2"/>
            <w14:ligatures w14:val="standardContextual"/>
          </w:rPr>
          <w:tab/>
        </w:r>
        <w:r w:rsidRPr="00AE038C">
          <w:rPr>
            <w:rStyle w:val="Hyperlink"/>
            <w:noProof/>
            <w:rPrChange w:id="49" w:author="Kashyap Kammachi-Sreedhar (Nokia)" w:date="2025-08-04T11:09:00Z" w16du:dateUtc="2025-08-04T08:09:00Z">
              <w:rPr>
                <w:rStyle w:val="Hyperlink"/>
                <w:noProof/>
                <w:highlight w:val="yellow"/>
              </w:rPr>
            </w:rPrChange>
          </w:rPr>
          <w:t>6.x.y.1 Definition</w:t>
        </w:r>
        <w:r w:rsidRPr="00AE038C">
          <w:rPr>
            <w:noProof/>
            <w:webHidden/>
          </w:rPr>
          <w:tab/>
        </w:r>
        <w:r w:rsidRPr="00AE038C">
          <w:rPr>
            <w:noProof/>
            <w:webHidden/>
          </w:rPr>
          <w:fldChar w:fldCharType="begin"/>
        </w:r>
        <w:r w:rsidRPr="00AE038C">
          <w:rPr>
            <w:noProof/>
            <w:webHidden/>
          </w:rPr>
          <w:instrText xml:space="preserve"> PAGEREF _Toc205198214 \h </w:instrText>
        </w:r>
        <w:r w:rsidRPr="00AE038C">
          <w:rPr>
            <w:noProof/>
            <w:webHidden/>
          </w:rPr>
        </w:r>
        <w:r w:rsidRPr="00AE038C">
          <w:rPr>
            <w:noProof/>
            <w:webHidden/>
          </w:rPr>
          <w:fldChar w:fldCharType="separate"/>
        </w:r>
        <w:r w:rsidRPr="00AE038C">
          <w:rPr>
            <w:noProof/>
            <w:webHidden/>
          </w:rPr>
          <w:t>6</w:t>
        </w:r>
        <w:r w:rsidRPr="00AE038C">
          <w:rPr>
            <w:noProof/>
            <w:webHidden/>
          </w:rPr>
          <w:fldChar w:fldCharType="end"/>
        </w:r>
        <w:r w:rsidRPr="00AE038C">
          <w:rPr>
            <w:rStyle w:val="Hyperlink"/>
            <w:noProof/>
          </w:rPr>
          <w:fldChar w:fldCharType="end"/>
        </w:r>
      </w:ins>
    </w:p>
    <w:p w14:paraId="6DE793D1" w14:textId="6250DDEE" w:rsidR="00AE038C" w:rsidRPr="00AE038C" w:rsidRDefault="00AE038C">
      <w:pPr>
        <w:pStyle w:val="TOC3"/>
        <w:rPr>
          <w:ins w:id="50" w:author="Kashyap Kammachi-Sreedhar (Nokia)" w:date="2025-08-04T11:09:00Z" w16du:dateUtc="2025-08-04T08:09:00Z"/>
          <w:rFonts w:asciiTheme="minorHAnsi" w:eastAsiaTheme="minorEastAsia" w:hAnsiTheme="minorHAnsi" w:cstheme="minorBidi"/>
          <w:noProof/>
          <w:kern w:val="2"/>
          <w14:ligatures w14:val="standardContextual"/>
        </w:rPr>
      </w:pPr>
      <w:ins w:id="51" w:author="Kashyap Kammachi-Sreedhar (Nokia)" w:date="2025-08-04T11:09:00Z" w16du:dateUtc="2025-08-04T08:09:00Z">
        <w:r w:rsidRPr="00AE038C">
          <w:rPr>
            <w:rStyle w:val="Hyperlink"/>
            <w:noProof/>
          </w:rPr>
          <w:fldChar w:fldCharType="begin"/>
        </w:r>
        <w:r w:rsidRPr="00AE038C">
          <w:rPr>
            <w:rStyle w:val="Hyperlink"/>
            <w:noProof/>
          </w:rPr>
          <w:instrText xml:space="preserve"> </w:instrText>
        </w:r>
        <w:r w:rsidRPr="00AE038C">
          <w:rPr>
            <w:noProof/>
          </w:rPr>
          <w:instrText>HYPERLINK \l "_Toc205198215"</w:instrText>
        </w:r>
        <w:r w:rsidRPr="00AE038C">
          <w:rPr>
            <w:rStyle w:val="Hyperlink"/>
            <w:noProof/>
          </w:rPr>
          <w:instrText xml:space="preserve"> </w:instrText>
        </w:r>
        <w:r w:rsidRPr="00AE038C">
          <w:rPr>
            <w:rStyle w:val="Hyperlink"/>
            <w:noProof/>
          </w:rPr>
        </w:r>
        <w:r w:rsidRPr="00AE038C">
          <w:rPr>
            <w:rStyle w:val="Hyperlink"/>
            <w:noProof/>
          </w:rPr>
          <w:fldChar w:fldCharType="separate"/>
        </w:r>
        <w:r w:rsidRPr="00AE038C">
          <w:rPr>
            <w:rStyle w:val="Hyperlink"/>
            <w:noProof/>
            <w:rPrChange w:id="52" w:author="Kashyap Kammachi-Sreedhar (Nokia)" w:date="2025-08-04T11:09:00Z" w16du:dateUtc="2025-08-04T08:09:00Z">
              <w:rPr>
                <w:rStyle w:val="Hyperlink"/>
                <w:noProof/>
                <w:highlight w:val="yellow"/>
              </w:rPr>
            </w:rPrChange>
          </w:rPr>
          <w:t>5.1.2</w:t>
        </w:r>
        <w:r w:rsidRPr="00AE038C">
          <w:rPr>
            <w:rFonts w:asciiTheme="minorHAnsi" w:eastAsiaTheme="minorEastAsia" w:hAnsiTheme="minorHAnsi" w:cstheme="minorBidi"/>
            <w:noProof/>
            <w:kern w:val="2"/>
            <w14:ligatures w14:val="standardContextual"/>
          </w:rPr>
          <w:tab/>
        </w:r>
        <w:r w:rsidRPr="00AE038C">
          <w:rPr>
            <w:rStyle w:val="Hyperlink"/>
            <w:noProof/>
            <w:rPrChange w:id="53" w:author="Kashyap Kammachi-Sreedhar (Nokia)" w:date="2025-08-04T11:09:00Z" w16du:dateUtc="2025-08-04T08:09:00Z">
              <w:rPr>
                <w:rStyle w:val="Hyperlink"/>
                <w:noProof/>
                <w:highlight w:val="yellow"/>
              </w:rPr>
            </w:rPrChange>
          </w:rPr>
          <w:t>6.x.y.2 Syntax</w:t>
        </w:r>
        <w:r w:rsidRPr="00AE038C">
          <w:rPr>
            <w:noProof/>
            <w:webHidden/>
          </w:rPr>
          <w:tab/>
        </w:r>
        <w:r w:rsidRPr="00AE038C">
          <w:rPr>
            <w:noProof/>
            <w:webHidden/>
          </w:rPr>
          <w:fldChar w:fldCharType="begin"/>
        </w:r>
        <w:r w:rsidRPr="00AE038C">
          <w:rPr>
            <w:noProof/>
            <w:webHidden/>
          </w:rPr>
          <w:instrText xml:space="preserve"> PAGEREF _Toc205198215 \h </w:instrText>
        </w:r>
        <w:r w:rsidRPr="00AE038C">
          <w:rPr>
            <w:noProof/>
            <w:webHidden/>
          </w:rPr>
        </w:r>
        <w:r w:rsidRPr="00AE038C">
          <w:rPr>
            <w:noProof/>
            <w:webHidden/>
          </w:rPr>
          <w:fldChar w:fldCharType="separate"/>
        </w:r>
        <w:r w:rsidRPr="00AE038C">
          <w:rPr>
            <w:noProof/>
            <w:webHidden/>
          </w:rPr>
          <w:t>7</w:t>
        </w:r>
        <w:r w:rsidRPr="00AE038C">
          <w:rPr>
            <w:noProof/>
            <w:webHidden/>
          </w:rPr>
          <w:fldChar w:fldCharType="end"/>
        </w:r>
        <w:r w:rsidRPr="00AE038C">
          <w:rPr>
            <w:rStyle w:val="Hyperlink"/>
            <w:noProof/>
          </w:rPr>
          <w:fldChar w:fldCharType="end"/>
        </w:r>
      </w:ins>
    </w:p>
    <w:p w14:paraId="681EBC20" w14:textId="79161C33" w:rsidR="00AE038C" w:rsidRDefault="00AE038C">
      <w:pPr>
        <w:pStyle w:val="TOC3"/>
        <w:rPr>
          <w:ins w:id="54" w:author="Kashyap Kammachi-Sreedhar (Nokia)" w:date="2025-08-04T11:09:00Z" w16du:dateUtc="2025-08-04T08:09:00Z"/>
          <w:rFonts w:asciiTheme="minorHAnsi" w:eastAsiaTheme="minorEastAsia" w:hAnsiTheme="minorHAnsi" w:cstheme="minorBidi"/>
          <w:noProof/>
          <w:kern w:val="2"/>
          <w14:ligatures w14:val="standardContextual"/>
        </w:rPr>
      </w:pPr>
      <w:ins w:id="55" w:author="Kashyap Kammachi-Sreedhar (Nokia)" w:date="2025-08-04T11:09:00Z" w16du:dateUtc="2025-08-04T08:09:00Z">
        <w:r w:rsidRPr="00AE038C">
          <w:rPr>
            <w:rStyle w:val="Hyperlink"/>
            <w:noProof/>
          </w:rPr>
          <w:fldChar w:fldCharType="begin"/>
        </w:r>
        <w:r w:rsidRPr="00AE038C">
          <w:rPr>
            <w:rStyle w:val="Hyperlink"/>
            <w:noProof/>
          </w:rPr>
          <w:instrText xml:space="preserve"> </w:instrText>
        </w:r>
        <w:r w:rsidRPr="00AE038C">
          <w:rPr>
            <w:noProof/>
          </w:rPr>
          <w:instrText>HYPERLINK \l "_Toc205198216"</w:instrText>
        </w:r>
        <w:r w:rsidRPr="00AE038C">
          <w:rPr>
            <w:rStyle w:val="Hyperlink"/>
            <w:noProof/>
          </w:rPr>
          <w:instrText xml:space="preserve"> </w:instrText>
        </w:r>
        <w:r w:rsidRPr="00AE038C">
          <w:rPr>
            <w:rStyle w:val="Hyperlink"/>
            <w:noProof/>
          </w:rPr>
        </w:r>
        <w:r w:rsidRPr="00AE038C">
          <w:rPr>
            <w:rStyle w:val="Hyperlink"/>
            <w:noProof/>
          </w:rPr>
          <w:fldChar w:fldCharType="separate"/>
        </w:r>
        <w:r w:rsidRPr="00AE038C">
          <w:rPr>
            <w:rStyle w:val="Hyperlink"/>
            <w:noProof/>
            <w:rPrChange w:id="56" w:author="Kashyap Kammachi-Sreedhar (Nokia)" w:date="2025-08-04T11:09:00Z" w16du:dateUtc="2025-08-04T08:09:00Z">
              <w:rPr>
                <w:rStyle w:val="Hyperlink"/>
                <w:noProof/>
                <w:highlight w:val="yellow"/>
              </w:rPr>
            </w:rPrChange>
          </w:rPr>
          <w:t>5.1.3</w:t>
        </w:r>
        <w:r w:rsidRPr="00AE038C">
          <w:rPr>
            <w:rFonts w:asciiTheme="minorHAnsi" w:eastAsiaTheme="minorEastAsia" w:hAnsiTheme="minorHAnsi" w:cstheme="minorBidi"/>
            <w:noProof/>
            <w:kern w:val="2"/>
            <w14:ligatures w14:val="standardContextual"/>
          </w:rPr>
          <w:tab/>
        </w:r>
        <w:r w:rsidRPr="00AE038C">
          <w:rPr>
            <w:rStyle w:val="Hyperlink"/>
            <w:noProof/>
            <w:lang w:val="en-CA"/>
            <w:rPrChange w:id="57" w:author="Kashyap Kammachi-Sreedhar (Nokia)" w:date="2025-08-04T11:09:00Z" w16du:dateUtc="2025-08-04T08:09:00Z">
              <w:rPr>
                <w:rStyle w:val="Hyperlink"/>
                <w:noProof/>
                <w:highlight w:val="yellow"/>
                <w:lang w:val="en-CA"/>
              </w:rPr>
            </w:rPrChange>
          </w:rPr>
          <w:t xml:space="preserve">6.x.y.3 </w:t>
        </w:r>
        <w:r w:rsidRPr="00AE038C">
          <w:rPr>
            <w:rStyle w:val="Hyperlink"/>
            <w:noProof/>
            <w:rPrChange w:id="58" w:author="Kashyap Kammachi-Sreedhar (Nokia)" w:date="2025-08-04T11:09:00Z" w16du:dateUtc="2025-08-04T08:09:00Z">
              <w:rPr>
                <w:rStyle w:val="Hyperlink"/>
                <w:noProof/>
                <w:highlight w:val="yellow"/>
              </w:rPr>
            </w:rPrChange>
          </w:rPr>
          <w:t>Semantics</w:t>
        </w:r>
        <w:r w:rsidRPr="00AE038C">
          <w:rPr>
            <w:noProof/>
            <w:webHidden/>
          </w:rPr>
          <w:tab/>
        </w:r>
        <w:r w:rsidRPr="00AE038C">
          <w:rPr>
            <w:noProof/>
            <w:webHidden/>
          </w:rPr>
          <w:fldChar w:fldCharType="begin"/>
        </w:r>
        <w:r w:rsidRPr="00AE038C">
          <w:rPr>
            <w:noProof/>
            <w:webHidden/>
          </w:rPr>
          <w:instrText xml:space="preserve"> PAGEREF _Toc205198216 \h </w:instrText>
        </w:r>
        <w:r w:rsidRPr="00AE038C">
          <w:rPr>
            <w:noProof/>
            <w:webHidden/>
          </w:rPr>
        </w:r>
        <w:r w:rsidRPr="00AE038C">
          <w:rPr>
            <w:noProof/>
            <w:webHidden/>
          </w:rPr>
          <w:fldChar w:fldCharType="separate"/>
        </w:r>
        <w:r w:rsidRPr="00AE038C">
          <w:rPr>
            <w:noProof/>
            <w:webHidden/>
          </w:rPr>
          <w:t>7</w:t>
        </w:r>
        <w:r w:rsidRPr="00AE038C">
          <w:rPr>
            <w:noProof/>
            <w:webHidden/>
          </w:rPr>
          <w:fldChar w:fldCharType="end"/>
        </w:r>
        <w:r w:rsidRPr="00AE038C">
          <w:rPr>
            <w:rStyle w:val="Hyperlink"/>
            <w:noProof/>
          </w:rPr>
          <w:fldChar w:fldCharType="end"/>
        </w:r>
      </w:ins>
    </w:p>
    <w:p w14:paraId="7E23F38F" w14:textId="49399C6D" w:rsidR="00AE038C" w:rsidRDefault="00AE038C">
      <w:pPr>
        <w:pStyle w:val="TOC1"/>
        <w:rPr>
          <w:ins w:id="59" w:author="Kashyap Kammachi-Sreedhar (Nokia)" w:date="2025-08-04T11:09:00Z" w16du:dateUtc="2025-08-04T08:09:00Z"/>
          <w:rFonts w:asciiTheme="minorHAnsi" w:eastAsiaTheme="minorEastAsia" w:hAnsiTheme="minorHAnsi" w:cstheme="minorBidi"/>
          <w:noProof/>
          <w:kern w:val="2"/>
          <w14:ligatures w14:val="standardContextual"/>
        </w:rPr>
      </w:pPr>
      <w:ins w:id="60" w:author="Kashyap Kammachi-Sreedhar (Nokia)" w:date="2025-08-04T11:09:00Z" w16du:dateUtc="2025-08-04T08:09:00Z">
        <w:r w:rsidRPr="00E07E14">
          <w:rPr>
            <w:rStyle w:val="Hyperlink"/>
            <w:noProof/>
          </w:rPr>
          <w:fldChar w:fldCharType="begin"/>
        </w:r>
        <w:r w:rsidRPr="00E07E14">
          <w:rPr>
            <w:rStyle w:val="Hyperlink"/>
            <w:noProof/>
          </w:rPr>
          <w:instrText xml:space="preserve"> </w:instrText>
        </w:r>
        <w:r>
          <w:rPr>
            <w:noProof/>
          </w:rPr>
          <w:instrText>HYPERLINK \l "_Toc205198217"</w:instrText>
        </w:r>
        <w:r w:rsidRPr="00E07E14">
          <w:rPr>
            <w:rStyle w:val="Hyperlink"/>
            <w:noProof/>
          </w:rPr>
          <w:instrText xml:space="preserve"> </w:instrText>
        </w:r>
        <w:r w:rsidRPr="00E07E14">
          <w:rPr>
            <w:rStyle w:val="Hyperlink"/>
            <w:noProof/>
          </w:rPr>
        </w:r>
        <w:r w:rsidRPr="00E07E14">
          <w:rPr>
            <w:rStyle w:val="Hyperlink"/>
            <w:noProof/>
          </w:rPr>
          <w:fldChar w:fldCharType="separate"/>
        </w:r>
        <w:r w:rsidRPr="00E07E14">
          <w:rPr>
            <w:rStyle w:val="Hyperlink"/>
            <w:noProof/>
            <w:lang w:val="en-CA"/>
          </w:rPr>
          <w:t>6</w:t>
        </w:r>
        <w:r>
          <w:rPr>
            <w:rFonts w:asciiTheme="minorHAnsi" w:eastAsiaTheme="minorEastAsia" w:hAnsiTheme="minorHAnsi" w:cstheme="minorBidi"/>
            <w:noProof/>
            <w:kern w:val="2"/>
            <w14:ligatures w14:val="standardContextual"/>
          </w:rPr>
          <w:tab/>
        </w:r>
        <w:r w:rsidRPr="00E07E14">
          <w:rPr>
            <w:rStyle w:val="Hyperlink"/>
            <w:noProof/>
            <w:lang w:val="en-CA"/>
          </w:rPr>
          <w:t>Compact VVC decoder configuration (MPEG#149, Issue#178)</w:t>
        </w:r>
        <w:r>
          <w:rPr>
            <w:noProof/>
            <w:webHidden/>
          </w:rPr>
          <w:tab/>
        </w:r>
        <w:r>
          <w:rPr>
            <w:noProof/>
            <w:webHidden/>
          </w:rPr>
          <w:fldChar w:fldCharType="begin"/>
        </w:r>
        <w:r>
          <w:rPr>
            <w:noProof/>
            <w:webHidden/>
          </w:rPr>
          <w:instrText xml:space="preserve"> PAGEREF _Toc205198217 \h </w:instrText>
        </w:r>
        <w:r>
          <w:rPr>
            <w:noProof/>
            <w:webHidden/>
          </w:rPr>
        </w:r>
        <w:r>
          <w:rPr>
            <w:noProof/>
            <w:webHidden/>
          </w:rPr>
          <w:fldChar w:fldCharType="separate"/>
        </w:r>
        <w:r>
          <w:rPr>
            <w:noProof/>
            <w:webHidden/>
          </w:rPr>
          <w:t>7</w:t>
        </w:r>
        <w:r>
          <w:rPr>
            <w:noProof/>
            <w:webHidden/>
          </w:rPr>
          <w:fldChar w:fldCharType="end"/>
        </w:r>
        <w:r w:rsidRPr="00E07E14">
          <w:rPr>
            <w:rStyle w:val="Hyperlink"/>
            <w:noProof/>
          </w:rPr>
          <w:fldChar w:fldCharType="end"/>
        </w:r>
      </w:ins>
    </w:p>
    <w:p w14:paraId="4443B048" w14:textId="35B9F69C" w:rsidR="00AE038C" w:rsidRDefault="00AE038C">
      <w:pPr>
        <w:pStyle w:val="TOC2"/>
        <w:tabs>
          <w:tab w:val="left" w:pos="960"/>
          <w:tab w:val="right" w:leader="dot" w:pos="9010"/>
        </w:tabs>
        <w:rPr>
          <w:ins w:id="61" w:author="Kashyap Kammachi-Sreedhar (Nokia)" w:date="2025-08-04T11:09:00Z" w16du:dateUtc="2025-08-04T08:09:00Z"/>
          <w:rFonts w:asciiTheme="minorHAnsi" w:eastAsiaTheme="minorEastAsia" w:hAnsiTheme="minorHAnsi" w:cstheme="minorBidi"/>
          <w:noProof/>
          <w:kern w:val="2"/>
          <w14:ligatures w14:val="standardContextual"/>
        </w:rPr>
      </w:pPr>
      <w:ins w:id="62" w:author="Kashyap Kammachi-Sreedhar (Nokia)" w:date="2025-08-04T11:09:00Z" w16du:dateUtc="2025-08-04T08:09:00Z">
        <w:r w:rsidRPr="00E07E14">
          <w:rPr>
            <w:rStyle w:val="Hyperlink"/>
            <w:noProof/>
          </w:rPr>
          <w:fldChar w:fldCharType="begin"/>
        </w:r>
        <w:r w:rsidRPr="00E07E14">
          <w:rPr>
            <w:rStyle w:val="Hyperlink"/>
            <w:noProof/>
          </w:rPr>
          <w:instrText xml:space="preserve"> </w:instrText>
        </w:r>
        <w:r>
          <w:rPr>
            <w:noProof/>
          </w:rPr>
          <w:instrText>HYPERLINK \l "_Toc205198218"</w:instrText>
        </w:r>
        <w:r w:rsidRPr="00E07E14">
          <w:rPr>
            <w:rStyle w:val="Hyperlink"/>
            <w:noProof/>
          </w:rPr>
          <w:instrText xml:space="preserve"> </w:instrText>
        </w:r>
        <w:r w:rsidRPr="00E07E14">
          <w:rPr>
            <w:rStyle w:val="Hyperlink"/>
            <w:noProof/>
          </w:rPr>
        </w:r>
        <w:r w:rsidRPr="00E07E14">
          <w:rPr>
            <w:rStyle w:val="Hyperlink"/>
            <w:noProof/>
          </w:rPr>
          <w:fldChar w:fldCharType="separate"/>
        </w:r>
        <w:r w:rsidRPr="00E07E14">
          <w:rPr>
            <w:rStyle w:val="Hyperlink"/>
            <w:noProof/>
            <w:lang w:val="en-CA"/>
          </w:rPr>
          <w:t>6.1</w:t>
        </w:r>
        <w:r>
          <w:rPr>
            <w:rFonts w:asciiTheme="minorHAnsi" w:eastAsiaTheme="minorEastAsia" w:hAnsiTheme="minorHAnsi" w:cstheme="minorBidi"/>
            <w:noProof/>
            <w:kern w:val="2"/>
            <w14:ligatures w14:val="standardContextual"/>
          </w:rPr>
          <w:tab/>
        </w:r>
        <w:r w:rsidRPr="00E07E14">
          <w:rPr>
            <w:rStyle w:val="Hyperlink"/>
            <w:noProof/>
            <w:lang w:val="en-CA"/>
          </w:rPr>
          <w:t>Abstract</w:t>
        </w:r>
        <w:r>
          <w:rPr>
            <w:noProof/>
            <w:webHidden/>
          </w:rPr>
          <w:tab/>
        </w:r>
        <w:r>
          <w:rPr>
            <w:noProof/>
            <w:webHidden/>
          </w:rPr>
          <w:fldChar w:fldCharType="begin"/>
        </w:r>
        <w:r>
          <w:rPr>
            <w:noProof/>
            <w:webHidden/>
          </w:rPr>
          <w:instrText xml:space="preserve"> PAGEREF _Toc205198218 \h </w:instrText>
        </w:r>
        <w:r>
          <w:rPr>
            <w:noProof/>
            <w:webHidden/>
          </w:rPr>
        </w:r>
        <w:r>
          <w:rPr>
            <w:noProof/>
            <w:webHidden/>
          </w:rPr>
          <w:fldChar w:fldCharType="separate"/>
        </w:r>
        <w:r>
          <w:rPr>
            <w:noProof/>
            <w:webHidden/>
          </w:rPr>
          <w:t>7</w:t>
        </w:r>
        <w:r>
          <w:rPr>
            <w:noProof/>
            <w:webHidden/>
          </w:rPr>
          <w:fldChar w:fldCharType="end"/>
        </w:r>
        <w:r w:rsidRPr="00E07E14">
          <w:rPr>
            <w:rStyle w:val="Hyperlink"/>
            <w:noProof/>
          </w:rPr>
          <w:fldChar w:fldCharType="end"/>
        </w:r>
      </w:ins>
    </w:p>
    <w:p w14:paraId="73CE933E" w14:textId="58247230" w:rsidR="00AE038C" w:rsidRDefault="00AE038C">
      <w:pPr>
        <w:pStyle w:val="TOC1"/>
        <w:rPr>
          <w:ins w:id="63" w:author="Kashyap Kammachi-Sreedhar (Nokia)" w:date="2025-08-04T11:09:00Z" w16du:dateUtc="2025-08-04T08:09:00Z"/>
          <w:rFonts w:asciiTheme="minorHAnsi" w:eastAsiaTheme="minorEastAsia" w:hAnsiTheme="minorHAnsi" w:cstheme="minorBidi"/>
          <w:noProof/>
          <w:kern w:val="2"/>
          <w14:ligatures w14:val="standardContextual"/>
        </w:rPr>
      </w:pPr>
      <w:ins w:id="64" w:author="Kashyap Kammachi-Sreedhar (Nokia)" w:date="2025-08-04T11:09:00Z" w16du:dateUtc="2025-08-04T08:09:00Z">
        <w:r w:rsidRPr="00E07E14">
          <w:rPr>
            <w:rStyle w:val="Hyperlink"/>
            <w:noProof/>
          </w:rPr>
          <w:fldChar w:fldCharType="begin"/>
        </w:r>
        <w:r w:rsidRPr="00E07E14">
          <w:rPr>
            <w:rStyle w:val="Hyperlink"/>
            <w:noProof/>
          </w:rPr>
          <w:instrText xml:space="preserve"> </w:instrText>
        </w:r>
        <w:r>
          <w:rPr>
            <w:noProof/>
          </w:rPr>
          <w:instrText>HYPERLINK \l "_Toc205198219"</w:instrText>
        </w:r>
        <w:r w:rsidRPr="00E07E14">
          <w:rPr>
            <w:rStyle w:val="Hyperlink"/>
            <w:noProof/>
          </w:rPr>
          <w:instrText xml:space="preserve"> </w:instrText>
        </w:r>
        <w:r w:rsidRPr="00E07E14">
          <w:rPr>
            <w:rStyle w:val="Hyperlink"/>
            <w:noProof/>
          </w:rPr>
        </w:r>
        <w:r w:rsidRPr="00E07E14">
          <w:rPr>
            <w:rStyle w:val="Hyperlink"/>
            <w:noProof/>
          </w:rPr>
          <w:fldChar w:fldCharType="separate"/>
        </w:r>
        <w:r w:rsidRPr="00E07E14">
          <w:rPr>
            <w:rStyle w:val="Hyperlink"/>
            <w:noProof/>
            <w:lang w:val="en-CA"/>
          </w:rPr>
          <w:t>7</w:t>
        </w:r>
        <w:r>
          <w:rPr>
            <w:rFonts w:asciiTheme="minorHAnsi" w:eastAsiaTheme="minorEastAsia" w:hAnsiTheme="minorHAnsi" w:cstheme="minorBidi"/>
            <w:noProof/>
            <w:kern w:val="2"/>
            <w14:ligatures w14:val="standardContextual"/>
          </w:rPr>
          <w:tab/>
        </w:r>
        <w:r w:rsidRPr="00E07E14">
          <w:rPr>
            <w:rStyle w:val="Hyperlink"/>
            <w:noProof/>
            <w:lang w:val="en-CA"/>
          </w:rPr>
          <w:t>On alpha, depth and gain map metadata (MPEG#151, Issue#366)</w:t>
        </w:r>
        <w:r>
          <w:rPr>
            <w:noProof/>
            <w:webHidden/>
          </w:rPr>
          <w:tab/>
        </w:r>
        <w:r>
          <w:rPr>
            <w:noProof/>
            <w:webHidden/>
          </w:rPr>
          <w:fldChar w:fldCharType="begin"/>
        </w:r>
        <w:r>
          <w:rPr>
            <w:noProof/>
            <w:webHidden/>
          </w:rPr>
          <w:instrText xml:space="preserve"> PAGEREF _Toc205198219 \h </w:instrText>
        </w:r>
        <w:r>
          <w:rPr>
            <w:noProof/>
            <w:webHidden/>
          </w:rPr>
        </w:r>
        <w:r>
          <w:rPr>
            <w:noProof/>
            <w:webHidden/>
          </w:rPr>
          <w:fldChar w:fldCharType="separate"/>
        </w:r>
        <w:r>
          <w:rPr>
            <w:noProof/>
            <w:webHidden/>
          </w:rPr>
          <w:t>10</w:t>
        </w:r>
        <w:r>
          <w:rPr>
            <w:noProof/>
            <w:webHidden/>
          </w:rPr>
          <w:fldChar w:fldCharType="end"/>
        </w:r>
        <w:r w:rsidRPr="00E07E14">
          <w:rPr>
            <w:rStyle w:val="Hyperlink"/>
            <w:noProof/>
          </w:rPr>
          <w:fldChar w:fldCharType="end"/>
        </w:r>
      </w:ins>
    </w:p>
    <w:p w14:paraId="56F3B09A" w14:textId="17A34121" w:rsidR="00AE038C" w:rsidRDefault="00AE038C">
      <w:pPr>
        <w:pStyle w:val="TOC2"/>
        <w:tabs>
          <w:tab w:val="left" w:pos="960"/>
          <w:tab w:val="right" w:leader="dot" w:pos="9010"/>
        </w:tabs>
        <w:rPr>
          <w:ins w:id="65" w:author="Kashyap Kammachi-Sreedhar (Nokia)" w:date="2025-08-04T11:09:00Z" w16du:dateUtc="2025-08-04T08:09:00Z"/>
          <w:rFonts w:asciiTheme="minorHAnsi" w:eastAsiaTheme="minorEastAsia" w:hAnsiTheme="minorHAnsi" w:cstheme="minorBidi"/>
          <w:noProof/>
          <w:kern w:val="2"/>
          <w14:ligatures w14:val="standardContextual"/>
        </w:rPr>
      </w:pPr>
      <w:ins w:id="66" w:author="Kashyap Kammachi-Sreedhar (Nokia)" w:date="2025-08-04T11:09:00Z" w16du:dateUtc="2025-08-04T08:09:00Z">
        <w:r w:rsidRPr="00E07E14">
          <w:rPr>
            <w:rStyle w:val="Hyperlink"/>
            <w:noProof/>
          </w:rPr>
          <w:fldChar w:fldCharType="begin"/>
        </w:r>
        <w:r w:rsidRPr="00E07E14">
          <w:rPr>
            <w:rStyle w:val="Hyperlink"/>
            <w:noProof/>
          </w:rPr>
          <w:instrText xml:space="preserve"> </w:instrText>
        </w:r>
        <w:r>
          <w:rPr>
            <w:noProof/>
          </w:rPr>
          <w:instrText>HYPERLINK \l "_Toc205198220"</w:instrText>
        </w:r>
        <w:r w:rsidRPr="00E07E14">
          <w:rPr>
            <w:rStyle w:val="Hyperlink"/>
            <w:noProof/>
          </w:rPr>
          <w:instrText xml:space="preserve"> </w:instrText>
        </w:r>
        <w:r w:rsidRPr="00E07E14">
          <w:rPr>
            <w:rStyle w:val="Hyperlink"/>
            <w:noProof/>
          </w:rPr>
        </w:r>
        <w:r w:rsidRPr="00E07E14">
          <w:rPr>
            <w:rStyle w:val="Hyperlink"/>
            <w:noProof/>
          </w:rPr>
          <w:fldChar w:fldCharType="separate"/>
        </w:r>
        <w:r w:rsidRPr="00E07E14">
          <w:rPr>
            <w:rStyle w:val="Hyperlink"/>
            <w:noProof/>
            <w:lang w:val="en-CA"/>
          </w:rPr>
          <w:t>7.1</w:t>
        </w:r>
        <w:r>
          <w:rPr>
            <w:rFonts w:asciiTheme="minorHAnsi" w:eastAsiaTheme="minorEastAsia" w:hAnsiTheme="minorHAnsi" w:cstheme="minorBidi"/>
            <w:noProof/>
            <w:kern w:val="2"/>
            <w14:ligatures w14:val="standardContextual"/>
          </w:rPr>
          <w:tab/>
        </w:r>
        <w:r w:rsidRPr="00E07E14">
          <w:rPr>
            <w:rStyle w:val="Hyperlink"/>
            <w:noProof/>
            <w:lang w:val="en-CA"/>
          </w:rPr>
          <w:t>Abstract</w:t>
        </w:r>
        <w:r>
          <w:rPr>
            <w:noProof/>
            <w:webHidden/>
          </w:rPr>
          <w:tab/>
        </w:r>
        <w:r>
          <w:rPr>
            <w:noProof/>
            <w:webHidden/>
          </w:rPr>
          <w:fldChar w:fldCharType="begin"/>
        </w:r>
        <w:r>
          <w:rPr>
            <w:noProof/>
            <w:webHidden/>
          </w:rPr>
          <w:instrText xml:space="preserve"> PAGEREF _Toc205198220 \h </w:instrText>
        </w:r>
        <w:r>
          <w:rPr>
            <w:noProof/>
            <w:webHidden/>
          </w:rPr>
        </w:r>
        <w:r>
          <w:rPr>
            <w:noProof/>
            <w:webHidden/>
          </w:rPr>
          <w:fldChar w:fldCharType="separate"/>
        </w:r>
        <w:r>
          <w:rPr>
            <w:noProof/>
            <w:webHidden/>
          </w:rPr>
          <w:t>10</w:t>
        </w:r>
        <w:r>
          <w:rPr>
            <w:noProof/>
            <w:webHidden/>
          </w:rPr>
          <w:fldChar w:fldCharType="end"/>
        </w:r>
        <w:r w:rsidRPr="00E07E14">
          <w:rPr>
            <w:rStyle w:val="Hyperlink"/>
            <w:noProof/>
          </w:rPr>
          <w:fldChar w:fldCharType="end"/>
        </w:r>
      </w:ins>
    </w:p>
    <w:p w14:paraId="4012983E" w14:textId="5DCAE02E" w:rsidR="001A35B2" w:rsidDel="00AE038C" w:rsidRDefault="001A35B2">
      <w:pPr>
        <w:pStyle w:val="TOC1"/>
        <w:rPr>
          <w:del w:id="67" w:author="Kashyap Kammachi-Sreedhar (Nokia)" w:date="2025-08-04T11:09:00Z" w16du:dateUtc="2025-08-04T08:09:00Z"/>
          <w:rFonts w:asciiTheme="minorHAnsi" w:eastAsiaTheme="minorEastAsia" w:hAnsiTheme="minorHAnsi" w:cstheme="minorBidi"/>
          <w:noProof/>
          <w:kern w:val="2"/>
          <w14:ligatures w14:val="standardContextual"/>
        </w:rPr>
      </w:pPr>
      <w:del w:id="68" w:author="Kashyap Kammachi-Sreedhar (Nokia)" w:date="2025-08-04T11:09:00Z" w16du:dateUtc="2025-08-04T08:09:00Z">
        <w:r w:rsidRPr="00AE038C" w:rsidDel="00AE038C">
          <w:rPr>
            <w:rStyle w:val="Hyperlink"/>
            <w:noProof/>
            <w:lang w:val="en-CA"/>
          </w:rPr>
          <w:delText>1</w:delText>
        </w:r>
        <w:r w:rsidDel="00AE038C">
          <w:rPr>
            <w:rFonts w:asciiTheme="minorHAnsi" w:eastAsiaTheme="minorEastAsia" w:hAnsiTheme="minorHAnsi" w:cstheme="minorBidi"/>
            <w:noProof/>
            <w:kern w:val="2"/>
            <w14:ligatures w14:val="standardContextual"/>
          </w:rPr>
          <w:tab/>
        </w:r>
        <w:r w:rsidRPr="00AE038C" w:rsidDel="00AE038C">
          <w:rPr>
            <w:rStyle w:val="Hyperlink"/>
            <w:noProof/>
            <w:lang w:val="en-CA"/>
          </w:rPr>
          <w:delText>Signaling for pre-derived coded image items</w:delText>
        </w:r>
        <w:r w:rsidDel="00AE038C">
          <w:rPr>
            <w:noProof/>
            <w:webHidden/>
          </w:rPr>
          <w:tab/>
          <w:delText>2</w:delText>
        </w:r>
      </w:del>
    </w:p>
    <w:p w14:paraId="24674A88" w14:textId="0341C68A" w:rsidR="001A35B2" w:rsidDel="00AE038C" w:rsidRDefault="001A35B2">
      <w:pPr>
        <w:pStyle w:val="TOC1"/>
        <w:rPr>
          <w:del w:id="69" w:author="Kashyap Kammachi-Sreedhar (Nokia)" w:date="2025-08-04T11:09:00Z" w16du:dateUtc="2025-08-04T08:09:00Z"/>
          <w:rFonts w:asciiTheme="minorHAnsi" w:eastAsiaTheme="minorEastAsia" w:hAnsiTheme="minorHAnsi" w:cstheme="minorBidi"/>
          <w:noProof/>
          <w:kern w:val="2"/>
          <w14:ligatures w14:val="standardContextual"/>
        </w:rPr>
      </w:pPr>
      <w:del w:id="70" w:author="Kashyap Kammachi-Sreedhar (Nokia)" w:date="2025-08-04T11:09:00Z" w16du:dateUtc="2025-08-04T08:09:00Z">
        <w:r w:rsidRPr="00AE038C" w:rsidDel="00AE038C">
          <w:rPr>
            <w:rStyle w:val="Hyperlink"/>
            <w:noProof/>
            <w:lang w:val="en-CA"/>
          </w:rPr>
          <w:delText>2</w:delText>
        </w:r>
        <w:r w:rsidDel="00AE038C">
          <w:rPr>
            <w:rFonts w:asciiTheme="minorHAnsi" w:eastAsiaTheme="minorEastAsia" w:hAnsiTheme="minorHAnsi" w:cstheme="minorBidi"/>
            <w:noProof/>
            <w:kern w:val="2"/>
            <w14:ligatures w14:val="standardContextual"/>
          </w:rPr>
          <w:tab/>
        </w:r>
        <w:r w:rsidRPr="00AE038C" w:rsidDel="00AE038C">
          <w:rPr>
            <w:rStyle w:val="Hyperlink"/>
            <w:noProof/>
            <w:lang w:val="en-CA"/>
          </w:rPr>
          <w:delText>On MPEG/JPEG file embedding (MPEG#141, Issue#87)</w:delText>
        </w:r>
        <w:r w:rsidDel="00AE038C">
          <w:rPr>
            <w:noProof/>
            <w:webHidden/>
          </w:rPr>
          <w:tab/>
          <w:delText>2</w:delText>
        </w:r>
      </w:del>
    </w:p>
    <w:p w14:paraId="29A30C3D" w14:textId="1BCF48CF" w:rsidR="001A35B2" w:rsidDel="00AE038C" w:rsidRDefault="001A35B2">
      <w:pPr>
        <w:pStyle w:val="TOC2"/>
        <w:tabs>
          <w:tab w:val="left" w:pos="960"/>
          <w:tab w:val="right" w:leader="dot" w:pos="9010"/>
        </w:tabs>
        <w:rPr>
          <w:del w:id="71" w:author="Kashyap Kammachi-Sreedhar (Nokia)" w:date="2025-08-04T11:09:00Z" w16du:dateUtc="2025-08-04T08:09:00Z"/>
          <w:rFonts w:asciiTheme="minorHAnsi" w:eastAsiaTheme="minorEastAsia" w:hAnsiTheme="minorHAnsi" w:cstheme="minorBidi"/>
          <w:noProof/>
          <w:kern w:val="2"/>
          <w14:ligatures w14:val="standardContextual"/>
        </w:rPr>
      </w:pPr>
      <w:del w:id="72" w:author="Kashyap Kammachi-Sreedhar (Nokia)" w:date="2025-08-04T11:09:00Z" w16du:dateUtc="2025-08-04T08:09:00Z">
        <w:r w:rsidRPr="00AE038C" w:rsidDel="00AE038C">
          <w:rPr>
            <w:rStyle w:val="Hyperlink"/>
            <w:noProof/>
            <w:lang w:val="en-CA"/>
          </w:rPr>
          <w:delText>2.1</w:delText>
        </w:r>
        <w:r w:rsidDel="00AE038C">
          <w:rPr>
            <w:rFonts w:asciiTheme="minorHAnsi" w:eastAsiaTheme="minorEastAsia" w:hAnsiTheme="minorHAnsi" w:cstheme="minorBidi"/>
            <w:noProof/>
            <w:kern w:val="2"/>
            <w14:ligatures w14:val="standardContextual"/>
          </w:rPr>
          <w:tab/>
        </w:r>
        <w:r w:rsidRPr="00AE038C" w:rsidDel="00AE038C">
          <w:rPr>
            <w:rStyle w:val="Hyperlink"/>
            <w:noProof/>
            <w:lang w:val="en-CA"/>
          </w:rPr>
          <w:delText>Discussion</w:delText>
        </w:r>
        <w:r w:rsidDel="00AE038C">
          <w:rPr>
            <w:noProof/>
            <w:webHidden/>
          </w:rPr>
          <w:tab/>
          <w:delText>2</w:delText>
        </w:r>
      </w:del>
    </w:p>
    <w:p w14:paraId="6F1948EA" w14:textId="6BF837E4" w:rsidR="001A35B2" w:rsidDel="00AE038C" w:rsidRDefault="001A35B2">
      <w:pPr>
        <w:pStyle w:val="TOC2"/>
        <w:tabs>
          <w:tab w:val="left" w:pos="960"/>
          <w:tab w:val="right" w:leader="dot" w:pos="9010"/>
        </w:tabs>
        <w:rPr>
          <w:del w:id="73" w:author="Kashyap Kammachi-Sreedhar (Nokia)" w:date="2025-08-04T11:09:00Z" w16du:dateUtc="2025-08-04T08:09:00Z"/>
          <w:rFonts w:asciiTheme="minorHAnsi" w:eastAsiaTheme="minorEastAsia" w:hAnsiTheme="minorHAnsi" w:cstheme="minorBidi"/>
          <w:noProof/>
          <w:kern w:val="2"/>
          <w14:ligatures w14:val="standardContextual"/>
        </w:rPr>
      </w:pPr>
      <w:del w:id="74" w:author="Kashyap Kammachi-Sreedhar (Nokia)" w:date="2025-08-04T11:09:00Z" w16du:dateUtc="2025-08-04T08:09:00Z">
        <w:r w:rsidRPr="00AE038C" w:rsidDel="00AE038C">
          <w:rPr>
            <w:rStyle w:val="Hyperlink"/>
            <w:noProof/>
            <w:lang w:val="en-CA"/>
          </w:rPr>
          <w:delText>2.2</w:delText>
        </w:r>
        <w:r w:rsidDel="00AE038C">
          <w:rPr>
            <w:rFonts w:asciiTheme="minorHAnsi" w:eastAsiaTheme="minorEastAsia" w:hAnsiTheme="minorHAnsi" w:cstheme="minorBidi"/>
            <w:noProof/>
            <w:kern w:val="2"/>
            <w14:ligatures w14:val="standardContextual"/>
          </w:rPr>
          <w:tab/>
        </w:r>
        <w:r w:rsidRPr="00AE038C" w:rsidDel="00AE038C">
          <w:rPr>
            <w:rStyle w:val="Hyperlink"/>
            <w:noProof/>
            <w:lang w:val="en-CA"/>
          </w:rPr>
          <w:delText>Initial text proposal</w:delText>
        </w:r>
        <w:r w:rsidDel="00AE038C">
          <w:rPr>
            <w:noProof/>
            <w:webHidden/>
          </w:rPr>
          <w:tab/>
          <w:delText>2</w:delText>
        </w:r>
      </w:del>
    </w:p>
    <w:p w14:paraId="380F2129" w14:textId="4CB9405D" w:rsidR="001A35B2" w:rsidDel="00AE038C" w:rsidRDefault="001A35B2">
      <w:pPr>
        <w:pStyle w:val="TOC1"/>
        <w:rPr>
          <w:del w:id="75" w:author="Kashyap Kammachi-Sreedhar (Nokia)" w:date="2025-08-04T11:09:00Z" w16du:dateUtc="2025-08-04T08:09:00Z"/>
          <w:rFonts w:asciiTheme="minorHAnsi" w:eastAsiaTheme="minorEastAsia" w:hAnsiTheme="minorHAnsi" w:cstheme="minorBidi"/>
          <w:noProof/>
          <w:kern w:val="2"/>
          <w14:ligatures w14:val="standardContextual"/>
        </w:rPr>
      </w:pPr>
      <w:del w:id="76" w:author="Kashyap Kammachi-Sreedhar (Nokia)" w:date="2025-08-04T11:09:00Z" w16du:dateUtc="2025-08-04T08:09:00Z">
        <w:r w:rsidRPr="00AE038C" w:rsidDel="00AE038C">
          <w:rPr>
            <w:rStyle w:val="Hyperlink"/>
            <w:noProof/>
            <w:lang w:val="en-CA"/>
          </w:rPr>
          <w:delText>3</w:delText>
        </w:r>
        <w:r w:rsidDel="00AE038C">
          <w:rPr>
            <w:rFonts w:asciiTheme="minorHAnsi" w:eastAsiaTheme="minorEastAsia" w:hAnsiTheme="minorHAnsi" w:cstheme="minorBidi"/>
            <w:noProof/>
            <w:kern w:val="2"/>
            <w14:ligatures w14:val="standardContextual"/>
          </w:rPr>
          <w:tab/>
        </w:r>
        <w:r w:rsidRPr="00AE038C" w:rsidDel="00AE038C">
          <w:rPr>
            <w:rStyle w:val="Hyperlink"/>
            <w:noProof/>
            <w:lang w:val="en-CA"/>
          </w:rPr>
          <w:delText>Generic compression of items (MPEG #147, issue #157))</w:delText>
        </w:r>
        <w:r w:rsidDel="00AE038C">
          <w:rPr>
            <w:noProof/>
            <w:webHidden/>
          </w:rPr>
          <w:tab/>
          <w:delText>3</w:delText>
        </w:r>
      </w:del>
    </w:p>
    <w:p w14:paraId="3777E7CE" w14:textId="45C321E4" w:rsidR="001A35B2" w:rsidDel="00AE038C" w:rsidRDefault="001A35B2">
      <w:pPr>
        <w:pStyle w:val="TOC2"/>
        <w:tabs>
          <w:tab w:val="left" w:pos="960"/>
          <w:tab w:val="right" w:leader="dot" w:pos="9010"/>
        </w:tabs>
        <w:rPr>
          <w:del w:id="77" w:author="Kashyap Kammachi-Sreedhar (Nokia)" w:date="2025-08-04T11:09:00Z" w16du:dateUtc="2025-08-04T08:09:00Z"/>
          <w:rFonts w:asciiTheme="minorHAnsi" w:eastAsiaTheme="minorEastAsia" w:hAnsiTheme="minorHAnsi" w:cstheme="minorBidi"/>
          <w:noProof/>
          <w:kern w:val="2"/>
          <w14:ligatures w14:val="standardContextual"/>
        </w:rPr>
      </w:pPr>
      <w:del w:id="78" w:author="Kashyap Kammachi-Sreedhar (Nokia)" w:date="2025-08-04T11:09:00Z" w16du:dateUtc="2025-08-04T08:09:00Z">
        <w:r w:rsidRPr="00AE038C" w:rsidDel="00AE038C">
          <w:rPr>
            <w:rStyle w:val="Hyperlink"/>
            <w:noProof/>
            <w:lang w:val="en-CA"/>
          </w:rPr>
          <w:delText>3.1</w:delText>
        </w:r>
        <w:r w:rsidDel="00AE038C">
          <w:rPr>
            <w:rFonts w:asciiTheme="minorHAnsi" w:eastAsiaTheme="minorEastAsia" w:hAnsiTheme="minorHAnsi" w:cstheme="minorBidi"/>
            <w:noProof/>
            <w:kern w:val="2"/>
            <w14:ligatures w14:val="standardContextual"/>
          </w:rPr>
          <w:tab/>
        </w:r>
        <w:r w:rsidRPr="00AE038C" w:rsidDel="00AE038C">
          <w:rPr>
            <w:rStyle w:val="Hyperlink"/>
            <w:noProof/>
            <w:lang w:val="en-CA"/>
          </w:rPr>
          <w:delText>Abstract</w:delText>
        </w:r>
        <w:r w:rsidDel="00AE038C">
          <w:rPr>
            <w:noProof/>
            <w:webHidden/>
          </w:rPr>
          <w:tab/>
          <w:delText>3</w:delText>
        </w:r>
      </w:del>
    </w:p>
    <w:p w14:paraId="0E048F5F" w14:textId="3DB43CFE" w:rsidR="001A35B2" w:rsidDel="00AE038C" w:rsidRDefault="001A35B2">
      <w:pPr>
        <w:pStyle w:val="TOC1"/>
        <w:rPr>
          <w:del w:id="79" w:author="Kashyap Kammachi-Sreedhar (Nokia)" w:date="2025-08-04T11:09:00Z" w16du:dateUtc="2025-08-04T08:09:00Z"/>
          <w:rFonts w:asciiTheme="minorHAnsi" w:eastAsiaTheme="minorEastAsia" w:hAnsiTheme="minorHAnsi" w:cstheme="minorBidi"/>
          <w:noProof/>
          <w:kern w:val="2"/>
          <w14:ligatures w14:val="standardContextual"/>
        </w:rPr>
      </w:pPr>
      <w:del w:id="80" w:author="Kashyap Kammachi-Sreedhar (Nokia)" w:date="2025-08-04T11:09:00Z" w16du:dateUtc="2025-08-04T08:09:00Z">
        <w:r w:rsidRPr="00AE038C" w:rsidDel="00AE038C">
          <w:rPr>
            <w:rStyle w:val="Hyperlink"/>
            <w:noProof/>
            <w:lang w:val="en-CA"/>
          </w:rPr>
          <w:delText>4</w:delText>
        </w:r>
        <w:r w:rsidDel="00AE038C">
          <w:rPr>
            <w:rFonts w:asciiTheme="minorHAnsi" w:eastAsiaTheme="minorEastAsia" w:hAnsiTheme="minorHAnsi" w:cstheme="minorBidi"/>
            <w:noProof/>
            <w:kern w:val="2"/>
            <w14:ligatures w14:val="standardContextual"/>
          </w:rPr>
          <w:tab/>
        </w:r>
        <w:r w:rsidRPr="00AE038C" w:rsidDel="00AE038C">
          <w:rPr>
            <w:rStyle w:val="Hyperlink"/>
            <w:noProof/>
            <w:lang w:val="en-CA"/>
          </w:rPr>
          <w:delText>Marking image items a</w:delText>
        </w:r>
        <w:r w:rsidRPr="00AE038C" w:rsidDel="00AE038C">
          <w:rPr>
            <w:rStyle w:val="Hyperlink"/>
            <w:noProof/>
            <w:lang w:val="en-CA"/>
          </w:rPr>
          <w:delText>s</w:delText>
        </w:r>
        <w:r w:rsidRPr="00AE038C" w:rsidDel="00AE038C">
          <w:rPr>
            <w:rStyle w:val="Hyperlink"/>
            <w:noProof/>
            <w:lang w:val="en-CA"/>
          </w:rPr>
          <w:delText xml:space="preserve"> belonging to a session (MPEG#148, Issue#166)(MPEG#150, Issue#184)</w:delText>
        </w:r>
        <w:r w:rsidDel="00AE038C">
          <w:rPr>
            <w:noProof/>
            <w:webHidden/>
          </w:rPr>
          <w:tab/>
          <w:delText>3</w:delText>
        </w:r>
      </w:del>
    </w:p>
    <w:p w14:paraId="5FFCF891" w14:textId="7A368B7C" w:rsidR="001A35B2" w:rsidDel="00AE038C" w:rsidRDefault="001A35B2">
      <w:pPr>
        <w:pStyle w:val="TOC2"/>
        <w:tabs>
          <w:tab w:val="left" w:pos="960"/>
          <w:tab w:val="right" w:leader="dot" w:pos="9010"/>
        </w:tabs>
        <w:rPr>
          <w:del w:id="81" w:author="Kashyap Kammachi-Sreedhar (Nokia)" w:date="2025-08-04T11:09:00Z" w16du:dateUtc="2025-08-04T08:09:00Z"/>
          <w:rFonts w:asciiTheme="minorHAnsi" w:eastAsiaTheme="minorEastAsia" w:hAnsiTheme="minorHAnsi" w:cstheme="minorBidi"/>
          <w:noProof/>
          <w:kern w:val="2"/>
          <w14:ligatures w14:val="standardContextual"/>
        </w:rPr>
      </w:pPr>
      <w:del w:id="82" w:author="Kashyap Kammachi-Sreedhar (Nokia)" w:date="2025-08-04T11:09:00Z" w16du:dateUtc="2025-08-04T08:09:00Z">
        <w:r w:rsidRPr="00AE038C" w:rsidDel="00AE038C">
          <w:rPr>
            <w:rStyle w:val="Hyperlink"/>
            <w:noProof/>
            <w:lang w:val="en-CA"/>
          </w:rPr>
          <w:delText>4.1</w:delText>
        </w:r>
        <w:r w:rsidDel="00AE038C">
          <w:rPr>
            <w:rFonts w:asciiTheme="minorHAnsi" w:eastAsiaTheme="minorEastAsia" w:hAnsiTheme="minorHAnsi" w:cstheme="minorBidi"/>
            <w:noProof/>
            <w:kern w:val="2"/>
            <w14:ligatures w14:val="standardContextual"/>
          </w:rPr>
          <w:tab/>
        </w:r>
        <w:r w:rsidRPr="00AE038C" w:rsidDel="00AE038C">
          <w:rPr>
            <w:rStyle w:val="Hyperlink"/>
            <w:noProof/>
            <w:lang w:val="en-CA"/>
          </w:rPr>
          <w:delText>Abstract</w:delText>
        </w:r>
        <w:r w:rsidDel="00AE038C">
          <w:rPr>
            <w:noProof/>
            <w:webHidden/>
          </w:rPr>
          <w:tab/>
          <w:delText>3</w:delText>
        </w:r>
      </w:del>
    </w:p>
    <w:p w14:paraId="06D8B057" w14:textId="57F2D4C5" w:rsidR="001A35B2" w:rsidDel="00AE038C" w:rsidRDefault="001A35B2">
      <w:pPr>
        <w:pStyle w:val="TOC1"/>
        <w:rPr>
          <w:del w:id="83" w:author="Kashyap Kammachi-Sreedhar (Nokia)" w:date="2025-08-04T11:09:00Z" w16du:dateUtc="2025-08-04T08:09:00Z"/>
          <w:rFonts w:asciiTheme="minorHAnsi" w:eastAsiaTheme="minorEastAsia" w:hAnsiTheme="minorHAnsi" w:cstheme="minorBidi"/>
          <w:noProof/>
          <w:kern w:val="2"/>
          <w14:ligatures w14:val="standardContextual"/>
        </w:rPr>
      </w:pPr>
      <w:del w:id="84" w:author="Kashyap Kammachi-Sreedhar (Nokia)" w:date="2025-08-04T11:09:00Z" w16du:dateUtc="2025-08-04T08:09:00Z">
        <w:r w:rsidRPr="00AE038C" w:rsidDel="00AE038C">
          <w:rPr>
            <w:rStyle w:val="Hyperlink"/>
            <w:noProof/>
            <w:lang w:val="en-CA"/>
          </w:rPr>
          <w:delText>5</w:delText>
        </w:r>
        <w:r w:rsidDel="00AE038C">
          <w:rPr>
            <w:rFonts w:asciiTheme="minorHAnsi" w:eastAsiaTheme="minorEastAsia" w:hAnsiTheme="minorHAnsi" w:cstheme="minorBidi"/>
            <w:noProof/>
            <w:kern w:val="2"/>
            <w14:ligatures w14:val="standardContextual"/>
          </w:rPr>
          <w:tab/>
        </w:r>
        <w:r w:rsidRPr="00AE038C" w:rsidDel="00AE038C">
          <w:rPr>
            <w:rStyle w:val="Hyperlink"/>
            <w:noProof/>
            <w:lang w:val="en-CA"/>
          </w:rPr>
          <w:delText>On user description of Images (MPEG#148, Issue#170)</w:delText>
        </w:r>
        <w:r w:rsidDel="00AE038C">
          <w:rPr>
            <w:noProof/>
            <w:webHidden/>
          </w:rPr>
          <w:tab/>
          <w:delText>4</w:delText>
        </w:r>
      </w:del>
    </w:p>
    <w:p w14:paraId="41F1AF08" w14:textId="51F38EC8" w:rsidR="001A35B2" w:rsidDel="00AE038C" w:rsidRDefault="001A35B2">
      <w:pPr>
        <w:pStyle w:val="TOC2"/>
        <w:tabs>
          <w:tab w:val="left" w:pos="960"/>
          <w:tab w:val="right" w:leader="dot" w:pos="9010"/>
        </w:tabs>
        <w:rPr>
          <w:del w:id="85" w:author="Kashyap Kammachi-Sreedhar (Nokia)" w:date="2025-08-04T11:09:00Z" w16du:dateUtc="2025-08-04T08:09:00Z"/>
          <w:rFonts w:asciiTheme="minorHAnsi" w:eastAsiaTheme="minorEastAsia" w:hAnsiTheme="minorHAnsi" w:cstheme="minorBidi"/>
          <w:noProof/>
          <w:kern w:val="2"/>
          <w14:ligatures w14:val="standardContextual"/>
        </w:rPr>
      </w:pPr>
      <w:del w:id="86" w:author="Kashyap Kammachi-Sreedhar (Nokia)" w:date="2025-08-04T11:09:00Z" w16du:dateUtc="2025-08-04T08:09:00Z">
        <w:r w:rsidRPr="00AE038C" w:rsidDel="00AE038C">
          <w:rPr>
            <w:rStyle w:val="Hyperlink"/>
            <w:noProof/>
            <w:lang w:val="en-CA"/>
          </w:rPr>
          <w:delText>5.1</w:delText>
        </w:r>
        <w:r w:rsidDel="00AE038C">
          <w:rPr>
            <w:rFonts w:asciiTheme="minorHAnsi" w:eastAsiaTheme="minorEastAsia" w:hAnsiTheme="minorHAnsi" w:cstheme="minorBidi"/>
            <w:noProof/>
            <w:kern w:val="2"/>
            <w14:ligatures w14:val="standardContextual"/>
          </w:rPr>
          <w:tab/>
        </w:r>
        <w:r w:rsidRPr="00AE038C" w:rsidDel="00AE038C">
          <w:rPr>
            <w:rStyle w:val="Hyperlink"/>
            <w:noProof/>
            <w:lang w:val="en-CA"/>
          </w:rPr>
          <w:delText>Abstract</w:delText>
        </w:r>
        <w:r w:rsidDel="00AE038C">
          <w:rPr>
            <w:noProof/>
            <w:webHidden/>
          </w:rPr>
          <w:tab/>
          <w:delText>4</w:delText>
        </w:r>
      </w:del>
    </w:p>
    <w:p w14:paraId="6FD48CF0" w14:textId="7A4561A7" w:rsidR="001A35B2" w:rsidDel="00AE038C" w:rsidRDefault="001A35B2">
      <w:pPr>
        <w:pStyle w:val="TOC3"/>
        <w:rPr>
          <w:del w:id="87" w:author="Kashyap Kammachi-Sreedhar (Nokia)" w:date="2025-08-04T11:09:00Z" w16du:dateUtc="2025-08-04T08:09:00Z"/>
          <w:rFonts w:asciiTheme="minorHAnsi" w:eastAsiaTheme="minorEastAsia" w:hAnsiTheme="minorHAnsi" w:cstheme="minorBidi"/>
          <w:noProof/>
          <w:kern w:val="2"/>
          <w14:ligatures w14:val="standardContextual"/>
        </w:rPr>
      </w:pPr>
      <w:del w:id="88" w:author="Kashyap Kammachi-Sreedhar (Nokia)" w:date="2025-08-04T11:09:00Z" w16du:dateUtc="2025-08-04T08:09:00Z">
        <w:r w:rsidRPr="00AE038C" w:rsidDel="00AE038C">
          <w:rPr>
            <w:rStyle w:val="Hyperlink"/>
            <w:noProof/>
          </w:rPr>
          <w:delText>5.1.2</w:delText>
        </w:r>
        <w:r w:rsidDel="00AE038C">
          <w:rPr>
            <w:rFonts w:asciiTheme="minorHAnsi" w:eastAsiaTheme="minorEastAsia" w:hAnsiTheme="minorHAnsi" w:cstheme="minorBidi"/>
            <w:noProof/>
            <w:kern w:val="2"/>
            <w14:ligatures w14:val="standardContextual"/>
          </w:rPr>
          <w:tab/>
        </w:r>
        <w:r w:rsidRPr="00AE038C" w:rsidDel="00AE038C">
          <w:rPr>
            <w:rStyle w:val="Hyperlink"/>
            <w:noProof/>
          </w:rPr>
          <w:delText>Syntax</w:delText>
        </w:r>
        <w:r w:rsidDel="00AE038C">
          <w:rPr>
            <w:noProof/>
            <w:webHidden/>
          </w:rPr>
          <w:tab/>
          <w:delText>4</w:delText>
        </w:r>
      </w:del>
    </w:p>
    <w:p w14:paraId="482FB485" w14:textId="608BC216" w:rsidR="001A35B2" w:rsidDel="00AE038C" w:rsidRDefault="001A35B2">
      <w:pPr>
        <w:pStyle w:val="TOC3"/>
        <w:rPr>
          <w:del w:id="89" w:author="Kashyap Kammachi-Sreedhar (Nokia)" w:date="2025-08-04T11:09:00Z" w16du:dateUtc="2025-08-04T08:09:00Z"/>
          <w:rFonts w:asciiTheme="minorHAnsi" w:eastAsiaTheme="minorEastAsia" w:hAnsiTheme="minorHAnsi" w:cstheme="minorBidi"/>
          <w:noProof/>
          <w:kern w:val="2"/>
          <w14:ligatures w14:val="standardContextual"/>
        </w:rPr>
      </w:pPr>
      <w:del w:id="90" w:author="Kashyap Kammachi-Sreedhar (Nokia)" w:date="2025-08-04T11:09:00Z" w16du:dateUtc="2025-08-04T08:09:00Z">
        <w:r w:rsidRPr="00AE038C" w:rsidDel="00AE038C">
          <w:rPr>
            <w:rStyle w:val="Hyperlink"/>
            <w:noProof/>
          </w:rPr>
          <w:delText>5.1.3</w:delText>
        </w:r>
        <w:r w:rsidDel="00AE038C">
          <w:rPr>
            <w:rFonts w:asciiTheme="minorHAnsi" w:eastAsiaTheme="minorEastAsia" w:hAnsiTheme="minorHAnsi" w:cstheme="minorBidi"/>
            <w:noProof/>
            <w:kern w:val="2"/>
            <w14:ligatures w14:val="standardContextual"/>
          </w:rPr>
          <w:tab/>
        </w:r>
        <w:r w:rsidRPr="00AE038C" w:rsidDel="00AE038C">
          <w:rPr>
            <w:rStyle w:val="Hyperlink"/>
            <w:noProof/>
          </w:rPr>
          <w:delText>Semantics</w:delText>
        </w:r>
        <w:r w:rsidDel="00AE038C">
          <w:rPr>
            <w:noProof/>
            <w:webHidden/>
          </w:rPr>
          <w:tab/>
          <w:delText>5</w:delText>
        </w:r>
      </w:del>
    </w:p>
    <w:p w14:paraId="692D2A5B" w14:textId="57132400" w:rsidR="001A35B2" w:rsidDel="00AE038C" w:rsidRDefault="001A35B2">
      <w:pPr>
        <w:pStyle w:val="TOC1"/>
        <w:rPr>
          <w:del w:id="91" w:author="Kashyap Kammachi-Sreedhar (Nokia)" w:date="2025-08-04T11:09:00Z" w16du:dateUtc="2025-08-04T08:09:00Z"/>
          <w:rFonts w:asciiTheme="minorHAnsi" w:eastAsiaTheme="minorEastAsia" w:hAnsiTheme="minorHAnsi" w:cstheme="minorBidi"/>
          <w:noProof/>
          <w:kern w:val="2"/>
          <w14:ligatures w14:val="standardContextual"/>
        </w:rPr>
      </w:pPr>
      <w:del w:id="92" w:author="Kashyap Kammachi-Sreedhar (Nokia)" w:date="2025-08-04T11:09:00Z" w16du:dateUtc="2025-08-04T08:09:00Z">
        <w:r w:rsidRPr="00AE038C" w:rsidDel="00AE038C">
          <w:rPr>
            <w:rStyle w:val="Hyperlink"/>
            <w:noProof/>
            <w:lang w:val="en-CA"/>
          </w:rPr>
          <w:delText>6</w:delText>
        </w:r>
        <w:r w:rsidDel="00AE038C">
          <w:rPr>
            <w:rFonts w:asciiTheme="minorHAnsi" w:eastAsiaTheme="minorEastAsia" w:hAnsiTheme="minorHAnsi" w:cstheme="minorBidi"/>
            <w:noProof/>
            <w:kern w:val="2"/>
            <w14:ligatures w14:val="standardContextual"/>
          </w:rPr>
          <w:tab/>
        </w:r>
        <w:r w:rsidRPr="00AE038C" w:rsidDel="00AE038C">
          <w:rPr>
            <w:rStyle w:val="Hyperlink"/>
            <w:noProof/>
            <w:lang w:val="en-CA"/>
          </w:rPr>
          <w:delText>On GeoKey Item property (MPEG#148, Issue#172)</w:delText>
        </w:r>
        <w:r w:rsidDel="00AE038C">
          <w:rPr>
            <w:noProof/>
            <w:webHidden/>
          </w:rPr>
          <w:tab/>
          <w:delText>7</w:delText>
        </w:r>
      </w:del>
    </w:p>
    <w:p w14:paraId="04BECF50" w14:textId="199029D1" w:rsidR="001A35B2" w:rsidDel="00AE038C" w:rsidRDefault="001A35B2">
      <w:pPr>
        <w:pStyle w:val="TOC2"/>
        <w:tabs>
          <w:tab w:val="left" w:pos="960"/>
          <w:tab w:val="right" w:leader="dot" w:pos="9010"/>
        </w:tabs>
        <w:rPr>
          <w:del w:id="93" w:author="Kashyap Kammachi-Sreedhar (Nokia)" w:date="2025-08-04T11:09:00Z" w16du:dateUtc="2025-08-04T08:09:00Z"/>
          <w:rFonts w:asciiTheme="minorHAnsi" w:eastAsiaTheme="minorEastAsia" w:hAnsiTheme="minorHAnsi" w:cstheme="minorBidi"/>
          <w:noProof/>
          <w:kern w:val="2"/>
          <w14:ligatures w14:val="standardContextual"/>
        </w:rPr>
      </w:pPr>
      <w:del w:id="94" w:author="Kashyap Kammachi-Sreedhar (Nokia)" w:date="2025-08-04T11:09:00Z" w16du:dateUtc="2025-08-04T08:09:00Z">
        <w:r w:rsidRPr="00AE038C" w:rsidDel="00AE038C">
          <w:rPr>
            <w:rStyle w:val="Hyperlink"/>
            <w:noProof/>
            <w:lang w:val="en-CA"/>
          </w:rPr>
          <w:delText>6.1</w:delText>
        </w:r>
        <w:r w:rsidDel="00AE038C">
          <w:rPr>
            <w:rFonts w:asciiTheme="minorHAnsi" w:eastAsiaTheme="minorEastAsia" w:hAnsiTheme="minorHAnsi" w:cstheme="minorBidi"/>
            <w:noProof/>
            <w:kern w:val="2"/>
            <w14:ligatures w14:val="standardContextual"/>
          </w:rPr>
          <w:tab/>
        </w:r>
        <w:r w:rsidRPr="00AE038C" w:rsidDel="00AE038C">
          <w:rPr>
            <w:rStyle w:val="Hyperlink"/>
            <w:noProof/>
            <w:lang w:val="en-CA"/>
          </w:rPr>
          <w:delText>Abstract</w:delText>
        </w:r>
        <w:r w:rsidDel="00AE038C">
          <w:rPr>
            <w:noProof/>
            <w:webHidden/>
          </w:rPr>
          <w:tab/>
          <w:delText>7</w:delText>
        </w:r>
      </w:del>
    </w:p>
    <w:p w14:paraId="2723D2E8" w14:textId="1244B897" w:rsidR="001A35B2" w:rsidDel="00AE038C" w:rsidRDefault="001A35B2">
      <w:pPr>
        <w:pStyle w:val="TOC2"/>
        <w:tabs>
          <w:tab w:val="right" w:leader="dot" w:pos="9010"/>
        </w:tabs>
        <w:rPr>
          <w:del w:id="95" w:author="Kashyap Kammachi-Sreedhar (Nokia)" w:date="2025-08-04T11:09:00Z" w16du:dateUtc="2025-08-04T08:09:00Z"/>
          <w:rFonts w:asciiTheme="minorHAnsi" w:eastAsiaTheme="minorEastAsia" w:hAnsiTheme="minorHAnsi" w:cstheme="minorBidi"/>
          <w:noProof/>
          <w:kern w:val="2"/>
          <w14:ligatures w14:val="standardContextual"/>
        </w:rPr>
      </w:pPr>
      <w:del w:id="96" w:author="Kashyap Kammachi-Sreedhar (Nokia)" w:date="2025-08-04T11:09:00Z" w16du:dateUtc="2025-08-04T08:09:00Z">
        <w:r w:rsidRPr="00AE038C" w:rsidDel="00AE038C">
          <w:rPr>
            <w:rStyle w:val="Hyperlink"/>
            <w:noProof/>
            <w:highlight w:val="yellow"/>
          </w:rPr>
          <w:delText>6.x.y GeoSpatial Keys Property</w:delText>
        </w:r>
        <w:r w:rsidDel="00AE038C">
          <w:rPr>
            <w:noProof/>
            <w:webHidden/>
          </w:rPr>
          <w:tab/>
          <w:delText>7</w:delText>
        </w:r>
      </w:del>
    </w:p>
    <w:p w14:paraId="245ED384" w14:textId="2E711600" w:rsidR="001A35B2" w:rsidDel="00AE038C" w:rsidRDefault="001A35B2">
      <w:pPr>
        <w:pStyle w:val="TOC3"/>
        <w:rPr>
          <w:del w:id="97" w:author="Kashyap Kammachi-Sreedhar (Nokia)" w:date="2025-08-04T11:09:00Z" w16du:dateUtc="2025-08-04T08:09:00Z"/>
          <w:rFonts w:asciiTheme="minorHAnsi" w:eastAsiaTheme="minorEastAsia" w:hAnsiTheme="minorHAnsi" w:cstheme="minorBidi"/>
          <w:noProof/>
          <w:kern w:val="2"/>
          <w14:ligatures w14:val="standardContextual"/>
        </w:rPr>
      </w:pPr>
      <w:del w:id="98" w:author="Kashyap Kammachi-Sreedhar (Nokia)" w:date="2025-08-04T11:09:00Z" w16du:dateUtc="2025-08-04T08:09:00Z">
        <w:r w:rsidRPr="00AE038C" w:rsidDel="00AE038C">
          <w:rPr>
            <w:rStyle w:val="Hyperlink"/>
            <w:noProof/>
            <w:highlight w:val="yellow"/>
          </w:rPr>
          <w:delText>6.1.1</w:delText>
        </w:r>
        <w:r w:rsidDel="00AE038C">
          <w:rPr>
            <w:rFonts w:asciiTheme="minorHAnsi" w:eastAsiaTheme="minorEastAsia" w:hAnsiTheme="minorHAnsi" w:cstheme="minorBidi"/>
            <w:noProof/>
            <w:kern w:val="2"/>
            <w14:ligatures w14:val="standardContextual"/>
          </w:rPr>
          <w:tab/>
        </w:r>
        <w:r w:rsidRPr="00AE038C" w:rsidDel="00AE038C">
          <w:rPr>
            <w:rStyle w:val="Hyperlink"/>
            <w:noProof/>
            <w:highlight w:val="yellow"/>
          </w:rPr>
          <w:delText>6.x.y.1 Definition</w:delText>
        </w:r>
        <w:r w:rsidDel="00AE038C">
          <w:rPr>
            <w:noProof/>
            <w:webHidden/>
          </w:rPr>
          <w:tab/>
          <w:delText>7</w:delText>
        </w:r>
      </w:del>
    </w:p>
    <w:p w14:paraId="64E5427F" w14:textId="3FF824B3" w:rsidR="001A35B2" w:rsidDel="00AE038C" w:rsidRDefault="001A35B2">
      <w:pPr>
        <w:pStyle w:val="TOC3"/>
        <w:rPr>
          <w:del w:id="99" w:author="Kashyap Kammachi-Sreedhar (Nokia)" w:date="2025-08-04T11:09:00Z" w16du:dateUtc="2025-08-04T08:09:00Z"/>
          <w:rFonts w:asciiTheme="minorHAnsi" w:eastAsiaTheme="minorEastAsia" w:hAnsiTheme="minorHAnsi" w:cstheme="minorBidi"/>
          <w:noProof/>
          <w:kern w:val="2"/>
          <w14:ligatures w14:val="standardContextual"/>
        </w:rPr>
      </w:pPr>
      <w:del w:id="100" w:author="Kashyap Kammachi-Sreedhar (Nokia)" w:date="2025-08-04T11:09:00Z" w16du:dateUtc="2025-08-04T08:09:00Z">
        <w:r w:rsidRPr="00AE038C" w:rsidDel="00AE038C">
          <w:rPr>
            <w:rStyle w:val="Hyperlink"/>
            <w:noProof/>
            <w:highlight w:val="yellow"/>
          </w:rPr>
          <w:delText>6.1.2</w:delText>
        </w:r>
        <w:r w:rsidDel="00AE038C">
          <w:rPr>
            <w:rFonts w:asciiTheme="minorHAnsi" w:eastAsiaTheme="minorEastAsia" w:hAnsiTheme="minorHAnsi" w:cstheme="minorBidi"/>
            <w:noProof/>
            <w:kern w:val="2"/>
            <w14:ligatures w14:val="standardContextual"/>
          </w:rPr>
          <w:tab/>
        </w:r>
        <w:r w:rsidRPr="00AE038C" w:rsidDel="00AE038C">
          <w:rPr>
            <w:rStyle w:val="Hyperlink"/>
            <w:noProof/>
            <w:highlight w:val="yellow"/>
          </w:rPr>
          <w:delText>6.x.y.2 Syntax</w:delText>
        </w:r>
        <w:r w:rsidDel="00AE038C">
          <w:rPr>
            <w:noProof/>
            <w:webHidden/>
          </w:rPr>
          <w:tab/>
          <w:delText>7</w:delText>
        </w:r>
      </w:del>
    </w:p>
    <w:p w14:paraId="4A34F048" w14:textId="0B56D792" w:rsidR="001A35B2" w:rsidDel="00AE038C" w:rsidRDefault="001A35B2">
      <w:pPr>
        <w:pStyle w:val="TOC3"/>
        <w:rPr>
          <w:del w:id="101" w:author="Kashyap Kammachi-Sreedhar (Nokia)" w:date="2025-08-04T11:09:00Z" w16du:dateUtc="2025-08-04T08:09:00Z"/>
          <w:rFonts w:asciiTheme="minorHAnsi" w:eastAsiaTheme="minorEastAsia" w:hAnsiTheme="minorHAnsi" w:cstheme="minorBidi"/>
          <w:noProof/>
          <w:kern w:val="2"/>
          <w14:ligatures w14:val="standardContextual"/>
        </w:rPr>
      </w:pPr>
      <w:del w:id="102" w:author="Kashyap Kammachi-Sreedhar (Nokia)" w:date="2025-08-04T11:09:00Z" w16du:dateUtc="2025-08-04T08:09:00Z">
        <w:r w:rsidRPr="00AE038C" w:rsidDel="00AE038C">
          <w:rPr>
            <w:rStyle w:val="Hyperlink"/>
            <w:noProof/>
            <w:highlight w:val="yellow"/>
          </w:rPr>
          <w:delText>6.1.3</w:delText>
        </w:r>
        <w:r w:rsidDel="00AE038C">
          <w:rPr>
            <w:rFonts w:asciiTheme="minorHAnsi" w:eastAsiaTheme="minorEastAsia" w:hAnsiTheme="minorHAnsi" w:cstheme="minorBidi"/>
            <w:noProof/>
            <w:kern w:val="2"/>
            <w14:ligatures w14:val="standardContextual"/>
          </w:rPr>
          <w:tab/>
        </w:r>
        <w:r w:rsidRPr="00AE038C" w:rsidDel="00AE038C">
          <w:rPr>
            <w:rStyle w:val="Hyperlink"/>
            <w:noProof/>
            <w:highlight w:val="yellow"/>
            <w:lang w:val="en-CA"/>
          </w:rPr>
          <w:delText xml:space="preserve">6.x.y.3 </w:delText>
        </w:r>
        <w:r w:rsidRPr="00AE038C" w:rsidDel="00AE038C">
          <w:rPr>
            <w:rStyle w:val="Hyperlink"/>
            <w:noProof/>
            <w:highlight w:val="yellow"/>
          </w:rPr>
          <w:delText>Semantics</w:delText>
        </w:r>
        <w:r w:rsidDel="00AE038C">
          <w:rPr>
            <w:noProof/>
            <w:webHidden/>
          </w:rPr>
          <w:tab/>
          <w:delText>8</w:delText>
        </w:r>
      </w:del>
    </w:p>
    <w:p w14:paraId="6BF2D471" w14:textId="5B8EFBCF" w:rsidR="001A35B2" w:rsidDel="00AE038C" w:rsidRDefault="001A35B2">
      <w:pPr>
        <w:pStyle w:val="TOC1"/>
        <w:rPr>
          <w:del w:id="103" w:author="Kashyap Kammachi-Sreedhar (Nokia)" w:date="2025-08-04T11:09:00Z" w16du:dateUtc="2025-08-04T08:09:00Z"/>
          <w:rFonts w:asciiTheme="minorHAnsi" w:eastAsiaTheme="minorEastAsia" w:hAnsiTheme="minorHAnsi" w:cstheme="minorBidi"/>
          <w:noProof/>
          <w:kern w:val="2"/>
          <w14:ligatures w14:val="standardContextual"/>
        </w:rPr>
      </w:pPr>
      <w:del w:id="104" w:author="Kashyap Kammachi-Sreedhar (Nokia)" w:date="2025-08-04T11:09:00Z" w16du:dateUtc="2025-08-04T08:09:00Z">
        <w:r w:rsidRPr="00AE038C" w:rsidDel="00AE038C">
          <w:rPr>
            <w:rStyle w:val="Hyperlink"/>
            <w:noProof/>
            <w:lang w:val="en-CA"/>
          </w:rPr>
          <w:delText>7</w:delText>
        </w:r>
        <w:r w:rsidDel="00AE038C">
          <w:rPr>
            <w:rFonts w:asciiTheme="minorHAnsi" w:eastAsiaTheme="minorEastAsia" w:hAnsiTheme="minorHAnsi" w:cstheme="minorBidi"/>
            <w:noProof/>
            <w:kern w:val="2"/>
            <w14:ligatures w14:val="standardContextual"/>
          </w:rPr>
          <w:tab/>
        </w:r>
        <w:r w:rsidRPr="00AE038C" w:rsidDel="00AE038C">
          <w:rPr>
            <w:rStyle w:val="Hyperlink"/>
            <w:noProof/>
            <w:lang w:val="en-CA"/>
          </w:rPr>
          <w:delText>Compact VVC decoder configuration (MPEG#149, Issue#178)</w:delText>
        </w:r>
        <w:r w:rsidDel="00AE038C">
          <w:rPr>
            <w:noProof/>
            <w:webHidden/>
          </w:rPr>
          <w:tab/>
          <w:delText>8</w:delText>
        </w:r>
      </w:del>
    </w:p>
    <w:p w14:paraId="5DCCEE88" w14:textId="3B88EEC6" w:rsidR="001A35B2" w:rsidDel="00AE038C" w:rsidRDefault="001A35B2">
      <w:pPr>
        <w:pStyle w:val="TOC2"/>
        <w:tabs>
          <w:tab w:val="left" w:pos="960"/>
          <w:tab w:val="right" w:leader="dot" w:pos="9010"/>
        </w:tabs>
        <w:rPr>
          <w:del w:id="105" w:author="Kashyap Kammachi-Sreedhar (Nokia)" w:date="2025-08-04T11:09:00Z" w16du:dateUtc="2025-08-04T08:09:00Z"/>
          <w:rFonts w:asciiTheme="minorHAnsi" w:eastAsiaTheme="minorEastAsia" w:hAnsiTheme="minorHAnsi" w:cstheme="minorBidi"/>
          <w:noProof/>
          <w:kern w:val="2"/>
          <w14:ligatures w14:val="standardContextual"/>
        </w:rPr>
      </w:pPr>
      <w:del w:id="106" w:author="Kashyap Kammachi-Sreedhar (Nokia)" w:date="2025-08-04T11:09:00Z" w16du:dateUtc="2025-08-04T08:09:00Z">
        <w:r w:rsidRPr="00AE038C" w:rsidDel="00AE038C">
          <w:rPr>
            <w:rStyle w:val="Hyperlink"/>
            <w:noProof/>
            <w:lang w:val="en-CA"/>
          </w:rPr>
          <w:delText>7.1</w:delText>
        </w:r>
        <w:r w:rsidDel="00AE038C">
          <w:rPr>
            <w:rFonts w:asciiTheme="minorHAnsi" w:eastAsiaTheme="minorEastAsia" w:hAnsiTheme="minorHAnsi" w:cstheme="minorBidi"/>
            <w:noProof/>
            <w:kern w:val="2"/>
            <w14:ligatures w14:val="standardContextual"/>
          </w:rPr>
          <w:tab/>
        </w:r>
        <w:r w:rsidRPr="00AE038C" w:rsidDel="00AE038C">
          <w:rPr>
            <w:rStyle w:val="Hyperlink"/>
            <w:noProof/>
            <w:lang w:val="en-CA"/>
          </w:rPr>
          <w:delText>Abstract</w:delText>
        </w:r>
        <w:r w:rsidDel="00AE038C">
          <w:rPr>
            <w:noProof/>
            <w:webHidden/>
          </w:rPr>
          <w:tab/>
          <w:delText>8</w:delText>
        </w:r>
      </w:del>
    </w:p>
    <w:p w14:paraId="4FC56242" w14:textId="15188B89" w:rsidR="00CB1CB6" w:rsidRPr="00F45E55" w:rsidRDefault="00CB1CB6" w:rsidP="00474BA2">
      <w:pPr>
        <w:rPr>
          <w:lang w:val="en-CA"/>
        </w:rPr>
      </w:pPr>
      <w:r w:rsidRPr="00F45E55">
        <w:rPr>
          <w:lang w:val="en-CA"/>
        </w:rPr>
        <w:fldChar w:fldCharType="end"/>
      </w:r>
    </w:p>
    <w:p w14:paraId="3F618538" w14:textId="77777777" w:rsidR="0000542F" w:rsidRPr="00F45E55" w:rsidRDefault="0000542F">
      <w:pPr>
        <w:rPr>
          <w:b/>
          <w:bCs/>
          <w:sz w:val="26"/>
          <w:lang w:val="en-CA"/>
        </w:rPr>
      </w:pPr>
      <w:r w:rsidRPr="00F45E55">
        <w:rPr>
          <w:lang w:val="en-CA"/>
        </w:rPr>
        <w:br w:type="page"/>
      </w:r>
    </w:p>
    <w:p w14:paraId="7AF9D88E" w14:textId="77777777" w:rsidR="00CE49F1" w:rsidRPr="00CE49F1" w:rsidRDefault="00CE49F1" w:rsidP="00EF61FD">
      <w:pPr>
        <w:rPr>
          <w:lang w:val="en-CA"/>
        </w:rPr>
      </w:pPr>
      <w:bookmarkStart w:id="107" w:name="_Toc126167291"/>
      <w:bookmarkStart w:id="108" w:name="_Toc126167485"/>
      <w:bookmarkStart w:id="109" w:name="_Toc126167641"/>
      <w:bookmarkStart w:id="110" w:name="_Toc126242549"/>
      <w:bookmarkStart w:id="111" w:name="_Toc134701512"/>
      <w:bookmarkStart w:id="112" w:name="_Toc142008468"/>
      <w:bookmarkStart w:id="113" w:name="_Toc142011499"/>
      <w:bookmarkStart w:id="114" w:name="_Toc142013214"/>
      <w:bookmarkStart w:id="115" w:name="_Toc142013272"/>
      <w:bookmarkStart w:id="116" w:name="_Toc126167292"/>
      <w:bookmarkStart w:id="117" w:name="_Toc126167486"/>
      <w:bookmarkStart w:id="118" w:name="_Toc126167642"/>
      <w:bookmarkStart w:id="119" w:name="_Toc126242550"/>
      <w:bookmarkStart w:id="120" w:name="_Toc134701513"/>
      <w:bookmarkStart w:id="121" w:name="_Toc142008469"/>
      <w:bookmarkStart w:id="122" w:name="_Toc142011500"/>
      <w:bookmarkStart w:id="123" w:name="_Toc142013215"/>
      <w:bookmarkStart w:id="124" w:name="_Toc142013273"/>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14:paraId="3058501E" w14:textId="506AE447" w:rsidR="00C640A3" w:rsidRPr="00F45E55" w:rsidRDefault="00C640A3" w:rsidP="00C640A3">
      <w:pPr>
        <w:pStyle w:val="Heading1"/>
        <w:rPr>
          <w:lang w:val="en-CA"/>
        </w:rPr>
      </w:pPr>
      <w:bookmarkStart w:id="125" w:name="_Toc158289992"/>
      <w:bookmarkStart w:id="126" w:name="_Toc158289993"/>
      <w:bookmarkStart w:id="127" w:name="_Toc158289994"/>
      <w:bookmarkStart w:id="128" w:name="_Toc158289995"/>
      <w:bookmarkStart w:id="129" w:name="_Toc158289996"/>
      <w:bookmarkStart w:id="130" w:name="_Toc158289997"/>
      <w:bookmarkStart w:id="131" w:name="_Toc158289998"/>
      <w:bookmarkStart w:id="132" w:name="_Toc158290005"/>
      <w:bookmarkStart w:id="133" w:name="_Toc158290006"/>
      <w:bookmarkStart w:id="134" w:name="_Toc158290007"/>
      <w:bookmarkStart w:id="135" w:name="_Toc158290008"/>
      <w:bookmarkStart w:id="136" w:name="_Toc158290009"/>
      <w:bookmarkStart w:id="137" w:name="_Toc158290010"/>
      <w:bookmarkStart w:id="138" w:name="_Toc158290011"/>
      <w:bookmarkStart w:id="139" w:name="_Toc158290012"/>
      <w:bookmarkStart w:id="140" w:name="_Toc158290013"/>
      <w:bookmarkStart w:id="141" w:name="_Toc158290014"/>
      <w:bookmarkStart w:id="142" w:name="_Toc158290015"/>
      <w:bookmarkStart w:id="143" w:name="_Toc158290016"/>
      <w:bookmarkStart w:id="144" w:name="_Toc158290017"/>
      <w:bookmarkStart w:id="145" w:name="_Toc158290018"/>
      <w:bookmarkStart w:id="146" w:name="_Toc158290019"/>
      <w:bookmarkStart w:id="147" w:name="_Toc158290020"/>
      <w:bookmarkStart w:id="148" w:name="_Toc158290021"/>
      <w:bookmarkStart w:id="149" w:name="_Toc158290022"/>
      <w:bookmarkStart w:id="150" w:name="_Toc158290023"/>
      <w:bookmarkStart w:id="151" w:name="_Toc158290024"/>
      <w:bookmarkStart w:id="152" w:name="_Toc183117125"/>
      <w:bookmarkStart w:id="153" w:name="_Toc183117126"/>
      <w:bookmarkStart w:id="154" w:name="_Toc205198201"/>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Pr="00F45E55">
        <w:rPr>
          <w:lang w:val="en-CA"/>
        </w:rPr>
        <w:t>Signaling for pre-derived coded image items</w:t>
      </w:r>
      <w:bookmarkEnd w:id="154"/>
    </w:p>
    <w:p w14:paraId="3D6E005F" w14:textId="77777777" w:rsidR="00C640A3" w:rsidRPr="00F45E55" w:rsidRDefault="00C640A3" w:rsidP="00C640A3">
      <w:pPr>
        <w:keepNext/>
        <w:rPr>
          <w:i/>
          <w:lang w:val="en-CA"/>
        </w:rPr>
      </w:pPr>
      <w:r w:rsidRPr="00F45E55">
        <w:rPr>
          <w:i/>
          <w:lang w:val="en-CA"/>
        </w:rPr>
        <w:t>Replace the clause 6.4.7 with the following text:</w:t>
      </w:r>
    </w:p>
    <w:p w14:paraId="40112377" w14:textId="77777777" w:rsidR="00C640A3" w:rsidRPr="00F45E55" w:rsidRDefault="00C640A3" w:rsidP="00C640A3">
      <w:pPr>
        <w:rPr>
          <w:b/>
          <w:lang w:val="en-CA"/>
        </w:rPr>
      </w:pPr>
      <w:r w:rsidRPr="00F45E55">
        <w:rPr>
          <w:b/>
          <w:lang w:val="en-CA"/>
        </w:rPr>
        <w:t>6.4.7</w:t>
      </w:r>
      <w:r w:rsidRPr="00F45E55">
        <w:rPr>
          <w:b/>
          <w:lang w:val="en-CA"/>
        </w:rPr>
        <w:tab/>
      </w:r>
      <w:bookmarkStart w:id="155" w:name="_Toc519868514"/>
      <w:proofErr w:type="gramStart"/>
      <w:r w:rsidRPr="00F45E55">
        <w:rPr>
          <w:b/>
          <w:lang w:val="en-CA"/>
        </w:rPr>
        <w:t>Pre-derived</w:t>
      </w:r>
      <w:proofErr w:type="gramEnd"/>
      <w:r w:rsidRPr="00F45E55">
        <w:rPr>
          <w:b/>
          <w:lang w:val="en-CA"/>
        </w:rPr>
        <w:t xml:space="preserve"> coded images</w:t>
      </w:r>
      <w:bookmarkEnd w:id="155"/>
    </w:p>
    <w:p w14:paraId="6C8A55BC" w14:textId="77777777" w:rsidR="00C640A3" w:rsidRPr="00F45E55" w:rsidRDefault="00C640A3" w:rsidP="00C640A3">
      <w:pPr>
        <w:rPr>
          <w:lang w:val="en-CA"/>
        </w:rPr>
      </w:pPr>
      <w:r w:rsidRPr="00F45E55">
        <w:rPr>
          <w:highlight w:val="yellow"/>
          <w:lang w:val="en-CA"/>
        </w:rPr>
        <w:t>[Ed. (FD): In the following, differences with HEIF 2</w:t>
      </w:r>
      <w:r w:rsidRPr="00F45E55">
        <w:rPr>
          <w:highlight w:val="yellow"/>
          <w:vertAlign w:val="superscript"/>
          <w:lang w:val="en-CA"/>
        </w:rPr>
        <w:t>nd</w:t>
      </w:r>
      <w:r w:rsidRPr="00F45E55">
        <w:rPr>
          <w:highlight w:val="yellow"/>
          <w:lang w:val="en-CA"/>
        </w:rPr>
        <w:t xml:space="preserve"> edition (w18310) are highlighted in blue]</w:t>
      </w:r>
    </w:p>
    <w:p w14:paraId="1207EE68" w14:textId="77777777" w:rsidR="00C640A3" w:rsidRPr="00F45E55" w:rsidRDefault="00C640A3" w:rsidP="00C640A3">
      <w:pPr>
        <w:rPr>
          <w:lang w:val="en-CA"/>
        </w:rPr>
      </w:pPr>
      <w:r w:rsidRPr="00F45E55">
        <w:rPr>
          <w:lang w:val="en-CA"/>
        </w:rPr>
        <w:t>If a coded image has been derived from others — for example, a composite HDR image derived from exposure-bracketed individual images</w:t>
      </w:r>
      <w:r w:rsidRPr="00F45E55">
        <w:rPr>
          <w:highlight w:val="cyan"/>
          <w:lang w:val="en-CA"/>
        </w:rPr>
        <w:t>, or a panorama derived from a set of images</w:t>
      </w:r>
      <w:r w:rsidRPr="00F45E55">
        <w:rPr>
          <w:lang w:val="en-CA"/>
        </w:rPr>
        <w:t xml:space="preserve"> — then it shall be linked to those images by item references of type </w:t>
      </w:r>
      <w:r w:rsidRPr="00F45E55">
        <w:rPr>
          <w:rFonts w:ascii="Courier" w:hAnsi="Courier"/>
          <w:lang w:val="en-CA"/>
        </w:rPr>
        <w:t>'base'</w:t>
      </w:r>
      <w:r w:rsidRPr="00F45E55">
        <w:rPr>
          <w:highlight w:val="cyan"/>
          <w:lang w:val="en-CA"/>
        </w:rPr>
        <w:t>. Item references may be</w:t>
      </w:r>
      <w:r w:rsidRPr="00F45E55">
        <w:rPr>
          <w:lang w:val="en-CA"/>
        </w:rPr>
        <w:t xml:space="preserve"> from the coded image to all images it derives from</w:t>
      </w:r>
      <w:r w:rsidRPr="00F45E55">
        <w:rPr>
          <w:highlight w:val="cyan"/>
          <w:lang w:val="en-CA"/>
        </w:rPr>
        <w:t xml:space="preserve">, or when unique IDs are used, from the coded image to all entity groups or images it derives from. When unique IDs are used, a </w:t>
      </w:r>
      <w:proofErr w:type="spellStart"/>
      <w:r w:rsidRPr="00F45E55">
        <w:rPr>
          <w:rFonts w:ascii="Courier" w:hAnsi="Courier"/>
          <w:highlight w:val="cyan"/>
          <w:lang w:val="en-CA"/>
        </w:rPr>
        <w:t>to_item_ID</w:t>
      </w:r>
      <w:proofErr w:type="spellEnd"/>
      <w:r w:rsidRPr="00F45E55">
        <w:rPr>
          <w:highlight w:val="cyan"/>
          <w:lang w:val="en-CA"/>
        </w:rPr>
        <w:t xml:space="preserve"> value in the </w:t>
      </w:r>
      <w:proofErr w:type="spellStart"/>
      <w:r w:rsidRPr="00F45E55">
        <w:rPr>
          <w:rFonts w:ascii="Courier" w:hAnsi="Courier"/>
          <w:highlight w:val="cyan"/>
          <w:lang w:val="en-CA"/>
        </w:rPr>
        <w:t>SingleItemTypeReferenceBox</w:t>
      </w:r>
      <w:proofErr w:type="spellEnd"/>
      <w:r w:rsidRPr="00F45E55">
        <w:rPr>
          <w:highlight w:val="cyan"/>
          <w:lang w:val="en-CA"/>
        </w:rPr>
        <w:t xml:space="preserve"> or </w:t>
      </w:r>
      <w:proofErr w:type="spellStart"/>
      <w:r w:rsidRPr="00F45E55">
        <w:rPr>
          <w:rFonts w:ascii="Courier" w:hAnsi="Courier"/>
          <w:highlight w:val="cyan"/>
          <w:lang w:val="en-CA"/>
        </w:rPr>
        <w:t>SingleItemTypeReferenceBoxLarge</w:t>
      </w:r>
      <w:proofErr w:type="spellEnd"/>
      <w:r w:rsidRPr="00F45E55">
        <w:rPr>
          <w:highlight w:val="cyan"/>
          <w:lang w:val="en-CA"/>
        </w:rPr>
        <w:t xml:space="preserve"> is resolved to an item identifier whenever the embedding </w:t>
      </w:r>
      <w:proofErr w:type="spellStart"/>
      <w:r w:rsidRPr="00F45E55">
        <w:rPr>
          <w:rFonts w:ascii="Courier" w:hAnsi="Courier"/>
          <w:highlight w:val="cyan"/>
          <w:lang w:val="en-CA"/>
        </w:rPr>
        <w:t>MetaBox</w:t>
      </w:r>
      <w:proofErr w:type="spellEnd"/>
      <w:r w:rsidRPr="00F45E55">
        <w:rPr>
          <w:highlight w:val="cyan"/>
          <w:lang w:val="en-CA"/>
        </w:rPr>
        <w:t xml:space="preserve"> contains an item with such </w:t>
      </w:r>
      <w:proofErr w:type="gramStart"/>
      <w:r w:rsidRPr="00F45E55">
        <w:rPr>
          <w:highlight w:val="cyan"/>
          <w:lang w:val="en-CA"/>
        </w:rPr>
        <w:t>identifier, and</w:t>
      </w:r>
      <w:proofErr w:type="gramEnd"/>
      <w:r w:rsidRPr="00F45E55">
        <w:rPr>
          <w:highlight w:val="cyan"/>
          <w:lang w:val="en-CA"/>
        </w:rPr>
        <w:t xml:space="preserve"> is resolved to an entity group identifier otherwise.</w:t>
      </w:r>
    </w:p>
    <w:p w14:paraId="5551CED7" w14:textId="77777777" w:rsidR="00C640A3" w:rsidRPr="00F45E55" w:rsidRDefault="00C640A3" w:rsidP="00C640A3">
      <w:pPr>
        <w:rPr>
          <w:lang w:val="en-CA"/>
        </w:rPr>
      </w:pPr>
      <w:r w:rsidRPr="00F45E55">
        <w:rPr>
          <w:lang w:val="en-CA"/>
        </w:rPr>
        <w:t xml:space="preserve">An image item including a </w:t>
      </w:r>
      <w:r w:rsidRPr="00F45E55">
        <w:rPr>
          <w:rFonts w:ascii="Courier" w:hAnsi="Courier"/>
          <w:lang w:val="en-CA"/>
        </w:rPr>
        <w:t>'base'</w:t>
      </w:r>
      <w:r w:rsidRPr="00F45E55">
        <w:rPr>
          <w:lang w:val="en-CA"/>
        </w:rPr>
        <w:t xml:space="preserve"> item reference is referred to as a pre-derived coded image.</w:t>
      </w:r>
    </w:p>
    <w:p w14:paraId="3E78FDC0" w14:textId="77777777" w:rsidR="00C640A3" w:rsidRPr="00F45E55" w:rsidRDefault="00C640A3" w:rsidP="00C640A3">
      <w:pPr>
        <w:rPr>
          <w:sz w:val="20"/>
          <w:szCs w:val="20"/>
          <w:lang w:val="en-CA"/>
        </w:rPr>
      </w:pPr>
      <w:r w:rsidRPr="00F45E55">
        <w:rPr>
          <w:sz w:val="20"/>
          <w:szCs w:val="20"/>
          <w:lang w:val="en-CA"/>
        </w:rPr>
        <w:t>NOTE</w:t>
      </w:r>
      <w:r w:rsidRPr="00F45E55">
        <w:rPr>
          <w:sz w:val="20"/>
          <w:szCs w:val="20"/>
          <w:lang w:val="en-CA"/>
        </w:rPr>
        <w:tab/>
        <w:t>In this version of this document, the exact derivation process used to produce the image is not described.</w:t>
      </w:r>
    </w:p>
    <w:p w14:paraId="42AB7AF4" w14:textId="77777777" w:rsidR="00C640A3" w:rsidRPr="00F45E55" w:rsidRDefault="00C640A3" w:rsidP="00C640A3">
      <w:pPr>
        <w:rPr>
          <w:lang w:val="en-CA"/>
        </w:rPr>
      </w:pPr>
      <w:r w:rsidRPr="00F45E55">
        <w:rPr>
          <w:highlight w:val="yellow"/>
          <w:lang w:val="en-CA"/>
        </w:rPr>
        <w:t>[[Ed. (FD): At MPEG#129, it was commented that “</w:t>
      </w:r>
      <w:r w:rsidRPr="00F45E55">
        <w:rPr>
          <w:sz w:val="20"/>
          <w:szCs w:val="20"/>
          <w:highlight w:val="yellow"/>
          <w:lang w:val="en-CA"/>
        </w:rPr>
        <w:t>The slight snag here is defining what it means when the entity group does NOT imply a single output (e.g. a slide show); what does pre-derivation mean</w:t>
      </w:r>
      <w:proofErr w:type="gramStart"/>
      <w:r w:rsidRPr="00F45E55">
        <w:rPr>
          <w:sz w:val="20"/>
          <w:szCs w:val="20"/>
          <w:highlight w:val="yellow"/>
          <w:lang w:val="en-CA"/>
        </w:rPr>
        <w:t>?</w:t>
      </w:r>
      <w:r w:rsidRPr="00F45E55">
        <w:rPr>
          <w:highlight w:val="yellow"/>
          <w:lang w:val="en-CA"/>
        </w:rPr>
        <w:t xml:space="preserve"> ]</w:t>
      </w:r>
      <w:proofErr w:type="gramEnd"/>
      <w:r w:rsidRPr="00F45E55">
        <w:rPr>
          <w:highlight w:val="yellow"/>
          <w:lang w:val="en-CA"/>
        </w:rPr>
        <w:t>]</w:t>
      </w:r>
    </w:p>
    <w:p w14:paraId="4798B211" w14:textId="77777777" w:rsidR="00C640A3" w:rsidRPr="00F45E55" w:rsidRDefault="00C640A3" w:rsidP="00C640A3">
      <w:pPr>
        <w:rPr>
          <w:sz w:val="20"/>
          <w:szCs w:val="20"/>
          <w:lang w:val="en-CA"/>
        </w:rPr>
      </w:pPr>
    </w:p>
    <w:p w14:paraId="47F3FE55" w14:textId="77777777" w:rsidR="00C640A3" w:rsidRPr="00F45E55" w:rsidRDefault="00C640A3" w:rsidP="00C640A3">
      <w:pPr>
        <w:rPr>
          <w:i/>
          <w:lang w:val="en-CA"/>
        </w:rPr>
      </w:pPr>
      <w:r w:rsidRPr="00F45E55">
        <w:rPr>
          <w:i/>
          <w:lang w:val="en-CA"/>
        </w:rPr>
        <w:t>Add the following clause as section 6.4.7.1:</w:t>
      </w:r>
    </w:p>
    <w:p w14:paraId="7670D9A5" w14:textId="77777777" w:rsidR="00C640A3" w:rsidRPr="00F45E55" w:rsidRDefault="00C640A3" w:rsidP="00C640A3">
      <w:pPr>
        <w:rPr>
          <w:b/>
          <w:lang w:val="en-CA"/>
        </w:rPr>
      </w:pPr>
      <w:r w:rsidRPr="00F45E55">
        <w:rPr>
          <w:b/>
          <w:lang w:val="en-CA"/>
        </w:rPr>
        <w:t>6.4.7.1 Signaling of the derivation method for pre-derived coded image items</w:t>
      </w:r>
    </w:p>
    <w:p w14:paraId="625A75D1" w14:textId="77777777" w:rsidR="00C640A3" w:rsidRPr="00F45E55" w:rsidRDefault="00C640A3" w:rsidP="00C640A3">
      <w:pPr>
        <w:rPr>
          <w:lang w:val="en-CA"/>
        </w:rPr>
      </w:pPr>
      <w:r w:rsidRPr="00F45E55">
        <w:rPr>
          <w:lang w:val="en-CA"/>
        </w:rPr>
        <w:t xml:space="preserve">A pre-derived coded image shall be linked to images it derives from by an item reference of type </w:t>
      </w:r>
      <w:r w:rsidRPr="00F45E55">
        <w:rPr>
          <w:rFonts w:ascii="Courier" w:hAnsi="Courier"/>
          <w:lang w:val="en-CA"/>
        </w:rPr>
        <w:t>'base'</w:t>
      </w:r>
      <w:r w:rsidRPr="00F45E55">
        <w:rPr>
          <w:lang w:val="en-CA"/>
        </w:rPr>
        <w:t xml:space="preserve"> to the entity group containing all images the pre-derived coded images </w:t>
      </w:r>
      <w:proofErr w:type="gramStart"/>
      <w:r w:rsidRPr="00F45E55">
        <w:rPr>
          <w:lang w:val="en-CA"/>
        </w:rPr>
        <w:t>derives</w:t>
      </w:r>
      <w:proofErr w:type="gramEnd"/>
      <w:r w:rsidRPr="00F45E55">
        <w:rPr>
          <w:lang w:val="en-CA"/>
        </w:rPr>
        <w:t xml:space="preserve"> from. The </w:t>
      </w:r>
      <w:proofErr w:type="spellStart"/>
      <w:r w:rsidRPr="00F45E55">
        <w:rPr>
          <w:rFonts w:ascii="Courier" w:hAnsi="Courier"/>
          <w:lang w:val="en-CA"/>
        </w:rPr>
        <w:t>grouping_type</w:t>
      </w:r>
      <w:proofErr w:type="spellEnd"/>
      <w:r w:rsidRPr="00F45E55">
        <w:rPr>
          <w:lang w:val="en-CA"/>
        </w:rPr>
        <w:t xml:space="preserve"> of the </w:t>
      </w:r>
      <w:proofErr w:type="spellStart"/>
      <w:r w:rsidRPr="00F45E55">
        <w:rPr>
          <w:rFonts w:ascii="Courier" w:hAnsi="Courier"/>
          <w:lang w:val="en-CA"/>
        </w:rPr>
        <w:t>EntityToGroupBox</w:t>
      </w:r>
      <w:proofErr w:type="spellEnd"/>
      <w:r w:rsidRPr="00F45E55">
        <w:rPr>
          <w:lang w:val="en-CA"/>
        </w:rPr>
        <w:t xml:space="preserve"> specifies the purpose of grouping and implicitly signals the type of the derivation operation which was applied to generate the pre-derived coded image.</w:t>
      </w:r>
    </w:p>
    <w:p w14:paraId="4366BBE7" w14:textId="77777777" w:rsidR="00C640A3" w:rsidRPr="00F45E55" w:rsidRDefault="00C640A3" w:rsidP="00C640A3">
      <w:pPr>
        <w:rPr>
          <w:lang w:val="en-CA"/>
        </w:rPr>
      </w:pPr>
      <w:r w:rsidRPr="00F45E55" w:rsidDel="002A57F9">
        <w:rPr>
          <w:highlight w:val="yellow"/>
          <w:lang w:val="en-CA"/>
        </w:rPr>
        <w:t>[[Ed. (FM): At MPEG#126, it was commented that “we somehow need to indicate the derivation operation, rather than the nature of the input set”]]</w:t>
      </w:r>
    </w:p>
    <w:p w14:paraId="574352C0" w14:textId="77777777" w:rsidR="00C640A3" w:rsidRPr="00F45E55" w:rsidRDefault="00C640A3" w:rsidP="00C640A3">
      <w:pPr>
        <w:rPr>
          <w:lang w:val="en-CA"/>
        </w:rPr>
      </w:pPr>
      <w:r w:rsidRPr="00F45E55">
        <w:rPr>
          <w:highlight w:val="yellow"/>
          <w:lang w:val="en-CA"/>
        </w:rPr>
        <w:t>[[Ed. (FD): At MPEG#129, it was commented that “We could allow a pre-derivation of the implied derivation of that entity group.”]]</w:t>
      </w:r>
    </w:p>
    <w:p w14:paraId="0B7A17B4" w14:textId="5CA91B8B" w:rsidR="00D52D47" w:rsidRPr="00F45E55" w:rsidRDefault="00D52D47" w:rsidP="005E5F2B">
      <w:pPr>
        <w:pStyle w:val="Note"/>
        <w:rPr>
          <w:lang w:val="en-CA"/>
        </w:rPr>
      </w:pPr>
    </w:p>
    <w:p w14:paraId="524BCFEE" w14:textId="2160821B" w:rsidR="00A27ECD" w:rsidRPr="00F45E55" w:rsidRDefault="00A27ECD" w:rsidP="009E210E">
      <w:pPr>
        <w:pStyle w:val="Heading1"/>
        <w:rPr>
          <w:lang w:val="en-CA"/>
        </w:rPr>
      </w:pPr>
      <w:bookmarkStart w:id="156" w:name="_Toc205198202"/>
      <w:r w:rsidRPr="00F45E55">
        <w:rPr>
          <w:lang w:val="en-CA"/>
        </w:rPr>
        <w:t xml:space="preserve">On MPEG/JPEG file embedding (MPEG#141, </w:t>
      </w:r>
      <w:hyperlink r:id="rId10" w:history="1">
        <w:r w:rsidRPr="00F45E55">
          <w:rPr>
            <w:rStyle w:val="Hyperlink"/>
            <w:lang w:val="en-CA"/>
          </w:rPr>
          <w:t>Issue#87</w:t>
        </w:r>
      </w:hyperlink>
      <w:r w:rsidRPr="00F45E55">
        <w:rPr>
          <w:lang w:val="en-CA"/>
        </w:rPr>
        <w:t>)</w:t>
      </w:r>
      <w:bookmarkEnd w:id="156"/>
    </w:p>
    <w:p w14:paraId="4CCA74AE" w14:textId="539AC66B" w:rsidR="00C640A3" w:rsidRPr="00F45E55" w:rsidRDefault="0074323A" w:rsidP="0074323A">
      <w:pPr>
        <w:pStyle w:val="Heading2"/>
        <w:rPr>
          <w:lang w:val="en-CA"/>
        </w:rPr>
      </w:pPr>
      <w:bookmarkStart w:id="157" w:name="_Toc205198203"/>
      <w:r w:rsidRPr="00F45E55">
        <w:rPr>
          <w:lang w:val="en-CA"/>
        </w:rPr>
        <w:t>Discussion</w:t>
      </w:r>
      <w:bookmarkEnd w:id="157"/>
    </w:p>
    <w:p w14:paraId="73BAD5F4" w14:textId="0813D76A" w:rsidR="0074323A" w:rsidRPr="00F45E55" w:rsidRDefault="0074323A" w:rsidP="0074323A">
      <w:pPr>
        <w:rPr>
          <w:lang w:val="en-CA"/>
        </w:rPr>
      </w:pPr>
      <w:r w:rsidRPr="00F45E55">
        <w:rPr>
          <w:lang w:val="en-CA"/>
        </w:rPr>
        <w:t>During MPEG 140</w:t>
      </w:r>
      <w:r w:rsidR="003831FA" w:rsidRPr="00F45E55">
        <w:rPr>
          <w:lang w:val="en-CA"/>
        </w:rPr>
        <w:t xml:space="preserve"> (cf. </w:t>
      </w:r>
      <w:hyperlink r:id="rId11" w:history="1">
        <w:r w:rsidR="003831FA" w:rsidRPr="00F45E55">
          <w:rPr>
            <w:rStyle w:val="Hyperlink"/>
            <w:lang w:val="en-CA"/>
          </w:rPr>
          <w:t>ISOBMFF/Issue#146</w:t>
        </w:r>
      </w:hyperlink>
      <w:r w:rsidR="003831FA" w:rsidRPr="00F45E55">
        <w:rPr>
          <w:lang w:val="en-CA"/>
        </w:rPr>
        <w:t xml:space="preserve">), </w:t>
      </w:r>
      <w:r w:rsidRPr="00F45E55">
        <w:rPr>
          <w:lang w:val="en-CA"/>
        </w:rPr>
        <w:t xml:space="preserve">the potential improvement of ISOBMFF 8th edition was extended with a definition of the UUID (see </w:t>
      </w:r>
      <w:r w:rsidR="003831FA" w:rsidRPr="00F45E55">
        <w:rPr>
          <w:lang w:val="en-CA"/>
        </w:rPr>
        <w:t xml:space="preserve">text in section </w:t>
      </w:r>
      <w:r w:rsidR="003831FA" w:rsidRPr="00F45E55">
        <w:rPr>
          <w:lang w:val="en-CA"/>
        </w:rPr>
        <w:fldChar w:fldCharType="begin"/>
      </w:r>
      <w:r w:rsidR="003831FA" w:rsidRPr="00F45E55">
        <w:rPr>
          <w:lang w:val="en-CA"/>
        </w:rPr>
        <w:instrText xml:space="preserve"> REF _Ref126240931 \r \h </w:instrText>
      </w:r>
      <w:r w:rsidR="003831FA" w:rsidRPr="00F45E55">
        <w:rPr>
          <w:lang w:val="en-CA"/>
        </w:rPr>
      </w:r>
      <w:r w:rsidR="003831FA" w:rsidRPr="00F45E55">
        <w:rPr>
          <w:lang w:val="en-CA"/>
        </w:rPr>
        <w:fldChar w:fldCharType="separate"/>
      </w:r>
      <w:r w:rsidR="003831FA" w:rsidRPr="00F45E55">
        <w:rPr>
          <w:lang w:val="en-CA"/>
        </w:rPr>
        <w:t>6.2</w:t>
      </w:r>
      <w:r w:rsidR="003831FA" w:rsidRPr="00F45E55">
        <w:rPr>
          <w:lang w:val="en-CA"/>
        </w:rPr>
        <w:fldChar w:fldCharType="end"/>
      </w:r>
      <w:r w:rsidRPr="00F45E55">
        <w:rPr>
          <w:lang w:val="en-CA"/>
        </w:rPr>
        <w:t xml:space="preserve"> below) to enable embedding an ISO base media file within another file. One of these use-cases would be to embed ISOBMFF in JPEG based on JUMBF ISO/IEC 19566-5, which would also allow HEIF files to be embedded into a JPEG file</w:t>
      </w:r>
      <w:r w:rsidR="003831FA" w:rsidRPr="00F45E55">
        <w:rPr>
          <w:lang w:val="en-CA"/>
        </w:rPr>
        <w:t>.</w:t>
      </w:r>
    </w:p>
    <w:p w14:paraId="7C3BB7CC" w14:textId="5C56E106" w:rsidR="00090CAD" w:rsidRPr="00F45E55" w:rsidRDefault="00090CAD" w:rsidP="0074323A">
      <w:pPr>
        <w:rPr>
          <w:lang w:val="en-CA"/>
        </w:rPr>
      </w:pPr>
      <w:r w:rsidRPr="00F45E55">
        <w:rPr>
          <w:lang w:val="en-CA"/>
        </w:rPr>
        <w:t xml:space="preserve">At MPEG#141, it was </w:t>
      </w:r>
      <w:r w:rsidR="00482D1C" w:rsidRPr="00F45E55">
        <w:rPr>
          <w:lang w:val="en-CA"/>
        </w:rPr>
        <w:t>decided to remove the proposed text from ISOBMFF 8</w:t>
      </w:r>
      <w:r w:rsidR="00482D1C" w:rsidRPr="00F45E55">
        <w:rPr>
          <w:vertAlign w:val="superscript"/>
          <w:lang w:val="en-CA"/>
        </w:rPr>
        <w:t>th</w:t>
      </w:r>
      <w:r w:rsidR="00482D1C" w:rsidRPr="00F45E55">
        <w:rPr>
          <w:lang w:val="en-CA"/>
        </w:rPr>
        <w:t xml:space="preserve"> edition for further study in HEIF. It was </w:t>
      </w:r>
      <w:r w:rsidRPr="00F45E55">
        <w:rPr>
          <w:lang w:val="en-CA"/>
        </w:rPr>
        <w:t>pointed out that embedding HEIF into JPEG may lead to sub-optimal encapsulation and compatibility issues. Uses cases were also questioned.</w:t>
      </w:r>
    </w:p>
    <w:p w14:paraId="2A7D7BD7" w14:textId="4CC7D861" w:rsidR="0074323A" w:rsidRPr="00F45E55" w:rsidRDefault="0074323A" w:rsidP="0074323A">
      <w:pPr>
        <w:pStyle w:val="Heading2"/>
        <w:rPr>
          <w:lang w:val="en-CA"/>
        </w:rPr>
      </w:pPr>
      <w:bookmarkStart w:id="158" w:name="_Ref126240931"/>
      <w:bookmarkStart w:id="159" w:name="_Toc205198204"/>
      <w:r w:rsidRPr="00F45E55">
        <w:rPr>
          <w:lang w:val="en-CA"/>
        </w:rPr>
        <w:t>Initial text proposal</w:t>
      </w:r>
      <w:bookmarkEnd w:id="158"/>
      <w:bookmarkEnd w:id="159"/>
    </w:p>
    <w:p w14:paraId="331BBE9E" w14:textId="4A0A0A63" w:rsidR="0074323A" w:rsidRPr="00F45E55" w:rsidRDefault="00EE5685" w:rsidP="0074323A">
      <w:pPr>
        <w:rPr>
          <w:i/>
          <w:iCs/>
          <w:lang w:val="en-CA"/>
        </w:rPr>
      </w:pPr>
      <w:r w:rsidRPr="00F45E55">
        <w:rPr>
          <w:i/>
          <w:iCs/>
          <w:highlight w:val="yellow"/>
          <w:lang w:val="en-CA"/>
        </w:rPr>
        <w:t>[</w:t>
      </w:r>
      <w:proofErr w:type="gramStart"/>
      <w:r w:rsidRPr="00F45E55">
        <w:rPr>
          <w:i/>
          <w:iCs/>
          <w:highlight w:val="yellow"/>
          <w:lang w:val="en-CA"/>
        </w:rPr>
        <w:t>Ed.(</w:t>
      </w:r>
      <w:proofErr w:type="gramEnd"/>
      <w:r w:rsidRPr="00F45E55">
        <w:rPr>
          <w:i/>
          <w:iCs/>
          <w:highlight w:val="yellow"/>
          <w:lang w:val="en-CA"/>
        </w:rPr>
        <w:t xml:space="preserve">FM): </w:t>
      </w:r>
      <w:r w:rsidR="0074323A" w:rsidRPr="00F45E55">
        <w:rPr>
          <w:i/>
          <w:iCs/>
          <w:highlight w:val="yellow"/>
          <w:lang w:val="en-CA"/>
        </w:rPr>
        <w:t xml:space="preserve">The text below was initially included into potential improvement of ISOBMFF 8th edition </w:t>
      </w:r>
      <w:r w:rsidR="003831FA" w:rsidRPr="00F45E55">
        <w:rPr>
          <w:i/>
          <w:iCs/>
          <w:highlight w:val="yellow"/>
          <w:lang w:val="en-CA"/>
        </w:rPr>
        <w:t xml:space="preserve">clause 6.8 </w:t>
      </w:r>
      <w:r w:rsidRPr="00F45E55">
        <w:rPr>
          <w:i/>
          <w:iCs/>
          <w:highlight w:val="yellow"/>
          <w:lang w:val="en-CA"/>
        </w:rPr>
        <w:t xml:space="preserve">at MPEG#140 </w:t>
      </w:r>
      <w:r w:rsidR="0074323A" w:rsidRPr="00F45E55">
        <w:rPr>
          <w:i/>
          <w:iCs/>
          <w:highlight w:val="yellow"/>
          <w:lang w:val="en-CA"/>
        </w:rPr>
        <w:t xml:space="preserve">and then removed </w:t>
      </w:r>
      <w:r w:rsidRPr="00F45E55">
        <w:rPr>
          <w:i/>
          <w:iCs/>
          <w:highlight w:val="yellow"/>
          <w:lang w:val="en-CA"/>
        </w:rPr>
        <w:t xml:space="preserve">at MPEG#141 </w:t>
      </w:r>
      <w:r w:rsidR="0074323A" w:rsidRPr="00F45E55">
        <w:rPr>
          <w:i/>
          <w:iCs/>
          <w:highlight w:val="yellow"/>
          <w:lang w:val="en-CA"/>
        </w:rPr>
        <w:t>for further study</w:t>
      </w:r>
      <w:r w:rsidRPr="00F45E55">
        <w:rPr>
          <w:i/>
          <w:iCs/>
          <w:highlight w:val="yellow"/>
          <w:lang w:val="en-CA"/>
        </w:rPr>
        <w:t>]</w:t>
      </w:r>
    </w:p>
    <w:p w14:paraId="2C6DA5A0" w14:textId="1C199381" w:rsidR="0074323A" w:rsidRPr="00F45E55" w:rsidRDefault="0074323A" w:rsidP="0074323A">
      <w:pPr>
        <w:rPr>
          <w:b/>
          <w:lang w:val="en-CA"/>
        </w:rPr>
      </w:pPr>
      <w:r w:rsidRPr="00F45E55">
        <w:rPr>
          <w:b/>
          <w:lang w:val="en-CA"/>
        </w:rPr>
        <w:lastRenderedPageBreak/>
        <w:t>6.8</w:t>
      </w:r>
      <w:r w:rsidRPr="00F45E55">
        <w:rPr>
          <w:b/>
          <w:lang w:val="en-CA"/>
        </w:rPr>
        <w:tab/>
        <w:t>UUID value for embedded ISO base media files</w:t>
      </w:r>
    </w:p>
    <w:p w14:paraId="0577ABF1" w14:textId="77777777" w:rsidR="0074323A" w:rsidRPr="00F45E55" w:rsidRDefault="0074323A" w:rsidP="0074323A">
      <w:pPr>
        <w:rPr>
          <w:lang w:val="en-CA"/>
        </w:rPr>
      </w:pPr>
      <w:r w:rsidRPr="00F45E55">
        <w:rPr>
          <w:lang w:val="en-CA"/>
        </w:rPr>
        <w:t>When embedding an ISO base media file into a file compliant to another file format that needs a UUID to identify the format of the embedded file, the UUID to identify the ISO base media file shall be equal to 0x49534F30-0011-0010-8000-00AA00389B71.</w:t>
      </w:r>
    </w:p>
    <w:p w14:paraId="26092817" w14:textId="7FCA43C8" w:rsidR="008C3624" w:rsidRPr="00F45E55" w:rsidRDefault="0074323A" w:rsidP="00E53144">
      <w:pPr>
        <w:pStyle w:val="Note"/>
        <w:rPr>
          <w:lang w:val="en-CA"/>
        </w:rPr>
      </w:pPr>
      <w:r w:rsidRPr="00F45E55">
        <w:rPr>
          <w:lang w:val="en-CA"/>
        </w:rPr>
        <w:t>NOTE</w:t>
      </w:r>
      <w:r w:rsidRPr="00F45E55">
        <w:rPr>
          <w:lang w:val="en-CA"/>
        </w:rPr>
        <w:tab/>
        <w:t xml:space="preserve">This UUID enables embedding an ISO base media file within a file conforming to the JPEG Universal Metadata Box Format (JUMBF, ISO/IEC 19566-5). The JUMBF Content Type in the JUMBF Description box is set equal to the UUID specified above in this subclause. The JUMBF </w:t>
      </w:r>
      <w:proofErr w:type="spellStart"/>
      <w:r w:rsidRPr="00F45E55">
        <w:rPr>
          <w:lang w:val="en-CA"/>
        </w:rPr>
        <w:t>superbox</w:t>
      </w:r>
      <w:proofErr w:type="spellEnd"/>
      <w:r w:rsidRPr="00F45E55">
        <w:rPr>
          <w:lang w:val="en-CA"/>
        </w:rPr>
        <w:t xml:space="preserve"> contains a single content box that contains the ISO base media file.</w:t>
      </w:r>
    </w:p>
    <w:p w14:paraId="3D5225B1" w14:textId="77777777" w:rsidR="00074347" w:rsidRPr="00F45E55" w:rsidRDefault="00074347" w:rsidP="002677C4">
      <w:pPr>
        <w:pStyle w:val="fields0"/>
      </w:pPr>
      <w:bookmarkStart w:id="160" w:name="_Toc149738561"/>
      <w:bookmarkStart w:id="161" w:name="_Toc149852160"/>
      <w:bookmarkStart w:id="162" w:name="_Toc149738562"/>
      <w:bookmarkStart w:id="163" w:name="_Toc149852161"/>
      <w:bookmarkStart w:id="164" w:name="_Toc149738563"/>
      <w:bookmarkStart w:id="165" w:name="_Toc149852162"/>
      <w:bookmarkStart w:id="166" w:name="_Toc149738564"/>
      <w:bookmarkStart w:id="167" w:name="_Toc149852163"/>
      <w:bookmarkStart w:id="168" w:name="_Toc149738565"/>
      <w:bookmarkStart w:id="169" w:name="_Toc149852164"/>
      <w:bookmarkStart w:id="170" w:name="_Toc149738566"/>
      <w:bookmarkStart w:id="171" w:name="_Toc149852165"/>
      <w:bookmarkStart w:id="172" w:name="_Toc149738567"/>
      <w:bookmarkStart w:id="173" w:name="_Toc149852166"/>
      <w:bookmarkStart w:id="174" w:name="_Toc149738568"/>
      <w:bookmarkStart w:id="175" w:name="_Toc149852167"/>
      <w:bookmarkStart w:id="176" w:name="_Toc149738569"/>
      <w:bookmarkStart w:id="177" w:name="_Toc149852168"/>
      <w:bookmarkStart w:id="178" w:name="_Toc149738570"/>
      <w:bookmarkStart w:id="179" w:name="_Toc149852169"/>
      <w:bookmarkStart w:id="180" w:name="_Toc149738571"/>
      <w:bookmarkStart w:id="181" w:name="_Toc149852170"/>
      <w:bookmarkStart w:id="182" w:name="_Toc149738572"/>
      <w:bookmarkStart w:id="183" w:name="_Toc149852171"/>
      <w:bookmarkStart w:id="184" w:name="_Toc149738573"/>
      <w:bookmarkStart w:id="185" w:name="_Toc149852172"/>
      <w:bookmarkStart w:id="186" w:name="_Toc149738574"/>
      <w:bookmarkStart w:id="187" w:name="_Toc149852173"/>
      <w:bookmarkStart w:id="188" w:name="_Toc149738575"/>
      <w:bookmarkStart w:id="189" w:name="_Toc149852174"/>
      <w:bookmarkStart w:id="190" w:name="_Toc149738576"/>
      <w:bookmarkStart w:id="191" w:name="_Toc149852175"/>
      <w:bookmarkStart w:id="192" w:name="_Toc149738577"/>
      <w:bookmarkStart w:id="193" w:name="_Toc149852176"/>
      <w:bookmarkStart w:id="194" w:name="_Toc142008494"/>
      <w:bookmarkStart w:id="195" w:name="_Toc142011525"/>
      <w:bookmarkStart w:id="196" w:name="_Toc142013240"/>
      <w:bookmarkStart w:id="197" w:name="_Toc142013298"/>
      <w:bookmarkStart w:id="198" w:name="_Toc142008495"/>
      <w:bookmarkStart w:id="199" w:name="_Toc142011526"/>
      <w:bookmarkStart w:id="200" w:name="_Toc142013241"/>
      <w:bookmarkStart w:id="201" w:name="_Toc142013299"/>
      <w:bookmarkStart w:id="202" w:name="_Toc142008496"/>
      <w:bookmarkStart w:id="203" w:name="_Toc142011527"/>
      <w:bookmarkStart w:id="204" w:name="_Toc142013242"/>
      <w:bookmarkStart w:id="205" w:name="_Toc142013300"/>
      <w:bookmarkStart w:id="206" w:name="_Toc142008497"/>
      <w:bookmarkStart w:id="207" w:name="_Toc142011528"/>
      <w:bookmarkStart w:id="208" w:name="_Toc142013243"/>
      <w:bookmarkStart w:id="209" w:name="_Toc142013301"/>
      <w:bookmarkStart w:id="210" w:name="_Toc142008498"/>
      <w:bookmarkStart w:id="211" w:name="_Toc142011529"/>
      <w:bookmarkStart w:id="212" w:name="_Toc142013244"/>
      <w:bookmarkStart w:id="213" w:name="_Toc142013302"/>
      <w:bookmarkStart w:id="214" w:name="_Toc142008499"/>
      <w:bookmarkStart w:id="215" w:name="_Toc142011530"/>
      <w:bookmarkStart w:id="216" w:name="_Toc142013245"/>
      <w:bookmarkStart w:id="217" w:name="_Toc142013303"/>
      <w:bookmarkStart w:id="218" w:name="_Toc142008500"/>
      <w:bookmarkStart w:id="219" w:name="_Toc142011531"/>
      <w:bookmarkStart w:id="220" w:name="_Toc142013246"/>
      <w:bookmarkStart w:id="221" w:name="_Toc142013304"/>
      <w:bookmarkStart w:id="222" w:name="_Toc142008501"/>
      <w:bookmarkStart w:id="223" w:name="_Toc142011532"/>
      <w:bookmarkStart w:id="224" w:name="_Toc142013247"/>
      <w:bookmarkStart w:id="225" w:name="_Toc142013305"/>
      <w:bookmarkStart w:id="226" w:name="_Toc142008502"/>
      <w:bookmarkStart w:id="227" w:name="_Toc142011533"/>
      <w:bookmarkStart w:id="228" w:name="_Toc142013248"/>
      <w:bookmarkStart w:id="229" w:name="_Toc142013306"/>
      <w:bookmarkStart w:id="230" w:name="_Toc149738578"/>
      <w:bookmarkStart w:id="231" w:name="_Toc149852177"/>
      <w:bookmarkStart w:id="232" w:name="_Toc149738579"/>
      <w:bookmarkStart w:id="233" w:name="_Toc149852178"/>
      <w:bookmarkStart w:id="234" w:name="_Toc149738580"/>
      <w:bookmarkStart w:id="235" w:name="_Toc149852179"/>
      <w:bookmarkStart w:id="236" w:name="_Toc149738581"/>
      <w:bookmarkStart w:id="237" w:name="_Toc149852180"/>
      <w:bookmarkStart w:id="238" w:name="_Toc149738582"/>
      <w:bookmarkStart w:id="239" w:name="_Toc149852181"/>
      <w:bookmarkStart w:id="240" w:name="_Toc149738583"/>
      <w:bookmarkStart w:id="241" w:name="_Toc149852182"/>
      <w:bookmarkStart w:id="242" w:name="_Toc149738584"/>
      <w:bookmarkStart w:id="243" w:name="_Toc149852183"/>
      <w:bookmarkStart w:id="244" w:name="_Toc149738585"/>
      <w:bookmarkStart w:id="245" w:name="_Toc149852184"/>
      <w:bookmarkStart w:id="246" w:name="_Toc149738586"/>
      <w:bookmarkStart w:id="247" w:name="_Toc149852185"/>
      <w:bookmarkStart w:id="248" w:name="_Toc149738587"/>
      <w:bookmarkStart w:id="249" w:name="_Toc149852186"/>
      <w:bookmarkStart w:id="250" w:name="_Toc149738588"/>
      <w:bookmarkStart w:id="251" w:name="_Toc149852187"/>
      <w:bookmarkStart w:id="252" w:name="_Toc149738589"/>
      <w:bookmarkStart w:id="253" w:name="_Toc149852188"/>
      <w:bookmarkStart w:id="254" w:name="_Toc149738590"/>
      <w:bookmarkStart w:id="255" w:name="_Toc149852189"/>
      <w:bookmarkStart w:id="256" w:name="_Toc149738591"/>
      <w:bookmarkStart w:id="257" w:name="_Toc149852190"/>
      <w:bookmarkStart w:id="258" w:name="_Toc149738592"/>
      <w:bookmarkStart w:id="259" w:name="_Toc149852191"/>
      <w:bookmarkStart w:id="260" w:name="_Toc149738593"/>
      <w:bookmarkStart w:id="261" w:name="_Toc149852192"/>
      <w:bookmarkStart w:id="262" w:name="_Toc149738594"/>
      <w:bookmarkStart w:id="263" w:name="_Toc149852193"/>
      <w:bookmarkStart w:id="264" w:name="_Toc149738595"/>
      <w:bookmarkStart w:id="265" w:name="_Toc149852194"/>
      <w:bookmarkStart w:id="266" w:name="_Toc149738596"/>
      <w:bookmarkStart w:id="267" w:name="_Toc149852195"/>
      <w:bookmarkStart w:id="268" w:name="_Toc149738597"/>
      <w:bookmarkStart w:id="269" w:name="_Toc149852196"/>
      <w:bookmarkStart w:id="270" w:name="_Toc149738598"/>
      <w:bookmarkStart w:id="271" w:name="_Toc149852197"/>
      <w:bookmarkStart w:id="272" w:name="_Toc149738599"/>
      <w:bookmarkStart w:id="273" w:name="_Toc149852198"/>
      <w:bookmarkStart w:id="274" w:name="_Toc149738600"/>
      <w:bookmarkStart w:id="275" w:name="_Toc149852199"/>
      <w:bookmarkStart w:id="276" w:name="_Toc149738601"/>
      <w:bookmarkStart w:id="277" w:name="_Toc149852200"/>
      <w:bookmarkStart w:id="278" w:name="_Toc149738602"/>
      <w:bookmarkStart w:id="279" w:name="_Toc149852201"/>
      <w:bookmarkStart w:id="280" w:name="_Toc149738603"/>
      <w:bookmarkStart w:id="281" w:name="_Toc149852202"/>
      <w:bookmarkStart w:id="282" w:name="_Toc149738604"/>
      <w:bookmarkStart w:id="283" w:name="_Toc149852203"/>
      <w:bookmarkStart w:id="284" w:name="_Toc149738605"/>
      <w:bookmarkStart w:id="285" w:name="_Toc149852204"/>
      <w:bookmarkStart w:id="286" w:name="_Toc149738606"/>
      <w:bookmarkStart w:id="287" w:name="_Toc149852205"/>
      <w:bookmarkStart w:id="288" w:name="_Toc149738607"/>
      <w:bookmarkStart w:id="289" w:name="_Toc149852206"/>
      <w:bookmarkStart w:id="290" w:name="_Toc149738608"/>
      <w:bookmarkStart w:id="291" w:name="_Toc149852207"/>
      <w:bookmarkStart w:id="292" w:name="_Toc149738609"/>
      <w:bookmarkStart w:id="293" w:name="_Toc149852208"/>
      <w:bookmarkStart w:id="294" w:name="_Toc149738610"/>
      <w:bookmarkStart w:id="295" w:name="_Toc149852209"/>
      <w:bookmarkStart w:id="296" w:name="_Toc149738611"/>
      <w:bookmarkStart w:id="297" w:name="_Toc149852210"/>
      <w:bookmarkStart w:id="298" w:name="_Toc149738612"/>
      <w:bookmarkStart w:id="299" w:name="_Toc149852211"/>
      <w:bookmarkStart w:id="300" w:name="_Toc149738613"/>
      <w:bookmarkStart w:id="301" w:name="_Toc149852212"/>
      <w:bookmarkStart w:id="302" w:name="_Toc149738614"/>
      <w:bookmarkStart w:id="303" w:name="_Toc149852213"/>
      <w:bookmarkStart w:id="304" w:name="_Toc149738615"/>
      <w:bookmarkStart w:id="305" w:name="_Toc149852214"/>
      <w:bookmarkStart w:id="306" w:name="_Toc149738616"/>
      <w:bookmarkStart w:id="307" w:name="_Toc149852215"/>
      <w:bookmarkStart w:id="308" w:name="_Toc149738617"/>
      <w:bookmarkStart w:id="309" w:name="_Toc149852216"/>
      <w:bookmarkStart w:id="310" w:name="_Toc149738618"/>
      <w:bookmarkStart w:id="311" w:name="_Toc149852217"/>
      <w:bookmarkStart w:id="312" w:name="_Toc149738619"/>
      <w:bookmarkStart w:id="313" w:name="_Toc149852218"/>
      <w:bookmarkStart w:id="314" w:name="_Toc149738620"/>
      <w:bookmarkStart w:id="315" w:name="_Toc149852219"/>
      <w:bookmarkStart w:id="316" w:name="_Toc149738621"/>
      <w:bookmarkStart w:id="317" w:name="_Toc149852220"/>
      <w:bookmarkStart w:id="318" w:name="_Toc149738622"/>
      <w:bookmarkStart w:id="319" w:name="_Toc149852221"/>
      <w:bookmarkStart w:id="320" w:name="_Toc149738623"/>
      <w:bookmarkStart w:id="321" w:name="_Toc149852222"/>
      <w:bookmarkStart w:id="322" w:name="_Toc149738624"/>
      <w:bookmarkStart w:id="323" w:name="_Toc149852223"/>
      <w:bookmarkStart w:id="324" w:name="_Toc149738625"/>
      <w:bookmarkStart w:id="325" w:name="_Toc149852224"/>
      <w:bookmarkStart w:id="326" w:name="_Toc149738626"/>
      <w:bookmarkStart w:id="327" w:name="_Toc149852225"/>
      <w:bookmarkStart w:id="328" w:name="_Toc149738627"/>
      <w:bookmarkStart w:id="329" w:name="_Toc149852226"/>
      <w:bookmarkStart w:id="330" w:name="_Toc149738628"/>
      <w:bookmarkStart w:id="331" w:name="_Toc149852227"/>
      <w:bookmarkStart w:id="332" w:name="_Toc149738629"/>
      <w:bookmarkStart w:id="333" w:name="_Toc149852228"/>
      <w:bookmarkStart w:id="334" w:name="_Toc149738630"/>
      <w:bookmarkStart w:id="335" w:name="_Toc149852229"/>
      <w:bookmarkStart w:id="336" w:name="_Toc149738631"/>
      <w:bookmarkStart w:id="337" w:name="_Toc149852230"/>
      <w:bookmarkStart w:id="338" w:name="_Toc149738632"/>
      <w:bookmarkStart w:id="339" w:name="_Toc149852231"/>
      <w:bookmarkStart w:id="340" w:name="_Toc149738633"/>
      <w:bookmarkStart w:id="341" w:name="_Toc149852232"/>
      <w:bookmarkStart w:id="342" w:name="_Toc149738634"/>
      <w:bookmarkStart w:id="343" w:name="_Toc149852233"/>
      <w:bookmarkStart w:id="344" w:name="_Toc149738635"/>
      <w:bookmarkStart w:id="345" w:name="_Toc149852234"/>
      <w:bookmarkStart w:id="346" w:name="_Toc149738636"/>
      <w:bookmarkStart w:id="347" w:name="_Toc149852235"/>
      <w:bookmarkStart w:id="348" w:name="_Toc149738637"/>
      <w:bookmarkStart w:id="349" w:name="_Toc149852236"/>
      <w:bookmarkStart w:id="350" w:name="_Toc149738638"/>
      <w:bookmarkStart w:id="351" w:name="_Toc149852237"/>
      <w:bookmarkStart w:id="352" w:name="_Toc149738639"/>
      <w:bookmarkStart w:id="353" w:name="_Toc149852238"/>
      <w:bookmarkStart w:id="354" w:name="_Toc149738640"/>
      <w:bookmarkStart w:id="355" w:name="_Toc149852239"/>
      <w:bookmarkStart w:id="356" w:name="_Toc149738641"/>
      <w:bookmarkStart w:id="357" w:name="_Toc149852240"/>
      <w:bookmarkStart w:id="358" w:name="_Toc149738642"/>
      <w:bookmarkStart w:id="359" w:name="_Toc149852241"/>
      <w:bookmarkStart w:id="360" w:name="_Toc149738643"/>
      <w:bookmarkStart w:id="361" w:name="_Toc149852242"/>
      <w:bookmarkStart w:id="362" w:name="_Toc149738644"/>
      <w:bookmarkStart w:id="363" w:name="_Toc149852243"/>
      <w:bookmarkStart w:id="364" w:name="_Toc149738645"/>
      <w:bookmarkStart w:id="365" w:name="_Toc149852244"/>
      <w:bookmarkStart w:id="366" w:name="_Toc149738646"/>
      <w:bookmarkStart w:id="367" w:name="_Toc149852245"/>
      <w:bookmarkStart w:id="368" w:name="_Toc149738647"/>
      <w:bookmarkStart w:id="369" w:name="_Toc149852246"/>
      <w:bookmarkStart w:id="370" w:name="_Toc149738648"/>
      <w:bookmarkStart w:id="371" w:name="_Toc149852247"/>
      <w:bookmarkStart w:id="372" w:name="_Toc142011537"/>
      <w:bookmarkStart w:id="373" w:name="_Toc142013252"/>
      <w:bookmarkStart w:id="374" w:name="_Toc142013310"/>
      <w:bookmarkStart w:id="375" w:name="_Toc142011538"/>
      <w:bookmarkStart w:id="376" w:name="_Toc142013253"/>
      <w:bookmarkStart w:id="377" w:name="_Toc142013311"/>
      <w:bookmarkStart w:id="378" w:name="_Toc142011539"/>
      <w:bookmarkStart w:id="379" w:name="_Toc142013254"/>
      <w:bookmarkStart w:id="380" w:name="_Toc142013312"/>
      <w:bookmarkStart w:id="381" w:name="_Toc149655396"/>
      <w:bookmarkStart w:id="382" w:name="_Toc149738654"/>
      <w:bookmarkStart w:id="383" w:name="_Toc149852253"/>
      <w:bookmarkStart w:id="384" w:name="PasteStart"/>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 w14:paraId="2D1BAF59" w14:textId="4DD3E552" w:rsidR="006A6BFC" w:rsidRPr="009828B1" w:rsidRDefault="006A6BFC" w:rsidP="006A6BFC">
      <w:pPr>
        <w:pStyle w:val="Heading1"/>
        <w:rPr>
          <w:lang w:val="en-CA"/>
        </w:rPr>
      </w:pPr>
      <w:bookmarkStart w:id="385" w:name="_Toc183117131"/>
      <w:bookmarkStart w:id="386" w:name="_Toc183117132"/>
      <w:bookmarkStart w:id="387" w:name="_Toc183117133"/>
      <w:bookmarkStart w:id="388" w:name="_Toc149852258"/>
      <w:bookmarkStart w:id="389" w:name="_Toc149852259"/>
      <w:bookmarkStart w:id="390" w:name="_Toc142013265"/>
      <w:bookmarkStart w:id="391" w:name="_Toc142013323"/>
      <w:bookmarkStart w:id="392" w:name="_Toc183117134"/>
      <w:bookmarkStart w:id="393" w:name="_Toc183117135"/>
      <w:bookmarkStart w:id="394" w:name="_Toc183117136"/>
      <w:bookmarkStart w:id="395" w:name="_Toc183117137"/>
      <w:bookmarkStart w:id="396" w:name="_Toc183117138"/>
      <w:bookmarkStart w:id="397" w:name="_Toc183117139"/>
      <w:bookmarkStart w:id="398" w:name="_Toc183117140"/>
      <w:bookmarkStart w:id="399" w:name="_Toc183117141"/>
      <w:bookmarkStart w:id="400" w:name="_Toc183117142"/>
      <w:bookmarkStart w:id="401" w:name="_Toc183117143"/>
      <w:bookmarkStart w:id="402" w:name="_Toc183117144"/>
      <w:bookmarkStart w:id="403" w:name="_Toc183117145"/>
      <w:bookmarkStart w:id="404" w:name="_Toc183117146"/>
      <w:bookmarkStart w:id="405" w:name="_Toc183117147"/>
      <w:bookmarkStart w:id="406" w:name="_Toc183117148"/>
      <w:bookmarkStart w:id="407" w:name="_Toc183117149"/>
      <w:bookmarkStart w:id="408" w:name="_Toc183117150"/>
      <w:bookmarkStart w:id="409" w:name="_Toc183117151"/>
      <w:bookmarkStart w:id="410" w:name="_Toc183117152"/>
      <w:bookmarkStart w:id="411" w:name="_Toc205198205"/>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r>
        <w:rPr>
          <w:lang w:val="en-CA"/>
        </w:rPr>
        <w:t>Generic compression of items</w:t>
      </w:r>
      <w:r w:rsidRPr="00970214">
        <w:rPr>
          <w:lang w:val="en-CA"/>
        </w:rPr>
        <w:t xml:space="preserve"> </w:t>
      </w:r>
      <w:r>
        <w:rPr>
          <w:lang w:val="en-CA"/>
        </w:rPr>
        <w:t xml:space="preserve">(MPEG #147, issue </w:t>
      </w:r>
      <w:hyperlink r:id="rId12" w:history="1">
        <w:r w:rsidR="002A4328">
          <w:rPr>
            <w:rStyle w:val="Hyperlink"/>
            <w:lang w:val="en-CA"/>
          </w:rPr>
          <w:t>#157</w:t>
        </w:r>
      </w:hyperlink>
      <w:r w:rsidRPr="00F45E55">
        <w:rPr>
          <w:lang w:val="en-CA"/>
        </w:rPr>
        <w:t>)</w:t>
      </w:r>
      <w:r>
        <w:rPr>
          <w:lang w:val="en-CA"/>
        </w:rPr>
        <w:t>)</w:t>
      </w:r>
      <w:bookmarkEnd w:id="411"/>
    </w:p>
    <w:p w14:paraId="1A22C619" w14:textId="77777777" w:rsidR="006A6BFC" w:rsidRPr="005B217D" w:rsidRDefault="006A6BFC" w:rsidP="003A0349">
      <w:pPr>
        <w:pStyle w:val="Heading2"/>
        <w:jc w:val="both"/>
        <w:rPr>
          <w:lang w:val="en-CA"/>
        </w:rPr>
      </w:pPr>
      <w:bookmarkStart w:id="412" w:name="_Toc205198206"/>
      <w:r w:rsidRPr="005B217D">
        <w:rPr>
          <w:lang w:val="en-CA"/>
        </w:rPr>
        <w:t>Abstract</w:t>
      </w:r>
      <w:bookmarkEnd w:id="412"/>
    </w:p>
    <w:p w14:paraId="631AAB1F" w14:textId="63E62197" w:rsidR="006A6BFC" w:rsidRDefault="006A6BFC" w:rsidP="003A0349">
      <w:pPr>
        <w:jc w:val="both"/>
        <w:rPr>
          <w:lang w:val="en-CA"/>
        </w:rPr>
      </w:pPr>
      <w:r>
        <w:rPr>
          <w:lang w:val="en-CA"/>
        </w:rPr>
        <w:t>During MPEG #14</w:t>
      </w:r>
      <w:r w:rsidR="00766285">
        <w:rPr>
          <w:lang w:val="en-CA"/>
        </w:rPr>
        <w:t>7</w:t>
      </w:r>
      <w:r>
        <w:rPr>
          <w:lang w:val="en-CA"/>
        </w:rPr>
        <w:t xml:space="preserve"> the compression of</w:t>
      </w:r>
      <w:r w:rsidR="001F3D1D">
        <w:rPr>
          <w:lang w:val="en-CA"/>
        </w:rPr>
        <w:t xml:space="preserve"> EXIF </w:t>
      </w:r>
      <w:r w:rsidR="007203FD">
        <w:rPr>
          <w:lang w:val="en-CA"/>
        </w:rPr>
        <w:t xml:space="preserve">metadata item was proposed </w:t>
      </w:r>
      <w:r w:rsidR="00523D2E">
        <w:rPr>
          <w:lang w:val="en-CA"/>
        </w:rPr>
        <w:t>by introducing a new item type for compressed EXIF</w:t>
      </w:r>
      <w:r w:rsidR="00687A76">
        <w:rPr>
          <w:lang w:val="en-CA"/>
        </w:rPr>
        <w:t xml:space="preserve">. </w:t>
      </w:r>
      <w:r w:rsidR="001F4301">
        <w:rPr>
          <w:lang w:val="en-CA"/>
        </w:rPr>
        <w:t>However</w:t>
      </w:r>
      <w:r w:rsidR="00FA26DD">
        <w:rPr>
          <w:lang w:val="en-CA"/>
        </w:rPr>
        <w:t>,</w:t>
      </w:r>
      <w:r w:rsidR="001F4301">
        <w:rPr>
          <w:lang w:val="en-CA"/>
        </w:rPr>
        <w:t xml:space="preserve"> defining a new item type for </w:t>
      </w:r>
      <w:r w:rsidR="007E3746">
        <w:rPr>
          <w:lang w:val="en-CA"/>
        </w:rPr>
        <w:t xml:space="preserve">a different encoding </w:t>
      </w:r>
      <w:r w:rsidR="00B648E2">
        <w:rPr>
          <w:lang w:val="en-CA"/>
        </w:rPr>
        <w:t xml:space="preserve">may not always be a right design choice. </w:t>
      </w:r>
      <w:r w:rsidR="008D4C1D">
        <w:rPr>
          <w:rFonts w:eastAsia="MS Mincho"/>
        </w:rPr>
        <w:t>Alternative options for meeting the requirements also need to be explored.</w:t>
      </w:r>
      <w:r>
        <w:rPr>
          <w:lang w:val="en-CA"/>
        </w:rPr>
        <w:t xml:space="preserve"> </w:t>
      </w:r>
      <w:r w:rsidR="00FA26DD">
        <w:rPr>
          <w:lang w:val="en-CA"/>
        </w:rPr>
        <w:t>During MPEG #147 different</w:t>
      </w:r>
      <w:r w:rsidR="00443AA9">
        <w:rPr>
          <w:lang w:val="en-CA"/>
        </w:rPr>
        <w:t xml:space="preserve"> alternate</w:t>
      </w:r>
      <w:r w:rsidR="00FA26DD">
        <w:rPr>
          <w:lang w:val="en-CA"/>
        </w:rPr>
        <w:t xml:space="preserve"> approaches were discussed </w:t>
      </w:r>
      <w:r w:rsidR="00FA26DD">
        <w:rPr>
          <w:rFonts w:ascii="Cambria" w:hAnsi="Cambria"/>
        </w:rPr>
        <w:t xml:space="preserve">in the MPEG GitHub </w:t>
      </w:r>
      <w:r w:rsidR="00FA26DD">
        <w:t>for a generic compression of items</w:t>
      </w:r>
      <w:r w:rsidR="00FA26DD">
        <w:rPr>
          <w:rFonts w:ascii="Cambria" w:hAnsi="Cambria"/>
        </w:rPr>
        <w:t xml:space="preserve">(under issue </w:t>
      </w:r>
      <w:r w:rsidR="00FA26DD">
        <w:fldChar w:fldCharType="begin"/>
      </w:r>
      <w:r w:rsidR="00FA26DD">
        <w:instrText>HYPERLINK "https://git.mpeg.expert/MPEG/Systems/FileFormat/HEIF/-/issues/157"</w:instrText>
      </w:r>
      <w:r w:rsidR="00FA26DD">
        <w:fldChar w:fldCharType="separate"/>
      </w:r>
      <w:r w:rsidR="00FA26DD">
        <w:rPr>
          <w:rStyle w:val="Hyperlink"/>
        </w:rPr>
        <w:t>#157</w:t>
      </w:r>
      <w:r w:rsidR="00FA26DD">
        <w:rPr>
          <w:rStyle w:val="Hyperlink"/>
          <w:rFonts w:ascii="Cambria" w:hAnsi="Cambria"/>
        </w:rPr>
        <w:fldChar w:fldCharType="end"/>
      </w:r>
      <w:r w:rsidR="00FA26DD">
        <w:rPr>
          <w:rFonts w:ascii="Cambria" w:hAnsi="Cambria"/>
        </w:rPr>
        <w:t xml:space="preserve">) </w:t>
      </w:r>
      <w:r w:rsidR="00FA26DD">
        <w:rPr>
          <w:lang w:val="en-CA"/>
        </w:rPr>
        <w:t>.</w:t>
      </w:r>
    </w:p>
    <w:p w14:paraId="059FBB11" w14:textId="25CCC8BC" w:rsidR="00443AA9" w:rsidRDefault="00443AA9" w:rsidP="00443AA9">
      <w:pPr>
        <w:numPr>
          <w:ilvl w:val="0"/>
          <w:numId w:val="60"/>
        </w:numPr>
        <w:spacing w:before="100" w:beforeAutospacing="1" w:after="100" w:afterAutospacing="1"/>
      </w:pPr>
      <w:r>
        <w:t xml:space="preserve">Define a URI that defines the content encoding and use that with a </w:t>
      </w:r>
      <w:r>
        <w:rPr>
          <w:rStyle w:val="HTMLCode"/>
        </w:rPr>
        <w:t xml:space="preserve">uri </w:t>
      </w:r>
      <w:r>
        <w:t>item</w:t>
      </w:r>
    </w:p>
    <w:p w14:paraId="0F0F9384" w14:textId="77777777" w:rsidR="00443AA9" w:rsidRDefault="00443AA9" w:rsidP="00443AA9">
      <w:pPr>
        <w:numPr>
          <w:ilvl w:val="0"/>
          <w:numId w:val="60"/>
        </w:numPr>
        <w:spacing w:before="100" w:beforeAutospacing="1" w:after="100" w:afterAutospacing="1"/>
      </w:pPr>
      <w:r>
        <w:t xml:space="preserve">Add a new </w:t>
      </w:r>
      <w:r>
        <w:rPr>
          <w:rStyle w:val="HTMLCode"/>
        </w:rPr>
        <w:t>infe</w:t>
      </w:r>
      <w:r>
        <w:t xml:space="preserve"> version</w:t>
      </w:r>
    </w:p>
    <w:p w14:paraId="7808A25D" w14:textId="5C3F9E00" w:rsidR="00FA26DD" w:rsidRPr="003A0349" w:rsidDel="0064326E" w:rsidRDefault="00C434A1" w:rsidP="003A0349">
      <w:pPr>
        <w:numPr>
          <w:ilvl w:val="0"/>
          <w:numId w:val="60"/>
        </w:numPr>
        <w:spacing w:before="100" w:beforeAutospacing="1" w:after="100" w:afterAutospacing="1"/>
        <w:rPr>
          <w:del w:id="413" w:author="Kashyap Kammachi-Sreedhar (Nokia)" w:date="2025-08-04T10:48:00Z" w16du:dateUtc="2025-08-04T07:48:00Z"/>
        </w:rPr>
      </w:pPr>
      <w:r w:rsidRPr="00C434A1">
        <w:t xml:space="preserve">Extending the mechanism currently under definition for generic compression of uncompressed image items to apply to any uncompressed items (ISO/IEC 23001-17 CDAM2 - </w:t>
      </w:r>
      <w:r w:rsidRPr="00C434A1">
        <w:fldChar w:fldCharType="begin"/>
      </w:r>
      <w:r w:rsidRPr="00C434A1">
        <w:instrText>HYPERLINK "https://dms.mpeg.expert/doc_end_user/documents/145_OnLine/wg11/MDS23515_WG03_N01148-v3.zip" \t "_blank"</w:instrText>
      </w:r>
      <w:r w:rsidRPr="00C434A1">
        <w:fldChar w:fldCharType="separate"/>
      </w:r>
      <w:r w:rsidRPr="00C434A1">
        <w:rPr>
          <w:color w:val="0000FF"/>
          <w:u w:val="single"/>
        </w:rPr>
        <w:t>w23515</w:t>
      </w:r>
      <w:r w:rsidRPr="00C434A1">
        <w:fldChar w:fldCharType="end"/>
      </w:r>
      <w:r w:rsidRPr="00C434A1">
        <w:t>)</w:t>
      </w:r>
    </w:p>
    <w:p w14:paraId="15A55545" w14:textId="4861BB5C" w:rsidR="00CA7516" w:rsidRPr="0064326E" w:rsidDel="0064326E" w:rsidRDefault="00680F7E" w:rsidP="0064326E">
      <w:pPr>
        <w:pStyle w:val="Heading1"/>
        <w:numPr>
          <w:ilvl w:val="0"/>
          <w:numId w:val="60"/>
        </w:numPr>
        <w:spacing w:before="100" w:beforeAutospacing="1" w:after="100" w:afterAutospacing="1"/>
        <w:rPr>
          <w:del w:id="414" w:author="Kashyap Kammachi-Sreedhar (Nokia)" w:date="2025-08-04T10:48:00Z" w16du:dateUtc="2025-08-04T07:48:00Z"/>
          <w:lang w:val="en-CA"/>
        </w:rPr>
        <w:pPrChange w:id="415" w:author="Kashyap Kammachi-Sreedhar (Nokia)" w:date="2025-08-04T10:48:00Z" w16du:dateUtc="2025-08-04T07:48:00Z">
          <w:pPr>
            <w:pStyle w:val="Heading1"/>
          </w:pPr>
        </w:pPrChange>
      </w:pPr>
      <w:del w:id="416" w:author="Kashyap Kammachi-Sreedhar (Nokia)" w:date="2025-08-04T10:48:00Z" w16du:dateUtc="2025-08-04T07:48:00Z">
        <w:r w:rsidRPr="0064326E" w:rsidDel="0064326E">
          <w:rPr>
            <w:sz w:val="28"/>
            <w:szCs w:val="28"/>
            <w:lang w:val="en-CA"/>
          </w:rPr>
          <w:delText>Marking image items as belonging to a session</w:delText>
        </w:r>
        <w:r w:rsidRPr="0064326E" w:rsidDel="0064326E">
          <w:rPr>
            <w:lang w:val="en-CA"/>
          </w:rPr>
          <w:delText xml:space="preserve"> </w:delText>
        </w:r>
        <w:r w:rsidR="00CA7516" w:rsidRPr="0064326E" w:rsidDel="0064326E">
          <w:rPr>
            <w:lang w:val="en-CA"/>
          </w:rPr>
          <w:delText>(MPEG#14</w:delText>
        </w:r>
        <w:r w:rsidRPr="0064326E" w:rsidDel="0064326E">
          <w:rPr>
            <w:lang w:val="en-CA"/>
          </w:rPr>
          <w:delText>8</w:delText>
        </w:r>
        <w:r w:rsidR="00CA7516" w:rsidRPr="0064326E" w:rsidDel="0064326E">
          <w:rPr>
            <w:lang w:val="en-CA"/>
          </w:rPr>
          <w:delText xml:space="preserve">, </w:delText>
        </w:r>
        <w:r w:rsidDel="0064326E">
          <w:fldChar w:fldCharType="begin"/>
        </w:r>
        <w:r w:rsidDel="0064326E">
          <w:delInstrText>HYPERLINK "https://git.mpeg.expert/MPEG/Systems/FileFormat/HEIF/-/issues/166"</w:delInstrText>
        </w:r>
        <w:r w:rsidDel="0064326E">
          <w:fldChar w:fldCharType="separate"/>
        </w:r>
        <w:r w:rsidRPr="0064326E" w:rsidDel="0064326E">
          <w:rPr>
            <w:rStyle w:val="Hyperlink"/>
            <w:lang w:val="en-CA"/>
          </w:rPr>
          <w:delText>Issue#166</w:delText>
        </w:r>
        <w:r w:rsidDel="0064326E">
          <w:fldChar w:fldCharType="end"/>
        </w:r>
        <w:r w:rsidR="00CA7516" w:rsidRPr="0064326E" w:rsidDel="0064326E">
          <w:rPr>
            <w:lang w:val="en-CA"/>
          </w:rPr>
          <w:delText>)</w:delText>
        </w:r>
        <w:r w:rsidR="007326C9" w:rsidRPr="0064326E" w:rsidDel="0064326E">
          <w:rPr>
            <w:lang w:val="en-CA"/>
          </w:rPr>
          <w:delText>(MPEG#15</w:delText>
        </w:r>
        <w:r w:rsidR="00F90E0F" w:rsidRPr="0064326E" w:rsidDel="0064326E">
          <w:rPr>
            <w:lang w:val="en-CA"/>
          </w:rPr>
          <w:delText>0</w:delText>
        </w:r>
        <w:r w:rsidR="00A66C45" w:rsidRPr="0064326E" w:rsidDel="0064326E">
          <w:rPr>
            <w:lang w:val="en-CA"/>
          </w:rPr>
          <w:delText>, Issue</w:delText>
        </w:r>
        <w:r w:rsidR="00EE634D" w:rsidRPr="0064326E" w:rsidDel="0064326E">
          <w:rPr>
            <w:lang w:val="en-CA"/>
          </w:rPr>
          <w:fldChar w:fldCharType="begin"/>
        </w:r>
        <w:r w:rsidR="00EE634D" w:rsidRPr="0064326E" w:rsidDel="0064326E">
          <w:rPr>
            <w:lang w:val="en-CA"/>
          </w:rPr>
          <w:delInstrText>HYPERLINK "https://git.mpeg.expert/MPEG/Systems/FileFormat/HEIF/-/issues/184"</w:delInstrText>
        </w:r>
        <w:r w:rsidR="00EE634D" w:rsidDel="0064326E">
          <w:rPr>
            <w:lang w:val="en-CA"/>
          </w:rPr>
        </w:r>
        <w:r w:rsidR="00EE634D" w:rsidRPr="0064326E" w:rsidDel="0064326E">
          <w:rPr>
            <w:lang w:val="en-CA"/>
          </w:rPr>
          <w:fldChar w:fldCharType="separate"/>
        </w:r>
        <w:r w:rsidR="00EE634D" w:rsidRPr="0064326E" w:rsidDel="0064326E">
          <w:rPr>
            <w:rStyle w:val="Hyperlink"/>
            <w:lang w:val="en-CA"/>
          </w:rPr>
          <w:delText>#184</w:delText>
        </w:r>
        <w:r w:rsidR="00EE634D" w:rsidRPr="0064326E" w:rsidDel="0064326E">
          <w:rPr>
            <w:lang w:val="en-CA"/>
          </w:rPr>
          <w:fldChar w:fldCharType="end"/>
        </w:r>
        <w:r w:rsidR="00EE634D" w:rsidRPr="0064326E" w:rsidDel="0064326E">
          <w:rPr>
            <w:lang w:val="en-CA"/>
          </w:rPr>
          <w:delText>)</w:delText>
        </w:r>
      </w:del>
    </w:p>
    <w:p w14:paraId="2A2EA87E" w14:textId="685D87D8" w:rsidR="006A6BFC" w:rsidDel="0064326E" w:rsidRDefault="006A6BFC" w:rsidP="00C60EE7">
      <w:pPr>
        <w:rPr>
          <w:del w:id="417" w:author="Kashyap Kammachi-Sreedhar (Nokia)" w:date="2025-08-04T10:48:00Z" w16du:dateUtc="2025-08-04T07:48:00Z"/>
          <w:lang w:val="en-CA"/>
        </w:rPr>
      </w:pPr>
    </w:p>
    <w:p w14:paraId="25A5CC32" w14:textId="6B095BAD" w:rsidR="0047588A" w:rsidRPr="005B217D" w:rsidDel="0064326E" w:rsidRDefault="0047588A" w:rsidP="0047588A">
      <w:pPr>
        <w:pStyle w:val="Heading2"/>
        <w:jc w:val="both"/>
        <w:rPr>
          <w:del w:id="418" w:author="Kashyap Kammachi-Sreedhar (Nokia)" w:date="2025-08-04T10:48:00Z" w16du:dateUtc="2025-08-04T07:48:00Z"/>
          <w:lang w:val="en-CA"/>
        </w:rPr>
      </w:pPr>
      <w:del w:id="419" w:author="Kashyap Kammachi-Sreedhar (Nokia)" w:date="2025-08-04T10:48:00Z" w16du:dateUtc="2025-08-04T07:48:00Z">
        <w:r w:rsidRPr="005B217D" w:rsidDel="0064326E">
          <w:rPr>
            <w:lang w:val="en-CA"/>
          </w:rPr>
          <w:delText>Abstract</w:delText>
        </w:r>
      </w:del>
    </w:p>
    <w:p w14:paraId="6071274F" w14:textId="7B8F0C21" w:rsidR="00A55D55" w:rsidDel="0064326E" w:rsidRDefault="00443591" w:rsidP="0047588A">
      <w:pPr>
        <w:rPr>
          <w:del w:id="420" w:author="Kashyap Kammachi-Sreedhar (Nokia)" w:date="2025-08-04T10:48:00Z" w16du:dateUtc="2025-08-04T07:48:00Z"/>
          <w:lang w:val="en-CA"/>
        </w:rPr>
      </w:pPr>
      <w:del w:id="421" w:author="Kashyap Kammachi-Sreedhar (Nokia)" w:date="2025-08-04T10:48:00Z" w16du:dateUtc="2025-08-04T07:48:00Z">
        <w:r w:rsidDel="0064326E">
          <w:rPr>
            <w:lang w:val="en-CA"/>
          </w:rPr>
          <w:delText>In m</w:delText>
        </w:r>
        <w:r w:rsidR="00342AFB" w:rsidDel="0064326E">
          <w:rPr>
            <w:lang w:val="en-CA"/>
          </w:rPr>
          <w:delText>69517</w:delText>
        </w:r>
        <w:r w:rsidR="0047588A" w:rsidDel="0064326E">
          <w:rPr>
            <w:lang w:val="en-CA"/>
          </w:rPr>
          <w:delText xml:space="preserve"> the </w:delText>
        </w:r>
        <w:r w:rsidR="00544821" w:rsidDel="0064326E">
          <w:rPr>
            <w:lang w:val="en-CA"/>
          </w:rPr>
          <w:delText xml:space="preserve">capture session identifier item property </w:delText>
        </w:r>
        <w:r w:rsidR="0047588A" w:rsidDel="0064326E">
          <w:rPr>
            <w:lang w:val="en-CA"/>
          </w:rPr>
          <w:delText>was proposed</w:delText>
        </w:r>
        <w:r w:rsidR="00544821" w:rsidDel="0064326E">
          <w:rPr>
            <w:lang w:val="en-CA"/>
          </w:rPr>
          <w:delText xml:space="preserve"> which provides the session id for images captured in the same session</w:delText>
        </w:r>
        <w:r w:rsidR="00B80CDE" w:rsidDel="0064326E">
          <w:rPr>
            <w:lang w:val="en-CA"/>
          </w:rPr>
          <w:delText xml:space="preserve"> or event</w:delText>
        </w:r>
        <w:r w:rsidR="00544821" w:rsidDel="0064326E">
          <w:rPr>
            <w:lang w:val="en-CA"/>
          </w:rPr>
          <w:delText>.</w:delText>
        </w:r>
        <w:r w:rsidR="00E13246" w:rsidDel="0064326E">
          <w:rPr>
            <w:lang w:val="en-CA"/>
          </w:rPr>
          <w:delText xml:space="preserve"> </w:delText>
        </w:r>
      </w:del>
    </w:p>
    <w:p w14:paraId="3B6D5719" w14:textId="39D14BA5" w:rsidR="00313DEF" w:rsidDel="0064326E" w:rsidRDefault="00313DEF" w:rsidP="0047588A">
      <w:pPr>
        <w:rPr>
          <w:del w:id="422" w:author="Kashyap Kammachi-Sreedhar (Nokia)" w:date="2025-08-04T10:48:00Z" w16du:dateUtc="2025-08-04T07:48:00Z"/>
          <w:lang w:val="en-CA"/>
        </w:rPr>
      </w:pPr>
    </w:p>
    <w:p w14:paraId="09FB277F" w14:textId="0EE2A2B1" w:rsidR="00313DEF" w:rsidRPr="007607A3" w:rsidDel="0064326E" w:rsidRDefault="00313DEF" w:rsidP="007607A3">
      <w:pPr>
        <w:jc w:val="both"/>
        <w:rPr>
          <w:del w:id="423" w:author="Kashyap Kammachi-Sreedhar (Nokia)" w:date="2025-08-04T10:48:00Z" w16du:dateUtc="2025-08-04T07:48:00Z"/>
          <w:highlight w:val="yellow"/>
        </w:rPr>
      </w:pPr>
      <w:del w:id="424" w:author="Kashyap Kammachi-Sreedhar (Nokia)" w:date="2025-08-04T10:48:00Z" w16du:dateUtc="2025-08-04T07:48:00Z">
        <w:r w:rsidRPr="007607A3" w:rsidDel="0064326E">
          <w:rPr>
            <w:highlight w:val="yellow"/>
            <w:lang w:val="en-CA"/>
          </w:rPr>
          <w:delText xml:space="preserve">In </w:delText>
        </w:r>
        <w:r w:rsidR="00781B19" w:rsidRPr="007607A3" w:rsidDel="0064326E">
          <w:rPr>
            <w:highlight w:val="yellow"/>
            <w:lang w:val="en-CA"/>
          </w:rPr>
          <w:delText>m72363 the session entity group was proposed</w:delText>
        </w:r>
        <w:r w:rsidR="00BA7083" w:rsidRPr="007607A3" w:rsidDel="0064326E">
          <w:rPr>
            <w:highlight w:val="yellow"/>
            <w:lang w:val="en-CA"/>
          </w:rPr>
          <w:delText>, the entity group</w:delText>
        </w:r>
        <w:r w:rsidR="00E920BF" w:rsidRPr="007607A3" w:rsidDel="0064326E">
          <w:rPr>
            <w:highlight w:val="yellow"/>
            <w:lang w:val="en-CA"/>
          </w:rPr>
          <w:delText xml:space="preserve"> definition</w:delText>
        </w:r>
        <w:r w:rsidR="00BA7083" w:rsidRPr="007607A3" w:rsidDel="0064326E">
          <w:rPr>
            <w:highlight w:val="yellow"/>
            <w:lang w:val="en-CA"/>
          </w:rPr>
          <w:delText xml:space="preserve"> is accepted into </w:delText>
        </w:r>
        <w:r w:rsidR="00E920BF" w:rsidRPr="007607A3" w:rsidDel="0064326E">
          <w:rPr>
            <w:highlight w:val="yellow"/>
          </w:rPr>
          <w:delText xml:space="preserve">ISOBMFF </w:delText>
        </w:r>
        <w:r w:rsidR="00B14598" w:rsidRPr="007607A3" w:rsidDel="0064326E">
          <w:rPr>
            <w:highlight w:val="yellow"/>
          </w:rPr>
          <w:delText xml:space="preserve">8th edition </w:delText>
        </w:r>
        <w:r w:rsidR="00E920BF" w:rsidRPr="007607A3" w:rsidDel="0064326E">
          <w:rPr>
            <w:highlight w:val="yellow"/>
          </w:rPr>
          <w:delText>WD AMD3</w:delText>
        </w:r>
        <w:r w:rsidR="00B14598" w:rsidRPr="007607A3" w:rsidDel="0064326E">
          <w:rPr>
            <w:highlight w:val="yellow"/>
          </w:rPr>
          <w:delText xml:space="preserve">. The following subclause </w:delText>
        </w:r>
        <w:r w:rsidR="001C56DE" w:rsidRPr="007607A3" w:rsidDel="0064326E">
          <w:rPr>
            <w:highlight w:val="yellow"/>
          </w:rPr>
          <w:delText>is</w:delText>
        </w:r>
        <w:r w:rsidR="003A133B" w:rsidRPr="007607A3" w:rsidDel="0064326E">
          <w:rPr>
            <w:highlight w:val="yellow"/>
          </w:rPr>
          <w:delText xml:space="preserve"> accepted into HEIF</w:delText>
        </w:r>
        <w:r w:rsidR="001C56DE" w:rsidRPr="007607A3" w:rsidDel="0064326E">
          <w:rPr>
            <w:highlight w:val="yellow"/>
          </w:rPr>
          <w:delText>.</w:delText>
        </w:r>
        <w:r w:rsidR="003A133B" w:rsidRPr="007607A3" w:rsidDel="0064326E">
          <w:rPr>
            <w:highlight w:val="yellow"/>
          </w:rPr>
          <w:delText xml:space="preserve"> </w:delText>
        </w:r>
        <w:r w:rsidR="001C56DE" w:rsidRPr="007607A3" w:rsidDel="0064326E">
          <w:rPr>
            <w:highlight w:val="yellow"/>
          </w:rPr>
          <w:delText>H</w:delText>
        </w:r>
        <w:r w:rsidR="003A133B" w:rsidRPr="007607A3" w:rsidDel="0064326E">
          <w:rPr>
            <w:highlight w:val="yellow"/>
          </w:rPr>
          <w:delText>owever without a new amend</w:delText>
        </w:r>
        <w:r w:rsidR="001C56DE" w:rsidRPr="007607A3" w:rsidDel="0064326E">
          <w:rPr>
            <w:highlight w:val="yellow"/>
          </w:rPr>
          <w:delText>ment document in HEIF the proposal has been accepted into TuC.</w:delText>
        </w:r>
      </w:del>
    </w:p>
    <w:p w14:paraId="69F35DA1" w14:textId="4E6F9334" w:rsidR="00F348E1" w:rsidDel="0064326E" w:rsidRDefault="00F348E1" w:rsidP="0047588A">
      <w:pPr>
        <w:rPr>
          <w:del w:id="425" w:author="Kashyap Kammachi-Sreedhar (Nokia)" w:date="2025-08-04T10:48:00Z" w16du:dateUtc="2025-08-04T07:48:00Z"/>
          <w:lang w:val="en-CA"/>
        </w:rPr>
      </w:pPr>
      <w:del w:id="426" w:author="Kashyap Kammachi-Sreedhar (Nokia)" w:date="2025-08-04T10:48:00Z" w16du:dateUtc="2025-08-04T07:48:00Z">
        <w:r w:rsidRPr="007607A3" w:rsidDel="0064326E">
          <w:rPr>
            <w:highlight w:val="yellow"/>
          </w:rPr>
          <w:delText xml:space="preserve">This overrides the </w:delText>
        </w:r>
        <w:r w:rsidRPr="007607A3" w:rsidDel="0064326E">
          <w:rPr>
            <w:highlight w:val="yellow"/>
            <w:lang w:val="en-CA"/>
          </w:rPr>
          <w:delText>capture session identifier item property proposed in m69517.</w:delText>
        </w:r>
      </w:del>
    </w:p>
    <w:p w14:paraId="00C4F702" w14:textId="296F22F6" w:rsidR="00313DEF" w:rsidDel="0064326E" w:rsidRDefault="00313DEF" w:rsidP="0047588A">
      <w:pPr>
        <w:rPr>
          <w:del w:id="427" w:author="Kashyap Kammachi-Sreedhar (Nokia)" w:date="2025-08-04T10:48:00Z" w16du:dateUtc="2025-08-04T07:48:00Z"/>
          <w:lang w:val="en-CA"/>
        </w:rPr>
      </w:pPr>
    </w:p>
    <w:p w14:paraId="43A49AD5" w14:textId="4A770BCE" w:rsidR="00313DEF" w:rsidRPr="00224D50" w:rsidDel="0064326E" w:rsidRDefault="00313DEF" w:rsidP="00313DEF">
      <w:pPr>
        <w:pStyle w:val="fields0"/>
        <w:spacing w:before="136" w:after="240"/>
        <w:ind w:left="0" w:firstLine="0"/>
        <w:jc w:val="both"/>
        <w:rPr>
          <w:del w:id="428" w:author="Kashyap Kammachi-Sreedhar (Nokia)" w:date="2025-08-04T10:48:00Z" w16du:dateUtc="2025-08-04T07:48:00Z"/>
          <w:i/>
          <w:iCs/>
          <w:lang w:val="en-US"/>
        </w:rPr>
      </w:pPr>
      <w:del w:id="429" w:author="Kashyap Kammachi-Sreedhar (Nokia)" w:date="2025-08-04T10:48:00Z" w16du:dateUtc="2025-08-04T07:48:00Z">
        <w:r w:rsidRPr="00224D50" w:rsidDel="0064326E">
          <w:rPr>
            <w:i/>
            <w:iCs/>
            <w:lang w:val="en-US"/>
          </w:rPr>
          <w:delText>Add the following subclause 6.8.11</w:delText>
        </w:r>
      </w:del>
    </w:p>
    <w:p w14:paraId="1CD4ABD5" w14:textId="3A263EE9" w:rsidR="00313DEF" w:rsidRPr="00474107" w:rsidDel="0064326E" w:rsidRDefault="00781B19" w:rsidP="007607A3">
      <w:pPr>
        <w:pStyle w:val="Heading4"/>
        <w:numPr>
          <w:ilvl w:val="0"/>
          <w:numId w:val="0"/>
        </w:numPr>
        <w:rPr>
          <w:del w:id="430" w:author="Kashyap Kammachi-Sreedhar (Nokia)" w:date="2025-08-04T10:48:00Z" w16du:dateUtc="2025-08-04T07:48:00Z"/>
          <w:rFonts w:cs="Arial"/>
          <w:b w:val="0"/>
          <w:i/>
          <w:iCs w:val="0"/>
          <w:color w:val="000000" w:themeColor="text1"/>
          <w:lang w:val="en-GB"/>
        </w:rPr>
      </w:pPr>
      <w:del w:id="431" w:author="Kashyap Kammachi-Sreedhar (Nokia)" w:date="2025-08-04T10:48:00Z" w16du:dateUtc="2025-08-04T07:48:00Z">
        <w:r w:rsidDel="0064326E">
          <w:rPr>
            <w:rFonts w:cs="Arial"/>
            <w:iCs w:val="0"/>
            <w:color w:val="000000" w:themeColor="text1"/>
            <w:lang w:val="en-GB"/>
          </w:rPr>
          <w:delText xml:space="preserve">6.8.11 </w:delText>
        </w:r>
        <w:r w:rsidR="001C56DE" w:rsidDel="0064326E">
          <w:rPr>
            <w:rFonts w:cs="Arial"/>
            <w:iCs w:val="0"/>
            <w:color w:val="000000" w:themeColor="text1"/>
            <w:lang w:val="en-GB"/>
          </w:rPr>
          <w:delText>Session</w:delText>
        </w:r>
        <w:r w:rsidR="00313DEF" w:rsidRPr="00474107" w:rsidDel="0064326E">
          <w:rPr>
            <w:rFonts w:cs="Arial"/>
            <w:iCs w:val="0"/>
            <w:color w:val="000000" w:themeColor="text1"/>
            <w:lang w:val="en-GB"/>
          </w:rPr>
          <w:delText xml:space="preserve"> </w:delText>
        </w:r>
        <w:r w:rsidR="00313DEF" w:rsidDel="0064326E">
          <w:rPr>
            <w:rFonts w:cs="Arial"/>
            <w:iCs w:val="0"/>
            <w:color w:val="000000" w:themeColor="text1"/>
            <w:lang w:val="en-GB"/>
          </w:rPr>
          <w:delText>entity group</w:delText>
        </w:r>
      </w:del>
    </w:p>
    <w:p w14:paraId="25D0C4AD" w14:textId="2EB6CCF2" w:rsidR="00313DEF" w:rsidDel="0064326E" w:rsidRDefault="00313DEF" w:rsidP="00313DEF">
      <w:pPr>
        <w:pStyle w:val="fields0"/>
        <w:spacing w:before="136" w:after="240"/>
        <w:ind w:left="0" w:firstLine="0"/>
        <w:jc w:val="both"/>
        <w:rPr>
          <w:del w:id="432" w:author="Kashyap Kammachi-Sreedhar (Nokia)" w:date="2025-08-04T10:48:00Z" w16du:dateUtc="2025-08-04T07:48:00Z"/>
          <w:lang w:val="en-US"/>
        </w:rPr>
      </w:pPr>
      <w:del w:id="433" w:author="Kashyap Kammachi-Sreedhar (Nokia)" w:date="2025-08-04T10:48:00Z" w16du:dateUtc="2025-08-04T07:48:00Z">
        <w:r w:rsidRPr="006E0172" w:rsidDel="0064326E">
          <w:rPr>
            <w:rFonts w:cs="Arial"/>
          </w:rPr>
          <w:delText xml:space="preserve">The </w:delText>
        </w:r>
        <w:r w:rsidR="001C56DE" w:rsidDel="0064326E">
          <w:rPr>
            <w:rFonts w:cs="Arial"/>
          </w:rPr>
          <w:delText>Session</w:delText>
        </w:r>
        <w:r w:rsidRPr="006E0172" w:rsidDel="0064326E">
          <w:rPr>
            <w:rFonts w:cs="Arial"/>
          </w:rPr>
          <w:delText xml:space="preserve"> entity group</w:delText>
        </w:r>
        <w:r w:rsidDel="0064326E">
          <w:rPr>
            <w:lang w:val="en-US"/>
          </w:rPr>
          <w:delText xml:space="preserve"> </w:delText>
        </w:r>
        <w:r w:rsidDel="0064326E">
          <w:delText xml:space="preserve">(with a </w:delText>
        </w:r>
        <w:r w:rsidRPr="00921A8E" w:rsidDel="0064326E">
          <w:rPr>
            <w:rStyle w:val="CodeChar"/>
          </w:rPr>
          <w:delText>grouping_type</w:delText>
        </w:r>
        <w:r w:rsidDel="0064326E">
          <w:delText xml:space="preserve"> </w:delText>
        </w:r>
        <w:r w:rsidRPr="006C4F8F" w:rsidDel="0064326E">
          <w:rPr>
            <w:rStyle w:val="CodeChar"/>
          </w:rPr>
          <w:delText>'</w:delText>
        </w:r>
        <w:r w:rsidR="001C56DE" w:rsidDel="0064326E">
          <w:rPr>
            <w:rStyle w:val="CodeChar"/>
          </w:rPr>
          <w:delText>sess</w:delText>
        </w:r>
        <w:r w:rsidRPr="006C4F8F" w:rsidDel="0064326E">
          <w:rPr>
            <w:rStyle w:val="CodeChar"/>
          </w:rPr>
          <w:delText>'</w:delText>
        </w:r>
        <w:r w:rsidDel="0064326E">
          <w:delText xml:space="preserve">) </w:delText>
        </w:r>
        <w:r w:rsidRPr="006E0172" w:rsidDel="0064326E">
          <w:rPr>
            <w:rFonts w:cs="Arial"/>
          </w:rPr>
          <w:delText xml:space="preserve">indicates a set of entities that </w:delText>
        </w:r>
        <w:r w:rsidDel="0064326E">
          <w:rPr>
            <w:rFonts w:cs="Arial"/>
          </w:rPr>
          <w:delText>belong to a session.</w:delText>
        </w:r>
      </w:del>
    </w:p>
    <w:p w14:paraId="5515E076" w14:textId="44BCDB74" w:rsidR="00313DEF" w:rsidRPr="008F6ED7" w:rsidDel="0064326E" w:rsidRDefault="00313DEF" w:rsidP="00313DEF">
      <w:pPr>
        <w:rPr>
          <w:del w:id="434" w:author="Kashyap Kammachi-Sreedhar (Nokia)" w:date="2025-08-04T10:48:00Z" w16du:dateUtc="2025-08-04T07:48:00Z"/>
          <w:rFonts w:ascii="Cambria" w:eastAsia="MS Mincho" w:hAnsi="Cambria"/>
          <w:lang w:val="en-GB" w:eastAsia="ja-JP"/>
        </w:rPr>
      </w:pPr>
      <w:del w:id="435" w:author="Kashyap Kammachi-Sreedhar (Nokia)" w:date="2025-08-04T10:48:00Z" w16du:dateUtc="2025-08-04T07:48:00Z">
        <w:r w:rsidRPr="008F6ED7" w:rsidDel="0064326E">
          <w:rPr>
            <w:rFonts w:ascii="Cambria" w:eastAsia="MS Mincho" w:hAnsi="Cambria"/>
            <w:lang w:val="en-GB" w:eastAsia="ja-JP"/>
          </w:rPr>
          <w:delText xml:space="preserve">All image items (potentially in multiple files) sharing the same </w:delText>
        </w:r>
        <w:r w:rsidR="00F96EB5" w:rsidDel="0064326E">
          <w:rPr>
            <w:rFonts w:ascii="Courier New" w:eastAsia="Calibri" w:hAnsi="Courier New" w:cs="Courier New"/>
          </w:rPr>
          <w:delText>session</w:delText>
        </w:r>
        <w:r w:rsidRPr="008E354E" w:rsidDel="0064326E">
          <w:rPr>
            <w:rFonts w:ascii="Courier New" w:eastAsia="Calibri" w:hAnsi="Courier New" w:cs="Courier New"/>
          </w:rPr>
          <w:delText>_ID</w:delText>
        </w:r>
        <w:r w:rsidRPr="008F6ED7" w:rsidDel="0064326E">
          <w:rPr>
            <w:rFonts w:ascii="Cambria" w:eastAsia="MS Mincho" w:hAnsi="Cambria"/>
            <w:lang w:val="en-GB" w:eastAsia="ja-JP"/>
          </w:rPr>
          <w:delText xml:space="preserve"> belong to the same session.</w:delText>
        </w:r>
      </w:del>
    </w:p>
    <w:p w14:paraId="4350F0E0" w14:textId="4EEB993D" w:rsidR="00313DEF" w:rsidDel="0064326E" w:rsidRDefault="00313DEF" w:rsidP="00313DEF">
      <w:pPr>
        <w:ind w:left="1440" w:hanging="720"/>
        <w:rPr>
          <w:del w:id="436" w:author="Kashyap Kammachi-Sreedhar (Nokia)" w:date="2025-08-04T10:48:00Z" w16du:dateUtc="2025-08-04T07:48:00Z"/>
          <w:rFonts w:ascii="Cambria" w:eastAsia="Calibri" w:hAnsi="Cambria"/>
          <w:sz w:val="18"/>
          <w:lang w:val="en-CA"/>
        </w:rPr>
      </w:pPr>
      <w:del w:id="437" w:author="Kashyap Kammachi-Sreedhar (Nokia)" w:date="2025-08-04T10:48:00Z" w16du:dateUtc="2025-08-04T07:48:00Z">
        <w:r w:rsidRPr="008F6ED7" w:rsidDel="0064326E">
          <w:rPr>
            <w:rFonts w:ascii="Cambria" w:eastAsia="Calibri" w:hAnsi="Cambria"/>
            <w:sz w:val="18"/>
            <w:lang w:val="en-CA"/>
          </w:rPr>
          <w:delText>NOTE</w:delText>
        </w:r>
        <w:r w:rsidRPr="008F6ED7" w:rsidDel="0064326E">
          <w:rPr>
            <w:rFonts w:ascii="Cambria" w:eastAsia="Calibri" w:hAnsi="Cambria"/>
            <w:sz w:val="18"/>
            <w:lang w:val="en-CA"/>
          </w:rPr>
          <w:tab/>
          <w:delText>Example use cases are multiple files captured from different angles of an object, or the same scene or photographic event captured with multiple cameras or settings.</w:delText>
        </w:r>
      </w:del>
    </w:p>
    <w:p w14:paraId="13358B55" w14:textId="3F629C4A" w:rsidR="00313DEF" w:rsidRPr="008F6ED7" w:rsidDel="0064326E" w:rsidRDefault="00313DEF" w:rsidP="00313DEF">
      <w:pPr>
        <w:ind w:left="1440" w:hanging="720"/>
        <w:rPr>
          <w:del w:id="438" w:author="Kashyap Kammachi-Sreedhar (Nokia)" w:date="2025-08-04T10:48:00Z" w16du:dateUtc="2025-08-04T07:48:00Z"/>
          <w:rFonts w:ascii="Cambria" w:eastAsia="Calibri" w:hAnsi="Cambria"/>
          <w:sz w:val="18"/>
          <w:lang w:val="en-CA"/>
        </w:rPr>
      </w:pPr>
    </w:p>
    <w:p w14:paraId="082EFA13" w14:textId="2DCB1B59" w:rsidR="00313DEF" w:rsidRPr="008F6ED7" w:rsidDel="0064326E" w:rsidRDefault="00313DEF" w:rsidP="00313DEF">
      <w:pPr>
        <w:jc w:val="both"/>
        <w:rPr>
          <w:del w:id="439" w:author="Kashyap Kammachi-Sreedhar (Nokia)" w:date="2025-08-04T10:48:00Z" w16du:dateUtc="2025-08-04T07:48:00Z"/>
          <w:rFonts w:ascii="Cambria" w:eastAsia="MS Mincho" w:hAnsi="Cambria"/>
          <w:lang w:val="en-GB" w:eastAsia="ja-JP"/>
        </w:rPr>
      </w:pPr>
      <w:del w:id="440" w:author="Kashyap Kammachi-Sreedhar (Nokia)" w:date="2025-08-04T10:48:00Z" w16du:dateUtc="2025-08-04T07:48:00Z">
        <w:r w:rsidRPr="008F6ED7" w:rsidDel="0064326E">
          <w:rPr>
            <w:rFonts w:ascii="Cambria" w:eastAsia="MS Mincho" w:hAnsi="Cambria"/>
            <w:lang w:val="en-GB" w:eastAsia="ja-JP"/>
          </w:rPr>
          <w:delText>If two or more image items belonging to different files</w:delText>
        </w:r>
        <w:r w:rsidDel="0064326E">
          <w:rPr>
            <w:rFonts w:ascii="Cambria" w:eastAsia="MS Mincho" w:hAnsi="Cambria"/>
            <w:lang w:val="en-GB" w:eastAsia="ja-JP"/>
          </w:rPr>
          <w:delText xml:space="preserve"> </w:delText>
        </w:r>
        <w:r w:rsidRPr="008F6ED7" w:rsidDel="0064326E">
          <w:rPr>
            <w:rFonts w:ascii="Cambria" w:eastAsia="MS Mincho" w:hAnsi="Cambria"/>
            <w:lang w:val="en-GB" w:eastAsia="ja-JP"/>
          </w:rPr>
          <w:delText xml:space="preserve">share the same </w:delText>
        </w:r>
        <w:r w:rsidR="00F96EB5" w:rsidDel="0064326E">
          <w:rPr>
            <w:rFonts w:ascii="Courier New" w:eastAsia="Calibri" w:hAnsi="Courier New" w:cs="Courier New"/>
          </w:rPr>
          <w:delText>session</w:delText>
        </w:r>
        <w:r w:rsidRPr="008E354E" w:rsidDel="0064326E">
          <w:rPr>
            <w:rFonts w:ascii="Courier New" w:eastAsia="Calibri" w:hAnsi="Courier New" w:cs="Courier New"/>
          </w:rPr>
          <w:delText>_ID</w:delText>
        </w:r>
        <w:r w:rsidDel="0064326E">
          <w:rPr>
            <w:rFonts w:ascii="Cambria" w:eastAsia="MS Mincho" w:hAnsi="Cambria"/>
            <w:lang w:eastAsia="ja-JP"/>
          </w:rPr>
          <w:delText xml:space="preserve"> </w:delText>
        </w:r>
        <w:r w:rsidDel="0064326E">
          <w:rPr>
            <w:rFonts w:ascii="Cambria" w:eastAsia="MS Mincho" w:hAnsi="Cambria"/>
            <w:lang w:val="en-GB" w:eastAsia="ja-JP"/>
          </w:rPr>
          <w:delText xml:space="preserve">and </w:delText>
        </w:r>
        <w:r w:rsidRPr="008F6ED7" w:rsidDel="0064326E">
          <w:rPr>
            <w:rFonts w:ascii="Cambria" w:eastAsia="MS Mincho" w:hAnsi="Cambria"/>
            <w:lang w:val="en-GB" w:eastAsia="ja-JP"/>
          </w:rPr>
          <w:delText xml:space="preserve">are associated with </w:delText>
        </w:r>
        <w:r w:rsidRPr="008F6ED7" w:rsidDel="0064326E">
          <w:rPr>
            <w:rStyle w:val="CodeChar"/>
            <w:rFonts w:eastAsia="Times New Roman"/>
          </w:rPr>
          <w:delText>CameraExtrinsicMatrixProperty</w:delText>
        </w:r>
        <w:r w:rsidRPr="008F6ED7" w:rsidDel="0064326E">
          <w:rPr>
            <w:rFonts w:ascii="Cambria" w:eastAsia="MS Mincho" w:hAnsi="Cambria"/>
            <w:lang w:val="en-GB" w:eastAsia="ja-JP"/>
          </w:rPr>
          <w:delText xml:space="preserve"> boxes containing the same coordinate system </w:delText>
        </w:r>
        <w:r w:rsidRPr="008F6ED7" w:rsidDel="0064326E">
          <w:rPr>
            <w:rFonts w:ascii="Cambria" w:eastAsia="MS Mincho" w:hAnsi="Cambria"/>
            <w:lang w:eastAsia="ja-JP"/>
          </w:rPr>
          <w:delText>id</w:delText>
        </w:r>
        <w:r w:rsidDel="0064326E">
          <w:rPr>
            <w:rFonts w:ascii="Cambria" w:eastAsia="MS Mincho" w:hAnsi="Cambria"/>
            <w:lang w:val="en-GB" w:eastAsia="ja-JP"/>
          </w:rPr>
          <w:delText xml:space="preserve"> </w:delText>
        </w:r>
        <w:r w:rsidRPr="008F6ED7" w:rsidDel="0064326E">
          <w:rPr>
            <w:rFonts w:ascii="Cambria" w:eastAsia="MS Mincho" w:hAnsi="Cambria"/>
            <w:lang w:val="en-GB" w:eastAsia="ja-JP"/>
          </w:rPr>
          <w:delText>they shall share the same global coordinate system rather than having local coordinate systems per file.</w:delText>
        </w:r>
      </w:del>
    </w:p>
    <w:p w14:paraId="0D3C553E" w14:textId="5EC42295" w:rsidR="00313DEF" w:rsidRPr="008F6ED7" w:rsidDel="0064326E" w:rsidRDefault="00313DEF" w:rsidP="00313DEF">
      <w:pPr>
        <w:jc w:val="both"/>
        <w:rPr>
          <w:del w:id="441" w:author="Kashyap Kammachi-Sreedhar (Nokia)" w:date="2025-08-04T10:48:00Z" w16du:dateUtc="2025-08-04T07:48:00Z"/>
          <w:rFonts w:ascii="Cambria" w:eastAsia="MS Mincho" w:hAnsi="Cambria"/>
          <w:lang w:val="en-GB" w:eastAsia="ja-JP"/>
        </w:rPr>
      </w:pPr>
      <w:del w:id="442" w:author="Kashyap Kammachi-Sreedhar (Nokia)" w:date="2025-08-04T10:48:00Z" w16du:dateUtc="2025-08-04T07:48:00Z">
        <w:r w:rsidRPr="008F6ED7" w:rsidDel="0064326E">
          <w:rPr>
            <w:rFonts w:ascii="Cambria" w:eastAsia="MS Mincho" w:hAnsi="Cambria"/>
            <w:lang w:val="en-GB" w:eastAsia="ja-JP"/>
          </w:rPr>
          <w:delText xml:space="preserve">The </w:delText>
        </w:r>
        <w:r w:rsidRPr="008F6ED7" w:rsidDel="0064326E">
          <w:rPr>
            <w:rStyle w:val="CodeChar"/>
            <w:rFonts w:eastAsia="Times New Roman"/>
          </w:rPr>
          <w:delText>CreationTimeProperty</w:delText>
        </w:r>
        <w:r w:rsidRPr="008F6ED7" w:rsidDel="0064326E">
          <w:rPr>
            <w:rFonts w:ascii="Cambria" w:eastAsia="MS Mincho" w:hAnsi="Cambria"/>
            <w:lang w:val="en-GB" w:eastAsia="ja-JP"/>
          </w:rPr>
          <w:delText xml:space="preserve"> item property should be used to signal the capture time of the image items associated with a specific </w:delText>
        </w:r>
        <w:r w:rsidR="00AB1023" w:rsidDel="0064326E">
          <w:rPr>
            <w:rFonts w:ascii="Courier New" w:eastAsia="Calibri" w:hAnsi="Courier New" w:cs="Courier New"/>
          </w:rPr>
          <w:delText>session</w:delText>
        </w:r>
        <w:r w:rsidRPr="008E354E" w:rsidDel="0064326E">
          <w:rPr>
            <w:rFonts w:ascii="Courier New" w:eastAsia="Calibri" w:hAnsi="Courier New" w:cs="Courier New"/>
          </w:rPr>
          <w:delText>_ID</w:delText>
        </w:r>
        <w:r w:rsidRPr="008F6ED7" w:rsidDel="0064326E">
          <w:rPr>
            <w:rFonts w:ascii="Cambria" w:eastAsia="MS Mincho" w:hAnsi="Cambria"/>
            <w:lang w:val="en-GB" w:eastAsia="ja-JP"/>
          </w:rPr>
          <w:delText>.</w:delText>
        </w:r>
      </w:del>
    </w:p>
    <w:p w14:paraId="4994129C" w14:textId="256FA484" w:rsidR="00313DEF" w:rsidRPr="007607A3" w:rsidDel="0064326E" w:rsidRDefault="00313DEF" w:rsidP="0047588A">
      <w:pPr>
        <w:rPr>
          <w:del w:id="443" w:author="Kashyap Kammachi-Sreedhar (Nokia)" w:date="2025-08-04T10:48:00Z" w16du:dateUtc="2025-08-04T07:48:00Z"/>
          <w:lang w:val="en-GB"/>
        </w:rPr>
      </w:pPr>
    </w:p>
    <w:p w14:paraId="67CE7B41" w14:textId="77777777" w:rsidR="00E21613" w:rsidRDefault="00E21613" w:rsidP="0064326E">
      <w:pPr>
        <w:numPr>
          <w:ilvl w:val="0"/>
          <w:numId w:val="60"/>
        </w:numPr>
        <w:spacing w:before="100" w:beforeAutospacing="1" w:after="100" w:afterAutospacing="1"/>
        <w:rPr>
          <w:lang w:val="en-CA"/>
        </w:rPr>
        <w:pPrChange w:id="444" w:author="Kashyap Kammachi-Sreedhar (Nokia)" w:date="2025-08-04T10:48:00Z" w16du:dateUtc="2025-08-04T07:48:00Z">
          <w:pPr/>
        </w:pPrChange>
      </w:pPr>
    </w:p>
    <w:p w14:paraId="27A168A9" w14:textId="5942E8E5" w:rsidR="00004C72" w:rsidRPr="00F45E55" w:rsidRDefault="00F103CE" w:rsidP="00004C72">
      <w:pPr>
        <w:pStyle w:val="Heading1"/>
        <w:rPr>
          <w:lang w:val="en-CA"/>
        </w:rPr>
      </w:pPr>
      <w:bookmarkStart w:id="445" w:name="_Toc196820915"/>
      <w:bookmarkStart w:id="446" w:name="_Toc197428155"/>
      <w:bookmarkStart w:id="447" w:name="_Toc196820916"/>
      <w:bookmarkStart w:id="448" w:name="_Toc197428156"/>
      <w:bookmarkStart w:id="449" w:name="_Toc196820932"/>
      <w:bookmarkStart w:id="450" w:name="_Toc197428172"/>
      <w:bookmarkStart w:id="451" w:name="_Toc196820933"/>
      <w:bookmarkStart w:id="452" w:name="_Toc197428173"/>
      <w:bookmarkStart w:id="453" w:name="_Toc196820934"/>
      <w:bookmarkStart w:id="454" w:name="_Toc197428174"/>
      <w:bookmarkStart w:id="455" w:name="_Toc196820935"/>
      <w:bookmarkStart w:id="456" w:name="_Toc197428175"/>
      <w:bookmarkStart w:id="457" w:name="_Toc196820936"/>
      <w:bookmarkStart w:id="458" w:name="_Toc197428176"/>
      <w:bookmarkStart w:id="459" w:name="_Toc196820937"/>
      <w:bookmarkStart w:id="460" w:name="_Toc197428177"/>
      <w:bookmarkStart w:id="461" w:name="_Toc196820938"/>
      <w:bookmarkStart w:id="462" w:name="_Toc197428178"/>
      <w:bookmarkStart w:id="463" w:name="_Toc196820939"/>
      <w:bookmarkStart w:id="464" w:name="_Toc197428179"/>
      <w:bookmarkStart w:id="465" w:name="_Toc196820940"/>
      <w:bookmarkStart w:id="466" w:name="_Toc197428180"/>
      <w:bookmarkStart w:id="467" w:name="_Toc196820941"/>
      <w:bookmarkStart w:id="468" w:name="_Toc197428181"/>
      <w:bookmarkStart w:id="469" w:name="_Toc196820942"/>
      <w:bookmarkStart w:id="470" w:name="_Toc197428182"/>
      <w:bookmarkStart w:id="471" w:name="_Toc196820943"/>
      <w:bookmarkStart w:id="472" w:name="_Toc197428183"/>
      <w:bookmarkStart w:id="473" w:name="_Toc196820944"/>
      <w:bookmarkStart w:id="474" w:name="_Toc197428184"/>
      <w:bookmarkStart w:id="475" w:name="_Toc196820945"/>
      <w:bookmarkStart w:id="476" w:name="_Toc197428185"/>
      <w:bookmarkStart w:id="477" w:name="_Toc196820946"/>
      <w:bookmarkStart w:id="478" w:name="_Toc197428186"/>
      <w:bookmarkStart w:id="479" w:name="_Toc196820947"/>
      <w:bookmarkStart w:id="480" w:name="_Toc197428187"/>
      <w:bookmarkStart w:id="481" w:name="_Toc196820948"/>
      <w:bookmarkStart w:id="482" w:name="_Toc197428188"/>
      <w:bookmarkStart w:id="483" w:name="_Toc196820949"/>
      <w:bookmarkStart w:id="484" w:name="_Toc197428189"/>
      <w:bookmarkStart w:id="485" w:name="_Toc196820950"/>
      <w:bookmarkStart w:id="486" w:name="_Toc197428190"/>
      <w:bookmarkStart w:id="487" w:name="_Toc196820951"/>
      <w:bookmarkStart w:id="488" w:name="_Toc197428191"/>
      <w:bookmarkStart w:id="489" w:name="_Toc196820952"/>
      <w:bookmarkStart w:id="490" w:name="_Toc197428192"/>
      <w:bookmarkStart w:id="491" w:name="_Toc196820953"/>
      <w:bookmarkStart w:id="492" w:name="_Toc197428193"/>
      <w:bookmarkStart w:id="493" w:name="_Toc196820954"/>
      <w:bookmarkStart w:id="494" w:name="_Toc197428194"/>
      <w:bookmarkStart w:id="495" w:name="_Toc196820955"/>
      <w:bookmarkStart w:id="496" w:name="_Toc197428195"/>
      <w:bookmarkStart w:id="497" w:name="_Toc196820956"/>
      <w:bookmarkStart w:id="498" w:name="_Toc197428196"/>
      <w:bookmarkStart w:id="499" w:name="_Toc205198207"/>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r>
        <w:rPr>
          <w:sz w:val="28"/>
          <w:szCs w:val="28"/>
          <w:lang w:val="en-CA"/>
        </w:rPr>
        <w:t>On u</w:t>
      </w:r>
      <w:r w:rsidR="008A63F0">
        <w:rPr>
          <w:sz w:val="28"/>
          <w:szCs w:val="28"/>
          <w:lang w:val="en-CA"/>
        </w:rPr>
        <w:t>ser description of Images</w:t>
      </w:r>
      <w:r w:rsidR="00004C72" w:rsidRPr="00F45E55">
        <w:rPr>
          <w:lang w:val="en-CA"/>
        </w:rPr>
        <w:t xml:space="preserve"> (MPEG#14</w:t>
      </w:r>
      <w:r w:rsidR="00004C72">
        <w:rPr>
          <w:lang w:val="en-CA"/>
        </w:rPr>
        <w:t>8</w:t>
      </w:r>
      <w:r w:rsidR="00004C72" w:rsidRPr="00F45E55">
        <w:rPr>
          <w:lang w:val="en-CA"/>
        </w:rPr>
        <w:t xml:space="preserve">, </w:t>
      </w:r>
      <w:hyperlink r:id="rId13" w:history="1">
        <w:r w:rsidR="000954A5">
          <w:rPr>
            <w:rStyle w:val="Hyperlink"/>
            <w:lang w:val="en-CA"/>
          </w:rPr>
          <w:t>Issue#170</w:t>
        </w:r>
      </w:hyperlink>
      <w:r w:rsidR="00004C72" w:rsidRPr="00F45E55">
        <w:rPr>
          <w:lang w:val="en-CA"/>
        </w:rPr>
        <w:t>)</w:t>
      </w:r>
      <w:bookmarkEnd w:id="499"/>
    </w:p>
    <w:p w14:paraId="7638E87E" w14:textId="77777777" w:rsidR="00004C72" w:rsidRDefault="00004C72" w:rsidP="00004C72">
      <w:pPr>
        <w:rPr>
          <w:lang w:val="en-CA"/>
        </w:rPr>
      </w:pPr>
    </w:p>
    <w:p w14:paraId="003C2675" w14:textId="77777777" w:rsidR="00004C72" w:rsidRPr="005B217D" w:rsidRDefault="00004C72" w:rsidP="00004C72">
      <w:pPr>
        <w:pStyle w:val="Heading2"/>
        <w:jc w:val="both"/>
        <w:rPr>
          <w:lang w:val="en-CA"/>
        </w:rPr>
      </w:pPr>
      <w:bookmarkStart w:id="500" w:name="_Toc205198208"/>
      <w:r w:rsidRPr="005B217D">
        <w:rPr>
          <w:lang w:val="en-CA"/>
        </w:rPr>
        <w:t>Abstract</w:t>
      </w:r>
      <w:bookmarkEnd w:id="500"/>
    </w:p>
    <w:p w14:paraId="1E9C1393" w14:textId="7D85A484" w:rsidR="00004C72" w:rsidRDefault="00342AFB" w:rsidP="00004C72">
      <w:pPr>
        <w:rPr>
          <w:lang w:val="en-CA"/>
        </w:rPr>
      </w:pPr>
      <w:r>
        <w:rPr>
          <w:lang w:val="en-CA"/>
        </w:rPr>
        <w:t>In m</w:t>
      </w:r>
      <w:r w:rsidR="00926CBE">
        <w:rPr>
          <w:lang w:val="en-CA"/>
        </w:rPr>
        <w:t>70076</w:t>
      </w:r>
      <w:r w:rsidR="00004C72">
        <w:rPr>
          <w:lang w:val="en-CA"/>
        </w:rPr>
        <w:t xml:space="preserve"> </w:t>
      </w:r>
      <w:r w:rsidR="001862F6">
        <w:rPr>
          <w:lang w:val="en-CA"/>
        </w:rPr>
        <w:t xml:space="preserve">extension to User description </w:t>
      </w:r>
      <w:r w:rsidR="00004C72">
        <w:rPr>
          <w:lang w:val="en-CA"/>
        </w:rPr>
        <w:t>was proposed</w:t>
      </w:r>
      <w:r w:rsidR="001862F6">
        <w:rPr>
          <w:lang w:val="en-CA"/>
        </w:rPr>
        <w:t xml:space="preserve"> to indicate additional information related to video tracks and images associated with </w:t>
      </w:r>
      <w:r w:rsidR="00E84EEF">
        <w:rPr>
          <w:lang w:val="en-CA"/>
        </w:rPr>
        <w:t>a user description.</w:t>
      </w:r>
    </w:p>
    <w:p w14:paraId="3C09D8A7" w14:textId="77777777" w:rsidR="008A63F0" w:rsidRDefault="008A63F0" w:rsidP="00004C72">
      <w:pPr>
        <w:rPr>
          <w:lang w:val="en-CA"/>
        </w:rPr>
      </w:pPr>
    </w:p>
    <w:p w14:paraId="6A78D9CA" w14:textId="77777777" w:rsidR="004E4E09" w:rsidRDefault="004E4E09" w:rsidP="003A0349">
      <w:pPr>
        <w:pStyle w:val="Heading4"/>
      </w:pPr>
      <w:bookmarkStart w:id="501" w:name="_Toc160184997"/>
      <w:r>
        <w:t>User description</w:t>
      </w:r>
      <w:bookmarkEnd w:id="501"/>
    </w:p>
    <w:p w14:paraId="3947FC77" w14:textId="77777777" w:rsidR="004E4E09" w:rsidRDefault="004E4E09" w:rsidP="004E4E09">
      <w:pPr>
        <w:pStyle w:val="Heading4"/>
        <w:tabs>
          <w:tab w:val="left" w:pos="940"/>
          <w:tab w:val="left" w:pos="1140"/>
          <w:tab w:val="left" w:pos="1360"/>
        </w:tabs>
        <w:ind w:left="0" w:firstLine="0"/>
        <w:rPr>
          <w:sz w:val="22"/>
          <w:szCs w:val="22"/>
        </w:rPr>
      </w:pPr>
      <w:r>
        <w:rPr>
          <w:sz w:val="22"/>
          <w:szCs w:val="22"/>
        </w:rPr>
        <w:t>Definition</w:t>
      </w:r>
    </w:p>
    <w:p w14:paraId="19AD3228" w14:textId="77777777" w:rsidR="004E4E09" w:rsidRDefault="004E4E09" w:rsidP="004E4E09">
      <w:pPr>
        <w:spacing w:beforeAutospacing="1" w:after="240" w:line="240" w:lineRule="atLeast"/>
        <w:jc w:val="both"/>
        <w:rPr>
          <w:rFonts w:ascii="Cambria" w:eastAsia="MS Mincho" w:hAnsi="Cambria"/>
        </w:rPr>
      </w:pPr>
      <w:r>
        <w:rPr>
          <w:rFonts w:ascii="Cambria" w:eastAsia="MS Mincho" w:hAnsi="Cambria"/>
          <w:lang w:eastAsia="zh-CN" w:bidi="ar"/>
        </w:rPr>
        <w:t xml:space="preserve">The </w:t>
      </w:r>
      <w:r>
        <w:rPr>
          <w:rFonts w:ascii="Courier New" w:eastAsia="MS Mincho" w:hAnsi="Courier New" w:cs="Courier New"/>
          <w:lang w:eastAsia="zh-CN" w:bidi="ar"/>
        </w:rPr>
        <w:t>UserDescriptionProperty</w:t>
      </w:r>
      <w:r>
        <w:rPr>
          <w:rFonts w:ascii="Cambria" w:eastAsia="MS Mincho" w:hAnsi="Cambria"/>
          <w:lang w:eastAsia="zh-CN" w:bidi="ar"/>
        </w:rPr>
        <w:t xml:space="preserve"> permits the association of item(s) or entity group(s) with </w:t>
      </w:r>
      <w:r>
        <w:rPr>
          <w:rFonts w:ascii="Cambria" w:eastAsia="MS Mincho" w:hAnsi="Cambria"/>
          <w:strike/>
          <w:highlight w:val="yellow"/>
          <w:lang w:eastAsia="zh-CN" w:bidi="ar"/>
        </w:rPr>
        <w:t>a</w:t>
      </w:r>
      <w:r>
        <w:rPr>
          <w:rFonts w:ascii="Cambria" w:eastAsia="MS Mincho" w:hAnsi="Cambria"/>
          <w:lang w:eastAsia="zh-CN" w:bidi="ar"/>
        </w:rPr>
        <w:t xml:space="preserve"> user-defined</w:t>
      </w:r>
      <w:r>
        <w:rPr>
          <w:rFonts w:ascii="Cambria" w:eastAsia="MS Mincho" w:hAnsi="Cambria" w:hint="eastAsia"/>
          <w:lang w:eastAsia="zh-CN" w:bidi="ar"/>
        </w:rPr>
        <w:t xml:space="preserve"> </w:t>
      </w:r>
      <w:r>
        <w:rPr>
          <w:rFonts w:ascii="Cambria" w:eastAsia="MS Mincho" w:hAnsi="Cambria" w:hint="eastAsia"/>
          <w:highlight w:val="yellow"/>
          <w:lang w:eastAsia="zh-CN" w:bidi="ar"/>
        </w:rPr>
        <w:t>information which is related to image content</w:t>
      </w:r>
      <w:r>
        <w:rPr>
          <w:rFonts w:ascii="Cambria" w:eastAsia="MS Mincho" w:hAnsi="Cambria"/>
          <w:lang w:eastAsia="zh-CN" w:bidi="ar"/>
        </w:rPr>
        <w:t xml:space="preserve"> </w:t>
      </w:r>
      <w:r>
        <w:rPr>
          <w:rFonts w:ascii="Cambria" w:eastAsia="MS Mincho" w:hAnsi="Cambria"/>
          <w:strike/>
          <w:highlight w:val="yellow"/>
          <w:lang w:eastAsia="zh-CN" w:bidi="ar"/>
        </w:rPr>
        <w:t>name, description and tags</w:t>
      </w:r>
      <w:r>
        <w:rPr>
          <w:rFonts w:ascii="Cambria" w:eastAsia="MS Mincho" w:hAnsi="Cambria"/>
          <w:lang w:eastAsia="zh-CN" w:bidi="ar"/>
        </w:rPr>
        <w:t>; there may be multiple such properties</w:t>
      </w:r>
      <w:r>
        <w:rPr>
          <w:rFonts w:ascii="Cambria" w:eastAsia="MS Mincho" w:hAnsi="Cambria"/>
          <w:strike/>
          <w:highlight w:val="yellow"/>
          <w:lang w:eastAsia="zh-CN" w:bidi="ar"/>
        </w:rPr>
        <w:t>, which shall have different language codes</w:t>
      </w:r>
      <w:r>
        <w:rPr>
          <w:rFonts w:ascii="Cambria" w:eastAsia="MS Mincho" w:hAnsi="Cambria"/>
          <w:lang w:eastAsia="zh-CN" w:bidi="ar"/>
        </w:rPr>
        <w:t>.</w:t>
      </w:r>
    </w:p>
    <w:p w14:paraId="2469E29A" w14:textId="77777777" w:rsidR="004E4E09" w:rsidRDefault="004E4E09" w:rsidP="004E4E09">
      <w:pPr>
        <w:spacing w:beforeAutospacing="1" w:after="240" w:line="240" w:lineRule="atLeast"/>
        <w:jc w:val="both"/>
        <w:rPr>
          <w:rFonts w:ascii="Cambria" w:eastAsia="MS Mincho" w:hAnsi="Cambria"/>
        </w:rPr>
      </w:pPr>
      <w:r>
        <w:rPr>
          <w:rFonts w:ascii="Cambria" w:eastAsia="MS Mincho" w:hAnsi="Cambria"/>
          <w:lang w:eastAsia="zh-CN" w:bidi="ar"/>
        </w:rPr>
        <w:t xml:space="preserve">When several instances of </w:t>
      </w:r>
      <w:r>
        <w:rPr>
          <w:rFonts w:ascii="Courier New" w:eastAsia="MS Mincho" w:hAnsi="Courier New" w:cs="Courier New"/>
          <w:lang w:eastAsia="zh-CN" w:bidi="ar"/>
        </w:rPr>
        <w:t>UserDescriptionProperty</w:t>
      </w:r>
      <w:r>
        <w:rPr>
          <w:rFonts w:ascii="Cambria" w:eastAsia="MS Mincho" w:hAnsi="Cambria"/>
          <w:lang w:eastAsia="zh-CN" w:bidi="ar"/>
        </w:rPr>
        <w:t xml:space="preserve"> are associated with the same item or entity group, </w:t>
      </w:r>
      <w:r>
        <w:rPr>
          <w:rFonts w:ascii="Cambria" w:eastAsia="MS Mincho" w:hAnsi="Cambria" w:hint="eastAsia"/>
          <w:highlight w:val="yellow"/>
          <w:lang w:eastAsia="zh-CN" w:bidi="ar"/>
        </w:rPr>
        <w:t xml:space="preserve">each instance shall have different value of association_info_type. </w:t>
      </w:r>
      <w:r>
        <w:rPr>
          <w:rFonts w:ascii="Cambria" w:eastAsia="MS Mincho" w:hAnsi="Cambria"/>
          <w:strike/>
          <w:highlight w:val="yellow"/>
          <w:lang w:eastAsia="zh-CN" w:bidi="ar"/>
        </w:rPr>
        <w:t xml:space="preserve">they represent alternatives possibly expressed in different languages and a reader should choose the most appropriate. At most one </w:t>
      </w:r>
      <w:r>
        <w:rPr>
          <w:rFonts w:ascii="Courier New" w:eastAsia="MS Mincho" w:hAnsi="Courier New" w:cs="Courier New"/>
          <w:strike/>
          <w:highlight w:val="yellow"/>
          <w:lang w:eastAsia="zh-CN" w:bidi="ar"/>
        </w:rPr>
        <w:t>UserDescriptionProperty</w:t>
      </w:r>
      <w:r>
        <w:rPr>
          <w:rFonts w:ascii="Cambria" w:eastAsia="MS Mincho" w:hAnsi="Cambria"/>
          <w:strike/>
          <w:highlight w:val="yellow"/>
          <w:lang w:eastAsia="zh-CN" w:bidi="ar"/>
        </w:rPr>
        <w:t xml:space="preserve"> with the same </w:t>
      </w:r>
      <w:r>
        <w:rPr>
          <w:rFonts w:ascii="Courier New" w:eastAsia="MS Mincho" w:hAnsi="Courier New" w:cs="Courier New"/>
          <w:strike/>
          <w:highlight w:val="yellow"/>
          <w:lang w:eastAsia="zh-CN" w:bidi="ar"/>
        </w:rPr>
        <w:t>alt_lang</w:t>
      </w:r>
      <w:r>
        <w:rPr>
          <w:rFonts w:ascii="Cambria" w:eastAsia="MS Mincho" w:hAnsi="Cambria"/>
          <w:strike/>
          <w:highlight w:val="yellow"/>
          <w:lang w:eastAsia="zh-CN" w:bidi="ar"/>
        </w:rPr>
        <w:t xml:space="preserve"> value should apply to the same item or entity group</w:t>
      </w:r>
      <w:r>
        <w:rPr>
          <w:rFonts w:ascii="Cambria" w:eastAsia="MS Mincho" w:hAnsi="Cambria"/>
          <w:lang w:eastAsia="zh-CN" w:bidi="ar"/>
        </w:rPr>
        <w:t>.</w:t>
      </w:r>
    </w:p>
    <w:p w14:paraId="0D26FF05" w14:textId="77777777" w:rsidR="004E4E09" w:rsidRDefault="004E4E09" w:rsidP="004E4E09">
      <w:pPr>
        <w:pStyle w:val="Heading3"/>
        <w:tabs>
          <w:tab w:val="left" w:pos="880"/>
        </w:tabs>
        <w:ind w:left="0"/>
        <w:rPr>
          <w:sz w:val="22"/>
          <w:szCs w:val="22"/>
        </w:rPr>
      </w:pPr>
      <w:bookmarkStart w:id="502" w:name="_Toc205198209"/>
      <w:r>
        <w:rPr>
          <w:sz w:val="22"/>
          <w:szCs w:val="22"/>
        </w:rPr>
        <w:t>Syntax</w:t>
      </w:r>
      <w:bookmarkEnd w:id="502"/>
    </w:p>
    <w:p w14:paraId="2C122AD3" w14:textId="77777777" w:rsidR="004E4E09" w:rsidRDefault="004E4E09" w:rsidP="004E4E09">
      <w:pPr>
        <w:pStyle w:val="code0"/>
      </w:pPr>
      <w:r>
        <w:t>aligned(8) class UserDescriptionProperty</w:t>
      </w:r>
      <w:r>
        <w:br/>
        <w:t>extends ItemFullProperty('udes', version = 0, flags = 0){</w:t>
      </w:r>
    </w:p>
    <w:p w14:paraId="5001A97B" w14:textId="77777777" w:rsidR="004E4E09" w:rsidRDefault="004E4E09" w:rsidP="004E4E09">
      <w:pPr>
        <w:pStyle w:val="code0"/>
        <w:ind w:firstLineChars="200" w:firstLine="400"/>
        <w:rPr>
          <w:highlight w:val="yellow"/>
        </w:rPr>
      </w:pPr>
      <w:r>
        <w:rPr>
          <w:highlight w:val="yellow"/>
        </w:rPr>
        <w:t>unsigned int(8) association_info_type;</w:t>
      </w:r>
    </w:p>
    <w:p w14:paraId="6ACFC2CD" w14:textId="77777777" w:rsidR="004E4E09" w:rsidRDefault="004E4E09" w:rsidP="004E4E09">
      <w:pPr>
        <w:pStyle w:val="code0"/>
        <w:ind w:firstLineChars="200" w:firstLine="400"/>
        <w:rPr>
          <w:highlight w:val="yellow"/>
        </w:rPr>
      </w:pPr>
      <w:r>
        <w:rPr>
          <w:highlight w:val="yellow"/>
        </w:rPr>
        <w:lastRenderedPageBreak/>
        <w:t>unsigned int(1) presentation_flag;</w:t>
      </w:r>
    </w:p>
    <w:p w14:paraId="3F711AA0" w14:textId="77777777" w:rsidR="004E4E09" w:rsidRDefault="004E4E09" w:rsidP="004E4E09">
      <w:pPr>
        <w:pStyle w:val="code0"/>
        <w:ind w:firstLineChars="200" w:firstLine="400"/>
        <w:rPr>
          <w:highlight w:val="yellow"/>
        </w:rPr>
      </w:pPr>
      <w:r>
        <w:rPr>
          <w:highlight w:val="yellow"/>
        </w:rPr>
        <w:t>unsigned int(1) lang_flag;</w:t>
      </w:r>
    </w:p>
    <w:p w14:paraId="71173208" w14:textId="77777777" w:rsidR="004E4E09" w:rsidRDefault="004E4E09" w:rsidP="004E4E09">
      <w:pPr>
        <w:pStyle w:val="code0"/>
        <w:ind w:firstLineChars="200" w:firstLine="400"/>
        <w:rPr>
          <w:highlight w:val="yellow"/>
        </w:rPr>
      </w:pPr>
      <w:r>
        <w:rPr>
          <w:highlight w:val="yellow"/>
        </w:rPr>
        <w:t>bit(</w:t>
      </w:r>
      <w:r>
        <w:rPr>
          <w:rFonts w:eastAsia="SimSun" w:hint="eastAsia"/>
          <w:highlight w:val="yellow"/>
          <w:lang w:val="en-US" w:eastAsia="zh-CN"/>
        </w:rPr>
        <w:t>6</w:t>
      </w:r>
      <w:r>
        <w:rPr>
          <w:highlight w:val="yellow"/>
        </w:rPr>
        <w:t>) reserved;</w:t>
      </w:r>
    </w:p>
    <w:p w14:paraId="21E748CE" w14:textId="77777777" w:rsidR="004E4E09" w:rsidRDefault="004E4E09" w:rsidP="004E4E09">
      <w:pPr>
        <w:pStyle w:val="code0"/>
        <w:ind w:firstLineChars="200" w:firstLine="400"/>
        <w:rPr>
          <w:highlight w:val="yellow"/>
        </w:rPr>
      </w:pPr>
      <w:r>
        <w:rPr>
          <w:highlight w:val="yellow"/>
        </w:rPr>
        <w:t>unsigned int(8) num_info_entry;</w:t>
      </w:r>
    </w:p>
    <w:p w14:paraId="40E0CFE4" w14:textId="77777777" w:rsidR="004E4E09" w:rsidRDefault="004E4E09" w:rsidP="004E4E09">
      <w:pPr>
        <w:pStyle w:val="code0"/>
        <w:ind w:firstLineChars="200" w:firstLine="400"/>
        <w:rPr>
          <w:highlight w:val="yellow"/>
        </w:rPr>
      </w:pPr>
      <w:r>
        <w:rPr>
          <w:highlight w:val="yellow"/>
        </w:rPr>
        <w:t>for(i=0; i&lt;num_info_entry; i++){</w:t>
      </w:r>
    </w:p>
    <w:p w14:paraId="0B943B7E" w14:textId="77777777" w:rsidR="004E4E09" w:rsidRDefault="004E4E09" w:rsidP="004E4E09">
      <w:pPr>
        <w:pStyle w:val="code0"/>
        <w:ind w:firstLineChars="200" w:firstLine="400"/>
        <w:rPr>
          <w:highlight w:val="yellow"/>
        </w:rPr>
      </w:pPr>
      <w:r>
        <w:rPr>
          <w:highlight w:val="yellow"/>
        </w:rPr>
        <w:t xml:space="preserve">   if(language_flag == 1){</w:t>
      </w:r>
    </w:p>
    <w:p w14:paraId="50BB0632" w14:textId="77777777" w:rsidR="004E4E09" w:rsidRDefault="004E4E09" w:rsidP="004E4E09">
      <w:pPr>
        <w:pStyle w:val="code0"/>
        <w:ind w:firstLineChars="200" w:firstLine="400"/>
      </w:pPr>
      <w:r>
        <w:t xml:space="preserve">      utf8string lang;</w:t>
      </w:r>
    </w:p>
    <w:p w14:paraId="31E99990" w14:textId="77777777" w:rsidR="004E4E09" w:rsidRDefault="004E4E09" w:rsidP="004E4E09">
      <w:pPr>
        <w:pStyle w:val="code0"/>
        <w:ind w:firstLineChars="400" w:firstLine="800"/>
      </w:pPr>
      <w:r>
        <w:t>}</w:t>
      </w:r>
    </w:p>
    <w:p w14:paraId="69B4E447" w14:textId="77777777" w:rsidR="004E4E09" w:rsidRDefault="004E4E09" w:rsidP="004E4E09">
      <w:pPr>
        <w:pStyle w:val="code0"/>
        <w:ind w:firstLineChars="200" w:firstLine="400"/>
        <w:rPr>
          <w:highlight w:val="yellow"/>
        </w:rPr>
      </w:pPr>
      <w:r>
        <w:tab/>
      </w:r>
      <w:r>
        <w:rPr>
          <w:highlight w:val="yellow"/>
        </w:rPr>
        <w:t>utf8string association_info_string;</w:t>
      </w:r>
    </w:p>
    <w:p w14:paraId="5BA6761F" w14:textId="77777777" w:rsidR="004E4E09" w:rsidRDefault="004E4E09" w:rsidP="004E4E09">
      <w:pPr>
        <w:pStyle w:val="code0"/>
        <w:ind w:firstLineChars="200" w:firstLine="400"/>
      </w:pPr>
      <w:r>
        <w:rPr>
          <w:highlight w:val="yellow"/>
        </w:rPr>
        <w:t>}</w:t>
      </w:r>
      <w:r>
        <w:rPr>
          <w:highlight w:val="yellow"/>
        </w:rPr>
        <w:br/>
      </w:r>
      <w:r>
        <w:tab/>
      </w:r>
      <w:r>
        <w:rPr>
          <w:strike/>
          <w:highlight w:val="yellow"/>
        </w:rPr>
        <w:t>utf8string name;</w:t>
      </w:r>
      <w:r>
        <w:rPr>
          <w:strike/>
          <w:highlight w:val="yellow"/>
        </w:rPr>
        <w:br/>
      </w:r>
      <w:r>
        <w:rPr>
          <w:strike/>
          <w:highlight w:val="yellow"/>
        </w:rPr>
        <w:tab/>
        <w:t>utf8string description;</w:t>
      </w:r>
      <w:r>
        <w:rPr>
          <w:strike/>
          <w:highlight w:val="yellow"/>
        </w:rPr>
        <w:br/>
      </w:r>
      <w:r>
        <w:rPr>
          <w:strike/>
          <w:highlight w:val="yellow"/>
        </w:rPr>
        <w:tab/>
        <w:t>utf8string tags;</w:t>
      </w:r>
      <w:r>
        <w:br/>
        <w:t>}</w:t>
      </w:r>
      <w:r>
        <w:br/>
      </w:r>
    </w:p>
    <w:p w14:paraId="1C0E668B" w14:textId="77777777" w:rsidR="004E4E09" w:rsidRDefault="004E4E09" w:rsidP="004E4E09">
      <w:pPr>
        <w:pStyle w:val="Heading3"/>
        <w:tabs>
          <w:tab w:val="left" w:pos="880"/>
        </w:tabs>
        <w:ind w:left="0"/>
        <w:rPr>
          <w:sz w:val="22"/>
          <w:szCs w:val="22"/>
        </w:rPr>
      </w:pPr>
      <w:bookmarkStart w:id="503" w:name="_Toc205198210"/>
      <w:r>
        <w:rPr>
          <w:sz w:val="22"/>
          <w:szCs w:val="22"/>
        </w:rPr>
        <w:t>Semantics</w:t>
      </w:r>
      <w:bookmarkEnd w:id="503"/>
    </w:p>
    <w:p w14:paraId="6F80AFD2" w14:textId="77777777" w:rsidR="004E4E09" w:rsidRDefault="004E4E09" w:rsidP="004E4E09">
      <w:pPr>
        <w:rPr>
          <w:rFonts w:ascii="Cambria" w:eastAsia="MS Mincho" w:hAnsi="Cambria"/>
          <w:highlight w:val="yellow"/>
          <w:lang w:eastAsia="zh-CN" w:bidi="ar"/>
        </w:rPr>
      </w:pPr>
      <w:r>
        <w:rPr>
          <w:rFonts w:ascii="Courier New" w:eastAsia="MS Mincho" w:hAnsi="Courier New"/>
          <w:highlight w:val="yellow"/>
          <w:lang w:eastAsia="zh-CN" w:bidi="ar"/>
        </w:rPr>
        <w:t>association_info_type</w:t>
      </w:r>
      <w:r>
        <w:rPr>
          <w:rFonts w:ascii="Courier New" w:eastAsia="MS Mincho" w:hAnsi="Courier New" w:hint="eastAsia"/>
          <w:highlight w:val="yellow"/>
          <w:lang w:eastAsia="zh-CN" w:bidi="ar"/>
        </w:rPr>
        <w:t xml:space="preserve"> </w:t>
      </w:r>
      <w:r>
        <w:rPr>
          <w:rFonts w:ascii="Cambria" w:eastAsia="MS Mincho" w:hAnsi="Cambria"/>
          <w:highlight w:val="yellow"/>
          <w:lang w:eastAsia="zh-CN" w:bidi="ar"/>
        </w:rPr>
        <w:t xml:space="preserve">is </w:t>
      </w:r>
      <w:r>
        <w:rPr>
          <w:rFonts w:ascii="Cambria" w:eastAsia="MS Mincho" w:hAnsi="Cambria" w:hint="eastAsia"/>
          <w:highlight w:val="yellow"/>
          <w:lang w:eastAsia="zh-CN" w:bidi="ar"/>
        </w:rPr>
        <w:t xml:space="preserve">an integer </w:t>
      </w:r>
      <w:r>
        <w:rPr>
          <w:rFonts w:ascii="Cambria" w:eastAsia="MS Mincho" w:hAnsi="Cambria"/>
          <w:highlight w:val="yellow"/>
          <w:lang w:eastAsia="zh-CN" w:bidi="ar"/>
        </w:rPr>
        <w:t>value that specifies</w:t>
      </w:r>
      <w:r>
        <w:rPr>
          <w:rFonts w:ascii="Cambria" w:eastAsia="MS Mincho" w:hAnsi="Cambria" w:hint="eastAsia"/>
          <w:highlight w:val="yellow"/>
          <w:lang w:eastAsia="zh-CN" w:bidi="ar"/>
        </w:rPr>
        <w:t xml:space="preserve"> the information type of the associated string. When equals to 0,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indicates user defined description of the corresponding </w:t>
      </w:r>
      <w:r>
        <w:rPr>
          <w:rFonts w:ascii="Cambria" w:eastAsia="MS Mincho" w:hAnsi="Cambria"/>
          <w:highlight w:val="yellow"/>
          <w:lang w:eastAsia="zh-CN" w:bidi="ar"/>
        </w:rPr>
        <w:t>item(s) or entity group(s)</w:t>
      </w:r>
      <w:r>
        <w:rPr>
          <w:rFonts w:ascii="Cambria" w:eastAsia="MS Mincho" w:hAnsi="Cambria" w:hint="eastAsia"/>
          <w:highlight w:val="yellow"/>
          <w:lang w:eastAsia="zh-CN" w:bidi="ar"/>
        </w:rPr>
        <w:t xml:space="preserve">; when equals to 1,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indicates text recognition information of the corresponding </w:t>
      </w:r>
      <w:r>
        <w:rPr>
          <w:rFonts w:ascii="Cambria" w:eastAsia="MS Mincho" w:hAnsi="Cambria"/>
          <w:highlight w:val="yellow"/>
          <w:lang w:eastAsia="zh-CN" w:bidi="ar"/>
        </w:rPr>
        <w:t>item(s) or entity group(s)</w:t>
      </w:r>
      <w:r>
        <w:rPr>
          <w:rFonts w:ascii="Cambria" w:eastAsia="MS Mincho" w:hAnsi="Cambria" w:hint="eastAsia"/>
          <w:highlight w:val="yellow"/>
          <w:lang w:eastAsia="zh-CN" w:bidi="ar"/>
        </w:rPr>
        <w:t xml:space="preserve">; when equals to 2,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indicates object recognition information of the corresponding </w:t>
      </w:r>
      <w:r>
        <w:rPr>
          <w:rFonts w:ascii="Cambria" w:eastAsia="MS Mincho" w:hAnsi="Cambria"/>
          <w:highlight w:val="yellow"/>
          <w:lang w:eastAsia="zh-CN" w:bidi="ar"/>
        </w:rPr>
        <w:t>item(s) or entity group(s)</w:t>
      </w:r>
      <w:r>
        <w:rPr>
          <w:rFonts w:ascii="Cambria" w:eastAsia="MS Mincho" w:hAnsi="Cambria" w:hint="eastAsia"/>
          <w:highlight w:val="yellow"/>
          <w:lang w:eastAsia="zh-CN" w:bidi="ar"/>
        </w:rPr>
        <w:t xml:space="preserve">; when equals to 3,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indicates scene understanding information of the corresponding </w:t>
      </w:r>
      <w:r>
        <w:rPr>
          <w:rFonts w:ascii="Cambria" w:eastAsia="MS Mincho" w:hAnsi="Cambria"/>
          <w:highlight w:val="yellow"/>
          <w:lang w:eastAsia="zh-CN" w:bidi="ar"/>
        </w:rPr>
        <w:t>item(s) or entity group(s)</w:t>
      </w:r>
      <w:r>
        <w:rPr>
          <w:rFonts w:ascii="Cambria" w:eastAsia="MS Mincho" w:hAnsi="Cambria" w:hint="eastAsia"/>
          <w:highlight w:val="yellow"/>
          <w:lang w:eastAsia="zh-CN" w:bidi="ar"/>
        </w:rPr>
        <w:t>. Other values are reserved.</w:t>
      </w:r>
    </w:p>
    <w:p w14:paraId="36E5F683" w14:textId="77777777" w:rsidR="004E4E09" w:rsidRDefault="004E4E09" w:rsidP="004E4E09">
      <w:pPr>
        <w:rPr>
          <w:rFonts w:ascii="Cambria" w:eastAsia="MS Mincho" w:hAnsi="Cambria"/>
          <w:highlight w:val="yellow"/>
          <w:lang w:eastAsia="zh-CN" w:bidi="ar"/>
        </w:rPr>
      </w:pPr>
      <w:r>
        <w:rPr>
          <w:rFonts w:ascii="Courier New" w:eastAsia="MS Mincho" w:hAnsi="Courier New"/>
          <w:highlight w:val="yellow"/>
          <w:lang w:eastAsia="zh-CN" w:bidi="ar"/>
        </w:rPr>
        <w:t>presentation_flag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equals to 1 specifies that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shall be presented with the corresponding image; equals to 0 specifies that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shall not be presented with the corresponding image.</w:t>
      </w:r>
    </w:p>
    <w:p w14:paraId="2F2ED6BC" w14:textId="77777777" w:rsidR="004E4E09" w:rsidRDefault="004E4E09" w:rsidP="004E4E09">
      <w:pPr>
        <w:rPr>
          <w:rFonts w:ascii="Cambria" w:eastAsia="MS Mincho" w:hAnsi="Cambria"/>
          <w:highlight w:val="yellow"/>
          <w:lang w:eastAsia="zh-CN" w:bidi="ar"/>
        </w:rPr>
      </w:pPr>
      <w:r>
        <w:rPr>
          <w:rFonts w:ascii="Courier New" w:eastAsia="MS Mincho" w:hAnsi="Courier New" w:hint="eastAsia"/>
          <w:highlight w:val="yellow"/>
          <w:lang w:eastAsia="zh-CN" w:bidi="ar"/>
        </w:rPr>
        <w:t>lang</w:t>
      </w:r>
      <w:r>
        <w:rPr>
          <w:rFonts w:ascii="Courier New" w:eastAsia="MS Mincho" w:hAnsi="Courier New"/>
          <w:highlight w:val="yellow"/>
          <w:lang w:eastAsia="zh-CN" w:bidi="ar"/>
        </w:rPr>
        <w:t>_flag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equals to 1 specifies that </w:t>
      </w:r>
      <w:r>
        <w:rPr>
          <w:rFonts w:ascii="Courier New" w:eastAsia="MS Mincho" w:hAnsi="Courier New"/>
          <w:highlight w:val="yellow"/>
          <w:lang w:val="en-GB" w:eastAsia="zh-CN" w:bidi="ar"/>
        </w:rPr>
        <w:t>lang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shall be indicated; equals to 0 specifies that </w:t>
      </w:r>
      <w:r>
        <w:rPr>
          <w:rFonts w:ascii="Courier New" w:eastAsia="MS Mincho" w:hAnsi="Courier New"/>
          <w:highlight w:val="yellow"/>
          <w:lang w:val="en-GB" w:eastAsia="zh-CN" w:bidi="ar"/>
        </w:rPr>
        <w:t>lang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shall not be indicated.</w:t>
      </w:r>
    </w:p>
    <w:p w14:paraId="32F0A74A" w14:textId="77777777" w:rsidR="004E4E09" w:rsidRDefault="004E4E09" w:rsidP="004E4E09">
      <w:pPr>
        <w:rPr>
          <w:rFonts w:ascii="Cambria" w:eastAsia="MS Mincho" w:hAnsi="Cambria"/>
          <w:highlight w:val="yellow"/>
          <w:lang w:eastAsia="zh-CN" w:bidi="ar"/>
        </w:rPr>
      </w:pPr>
      <w:r>
        <w:rPr>
          <w:rFonts w:ascii="Courier New" w:eastAsia="MS Mincho" w:hAnsi="Courier New"/>
          <w:highlight w:val="yellow"/>
          <w:lang w:eastAsia="zh-CN" w:bidi="ar"/>
        </w:rPr>
        <w:t>num_info_entry</w:t>
      </w:r>
      <w:r>
        <w:rPr>
          <w:rFonts w:ascii="Cambria" w:eastAsia="MS Mincho" w:hAnsi="Cambria" w:hint="eastAsia"/>
          <w:highlight w:val="yellow"/>
          <w:lang w:eastAsia="zh-CN" w:bidi="ar"/>
        </w:rPr>
        <w:t xml:space="preserve"> indicates the number of associated info entries.</w:t>
      </w:r>
    </w:p>
    <w:p w14:paraId="554E962D" w14:textId="77777777" w:rsidR="004E4E09" w:rsidRDefault="004E4E09" w:rsidP="004E4E09">
      <w:pPr>
        <w:pStyle w:val="NormalWeb"/>
        <w:spacing w:before="0" w:after="220" w:afterAutospacing="0" w:line="240" w:lineRule="auto"/>
        <w:contextualSpacing/>
        <w:jc w:val="both"/>
        <w:rPr>
          <w:rFonts w:ascii="Cambria" w:eastAsia="MS Mincho" w:hAnsi="Cambria"/>
          <w:highlight w:val="yellow"/>
          <w:lang w:eastAsia="zh-CN" w:bidi="ar"/>
        </w:rPr>
      </w:pPr>
      <w:r>
        <w:rPr>
          <w:rFonts w:ascii="Courier New" w:eastAsia="MS Mincho" w:hAnsi="Courier New"/>
          <w:lang w:eastAsia="zh-CN" w:bidi="ar"/>
        </w:rPr>
        <w:t>lang</w:t>
      </w:r>
      <w:r>
        <w:rPr>
          <w:rFonts w:ascii="Cambria" w:eastAsia="MS Mincho" w:hAnsi="Cambria"/>
          <w:lang w:eastAsia="zh-CN" w:bidi="ar"/>
        </w:rPr>
        <w:t xml:space="preserve"> is a character string containing an RFC 5646 compliant language tag string, such as "en-US", "fr-FR", or "zh-CN“, representing the language of the text contained in </w:t>
      </w:r>
      <w:r>
        <w:rPr>
          <w:rFonts w:ascii="Courier New" w:eastAsia="MS Mincho" w:hAnsi="Courier New"/>
          <w:lang w:eastAsia="zh-CN" w:bidi="ar"/>
        </w:rPr>
        <w:t>name</w:t>
      </w:r>
      <w:r>
        <w:rPr>
          <w:rFonts w:ascii="Cambria" w:eastAsia="MS Mincho" w:hAnsi="Cambria"/>
          <w:lang w:eastAsia="zh-CN" w:bidi="ar"/>
        </w:rPr>
        <w:t xml:space="preserve">, </w:t>
      </w:r>
      <w:r>
        <w:rPr>
          <w:rFonts w:ascii="Courier New" w:eastAsia="MS Mincho" w:hAnsi="Courier New"/>
          <w:lang w:eastAsia="zh-CN" w:bidi="ar"/>
        </w:rPr>
        <w:t>description</w:t>
      </w:r>
      <w:r>
        <w:rPr>
          <w:rFonts w:ascii="Cambria" w:eastAsia="MS Mincho" w:hAnsi="Cambria"/>
          <w:lang w:eastAsia="zh-CN" w:bidi="ar"/>
        </w:rPr>
        <w:t xml:space="preserve"> and </w:t>
      </w:r>
      <w:r>
        <w:rPr>
          <w:rFonts w:ascii="Courier New" w:eastAsia="MS Mincho" w:hAnsi="Courier New"/>
          <w:lang w:eastAsia="zh-CN" w:bidi="ar"/>
        </w:rPr>
        <w:t>tags</w:t>
      </w:r>
      <w:r>
        <w:rPr>
          <w:rFonts w:ascii="Cambria" w:eastAsia="MS Mincho" w:hAnsi="Cambria"/>
          <w:lang w:eastAsia="zh-CN" w:bidi="ar"/>
        </w:rPr>
        <w:t xml:space="preserve">. When </w:t>
      </w:r>
      <w:r>
        <w:rPr>
          <w:rFonts w:ascii="Courier New" w:eastAsia="MS Mincho" w:hAnsi="Courier New"/>
          <w:lang w:eastAsia="zh-CN" w:bidi="ar"/>
        </w:rPr>
        <w:t xml:space="preserve">lang </w:t>
      </w:r>
      <w:r>
        <w:rPr>
          <w:rFonts w:ascii="Cambria" w:eastAsia="Malgun Gothic" w:hAnsi="Cambria"/>
          <w:lang w:eastAsia="zh-CN" w:bidi="ar"/>
        </w:rPr>
        <w:t>is empty, the language is unknown/undefined.</w:t>
      </w:r>
    </w:p>
    <w:p w14:paraId="42E42373" w14:textId="77777777" w:rsidR="004E4E09" w:rsidRDefault="004E4E09" w:rsidP="004E4E09">
      <w:pPr>
        <w:rPr>
          <w:rFonts w:ascii="Courier New" w:eastAsia="MS Mincho" w:hAnsi="Courier New"/>
          <w:highlight w:val="yellow"/>
          <w:lang w:eastAsia="zh-CN" w:bidi="ar"/>
        </w:rPr>
      </w:pPr>
      <w:r>
        <w:rPr>
          <w:rFonts w:ascii="Courier New" w:eastAsia="MS Mincho" w:hAnsi="Courier New"/>
          <w:highlight w:val="yellow"/>
          <w:lang w:eastAsia="zh-CN" w:bidi="ar"/>
        </w:rPr>
        <w:t>association_info_string</w:t>
      </w:r>
      <w:r>
        <w:rPr>
          <w:rFonts w:ascii="Cambria" w:eastAsia="MS Mincho" w:hAnsi="Cambria" w:hint="eastAsia"/>
          <w:highlight w:val="yellow"/>
          <w:lang w:eastAsia="zh-CN" w:bidi="ar"/>
        </w:rPr>
        <w:t xml:space="preserve"> is a null-terminated UTF-8 character string containing human readable text of the corresponding </w:t>
      </w:r>
      <w:r>
        <w:rPr>
          <w:rFonts w:ascii="Courier New" w:eastAsia="MS Mincho" w:hAnsi="Courier New"/>
          <w:highlight w:val="yellow"/>
          <w:lang w:eastAsia="zh-CN" w:bidi="ar"/>
        </w:rPr>
        <w:t>association_info_type</w:t>
      </w:r>
      <w:r>
        <w:rPr>
          <w:rFonts w:ascii="Courier New" w:eastAsia="MS Mincho" w:hAnsi="Courier New" w:hint="eastAsia"/>
          <w:highlight w:val="yellow"/>
          <w:lang w:eastAsia="zh-CN" w:bidi="ar"/>
        </w:rPr>
        <w:t>.</w:t>
      </w:r>
    </w:p>
    <w:p w14:paraId="4530CA38" w14:textId="77777777" w:rsidR="004E4E09" w:rsidRDefault="004E4E09" w:rsidP="004E4E09">
      <w:pPr>
        <w:pStyle w:val="NormalWeb"/>
        <w:spacing w:before="0" w:after="220" w:afterAutospacing="0" w:line="240" w:lineRule="auto"/>
        <w:ind w:left="720" w:hanging="360"/>
        <w:contextualSpacing/>
        <w:jc w:val="both"/>
        <w:rPr>
          <w:rFonts w:ascii="Cambria" w:eastAsia="MS Mincho" w:hAnsi="Cambria"/>
          <w:strike/>
          <w:highlight w:val="yellow"/>
        </w:rPr>
      </w:pPr>
      <w:r>
        <w:rPr>
          <w:rFonts w:ascii="Courier New" w:eastAsia="MS Mincho" w:hAnsi="Courier New"/>
          <w:strike/>
          <w:highlight w:val="yellow"/>
          <w:lang w:eastAsia="zh-CN" w:bidi="ar"/>
        </w:rPr>
        <w:t xml:space="preserve">name </w:t>
      </w:r>
      <w:r>
        <w:rPr>
          <w:rFonts w:ascii="Cambria" w:eastAsia="MS Mincho" w:hAnsi="Cambria"/>
          <w:strike/>
          <w:highlight w:val="yellow"/>
          <w:lang w:eastAsia="zh-CN" w:bidi="ar"/>
        </w:rPr>
        <w:t>is a null-terminated UTF-8 character string containing human readable name for the item or group of entities. If not present (an empty string is supplied) no name is provided.</w:t>
      </w:r>
    </w:p>
    <w:p w14:paraId="7BCA9F35" w14:textId="77777777" w:rsidR="004E4E09" w:rsidRDefault="004E4E09" w:rsidP="004E4E09">
      <w:pPr>
        <w:pStyle w:val="NormalWeb"/>
        <w:spacing w:before="0" w:after="220" w:afterAutospacing="0" w:line="240" w:lineRule="auto"/>
        <w:ind w:left="720" w:hanging="360"/>
        <w:contextualSpacing/>
        <w:jc w:val="both"/>
        <w:rPr>
          <w:rFonts w:ascii="Cambria" w:eastAsia="MS Mincho" w:hAnsi="Cambria"/>
          <w:strike/>
          <w:highlight w:val="yellow"/>
        </w:rPr>
      </w:pPr>
      <w:r>
        <w:rPr>
          <w:rFonts w:ascii="Courier New" w:eastAsia="MS Mincho" w:hAnsi="Courier New"/>
          <w:strike/>
          <w:highlight w:val="yellow"/>
          <w:lang w:eastAsia="zh-CN" w:bidi="ar"/>
        </w:rPr>
        <w:t xml:space="preserve">description </w:t>
      </w:r>
      <w:r>
        <w:rPr>
          <w:rFonts w:ascii="Cambria" w:eastAsia="MS Mincho" w:hAnsi="Cambria"/>
          <w:strike/>
          <w:highlight w:val="yellow"/>
          <w:lang w:eastAsia="zh-CN" w:bidi="ar"/>
        </w:rPr>
        <w:t>is a null-terminated UTF-8 character string containing human readable description of the item or group of entities. If not present (an empty string is supplied) no description is provided.</w:t>
      </w:r>
    </w:p>
    <w:p w14:paraId="274A9E6E" w14:textId="77777777" w:rsidR="004E4E09" w:rsidRDefault="004E4E09" w:rsidP="004E4E09">
      <w:pPr>
        <w:pStyle w:val="NormalWeb"/>
        <w:spacing w:before="0" w:after="220" w:afterAutospacing="0" w:line="240" w:lineRule="auto"/>
        <w:ind w:left="720" w:hanging="360"/>
        <w:contextualSpacing/>
        <w:jc w:val="both"/>
        <w:rPr>
          <w:rFonts w:ascii="Cambria" w:eastAsia="MS Mincho" w:hAnsi="Cambria"/>
          <w:strike/>
          <w:highlight w:val="yellow"/>
        </w:rPr>
      </w:pPr>
      <w:r>
        <w:rPr>
          <w:rFonts w:ascii="Courier New" w:eastAsia="MS Mincho" w:hAnsi="Courier New"/>
          <w:strike/>
          <w:highlight w:val="yellow"/>
          <w:lang w:eastAsia="zh-CN" w:bidi="ar"/>
        </w:rPr>
        <w:lastRenderedPageBreak/>
        <w:t xml:space="preserve">tags </w:t>
      </w:r>
      <w:r>
        <w:rPr>
          <w:rFonts w:ascii="Cambria" w:eastAsia="MS Mincho" w:hAnsi="Cambria"/>
          <w:strike/>
          <w:highlight w:val="yellow"/>
          <w:lang w:eastAsia="zh-CN" w:bidi="ar"/>
        </w:rPr>
        <w:t>is a null-terminated UTF-8 character string containing comma-separated user-defined tags related to the item(s). If not present (an empty string is supplied) no tags is provided.</w:t>
      </w:r>
    </w:p>
    <w:p w14:paraId="74ACA445" w14:textId="77777777" w:rsidR="004E4E09" w:rsidRDefault="004E4E09" w:rsidP="004E4E09">
      <w:pPr>
        <w:pStyle w:val="Heading4"/>
        <w:tabs>
          <w:tab w:val="left" w:pos="1021"/>
          <w:tab w:val="left" w:pos="1140"/>
          <w:tab w:val="left" w:pos="1360"/>
        </w:tabs>
        <w:ind w:left="0" w:firstLine="0"/>
      </w:pPr>
      <w:r>
        <w:t>User description sample group</w:t>
      </w:r>
    </w:p>
    <w:p w14:paraId="1E26E1C1" w14:textId="77777777" w:rsidR="004E4E09" w:rsidRDefault="004E4E09" w:rsidP="004E4E09">
      <w:pPr>
        <w:pStyle w:val="Heading5"/>
        <w:tabs>
          <w:tab w:val="left" w:pos="1021"/>
        </w:tabs>
        <w:ind w:left="0" w:firstLine="0"/>
      </w:pPr>
      <w:r>
        <w:t>Definition</w:t>
      </w:r>
    </w:p>
    <w:p w14:paraId="54AF7829" w14:textId="77777777" w:rsidR="004E4E09" w:rsidRDefault="004E4E09" w:rsidP="004E4E09">
      <w:pPr>
        <w:spacing w:beforeAutospacing="1" w:after="240" w:line="240" w:lineRule="atLeast"/>
        <w:jc w:val="both"/>
        <w:rPr>
          <w:rFonts w:ascii="Cambria" w:eastAsia="MS Mincho" w:hAnsi="Cambria"/>
          <w:lang w:eastAsia="zh-CN" w:bidi="ar"/>
        </w:rPr>
      </w:pPr>
      <w:r>
        <w:rPr>
          <w:rFonts w:ascii="Cambria" w:eastAsia="MS Mincho" w:hAnsi="Cambria"/>
          <w:lang w:eastAsia="zh-CN" w:bidi="ar"/>
        </w:rPr>
        <w:t>The user description (</w:t>
      </w:r>
      <w:r>
        <w:rPr>
          <w:rStyle w:val="15"/>
          <w:rFonts w:eastAsia="MS Mincho" w:cs="Times New Roman"/>
          <w:lang w:eastAsia="zh-CN" w:bidi="ar"/>
        </w:rPr>
        <w:t>'udes'</w:t>
      </w:r>
      <w:r>
        <w:rPr>
          <w:rFonts w:ascii="Cambria" w:eastAsia="MS Mincho" w:hAnsi="Cambria"/>
          <w:lang w:eastAsia="zh-CN" w:bidi="ar"/>
        </w:rPr>
        <w:t>) sample grouping allows associating user-defined</w:t>
      </w:r>
      <w:r>
        <w:rPr>
          <w:rFonts w:ascii="Cambria" w:eastAsia="MS Mincho" w:hAnsi="Cambria" w:hint="eastAsia"/>
          <w:lang w:eastAsia="zh-CN" w:bidi="ar"/>
        </w:rPr>
        <w:t xml:space="preserve"> </w:t>
      </w:r>
      <w:r>
        <w:rPr>
          <w:rFonts w:ascii="Cambria" w:eastAsia="MS Mincho" w:hAnsi="Cambria" w:hint="eastAsia"/>
          <w:highlight w:val="yellow"/>
          <w:lang w:eastAsia="zh-CN" w:bidi="ar"/>
        </w:rPr>
        <w:t xml:space="preserve">information </w:t>
      </w:r>
      <w:r>
        <w:rPr>
          <w:rFonts w:ascii="Cambria" w:eastAsia="MS Mincho" w:hAnsi="Cambria"/>
          <w:lang w:eastAsia="zh-CN" w:bidi="ar"/>
        </w:rPr>
        <w:t xml:space="preserve"> </w:t>
      </w:r>
      <w:r>
        <w:rPr>
          <w:rFonts w:ascii="Cambria" w:eastAsia="MS Mincho" w:hAnsi="Cambria"/>
          <w:strike/>
          <w:highlight w:val="yellow"/>
          <w:lang w:eastAsia="zh-CN" w:bidi="ar"/>
        </w:rPr>
        <w:t>annotations, such as a name, a description or tags</w:t>
      </w:r>
      <w:r>
        <w:rPr>
          <w:rFonts w:ascii="Cambria" w:eastAsia="MS Mincho" w:hAnsi="Cambria"/>
          <w:lang w:eastAsia="zh-CN" w:bidi="ar"/>
        </w:rPr>
        <w:t xml:space="preserve">, with a group of samples or with a region within a sample. </w:t>
      </w:r>
    </w:p>
    <w:p w14:paraId="6AA1AEEF" w14:textId="77777777" w:rsidR="004E4E09" w:rsidRDefault="004E4E09" w:rsidP="004E4E09">
      <w:pPr>
        <w:spacing w:beforeAutospacing="1" w:after="240" w:line="240" w:lineRule="atLeast"/>
        <w:jc w:val="both"/>
        <w:rPr>
          <w:rFonts w:ascii="Cambria" w:eastAsia="MS Mincho" w:hAnsi="Cambria"/>
        </w:rPr>
      </w:pPr>
      <w:r>
        <w:rPr>
          <w:rFonts w:ascii="Cambria" w:eastAsia="MS Mincho" w:hAnsi="Cambria"/>
          <w:lang w:eastAsia="zh-CN" w:bidi="ar"/>
        </w:rPr>
        <w:t xml:space="preserve">The association of a </w:t>
      </w:r>
      <w:r>
        <w:rPr>
          <w:rStyle w:val="16"/>
          <w:rFonts w:eastAsia="MS Mincho"/>
          <w:lang w:eastAsia="zh-CN" w:bidi="ar"/>
        </w:rPr>
        <w:t>UserDescriptionSampleGroupEntry</w:t>
      </w:r>
      <w:r>
        <w:rPr>
          <w:rFonts w:ascii="Cambria" w:eastAsia="MS Mincho" w:hAnsi="Cambria"/>
          <w:lang w:eastAsia="zh-CN" w:bidi="ar"/>
        </w:rPr>
        <w:t xml:space="preserve"> with a region within a sample is defined using a </w:t>
      </w:r>
      <w:r>
        <w:rPr>
          <w:rStyle w:val="15"/>
          <w:rFonts w:eastAsia="MS Mincho" w:cs="Times New Roman"/>
          <w:lang w:eastAsia="zh-CN" w:bidi="ar"/>
        </w:rPr>
        <w:t>SampleToRegionIdMappingEntry</w:t>
      </w:r>
      <w:r>
        <w:rPr>
          <w:rFonts w:ascii="Cambria" w:eastAsia="MS Mincho" w:hAnsi="Cambria"/>
          <w:lang w:eastAsia="zh-CN" w:bidi="ar"/>
        </w:rPr>
        <w:t xml:space="preserve"> of a sample-to-region-id-mapping sample grouping with an </w:t>
      </w:r>
      <w:r>
        <w:rPr>
          <w:rStyle w:val="16"/>
          <w:rFonts w:eastAsia="MS Mincho"/>
          <w:lang w:eastAsia="zh-CN" w:bidi="ar"/>
        </w:rPr>
        <w:t>annotation_container_type</w:t>
      </w:r>
      <w:r>
        <w:rPr>
          <w:rFonts w:ascii="Cambria" w:eastAsia="MS Mincho" w:hAnsi="Cambria"/>
          <w:lang w:eastAsia="zh-CN" w:bidi="ar"/>
        </w:rPr>
        <w:t xml:space="preserve"> equal to 1 and an </w:t>
      </w:r>
      <w:r>
        <w:rPr>
          <w:rStyle w:val="15"/>
          <w:rFonts w:eastAsia="MS Mincho" w:cs="Times New Roman"/>
          <w:lang w:eastAsia="zh-CN" w:bidi="ar"/>
        </w:rPr>
        <w:t>annotation_reference_type</w:t>
      </w:r>
      <w:r>
        <w:rPr>
          <w:rFonts w:ascii="Cambria" w:eastAsia="MS Mincho" w:hAnsi="Cambria"/>
          <w:lang w:eastAsia="zh-CN" w:bidi="ar"/>
        </w:rPr>
        <w:t xml:space="preserve"> equal to </w:t>
      </w:r>
      <w:r>
        <w:rPr>
          <w:rStyle w:val="15"/>
          <w:rFonts w:eastAsia="MS Mincho" w:cs="Times New Roman"/>
          <w:lang w:eastAsia="zh-CN" w:bidi="ar"/>
        </w:rPr>
        <w:t>'udes'</w:t>
      </w:r>
      <w:r>
        <w:rPr>
          <w:rFonts w:ascii="Cambria" w:eastAsia="MS Mincho" w:hAnsi="Cambria"/>
          <w:lang w:eastAsia="zh-CN" w:bidi="ar"/>
        </w:rPr>
        <w:t>.</w:t>
      </w:r>
    </w:p>
    <w:p w14:paraId="57C0F232" w14:textId="77777777" w:rsidR="004E4E09" w:rsidRDefault="004E4E09" w:rsidP="004E4E09">
      <w:pPr>
        <w:pStyle w:val="Heading5"/>
        <w:tabs>
          <w:tab w:val="left" w:pos="1021"/>
        </w:tabs>
        <w:ind w:left="0" w:firstLine="0"/>
      </w:pPr>
      <w:r>
        <w:t>Syntax</w:t>
      </w:r>
    </w:p>
    <w:p w14:paraId="20184D2B" w14:textId="77777777" w:rsidR="004E4E09" w:rsidRDefault="004E4E09" w:rsidP="004E4E09">
      <w:pPr>
        <w:pStyle w:val="code0"/>
        <w:ind w:firstLineChars="200" w:firstLine="400"/>
        <w:rPr>
          <w:highlight w:val="yellow"/>
        </w:rPr>
      </w:pPr>
      <w:r>
        <w:t>class UserDescriptionSampleGroupEntry ()</w:t>
      </w:r>
      <w:r>
        <w:br/>
        <w:t xml:space="preserve"> extends MetadataSampleGroupEntry (</w:t>
      </w:r>
      <w:r>
        <w:rPr>
          <w:rStyle w:val="markedcontent"/>
          <w:rFonts w:cs="Courier New"/>
        </w:rPr>
        <w:t>'</w:t>
      </w:r>
      <w:r>
        <w:t>udes</w:t>
      </w:r>
      <w:r>
        <w:rPr>
          <w:rStyle w:val="markedcontent"/>
          <w:rFonts w:cs="Courier New"/>
        </w:rPr>
        <w:t>'</w:t>
      </w:r>
      <w:r>
        <w:t>)</w:t>
      </w:r>
      <w:r>
        <w:br/>
        <w:t>{</w:t>
      </w:r>
      <w:r>
        <w:br/>
      </w:r>
      <w:r>
        <w:tab/>
      </w:r>
      <w:r>
        <w:rPr>
          <w:highlight w:val="yellow"/>
        </w:rPr>
        <w:t>unsigned int(8) association_info_type;</w:t>
      </w:r>
    </w:p>
    <w:p w14:paraId="5F553EC4" w14:textId="77777777" w:rsidR="004E4E09" w:rsidRDefault="004E4E09" w:rsidP="004E4E09">
      <w:pPr>
        <w:pStyle w:val="code0"/>
        <w:ind w:firstLineChars="200" w:firstLine="400"/>
        <w:rPr>
          <w:highlight w:val="yellow"/>
        </w:rPr>
      </w:pPr>
      <w:r>
        <w:rPr>
          <w:highlight w:val="yellow"/>
        </w:rPr>
        <w:t>unsigned int(1) presentation_flag;</w:t>
      </w:r>
    </w:p>
    <w:p w14:paraId="6455BE5E" w14:textId="77777777" w:rsidR="004E4E09" w:rsidRDefault="004E4E09" w:rsidP="004E4E09">
      <w:pPr>
        <w:pStyle w:val="code0"/>
        <w:ind w:firstLineChars="200" w:firstLine="400"/>
        <w:rPr>
          <w:highlight w:val="yellow"/>
        </w:rPr>
      </w:pPr>
      <w:r>
        <w:rPr>
          <w:highlight w:val="yellow"/>
        </w:rPr>
        <w:t>unsigned int(1) lang_flag;</w:t>
      </w:r>
    </w:p>
    <w:p w14:paraId="4874FBD5" w14:textId="77777777" w:rsidR="004E4E09" w:rsidRDefault="004E4E09" w:rsidP="004E4E09">
      <w:pPr>
        <w:pStyle w:val="code0"/>
        <w:ind w:firstLineChars="200" w:firstLine="400"/>
        <w:rPr>
          <w:highlight w:val="yellow"/>
        </w:rPr>
      </w:pPr>
      <w:r>
        <w:rPr>
          <w:highlight w:val="yellow"/>
        </w:rPr>
        <w:t>bit(</w:t>
      </w:r>
      <w:r>
        <w:rPr>
          <w:rFonts w:eastAsia="SimSun" w:hint="eastAsia"/>
          <w:highlight w:val="yellow"/>
          <w:lang w:val="en-US" w:eastAsia="zh-CN"/>
        </w:rPr>
        <w:t>6</w:t>
      </w:r>
      <w:r>
        <w:rPr>
          <w:highlight w:val="yellow"/>
        </w:rPr>
        <w:t>) reserved;</w:t>
      </w:r>
    </w:p>
    <w:p w14:paraId="4AEDF27F" w14:textId="77777777" w:rsidR="004E4E09" w:rsidRDefault="004E4E09" w:rsidP="004E4E09">
      <w:pPr>
        <w:pStyle w:val="code0"/>
        <w:ind w:firstLineChars="200" w:firstLine="400"/>
        <w:rPr>
          <w:highlight w:val="yellow"/>
        </w:rPr>
      </w:pPr>
      <w:r>
        <w:rPr>
          <w:highlight w:val="yellow"/>
        </w:rPr>
        <w:t>unsigned int(8) num_info_entry;</w:t>
      </w:r>
    </w:p>
    <w:p w14:paraId="257CBCFE" w14:textId="77777777" w:rsidR="004E4E09" w:rsidRDefault="004E4E09" w:rsidP="004E4E09">
      <w:pPr>
        <w:pStyle w:val="code0"/>
        <w:ind w:firstLineChars="200" w:firstLine="400"/>
        <w:rPr>
          <w:highlight w:val="yellow"/>
        </w:rPr>
      </w:pPr>
      <w:r>
        <w:rPr>
          <w:highlight w:val="yellow"/>
        </w:rPr>
        <w:t>for(i=0; i&lt;num_info_entry; i++){</w:t>
      </w:r>
    </w:p>
    <w:p w14:paraId="3D6B215C" w14:textId="77777777" w:rsidR="004E4E09" w:rsidRDefault="004E4E09" w:rsidP="004E4E09">
      <w:pPr>
        <w:pStyle w:val="code0"/>
        <w:ind w:firstLineChars="200" w:firstLine="400"/>
        <w:rPr>
          <w:highlight w:val="yellow"/>
        </w:rPr>
      </w:pPr>
      <w:r>
        <w:rPr>
          <w:highlight w:val="yellow"/>
        </w:rPr>
        <w:t xml:space="preserve">   if(language_flag == 1){</w:t>
      </w:r>
    </w:p>
    <w:p w14:paraId="51EB8C08" w14:textId="77777777" w:rsidR="004E4E09" w:rsidRDefault="004E4E09" w:rsidP="004E4E09">
      <w:pPr>
        <w:pStyle w:val="code0"/>
        <w:ind w:firstLineChars="200" w:firstLine="400"/>
      </w:pPr>
      <w:r>
        <w:t xml:space="preserve">      utf8string lang;</w:t>
      </w:r>
    </w:p>
    <w:p w14:paraId="5467DEEE" w14:textId="77777777" w:rsidR="004E4E09" w:rsidRDefault="004E4E09" w:rsidP="004E4E09">
      <w:pPr>
        <w:pStyle w:val="code0"/>
        <w:ind w:firstLineChars="400" w:firstLine="800"/>
      </w:pPr>
      <w:r>
        <w:t>}</w:t>
      </w:r>
    </w:p>
    <w:p w14:paraId="2FE02A00" w14:textId="77777777" w:rsidR="004E4E09" w:rsidRDefault="004E4E09" w:rsidP="004E4E09">
      <w:pPr>
        <w:pStyle w:val="code0"/>
        <w:ind w:firstLineChars="200" w:firstLine="400"/>
        <w:rPr>
          <w:highlight w:val="yellow"/>
        </w:rPr>
      </w:pPr>
      <w:r>
        <w:tab/>
      </w:r>
      <w:r>
        <w:rPr>
          <w:highlight w:val="yellow"/>
        </w:rPr>
        <w:t>utf8string association_info_string;</w:t>
      </w:r>
    </w:p>
    <w:p w14:paraId="45B81E29" w14:textId="77777777" w:rsidR="004E4E09" w:rsidRDefault="004E4E09" w:rsidP="004E4E09">
      <w:pPr>
        <w:pStyle w:val="code0"/>
      </w:pPr>
      <w:r>
        <w:rPr>
          <w:highlight w:val="yellow"/>
        </w:rPr>
        <w:t>}</w:t>
      </w:r>
      <w:r>
        <w:rPr>
          <w:highlight w:val="yellow"/>
        </w:rPr>
        <w:br/>
      </w:r>
      <w:r>
        <w:tab/>
      </w:r>
      <w:r>
        <w:rPr>
          <w:strike/>
          <w:highlight w:val="yellow"/>
        </w:rPr>
        <w:t>utf8string name;</w:t>
      </w:r>
      <w:r>
        <w:rPr>
          <w:strike/>
          <w:highlight w:val="yellow"/>
        </w:rPr>
        <w:br/>
      </w:r>
      <w:r>
        <w:rPr>
          <w:strike/>
          <w:highlight w:val="yellow"/>
        </w:rPr>
        <w:tab/>
        <w:t>utf8string description;</w:t>
      </w:r>
      <w:r>
        <w:rPr>
          <w:strike/>
          <w:highlight w:val="yellow"/>
        </w:rPr>
        <w:br/>
      </w:r>
      <w:r>
        <w:rPr>
          <w:strike/>
          <w:highlight w:val="yellow"/>
        </w:rPr>
        <w:tab/>
        <w:t>utf8string tags;</w:t>
      </w:r>
      <w:r>
        <w:br/>
        <w:t>}</w:t>
      </w:r>
    </w:p>
    <w:p w14:paraId="4369F4C5" w14:textId="77777777" w:rsidR="004E4E09" w:rsidRDefault="004E4E09" w:rsidP="004E4E09">
      <w:pPr>
        <w:pStyle w:val="Heading5"/>
        <w:tabs>
          <w:tab w:val="left" w:pos="1021"/>
        </w:tabs>
        <w:ind w:left="0" w:firstLine="0"/>
      </w:pPr>
      <w:r>
        <w:t>Semantics</w:t>
      </w:r>
    </w:p>
    <w:p w14:paraId="52DFF64B" w14:textId="77777777" w:rsidR="004E4E09" w:rsidRDefault="004E4E09" w:rsidP="004E4E09">
      <w:pPr>
        <w:rPr>
          <w:rFonts w:ascii="Cambria" w:eastAsia="MS Mincho" w:hAnsi="Cambria"/>
          <w:highlight w:val="yellow"/>
          <w:lang w:eastAsia="zh-CN" w:bidi="ar"/>
        </w:rPr>
      </w:pPr>
      <w:r>
        <w:rPr>
          <w:rFonts w:ascii="Courier New" w:eastAsia="MS Mincho" w:hAnsi="Courier New"/>
          <w:highlight w:val="yellow"/>
          <w:lang w:eastAsia="zh-CN" w:bidi="ar"/>
        </w:rPr>
        <w:t>association_info_type</w:t>
      </w:r>
      <w:r>
        <w:rPr>
          <w:rFonts w:ascii="Courier New" w:eastAsia="MS Mincho" w:hAnsi="Courier New" w:hint="eastAsia"/>
          <w:highlight w:val="yellow"/>
          <w:lang w:eastAsia="zh-CN" w:bidi="ar"/>
        </w:rPr>
        <w:t xml:space="preserve"> </w:t>
      </w:r>
      <w:r>
        <w:rPr>
          <w:rFonts w:ascii="Cambria" w:eastAsia="MS Mincho" w:hAnsi="Cambria"/>
          <w:highlight w:val="yellow"/>
          <w:lang w:eastAsia="zh-CN" w:bidi="ar"/>
        </w:rPr>
        <w:t xml:space="preserve">is </w:t>
      </w:r>
      <w:r>
        <w:rPr>
          <w:rFonts w:ascii="Cambria" w:eastAsia="MS Mincho" w:hAnsi="Cambria" w:hint="eastAsia"/>
          <w:highlight w:val="yellow"/>
          <w:lang w:eastAsia="zh-CN" w:bidi="ar"/>
        </w:rPr>
        <w:t xml:space="preserve">an integer </w:t>
      </w:r>
      <w:r>
        <w:rPr>
          <w:rFonts w:ascii="Cambria" w:eastAsia="MS Mincho" w:hAnsi="Cambria"/>
          <w:highlight w:val="yellow"/>
          <w:lang w:eastAsia="zh-CN" w:bidi="ar"/>
        </w:rPr>
        <w:t>value that specifies</w:t>
      </w:r>
      <w:r>
        <w:rPr>
          <w:rFonts w:ascii="Cambria" w:eastAsia="MS Mincho" w:hAnsi="Cambria" w:hint="eastAsia"/>
          <w:highlight w:val="yellow"/>
          <w:lang w:eastAsia="zh-CN" w:bidi="ar"/>
        </w:rPr>
        <w:t xml:space="preserve"> the information type of the associated string. When equals to 0,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indicates user defined description of the corresponding sample or the region within the sample; when equals to 1,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indicates text recognition information of the corresponding sample or the region within the sample; when equals to 2,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indicates object recognition information of the corresponding sample or the region within the sample; when equals to 3,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indicates scene understanding information of the corresponding sample or the region within the sample. Other values are reserved.</w:t>
      </w:r>
    </w:p>
    <w:p w14:paraId="74F87515" w14:textId="77777777" w:rsidR="004E4E09" w:rsidRDefault="004E4E09" w:rsidP="004E4E09">
      <w:pPr>
        <w:rPr>
          <w:rFonts w:ascii="Cambria" w:eastAsia="MS Mincho" w:hAnsi="Cambria"/>
          <w:highlight w:val="yellow"/>
          <w:lang w:eastAsia="zh-CN" w:bidi="ar"/>
        </w:rPr>
      </w:pPr>
      <w:r>
        <w:rPr>
          <w:rFonts w:ascii="Courier New" w:eastAsia="MS Mincho" w:hAnsi="Courier New"/>
          <w:highlight w:val="yellow"/>
          <w:lang w:eastAsia="zh-CN" w:bidi="ar"/>
        </w:rPr>
        <w:lastRenderedPageBreak/>
        <w:t>presentation_flag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equals to 1 specifies that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shall be presented with the corresponding sample or the region within the sample; equals to 0 specifies that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shall not be presented with the corresponding sample or the region within the sample.</w:t>
      </w:r>
    </w:p>
    <w:p w14:paraId="7AB09EA9" w14:textId="77777777" w:rsidR="004E4E09" w:rsidRDefault="004E4E09" w:rsidP="004E4E09">
      <w:pPr>
        <w:rPr>
          <w:rFonts w:ascii="Cambria" w:eastAsia="MS Mincho" w:hAnsi="Cambria"/>
          <w:highlight w:val="yellow"/>
          <w:lang w:eastAsia="zh-CN" w:bidi="ar"/>
        </w:rPr>
      </w:pPr>
      <w:r>
        <w:rPr>
          <w:rFonts w:ascii="Courier New" w:eastAsia="MS Mincho" w:hAnsi="Courier New" w:hint="eastAsia"/>
          <w:highlight w:val="yellow"/>
          <w:lang w:eastAsia="zh-CN" w:bidi="ar"/>
        </w:rPr>
        <w:t>lang</w:t>
      </w:r>
      <w:r>
        <w:rPr>
          <w:rFonts w:ascii="Courier New" w:eastAsia="MS Mincho" w:hAnsi="Courier New"/>
          <w:highlight w:val="yellow"/>
          <w:lang w:eastAsia="zh-CN" w:bidi="ar"/>
        </w:rPr>
        <w:t>_flag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equals to 1 specifies that </w:t>
      </w:r>
      <w:r>
        <w:rPr>
          <w:rFonts w:ascii="Courier New" w:eastAsia="MS Mincho" w:hAnsi="Courier New"/>
          <w:highlight w:val="yellow"/>
          <w:lang w:val="en-GB" w:eastAsia="zh-CN" w:bidi="ar"/>
        </w:rPr>
        <w:t>lang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shall be indicated; equals to 0 specifies that </w:t>
      </w:r>
      <w:r>
        <w:rPr>
          <w:rFonts w:ascii="Courier New" w:eastAsia="MS Mincho" w:hAnsi="Courier New"/>
          <w:highlight w:val="yellow"/>
          <w:lang w:val="en-GB" w:eastAsia="zh-CN" w:bidi="ar"/>
        </w:rPr>
        <w:t>lang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shall not be indicated.</w:t>
      </w:r>
    </w:p>
    <w:p w14:paraId="64C3B925" w14:textId="77777777" w:rsidR="004E4E09" w:rsidRDefault="004E4E09" w:rsidP="004E4E09">
      <w:pPr>
        <w:rPr>
          <w:rFonts w:ascii="Cambria" w:eastAsia="MS Mincho" w:hAnsi="Cambria"/>
          <w:highlight w:val="yellow"/>
          <w:lang w:eastAsia="zh-CN" w:bidi="ar"/>
        </w:rPr>
      </w:pPr>
      <w:r>
        <w:rPr>
          <w:rFonts w:ascii="Courier New" w:eastAsia="MS Mincho" w:hAnsi="Courier New"/>
          <w:highlight w:val="yellow"/>
          <w:lang w:eastAsia="zh-CN" w:bidi="ar"/>
        </w:rPr>
        <w:t>num_info_entry</w:t>
      </w:r>
      <w:r>
        <w:rPr>
          <w:rFonts w:ascii="Cambria" w:eastAsia="MS Mincho" w:hAnsi="Cambria" w:hint="eastAsia"/>
          <w:highlight w:val="yellow"/>
          <w:lang w:eastAsia="zh-CN" w:bidi="ar"/>
        </w:rPr>
        <w:t xml:space="preserve"> indicates the number of associated info entries.</w:t>
      </w:r>
    </w:p>
    <w:p w14:paraId="43A2B51B" w14:textId="77777777" w:rsidR="004E4E09" w:rsidRDefault="004E4E09" w:rsidP="004E4E09">
      <w:pPr>
        <w:pStyle w:val="NormalWeb"/>
        <w:spacing w:before="0" w:after="220" w:afterAutospacing="0" w:line="240" w:lineRule="auto"/>
        <w:contextualSpacing/>
        <w:jc w:val="both"/>
        <w:rPr>
          <w:rFonts w:ascii="Cambria" w:eastAsia="MS Mincho" w:hAnsi="Cambria"/>
          <w:highlight w:val="yellow"/>
          <w:lang w:eastAsia="zh-CN" w:bidi="ar"/>
        </w:rPr>
      </w:pPr>
      <w:r>
        <w:rPr>
          <w:rFonts w:ascii="Courier New" w:eastAsia="MS Mincho" w:hAnsi="Courier New"/>
          <w:lang w:eastAsia="zh-CN" w:bidi="ar"/>
        </w:rPr>
        <w:t>lang</w:t>
      </w:r>
      <w:r>
        <w:rPr>
          <w:rFonts w:ascii="Cambria" w:eastAsia="MS Mincho" w:hAnsi="Cambria"/>
          <w:lang w:eastAsia="zh-CN" w:bidi="ar"/>
        </w:rPr>
        <w:t xml:space="preserve"> is a character string containing an RFC 5646 compliant language tag string, such as "en-US", "fr-FR", or "zh-CN“, representing the language of the text contained in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ourier New" w:eastAsia="MS Mincho" w:hAnsi="Courier New"/>
          <w:strike/>
          <w:highlight w:val="yellow"/>
          <w:lang w:eastAsia="zh-CN" w:bidi="ar"/>
        </w:rPr>
        <w:t>name</w:t>
      </w:r>
      <w:r>
        <w:rPr>
          <w:rFonts w:ascii="Cambria" w:eastAsia="MS Mincho" w:hAnsi="Cambria"/>
          <w:strike/>
          <w:highlight w:val="yellow"/>
          <w:lang w:eastAsia="zh-CN" w:bidi="ar"/>
        </w:rPr>
        <w:t xml:space="preserve">, </w:t>
      </w:r>
      <w:r>
        <w:rPr>
          <w:rFonts w:ascii="Courier New" w:eastAsia="MS Mincho" w:hAnsi="Courier New"/>
          <w:strike/>
          <w:highlight w:val="yellow"/>
          <w:lang w:eastAsia="zh-CN" w:bidi="ar"/>
        </w:rPr>
        <w:t>description</w:t>
      </w:r>
      <w:r>
        <w:rPr>
          <w:rFonts w:ascii="Cambria" w:eastAsia="MS Mincho" w:hAnsi="Cambria"/>
          <w:strike/>
          <w:highlight w:val="yellow"/>
          <w:lang w:eastAsia="zh-CN" w:bidi="ar"/>
        </w:rPr>
        <w:t xml:space="preserve"> and </w:t>
      </w:r>
      <w:r>
        <w:rPr>
          <w:rFonts w:ascii="Courier New" w:eastAsia="MS Mincho" w:hAnsi="Courier New"/>
          <w:strike/>
          <w:highlight w:val="yellow"/>
          <w:lang w:eastAsia="zh-CN" w:bidi="ar"/>
        </w:rPr>
        <w:t>tags</w:t>
      </w:r>
      <w:r>
        <w:rPr>
          <w:rFonts w:ascii="Cambria" w:eastAsia="MS Mincho" w:hAnsi="Cambria"/>
          <w:lang w:eastAsia="zh-CN" w:bidi="ar"/>
        </w:rPr>
        <w:t xml:space="preserve">. When </w:t>
      </w:r>
      <w:r>
        <w:rPr>
          <w:rFonts w:ascii="Courier New" w:eastAsia="MS Mincho" w:hAnsi="Courier New"/>
          <w:lang w:eastAsia="zh-CN" w:bidi="ar"/>
        </w:rPr>
        <w:t xml:space="preserve">lang </w:t>
      </w:r>
      <w:r>
        <w:rPr>
          <w:rFonts w:ascii="Cambria" w:eastAsia="Malgun Gothic" w:hAnsi="Cambria"/>
          <w:lang w:eastAsia="zh-CN" w:bidi="ar"/>
        </w:rPr>
        <w:t>is empty, the language is unknown/undefined.</w:t>
      </w:r>
    </w:p>
    <w:p w14:paraId="540A9F87" w14:textId="77777777" w:rsidR="004E4E09" w:rsidRDefault="004E4E09" w:rsidP="004E4E09">
      <w:pPr>
        <w:rPr>
          <w:rFonts w:ascii="Courier New" w:eastAsia="MS Mincho" w:hAnsi="Courier New"/>
          <w:highlight w:val="yellow"/>
          <w:lang w:eastAsia="zh-CN" w:bidi="ar"/>
        </w:rPr>
      </w:pPr>
      <w:r>
        <w:rPr>
          <w:rFonts w:ascii="Courier New" w:eastAsia="MS Mincho" w:hAnsi="Courier New"/>
          <w:highlight w:val="yellow"/>
          <w:lang w:eastAsia="zh-CN" w:bidi="ar"/>
        </w:rPr>
        <w:t>association_info_string</w:t>
      </w:r>
      <w:r>
        <w:rPr>
          <w:rFonts w:ascii="Cambria" w:eastAsia="MS Mincho" w:hAnsi="Cambria" w:hint="eastAsia"/>
          <w:highlight w:val="yellow"/>
          <w:lang w:eastAsia="zh-CN" w:bidi="ar"/>
        </w:rPr>
        <w:t xml:space="preserve"> is a null-terminated UTF-8 character string containing human readable text of the corresponding </w:t>
      </w:r>
      <w:r>
        <w:rPr>
          <w:rFonts w:ascii="Courier New" w:eastAsia="MS Mincho" w:hAnsi="Courier New"/>
          <w:highlight w:val="yellow"/>
          <w:lang w:eastAsia="zh-CN" w:bidi="ar"/>
        </w:rPr>
        <w:t>association_info_type</w:t>
      </w:r>
      <w:r>
        <w:rPr>
          <w:rFonts w:ascii="Courier New" w:eastAsia="MS Mincho" w:hAnsi="Courier New" w:hint="eastAsia"/>
          <w:highlight w:val="yellow"/>
          <w:lang w:eastAsia="zh-CN" w:bidi="ar"/>
        </w:rPr>
        <w:t>.</w:t>
      </w:r>
    </w:p>
    <w:p w14:paraId="3696EC43" w14:textId="77777777" w:rsidR="004E4E09" w:rsidRDefault="004E4E09" w:rsidP="004E4E09">
      <w:pPr>
        <w:pStyle w:val="NormalWeb"/>
        <w:spacing w:before="0" w:after="220" w:afterAutospacing="0" w:line="240" w:lineRule="auto"/>
        <w:ind w:left="720" w:hanging="360"/>
        <w:contextualSpacing/>
        <w:jc w:val="both"/>
        <w:rPr>
          <w:rFonts w:ascii="Cambria" w:eastAsia="MS Mincho" w:hAnsi="Cambria"/>
          <w:strike/>
          <w:highlight w:val="yellow"/>
        </w:rPr>
      </w:pPr>
      <w:r>
        <w:rPr>
          <w:rFonts w:ascii="Courier New" w:eastAsia="MS Mincho" w:hAnsi="Courier New"/>
          <w:strike/>
          <w:highlight w:val="yellow"/>
          <w:lang w:eastAsia="zh-CN" w:bidi="ar"/>
        </w:rPr>
        <w:t>name</w:t>
      </w:r>
      <w:r>
        <w:rPr>
          <w:rFonts w:ascii="Cambria" w:eastAsia="MS Mincho" w:hAnsi="Cambria"/>
          <w:strike/>
          <w:highlight w:val="yellow"/>
          <w:lang w:eastAsia="zh-CN" w:bidi="ar"/>
        </w:rPr>
        <w:t xml:space="preserve"> is a null-terminated UTF-8 character string containing human readable name for the sample or the region within the sample. If not present (an empty string is supplied) no name is provided.</w:t>
      </w:r>
    </w:p>
    <w:p w14:paraId="56F2A798" w14:textId="77777777" w:rsidR="004E4E09" w:rsidRDefault="004E4E09" w:rsidP="004E4E09">
      <w:pPr>
        <w:pStyle w:val="NormalWeb"/>
        <w:spacing w:before="0" w:after="220" w:afterAutospacing="0" w:line="240" w:lineRule="auto"/>
        <w:ind w:left="720" w:hanging="360"/>
        <w:contextualSpacing/>
        <w:jc w:val="both"/>
        <w:rPr>
          <w:rFonts w:ascii="Cambria" w:eastAsia="MS Mincho" w:hAnsi="Cambria"/>
          <w:strike/>
          <w:highlight w:val="yellow"/>
        </w:rPr>
      </w:pPr>
      <w:r>
        <w:rPr>
          <w:rFonts w:ascii="Courier New" w:eastAsia="MS Mincho" w:hAnsi="Courier New"/>
          <w:strike/>
          <w:highlight w:val="yellow"/>
          <w:lang w:eastAsia="zh-CN" w:bidi="ar"/>
        </w:rPr>
        <w:t>description</w:t>
      </w:r>
      <w:r>
        <w:rPr>
          <w:rFonts w:ascii="Cambria" w:eastAsia="MS Mincho" w:hAnsi="Cambria"/>
          <w:strike/>
          <w:highlight w:val="yellow"/>
          <w:lang w:eastAsia="zh-CN" w:bidi="ar"/>
        </w:rPr>
        <w:t xml:space="preserve"> is a null-terminated UTF-8 character string containing human readable description of the sample or the region within the sample. If not present (an empty string is supplied) no description is provided.</w:t>
      </w:r>
    </w:p>
    <w:p w14:paraId="36146995" w14:textId="77777777" w:rsidR="004E4E09" w:rsidRDefault="004E4E09" w:rsidP="004E4E09">
      <w:pPr>
        <w:pStyle w:val="NormalWeb"/>
        <w:spacing w:before="0" w:after="220" w:afterAutospacing="0" w:line="240" w:lineRule="auto"/>
        <w:ind w:left="720" w:hanging="360"/>
        <w:contextualSpacing/>
        <w:jc w:val="both"/>
        <w:rPr>
          <w:rFonts w:ascii="Cambria" w:eastAsia="MS Mincho" w:hAnsi="Cambria"/>
          <w:strike/>
          <w:highlight w:val="yellow"/>
        </w:rPr>
      </w:pPr>
      <w:r>
        <w:rPr>
          <w:rFonts w:ascii="Courier New" w:eastAsia="MS Mincho" w:hAnsi="Courier New"/>
          <w:strike/>
          <w:highlight w:val="yellow"/>
          <w:lang w:eastAsia="zh-CN" w:bidi="ar"/>
        </w:rPr>
        <w:t>tags</w:t>
      </w:r>
      <w:r>
        <w:rPr>
          <w:rFonts w:ascii="Cambria" w:eastAsia="MS Mincho" w:hAnsi="Cambria"/>
          <w:strike/>
          <w:highlight w:val="yellow"/>
          <w:lang w:eastAsia="zh-CN" w:bidi="ar"/>
        </w:rPr>
        <w:t xml:space="preserve"> is a null-terminated UTF-8 character string containing comma-separated user-defined tags related to the sample or the region within the sample. If not present (an empty string is supplied) no tags is provided.</w:t>
      </w:r>
    </w:p>
    <w:p w14:paraId="4F58E75A" w14:textId="77777777" w:rsidR="004E4E09" w:rsidRDefault="004E4E09" w:rsidP="00004C72"/>
    <w:p w14:paraId="25D3CE03" w14:textId="7DE6570C" w:rsidR="00E84EEF" w:rsidRDefault="00E84EEF" w:rsidP="00004C72">
      <w:pPr>
        <w:rPr>
          <w:lang w:val="en-CA"/>
        </w:rPr>
      </w:pPr>
      <w:r>
        <w:t xml:space="preserve">During MPEG #148, </w:t>
      </w:r>
      <w:r w:rsidR="00772E72">
        <w:t xml:space="preserve">the following drawbacks were identified in the MPEG git (under </w:t>
      </w:r>
      <w:r w:rsidR="00772E72">
        <w:fldChar w:fldCharType="begin"/>
      </w:r>
      <w:r w:rsidR="00772E72">
        <w:instrText>HYPERLINK "https://git.mpeg.expert/MPEG/Systems/FileFormat/HEIF/-/issues/170"</w:instrText>
      </w:r>
      <w:r w:rsidR="00772E72">
        <w:fldChar w:fldCharType="separate"/>
      </w:r>
      <w:r w:rsidR="00772E72">
        <w:rPr>
          <w:rStyle w:val="Hyperlink"/>
          <w:lang w:val="en-CA"/>
        </w:rPr>
        <w:t>Issue#170</w:t>
      </w:r>
      <w:r w:rsidR="00772E72">
        <w:rPr>
          <w:rStyle w:val="Hyperlink"/>
          <w:lang w:val="en-CA"/>
        </w:rPr>
        <w:fldChar w:fldCharType="end"/>
      </w:r>
      <w:r w:rsidR="00772E72" w:rsidRPr="00F45E55">
        <w:rPr>
          <w:lang w:val="en-CA"/>
        </w:rPr>
        <w:t>)</w:t>
      </w:r>
    </w:p>
    <w:p w14:paraId="7D40E6EF" w14:textId="77777777" w:rsidR="00772E72" w:rsidRDefault="00772E72" w:rsidP="00004C72">
      <w:pPr>
        <w:rPr>
          <w:lang w:val="en-CA"/>
        </w:rPr>
      </w:pPr>
    </w:p>
    <w:p w14:paraId="044F927D" w14:textId="79B2C1D3" w:rsidR="00772E72" w:rsidRDefault="004C0041" w:rsidP="00772E72">
      <w:pPr>
        <w:pStyle w:val="ListParagraph"/>
        <w:numPr>
          <w:ilvl w:val="0"/>
          <w:numId w:val="64"/>
        </w:numPr>
      </w:pPr>
      <w:r>
        <w:t xml:space="preserve">The proposed extension seem to </w:t>
      </w:r>
      <w:r w:rsidRPr="004C0041">
        <w:t>over-complicat</w:t>
      </w:r>
      <w:r>
        <w:t>e</w:t>
      </w:r>
      <w:r w:rsidRPr="004C0041">
        <w:t xml:space="preserve"> the simple 'udes' data structure and also </w:t>
      </w:r>
      <w:r>
        <w:t xml:space="preserve">seems to </w:t>
      </w:r>
      <w:r w:rsidRPr="004C0041">
        <w:t>mov</w:t>
      </w:r>
      <w:r>
        <w:t>e</w:t>
      </w:r>
      <w:r w:rsidRPr="004C0041">
        <w:t xml:space="preserve"> a bit away from the main purpose of 'udes'</w:t>
      </w:r>
    </w:p>
    <w:p w14:paraId="11EA6D16" w14:textId="1E798AB6" w:rsidR="004C0041" w:rsidRDefault="007C770B" w:rsidP="00772E72">
      <w:pPr>
        <w:pStyle w:val="ListParagraph"/>
        <w:numPr>
          <w:ilvl w:val="0"/>
          <w:numId w:val="64"/>
        </w:numPr>
      </w:pPr>
      <w:r>
        <w:t>The proposed changes were not backward compatible</w:t>
      </w:r>
    </w:p>
    <w:p w14:paraId="73C65EBF" w14:textId="762E3C25" w:rsidR="007C770B" w:rsidRDefault="00FA6A97" w:rsidP="00772E72">
      <w:pPr>
        <w:pStyle w:val="ListParagraph"/>
        <w:numPr>
          <w:ilvl w:val="0"/>
          <w:numId w:val="64"/>
        </w:numPr>
      </w:pPr>
      <w:r>
        <w:t xml:space="preserve">Explore other means for </w:t>
      </w:r>
      <w:r w:rsidRPr="00FA6A97">
        <w:t>object recognition and scene recognition</w:t>
      </w:r>
    </w:p>
    <w:p w14:paraId="58572BEB" w14:textId="5476F2C4" w:rsidR="00F514E9" w:rsidRDefault="00F514E9" w:rsidP="00772E72">
      <w:pPr>
        <w:pStyle w:val="ListParagraph"/>
        <w:numPr>
          <w:ilvl w:val="0"/>
          <w:numId w:val="64"/>
        </w:numPr>
      </w:pPr>
      <w:r>
        <w:t>Consider the use of</w:t>
      </w:r>
      <w:r w:rsidRPr="00F514E9">
        <w:t xml:space="preserve"> text item and the associated text layout information</w:t>
      </w:r>
      <w:r>
        <w:t xml:space="preserve"> for </w:t>
      </w:r>
      <w:r w:rsidRPr="00F514E9">
        <w:t>presentation_flag</w:t>
      </w:r>
    </w:p>
    <w:p w14:paraId="4C5DA84E" w14:textId="77777777" w:rsidR="00F514E9" w:rsidRPr="003A0349" w:rsidRDefault="00F514E9" w:rsidP="003A0349">
      <w:pPr>
        <w:pStyle w:val="ListParagraph"/>
        <w:ind w:left="720"/>
      </w:pPr>
    </w:p>
    <w:p w14:paraId="28A621AC" w14:textId="6AFAD1FE" w:rsidR="008A63F0" w:rsidRPr="00F45E55" w:rsidRDefault="00F103CE" w:rsidP="008A63F0">
      <w:pPr>
        <w:pStyle w:val="Heading1"/>
        <w:rPr>
          <w:lang w:val="en-CA"/>
        </w:rPr>
      </w:pPr>
      <w:bookmarkStart w:id="504" w:name="_Toc205198211"/>
      <w:r>
        <w:rPr>
          <w:sz w:val="28"/>
          <w:szCs w:val="28"/>
          <w:lang w:val="en-CA"/>
        </w:rPr>
        <w:t xml:space="preserve">On </w:t>
      </w:r>
      <w:proofErr w:type="spellStart"/>
      <w:r>
        <w:rPr>
          <w:sz w:val="28"/>
          <w:szCs w:val="28"/>
          <w:lang w:val="en-CA"/>
        </w:rPr>
        <w:t>GeoKey</w:t>
      </w:r>
      <w:proofErr w:type="spellEnd"/>
      <w:r>
        <w:rPr>
          <w:sz w:val="28"/>
          <w:szCs w:val="28"/>
          <w:lang w:val="en-CA"/>
        </w:rPr>
        <w:t xml:space="preserve"> Item property </w:t>
      </w:r>
      <w:r w:rsidR="008A63F0" w:rsidRPr="00F45E55">
        <w:rPr>
          <w:lang w:val="en-CA"/>
        </w:rPr>
        <w:t>(MPEG#14</w:t>
      </w:r>
      <w:r w:rsidR="008A63F0">
        <w:rPr>
          <w:lang w:val="en-CA"/>
        </w:rPr>
        <w:t>8</w:t>
      </w:r>
      <w:r w:rsidR="008A63F0" w:rsidRPr="00F45E55">
        <w:rPr>
          <w:lang w:val="en-CA"/>
        </w:rPr>
        <w:t xml:space="preserve">, </w:t>
      </w:r>
      <w:hyperlink r:id="rId14" w:history="1">
        <w:r w:rsidR="00E62FF3">
          <w:rPr>
            <w:rStyle w:val="Hyperlink"/>
            <w:lang w:val="en-CA"/>
          </w:rPr>
          <w:t>Issue#172</w:t>
        </w:r>
      </w:hyperlink>
      <w:r w:rsidR="008A63F0" w:rsidRPr="00F45E55">
        <w:rPr>
          <w:lang w:val="en-CA"/>
        </w:rPr>
        <w:t>)</w:t>
      </w:r>
      <w:bookmarkEnd w:id="504"/>
    </w:p>
    <w:p w14:paraId="08669BD4" w14:textId="77777777" w:rsidR="008A63F0" w:rsidRDefault="008A63F0" w:rsidP="008A63F0">
      <w:pPr>
        <w:rPr>
          <w:lang w:val="en-CA"/>
        </w:rPr>
      </w:pPr>
    </w:p>
    <w:p w14:paraId="6374CD69" w14:textId="77777777" w:rsidR="008A63F0" w:rsidRPr="005B217D" w:rsidRDefault="008A63F0" w:rsidP="008A63F0">
      <w:pPr>
        <w:pStyle w:val="Heading2"/>
        <w:jc w:val="both"/>
        <w:rPr>
          <w:lang w:val="en-CA"/>
        </w:rPr>
      </w:pPr>
      <w:bookmarkStart w:id="505" w:name="_Toc205198212"/>
      <w:r w:rsidRPr="005B217D">
        <w:rPr>
          <w:lang w:val="en-CA"/>
        </w:rPr>
        <w:t>Abstract</w:t>
      </w:r>
      <w:bookmarkEnd w:id="505"/>
    </w:p>
    <w:p w14:paraId="12F9143B" w14:textId="3809B2E6" w:rsidR="008A63F0" w:rsidRPr="001E7E35" w:rsidRDefault="00926CBE" w:rsidP="008A63F0">
      <w:pPr>
        <w:rPr>
          <w:b/>
          <w:bCs/>
          <w:lang w:val="en-CA"/>
        </w:rPr>
      </w:pPr>
      <w:r>
        <w:rPr>
          <w:lang w:val="en-CA"/>
        </w:rPr>
        <w:t xml:space="preserve">In m70222 </w:t>
      </w:r>
      <w:r w:rsidR="003E21E1">
        <w:rPr>
          <w:lang w:val="en-CA"/>
        </w:rPr>
        <w:t xml:space="preserve">an item property </w:t>
      </w:r>
      <w:r w:rsidR="008A63F0">
        <w:rPr>
          <w:lang w:val="en-CA"/>
        </w:rPr>
        <w:t>was proposed</w:t>
      </w:r>
      <w:r w:rsidR="003E21E1">
        <w:rPr>
          <w:lang w:val="en-CA"/>
        </w:rPr>
        <w:t xml:space="preserve"> </w:t>
      </w:r>
      <w:r w:rsidR="00703A03">
        <w:rPr>
          <w:lang w:val="en-CA"/>
        </w:rPr>
        <w:t>whic</w:t>
      </w:r>
      <w:r w:rsidR="001432B3">
        <w:rPr>
          <w:lang w:val="en-CA"/>
        </w:rPr>
        <w:t xml:space="preserve">h </w:t>
      </w:r>
      <w:r w:rsidR="00ED3FBA">
        <w:rPr>
          <w:lang w:val="en-CA"/>
        </w:rPr>
        <w:t xml:space="preserve">associates </w:t>
      </w:r>
      <w:r w:rsidR="00F710DC">
        <w:rPr>
          <w:lang w:val="en-CA"/>
        </w:rPr>
        <w:t xml:space="preserve">geospatial coordinate system to </w:t>
      </w:r>
      <w:r w:rsidR="000C3837">
        <w:rPr>
          <w:lang w:val="en-CA"/>
        </w:rPr>
        <w:t xml:space="preserve">overview images and base image in an </w:t>
      </w:r>
      <w:r w:rsidR="00861B38">
        <w:rPr>
          <w:lang w:val="en-CA"/>
        </w:rPr>
        <w:t>Image pyramid entity group</w:t>
      </w:r>
      <w:r w:rsidR="000C3837">
        <w:rPr>
          <w:lang w:val="en-CA"/>
        </w:rPr>
        <w:t>.</w:t>
      </w:r>
    </w:p>
    <w:p w14:paraId="132A6DE4" w14:textId="77777777" w:rsidR="008A63F0" w:rsidRPr="001E7E35" w:rsidRDefault="008A63F0" w:rsidP="00004C72">
      <w:pPr>
        <w:rPr>
          <w:b/>
          <w:bCs/>
          <w:lang w:val="en-CA"/>
        </w:rPr>
      </w:pPr>
    </w:p>
    <w:p w14:paraId="0DEA4E0B" w14:textId="77777777" w:rsidR="005F171A" w:rsidRPr="00CA12A4" w:rsidRDefault="005F171A" w:rsidP="005F171A">
      <w:pPr>
        <w:pStyle w:val="Heading2"/>
        <w:numPr>
          <w:ilvl w:val="0"/>
          <w:numId w:val="0"/>
        </w:numPr>
        <w:ind w:left="576" w:hanging="576"/>
        <w:rPr>
          <w:color w:val="000000" w:themeColor="text1"/>
          <w:highlight w:val="yellow"/>
        </w:rPr>
      </w:pPr>
      <w:bookmarkStart w:id="506" w:name="_Toc205198213"/>
      <w:r w:rsidRPr="00CA12A4">
        <w:rPr>
          <w:color w:val="000000" w:themeColor="text1"/>
          <w:highlight w:val="yellow"/>
        </w:rPr>
        <w:t>6.x.y GeoSpatial Keys Property</w:t>
      </w:r>
      <w:bookmarkEnd w:id="506"/>
    </w:p>
    <w:p w14:paraId="70C0C726" w14:textId="77777777" w:rsidR="005F171A" w:rsidRPr="00CA12A4" w:rsidRDefault="005F171A" w:rsidP="005F171A">
      <w:pPr>
        <w:pStyle w:val="Heading3"/>
        <w:rPr>
          <w:color w:val="000000" w:themeColor="text1"/>
          <w:highlight w:val="yellow"/>
        </w:rPr>
      </w:pPr>
      <w:bookmarkStart w:id="507" w:name="_Toc205198214"/>
      <w:r w:rsidRPr="00CA12A4">
        <w:rPr>
          <w:color w:val="000000" w:themeColor="text1"/>
          <w:highlight w:val="yellow"/>
        </w:rPr>
        <w:t>6.x.y.1 Definition</w:t>
      </w:r>
      <w:bookmarkEnd w:id="507"/>
    </w:p>
    <w:tbl>
      <w:tblPr>
        <w:tblW w:w="9752" w:type="dxa"/>
        <w:tblLayout w:type="fixed"/>
        <w:tblCellMar>
          <w:left w:w="0" w:type="dxa"/>
          <w:right w:w="0" w:type="dxa"/>
        </w:tblCellMar>
        <w:tblLook w:val="04A0" w:firstRow="1" w:lastRow="0" w:firstColumn="1" w:lastColumn="0" w:noHBand="0" w:noVBand="1"/>
      </w:tblPr>
      <w:tblGrid>
        <w:gridCol w:w="2790"/>
        <w:gridCol w:w="6962"/>
      </w:tblGrid>
      <w:tr w:rsidR="005F171A" w:rsidRPr="00CA12A4" w14:paraId="71F53109" w14:textId="77777777" w:rsidTr="001E7E35">
        <w:tc>
          <w:tcPr>
            <w:tcW w:w="2790" w:type="dxa"/>
          </w:tcPr>
          <w:p w14:paraId="2EA4DDC3" w14:textId="77777777" w:rsidR="005F171A" w:rsidRPr="00CA12A4" w:rsidRDefault="005F171A" w:rsidP="001E7E35">
            <w:pPr>
              <w:rPr>
                <w:rFonts w:eastAsia="MS Mincho"/>
                <w:color w:val="000000" w:themeColor="text1"/>
                <w:highlight w:val="yellow"/>
              </w:rPr>
            </w:pPr>
            <w:r w:rsidRPr="00CA12A4">
              <w:rPr>
                <w:rFonts w:eastAsia="MS Mincho"/>
                <w:color w:val="000000" w:themeColor="text1"/>
                <w:highlight w:val="yellow"/>
              </w:rPr>
              <w:t xml:space="preserve">Box type: </w:t>
            </w:r>
          </w:p>
        </w:tc>
        <w:tc>
          <w:tcPr>
            <w:tcW w:w="6962" w:type="dxa"/>
          </w:tcPr>
          <w:p w14:paraId="05DC5D55" w14:textId="77777777" w:rsidR="005F171A" w:rsidRPr="00CA12A4" w:rsidRDefault="005F171A" w:rsidP="001E7E35">
            <w:pPr>
              <w:rPr>
                <w:rFonts w:ascii="Courier New" w:eastAsia="MS Mincho" w:hAnsi="Courier New" w:cs="Courier New"/>
                <w:color w:val="000000" w:themeColor="text1"/>
                <w:highlight w:val="yellow"/>
              </w:rPr>
            </w:pPr>
            <w:r w:rsidRPr="00CA12A4">
              <w:rPr>
                <w:rFonts w:ascii="Courier New" w:eastAsia="MS Mincho" w:hAnsi="Courier New" w:cs="Courier New"/>
                <w:color w:val="000000" w:themeColor="text1"/>
                <w:highlight w:val="yellow"/>
              </w:rPr>
              <w:t>'gske'</w:t>
            </w:r>
          </w:p>
        </w:tc>
      </w:tr>
      <w:tr w:rsidR="005F171A" w:rsidRPr="00CA12A4" w14:paraId="40B38BBE" w14:textId="77777777" w:rsidTr="001E7E35">
        <w:tc>
          <w:tcPr>
            <w:tcW w:w="2790" w:type="dxa"/>
          </w:tcPr>
          <w:p w14:paraId="66671815" w14:textId="77777777" w:rsidR="005F171A" w:rsidRPr="00CA12A4" w:rsidRDefault="005F171A" w:rsidP="001E7E35">
            <w:pPr>
              <w:rPr>
                <w:rFonts w:eastAsia="MS Mincho"/>
                <w:color w:val="000000" w:themeColor="text1"/>
                <w:highlight w:val="yellow"/>
              </w:rPr>
            </w:pPr>
            <w:r w:rsidRPr="00CA12A4">
              <w:rPr>
                <w:rFonts w:eastAsia="MS Mincho"/>
                <w:color w:val="000000" w:themeColor="text1"/>
                <w:highlight w:val="yellow"/>
              </w:rPr>
              <w:t>Property type:</w:t>
            </w:r>
          </w:p>
        </w:tc>
        <w:tc>
          <w:tcPr>
            <w:tcW w:w="6962" w:type="dxa"/>
          </w:tcPr>
          <w:p w14:paraId="1C13DA89" w14:textId="77777777" w:rsidR="005F171A" w:rsidRPr="00CA12A4" w:rsidRDefault="005F171A" w:rsidP="001E7E35">
            <w:pPr>
              <w:rPr>
                <w:rFonts w:eastAsia="MS Mincho"/>
                <w:color w:val="000000" w:themeColor="text1"/>
                <w:highlight w:val="yellow"/>
              </w:rPr>
            </w:pPr>
            <w:r w:rsidRPr="00CA12A4">
              <w:rPr>
                <w:rFonts w:eastAsia="MS Mincho"/>
                <w:color w:val="000000" w:themeColor="text1"/>
                <w:highlight w:val="yellow"/>
              </w:rPr>
              <w:t>Descriptive item property</w:t>
            </w:r>
          </w:p>
        </w:tc>
      </w:tr>
      <w:tr w:rsidR="005F171A" w:rsidRPr="00CA12A4" w14:paraId="0448185C" w14:textId="77777777" w:rsidTr="001E7E35">
        <w:tc>
          <w:tcPr>
            <w:tcW w:w="2790" w:type="dxa"/>
          </w:tcPr>
          <w:p w14:paraId="4304C6EC" w14:textId="77777777" w:rsidR="005F171A" w:rsidRPr="00CA12A4" w:rsidRDefault="005F171A" w:rsidP="001E7E35">
            <w:pPr>
              <w:rPr>
                <w:rFonts w:eastAsia="MS Mincho"/>
                <w:color w:val="000000" w:themeColor="text1"/>
                <w:highlight w:val="yellow"/>
              </w:rPr>
            </w:pPr>
            <w:r w:rsidRPr="00CA12A4">
              <w:rPr>
                <w:rFonts w:eastAsia="MS Mincho"/>
                <w:color w:val="000000" w:themeColor="text1"/>
                <w:highlight w:val="yellow"/>
              </w:rPr>
              <w:lastRenderedPageBreak/>
              <w:t xml:space="preserve">Container: </w:t>
            </w:r>
          </w:p>
        </w:tc>
        <w:tc>
          <w:tcPr>
            <w:tcW w:w="6962" w:type="dxa"/>
          </w:tcPr>
          <w:p w14:paraId="29502FD7" w14:textId="77777777" w:rsidR="005F171A" w:rsidRPr="00CA12A4" w:rsidRDefault="005F171A" w:rsidP="001E7E35">
            <w:pPr>
              <w:rPr>
                <w:rFonts w:ascii="Courier New" w:eastAsia="MS Mincho" w:hAnsi="Courier New" w:cs="Courier New"/>
                <w:color w:val="000000" w:themeColor="text1"/>
                <w:highlight w:val="yellow"/>
              </w:rPr>
            </w:pPr>
            <w:r w:rsidRPr="00CA12A4">
              <w:rPr>
                <w:rFonts w:ascii="Courier New" w:eastAsia="MS Mincho" w:hAnsi="Courier New" w:cs="Courier New"/>
                <w:color w:val="000000" w:themeColor="text1"/>
                <w:highlight w:val="yellow"/>
              </w:rPr>
              <w:t>ItemPropertyContainerBox</w:t>
            </w:r>
          </w:p>
        </w:tc>
      </w:tr>
      <w:tr w:rsidR="005F171A" w:rsidRPr="00CA12A4" w14:paraId="69D46242" w14:textId="77777777" w:rsidTr="001E7E35">
        <w:tc>
          <w:tcPr>
            <w:tcW w:w="2790" w:type="dxa"/>
          </w:tcPr>
          <w:p w14:paraId="5CDB3F50" w14:textId="77777777" w:rsidR="005F171A" w:rsidRPr="00CA12A4" w:rsidRDefault="005F171A" w:rsidP="001E7E35">
            <w:pPr>
              <w:rPr>
                <w:rFonts w:eastAsia="MS Mincho"/>
                <w:color w:val="000000" w:themeColor="text1"/>
                <w:highlight w:val="yellow"/>
              </w:rPr>
            </w:pPr>
            <w:r w:rsidRPr="00CA12A4">
              <w:rPr>
                <w:rFonts w:eastAsia="MS Mincho"/>
                <w:color w:val="000000" w:themeColor="text1"/>
                <w:highlight w:val="yellow"/>
              </w:rPr>
              <w:t xml:space="preserve">Mandatory (per item): </w:t>
            </w:r>
          </w:p>
        </w:tc>
        <w:tc>
          <w:tcPr>
            <w:tcW w:w="6962" w:type="dxa"/>
          </w:tcPr>
          <w:p w14:paraId="6218BB40" w14:textId="77777777" w:rsidR="005F171A" w:rsidRPr="00CA12A4" w:rsidRDefault="005F171A" w:rsidP="001E7E35">
            <w:pPr>
              <w:rPr>
                <w:rFonts w:eastAsia="MS Mincho"/>
                <w:color w:val="000000" w:themeColor="text1"/>
                <w:highlight w:val="yellow"/>
              </w:rPr>
            </w:pPr>
            <w:r w:rsidRPr="00CA12A4">
              <w:rPr>
                <w:rFonts w:eastAsia="MS Mincho"/>
                <w:color w:val="000000" w:themeColor="text1"/>
                <w:highlight w:val="yellow"/>
              </w:rPr>
              <w:t>No</w:t>
            </w:r>
          </w:p>
        </w:tc>
      </w:tr>
      <w:tr w:rsidR="005F171A" w:rsidRPr="00CA12A4" w14:paraId="78FF29ED" w14:textId="77777777" w:rsidTr="001E7E35">
        <w:tc>
          <w:tcPr>
            <w:tcW w:w="2790" w:type="dxa"/>
          </w:tcPr>
          <w:p w14:paraId="13CA8048" w14:textId="77777777" w:rsidR="005F171A" w:rsidRPr="00CA12A4" w:rsidRDefault="005F171A" w:rsidP="001E7E35">
            <w:pPr>
              <w:rPr>
                <w:rFonts w:eastAsia="MS Mincho"/>
                <w:color w:val="000000" w:themeColor="text1"/>
                <w:highlight w:val="yellow"/>
              </w:rPr>
            </w:pPr>
            <w:r w:rsidRPr="00CA12A4">
              <w:rPr>
                <w:rFonts w:eastAsia="MS Mincho"/>
                <w:color w:val="000000" w:themeColor="text1"/>
                <w:highlight w:val="yellow"/>
              </w:rPr>
              <w:t>Quantity (per item):</w:t>
            </w:r>
          </w:p>
        </w:tc>
        <w:tc>
          <w:tcPr>
            <w:tcW w:w="6962" w:type="dxa"/>
          </w:tcPr>
          <w:p w14:paraId="5AA7F8C3" w14:textId="77777777" w:rsidR="005F171A" w:rsidRPr="00CA12A4" w:rsidRDefault="005F171A" w:rsidP="001E7E35">
            <w:pPr>
              <w:rPr>
                <w:rFonts w:eastAsia="MS Mincho"/>
                <w:color w:val="000000" w:themeColor="text1"/>
                <w:highlight w:val="yellow"/>
              </w:rPr>
            </w:pPr>
            <w:r w:rsidRPr="00CA12A4">
              <w:rPr>
                <w:rFonts w:cs="Cambria"/>
                <w:color w:val="000000" w:themeColor="text1"/>
                <w:highlight w:val="yellow"/>
              </w:rPr>
              <w:t>At most one</w:t>
            </w:r>
          </w:p>
        </w:tc>
      </w:tr>
    </w:tbl>
    <w:p w14:paraId="6FF8682C" w14:textId="77777777" w:rsidR="005F171A" w:rsidRPr="00CA12A4" w:rsidRDefault="005F171A" w:rsidP="005F171A">
      <w:pPr>
        <w:spacing w:after="240"/>
        <w:rPr>
          <w:rStyle w:val="codeZchn"/>
          <w:rFonts w:ascii="Cambria" w:eastAsia="Arial" w:hAnsi="Cambria"/>
          <w:highlight w:val="yellow"/>
          <w:lang w:val="en-CA"/>
        </w:rPr>
      </w:pPr>
    </w:p>
    <w:p w14:paraId="27C16296" w14:textId="77777777" w:rsidR="005F171A" w:rsidRPr="00CA12A4" w:rsidRDefault="005F171A" w:rsidP="005F171A">
      <w:pPr>
        <w:spacing w:after="240"/>
        <w:rPr>
          <w:rStyle w:val="codeZchn"/>
          <w:rFonts w:ascii="Cambria" w:eastAsia="Arial" w:hAnsi="Cambria"/>
          <w:highlight w:val="yellow"/>
          <w:lang w:val="en-CA"/>
        </w:rPr>
      </w:pPr>
      <w:r w:rsidRPr="00CA12A4">
        <w:rPr>
          <w:rStyle w:val="codeZchn"/>
          <w:rFonts w:ascii="Cambria" w:eastAsia="Arial" w:hAnsi="Cambria"/>
          <w:highlight w:val="yellow"/>
          <w:lang w:val="en-CA"/>
        </w:rPr>
        <w:t xml:space="preserve">The </w:t>
      </w:r>
      <w:r w:rsidRPr="00CA12A4">
        <w:rPr>
          <w:rStyle w:val="codeZchn"/>
          <w:highlight w:val="yellow"/>
        </w:rPr>
        <w:t>GeoSpatialKeysProperty</w:t>
      </w:r>
      <w:r w:rsidRPr="00CA12A4">
        <w:rPr>
          <w:rStyle w:val="codeZchn"/>
          <w:rFonts w:ascii="Cambria" w:eastAsia="Arial" w:hAnsi="Cambria"/>
          <w:highlight w:val="yellow"/>
          <w:lang w:val="en-CA"/>
        </w:rPr>
        <w:t xml:space="preserve"> descriptive item property provides the geo spatial mapping data for geospatial images. The </w:t>
      </w:r>
      <w:r w:rsidRPr="00CA12A4">
        <w:rPr>
          <w:rStyle w:val="codeZchn"/>
          <w:highlight w:val="yellow"/>
        </w:rPr>
        <w:t>GeoSpatialKeysProperty</w:t>
      </w:r>
      <w:r w:rsidRPr="00CA12A4">
        <w:rPr>
          <w:rStyle w:val="codeZchn"/>
          <w:rFonts w:ascii="Cambria" w:eastAsia="Arial" w:hAnsi="Cambria"/>
          <w:highlight w:val="yellow"/>
          <w:lang w:val="en-CA"/>
        </w:rPr>
        <w:t xml:space="preserve"> shall be associated with </w:t>
      </w:r>
      <w:r w:rsidRPr="00CA12A4">
        <w:rPr>
          <w:rStyle w:val="codeZchn"/>
          <w:rFonts w:eastAsia="Arial"/>
          <w:highlight w:val="yellow"/>
        </w:rPr>
        <w:t>ImagePyramidEntityGroup</w:t>
      </w:r>
      <w:r w:rsidRPr="00CA12A4">
        <w:rPr>
          <w:rStyle w:val="codeZchn"/>
          <w:rFonts w:ascii="Cambria" w:eastAsia="Arial" w:hAnsi="Cambria"/>
          <w:highlight w:val="yellow"/>
          <w:lang w:val="en-CA"/>
        </w:rPr>
        <w:t xml:space="preserve"> when the overview images and the base image in the entity group are geospatial images.</w:t>
      </w:r>
    </w:p>
    <w:p w14:paraId="40EFDF0C" w14:textId="77777777" w:rsidR="005F171A" w:rsidRPr="00CA12A4" w:rsidRDefault="005F171A" w:rsidP="005F171A">
      <w:pPr>
        <w:pStyle w:val="Heading3"/>
        <w:rPr>
          <w:color w:val="000000" w:themeColor="text1"/>
          <w:highlight w:val="yellow"/>
        </w:rPr>
      </w:pPr>
      <w:bookmarkStart w:id="508" w:name="_Toc205198215"/>
      <w:r w:rsidRPr="00CA12A4">
        <w:rPr>
          <w:color w:val="000000" w:themeColor="text1"/>
          <w:highlight w:val="yellow"/>
        </w:rPr>
        <w:t>6.x.y.2 Syntax</w:t>
      </w:r>
      <w:bookmarkEnd w:id="508"/>
    </w:p>
    <w:p w14:paraId="4D4C9EEF" w14:textId="77777777" w:rsidR="005F171A" w:rsidRPr="00CA12A4" w:rsidRDefault="005F171A" w:rsidP="005F171A">
      <w:pPr>
        <w:pStyle w:val="code0"/>
        <w:rPr>
          <w:color w:val="000000" w:themeColor="text1"/>
          <w:highlight w:val="yellow"/>
          <w:lang w:val="en-CA"/>
        </w:rPr>
      </w:pPr>
      <w:r w:rsidRPr="00CA12A4">
        <w:rPr>
          <w:color w:val="000000" w:themeColor="text1"/>
          <w:highlight w:val="yellow"/>
          <w:lang w:val="en-CA"/>
        </w:rPr>
        <w:t xml:space="preserve">aligned(8) class </w:t>
      </w:r>
      <w:r w:rsidRPr="00CA12A4">
        <w:rPr>
          <w:rStyle w:val="codeZchn"/>
          <w:highlight w:val="yellow"/>
        </w:rPr>
        <w:t>GeoSpatialKeysProperty</w:t>
      </w:r>
      <w:r w:rsidRPr="00CA12A4">
        <w:rPr>
          <w:color w:val="000000" w:themeColor="text1"/>
          <w:highlight w:val="yellow"/>
          <w:lang w:val="en-CA"/>
        </w:rPr>
        <w:br/>
        <w:t>extends ItemFullProperty('gske', version = 0, flags) {</w:t>
      </w:r>
    </w:p>
    <w:p w14:paraId="0F7A0CEC" w14:textId="77777777" w:rsidR="005F171A" w:rsidRPr="00CA12A4" w:rsidRDefault="005F171A" w:rsidP="005F171A">
      <w:pPr>
        <w:pStyle w:val="code0"/>
        <w:rPr>
          <w:color w:val="000000" w:themeColor="text1"/>
          <w:highlight w:val="yellow"/>
          <w:lang w:val="en-CA"/>
        </w:rPr>
      </w:pPr>
      <w:r w:rsidRPr="00CA12A4">
        <w:rPr>
          <w:color w:val="000000" w:themeColor="text1"/>
          <w:highlight w:val="yellow"/>
          <w:lang w:val="en-CA"/>
        </w:rPr>
        <w:tab/>
        <w:t>unsigned int(8) geo_key_data[];</w:t>
      </w:r>
      <w:r w:rsidRPr="00CA12A4">
        <w:rPr>
          <w:color w:val="000000" w:themeColor="text1"/>
          <w:highlight w:val="yellow"/>
          <w:lang w:val="en-CA"/>
        </w:rPr>
        <w:br/>
        <w:t>}</w:t>
      </w:r>
    </w:p>
    <w:p w14:paraId="584E61E5" w14:textId="77777777" w:rsidR="005F171A" w:rsidRPr="00CA12A4" w:rsidRDefault="005F171A" w:rsidP="005F171A">
      <w:pPr>
        <w:pStyle w:val="Heading3"/>
        <w:rPr>
          <w:color w:val="000000" w:themeColor="text1"/>
          <w:highlight w:val="yellow"/>
        </w:rPr>
      </w:pPr>
      <w:bookmarkStart w:id="509" w:name="_Toc205198216"/>
      <w:r w:rsidRPr="00CA12A4">
        <w:rPr>
          <w:color w:val="000000" w:themeColor="text1"/>
          <w:highlight w:val="yellow"/>
          <w:lang w:val="en-CA"/>
        </w:rPr>
        <w:t xml:space="preserve">6.x.y.3 </w:t>
      </w:r>
      <w:r w:rsidRPr="00CA12A4">
        <w:rPr>
          <w:color w:val="000000" w:themeColor="text1"/>
          <w:highlight w:val="yellow"/>
        </w:rPr>
        <w:t>Semantics</w:t>
      </w:r>
      <w:bookmarkEnd w:id="509"/>
    </w:p>
    <w:p w14:paraId="520E75D1" w14:textId="77777777" w:rsidR="005F171A" w:rsidRDefault="005F171A" w:rsidP="005F171A">
      <w:pPr>
        <w:spacing w:after="240"/>
        <w:rPr>
          <w:rStyle w:val="codeZchn"/>
          <w:rFonts w:ascii="Cambria" w:eastAsia="Arial" w:hAnsi="Cambria"/>
          <w:color w:val="000000" w:themeColor="text1"/>
          <w:lang w:val="en-CA"/>
        </w:rPr>
      </w:pPr>
      <w:r w:rsidRPr="002131D5">
        <w:rPr>
          <w:rStyle w:val="codeZchn"/>
          <w:rFonts w:eastAsia="Arial"/>
          <w:highlight w:val="yellow"/>
        </w:rPr>
        <w:t>geo_key_data[]</w:t>
      </w:r>
      <w:r w:rsidRPr="002131D5">
        <w:rPr>
          <w:rStyle w:val="codeZchn"/>
          <w:rFonts w:ascii="Cambria" w:eastAsia="Arial" w:hAnsi="Cambria"/>
          <w:color w:val="000000" w:themeColor="text1"/>
          <w:highlight w:val="yellow"/>
          <w:lang w:val="en-CA"/>
        </w:rPr>
        <w:t xml:space="preserve"> specifies the geo spatial mapping data of the associated image item structured according to the GeoKeys information data of the  GeoTiFF standard in </w:t>
      </w:r>
      <w:hyperlink r:id="rId15" w:history="1">
        <w:r w:rsidRPr="00193CE7">
          <w:rPr>
            <w:rStyle w:val="Hyperlink"/>
            <w:rFonts w:ascii="Cambria" w:hAnsi="Cambria"/>
            <w:noProof/>
            <w:sz w:val="20"/>
            <w:szCs w:val="20"/>
            <w:highlight w:val="yellow"/>
          </w:rPr>
          <w:t>http://www.opengis.net/doc/IS/GeoTIFF/1.1</w:t>
        </w:r>
      </w:hyperlink>
    </w:p>
    <w:p w14:paraId="0D562924" w14:textId="270AF53D" w:rsidR="000C3837" w:rsidRDefault="000C3837" w:rsidP="000C3837">
      <w:pPr>
        <w:rPr>
          <w:lang w:val="en-CA"/>
        </w:rPr>
      </w:pPr>
      <w:r>
        <w:t xml:space="preserve">During MPEG #148, the following </w:t>
      </w:r>
      <w:r w:rsidR="00DD16C3">
        <w:t>concerns were made</w:t>
      </w:r>
      <w:r>
        <w:t xml:space="preserve"> in the MPEG git (under </w:t>
      </w:r>
      <w:r>
        <w:fldChar w:fldCharType="begin"/>
      </w:r>
      <w:r>
        <w:instrText>HYPERLINK "https://git.mpeg.expert/MPEG/Systems/FileFormat/HEIF/-/issues/172"</w:instrText>
      </w:r>
      <w:r>
        <w:fldChar w:fldCharType="separate"/>
      </w:r>
      <w:r>
        <w:rPr>
          <w:rStyle w:val="Hyperlink"/>
          <w:lang w:val="en-CA"/>
        </w:rPr>
        <w:t>Issue#172</w:t>
      </w:r>
      <w:r>
        <w:fldChar w:fldCharType="end"/>
      </w:r>
      <w:r w:rsidRPr="00F45E55">
        <w:rPr>
          <w:lang w:val="en-CA"/>
        </w:rPr>
        <w:t>)</w:t>
      </w:r>
    </w:p>
    <w:p w14:paraId="3D74F576" w14:textId="77777777" w:rsidR="000C3837" w:rsidRDefault="000C3837" w:rsidP="000C3837">
      <w:pPr>
        <w:rPr>
          <w:lang w:val="en-CA"/>
        </w:rPr>
      </w:pPr>
    </w:p>
    <w:p w14:paraId="7EFCD5A4" w14:textId="1276EA36" w:rsidR="00913AE7" w:rsidRDefault="000C3837" w:rsidP="00DD16C3">
      <w:pPr>
        <w:pStyle w:val="ListParagraph"/>
        <w:numPr>
          <w:ilvl w:val="0"/>
          <w:numId w:val="65"/>
        </w:numPr>
      </w:pPr>
      <w:r>
        <w:t xml:space="preserve">The proposed </w:t>
      </w:r>
      <w:r w:rsidR="00DD16C3">
        <w:t>item property may be limited due to dependency on GeoKeys which are based on GeoTiff standard</w:t>
      </w:r>
    </w:p>
    <w:p w14:paraId="706DC2D0" w14:textId="407395E9" w:rsidR="00756B36" w:rsidRDefault="00756B36" w:rsidP="003F4B23">
      <w:pPr>
        <w:pStyle w:val="ListParagraph"/>
        <w:numPr>
          <w:ilvl w:val="0"/>
          <w:numId w:val="65"/>
        </w:numPr>
      </w:pPr>
      <w:r>
        <w:t>The HEIF format need not define formats for mapping images to geo spatial systems</w:t>
      </w:r>
      <w:r w:rsidR="003F4B23">
        <w:t xml:space="preserve"> and it may be left to other derived specifications</w:t>
      </w:r>
    </w:p>
    <w:p w14:paraId="33301C63" w14:textId="77777777" w:rsidR="00E3039E" w:rsidRDefault="00E3039E" w:rsidP="00E3039E"/>
    <w:p w14:paraId="486F557E" w14:textId="0C35FBEC" w:rsidR="00E3039E" w:rsidRPr="00F45E55" w:rsidRDefault="00E3039E" w:rsidP="00E3039E">
      <w:pPr>
        <w:pStyle w:val="Heading1"/>
        <w:rPr>
          <w:lang w:val="en-CA"/>
        </w:rPr>
      </w:pPr>
      <w:bookmarkStart w:id="510" w:name="_Toc205198217"/>
      <w:r>
        <w:rPr>
          <w:sz w:val="28"/>
          <w:szCs w:val="28"/>
          <w:lang w:val="en-CA"/>
        </w:rPr>
        <w:t>Compact</w:t>
      </w:r>
      <w:r w:rsidR="00DB4F97">
        <w:rPr>
          <w:sz w:val="28"/>
          <w:szCs w:val="28"/>
          <w:lang w:val="en-CA"/>
        </w:rPr>
        <w:t xml:space="preserve"> VVC decoder configuration</w:t>
      </w:r>
      <w:r>
        <w:rPr>
          <w:sz w:val="28"/>
          <w:szCs w:val="28"/>
          <w:lang w:val="en-CA"/>
        </w:rPr>
        <w:t xml:space="preserve"> </w:t>
      </w:r>
      <w:r w:rsidRPr="00F45E55">
        <w:rPr>
          <w:lang w:val="en-CA"/>
        </w:rPr>
        <w:t>(MPEG#14</w:t>
      </w:r>
      <w:r>
        <w:rPr>
          <w:lang w:val="en-CA"/>
        </w:rPr>
        <w:t>9</w:t>
      </w:r>
      <w:r w:rsidRPr="00F45E55">
        <w:rPr>
          <w:lang w:val="en-CA"/>
        </w:rPr>
        <w:t xml:space="preserve">, </w:t>
      </w:r>
      <w:hyperlink r:id="rId16" w:history="1">
        <w:r w:rsidR="008C72B1">
          <w:rPr>
            <w:rStyle w:val="Hyperlink"/>
            <w:lang w:val="en-CA"/>
          </w:rPr>
          <w:t>Issue#178</w:t>
        </w:r>
      </w:hyperlink>
      <w:r w:rsidRPr="00F45E55">
        <w:rPr>
          <w:lang w:val="en-CA"/>
        </w:rPr>
        <w:t>)</w:t>
      </w:r>
      <w:bookmarkEnd w:id="510"/>
    </w:p>
    <w:p w14:paraId="6703E96B" w14:textId="77777777" w:rsidR="00E3039E" w:rsidRDefault="00E3039E">
      <w:pPr>
        <w:rPr>
          <w:lang w:val="en-CA"/>
        </w:rPr>
      </w:pPr>
    </w:p>
    <w:p w14:paraId="368EACED" w14:textId="77777777" w:rsidR="007323C6" w:rsidRPr="005B217D" w:rsidRDefault="007323C6" w:rsidP="007323C6">
      <w:pPr>
        <w:pStyle w:val="Heading2"/>
        <w:jc w:val="both"/>
        <w:rPr>
          <w:lang w:val="en-CA"/>
        </w:rPr>
      </w:pPr>
      <w:bookmarkStart w:id="511" w:name="_Toc205198218"/>
      <w:r w:rsidRPr="005B217D">
        <w:rPr>
          <w:lang w:val="en-CA"/>
        </w:rPr>
        <w:t>Abstract</w:t>
      </w:r>
      <w:bookmarkEnd w:id="511"/>
    </w:p>
    <w:p w14:paraId="1A8CC09D" w14:textId="04251409" w:rsidR="007323C6" w:rsidRDefault="007323C6" w:rsidP="007323C6">
      <w:pPr>
        <w:rPr>
          <w:lang w:val="en-CA"/>
        </w:rPr>
      </w:pPr>
      <w:r>
        <w:rPr>
          <w:lang w:val="en-CA"/>
        </w:rPr>
        <w:t>In m7</w:t>
      </w:r>
      <w:r w:rsidR="00A9489C">
        <w:rPr>
          <w:lang w:val="en-CA"/>
        </w:rPr>
        <w:t>1337</w:t>
      </w:r>
      <w:r>
        <w:rPr>
          <w:lang w:val="en-CA"/>
        </w:rPr>
        <w:t xml:space="preserve"> extension to </w:t>
      </w:r>
      <w:r w:rsidR="00A9489C">
        <w:rPr>
          <w:rStyle w:val="normaltextrun"/>
          <w:rFonts w:ascii="Courier New" w:eastAsia="Arial" w:hAnsi="Courier New" w:cs="Courier New"/>
          <w:color w:val="000000"/>
          <w:shd w:val="clear" w:color="auto" w:fill="FFFFFF"/>
        </w:rPr>
        <w:t>CompactVvcDecoderConfigurationRecord</w:t>
      </w:r>
      <w:r w:rsidR="00A9489C">
        <w:rPr>
          <w:lang w:val="en-CA"/>
        </w:rPr>
        <w:t xml:space="preserve"> </w:t>
      </w:r>
      <w:r>
        <w:rPr>
          <w:lang w:val="en-CA"/>
        </w:rPr>
        <w:t xml:space="preserve">was proposed to </w:t>
      </w:r>
      <w:r w:rsidR="00A9489C">
        <w:rPr>
          <w:lang w:val="en-CA"/>
        </w:rPr>
        <w:t xml:space="preserve">support multi-layer images in </w:t>
      </w:r>
      <w:proofErr w:type="spellStart"/>
      <w:r w:rsidR="00A9489C">
        <w:rPr>
          <w:lang w:val="en-CA"/>
        </w:rPr>
        <w:t>SlimHEIF</w:t>
      </w:r>
      <w:proofErr w:type="spellEnd"/>
      <w:r w:rsidR="00A9489C">
        <w:rPr>
          <w:lang w:val="en-CA"/>
        </w:rPr>
        <w:t>.</w:t>
      </w:r>
    </w:p>
    <w:p w14:paraId="628CC9CD" w14:textId="77777777" w:rsidR="007323C6" w:rsidRDefault="007323C6">
      <w:pPr>
        <w:rPr>
          <w:lang w:val="en-CA"/>
        </w:rPr>
      </w:pPr>
    </w:p>
    <w:p w14:paraId="32879ED2" w14:textId="538A954D" w:rsidR="00AB4125" w:rsidRDefault="00AB4125">
      <w:pPr>
        <w:rPr>
          <w:lang w:val="en-CA"/>
        </w:rPr>
      </w:pPr>
      <w:r>
        <w:rPr>
          <w:lang w:val="en-CA"/>
        </w:rPr>
        <w:t xml:space="preserve">During MPEG #149, </w:t>
      </w:r>
      <w:r w:rsidR="00AD6C34">
        <w:rPr>
          <w:lang w:val="en-CA"/>
        </w:rPr>
        <w:t xml:space="preserve">the following </w:t>
      </w:r>
      <w:r w:rsidR="00E84CBF">
        <w:rPr>
          <w:lang w:val="en-CA"/>
        </w:rPr>
        <w:t xml:space="preserve">(non-comprehensive) </w:t>
      </w:r>
      <w:r w:rsidR="00AD6C34">
        <w:rPr>
          <w:lang w:val="en-CA"/>
        </w:rPr>
        <w:t xml:space="preserve">concerns were raised </w:t>
      </w:r>
      <w:r w:rsidR="00A9489C">
        <w:rPr>
          <w:lang w:val="en-CA"/>
        </w:rPr>
        <w:t xml:space="preserve">in </w:t>
      </w:r>
      <w:hyperlink r:id="rId17" w:history="1">
        <w:r w:rsidR="00A9489C">
          <w:rPr>
            <w:rStyle w:val="Hyperlink"/>
            <w:lang w:val="en-CA"/>
          </w:rPr>
          <w:t>Issue#178</w:t>
        </w:r>
      </w:hyperlink>
      <w:r w:rsidR="00A9489C">
        <w:rPr>
          <w:rStyle w:val="Hyperlink"/>
          <w:lang w:val="en-CA"/>
        </w:rPr>
        <w:t xml:space="preserve"> </w:t>
      </w:r>
      <w:r w:rsidR="00AD6C34">
        <w:rPr>
          <w:lang w:val="en-CA"/>
        </w:rPr>
        <w:t xml:space="preserve">about </w:t>
      </w:r>
      <w:r w:rsidR="00094C8C">
        <w:rPr>
          <w:lang w:val="en-CA"/>
        </w:rPr>
        <w:t xml:space="preserve">supporting multi-layer images in Compact VVC decoder configuration record </w:t>
      </w:r>
      <w:r w:rsidR="00D663DD">
        <w:rPr>
          <w:lang w:val="en-CA"/>
        </w:rPr>
        <w:t xml:space="preserve">to be </w:t>
      </w:r>
      <w:r w:rsidR="00094C8C">
        <w:rPr>
          <w:lang w:val="en-CA"/>
        </w:rPr>
        <w:t>used in the low-overhead HEIF</w:t>
      </w:r>
      <w:r w:rsidR="00792446">
        <w:rPr>
          <w:lang w:val="en-CA"/>
        </w:rPr>
        <w:t xml:space="preserve"> format.</w:t>
      </w:r>
    </w:p>
    <w:p w14:paraId="69CD22F5" w14:textId="77777777" w:rsidR="00792446" w:rsidRDefault="00792446">
      <w:pPr>
        <w:rPr>
          <w:lang w:val="en-CA"/>
        </w:rPr>
      </w:pPr>
    </w:p>
    <w:p w14:paraId="7D3569AF" w14:textId="3F187B01" w:rsidR="00AE056F" w:rsidRPr="00776445" w:rsidRDefault="00AE056F" w:rsidP="00792446">
      <w:pPr>
        <w:pStyle w:val="ListParagraph"/>
        <w:numPr>
          <w:ilvl w:val="0"/>
          <w:numId w:val="66"/>
        </w:numPr>
        <w:rPr>
          <w:lang w:val="en-CA"/>
        </w:rPr>
      </w:pPr>
      <w:r>
        <w:rPr>
          <w:lang w:val="en-CA"/>
        </w:rPr>
        <w:t>I</w:t>
      </w:r>
      <w:r>
        <w:t>s it necessary to support multilayer images in SlimHEIF?</w:t>
      </w:r>
    </w:p>
    <w:p w14:paraId="30F9AF88" w14:textId="20BFE809" w:rsidR="00792446" w:rsidRPr="00776445" w:rsidRDefault="00946DEB" w:rsidP="00792446">
      <w:pPr>
        <w:pStyle w:val="ListParagraph"/>
        <w:numPr>
          <w:ilvl w:val="0"/>
          <w:numId w:val="66"/>
        </w:numPr>
        <w:rPr>
          <w:lang w:val="en-CA"/>
        </w:rPr>
      </w:pPr>
      <w:r>
        <w:t xml:space="preserve">Can we consider multi-layer images as </w:t>
      </w:r>
      <w:r>
        <w:rPr>
          <w:rStyle w:val="Emphasis"/>
        </w:rPr>
        <w:t>small and simple files where the full MetaBox would result in considerable overhead compared to the image data payload</w:t>
      </w:r>
      <w:r>
        <w:t>?</w:t>
      </w:r>
    </w:p>
    <w:p w14:paraId="14621993" w14:textId="77777777" w:rsidR="00946DEB" w:rsidRDefault="00946DEB" w:rsidP="00F56273">
      <w:pPr>
        <w:ind w:left="360"/>
        <w:rPr>
          <w:lang w:val="en-CA"/>
        </w:rPr>
      </w:pPr>
    </w:p>
    <w:p w14:paraId="2CAC46A7" w14:textId="517FC767" w:rsidR="00E84CBF" w:rsidRDefault="00E84CBF" w:rsidP="00776445">
      <w:pPr>
        <w:rPr>
          <w:rStyle w:val="normaltextrun"/>
          <w:rFonts w:ascii="Courier New" w:eastAsia="Arial" w:hAnsi="Courier New" w:cs="Courier New"/>
          <w:color w:val="000000"/>
          <w:shd w:val="clear" w:color="auto" w:fill="FFFFFF"/>
        </w:rPr>
      </w:pPr>
      <w:r>
        <w:rPr>
          <w:lang w:val="en-CA"/>
        </w:rPr>
        <w:t>Based on the concerns it was proposed to remove the syntax and semantics related to the support of multi-layer</w:t>
      </w:r>
      <w:r w:rsidR="00644E28">
        <w:rPr>
          <w:lang w:val="en-CA"/>
        </w:rPr>
        <w:t xml:space="preserve"> images</w:t>
      </w:r>
      <w:r>
        <w:rPr>
          <w:lang w:val="en-CA"/>
        </w:rPr>
        <w:t xml:space="preserve"> from </w:t>
      </w:r>
      <w:r w:rsidR="007323C6">
        <w:rPr>
          <w:rStyle w:val="normaltextrun"/>
          <w:rFonts w:ascii="Courier New" w:eastAsia="Arial" w:hAnsi="Courier New" w:cs="Courier New"/>
          <w:color w:val="000000"/>
          <w:shd w:val="clear" w:color="auto" w:fill="FFFFFF"/>
        </w:rPr>
        <w:t>CompactVvcDecoderConfigurationRecord.</w:t>
      </w:r>
    </w:p>
    <w:p w14:paraId="73CE12B3" w14:textId="77777777" w:rsidR="007323C6" w:rsidRDefault="007323C6" w:rsidP="00F56273">
      <w:pPr>
        <w:ind w:left="360"/>
        <w:rPr>
          <w:rStyle w:val="normaltextrun"/>
          <w:rFonts w:ascii="Courier New" w:eastAsia="Arial" w:hAnsi="Courier New" w:cs="Courier New"/>
          <w:color w:val="000000"/>
          <w:shd w:val="clear" w:color="auto" w:fill="FFFFFF"/>
        </w:rPr>
      </w:pPr>
    </w:p>
    <w:p w14:paraId="3660EE98" w14:textId="77777777" w:rsidR="009F0000" w:rsidRPr="00776445" w:rsidRDefault="009F0000" w:rsidP="009F0000">
      <w:pPr>
        <w:pStyle w:val="paragraph"/>
        <w:spacing w:before="0" w:beforeAutospacing="0" w:after="0" w:afterAutospacing="0"/>
        <w:textAlignment w:val="baseline"/>
        <w:rPr>
          <w:rFonts w:ascii="Segoe UI" w:hAnsi="Segoe UI" w:cs="Segoe UI"/>
          <w:b/>
          <w:bCs/>
          <w:color w:val="000000" w:themeColor="text1"/>
          <w:sz w:val="18"/>
          <w:szCs w:val="18"/>
        </w:rPr>
      </w:pPr>
      <w:r w:rsidRPr="00776445">
        <w:rPr>
          <w:rStyle w:val="normaltextrun"/>
          <w:rFonts w:eastAsia="Arial" w:cs="Segoe UI"/>
          <w:b/>
          <w:bCs/>
          <w:color w:val="000000" w:themeColor="text1"/>
          <w:sz w:val="22"/>
          <w:szCs w:val="22"/>
          <w:lang w:val="en-CA"/>
        </w:rPr>
        <w:t>L.4.4.3.2</w:t>
      </w:r>
      <w:r w:rsidRPr="00776445">
        <w:rPr>
          <w:rStyle w:val="tabchar"/>
          <w:rFonts w:ascii="Calibri" w:eastAsia="MS Mincho" w:hAnsi="Calibri" w:cs="Calibri"/>
          <w:color w:val="000000" w:themeColor="text1"/>
          <w:sz w:val="22"/>
          <w:szCs w:val="22"/>
        </w:rPr>
        <w:tab/>
      </w:r>
      <w:r w:rsidRPr="00776445">
        <w:rPr>
          <w:rStyle w:val="normaltextrun"/>
          <w:rFonts w:eastAsia="Arial" w:cs="Segoe UI"/>
          <w:b/>
          <w:bCs/>
          <w:color w:val="000000" w:themeColor="text1"/>
          <w:sz w:val="22"/>
          <w:szCs w:val="22"/>
          <w:lang w:val="en-CA"/>
        </w:rPr>
        <w:t>Syntax</w:t>
      </w:r>
      <w:r w:rsidRPr="00776445">
        <w:rPr>
          <w:rStyle w:val="eop"/>
          <w:rFonts w:ascii="Cambria" w:eastAsia="Arial" w:hAnsi="Cambria" w:cs="Segoe UI"/>
          <w:b/>
          <w:bCs/>
          <w:color w:val="000000" w:themeColor="text1"/>
          <w:sz w:val="22"/>
          <w:szCs w:val="22"/>
        </w:rPr>
        <w:t> </w:t>
      </w:r>
    </w:p>
    <w:p w14:paraId="7842A4BB" w14:textId="2C7B3449" w:rsidR="009F0000" w:rsidRPr="00776445" w:rsidRDefault="009F0000" w:rsidP="00776445">
      <w:pPr>
        <w:pStyle w:val="paragraph"/>
        <w:spacing w:before="0" w:beforeAutospacing="0" w:after="0" w:afterAutospacing="0"/>
        <w:textAlignment w:val="baseline"/>
        <w:rPr>
          <w:rStyle w:val="scxw127190930"/>
          <w:rFonts w:ascii="Courier New" w:hAnsi="Courier New" w:cs="Courier New"/>
          <w:color w:val="000000" w:themeColor="text1"/>
          <w:sz w:val="22"/>
          <w:szCs w:val="22"/>
        </w:rPr>
      </w:pPr>
      <w:r w:rsidRPr="00776445">
        <w:rPr>
          <w:rStyle w:val="normaltextrun"/>
          <w:rFonts w:ascii="Courier New" w:eastAsia="Arial" w:hAnsi="Courier New" w:cs="Courier New"/>
          <w:color w:val="000000" w:themeColor="text1"/>
          <w:sz w:val="22"/>
          <w:szCs w:val="22"/>
          <w:lang w:val="en-GB"/>
        </w:rPr>
        <w:t xml:space="preserve">aligned(8) class </w:t>
      </w:r>
      <w:proofErr w:type="spellStart"/>
      <w:r w:rsidRPr="00776445">
        <w:rPr>
          <w:rStyle w:val="normaltextrun"/>
          <w:rFonts w:ascii="Courier New" w:eastAsia="Arial" w:hAnsi="Courier New" w:cs="Courier New"/>
          <w:color w:val="000000" w:themeColor="text1"/>
          <w:sz w:val="22"/>
          <w:szCs w:val="22"/>
          <w:lang w:val="en-GB"/>
        </w:rPr>
        <w:t>CompactVvcDecoderConfigurationRecord</w:t>
      </w:r>
      <w:proofErr w:type="spellEnd"/>
      <w:r w:rsidRPr="00776445">
        <w:rPr>
          <w:rStyle w:val="normaltextrun"/>
          <w:rFonts w:ascii="Courier New" w:eastAsia="Arial" w:hAnsi="Courier New" w:cs="Courier New"/>
          <w:color w:val="000000" w:themeColor="text1"/>
          <w:sz w:val="22"/>
          <w:szCs w:val="22"/>
          <w:lang w:val="en-GB"/>
        </w:rPr>
        <w:t xml:space="preserve"> {</w:t>
      </w:r>
      <w:r w:rsidRPr="00776445">
        <w:rPr>
          <w:rStyle w:val="scxw127190930"/>
          <w:rFonts w:ascii="Courier New" w:hAnsi="Courier New" w:cs="Courier New"/>
          <w:color w:val="000000" w:themeColor="text1"/>
          <w:sz w:val="22"/>
          <w:szCs w:val="22"/>
        </w:rPr>
        <w:t> </w:t>
      </w:r>
      <w:r w:rsidRPr="00776445">
        <w:rPr>
          <w:rFonts w:ascii="Courier New" w:hAnsi="Courier New" w:cs="Courier New"/>
          <w:color w:val="000000" w:themeColor="text1"/>
          <w:sz w:val="22"/>
          <w:szCs w:val="22"/>
        </w:rPr>
        <w:br/>
      </w:r>
      <w:r w:rsidRPr="00776445">
        <w:rPr>
          <w:rStyle w:val="normaltextrun"/>
          <w:rFonts w:ascii="Courier New" w:eastAsia="Arial" w:hAnsi="Courier New" w:cs="Courier New"/>
          <w:color w:val="000000" w:themeColor="text1"/>
          <w:sz w:val="22"/>
          <w:szCs w:val="22"/>
          <w:lang w:val="en-GB"/>
        </w:rPr>
        <w:t xml:space="preserve">   unsigned int(2) </w:t>
      </w:r>
      <w:proofErr w:type="spellStart"/>
      <w:r w:rsidRPr="00776445">
        <w:rPr>
          <w:rStyle w:val="normaltextrun"/>
          <w:rFonts w:ascii="Courier New" w:eastAsia="Arial" w:hAnsi="Courier New" w:cs="Courier New"/>
          <w:color w:val="000000" w:themeColor="text1"/>
          <w:sz w:val="22"/>
          <w:szCs w:val="22"/>
          <w:lang w:val="en-GB"/>
        </w:rPr>
        <w:t>lengthSizeMinusOne</w:t>
      </w:r>
      <w:proofErr w:type="spellEnd"/>
      <w:r w:rsidRPr="00776445">
        <w:rPr>
          <w:rStyle w:val="normaltextrun"/>
          <w:rFonts w:ascii="Courier New" w:eastAsia="Arial" w:hAnsi="Courier New" w:cs="Courier New"/>
          <w:color w:val="000000" w:themeColor="text1"/>
          <w:sz w:val="22"/>
          <w:szCs w:val="22"/>
          <w:lang w:val="en-GB"/>
        </w:rPr>
        <w:t>;</w:t>
      </w:r>
      <w:r w:rsidRPr="00776445">
        <w:rPr>
          <w:rStyle w:val="scxw127190930"/>
          <w:rFonts w:ascii="Courier New" w:hAnsi="Courier New" w:cs="Courier New"/>
          <w:color w:val="000000" w:themeColor="text1"/>
          <w:sz w:val="22"/>
          <w:szCs w:val="22"/>
        </w:rPr>
        <w:t> </w:t>
      </w:r>
      <w:r w:rsidRPr="00776445">
        <w:rPr>
          <w:rFonts w:ascii="Courier New" w:hAnsi="Courier New" w:cs="Courier New"/>
          <w:strike/>
          <w:color w:val="000000" w:themeColor="text1"/>
          <w:sz w:val="22"/>
          <w:szCs w:val="22"/>
        </w:rPr>
        <w:br/>
      </w:r>
      <w:r w:rsidRPr="00776445">
        <w:rPr>
          <w:rStyle w:val="normaltextrun"/>
          <w:rFonts w:ascii="Courier New" w:eastAsia="Arial" w:hAnsi="Courier New" w:cs="Courier New"/>
          <w:color w:val="000000" w:themeColor="text1"/>
          <w:sz w:val="22"/>
          <w:szCs w:val="22"/>
          <w:lang w:val="en-GB"/>
        </w:rPr>
        <w:t xml:space="preserve">   unsigned int(1) </w:t>
      </w:r>
      <w:proofErr w:type="spellStart"/>
      <w:r w:rsidRPr="00776445">
        <w:rPr>
          <w:rStyle w:val="normaltextrun"/>
          <w:rFonts w:ascii="Courier New" w:eastAsia="Arial" w:hAnsi="Courier New" w:cs="Courier New"/>
          <w:color w:val="000000" w:themeColor="text1"/>
          <w:sz w:val="22"/>
          <w:szCs w:val="22"/>
          <w:lang w:val="en-GB"/>
        </w:rPr>
        <w:t>ptl_present_flag</w:t>
      </w:r>
      <w:proofErr w:type="spellEnd"/>
      <w:r w:rsidRPr="00776445">
        <w:rPr>
          <w:rStyle w:val="normaltextrun"/>
          <w:rFonts w:ascii="Courier New" w:eastAsia="Arial" w:hAnsi="Courier New" w:cs="Courier New"/>
          <w:color w:val="000000" w:themeColor="text1"/>
          <w:sz w:val="22"/>
          <w:szCs w:val="22"/>
          <w:lang w:val="en-GB"/>
        </w:rPr>
        <w:t>;</w:t>
      </w:r>
      <w:r w:rsidRPr="00776445">
        <w:rPr>
          <w:rStyle w:val="scxw127190930"/>
          <w:rFonts w:ascii="Courier New" w:hAnsi="Courier New" w:cs="Courier New"/>
          <w:color w:val="000000" w:themeColor="text1"/>
          <w:sz w:val="22"/>
          <w:szCs w:val="22"/>
        </w:rPr>
        <w:t> </w:t>
      </w:r>
      <w:r w:rsidRPr="00776445">
        <w:rPr>
          <w:rFonts w:ascii="Courier New" w:hAnsi="Courier New" w:cs="Courier New"/>
          <w:color w:val="000000" w:themeColor="text1"/>
          <w:sz w:val="22"/>
          <w:szCs w:val="22"/>
        </w:rPr>
        <w:br/>
      </w:r>
      <w:r w:rsidRPr="00776445">
        <w:rPr>
          <w:rStyle w:val="normaltextrun"/>
          <w:rFonts w:ascii="Courier New" w:eastAsia="Arial" w:hAnsi="Courier New" w:cs="Courier New"/>
          <w:color w:val="000000" w:themeColor="text1"/>
          <w:sz w:val="22"/>
          <w:szCs w:val="22"/>
          <w:lang w:val="en-GB"/>
        </w:rPr>
        <w:t>   if (</w:t>
      </w:r>
      <w:proofErr w:type="spellStart"/>
      <w:r w:rsidRPr="00776445">
        <w:rPr>
          <w:rStyle w:val="normaltextrun"/>
          <w:rFonts w:ascii="Courier New" w:eastAsia="Arial" w:hAnsi="Courier New" w:cs="Courier New"/>
          <w:color w:val="000000" w:themeColor="text1"/>
          <w:sz w:val="22"/>
          <w:szCs w:val="22"/>
          <w:lang w:val="en-GB"/>
        </w:rPr>
        <w:t>ptl_present_flag</w:t>
      </w:r>
      <w:proofErr w:type="spellEnd"/>
      <w:r w:rsidRPr="00776445">
        <w:rPr>
          <w:rStyle w:val="normaltextrun"/>
          <w:rFonts w:ascii="Courier New" w:eastAsia="Arial" w:hAnsi="Courier New" w:cs="Courier New"/>
          <w:color w:val="000000" w:themeColor="text1"/>
          <w:sz w:val="22"/>
          <w:szCs w:val="22"/>
          <w:lang w:val="en-GB"/>
        </w:rPr>
        <w:t>) {</w:t>
      </w:r>
      <w:r w:rsidRPr="00776445">
        <w:rPr>
          <w:rStyle w:val="scxw127190930"/>
          <w:rFonts w:ascii="Courier New" w:hAnsi="Courier New" w:cs="Courier New"/>
          <w:color w:val="000000" w:themeColor="text1"/>
          <w:sz w:val="22"/>
          <w:szCs w:val="22"/>
        </w:rPr>
        <w:t> </w:t>
      </w:r>
      <w:r w:rsidRPr="00776445">
        <w:rPr>
          <w:rFonts w:ascii="Courier New" w:hAnsi="Courier New" w:cs="Courier New"/>
          <w:color w:val="000000" w:themeColor="text1"/>
          <w:sz w:val="22"/>
          <w:szCs w:val="22"/>
        </w:rPr>
        <w:br/>
      </w:r>
      <w:r w:rsidRPr="00776445">
        <w:rPr>
          <w:rStyle w:val="normaltextrun"/>
          <w:rFonts w:ascii="Courier New" w:eastAsia="Arial" w:hAnsi="Courier New" w:cs="Courier New"/>
          <w:color w:val="000000" w:themeColor="text1"/>
          <w:sz w:val="22"/>
          <w:szCs w:val="22"/>
          <w:lang w:val="en-GB"/>
        </w:rPr>
        <w:lastRenderedPageBreak/>
        <w:t>       </w:t>
      </w:r>
      <w:proofErr w:type="spellStart"/>
      <w:r w:rsidRPr="00776445">
        <w:rPr>
          <w:rStyle w:val="normaltextrun"/>
          <w:rFonts w:ascii="Courier New" w:eastAsia="Arial" w:hAnsi="Courier New" w:cs="Courier New"/>
          <w:color w:val="000000" w:themeColor="text1"/>
          <w:sz w:val="22"/>
          <w:szCs w:val="22"/>
          <w:lang w:val="en-GB"/>
        </w:rPr>
        <w:t>VvcPTLRecord</w:t>
      </w:r>
      <w:proofErr w:type="spellEnd"/>
      <w:r w:rsidRPr="00776445">
        <w:rPr>
          <w:rStyle w:val="normaltextrun"/>
          <w:rFonts w:ascii="Courier New" w:eastAsia="Arial" w:hAnsi="Courier New" w:cs="Courier New"/>
          <w:color w:val="000000" w:themeColor="text1"/>
          <w:sz w:val="22"/>
          <w:szCs w:val="22"/>
          <w:lang w:val="en-GB"/>
        </w:rPr>
        <w:t xml:space="preserve">(1) </w:t>
      </w:r>
      <w:proofErr w:type="spellStart"/>
      <w:r w:rsidRPr="00776445">
        <w:rPr>
          <w:rStyle w:val="normaltextrun"/>
          <w:rFonts w:ascii="Courier New" w:eastAsia="Arial" w:hAnsi="Courier New" w:cs="Courier New"/>
          <w:color w:val="000000" w:themeColor="text1"/>
          <w:sz w:val="22"/>
          <w:szCs w:val="22"/>
          <w:lang w:val="en-GB"/>
        </w:rPr>
        <w:t>native_ptl</w:t>
      </w:r>
      <w:proofErr w:type="spellEnd"/>
      <w:r w:rsidRPr="00776445">
        <w:rPr>
          <w:rStyle w:val="normaltextrun"/>
          <w:rFonts w:ascii="Courier New" w:eastAsia="Arial" w:hAnsi="Courier New" w:cs="Courier New"/>
          <w:color w:val="000000" w:themeColor="text1"/>
          <w:sz w:val="22"/>
          <w:szCs w:val="22"/>
          <w:lang w:val="en-GB"/>
        </w:rPr>
        <w:t>;</w:t>
      </w:r>
      <w:r w:rsidRPr="00776445">
        <w:rPr>
          <w:rStyle w:val="scxw127190930"/>
          <w:rFonts w:ascii="Courier New" w:hAnsi="Courier New" w:cs="Courier New"/>
          <w:color w:val="000000" w:themeColor="text1"/>
          <w:sz w:val="22"/>
          <w:szCs w:val="22"/>
        </w:rPr>
        <w:t> </w:t>
      </w:r>
      <w:r w:rsidRPr="00776445">
        <w:rPr>
          <w:rFonts w:ascii="Courier New" w:hAnsi="Courier New" w:cs="Courier New"/>
          <w:color w:val="000000" w:themeColor="text1"/>
          <w:sz w:val="22"/>
          <w:szCs w:val="22"/>
        </w:rPr>
        <w:br/>
      </w:r>
      <w:r w:rsidRPr="00776445">
        <w:rPr>
          <w:rStyle w:val="normaltextrun"/>
          <w:rFonts w:ascii="Courier New" w:eastAsia="Arial" w:hAnsi="Courier New" w:cs="Courier New"/>
          <w:color w:val="000000" w:themeColor="text1"/>
          <w:sz w:val="22"/>
          <w:szCs w:val="22"/>
          <w:lang w:val="en-GB"/>
        </w:rPr>
        <w:t>   }</w:t>
      </w:r>
      <w:r w:rsidRPr="00776445">
        <w:rPr>
          <w:rStyle w:val="scxw127190930"/>
          <w:rFonts w:ascii="Courier New" w:hAnsi="Courier New" w:cs="Courier New"/>
          <w:color w:val="000000" w:themeColor="text1"/>
          <w:sz w:val="22"/>
          <w:szCs w:val="22"/>
        </w:rPr>
        <w:t> </w:t>
      </w:r>
      <w:r w:rsidRPr="00776445">
        <w:rPr>
          <w:rFonts w:ascii="Courier New" w:hAnsi="Courier New" w:cs="Courier New"/>
          <w:color w:val="000000" w:themeColor="text1"/>
          <w:sz w:val="22"/>
          <w:szCs w:val="22"/>
        </w:rPr>
        <w:br/>
      </w:r>
      <w:r w:rsidRPr="00776445">
        <w:rPr>
          <w:rStyle w:val="normaltextrun"/>
          <w:rFonts w:ascii="Courier New" w:eastAsia="Arial" w:hAnsi="Courier New" w:cs="Courier New"/>
          <w:color w:val="000000" w:themeColor="text1"/>
          <w:sz w:val="22"/>
          <w:szCs w:val="22"/>
          <w:lang w:val="en-GB"/>
        </w:rPr>
        <w:t xml:space="preserve">   unsigned int(1) </w:t>
      </w:r>
      <w:proofErr w:type="spellStart"/>
      <w:r w:rsidRPr="00776445">
        <w:rPr>
          <w:rStyle w:val="normaltextrun"/>
          <w:rFonts w:ascii="Courier New" w:eastAsia="Arial" w:hAnsi="Courier New" w:cs="Courier New"/>
          <w:color w:val="000000" w:themeColor="text1"/>
          <w:sz w:val="22"/>
          <w:szCs w:val="22"/>
          <w:lang w:val="en-GB"/>
        </w:rPr>
        <w:t>additional_nal_unit_flag</w:t>
      </w:r>
      <w:proofErr w:type="spellEnd"/>
      <w:r w:rsidRPr="00776445">
        <w:rPr>
          <w:rStyle w:val="normaltextrun"/>
          <w:rFonts w:ascii="Courier New" w:eastAsia="Arial" w:hAnsi="Courier New" w:cs="Courier New"/>
          <w:color w:val="000000" w:themeColor="text1"/>
          <w:sz w:val="22"/>
          <w:szCs w:val="22"/>
          <w:lang w:val="en-GB"/>
        </w:rPr>
        <w:t>;</w:t>
      </w:r>
      <w:r w:rsidRPr="00776445">
        <w:rPr>
          <w:rStyle w:val="scxw127190930"/>
          <w:rFonts w:ascii="Courier New" w:hAnsi="Courier New" w:cs="Courier New"/>
          <w:color w:val="000000" w:themeColor="text1"/>
          <w:sz w:val="22"/>
          <w:szCs w:val="22"/>
        </w:rPr>
        <w:t> </w:t>
      </w:r>
      <w:r w:rsidRPr="00776445">
        <w:rPr>
          <w:rFonts w:ascii="Courier New" w:hAnsi="Courier New" w:cs="Courier New"/>
          <w:color w:val="000000" w:themeColor="text1"/>
          <w:sz w:val="22"/>
          <w:szCs w:val="22"/>
        </w:rPr>
        <w:br/>
      </w:r>
      <w:r w:rsidRPr="00776445">
        <w:rPr>
          <w:rStyle w:val="normaltextrun"/>
          <w:rFonts w:ascii="Courier New" w:eastAsia="Arial" w:hAnsi="Courier New" w:cs="Courier New"/>
          <w:color w:val="000000" w:themeColor="text1"/>
          <w:sz w:val="22"/>
          <w:szCs w:val="22"/>
          <w:lang w:val="en-GB"/>
        </w:rPr>
        <w:t>   if (</w:t>
      </w:r>
      <w:proofErr w:type="spellStart"/>
      <w:r w:rsidRPr="00776445">
        <w:rPr>
          <w:rStyle w:val="normaltextrun"/>
          <w:rFonts w:ascii="Courier New" w:eastAsia="Arial" w:hAnsi="Courier New" w:cs="Courier New"/>
          <w:color w:val="000000" w:themeColor="text1"/>
          <w:sz w:val="22"/>
          <w:szCs w:val="22"/>
          <w:lang w:val="en-GB"/>
        </w:rPr>
        <w:t>additional_nal_unit_flag</w:t>
      </w:r>
      <w:proofErr w:type="spellEnd"/>
      <w:r w:rsidRPr="00776445">
        <w:rPr>
          <w:rStyle w:val="normaltextrun"/>
          <w:rFonts w:ascii="Courier New" w:eastAsia="Arial" w:hAnsi="Courier New" w:cs="Courier New"/>
          <w:color w:val="000000" w:themeColor="text1"/>
          <w:sz w:val="22"/>
          <w:szCs w:val="22"/>
          <w:lang w:val="en-GB"/>
        </w:rPr>
        <w:t>) {</w:t>
      </w:r>
      <w:r w:rsidRPr="00776445">
        <w:rPr>
          <w:rStyle w:val="scxw127190930"/>
          <w:rFonts w:ascii="Courier New" w:hAnsi="Courier New" w:cs="Courier New"/>
          <w:color w:val="000000" w:themeColor="text1"/>
          <w:sz w:val="22"/>
          <w:szCs w:val="22"/>
        </w:rPr>
        <w:t> </w:t>
      </w:r>
      <w:r w:rsidRPr="00776445">
        <w:rPr>
          <w:rFonts w:ascii="Courier New" w:hAnsi="Courier New" w:cs="Courier New"/>
          <w:color w:val="000000" w:themeColor="text1"/>
          <w:sz w:val="22"/>
          <w:szCs w:val="22"/>
        </w:rPr>
        <w:br/>
      </w:r>
      <w:r w:rsidRPr="00776445">
        <w:rPr>
          <w:rStyle w:val="normaltextrun"/>
          <w:rFonts w:ascii="Courier New" w:eastAsia="Arial" w:hAnsi="Courier New" w:cs="Courier New"/>
          <w:color w:val="000000" w:themeColor="text1"/>
          <w:sz w:val="22"/>
          <w:szCs w:val="22"/>
          <w:lang w:val="en-GB"/>
        </w:rPr>
        <w:t xml:space="preserve">      unsigned int(3) </w:t>
      </w:r>
      <w:proofErr w:type="spellStart"/>
      <w:r w:rsidRPr="00776445">
        <w:rPr>
          <w:rStyle w:val="normaltextrun"/>
          <w:rFonts w:ascii="Courier New" w:eastAsia="Arial" w:hAnsi="Courier New" w:cs="Courier New"/>
          <w:color w:val="000000" w:themeColor="text1"/>
          <w:sz w:val="22"/>
          <w:szCs w:val="22"/>
          <w:lang w:val="en-GB"/>
        </w:rPr>
        <w:t>num_aps_nal_unit</w:t>
      </w:r>
      <w:proofErr w:type="spellEnd"/>
      <w:r w:rsidRPr="00776445">
        <w:rPr>
          <w:rStyle w:val="normaltextrun"/>
          <w:rFonts w:ascii="Courier New" w:eastAsia="Arial" w:hAnsi="Courier New" w:cs="Courier New"/>
          <w:color w:val="000000" w:themeColor="text1"/>
          <w:sz w:val="22"/>
          <w:szCs w:val="22"/>
          <w:lang w:val="en-GB"/>
        </w:rPr>
        <w:t>;</w:t>
      </w:r>
      <w:r w:rsidRPr="00776445">
        <w:rPr>
          <w:rStyle w:val="scxw127190930"/>
          <w:rFonts w:ascii="Courier New" w:hAnsi="Courier New" w:cs="Courier New"/>
          <w:color w:val="000000" w:themeColor="text1"/>
          <w:sz w:val="22"/>
          <w:szCs w:val="22"/>
        </w:rPr>
        <w:t> </w:t>
      </w:r>
      <w:r w:rsidRPr="00776445">
        <w:rPr>
          <w:rFonts w:ascii="Courier New" w:hAnsi="Courier New" w:cs="Courier New"/>
          <w:color w:val="000000" w:themeColor="text1"/>
          <w:sz w:val="22"/>
          <w:szCs w:val="22"/>
        </w:rPr>
        <w:br/>
      </w:r>
      <w:r w:rsidRPr="00776445">
        <w:rPr>
          <w:rStyle w:val="normaltextrun"/>
          <w:rFonts w:ascii="Courier New" w:eastAsia="Arial" w:hAnsi="Courier New" w:cs="Courier New"/>
          <w:color w:val="000000" w:themeColor="text1"/>
          <w:sz w:val="22"/>
          <w:szCs w:val="22"/>
          <w:lang w:val="en-GB"/>
        </w:rPr>
        <w:t xml:space="preserve">      unsigned int(3) </w:t>
      </w:r>
      <w:proofErr w:type="spellStart"/>
      <w:r w:rsidRPr="00776445">
        <w:rPr>
          <w:rStyle w:val="normaltextrun"/>
          <w:rFonts w:ascii="Courier New" w:eastAsia="Arial" w:hAnsi="Courier New" w:cs="Courier New"/>
          <w:color w:val="000000" w:themeColor="text1"/>
          <w:sz w:val="22"/>
          <w:szCs w:val="22"/>
          <w:lang w:val="en-GB"/>
        </w:rPr>
        <w:t>num_sei_nal_unit</w:t>
      </w:r>
      <w:proofErr w:type="spellEnd"/>
      <w:r w:rsidRPr="00776445">
        <w:rPr>
          <w:rStyle w:val="normaltextrun"/>
          <w:rFonts w:ascii="Courier New" w:eastAsia="Arial" w:hAnsi="Courier New" w:cs="Courier New"/>
          <w:color w:val="000000" w:themeColor="text1"/>
          <w:sz w:val="22"/>
          <w:szCs w:val="22"/>
          <w:lang w:val="en-GB"/>
        </w:rPr>
        <w:t>;</w:t>
      </w:r>
      <w:r w:rsidRPr="00776445">
        <w:rPr>
          <w:rStyle w:val="scxw127190930"/>
          <w:rFonts w:ascii="Courier New" w:hAnsi="Courier New" w:cs="Courier New"/>
          <w:color w:val="000000" w:themeColor="text1"/>
          <w:sz w:val="22"/>
          <w:szCs w:val="22"/>
        </w:rPr>
        <w:t> </w:t>
      </w:r>
      <w:r w:rsidRPr="00776445">
        <w:rPr>
          <w:rFonts w:ascii="Courier New" w:hAnsi="Courier New" w:cs="Courier New"/>
          <w:color w:val="000000" w:themeColor="text1"/>
          <w:sz w:val="22"/>
          <w:szCs w:val="22"/>
        </w:rPr>
        <w:br/>
      </w:r>
      <w:r w:rsidRPr="00776445">
        <w:rPr>
          <w:rStyle w:val="normaltextrun"/>
          <w:rFonts w:ascii="Courier New" w:eastAsia="Arial" w:hAnsi="Courier New" w:cs="Courier New"/>
          <w:color w:val="000000" w:themeColor="text1"/>
          <w:sz w:val="22"/>
          <w:szCs w:val="22"/>
          <w:lang w:val="en-GB"/>
        </w:rPr>
        <w:t>   }</w:t>
      </w:r>
      <w:r w:rsidRPr="00776445">
        <w:rPr>
          <w:rStyle w:val="scxw127190930"/>
          <w:rFonts w:ascii="Courier New" w:hAnsi="Courier New" w:cs="Courier New"/>
          <w:color w:val="000000" w:themeColor="text1"/>
          <w:sz w:val="22"/>
          <w:szCs w:val="22"/>
        </w:rPr>
        <w:t> </w:t>
      </w:r>
      <w:r w:rsidRPr="00776445">
        <w:rPr>
          <w:rFonts w:ascii="Courier New" w:hAnsi="Courier New" w:cs="Courier New"/>
          <w:color w:val="000000" w:themeColor="text1"/>
          <w:sz w:val="22"/>
          <w:szCs w:val="22"/>
        </w:rPr>
        <w:br/>
      </w:r>
      <w:r w:rsidRPr="00776445">
        <w:rPr>
          <w:rStyle w:val="normaltextrun"/>
          <w:rFonts w:ascii="Courier New" w:eastAsia="Arial" w:hAnsi="Courier New" w:cs="Courier New"/>
          <w:color w:val="000000" w:themeColor="text1"/>
          <w:sz w:val="22"/>
          <w:szCs w:val="22"/>
          <w:lang w:val="en-GB"/>
        </w:rPr>
        <w:t xml:space="preserve">   unsigned int(8)            </w:t>
      </w:r>
      <w:proofErr w:type="spellStart"/>
      <w:r w:rsidRPr="00776445">
        <w:rPr>
          <w:rStyle w:val="normaltextrun"/>
          <w:rFonts w:ascii="Courier New" w:eastAsia="Arial" w:hAnsi="Courier New" w:cs="Courier New"/>
          <w:color w:val="000000" w:themeColor="text1"/>
          <w:sz w:val="22"/>
          <w:szCs w:val="22"/>
          <w:lang w:val="en-GB"/>
        </w:rPr>
        <w:t>sps_nal_unit_length</w:t>
      </w:r>
      <w:proofErr w:type="spellEnd"/>
      <w:r w:rsidRPr="00776445">
        <w:rPr>
          <w:rStyle w:val="normaltextrun"/>
          <w:rFonts w:ascii="Courier New" w:eastAsia="Arial" w:hAnsi="Courier New" w:cs="Courier New"/>
          <w:color w:val="000000" w:themeColor="text1"/>
          <w:sz w:val="22"/>
          <w:szCs w:val="22"/>
          <w:lang w:val="en-GB"/>
        </w:rPr>
        <w:t>;</w:t>
      </w:r>
      <w:r w:rsidRPr="00776445">
        <w:rPr>
          <w:rStyle w:val="normaltextrun"/>
          <w:rFonts w:ascii="Courier New" w:eastAsia="Arial" w:hAnsi="Courier New" w:cs="Courier New"/>
          <w:color w:val="000000" w:themeColor="text1"/>
          <w:sz w:val="22"/>
          <w:szCs w:val="22"/>
          <w:lang w:val="en-GB"/>
        </w:rPr>
        <w:br/>
        <w:t xml:space="preserve">   bit(8*</w:t>
      </w:r>
      <w:proofErr w:type="spellStart"/>
      <w:r w:rsidRPr="00776445">
        <w:rPr>
          <w:rStyle w:val="normaltextrun"/>
          <w:rFonts w:ascii="Courier New" w:eastAsia="Arial" w:hAnsi="Courier New" w:cs="Courier New"/>
          <w:color w:val="000000" w:themeColor="text1"/>
          <w:sz w:val="22"/>
          <w:szCs w:val="22"/>
          <w:lang w:val="en-GB"/>
        </w:rPr>
        <w:t>sps_nal_unit_length</w:t>
      </w:r>
      <w:proofErr w:type="spellEnd"/>
      <w:r w:rsidRPr="00776445">
        <w:rPr>
          <w:rStyle w:val="normaltextrun"/>
          <w:rFonts w:ascii="Courier New" w:eastAsia="Arial" w:hAnsi="Courier New" w:cs="Courier New"/>
          <w:color w:val="000000" w:themeColor="text1"/>
          <w:sz w:val="22"/>
          <w:szCs w:val="22"/>
          <w:lang w:val="en-GB"/>
        </w:rPr>
        <w:t xml:space="preserve">) </w:t>
      </w:r>
      <w:proofErr w:type="spellStart"/>
      <w:r w:rsidRPr="00776445">
        <w:rPr>
          <w:rStyle w:val="normaltextrun"/>
          <w:rFonts w:ascii="Courier New" w:eastAsia="Arial" w:hAnsi="Courier New" w:cs="Courier New"/>
          <w:color w:val="000000" w:themeColor="text1"/>
          <w:sz w:val="22"/>
          <w:szCs w:val="22"/>
          <w:lang w:val="en-GB"/>
        </w:rPr>
        <w:t>sps_nal_unit</w:t>
      </w:r>
      <w:proofErr w:type="spellEnd"/>
      <w:r w:rsidRPr="00776445">
        <w:rPr>
          <w:rStyle w:val="normaltextrun"/>
          <w:rFonts w:ascii="Courier New" w:eastAsia="Arial" w:hAnsi="Courier New" w:cs="Courier New"/>
          <w:color w:val="000000" w:themeColor="text1"/>
          <w:sz w:val="22"/>
          <w:szCs w:val="22"/>
          <w:lang w:val="en-GB"/>
        </w:rPr>
        <w:t>;</w:t>
      </w:r>
      <w:r w:rsidRPr="00776445">
        <w:rPr>
          <w:rFonts w:ascii="Courier New" w:hAnsi="Courier New" w:cs="Courier New"/>
          <w:color w:val="000000" w:themeColor="text1"/>
          <w:sz w:val="22"/>
          <w:szCs w:val="22"/>
        </w:rPr>
        <w:br/>
      </w:r>
      <w:r w:rsidRPr="00776445">
        <w:rPr>
          <w:rStyle w:val="normaltextrun"/>
          <w:rFonts w:ascii="Courier New" w:eastAsia="Arial" w:hAnsi="Courier New" w:cs="Courier New"/>
          <w:color w:val="000000" w:themeColor="text1"/>
          <w:sz w:val="22"/>
          <w:szCs w:val="22"/>
          <w:lang w:val="en-GB"/>
        </w:rPr>
        <w:t xml:space="preserve">   unsigned int(8)            </w:t>
      </w:r>
      <w:proofErr w:type="spellStart"/>
      <w:r w:rsidRPr="00776445">
        <w:rPr>
          <w:rStyle w:val="normaltextrun"/>
          <w:rFonts w:ascii="Courier New" w:eastAsia="Arial" w:hAnsi="Courier New" w:cs="Courier New"/>
          <w:color w:val="000000" w:themeColor="text1"/>
          <w:sz w:val="22"/>
          <w:szCs w:val="22"/>
          <w:lang w:val="en-GB"/>
        </w:rPr>
        <w:t>pps_nal_unit_length</w:t>
      </w:r>
      <w:proofErr w:type="spellEnd"/>
      <w:r w:rsidRPr="00776445">
        <w:rPr>
          <w:rStyle w:val="normaltextrun"/>
          <w:rFonts w:ascii="Courier New" w:eastAsia="Arial" w:hAnsi="Courier New" w:cs="Courier New"/>
          <w:color w:val="000000" w:themeColor="text1"/>
          <w:sz w:val="22"/>
          <w:szCs w:val="22"/>
          <w:lang w:val="en-GB"/>
        </w:rPr>
        <w:t>;</w:t>
      </w:r>
      <w:r w:rsidRPr="00776445">
        <w:rPr>
          <w:rStyle w:val="normaltextrun"/>
          <w:rFonts w:ascii="Courier New" w:eastAsia="Arial" w:hAnsi="Courier New" w:cs="Courier New"/>
          <w:color w:val="000000" w:themeColor="text1"/>
          <w:sz w:val="22"/>
          <w:szCs w:val="22"/>
          <w:lang w:val="en-GB"/>
        </w:rPr>
        <w:br/>
        <w:t xml:space="preserve">   bit(8*</w:t>
      </w:r>
      <w:proofErr w:type="spellStart"/>
      <w:r w:rsidRPr="00776445">
        <w:rPr>
          <w:rStyle w:val="normaltextrun"/>
          <w:rFonts w:ascii="Courier New" w:eastAsia="Arial" w:hAnsi="Courier New" w:cs="Courier New"/>
          <w:color w:val="000000" w:themeColor="text1"/>
          <w:sz w:val="22"/>
          <w:szCs w:val="22"/>
          <w:lang w:val="en-GB"/>
        </w:rPr>
        <w:t>sps_nal_unit_length</w:t>
      </w:r>
      <w:proofErr w:type="spellEnd"/>
      <w:r w:rsidRPr="00776445">
        <w:rPr>
          <w:rStyle w:val="normaltextrun"/>
          <w:rFonts w:ascii="Courier New" w:eastAsia="Arial" w:hAnsi="Courier New" w:cs="Courier New"/>
          <w:color w:val="000000" w:themeColor="text1"/>
          <w:sz w:val="22"/>
          <w:szCs w:val="22"/>
          <w:lang w:val="en-GB"/>
        </w:rPr>
        <w:t xml:space="preserve">) </w:t>
      </w:r>
      <w:proofErr w:type="spellStart"/>
      <w:r w:rsidRPr="00776445">
        <w:rPr>
          <w:rStyle w:val="normaltextrun"/>
          <w:rFonts w:ascii="Courier New" w:eastAsia="Arial" w:hAnsi="Courier New" w:cs="Courier New"/>
          <w:color w:val="000000" w:themeColor="text1"/>
          <w:sz w:val="22"/>
          <w:szCs w:val="22"/>
          <w:lang w:val="en-GB"/>
        </w:rPr>
        <w:t>pps_nal_unit</w:t>
      </w:r>
      <w:proofErr w:type="spellEnd"/>
      <w:r w:rsidRPr="00776445">
        <w:rPr>
          <w:rStyle w:val="normaltextrun"/>
          <w:rFonts w:ascii="Courier New" w:eastAsia="Arial" w:hAnsi="Courier New" w:cs="Courier New"/>
          <w:color w:val="000000" w:themeColor="text1"/>
          <w:sz w:val="22"/>
          <w:szCs w:val="22"/>
          <w:lang w:val="en-GB"/>
        </w:rPr>
        <w:t>;</w:t>
      </w:r>
    </w:p>
    <w:p w14:paraId="310AAE1D" w14:textId="5E2DB999" w:rsidR="00585DE4" w:rsidRPr="00776445" w:rsidRDefault="009F0000" w:rsidP="00776445">
      <w:pPr>
        <w:pStyle w:val="paragraph"/>
        <w:spacing w:before="0" w:beforeAutospacing="0" w:after="0" w:afterAutospacing="0"/>
        <w:textAlignment w:val="baseline"/>
        <w:rPr>
          <w:rStyle w:val="scxw127190930"/>
          <w:rFonts w:eastAsia="Arial"/>
          <w:color w:val="000000" w:themeColor="text1"/>
          <w:lang w:val="en-GB"/>
        </w:rPr>
      </w:pPr>
      <w:r w:rsidRPr="00776445">
        <w:rPr>
          <w:rStyle w:val="normaltextrun"/>
          <w:rFonts w:ascii="Courier New" w:eastAsia="Arial" w:hAnsi="Courier New" w:cs="Courier New"/>
          <w:color w:val="000000" w:themeColor="text1"/>
          <w:sz w:val="22"/>
          <w:szCs w:val="22"/>
          <w:lang w:val="en-GB"/>
        </w:rPr>
        <w:t xml:space="preserve">   if (</w:t>
      </w:r>
      <w:proofErr w:type="spellStart"/>
      <w:r w:rsidRPr="00776445">
        <w:rPr>
          <w:rStyle w:val="normaltextrun"/>
          <w:rFonts w:ascii="Courier New" w:eastAsia="Arial" w:hAnsi="Courier New" w:cs="Courier New"/>
          <w:color w:val="000000" w:themeColor="text1"/>
          <w:sz w:val="22"/>
          <w:szCs w:val="22"/>
          <w:lang w:val="en-GB"/>
        </w:rPr>
        <w:t>additional_nal_unit_flag</w:t>
      </w:r>
      <w:proofErr w:type="spellEnd"/>
      <w:r w:rsidRPr="00776445">
        <w:rPr>
          <w:rStyle w:val="normaltextrun"/>
          <w:rFonts w:ascii="Courier New" w:eastAsia="Arial" w:hAnsi="Courier New" w:cs="Courier New"/>
          <w:color w:val="000000" w:themeColor="text1"/>
          <w:sz w:val="22"/>
          <w:szCs w:val="22"/>
          <w:lang w:val="en-GB"/>
        </w:rPr>
        <w:t>) {</w:t>
      </w:r>
      <w:r w:rsidRPr="00776445">
        <w:rPr>
          <w:rStyle w:val="normaltextrun"/>
          <w:rFonts w:ascii="Courier New" w:eastAsia="Arial" w:hAnsi="Courier New" w:cs="Courier New"/>
          <w:color w:val="000000" w:themeColor="text1"/>
          <w:sz w:val="22"/>
          <w:szCs w:val="22"/>
          <w:lang w:val="en-GB"/>
        </w:rPr>
        <w:br/>
        <w:t xml:space="preserve">      for (</w:t>
      </w:r>
      <w:proofErr w:type="spellStart"/>
      <w:r w:rsidRPr="00776445">
        <w:rPr>
          <w:rStyle w:val="normaltextrun"/>
          <w:rFonts w:ascii="Courier New" w:eastAsia="Arial" w:hAnsi="Courier New" w:cs="Courier New"/>
          <w:color w:val="000000" w:themeColor="text1"/>
          <w:sz w:val="22"/>
          <w:szCs w:val="22"/>
          <w:lang w:val="en-GB"/>
        </w:rPr>
        <w:t>i</w:t>
      </w:r>
      <w:proofErr w:type="spellEnd"/>
      <w:r w:rsidRPr="00776445">
        <w:rPr>
          <w:rStyle w:val="normaltextrun"/>
          <w:rFonts w:ascii="Courier New" w:eastAsia="Arial" w:hAnsi="Courier New" w:cs="Courier New"/>
          <w:color w:val="000000" w:themeColor="text1"/>
          <w:sz w:val="22"/>
          <w:szCs w:val="22"/>
          <w:lang w:val="en-GB"/>
        </w:rPr>
        <w:t xml:space="preserve">=0; </w:t>
      </w:r>
      <w:proofErr w:type="spellStart"/>
      <w:r w:rsidRPr="00776445">
        <w:rPr>
          <w:rStyle w:val="normaltextrun"/>
          <w:rFonts w:ascii="Courier New" w:eastAsia="Arial" w:hAnsi="Courier New" w:cs="Courier New"/>
          <w:color w:val="000000" w:themeColor="text1"/>
          <w:sz w:val="22"/>
          <w:szCs w:val="22"/>
          <w:lang w:val="en-GB"/>
        </w:rPr>
        <w:t>i</w:t>
      </w:r>
      <w:proofErr w:type="spellEnd"/>
      <w:r w:rsidRPr="00776445">
        <w:rPr>
          <w:rStyle w:val="normaltextrun"/>
          <w:rFonts w:ascii="Courier New" w:eastAsia="Arial" w:hAnsi="Courier New" w:cs="Courier New"/>
          <w:color w:val="000000" w:themeColor="text1"/>
          <w:sz w:val="22"/>
          <w:szCs w:val="22"/>
          <w:lang w:val="en-GB"/>
        </w:rPr>
        <w:t xml:space="preserve">&lt; </w:t>
      </w:r>
      <w:proofErr w:type="spellStart"/>
      <w:r w:rsidRPr="00776445">
        <w:rPr>
          <w:rStyle w:val="normaltextrun"/>
          <w:rFonts w:ascii="Courier New" w:eastAsia="Arial" w:hAnsi="Courier New" w:cs="Courier New"/>
          <w:color w:val="000000" w:themeColor="text1"/>
          <w:sz w:val="22"/>
          <w:szCs w:val="22"/>
          <w:lang w:val="en-GB"/>
        </w:rPr>
        <w:t>num_aps_nalus</w:t>
      </w:r>
      <w:proofErr w:type="spellEnd"/>
      <w:r w:rsidRPr="00776445">
        <w:rPr>
          <w:rStyle w:val="normaltextrun"/>
          <w:rFonts w:ascii="Courier New" w:eastAsia="Arial" w:hAnsi="Courier New" w:cs="Courier New"/>
          <w:color w:val="000000" w:themeColor="text1"/>
          <w:sz w:val="22"/>
          <w:szCs w:val="22"/>
          <w:lang w:val="en-GB"/>
        </w:rPr>
        <w:t xml:space="preserve">; </w:t>
      </w:r>
      <w:proofErr w:type="spellStart"/>
      <w:r w:rsidRPr="00776445">
        <w:rPr>
          <w:rStyle w:val="normaltextrun"/>
          <w:rFonts w:ascii="Courier New" w:eastAsia="Arial" w:hAnsi="Courier New" w:cs="Courier New"/>
          <w:color w:val="000000" w:themeColor="text1"/>
          <w:sz w:val="22"/>
          <w:szCs w:val="22"/>
          <w:lang w:val="en-GB"/>
        </w:rPr>
        <w:t>i</w:t>
      </w:r>
      <w:proofErr w:type="spellEnd"/>
      <w:r w:rsidRPr="00776445">
        <w:rPr>
          <w:rStyle w:val="normaltextrun"/>
          <w:rFonts w:ascii="Courier New" w:eastAsia="Arial" w:hAnsi="Courier New" w:cs="Courier New"/>
          <w:color w:val="000000" w:themeColor="text1"/>
          <w:sz w:val="22"/>
          <w:szCs w:val="22"/>
          <w:lang w:val="en-GB"/>
        </w:rPr>
        <w:t>++) {</w:t>
      </w:r>
      <w:r w:rsidRPr="00776445">
        <w:rPr>
          <w:rStyle w:val="normaltextrun"/>
          <w:rFonts w:ascii="Courier New" w:eastAsia="Arial" w:hAnsi="Courier New" w:cs="Courier New"/>
          <w:color w:val="000000" w:themeColor="text1"/>
          <w:sz w:val="22"/>
          <w:szCs w:val="22"/>
          <w:lang w:val="en-GB"/>
        </w:rPr>
        <w:br/>
        <w:t xml:space="preserve">         unsigned int(8)            </w:t>
      </w:r>
      <w:proofErr w:type="spellStart"/>
      <w:r w:rsidRPr="00776445">
        <w:rPr>
          <w:rStyle w:val="normaltextrun"/>
          <w:rFonts w:ascii="Courier New" w:eastAsia="Arial" w:hAnsi="Courier New" w:cs="Courier New"/>
          <w:color w:val="000000" w:themeColor="text1"/>
          <w:sz w:val="22"/>
          <w:szCs w:val="22"/>
          <w:lang w:val="en-GB"/>
        </w:rPr>
        <w:t>aps_nal_unit_length</w:t>
      </w:r>
      <w:proofErr w:type="spellEnd"/>
      <w:r w:rsidRPr="00776445">
        <w:rPr>
          <w:rStyle w:val="normaltextrun"/>
          <w:rFonts w:ascii="Courier New" w:eastAsia="Arial" w:hAnsi="Courier New" w:cs="Courier New"/>
          <w:color w:val="000000" w:themeColor="text1"/>
          <w:sz w:val="22"/>
          <w:szCs w:val="22"/>
          <w:lang w:val="en-GB"/>
        </w:rPr>
        <w:t>;</w:t>
      </w:r>
      <w:r w:rsidRPr="00776445">
        <w:rPr>
          <w:rStyle w:val="normaltextrun"/>
          <w:rFonts w:ascii="Courier New" w:eastAsia="Arial" w:hAnsi="Courier New" w:cs="Courier New"/>
          <w:color w:val="000000" w:themeColor="text1"/>
          <w:sz w:val="22"/>
          <w:szCs w:val="22"/>
          <w:lang w:val="en-GB"/>
        </w:rPr>
        <w:br/>
        <w:t xml:space="preserve">         bit(8*</w:t>
      </w:r>
      <w:proofErr w:type="spellStart"/>
      <w:r w:rsidRPr="00776445">
        <w:rPr>
          <w:rStyle w:val="normaltextrun"/>
          <w:rFonts w:ascii="Courier New" w:eastAsia="Arial" w:hAnsi="Courier New" w:cs="Courier New"/>
          <w:color w:val="000000" w:themeColor="text1"/>
          <w:sz w:val="22"/>
          <w:szCs w:val="22"/>
          <w:lang w:val="en-GB"/>
        </w:rPr>
        <w:t>aps_nal_unit_length</w:t>
      </w:r>
      <w:proofErr w:type="spellEnd"/>
      <w:r w:rsidRPr="00776445">
        <w:rPr>
          <w:rStyle w:val="normaltextrun"/>
          <w:rFonts w:ascii="Courier New" w:eastAsia="Arial" w:hAnsi="Courier New" w:cs="Courier New"/>
          <w:color w:val="000000" w:themeColor="text1"/>
          <w:sz w:val="22"/>
          <w:szCs w:val="22"/>
          <w:lang w:val="en-GB"/>
        </w:rPr>
        <w:t xml:space="preserve">) </w:t>
      </w:r>
      <w:proofErr w:type="spellStart"/>
      <w:r w:rsidRPr="00776445">
        <w:rPr>
          <w:rStyle w:val="normaltextrun"/>
          <w:rFonts w:ascii="Courier New" w:eastAsia="Arial" w:hAnsi="Courier New" w:cs="Courier New"/>
          <w:color w:val="000000" w:themeColor="text1"/>
          <w:sz w:val="22"/>
          <w:szCs w:val="22"/>
          <w:lang w:val="en-GB"/>
        </w:rPr>
        <w:t>aps_nal_unit</w:t>
      </w:r>
      <w:proofErr w:type="spellEnd"/>
      <w:r w:rsidRPr="00776445">
        <w:rPr>
          <w:rStyle w:val="normaltextrun"/>
          <w:rFonts w:ascii="Courier New" w:eastAsia="Arial" w:hAnsi="Courier New" w:cs="Courier New"/>
          <w:color w:val="000000" w:themeColor="text1"/>
          <w:sz w:val="22"/>
          <w:szCs w:val="22"/>
          <w:lang w:val="en-GB"/>
        </w:rPr>
        <w:t>;</w:t>
      </w:r>
      <w:r w:rsidRPr="00776445">
        <w:rPr>
          <w:rStyle w:val="normaltextrun"/>
          <w:rFonts w:ascii="Courier New" w:eastAsia="Arial" w:hAnsi="Courier New" w:cs="Courier New"/>
          <w:color w:val="000000" w:themeColor="text1"/>
          <w:sz w:val="22"/>
          <w:szCs w:val="22"/>
          <w:lang w:val="en-GB"/>
        </w:rPr>
        <w:br/>
        <w:t xml:space="preserve">      }</w:t>
      </w:r>
      <w:r w:rsidRPr="00776445">
        <w:rPr>
          <w:rStyle w:val="normaltextrun"/>
          <w:rFonts w:ascii="Courier New" w:eastAsia="Arial" w:hAnsi="Courier New" w:cs="Courier New"/>
          <w:color w:val="000000" w:themeColor="text1"/>
          <w:sz w:val="22"/>
          <w:szCs w:val="22"/>
          <w:lang w:val="en-GB"/>
        </w:rPr>
        <w:br/>
        <w:t xml:space="preserve">      for (</w:t>
      </w:r>
      <w:proofErr w:type="spellStart"/>
      <w:r w:rsidRPr="00776445">
        <w:rPr>
          <w:rStyle w:val="normaltextrun"/>
          <w:rFonts w:ascii="Courier New" w:eastAsia="Arial" w:hAnsi="Courier New" w:cs="Courier New"/>
          <w:color w:val="000000" w:themeColor="text1"/>
          <w:sz w:val="22"/>
          <w:szCs w:val="22"/>
          <w:lang w:val="en-GB"/>
        </w:rPr>
        <w:t>i</w:t>
      </w:r>
      <w:proofErr w:type="spellEnd"/>
      <w:r w:rsidRPr="00776445">
        <w:rPr>
          <w:rStyle w:val="normaltextrun"/>
          <w:rFonts w:ascii="Courier New" w:eastAsia="Arial" w:hAnsi="Courier New" w:cs="Courier New"/>
          <w:color w:val="000000" w:themeColor="text1"/>
          <w:sz w:val="22"/>
          <w:szCs w:val="22"/>
          <w:lang w:val="en-GB"/>
        </w:rPr>
        <w:t xml:space="preserve">=0; </w:t>
      </w:r>
      <w:proofErr w:type="spellStart"/>
      <w:r w:rsidRPr="00776445">
        <w:rPr>
          <w:rStyle w:val="normaltextrun"/>
          <w:rFonts w:ascii="Courier New" w:eastAsia="Arial" w:hAnsi="Courier New" w:cs="Courier New"/>
          <w:color w:val="000000" w:themeColor="text1"/>
          <w:sz w:val="22"/>
          <w:szCs w:val="22"/>
          <w:lang w:val="en-GB"/>
        </w:rPr>
        <w:t>i</w:t>
      </w:r>
      <w:proofErr w:type="spellEnd"/>
      <w:r w:rsidRPr="00776445">
        <w:rPr>
          <w:rStyle w:val="normaltextrun"/>
          <w:rFonts w:ascii="Courier New" w:eastAsia="Arial" w:hAnsi="Courier New" w:cs="Courier New"/>
          <w:color w:val="000000" w:themeColor="text1"/>
          <w:sz w:val="22"/>
          <w:szCs w:val="22"/>
          <w:lang w:val="en-GB"/>
        </w:rPr>
        <w:t xml:space="preserve">&lt; </w:t>
      </w:r>
      <w:proofErr w:type="spellStart"/>
      <w:r w:rsidRPr="00776445">
        <w:rPr>
          <w:rStyle w:val="normaltextrun"/>
          <w:rFonts w:ascii="Courier New" w:eastAsia="Arial" w:hAnsi="Courier New" w:cs="Courier New"/>
          <w:color w:val="000000" w:themeColor="text1"/>
          <w:sz w:val="22"/>
          <w:szCs w:val="22"/>
          <w:lang w:val="en-GB"/>
        </w:rPr>
        <w:t>num_sei_nalus</w:t>
      </w:r>
      <w:proofErr w:type="spellEnd"/>
      <w:r w:rsidRPr="00776445">
        <w:rPr>
          <w:rStyle w:val="normaltextrun"/>
          <w:rFonts w:ascii="Courier New" w:eastAsia="Arial" w:hAnsi="Courier New" w:cs="Courier New"/>
          <w:color w:val="000000" w:themeColor="text1"/>
          <w:sz w:val="22"/>
          <w:szCs w:val="22"/>
          <w:lang w:val="en-GB"/>
        </w:rPr>
        <w:t xml:space="preserve">; </w:t>
      </w:r>
      <w:proofErr w:type="spellStart"/>
      <w:r w:rsidRPr="00776445">
        <w:rPr>
          <w:rStyle w:val="normaltextrun"/>
          <w:rFonts w:ascii="Courier New" w:eastAsia="Arial" w:hAnsi="Courier New" w:cs="Courier New"/>
          <w:color w:val="000000" w:themeColor="text1"/>
          <w:sz w:val="22"/>
          <w:szCs w:val="22"/>
          <w:lang w:val="en-GB"/>
        </w:rPr>
        <w:t>i</w:t>
      </w:r>
      <w:proofErr w:type="spellEnd"/>
      <w:r w:rsidRPr="00776445">
        <w:rPr>
          <w:rStyle w:val="normaltextrun"/>
          <w:rFonts w:ascii="Courier New" w:eastAsia="Arial" w:hAnsi="Courier New" w:cs="Courier New"/>
          <w:color w:val="000000" w:themeColor="text1"/>
          <w:sz w:val="22"/>
          <w:szCs w:val="22"/>
          <w:lang w:val="en-GB"/>
        </w:rPr>
        <w:t>++) {</w:t>
      </w:r>
      <w:r w:rsidRPr="00776445">
        <w:rPr>
          <w:rStyle w:val="normaltextrun"/>
          <w:rFonts w:ascii="Courier New" w:eastAsia="Arial" w:hAnsi="Courier New" w:cs="Courier New"/>
          <w:color w:val="000000" w:themeColor="text1"/>
          <w:sz w:val="22"/>
          <w:szCs w:val="22"/>
          <w:lang w:val="en-GB"/>
        </w:rPr>
        <w:br/>
        <w:t xml:space="preserve">         unsigned int(8)            </w:t>
      </w:r>
      <w:proofErr w:type="spellStart"/>
      <w:r w:rsidRPr="00776445">
        <w:rPr>
          <w:rStyle w:val="normaltextrun"/>
          <w:rFonts w:ascii="Courier New" w:eastAsia="Arial" w:hAnsi="Courier New" w:cs="Courier New"/>
          <w:color w:val="000000" w:themeColor="text1"/>
          <w:sz w:val="22"/>
          <w:szCs w:val="22"/>
          <w:lang w:val="en-GB"/>
        </w:rPr>
        <w:t>sei_nal_unit_length</w:t>
      </w:r>
      <w:proofErr w:type="spellEnd"/>
      <w:r w:rsidRPr="00776445">
        <w:rPr>
          <w:rStyle w:val="normaltextrun"/>
          <w:rFonts w:ascii="Courier New" w:eastAsia="Arial" w:hAnsi="Courier New" w:cs="Courier New"/>
          <w:color w:val="000000" w:themeColor="text1"/>
          <w:sz w:val="22"/>
          <w:szCs w:val="22"/>
          <w:lang w:val="en-GB"/>
        </w:rPr>
        <w:t>;</w:t>
      </w:r>
      <w:r w:rsidRPr="00776445">
        <w:rPr>
          <w:rStyle w:val="normaltextrun"/>
          <w:rFonts w:ascii="Courier New" w:eastAsia="Arial" w:hAnsi="Courier New" w:cs="Courier New"/>
          <w:color w:val="000000" w:themeColor="text1"/>
          <w:sz w:val="22"/>
          <w:szCs w:val="22"/>
          <w:lang w:val="en-GB"/>
        </w:rPr>
        <w:br/>
        <w:t xml:space="preserve">         bit(8*</w:t>
      </w:r>
      <w:proofErr w:type="spellStart"/>
      <w:r w:rsidRPr="00776445">
        <w:rPr>
          <w:rStyle w:val="normaltextrun"/>
          <w:rFonts w:ascii="Courier New" w:eastAsia="Arial" w:hAnsi="Courier New" w:cs="Courier New"/>
          <w:color w:val="000000" w:themeColor="text1"/>
          <w:sz w:val="22"/>
          <w:szCs w:val="22"/>
          <w:lang w:val="en-GB"/>
        </w:rPr>
        <w:t>sei_nal_unit_length</w:t>
      </w:r>
      <w:proofErr w:type="spellEnd"/>
      <w:r w:rsidRPr="00776445">
        <w:rPr>
          <w:rStyle w:val="normaltextrun"/>
          <w:rFonts w:ascii="Courier New" w:eastAsia="Arial" w:hAnsi="Courier New" w:cs="Courier New"/>
          <w:color w:val="000000" w:themeColor="text1"/>
          <w:sz w:val="22"/>
          <w:szCs w:val="22"/>
          <w:lang w:val="en-GB"/>
        </w:rPr>
        <w:t xml:space="preserve">) </w:t>
      </w:r>
      <w:proofErr w:type="spellStart"/>
      <w:r w:rsidRPr="00776445">
        <w:rPr>
          <w:rStyle w:val="normaltextrun"/>
          <w:rFonts w:ascii="Courier New" w:eastAsia="Arial" w:hAnsi="Courier New" w:cs="Courier New"/>
          <w:color w:val="000000" w:themeColor="text1"/>
          <w:sz w:val="22"/>
          <w:szCs w:val="22"/>
          <w:lang w:val="en-GB"/>
        </w:rPr>
        <w:t>sei_nal_unit</w:t>
      </w:r>
      <w:proofErr w:type="spellEnd"/>
      <w:r w:rsidRPr="00776445">
        <w:rPr>
          <w:rStyle w:val="normaltextrun"/>
          <w:rFonts w:ascii="Courier New" w:eastAsia="Arial" w:hAnsi="Courier New" w:cs="Courier New"/>
          <w:color w:val="000000" w:themeColor="text1"/>
          <w:sz w:val="22"/>
          <w:szCs w:val="22"/>
          <w:lang w:val="en-GB"/>
        </w:rPr>
        <w:t>;</w:t>
      </w:r>
      <w:r w:rsidRPr="00776445">
        <w:rPr>
          <w:rStyle w:val="normaltextrun"/>
          <w:rFonts w:ascii="Courier New" w:eastAsia="Arial" w:hAnsi="Courier New" w:cs="Courier New"/>
          <w:color w:val="000000" w:themeColor="text1"/>
          <w:sz w:val="22"/>
          <w:szCs w:val="22"/>
          <w:lang w:val="en-GB"/>
        </w:rPr>
        <w:br/>
        <w:t xml:space="preserve">      }</w:t>
      </w:r>
      <w:r w:rsidRPr="00776445">
        <w:rPr>
          <w:rStyle w:val="normaltextrun"/>
          <w:rFonts w:ascii="Courier New" w:eastAsia="Arial" w:hAnsi="Courier New" w:cs="Courier New"/>
          <w:color w:val="000000" w:themeColor="text1"/>
          <w:sz w:val="22"/>
          <w:szCs w:val="22"/>
          <w:lang w:val="en-GB"/>
        </w:rPr>
        <w:br/>
        <w:t xml:space="preserve">    }</w:t>
      </w:r>
    </w:p>
    <w:p w14:paraId="27579A18" w14:textId="3E5A26D7" w:rsidR="009F0000" w:rsidRPr="00776445" w:rsidRDefault="00D66B02" w:rsidP="00776445">
      <w:pPr>
        <w:pStyle w:val="paragraph"/>
        <w:spacing w:before="0" w:beforeAutospacing="0" w:after="0" w:afterAutospacing="0"/>
        <w:textAlignment w:val="baseline"/>
        <w:rPr>
          <w:rFonts w:ascii="Segoe UI" w:hAnsi="Segoe UI" w:cs="Segoe UI"/>
          <w:color w:val="000000" w:themeColor="text1"/>
          <w:sz w:val="18"/>
          <w:szCs w:val="18"/>
        </w:rPr>
      </w:pPr>
      <w:r>
        <w:rPr>
          <w:rStyle w:val="normaltextrun"/>
          <w:rFonts w:ascii="Courier New" w:eastAsia="Arial" w:hAnsi="Courier New" w:cs="Courier New"/>
          <w:color w:val="000000" w:themeColor="text1"/>
          <w:sz w:val="22"/>
          <w:szCs w:val="22"/>
          <w:lang w:val="en-GB"/>
        </w:rPr>
        <w:t xml:space="preserve">   </w:t>
      </w:r>
      <w:proofErr w:type="spellStart"/>
      <w:r w:rsidR="00585DE4" w:rsidRPr="00F3046A">
        <w:rPr>
          <w:rStyle w:val="normaltextrun"/>
          <w:rFonts w:ascii="Courier New" w:eastAsia="Arial" w:hAnsi="Courier New" w:cs="Courier New"/>
          <w:color w:val="000000" w:themeColor="text1"/>
          <w:sz w:val="22"/>
          <w:szCs w:val="22"/>
          <w:lang w:val="en-GB"/>
        </w:rPr>
        <w:t>trailing_</w:t>
      </w:r>
      <w:proofErr w:type="gramStart"/>
      <w:r w:rsidR="00585DE4" w:rsidRPr="00F3046A">
        <w:rPr>
          <w:rStyle w:val="normaltextrun"/>
          <w:rFonts w:ascii="Courier New" w:eastAsia="Arial" w:hAnsi="Courier New" w:cs="Courier New"/>
          <w:color w:val="000000" w:themeColor="text1"/>
          <w:sz w:val="22"/>
          <w:szCs w:val="22"/>
          <w:lang w:val="en-GB"/>
        </w:rPr>
        <w:t>bits</w:t>
      </w:r>
      <w:proofErr w:type="spellEnd"/>
      <w:r w:rsidR="00585DE4" w:rsidRPr="00F3046A">
        <w:rPr>
          <w:rStyle w:val="normaltextrun"/>
          <w:rFonts w:ascii="Courier New" w:eastAsia="Arial" w:hAnsi="Courier New" w:cs="Courier New"/>
          <w:color w:val="000000" w:themeColor="text1"/>
          <w:sz w:val="22"/>
          <w:szCs w:val="22"/>
          <w:lang w:val="en-GB"/>
        </w:rPr>
        <w:t>(</w:t>
      </w:r>
      <w:proofErr w:type="gramEnd"/>
      <w:r w:rsidR="00585DE4" w:rsidRPr="00F3046A">
        <w:rPr>
          <w:rStyle w:val="normaltextrun"/>
          <w:rFonts w:ascii="Courier New" w:eastAsia="Arial" w:hAnsi="Courier New" w:cs="Courier New"/>
          <w:color w:val="000000" w:themeColor="text1"/>
          <w:sz w:val="22"/>
          <w:szCs w:val="22"/>
          <w:lang w:val="en-GB"/>
        </w:rPr>
        <w:t>);</w:t>
      </w:r>
      <w:r w:rsidR="00585DE4" w:rsidRPr="00F3046A">
        <w:rPr>
          <w:rStyle w:val="scxw127190930"/>
          <w:rFonts w:ascii="Courier New" w:hAnsi="Courier New" w:cs="Courier New"/>
          <w:color w:val="000000" w:themeColor="text1"/>
          <w:sz w:val="22"/>
          <w:szCs w:val="22"/>
        </w:rPr>
        <w:t> </w:t>
      </w:r>
      <w:r w:rsidR="009F0000" w:rsidRPr="00776445">
        <w:rPr>
          <w:rFonts w:ascii="Courier New" w:hAnsi="Courier New" w:cs="Courier New"/>
          <w:color w:val="000000" w:themeColor="text1"/>
          <w:sz w:val="22"/>
          <w:szCs w:val="22"/>
        </w:rPr>
        <w:br/>
      </w:r>
      <w:r w:rsidR="009F0000" w:rsidRPr="00776445">
        <w:rPr>
          <w:rStyle w:val="normaltextrun"/>
          <w:rFonts w:ascii="Courier New" w:eastAsia="Arial" w:hAnsi="Courier New" w:cs="Courier New"/>
          <w:color w:val="000000" w:themeColor="text1"/>
          <w:sz w:val="22"/>
          <w:szCs w:val="22"/>
          <w:lang w:val="en-GB"/>
        </w:rPr>
        <w:t>}</w:t>
      </w:r>
      <w:r w:rsidR="009F0000" w:rsidRPr="00776445">
        <w:rPr>
          <w:rStyle w:val="eop"/>
          <w:rFonts w:ascii="Courier New" w:eastAsia="Arial" w:hAnsi="Courier New" w:cs="Courier New"/>
          <w:color w:val="000000" w:themeColor="text1"/>
          <w:sz w:val="22"/>
          <w:szCs w:val="22"/>
        </w:rPr>
        <w:t> </w:t>
      </w:r>
    </w:p>
    <w:p w14:paraId="66BF4D67" w14:textId="77777777" w:rsidR="009F0000" w:rsidRPr="00776445" w:rsidRDefault="009F0000" w:rsidP="009F0000">
      <w:pPr>
        <w:pStyle w:val="paragraph"/>
        <w:spacing w:before="0" w:beforeAutospacing="0" w:after="0" w:afterAutospacing="0"/>
        <w:jc w:val="both"/>
        <w:textAlignment w:val="baseline"/>
        <w:rPr>
          <w:rFonts w:ascii="Segoe UI" w:hAnsi="Segoe UI" w:cs="Segoe UI"/>
          <w:color w:val="000000" w:themeColor="text1"/>
          <w:sz w:val="18"/>
          <w:szCs w:val="18"/>
        </w:rPr>
      </w:pPr>
      <w:r w:rsidRPr="00776445">
        <w:rPr>
          <w:rStyle w:val="normaltextrun"/>
          <w:rFonts w:eastAsia="Arial" w:cs="Segoe UI"/>
          <w:b/>
          <w:bCs/>
          <w:color w:val="000000" w:themeColor="text1"/>
          <w:sz w:val="22"/>
          <w:szCs w:val="22"/>
          <w:lang w:val="en-CA"/>
        </w:rPr>
        <w:t>L.4.4.3.3</w:t>
      </w:r>
      <w:r w:rsidRPr="00776445">
        <w:rPr>
          <w:rStyle w:val="tabchar"/>
          <w:rFonts w:ascii="Calibri" w:eastAsia="MS Mincho" w:hAnsi="Calibri" w:cs="Calibri"/>
          <w:color w:val="000000" w:themeColor="text1"/>
          <w:sz w:val="22"/>
          <w:szCs w:val="22"/>
        </w:rPr>
        <w:tab/>
      </w:r>
      <w:r w:rsidRPr="00776445">
        <w:rPr>
          <w:rStyle w:val="normaltextrun"/>
          <w:rFonts w:eastAsia="Arial" w:cs="Segoe UI"/>
          <w:b/>
          <w:bCs/>
          <w:color w:val="000000" w:themeColor="text1"/>
          <w:sz w:val="22"/>
          <w:szCs w:val="22"/>
          <w:lang w:val="en-CA"/>
        </w:rPr>
        <w:t>Semantics</w:t>
      </w:r>
      <w:r w:rsidRPr="00776445">
        <w:rPr>
          <w:rStyle w:val="eop"/>
          <w:rFonts w:ascii="Cambria" w:eastAsia="Arial" w:hAnsi="Cambria" w:cs="Segoe UI"/>
          <w:color w:val="000000" w:themeColor="text1"/>
          <w:sz w:val="22"/>
          <w:szCs w:val="22"/>
        </w:rPr>
        <w:t> </w:t>
      </w:r>
    </w:p>
    <w:p w14:paraId="793A1BBC" w14:textId="77777777" w:rsidR="009F0000" w:rsidRPr="00776445" w:rsidRDefault="009F0000" w:rsidP="009F0000">
      <w:pPr>
        <w:pStyle w:val="semantics"/>
        <w:rPr>
          <w:color w:val="000000" w:themeColor="text1"/>
        </w:rPr>
      </w:pPr>
      <w:r w:rsidRPr="00776445">
        <w:rPr>
          <w:rStyle w:val="codeZchn"/>
          <w:rFonts w:eastAsia="Arial"/>
          <w:color w:val="000000" w:themeColor="text1"/>
        </w:rPr>
        <w:t>additional_nal_unit_flag</w:t>
      </w:r>
      <w:r w:rsidRPr="00776445">
        <w:rPr>
          <w:color w:val="000000" w:themeColor="text1"/>
        </w:rPr>
        <w:t xml:space="preserve">: equal to 1 indicates the presence of additional NAL units in the decoder configuration record. </w:t>
      </w:r>
      <w:r w:rsidRPr="00776445">
        <w:rPr>
          <w:rStyle w:val="codeZchn"/>
          <w:rFonts w:eastAsia="Arial"/>
          <w:color w:val="000000" w:themeColor="text1"/>
        </w:rPr>
        <w:t>additional_nal_unit_flag</w:t>
      </w:r>
      <w:r w:rsidRPr="00776445">
        <w:rPr>
          <w:color w:val="000000" w:themeColor="text1"/>
        </w:rPr>
        <w:t xml:space="preserve"> equal to 0 indicates the absence of additional NAL units in the decoder configuration record.</w:t>
      </w:r>
    </w:p>
    <w:p w14:paraId="4546FB6D" w14:textId="77777777" w:rsidR="009F0000" w:rsidRPr="00776445" w:rsidRDefault="009F0000" w:rsidP="009F0000">
      <w:pPr>
        <w:pStyle w:val="semantics"/>
        <w:rPr>
          <w:color w:val="000000" w:themeColor="text1"/>
        </w:rPr>
      </w:pPr>
      <w:r w:rsidRPr="00776445">
        <w:rPr>
          <w:rStyle w:val="codeZchn"/>
          <w:rFonts w:eastAsia="Arial"/>
          <w:color w:val="000000" w:themeColor="text1"/>
        </w:rPr>
        <w:t>num_aps_nal_</w:t>
      </w:r>
      <w:proofErr w:type="gramStart"/>
      <w:r w:rsidRPr="00776445">
        <w:rPr>
          <w:rStyle w:val="codeZchn"/>
          <w:rFonts w:eastAsia="Arial"/>
          <w:color w:val="000000" w:themeColor="text1"/>
        </w:rPr>
        <w:t>unit</w:t>
      </w:r>
      <w:r w:rsidRPr="00776445">
        <w:rPr>
          <w:color w:val="000000" w:themeColor="text1"/>
        </w:rPr>
        <w:t>:</w:t>
      </w:r>
      <w:proofErr w:type="gramEnd"/>
      <w:r w:rsidRPr="00776445">
        <w:rPr>
          <w:color w:val="000000" w:themeColor="text1"/>
        </w:rPr>
        <w:t xml:space="preserve"> indicates the number of APS NAL units included in the configuration record for the referenced CVS.</w:t>
      </w:r>
    </w:p>
    <w:p w14:paraId="4F284F4D" w14:textId="77777777" w:rsidR="009F0000" w:rsidRPr="00776445" w:rsidRDefault="009F0000" w:rsidP="009F0000">
      <w:pPr>
        <w:pStyle w:val="semantics"/>
        <w:rPr>
          <w:color w:val="000000" w:themeColor="text1"/>
        </w:rPr>
      </w:pPr>
      <w:r w:rsidRPr="00776445">
        <w:rPr>
          <w:rStyle w:val="codeZchn"/>
          <w:rFonts w:eastAsia="Arial"/>
          <w:color w:val="000000" w:themeColor="text1"/>
        </w:rPr>
        <w:t>num_sei_nal_</w:t>
      </w:r>
      <w:proofErr w:type="gramStart"/>
      <w:r w:rsidRPr="00776445">
        <w:rPr>
          <w:rStyle w:val="codeZchn"/>
          <w:rFonts w:eastAsia="Arial"/>
          <w:color w:val="000000" w:themeColor="text1"/>
        </w:rPr>
        <w:t>unit</w:t>
      </w:r>
      <w:r w:rsidRPr="00776445">
        <w:rPr>
          <w:color w:val="000000" w:themeColor="text1"/>
        </w:rPr>
        <w:t>:</w:t>
      </w:r>
      <w:proofErr w:type="gramEnd"/>
      <w:r w:rsidRPr="00776445">
        <w:rPr>
          <w:color w:val="000000" w:themeColor="text1"/>
        </w:rPr>
        <w:t xml:space="preserve"> indicates the number of SEI NAL units included in the configuration record for the referenced CVS.</w:t>
      </w:r>
    </w:p>
    <w:p w14:paraId="4A84D797" w14:textId="77777777" w:rsidR="009F0000" w:rsidRPr="00776445" w:rsidRDefault="009F0000" w:rsidP="009F0000">
      <w:pPr>
        <w:pStyle w:val="semantics"/>
        <w:rPr>
          <w:color w:val="000000" w:themeColor="text1"/>
        </w:rPr>
      </w:pPr>
      <w:r w:rsidRPr="00776445">
        <w:rPr>
          <w:rStyle w:val="codeZchn"/>
          <w:rFonts w:eastAsia="Arial"/>
          <w:color w:val="000000" w:themeColor="text1"/>
        </w:rPr>
        <w:t>trailing_bits</w:t>
      </w:r>
      <w:r w:rsidRPr="00776445">
        <w:rPr>
          <w:color w:val="000000" w:themeColor="text1"/>
        </w:rPr>
        <w:t>: padding bits to ensure payloads are 8-bit aligned. Shall all be 0.</w:t>
      </w:r>
    </w:p>
    <w:p w14:paraId="71BF55B3" w14:textId="77777777" w:rsidR="009F0000" w:rsidRPr="00776445" w:rsidRDefault="009F0000" w:rsidP="009F0000">
      <w:pPr>
        <w:pStyle w:val="semantics"/>
        <w:rPr>
          <w:color w:val="000000" w:themeColor="text1"/>
        </w:rPr>
      </w:pPr>
      <w:r w:rsidRPr="00776445">
        <w:rPr>
          <w:rStyle w:val="codeZchn"/>
          <w:rFonts w:eastAsia="Arial"/>
          <w:color w:val="000000" w:themeColor="text1"/>
        </w:rPr>
        <w:t>sps_nal_unit_</w:t>
      </w:r>
      <w:proofErr w:type="gramStart"/>
      <w:r w:rsidRPr="00776445">
        <w:rPr>
          <w:rStyle w:val="codeZchn"/>
          <w:rFonts w:eastAsia="Arial"/>
          <w:color w:val="000000" w:themeColor="text1"/>
        </w:rPr>
        <w:t>length</w:t>
      </w:r>
      <w:r w:rsidRPr="00776445">
        <w:rPr>
          <w:color w:val="000000" w:themeColor="text1"/>
        </w:rPr>
        <w:t>:</w:t>
      </w:r>
      <w:proofErr w:type="gramEnd"/>
      <w:r w:rsidRPr="00776445">
        <w:rPr>
          <w:color w:val="000000" w:themeColor="text1"/>
        </w:rPr>
        <w:t xml:space="preserve"> indicates the length in bytes of the NAL unit. When equal to 0, the SPS NAL unit is not present.</w:t>
      </w:r>
    </w:p>
    <w:p w14:paraId="54479954" w14:textId="77777777" w:rsidR="009F0000" w:rsidRPr="00776445" w:rsidRDefault="009F0000" w:rsidP="009F0000">
      <w:pPr>
        <w:pStyle w:val="semantics"/>
        <w:rPr>
          <w:color w:val="000000" w:themeColor="text1"/>
        </w:rPr>
      </w:pPr>
      <w:r w:rsidRPr="00776445">
        <w:rPr>
          <w:rStyle w:val="codeZchn"/>
          <w:rFonts w:eastAsia="Arial"/>
          <w:color w:val="000000" w:themeColor="text1"/>
        </w:rPr>
        <w:t>sps_nal_</w:t>
      </w:r>
      <w:proofErr w:type="gramStart"/>
      <w:r w:rsidRPr="00776445">
        <w:rPr>
          <w:rStyle w:val="codeZchn"/>
          <w:rFonts w:eastAsia="Arial"/>
          <w:color w:val="000000" w:themeColor="text1"/>
        </w:rPr>
        <w:t>unit</w:t>
      </w:r>
      <w:r w:rsidRPr="00776445">
        <w:rPr>
          <w:color w:val="000000" w:themeColor="text1"/>
        </w:rPr>
        <w:t>:</w:t>
      </w:r>
      <w:proofErr w:type="gramEnd"/>
      <w:r w:rsidRPr="00776445">
        <w:rPr>
          <w:color w:val="000000" w:themeColor="text1"/>
        </w:rPr>
        <w:t xml:space="preserve"> contains the SPS NAL unit as specified in ISO/IEC 23090-3.</w:t>
      </w:r>
    </w:p>
    <w:p w14:paraId="59D21B88" w14:textId="77777777" w:rsidR="009F0000" w:rsidRPr="00776445" w:rsidRDefault="009F0000" w:rsidP="009F0000">
      <w:pPr>
        <w:pStyle w:val="semantics"/>
        <w:rPr>
          <w:color w:val="000000" w:themeColor="text1"/>
        </w:rPr>
      </w:pPr>
      <w:r w:rsidRPr="00776445">
        <w:rPr>
          <w:rStyle w:val="codeZchn"/>
          <w:rFonts w:eastAsia="Arial"/>
          <w:color w:val="000000" w:themeColor="text1"/>
        </w:rPr>
        <w:t>pps_nal_unit_</w:t>
      </w:r>
      <w:proofErr w:type="gramStart"/>
      <w:r w:rsidRPr="00776445">
        <w:rPr>
          <w:rStyle w:val="codeZchn"/>
          <w:rFonts w:eastAsia="Arial"/>
          <w:color w:val="000000" w:themeColor="text1"/>
        </w:rPr>
        <w:t>length</w:t>
      </w:r>
      <w:r w:rsidRPr="00776445">
        <w:rPr>
          <w:color w:val="000000" w:themeColor="text1"/>
        </w:rPr>
        <w:t>:</w:t>
      </w:r>
      <w:proofErr w:type="gramEnd"/>
      <w:r w:rsidRPr="00776445">
        <w:rPr>
          <w:color w:val="000000" w:themeColor="text1"/>
        </w:rPr>
        <w:t xml:space="preserve"> indicates the length in bytes of the NAL unit. When equal to 0, the PPS NAL unit is not present.</w:t>
      </w:r>
    </w:p>
    <w:p w14:paraId="6C771F73" w14:textId="77777777" w:rsidR="009F0000" w:rsidRPr="00776445" w:rsidRDefault="009F0000" w:rsidP="009F0000">
      <w:pPr>
        <w:pStyle w:val="semantics"/>
        <w:rPr>
          <w:color w:val="000000" w:themeColor="text1"/>
        </w:rPr>
      </w:pPr>
      <w:r w:rsidRPr="00776445">
        <w:rPr>
          <w:rStyle w:val="codeZchn"/>
          <w:rFonts w:eastAsia="Arial"/>
          <w:color w:val="000000" w:themeColor="text1"/>
        </w:rPr>
        <w:t>pps_nal_</w:t>
      </w:r>
      <w:proofErr w:type="gramStart"/>
      <w:r w:rsidRPr="00776445">
        <w:rPr>
          <w:rStyle w:val="codeZchn"/>
          <w:rFonts w:eastAsia="Arial"/>
          <w:color w:val="000000" w:themeColor="text1"/>
        </w:rPr>
        <w:t>unit</w:t>
      </w:r>
      <w:r w:rsidRPr="00776445">
        <w:rPr>
          <w:color w:val="000000" w:themeColor="text1"/>
        </w:rPr>
        <w:t>:</w:t>
      </w:r>
      <w:proofErr w:type="gramEnd"/>
      <w:r w:rsidRPr="00776445">
        <w:rPr>
          <w:color w:val="000000" w:themeColor="text1"/>
        </w:rPr>
        <w:t xml:space="preserve"> contains the PPS NAL unit as specified in ISO/IEC 23090-3.</w:t>
      </w:r>
    </w:p>
    <w:p w14:paraId="30FE5FF6" w14:textId="77777777" w:rsidR="009F0000" w:rsidRPr="00776445" w:rsidRDefault="009F0000" w:rsidP="009F0000">
      <w:pPr>
        <w:pStyle w:val="code0"/>
        <w:rPr>
          <w:rFonts w:eastAsia="Cambria"/>
          <w:color w:val="000000" w:themeColor="text1"/>
        </w:rPr>
      </w:pPr>
      <w:r w:rsidRPr="00776445">
        <w:rPr>
          <w:rStyle w:val="codeZchn"/>
          <w:rFonts w:eastAsia="Arial"/>
          <w:color w:val="000000" w:themeColor="text1"/>
        </w:rPr>
        <w:t>aps_nal_unit_length</w:t>
      </w:r>
      <w:r w:rsidRPr="00776445">
        <w:rPr>
          <w:color w:val="000000" w:themeColor="text1"/>
        </w:rPr>
        <w:t>: indicates the length in bytes of the APS NAL unit.</w:t>
      </w:r>
    </w:p>
    <w:p w14:paraId="29B42A79" w14:textId="77777777" w:rsidR="009F0000" w:rsidRPr="00776445" w:rsidRDefault="009F0000" w:rsidP="009F0000">
      <w:pPr>
        <w:pStyle w:val="semantics"/>
        <w:rPr>
          <w:color w:val="000000" w:themeColor="text1"/>
        </w:rPr>
      </w:pPr>
      <w:r w:rsidRPr="00776445">
        <w:rPr>
          <w:rStyle w:val="codeZchn"/>
          <w:rFonts w:eastAsia="Arial"/>
          <w:color w:val="000000" w:themeColor="text1"/>
        </w:rPr>
        <w:t>aps_nal_</w:t>
      </w:r>
      <w:proofErr w:type="gramStart"/>
      <w:r w:rsidRPr="00776445">
        <w:rPr>
          <w:rStyle w:val="codeZchn"/>
          <w:rFonts w:eastAsia="Arial"/>
          <w:color w:val="000000" w:themeColor="text1"/>
        </w:rPr>
        <w:t>unit</w:t>
      </w:r>
      <w:r w:rsidRPr="00776445">
        <w:rPr>
          <w:color w:val="000000" w:themeColor="text1"/>
        </w:rPr>
        <w:t>:</w:t>
      </w:r>
      <w:proofErr w:type="gramEnd"/>
      <w:r w:rsidRPr="00776445">
        <w:rPr>
          <w:color w:val="000000" w:themeColor="text1"/>
        </w:rPr>
        <w:t xml:space="preserve"> contains the APS NAL unit as specified in ISO/IEC 23090-3.</w:t>
      </w:r>
    </w:p>
    <w:p w14:paraId="7FCE3015" w14:textId="77777777" w:rsidR="009F0000" w:rsidRPr="00776445" w:rsidRDefault="009F0000" w:rsidP="009F0000">
      <w:pPr>
        <w:pStyle w:val="semantics"/>
        <w:rPr>
          <w:color w:val="000000" w:themeColor="text1"/>
        </w:rPr>
      </w:pPr>
      <w:r w:rsidRPr="00776445">
        <w:rPr>
          <w:rStyle w:val="codeZchn"/>
          <w:rFonts w:eastAsia="Arial"/>
          <w:color w:val="000000" w:themeColor="text1"/>
        </w:rPr>
        <w:t>sei_nal_unit_</w:t>
      </w:r>
      <w:proofErr w:type="gramStart"/>
      <w:r w:rsidRPr="00776445">
        <w:rPr>
          <w:rStyle w:val="codeZchn"/>
          <w:rFonts w:eastAsia="Arial"/>
          <w:color w:val="000000" w:themeColor="text1"/>
        </w:rPr>
        <w:t>length</w:t>
      </w:r>
      <w:r w:rsidRPr="00776445">
        <w:rPr>
          <w:color w:val="000000" w:themeColor="text1"/>
        </w:rPr>
        <w:t>:</w:t>
      </w:r>
      <w:proofErr w:type="gramEnd"/>
      <w:r w:rsidRPr="00776445">
        <w:rPr>
          <w:color w:val="000000" w:themeColor="text1"/>
        </w:rPr>
        <w:t xml:space="preserve"> indicates the length in bytes of the SEI NAL unit.</w:t>
      </w:r>
    </w:p>
    <w:p w14:paraId="3540FC21" w14:textId="705A4553" w:rsidR="009F0000" w:rsidRPr="00776445" w:rsidRDefault="009F0000" w:rsidP="00752412">
      <w:pPr>
        <w:pStyle w:val="semantics"/>
        <w:rPr>
          <w:color w:val="000000" w:themeColor="text1"/>
        </w:rPr>
      </w:pPr>
      <w:r w:rsidRPr="00776445">
        <w:rPr>
          <w:rStyle w:val="codeZchn"/>
          <w:rFonts w:eastAsia="Arial"/>
          <w:color w:val="000000" w:themeColor="text1"/>
        </w:rPr>
        <w:t>sei_nal_</w:t>
      </w:r>
      <w:proofErr w:type="gramStart"/>
      <w:r w:rsidRPr="00776445">
        <w:rPr>
          <w:rStyle w:val="codeZchn"/>
          <w:rFonts w:eastAsia="Arial"/>
          <w:color w:val="000000" w:themeColor="text1"/>
        </w:rPr>
        <w:t>unit</w:t>
      </w:r>
      <w:r w:rsidRPr="00776445">
        <w:rPr>
          <w:color w:val="000000" w:themeColor="text1"/>
        </w:rPr>
        <w:t>:</w:t>
      </w:r>
      <w:proofErr w:type="gramEnd"/>
      <w:r w:rsidRPr="00776445">
        <w:rPr>
          <w:color w:val="000000" w:themeColor="text1"/>
        </w:rPr>
        <w:t xml:space="preserve"> contains the SEI NAL unit as specified in ISO/IEC 23090-3.</w:t>
      </w:r>
    </w:p>
    <w:p w14:paraId="19155B5A" w14:textId="77777777" w:rsidR="009F0000" w:rsidRDefault="009F0000" w:rsidP="009F0000">
      <w:pPr>
        <w:rPr>
          <w:color w:val="000000" w:themeColor="text1"/>
        </w:rPr>
      </w:pPr>
      <w:r w:rsidRPr="00776445">
        <w:rPr>
          <w:color w:val="000000" w:themeColor="text1"/>
        </w:rPr>
        <w:t xml:space="preserve">The semantics of the other parameters are the same as for </w:t>
      </w:r>
      <w:r w:rsidRPr="00776445">
        <w:rPr>
          <w:rStyle w:val="codeZchn"/>
          <w:rFonts w:eastAsia="Courier New"/>
          <w:color w:val="000000" w:themeColor="text1"/>
        </w:rPr>
        <w:t>VvcDecoderConfigurationRecord</w:t>
      </w:r>
      <w:r w:rsidRPr="00776445">
        <w:rPr>
          <w:color w:val="000000" w:themeColor="text1"/>
        </w:rPr>
        <w:t xml:space="preserve"> as defined in ISO/IEC 14496-15.</w:t>
      </w:r>
    </w:p>
    <w:p w14:paraId="635E4B9B" w14:textId="77777777" w:rsidR="009F0000" w:rsidRPr="00776445" w:rsidRDefault="009F0000" w:rsidP="009F0000">
      <w:pPr>
        <w:rPr>
          <w:color w:val="000000" w:themeColor="text1"/>
        </w:rPr>
      </w:pPr>
    </w:p>
    <w:p w14:paraId="33877730" w14:textId="77777777" w:rsidR="009F0000" w:rsidRPr="00776445" w:rsidRDefault="009F0000" w:rsidP="009F0000">
      <w:pPr>
        <w:pStyle w:val="Heading5"/>
        <w:numPr>
          <w:ilvl w:val="0"/>
          <w:numId w:val="0"/>
        </w:numPr>
        <w:ind w:left="1008" w:hanging="1008"/>
        <w:rPr>
          <w:rStyle w:val="normaltextrun"/>
          <w:rFonts w:eastAsia="Times New Roman" w:cs="Segoe UI"/>
          <w:b w:val="0"/>
          <w:bCs/>
          <w:color w:val="000000" w:themeColor="text1"/>
        </w:rPr>
      </w:pPr>
      <w:bookmarkStart w:id="512" w:name="_u7d8f1fx2h6l"/>
      <w:bookmarkEnd w:id="512"/>
      <w:r w:rsidRPr="00776445">
        <w:rPr>
          <w:rStyle w:val="normaltextrun"/>
          <w:rFonts w:eastAsia="Times New Roman" w:cs="Segoe UI"/>
          <w:bCs/>
          <w:color w:val="000000" w:themeColor="text1"/>
        </w:rPr>
        <w:lastRenderedPageBreak/>
        <w:t>L.4.4.3.4</w:t>
      </w:r>
      <w:r w:rsidRPr="00776445">
        <w:rPr>
          <w:rStyle w:val="normaltextrun"/>
          <w:rFonts w:eastAsia="Times New Roman" w:cs="Segoe UI"/>
          <w:bCs/>
          <w:color w:val="000000" w:themeColor="text1"/>
        </w:rPr>
        <w:tab/>
        <w:t>Equivalence with the VVC decoder configuration</w:t>
      </w:r>
    </w:p>
    <w:p w14:paraId="6EF44C45" w14:textId="77777777" w:rsidR="009F0000" w:rsidRPr="00776445" w:rsidRDefault="009F0000" w:rsidP="009F0000">
      <w:pPr>
        <w:rPr>
          <w:color w:val="000000" w:themeColor="text1"/>
        </w:rPr>
      </w:pPr>
      <w:r w:rsidRPr="00776445">
        <w:rPr>
          <w:rStyle w:val="codeZchn"/>
          <w:rFonts w:eastAsia="Courier New"/>
          <w:color w:val="000000" w:themeColor="text1"/>
        </w:rPr>
        <w:t>CompactVvcDecoderConfigurationRecord</w:t>
      </w:r>
      <w:r w:rsidRPr="00776445">
        <w:rPr>
          <w:color w:val="000000" w:themeColor="text1"/>
        </w:rPr>
        <w:t xml:space="preserve"> shall be considered equivalent to </w:t>
      </w:r>
      <w:r w:rsidRPr="00776445">
        <w:rPr>
          <w:rStyle w:val="codeZchn"/>
          <w:rFonts w:eastAsia="Courier New"/>
          <w:color w:val="000000" w:themeColor="text1"/>
        </w:rPr>
        <w:t>VvcDecoderConfigurationRecord</w:t>
      </w:r>
      <w:r w:rsidRPr="00776445">
        <w:rPr>
          <w:color w:val="000000" w:themeColor="text1"/>
        </w:rPr>
        <w:t xml:space="preserve"> as defined in ISO/IEC 14496-15 with the following fields:</w:t>
      </w:r>
    </w:p>
    <w:p w14:paraId="2D1ED91F" w14:textId="77777777" w:rsidR="009F0000" w:rsidRPr="00776445" w:rsidRDefault="009F0000" w:rsidP="009F0000">
      <w:pPr>
        <w:pStyle w:val="ListParagraph"/>
        <w:numPr>
          <w:ilvl w:val="0"/>
          <w:numId w:val="67"/>
        </w:numPr>
        <w:suppressAutoHyphens/>
        <w:spacing w:before="120" w:after="120"/>
        <w:contextualSpacing/>
        <w:jc w:val="both"/>
        <w:rPr>
          <w:color w:val="000000" w:themeColor="text1"/>
        </w:rPr>
      </w:pPr>
      <w:r w:rsidRPr="00776445">
        <w:rPr>
          <w:color w:val="000000" w:themeColor="text1"/>
        </w:rPr>
        <w:t xml:space="preserve">if </w:t>
      </w:r>
      <w:r w:rsidRPr="00776445">
        <w:rPr>
          <w:rStyle w:val="codeZchn"/>
          <w:rFonts w:eastAsia="Arial"/>
          <w:color w:val="000000" w:themeColor="text1"/>
        </w:rPr>
        <w:t>ptl_present_flag</w:t>
      </w:r>
      <w:r w:rsidRPr="00776445">
        <w:rPr>
          <w:color w:val="000000" w:themeColor="text1"/>
        </w:rPr>
        <w:t xml:space="preserve"> is present and set to 1:</w:t>
      </w:r>
    </w:p>
    <w:p w14:paraId="137C3CE0" w14:textId="77777777" w:rsidR="009F0000" w:rsidRPr="00776445" w:rsidRDefault="009F0000" w:rsidP="009F0000">
      <w:pPr>
        <w:pStyle w:val="ListParagraph"/>
        <w:numPr>
          <w:ilvl w:val="1"/>
          <w:numId w:val="67"/>
        </w:numPr>
        <w:suppressAutoHyphens/>
        <w:spacing w:before="120" w:after="120"/>
        <w:contextualSpacing/>
        <w:jc w:val="both"/>
        <w:rPr>
          <w:color w:val="000000" w:themeColor="text1"/>
        </w:rPr>
      </w:pPr>
      <w:r w:rsidRPr="00776445">
        <w:rPr>
          <w:rStyle w:val="codeZchn"/>
          <w:rFonts w:eastAsia="Arial"/>
          <w:color w:val="000000" w:themeColor="text1"/>
        </w:rPr>
        <w:t>num_sublayers</w:t>
      </w:r>
      <w:r w:rsidRPr="00776445">
        <w:rPr>
          <w:color w:val="000000" w:themeColor="text1"/>
        </w:rPr>
        <w:t xml:space="preserve"> is set to 1,</w:t>
      </w:r>
    </w:p>
    <w:p w14:paraId="20382336" w14:textId="77777777" w:rsidR="009F0000" w:rsidRPr="00776445" w:rsidRDefault="009F0000" w:rsidP="009F0000">
      <w:pPr>
        <w:pStyle w:val="ListParagraph"/>
        <w:numPr>
          <w:ilvl w:val="1"/>
          <w:numId w:val="67"/>
        </w:numPr>
        <w:suppressAutoHyphens/>
        <w:spacing w:before="120" w:after="120"/>
        <w:contextualSpacing/>
        <w:jc w:val="both"/>
        <w:rPr>
          <w:color w:val="000000" w:themeColor="text1"/>
        </w:rPr>
      </w:pPr>
      <w:r w:rsidRPr="00776445">
        <w:rPr>
          <w:rStyle w:val="codeZchn"/>
          <w:rFonts w:eastAsia="Arial"/>
          <w:color w:val="000000" w:themeColor="text1"/>
        </w:rPr>
        <w:t>constant_frame_rate</w:t>
      </w:r>
      <w:r w:rsidRPr="00776445">
        <w:rPr>
          <w:color w:val="000000" w:themeColor="text1"/>
        </w:rPr>
        <w:t xml:space="preserve"> is set to 1,</w:t>
      </w:r>
    </w:p>
    <w:p w14:paraId="24AB8D2F" w14:textId="77777777" w:rsidR="009F0000" w:rsidRPr="00776445" w:rsidRDefault="009F0000" w:rsidP="009F0000">
      <w:pPr>
        <w:pStyle w:val="ListParagraph"/>
        <w:numPr>
          <w:ilvl w:val="1"/>
          <w:numId w:val="67"/>
        </w:numPr>
        <w:suppressAutoHyphens/>
        <w:spacing w:before="120" w:after="120"/>
        <w:contextualSpacing/>
        <w:jc w:val="both"/>
        <w:rPr>
          <w:color w:val="000000" w:themeColor="text1"/>
        </w:rPr>
      </w:pPr>
      <w:r w:rsidRPr="00776445">
        <w:rPr>
          <w:color w:val="000000" w:themeColor="text1"/>
        </w:rPr>
        <w:t>if the codec configuration property is associated with the main image item:</w:t>
      </w:r>
    </w:p>
    <w:p w14:paraId="64541140" w14:textId="77777777" w:rsidR="009F0000" w:rsidRPr="00776445" w:rsidRDefault="009F0000" w:rsidP="009F0000">
      <w:pPr>
        <w:pStyle w:val="ListParagraph"/>
        <w:numPr>
          <w:ilvl w:val="2"/>
          <w:numId w:val="67"/>
        </w:numPr>
        <w:suppressAutoHyphens/>
        <w:spacing w:before="120" w:after="120"/>
        <w:contextualSpacing/>
        <w:jc w:val="both"/>
        <w:rPr>
          <w:color w:val="000000" w:themeColor="text1"/>
        </w:rPr>
      </w:pPr>
      <w:r w:rsidRPr="00776445">
        <w:rPr>
          <w:rStyle w:val="codeZchn"/>
          <w:rFonts w:eastAsia="Arial"/>
          <w:color w:val="000000" w:themeColor="text1"/>
        </w:rPr>
        <w:t>chroma_format_idc</w:t>
      </w:r>
      <w:r w:rsidRPr="00776445">
        <w:rPr>
          <w:color w:val="000000" w:themeColor="text1"/>
        </w:rPr>
        <w:t xml:space="preserve"> is set to the value of the </w:t>
      </w:r>
      <w:r w:rsidRPr="00776445">
        <w:rPr>
          <w:rStyle w:val="codeZchn"/>
          <w:rFonts w:eastAsia="Arial"/>
          <w:color w:val="000000" w:themeColor="text1"/>
        </w:rPr>
        <w:t>chroma_subsampling</w:t>
      </w:r>
      <w:r w:rsidRPr="00776445">
        <w:rPr>
          <w:color w:val="000000" w:themeColor="text1"/>
        </w:rPr>
        <w:t xml:space="preserve"> field from the </w:t>
      </w:r>
      <w:r w:rsidRPr="00776445">
        <w:rPr>
          <w:rStyle w:val="codeZchn"/>
          <w:rFonts w:eastAsia="Arial"/>
          <w:color w:val="000000" w:themeColor="text1"/>
        </w:rPr>
        <w:t>MinimizedImageBox</w:t>
      </w:r>
      <w:r w:rsidRPr="00776445">
        <w:rPr>
          <w:color w:val="000000" w:themeColor="text1"/>
        </w:rPr>
        <w:t>,</w:t>
      </w:r>
    </w:p>
    <w:p w14:paraId="0826A18A" w14:textId="77777777" w:rsidR="009F0000" w:rsidRPr="00776445" w:rsidRDefault="009F0000" w:rsidP="009F0000">
      <w:pPr>
        <w:pStyle w:val="ListParagraph"/>
        <w:numPr>
          <w:ilvl w:val="1"/>
          <w:numId w:val="67"/>
        </w:numPr>
        <w:suppressAutoHyphens/>
        <w:spacing w:before="120" w:after="120"/>
        <w:contextualSpacing/>
        <w:jc w:val="both"/>
        <w:rPr>
          <w:color w:val="000000" w:themeColor="text1"/>
        </w:rPr>
      </w:pPr>
      <w:r w:rsidRPr="00776445">
        <w:rPr>
          <w:color w:val="000000" w:themeColor="text1"/>
        </w:rPr>
        <w:t>if the codec configuration property is associated with the alpha auxiliary image item:</w:t>
      </w:r>
    </w:p>
    <w:p w14:paraId="4D0FE414" w14:textId="77777777" w:rsidR="009F0000" w:rsidRPr="00776445" w:rsidRDefault="009F0000" w:rsidP="009F0000">
      <w:pPr>
        <w:pStyle w:val="ListParagraph"/>
        <w:numPr>
          <w:ilvl w:val="2"/>
          <w:numId w:val="67"/>
        </w:numPr>
        <w:suppressAutoHyphens/>
        <w:spacing w:before="120" w:after="120"/>
        <w:contextualSpacing/>
        <w:jc w:val="both"/>
        <w:rPr>
          <w:color w:val="000000" w:themeColor="text1"/>
        </w:rPr>
      </w:pPr>
      <w:r w:rsidRPr="00776445">
        <w:rPr>
          <w:rStyle w:val="codeZchn"/>
          <w:rFonts w:eastAsia="Arial"/>
          <w:color w:val="000000" w:themeColor="text1"/>
        </w:rPr>
        <w:t xml:space="preserve">chroma_format_idc </w:t>
      </w:r>
      <w:r w:rsidRPr="00776445">
        <w:rPr>
          <w:color w:val="000000" w:themeColor="text1"/>
        </w:rPr>
        <w:t>is set to 0,</w:t>
      </w:r>
    </w:p>
    <w:p w14:paraId="75ADAEE6" w14:textId="77777777" w:rsidR="009F0000" w:rsidRPr="00776445" w:rsidRDefault="009F0000" w:rsidP="009F0000">
      <w:pPr>
        <w:pStyle w:val="ListParagraph"/>
        <w:numPr>
          <w:ilvl w:val="1"/>
          <w:numId w:val="67"/>
        </w:numPr>
        <w:suppressAutoHyphens/>
        <w:spacing w:before="120" w:after="120"/>
        <w:contextualSpacing/>
        <w:jc w:val="both"/>
        <w:rPr>
          <w:color w:val="000000" w:themeColor="text1"/>
        </w:rPr>
      </w:pPr>
      <w:r w:rsidRPr="00776445">
        <w:rPr>
          <w:color w:val="000000" w:themeColor="text1"/>
        </w:rPr>
        <w:t>if the codec configuration property is associated with the main image item or with the alpha auxiliary image item:</w:t>
      </w:r>
    </w:p>
    <w:p w14:paraId="231BB361" w14:textId="77777777" w:rsidR="009F0000" w:rsidRPr="00776445" w:rsidRDefault="009F0000" w:rsidP="009F0000">
      <w:pPr>
        <w:pStyle w:val="ListParagraph"/>
        <w:numPr>
          <w:ilvl w:val="2"/>
          <w:numId w:val="67"/>
        </w:numPr>
        <w:suppressAutoHyphens/>
        <w:spacing w:before="120" w:after="120"/>
        <w:contextualSpacing/>
        <w:jc w:val="both"/>
        <w:rPr>
          <w:color w:val="000000" w:themeColor="text1"/>
        </w:rPr>
      </w:pPr>
      <w:r w:rsidRPr="00776445">
        <w:rPr>
          <w:rStyle w:val="codeZchn"/>
          <w:rFonts w:eastAsia="Arial"/>
          <w:color w:val="000000" w:themeColor="text1"/>
        </w:rPr>
        <w:t>bit_depth_minus8</w:t>
      </w:r>
      <w:r w:rsidRPr="00776445">
        <w:rPr>
          <w:color w:val="000000" w:themeColor="text1"/>
        </w:rPr>
        <w:t xml:space="preserve"> is set to 0 if the value of the </w:t>
      </w:r>
      <w:r w:rsidRPr="00776445">
        <w:rPr>
          <w:rStyle w:val="codeZchn"/>
          <w:rFonts w:eastAsia="Arial"/>
          <w:color w:val="000000" w:themeColor="text1"/>
        </w:rPr>
        <w:t>high_bit_depth_flag</w:t>
      </w:r>
      <w:r w:rsidRPr="00776445">
        <w:rPr>
          <w:color w:val="000000" w:themeColor="text1"/>
        </w:rPr>
        <w:t xml:space="preserve"> field from the </w:t>
      </w:r>
      <w:r w:rsidRPr="00776445">
        <w:rPr>
          <w:rStyle w:val="codeZchn"/>
          <w:rFonts w:eastAsia="Arial"/>
          <w:color w:val="000000" w:themeColor="text1"/>
        </w:rPr>
        <w:t>MinimizedImageBox</w:t>
      </w:r>
      <w:r w:rsidRPr="00776445">
        <w:rPr>
          <w:color w:val="000000" w:themeColor="text1"/>
        </w:rPr>
        <w:t xml:space="preserve"> is 0, or to the value of the </w:t>
      </w:r>
      <w:r w:rsidRPr="00776445">
        <w:rPr>
          <w:rStyle w:val="codeZchn"/>
          <w:rFonts w:eastAsia="Arial"/>
          <w:color w:val="000000" w:themeColor="text1"/>
        </w:rPr>
        <w:t>bit_depth_minus9</w:t>
      </w:r>
      <w:r w:rsidRPr="00776445">
        <w:rPr>
          <w:color w:val="000000" w:themeColor="text1"/>
        </w:rPr>
        <w:t xml:space="preserve"> field from the </w:t>
      </w:r>
      <w:r w:rsidRPr="00776445">
        <w:rPr>
          <w:rStyle w:val="codeZchn"/>
          <w:rFonts w:eastAsia="Arial"/>
          <w:color w:val="000000" w:themeColor="text1"/>
        </w:rPr>
        <w:t>MinimizedImageBox</w:t>
      </w:r>
      <w:r w:rsidRPr="00776445">
        <w:rPr>
          <w:color w:val="000000" w:themeColor="text1"/>
        </w:rPr>
        <w:t xml:space="preserve"> plus 1,</w:t>
      </w:r>
    </w:p>
    <w:p w14:paraId="78BD5372" w14:textId="77777777" w:rsidR="009F0000" w:rsidRPr="00776445" w:rsidRDefault="009F0000" w:rsidP="009F0000">
      <w:pPr>
        <w:pStyle w:val="ListParagraph"/>
        <w:numPr>
          <w:ilvl w:val="2"/>
          <w:numId w:val="67"/>
        </w:numPr>
        <w:suppressAutoHyphens/>
        <w:spacing w:before="120" w:after="120"/>
        <w:contextualSpacing/>
        <w:jc w:val="both"/>
        <w:rPr>
          <w:color w:val="000000" w:themeColor="text1"/>
        </w:rPr>
      </w:pPr>
      <w:r w:rsidRPr="00776445">
        <w:rPr>
          <w:rStyle w:val="codeZchn"/>
          <w:rFonts w:eastAsia="Arial"/>
          <w:color w:val="000000" w:themeColor="text1"/>
        </w:rPr>
        <w:t>max_picture_width</w:t>
      </w:r>
      <w:r w:rsidRPr="00776445">
        <w:rPr>
          <w:color w:val="000000" w:themeColor="text1"/>
        </w:rPr>
        <w:t xml:space="preserve"> is set to the value plus 1 of the </w:t>
      </w:r>
      <w:r w:rsidRPr="00776445">
        <w:rPr>
          <w:rStyle w:val="codeZchn"/>
          <w:rFonts w:eastAsia="Arial"/>
          <w:color w:val="000000" w:themeColor="text1"/>
        </w:rPr>
        <w:t>width_minus1</w:t>
      </w:r>
      <w:r w:rsidRPr="00776445">
        <w:rPr>
          <w:color w:val="000000" w:themeColor="text1"/>
        </w:rPr>
        <w:t xml:space="preserve"> field from the </w:t>
      </w:r>
      <w:r w:rsidRPr="00776445">
        <w:rPr>
          <w:rStyle w:val="codeZchn"/>
          <w:rFonts w:eastAsia="Arial"/>
          <w:color w:val="000000" w:themeColor="text1"/>
        </w:rPr>
        <w:t>MinimizedImageBox</w:t>
      </w:r>
      <w:r w:rsidRPr="00776445">
        <w:rPr>
          <w:color w:val="000000" w:themeColor="text1"/>
        </w:rPr>
        <w:t>,</w:t>
      </w:r>
    </w:p>
    <w:p w14:paraId="123739FF" w14:textId="77777777" w:rsidR="009F0000" w:rsidRPr="00776445" w:rsidRDefault="009F0000" w:rsidP="009F0000">
      <w:pPr>
        <w:pStyle w:val="ListParagraph"/>
        <w:numPr>
          <w:ilvl w:val="2"/>
          <w:numId w:val="67"/>
        </w:numPr>
        <w:suppressAutoHyphens/>
        <w:spacing w:before="120" w:after="120"/>
        <w:contextualSpacing/>
        <w:jc w:val="both"/>
        <w:rPr>
          <w:color w:val="000000" w:themeColor="text1"/>
        </w:rPr>
      </w:pPr>
      <w:r w:rsidRPr="00776445">
        <w:rPr>
          <w:rStyle w:val="codeZchn"/>
          <w:rFonts w:eastAsia="Arial"/>
          <w:color w:val="000000" w:themeColor="text1"/>
        </w:rPr>
        <w:t>max_picture_height</w:t>
      </w:r>
      <w:r w:rsidRPr="00776445">
        <w:rPr>
          <w:color w:val="000000" w:themeColor="text1"/>
        </w:rPr>
        <w:t xml:space="preserve"> is set to the value plus 1 of the </w:t>
      </w:r>
      <w:r w:rsidRPr="00776445">
        <w:rPr>
          <w:rStyle w:val="codeZchn"/>
          <w:rFonts w:eastAsia="Arial"/>
          <w:color w:val="000000" w:themeColor="text1"/>
        </w:rPr>
        <w:t xml:space="preserve">height_minus1 </w:t>
      </w:r>
      <w:r w:rsidRPr="00776445">
        <w:rPr>
          <w:color w:val="000000" w:themeColor="text1"/>
        </w:rPr>
        <w:t xml:space="preserve">field from the </w:t>
      </w:r>
      <w:r w:rsidRPr="00776445">
        <w:rPr>
          <w:rStyle w:val="codeZchn"/>
          <w:rFonts w:eastAsia="Arial"/>
          <w:color w:val="000000" w:themeColor="text1"/>
        </w:rPr>
        <w:t>MinimizedImageBox</w:t>
      </w:r>
      <w:r w:rsidRPr="00776445">
        <w:rPr>
          <w:color w:val="000000" w:themeColor="text1"/>
        </w:rPr>
        <w:t>,</w:t>
      </w:r>
    </w:p>
    <w:p w14:paraId="6BB8AF98" w14:textId="77777777" w:rsidR="009F0000" w:rsidRPr="00776445" w:rsidRDefault="009F0000" w:rsidP="009F0000">
      <w:pPr>
        <w:pStyle w:val="ListParagraph"/>
        <w:numPr>
          <w:ilvl w:val="1"/>
          <w:numId w:val="67"/>
        </w:numPr>
        <w:suppressAutoHyphens/>
        <w:spacing w:before="120" w:after="120"/>
        <w:contextualSpacing/>
        <w:jc w:val="both"/>
        <w:rPr>
          <w:color w:val="000000" w:themeColor="text1"/>
        </w:rPr>
      </w:pPr>
      <w:r w:rsidRPr="00776445">
        <w:rPr>
          <w:color w:val="000000" w:themeColor="text1"/>
        </w:rPr>
        <w:t>if the codec configuration property is associated with the gain map image item:</w:t>
      </w:r>
    </w:p>
    <w:p w14:paraId="273550C2" w14:textId="77777777" w:rsidR="009F0000" w:rsidRPr="00776445" w:rsidRDefault="009F0000" w:rsidP="009F0000">
      <w:pPr>
        <w:pStyle w:val="ListParagraph"/>
        <w:numPr>
          <w:ilvl w:val="2"/>
          <w:numId w:val="67"/>
        </w:numPr>
        <w:suppressAutoHyphens/>
        <w:spacing w:before="120" w:after="120"/>
        <w:contextualSpacing/>
        <w:jc w:val="both"/>
        <w:rPr>
          <w:color w:val="000000" w:themeColor="text1"/>
        </w:rPr>
      </w:pPr>
      <w:r w:rsidRPr="00776445">
        <w:rPr>
          <w:rStyle w:val="codeZchn"/>
          <w:rFonts w:eastAsia="Arial"/>
          <w:color w:val="000000" w:themeColor="text1"/>
        </w:rPr>
        <w:t>bit_depth_minus8</w:t>
      </w:r>
      <w:r w:rsidRPr="00776445">
        <w:rPr>
          <w:color w:val="000000" w:themeColor="text1"/>
        </w:rPr>
        <w:t xml:space="preserve"> is set to 0 if the value of the </w:t>
      </w:r>
      <w:r w:rsidRPr="00776445">
        <w:rPr>
          <w:rStyle w:val="codeZchn"/>
          <w:rFonts w:eastAsia="Arial"/>
          <w:color w:val="000000" w:themeColor="text1"/>
        </w:rPr>
        <w:t>gainmap_high_bit_depth_flag</w:t>
      </w:r>
      <w:r w:rsidRPr="00776445">
        <w:rPr>
          <w:color w:val="000000" w:themeColor="text1"/>
        </w:rPr>
        <w:t xml:space="preserve"> field from the </w:t>
      </w:r>
      <w:r w:rsidRPr="00776445">
        <w:rPr>
          <w:rStyle w:val="codeZchn"/>
          <w:rFonts w:eastAsia="Arial"/>
          <w:color w:val="000000" w:themeColor="text1"/>
        </w:rPr>
        <w:t>MinimizedImageBox</w:t>
      </w:r>
      <w:r w:rsidRPr="00776445">
        <w:rPr>
          <w:color w:val="000000" w:themeColor="text1"/>
        </w:rPr>
        <w:t xml:space="preserve"> is 0, or to the value of the </w:t>
      </w:r>
      <w:r w:rsidRPr="00776445">
        <w:rPr>
          <w:rStyle w:val="codeZchn"/>
          <w:rFonts w:eastAsia="Arial"/>
          <w:color w:val="000000" w:themeColor="text1"/>
        </w:rPr>
        <w:t>gainmap_bit_depth_minus9</w:t>
      </w:r>
      <w:r w:rsidRPr="00776445">
        <w:rPr>
          <w:color w:val="000000" w:themeColor="text1"/>
        </w:rPr>
        <w:t xml:space="preserve"> field from the </w:t>
      </w:r>
      <w:r w:rsidRPr="00776445">
        <w:rPr>
          <w:rStyle w:val="codeZchn"/>
          <w:rFonts w:eastAsia="Arial"/>
          <w:color w:val="000000" w:themeColor="text1"/>
        </w:rPr>
        <w:t>MinimizedImageBox</w:t>
      </w:r>
      <w:r w:rsidRPr="00776445">
        <w:rPr>
          <w:color w:val="000000" w:themeColor="text1"/>
        </w:rPr>
        <w:t xml:space="preserve"> plus 1,</w:t>
      </w:r>
    </w:p>
    <w:p w14:paraId="4367E397" w14:textId="77777777" w:rsidR="009F0000" w:rsidRPr="00776445" w:rsidRDefault="009F0000" w:rsidP="009F0000">
      <w:pPr>
        <w:pStyle w:val="ListParagraph"/>
        <w:numPr>
          <w:ilvl w:val="2"/>
          <w:numId w:val="67"/>
        </w:numPr>
        <w:suppressAutoHyphens/>
        <w:spacing w:before="120" w:after="120"/>
        <w:contextualSpacing/>
        <w:jc w:val="both"/>
        <w:rPr>
          <w:color w:val="000000" w:themeColor="text1"/>
        </w:rPr>
      </w:pPr>
      <w:r w:rsidRPr="00776445">
        <w:rPr>
          <w:rStyle w:val="codeZchn"/>
          <w:rFonts w:eastAsia="Arial"/>
          <w:color w:val="000000" w:themeColor="text1"/>
        </w:rPr>
        <w:t>max_picture_width</w:t>
      </w:r>
      <w:r w:rsidRPr="00776445">
        <w:rPr>
          <w:color w:val="000000" w:themeColor="text1"/>
        </w:rPr>
        <w:t xml:space="preserve"> is set to the value plus 1 of the </w:t>
      </w:r>
      <w:r w:rsidRPr="00776445">
        <w:rPr>
          <w:rStyle w:val="codeZchn"/>
          <w:rFonts w:eastAsia="Arial"/>
          <w:color w:val="000000" w:themeColor="text1"/>
        </w:rPr>
        <w:t>gainmap_width_minus1</w:t>
      </w:r>
      <w:r w:rsidRPr="00776445">
        <w:rPr>
          <w:color w:val="000000" w:themeColor="text1"/>
        </w:rPr>
        <w:t xml:space="preserve"> field from the </w:t>
      </w:r>
      <w:r w:rsidRPr="00776445">
        <w:rPr>
          <w:rStyle w:val="codeZchn"/>
          <w:rFonts w:eastAsia="Arial"/>
          <w:color w:val="000000" w:themeColor="text1"/>
        </w:rPr>
        <w:t>MinimizedImageBox</w:t>
      </w:r>
      <w:r w:rsidRPr="00776445">
        <w:rPr>
          <w:color w:val="000000" w:themeColor="text1"/>
        </w:rPr>
        <w:t>,</w:t>
      </w:r>
    </w:p>
    <w:p w14:paraId="0392EBC7" w14:textId="77777777" w:rsidR="009F0000" w:rsidRPr="00776445" w:rsidRDefault="009F0000" w:rsidP="009F0000">
      <w:pPr>
        <w:pStyle w:val="ListParagraph"/>
        <w:numPr>
          <w:ilvl w:val="2"/>
          <w:numId w:val="67"/>
        </w:numPr>
        <w:suppressAutoHyphens/>
        <w:spacing w:before="120" w:after="120"/>
        <w:contextualSpacing/>
        <w:jc w:val="both"/>
        <w:rPr>
          <w:color w:val="000000" w:themeColor="text1"/>
        </w:rPr>
      </w:pPr>
      <w:r w:rsidRPr="00776445">
        <w:rPr>
          <w:rStyle w:val="codeZchn"/>
          <w:rFonts w:eastAsia="Arial"/>
          <w:color w:val="000000" w:themeColor="text1"/>
        </w:rPr>
        <w:t>max_picture_height</w:t>
      </w:r>
      <w:r w:rsidRPr="00776445">
        <w:rPr>
          <w:color w:val="000000" w:themeColor="text1"/>
        </w:rPr>
        <w:t xml:space="preserve"> is set to the value plus 1 of the </w:t>
      </w:r>
      <w:r w:rsidRPr="00776445">
        <w:rPr>
          <w:rStyle w:val="codeZchn"/>
          <w:rFonts w:eastAsia="Arial"/>
          <w:color w:val="000000" w:themeColor="text1"/>
        </w:rPr>
        <w:t>gainmap_height_minus1</w:t>
      </w:r>
      <w:r w:rsidRPr="00776445">
        <w:rPr>
          <w:color w:val="000000" w:themeColor="text1"/>
        </w:rPr>
        <w:t xml:space="preserve"> field from the </w:t>
      </w:r>
      <w:r w:rsidRPr="00776445">
        <w:rPr>
          <w:rStyle w:val="codeZchn"/>
          <w:rFonts w:eastAsia="Arial"/>
          <w:color w:val="000000" w:themeColor="text1"/>
        </w:rPr>
        <w:t>MinimizedImageBox</w:t>
      </w:r>
      <w:r w:rsidRPr="00776445">
        <w:rPr>
          <w:color w:val="000000" w:themeColor="text1"/>
        </w:rPr>
        <w:t>,</w:t>
      </w:r>
    </w:p>
    <w:p w14:paraId="366BF58E" w14:textId="77777777" w:rsidR="009F0000" w:rsidRPr="00776445" w:rsidRDefault="009F0000" w:rsidP="009F0000">
      <w:pPr>
        <w:pStyle w:val="ListParagraph"/>
        <w:numPr>
          <w:ilvl w:val="1"/>
          <w:numId w:val="67"/>
        </w:numPr>
        <w:suppressAutoHyphens/>
        <w:spacing w:before="120" w:after="120"/>
        <w:contextualSpacing/>
        <w:jc w:val="both"/>
        <w:rPr>
          <w:color w:val="000000" w:themeColor="text1"/>
        </w:rPr>
      </w:pPr>
      <w:r w:rsidRPr="00776445">
        <w:rPr>
          <w:rStyle w:val="codeZchn"/>
          <w:rFonts w:eastAsia="Arial"/>
          <w:color w:val="000000" w:themeColor="text1"/>
        </w:rPr>
        <w:t>avg_frame_rate</w:t>
      </w:r>
      <w:r w:rsidRPr="00776445">
        <w:rPr>
          <w:color w:val="000000" w:themeColor="text1"/>
        </w:rPr>
        <w:t xml:space="preserve"> is set to 0,</w:t>
      </w:r>
    </w:p>
    <w:p w14:paraId="66B80E44" w14:textId="1A4B2ACF" w:rsidR="009F0000" w:rsidRPr="00776445" w:rsidRDefault="009F0000" w:rsidP="009F0000">
      <w:pPr>
        <w:pStyle w:val="ListParagraph"/>
        <w:numPr>
          <w:ilvl w:val="0"/>
          <w:numId w:val="67"/>
        </w:numPr>
        <w:suppressAutoHyphens/>
        <w:spacing w:before="120" w:after="120"/>
        <w:contextualSpacing/>
        <w:jc w:val="both"/>
        <w:rPr>
          <w:color w:val="000000" w:themeColor="text1"/>
        </w:rPr>
      </w:pPr>
    </w:p>
    <w:p w14:paraId="3E08440F" w14:textId="77777777" w:rsidR="009F0000" w:rsidRPr="00776445" w:rsidRDefault="009F0000" w:rsidP="009F0000">
      <w:pPr>
        <w:pStyle w:val="ListParagraph"/>
        <w:numPr>
          <w:ilvl w:val="1"/>
          <w:numId w:val="67"/>
        </w:numPr>
        <w:suppressAutoHyphens/>
        <w:spacing w:before="120" w:after="120"/>
        <w:contextualSpacing/>
        <w:jc w:val="both"/>
        <w:rPr>
          <w:color w:val="000000" w:themeColor="text1"/>
        </w:rPr>
      </w:pPr>
      <w:r w:rsidRPr="00776445">
        <w:rPr>
          <w:rStyle w:val="codeZchn"/>
          <w:rFonts w:eastAsia="Arial"/>
          <w:color w:val="000000" w:themeColor="text1"/>
        </w:rPr>
        <w:t>num_of_arrays</w:t>
      </w:r>
      <w:r w:rsidRPr="00776445">
        <w:rPr>
          <w:color w:val="000000" w:themeColor="text1"/>
        </w:rPr>
        <w:t xml:space="preserve"> is set to the number of entries below:</w:t>
      </w:r>
    </w:p>
    <w:p w14:paraId="65B1EF08" w14:textId="77777777" w:rsidR="009F0000" w:rsidRPr="00776445" w:rsidRDefault="009F0000" w:rsidP="009F0000">
      <w:pPr>
        <w:pStyle w:val="ListParagraph"/>
        <w:numPr>
          <w:ilvl w:val="2"/>
          <w:numId w:val="67"/>
        </w:numPr>
        <w:suppressAutoHyphens/>
        <w:spacing w:before="120" w:after="120"/>
        <w:contextualSpacing/>
        <w:jc w:val="both"/>
        <w:rPr>
          <w:color w:val="000000" w:themeColor="text1"/>
        </w:rPr>
      </w:pPr>
      <w:r w:rsidRPr="00776445">
        <w:rPr>
          <w:color w:val="000000" w:themeColor="text1"/>
        </w:rPr>
        <w:t xml:space="preserve">if </w:t>
      </w:r>
      <w:r w:rsidRPr="00776445">
        <w:rPr>
          <w:rStyle w:val="codeZchn"/>
          <w:rFonts w:eastAsia="Arial"/>
          <w:color w:val="000000" w:themeColor="text1"/>
        </w:rPr>
        <w:t>sps_nal_unit_length</w:t>
      </w:r>
      <w:r w:rsidRPr="00776445">
        <w:rPr>
          <w:color w:val="000000" w:themeColor="text1"/>
        </w:rPr>
        <w:t xml:space="preserve"> is not 0, there is a SPS NAL unit array with:</w:t>
      </w:r>
    </w:p>
    <w:p w14:paraId="762BEB5B" w14:textId="77777777" w:rsidR="009F0000" w:rsidRPr="00776445" w:rsidRDefault="009F0000" w:rsidP="009F0000">
      <w:pPr>
        <w:pStyle w:val="ListParagraph"/>
        <w:numPr>
          <w:ilvl w:val="3"/>
          <w:numId w:val="67"/>
        </w:numPr>
        <w:suppressAutoHyphens/>
        <w:spacing w:before="120" w:after="120"/>
        <w:contextualSpacing/>
        <w:jc w:val="both"/>
        <w:rPr>
          <w:color w:val="000000" w:themeColor="text1"/>
        </w:rPr>
      </w:pPr>
      <w:r w:rsidRPr="00776445">
        <w:rPr>
          <w:rStyle w:val="codeZchn"/>
          <w:rFonts w:eastAsia="Arial"/>
          <w:color w:val="000000" w:themeColor="text1"/>
        </w:rPr>
        <w:t>NAL_unit_type</w:t>
      </w:r>
      <w:r w:rsidRPr="00776445">
        <w:rPr>
          <w:color w:val="000000" w:themeColor="text1"/>
        </w:rPr>
        <w:t xml:space="preserve"> set to 15 (SPS_NUT as defined in ISO/IEC 23090-3),</w:t>
      </w:r>
    </w:p>
    <w:p w14:paraId="0DF10004" w14:textId="0C65EAC1" w:rsidR="009F0000" w:rsidRPr="00776445" w:rsidRDefault="009F0000" w:rsidP="009F0000">
      <w:pPr>
        <w:pStyle w:val="ListParagraph"/>
        <w:numPr>
          <w:ilvl w:val="3"/>
          <w:numId w:val="67"/>
        </w:numPr>
        <w:suppressAutoHyphens/>
        <w:spacing w:before="120" w:after="120"/>
        <w:contextualSpacing/>
        <w:jc w:val="both"/>
        <w:rPr>
          <w:color w:val="000000" w:themeColor="text1"/>
        </w:rPr>
      </w:pPr>
      <w:r w:rsidRPr="00776445">
        <w:rPr>
          <w:rStyle w:val="codeZchn"/>
          <w:rFonts w:eastAsia="Arial"/>
          <w:color w:val="000000" w:themeColor="text1"/>
        </w:rPr>
        <w:t>num_nalus</w:t>
      </w:r>
      <w:r w:rsidRPr="00776445">
        <w:rPr>
          <w:color w:val="000000" w:themeColor="text1"/>
        </w:rPr>
        <w:t xml:space="preserve"> set to </w:t>
      </w:r>
      <w:r w:rsidR="003B076B">
        <w:rPr>
          <w:rStyle w:val="codeZchn"/>
          <w:rFonts w:eastAsia="Arial"/>
          <w:color w:val="000000" w:themeColor="text1"/>
        </w:rPr>
        <w:t>1</w:t>
      </w:r>
      <w:r w:rsidRPr="00776445">
        <w:rPr>
          <w:color w:val="000000" w:themeColor="text1"/>
        </w:rPr>
        <w:t>:</w:t>
      </w:r>
    </w:p>
    <w:p w14:paraId="719A59F7" w14:textId="77777777" w:rsidR="009F0000" w:rsidRPr="00776445" w:rsidRDefault="009F0000" w:rsidP="009F0000">
      <w:pPr>
        <w:pStyle w:val="ListParagraph"/>
        <w:numPr>
          <w:ilvl w:val="4"/>
          <w:numId w:val="67"/>
        </w:numPr>
        <w:suppressAutoHyphens/>
        <w:spacing w:before="120" w:after="120"/>
        <w:contextualSpacing/>
        <w:jc w:val="both"/>
        <w:rPr>
          <w:color w:val="000000" w:themeColor="text1"/>
        </w:rPr>
      </w:pPr>
      <w:r w:rsidRPr="00776445">
        <w:rPr>
          <w:rStyle w:val="codeZchn"/>
          <w:rFonts w:eastAsia="Arial"/>
          <w:color w:val="000000" w:themeColor="text1"/>
        </w:rPr>
        <w:t>nal_unit_length</w:t>
      </w:r>
      <w:r w:rsidRPr="00776445">
        <w:rPr>
          <w:color w:val="000000" w:themeColor="text1"/>
        </w:rPr>
        <w:t xml:space="preserve"> set to </w:t>
      </w:r>
      <w:r w:rsidRPr="00776445">
        <w:rPr>
          <w:rStyle w:val="codeZchn"/>
          <w:rFonts w:eastAsia="Arial"/>
          <w:color w:val="000000" w:themeColor="text1"/>
        </w:rPr>
        <w:t>sps_nal_unit_length</w:t>
      </w:r>
      <w:r w:rsidRPr="00776445">
        <w:rPr>
          <w:color w:val="000000" w:themeColor="text1"/>
        </w:rPr>
        <w:t>,</w:t>
      </w:r>
    </w:p>
    <w:p w14:paraId="497A41A1" w14:textId="77777777" w:rsidR="009F0000" w:rsidRPr="00776445" w:rsidRDefault="009F0000" w:rsidP="009F0000">
      <w:pPr>
        <w:pStyle w:val="ListParagraph"/>
        <w:numPr>
          <w:ilvl w:val="4"/>
          <w:numId w:val="67"/>
        </w:numPr>
        <w:suppressAutoHyphens/>
        <w:spacing w:before="120" w:after="120"/>
        <w:contextualSpacing/>
        <w:jc w:val="both"/>
        <w:rPr>
          <w:color w:val="000000" w:themeColor="text1"/>
        </w:rPr>
      </w:pPr>
      <w:r w:rsidRPr="00776445">
        <w:rPr>
          <w:rStyle w:val="codeZchn"/>
          <w:rFonts w:eastAsia="Arial"/>
          <w:color w:val="000000" w:themeColor="text1"/>
        </w:rPr>
        <w:t>nal_unit</w:t>
      </w:r>
      <w:r w:rsidRPr="00776445">
        <w:rPr>
          <w:color w:val="000000" w:themeColor="text1"/>
        </w:rPr>
        <w:t xml:space="preserve"> set to </w:t>
      </w:r>
      <w:r w:rsidRPr="00776445">
        <w:rPr>
          <w:rStyle w:val="codeZchn"/>
          <w:rFonts w:eastAsia="Arial"/>
          <w:color w:val="000000" w:themeColor="text1"/>
        </w:rPr>
        <w:t>sps_nal_unit</w:t>
      </w:r>
      <w:r w:rsidRPr="00776445">
        <w:rPr>
          <w:color w:val="000000" w:themeColor="text1"/>
        </w:rPr>
        <w:t>.</w:t>
      </w:r>
    </w:p>
    <w:p w14:paraId="7234A2B7" w14:textId="77777777" w:rsidR="009F0000" w:rsidRPr="00776445" w:rsidRDefault="009F0000" w:rsidP="009F0000">
      <w:pPr>
        <w:pStyle w:val="ListParagraph"/>
        <w:numPr>
          <w:ilvl w:val="2"/>
          <w:numId w:val="67"/>
        </w:numPr>
        <w:suppressAutoHyphens/>
        <w:spacing w:before="120" w:after="120"/>
        <w:contextualSpacing/>
        <w:jc w:val="both"/>
        <w:rPr>
          <w:color w:val="000000" w:themeColor="text1"/>
        </w:rPr>
      </w:pPr>
      <w:r w:rsidRPr="00776445">
        <w:rPr>
          <w:color w:val="000000" w:themeColor="text1"/>
        </w:rPr>
        <w:t xml:space="preserve">if </w:t>
      </w:r>
      <w:r w:rsidRPr="00776445">
        <w:rPr>
          <w:rStyle w:val="codeZchn"/>
          <w:rFonts w:eastAsia="Arial"/>
          <w:color w:val="000000" w:themeColor="text1"/>
        </w:rPr>
        <w:t>pps_nal_unit_length</w:t>
      </w:r>
      <w:r w:rsidRPr="00776445">
        <w:rPr>
          <w:color w:val="000000" w:themeColor="text1"/>
        </w:rPr>
        <w:t xml:space="preserve"> is not 0, there is a PPS NAL unit array with:</w:t>
      </w:r>
    </w:p>
    <w:p w14:paraId="68532F87" w14:textId="77777777" w:rsidR="009F0000" w:rsidRPr="00776445" w:rsidRDefault="009F0000" w:rsidP="009F0000">
      <w:pPr>
        <w:pStyle w:val="ListParagraph"/>
        <w:numPr>
          <w:ilvl w:val="3"/>
          <w:numId w:val="67"/>
        </w:numPr>
        <w:suppressAutoHyphens/>
        <w:spacing w:before="120" w:after="120"/>
        <w:contextualSpacing/>
        <w:jc w:val="both"/>
        <w:rPr>
          <w:color w:val="000000" w:themeColor="text1"/>
        </w:rPr>
      </w:pPr>
      <w:r w:rsidRPr="00776445">
        <w:rPr>
          <w:rStyle w:val="codeZchn"/>
          <w:rFonts w:eastAsia="Arial"/>
          <w:color w:val="000000" w:themeColor="text1"/>
        </w:rPr>
        <w:t>NAL_unit_type</w:t>
      </w:r>
      <w:r w:rsidRPr="00776445">
        <w:rPr>
          <w:color w:val="000000" w:themeColor="text1"/>
        </w:rPr>
        <w:t xml:space="preserve"> set to 16 (PPS_NUT as defined in ISO/IEC 23090-3),</w:t>
      </w:r>
    </w:p>
    <w:p w14:paraId="5A534135" w14:textId="344DF25F" w:rsidR="009F0000" w:rsidRPr="00776445" w:rsidRDefault="009F0000" w:rsidP="009F0000">
      <w:pPr>
        <w:pStyle w:val="ListParagraph"/>
        <w:numPr>
          <w:ilvl w:val="3"/>
          <w:numId w:val="67"/>
        </w:numPr>
        <w:suppressAutoHyphens/>
        <w:spacing w:before="120" w:after="120"/>
        <w:contextualSpacing/>
        <w:jc w:val="both"/>
        <w:rPr>
          <w:color w:val="000000" w:themeColor="text1"/>
        </w:rPr>
      </w:pPr>
      <w:r w:rsidRPr="00776445">
        <w:rPr>
          <w:rStyle w:val="codeZchn"/>
          <w:rFonts w:eastAsia="Arial"/>
          <w:color w:val="000000" w:themeColor="text1"/>
        </w:rPr>
        <w:t>num_nalus</w:t>
      </w:r>
      <w:r w:rsidRPr="00776445">
        <w:rPr>
          <w:color w:val="000000" w:themeColor="text1"/>
        </w:rPr>
        <w:t xml:space="preserve"> set to </w:t>
      </w:r>
      <w:r w:rsidR="003B076B">
        <w:rPr>
          <w:rStyle w:val="normaltextrun"/>
          <w:rFonts w:ascii="Courier New" w:eastAsia="Arial" w:hAnsi="Courier New" w:cs="Courier New"/>
          <w:color w:val="000000" w:themeColor="text1"/>
          <w:lang w:val="en-GB"/>
        </w:rPr>
        <w:t>1</w:t>
      </w:r>
    </w:p>
    <w:p w14:paraId="46F96F10" w14:textId="77777777" w:rsidR="009F0000" w:rsidRPr="00776445" w:rsidRDefault="009F0000" w:rsidP="009F0000">
      <w:pPr>
        <w:pStyle w:val="ListParagraph"/>
        <w:numPr>
          <w:ilvl w:val="4"/>
          <w:numId w:val="67"/>
        </w:numPr>
        <w:suppressAutoHyphens/>
        <w:spacing w:before="120" w:after="120"/>
        <w:contextualSpacing/>
        <w:jc w:val="both"/>
        <w:rPr>
          <w:color w:val="000000" w:themeColor="text1"/>
        </w:rPr>
      </w:pPr>
      <w:r w:rsidRPr="00776445">
        <w:rPr>
          <w:rStyle w:val="codeZchn"/>
          <w:rFonts w:eastAsia="Arial"/>
          <w:color w:val="000000" w:themeColor="text1"/>
        </w:rPr>
        <w:t>nal_unit_length</w:t>
      </w:r>
      <w:r w:rsidRPr="00776445">
        <w:rPr>
          <w:color w:val="000000" w:themeColor="text1"/>
        </w:rPr>
        <w:t xml:space="preserve"> set to </w:t>
      </w:r>
      <w:r w:rsidRPr="00776445">
        <w:rPr>
          <w:rStyle w:val="codeZchn"/>
          <w:rFonts w:eastAsia="Arial"/>
          <w:color w:val="000000" w:themeColor="text1"/>
        </w:rPr>
        <w:t>pps_nal_unit_length</w:t>
      </w:r>
      <w:r w:rsidRPr="00776445">
        <w:rPr>
          <w:color w:val="000000" w:themeColor="text1"/>
        </w:rPr>
        <w:t>,</w:t>
      </w:r>
    </w:p>
    <w:p w14:paraId="6A26865C" w14:textId="77777777" w:rsidR="009F0000" w:rsidRPr="00776445" w:rsidRDefault="009F0000" w:rsidP="009F0000">
      <w:pPr>
        <w:pStyle w:val="ListParagraph"/>
        <w:numPr>
          <w:ilvl w:val="4"/>
          <w:numId w:val="67"/>
        </w:numPr>
        <w:suppressAutoHyphens/>
        <w:spacing w:before="120" w:after="120"/>
        <w:contextualSpacing/>
        <w:jc w:val="both"/>
        <w:rPr>
          <w:color w:val="000000" w:themeColor="text1"/>
        </w:rPr>
      </w:pPr>
      <w:r w:rsidRPr="00776445">
        <w:rPr>
          <w:rStyle w:val="codeZchn"/>
          <w:rFonts w:eastAsia="Arial"/>
          <w:color w:val="000000" w:themeColor="text1"/>
        </w:rPr>
        <w:t>nal_unit</w:t>
      </w:r>
      <w:r w:rsidRPr="00776445">
        <w:rPr>
          <w:color w:val="000000" w:themeColor="text1"/>
        </w:rPr>
        <w:t xml:space="preserve"> set to </w:t>
      </w:r>
      <w:r w:rsidRPr="00776445">
        <w:rPr>
          <w:rStyle w:val="codeZchn"/>
          <w:rFonts w:eastAsia="Arial"/>
          <w:color w:val="000000" w:themeColor="text1"/>
        </w:rPr>
        <w:t>pps_nal_unit</w:t>
      </w:r>
      <w:r w:rsidRPr="00776445">
        <w:rPr>
          <w:color w:val="000000" w:themeColor="text1"/>
        </w:rPr>
        <w:t>.</w:t>
      </w:r>
    </w:p>
    <w:p w14:paraId="62FD778C" w14:textId="77777777" w:rsidR="009F0000" w:rsidRPr="00776445" w:rsidRDefault="009F0000" w:rsidP="009F0000">
      <w:pPr>
        <w:pStyle w:val="ListParagraph"/>
        <w:numPr>
          <w:ilvl w:val="2"/>
          <w:numId w:val="67"/>
        </w:numPr>
        <w:suppressAutoHyphens/>
        <w:spacing w:before="120" w:after="120"/>
        <w:contextualSpacing/>
        <w:jc w:val="both"/>
        <w:rPr>
          <w:color w:val="000000" w:themeColor="text1"/>
        </w:rPr>
      </w:pPr>
      <w:r w:rsidRPr="00776445">
        <w:rPr>
          <w:color w:val="000000" w:themeColor="text1"/>
        </w:rPr>
        <w:lastRenderedPageBreak/>
        <w:t xml:space="preserve">if </w:t>
      </w:r>
      <w:r w:rsidRPr="00776445">
        <w:rPr>
          <w:rStyle w:val="codeZchn"/>
          <w:rFonts w:eastAsia="Arial"/>
          <w:color w:val="000000" w:themeColor="text1"/>
        </w:rPr>
        <w:t>additional_nal_unit_flag</w:t>
      </w:r>
      <w:r w:rsidRPr="00776445">
        <w:rPr>
          <w:color w:val="000000" w:themeColor="text1"/>
        </w:rPr>
        <w:t xml:space="preserve"> is set to 1 and </w:t>
      </w:r>
      <w:r w:rsidRPr="00776445">
        <w:rPr>
          <w:rStyle w:val="codeZchn"/>
          <w:rFonts w:eastAsia="Arial"/>
          <w:color w:val="000000" w:themeColor="text1"/>
        </w:rPr>
        <w:t>num_aps_nal_unit</w:t>
      </w:r>
      <w:r w:rsidRPr="00776445">
        <w:rPr>
          <w:color w:val="000000" w:themeColor="text1"/>
        </w:rPr>
        <w:t xml:space="preserve"> is not 0, there is a prefix APS NAL unit array with:</w:t>
      </w:r>
    </w:p>
    <w:p w14:paraId="30E026ED" w14:textId="77777777" w:rsidR="009F0000" w:rsidRPr="00776445" w:rsidRDefault="009F0000" w:rsidP="009F0000">
      <w:pPr>
        <w:pStyle w:val="ListParagraph"/>
        <w:numPr>
          <w:ilvl w:val="3"/>
          <w:numId w:val="67"/>
        </w:numPr>
        <w:suppressAutoHyphens/>
        <w:spacing w:before="120" w:after="120"/>
        <w:contextualSpacing/>
        <w:jc w:val="both"/>
        <w:rPr>
          <w:color w:val="000000" w:themeColor="text1"/>
        </w:rPr>
      </w:pPr>
      <w:r w:rsidRPr="00776445">
        <w:rPr>
          <w:rStyle w:val="codeZchn"/>
          <w:rFonts w:eastAsia="Arial"/>
          <w:color w:val="000000" w:themeColor="text1"/>
        </w:rPr>
        <w:t>NAL_unit_type</w:t>
      </w:r>
      <w:r w:rsidRPr="00776445">
        <w:rPr>
          <w:color w:val="000000" w:themeColor="text1"/>
        </w:rPr>
        <w:t xml:space="preserve"> set to 17 (PREFIX_APS_NUT as defined in ISO/IEC 23008-2),</w:t>
      </w:r>
    </w:p>
    <w:p w14:paraId="22422F9C" w14:textId="77777777" w:rsidR="009F0000" w:rsidRPr="00776445" w:rsidRDefault="009F0000" w:rsidP="009F0000">
      <w:pPr>
        <w:pStyle w:val="ListParagraph"/>
        <w:numPr>
          <w:ilvl w:val="3"/>
          <w:numId w:val="67"/>
        </w:numPr>
        <w:suppressAutoHyphens/>
        <w:spacing w:before="120" w:after="120"/>
        <w:contextualSpacing/>
        <w:jc w:val="both"/>
        <w:rPr>
          <w:color w:val="000000" w:themeColor="text1"/>
        </w:rPr>
      </w:pPr>
      <w:r w:rsidRPr="00776445">
        <w:rPr>
          <w:rStyle w:val="codeZchn"/>
          <w:rFonts w:eastAsia="Arial"/>
          <w:color w:val="000000" w:themeColor="text1"/>
        </w:rPr>
        <w:t>num_nalus</w:t>
      </w:r>
      <w:r w:rsidRPr="00776445">
        <w:rPr>
          <w:color w:val="000000" w:themeColor="text1"/>
        </w:rPr>
        <w:t xml:space="preserve"> set to </w:t>
      </w:r>
      <w:r w:rsidRPr="00776445">
        <w:rPr>
          <w:rStyle w:val="codeZchn"/>
          <w:rFonts w:eastAsia="Arial"/>
          <w:color w:val="000000" w:themeColor="text1"/>
        </w:rPr>
        <w:t>num_aps_nal_unit</w:t>
      </w:r>
      <w:r w:rsidRPr="00776445">
        <w:rPr>
          <w:color w:val="000000" w:themeColor="text1"/>
        </w:rPr>
        <w:t>, and for each prefix APS NAL unit:</w:t>
      </w:r>
    </w:p>
    <w:p w14:paraId="60294185" w14:textId="77777777" w:rsidR="009F0000" w:rsidRPr="00776445" w:rsidRDefault="009F0000" w:rsidP="009F0000">
      <w:pPr>
        <w:pStyle w:val="ListParagraph"/>
        <w:numPr>
          <w:ilvl w:val="4"/>
          <w:numId w:val="67"/>
        </w:numPr>
        <w:suppressAutoHyphens/>
        <w:spacing w:before="120" w:after="120"/>
        <w:contextualSpacing/>
        <w:jc w:val="both"/>
        <w:rPr>
          <w:color w:val="000000" w:themeColor="text1"/>
        </w:rPr>
      </w:pPr>
      <w:r w:rsidRPr="00776445">
        <w:rPr>
          <w:rStyle w:val="codeZchn"/>
          <w:rFonts w:eastAsia="Arial"/>
          <w:color w:val="000000" w:themeColor="text1"/>
        </w:rPr>
        <w:t>nal_unit_length</w:t>
      </w:r>
      <w:r w:rsidRPr="00776445">
        <w:rPr>
          <w:color w:val="000000" w:themeColor="text1"/>
        </w:rPr>
        <w:t xml:space="preserve"> is set to </w:t>
      </w:r>
      <w:r w:rsidRPr="00776445">
        <w:rPr>
          <w:rStyle w:val="codeZchn"/>
          <w:rFonts w:eastAsia="Arial"/>
          <w:color w:val="000000" w:themeColor="text1"/>
        </w:rPr>
        <w:t>aps_nal_unit_length</w:t>
      </w:r>
      <w:r w:rsidRPr="00776445">
        <w:rPr>
          <w:color w:val="000000" w:themeColor="text1"/>
        </w:rPr>
        <w:t>,</w:t>
      </w:r>
    </w:p>
    <w:p w14:paraId="29C380F5" w14:textId="77777777" w:rsidR="009F0000" w:rsidRPr="00776445" w:rsidRDefault="009F0000" w:rsidP="009F0000">
      <w:pPr>
        <w:pStyle w:val="ListParagraph"/>
        <w:numPr>
          <w:ilvl w:val="4"/>
          <w:numId w:val="67"/>
        </w:numPr>
        <w:suppressAutoHyphens/>
        <w:spacing w:before="120" w:after="120"/>
        <w:contextualSpacing/>
        <w:jc w:val="both"/>
        <w:rPr>
          <w:color w:val="000000" w:themeColor="text1"/>
        </w:rPr>
      </w:pPr>
      <w:r w:rsidRPr="00776445">
        <w:rPr>
          <w:rStyle w:val="codeZchn"/>
          <w:rFonts w:eastAsia="Arial"/>
          <w:color w:val="000000" w:themeColor="text1"/>
        </w:rPr>
        <w:t>nal_unit</w:t>
      </w:r>
      <w:r w:rsidRPr="00776445">
        <w:rPr>
          <w:color w:val="000000" w:themeColor="text1"/>
        </w:rPr>
        <w:t xml:space="preserve"> is set to </w:t>
      </w:r>
      <w:r w:rsidRPr="00776445">
        <w:rPr>
          <w:rStyle w:val="codeZchn"/>
          <w:rFonts w:eastAsia="Arial"/>
          <w:color w:val="000000" w:themeColor="text1"/>
        </w:rPr>
        <w:t>aps_nal_unit</w:t>
      </w:r>
      <w:r w:rsidRPr="00776445">
        <w:rPr>
          <w:color w:val="000000" w:themeColor="text1"/>
        </w:rPr>
        <w:t>.</w:t>
      </w:r>
    </w:p>
    <w:p w14:paraId="4C36F139" w14:textId="77777777" w:rsidR="009F0000" w:rsidRPr="00776445" w:rsidRDefault="009F0000" w:rsidP="009F0000">
      <w:pPr>
        <w:pStyle w:val="ListParagraph"/>
        <w:numPr>
          <w:ilvl w:val="2"/>
          <w:numId w:val="67"/>
        </w:numPr>
        <w:suppressAutoHyphens/>
        <w:spacing w:before="120" w:after="120"/>
        <w:contextualSpacing/>
        <w:jc w:val="both"/>
        <w:rPr>
          <w:color w:val="000000" w:themeColor="text1"/>
        </w:rPr>
      </w:pPr>
      <w:r w:rsidRPr="00776445">
        <w:rPr>
          <w:color w:val="000000" w:themeColor="text1"/>
        </w:rPr>
        <w:t xml:space="preserve">if </w:t>
      </w:r>
      <w:r w:rsidRPr="00776445">
        <w:rPr>
          <w:rStyle w:val="codeZchn"/>
          <w:rFonts w:eastAsia="Arial"/>
          <w:color w:val="000000" w:themeColor="text1"/>
        </w:rPr>
        <w:t>additional_nal_unit_flag</w:t>
      </w:r>
      <w:r w:rsidRPr="00776445">
        <w:rPr>
          <w:color w:val="000000" w:themeColor="text1"/>
        </w:rPr>
        <w:t xml:space="preserve"> is set to 1 and </w:t>
      </w:r>
      <w:r w:rsidRPr="00776445">
        <w:rPr>
          <w:rStyle w:val="codeZchn"/>
          <w:rFonts w:eastAsia="Arial"/>
          <w:color w:val="000000" w:themeColor="text1"/>
        </w:rPr>
        <w:t>num_sei_nal_unit</w:t>
      </w:r>
      <w:r w:rsidRPr="00776445">
        <w:rPr>
          <w:color w:val="000000" w:themeColor="text1"/>
        </w:rPr>
        <w:t xml:space="preserve"> is not 0, there is a prefix SEI NAL unit array with:</w:t>
      </w:r>
    </w:p>
    <w:p w14:paraId="72D0F6B7" w14:textId="77777777" w:rsidR="009F0000" w:rsidRPr="00776445" w:rsidRDefault="009F0000" w:rsidP="009F0000">
      <w:pPr>
        <w:pStyle w:val="ListParagraph"/>
        <w:numPr>
          <w:ilvl w:val="3"/>
          <w:numId w:val="67"/>
        </w:numPr>
        <w:suppressAutoHyphens/>
        <w:spacing w:before="120" w:after="120"/>
        <w:contextualSpacing/>
        <w:jc w:val="both"/>
        <w:rPr>
          <w:color w:val="000000" w:themeColor="text1"/>
        </w:rPr>
      </w:pPr>
      <w:r w:rsidRPr="00776445">
        <w:rPr>
          <w:rStyle w:val="codeZchn"/>
          <w:rFonts w:eastAsia="Arial"/>
          <w:color w:val="000000" w:themeColor="text1"/>
        </w:rPr>
        <w:t>NAL_unit_type</w:t>
      </w:r>
      <w:r w:rsidRPr="00776445">
        <w:rPr>
          <w:color w:val="000000" w:themeColor="text1"/>
        </w:rPr>
        <w:t xml:space="preserve"> set to 23 (</w:t>
      </w:r>
      <w:r w:rsidRPr="00776445">
        <w:rPr>
          <w:rStyle w:val="codeZchn"/>
          <w:rFonts w:eastAsia="Arial"/>
          <w:color w:val="000000" w:themeColor="text1"/>
        </w:rPr>
        <w:t>PREFIX_SEI_NUT</w:t>
      </w:r>
      <w:r w:rsidRPr="00776445">
        <w:rPr>
          <w:color w:val="000000" w:themeColor="text1"/>
        </w:rPr>
        <w:t xml:space="preserve"> as defined in ISO/IEC 23008-2),</w:t>
      </w:r>
    </w:p>
    <w:p w14:paraId="5595B09B" w14:textId="77777777" w:rsidR="009F0000" w:rsidRPr="00776445" w:rsidRDefault="009F0000" w:rsidP="009F0000">
      <w:pPr>
        <w:pStyle w:val="ListParagraph"/>
        <w:numPr>
          <w:ilvl w:val="3"/>
          <w:numId w:val="67"/>
        </w:numPr>
        <w:suppressAutoHyphens/>
        <w:spacing w:before="120" w:after="120"/>
        <w:contextualSpacing/>
        <w:jc w:val="both"/>
        <w:rPr>
          <w:color w:val="000000" w:themeColor="text1"/>
        </w:rPr>
      </w:pPr>
      <w:r w:rsidRPr="00776445">
        <w:rPr>
          <w:rStyle w:val="codeZchn"/>
          <w:rFonts w:eastAsia="Arial"/>
          <w:color w:val="000000" w:themeColor="text1"/>
        </w:rPr>
        <w:t>num_nalus</w:t>
      </w:r>
      <w:r w:rsidRPr="00776445">
        <w:rPr>
          <w:color w:val="000000" w:themeColor="text1"/>
        </w:rPr>
        <w:t xml:space="preserve"> set to </w:t>
      </w:r>
      <w:r w:rsidRPr="00776445">
        <w:rPr>
          <w:rStyle w:val="codeZchn"/>
          <w:rFonts w:eastAsia="Arial"/>
          <w:color w:val="000000" w:themeColor="text1"/>
        </w:rPr>
        <w:t>num_sei_nal_unit</w:t>
      </w:r>
      <w:r w:rsidRPr="00776445">
        <w:rPr>
          <w:color w:val="000000" w:themeColor="text1"/>
        </w:rPr>
        <w:t>, and for each prefix SEI NAL unit:</w:t>
      </w:r>
    </w:p>
    <w:p w14:paraId="6AA51A53" w14:textId="77777777" w:rsidR="009F0000" w:rsidRPr="00776445" w:rsidRDefault="009F0000" w:rsidP="009F0000">
      <w:pPr>
        <w:pStyle w:val="ListParagraph"/>
        <w:numPr>
          <w:ilvl w:val="4"/>
          <w:numId w:val="67"/>
        </w:numPr>
        <w:suppressAutoHyphens/>
        <w:spacing w:before="120" w:after="120"/>
        <w:contextualSpacing/>
        <w:jc w:val="both"/>
        <w:rPr>
          <w:color w:val="000000" w:themeColor="text1"/>
        </w:rPr>
      </w:pPr>
      <w:r w:rsidRPr="00776445">
        <w:rPr>
          <w:rStyle w:val="codeZchn"/>
          <w:rFonts w:eastAsia="Arial"/>
          <w:color w:val="000000" w:themeColor="text1"/>
        </w:rPr>
        <w:t>nal_unit_length</w:t>
      </w:r>
      <w:r w:rsidRPr="00776445">
        <w:rPr>
          <w:color w:val="000000" w:themeColor="text1"/>
        </w:rPr>
        <w:t xml:space="preserve"> is set to </w:t>
      </w:r>
      <w:r w:rsidRPr="00776445">
        <w:rPr>
          <w:rStyle w:val="codeZchn"/>
          <w:rFonts w:eastAsia="Arial"/>
          <w:color w:val="000000" w:themeColor="text1"/>
        </w:rPr>
        <w:t>sei_nal_unit_length</w:t>
      </w:r>
      <w:r w:rsidRPr="00776445">
        <w:rPr>
          <w:color w:val="000000" w:themeColor="text1"/>
        </w:rPr>
        <w:t>,</w:t>
      </w:r>
    </w:p>
    <w:p w14:paraId="5AEFD132" w14:textId="77777777" w:rsidR="009F0000" w:rsidRPr="00776445" w:rsidRDefault="009F0000" w:rsidP="009F0000">
      <w:pPr>
        <w:pStyle w:val="ListParagraph"/>
        <w:numPr>
          <w:ilvl w:val="4"/>
          <w:numId w:val="67"/>
        </w:numPr>
        <w:suppressAutoHyphens/>
        <w:spacing w:before="120" w:after="120"/>
        <w:contextualSpacing/>
        <w:jc w:val="both"/>
        <w:rPr>
          <w:color w:val="000000" w:themeColor="text1"/>
        </w:rPr>
      </w:pPr>
      <w:r w:rsidRPr="00776445">
        <w:rPr>
          <w:rStyle w:val="codeZchn"/>
          <w:rFonts w:eastAsia="Arial"/>
          <w:color w:val="000000" w:themeColor="text1"/>
        </w:rPr>
        <w:t>nal_unit</w:t>
      </w:r>
      <w:r w:rsidRPr="00776445">
        <w:rPr>
          <w:color w:val="000000" w:themeColor="text1"/>
        </w:rPr>
        <w:t xml:space="preserve"> is set to </w:t>
      </w:r>
      <w:r w:rsidRPr="00776445">
        <w:rPr>
          <w:rStyle w:val="codeZchn"/>
          <w:rFonts w:eastAsia="Arial"/>
          <w:color w:val="000000" w:themeColor="text1"/>
        </w:rPr>
        <w:t>sei_nal_unit</w:t>
      </w:r>
      <w:r w:rsidRPr="00776445">
        <w:rPr>
          <w:color w:val="000000" w:themeColor="text1"/>
        </w:rPr>
        <w:t>.</w:t>
      </w:r>
    </w:p>
    <w:p w14:paraId="3D394C59" w14:textId="77034B95" w:rsidR="009F0000" w:rsidRPr="00776445" w:rsidRDefault="009F0000" w:rsidP="009F0000">
      <w:pPr>
        <w:pStyle w:val="ListParagraph"/>
        <w:numPr>
          <w:ilvl w:val="0"/>
          <w:numId w:val="67"/>
        </w:numPr>
        <w:suppressAutoHyphens/>
        <w:spacing w:before="120" w:after="120"/>
        <w:contextualSpacing/>
        <w:jc w:val="both"/>
        <w:rPr>
          <w:color w:val="000000" w:themeColor="text1"/>
        </w:rPr>
      </w:pPr>
      <w:r w:rsidRPr="00776445">
        <w:rPr>
          <w:color w:val="000000" w:themeColor="text1"/>
        </w:rPr>
        <w:t xml:space="preserve">if </w:t>
      </w:r>
      <w:r w:rsidRPr="00776445">
        <w:rPr>
          <w:rStyle w:val="codeZchn"/>
          <w:rFonts w:eastAsia="Arial"/>
          <w:color w:val="000000" w:themeColor="text1"/>
        </w:rPr>
        <w:t>array_completeness</w:t>
      </w:r>
      <w:r w:rsidRPr="00776445">
        <w:rPr>
          <w:color w:val="000000" w:themeColor="text1"/>
        </w:rPr>
        <w:t xml:space="preserve"> is set equal to 1 in </w:t>
      </w:r>
      <w:r w:rsidRPr="00776445">
        <w:rPr>
          <w:rStyle w:val="codeZchn"/>
          <w:rFonts w:eastAsia="Arial"/>
          <w:color w:val="000000" w:themeColor="text1"/>
        </w:rPr>
        <w:t>VvcDecoderConfigurationRecord</w:t>
      </w:r>
      <w:r w:rsidRPr="00776445">
        <w:rPr>
          <w:color w:val="000000" w:themeColor="text1"/>
        </w:rPr>
        <w:t>.</w:t>
      </w:r>
    </w:p>
    <w:p w14:paraId="5A32BC5C" w14:textId="77777777" w:rsidR="009F0000" w:rsidRPr="00776445" w:rsidRDefault="009F0000" w:rsidP="009F0000">
      <w:pPr>
        <w:pStyle w:val="ListParagraph"/>
        <w:numPr>
          <w:ilvl w:val="0"/>
          <w:numId w:val="67"/>
        </w:numPr>
        <w:suppressAutoHyphens/>
        <w:spacing w:before="120" w:after="120"/>
        <w:contextualSpacing/>
        <w:jc w:val="both"/>
        <w:rPr>
          <w:color w:val="000000" w:themeColor="text1"/>
        </w:rPr>
      </w:pPr>
      <w:r w:rsidRPr="00776445">
        <w:rPr>
          <w:color w:val="000000" w:themeColor="text1"/>
        </w:rPr>
        <w:t>the other parameters are carried over as is, and repeated if needed.</w:t>
      </w:r>
    </w:p>
    <w:p w14:paraId="10B605FD" w14:textId="77777777" w:rsidR="002C2421" w:rsidRDefault="002C2421" w:rsidP="00776445">
      <w:pPr>
        <w:rPr>
          <w:ins w:id="513" w:author="Kashyap Kammachi-Sreedhar (Nokia)" w:date="2025-08-04T11:03:00Z" w16du:dateUtc="2025-08-04T08:03:00Z"/>
        </w:rPr>
      </w:pPr>
    </w:p>
    <w:p w14:paraId="53520DF1" w14:textId="1598AEA3" w:rsidR="002C2421" w:rsidRPr="00F45E55" w:rsidRDefault="002C2421" w:rsidP="002C2421">
      <w:pPr>
        <w:pStyle w:val="Heading1"/>
        <w:rPr>
          <w:ins w:id="514" w:author="Kashyap Kammachi-Sreedhar (Nokia)" w:date="2025-08-04T11:03:00Z" w16du:dateUtc="2025-08-04T08:03:00Z"/>
          <w:lang w:val="en-CA"/>
        </w:rPr>
      </w:pPr>
      <w:bookmarkStart w:id="515" w:name="_Toc205198219"/>
      <w:ins w:id="516" w:author="Kashyap Kammachi-Sreedhar (Nokia)" w:date="2025-08-04T11:03:00Z" w16du:dateUtc="2025-08-04T08:03:00Z">
        <w:r>
          <w:rPr>
            <w:sz w:val="28"/>
            <w:szCs w:val="28"/>
            <w:lang w:val="en-CA"/>
          </w:rPr>
          <w:t xml:space="preserve">On </w:t>
        </w:r>
        <w:r w:rsidR="00B9686B">
          <w:rPr>
            <w:sz w:val="28"/>
            <w:szCs w:val="28"/>
            <w:lang w:val="en-CA"/>
          </w:rPr>
          <w:t>alpha, depth and gain</w:t>
        </w:r>
      </w:ins>
      <w:ins w:id="517" w:author="Kashyap Kammachi-Sreedhar (Nokia)" w:date="2025-08-04T11:04:00Z" w16du:dateUtc="2025-08-04T08:04:00Z">
        <w:r w:rsidR="00B9686B">
          <w:rPr>
            <w:sz w:val="28"/>
            <w:szCs w:val="28"/>
            <w:lang w:val="en-CA"/>
          </w:rPr>
          <w:t xml:space="preserve"> </w:t>
        </w:r>
      </w:ins>
      <w:ins w:id="518" w:author="Kashyap Kammachi-Sreedhar (Nokia)" w:date="2025-08-04T11:03:00Z" w16du:dateUtc="2025-08-04T08:03:00Z">
        <w:r w:rsidR="00B9686B">
          <w:rPr>
            <w:sz w:val="28"/>
            <w:szCs w:val="28"/>
            <w:lang w:val="en-CA"/>
          </w:rPr>
          <w:t xml:space="preserve">map </w:t>
        </w:r>
      </w:ins>
      <w:ins w:id="519" w:author="Kashyap Kammachi-Sreedhar (Nokia)" w:date="2025-08-04T11:04:00Z" w16du:dateUtc="2025-08-04T08:04:00Z">
        <w:r w:rsidR="00B9686B">
          <w:rPr>
            <w:sz w:val="28"/>
            <w:szCs w:val="28"/>
            <w:lang w:val="en-CA"/>
          </w:rPr>
          <w:t>metadata</w:t>
        </w:r>
      </w:ins>
      <w:ins w:id="520" w:author="Kashyap Kammachi-Sreedhar (Nokia)" w:date="2025-08-04T11:03:00Z" w16du:dateUtc="2025-08-04T08:03:00Z">
        <w:r>
          <w:rPr>
            <w:sz w:val="28"/>
            <w:szCs w:val="28"/>
            <w:lang w:val="en-CA"/>
          </w:rPr>
          <w:t xml:space="preserve"> </w:t>
        </w:r>
        <w:r w:rsidRPr="00F45E55">
          <w:rPr>
            <w:lang w:val="en-CA"/>
          </w:rPr>
          <w:t>(MPEG#1</w:t>
        </w:r>
      </w:ins>
      <w:ins w:id="521" w:author="Kashyap Kammachi-Sreedhar (Nokia)" w:date="2025-08-04T11:04:00Z" w16du:dateUtc="2025-08-04T08:04:00Z">
        <w:r w:rsidR="00B9686B">
          <w:rPr>
            <w:lang w:val="en-CA"/>
          </w:rPr>
          <w:t>51</w:t>
        </w:r>
      </w:ins>
      <w:ins w:id="522" w:author="Kashyap Kammachi-Sreedhar (Nokia)" w:date="2025-08-04T11:03:00Z" w16du:dateUtc="2025-08-04T08:03:00Z">
        <w:r w:rsidRPr="00F45E55">
          <w:rPr>
            <w:lang w:val="en-CA"/>
          </w:rPr>
          <w:t xml:space="preserve">, </w:t>
        </w:r>
        <w:r>
          <w:fldChar w:fldCharType="begin"/>
        </w:r>
      </w:ins>
      <w:ins w:id="523" w:author="Kashyap Kammachi-Sreedhar (Nokia)" w:date="2025-08-04T11:04:00Z" w16du:dateUtc="2025-08-04T08:04:00Z">
        <w:r w:rsidR="00B9686B">
          <w:instrText>HYPERLINK "https://git.mpeg.expert/MPEG/Systems/FileFormat/isobmff/-/issues/366"</w:instrText>
        </w:r>
      </w:ins>
      <w:ins w:id="524" w:author="Kashyap Kammachi-Sreedhar (Nokia)" w:date="2025-08-04T11:03:00Z" w16du:dateUtc="2025-08-04T08:03:00Z">
        <w:r>
          <w:fldChar w:fldCharType="separate"/>
        </w:r>
      </w:ins>
      <w:ins w:id="525" w:author="Kashyap Kammachi-Sreedhar (Nokia)" w:date="2025-08-04T11:04:00Z" w16du:dateUtc="2025-08-04T08:04:00Z">
        <w:r w:rsidR="00B9686B">
          <w:rPr>
            <w:rStyle w:val="Hyperlink"/>
            <w:lang w:val="en-CA"/>
          </w:rPr>
          <w:t>Issue#366</w:t>
        </w:r>
      </w:ins>
      <w:ins w:id="526" w:author="Kashyap Kammachi-Sreedhar (Nokia)" w:date="2025-08-04T11:03:00Z" w16du:dateUtc="2025-08-04T08:03:00Z">
        <w:r>
          <w:fldChar w:fldCharType="end"/>
        </w:r>
        <w:r w:rsidRPr="00F45E55">
          <w:rPr>
            <w:lang w:val="en-CA"/>
          </w:rPr>
          <w:t>)</w:t>
        </w:r>
        <w:bookmarkEnd w:id="515"/>
      </w:ins>
    </w:p>
    <w:p w14:paraId="0DEDB2DE" w14:textId="77777777" w:rsidR="002C2421" w:rsidRDefault="002C2421" w:rsidP="002C2421">
      <w:pPr>
        <w:rPr>
          <w:ins w:id="527" w:author="Kashyap Kammachi-Sreedhar (Nokia)" w:date="2025-08-04T11:03:00Z" w16du:dateUtc="2025-08-04T08:03:00Z"/>
          <w:lang w:val="en-CA"/>
        </w:rPr>
      </w:pPr>
    </w:p>
    <w:p w14:paraId="72F399BB" w14:textId="77777777" w:rsidR="002C2421" w:rsidRPr="005B217D" w:rsidRDefault="002C2421" w:rsidP="002C2421">
      <w:pPr>
        <w:pStyle w:val="Heading2"/>
        <w:jc w:val="both"/>
        <w:rPr>
          <w:ins w:id="528" w:author="Kashyap Kammachi-Sreedhar (Nokia)" w:date="2025-08-04T11:03:00Z" w16du:dateUtc="2025-08-04T08:03:00Z"/>
          <w:lang w:val="en-CA"/>
        </w:rPr>
      </w:pPr>
      <w:bookmarkStart w:id="529" w:name="_Toc205198220"/>
      <w:ins w:id="530" w:author="Kashyap Kammachi-Sreedhar (Nokia)" w:date="2025-08-04T11:03:00Z" w16du:dateUtc="2025-08-04T08:03:00Z">
        <w:r w:rsidRPr="005B217D">
          <w:rPr>
            <w:lang w:val="en-CA"/>
          </w:rPr>
          <w:t>Abstract</w:t>
        </w:r>
        <w:bookmarkEnd w:id="529"/>
      </w:ins>
    </w:p>
    <w:p w14:paraId="065D85C9" w14:textId="09D6FF84" w:rsidR="002C2421" w:rsidRPr="001E7E35" w:rsidRDefault="002C2421" w:rsidP="008464FE">
      <w:pPr>
        <w:jc w:val="both"/>
        <w:rPr>
          <w:ins w:id="531" w:author="Kashyap Kammachi-Sreedhar (Nokia)" w:date="2025-08-04T11:03:00Z" w16du:dateUtc="2025-08-04T08:03:00Z"/>
          <w:b/>
          <w:bCs/>
          <w:lang w:val="en-CA"/>
        </w:rPr>
        <w:pPrChange w:id="532" w:author="Kashyap Kammachi-Sreedhar (Nokia)" w:date="2025-08-04T11:06:00Z" w16du:dateUtc="2025-08-04T08:06:00Z">
          <w:pPr/>
        </w:pPrChange>
      </w:pPr>
      <w:ins w:id="533" w:author="Kashyap Kammachi-Sreedhar (Nokia)" w:date="2025-08-04T11:03:00Z" w16du:dateUtc="2025-08-04T08:03:00Z">
        <w:r>
          <w:rPr>
            <w:lang w:val="en-CA"/>
          </w:rPr>
          <w:t>m7</w:t>
        </w:r>
      </w:ins>
      <w:ins w:id="534" w:author="Kashyap Kammachi-Sreedhar (Nokia)" w:date="2025-08-04T11:05:00Z" w16du:dateUtc="2025-08-04T08:05:00Z">
        <w:r w:rsidR="00051EA7">
          <w:rPr>
            <w:lang w:val="en-CA"/>
          </w:rPr>
          <w:t>3196</w:t>
        </w:r>
      </w:ins>
      <w:ins w:id="535" w:author="Kashyap Kammachi-Sreedhar (Nokia)" w:date="2025-08-04T11:03:00Z" w16du:dateUtc="2025-08-04T08:03:00Z">
        <w:r>
          <w:rPr>
            <w:lang w:val="en-CA"/>
          </w:rPr>
          <w:t xml:space="preserve"> </w:t>
        </w:r>
      </w:ins>
      <w:ins w:id="536" w:author="Kashyap Kammachi-Sreedhar (Nokia)" w:date="2025-08-04T11:05:00Z" w16du:dateUtc="2025-08-04T08:05:00Z">
        <w:r w:rsidR="008464FE">
          <w:rPr>
            <w:lang w:val="en-CA"/>
          </w:rPr>
          <w:t xml:space="preserve">proposes new </w:t>
        </w:r>
      </w:ins>
      <w:ins w:id="537" w:author="Kashyap Kammachi-Sreedhar (Nokia)" w:date="2025-08-04T11:03:00Z" w16du:dateUtc="2025-08-04T08:03:00Z">
        <w:r>
          <w:rPr>
            <w:lang w:val="en-CA"/>
          </w:rPr>
          <w:t>item propert</w:t>
        </w:r>
      </w:ins>
      <w:ins w:id="538" w:author="Kashyap Kammachi-Sreedhar (Nokia)" w:date="2025-08-04T11:05:00Z" w16du:dateUtc="2025-08-04T08:05:00Z">
        <w:r w:rsidR="008464FE">
          <w:rPr>
            <w:lang w:val="en-CA"/>
          </w:rPr>
          <w:t xml:space="preserve">ies </w:t>
        </w:r>
        <w:r w:rsidR="008464FE">
          <w:t>to facilitate the signaling of auxiliary data and associated metadata such as alpha, depth maps, disparity maps, and gain maps</w:t>
        </w:r>
      </w:ins>
      <w:ins w:id="539" w:author="Kashyap Kammachi-Sreedhar (Nokia)" w:date="2025-08-04T11:06:00Z" w16du:dateUtc="2025-08-04T08:06:00Z">
        <w:r w:rsidR="008464FE">
          <w:rPr>
            <w:lang w:val="en-CA"/>
          </w:rPr>
          <w:t>.</w:t>
        </w:r>
      </w:ins>
    </w:p>
    <w:p w14:paraId="4A7ED151" w14:textId="77777777" w:rsidR="002C2421" w:rsidRDefault="002C2421" w:rsidP="00776445">
      <w:pPr>
        <w:rPr>
          <w:ins w:id="540" w:author="Kashyap Kammachi-Sreedhar (Nokia)" w:date="2025-08-04T11:07:00Z" w16du:dateUtc="2025-08-04T08:07:00Z"/>
          <w:lang w:val="en-CA"/>
        </w:rPr>
      </w:pPr>
    </w:p>
    <w:p w14:paraId="76A3D085" w14:textId="77777777" w:rsidR="00441512" w:rsidRDefault="00441512" w:rsidP="00441512">
      <w:pPr>
        <w:spacing w:before="120" w:after="120"/>
        <w:rPr>
          <w:ins w:id="541" w:author="Kashyap Kammachi-Sreedhar (Nokia)" w:date="2025-08-04T11:07:00Z" w16du:dateUtc="2025-08-04T08:07:00Z"/>
          <w:rFonts w:ascii="Cambria" w:eastAsia="Cambria" w:hAnsi="Cambria" w:cs="Cambria"/>
          <w:b/>
        </w:rPr>
      </w:pPr>
      <w:ins w:id="542" w:author="Kashyap Kammachi-Sreedhar (Nokia)" w:date="2025-08-04T11:07:00Z" w16du:dateUtc="2025-08-04T08:07:00Z">
        <w:r>
          <w:rPr>
            <w:rFonts w:ascii="Cambria" w:eastAsia="Cambria" w:hAnsi="Cambria" w:cs="Cambria"/>
            <w:b/>
          </w:rPr>
          <w:t xml:space="preserve">6.5.41 Alpha metadata </w:t>
        </w:r>
      </w:ins>
    </w:p>
    <w:p w14:paraId="05836353" w14:textId="77777777" w:rsidR="00441512" w:rsidRDefault="00441512" w:rsidP="00441512">
      <w:pPr>
        <w:spacing w:before="120" w:after="120"/>
        <w:rPr>
          <w:ins w:id="543" w:author="Kashyap Kammachi-Sreedhar (Nokia)" w:date="2025-08-04T11:07:00Z" w16du:dateUtc="2025-08-04T08:07:00Z"/>
          <w:rFonts w:ascii="Cambria" w:eastAsia="Cambria" w:hAnsi="Cambria" w:cs="Cambria"/>
        </w:rPr>
      </w:pPr>
      <w:ins w:id="544" w:author="Kashyap Kammachi-Sreedhar (Nokia)" w:date="2025-08-04T11:07:00Z" w16du:dateUtc="2025-08-04T08:07:00Z">
        <w:r>
          <w:rPr>
            <w:rFonts w:ascii="Cambria" w:eastAsia="Cambria" w:hAnsi="Cambria" w:cs="Cambria"/>
            <w:b/>
          </w:rPr>
          <w:t xml:space="preserve">6.5.41.1 Definition </w:t>
        </w:r>
      </w:ins>
    </w:p>
    <w:p w14:paraId="1C8614F0" w14:textId="77777777" w:rsidR="00441512" w:rsidRDefault="00441512" w:rsidP="00441512">
      <w:pPr>
        <w:spacing w:before="120" w:after="120"/>
        <w:rPr>
          <w:ins w:id="545" w:author="Kashyap Kammachi-Sreedhar (Nokia)" w:date="2025-08-04T11:07:00Z" w16du:dateUtc="2025-08-04T08:07:00Z"/>
          <w:rFonts w:ascii="Cambria" w:eastAsia="Cambria" w:hAnsi="Cambria" w:cs="Cambria"/>
        </w:rPr>
      </w:pPr>
      <w:ins w:id="546" w:author="Kashyap Kammachi-Sreedhar (Nokia)" w:date="2025-08-04T11:07:00Z" w16du:dateUtc="2025-08-04T08:07:00Z">
        <w:r>
          <w:rPr>
            <w:rFonts w:ascii="Cambria" w:eastAsia="Cambria" w:hAnsi="Cambria" w:cs="Cambria"/>
          </w:rPr>
          <w:t>Box type:</w:t>
        </w:r>
        <w:r>
          <w:rPr>
            <w:rFonts w:ascii="Cambria" w:eastAsia="Cambria" w:hAnsi="Cambria" w:cs="Cambria"/>
          </w:rPr>
          <w:tab/>
        </w:r>
        <w:r>
          <w:rPr>
            <w:rFonts w:ascii="Cambria" w:eastAsia="Cambria" w:hAnsi="Cambria" w:cs="Cambria"/>
          </w:rPr>
          <w:tab/>
          <w:t>'alpp'</w:t>
        </w:r>
      </w:ins>
    </w:p>
    <w:p w14:paraId="5EDDEDFD" w14:textId="77777777" w:rsidR="00441512" w:rsidRDefault="00441512" w:rsidP="00441512">
      <w:pPr>
        <w:spacing w:before="120" w:after="120"/>
        <w:rPr>
          <w:ins w:id="547" w:author="Kashyap Kammachi-Sreedhar (Nokia)" w:date="2025-08-04T11:07:00Z" w16du:dateUtc="2025-08-04T08:07:00Z"/>
          <w:rFonts w:ascii="Cambria" w:eastAsia="Cambria" w:hAnsi="Cambria" w:cs="Cambria"/>
        </w:rPr>
      </w:pPr>
      <w:ins w:id="548" w:author="Kashyap Kammachi-Sreedhar (Nokia)" w:date="2025-08-04T11:07:00Z" w16du:dateUtc="2025-08-04T08:07:00Z">
        <w:r>
          <w:rPr>
            <w:rFonts w:ascii="Cambria" w:eastAsia="Cambria" w:hAnsi="Cambria" w:cs="Cambria"/>
          </w:rPr>
          <w:t>Property type:</w:t>
        </w:r>
        <w:r>
          <w:rPr>
            <w:rFonts w:ascii="Cambria" w:eastAsia="Cambria" w:hAnsi="Cambria" w:cs="Cambria"/>
          </w:rPr>
          <w:tab/>
        </w:r>
        <w:r>
          <w:rPr>
            <w:rFonts w:ascii="Cambria" w:eastAsia="Cambria" w:hAnsi="Cambria" w:cs="Cambria"/>
          </w:rPr>
          <w:tab/>
          <w:t>Descriptive item property</w:t>
        </w:r>
      </w:ins>
    </w:p>
    <w:p w14:paraId="02FFE299" w14:textId="77777777" w:rsidR="00441512" w:rsidRDefault="00441512" w:rsidP="00441512">
      <w:pPr>
        <w:spacing w:before="120" w:after="120"/>
        <w:rPr>
          <w:ins w:id="549" w:author="Kashyap Kammachi-Sreedhar (Nokia)" w:date="2025-08-04T11:07:00Z" w16du:dateUtc="2025-08-04T08:07:00Z"/>
          <w:rFonts w:ascii="Courier New" w:eastAsia="Courier New" w:hAnsi="Courier New" w:cs="Courier New"/>
        </w:rPr>
      </w:pPr>
      <w:ins w:id="550" w:author="Kashyap Kammachi-Sreedhar (Nokia)" w:date="2025-08-04T11:07:00Z" w16du:dateUtc="2025-08-04T08:07:00Z">
        <w:r>
          <w:rPr>
            <w:rFonts w:ascii="Cambria" w:eastAsia="Cambria" w:hAnsi="Cambria" w:cs="Cambria"/>
          </w:rPr>
          <w:t>Container:</w:t>
        </w:r>
        <w:r>
          <w:rPr>
            <w:rFonts w:ascii="Cambria" w:eastAsia="Cambria" w:hAnsi="Cambria" w:cs="Cambria"/>
          </w:rPr>
          <w:tab/>
        </w:r>
        <w:r>
          <w:rPr>
            <w:rFonts w:ascii="Cambria" w:eastAsia="Cambria" w:hAnsi="Cambria" w:cs="Cambria"/>
          </w:rPr>
          <w:tab/>
        </w:r>
        <w:r>
          <w:rPr>
            <w:rFonts w:ascii="Courier New" w:eastAsia="Courier New" w:hAnsi="Courier New" w:cs="Courier New"/>
          </w:rPr>
          <w:t>ItemPropertyContainerBox</w:t>
        </w:r>
      </w:ins>
    </w:p>
    <w:p w14:paraId="2DA4B956" w14:textId="77777777" w:rsidR="00441512" w:rsidRDefault="00441512" w:rsidP="00441512">
      <w:pPr>
        <w:spacing w:before="120" w:after="120"/>
        <w:rPr>
          <w:ins w:id="551" w:author="Kashyap Kammachi-Sreedhar (Nokia)" w:date="2025-08-04T11:07:00Z" w16du:dateUtc="2025-08-04T08:07:00Z"/>
          <w:rFonts w:ascii="Cambria" w:eastAsia="Cambria" w:hAnsi="Cambria" w:cs="Cambria"/>
        </w:rPr>
      </w:pPr>
      <w:ins w:id="552" w:author="Kashyap Kammachi-Sreedhar (Nokia)" w:date="2025-08-04T11:07:00Z" w16du:dateUtc="2025-08-04T08:07:00Z">
        <w:r>
          <w:rPr>
            <w:rFonts w:ascii="Cambria" w:eastAsia="Cambria" w:hAnsi="Cambria" w:cs="Cambria"/>
          </w:rPr>
          <w:t>Mandatory (per item):  No</w:t>
        </w:r>
      </w:ins>
    </w:p>
    <w:p w14:paraId="2366E31A" w14:textId="77777777" w:rsidR="00441512" w:rsidRDefault="00441512" w:rsidP="00441512">
      <w:pPr>
        <w:spacing w:before="120" w:after="120"/>
        <w:rPr>
          <w:ins w:id="553" w:author="Kashyap Kammachi-Sreedhar (Nokia)" w:date="2025-08-04T11:07:00Z" w16du:dateUtc="2025-08-04T08:07:00Z"/>
          <w:rFonts w:ascii="Cambria" w:eastAsia="Cambria" w:hAnsi="Cambria" w:cs="Cambria"/>
        </w:rPr>
      </w:pPr>
      <w:ins w:id="554" w:author="Kashyap Kammachi-Sreedhar (Nokia)" w:date="2025-08-04T11:07:00Z" w16du:dateUtc="2025-08-04T08:07:00Z">
        <w:r>
          <w:rPr>
            <w:rFonts w:ascii="Cambria" w:eastAsia="Cambria" w:hAnsi="Cambria" w:cs="Cambria"/>
          </w:rPr>
          <w:t xml:space="preserve">Quantity (per item): </w:t>
        </w:r>
        <w:r>
          <w:rPr>
            <w:rFonts w:ascii="Cambria" w:eastAsia="Cambria" w:hAnsi="Cambria" w:cs="Cambria"/>
          </w:rPr>
          <w:tab/>
          <w:t>At most one</w:t>
        </w:r>
      </w:ins>
    </w:p>
    <w:p w14:paraId="3D23122B" w14:textId="77777777" w:rsidR="00441512" w:rsidRDefault="00441512" w:rsidP="00441512">
      <w:pPr>
        <w:spacing w:before="120" w:after="120"/>
        <w:rPr>
          <w:ins w:id="555" w:author="Kashyap Kammachi-Sreedhar (Nokia)" w:date="2025-08-04T11:07:00Z" w16du:dateUtc="2025-08-04T08:07:00Z"/>
          <w:rFonts w:ascii="Cambria" w:eastAsia="Cambria" w:hAnsi="Cambria" w:cs="Cambria"/>
        </w:rPr>
      </w:pPr>
      <w:ins w:id="556" w:author="Kashyap Kammachi-Sreedhar (Nokia)" w:date="2025-08-04T11:07:00Z" w16du:dateUtc="2025-08-04T08:07:00Z">
        <w:r>
          <w:rPr>
            <w:rFonts w:ascii="Cambria" w:eastAsia="Cambria" w:hAnsi="Cambria" w:cs="Cambria"/>
          </w:rPr>
          <w:t xml:space="preserve">The </w:t>
        </w:r>
        <w:r>
          <w:rPr>
            <w:rFonts w:ascii="Courier New" w:eastAsia="Courier New" w:hAnsi="Courier New" w:cs="Courier New"/>
            <w:sz w:val="20"/>
            <w:szCs w:val="20"/>
          </w:rPr>
          <w:t>AlphaMetadataBox</w:t>
        </w:r>
        <w:r>
          <w:rPr>
            <w:rFonts w:ascii="Cambria" w:eastAsia="Cambria" w:hAnsi="Cambria" w:cs="Cambria"/>
          </w:rPr>
          <w:t xml:space="preserve"> descriptive property describes metadata associated with alpha values present in an image item. If alpha metadata is present both in this box and in the media bitstream, this box's metadata takes precedence over equivalent alpha information in the media bitstream. </w:t>
        </w:r>
      </w:ins>
    </w:p>
    <w:p w14:paraId="057CDE88" w14:textId="77777777" w:rsidR="00441512" w:rsidRDefault="00441512" w:rsidP="00441512">
      <w:pPr>
        <w:spacing w:before="120" w:after="120"/>
        <w:rPr>
          <w:ins w:id="557" w:author="Kashyap Kammachi-Sreedhar (Nokia)" w:date="2025-08-04T11:07:00Z" w16du:dateUtc="2025-08-04T08:07:00Z"/>
          <w:rFonts w:ascii="Cambria" w:eastAsia="Cambria" w:hAnsi="Cambria" w:cs="Cambria"/>
        </w:rPr>
      </w:pPr>
      <w:ins w:id="558" w:author="Kashyap Kammachi-Sreedhar (Nokia)" w:date="2025-08-04T11:07:00Z" w16du:dateUtc="2025-08-04T08:07:00Z">
        <w:r>
          <w:rPr>
            <w:rFonts w:ascii="Cambria" w:eastAsia="Cambria" w:hAnsi="Cambria" w:cs="Cambria"/>
            <w:b/>
          </w:rPr>
          <w:t>6.5.41.2 Syntax</w:t>
        </w:r>
      </w:ins>
    </w:p>
    <w:p w14:paraId="2271B1E5" w14:textId="77777777" w:rsidR="00441512" w:rsidRDefault="00441512" w:rsidP="00441512">
      <w:pPr>
        <w:spacing w:line="276" w:lineRule="auto"/>
        <w:ind w:left="360"/>
        <w:rPr>
          <w:ins w:id="559" w:author="Kashyap Kammachi-Sreedhar (Nokia)" w:date="2025-08-04T11:07:00Z" w16du:dateUtc="2025-08-04T08:07:00Z"/>
          <w:rFonts w:ascii="Courier New" w:eastAsia="Courier New" w:hAnsi="Courier New" w:cs="Courier New"/>
          <w:sz w:val="20"/>
          <w:szCs w:val="20"/>
        </w:rPr>
      </w:pPr>
      <w:ins w:id="560" w:author="Kashyap Kammachi-Sreedhar (Nokia)" w:date="2025-08-04T11:07:00Z" w16du:dateUtc="2025-08-04T08:07:00Z">
        <w:r>
          <w:rPr>
            <w:rFonts w:ascii="Courier New" w:eastAsia="Courier New" w:hAnsi="Courier New" w:cs="Courier New"/>
            <w:sz w:val="20"/>
            <w:szCs w:val="20"/>
          </w:rPr>
          <w:t>class AlphaMetadataBox extends Box('alpp')</w:t>
        </w:r>
      </w:ins>
    </w:p>
    <w:p w14:paraId="7EC2514A" w14:textId="77777777" w:rsidR="00441512" w:rsidRDefault="00441512" w:rsidP="00441512">
      <w:pPr>
        <w:spacing w:line="276" w:lineRule="auto"/>
        <w:ind w:left="360" w:firstLine="450"/>
        <w:rPr>
          <w:ins w:id="561" w:author="Kashyap Kammachi-Sreedhar (Nokia)" w:date="2025-08-04T11:07:00Z" w16du:dateUtc="2025-08-04T08:07:00Z"/>
          <w:rFonts w:ascii="Courier New" w:eastAsia="Courier New" w:hAnsi="Courier New" w:cs="Courier New"/>
          <w:sz w:val="20"/>
          <w:szCs w:val="20"/>
        </w:rPr>
      </w:pPr>
    </w:p>
    <w:p w14:paraId="7FB57F70" w14:textId="77777777" w:rsidR="00441512" w:rsidRDefault="00441512" w:rsidP="00441512">
      <w:pPr>
        <w:spacing w:line="276" w:lineRule="auto"/>
        <w:ind w:left="360" w:firstLine="450"/>
        <w:rPr>
          <w:ins w:id="562" w:author="Kashyap Kammachi-Sreedhar (Nokia)" w:date="2025-08-04T11:07:00Z" w16du:dateUtc="2025-08-04T08:07:00Z"/>
          <w:rFonts w:ascii="Courier New" w:eastAsia="Courier New" w:hAnsi="Courier New" w:cs="Courier New"/>
          <w:sz w:val="20"/>
          <w:szCs w:val="20"/>
        </w:rPr>
      </w:pPr>
      <w:ins w:id="563" w:author="Kashyap Kammachi-Sreedhar (Nokia)" w:date="2025-08-04T11:07:00Z" w16du:dateUtc="2025-08-04T08:07:00Z">
        <w:r>
          <w:rPr>
            <w:rFonts w:ascii="Courier New" w:eastAsia="Courier New" w:hAnsi="Courier New" w:cs="Courier New"/>
            <w:sz w:val="20"/>
            <w:szCs w:val="20"/>
          </w:rPr>
          <w:t>unsigned int(6)  reserved;</w:t>
        </w:r>
      </w:ins>
    </w:p>
    <w:p w14:paraId="70E6D9C1" w14:textId="77777777" w:rsidR="00441512" w:rsidRDefault="00441512" w:rsidP="00441512">
      <w:pPr>
        <w:spacing w:line="276" w:lineRule="auto"/>
        <w:ind w:left="360" w:firstLine="450"/>
        <w:rPr>
          <w:ins w:id="564" w:author="Kashyap Kammachi-Sreedhar (Nokia)" w:date="2025-08-04T11:07:00Z" w16du:dateUtc="2025-08-04T08:07:00Z"/>
          <w:rFonts w:ascii="Courier New" w:eastAsia="Courier New" w:hAnsi="Courier New" w:cs="Courier New"/>
          <w:sz w:val="20"/>
          <w:szCs w:val="20"/>
        </w:rPr>
      </w:pPr>
      <w:ins w:id="565" w:author="Kashyap Kammachi-Sreedhar (Nokia)" w:date="2025-08-04T11:07:00Z" w16du:dateUtc="2025-08-04T08:07:00Z">
        <w:r>
          <w:rPr>
            <w:rFonts w:ascii="Courier New" w:eastAsia="Courier New" w:hAnsi="Courier New" w:cs="Courier New"/>
            <w:sz w:val="20"/>
            <w:szCs w:val="20"/>
          </w:rPr>
          <w:t>unsigned int(2)  premultiplication_mode;</w:t>
        </w:r>
      </w:ins>
    </w:p>
    <w:p w14:paraId="633CBADF" w14:textId="77777777" w:rsidR="00441512" w:rsidRDefault="00441512" w:rsidP="00441512">
      <w:pPr>
        <w:spacing w:line="276" w:lineRule="auto"/>
        <w:ind w:left="360" w:firstLine="450"/>
        <w:rPr>
          <w:ins w:id="566" w:author="Kashyap Kammachi-Sreedhar (Nokia)" w:date="2025-08-04T11:07:00Z" w16du:dateUtc="2025-08-04T08:07:00Z"/>
          <w:rFonts w:ascii="Courier New" w:eastAsia="Courier New" w:hAnsi="Courier New" w:cs="Courier New"/>
          <w:sz w:val="20"/>
          <w:szCs w:val="20"/>
        </w:rPr>
      </w:pPr>
      <w:ins w:id="567" w:author="Kashyap Kammachi-Sreedhar (Nokia)" w:date="2025-08-04T11:07:00Z" w16du:dateUtc="2025-08-04T08:07:00Z">
        <w:r>
          <w:rPr>
            <w:rFonts w:ascii="Courier New" w:eastAsia="Courier New" w:hAnsi="Courier New" w:cs="Courier New"/>
            <w:sz w:val="20"/>
            <w:szCs w:val="20"/>
          </w:rPr>
          <w:t>unsigned int(16) opaque_value;</w:t>
        </w:r>
      </w:ins>
    </w:p>
    <w:p w14:paraId="2BD9DD4C" w14:textId="77777777" w:rsidR="00441512" w:rsidRDefault="00441512" w:rsidP="00441512">
      <w:pPr>
        <w:spacing w:line="276" w:lineRule="auto"/>
        <w:ind w:left="360" w:firstLine="450"/>
        <w:rPr>
          <w:ins w:id="568" w:author="Kashyap Kammachi-Sreedhar (Nokia)" w:date="2025-08-04T11:07:00Z" w16du:dateUtc="2025-08-04T08:07:00Z"/>
          <w:rFonts w:ascii="Courier New" w:eastAsia="Courier New" w:hAnsi="Courier New" w:cs="Courier New"/>
          <w:sz w:val="20"/>
          <w:szCs w:val="20"/>
        </w:rPr>
      </w:pPr>
      <w:ins w:id="569" w:author="Kashyap Kammachi-Sreedhar (Nokia)" w:date="2025-08-04T11:07:00Z" w16du:dateUtc="2025-08-04T08:07:00Z">
        <w:r>
          <w:rPr>
            <w:rFonts w:ascii="Courier New" w:eastAsia="Courier New" w:hAnsi="Courier New" w:cs="Courier New"/>
            <w:sz w:val="20"/>
            <w:szCs w:val="20"/>
          </w:rPr>
          <w:t>unsigned int(16) transparent_value;</w:t>
        </w:r>
      </w:ins>
    </w:p>
    <w:p w14:paraId="600B6FBE" w14:textId="77777777" w:rsidR="00441512" w:rsidRDefault="00441512" w:rsidP="00441512">
      <w:pPr>
        <w:spacing w:line="276" w:lineRule="auto"/>
        <w:ind w:left="360"/>
        <w:rPr>
          <w:ins w:id="570" w:author="Kashyap Kammachi-Sreedhar (Nokia)" w:date="2025-08-04T11:07:00Z" w16du:dateUtc="2025-08-04T08:07:00Z"/>
          <w:rFonts w:ascii="Courier New" w:eastAsia="Courier New" w:hAnsi="Courier New" w:cs="Courier New"/>
          <w:sz w:val="20"/>
          <w:szCs w:val="20"/>
        </w:rPr>
      </w:pPr>
      <w:ins w:id="571" w:author="Kashyap Kammachi-Sreedhar (Nokia)" w:date="2025-08-04T11:07:00Z" w16du:dateUtc="2025-08-04T08:07:00Z">
        <w:r>
          <w:rPr>
            <w:rFonts w:ascii="Courier New" w:eastAsia="Courier New" w:hAnsi="Courier New" w:cs="Courier New"/>
            <w:sz w:val="20"/>
            <w:szCs w:val="20"/>
          </w:rPr>
          <w:lastRenderedPageBreak/>
          <w:t>}</w:t>
        </w:r>
      </w:ins>
    </w:p>
    <w:p w14:paraId="31CAC2A3" w14:textId="77777777" w:rsidR="00441512" w:rsidRDefault="00441512" w:rsidP="00441512">
      <w:pPr>
        <w:spacing w:before="120" w:after="120"/>
        <w:rPr>
          <w:ins w:id="572" w:author="Kashyap Kammachi-Sreedhar (Nokia)" w:date="2025-08-04T11:07:00Z" w16du:dateUtc="2025-08-04T08:07:00Z"/>
          <w:rFonts w:ascii="Cambria" w:eastAsia="Cambria" w:hAnsi="Cambria" w:cs="Cambria"/>
          <w:b/>
        </w:rPr>
      </w:pPr>
      <w:ins w:id="573" w:author="Kashyap Kammachi-Sreedhar (Nokia)" w:date="2025-08-04T11:07:00Z" w16du:dateUtc="2025-08-04T08:07:00Z">
        <w:r>
          <w:rPr>
            <w:rFonts w:ascii="Cambria" w:eastAsia="Cambria" w:hAnsi="Cambria" w:cs="Cambria"/>
            <w:b/>
          </w:rPr>
          <w:t>6.5.41.3 Semantics</w:t>
        </w:r>
      </w:ins>
    </w:p>
    <w:p w14:paraId="4A99AF4C" w14:textId="77777777" w:rsidR="00441512" w:rsidRDefault="00441512" w:rsidP="00441512">
      <w:pPr>
        <w:spacing w:before="120" w:after="120"/>
        <w:ind w:left="360"/>
        <w:rPr>
          <w:ins w:id="574" w:author="Kashyap Kammachi-Sreedhar (Nokia)" w:date="2025-08-04T11:07:00Z" w16du:dateUtc="2025-08-04T08:07:00Z"/>
          <w:rFonts w:ascii="Cambria" w:eastAsia="Cambria" w:hAnsi="Cambria" w:cs="Cambria"/>
          <w:highlight w:val="yellow"/>
        </w:rPr>
      </w:pPr>
      <w:ins w:id="575" w:author="Kashyap Kammachi-Sreedhar (Nokia)" w:date="2025-08-04T11:07:00Z" w16du:dateUtc="2025-08-04T08:07:00Z">
        <w:r>
          <w:rPr>
            <w:rFonts w:ascii="Courier New" w:eastAsia="Courier New" w:hAnsi="Courier New" w:cs="Courier New"/>
          </w:rPr>
          <w:t>is_premultiplied</w:t>
        </w:r>
        <w:r>
          <w:rPr>
            <w:rFonts w:ascii="Cambria" w:eastAsia="Cambria" w:hAnsi="Cambria" w:cs="Cambria"/>
          </w:rPr>
          <w:t xml:space="preserve"> specifies if the pixel values of the associated colour or grayscale video stream are premultiplied by the alpha values. The value of 0 specifies that the pixel values of the associated colour or grayscale video stream are not premultiplied by the alpha values. This field takes precedence over the presence or absence of an item reference of type </w:t>
        </w:r>
        <w:r>
          <w:rPr>
            <w:rFonts w:ascii="Courier New" w:eastAsia="Courier New" w:hAnsi="Courier New" w:cs="Courier New"/>
          </w:rPr>
          <w:t>'prem'</w:t>
        </w:r>
        <w:r>
          <w:rPr>
            <w:rFonts w:ascii="Cambria" w:eastAsia="Cambria" w:hAnsi="Cambria" w:cs="Cambria"/>
          </w:rPr>
          <w:t xml:space="preserve"> associated with the same image item.</w:t>
        </w:r>
      </w:ins>
    </w:p>
    <w:p w14:paraId="04E6C669" w14:textId="77777777" w:rsidR="00441512" w:rsidRDefault="00441512" w:rsidP="00441512">
      <w:pPr>
        <w:spacing w:before="120" w:after="120"/>
        <w:rPr>
          <w:ins w:id="576" w:author="Kashyap Kammachi-Sreedhar (Nokia)" w:date="2025-08-04T11:07:00Z" w16du:dateUtc="2025-08-04T08:07:00Z"/>
          <w:rFonts w:ascii="Cambria" w:eastAsia="Cambria" w:hAnsi="Cambria" w:cs="Cambria"/>
          <w:b/>
          <w:sz w:val="26"/>
          <w:szCs w:val="26"/>
        </w:rPr>
      </w:pPr>
      <w:ins w:id="577" w:author="Kashyap Kammachi-Sreedhar (Nokia)" w:date="2025-08-04T11:07:00Z" w16du:dateUtc="2025-08-04T08:07:00Z">
        <w:r>
          <w:rPr>
            <w:rFonts w:ascii="Cambria" w:eastAsia="Cambria" w:hAnsi="Cambria" w:cs="Cambria"/>
            <w:highlight w:val="yellow"/>
          </w:rPr>
          <w:t>EDITORS NOTE: The semantics of the other fields are the same as the corresponding fields in the alpha data sample group (duplicated in the specifications).</w:t>
        </w:r>
      </w:ins>
    </w:p>
    <w:p w14:paraId="24566EC8" w14:textId="77777777" w:rsidR="00441512" w:rsidRDefault="00441512" w:rsidP="00441512">
      <w:pPr>
        <w:spacing w:before="120" w:after="120"/>
        <w:rPr>
          <w:ins w:id="578" w:author="Kashyap Kammachi-Sreedhar (Nokia)" w:date="2025-08-04T11:07:00Z" w16du:dateUtc="2025-08-04T08:07:00Z"/>
          <w:rFonts w:ascii="Cambria" w:eastAsia="Cambria" w:hAnsi="Cambria" w:cs="Cambria"/>
          <w:b/>
        </w:rPr>
      </w:pPr>
      <w:ins w:id="579" w:author="Kashyap Kammachi-Sreedhar (Nokia)" w:date="2025-08-04T11:07:00Z" w16du:dateUtc="2025-08-04T08:07:00Z">
        <w:r>
          <w:rPr>
            <w:rFonts w:ascii="Cambria" w:eastAsia="Cambria" w:hAnsi="Cambria" w:cs="Cambria"/>
            <w:b/>
          </w:rPr>
          <w:t xml:space="preserve">6.5.42 Depth metadata </w:t>
        </w:r>
      </w:ins>
    </w:p>
    <w:p w14:paraId="22E4B0D2" w14:textId="77777777" w:rsidR="00441512" w:rsidRDefault="00441512" w:rsidP="00441512">
      <w:pPr>
        <w:spacing w:before="120" w:after="120"/>
        <w:rPr>
          <w:ins w:id="580" w:author="Kashyap Kammachi-Sreedhar (Nokia)" w:date="2025-08-04T11:07:00Z" w16du:dateUtc="2025-08-04T08:07:00Z"/>
          <w:rFonts w:ascii="Cambria" w:eastAsia="Cambria" w:hAnsi="Cambria" w:cs="Cambria"/>
        </w:rPr>
      </w:pPr>
      <w:ins w:id="581" w:author="Kashyap Kammachi-Sreedhar (Nokia)" w:date="2025-08-04T11:07:00Z" w16du:dateUtc="2025-08-04T08:07:00Z">
        <w:r>
          <w:rPr>
            <w:rFonts w:ascii="Cambria" w:eastAsia="Cambria" w:hAnsi="Cambria" w:cs="Cambria"/>
            <w:b/>
          </w:rPr>
          <w:t xml:space="preserve">6.5.42.1 Definition </w:t>
        </w:r>
      </w:ins>
    </w:p>
    <w:p w14:paraId="3A602AAD" w14:textId="77777777" w:rsidR="00441512" w:rsidRDefault="00441512" w:rsidP="00441512">
      <w:pPr>
        <w:spacing w:before="120" w:after="120"/>
        <w:rPr>
          <w:ins w:id="582" w:author="Kashyap Kammachi-Sreedhar (Nokia)" w:date="2025-08-04T11:07:00Z" w16du:dateUtc="2025-08-04T08:07:00Z"/>
          <w:rFonts w:ascii="Cambria" w:eastAsia="Cambria" w:hAnsi="Cambria" w:cs="Cambria"/>
        </w:rPr>
      </w:pPr>
      <w:ins w:id="583" w:author="Kashyap Kammachi-Sreedhar (Nokia)" w:date="2025-08-04T11:07:00Z" w16du:dateUtc="2025-08-04T08:07:00Z">
        <w:r>
          <w:rPr>
            <w:rFonts w:ascii="Cambria" w:eastAsia="Cambria" w:hAnsi="Cambria" w:cs="Cambria"/>
          </w:rPr>
          <w:t>Box type:</w:t>
        </w:r>
        <w:r>
          <w:rPr>
            <w:rFonts w:ascii="Cambria" w:eastAsia="Cambria" w:hAnsi="Cambria" w:cs="Cambria"/>
          </w:rPr>
          <w:tab/>
        </w:r>
        <w:r>
          <w:rPr>
            <w:rFonts w:ascii="Cambria" w:eastAsia="Cambria" w:hAnsi="Cambria" w:cs="Cambria"/>
          </w:rPr>
          <w:tab/>
          <w:t>'depp'</w:t>
        </w:r>
      </w:ins>
    </w:p>
    <w:p w14:paraId="16520624" w14:textId="77777777" w:rsidR="00441512" w:rsidRDefault="00441512" w:rsidP="00441512">
      <w:pPr>
        <w:spacing w:before="120" w:after="120"/>
        <w:rPr>
          <w:ins w:id="584" w:author="Kashyap Kammachi-Sreedhar (Nokia)" w:date="2025-08-04T11:07:00Z" w16du:dateUtc="2025-08-04T08:07:00Z"/>
          <w:rFonts w:ascii="Cambria" w:eastAsia="Cambria" w:hAnsi="Cambria" w:cs="Cambria"/>
        </w:rPr>
      </w:pPr>
      <w:ins w:id="585" w:author="Kashyap Kammachi-Sreedhar (Nokia)" w:date="2025-08-04T11:07:00Z" w16du:dateUtc="2025-08-04T08:07:00Z">
        <w:r>
          <w:rPr>
            <w:rFonts w:ascii="Cambria" w:eastAsia="Cambria" w:hAnsi="Cambria" w:cs="Cambria"/>
          </w:rPr>
          <w:t>Property type:</w:t>
        </w:r>
        <w:r>
          <w:rPr>
            <w:rFonts w:ascii="Cambria" w:eastAsia="Cambria" w:hAnsi="Cambria" w:cs="Cambria"/>
          </w:rPr>
          <w:tab/>
        </w:r>
        <w:r>
          <w:rPr>
            <w:rFonts w:ascii="Cambria" w:eastAsia="Cambria" w:hAnsi="Cambria" w:cs="Cambria"/>
          </w:rPr>
          <w:tab/>
          <w:t>Descriptive item property</w:t>
        </w:r>
      </w:ins>
    </w:p>
    <w:p w14:paraId="63C25E01" w14:textId="77777777" w:rsidR="00441512" w:rsidRDefault="00441512" w:rsidP="00441512">
      <w:pPr>
        <w:spacing w:before="120" w:after="120"/>
        <w:rPr>
          <w:ins w:id="586" w:author="Kashyap Kammachi-Sreedhar (Nokia)" w:date="2025-08-04T11:07:00Z" w16du:dateUtc="2025-08-04T08:07:00Z"/>
          <w:rFonts w:ascii="Courier New" w:eastAsia="Courier New" w:hAnsi="Courier New" w:cs="Courier New"/>
        </w:rPr>
      </w:pPr>
      <w:ins w:id="587" w:author="Kashyap Kammachi-Sreedhar (Nokia)" w:date="2025-08-04T11:07:00Z" w16du:dateUtc="2025-08-04T08:07:00Z">
        <w:r>
          <w:rPr>
            <w:rFonts w:ascii="Cambria" w:eastAsia="Cambria" w:hAnsi="Cambria" w:cs="Cambria"/>
          </w:rPr>
          <w:t>Container:</w:t>
        </w:r>
        <w:r>
          <w:rPr>
            <w:rFonts w:ascii="Cambria" w:eastAsia="Cambria" w:hAnsi="Cambria" w:cs="Cambria"/>
          </w:rPr>
          <w:tab/>
        </w:r>
        <w:r>
          <w:rPr>
            <w:rFonts w:ascii="Cambria" w:eastAsia="Cambria" w:hAnsi="Cambria" w:cs="Cambria"/>
          </w:rPr>
          <w:tab/>
        </w:r>
        <w:r>
          <w:rPr>
            <w:rFonts w:ascii="Courier New" w:eastAsia="Courier New" w:hAnsi="Courier New" w:cs="Courier New"/>
          </w:rPr>
          <w:t>ItemPropertyContainerBox</w:t>
        </w:r>
      </w:ins>
    </w:p>
    <w:p w14:paraId="329D3EC8" w14:textId="77777777" w:rsidR="00441512" w:rsidRDefault="00441512" w:rsidP="00441512">
      <w:pPr>
        <w:spacing w:before="120" w:after="120"/>
        <w:rPr>
          <w:ins w:id="588" w:author="Kashyap Kammachi-Sreedhar (Nokia)" w:date="2025-08-04T11:07:00Z" w16du:dateUtc="2025-08-04T08:07:00Z"/>
          <w:rFonts w:ascii="Cambria" w:eastAsia="Cambria" w:hAnsi="Cambria" w:cs="Cambria"/>
        </w:rPr>
      </w:pPr>
      <w:ins w:id="589" w:author="Kashyap Kammachi-Sreedhar (Nokia)" w:date="2025-08-04T11:07:00Z" w16du:dateUtc="2025-08-04T08:07:00Z">
        <w:r>
          <w:rPr>
            <w:rFonts w:ascii="Cambria" w:eastAsia="Cambria" w:hAnsi="Cambria" w:cs="Cambria"/>
          </w:rPr>
          <w:t>Mandatory (per item):  No</w:t>
        </w:r>
      </w:ins>
    </w:p>
    <w:p w14:paraId="557E4025" w14:textId="77777777" w:rsidR="00441512" w:rsidRDefault="00441512" w:rsidP="00441512">
      <w:pPr>
        <w:spacing w:before="120" w:after="120"/>
        <w:rPr>
          <w:ins w:id="590" w:author="Kashyap Kammachi-Sreedhar (Nokia)" w:date="2025-08-04T11:07:00Z" w16du:dateUtc="2025-08-04T08:07:00Z"/>
          <w:rFonts w:ascii="Cambria" w:eastAsia="Cambria" w:hAnsi="Cambria" w:cs="Cambria"/>
        </w:rPr>
      </w:pPr>
      <w:ins w:id="591" w:author="Kashyap Kammachi-Sreedhar (Nokia)" w:date="2025-08-04T11:07:00Z" w16du:dateUtc="2025-08-04T08:07:00Z">
        <w:r>
          <w:rPr>
            <w:rFonts w:ascii="Cambria" w:eastAsia="Cambria" w:hAnsi="Cambria" w:cs="Cambria"/>
          </w:rPr>
          <w:t xml:space="preserve">Quantity (per item): </w:t>
        </w:r>
        <w:r>
          <w:rPr>
            <w:rFonts w:ascii="Cambria" w:eastAsia="Cambria" w:hAnsi="Cambria" w:cs="Cambria"/>
          </w:rPr>
          <w:tab/>
          <w:t>At most one</w:t>
        </w:r>
      </w:ins>
    </w:p>
    <w:p w14:paraId="676F9BD6" w14:textId="77777777" w:rsidR="00441512" w:rsidRDefault="00441512" w:rsidP="00441512">
      <w:pPr>
        <w:spacing w:before="120" w:after="120"/>
        <w:rPr>
          <w:ins w:id="592" w:author="Kashyap Kammachi-Sreedhar (Nokia)" w:date="2025-08-04T11:07:00Z" w16du:dateUtc="2025-08-04T08:07:00Z"/>
          <w:rFonts w:ascii="Cambria" w:eastAsia="Cambria" w:hAnsi="Cambria" w:cs="Cambria"/>
        </w:rPr>
      </w:pPr>
      <w:ins w:id="593" w:author="Kashyap Kammachi-Sreedhar (Nokia)" w:date="2025-08-04T11:07:00Z" w16du:dateUtc="2025-08-04T08:07:00Z">
        <w:r>
          <w:rPr>
            <w:rFonts w:ascii="Cambria" w:eastAsia="Cambria" w:hAnsi="Cambria" w:cs="Cambria"/>
          </w:rPr>
          <w:t xml:space="preserve">The </w:t>
        </w:r>
        <w:r>
          <w:rPr>
            <w:rFonts w:ascii="Courier New" w:eastAsia="Courier New" w:hAnsi="Courier New" w:cs="Courier New"/>
            <w:sz w:val="20"/>
            <w:szCs w:val="20"/>
          </w:rPr>
          <w:t>DepthMetadataBox</w:t>
        </w:r>
        <w:r>
          <w:rPr>
            <w:rFonts w:ascii="Cambria" w:eastAsia="Cambria" w:hAnsi="Cambria" w:cs="Cambria"/>
          </w:rPr>
          <w:t xml:space="preserve"> descriptive property describes metadata associated with depth map values present in an image item. If depth metadata is present both in this box and in the media bitstream, this box's metadata takes precedence over equivalent depth information in the media bitstream. If the </w:t>
        </w:r>
        <w:r>
          <w:rPr>
            <w:rFonts w:ascii="Courier New" w:eastAsia="Courier New" w:hAnsi="Courier New" w:cs="Courier New"/>
          </w:rPr>
          <w:t>'depi'</w:t>
        </w:r>
        <w:r>
          <w:rPr>
            <w:rFonts w:ascii="Cambria" w:eastAsia="Cambria" w:hAnsi="Cambria" w:cs="Cambria"/>
          </w:rPr>
          <w:t xml:space="preserve"> box defined in ISO/IEC 23001-17 </w:t>
        </w:r>
        <w:r>
          <w:fldChar w:fldCharType="begin"/>
        </w:r>
        <w:r>
          <w:instrText>HYPERLINK \l "g38ucjehurfw" \h</w:instrText>
        </w:r>
        <w:r>
          <w:fldChar w:fldCharType="separate"/>
        </w:r>
        <w:r>
          <w:rPr>
            <w:rFonts w:ascii="Cambria" w:eastAsia="Cambria" w:hAnsi="Cambria" w:cs="Cambria"/>
            <w:color w:val="1155CC"/>
            <w:u w:val="single"/>
          </w:rPr>
          <w:t>[3]</w:t>
        </w:r>
        <w:r>
          <w:fldChar w:fldCharType="end"/>
        </w:r>
        <w:r>
          <w:rPr>
            <w:rFonts w:ascii="Cambria" w:eastAsia="Cambria" w:hAnsi="Cambria" w:cs="Cambria"/>
          </w:rPr>
          <w:t xml:space="preserve"> is also present, the </w:t>
        </w:r>
        <w:r>
          <w:rPr>
            <w:rFonts w:ascii="Courier New" w:eastAsia="Courier New" w:hAnsi="Courier New" w:cs="Courier New"/>
          </w:rPr>
          <w:t>'depi'</w:t>
        </w:r>
        <w:r>
          <w:rPr>
            <w:rFonts w:ascii="Cambria" w:eastAsia="Cambria" w:hAnsi="Cambria" w:cs="Cambria"/>
          </w:rPr>
          <w:t xml:space="preserve"> box takes precedence over this box.</w:t>
        </w:r>
      </w:ins>
    </w:p>
    <w:p w14:paraId="3FBA5D20" w14:textId="77777777" w:rsidR="00441512" w:rsidRDefault="00441512" w:rsidP="00441512">
      <w:pPr>
        <w:spacing w:before="120" w:after="120"/>
        <w:rPr>
          <w:ins w:id="594" w:author="Kashyap Kammachi-Sreedhar (Nokia)" w:date="2025-08-04T11:07:00Z" w16du:dateUtc="2025-08-04T08:07:00Z"/>
          <w:rFonts w:ascii="Cambria" w:eastAsia="Cambria" w:hAnsi="Cambria" w:cs="Cambria"/>
        </w:rPr>
      </w:pPr>
      <w:ins w:id="595" w:author="Kashyap Kammachi-Sreedhar (Nokia)" w:date="2025-08-04T11:07:00Z" w16du:dateUtc="2025-08-04T08:07:00Z">
        <w:r>
          <w:rPr>
            <w:rFonts w:ascii="Cambria" w:eastAsia="Cambria" w:hAnsi="Cambria" w:cs="Cambria"/>
            <w:b/>
          </w:rPr>
          <w:t>6.5.42.2 Syntax</w:t>
        </w:r>
      </w:ins>
    </w:p>
    <w:p w14:paraId="6B935C2E" w14:textId="77777777" w:rsidR="00441512" w:rsidRDefault="00441512" w:rsidP="00441512">
      <w:pPr>
        <w:spacing w:line="276" w:lineRule="auto"/>
        <w:ind w:left="360"/>
        <w:rPr>
          <w:ins w:id="596" w:author="Kashyap Kammachi-Sreedhar (Nokia)" w:date="2025-08-04T11:07:00Z" w16du:dateUtc="2025-08-04T08:07:00Z"/>
          <w:rFonts w:ascii="Courier New" w:eastAsia="Courier New" w:hAnsi="Courier New" w:cs="Courier New"/>
          <w:sz w:val="20"/>
          <w:szCs w:val="20"/>
        </w:rPr>
      </w:pPr>
      <w:ins w:id="597" w:author="Kashyap Kammachi-Sreedhar (Nokia)" w:date="2025-08-04T11:07:00Z" w16du:dateUtc="2025-08-04T08:07:00Z">
        <w:r>
          <w:rPr>
            <w:rFonts w:ascii="Courier New" w:eastAsia="Courier New" w:hAnsi="Courier New" w:cs="Courier New"/>
            <w:sz w:val="20"/>
            <w:szCs w:val="20"/>
          </w:rPr>
          <w:t>class DepthMetadataBox extends Box('depp')</w:t>
        </w:r>
      </w:ins>
    </w:p>
    <w:p w14:paraId="0F443C76" w14:textId="77777777" w:rsidR="00441512" w:rsidRDefault="00441512" w:rsidP="00441512">
      <w:pPr>
        <w:spacing w:line="276" w:lineRule="auto"/>
        <w:ind w:left="360" w:firstLine="450"/>
        <w:rPr>
          <w:ins w:id="598" w:author="Kashyap Kammachi-Sreedhar (Nokia)" w:date="2025-08-04T11:07:00Z" w16du:dateUtc="2025-08-04T08:07:00Z"/>
          <w:rFonts w:ascii="Courier New" w:eastAsia="Courier New" w:hAnsi="Courier New" w:cs="Courier New"/>
          <w:sz w:val="20"/>
          <w:szCs w:val="20"/>
        </w:rPr>
      </w:pPr>
      <w:ins w:id="599" w:author="Kashyap Kammachi-Sreedhar (Nokia)" w:date="2025-08-04T11:07:00Z" w16du:dateUtc="2025-08-04T08:07:00Z">
        <w:r>
          <w:rPr>
            <w:rFonts w:ascii="Courier New" w:eastAsia="Courier New" w:hAnsi="Courier New" w:cs="Courier New"/>
            <w:sz w:val="20"/>
            <w:szCs w:val="20"/>
          </w:rPr>
          <w:t>unsigned int(6) units;</w:t>
        </w:r>
      </w:ins>
    </w:p>
    <w:p w14:paraId="47D035FC" w14:textId="77777777" w:rsidR="00441512" w:rsidRDefault="00441512" w:rsidP="00441512">
      <w:pPr>
        <w:spacing w:line="276" w:lineRule="auto"/>
        <w:ind w:left="360" w:firstLine="450"/>
        <w:rPr>
          <w:ins w:id="600" w:author="Kashyap Kammachi-Sreedhar (Nokia)" w:date="2025-08-04T11:07:00Z" w16du:dateUtc="2025-08-04T08:07:00Z"/>
          <w:rFonts w:ascii="Courier New" w:eastAsia="Courier New" w:hAnsi="Courier New" w:cs="Courier New"/>
          <w:sz w:val="20"/>
          <w:szCs w:val="20"/>
        </w:rPr>
      </w:pPr>
      <w:ins w:id="601" w:author="Kashyap Kammachi-Sreedhar (Nokia)" w:date="2025-08-04T11:07:00Z" w16du:dateUtc="2025-08-04T08:07:00Z">
        <w:r>
          <w:rPr>
            <w:rFonts w:ascii="Courier New" w:eastAsia="Courier New" w:hAnsi="Courier New" w:cs="Courier New"/>
            <w:sz w:val="20"/>
            <w:szCs w:val="20"/>
          </w:rPr>
          <w:t>bit(1) reserved;</w:t>
        </w:r>
      </w:ins>
    </w:p>
    <w:p w14:paraId="19B3EA74" w14:textId="77777777" w:rsidR="00441512" w:rsidRDefault="00441512" w:rsidP="00441512">
      <w:pPr>
        <w:spacing w:line="276" w:lineRule="auto"/>
        <w:ind w:left="360" w:firstLine="450"/>
        <w:rPr>
          <w:ins w:id="602" w:author="Kashyap Kammachi-Sreedhar (Nokia)" w:date="2025-08-04T11:07:00Z" w16du:dateUtc="2025-08-04T08:07:00Z"/>
          <w:rFonts w:ascii="Courier New" w:eastAsia="Courier New" w:hAnsi="Courier New" w:cs="Courier New"/>
          <w:sz w:val="20"/>
          <w:szCs w:val="20"/>
        </w:rPr>
      </w:pPr>
      <w:ins w:id="603" w:author="Kashyap Kammachi-Sreedhar (Nokia)" w:date="2025-08-04T11:07:00Z" w16du:dateUtc="2025-08-04T08:07:00Z">
        <w:r>
          <w:rPr>
            <w:rFonts w:ascii="Courier New" w:eastAsia="Courier New" w:hAnsi="Courier New" w:cs="Courier New"/>
            <w:sz w:val="20"/>
            <w:szCs w:val="20"/>
          </w:rPr>
          <w:t>unsigned int(16) range_min;</w:t>
        </w:r>
      </w:ins>
    </w:p>
    <w:p w14:paraId="263618D1" w14:textId="77777777" w:rsidR="00441512" w:rsidRDefault="00441512" w:rsidP="00441512">
      <w:pPr>
        <w:spacing w:line="276" w:lineRule="auto"/>
        <w:ind w:left="360" w:firstLine="450"/>
        <w:rPr>
          <w:ins w:id="604" w:author="Kashyap Kammachi-Sreedhar (Nokia)" w:date="2025-08-04T11:07:00Z" w16du:dateUtc="2025-08-04T08:07:00Z"/>
          <w:rFonts w:ascii="Courier New" w:eastAsia="Courier New" w:hAnsi="Courier New" w:cs="Courier New"/>
          <w:sz w:val="20"/>
          <w:szCs w:val="20"/>
        </w:rPr>
      </w:pPr>
      <w:ins w:id="605" w:author="Kashyap Kammachi-Sreedhar (Nokia)" w:date="2025-08-04T11:07:00Z" w16du:dateUtc="2025-08-04T08:07:00Z">
        <w:r>
          <w:rPr>
            <w:rFonts w:ascii="Courier New" w:eastAsia="Courier New" w:hAnsi="Courier New" w:cs="Courier New"/>
            <w:sz w:val="20"/>
            <w:szCs w:val="20"/>
          </w:rPr>
          <w:t>unsigned int(16) range_max;</w:t>
        </w:r>
      </w:ins>
    </w:p>
    <w:p w14:paraId="0462D801" w14:textId="77777777" w:rsidR="00441512" w:rsidRDefault="00441512" w:rsidP="00441512">
      <w:pPr>
        <w:spacing w:line="276" w:lineRule="auto"/>
        <w:ind w:left="360" w:firstLine="450"/>
        <w:rPr>
          <w:ins w:id="606" w:author="Kashyap Kammachi-Sreedhar (Nokia)" w:date="2025-08-04T11:07:00Z" w16du:dateUtc="2025-08-04T08:07:00Z"/>
          <w:rFonts w:ascii="Courier New" w:eastAsia="Courier New" w:hAnsi="Courier New" w:cs="Courier New"/>
          <w:sz w:val="20"/>
          <w:szCs w:val="20"/>
        </w:rPr>
      </w:pPr>
      <w:ins w:id="607" w:author="Kashyap Kammachi-Sreedhar (Nokia)" w:date="2025-08-04T11:07:00Z" w16du:dateUtc="2025-08-04T08:07:00Z">
        <w:r>
          <w:rPr>
            <w:rFonts w:ascii="Courier New" w:eastAsia="Courier New" w:hAnsi="Courier New" w:cs="Courier New"/>
            <w:sz w:val="20"/>
            <w:szCs w:val="20"/>
          </w:rPr>
          <w:t>unsigned int(32) range_min_depth_numerator;</w:t>
        </w:r>
      </w:ins>
    </w:p>
    <w:p w14:paraId="5F055C2D" w14:textId="77777777" w:rsidR="00441512" w:rsidRDefault="00441512" w:rsidP="00441512">
      <w:pPr>
        <w:spacing w:line="276" w:lineRule="auto"/>
        <w:ind w:left="360" w:firstLine="450"/>
        <w:rPr>
          <w:ins w:id="608" w:author="Kashyap Kammachi-Sreedhar (Nokia)" w:date="2025-08-04T11:07:00Z" w16du:dateUtc="2025-08-04T08:07:00Z"/>
          <w:rFonts w:ascii="Courier New" w:eastAsia="Courier New" w:hAnsi="Courier New" w:cs="Courier New"/>
          <w:sz w:val="20"/>
          <w:szCs w:val="20"/>
        </w:rPr>
      </w:pPr>
      <w:ins w:id="609" w:author="Kashyap Kammachi-Sreedhar (Nokia)" w:date="2025-08-04T11:07:00Z" w16du:dateUtc="2025-08-04T08:07:00Z">
        <w:r>
          <w:rPr>
            <w:rFonts w:ascii="Courier New" w:eastAsia="Courier New" w:hAnsi="Courier New" w:cs="Courier New"/>
            <w:sz w:val="20"/>
            <w:szCs w:val="20"/>
          </w:rPr>
          <w:t>unsigned int(32) range_min_depth_denominator_minus1;</w:t>
        </w:r>
      </w:ins>
    </w:p>
    <w:p w14:paraId="6BAE24EE" w14:textId="77777777" w:rsidR="00441512" w:rsidRDefault="00441512" w:rsidP="00441512">
      <w:pPr>
        <w:spacing w:line="276" w:lineRule="auto"/>
        <w:ind w:left="360" w:firstLine="450"/>
        <w:rPr>
          <w:ins w:id="610" w:author="Kashyap Kammachi-Sreedhar (Nokia)" w:date="2025-08-04T11:07:00Z" w16du:dateUtc="2025-08-04T08:07:00Z"/>
          <w:rFonts w:ascii="Courier New" w:eastAsia="Courier New" w:hAnsi="Courier New" w:cs="Courier New"/>
          <w:sz w:val="20"/>
          <w:szCs w:val="20"/>
        </w:rPr>
      </w:pPr>
      <w:ins w:id="611" w:author="Kashyap Kammachi-Sreedhar (Nokia)" w:date="2025-08-04T11:07:00Z" w16du:dateUtc="2025-08-04T08:07:00Z">
        <w:r>
          <w:rPr>
            <w:rFonts w:ascii="Courier New" w:eastAsia="Courier New" w:hAnsi="Courier New" w:cs="Courier New"/>
            <w:sz w:val="20"/>
            <w:szCs w:val="20"/>
          </w:rPr>
          <w:t>unsigned int(32) range_max_depth_numerator;</w:t>
        </w:r>
      </w:ins>
    </w:p>
    <w:p w14:paraId="12CB9E99" w14:textId="77777777" w:rsidR="00441512" w:rsidRDefault="00441512" w:rsidP="00441512">
      <w:pPr>
        <w:spacing w:line="276" w:lineRule="auto"/>
        <w:ind w:left="360" w:firstLine="450"/>
        <w:rPr>
          <w:ins w:id="612" w:author="Kashyap Kammachi-Sreedhar (Nokia)" w:date="2025-08-04T11:07:00Z" w16du:dateUtc="2025-08-04T08:07:00Z"/>
          <w:rFonts w:ascii="Courier New" w:eastAsia="Courier New" w:hAnsi="Courier New" w:cs="Courier New"/>
          <w:sz w:val="20"/>
          <w:szCs w:val="20"/>
        </w:rPr>
      </w:pPr>
      <w:ins w:id="613" w:author="Kashyap Kammachi-Sreedhar (Nokia)" w:date="2025-08-04T11:07:00Z" w16du:dateUtc="2025-08-04T08:07:00Z">
        <w:r>
          <w:rPr>
            <w:rFonts w:ascii="Courier New" w:eastAsia="Courier New" w:hAnsi="Courier New" w:cs="Courier New"/>
            <w:sz w:val="20"/>
            <w:szCs w:val="20"/>
          </w:rPr>
          <w:t>unsigned int(32) range_max_depth_denominator_minus1;</w:t>
        </w:r>
      </w:ins>
    </w:p>
    <w:p w14:paraId="289008DC" w14:textId="77777777" w:rsidR="00441512" w:rsidRDefault="00441512" w:rsidP="00441512">
      <w:pPr>
        <w:spacing w:line="276" w:lineRule="auto"/>
        <w:ind w:left="360"/>
        <w:rPr>
          <w:ins w:id="614" w:author="Kashyap Kammachi-Sreedhar (Nokia)" w:date="2025-08-04T11:07:00Z" w16du:dateUtc="2025-08-04T08:07:00Z"/>
          <w:rFonts w:ascii="Courier New" w:eastAsia="Courier New" w:hAnsi="Courier New" w:cs="Courier New"/>
          <w:sz w:val="20"/>
          <w:szCs w:val="20"/>
        </w:rPr>
      </w:pPr>
      <w:ins w:id="615" w:author="Kashyap Kammachi-Sreedhar (Nokia)" w:date="2025-08-04T11:07:00Z" w16du:dateUtc="2025-08-04T08:07:00Z">
        <w:r>
          <w:rPr>
            <w:rFonts w:ascii="Courier New" w:eastAsia="Courier New" w:hAnsi="Courier New" w:cs="Courier New"/>
            <w:sz w:val="20"/>
            <w:szCs w:val="20"/>
          </w:rPr>
          <w:t>}</w:t>
        </w:r>
      </w:ins>
    </w:p>
    <w:p w14:paraId="38B09905" w14:textId="77777777" w:rsidR="00441512" w:rsidRDefault="00441512" w:rsidP="00441512">
      <w:pPr>
        <w:spacing w:before="120" w:after="120"/>
        <w:rPr>
          <w:ins w:id="616" w:author="Kashyap Kammachi-Sreedhar (Nokia)" w:date="2025-08-04T11:07:00Z" w16du:dateUtc="2025-08-04T08:07:00Z"/>
          <w:rFonts w:ascii="Cambria" w:eastAsia="Cambria" w:hAnsi="Cambria" w:cs="Cambria"/>
          <w:b/>
        </w:rPr>
      </w:pPr>
      <w:ins w:id="617" w:author="Kashyap Kammachi-Sreedhar (Nokia)" w:date="2025-08-04T11:07:00Z" w16du:dateUtc="2025-08-04T08:07:00Z">
        <w:r>
          <w:rPr>
            <w:rFonts w:ascii="Cambria" w:eastAsia="Cambria" w:hAnsi="Cambria" w:cs="Cambria"/>
            <w:b/>
          </w:rPr>
          <w:t>6.5.42.3 Semantics</w:t>
        </w:r>
      </w:ins>
    </w:p>
    <w:p w14:paraId="69EB1806" w14:textId="77777777" w:rsidR="00441512" w:rsidRDefault="00441512" w:rsidP="00441512">
      <w:pPr>
        <w:spacing w:before="120" w:after="120"/>
        <w:rPr>
          <w:ins w:id="618" w:author="Kashyap Kammachi-Sreedhar (Nokia)" w:date="2025-08-04T11:07:00Z" w16du:dateUtc="2025-08-04T08:07:00Z"/>
          <w:rFonts w:ascii="Cambria" w:eastAsia="Cambria" w:hAnsi="Cambria" w:cs="Cambria"/>
          <w:b/>
          <w:sz w:val="26"/>
          <w:szCs w:val="26"/>
        </w:rPr>
      </w:pPr>
      <w:ins w:id="619" w:author="Kashyap Kammachi-Sreedhar (Nokia)" w:date="2025-08-04T11:07:00Z" w16du:dateUtc="2025-08-04T08:07:00Z">
        <w:r>
          <w:rPr>
            <w:rFonts w:ascii="Cambria" w:eastAsia="Cambria" w:hAnsi="Cambria" w:cs="Cambria"/>
            <w:highlight w:val="yellow"/>
          </w:rPr>
          <w:t>EDITORS NOTE: The semantics are the same as the corresponding fields in the depth data sample group (duplicated in the specifications).</w:t>
        </w:r>
      </w:ins>
    </w:p>
    <w:p w14:paraId="7B059BC2" w14:textId="77777777" w:rsidR="00441512" w:rsidRDefault="00441512" w:rsidP="00441512">
      <w:pPr>
        <w:spacing w:before="120" w:after="120"/>
        <w:rPr>
          <w:ins w:id="620" w:author="Kashyap Kammachi-Sreedhar (Nokia)" w:date="2025-08-04T11:07:00Z" w16du:dateUtc="2025-08-04T08:07:00Z"/>
          <w:rFonts w:ascii="Cambria" w:eastAsia="Cambria" w:hAnsi="Cambria" w:cs="Cambria"/>
          <w:b/>
        </w:rPr>
      </w:pPr>
      <w:ins w:id="621" w:author="Kashyap Kammachi-Sreedhar (Nokia)" w:date="2025-08-04T11:07:00Z" w16du:dateUtc="2025-08-04T08:07:00Z">
        <w:r>
          <w:rPr>
            <w:rFonts w:ascii="Cambria" w:eastAsia="Cambria" w:hAnsi="Cambria" w:cs="Cambria"/>
            <w:b/>
          </w:rPr>
          <w:t xml:space="preserve">6.5.43 Disparity metadata </w:t>
        </w:r>
      </w:ins>
    </w:p>
    <w:p w14:paraId="21354BCD" w14:textId="77777777" w:rsidR="00441512" w:rsidRDefault="00441512" w:rsidP="00441512">
      <w:pPr>
        <w:spacing w:before="120" w:after="120"/>
        <w:rPr>
          <w:ins w:id="622" w:author="Kashyap Kammachi-Sreedhar (Nokia)" w:date="2025-08-04T11:07:00Z" w16du:dateUtc="2025-08-04T08:07:00Z"/>
          <w:rFonts w:ascii="Cambria" w:eastAsia="Cambria" w:hAnsi="Cambria" w:cs="Cambria"/>
        </w:rPr>
      </w:pPr>
      <w:ins w:id="623" w:author="Kashyap Kammachi-Sreedhar (Nokia)" w:date="2025-08-04T11:07:00Z" w16du:dateUtc="2025-08-04T08:07:00Z">
        <w:r>
          <w:rPr>
            <w:rFonts w:ascii="Cambria" w:eastAsia="Cambria" w:hAnsi="Cambria" w:cs="Cambria"/>
            <w:b/>
          </w:rPr>
          <w:t xml:space="preserve">6.5.43.1 Definition </w:t>
        </w:r>
      </w:ins>
    </w:p>
    <w:p w14:paraId="14A9C7B9" w14:textId="77777777" w:rsidR="00441512" w:rsidRDefault="00441512" w:rsidP="00441512">
      <w:pPr>
        <w:spacing w:before="120" w:after="120"/>
        <w:rPr>
          <w:ins w:id="624" w:author="Kashyap Kammachi-Sreedhar (Nokia)" w:date="2025-08-04T11:07:00Z" w16du:dateUtc="2025-08-04T08:07:00Z"/>
          <w:rFonts w:ascii="Cambria" w:eastAsia="Cambria" w:hAnsi="Cambria" w:cs="Cambria"/>
        </w:rPr>
      </w:pPr>
      <w:ins w:id="625" w:author="Kashyap Kammachi-Sreedhar (Nokia)" w:date="2025-08-04T11:07:00Z" w16du:dateUtc="2025-08-04T08:07:00Z">
        <w:r>
          <w:rPr>
            <w:rFonts w:ascii="Cambria" w:eastAsia="Cambria" w:hAnsi="Cambria" w:cs="Cambria"/>
          </w:rPr>
          <w:t>Box type:</w:t>
        </w:r>
        <w:r>
          <w:rPr>
            <w:rFonts w:ascii="Cambria" w:eastAsia="Cambria" w:hAnsi="Cambria" w:cs="Cambria"/>
          </w:rPr>
          <w:tab/>
        </w:r>
        <w:r>
          <w:rPr>
            <w:rFonts w:ascii="Cambria" w:eastAsia="Cambria" w:hAnsi="Cambria" w:cs="Cambria"/>
          </w:rPr>
          <w:tab/>
          <w:t>'disp'</w:t>
        </w:r>
      </w:ins>
    </w:p>
    <w:p w14:paraId="505FCC4A" w14:textId="77777777" w:rsidR="00441512" w:rsidRDefault="00441512" w:rsidP="00441512">
      <w:pPr>
        <w:spacing w:before="120" w:after="120"/>
        <w:rPr>
          <w:ins w:id="626" w:author="Kashyap Kammachi-Sreedhar (Nokia)" w:date="2025-08-04T11:07:00Z" w16du:dateUtc="2025-08-04T08:07:00Z"/>
          <w:rFonts w:ascii="Cambria" w:eastAsia="Cambria" w:hAnsi="Cambria" w:cs="Cambria"/>
        </w:rPr>
      </w:pPr>
      <w:ins w:id="627" w:author="Kashyap Kammachi-Sreedhar (Nokia)" w:date="2025-08-04T11:07:00Z" w16du:dateUtc="2025-08-04T08:07:00Z">
        <w:r>
          <w:rPr>
            <w:rFonts w:ascii="Cambria" w:eastAsia="Cambria" w:hAnsi="Cambria" w:cs="Cambria"/>
          </w:rPr>
          <w:t>Property type:</w:t>
        </w:r>
        <w:r>
          <w:rPr>
            <w:rFonts w:ascii="Cambria" w:eastAsia="Cambria" w:hAnsi="Cambria" w:cs="Cambria"/>
          </w:rPr>
          <w:tab/>
        </w:r>
        <w:r>
          <w:rPr>
            <w:rFonts w:ascii="Cambria" w:eastAsia="Cambria" w:hAnsi="Cambria" w:cs="Cambria"/>
          </w:rPr>
          <w:tab/>
          <w:t>Descriptive item property</w:t>
        </w:r>
      </w:ins>
    </w:p>
    <w:p w14:paraId="062D02AF" w14:textId="77777777" w:rsidR="00441512" w:rsidRDefault="00441512" w:rsidP="00441512">
      <w:pPr>
        <w:spacing w:before="120" w:after="120"/>
        <w:rPr>
          <w:ins w:id="628" w:author="Kashyap Kammachi-Sreedhar (Nokia)" w:date="2025-08-04T11:07:00Z" w16du:dateUtc="2025-08-04T08:07:00Z"/>
          <w:rFonts w:ascii="Courier New" w:eastAsia="Courier New" w:hAnsi="Courier New" w:cs="Courier New"/>
        </w:rPr>
      </w:pPr>
      <w:ins w:id="629" w:author="Kashyap Kammachi-Sreedhar (Nokia)" w:date="2025-08-04T11:07:00Z" w16du:dateUtc="2025-08-04T08:07:00Z">
        <w:r>
          <w:rPr>
            <w:rFonts w:ascii="Cambria" w:eastAsia="Cambria" w:hAnsi="Cambria" w:cs="Cambria"/>
          </w:rPr>
          <w:lastRenderedPageBreak/>
          <w:t>Container:</w:t>
        </w:r>
        <w:r>
          <w:rPr>
            <w:rFonts w:ascii="Cambria" w:eastAsia="Cambria" w:hAnsi="Cambria" w:cs="Cambria"/>
          </w:rPr>
          <w:tab/>
        </w:r>
        <w:r>
          <w:rPr>
            <w:rFonts w:ascii="Cambria" w:eastAsia="Cambria" w:hAnsi="Cambria" w:cs="Cambria"/>
          </w:rPr>
          <w:tab/>
        </w:r>
        <w:r>
          <w:rPr>
            <w:rFonts w:ascii="Courier New" w:eastAsia="Courier New" w:hAnsi="Courier New" w:cs="Courier New"/>
          </w:rPr>
          <w:t>ItemPropertyContainerBox</w:t>
        </w:r>
      </w:ins>
    </w:p>
    <w:p w14:paraId="07CCB836" w14:textId="77777777" w:rsidR="00441512" w:rsidRDefault="00441512" w:rsidP="00441512">
      <w:pPr>
        <w:spacing w:before="120" w:after="120"/>
        <w:rPr>
          <w:ins w:id="630" w:author="Kashyap Kammachi-Sreedhar (Nokia)" w:date="2025-08-04T11:07:00Z" w16du:dateUtc="2025-08-04T08:07:00Z"/>
          <w:rFonts w:ascii="Cambria" w:eastAsia="Cambria" w:hAnsi="Cambria" w:cs="Cambria"/>
        </w:rPr>
      </w:pPr>
      <w:ins w:id="631" w:author="Kashyap Kammachi-Sreedhar (Nokia)" w:date="2025-08-04T11:07:00Z" w16du:dateUtc="2025-08-04T08:07:00Z">
        <w:r>
          <w:rPr>
            <w:rFonts w:ascii="Cambria" w:eastAsia="Cambria" w:hAnsi="Cambria" w:cs="Cambria"/>
          </w:rPr>
          <w:t>Mandatory (per item):  No</w:t>
        </w:r>
      </w:ins>
    </w:p>
    <w:p w14:paraId="53C3B1C7" w14:textId="77777777" w:rsidR="00441512" w:rsidRDefault="00441512" w:rsidP="00441512">
      <w:pPr>
        <w:spacing w:before="120" w:after="120"/>
        <w:rPr>
          <w:ins w:id="632" w:author="Kashyap Kammachi-Sreedhar (Nokia)" w:date="2025-08-04T11:07:00Z" w16du:dateUtc="2025-08-04T08:07:00Z"/>
          <w:rFonts w:ascii="Cambria" w:eastAsia="Cambria" w:hAnsi="Cambria" w:cs="Cambria"/>
        </w:rPr>
      </w:pPr>
      <w:ins w:id="633" w:author="Kashyap Kammachi-Sreedhar (Nokia)" w:date="2025-08-04T11:07:00Z" w16du:dateUtc="2025-08-04T08:07:00Z">
        <w:r>
          <w:rPr>
            <w:rFonts w:ascii="Cambria" w:eastAsia="Cambria" w:hAnsi="Cambria" w:cs="Cambria"/>
          </w:rPr>
          <w:t xml:space="preserve">Quantity (per item): </w:t>
        </w:r>
        <w:r>
          <w:rPr>
            <w:rFonts w:ascii="Cambria" w:eastAsia="Cambria" w:hAnsi="Cambria" w:cs="Cambria"/>
          </w:rPr>
          <w:tab/>
          <w:t>At most one</w:t>
        </w:r>
      </w:ins>
    </w:p>
    <w:p w14:paraId="1588080C" w14:textId="77777777" w:rsidR="00441512" w:rsidRDefault="00441512" w:rsidP="00441512">
      <w:pPr>
        <w:spacing w:before="120" w:after="120"/>
        <w:rPr>
          <w:ins w:id="634" w:author="Kashyap Kammachi-Sreedhar (Nokia)" w:date="2025-08-04T11:07:00Z" w16du:dateUtc="2025-08-04T08:07:00Z"/>
          <w:rFonts w:ascii="Cambria" w:eastAsia="Cambria" w:hAnsi="Cambria" w:cs="Cambria"/>
        </w:rPr>
      </w:pPr>
      <w:ins w:id="635" w:author="Kashyap Kammachi-Sreedhar (Nokia)" w:date="2025-08-04T11:07:00Z" w16du:dateUtc="2025-08-04T08:07:00Z">
        <w:r>
          <w:rPr>
            <w:rFonts w:ascii="Cambria" w:eastAsia="Cambria" w:hAnsi="Cambria" w:cs="Cambria"/>
          </w:rPr>
          <w:t xml:space="preserve">The </w:t>
        </w:r>
        <w:r>
          <w:rPr>
            <w:rFonts w:ascii="Courier New" w:eastAsia="Courier New" w:hAnsi="Courier New" w:cs="Courier New"/>
            <w:sz w:val="20"/>
            <w:szCs w:val="20"/>
          </w:rPr>
          <w:t>DisparityMetadataBox</w:t>
        </w:r>
        <w:r>
          <w:rPr>
            <w:rFonts w:ascii="Cambria" w:eastAsia="Cambria" w:hAnsi="Cambria" w:cs="Cambria"/>
          </w:rPr>
          <w:t xml:space="preserve"> descriptive property describes metadata associated with disparity map values present in an image item. If disparity metadata is present both in this box and in the media bitstream, this box's metadata takes precedence over equivalent disparity information in the media bitstream.</w:t>
        </w:r>
      </w:ins>
    </w:p>
    <w:p w14:paraId="1EA9654A" w14:textId="77777777" w:rsidR="00441512" w:rsidRDefault="00441512" w:rsidP="00441512">
      <w:pPr>
        <w:spacing w:before="120" w:after="120"/>
        <w:rPr>
          <w:ins w:id="636" w:author="Kashyap Kammachi-Sreedhar (Nokia)" w:date="2025-08-04T11:07:00Z" w16du:dateUtc="2025-08-04T08:07:00Z"/>
          <w:rFonts w:ascii="Cambria" w:eastAsia="Cambria" w:hAnsi="Cambria" w:cs="Cambria"/>
        </w:rPr>
      </w:pPr>
      <w:ins w:id="637" w:author="Kashyap Kammachi-Sreedhar (Nokia)" w:date="2025-08-04T11:07:00Z" w16du:dateUtc="2025-08-04T08:07:00Z">
        <w:r>
          <w:rPr>
            <w:rFonts w:ascii="Cambria" w:eastAsia="Cambria" w:hAnsi="Cambria" w:cs="Cambria"/>
            <w:b/>
          </w:rPr>
          <w:t>6.5.43.2 Syntax</w:t>
        </w:r>
      </w:ins>
    </w:p>
    <w:p w14:paraId="639F92CF" w14:textId="77777777" w:rsidR="00441512" w:rsidRDefault="00441512" w:rsidP="00441512">
      <w:pPr>
        <w:spacing w:line="276" w:lineRule="auto"/>
        <w:ind w:left="360"/>
        <w:rPr>
          <w:ins w:id="638" w:author="Kashyap Kammachi-Sreedhar (Nokia)" w:date="2025-08-04T11:07:00Z" w16du:dateUtc="2025-08-04T08:07:00Z"/>
          <w:rFonts w:ascii="Courier New" w:eastAsia="Courier New" w:hAnsi="Courier New" w:cs="Courier New"/>
          <w:sz w:val="20"/>
          <w:szCs w:val="20"/>
        </w:rPr>
      </w:pPr>
      <w:ins w:id="639" w:author="Kashyap Kammachi-Sreedhar (Nokia)" w:date="2025-08-04T11:07:00Z" w16du:dateUtc="2025-08-04T08:07:00Z">
        <w:r>
          <w:rPr>
            <w:rFonts w:ascii="Courier New" w:eastAsia="Courier New" w:hAnsi="Courier New" w:cs="Courier New"/>
            <w:sz w:val="20"/>
            <w:szCs w:val="20"/>
          </w:rPr>
          <w:t>class DisparityMetadataBox extends Box('disp')</w:t>
        </w:r>
      </w:ins>
    </w:p>
    <w:p w14:paraId="7BD0019D" w14:textId="77777777" w:rsidR="00441512" w:rsidRDefault="00441512" w:rsidP="00441512">
      <w:pPr>
        <w:spacing w:line="276" w:lineRule="auto"/>
        <w:ind w:left="360" w:firstLine="450"/>
        <w:rPr>
          <w:ins w:id="640" w:author="Kashyap Kammachi-Sreedhar (Nokia)" w:date="2025-08-04T11:07:00Z" w16du:dateUtc="2025-08-04T08:07:00Z"/>
          <w:rFonts w:ascii="Courier New" w:eastAsia="Courier New" w:hAnsi="Courier New" w:cs="Courier New"/>
          <w:sz w:val="20"/>
          <w:szCs w:val="20"/>
        </w:rPr>
      </w:pPr>
      <w:ins w:id="641" w:author="Kashyap Kammachi-Sreedhar (Nokia)" w:date="2025-08-04T11:07:00Z" w16du:dateUtc="2025-08-04T08:07:00Z">
        <w:r>
          <w:rPr>
            <w:rFonts w:ascii="Courier New" w:eastAsia="Courier New" w:hAnsi="Courier New" w:cs="Courier New"/>
            <w:sz w:val="20"/>
            <w:szCs w:val="20"/>
          </w:rPr>
          <w:t>signed int(32) min_disparity_numerator;</w:t>
        </w:r>
      </w:ins>
    </w:p>
    <w:p w14:paraId="75DACBE2" w14:textId="77777777" w:rsidR="00441512" w:rsidRDefault="00441512" w:rsidP="00441512">
      <w:pPr>
        <w:spacing w:line="276" w:lineRule="auto"/>
        <w:ind w:left="360" w:firstLine="450"/>
        <w:rPr>
          <w:ins w:id="642" w:author="Kashyap Kammachi-Sreedhar (Nokia)" w:date="2025-08-04T11:07:00Z" w16du:dateUtc="2025-08-04T08:07:00Z"/>
          <w:rFonts w:ascii="Courier New" w:eastAsia="Courier New" w:hAnsi="Courier New" w:cs="Courier New"/>
          <w:sz w:val="20"/>
          <w:szCs w:val="20"/>
        </w:rPr>
      </w:pPr>
      <w:ins w:id="643" w:author="Kashyap Kammachi-Sreedhar (Nokia)" w:date="2025-08-04T11:07:00Z" w16du:dateUtc="2025-08-04T08:07:00Z">
        <w:r>
          <w:rPr>
            <w:rFonts w:ascii="Courier New" w:eastAsia="Courier New" w:hAnsi="Courier New" w:cs="Courier New"/>
            <w:sz w:val="20"/>
            <w:szCs w:val="20"/>
          </w:rPr>
          <w:t>unsigned int(32) min_disparity_denominator_minus1;</w:t>
        </w:r>
      </w:ins>
    </w:p>
    <w:p w14:paraId="65CC93DC" w14:textId="77777777" w:rsidR="00441512" w:rsidRDefault="00441512" w:rsidP="00441512">
      <w:pPr>
        <w:spacing w:line="276" w:lineRule="auto"/>
        <w:ind w:left="360" w:firstLine="450"/>
        <w:rPr>
          <w:ins w:id="644" w:author="Kashyap Kammachi-Sreedhar (Nokia)" w:date="2025-08-04T11:07:00Z" w16du:dateUtc="2025-08-04T08:07:00Z"/>
          <w:rFonts w:ascii="Courier New" w:eastAsia="Courier New" w:hAnsi="Courier New" w:cs="Courier New"/>
          <w:sz w:val="20"/>
          <w:szCs w:val="20"/>
        </w:rPr>
      </w:pPr>
      <w:ins w:id="645" w:author="Kashyap Kammachi-Sreedhar (Nokia)" w:date="2025-08-04T11:07:00Z" w16du:dateUtc="2025-08-04T08:07:00Z">
        <w:r>
          <w:rPr>
            <w:rFonts w:ascii="Courier New" w:eastAsia="Courier New" w:hAnsi="Courier New" w:cs="Courier New"/>
            <w:sz w:val="20"/>
            <w:szCs w:val="20"/>
          </w:rPr>
          <w:t>signed int(32) max_disparity_numerator;</w:t>
        </w:r>
      </w:ins>
    </w:p>
    <w:p w14:paraId="74515B60" w14:textId="77777777" w:rsidR="00441512" w:rsidRDefault="00441512" w:rsidP="00441512">
      <w:pPr>
        <w:spacing w:line="276" w:lineRule="auto"/>
        <w:ind w:left="360" w:firstLine="450"/>
        <w:rPr>
          <w:ins w:id="646" w:author="Kashyap Kammachi-Sreedhar (Nokia)" w:date="2025-08-04T11:07:00Z" w16du:dateUtc="2025-08-04T08:07:00Z"/>
          <w:rFonts w:ascii="Courier New" w:eastAsia="Courier New" w:hAnsi="Courier New" w:cs="Courier New"/>
          <w:sz w:val="20"/>
          <w:szCs w:val="20"/>
        </w:rPr>
      </w:pPr>
      <w:ins w:id="647" w:author="Kashyap Kammachi-Sreedhar (Nokia)" w:date="2025-08-04T11:07:00Z" w16du:dateUtc="2025-08-04T08:07:00Z">
        <w:r>
          <w:rPr>
            <w:rFonts w:ascii="Courier New" w:eastAsia="Courier New" w:hAnsi="Courier New" w:cs="Courier New"/>
            <w:sz w:val="20"/>
            <w:szCs w:val="20"/>
          </w:rPr>
          <w:t>unsigned int(32) max_disparity_denominator_minus1;</w:t>
        </w:r>
      </w:ins>
    </w:p>
    <w:p w14:paraId="702B66C3" w14:textId="77777777" w:rsidR="00441512" w:rsidRDefault="00441512" w:rsidP="00441512">
      <w:pPr>
        <w:spacing w:line="276" w:lineRule="auto"/>
        <w:ind w:left="360"/>
        <w:rPr>
          <w:ins w:id="648" w:author="Kashyap Kammachi-Sreedhar (Nokia)" w:date="2025-08-04T11:07:00Z" w16du:dateUtc="2025-08-04T08:07:00Z"/>
          <w:rFonts w:ascii="Courier New" w:eastAsia="Courier New" w:hAnsi="Courier New" w:cs="Courier New"/>
          <w:sz w:val="20"/>
          <w:szCs w:val="20"/>
        </w:rPr>
      </w:pPr>
      <w:ins w:id="649" w:author="Kashyap Kammachi-Sreedhar (Nokia)" w:date="2025-08-04T11:07:00Z" w16du:dateUtc="2025-08-04T08:07:00Z">
        <w:r>
          <w:rPr>
            <w:rFonts w:ascii="Courier New" w:eastAsia="Courier New" w:hAnsi="Courier New" w:cs="Courier New"/>
            <w:sz w:val="20"/>
            <w:szCs w:val="20"/>
          </w:rPr>
          <w:t>}</w:t>
        </w:r>
      </w:ins>
    </w:p>
    <w:p w14:paraId="4C122E77" w14:textId="77777777" w:rsidR="00441512" w:rsidRDefault="00441512" w:rsidP="00441512">
      <w:pPr>
        <w:spacing w:before="120" w:after="120"/>
        <w:rPr>
          <w:ins w:id="650" w:author="Kashyap Kammachi-Sreedhar (Nokia)" w:date="2025-08-04T11:07:00Z" w16du:dateUtc="2025-08-04T08:07:00Z"/>
          <w:rFonts w:ascii="Cambria" w:eastAsia="Cambria" w:hAnsi="Cambria" w:cs="Cambria"/>
          <w:b/>
        </w:rPr>
      </w:pPr>
      <w:ins w:id="651" w:author="Kashyap Kammachi-Sreedhar (Nokia)" w:date="2025-08-04T11:07:00Z" w16du:dateUtc="2025-08-04T08:07:00Z">
        <w:r>
          <w:rPr>
            <w:rFonts w:ascii="Cambria" w:eastAsia="Cambria" w:hAnsi="Cambria" w:cs="Cambria"/>
            <w:b/>
          </w:rPr>
          <w:t>6.5.43.3 Semantics</w:t>
        </w:r>
      </w:ins>
    </w:p>
    <w:p w14:paraId="366FB4A1" w14:textId="708D6D29" w:rsidR="00441512" w:rsidRDefault="00441512" w:rsidP="00441512">
      <w:pPr>
        <w:rPr>
          <w:ins w:id="652" w:author="Kashyap Kammachi-Sreedhar (Nokia)" w:date="2025-08-04T11:07:00Z" w16du:dateUtc="2025-08-04T08:07:00Z"/>
          <w:rFonts w:ascii="Cambria" w:eastAsia="Cambria" w:hAnsi="Cambria" w:cs="Cambria"/>
        </w:rPr>
      </w:pPr>
      <w:ins w:id="653" w:author="Kashyap Kammachi-Sreedhar (Nokia)" w:date="2025-08-04T11:07:00Z" w16du:dateUtc="2025-08-04T08:07:00Z">
        <w:r>
          <w:rPr>
            <w:rFonts w:ascii="Cambria" w:eastAsia="Cambria" w:hAnsi="Cambria" w:cs="Cambria"/>
            <w:highlight w:val="yellow"/>
          </w:rPr>
          <w:t>EDITORS NOTE: The semantics are the same as the corresponding fields in the disparity data sample group (duplicated in the specifications).</w:t>
        </w:r>
      </w:ins>
    </w:p>
    <w:p w14:paraId="22D70D2B" w14:textId="5DB76320" w:rsidR="00441512" w:rsidRDefault="00441512" w:rsidP="00441512">
      <w:pPr>
        <w:tabs>
          <w:tab w:val="left" w:pos="5034"/>
        </w:tabs>
        <w:rPr>
          <w:ins w:id="654" w:author="Kashyap Kammachi-Sreedhar (Nokia)" w:date="2025-08-04T11:07:00Z" w16du:dateUtc="2025-08-04T08:07:00Z"/>
          <w:rFonts w:ascii="Cambria" w:eastAsia="Cambria" w:hAnsi="Cambria" w:cs="Cambria"/>
        </w:rPr>
        <w:pPrChange w:id="655" w:author="Kashyap Kammachi-Sreedhar (Nokia)" w:date="2025-08-04T11:07:00Z" w16du:dateUtc="2025-08-04T08:07:00Z">
          <w:pPr/>
        </w:pPrChange>
      </w:pPr>
      <w:ins w:id="656" w:author="Kashyap Kammachi-Sreedhar (Nokia)" w:date="2025-08-04T11:07:00Z" w16du:dateUtc="2025-08-04T08:07:00Z">
        <w:r>
          <w:rPr>
            <w:rFonts w:ascii="Cambria" w:eastAsia="Cambria" w:hAnsi="Cambria" w:cs="Cambria"/>
          </w:rPr>
          <w:tab/>
        </w:r>
      </w:ins>
    </w:p>
    <w:p w14:paraId="20546D8A" w14:textId="086915F3" w:rsidR="00441512" w:rsidRDefault="00441512" w:rsidP="00441512">
      <w:pPr>
        <w:rPr>
          <w:ins w:id="657" w:author="Kashyap Kammachi-Sreedhar (Nokia)" w:date="2025-08-04T11:07:00Z" w16du:dateUtc="2025-08-04T08:07:00Z"/>
          <w:lang w:val="en-CA"/>
        </w:rPr>
      </w:pPr>
      <w:ins w:id="658" w:author="Kashyap Kammachi-Sreedhar (Nokia)" w:date="2025-08-04T11:07:00Z" w16du:dateUtc="2025-08-04T08:07:00Z">
        <w:r>
          <w:t>During MPEG #</w:t>
        </w:r>
        <w:r>
          <w:t>151</w:t>
        </w:r>
        <w:r>
          <w:t xml:space="preserve">, the following concerns were </w:t>
        </w:r>
        <w:r>
          <w:t>raised</w:t>
        </w:r>
        <w:r>
          <w:t xml:space="preserve"> in the MPEG git (</w:t>
        </w:r>
      </w:ins>
      <w:ins w:id="659" w:author="Kashyap Kammachi-Sreedhar (Nokia)" w:date="2025-08-04T11:08:00Z" w16du:dateUtc="2025-08-04T08:08:00Z">
        <w:r>
          <w:fldChar w:fldCharType="begin"/>
        </w:r>
        <w:r>
          <w:instrText>HYPERLINK "https://git.mpeg.expert/MPEG/Systems/FileFormat/isobmff/-/issues/366"</w:instrText>
        </w:r>
        <w:r>
          <w:fldChar w:fldCharType="separate"/>
        </w:r>
        <w:r>
          <w:rPr>
            <w:rStyle w:val="Hyperlink"/>
            <w:lang w:val="en-CA"/>
          </w:rPr>
          <w:t>Issue#366</w:t>
        </w:r>
        <w:r>
          <w:fldChar w:fldCharType="end"/>
        </w:r>
      </w:ins>
      <w:ins w:id="660" w:author="Kashyap Kammachi-Sreedhar (Nokia)" w:date="2025-08-04T11:07:00Z" w16du:dateUtc="2025-08-04T08:07:00Z">
        <w:r w:rsidRPr="00F45E55">
          <w:rPr>
            <w:lang w:val="en-CA"/>
          </w:rPr>
          <w:t>)</w:t>
        </w:r>
      </w:ins>
    </w:p>
    <w:p w14:paraId="61FB13EF" w14:textId="77777777" w:rsidR="00441512" w:rsidRDefault="00441512" w:rsidP="00441512">
      <w:pPr>
        <w:rPr>
          <w:ins w:id="661" w:author="Kashyap Kammachi-Sreedhar (Nokia)" w:date="2025-08-04T11:07:00Z" w16du:dateUtc="2025-08-04T08:07:00Z"/>
          <w:lang w:val="en-CA"/>
        </w:rPr>
      </w:pPr>
    </w:p>
    <w:p w14:paraId="4BDED206" w14:textId="77777777" w:rsidR="005F65C1" w:rsidRDefault="004F4696" w:rsidP="00026D8A">
      <w:pPr>
        <w:pStyle w:val="ListParagraph"/>
        <w:numPr>
          <w:ilvl w:val="0"/>
          <w:numId w:val="70"/>
        </w:numPr>
        <w:rPr>
          <w:ins w:id="662" w:author="Kashyap Kammachi-Sreedhar (Nokia)" w:date="2025-08-04T11:09:00Z" w16du:dateUtc="2025-08-04T08:09:00Z"/>
        </w:rPr>
      </w:pPr>
      <w:ins w:id="663" w:author="Kashyap Kammachi-Sreedhar (Nokia)" w:date="2025-08-04T11:08:00Z" w16du:dateUtc="2025-08-04T08:08:00Z">
        <w:r>
          <w:t xml:space="preserve">We study how to write semantics specifically for items. </w:t>
        </w:r>
      </w:ins>
    </w:p>
    <w:p w14:paraId="22A4CDFA" w14:textId="51BC9CF9" w:rsidR="00441512" w:rsidRPr="00441512" w:rsidRDefault="00026D8A" w:rsidP="00026D8A">
      <w:pPr>
        <w:pStyle w:val="ListParagraph"/>
        <w:numPr>
          <w:ilvl w:val="0"/>
          <w:numId w:val="70"/>
        </w:numPr>
        <w:pPrChange w:id="664" w:author="Kashyap Kammachi-Sreedhar (Nokia)" w:date="2025-08-04T11:09:00Z" w16du:dateUtc="2025-08-04T08:09:00Z">
          <w:pPr/>
        </w:pPrChange>
      </w:pPr>
      <w:ins w:id="665" w:author="Kashyap Kammachi-Sreedhar (Nokia)" w:date="2025-08-04T11:09:00Z" w16du:dateUtc="2025-08-04T08:09:00Z">
        <w:r>
          <w:t>Mapping of SEIs</w:t>
        </w:r>
      </w:ins>
    </w:p>
    <w:sectPr w:rsidR="00441512" w:rsidRPr="00441512" w:rsidSect="00075467">
      <w:headerReference w:type="default" r:id="rId18"/>
      <w:footerReference w:type="default" r:id="rId19"/>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20372" w14:textId="77777777" w:rsidR="0075161C" w:rsidRDefault="0075161C" w:rsidP="009E784A">
      <w:r>
        <w:separator/>
      </w:r>
    </w:p>
  </w:endnote>
  <w:endnote w:type="continuationSeparator" w:id="0">
    <w:p w14:paraId="0879AC91" w14:textId="77777777" w:rsidR="0075161C" w:rsidRDefault="0075161C"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BA565" w14:textId="77777777" w:rsidR="00395369" w:rsidRPr="00E0681D" w:rsidRDefault="00395369"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441AF" w14:textId="77777777" w:rsidR="0075161C" w:rsidRDefault="0075161C" w:rsidP="009E784A">
      <w:r>
        <w:separator/>
      </w:r>
    </w:p>
  </w:footnote>
  <w:footnote w:type="continuationSeparator" w:id="0">
    <w:p w14:paraId="73A48D79" w14:textId="77777777" w:rsidR="0075161C" w:rsidRDefault="0075161C"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0DE65" w14:textId="77777777" w:rsidR="00395369" w:rsidRPr="00E0681D" w:rsidRDefault="00395369"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7C728FF2"/>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FFFFFFFF"/>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F67B99"/>
    <w:multiLevelType w:val="multilevel"/>
    <w:tmpl w:val="3984F0DC"/>
    <w:lvl w:ilvl="0">
      <w:start w:val="1"/>
      <w:numFmt w:val="decimal"/>
      <w:isLgl/>
      <w:lvlText w:val="%1."/>
      <w:lvlJc w:val="left"/>
      <w:pPr>
        <w:ind w:left="340" w:hanging="340"/>
      </w:pPr>
      <w:rPr>
        <w:rFonts w:hint="default"/>
      </w:rPr>
    </w:lvl>
    <w:lvl w:ilvl="1">
      <w:start w:val="1"/>
      <w:numFmt w:val="decimal"/>
      <w:isLgl/>
      <w:lvlText w:val="%1.%2."/>
      <w:lvlJc w:val="left"/>
      <w:pPr>
        <w:ind w:left="680" w:hanging="68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2E945AC"/>
    <w:multiLevelType w:val="multilevel"/>
    <w:tmpl w:val="587AB220"/>
    <w:lvl w:ilvl="0">
      <w:start w:val="1"/>
      <w:numFmt w:val="bullet"/>
      <w:lvlText w:val=""/>
      <w:lvlJc w:val="left"/>
      <w:pPr>
        <w:ind w:left="432" w:hanging="432"/>
      </w:pPr>
      <w:rPr>
        <w:rFonts w:ascii="Symbol" w:hAnsi="Symbol" w:hint="default"/>
        <w:lang w:val="en-GB"/>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0437720E"/>
    <w:multiLevelType w:val="hybridMultilevel"/>
    <w:tmpl w:val="A680F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2A565F"/>
    <w:multiLevelType w:val="hybridMultilevel"/>
    <w:tmpl w:val="737031B6"/>
    <w:lvl w:ilvl="0" w:tplc="1BD03FCE">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8317DB4"/>
    <w:multiLevelType w:val="hybridMultilevel"/>
    <w:tmpl w:val="AEC42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17779A"/>
    <w:multiLevelType w:val="hybridMultilevel"/>
    <w:tmpl w:val="3E4E82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C90318"/>
    <w:multiLevelType w:val="hybridMultilevel"/>
    <w:tmpl w:val="CD4A14D2"/>
    <w:lvl w:ilvl="0" w:tplc="3E6627C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A5D347E"/>
    <w:multiLevelType w:val="hybridMultilevel"/>
    <w:tmpl w:val="96908422"/>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15:restartNumberingAfterBreak="0">
    <w:nsid w:val="0CCF055D"/>
    <w:multiLevelType w:val="hybridMultilevel"/>
    <w:tmpl w:val="4FFA9F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6266DF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864CB2"/>
    <w:multiLevelType w:val="hybridMultilevel"/>
    <w:tmpl w:val="4AF06502"/>
    <w:lvl w:ilvl="0" w:tplc="DD50E0EC">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6A85091"/>
    <w:multiLevelType w:val="hybridMultilevel"/>
    <w:tmpl w:val="38C0A6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A85D39"/>
    <w:multiLevelType w:val="hybridMultilevel"/>
    <w:tmpl w:val="B9100CC8"/>
    <w:lvl w:ilvl="0" w:tplc="6780FCB2">
      <w:start w:val="2024"/>
      <w:numFmt w:val="bullet"/>
      <w:lvlText w:val=""/>
      <w:lvlJc w:val="left"/>
      <w:pPr>
        <w:ind w:left="720" w:hanging="360"/>
      </w:pPr>
      <w:rPr>
        <w:rFonts w:ascii="Symbol" w:eastAsia="MS Mincho"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F">
      <w:start w:val="1"/>
      <w:numFmt w:val="decimal"/>
      <w:lvlText w:val="%5."/>
      <w:lvlJc w:val="left"/>
      <w:pPr>
        <w:ind w:left="3600" w:hanging="360"/>
      </w:pPr>
    </w:lvl>
    <w:lvl w:ilvl="5" w:tplc="04090005">
      <w:start w:val="1"/>
      <w:numFmt w:val="bullet"/>
      <w:lvlText w:val=""/>
      <w:lvlJc w:val="left"/>
      <w:pPr>
        <w:ind w:left="4320" w:hanging="360"/>
      </w:pPr>
      <w:rPr>
        <w:rFonts w:ascii="Wingdings" w:hAnsi="Wingdings" w:hint="default"/>
      </w:rPr>
    </w:lvl>
    <w:lvl w:ilvl="6" w:tplc="C17A1E34">
      <w:start w:val="2025"/>
      <w:numFmt w:val="bullet"/>
      <w:lvlText w:val="-"/>
      <w:lvlJc w:val="left"/>
      <w:pPr>
        <w:ind w:left="5040" w:hanging="360"/>
      </w:pPr>
      <w:rPr>
        <w:rFonts w:ascii="Times New Roman" w:eastAsia="MS Mincho" w:hAnsi="Times New Roman" w:cs="Times New Roman"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070853"/>
    <w:multiLevelType w:val="hybridMultilevel"/>
    <w:tmpl w:val="B4DAB604"/>
    <w:lvl w:ilvl="0" w:tplc="CA5E1ACE">
      <w:numFmt w:val="bullet"/>
      <w:lvlText w:val="-"/>
      <w:lvlJc w:val="left"/>
      <w:pPr>
        <w:ind w:left="1440" w:hanging="360"/>
      </w:pPr>
      <w:rPr>
        <w:rFonts w:ascii="Calibri" w:eastAsia="Calibri" w:hAnsi="Calibri" w:cs="Calibri"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1D946CB9"/>
    <w:multiLevelType w:val="hybridMultilevel"/>
    <w:tmpl w:val="3DD20E72"/>
    <w:lvl w:ilvl="0" w:tplc="6DB2D842">
      <w:start w:val="1"/>
      <w:numFmt w:val="bullet"/>
      <w:lvlText w:val="-"/>
      <w:lvlJc w:val="left"/>
      <w:pPr>
        <w:ind w:left="720" w:hanging="360"/>
      </w:pPr>
      <w:rPr>
        <w:rFonts w:ascii="Tahoma"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23169ED"/>
    <w:multiLevelType w:val="hybridMultilevel"/>
    <w:tmpl w:val="A73C17D2"/>
    <w:lvl w:ilvl="0" w:tplc="77AA4FB8">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4353158"/>
    <w:multiLevelType w:val="hybridMultilevel"/>
    <w:tmpl w:val="CBECB8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6C1028C"/>
    <w:multiLevelType w:val="hybridMultilevel"/>
    <w:tmpl w:val="D8F00272"/>
    <w:lvl w:ilvl="0" w:tplc="0A8C1FF0">
      <w:start w:val="1"/>
      <w:numFmt w:val="bullet"/>
      <w:lvlText w:val="•"/>
      <w:lvlJc w:val="left"/>
      <w:pPr>
        <w:ind w:left="1080" w:hanging="360"/>
      </w:pPr>
      <w:rPr>
        <w:rFonts w:ascii="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92C3DEE"/>
    <w:multiLevelType w:val="hybridMultilevel"/>
    <w:tmpl w:val="34FAB7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2B4E194C"/>
    <w:multiLevelType w:val="hybridMultilevel"/>
    <w:tmpl w:val="BF70DF66"/>
    <w:lvl w:ilvl="0" w:tplc="C0A62F16">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DCE7A96"/>
    <w:multiLevelType w:val="hybridMultilevel"/>
    <w:tmpl w:val="CFBC101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cs="Times New Roman" w:hint="default"/>
        <w:b w:val="0"/>
        <w:i w:val="0"/>
        <w:strike w:val="0"/>
        <w:dstrike w:val="0"/>
        <w:sz w:val="24"/>
        <w:u w:val="none"/>
        <w:effect w:val="no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32F514DB"/>
    <w:multiLevelType w:val="hybridMultilevel"/>
    <w:tmpl w:val="A9523C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7" w15:restartNumberingAfterBreak="0">
    <w:nsid w:val="35983F7E"/>
    <w:multiLevelType w:val="hybridMultilevel"/>
    <w:tmpl w:val="1EEA4258"/>
    <w:lvl w:ilvl="0" w:tplc="4B6E0B50">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375D207A"/>
    <w:multiLevelType w:val="hybridMultilevel"/>
    <w:tmpl w:val="BB8A45E4"/>
    <w:lvl w:ilvl="0" w:tplc="37C4CE80">
      <w:start w:val="1"/>
      <w:numFmt w:val="decimal"/>
      <w:lvlText w:val="%1."/>
      <w:lvlJc w:val="left"/>
      <w:pPr>
        <w:ind w:left="360" w:hanging="360"/>
      </w:pPr>
    </w:lvl>
    <w:lvl w:ilvl="1" w:tplc="040C0019" w:tentative="1">
      <w:start w:val="1"/>
      <w:numFmt w:val="lowerLetter"/>
      <w:lvlText w:val="%2."/>
      <w:lvlJc w:val="left"/>
      <w:pPr>
        <w:ind w:left="1544" w:hanging="360"/>
      </w:pPr>
    </w:lvl>
    <w:lvl w:ilvl="2" w:tplc="040C001B" w:tentative="1">
      <w:start w:val="1"/>
      <w:numFmt w:val="lowerRoman"/>
      <w:lvlText w:val="%3."/>
      <w:lvlJc w:val="right"/>
      <w:pPr>
        <w:ind w:left="2264" w:hanging="180"/>
      </w:pPr>
    </w:lvl>
    <w:lvl w:ilvl="3" w:tplc="040C000F" w:tentative="1">
      <w:start w:val="1"/>
      <w:numFmt w:val="decimal"/>
      <w:lvlText w:val="%4."/>
      <w:lvlJc w:val="left"/>
      <w:pPr>
        <w:ind w:left="2984" w:hanging="360"/>
      </w:pPr>
    </w:lvl>
    <w:lvl w:ilvl="4" w:tplc="040C0019" w:tentative="1">
      <w:start w:val="1"/>
      <w:numFmt w:val="lowerLetter"/>
      <w:lvlText w:val="%5."/>
      <w:lvlJc w:val="left"/>
      <w:pPr>
        <w:ind w:left="3704" w:hanging="360"/>
      </w:pPr>
    </w:lvl>
    <w:lvl w:ilvl="5" w:tplc="040C001B" w:tentative="1">
      <w:start w:val="1"/>
      <w:numFmt w:val="lowerRoman"/>
      <w:lvlText w:val="%6."/>
      <w:lvlJc w:val="right"/>
      <w:pPr>
        <w:ind w:left="4424" w:hanging="180"/>
      </w:pPr>
    </w:lvl>
    <w:lvl w:ilvl="6" w:tplc="040C000F" w:tentative="1">
      <w:start w:val="1"/>
      <w:numFmt w:val="decimal"/>
      <w:lvlText w:val="%7."/>
      <w:lvlJc w:val="left"/>
      <w:pPr>
        <w:ind w:left="5144" w:hanging="360"/>
      </w:pPr>
    </w:lvl>
    <w:lvl w:ilvl="7" w:tplc="040C0019" w:tentative="1">
      <w:start w:val="1"/>
      <w:numFmt w:val="lowerLetter"/>
      <w:lvlText w:val="%8."/>
      <w:lvlJc w:val="left"/>
      <w:pPr>
        <w:ind w:left="5864" w:hanging="360"/>
      </w:pPr>
    </w:lvl>
    <w:lvl w:ilvl="8" w:tplc="040C001B" w:tentative="1">
      <w:start w:val="1"/>
      <w:numFmt w:val="lowerRoman"/>
      <w:lvlText w:val="%9."/>
      <w:lvlJc w:val="right"/>
      <w:pPr>
        <w:ind w:left="6584" w:hanging="180"/>
      </w:pPr>
    </w:lvl>
  </w:abstractNum>
  <w:abstractNum w:abstractNumId="29" w15:restartNumberingAfterBreak="0">
    <w:nsid w:val="3DD425AA"/>
    <w:multiLevelType w:val="hybridMultilevel"/>
    <w:tmpl w:val="DEFC2118"/>
    <w:lvl w:ilvl="0" w:tplc="D9D67F0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4D67D99"/>
    <w:multiLevelType w:val="hybridMultilevel"/>
    <w:tmpl w:val="B14432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5F6349E"/>
    <w:multiLevelType w:val="hybridMultilevel"/>
    <w:tmpl w:val="584826E4"/>
    <w:lvl w:ilvl="0" w:tplc="96FCAA86">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B5E0B71"/>
    <w:multiLevelType w:val="hybridMultilevel"/>
    <w:tmpl w:val="2D3CA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91497A"/>
    <w:multiLevelType w:val="hybridMultilevel"/>
    <w:tmpl w:val="3EE6601C"/>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7E5DD7"/>
    <w:multiLevelType w:val="multilevel"/>
    <w:tmpl w:val="BB5A05F4"/>
    <w:lvl w:ilvl="0">
      <w:start w:val="1"/>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35" w15:restartNumberingAfterBreak="0">
    <w:nsid w:val="59E4593C"/>
    <w:multiLevelType w:val="multilevel"/>
    <w:tmpl w:val="41C458E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15:restartNumberingAfterBreak="0">
    <w:nsid w:val="5AD84AA9"/>
    <w:multiLevelType w:val="hybridMultilevel"/>
    <w:tmpl w:val="F3B027E8"/>
    <w:lvl w:ilvl="0" w:tplc="5584259A">
      <w:start w:val="1"/>
      <w:numFmt w:val="bullet"/>
      <w:lvlText w:val="-"/>
      <w:lvlJc w:val="left"/>
      <w:pPr>
        <w:ind w:left="720" w:hanging="360"/>
      </w:pPr>
      <w:rPr>
        <w:rFonts w:ascii="Cambria" w:eastAsia="Arial"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EC457FE"/>
    <w:multiLevelType w:val="hybridMultilevel"/>
    <w:tmpl w:val="F6EAF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50C4C82"/>
    <w:multiLevelType w:val="hybridMultilevel"/>
    <w:tmpl w:val="D244142C"/>
    <w:lvl w:ilvl="0" w:tplc="81CE3B12">
      <w:start w:val="1"/>
      <w:numFmt w:val="decimal"/>
      <w:lvlText w:val="3.1.%1"/>
      <w:lvlJc w:val="left"/>
      <w:pPr>
        <w:tabs>
          <w:tab w:val="num" w:pos="720"/>
        </w:tabs>
        <w:ind w:left="0" w:firstLine="0"/>
      </w:pPr>
      <w:rPr>
        <w:rFonts w:hint="default"/>
      </w:rPr>
    </w:lvl>
    <w:lvl w:ilvl="1" w:tplc="BE5AF528">
      <w:start w:val="89"/>
      <w:numFmt w:val="bullet"/>
      <w:lvlText w:val="—"/>
      <w:lvlJc w:val="left"/>
      <w:pPr>
        <w:tabs>
          <w:tab w:val="num" w:pos="1440"/>
        </w:tabs>
        <w:ind w:left="1440" w:hanging="360"/>
      </w:pPr>
      <w:rPr>
        <w:rFonts w:ascii="Cambria" w:eastAsia="MS Mincho" w:hAnsi="Cambria" w:cs="Times New Roman" w:hint="default"/>
      </w:rPr>
    </w:lvl>
    <w:lvl w:ilvl="2" w:tplc="0409000F">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5565837"/>
    <w:multiLevelType w:val="multilevel"/>
    <w:tmpl w:val="B9AC8FE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3" w15:restartNumberingAfterBreak="0">
    <w:nsid w:val="68B002AE"/>
    <w:multiLevelType w:val="hybridMultilevel"/>
    <w:tmpl w:val="0F3E17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DD25B78"/>
    <w:multiLevelType w:val="multilevel"/>
    <w:tmpl w:val="94F89CCC"/>
    <w:lvl w:ilvl="0">
      <w:start w:val="6"/>
      <w:numFmt w:val="decimal"/>
      <w:lvlText w:val="%1"/>
      <w:lvlJc w:val="left"/>
      <w:pPr>
        <w:ind w:left="620" w:hanging="620"/>
      </w:pPr>
      <w:rPr>
        <w:rFonts w:hint="default"/>
      </w:rPr>
    </w:lvl>
    <w:lvl w:ilvl="1">
      <w:start w:val="8"/>
      <w:numFmt w:val="decimal"/>
      <w:lvlText w:val="%1.%2"/>
      <w:lvlJc w:val="left"/>
      <w:pPr>
        <w:ind w:left="620" w:hanging="6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E2844C8"/>
    <w:multiLevelType w:val="multilevel"/>
    <w:tmpl w:val="FD8C6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1E81001"/>
    <w:multiLevelType w:val="multilevel"/>
    <w:tmpl w:val="598E08AA"/>
    <w:lvl w:ilvl="0">
      <w:start w:val="1"/>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47" w15:restartNumberingAfterBreak="0">
    <w:nsid w:val="72184DA0"/>
    <w:multiLevelType w:val="hybridMultilevel"/>
    <w:tmpl w:val="4B02F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3F14850"/>
    <w:multiLevelType w:val="hybridMultilevel"/>
    <w:tmpl w:val="CDB42D02"/>
    <w:lvl w:ilvl="0" w:tplc="9E5EE63A">
      <w:start w:val="8"/>
      <w:numFmt w:val="bullet"/>
      <w:lvlText w:val="—"/>
      <w:lvlJc w:val="left"/>
      <w:pPr>
        <w:ind w:left="720" w:hanging="360"/>
      </w:pPr>
      <w:rPr>
        <w:rFonts w:ascii="Cambria" w:eastAsia="Times New Roman" w:hAnsi="Cambria" w:cs="Times New Roman" w:hint="default"/>
      </w:rPr>
    </w:lvl>
    <w:lvl w:ilvl="1" w:tplc="9E5EE63A">
      <w:start w:val="8"/>
      <w:numFmt w:val="bullet"/>
      <w:lvlText w:val="—"/>
      <w:lvlJc w:val="left"/>
      <w:pPr>
        <w:ind w:left="1440" w:hanging="360"/>
      </w:pPr>
      <w:rPr>
        <w:rFonts w:ascii="Cambria" w:eastAsia="Times New Roman" w:hAnsi="Cambria"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616076F"/>
    <w:multiLevelType w:val="hybridMultilevel"/>
    <w:tmpl w:val="CFBC10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69A473E"/>
    <w:multiLevelType w:val="multilevel"/>
    <w:tmpl w:val="598E08AA"/>
    <w:lvl w:ilvl="0">
      <w:start w:val="1"/>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52" w15:restartNumberingAfterBreak="0">
    <w:nsid w:val="771950AD"/>
    <w:multiLevelType w:val="hybridMultilevel"/>
    <w:tmpl w:val="855A56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9EF22F2"/>
    <w:multiLevelType w:val="hybridMultilevel"/>
    <w:tmpl w:val="C6DC8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B2B7101"/>
    <w:multiLevelType w:val="hybridMultilevel"/>
    <w:tmpl w:val="CFBC101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F6A46F7"/>
    <w:multiLevelType w:val="multilevel"/>
    <w:tmpl w:val="3E7C95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277713171">
    <w:abstractNumId w:val="38"/>
  </w:num>
  <w:num w:numId="2" w16cid:durableId="1941330468">
    <w:abstractNumId w:val="39"/>
  </w:num>
  <w:num w:numId="3" w16cid:durableId="105394847">
    <w:abstractNumId w:val="40"/>
  </w:num>
  <w:num w:numId="4" w16cid:durableId="1332951238">
    <w:abstractNumId w:val="49"/>
  </w:num>
  <w:num w:numId="5" w16cid:durableId="984160147">
    <w:abstractNumId w:val="12"/>
  </w:num>
  <w:num w:numId="6" w16cid:durableId="1997873213">
    <w:abstractNumId w:val="34"/>
  </w:num>
  <w:num w:numId="7" w16cid:durableId="1881741708">
    <w:abstractNumId w:val="51"/>
  </w:num>
  <w:num w:numId="8" w16cid:durableId="823082611">
    <w:abstractNumId w:val="46"/>
  </w:num>
  <w:num w:numId="9" w16cid:durableId="2089304178">
    <w:abstractNumId w:val="28"/>
  </w:num>
  <w:num w:numId="10" w16cid:durableId="1174102486">
    <w:abstractNumId w:val="6"/>
  </w:num>
  <w:num w:numId="11" w16cid:durableId="1348170109">
    <w:abstractNumId w:val="3"/>
  </w:num>
  <w:num w:numId="12" w16cid:durableId="1705247353">
    <w:abstractNumId w:val="18"/>
  </w:num>
  <w:num w:numId="13" w16cid:durableId="1101728147">
    <w:abstractNumId w:val="27"/>
  </w:num>
  <w:num w:numId="14" w16cid:durableId="12172783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43816274">
    <w:abstractNumId w:val="42"/>
  </w:num>
  <w:num w:numId="16" w16cid:durableId="574441556">
    <w:abstractNumId w:val="48"/>
  </w:num>
  <w:num w:numId="17" w16cid:durableId="2079552485">
    <w:abstractNumId w:val="21"/>
  </w:num>
  <w:num w:numId="18" w16cid:durableId="231165909">
    <w:abstractNumId w:val="36"/>
  </w:num>
  <w:num w:numId="19" w16cid:durableId="909462924">
    <w:abstractNumId w:val="55"/>
  </w:num>
  <w:num w:numId="20" w16cid:durableId="69284847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3472010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8021605">
    <w:abstractNumId w:val="5"/>
  </w:num>
  <w:num w:numId="23" w16cid:durableId="1705788664">
    <w:abstractNumId w:val="20"/>
  </w:num>
  <w:num w:numId="24" w16cid:durableId="887767647">
    <w:abstractNumId w:val="31"/>
  </w:num>
  <w:num w:numId="25" w16cid:durableId="2139645457">
    <w:abstractNumId w:val="37"/>
  </w:num>
  <w:num w:numId="26" w16cid:durableId="1847819834">
    <w:abstractNumId w:val="53"/>
  </w:num>
  <w:num w:numId="27" w16cid:durableId="1106343457">
    <w:abstractNumId w:val="47"/>
  </w:num>
  <w:num w:numId="28" w16cid:durableId="301542302">
    <w:abstractNumId w:val="8"/>
  </w:num>
  <w:num w:numId="29" w16cid:durableId="363143322">
    <w:abstractNumId w:val="26"/>
  </w:num>
  <w:num w:numId="30" w16cid:durableId="836113671">
    <w:abstractNumId w:val="0"/>
  </w:num>
  <w:num w:numId="31" w16cid:durableId="1861772845">
    <w:abstractNumId w:val="1"/>
  </w:num>
  <w:num w:numId="32" w16cid:durableId="551774517">
    <w:abstractNumId w:val="2"/>
  </w:num>
  <w:num w:numId="33" w16cid:durableId="1052997428">
    <w:abstractNumId w:val="32"/>
  </w:num>
  <w:num w:numId="34" w16cid:durableId="2085758069">
    <w:abstractNumId w:val="33"/>
  </w:num>
  <w:num w:numId="35" w16cid:durableId="2014648543">
    <w:abstractNumId w:val="16"/>
  </w:num>
  <w:num w:numId="36" w16cid:durableId="996417791">
    <w:abstractNumId w:val="4"/>
  </w:num>
  <w:num w:numId="37" w16cid:durableId="1889414502">
    <w:abstractNumId w:val="43"/>
  </w:num>
  <w:num w:numId="38" w16cid:durableId="1019820376">
    <w:abstractNumId w:val="52"/>
  </w:num>
  <w:num w:numId="39" w16cid:durableId="638802874">
    <w:abstractNumId w:val="13"/>
  </w:num>
  <w:num w:numId="40" w16cid:durableId="1550460867">
    <w:abstractNumId w:val="17"/>
  </w:num>
  <w:num w:numId="41" w16cid:durableId="1308514225">
    <w:abstractNumId w:val="22"/>
  </w:num>
  <w:num w:numId="42" w16cid:durableId="927887638">
    <w:abstractNumId w:val="41"/>
  </w:num>
  <w:num w:numId="43" w16cid:durableId="1548686803">
    <w:abstractNumId w:val="24"/>
  </w:num>
  <w:num w:numId="44" w16cid:durableId="769472327">
    <w:abstractNumId w:val="7"/>
  </w:num>
  <w:num w:numId="45" w16cid:durableId="1089426187">
    <w:abstractNumId w:val="9"/>
  </w:num>
  <w:num w:numId="46" w16cid:durableId="814832092">
    <w:abstractNumId w:val="11"/>
  </w:num>
  <w:num w:numId="47" w16cid:durableId="314989952">
    <w:abstractNumId w:val="42"/>
  </w:num>
  <w:num w:numId="48" w16cid:durableId="662054359">
    <w:abstractNumId w:val="42"/>
  </w:num>
  <w:num w:numId="49" w16cid:durableId="1638609725">
    <w:abstractNumId w:val="42"/>
  </w:num>
  <w:num w:numId="50" w16cid:durableId="17901448">
    <w:abstractNumId w:val="42"/>
  </w:num>
  <w:num w:numId="51" w16cid:durableId="1159730920">
    <w:abstractNumId w:val="42"/>
  </w:num>
  <w:num w:numId="52" w16cid:durableId="597057692">
    <w:abstractNumId w:val="14"/>
  </w:num>
  <w:num w:numId="53" w16cid:durableId="2042054299">
    <w:abstractNumId w:val="42"/>
  </w:num>
  <w:num w:numId="54" w16cid:durableId="686253343">
    <w:abstractNumId w:val="42"/>
  </w:num>
  <w:num w:numId="55" w16cid:durableId="958418045">
    <w:abstractNumId w:val="42"/>
  </w:num>
  <w:num w:numId="56" w16cid:durableId="987781401">
    <w:abstractNumId w:val="42"/>
  </w:num>
  <w:num w:numId="57" w16cid:durableId="670109979">
    <w:abstractNumId w:val="42"/>
  </w:num>
  <w:num w:numId="58" w16cid:durableId="113528240">
    <w:abstractNumId w:val="42"/>
  </w:num>
  <w:num w:numId="59" w16cid:durableId="331375332">
    <w:abstractNumId w:val="42"/>
  </w:num>
  <w:num w:numId="60" w16cid:durableId="946153239">
    <w:abstractNumId w:val="45"/>
  </w:num>
  <w:num w:numId="61" w16cid:durableId="977146366">
    <w:abstractNumId w:val="29"/>
  </w:num>
  <w:num w:numId="62" w16cid:durableId="809708421">
    <w:abstractNumId w:val="10"/>
  </w:num>
  <w:num w:numId="63" w16cid:durableId="658776044">
    <w:abstractNumId w:val="19"/>
  </w:num>
  <w:num w:numId="64" w16cid:durableId="1433162446">
    <w:abstractNumId w:val="50"/>
  </w:num>
  <w:num w:numId="65" w16cid:durableId="546142548">
    <w:abstractNumId w:val="23"/>
  </w:num>
  <w:num w:numId="66" w16cid:durableId="598299255">
    <w:abstractNumId w:val="30"/>
  </w:num>
  <w:num w:numId="67" w16cid:durableId="151992743">
    <w:abstractNumId w:val="35"/>
  </w:num>
  <w:num w:numId="68" w16cid:durableId="254436773">
    <w:abstractNumId w:val="25"/>
  </w:num>
  <w:num w:numId="69" w16cid:durableId="1803689607">
    <w:abstractNumId w:val="44"/>
  </w:num>
  <w:num w:numId="70" w16cid:durableId="339115693">
    <w:abstractNumId w:val="54"/>
  </w:num>
  <w:num w:numId="71" w16cid:durableId="2010909684">
    <w:abstractNumId w:val="15"/>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shyap Kammachi-Sreedhar (Nokia)">
    <w15:presenceInfo w15:providerId="AD" w15:userId="S::kashyap.kammachi-sreedhar@nokia.com::e997dd32-8d53-4283-b2d9-6ce9ce1b52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3"/>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4C72"/>
    <w:rsid w:val="0000542F"/>
    <w:rsid w:val="00010F41"/>
    <w:rsid w:val="00020BEA"/>
    <w:rsid w:val="00026D8A"/>
    <w:rsid w:val="00041066"/>
    <w:rsid w:val="00047047"/>
    <w:rsid w:val="00051EA7"/>
    <w:rsid w:val="0006676A"/>
    <w:rsid w:val="0007152C"/>
    <w:rsid w:val="00074347"/>
    <w:rsid w:val="00075467"/>
    <w:rsid w:val="0007755D"/>
    <w:rsid w:val="00084999"/>
    <w:rsid w:val="00090CAD"/>
    <w:rsid w:val="00094C8C"/>
    <w:rsid w:val="000954A5"/>
    <w:rsid w:val="000968DA"/>
    <w:rsid w:val="000A484E"/>
    <w:rsid w:val="000B6D39"/>
    <w:rsid w:val="000C1FF0"/>
    <w:rsid w:val="000C3837"/>
    <w:rsid w:val="000C78E6"/>
    <w:rsid w:val="000D536D"/>
    <w:rsid w:val="000D5A9F"/>
    <w:rsid w:val="000E7D99"/>
    <w:rsid w:val="000E7E7E"/>
    <w:rsid w:val="001023D4"/>
    <w:rsid w:val="001040D6"/>
    <w:rsid w:val="00107794"/>
    <w:rsid w:val="001432B3"/>
    <w:rsid w:val="00156BD0"/>
    <w:rsid w:val="0017051E"/>
    <w:rsid w:val="00176436"/>
    <w:rsid w:val="00176FC8"/>
    <w:rsid w:val="00184D94"/>
    <w:rsid w:val="0018563E"/>
    <w:rsid w:val="001862F6"/>
    <w:rsid w:val="00195FF0"/>
    <w:rsid w:val="0019660A"/>
    <w:rsid w:val="00196997"/>
    <w:rsid w:val="001A318A"/>
    <w:rsid w:val="001A35B2"/>
    <w:rsid w:val="001B0850"/>
    <w:rsid w:val="001C56DE"/>
    <w:rsid w:val="001C6437"/>
    <w:rsid w:val="001D51D2"/>
    <w:rsid w:val="001E13C5"/>
    <w:rsid w:val="001E18A9"/>
    <w:rsid w:val="001F1FE0"/>
    <w:rsid w:val="001F3D1D"/>
    <w:rsid w:val="001F4301"/>
    <w:rsid w:val="00200450"/>
    <w:rsid w:val="0021287E"/>
    <w:rsid w:val="00231B55"/>
    <w:rsid w:val="00235D39"/>
    <w:rsid w:val="00240B90"/>
    <w:rsid w:val="002447A4"/>
    <w:rsid w:val="00250BA4"/>
    <w:rsid w:val="002518C8"/>
    <w:rsid w:val="002557FC"/>
    <w:rsid w:val="00263789"/>
    <w:rsid w:val="00264D4A"/>
    <w:rsid w:val="002677C4"/>
    <w:rsid w:val="00294E6A"/>
    <w:rsid w:val="002A4328"/>
    <w:rsid w:val="002C2421"/>
    <w:rsid w:val="002E7C1E"/>
    <w:rsid w:val="002F4B56"/>
    <w:rsid w:val="00301B5D"/>
    <w:rsid w:val="00311D17"/>
    <w:rsid w:val="00313DEF"/>
    <w:rsid w:val="003226C8"/>
    <w:rsid w:val="00342180"/>
    <w:rsid w:val="00342AFB"/>
    <w:rsid w:val="0036685E"/>
    <w:rsid w:val="003831FA"/>
    <w:rsid w:val="00385C5D"/>
    <w:rsid w:val="003903DC"/>
    <w:rsid w:val="00395369"/>
    <w:rsid w:val="00395B12"/>
    <w:rsid w:val="00396679"/>
    <w:rsid w:val="00396C28"/>
    <w:rsid w:val="003A0349"/>
    <w:rsid w:val="003A133B"/>
    <w:rsid w:val="003B076B"/>
    <w:rsid w:val="003B0FC6"/>
    <w:rsid w:val="003B5169"/>
    <w:rsid w:val="003C5C6D"/>
    <w:rsid w:val="003C63A4"/>
    <w:rsid w:val="003D7057"/>
    <w:rsid w:val="003E21E1"/>
    <w:rsid w:val="003F4B23"/>
    <w:rsid w:val="003F4C08"/>
    <w:rsid w:val="00407AF4"/>
    <w:rsid w:val="00411B72"/>
    <w:rsid w:val="00427BF6"/>
    <w:rsid w:val="004304B9"/>
    <w:rsid w:val="004357E1"/>
    <w:rsid w:val="00441512"/>
    <w:rsid w:val="00443591"/>
    <w:rsid w:val="00443AA9"/>
    <w:rsid w:val="00474BA2"/>
    <w:rsid w:val="0047588A"/>
    <w:rsid w:val="00477359"/>
    <w:rsid w:val="0047779E"/>
    <w:rsid w:val="00482D1C"/>
    <w:rsid w:val="00487C76"/>
    <w:rsid w:val="00497C45"/>
    <w:rsid w:val="00497E23"/>
    <w:rsid w:val="004B2069"/>
    <w:rsid w:val="004B7C84"/>
    <w:rsid w:val="004C0041"/>
    <w:rsid w:val="004C352A"/>
    <w:rsid w:val="004C352E"/>
    <w:rsid w:val="004D31BA"/>
    <w:rsid w:val="004E4264"/>
    <w:rsid w:val="004E459B"/>
    <w:rsid w:val="004E45B6"/>
    <w:rsid w:val="004E48C6"/>
    <w:rsid w:val="004E4E09"/>
    <w:rsid w:val="004F4696"/>
    <w:rsid w:val="004F4C53"/>
    <w:rsid w:val="004F5473"/>
    <w:rsid w:val="004F733C"/>
    <w:rsid w:val="0050217F"/>
    <w:rsid w:val="005050EF"/>
    <w:rsid w:val="00514AB8"/>
    <w:rsid w:val="00515B3D"/>
    <w:rsid w:val="00523D2E"/>
    <w:rsid w:val="00530960"/>
    <w:rsid w:val="00540DEA"/>
    <w:rsid w:val="00544821"/>
    <w:rsid w:val="005575F4"/>
    <w:rsid w:val="00560342"/>
    <w:rsid w:val="005612C2"/>
    <w:rsid w:val="00563279"/>
    <w:rsid w:val="00581DBE"/>
    <w:rsid w:val="00585DE4"/>
    <w:rsid w:val="005A1851"/>
    <w:rsid w:val="005B1B87"/>
    <w:rsid w:val="005C08F0"/>
    <w:rsid w:val="005C2A51"/>
    <w:rsid w:val="005D7837"/>
    <w:rsid w:val="005E5F2B"/>
    <w:rsid w:val="005F171A"/>
    <w:rsid w:val="005F38AE"/>
    <w:rsid w:val="005F65C1"/>
    <w:rsid w:val="00601359"/>
    <w:rsid w:val="006071C2"/>
    <w:rsid w:val="006072D0"/>
    <w:rsid w:val="00615DB2"/>
    <w:rsid w:val="0061693F"/>
    <w:rsid w:val="00622C6C"/>
    <w:rsid w:val="0063127E"/>
    <w:rsid w:val="00633A54"/>
    <w:rsid w:val="0064326E"/>
    <w:rsid w:val="00644E28"/>
    <w:rsid w:val="006451FE"/>
    <w:rsid w:val="00651912"/>
    <w:rsid w:val="00655778"/>
    <w:rsid w:val="00667DD6"/>
    <w:rsid w:val="00680F7E"/>
    <w:rsid w:val="00681E7F"/>
    <w:rsid w:val="006856E9"/>
    <w:rsid w:val="00687A76"/>
    <w:rsid w:val="00692C53"/>
    <w:rsid w:val="0069604D"/>
    <w:rsid w:val="006A05A2"/>
    <w:rsid w:val="006A6BFC"/>
    <w:rsid w:val="006C1C47"/>
    <w:rsid w:val="006D57F8"/>
    <w:rsid w:val="006D59AA"/>
    <w:rsid w:val="006D7A55"/>
    <w:rsid w:val="00703A03"/>
    <w:rsid w:val="00715717"/>
    <w:rsid w:val="007160C0"/>
    <w:rsid w:val="007203FD"/>
    <w:rsid w:val="007323C6"/>
    <w:rsid w:val="007326C9"/>
    <w:rsid w:val="007331F2"/>
    <w:rsid w:val="0074323A"/>
    <w:rsid w:val="0075161C"/>
    <w:rsid w:val="00752412"/>
    <w:rsid w:val="00756B36"/>
    <w:rsid w:val="007607A3"/>
    <w:rsid w:val="00766285"/>
    <w:rsid w:val="00772E72"/>
    <w:rsid w:val="00776445"/>
    <w:rsid w:val="00781B19"/>
    <w:rsid w:val="00791993"/>
    <w:rsid w:val="00792446"/>
    <w:rsid w:val="007A2630"/>
    <w:rsid w:val="007B1A33"/>
    <w:rsid w:val="007C05E8"/>
    <w:rsid w:val="007C770B"/>
    <w:rsid w:val="007D17AB"/>
    <w:rsid w:val="007D5E51"/>
    <w:rsid w:val="007E3746"/>
    <w:rsid w:val="007E59D3"/>
    <w:rsid w:val="007F537F"/>
    <w:rsid w:val="00800C05"/>
    <w:rsid w:val="00804D88"/>
    <w:rsid w:val="00805670"/>
    <w:rsid w:val="00827179"/>
    <w:rsid w:val="00832179"/>
    <w:rsid w:val="008343D9"/>
    <w:rsid w:val="008464FE"/>
    <w:rsid w:val="0084670F"/>
    <w:rsid w:val="00861B38"/>
    <w:rsid w:val="00861E9E"/>
    <w:rsid w:val="0086275D"/>
    <w:rsid w:val="0086297E"/>
    <w:rsid w:val="00881CCB"/>
    <w:rsid w:val="00890BCC"/>
    <w:rsid w:val="008A340E"/>
    <w:rsid w:val="008A63F0"/>
    <w:rsid w:val="008B2ACC"/>
    <w:rsid w:val="008B4C7A"/>
    <w:rsid w:val="008C0E82"/>
    <w:rsid w:val="008C3624"/>
    <w:rsid w:val="008C473A"/>
    <w:rsid w:val="008C72B1"/>
    <w:rsid w:val="008D32B0"/>
    <w:rsid w:val="008D4C1D"/>
    <w:rsid w:val="008E7795"/>
    <w:rsid w:val="00904C30"/>
    <w:rsid w:val="00913AE7"/>
    <w:rsid w:val="00926CBE"/>
    <w:rsid w:val="009331AA"/>
    <w:rsid w:val="00940A9F"/>
    <w:rsid w:val="00946DEB"/>
    <w:rsid w:val="00954B0D"/>
    <w:rsid w:val="00963503"/>
    <w:rsid w:val="009636E0"/>
    <w:rsid w:val="00970214"/>
    <w:rsid w:val="00980E7B"/>
    <w:rsid w:val="00981137"/>
    <w:rsid w:val="00983C7E"/>
    <w:rsid w:val="00983E22"/>
    <w:rsid w:val="00991B8D"/>
    <w:rsid w:val="009937F9"/>
    <w:rsid w:val="009B09C2"/>
    <w:rsid w:val="009C464E"/>
    <w:rsid w:val="009C5AAC"/>
    <w:rsid w:val="009D428A"/>
    <w:rsid w:val="009D5D9F"/>
    <w:rsid w:val="009E0047"/>
    <w:rsid w:val="009E210E"/>
    <w:rsid w:val="009E784A"/>
    <w:rsid w:val="009F0000"/>
    <w:rsid w:val="00A02638"/>
    <w:rsid w:val="00A21477"/>
    <w:rsid w:val="00A21AE5"/>
    <w:rsid w:val="00A27ECD"/>
    <w:rsid w:val="00A312CF"/>
    <w:rsid w:val="00A55D55"/>
    <w:rsid w:val="00A646F5"/>
    <w:rsid w:val="00A66C45"/>
    <w:rsid w:val="00A66F57"/>
    <w:rsid w:val="00A757D1"/>
    <w:rsid w:val="00A9489C"/>
    <w:rsid w:val="00AB1023"/>
    <w:rsid w:val="00AB4125"/>
    <w:rsid w:val="00AB6835"/>
    <w:rsid w:val="00AD3A20"/>
    <w:rsid w:val="00AD6C34"/>
    <w:rsid w:val="00AE038C"/>
    <w:rsid w:val="00AE056F"/>
    <w:rsid w:val="00AF6A31"/>
    <w:rsid w:val="00AF71BF"/>
    <w:rsid w:val="00AF7823"/>
    <w:rsid w:val="00B10D58"/>
    <w:rsid w:val="00B14598"/>
    <w:rsid w:val="00B22CE8"/>
    <w:rsid w:val="00B24CCE"/>
    <w:rsid w:val="00B3726C"/>
    <w:rsid w:val="00B47760"/>
    <w:rsid w:val="00B47AD3"/>
    <w:rsid w:val="00B55960"/>
    <w:rsid w:val="00B62642"/>
    <w:rsid w:val="00B648E2"/>
    <w:rsid w:val="00B71015"/>
    <w:rsid w:val="00B80CDE"/>
    <w:rsid w:val="00B83281"/>
    <w:rsid w:val="00B94063"/>
    <w:rsid w:val="00B9686B"/>
    <w:rsid w:val="00BA60FC"/>
    <w:rsid w:val="00BA7083"/>
    <w:rsid w:val="00BC1590"/>
    <w:rsid w:val="00BC4710"/>
    <w:rsid w:val="00BF78D2"/>
    <w:rsid w:val="00BF7E4A"/>
    <w:rsid w:val="00C00EE5"/>
    <w:rsid w:val="00C03F4D"/>
    <w:rsid w:val="00C16B37"/>
    <w:rsid w:val="00C24F86"/>
    <w:rsid w:val="00C434A1"/>
    <w:rsid w:val="00C45DBF"/>
    <w:rsid w:val="00C60EE7"/>
    <w:rsid w:val="00C637B2"/>
    <w:rsid w:val="00C640A3"/>
    <w:rsid w:val="00C6607A"/>
    <w:rsid w:val="00C955C7"/>
    <w:rsid w:val="00C96A47"/>
    <w:rsid w:val="00CA7516"/>
    <w:rsid w:val="00CB1CB6"/>
    <w:rsid w:val="00CB798F"/>
    <w:rsid w:val="00CC49E2"/>
    <w:rsid w:val="00CD36BE"/>
    <w:rsid w:val="00CE49F1"/>
    <w:rsid w:val="00CE5D72"/>
    <w:rsid w:val="00CF1629"/>
    <w:rsid w:val="00CF6B31"/>
    <w:rsid w:val="00D151C4"/>
    <w:rsid w:val="00D330A1"/>
    <w:rsid w:val="00D437AA"/>
    <w:rsid w:val="00D52D47"/>
    <w:rsid w:val="00D5519A"/>
    <w:rsid w:val="00D663DD"/>
    <w:rsid w:val="00D66B02"/>
    <w:rsid w:val="00D709E9"/>
    <w:rsid w:val="00D8185E"/>
    <w:rsid w:val="00D877D1"/>
    <w:rsid w:val="00DB4F97"/>
    <w:rsid w:val="00DD16C3"/>
    <w:rsid w:val="00DD2CD0"/>
    <w:rsid w:val="00DD4A7A"/>
    <w:rsid w:val="00DD7F30"/>
    <w:rsid w:val="00E02508"/>
    <w:rsid w:val="00E13246"/>
    <w:rsid w:val="00E13E5E"/>
    <w:rsid w:val="00E21613"/>
    <w:rsid w:val="00E24351"/>
    <w:rsid w:val="00E3039E"/>
    <w:rsid w:val="00E320F0"/>
    <w:rsid w:val="00E32687"/>
    <w:rsid w:val="00E53144"/>
    <w:rsid w:val="00E55F20"/>
    <w:rsid w:val="00E565AB"/>
    <w:rsid w:val="00E57372"/>
    <w:rsid w:val="00E62FF3"/>
    <w:rsid w:val="00E67467"/>
    <w:rsid w:val="00E843CE"/>
    <w:rsid w:val="00E84CBF"/>
    <w:rsid w:val="00E84EEF"/>
    <w:rsid w:val="00E85E52"/>
    <w:rsid w:val="00E920BF"/>
    <w:rsid w:val="00E924E0"/>
    <w:rsid w:val="00E929B6"/>
    <w:rsid w:val="00E9507F"/>
    <w:rsid w:val="00E965CC"/>
    <w:rsid w:val="00EA12EF"/>
    <w:rsid w:val="00EC17A7"/>
    <w:rsid w:val="00EC6549"/>
    <w:rsid w:val="00ED3FBA"/>
    <w:rsid w:val="00EE0A4D"/>
    <w:rsid w:val="00EE1D95"/>
    <w:rsid w:val="00EE5685"/>
    <w:rsid w:val="00EE634D"/>
    <w:rsid w:val="00EF2D59"/>
    <w:rsid w:val="00EF61FD"/>
    <w:rsid w:val="00F03F9B"/>
    <w:rsid w:val="00F06390"/>
    <w:rsid w:val="00F103CE"/>
    <w:rsid w:val="00F23486"/>
    <w:rsid w:val="00F23878"/>
    <w:rsid w:val="00F26E85"/>
    <w:rsid w:val="00F348E1"/>
    <w:rsid w:val="00F419DA"/>
    <w:rsid w:val="00F44DE5"/>
    <w:rsid w:val="00F45E55"/>
    <w:rsid w:val="00F514E9"/>
    <w:rsid w:val="00F56273"/>
    <w:rsid w:val="00F710DC"/>
    <w:rsid w:val="00F73309"/>
    <w:rsid w:val="00F90E0F"/>
    <w:rsid w:val="00F929B5"/>
    <w:rsid w:val="00F96EB5"/>
    <w:rsid w:val="00FA26DD"/>
    <w:rsid w:val="00FA39EB"/>
    <w:rsid w:val="00FA4537"/>
    <w:rsid w:val="00FA6A97"/>
    <w:rsid w:val="00FB1F8B"/>
    <w:rsid w:val="00FB5F8A"/>
    <w:rsid w:val="00FC7B6E"/>
    <w:rsid w:val="00FD3DA1"/>
    <w:rsid w:val="00FD61B0"/>
    <w:rsid w:val="00FD747B"/>
    <w:rsid w:val="00FF1F76"/>
    <w:rsid w:val="00FF2430"/>
    <w:rsid w:val="00FF2653"/>
    <w:rsid w:val="00FF34F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3AA9"/>
    <w:pPr>
      <w:widowControl/>
      <w:autoSpaceDE/>
      <w:autoSpaceDN/>
    </w:pPr>
    <w:rPr>
      <w:rFonts w:ascii="Times New Roman" w:eastAsia="Times New Roman" w:hAnsi="Times New Roman" w:cs="Times New Roman"/>
      <w:sz w:val="24"/>
      <w:szCs w:val="24"/>
      <w:lang w:val="en-FI" w:eastAsia="en-GB"/>
    </w:rPr>
  </w:style>
  <w:style w:type="paragraph" w:styleId="Heading1">
    <w:name w:val="heading 1"/>
    <w:basedOn w:val="Normal"/>
    <w:next w:val="Normal"/>
    <w:uiPriority w:val="9"/>
    <w:qFormat/>
    <w:rsid w:val="00474BA2"/>
    <w:pPr>
      <w:keepNext/>
      <w:numPr>
        <w:numId w:val="15"/>
      </w:numPr>
      <w:spacing w:before="240"/>
      <w:outlineLvl w:val="0"/>
    </w:pPr>
    <w:rPr>
      <w:b/>
      <w:bCs/>
      <w:sz w:val="26"/>
    </w:rPr>
  </w:style>
  <w:style w:type="paragraph" w:styleId="Heading2">
    <w:name w:val="heading 2"/>
    <w:basedOn w:val="Normal"/>
    <w:next w:val="Normal"/>
    <w:link w:val="Heading2Char"/>
    <w:uiPriority w:val="9"/>
    <w:unhideWhenUsed/>
    <w:qFormat/>
    <w:rsid w:val="00474BA2"/>
    <w:pPr>
      <w:keepNext/>
      <w:keepLines/>
      <w:numPr>
        <w:ilvl w:val="1"/>
        <w:numId w:val="15"/>
      </w:numPr>
      <w:spacing w:before="4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474BA2"/>
    <w:pPr>
      <w:keepNext/>
      <w:keepLines/>
      <w:numPr>
        <w:ilvl w:val="2"/>
        <w:numId w:val="15"/>
      </w:numPr>
      <w:spacing w:before="40"/>
      <w:outlineLvl w:val="2"/>
    </w:pPr>
    <w:rPr>
      <w:rFonts w:eastAsiaTheme="majorEastAsia" w:cstheme="majorBidi"/>
      <w:b/>
    </w:rPr>
  </w:style>
  <w:style w:type="paragraph" w:styleId="Heading4">
    <w:name w:val="heading 4"/>
    <w:basedOn w:val="Normal"/>
    <w:next w:val="Normal"/>
    <w:link w:val="Heading4Char"/>
    <w:uiPriority w:val="9"/>
    <w:unhideWhenUsed/>
    <w:qFormat/>
    <w:rsid w:val="00FB5F8A"/>
    <w:pPr>
      <w:keepNext/>
      <w:keepLines/>
      <w:numPr>
        <w:ilvl w:val="3"/>
        <w:numId w:val="15"/>
      </w:numPr>
      <w:spacing w:before="40"/>
      <w:outlineLvl w:val="3"/>
    </w:pPr>
    <w:rPr>
      <w:rFonts w:eastAsiaTheme="majorEastAsia" w:cstheme="majorBidi"/>
      <w:b/>
      <w:iCs/>
    </w:rPr>
  </w:style>
  <w:style w:type="paragraph" w:styleId="Heading5">
    <w:name w:val="heading 5"/>
    <w:basedOn w:val="Normal"/>
    <w:next w:val="Normal"/>
    <w:link w:val="Heading5Char"/>
    <w:uiPriority w:val="9"/>
    <w:unhideWhenUsed/>
    <w:qFormat/>
    <w:rsid w:val="00A66F57"/>
    <w:pPr>
      <w:keepNext/>
      <w:keepLines/>
      <w:numPr>
        <w:ilvl w:val="4"/>
        <w:numId w:val="15"/>
      </w:numPr>
      <w:spacing w:before="40"/>
      <w:outlineLvl w:val="4"/>
    </w:pPr>
    <w:rPr>
      <w:rFonts w:eastAsiaTheme="majorEastAsia" w:cstheme="majorBidi"/>
      <w:b/>
    </w:rPr>
  </w:style>
  <w:style w:type="paragraph" w:styleId="Heading6">
    <w:name w:val="heading 6"/>
    <w:basedOn w:val="Normal"/>
    <w:next w:val="Normal"/>
    <w:link w:val="Heading6Char"/>
    <w:uiPriority w:val="9"/>
    <w:unhideWhenUsed/>
    <w:qFormat/>
    <w:rsid w:val="00A66F57"/>
    <w:pPr>
      <w:keepNext/>
      <w:keepLines/>
      <w:numPr>
        <w:ilvl w:val="5"/>
        <w:numId w:val="15"/>
      </w:numPr>
      <w:spacing w:before="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A66F57"/>
    <w:pPr>
      <w:keepNext/>
      <w:keepLines/>
      <w:numPr>
        <w:ilvl w:val="6"/>
        <w:numId w:val="15"/>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66F57"/>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66F57"/>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aliases w:val="Bullet List,FooterText,- Bullets,목록 단락,?? ??,?????,????,Lista1,列出段落"/>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qFormat/>
    <w:rsid w:val="00FF2653"/>
    <w:pPr>
      <w:spacing w:before="100" w:beforeAutospacing="1" w:after="100" w:afterAutospacing="1" w:line="276" w:lineRule="auto"/>
    </w:pPr>
    <w:rPr>
      <w:rFonts w:ascii="Calibri" w:hAnsi="Calibri"/>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spacing w:before="210" w:line="210" w:lineRule="exact"/>
    </w:pPr>
    <w:rPr>
      <w:sz w:val="18"/>
      <w:szCs w:val="20"/>
      <w:lang w:val="en-GB"/>
    </w:rPr>
  </w:style>
  <w:style w:type="paragraph" w:customStyle="1" w:styleId="ISOClause">
    <w:name w:val="ISO_Clause"/>
    <w:basedOn w:val="Normal"/>
    <w:rsid w:val="00BA60FC"/>
    <w:pPr>
      <w:spacing w:before="210" w:line="210" w:lineRule="exact"/>
    </w:pPr>
    <w:rPr>
      <w:sz w:val="18"/>
      <w:szCs w:val="20"/>
      <w:lang w:val="en-GB"/>
    </w:rPr>
  </w:style>
  <w:style w:type="paragraph" w:customStyle="1" w:styleId="ISOParagraph">
    <w:name w:val="ISO_Paragraph"/>
    <w:basedOn w:val="Normal"/>
    <w:rsid w:val="00BA60FC"/>
    <w:pPr>
      <w:spacing w:before="210" w:line="210" w:lineRule="exact"/>
    </w:pPr>
    <w:rPr>
      <w:sz w:val="18"/>
      <w:szCs w:val="20"/>
      <w:lang w:val="en-GB"/>
    </w:rPr>
  </w:style>
  <w:style w:type="paragraph" w:customStyle="1" w:styleId="ISOCommType">
    <w:name w:val="ISO_Comm_Type"/>
    <w:basedOn w:val="Normal"/>
    <w:rsid w:val="00BA60FC"/>
    <w:pPr>
      <w:spacing w:before="210" w:line="210" w:lineRule="exact"/>
    </w:pPr>
    <w:rPr>
      <w:sz w:val="18"/>
      <w:szCs w:val="20"/>
      <w:lang w:val="en-GB"/>
    </w:rPr>
  </w:style>
  <w:style w:type="paragraph" w:customStyle="1" w:styleId="ISOComments">
    <w:name w:val="ISO_Comments"/>
    <w:basedOn w:val="Normal"/>
    <w:rsid w:val="00BA60FC"/>
    <w:pPr>
      <w:spacing w:before="210" w:line="210" w:lineRule="exact"/>
    </w:pPr>
    <w:rPr>
      <w:sz w:val="18"/>
      <w:szCs w:val="20"/>
      <w:lang w:val="en-GB"/>
    </w:rPr>
  </w:style>
  <w:style w:type="paragraph" w:customStyle="1" w:styleId="ISOChange">
    <w:name w:val="ISO_Change"/>
    <w:basedOn w:val="Normal"/>
    <w:rsid w:val="00BA60FC"/>
    <w:pPr>
      <w:spacing w:before="210" w:line="210" w:lineRule="exact"/>
    </w:pPr>
    <w:rPr>
      <w:sz w:val="18"/>
      <w:szCs w:val="20"/>
      <w:lang w:val="en-GB"/>
    </w:rPr>
  </w:style>
  <w:style w:type="paragraph" w:customStyle="1" w:styleId="ISOSecretObservations">
    <w:name w:val="ISO_Secret_Observations"/>
    <w:basedOn w:val="Normal"/>
    <w:rsid w:val="00BA60FC"/>
    <w:pPr>
      <w:spacing w:before="210" w:line="210" w:lineRule="exact"/>
    </w:pPr>
    <w:rPr>
      <w:sz w:val="18"/>
      <w:szCs w:val="20"/>
      <w:lang w:val="en-GB"/>
    </w:rPr>
  </w:style>
  <w:style w:type="character" w:customStyle="1" w:styleId="Heading2Char">
    <w:name w:val="Heading 2 Char"/>
    <w:basedOn w:val="DefaultParagraphFont"/>
    <w:link w:val="Heading2"/>
    <w:uiPriority w:val="9"/>
    <w:rsid w:val="00474BA2"/>
    <w:rPr>
      <w:rFonts w:ascii="Cambria" w:eastAsiaTheme="majorEastAsia" w:hAnsi="Cambria" w:cstheme="majorBidi"/>
      <w:b/>
      <w:sz w:val="24"/>
      <w:szCs w:val="26"/>
    </w:rPr>
  </w:style>
  <w:style w:type="character" w:customStyle="1" w:styleId="Heading3Char">
    <w:name w:val="Heading 3 Char"/>
    <w:basedOn w:val="DefaultParagraphFont"/>
    <w:link w:val="Heading3"/>
    <w:uiPriority w:val="9"/>
    <w:rsid w:val="00474BA2"/>
    <w:rPr>
      <w:rFonts w:ascii="Cambria" w:eastAsiaTheme="majorEastAsia" w:hAnsi="Cambria" w:cstheme="majorBidi"/>
      <w:b/>
      <w:szCs w:val="24"/>
    </w:rPr>
  </w:style>
  <w:style w:type="character" w:customStyle="1" w:styleId="Heading4Char">
    <w:name w:val="Heading 4 Char"/>
    <w:basedOn w:val="DefaultParagraphFont"/>
    <w:link w:val="Heading4"/>
    <w:uiPriority w:val="9"/>
    <w:rsid w:val="00FB5F8A"/>
    <w:rPr>
      <w:rFonts w:ascii="Arial" w:eastAsiaTheme="majorEastAsia" w:hAnsi="Arial" w:cstheme="majorBidi"/>
      <w:b/>
      <w:iCs/>
    </w:rPr>
  </w:style>
  <w:style w:type="character" w:customStyle="1" w:styleId="Heading5Char">
    <w:name w:val="Heading 5 Char"/>
    <w:basedOn w:val="DefaultParagraphFont"/>
    <w:link w:val="Heading5"/>
    <w:uiPriority w:val="9"/>
    <w:rsid w:val="00A66F57"/>
    <w:rPr>
      <w:rFonts w:ascii="Arial" w:eastAsiaTheme="majorEastAsia" w:hAnsi="Arial" w:cstheme="majorBidi"/>
      <w:b/>
    </w:rPr>
  </w:style>
  <w:style w:type="character" w:customStyle="1" w:styleId="Heading6Char">
    <w:name w:val="Heading 6 Char"/>
    <w:basedOn w:val="DefaultParagraphFont"/>
    <w:link w:val="Heading6"/>
    <w:uiPriority w:val="9"/>
    <w:rsid w:val="00A66F57"/>
    <w:rPr>
      <w:rFonts w:ascii="Arial" w:eastAsiaTheme="majorEastAsia" w:hAnsi="Arial" w:cstheme="majorBidi"/>
      <w:b/>
    </w:rPr>
  </w:style>
  <w:style w:type="character" w:customStyle="1" w:styleId="Heading7Char">
    <w:name w:val="Heading 7 Char"/>
    <w:basedOn w:val="DefaultParagraphFont"/>
    <w:link w:val="Heading7"/>
    <w:uiPriority w:val="9"/>
    <w:semiHidden/>
    <w:rsid w:val="00A66F57"/>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A66F5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66F57"/>
    <w:rPr>
      <w:rFonts w:asciiTheme="majorHAnsi" w:eastAsiaTheme="majorEastAsia" w:hAnsiTheme="majorHAnsi" w:cstheme="majorBidi"/>
      <w:i/>
      <w:iCs/>
      <w:color w:val="272727" w:themeColor="text1" w:themeTint="D8"/>
      <w:sz w:val="21"/>
      <w:szCs w:val="21"/>
    </w:rPr>
  </w:style>
  <w:style w:type="paragraph" w:customStyle="1" w:styleId="Abstract">
    <w:name w:val="Abstract"/>
    <w:basedOn w:val="Normal"/>
    <w:next w:val="Normal"/>
    <w:link w:val="AbstractChar"/>
    <w:qFormat/>
    <w:rsid w:val="00474BA2"/>
    <w:pPr>
      <w:spacing w:before="120" w:after="240"/>
    </w:pPr>
    <w:rPr>
      <w:rFonts w:asciiTheme="majorHAnsi" w:hAnsiTheme="majorHAnsi"/>
      <w:b/>
      <w:bCs/>
      <w:sz w:val="26"/>
      <w:szCs w:val="26"/>
      <w:lang w:val="en-GB"/>
    </w:rPr>
  </w:style>
  <w:style w:type="paragraph" w:styleId="TOC2">
    <w:name w:val="toc 2"/>
    <w:basedOn w:val="Normal"/>
    <w:next w:val="Normal"/>
    <w:autoRedefine/>
    <w:uiPriority w:val="39"/>
    <w:unhideWhenUsed/>
    <w:rsid w:val="00CB1CB6"/>
    <w:pPr>
      <w:spacing w:after="100"/>
      <w:ind w:left="220"/>
    </w:pPr>
  </w:style>
  <w:style w:type="character" w:customStyle="1" w:styleId="AbstractChar">
    <w:name w:val="Abstract Char"/>
    <w:basedOn w:val="DefaultParagraphFont"/>
    <w:link w:val="Abstract"/>
    <w:rsid w:val="00474BA2"/>
    <w:rPr>
      <w:rFonts w:asciiTheme="majorHAnsi" w:eastAsia="Arial" w:hAnsiTheme="majorHAnsi" w:cs="Times New Roman"/>
      <w:b/>
      <w:bCs/>
      <w:sz w:val="26"/>
      <w:szCs w:val="26"/>
      <w:lang w:val="en-GB"/>
    </w:rPr>
  </w:style>
  <w:style w:type="paragraph" w:styleId="TOC1">
    <w:name w:val="toc 1"/>
    <w:basedOn w:val="Normal"/>
    <w:next w:val="Normal"/>
    <w:autoRedefine/>
    <w:uiPriority w:val="39"/>
    <w:unhideWhenUsed/>
    <w:rsid w:val="008A340E"/>
    <w:pPr>
      <w:tabs>
        <w:tab w:val="left" w:pos="440"/>
        <w:tab w:val="right" w:leader="dot" w:pos="9010"/>
      </w:tabs>
      <w:spacing w:after="100"/>
    </w:pPr>
  </w:style>
  <w:style w:type="paragraph" w:styleId="TOC3">
    <w:name w:val="toc 3"/>
    <w:basedOn w:val="Normal"/>
    <w:next w:val="Normal"/>
    <w:autoRedefine/>
    <w:uiPriority w:val="39"/>
    <w:unhideWhenUsed/>
    <w:rsid w:val="00107794"/>
    <w:pPr>
      <w:tabs>
        <w:tab w:val="left" w:pos="1320"/>
        <w:tab w:val="right" w:leader="dot" w:pos="9010"/>
      </w:tabs>
      <w:spacing w:after="100"/>
      <w:ind w:left="440"/>
    </w:pPr>
  </w:style>
  <w:style w:type="paragraph" w:styleId="Caption">
    <w:name w:val="caption"/>
    <w:aliases w:val="Labelling,legend1,Caption Char Char Char1,Caption Char Char Char Char Char Char Char1,Caption Char Char Char Char Char Char Char Char Char Char Char Char1,Caption21,Caption Char Char Char21,legend,Figure-caption4,CAPTLégende,cap,cap Char"/>
    <w:basedOn w:val="Normal"/>
    <w:next w:val="Normal"/>
    <w:link w:val="CaptionChar"/>
    <w:uiPriority w:val="35"/>
    <w:unhideWhenUsed/>
    <w:qFormat/>
    <w:rsid w:val="001C6437"/>
    <w:pPr>
      <w:spacing w:after="200"/>
    </w:pPr>
    <w:rPr>
      <w:i/>
      <w:iCs/>
      <w:sz w:val="18"/>
      <w:szCs w:val="18"/>
    </w:rPr>
  </w:style>
  <w:style w:type="paragraph" w:customStyle="1" w:styleId="Code">
    <w:name w:val="Code"/>
    <w:basedOn w:val="Normal"/>
    <w:link w:val="CodeChar"/>
    <w:qFormat/>
    <w:rsid w:val="008C0E82"/>
    <w:pPr>
      <w:tabs>
        <w:tab w:val="left" w:pos="357"/>
        <w:tab w:val="left" w:pos="720"/>
        <w:tab w:val="left" w:pos="1077"/>
        <w:tab w:val="left" w:pos="1440"/>
        <w:tab w:val="left" w:pos="1797"/>
        <w:tab w:val="left" w:pos="2160"/>
        <w:tab w:val="left" w:pos="2517"/>
        <w:tab w:val="left" w:pos="2880"/>
      </w:tabs>
    </w:pPr>
    <w:rPr>
      <w:rFonts w:ascii="Courier New" w:hAnsi="Courier New"/>
      <w:sz w:val="20"/>
      <w:lang w:val="en-GB"/>
    </w:rPr>
  </w:style>
  <w:style w:type="character" w:styleId="FollowedHyperlink">
    <w:name w:val="FollowedHyperlink"/>
    <w:basedOn w:val="DefaultParagraphFont"/>
    <w:uiPriority w:val="99"/>
    <w:semiHidden/>
    <w:unhideWhenUsed/>
    <w:rsid w:val="00DD7F30"/>
    <w:rPr>
      <w:color w:val="800080" w:themeColor="followedHyperlink"/>
      <w:u w:val="single"/>
    </w:rPr>
  </w:style>
  <w:style w:type="character" w:customStyle="1" w:styleId="CodeChar">
    <w:name w:val="Code Char"/>
    <w:basedOn w:val="DefaultParagraphFont"/>
    <w:link w:val="Code"/>
    <w:uiPriority w:val="1"/>
    <w:qFormat/>
    <w:rsid w:val="008C0E82"/>
    <w:rPr>
      <w:rFonts w:ascii="Courier New" w:eastAsia="Arial" w:hAnsi="Courier New" w:cs="Arial"/>
      <w:sz w:val="20"/>
      <w:lang w:val="en-GB"/>
    </w:rPr>
  </w:style>
  <w:style w:type="paragraph" w:customStyle="1" w:styleId="Note">
    <w:name w:val="Note"/>
    <w:basedOn w:val="Normal"/>
    <w:link w:val="NoteChar"/>
    <w:qFormat/>
    <w:rsid w:val="00991B8D"/>
    <w:pPr>
      <w:ind w:left="720" w:right="720"/>
    </w:pPr>
    <w:rPr>
      <w:sz w:val="20"/>
      <w:lang w:val="en-GB"/>
    </w:rPr>
  </w:style>
  <w:style w:type="character" w:customStyle="1" w:styleId="CodeChar0">
    <w:name w:val="CodeChar"/>
    <w:uiPriority w:val="1"/>
    <w:qFormat/>
    <w:rsid w:val="00563279"/>
    <w:rPr>
      <w:rFonts w:ascii="Courier New" w:hAnsi="Courier New" w:cs="Courier New"/>
    </w:rPr>
  </w:style>
  <w:style w:type="character" w:customStyle="1" w:styleId="NoteChar">
    <w:name w:val="Note Char"/>
    <w:basedOn w:val="DefaultParagraphFont"/>
    <w:link w:val="Note"/>
    <w:rsid w:val="00991B8D"/>
    <w:rPr>
      <w:rFonts w:ascii="Cambria" w:eastAsia="Arial" w:hAnsi="Cambria" w:cs="Arial"/>
      <w:sz w:val="20"/>
      <w:lang w:val="en-GB"/>
    </w:rPr>
  </w:style>
  <w:style w:type="table" w:styleId="TableGrid">
    <w:name w:val="Table Grid"/>
    <w:basedOn w:val="TableNormal"/>
    <w:rsid w:val="006D59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elds">
    <w:name w:val="Fields"/>
    <w:basedOn w:val="Normal"/>
    <w:link w:val="FieldsChar"/>
    <w:qFormat/>
    <w:rsid w:val="001E13C5"/>
    <w:pPr>
      <w:ind w:left="714" w:hanging="357"/>
    </w:pPr>
  </w:style>
  <w:style w:type="paragraph" w:styleId="Revision">
    <w:name w:val="Revision"/>
    <w:hidden/>
    <w:uiPriority w:val="99"/>
    <w:semiHidden/>
    <w:rsid w:val="005E5F2B"/>
    <w:pPr>
      <w:widowControl/>
      <w:autoSpaceDE/>
      <w:autoSpaceDN/>
    </w:pPr>
    <w:rPr>
      <w:rFonts w:ascii="Cambria" w:eastAsia="Arial" w:hAnsi="Cambria" w:cs="Arial"/>
    </w:rPr>
  </w:style>
  <w:style w:type="character" w:customStyle="1" w:styleId="BoxTableChar">
    <w:name w:val="BoxTable Char"/>
    <w:link w:val="BoxTable"/>
    <w:locked/>
    <w:rsid w:val="00D52D47"/>
    <w:rPr>
      <w:rFonts w:ascii="Cambria" w:hAnsi="Cambria"/>
      <w:szCs w:val="24"/>
      <w:lang w:val="en-GB"/>
    </w:rPr>
  </w:style>
  <w:style w:type="paragraph" w:customStyle="1" w:styleId="BoxTable">
    <w:name w:val="BoxTable"/>
    <w:basedOn w:val="Normal"/>
    <w:link w:val="BoxTableChar"/>
    <w:qFormat/>
    <w:rsid w:val="00D52D47"/>
    <w:pPr>
      <w:keepNext/>
      <w:keepLines/>
      <w:spacing w:line="230" w:lineRule="atLeast"/>
    </w:pPr>
    <w:rPr>
      <w:rFonts w:eastAsiaTheme="minorEastAsia" w:cstheme="minorBidi"/>
      <w:lang w:val="en-GB"/>
    </w:rPr>
  </w:style>
  <w:style w:type="character" w:styleId="CommentReference">
    <w:name w:val="annotation reference"/>
    <w:basedOn w:val="DefaultParagraphFont"/>
    <w:uiPriority w:val="99"/>
    <w:semiHidden/>
    <w:unhideWhenUsed/>
    <w:rsid w:val="00D52D47"/>
    <w:rPr>
      <w:sz w:val="16"/>
      <w:szCs w:val="16"/>
    </w:rPr>
  </w:style>
  <w:style w:type="character" w:customStyle="1" w:styleId="Courier">
    <w:name w:val="Courier"/>
    <w:rsid w:val="00D52D47"/>
    <w:rPr>
      <w:rFonts w:ascii="Courier New" w:hAnsi="Courier New" w:cs="Courier New" w:hint="default"/>
    </w:rPr>
  </w:style>
  <w:style w:type="character" w:customStyle="1" w:styleId="FieldsChar">
    <w:name w:val="Fields Char"/>
    <w:basedOn w:val="DefaultParagraphFont"/>
    <w:link w:val="Fields"/>
    <w:rsid w:val="001E13C5"/>
    <w:rPr>
      <w:rFonts w:ascii="Cambria" w:eastAsia="Arial" w:hAnsi="Cambria" w:cs="Arial"/>
    </w:rPr>
  </w:style>
  <w:style w:type="paragraph" w:customStyle="1" w:styleId="fields0">
    <w:name w:val="fields"/>
    <w:basedOn w:val="Normal"/>
    <w:link w:val="fieldsZchn"/>
    <w:qFormat/>
    <w:rsid w:val="008C3624"/>
    <w:pPr>
      <w:tabs>
        <w:tab w:val="left" w:pos="1440"/>
        <w:tab w:val="left" w:pos="8010"/>
      </w:tabs>
      <w:spacing w:after="220"/>
      <w:ind w:left="720" w:hanging="360"/>
      <w:contextualSpacing/>
    </w:pPr>
    <w:rPr>
      <w:rFonts w:eastAsia="MS Mincho"/>
      <w:szCs w:val="20"/>
      <w:lang w:val="en-GB" w:eastAsia="ja-JP"/>
    </w:rPr>
  </w:style>
  <w:style w:type="character" w:customStyle="1" w:styleId="fieldsZchn">
    <w:name w:val="fields Zchn"/>
    <w:link w:val="fields0"/>
    <w:rsid w:val="008C3624"/>
    <w:rPr>
      <w:rFonts w:ascii="Cambria" w:eastAsia="MS Mincho" w:hAnsi="Cambria" w:cs="Times New Roman"/>
      <w:szCs w:val="20"/>
      <w:lang w:val="en-GB" w:eastAsia="ja-JP"/>
    </w:rPr>
  </w:style>
  <w:style w:type="paragraph" w:styleId="NoSpacing">
    <w:name w:val="No Spacing"/>
    <w:uiPriority w:val="1"/>
    <w:qFormat/>
    <w:rsid w:val="000D536D"/>
    <w:pPr>
      <w:widowControl/>
      <w:autoSpaceDE/>
      <w:autoSpaceDN/>
    </w:pPr>
    <w:rPr>
      <w:rFonts w:eastAsiaTheme="minorHAnsi"/>
      <w:kern w:val="2"/>
      <w14:ligatures w14:val="standardContextual"/>
    </w:rPr>
  </w:style>
  <w:style w:type="paragraph" w:customStyle="1" w:styleId="Default">
    <w:name w:val="Default"/>
    <w:rsid w:val="004357E1"/>
    <w:pPr>
      <w:widowControl/>
      <w:adjustRightInd w:val="0"/>
    </w:pPr>
    <w:rPr>
      <w:rFonts w:ascii="Cambria" w:eastAsiaTheme="minorHAnsi" w:hAnsi="Cambria" w:cs="Cambria"/>
      <w:color w:val="000000"/>
      <w:sz w:val="24"/>
      <w:szCs w:val="24"/>
      <w14:ligatures w14:val="standardContextual"/>
    </w:rPr>
  </w:style>
  <w:style w:type="paragraph" w:customStyle="1" w:styleId="code0">
    <w:name w:val="code"/>
    <w:basedOn w:val="Normal"/>
    <w:next w:val="Normal"/>
    <w:link w:val="codeZchn"/>
    <w:autoRedefine/>
    <w:qFormat/>
    <w:rsid w:val="0019660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20"/>
    </w:pPr>
    <w:rPr>
      <w:rFonts w:ascii="Courier" w:eastAsia="MS Mincho" w:hAnsi="Courier"/>
      <w:noProof/>
      <w:sz w:val="20"/>
      <w:lang w:val="en-GB"/>
    </w:rPr>
  </w:style>
  <w:style w:type="character" w:customStyle="1" w:styleId="codeZchn">
    <w:name w:val="code Zchn"/>
    <w:link w:val="code0"/>
    <w:qFormat/>
    <w:rsid w:val="0019660A"/>
    <w:rPr>
      <w:rFonts w:ascii="Courier" w:eastAsia="MS Mincho" w:hAnsi="Courier" w:cs="Times New Roman"/>
      <w:noProof/>
      <w:sz w:val="20"/>
      <w:lang w:val="en-GB"/>
    </w:rPr>
  </w:style>
  <w:style w:type="character" w:customStyle="1" w:styleId="codeChar1">
    <w:name w:val="code Char"/>
    <w:qFormat/>
    <w:rsid w:val="0019660A"/>
    <w:rPr>
      <w:rFonts w:ascii="Courier New" w:hAnsi="Courier New"/>
      <w:noProof/>
      <w:lang w:val="en-GB" w:eastAsia="ja-JP" w:bidi="ar-SA"/>
    </w:rPr>
  </w:style>
  <w:style w:type="character" w:customStyle="1" w:styleId="NoteZchn">
    <w:name w:val="Note Zchn"/>
    <w:rsid w:val="0084670F"/>
    <w:rPr>
      <w:rFonts w:asciiTheme="minorHAnsi" w:hAnsiTheme="minorHAnsi"/>
      <w:lang w:val="de-DE" w:eastAsia="ja-JP"/>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mbria" w:eastAsia="Arial" w:hAnsi="Cambria" w:cs="Arial"/>
      <w:sz w:val="20"/>
      <w:szCs w:val="20"/>
    </w:rPr>
  </w:style>
  <w:style w:type="paragraph" w:styleId="HTMLPreformatted">
    <w:name w:val="HTML Preformatted"/>
    <w:basedOn w:val="Normal"/>
    <w:link w:val="HTMLPreformattedChar"/>
    <w:uiPriority w:val="99"/>
    <w:semiHidden/>
    <w:unhideWhenUsed/>
    <w:rsid w:val="00A75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757D1"/>
    <w:rPr>
      <w:rFonts w:ascii="Courier New" w:eastAsia="Times New Roman" w:hAnsi="Courier New" w:cs="Courier New"/>
      <w:sz w:val="20"/>
      <w:szCs w:val="20"/>
    </w:rPr>
  </w:style>
  <w:style w:type="character" w:customStyle="1" w:styleId="line">
    <w:name w:val="line"/>
    <w:basedOn w:val="DefaultParagraphFont"/>
    <w:rsid w:val="00A757D1"/>
  </w:style>
  <w:style w:type="character" w:customStyle="1" w:styleId="CaptionChar">
    <w:name w:val="Caption Char"/>
    <w:aliases w:val="Labelling Char,legend1 Char,Caption Char Char Char1 Char,Caption Char Char Char Char Char Char Char1 Char,Caption Char Char Char Char Char Char Char Char Char Char Char Char1 Char,Caption21 Char,Caption Char Char Char21 Char,legend Char"/>
    <w:link w:val="Caption"/>
    <w:uiPriority w:val="35"/>
    <w:rsid w:val="00E67467"/>
    <w:rPr>
      <w:rFonts w:ascii="Cambria" w:eastAsia="Arial" w:hAnsi="Cambria" w:cs="Arial"/>
      <w:i/>
      <w:iCs/>
      <w:sz w:val="18"/>
      <w:szCs w:val="18"/>
    </w:rPr>
  </w:style>
  <w:style w:type="paragraph" w:customStyle="1" w:styleId="p1">
    <w:name w:val="p1"/>
    <w:basedOn w:val="Normal"/>
    <w:rsid w:val="001023D4"/>
    <w:pPr>
      <w:spacing w:before="100" w:beforeAutospacing="1" w:after="100" w:afterAutospacing="1"/>
    </w:pPr>
    <w:rPr>
      <w:rFonts w:ascii="Calibri" w:eastAsiaTheme="minorHAnsi" w:hAnsi="Calibri" w:cs="Calibri"/>
    </w:rPr>
  </w:style>
  <w:style w:type="character" w:customStyle="1" w:styleId="ListParagraphChar">
    <w:name w:val="List Paragraph Char"/>
    <w:aliases w:val="Bullet List Char,FooterText Char,- Bullets Char,목록 단락 Char,?? ?? Char,????? Char,???? Char,Lista1 Char,列出段落 Char"/>
    <w:basedOn w:val="DefaultParagraphFont"/>
    <w:link w:val="ListParagraph"/>
    <w:uiPriority w:val="34"/>
    <w:qFormat/>
    <w:rsid w:val="001023D4"/>
    <w:rPr>
      <w:rFonts w:ascii="Cambria" w:eastAsia="Arial" w:hAnsi="Cambria" w:cs="Arial"/>
    </w:rPr>
  </w:style>
  <w:style w:type="character" w:customStyle="1" w:styleId="s1">
    <w:name w:val="s1"/>
    <w:basedOn w:val="DefaultParagraphFont"/>
    <w:rsid w:val="001023D4"/>
  </w:style>
  <w:style w:type="paragraph" w:customStyle="1" w:styleId="li1">
    <w:name w:val="li1"/>
    <w:basedOn w:val="Normal"/>
    <w:rsid w:val="001023D4"/>
    <w:pPr>
      <w:spacing w:before="100" w:beforeAutospacing="1" w:after="100" w:afterAutospacing="1"/>
    </w:pPr>
    <w:rPr>
      <w:rFonts w:ascii="Calibri" w:eastAsiaTheme="minorHAnsi" w:hAnsi="Calibri" w:cs="Calibri"/>
    </w:rPr>
  </w:style>
  <w:style w:type="character" w:customStyle="1" w:styleId="markedcontent">
    <w:name w:val="markedcontent"/>
    <w:basedOn w:val="DefaultParagraphFont"/>
    <w:qFormat/>
    <w:rsid w:val="00983E22"/>
  </w:style>
  <w:style w:type="character" w:styleId="HTMLCode">
    <w:name w:val="HTML Code"/>
    <w:basedOn w:val="DefaultParagraphFont"/>
    <w:uiPriority w:val="99"/>
    <w:semiHidden/>
    <w:unhideWhenUsed/>
    <w:rsid w:val="00443AA9"/>
    <w:rPr>
      <w:rFonts w:ascii="Courier New" w:eastAsia="Times New Roman" w:hAnsi="Courier New" w:cs="Courier New"/>
      <w:sz w:val="20"/>
      <w:szCs w:val="20"/>
    </w:rPr>
  </w:style>
  <w:style w:type="character" w:customStyle="1" w:styleId="15">
    <w:name w:val="15"/>
    <w:basedOn w:val="DefaultParagraphFont"/>
    <w:qFormat/>
    <w:rsid w:val="004E4E09"/>
    <w:rPr>
      <w:rFonts w:ascii="Courier New" w:hAnsi="Courier New" w:cs="Courier New" w:hint="default"/>
    </w:rPr>
  </w:style>
  <w:style w:type="character" w:customStyle="1" w:styleId="16">
    <w:name w:val="16"/>
    <w:basedOn w:val="DefaultParagraphFont"/>
    <w:qFormat/>
    <w:rsid w:val="004E4E09"/>
    <w:rPr>
      <w:rFonts w:ascii="Courier New" w:hAnsi="Courier New" w:cs="Courier New" w:hint="default"/>
    </w:rPr>
  </w:style>
  <w:style w:type="character" w:styleId="Emphasis">
    <w:name w:val="Emphasis"/>
    <w:basedOn w:val="DefaultParagraphFont"/>
    <w:uiPriority w:val="20"/>
    <w:qFormat/>
    <w:rsid w:val="00946DEB"/>
    <w:rPr>
      <w:i/>
      <w:iCs/>
    </w:rPr>
  </w:style>
  <w:style w:type="character" w:customStyle="1" w:styleId="normaltextrun">
    <w:name w:val="normaltextrun"/>
    <w:basedOn w:val="DefaultParagraphFont"/>
    <w:rsid w:val="007323C6"/>
  </w:style>
  <w:style w:type="paragraph" w:customStyle="1" w:styleId="paragraph">
    <w:name w:val="paragraph"/>
    <w:basedOn w:val="Normal"/>
    <w:rsid w:val="009F0000"/>
    <w:pPr>
      <w:spacing w:before="100" w:beforeAutospacing="1" w:after="100" w:afterAutospacing="1"/>
    </w:pPr>
  </w:style>
  <w:style w:type="character" w:customStyle="1" w:styleId="tabchar">
    <w:name w:val="tabchar"/>
    <w:basedOn w:val="DefaultParagraphFont"/>
    <w:rsid w:val="009F0000"/>
  </w:style>
  <w:style w:type="character" w:customStyle="1" w:styleId="eop">
    <w:name w:val="eop"/>
    <w:basedOn w:val="DefaultParagraphFont"/>
    <w:rsid w:val="009F0000"/>
  </w:style>
  <w:style w:type="character" w:customStyle="1" w:styleId="scxw127190930">
    <w:name w:val="scxw127190930"/>
    <w:basedOn w:val="DefaultParagraphFont"/>
    <w:rsid w:val="009F0000"/>
  </w:style>
  <w:style w:type="paragraph" w:customStyle="1" w:styleId="semantics">
    <w:name w:val="semantics"/>
    <w:basedOn w:val="Normal"/>
    <w:qFormat/>
    <w:rsid w:val="009F0000"/>
    <w:pPr>
      <w:suppressAutoHyphens/>
      <w:spacing w:before="120" w:after="120"/>
      <w:ind w:left="288" w:hanging="288"/>
      <w:jc w:val="both"/>
    </w:pPr>
    <w:rPr>
      <w:rFonts w:asciiTheme="minorHAnsi" w:eastAsia="Arial" w:hAnsiTheme="minorHAnsi" w:cs="Arial"/>
      <w:sz w:val="22"/>
      <w:szCs w:val="22"/>
      <w:lang w:val="en-CA"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135672">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804116">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417016871">
      <w:bodyDiv w:val="1"/>
      <w:marLeft w:val="0"/>
      <w:marRight w:val="0"/>
      <w:marTop w:val="0"/>
      <w:marBottom w:val="0"/>
      <w:divBdr>
        <w:top w:val="none" w:sz="0" w:space="0" w:color="auto"/>
        <w:left w:val="none" w:sz="0" w:space="0" w:color="auto"/>
        <w:bottom w:val="none" w:sz="0" w:space="0" w:color="auto"/>
        <w:right w:val="none" w:sz="0" w:space="0" w:color="auto"/>
      </w:divBdr>
    </w:div>
    <w:div w:id="64528212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410011">
      <w:bodyDiv w:val="1"/>
      <w:marLeft w:val="0"/>
      <w:marRight w:val="0"/>
      <w:marTop w:val="0"/>
      <w:marBottom w:val="0"/>
      <w:divBdr>
        <w:top w:val="none" w:sz="0" w:space="0" w:color="auto"/>
        <w:left w:val="none" w:sz="0" w:space="0" w:color="auto"/>
        <w:bottom w:val="none" w:sz="0" w:space="0" w:color="auto"/>
        <w:right w:val="none" w:sz="0" w:space="0" w:color="auto"/>
      </w:divBdr>
    </w:div>
    <w:div w:id="888687723">
      <w:bodyDiv w:val="1"/>
      <w:marLeft w:val="0"/>
      <w:marRight w:val="0"/>
      <w:marTop w:val="0"/>
      <w:marBottom w:val="0"/>
      <w:divBdr>
        <w:top w:val="none" w:sz="0" w:space="0" w:color="auto"/>
        <w:left w:val="none" w:sz="0" w:space="0" w:color="auto"/>
        <w:bottom w:val="none" w:sz="0" w:space="0" w:color="auto"/>
        <w:right w:val="none" w:sz="0" w:space="0" w:color="auto"/>
      </w:divBdr>
    </w:div>
    <w:div w:id="1125586584">
      <w:bodyDiv w:val="1"/>
      <w:marLeft w:val="0"/>
      <w:marRight w:val="0"/>
      <w:marTop w:val="0"/>
      <w:marBottom w:val="0"/>
      <w:divBdr>
        <w:top w:val="none" w:sz="0" w:space="0" w:color="auto"/>
        <w:left w:val="none" w:sz="0" w:space="0" w:color="auto"/>
        <w:bottom w:val="none" w:sz="0" w:space="0" w:color="auto"/>
        <w:right w:val="none" w:sz="0" w:space="0" w:color="auto"/>
      </w:divBdr>
    </w:div>
    <w:div w:id="1374113013">
      <w:bodyDiv w:val="1"/>
      <w:marLeft w:val="0"/>
      <w:marRight w:val="0"/>
      <w:marTop w:val="0"/>
      <w:marBottom w:val="0"/>
      <w:divBdr>
        <w:top w:val="none" w:sz="0" w:space="0" w:color="auto"/>
        <w:left w:val="none" w:sz="0" w:space="0" w:color="auto"/>
        <w:bottom w:val="none" w:sz="0" w:space="0" w:color="auto"/>
        <w:right w:val="none" w:sz="0" w:space="0" w:color="auto"/>
      </w:divBdr>
    </w:div>
    <w:div w:id="1779565489">
      <w:bodyDiv w:val="1"/>
      <w:marLeft w:val="0"/>
      <w:marRight w:val="0"/>
      <w:marTop w:val="0"/>
      <w:marBottom w:val="0"/>
      <w:divBdr>
        <w:top w:val="none" w:sz="0" w:space="0" w:color="auto"/>
        <w:left w:val="none" w:sz="0" w:space="0" w:color="auto"/>
        <w:bottom w:val="none" w:sz="0" w:space="0" w:color="auto"/>
        <w:right w:val="none" w:sz="0" w:space="0" w:color="auto"/>
      </w:divBdr>
    </w:div>
    <w:div w:id="2072580192">
      <w:bodyDiv w:val="1"/>
      <w:marLeft w:val="0"/>
      <w:marRight w:val="0"/>
      <w:marTop w:val="0"/>
      <w:marBottom w:val="0"/>
      <w:divBdr>
        <w:top w:val="none" w:sz="0" w:space="0" w:color="auto"/>
        <w:left w:val="none" w:sz="0" w:space="0" w:color="auto"/>
        <w:bottom w:val="none" w:sz="0" w:space="0" w:color="auto"/>
        <w:right w:val="none" w:sz="0" w:space="0" w:color="auto"/>
      </w:divBdr>
    </w:div>
    <w:div w:id="2107649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git.mpeg.expert/MPEG/Systems/FileFormat/HEIF/-/issues/170" TargetMode="External"/><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git.mpeg.expert/MPEG/Systems/FileFormat/HEIF/-/issues/157" TargetMode="External"/><Relationship Id="rId17" Type="http://schemas.openxmlformats.org/officeDocument/2006/relationships/hyperlink" Target="https://git.mpeg.expert/MPEG/Systems/FileFormat/HEIF/-/issues/178" TargetMode="External"/><Relationship Id="rId2" Type="http://schemas.openxmlformats.org/officeDocument/2006/relationships/numbering" Target="numbering.xml"/><Relationship Id="rId16" Type="http://schemas.openxmlformats.org/officeDocument/2006/relationships/hyperlink" Target="https://git.mpeg.expert/MPEG/Systems/FileFormat/HEIF/-/issues/17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peg.expert/software/MPEG/Systems/FileFormat/isobmff/-/issues/146" TargetMode="External"/><Relationship Id="rId5" Type="http://schemas.openxmlformats.org/officeDocument/2006/relationships/webSettings" Target="webSettings.xml"/><Relationship Id="rId15" Type="http://schemas.openxmlformats.org/officeDocument/2006/relationships/hyperlink" Target="http://www.opengis.net/doc/IS/GeoTIFF/1.1" TargetMode="External"/><Relationship Id="rId10" Type="http://schemas.openxmlformats.org/officeDocument/2006/relationships/hyperlink" Target="https://mpeg.expert/software/MPEG/Systems/FileFormat/HEIF/-/issues/87"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git.mpeg.expert/MPEG/Systems/FileFormat/HEIF/-/issues/172"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B60F2-F548-4EF4-B560-BA6AE8971DF5}">
  <ds:schemaRefs>
    <ds:schemaRef ds:uri="http://schemas.openxmlformats.org/officeDocument/2006/bibliography"/>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Normal.dotm</Template>
  <TotalTime>138</TotalTime>
  <Pages>13</Pages>
  <Words>4338</Words>
  <Characters>24731</Characters>
  <Application>Microsoft Office Word</Application>
  <DocSecurity>0</DocSecurity>
  <Lines>206</Lines>
  <Paragraphs>58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Technology under Consideration on ISO/IEC 23008-12</vt:lpstr>
      <vt:lpstr/>
    </vt:vector>
  </TitlesOfParts>
  <Manager/>
  <Company/>
  <LinksUpToDate>false</LinksUpToDate>
  <CharactersWithSpaces>29011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under Consideration on ISO/IEC 23008-12</dc:title>
  <dc:subject/>
  <dc:creator>Your Name</dc:creator>
  <cp:keywords/>
  <dc:description/>
  <cp:lastModifiedBy>Kashyap Kammachi-Sreedhar (Nokia)</cp:lastModifiedBy>
  <cp:revision>188</cp:revision>
  <dcterms:created xsi:type="dcterms:W3CDTF">2024-07-15T06:52:00Z</dcterms:created>
  <dcterms:modified xsi:type="dcterms:W3CDTF">2025-08-04T08:10:00Z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1058</vt:lpwstr>
  </property>
  <property fmtid="{D5CDD505-2E9C-101B-9397-08002B2CF9AE}" pid="3" name="MDMSNumber">
    <vt:lpwstr>23211</vt:lpwstr>
  </property>
</Properties>
</file>