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67D657" w14:textId="109793F0" w:rsidR="00CB798F" w:rsidRPr="00785173" w:rsidRDefault="00E843CE" w:rsidP="00385C5D">
      <w:pPr>
        <w:pStyle w:val="a4"/>
        <w:tabs>
          <w:tab w:val="left" w:pos="4589"/>
        </w:tabs>
        <w:jc w:val="right"/>
        <w:rPr>
          <w:rFonts w:ascii="맑은 고딕" w:eastAsia="맑은 고딕" w:hAnsi="맑은 고딕" w:cs="맑은 고딕"/>
          <w:sz w:val="28"/>
          <w:szCs w:val="28"/>
          <w:u w:val="none"/>
          <w:lang w:eastAsia="ko-KR"/>
        </w:rPr>
      </w:pPr>
      <w:r w:rsidRPr="004F5473">
        <w:rPr>
          <w:rFonts w:eastAsiaTheme="minorHAnsi"/>
          <w:noProof/>
          <w:lang w:eastAsia="ja-JP"/>
        </w:rPr>
        <w:drawing>
          <wp:anchor distT="0" distB="0" distL="114300" distR="114300" simplePos="0" relativeHeight="251660800" behindDoc="0" locked="0" layoutInCell="1" allowOverlap="1" wp14:anchorId="147C8CA2" wp14:editId="0F872126">
            <wp:simplePos x="0" y="0"/>
            <wp:positionH relativeFrom="page">
              <wp:posOffset>632561</wp:posOffset>
            </wp:positionH>
            <wp:positionV relativeFrom="paragraph">
              <wp:posOffset>59830</wp:posOffset>
            </wp:positionV>
            <wp:extent cx="1239520" cy="537845"/>
            <wp:effectExtent l="0" t="0" r="0" b="0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9520" cy="537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F5473">
        <w:rPr>
          <w:rFonts w:ascii="Times New Roman"/>
          <w:b w:val="0"/>
          <w:u w:val="none"/>
        </w:rPr>
        <w:t xml:space="preserve">             </w:t>
      </w:r>
      <w:r w:rsidRPr="004F5473">
        <w:rPr>
          <w:rFonts w:ascii="Times New Roman"/>
          <w:b w:val="0"/>
          <w:u w:val="thick"/>
        </w:rPr>
        <w:t xml:space="preserve">   </w:t>
      </w:r>
      <w:r w:rsidR="00263789">
        <w:rPr>
          <w:rFonts w:ascii="Times New Roman"/>
          <w:b w:val="0"/>
          <w:u w:val="thick"/>
        </w:rPr>
        <w:t xml:space="preserve">                       </w:t>
      </w:r>
      <w:r w:rsidRPr="004F5473">
        <w:rPr>
          <w:rFonts w:ascii="Times New Roman"/>
          <w:b w:val="0"/>
          <w:u w:val="thick"/>
        </w:rPr>
        <w:t xml:space="preserve"> </w:t>
      </w:r>
      <w:r w:rsidR="004E45B6" w:rsidRPr="00196997">
        <w:rPr>
          <w:rFonts w:ascii="Times New Roman" w:hAnsi="Times New Roman" w:cs="Times New Roman"/>
          <w:w w:val="115"/>
          <w:sz w:val="28"/>
          <w:szCs w:val="28"/>
          <w:u w:val="thick"/>
        </w:rPr>
        <w:t>ISO/IEC JTC 1/SC</w:t>
      </w:r>
      <w:r w:rsidR="004E45B6" w:rsidRPr="00196997">
        <w:rPr>
          <w:rFonts w:ascii="Times New Roman" w:hAnsi="Times New Roman" w:cs="Times New Roman"/>
          <w:spacing w:val="-25"/>
          <w:w w:val="115"/>
          <w:sz w:val="28"/>
          <w:szCs w:val="28"/>
          <w:u w:val="thick"/>
        </w:rPr>
        <w:t xml:space="preserve"> </w:t>
      </w:r>
      <w:r w:rsidR="004E45B6" w:rsidRPr="00196997">
        <w:rPr>
          <w:rFonts w:ascii="Times New Roman" w:hAnsi="Times New Roman" w:cs="Times New Roman"/>
          <w:w w:val="115"/>
          <w:sz w:val="28"/>
          <w:szCs w:val="28"/>
          <w:u w:val="thick"/>
        </w:rPr>
        <w:t>29/</w:t>
      </w:r>
      <w:r w:rsidR="001B335E">
        <w:rPr>
          <w:rFonts w:ascii="Times New Roman" w:hAnsi="Times New Roman" w:cs="Times New Roman"/>
          <w:w w:val="115"/>
          <w:sz w:val="28"/>
          <w:szCs w:val="28"/>
          <w:u w:val="thick"/>
        </w:rPr>
        <w:t>A</w:t>
      </w:r>
      <w:r w:rsidR="004E45B6" w:rsidRPr="00196997">
        <w:rPr>
          <w:rFonts w:ascii="Times New Roman" w:hAnsi="Times New Roman" w:cs="Times New Roman"/>
          <w:w w:val="115"/>
          <w:sz w:val="28"/>
          <w:szCs w:val="28"/>
          <w:u w:val="thick"/>
        </w:rPr>
        <w:t>G</w:t>
      </w:r>
      <w:r w:rsidR="004E45B6" w:rsidRPr="00196997">
        <w:rPr>
          <w:rFonts w:ascii="Times New Roman" w:hAnsi="Times New Roman" w:cs="Times New Roman"/>
          <w:spacing w:val="-9"/>
          <w:w w:val="115"/>
          <w:sz w:val="28"/>
          <w:szCs w:val="28"/>
          <w:u w:val="thick"/>
        </w:rPr>
        <w:t xml:space="preserve"> </w:t>
      </w:r>
      <w:r w:rsidR="009E784A" w:rsidRPr="00196997">
        <w:rPr>
          <w:rFonts w:ascii="Times New Roman" w:hAnsi="Times New Roman" w:cs="Times New Roman"/>
          <w:w w:val="115"/>
          <w:sz w:val="28"/>
          <w:szCs w:val="28"/>
          <w:u w:val="thick"/>
        </w:rPr>
        <w:t>3</w:t>
      </w:r>
      <w:r w:rsidR="00263789" w:rsidRPr="00196997">
        <w:rPr>
          <w:rFonts w:ascii="Times New Roman" w:hAnsi="Times New Roman" w:cs="Times New Roman"/>
          <w:w w:val="115"/>
          <w:sz w:val="28"/>
          <w:szCs w:val="28"/>
          <w:u w:val="thick"/>
        </w:rPr>
        <w:t xml:space="preserve"> </w:t>
      </w:r>
      <w:r w:rsidR="004E45B6" w:rsidRPr="0061539B">
        <w:rPr>
          <w:rFonts w:ascii="Times New Roman" w:hAnsi="Times New Roman" w:cs="Times New Roman"/>
          <w:w w:val="115"/>
          <w:sz w:val="48"/>
          <w:szCs w:val="48"/>
          <w:u w:val="thick"/>
        </w:rPr>
        <w:t>N</w:t>
      </w:r>
      <w:r w:rsidR="00B63C33">
        <w:rPr>
          <w:rFonts w:ascii="Times New Roman" w:hAnsi="Times New Roman" w:cs="Times New Roman"/>
          <w:w w:val="115"/>
          <w:sz w:val="48"/>
          <w:szCs w:val="48"/>
          <w:u w:val="thick"/>
        </w:rPr>
        <w:t>199</w:t>
      </w:r>
    </w:p>
    <w:p w14:paraId="7296C136" w14:textId="33B9E07C" w:rsidR="00CB798F" w:rsidRPr="004F5473" w:rsidRDefault="00CB798F">
      <w:pPr>
        <w:rPr>
          <w:b/>
          <w:sz w:val="20"/>
        </w:rPr>
      </w:pPr>
    </w:p>
    <w:p w14:paraId="1C7F2D41" w14:textId="3CA79274" w:rsidR="00CB798F" w:rsidRPr="004F5473" w:rsidRDefault="00CB798F">
      <w:pPr>
        <w:rPr>
          <w:b/>
          <w:sz w:val="20"/>
        </w:rPr>
      </w:pPr>
    </w:p>
    <w:p w14:paraId="55F7DB2C" w14:textId="25F357F6" w:rsidR="00CB798F" w:rsidRPr="004F5473" w:rsidRDefault="00E843CE">
      <w:pPr>
        <w:spacing w:before="3"/>
        <w:rPr>
          <w:b/>
          <w:sz w:val="23"/>
        </w:rPr>
      </w:pPr>
      <w:r w:rsidRPr="004F5473">
        <w:rPr>
          <w:noProof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0F500D15" wp14:editId="15EF335A">
                <wp:simplePos x="0" y="0"/>
                <wp:positionH relativeFrom="page">
                  <wp:posOffset>704850</wp:posOffset>
                </wp:positionH>
                <wp:positionV relativeFrom="paragraph">
                  <wp:posOffset>201930</wp:posOffset>
                </wp:positionV>
                <wp:extent cx="6155055" cy="971550"/>
                <wp:effectExtent l="0" t="0" r="17145" b="19050"/>
                <wp:wrapTopAndBottom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5055" cy="971550"/>
                        </a:xfrm>
                        <a:prstGeom prst="rect">
                          <a:avLst/>
                        </a:prstGeom>
                        <a:noFill/>
                        <a:ln w="975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B92F43C" w14:textId="7EDC6266" w:rsidR="00842C22" w:rsidRPr="00196997" w:rsidRDefault="00842C22" w:rsidP="00196997">
                            <w:pPr>
                              <w:spacing w:before="80" w:line="360" w:lineRule="auto"/>
                              <w:ind w:right="50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>ISO/IEC JTC 1/SC 29/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A</w:t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>G 3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MPEG 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Liaison and Communication</w:t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  <w:t>Convenorship: KATS (Korea, Republic of)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F500D1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5.5pt;margin-top:15.9pt;width:484.65pt;height:76.5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" filled="f" strokeweight=".27094mm">
                <v:textbox inset="0,0,0,0">
                  <w:txbxContent>
                    <w:p w14:paraId="0B92F43C" w14:textId="7EDC6266" w:rsidR="00842C22" w:rsidRPr="00196997" w:rsidRDefault="00842C22" w:rsidP="00196997">
                      <w:pPr>
                        <w:spacing w:before="80" w:line="360" w:lineRule="auto"/>
                        <w:ind w:right="50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196997">
                        <w:rPr>
                          <w:b/>
                          <w:sz w:val="28"/>
                          <w:szCs w:val="28"/>
                        </w:rPr>
                        <w:t>ISO/IEC JTC 1/SC 29/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A</w:t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>G 3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br/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MPEG 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Liaison and Communication</w:t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br/>
                        <w:t>Convenorship: KATS (Korea, Republic of)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0A0088B" w14:textId="77777777" w:rsidR="00CB798F" w:rsidRPr="004F5473" w:rsidRDefault="00CB798F">
      <w:pPr>
        <w:rPr>
          <w:b/>
          <w:sz w:val="20"/>
        </w:rPr>
      </w:pPr>
    </w:p>
    <w:p w14:paraId="36748301" w14:textId="77777777" w:rsidR="00CB798F" w:rsidRPr="004F5473" w:rsidRDefault="00CB798F">
      <w:pPr>
        <w:rPr>
          <w:b/>
          <w:sz w:val="21"/>
        </w:rPr>
      </w:pPr>
    </w:p>
    <w:p w14:paraId="2ED29448" w14:textId="439B0530" w:rsidR="00CB798F" w:rsidRPr="00980E7B" w:rsidRDefault="004E45B6">
      <w:pPr>
        <w:tabs>
          <w:tab w:val="left" w:pos="3099"/>
        </w:tabs>
        <w:spacing w:before="103"/>
        <w:ind w:left="104"/>
        <w:rPr>
          <w:rFonts w:ascii="Times New Roman" w:hAnsi="Times New Roman" w:cs="Times New Roman"/>
          <w:snapToGrid w:val="0"/>
          <w:sz w:val="24"/>
          <w:szCs w:val="24"/>
        </w:rPr>
      </w:pP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Document</w:t>
      </w:r>
      <w:r w:rsidRPr="00980E7B">
        <w:rPr>
          <w:rFonts w:ascii="Times New Roman" w:hAnsi="Times New Roman" w:cs="Times New Roman"/>
          <w:b/>
          <w:snapToGrid w:val="0"/>
          <w:spacing w:val="14"/>
          <w:sz w:val="24"/>
          <w:szCs w:val="24"/>
        </w:rPr>
        <w:t xml:space="preserve"> </w:t>
      </w: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type:</w:t>
      </w:r>
      <w:r w:rsidRPr="00980E7B">
        <w:rPr>
          <w:rFonts w:ascii="Times New Roman" w:hAnsi="Times New Roman" w:cs="Times New Roman"/>
          <w:snapToGrid w:val="0"/>
          <w:sz w:val="24"/>
          <w:szCs w:val="24"/>
        </w:rPr>
        <w:tab/>
      </w:r>
      <w:r w:rsidR="00385C5D" w:rsidRPr="00980E7B">
        <w:rPr>
          <w:rFonts w:ascii="Times New Roman" w:hAnsi="Times New Roman" w:cs="Times New Roman"/>
          <w:snapToGrid w:val="0"/>
          <w:sz w:val="24"/>
          <w:szCs w:val="24"/>
        </w:rPr>
        <w:t>Output Document</w:t>
      </w:r>
    </w:p>
    <w:p w14:paraId="5F8F5C9B" w14:textId="77777777" w:rsidR="00CB798F" w:rsidRPr="00980E7B" w:rsidRDefault="00CB798F">
      <w:pPr>
        <w:spacing w:before="1"/>
        <w:rPr>
          <w:rFonts w:ascii="Times New Roman" w:hAnsi="Times New Roman" w:cs="Times New Roman"/>
          <w:snapToGrid w:val="0"/>
          <w:sz w:val="24"/>
          <w:szCs w:val="24"/>
        </w:rPr>
      </w:pPr>
    </w:p>
    <w:p w14:paraId="19E086F8" w14:textId="3DF83AAB" w:rsidR="00CB798F" w:rsidRPr="00980E7B" w:rsidRDefault="004E45B6">
      <w:pPr>
        <w:pStyle w:val="a3"/>
        <w:tabs>
          <w:tab w:val="left" w:pos="3099"/>
        </w:tabs>
        <w:spacing w:line="254" w:lineRule="auto"/>
        <w:ind w:left="3099" w:right="214" w:hanging="2996"/>
        <w:rPr>
          <w:rFonts w:ascii="Times New Roman" w:hAnsi="Times New Roman" w:cs="Times New Roman"/>
          <w:snapToGrid w:val="0"/>
        </w:rPr>
      </w:pPr>
      <w:r w:rsidRPr="00980E7B">
        <w:rPr>
          <w:rFonts w:ascii="Times New Roman" w:hAnsi="Times New Roman" w:cs="Times New Roman"/>
          <w:b/>
          <w:snapToGrid w:val="0"/>
        </w:rPr>
        <w:t>Title:</w:t>
      </w:r>
      <w:r w:rsidRPr="00980E7B">
        <w:rPr>
          <w:rFonts w:ascii="Times New Roman" w:hAnsi="Times New Roman" w:cs="Times New Roman"/>
          <w:snapToGrid w:val="0"/>
        </w:rPr>
        <w:tab/>
      </w:r>
      <w:r w:rsidR="0038305D" w:rsidRPr="0038305D">
        <w:rPr>
          <w:rFonts w:ascii="Times New Roman" w:hAnsi="Times New Roman" w:cs="Times New Roman"/>
          <w:snapToGrid w:val="0"/>
        </w:rPr>
        <w:t>Assets of Communication</w:t>
      </w:r>
    </w:p>
    <w:p w14:paraId="55A697B5" w14:textId="77777777" w:rsidR="00CB798F" w:rsidRPr="00980E7B" w:rsidRDefault="00CB798F">
      <w:pPr>
        <w:spacing w:before="6"/>
        <w:rPr>
          <w:rFonts w:ascii="Times New Roman" w:hAnsi="Times New Roman" w:cs="Times New Roman"/>
          <w:snapToGrid w:val="0"/>
          <w:sz w:val="24"/>
          <w:szCs w:val="24"/>
        </w:rPr>
      </w:pPr>
    </w:p>
    <w:p w14:paraId="5C1A346D" w14:textId="189819F4" w:rsidR="00FF2653" w:rsidRPr="00980E7B" w:rsidRDefault="00FF2653" w:rsidP="00FF2653">
      <w:pPr>
        <w:pStyle w:val="a3"/>
        <w:tabs>
          <w:tab w:val="left" w:pos="3099"/>
        </w:tabs>
        <w:spacing w:line="254" w:lineRule="auto"/>
        <w:ind w:left="3099" w:right="214" w:hanging="2996"/>
        <w:rPr>
          <w:rFonts w:ascii="Times New Roman" w:hAnsi="Times New Roman" w:cs="Times New Roman"/>
          <w:snapToGrid w:val="0"/>
        </w:rPr>
      </w:pPr>
      <w:r w:rsidRPr="00980E7B">
        <w:rPr>
          <w:rFonts w:ascii="Times New Roman" w:hAnsi="Times New Roman" w:cs="Times New Roman"/>
          <w:b/>
          <w:snapToGrid w:val="0"/>
        </w:rPr>
        <w:t>Status:</w:t>
      </w:r>
      <w:r w:rsidRPr="00980E7B">
        <w:rPr>
          <w:rFonts w:ascii="Times New Roman" w:hAnsi="Times New Roman" w:cs="Times New Roman"/>
          <w:snapToGrid w:val="0"/>
        </w:rPr>
        <w:tab/>
      </w:r>
      <w:r w:rsidR="00385C5D" w:rsidRPr="00980E7B">
        <w:rPr>
          <w:rFonts w:ascii="Times New Roman" w:hAnsi="Times New Roman" w:cs="Times New Roman"/>
          <w:snapToGrid w:val="0"/>
        </w:rPr>
        <w:t>Approved</w:t>
      </w:r>
    </w:p>
    <w:p w14:paraId="030AD9B9" w14:textId="77777777" w:rsidR="00FF2653" w:rsidRPr="00980E7B" w:rsidRDefault="00FF2653">
      <w:pPr>
        <w:tabs>
          <w:tab w:val="left" w:pos="3099"/>
        </w:tabs>
        <w:ind w:left="104"/>
        <w:rPr>
          <w:rFonts w:ascii="Times New Roman" w:hAnsi="Times New Roman" w:cs="Times New Roman"/>
          <w:snapToGrid w:val="0"/>
          <w:sz w:val="24"/>
          <w:szCs w:val="24"/>
        </w:rPr>
      </w:pPr>
    </w:p>
    <w:p w14:paraId="1718C661" w14:textId="7DEF2784" w:rsidR="00CB798F" w:rsidRPr="00980E7B" w:rsidRDefault="004E45B6">
      <w:pPr>
        <w:tabs>
          <w:tab w:val="left" w:pos="3099"/>
        </w:tabs>
        <w:ind w:left="104"/>
        <w:rPr>
          <w:rFonts w:ascii="Times New Roman" w:hAnsi="Times New Roman" w:cs="Times New Roman"/>
          <w:snapToGrid w:val="0"/>
          <w:sz w:val="24"/>
          <w:szCs w:val="24"/>
        </w:rPr>
      </w:pP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Date</w:t>
      </w:r>
      <w:r w:rsidRPr="00980E7B">
        <w:rPr>
          <w:rFonts w:ascii="Times New Roman" w:hAnsi="Times New Roman" w:cs="Times New Roman"/>
          <w:b/>
          <w:snapToGrid w:val="0"/>
          <w:spacing w:val="-16"/>
          <w:sz w:val="24"/>
          <w:szCs w:val="24"/>
        </w:rPr>
        <w:t xml:space="preserve"> </w:t>
      </w: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of</w:t>
      </w:r>
      <w:r w:rsidRPr="00980E7B">
        <w:rPr>
          <w:rFonts w:ascii="Times New Roman" w:hAnsi="Times New Roman" w:cs="Times New Roman"/>
          <w:b/>
          <w:snapToGrid w:val="0"/>
          <w:spacing w:val="-16"/>
          <w:sz w:val="24"/>
          <w:szCs w:val="24"/>
        </w:rPr>
        <w:t xml:space="preserve"> </w:t>
      </w: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document:</w:t>
      </w:r>
      <w:r w:rsidRPr="00980E7B">
        <w:rPr>
          <w:rFonts w:ascii="Times New Roman" w:hAnsi="Times New Roman" w:cs="Times New Roman"/>
          <w:snapToGrid w:val="0"/>
          <w:sz w:val="24"/>
          <w:szCs w:val="24"/>
        </w:rPr>
        <w:tab/>
        <w:t>202</w:t>
      </w:r>
      <w:r w:rsidR="00F73E91">
        <w:rPr>
          <w:rFonts w:ascii="Times New Roman" w:hAnsi="Times New Roman" w:cs="Times New Roman"/>
          <w:snapToGrid w:val="0"/>
          <w:sz w:val="24"/>
          <w:szCs w:val="24"/>
        </w:rPr>
        <w:t>5</w:t>
      </w:r>
      <w:r w:rsidRPr="00980E7B">
        <w:rPr>
          <w:rFonts w:ascii="Times New Roman" w:hAnsi="Times New Roman" w:cs="Times New Roman"/>
          <w:snapToGrid w:val="0"/>
          <w:sz w:val="24"/>
          <w:szCs w:val="24"/>
        </w:rPr>
        <w:t>-</w:t>
      </w:r>
      <w:r w:rsidR="00F73E91">
        <w:rPr>
          <w:rFonts w:ascii="Times New Roman" w:hAnsi="Times New Roman" w:cs="Times New Roman"/>
          <w:snapToGrid w:val="0"/>
          <w:sz w:val="24"/>
          <w:szCs w:val="24"/>
        </w:rPr>
        <w:t>0</w:t>
      </w:r>
      <w:r w:rsidR="00A61665">
        <w:rPr>
          <w:rFonts w:ascii="Times New Roman" w:hAnsi="Times New Roman" w:cs="Times New Roman"/>
          <w:snapToGrid w:val="0"/>
          <w:sz w:val="24"/>
          <w:szCs w:val="24"/>
        </w:rPr>
        <w:t>4</w:t>
      </w:r>
      <w:r w:rsidRPr="00980E7B">
        <w:rPr>
          <w:rFonts w:ascii="Times New Roman" w:hAnsi="Times New Roman" w:cs="Times New Roman"/>
          <w:snapToGrid w:val="0"/>
          <w:sz w:val="24"/>
          <w:szCs w:val="24"/>
        </w:rPr>
        <w:t>-</w:t>
      </w:r>
      <w:r w:rsidR="00A61665">
        <w:rPr>
          <w:rFonts w:ascii="Times New Roman" w:hAnsi="Times New Roman" w:cs="Times New Roman"/>
          <w:snapToGrid w:val="0"/>
          <w:sz w:val="24"/>
          <w:szCs w:val="24"/>
        </w:rPr>
        <w:t>0</w:t>
      </w:r>
      <w:r w:rsidR="00F73E91">
        <w:rPr>
          <w:rFonts w:ascii="Times New Roman" w:hAnsi="Times New Roman" w:cs="Times New Roman"/>
          <w:snapToGrid w:val="0"/>
          <w:sz w:val="24"/>
          <w:szCs w:val="24"/>
        </w:rPr>
        <w:t>4</w:t>
      </w:r>
    </w:p>
    <w:p w14:paraId="2C7F288B" w14:textId="77777777" w:rsidR="00CB798F" w:rsidRPr="00980E7B" w:rsidRDefault="00CB798F">
      <w:pPr>
        <w:spacing w:before="1"/>
        <w:rPr>
          <w:rFonts w:ascii="Times New Roman" w:hAnsi="Times New Roman" w:cs="Times New Roman"/>
          <w:snapToGrid w:val="0"/>
          <w:sz w:val="24"/>
          <w:szCs w:val="24"/>
        </w:rPr>
      </w:pPr>
    </w:p>
    <w:p w14:paraId="254323E8" w14:textId="659DC227" w:rsidR="00CB798F" w:rsidRPr="00980E7B" w:rsidRDefault="004E45B6">
      <w:pPr>
        <w:tabs>
          <w:tab w:val="left" w:pos="3099"/>
        </w:tabs>
        <w:ind w:left="104"/>
        <w:rPr>
          <w:rFonts w:ascii="Times New Roman" w:hAnsi="Times New Roman" w:cs="Times New Roman"/>
          <w:snapToGrid w:val="0"/>
          <w:sz w:val="24"/>
          <w:szCs w:val="24"/>
        </w:rPr>
      </w:pP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Source:</w:t>
      </w:r>
      <w:r w:rsidRPr="00980E7B">
        <w:rPr>
          <w:rFonts w:ascii="Times New Roman" w:hAnsi="Times New Roman" w:cs="Times New Roman"/>
          <w:snapToGrid w:val="0"/>
          <w:sz w:val="24"/>
          <w:szCs w:val="24"/>
        </w:rPr>
        <w:tab/>
        <w:t>ISO/IEC JTC 1/SC 29/</w:t>
      </w:r>
      <w:r w:rsidR="00B07B30">
        <w:rPr>
          <w:rFonts w:ascii="Times New Roman" w:hAnsi="Times New Roman" w:cs="Times New Roman"/>
          <w:snapToGrid w:val="0"/>
          <w:sz w:val="24"/>
          <w:szCs w:val="24"/>
        </w:rPr>
        <w:t>A</w:t>
      </w:r>
      <w:r w:rsidRPr="00980E7B">
        <w:rPr>
          <w:rFonts w:ascii="Times New Roman" w:hAnsi="Times New Roman" w:cs="Times New Roman"/>
          <w:snapToGrid w:val="0"/>
          <w:sz w:val="24"/>
          <w:szCs w:val="24"/>
        </w:rPr>
        <w:t>G</w:t>
      </w:r>
      <w:r w:rsidRPr="00980E7B">
        <w:rPr>
          <w:rFonts w:ascii="Times New Roman" w:hAnsi="Times New Roman" w:cs="Times New Roman"/>
          <w:snapToGrid w:val="0"/>
          <w:spacing w:val="4"/>
          <w:sz w:val="24"/>
          <w:szCs w:val="24"/>
        </w:rPr>
        <w:t xml:space="preserve"> </w:t>
      </w:r>
      <w:r w:rsidR="000C78E6" w:rsidRPr="00980E7B">
        <w:rPr>
          <w:rFonts w:ascii="Times New Roman" w:hAnsi="Times New Roman" w:cs="Times New Roman"/>
          <w:snapToGrid w:val="0"/>
          <w:sz w:val="24"/>
          <w:szCs w:val="24"/>
        </w:rPr>
        <w:t>3</w:t>
      </w:r>
    </w:p>
    <w:p w14:paraId="1BC532BB" w14:textId="77777777" w:rsidR="00CB798F" w:rsidRPr="00980E7B" w:rsidRDefault="00CB798F">
      <w:pPr>
        <w:spacing w:before="1"/>
        <w:rPr>
          <w:rFonts w:ascii="Times New Roman" w:hAnsi="Times New Roman" w:cs="Times New Roman"/>
          <w:snapToGrid w:val="0"/>
          <w:sz w:val="24"/>
          <w:szCs w:val="24"/>
        </w:rPr>
      </w:pPr>
    </w:p>
    <w:p w14:paraId="7737F34B" w14:textId="411D866B" w:rsidR="00CB798F" w:rsidRPr="00980E7B" w:rsidRDefault="004E45B6">
      <w:pPr>
        <w:pStyle w:val="1"/>
        <w:tabs>
          <w:tab w:val="left" w:pos="3099"/>
        </w:tabs>
        <w:rPr>
          <w:rFonts w:ascii="Times New Roman" w:hAnsi="Times New Roman" w:cs="Times New Roman"/>
          <w:b w:val="0"/>
          <w:snapToGrid w:val="0"/>
        </w:rPr>
      </w:pPr>
      <w:r w:rsidRPr="00980E7B">
        <w:rPr>
          <w:rFonts w:ascii="Times New Roman" w:hAnsi="Times New Roman" w:cs="Times New Roman"/>
          <w:snapToGrid w:val="0"/>
        </w:rPr>
        <w:t>Expected</w:t>
      </w:r>
      <w:r w:rsidRPr="00980E7B">
        <w:rPr>
          <w:rFonts w:ascii="Times New Roman" w:hAnsi="Times New Roman" w:cs="Times New Roman"/>
          <w:snapToGrid w:val="0"/>
          <w:spacing w:val="42"/>
        </w:rPr>
        <w:t xml:space="preserve"> </w:t>
      </w:r>
      <w:r w:rsidRPr="00980E7B">
        <w:rPr>
          <w:rFonts w:ascii="Times New Roman" w:hAnsi="Times New Roman" w:cs="Times New Roman"/>
          <w:snapToGrid w:val="0"/>
        </w:rPr>
        <w:t>action:</w:t>
      </w:r>
      <w:r w:rsidRPr="00980E7B">
        <w:rPr>
          <w:rFonts w:ascii="Times New Roman" w:hAnsi="Times New Roman" w:cs="Times New Roman"/>
          <w:b w:val="0"/>
          <w:snapToGrid w:val="0"/>
        </w:rPr>
        <w:tab/>
      </w:r>
      <w:r w:rsidR="00954B0D" w:rsidRPr="00980E7B">
        <w:rPr>
          <w:rFonts w:ascii="Times New Roman" w:hAnsi="Times New Roman" w:cs="Times New Roman"/>
          <w:b w:val="0"/>
          <w:snapToGrid w:val="0"/>
        </w:rPr>
        <w:t>None</w:t>
      </w:r>
    </w:p>
    <w:p w14:paraId="2FD5E462" w14:textId="77777777" w:rsidR="00F419DA" w:rsidRPr="00980E7B" w:rsidRDefault="00F419DA" w:rsidP="00F419DA">
      <w:pPr>
        <w:spacing w:before="1"/>
        <w:rPr>
          <w:rFonts w:ascii="Times New Roman" w:hAnsi="Times New Roman" w:cs="Times New Roman"/>
          <w:snapToGrid w:val="0"/>
          <w:sz w:val="24"/>
          <w:szCs w:val="24"/>
        </w:rPr>
      </w:pPr>
    </w:p>
    <w:p w14:paraId="3B221D05" w14:textId="3D38A737" w:rsidR="00F419DA" w:rsidRPr="00980E7B" w:rsidRDefault="00F419DA" w:rsidP="00F419DA">
      <w:pPr>
        <w:pStyle w:val="1"/>
        <w:tabs>
          <w:tab w:val="left" w:pos="3099"/>
        </w:tabs>
        <w:rPr>
          <w:rFonts w:ascii="Times New Roman" w:hAnsi="Times New Roman" w:cs="Times New Roman"/>
          <w:b w:val="0"/>
          <w:snapToGrid w:val="0"/>
        </w:rPr>
      </w:pPr>
      <w:r w:rsidRPr="00980E7B">
        <w:rPr>
          <w:rFonts w:ascii="Times New Roman" w:hAnsi="Times New Roman" w:cs="Times New Roman"/>
          <w:snapToGrid w:val="0"/>
        </w:rPr>
        <w:t>Action due date:</w:t>
      </w:r>
      <w:r w:rsidRPr="00980E7B">
        <w:rPr>
          <w:rFonts w:ascii="Times New Roman" w:hAnsi="Times New Roman" w:cs="Times New Roman"/>
          <w:b w:val="0"/>
          <w:snapToGrid w:val="0"/>
        </w:rPr>
        <w:tab/>
        <w:t>None</w:t>
      </w:r>
    </w:p>
    <w:p w14:paraId="3BA761F0" w14:textId="77777777" w:rsidR="00F419DA" w:rsidRPr="00980E7B" w:rsidRDefault="00F419DA" w:rsidP="00F419DA">
      <w:pPr>
        <w:spacing w:before="1"/>
        <w:rPr>
          <w:rFonts w:ascii="Times New Roman" w:hAnsi="Times New Roman" w:cs="Times New Roman"/>
          <w:snapToGrid w:val="0"/>
          <w:sz w:val="24"/>
          <w:szCs w:val="24"/>
        </w:rPr>
      </w:pPr>
    </w:p>
    <w:p w14:paraId="6AB1DF60" w14:textId="6BA73790" w:rsidR="00CB798F" w:rsidRPr="00980E7B" w:rsidRDefault="004E45B6">
      <w:pPr>
        <w:tabs>
          <w:tab w:val="left" w:pos="3099"/>
        </w:tabs>
        <w:ind w:left="104"/>
        <w:rPr>
          <w:rFonts w:ascii="Times New Roman" w:hAnsi="Times New Roman" w:cs="Times New Roman"/>
          <w:snapToGrid w:val="0"/>
          <w:sz w:val="24"/>
          <w:szCs w:val="24"/>
          <w:lang w:eastAsia="ko-KR"/>
        </w:rPr>
      </w:pP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No.</w:t>
      </w:r>
      <w:r w:rsidRPr="00980E7B">
        <w:rPr>
          <w:rFonts w:ascii="Times New Roman" w:hAnsi="Times New Roman" w:cs="Times New Roman"/>
          <w:b/>
          <w:snapToGrid w:val="0"/>
          <w:spacing w:val="5"/>
          <w:sz w:val="24"/>
          <w:szCs w:val="24"/>
        </w:rPr>
        <w:t xml:space="preserve"> </w:t>
      </w: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of</w:t>
      </w:r>
      <w:r w:rsidRPr="00980E7B">
        <w:rPr>
          <w:rFonts w:ascii="Times New Roman" w:hAnsi="Times New Roman" w:cs="Times New Roman"/>
          <w:b/>
          <w:snapToGrid w:val="0"/>
          <w:spacing w:val="6"/>
          <w:sz w:val="24"/>
          <w:szCs w:val="24"/>
        </w:rPr>
        <w:t xml:space="preserve"> </w:t>
      </w: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pages:</w:t>
      </w:r>
      <w:r w:rsidRPr="00980E7B">
        <w:rPr>
          <w:rFonts w:ascii="Times New Roman" w:hAnsi="Times New Roman" w:cs="Times New Roman"/>
          <w:snapToGrid w:val="0"/>
          <w:sz w:val="24"/>
          <w:szCs w:val="24"/>
        </w:rPr>
        <w:tab/>
      </w:r>
      <w:r w:rsidR="0038305D" w:rsidRPr="00BD60B6">
        <w:rPr>
          <w:rFonts w:ascii="Times New Roman" w:hAnsi="Times New Roman" w:cs="Times New Roman"/>
          <w:snapToGrid w:val="0"/>
          <w:sz w:val="24"/>
          <w:szCs w:val="24"/>
        </w:rPr>
        <w:t>6</w:t>
      </w:r>
      <w:r w:rsidRPr="00BD60B6">
        <w:rPr>
          <w:rFonts w:ascii="Times New Roman" w:hAnsi="Times New Roman" w:cs="Times New Roman"/>
          <w:snapToGrid w:val="0"/>
          <w:sz w:val="24"/>
          <w:szCs w:val="24"/>
        </w:rPr>
        <w:t xml:space="preserve"> (with</w:t>
      </w:r>
      <w:r w:rsidR="00C96097" w:rsidRPr="00BD60B6">
        <w:rPr>
          <w:rFonts w:ascii="Times New Roman" w:hAnsi="Times New Roman" w:cs="Times New Roman"/>
          <w:snapToGrid w:val="0"/>
          <w:sz w:val="24"/>
          <w:szCs w:val="24"/>
        </w:rPr>
        <w:t>out</w:t>
      </w:r>
      <w:r w:rsidRPr="00BD60B6">
        <w:rPr>
          <w:rFonts w:ascii="Times New Roman" w:hAnsi="Times New Roman" w:cs="Times New Roman"/>
          <w:snapToGrid w:val="0"/>
          <w:sz w:val="24"/>
          <w:szCs w:val="24"/>
        </w:rPr>
        <w:t xml:space="preserve"> cover</w:t>
      </w:r>
      <w:r w:rsidRPr="00BD60B6">
        <w:rPr>
          <w:rFonts w:ascii="Times New Roman" w:hAnsi="Times New Roman" w:cs="Times New Roman"/>
          <w:snapToGrid w:val="0"/>
          <w:spacing w:val="-10"/>
          <w:sz w:val="24"/>
          <w:szCs w:val="24"/>
        </w:rPr>
        <w:t xml:space="preserve"> </w:t>
      </w:r>
      <w:r w:rsidRPr="00BD60B6">
        <w:rPr>
          <w:rFonts w:ascii="Times New Roman" w:hAnsi="Times New Roman" w:cs="Times New Roman"/>
          <w:snapToGrid w:val="0"/>
          <w:sz w:val="24"/>
          <w:szCs w:val="24"/>
        </w:rPr>
        <w:t>page)</w:t>
      </w:r>
    </w:p>
    <w:p w14:paraId="44D3646E" w14:textId="77777777" w:rsidR="00CB798F" w:rsidRPr="00980E7B" w:rsidRDefault="00CB798F">
      <w:pPr>
        <w:spacing w:before="1"/>
        <w:rPr>
          <w:rFonts w:ascii="Times New Roman" w:hAnsi="Times New Roman" w:cs="Times New Roman"/>
          <w:snapToGrid w:val="0"/>
          <w:sz w:val="24"/>
          <w:szCs w:val="24"/>
        </w:rPr>
      </w:pPr>
    </w:p>
    <w:p w14:paraId="60A86B64" w14:textId="02E2C51C" w:rsidR="00FF2653" w:rsidRPr="00980E7B" w:rsidRDefault="00FF2653" w:rsidP="00FF2653">
      <w:pPr>
        <w:tabs>
          <w:tab w:val="left" w:pos="3099"/>
        </w:tabs>
        <w:ind w:left="104"/>
        <w:rPr>
          <w:rFonts w:ascii="Times New Roman" w:hAnsi="Times New Roman" w:cs="Times New Roman"/>
          <w:snapToGrid w:val="0"/>
          <w:sz w:val="24"/>
          <w:szCs w:val="24"/>
        </w:rPr>
      </w:pP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Email</w:t>
      </w:r>
      <w:r w:rsidRPr="00980E7B">
        <w:rPr>
          <w:rFonts w:ascii="Times New Roman" w:hAnsi="Times New Roman" w:cs="Times New Roman"/>
          <w:b/>
          <w:snapToGrid w:val="0"/>
          <w:spacing w:val="5"/>
          <w:sz w:val="24"/>
          <w:szCs w:val="24"/>
        </w:rPr>
        <w:t xml:space="preserve"> </w:t>
      </w: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of</w:t>
      </w:r>
      <w:r w:rsidRPr="00980E7B">
        <w:rPr>
          <w:rFonts w:ascii="Times New Roman" w:hAnsi="Times New Roman" w:cs="Times New Roman"/>
          <w:b/>
          <w:snapToGrid w:val="0"/>
          <w:spacing w:val="6"/>
          <w:sz w:val="24"/>
          <w:szCs w:val="24"/>
        </w:rPr>
        <w:t xml:space="preserve"> </w:t>
      </w: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Convenor:</w:t>
      </w:r>
      <w:r w:rsidRPr="00980E7B">
        <w:rPr>
          <w:rFonts w:ascii="Times New Roman" w:hAnsi="Times New Roman" w:cs="Times New Roman"/>
          <w:snapToGrid w:val="0"/>
          <w:sz w:val="24"/>
          <w:szCs w:val="24"/>
        </w:rPr>
        <w:tab/>
      </w:r>
      <w:r w:rsidR="001B335E">
        <w:rPr>
          <w:rFonts w:ascii="Times New Roman" w:hAnsi="Times New Roman" w:cs="Times New Roman"/>
          <w:snapToGrid w:val="0"/>
          <w:sz w:val="24"/>
          <w:szCs w:val="24"/>
        </w:rPr>
        <w:t>kyuheonkim</w:t>
      </w:r>
      <w:r w:rsidRPr="00980E7B">
        <w:rPr>
          <w:rFonts w:ascii="Times New Roman" w:hAnsi="Times New Roman" w:cs="Times New Roman"/>
          <w:snapToGrid w:val="0"/>
          <w:sz w:val="24"/>
          <w:szCs w:val="24"/>
        </w:rPr>
        <w:t>@</w:t>
      </w:r>
      <w:r w:rsidR="001B335E">
        <w:rPr>
          <w:rFonts w:ascii="Times New Roman" w:hAnsi="Times New Roman" w:cs="Times New Roman"/>
          <w:snapToGrid w:val="0"/>
          <w:sz w:val="24"/>
          <w:szCs w:val="24"/>
        </w:rPr>
        <w:t>khu.ac.kr</w:t>
      </w:r>
    </w:p>
    <w:p w14:paraId="050B5CFC" w14:textId="77777777" w:rsidR="00CB798F" w:rsidRPr="00980E7B" w:rsidRDefault="00CB798F">
      <w:pPr>
        <w:spacing w:before="1"/>
        <w:rPr>
          <w:rFonts w:ascii="Times New Roman" w:hAnsi="Times New Roman" w:cs="Times New Roman"/>
          <w:snapToGrid w:val="0"/>
          <w:sz w:val="24"/>
          <w:szCs w:val="24"/>
        </w:rPr>
      </w:pPr>
    </w:p>
    <w:p w14:paraId="1FFAF59B" w14:textId="1232479B" w:rsidR="00CB798F" w:rsidRPr="00980E7B" w:rsidRDefault="004E45B6">
      <w:pPr>
        <w:tabs>
          <w:tab w:val="left" w:pos="3099"/>
        </w:tabs>
        <w:ind w:left="104"/>
        <w:rPr>
          <w:rFonts w:ascii="Times New Roman" w:hAnsi="Times New Roman" w:cs="Times New Roman"/>
          <w:snapToGrid w:val="0"/>
          <w:color w:val="0000EE"/>
          <w:sz w:val="24"/>
          <w:szCs w:val="24"/>
          <w:u w:color="0000EE"/>
        </w:rPr>
      </w:pP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Committee</w:t>
      </w:r>
      <w:r w:rsidRPr="00980E7B">
        <w:rPr>
          <w:rFonts w:ascii="Times New Roman" w:hAnsi="Times New Roman" w:cs="Times New Roman"/>
          <w:b/>
          <w:snapToGrid w:val="0"/>
          <w:spacing w:val="-6"/>
          <w:sz w:val="24"/>
          <w:szCs w:val="24"/>
        </w:rPr>
        <w:t xml:space="preserve"> </w:t>
      </w: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URL:</w:t>
      </w:r>
      <w:r w:rsidRPr="00980E7B">
        <w:rPr>
          <w:rFonts w:ascii="Times New Roman" w:hAnsi="Times New Roman" w:cs="Times New Roman"/>
          <w:snapToGrid w:val="0"/>
          <w:sz w:val="24"/>
          <w:szCs w:val="24"/>
        </w:rPr>
        <w:tab/>
      </w:r>
      <w:hyperlink r:id="rId8" w:history="1">
        <w:r w:rsidR="001B335E" w:rsidRPr="00C03459">
          <w:rPr>
            <w:rStyle w:val="a6"/>
            <w:rFonts w:ascii="Times New Roman" w:hAnsi="Times New Roman" w:cs="Times New Roman"/>
            <w:snapToGrid w:val="0"/>
            <w:sz w:val="24"/>
            <w:szCs w:val="24"/>
          </w:rPr>
          <w:t>https://isotc.iso.org/livelink/livelink/open/jtc1sc29ag3</w:t>
        </w:r>
      </w:hyperlink>
    </w:p>
    <w:p w14:paraId="2FB50602" w14:textId="4EB45278" w:rsidR="00F03F9B" w:rsidRPr="00196997" w:rsidRDefault="00F03F9B">
      <w:pPr>
        <w:tabs>
          <w:tab w:val="left" w:pos="3099"/>
        </w:tabs>
        <w:ind w:left="104"/>
        <w:rPr>
          <w:rFonts w:ascii="Times New Roman" w:hAnsi="Times New Roman" w:cs="Times New Roman"/>
          <w:color w:val="0000EE"/>
          <w:w w:val="120"/>
          <w:sz w:val="24"/>
          <w:szCs w:val="24"/>
          <w:u w:val="single" w:color="0000EE"/>
        </w:rPr>
      </w:pPr>
    </w:p>
    <w:p w14:paraId="64EE64D4" w14:textId="289F019E" w:rsidR="00F03F9B" w:rsidRPr="004F5473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</w:rPr>
      </w:pPr>
    </w:p>
    <w:p w14:paraId="770DD3C0" w14:textId="68816648" w:rsidR="00F03F9B" w:rsidRPr="004F5473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</w:rPr>
      </w:pPr>
    </w:p>
    <w:p w14:paraId="71F3EE19" w14:textId="77777777" w:rsidR="00F03F9B" w:rsidRPr="004F5473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</w:rPr>
        <w:sectPr w:rsidR="00F03F9B" w:rsidRPr="004F5473" w:rsidSect="008F2557">
          <w:type w:val="continuous"/>
          <w:pgSz w:w="11900" w:h="16840"/>
          <w:pgMar w:top="540" w:right="980" w:bottom="280" w:left="1000" w:header="720" w:footer="720" w:gutter="0"/>
          <w:cols w:space="720"/>
        </w:sectPr>
      </w:pPr>
    </w:p>
    <w:p w14:paraId="5D542300" w14:textId="30A58F6B" w:rsidR="00385C5D" w:rsidRPr="003226C8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lastRenderedPageBreak/>
        <w:t>INTERNATIONAL ORGANI</w:t>
      </w:r>
      <w:r w:rsidR="00954B0D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Z</w:t>
      </w:r>
      <w:r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ATION FOR STANDARDI</w:t>
      </w:r>
      <w:r w:rsidR="00954B0D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Z</w:t>
      </w:r>
      <w:r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ATION</w:t>
      </w:r>
    </w:p>
    <w:p w14:paraId="7FCF95DB" w14:textId="77777777" w:rsidR="00385C5D" w:rsidRPr="003226C8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ORGANISATION INTERNATIONALE DE NORMALISATION</w:t>
      </w:r>
    </w:p>
    <w:p w14:paraId="0D92B76F" w14:textId="79A58F26" w:rsidR="00385C5D" w:rsidRPr="003226C8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ISO/IEC JTC 1/SC 29/</w:t>
      </w:r>
      <w:r w:rsidR="001B335E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A</w:t>
      </w:r>
      <w:r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G 3</w:t>
      </w:r>
      <w:r w:rsidR="00EF2D59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 MPEG </w:t>
      </w:r>
      <w:r w:rsidR="001B335E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LIAISON AND COMMUNICATION</w:t>
      </w:r>
    </w:p>
    <w:p w14:paraId="5093E541" w14:textId="77777777" w:rsidR="00385C5D" w:rsidRPr="003226C8" w:rsidRDefault="00385C5D" w:rsidP="00385C5D">
      <w:pPr>
        <w:rPr>
          <w:rFonts w:ascii="Times New Roman" w:hAnsi="Times New Roman" w:cs="Times New Roman"/>
          <w:lang w:val="en-GB"/>
        </w:rPr>
      </w:pPr>
    </w:p>
    <w:p w14:paraId="54CED6D6" w14:textId="739A46F5" w:rsidR="00385C5D" w:rsidRPr="003226C8" w:rsidRDefault="00385C5D" w:rsidP="00385C5D">
      <w:pPr>
        <w:widowControl/>
        <w:jc w:val="right"/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</w:pPr>
      <w:r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ISO/IEC JTC 1/SC 29/</w:t>
      </w:r>
      <w:r w:rsidR="001B335E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A</w:t>
      </w:r>
      <w:r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G 3 </w:t>
      </w:r>
      <w:r w:rsidRPr="0061539B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t>N</w:t>
      </w:r>
      <w:r w:rsidR="00B63C33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t>199</w:t>
      </w:r>
      <w:r w:rsidRPr="0061539B">
        <w:rPr>
          <w:rFonts w:ascii="Times New Roman" w:hAnsi="Times New Roman" w:cs="Times New Roman"/>
          <w:lang w:val="en-GB"/>
        </w:rPr>
        <w:t xml:space="preserve"> </w:t>
      </w:r>
    </w:p>
    <w:p w14:paraId="1E14C2FC" w14:textId="00A10D3C" w:rsidR="00385C5D" w:rsidRDefault="00A61665" w:rsidP="00385C5D">
      <w:pPr>
        <w:widowControl/>
        <w:jc w:val="right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Online</w:t>
      </w:r>
      <w:r w:rsidR="00B75C6F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.</w:t>
      </w:r>
      <w:r w:rsidR="00385C5D"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 </w:t>
      </w:r>
      <w:r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April</w:t>
      </w:r>
      <w:r w:rsidR="00286349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 </w:t>
      </w:r>
      <w:r w:rsidR="00385C5D"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202</w:t>
      </w:r>
      <w:r w:rsidR="00F73E91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5</w:t>
      </w:r>
    </w:p>
    <w:p w14:paraId="598EA055" w14:textId="4FA9CD92" w:rsidR="00954B0D" w:rsidRDefault="00954B0D" w:rsidP="00385C5D">
      <w:pPr>
        <w:widowControl/>
        <w:jc w:val="right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</w:p>
    <w:p w14:paraId="40403B12" w14:textId="77777777" w:rsidR="00954B0D" w:rsidRPr="003226C8" w:rsidRDefault="00954B0D" w:rsidP="00385C5D">
      <w:pPr>
        <w:widowControl/>
        <w:jc w:val="right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</w:p>
    <w:tbl>
      <w:tblPr>
        <w:tblW w:w="10169" w:type="dxa"/>
        <w:tblLook w:val="01E0" w:firstRow="1" w:lastRow="1" w:firstColumn="1" w:lastColumn="1" w:noHBand="0" w:noVBand="0"/>
      </w:tblPr>
      <w:tblGrid>
        <w:gridCol w:w="1890"/>
        <w:gridCol w:w="8279"/>
      </w:tblGrid>
      <w:tr w:rsidR="00954B0D" w14:paraId="643E3AD1" w14:textId="77777777" w:rsidTr="00954B0D">
        <w:tc>
          <w:tcPr>
            <w:tcW w:w="1890" w:type="dxa"/>
            <w:hideMark/>
          </w:tcPr>
          <w:p w14:paraId="08C6B0FD" w14:textId="77777777" w:rsidR="00954B0D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Title</w:t>
            </w:r>
          </w:p>
        </w:tc>
        <w:tc>
          <w:tcPr>
            <w:tcW w:w="8279" w:type="dxa"/>
            <w:hideMark/>
          </w:tcPr>
          <w:p w14:paraId="498090C2" w14:textId="5F769FA4" w:rsidR="00954B0D" w:rsidRPr="00FE7D66" w:rsidRDefault="00FE7D66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7D66">
              <w:rPr>
                <w:rFonts w:ascii="Times New Roman" w:hAnsi="Times New Roman" w:cs="Times New Roman" w:hint="eastAsia"/>
                <w:b/>
                <w:sz w:val="24"/>
                <w:szCs w:val="24"/>
              </w:rPr>
              <w:t>A</w:t>
            </w:r>
            <w:r w:rsidRPr="00FE7D66">
              <w:rPr>
                <w:rFonts w:ascii="Times New Roman" w:hAnsi="Times New Roman" w:cs="Times New Roman"/>
                <w:b/>
                <w:sz w:val="24"/>
                <w:szCs w:val="24"/>
              </w:rPr>
              <w:t>ssets of Communication</w:t>
            </w:r>
          </w:p>
        </w:tc>
      </w:tr>
      <w:tr w:rsidR="00954B0D" w14:paraId="4B5EB911" w14:textId="77777777" w:rsidTr="00954B0D">
        <w:tc>
          <w:tcPr>
            <w:tcW w:w="1890" w:type="dxa"/>
            <w:hideMark/>
          </w:tcPr>
          <w:p w14:paraId="47775072" w14:textId="77777777" w:rsidR="00954B0D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Source</w:t>
            </w:r>
          </w:p>
        </w:tc>
        <w:tc>
          <w:tcPr>
            <w:tcW w:w="8279" w:type="dxa"/>
            <w:hideMark/>
          </w:tcPr>
          <w:p w14:paraId="47560DDD" w14:textId="0F4CD1A3" w:rsidR="00954B0D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MPEG </w:t>
            </w:r>
            <w:r w:rsidR="001B335E">
              <w:rPr>
                <w:rFonts w:ascii="Times New Roman" w:hAnsi="Times New Roman" w:cs="Times New Roman"/>
                <w:b/>
                <w:sz w:val="24"/>
                <w:szCs w:val="24"/>
              </w:rPr>
              <w:t>Liaison and Communication</w:t>
            </w:r>
          </w:p>
        </w:tc>
      </w:tr>
      <w:tr w:rsidR="00954B0D" w14:paraId="2460E6B8" w14:textId="77777777" w:rsidTr="00954B0D">
        <w:tc>
          <w:tcPr>
            <w:tcW w:w="1890" w:type="dxa"/>
            <w:hideMark/>
          </w:tcPr>
          <w:p w14:paraId="0BEE9C98" w14:textId="77777777" w:rsidR="00954B0D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Status</w:t>
            </w:r>
          </w:p>
        </w:tc>
        <w:tc>
          <w:tcPr>
            <w:tcW w:w="8279" w:type="dxa"/>
            <w:hideMark/>
          </w:tcPr>
          <w:p w14:paraId="5BFA1768" w14:textId="77777777" w:rsidR="00954B0D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Approved</w:t>
            </w:r>
            <w:proofErr w:type="spellEnd"/>
          </w:p>
        </w:tc>
      </w:tr>
      <w:tr w:rsidR="00954B0D" w14:paraId="21EE3B70" w14:textId="77777777" w:rsidTr="00954B0D">
        <w:tc>
          <w:tcPr>
            <w:tcW w:w="1890" w:type="dxa"/>
            <w:hideMark/>
          </w:tcPr>
          <w:p w14:paraId="05DB2EE2" w14:textId="77777777" w:rsidR="00954B0D" w:rsidRDefault="00954B0D" w:rsidP="00842C22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Serial Number</w:t>
            </w:r>
          </w:p>
        </w:tc>
        <w:tc>
          <w:tcPr>
            <w:tcW w:w="8279" w:type="dxa"/>
            <w:hideMark/>
          </w:tcPr>
          <w:p w14:paraId="44A25045" w14:textId="77C6D1A6" w:rsidR="00954B0D" w:rsidRPr="00B63C33" w:rsidRDefault="00B63C33" w:rsidP="00842C22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fr-FR" w:eastAsia="ko-KR"/>
              </w:rPr>
            </w:pPr>
            <w:r w:rsidRPr="00B63C33">
              <w:rPr>
                <w:rFonts w:ascii="Times New Roman" w:hAnsi="Times New Roman" w:cs="Times New Roman"/>
                <w:b/>
                <w:sz w:val="24"/>
                <w:szCs w:val="24"/>
                <w:lang w:val="fr-FR" w:eastAsia="ko-KR"/>
              </w:rPr>
              <w:t>25195</w:t>
            </w:r>
          </w:p>
        </w:tc>
      </w:tr>
    </w:tbl>
    <w:p w14:paraId="0F0DC0D2" w14:textId="0F80F152" w:rsidR="00FF2653" w:rsidRDefault="00FF2653" w:rsidP="0018563E">
      <w:pPr>
        <w:rPr>
          <w:rFonts w:ascii="Times New Roman" w:hAnsi="Times New Roman" w:cs="Times New Roman"/>
          <w:sz w:val="24"/>
        </w:rPr>
      </w:pPr>
    </w:p>
    <w:p w14:paraId="541CF8CF" w14:textId="77777777" w:rsidR="00FE7D66" w:rsidRDefault="00FE7D66" w:rsidP="00FE7D66">
      <w:pPr>
        <w:ind w:left="1440" w:hanging="1440"/>
        <w:rPr>
          <w:ins w:id="0" w:author="Seong Yong Lim" w:date="2019-03-28T23:51:00Z"/>
          <w:b/>
        </w:rPr>
      </w:pPr>
    </w:p>
    <w:p w14:paraId="44C6D16F" w14:textId="77777777" w:rsidR="00FE7D66" w:rsidRDefault="00FE7D66" w:rsidP="00FE7D66">
      <w:pPr>
        <w:pStyle w:val="1"/>
        <w:keepNext/>
        <w:keepLines/>
        <w:widowControl/>
        <w:numPr>
          <w:ilvl w:val="0"/>
          <w:numId w:val="2"/>
        </w:numPr>
        <w:autoSpaceDE/>
        <w:autoSpaceDN/>
        <w:spacing w:before="240"/>
      </w:pPr>
      <w:r>
        <w:t>Introduction</w:t>
      </w:r>
    </w:p>
    <w:p w14:paraId="2ABFE216" w14:textId="435B38D0" w:rsidR="00FE7D66" w:rsidRDefault="00FE7D66" w:rsidP="00FE7D66">
      <w:r>
        <w:t>This document provides</w:t>
      </w:r>
      <w:r w:rsidRPr="005D6822">
        <w:t xml:space="preserve"> </w:t>
      </w:r>
      <w:r w:rsidRPr="005D6822">
        <w:rPr>
          <w:rFonts w:eastAsia="맑은 고딕"/>
          <w:lang w:eastAsia="ko-KR"/>
        </w:rPr>
        <w:t>Communication</w:t>
      </w:r>
      <w:r w:rsidRPr="005D6822">
        <w:t xml:space="preserve"> </w:t>
      </w:r>
      <w:r>
        <w:t xml:space="preserve">Assets produced </w:t>
      </w:r>
      <w:proofErr w:type="spellStart"/>
      <w:r w:rsidR="00B75C6F">
        <w:t>upto</w:t>
      </w:r>
      <w:proofErr w:type="spellEnd"/>
      <w:r w:rsidR="00B75C6F">
        <w:t xml:space="preserve"> the</w:t>
      </w:r>
      <w:r>
        <w:t xml:space="preserve"> </w:t>
      </w:r>
      <w:r w:rsidR="00CF3275">
        <w:t>1</w:t>
      </w:r>
      <w:r w:rsidR="00A61665">
        <w:t>50</w:t>
      </w:r>
      <w:r w:rsidR="0038305D">
        <w:t>th</w:t>
      </w:r>
      <w:r>
        <w:t xml:space="preserve"> MPEG meetings.</w:t>
      </w:r>
    </w:p>
    <w:p w14:paraId="78F60F91" w14:textId="77777777" w:rsidR="00FE7D66" w:rsidRDefault="00FE7D66" w:rsidP="00FE7D66"/>
    <w:p w14:paraId="12C01E25" w14:textId="689C663C" w:rsidR="00FE7D66" w:rsidRDefault="00FE7D66" w:rsidP="00FE7D66">
      <w:pPr>
        <w:pStyle w:val="1"/>
        <w:keepNext/>
        <w:keepLines/>
        <w:widowControl/>
        <w:numPr>
          <w:ilvl w:val="0"/>
          <w:numId w:val="2"/>
        </w:numPr>
        <w:autoSpaceDE/>
        <w:autoSpaceDN/>
        <w:spacing w:before="240"/>
      </w:pPr>
      <w:r>
        <w:t>White Papers (</w:t>
      </w:r>
      <w:r w:rsidR="007D6BF6">
        <w:t>8</w:t>
      </w:r>
      <w:r w:rsidR="00A61665">
        <w:t>6</w:t>
      </w:r>
      <w:r>
        <w:t xml:space="preserve"> papers)</w:t>
      </w:r>
    </w:p>
    <w:p w14:paraId="6F513DA4" w14:textId="77777777" w:rsidR="00FE7D66" w:rsidRDefault="00FE7D66" w:rsidP="00FE7D66"/>
    <w:p w14:paraId="1AB6B25E" w14:textId="77777777" w:rsidR="00FE7D66" w:rsidRDefault="00FE7D66" w:rsidP="00FE7D66">
      <w:pPr>
        <w:pStyle w:val="a5"/>
        <w:widowControl/>
        <w:numPr>
          <w:ilvl w:val="0"/>
          <w:numId w:val="4"/>
        </w:numPr>
        <w:autoSpaceDE/>
        <w:autoSpaceDN/>
        <w:contextualSpacing/>
        <w:jc w:val="both"/>
      </w:pPr>
      <w:r>
        <w:rPr>
          <w:rFonts w:hint="eastAsia"/>
        </w:rPr>
        <w:t>L</w:t>
      </w:r>
      <w:r>
        <w:t>ist of upcoming white papers</w:t>
      </w:r>
    </w:p>
    <w:p w14:paraId="4233EF03" w14:textId="77777777" w:rsidR="00A61665" w:rsidRPr="005105AA" w:rsidRDefault="00A61665" w:rsidP="00A61665">
      <w:pPr>
        <w:pStyle w:val="a5"/>
        <w:widowControl/>
        <w:numPr>
          <w:ilvl w:val="0"/>
          <w:numId w:val="11"/>
        </w:numPr>
        <w:autoSpaceDE/>
        <w:autoSpaceDN/>
        <w:ind w:left="1134"/>
        <w:rPr>
          <w:rFonts w:ascii="Times New Roman" w:hAnsi="Times New Roman" w:cs="Times New Roman"/>
          <w:color w:val="000000" w:themeColor="text1"/>
        </w:rPr>
      </w:pPr>
      <w:r w:rsidRPr="005105AA">
        <w:rPr>
          <w:rFonts w:ascii="Times New Roman" w:hAnsi="Times New Roman" w:cs="Times New Roman"/>
          <w:color w:val="000000" w:themeColor="text1"/>
        </w:rPr>
        <w:t>WG3</w:t>
      </w:r>
    </w:p>
    <w:p w14:paraId="5D653030" w14:textId="77777777" w:rsidR="00A61665" w:rsidRPr="005105AA" w:rsidRDefault="00A61665" w:rsidP="00A61665">
      <w:pPr>
        <w:numPr>
          <w:ilvl w:val="1"/>
          <w:numId w:val="10"/>
        </w:numPr>
      </w:pPr>
      <w:r w:rsidRPr="005105AA">
        <w:t>2nd edition of ISO/IEC 23090-14 Scene description</w:t>
      </w:r>
    </w:p>
    <w:p w14:paraId="0DF68313" w14:textId="77777777" w:rsidR="00A61665" w:rsidRPr="005105AA" w:rsidRDefault="00A61665" w:rsidP="00A61665">
      <w:pPr>
        <w:numPr>
          <w:ilvl w:val="1"/>
          <w:numId w:val="10"/>
        </w:numPr>
      </w:pPr>
      <w:r w:rsidRPr="005105AA">
        <w:t>High Efficiency Image Format (HEIF; ISO/IEC 23008-12: Image file format)</w:t>
      </w:r>
    </w:p>
    <w:p w14:paraId="450F1704" w14:textId="77777777" w:rsidR="00A61665" w:rsidRPr="005105AA" w:rsidRDefault="00A61665" w:rsidP="00A61665">
      <w:pPr>
        <w:numPr>
          <w:ilvl w:val="1"/>
          <w:numId w:val="10"/>
        </w:numPr>
      </w:pPr>
      <w:r w:rsidRPr="005105AA">
        <w:t>7th edition of ISO/IEC 14496-</w:t>
      </w:r>
      <w:proofErr w:type="gramStart"/>
      <w:r w:rsidRPr="005105AA">
        <w:t>15  Final</w:t>
      </w:r>
      <w:proofErr w:type="gramEnd"/>
      <w:r w:rsidRPr="005105AA">
        <w:t xml:space="preserve"> Draft Amendment</w:t>
      </w:r>
    </w:p>
    <w:p w14:paraId="6EF2C73F" w14:textId="77777777" w:rsidR="00A61665" w:rsidRPr="005105AA" w:rsidRDefault="00A61665" w:rsidP="00A61665">
      <w:pPr>
        <w:numPr>
          <w:ilvl w:val="1"/>
          <w:numId w:val="10"/>
        </w:numPr>
      </w:pPr>
      <w:r w:rsidRPr="005105AA">
        <w:t>ISO/IEC 23001-11 Amendment 1 (energy-efficient media consumption (green metadata) for Essential Video Coding (EVC))</w:t>
      </w:r>
    </w:p>
    <w:p w14:paraId="72D2B112" w14:textId="77777777" w:rsidR="00A61665" w:rsidRDefault="00A61665" w:rsidP="00A61665">
      <w:pPr>
        <w:numPr>
          <w:ilvl w:val="1"/>
          <w:numId w:val="10"/>
        </w:numPr>
      </w:pPr>
      <w:r w:rsidRPr="005105AA">
        <w:t>ISO/IEC 23090-18 Amendment 1 (support of temporal scalability) to Final Draft Amendment</w:t>
      </w:r>
    </w:p>
    <w:p w14:paraId="702219F2" w14:textId="17E0030A" w:rsidR="00FE7D66" w:rsidRDefault="00A61665" w:rsidP="00A61665">
      <w:pPr>
        <w:pStyle w:val="a5"/>
        <w:widowControl/>
        <w:numPr>
          <w:ilvl w:val="0"/>
          <w:numId w:val="11"/>
        </w:numPr>
        <w:autoSpaceDE/>
        <w:autoSpaceDN/>
        <w:ind w:left="1134"/>
        <w:rPr>
          <w:rFonts w:ascii="Times New Roman" w:hAnsi="Times New Roman" w:cs="Times New Roman"/>
          <w:color w:val="000000" w:themeColor="text1"/>
        </w:rPr>
      </w:pPr>
      <w:r w:rsidRPr="00D879E5">
        <w:rPr>
          <w:rFonts w:ascii="Times New Roman" w:hAnsi="Times New Roman" w:cs="Times New Roman"/>
          <w:color w:val="000000" w:themeColor="text1"/>
        </w:rPr>
        <w:t>WG5: VSEI + VVC</w:t>
      </w:r>
    </w:p>
    <w:p w14:paraId="640D4CE1" w14:textId="77777777" w:rsidR="00A61665" w:rsidRPr="00A61665" w:rsidRDefault="00A61665" w:rsidP="00A61665">
      <w:pPr>
        <w:pStyle w:val="a5"/>
        <w:widowControl/>
        <w:autoSpaceDE/>
        <w:autoSpaceDN/>
        <w:ind w:left="1134"/>
        <w:rPr>
          <w:rFonts w:ascii="Times New Roman" w:hAnsi="Times New Roman" w:cs="Times New Roman"/>
          <w:color w:val="000000" w:themeColor="text1"/>
        </w:rPr>
      </w:pPr>
    </w:p>
    <w:p w14:paraId="674A42B6" w14:textId="77777777" w:rsidR="00FE7D66" w:rsidRDefault="00FE7D66" w:rsidP="00FE7D66">
      <w:pPr>
        <w:pStyle w:val="a5"/>
        <w:widowControl/>
        <w:numPr>
          <w:ilvl w:val="0"/>
          <w:numId w:val="4"/>
        </w:numPr>
        <w:autoSpaceDE/>
        <w:autoSpaceDN/>
        <w:contextualSpacing/>
        <w:jc w:val="both"/>
      </w:pPr>
      <w:r>
        <w:rPr>
          <w:rFonts w:hint="eastAsia"/>
        </w:rPr>
        <w:t>L</w:t>
      </w:r>
      <w:r>
        <w:t>ist of produced white papers</w:t>
      </w:r>
    </w:p>
    <w:p w14:paraId="26EE2C3E" w14:textId="77777777" w:rsidR="00FE7D66" w:rsidRPr="00CF0203" w:rsidRDefault="00FE7D66" w:rsidP="00FE7D66">
      <w:pPr>
        <w:pStyle w:val="a5"/>
        <w:ind w:left="800"/>
      </w:pPr>
    </w:p>
    <w:tbl>
      <w:tblPr>
        <w:tblStyle w:val="ac"/>
        <w:tblW w:w="9010" w:type="dxa"/>
        <w:tblLook w:val="04A0" w:firstRow="1" w:lastRow="0" w:firstColumn="1" w:lastColumn="0" w:noHBand="0" w:noVBand="1"/>
      </w:tblPr>
      <w:tblGrid>
        <w:gridCol w:w="562"/>
        <w:gridCol w:w="1699"/>
        <w:gridCol w:w="1751"/>
        <w:gridCol w:w="4998"/>
      </w:tblGrid>
      <w:tr w:rsidR="00B52544" w14:paraId="04662BE6" w14:textId="77777777" w:rsidTr="00B52544">
        <w:tc>
          <w:tcPr>
            <w:tcW w:w="562" w:type="dxa"/>
          </w:tcPr>
          <w:p w14:paraId="3CFA1B66" w14:textId="40FFF1A5" w:rsidR="00B52544" w:rsidRDefault="00B52544" w:rsidP="00165D31">
            <w:pPr>
              <w:jc w:val="center"/>
            </w:pPr>
            <w:r>
              <w:rPr>
                <w:rFonts w:hint="eastAsia"/>
              </w:rPr>
              <w:t>N</w:t>
            </w:r>
            <w:r>
              <w:t>o</w:t>
            </w:r>
          </w:p>
        </w:tc>
        <w:tc>
          <w:tcPr>
            <w:tcW w:w="1699" w:type="dxa"/>
          </w:tcPr>
          <w:p w14:paraId="3F7DF244" w14:textId="5ED56E6C" w:rsidR="00B52544" w:rsidRPr="00717C80" w:rsidRDefault="00B52544" w:rsidP="00165D31">
            <w:pPr>
              <w:jc w:val="center"/>
            </w:pPr>
            <w:r>
              <w:t>M</w:t>
            </w:r>
            <w:r>
              <w:rPr>
                <w:rFonts w:hint="eastAsia"/>
              </w:rPr>
              <w:t>eetings</w:t>
            </w:r>
          </w:p>
        </w:tc>
        <w:tc>
          <w:tcPr>
            <w:tcW w:w="1751" w:type="dxa"/>
          </w:tcPr>
          <w:p w14:paraId="5DC3E63B" w14:textId="77777777" w:rsidR="00B52544" w:rsidRDefault="00B52544" w:rsidP="00165D31">
            <w:pPr>
              <w:jc w:val="center"/>
            </w:pPr>
            <w:r>
              <w:rPr>
                <w:rFonts w:hint="eastAsia"/>
              </w:rPr>
              <w:t>Output No (MDS)</w:t>
            </w:r>
          </w:p>
        </w:tc>
        <w:tc>
          <w:tcPr>
            <w:tcW w:w="4998" w:type="dxa"/>
          </w:tcPr>
          <w:p w14:paraId="3F6442DF" w14:textId="77777777" w:rsidR="00B52544" w:rsidRDefault="00B52544" w:rsidP="00165D31">
            <w:r w:rsidRPr="00091928">
              <w:rPr>
                <w:rFonts w:eastAsia="맑은 고딕"/>
                <w:color w:val="000000"/>
                <w:lang w:eastAsia="ko-KR"/>
              </w:rPr>
              <w:t>Title</w:t>
            </w:r>
          </w:p>
        </w:tc>
      </w:tr>
      <w:tr w:rsidR="00A61665" w14:paraId="581ED2EC" w14:textId="77777777" w:rsidTr="00B52544">
        <w:tc>
          <w:tcPr>
            <w:tcW w:w="562" w:type="dxa"/>
          </w:tcPr>
          <w:p w14:paraId="048A3CCC" w14:textId="2B095DD6" w:rsidR="00A61665" w:rsidRDefault="00A61665" w:rsidP="00165D31">
            <w:pPr>
              <w:jc w:val="center"/>
            </w:pPr>
            <w:r>
              <w:t>86</w:t>
            </w:r>
          </w:p>
        </w:tc>
        <w:tc>
          <w:tcPr>
            <w:tcW w:w="1699" w:type="dxa"/>
          </w:tcPr>
          <w:p w14:paraId="464B115C" w14:textId="35E0F3BC" w:rsidR="00A61665" w:rsidRDefault="00A61665" w:rsidP="00165D31">
            <w:pPr>
              <w:jc w:val="center"/>
            </w:pPr>
            <w:r>
              <w:rPr>
                <w:rFonts w:hint="eastAsia"/>
              </w:rPr>
              <w:t>1</w:t>
            </w:r>
            <w:r>
              <w:t>9 (150)</w:t>
            </w:r>
          </w:p>
        </w:tc>
        <w:tc>
          <w:tcPr>
            <w:tcW w:w="1751" w:type="dxa"/>
          </w:tcPr>
          <w:p w14:paraId="48E5D98D" w14:textId="77777777" w:rsidR="00A61665" w:rsidRDefault="00A61665" w:rsidP="00165D31">
            <w:pPr>
              <w:jc w:val="center"/>
            </w:pPr>
          </w:p>
        </w:tc>
        <w:tc>
          <w:tcPr>
            <w:tcW w:w="4998" w:type="dxa"/>
          </w:tcPr>
          <w:p w14:paraId="34D7DBFA" w14:textId="2CCD3F21" w:rsidR="00A61665" w:rsidRPr="00091928" w:rsidRDefault="00A61665" w:rsidP="00165D31">
            <w:pPr>
              <w:rPr>
                <w:rFonts w:eastAsia="맑은 고딕"/>
                <w:color w:val="000000"/>
                <w:lang w:eastAsia="ko-KR"/>
              </w:rPr>
            </w:pPr>
            <w:r w:rsidRPr="00A61665">
              <w:rPr>
                <w:rFonts w:eastAsia="맑은 고딕"/>
                <w:color w:val="000000"/>
                <w:lang w:eastAsia="ko-KR"/>
              </w:rPr>
              <w:t>White paper on Video-based Dynamic Mesh Coding</w:t>
            </w:r>
          </w:p>
        </w:tc>
      </w:tr>
      <w:tr w:rsidR="00A61665" w14:paraId="24546324" w14:textId="77777777" w:rsidTr="00B52544">
        <w:tc>
          <w:tcPr>
            <w:tcW w:w="562" w:type="dxa"/>
          </w:tcPr>
          <w:p w14:paraId="7826B25D" w14:textId="50DCC969" w:rsidR="00A61665" w:rsidRDefault="00A61665" w:rsidP="00165D31">
            <w:pPr>
              <w:jc w:val="center"/>
            </w:pPr>
            <w:r>
              <w:t>85</w:t>
            </w:r>
          </w:p>
        </w:tc>
        <w:tc>
          <w:tcPr>
            <w:tcW w:w="1699" w:type="dxa"/>
          </w:tcPr>
          <w:p w14:paraId="7F95957D" w14:textId="570E39DA" w:rsidR="00A61665" w:rsidRDefault="00A61665" w:rsidP="00165D31">
            <w:pPr>
              <w:jc w:val="center"/>
            </w:pPr>
            <w:r>
              <w:rPr>
                <w:rFonts w:hint="eastAsia"/>
              </w:rPr>
              <w:t>1</w:t>
            </w:r>
            <w:r>
              <w:t>9 (150)</w:t>
            </w:r>
          </w:p>
        </w:tc>
        <w:tc>
          <w:tcPr>
            <w:tcW w:w="1751" w:type="dxa"/>
          </w:tcPr>
          <w:p w14:paraId="2894D86B" w14:textId="77777777" w:rsidR="00A61665" w:rsidRDefault="00A61665" w:rsidP="00165D31">
            <w:pPr>
              <w:jc w:val="center"/>
            </w:pPr>
          </w:p>
        </w:tc>
        <w:tc>
          <w:tcPr>
            <w:tcW w:w="4998" w:type="dxa"/>
          </w:tcPr>
          <w:p w14:paraId="713F4C06" w14:textId="102640DA" w:rsidR="00A61665" w:rsidRPr="00091928" w:rsidRDefault="00A61665" w:rsidP="00165D31">
            <w:pPr>
              <w:rPr>
                <w:rFonts w:eastAsia="맑은 고딕"/>
                <w:color w:val="000000"/>
                <w:lang w:eastAsia="ko-KR"/>
              </w:rPr>
            </w:pPr>
            <w:r w:rsidRPr="00A61665">
              <w:rPr>
                <w:rFonts w:eastAsia="맑은 고딕"/>
                <w:color w:val="000000"/>
                <w:lang w:eastAsia="ko-KR"/>
              </w:rPr>
              <w:t>White paper on MPEG Technologies for Metaverse</w:t>
            </w:r>
          </w:p>
        </w:tc>
      </w:tr>
      <w:tr w:rsidR="00F432F8" w14:paraId="74AAE229" w14:textId="77777777" w:rsidTr="007060E0">
        <w:tc>
          <w:tcPr>
            <w:tcW w:w="562" w:type="dxa"/>
          </w:tcPr>
          <w:p w14:paraId="6541AC47" w14:textId="56370C1D" w:rsidR="00F432F8" w:rsidRDefault="00F432F8" w:rsidP="00F432F8">
            <w:pPr>
              <w:jc w:val="center"/>
            </w:pPr>
            <w:r>
              <w:rPr>
                <w:rFonts w:hint="eastAsia"/>
              </w:rPr>
              <w:t>8</w:t>
            </w:r>
            <w:r>
              <w:t>4</w:t>
            </w:r>
          </w:p>
        </w:tc>
        <w:tc>
          <w:tcPr>
            <w:tcW w:w="1699" w:type="dxa"/>
          </w:tcPr>
          <w:p w14:paraId="237B1F79" w14:textId="668C6694" w:rsidR="00F432F8" w:rsidRDefault="00F432F8" w:rsidP="00F432F8">
            <w:pPr>
              <w:jc w:val="center"/>
            </w:pPr>
            <w:r>
              <w:rPr>
                <w:rFonts w:hint="eastAsia"/>
              </w:rPr>
              <w:t>1</w:t>
            </w:r>
            <w:r>
              <w:t>8 (149)</w:t>
            </w:r>
          </w:p>
        </w:tc>
        <w:tc>
          <w:tcPr>
            <w:tcW w:w="1751" w:type="dxa"/>
          </w:tcPr>
          <w:p w14:paraId="45732C37" w14:textId="748F8DAC" w:rsidR="00F432F8" w:rsidRDefault="00A61665" w:rsidP="00F432F8">
            <w:pPr>
              <w:jc w:val="center"/>
            </w:pPr>
            <w:r>
              <w:t>184 (24931)</w:t>
            </w:r>
          </w:p>
        </w:tc>
        <w:tc>
          <w:tcPr>
            <w:tcW w:w="4998" w:type="dxa"/>
            <w:vAlign w:val="center"/>
          </w:tcPr>
          <w:p w14:paraId="6E7409DA" w14:textId="4EBDF10F" w:rsidR="00F432F8" w:rsidRPr="00091928" w:rsidRDefault="00F432F8" w:rsidP="00F432F8">
            <w:pPr>
              <w:rPr>
                <w:rFonts w:eastAsia="맑은 고딕"/>
                <w:color w:val="000000"/>
                <w:lang w:eastAsia="ko-KR"/>
              </w:rPr>
            </w:pPr>
            <w:r w:rsidRPr="00F432F8">
              <w:rPr>
                <w:rFonts w:eastAsia="맑은 고딕"/>
                <w:color w:val="000000"/>
                <w:lang w:eastAsia="ko-KR"/>
              </w:rPr>
              <w:t xml:space="preserve">White paper on </w:t>
            </w:r>
            <w:r w:rsidRPr="00F432F8">
              <w:rPr>
                <w:rFonts w:eastAsia="맑은 고딕" w:hint="eastAsia"/>
                <w:color w:val="000000"/>
                <w:lang w:eastAsia="ko-KR"/>
              </w:rPr>
              <w:t>M</w:t>
            </w:r>
            <w:r w:rsidRPr="00F432F8">
              <w:rPr>
                <w:rFonts w:eastAsia="맑은 고딕"/>
                <w:color w:val="000000"/>
                <w:lang w:eastAsia="ko-KR"/>
              </w:rPr>
              <w:t>PEG-D Dynamic range control</w:t>
            </w:r>
          </w:p>
        </w:tc>
      </w:tr>
      <w:tr w:rsidR="00F432F8" w14:paraId="4804B5CC" w14:textId="77777777" w:rsidTr="007060E0">
        <w:tc>
          <w:tcPr>
            <w:tcW w:w="562" w:type="dxa"/>
          </w:tcPr>
          <w:p w14:paraId="7B735FF9" w14:textId="54369AB9" w:rsidR="00F432F8" w:rsidRDefault="00F432F8" w:rsidP="00F432F8">
            <w:pPr>
              <w:jc w:val="center"/>
            </w:pPr>
            <w:r>
              <w:rPr>
                <w:rFonts w:hint="eastAsia"/>
              </w:rPr>
              <w:t>8</w:t>
            </w:r>
            <w:r>
              <w:t>3</w:t>
            </w:r>
          </w:p>
        </w:tc>
        <w:tc>
          <w:tcPr>
            <w:tcW w:w="1699" w:type="dxa"/>
          </w:tcPr>
          <w:p w14:paraId="1435D815" w14:textId="0C02E809" w:rsidR="00F432F8" w:rsidRDefault="00F432F8" w:rsidP="00F432F8">
            <w:pPr>
              <w:jc w:val="center"/>
            </w:pPr>
            <w:r>
              <w:rPr>
                <w:rFonts w:hint="eastAsia"/>
              </w:rPr>
              <w:t>1</w:t>
            </w:r>
            <w:r>
              <w:t>8 (149)</w:t>
            </w:r>
          </w:p>
        </w:tc>
        <w:tc>
          <w:tcPr>
            <w:tcW w:w="1751" w:type="dxa"/>
          </w:tcPr>
          <w:p w14:paraId="70AF6495" w14:textId="2A34837D" w:rsidR="00F432F8" w:rsidRDefault="00A61665" w:rsidP="00F432F8">
            <w:pPr>
              <w:jc w:val="center"/>
            </w:pPr>
            <w:r>
              <w:t>185 (24932)</w:t>
            </w:r>
          </w:p>
        </w:tc>
        <w:tc>
          <w:tcPr>
            <w:tcW w:w="4998" w:type="dxa"/>
            <w:vAlign w:val="center"/>
          </w:tcPr>
          <w:p w14:paraId="13B2A8DC" w14:textId="2DE3BFB6" w:rsidR="00F432F8" w:rsidRPr="00091928" w:rsidRDefault="00F432F8" w:rsidP="00F432F8">
            <w:pPr>
              <w:rPr>
                <w:rFonts w:eastAsia="맑은 고딕"/>
                <w:color w:val="000000"/>
                <w:lang w:eastAsia="ko-KR"/>
              </w:rPr>
            </w:pPr>
            <w:r w:rsidRPr="00F432F8">
              <w:rPr>
                <w:rFonts w:eastAsia="맑은 고딕"/>
                <w:color w:val="000000"/>
                <w:lang w:eastAsia="ko-KR"/>
              </w:rPr>
              <w:t xml:space="preserve">White paper on </w:t>
            </w:r>
            <w:proofErr w:type="gramStart"/>
            <w:r w:rsidRPr="00F432F8">
              <w:rPr>
                <w:rFonts w:eastAsia="맑은 고딕"/>
                <w:color w:val="000000"/>
                <w:lang w:eastAsia="ko-KR"/>
              </w:rPr>
              <w:t>Green</w:t>
            </w:r>
            <w:proofErr w:type="gramEnd"/>
            <w:r w:rsidRPr="00F432F8">
              <w:rPr>
                <w:rFonts w:eastAsia="맑은 고딕"/>
                <w:color w:val="000000"/>
                <w:lang w:eastAsia="ko-KR"/>
              </w:rPr>
              <w:t xml:space="preserve"> metadata 3rd edition</w:t>
            </w:r>
          </w:p>
        </w:tc>
      </w:tr>
      <w:tr w:rsidR="00F432F8" w14:paraId="08BBE12E" w14:textId="77777777" w:rsidTr="007060E0">
        <w:tc>
          <w:tcPr>
            <w:tcW w:w="562" w:type="dxa"/>
          </w:tcPr>
          <w:p w14:paraId="4303CB30" w14:textId="79DEF275" w:rsidR="00F432F8" w:rsidRDefault="00F432F8" w:rsidP="00F432F8">
            <w:pPr>
              <w:jc w:val="center"/>
            </w:pPr>
            <w:r>
              <w:rPr>
                <w:rFonts w:hint="eastAsia"/>
              </w:rPr>
              <w:t>8</w:t>
            </w:r>
            <w:r>
              <w:t>2</w:t>
            </w:r>
          </w:p>
        </w:tc>
        <w:tc>
          <w:tcPr>
            <w:tcW w:w="1699" w:type="dxa"/>
          </w:tcPr>
          <w:p w14:paraId="0396C35A" w14:textId="6F2613E5" w:rsidR="00F432F8" w:rsidRDefault="00F432F8" w:rsidP="00F432F8">
            <w:pPr>
              <w:jc w:val="center"/>
            </w:pPr>
            <w:r>
              <w:rPr>
                <w:rFonts w:hint="eastAsia"/>
              </w:rPr>
              <w:t>1</w:t>
            </w:r>
            <w:r>
              <w:t>8 (149)</w:t>
            </w:r>
          </w:p>
        </w:tc>
        <w:tc>
          <w:tcPr>
            <w:tcW w:w="1751" w:type="dxa"/>
          </w:tcPr>
          <w:p w14:paraId="49D0F377" w14:textId="32F3D611" w:rsidR="00F432F8" w:rsidRDefault="00A61665" w:rsidP="00F432F8">
            <w:pPr>
              <w:jc w:val="center"/>
            </w:pPr>
            <w:r>
              <w:t>186 (24933)</w:t>
            </w:r>
          </w:p>
        </w:tc>
        <w:tc>
          <w:tcPr>
            <w:tcW w:w="4998" w:type="dxa"/>
            <w:vAlign w:val="center"/>
          </w:tcPr>
          <w:p w14:paraId="7018F6AB" w14:textId="153E649D" w:rsidR="00F432F8" w:rsidRPr="00091928" w:rsidRDefault="00F432F8" w:rsidP="00F432F8">
            <w:pPr>
              <w:rPr>
                <w:rFonts w:eastAsia="맑은 고딕"/>
                <w:color w:val="000000"/>
                <w:lang w:eastAsia="ko-KR"/>
              </w:rPr>
            </w:pPr>
            <w:r w:rsidRPr="00F432F8">
              <w:rPr>
                <w:rFonts w:eastAsia="맑은 고딕"/>
                <w:color w:val="000000"/>
                <w:lang w:eastAsia="ko-KR"/>
              </w:rPr>
              <w:t>Draft of White Paper on Video-based Dynamic Mesh Coding</w:t>
            </w:r>
          </w:p>
        </w:tc>
      </w:tr>
      <w:tr w:rsidR="00F432F8" w14:paraId="2904D1E1" w14:textId="77777777" w:rsidTr="00B52544">
        <w:tc>
          <w:tcPr>
            <w:tcW w:w="562" w:type="dxa"/>
          </w:tcPr>
          <w:p w14:paraId="08D2A32C" w14:textId="14897DE2" w:rsidR="00F432F8" w:rsidRDefault="00F432F8" w:rsidP="00F432F8">
            <w:pPr>
              <w:jc w:val="center"/>
            </w:pPr>
            <w:r>
              <w:rPr>
                <w:rFonts w:hint="eastAsia"/>
              </w:rPr>
              <w:t>8</w:t>
            </w:r>
            <w:r>
              <w:t>1</w:t>
            </w:r>
          </w:p>
        </w:tc>
        <w:tc>
          <w:tcPr>
            <w:tcW w:w="1699" w:type="dxa"/>
          </w:tcPr>
          <w:p w14:paraId="13CA91F9" w14:textId="4B244FFF" w:rsidR="00F432F8" w:rsidRDefault="00F432F8" w:rsidP="00F432F8">
            <w:pPr>
              <w:jc w:val="center"/>
            </w:pPr>
            <w:r>
              <w:rPr>
                <w:rFonts w:hint="eastAsia"/>
              </w:rPr>
              <w:t>1</w:t>
            </w:r>
            <w:r>
              <w:t>7 (148)</w:t>
            </w:r>
          </w:p>
        </w:tc>
        <w:tc>
          <w:tcPr>
            <w:tcW w:w="1751" w:type="dxa"/>
          </w:tcPr>
          <w:p w14:paraId="5D4EBFC4" w14:textId="7828A13F" w:rsidR="00F432F8" w:rsidRDefault="00F432F8" w:rsidP="00F432F8">
            <w:pPr>
              <w:jc w:val="center"/>
            </w:pPr>
            <w:r>
              <w:rPr>
                <w:rFonts w:hint="eastAsia"/>
              </w:rPr>
              <w:t>1</w:t>
            </w:r>
            <w:r>
              <w:t>74 (24642)</w:t>
            </w:r>
          </w:p>
        </w:tc>
        <w:tc>
          <w:tcPr>
            <w:tcW w:w="4998" w:type="dxa"/>
          </w:tcPr>
          <w:p w14:paraId="311FB8E4" w14:textId="094E61B8" w:rsidR="00F432F8" w:rsidRPr="00091928" w:rsidRDefault="00F432F8" w:rsidP="00F432F8">
            <w:pPr>
              <w:rPr>
                <w:rFonts w:eastAsia="맑은 고딕"/>
                <w:color w:val="000000"/>
                <w:lang w:eastAsia="ko-KR"/>
              </w:rPr>
            </w:pPr>
            <w:r>
              <w:rPr>
                <w:rFonts w:eastAsia="맑은 고딕" w:hint="eastAsia"/>
                <w:color w:val="000000"/>
                <w:lang w:eastAsia="ko-KR"/>
              </w:rPr>
              <w:t>W</w:t>
            </w:r>
            <w:r>
              <w:rPr>
                <w:rFonts w:eastAsia="맑은 고딕"/>
                <w:color w:val="000000"/>
                <w:lang w:eastAsia="ko-KR"/>
              </w:rPr>
              <w:t>hite paper on HEVC</w:t>
            </w:r>
          </w:p>
        </w:tc>
      </w:tr>
      <w:tr w:rsidR="00F432F8" w14:paraId="68D536FA" w14:textId="77777777" w:rsidTr="00B52544">
        <w:tc>
          <w:tcPr>
            <w:tcW w:w="562" w:type="dxa"/>
          </w:tcPr>
          <w:p w14:paraId="020DB802" w14:textId="76FCF647" w:rsidR="00F432F8" w:rsidRDefault="00F432F8" w:rsidP="00F432F8">
            <w:pPr>
              <w:jc w:val="center"/>
            </w:pPr>
            <w:r>
              <w:rPr>
                <w:rFonts w:hint="eastAsia"/>
              </w:rPr>
              <w:t>8</w:t>
            </w:r>
            <w:r>
              <w:t>0</w:t>
            </w:r>
          </w:p>
        </w:tc>
        <w:tc>
          <w:tcPr>
            <w:tcW w:w="1699" w:type="dxa"/>
          </w:tcPr>
          <w:p w14:paraId="6358C445" w14:textId="033D22F8" w:rsidR="00F432F8" w:rsidRDefault="00F432F8" w:rsidP="00F432F8">
            <w:pPr>
              <w:jc w:val="center"/>
            </w:pPr>
            <w:r>
              <w:rPr>
                <w:rFonts w:hint="eastAsia"/>
              </w:rPr>
              <w:t>1</w:t>
            </w:r>
            <w:r>
              <w:t>5 (146)</w:t>
            </w:r>
          </w:p>
        </w:tc>
        <w:tc>
          <w:tcPr>
            <w:tcW w:w="1751" w:type="dxa"/>
          </w:tcPr>
          <w:p w14:paraId="5F6E76F7" w14:textId="3A104192" w:rsidR="00F432F8" w:rsidRDefault="00F432F8" w:rsidP="00F432F8">
            <w:pPr>
              <w:jc w:val="center"/>
            </w:pPr>
            <w:r>
              <w:rPr>
                <w:rFonts w:hint="eastAsia"/>
              </w:rPr>
              <w:t>1</w:t>
            </w:r>
            <w:r>
              <w:t>50 (23975)</w:t>
            </w:r>
          </w:p>
        </w:tc>
        <w:tc>
          <w:tcPr>
            <w:tcW w:w="4998" w:type="dxa"/>
          </w:tcPr>
          <w:p w14:paraId="2BD6C1CA" w14:textId="6412CF63" w:rsidR="00F432F8" w:rsidRPr="007D6BF6" w:rsidRDefault="00F432F8" w:rsidP="00F432F8">
            <w:pPr>
              <w:rPr>
                <w:rFonts w:eastAsia="맑은 고딕"/>
                <w:color w:val="000000"/>
                <w:lang w:eastAsia="ko-KR"/>
              </w:rPr>
            </w:pPr>
            <w:r w:rsidRPr="007D6BF6">
              <w:rPr>
                <w:rFonts w:eastAsia="맑은 고딕"/>
                <w:color w:val="000000"/>
                <w:lang w:eastAsia="ko-KR"/>
              </w:rPr>
              <w:t>White Paper on MPEG-I Immersive Audio</w:t>
            </w:r>
          </w:p>
        </w:tc>
      </w:tr>
      <w:tr w:rsidR="00F432F8" w14:paraId="5891B3E2" w14:textId="77777777" w:rsidTr="00B52544">
        <w:tc>
          <w:tcPr>
            <w:tcW w:w="562" w:type="dxa"/>
          </w:tcPr>
          <w:p w14:paraId="12666D4E" w14:textId="168BEAF0" w:rsidR="00F432F8" w:rsidRDefault="00F432F8" w:rsidP="00F432F8">
            <w:pPr>
              <w:jc w:val="center"/>
            </w:pPr>
            <w:r>
              <w:rPr>
                <w:rFonts w:hint="eastAsia"/>
              </w:rPr>
              <w:t>7</w:t>
            </w:r>
            <w:r>
              <w:t>9</w:t>
            </w:r>
          </w:p>
        </w:tc>
        <w:tc>
          <w:tcPr>
            <w:tcW w:w="1699" w:type="dxa"/>
          </w:tcPr>
          <w:p w14:paraId="7E7C0BA5" w14:textId="158FDDEF" w:rsidR="00F432F8" w:rsidRDefault="00F432F8" w:rsidP="00F432F8">
            <w:pPr>
              <w:jc w:val="center"/>
            </w:pPr>
            <w:r>
              <w:rPr>
                <w:rFonts w:hint="eastAsia"/>
              </w:rPr>
              <w:t>1</w:t>
            </w:r>
            <w:r>
              <w:t>4 (145)</w:t>
            </w:r>
          </w:p>
        </w:tc>
        <w:tc>
          <w:tcPr>
            <w:tcW w:w="1751" w:type="dxa"/>
          </w:tcPr>
          <w:p w14:paraId="77D7AFA0" w14:textId="636FBBF1" w:rsidR="00F432F8" w:rsidRDefault="00F432F8" w:rsidP="00F432F8">
            <w:pPr>
              <w:jc w:val="center"/>
            </w:pPr>
            <w:r>
              <w:rPr>
                <w:rFonts w:hint="eastAsia"/>
              </w:rPr>
              <w:t>1</w:t>
            </w:r>
            <w:r>
              <w:t>39 (23564)</w:t>
            </w:r>
          </w:p>
        </w:tc>
        <w:tc>
          <w:tcPr>
            <w:tcW w:w="4998" w:type="dxa"/>
          </w:tcPr>
          <w:p w14:paraId="2879828A" w14:textId="70D109D2" w:rsidR="00F432F8" w:rsidRPr="00091928" w:rsidRDefault="00F432F8" w:rsidP="00F432F8">
            <w:pPr>
              <w:rPr>
                <w:rFonts w:eastAsia="맑은 고딕"/>
                <w:color w:val="000000"/>
                <w:lang w:eastAsia="ko-KR"/>
              </w:rPr>
            </w:pPr>
            <w:r w:rsidRPr="00B75C6F">
              <w:rPr>
                <w:rFonts w:eastAsia="맑은 고딕"/>
                <w:color w:val="000000"/>
                <w:lang w:eastAsia="ko-KR"/>
              </w:rPr>
              <w:t>White paper on Neural Network Compression</w:t>
            </w:r>
          </w:p>
        </w:tc>
      </w:tr>
      <w:tr w:rsidR="00F432F8" w14:paraId="45050DF5" w14:textId="77777777" w:rsidTr="00B52544">
        <w:tc>
          <w:tcPr>
            <w:tcW w:w="562" w:type="dxa"/>
          </w:tcPr>
          <w:p w14:paraId="7C1AEBF3" w14:textId="6390DF90" w:rsidR="00F432F8" w:rsidRDefault="00F432F8" w:rsidP="00F432F8">
            <w:pPr>
              <w:jc w:val="center"/>
            </w:pPr>
            <w:r>
              <w:rPr>
                <w:rFonts w:hint="eastAsia"/>
              </w:rPr>
              <w:t>7</w:t>
            </w:r>
            <w:r>
              <w:t>8</w:t>
            </w:r>
          </w:p>
        </w:tc>
        <w:tc>
          <w:tcPr>
            <w:tcW w:w="1699" w:type="dxa"/>
          </w:tcPr>
          <w:p w14:paraId="2FDAB46D" w14:textId="5028B804" w:rsidR="00F432F8" w:rsidRDefault="00F432F8" w:rsidP="00F432F8">
            <w:pPr>
              <w:jc w:val="center"/>
            </w:pPr>
            <w:r>
              <w:rPr>
                <w:rFonts w:hint="eastAsia"/>
              </w:rPr>
              <w:t>1</w:t>
            </w:r>
            <w:r>
              <w:t>1 (142)</w:t>
            </w:r>
          </w:p>
        </w:tc>
        <w:tc>
          <w:tcPr>
            <w:tcW w:w="1751" w:type="dxa"/>
          </w:tcPr>
          <w:p w14:paraId="744889D8" w14:textId="6F145535" w:rsidR="00F432F8" w:rsidRDefault="00F432F8" w:rsidP="00F432F8">
            <w:pPr>
              <w:jc w:val="center"/>
            </w:pPr>
            <w:r>
              <w:t xml:space="preserve">113 </w:t>
            </w:r>
            <w:r>
              <w:rPr>
                <w:rFonts w:hint="eastAsia"/>
              </w:rPr>
              <w:t>(</w:t>
            </w:r>
            <w:r>
              <w:t>22806)</w:t>
            </w:r>
          </w:p>
        </w:tc>
        <w:tc>
          <w:tcPr>
            <w:tcW w:w="4998" w:type="dxa"/>
          </w:tcPr>
          <w:p w14:paraId="1DDD11EA" w14:textId="572D7DF6" w:rsidR="00F432F8" w:rsidRPr="002E4B8E" w:rsidRDefault="00F432F8" w:rsidP="00F432F8">
            <w:pPr>
              <w:rPr>
                <w:rFonts w:eastAsia="맑은 고딕"/>
                <w:color w:val="000000"/>
                <w:lang w:eastAsia="ko-KR"/>
              </w:rPr>
            </w:pPr>
            <w:r w:rsidRPr="004C0D1A">
              <w:rPr>
                <w:rFonts w:eastAsia="맑은 고딕"/>
                <w:color w:val="000000"/>
                <w:lang w:eastAsia="ko-KR"/>
              </w:rPr>
              <w:t xml:space="preserve">Draft White paper on </w:t>
            </w:r>
            <w:proofErr w:type="spellStart"/>
            <w:r w:rsidRPr="004C0D1A">
              <w:rPr>
                <w:rFonts w:eastAsia="맑은 고딕"/>
                <w:color w:val="000000"/>
                <w:lang w:eastAsia="ko-KR"/>
              </w:rPr>
              <w:t>REaP</w:t>
            </w:r>
            <w:proofErr w:type="spellEnd"/>
          </w:p>
        </w:tc>
      </w:tr>
      <w:tr w:rsidR="00F432F8" w14:paraId="091DA538" w14:textId="77777777" w:rsidTr="00B52544">
        <w:tc>
          <w:tcPr>
            <w:tcW w:w="562" w:type="dxa"/>
          </w:tcPr>
          <w:p w14:paraId="56E2B984" w14:textId="048DBB7E" w:rsidR="00F432F8" w:rsidRDefault="00F432F8" w:rsidP="00F432F8">
            <w:pPr>
              <w:jc w:val="center"/>
            </w:pPr>
            <w:r>
              <w:rPr>
                <w:rFonts w:hint="eastAsia"/>
              </w:rPr>
              <w:t>7</w:t>
            </w:r>
            <w:r>
              <w:t>7</w:t>
            </w:r>
          </w:p>
        </w:tc>
        <w:tc>
          <w:tcPr>
            <w:tcW w:w="1699" w:type="dxa"/>
          </w:tcPr>
          <w:p w14:paraId="52F3E866" w14:textId="0952FFB7" w:rsidR="00F432F8" w:rsidRDefault="00F432F8" w:rsidP="00F432F8">
            <w:pPr>
              <w:jc w:val="center"/>
            </w:pPr>
            <w:r>
              <w:rPr>
                <w:rFonts w:hint="eastAsia"/>
              </w:rPr>
              <w:t>1</w:t>
            </w:r>
            <w:r>
              <w:t>1 (142)</w:t>
            </w:r>
          </w:p>
        </w:tc>
        <w:tc>
          <w:tcPr>
            <w:tcW w:w="1751" w:type="dxa"/>
          </w:tcPr>
          <w:p w14:paraId="72277D06" w14:textId="66425D90" w:rsidR="00F432F8" w:rsidRDefault="00F432F8" w:rsidP="00F432F8">
            <w:pPr>
              <w:jc w:val="center"/>
            </w:pPr>
            <w:r>
              <w:t xml:space="preserve">112 </w:t>
            </w:r>
            <w:r>
              <w:rPr>
                <w:rFonts w:hint="eastAsia"/>
              </w:rPr>
              <w:t>(</w:t>
            </w:r>
            <w:r>
              <w:t>22805)</w:t>
            </w:r>
          </w:p>
        </w:tc>
        <w:tc>
          <w:tcPr>
            <w:tcW w:w="4998" w:type="dxa"/>
          </w:tcPr>
          <w:p w14:paraId="6FF44590" w14:textId="006822F2" w:rsidR="00F432F8" w:rsidRPr="002E4B8E" w:rsidRDefault="00F432F8" w:rsidP="00F432F8">
            <w:pPr>
              <w:rPr>
                <w:rFonts w:eastAsia="맑은 고딕"/>
                <w:color w:val="000000"/>
                <w:lang w:eastAsia="ko-KR"/>
              </w:rPr>
            </w:pPr>
            <w:r w:rsidRPr="004C0D1A">
              <w:rPr>
                <w:rFonts w:eastAsia="맑은 고딕"/>
                <w:color w:val="000000"/>
                <w:lang w:eastAsia="ko-KR"/>
              </w:rPr>
              <w:t>White paper on Coding of Genomic Annotations</w:t>
            </w:r>
          </w:p>
        </w:tc>
      </w:tr>
      <w:tr w:rsidR="00F432F8" w14:paraId="7998B388" w14:textId="77777777" w:rsidTr="00B52544">
        <w:tc>
          <w:tcPr>
            <w:tcW w:w="562" w:type="dxa"/>
          </w:tcPr>
          <w:p w14:paraId="5200814D" w14:textId="7507E1AF" w:rsidR="00F432F8" w:rsidRDefault="00F432F8" w:rsidP="00F432F8">
            <w:pPr>
              <w:jc w:val="center"/>
            </w:pPr>
            <w:r>
              <w:rPr>
                <w:rFonts w:hint="eastAsia"/>
              </w:rPr>
              <w:t>7</w:t>
            </w:r>
            <w:r>
              <w:t>6</w:t>
            </w:r>
          </w:p>
        </w:tc>
        <w:tc>
          <w:tcPr>
            <w:tcW w:w="1699" w:type="dxa"/>
          </w:tcPr>
          <w:p w14:paraId="786D4827" w14:textId="58DF961B" w:rsidR="00F432F8" w:rsidRDefault="00F432F8" w:rsidP="00F432F8">
            <w:pPr>
              <w:jc w:val="center"/>
            </w:pPr>
            <w:r>
              <w:rPr>
                <w:rFonts w:hint="eastAsia"/>
              </w:rPr>
              <w:t>1</w:t>
            </w:r>
            <w:r>
              <w:t>1 (142)</w:t>
            </w:r>
          </w:p>
        </w:tc>
        <w:tc>
          <w:tcPr>
            <w:tcW w:w="1751" w:type="dxa"/>
          </w:tcPr>
          <w:p w14:paraId="1375F090" w14:textId="398B3F08" w:rsidR="00F432F8" w:rsidRDefault="00F432F8" w:rsidP="00F432F8">
            <w:pPr>
              <w:jc w:val="center"/>
            </w:pPr>
            <w:r>
              <w:t xml:space="preserve">111 </w:t>
            </w:r>
            <w:r>
              <w:rPr>
                <w:rFonts w:hint="eastAsia"/>
              </w:rPr>
              <w:t>(</w:t>
            </w:r>
            <w:r>
              <w:t>22804)</w:t>
            </w:r>
          </w:p>
        </w:tc>
        <w:tc>
          <w:tcPr>
            <w:tcW w:w="4998" w:type="dxa"/>
          </w:tcPr>
          <w:p w14:paraId="2E9A8979" w14:textId="652C7E10" w:rsidR="00F432F8" w:rsidRPr="002E4B8E" w:rsidRDefault="00F432F8" w:rsidP="00F432F8">
            <w:pPr>
              <w:rPr>
                <w:rFonts w:eastAsia="맑은 고딕"/>
                <w:color w:val="000000"/>
                <w:lang w:eastAsia="ko-KR"/>
              </w:rPr>
            </w:pPr>
            <w:r w:rsidRPr="004C0D1A">
              <w:rPr>
                <w:rFonts w:eastAsia="맑은 고딕"/>
                <w:color w:val="000000"/>
                <w:lang w:eastAsia="ko-KR"/>
              </w:rPr>
              <w:t>White paper on G-PCC</w:t>
            </w:r>
          </w:p>
        </w:tc>
      </w:tr>
      <w:tr w:rsidR="00F432F8" w14:paraId="1C808EE4" w14:textId="77777777" w:rsidTr="00B52544">
        <w:tc>
          <w:tcPr>
            <w:tcW w:w="562" w:type="dxa"/>
          </w:tcPr>
          <w:p w14:paraId="329D5E12" w14:textId="11B1A5B2" w:rsidR="00F432F8" w:rsidRDefault="00F432F8" w:rsidP="00F432F8">
            <w:pPr>
              <w:jc w:val="center"/>
            </w:pPr>
            <w:r>
              <w:rPr>
                <w:rFonts w:hint="eastAsia"/>
              </w:rPr>
              <w:lastRenderedPageBreak/>
              <w:t>7</w:t>
            </w:r>
            <w:r>
              <w:t>5</w:t>
            </w:r>
          </w:p>
        </w:tc>
        <w:tc>
          <w:tcPr>
            <w:tcW w:w="1699" w:type="dxa"/>
          </w:tcPr>
          <w:p w14:paraId="5A2EB227" w14:textId="0EC551BB" w:rsidR="00F432F8" w:rsidRDefault="00F432F8" w:rsidP="00F432F8">
            <w:pPr>
              <w:jc w:val="center"/>
            </w:pPr>
            <w:r>
              <w:t>10 (141)</w:t>
            </w:r>
          </w:p>
        </w:tc>
        <w:tc>
          <w:tcPr>
            <w:tcW w:w="1751" w:type="dxa"/>
          </w:tcPr>
          <w:p w14:paraId="4C75654C" w14:textId="4054689F" w:rsidR="00F432F8" w:rsidRDefault="00F432F8" w:rsidP="00F432F8">
            <w:pPr>
              <w:jc w:val="center"/>
            </w:pPr>
            <w:r>
              <w:t>102 (22351)</w:t>
            </w:r>
          </w:p>
        </w:tc>
        <w:tc>
          <w:tcPr>
            <w:tcW w:w="4998" w:type="dxa"/>
          </w:tcPr>
          <w:p w14:paraId="4EBBFA5D" w14:textId="23442086" w:rsidR="00F432F8" w:rsidRPr="00091928" w:rsidRDefault="00F432F8" w:rsidP="00F432F8">
            <w:pPr>
              <w:rPr>
                <w:rFonts w:eastAsia="맑은 고딕"/>
                <w:color w:val="000000"/>
                <w:lang w:eastAsia="ko-KR"/>
              </w:rPr>
            </w:pPr>
            <w:r w:rsidRPr="002E4B8E">
              <w:rPr>
                <w:rFonts w:eastAsia="맑은 고딕"/>
                <w:color w:val="000000"/>
                <w:lang w:eastAsia="ko-KR"/>
              </w:rPr>
              <w:t xml:space="preserve">Draft of White Paper on </w:t>
            </w:r>
            <w:r>
              <w:rPr>
                <w:rFonts w:eastAsia="맑은 고딕"/>
                <w:color w:val="000000"/>
                <w:lang w:eastAsia="ko-KR"/>
              </w:rPr>
              <w:t>Coding of Genomic Annotations</w:t>
            </w:r>
          </w:p>
        </w:tc>
      </w:tr>
      <w:tr w:rsidR="00F432F8" w14:paraId="209EA7AB" w14:textId="77777777" w:rsidTr="00B52544">
        <w:tc>
          <w:tcPr>
            <w:tcW w:w="562" w:type="dxa"/>
          </w:tcPr>
          <w:p w14:paraId="1FF9796A" w14:textId="666FBA5A" w:rsidR="00F432F8" w:rsidRDefault="00F432F8" w:rsidP="00F432F8">
            <w:pPr>
              <w:jc w:val="center"/>
            </w:pPr>
            <w:r>
              <w:rPr>
                <w:rFonts w:hint="eastAsia"/>
              </w:rPr>
              <w:t>7</w:t>
            </w:r>
            <w:r>
              <w:t>4</w:t>
            </w:r>
          </w:p>
        </w:tc>
        <w:tc>
          <w:tcPr>
            <w:tcW w:w="1699" w:type="dxa"/>
          </w:tcPr>
          <w:p w14:paraId="40B3A489" w14:textId="06FF64A9" w:rsidR="00F432F8" w:rsidRDefault="00F432F8" w:rsidP="00F432F8">
            <w:pPr>
              <w:jc w:val="center"/>
            </w:pPr>
            <w:r>
              <w:t>10 (141)</w:t>
            </w:r>
          </w:p>
        </w:tc>
        <w:tc>
          <w:tcPr>
            <w:tcW w:w="1751" w:type="dxa"/>
          </w:tcPr>
          <w:p w14:paraId="46BBEB1E" w14:textId="25E0454B" w:rsidR="00F432F8" w:rsidRDefault="00F432F8" w:rsidP="00F432F8">
            <w:pPr>
              <w:jc w:val="center"/>
            </w:pPr>
            <w:r>
              <w:t>101 (22350)</w:t>
            </w:r>
          </w:p>
        </w:tc>
        <w:tc>
          <w:tcPr>
            <w:tcW w:w="4998" w:type="dxa"/>
          </w:tcPr>
          <w:p w14:paraId="3237C573" w14:textId="099A2D2C" w:rsidR="00F432F8" w:rsidRPr="00091928" w:rsidRDefault="00F432F8" w:rsidP="00F432F8">
            <w:pPr>
              <w:rPr>
                <w:rFonts w:eastAsia="맑은 고딕"/>
                <w:color w:val="000000"/>
                <w:lang w:eastAsia="ko-KR"/>
              </w:rPr>
            </w:pPr>
            <w:r w:rsidRPr="002E4B8E">
              <w:rPr>
                <w:rFonts w:eastAsia="맑은 고딕"/>
                <w:color w:val="000000"/>
                <w:lang w:eastAsia="ko-KR"/>
              </w:rPr>
              <w:t xml:space="preserve">Draft of White Paper on </w:t>
            </w:r>
            <w:proofErr w:type="spellStart"/>
            <w:r>
              <w:rPr>
                <w:rFonts w:eastAsia="맑은 고딕"/>
                <w:color w:val="000000"/>
                <w:lang w:eastAsia="ko-KR"/>
              </w:rPr>
              <w:t>REaP</w:t>
            </w:r>
            <w:proofErr w:type="spellEnd"/>
          </w:p>
        </w:tc>
      </w:tr>
      <w:tr w:rsidR="00F432F8" w14:paraId="4C30A5F5" w14:textId="77777777" w:rsidTr="00B52544">
        <w:tc>
          <w:tcPr>
            <w:tcW w:w="562" w:type="dxa"/>
          </w:tcPr>
          <w:p w14:paraId="058D1A1D" w14:textId="0123CF67" w:rsidR="00F432F8" w:rsidRDefault="00F432F8" w:rsidP="00F432F8">
            <w:pPr>
              <w:jc w:val="center"/>
            </w:pPr>
            <w:r>
              <w:rPr>
                <w:rFonts w:hint="eastAsia"/>
              </w:rPr>
              <w:t>7</w:t>
            </w:r>
            <w:r>
              <w:t>3</w:t>
            </w:r>
          </w:p>
        </w:tc>
        <w:tc>
          <w:tcPr>
            <w:tcW w:w="1699" w:type="dxa"/>
          </w:tcPr>
          <w:p w14:paraId="112F807D" w14:textId="6BAC1294" w:rsidR="00F432F8" w:rsidRDefault="00F432F8" w:rsidP="00F432F8">
            <w:pPr>
              <w:jc w:val="center"/>
            </w:pPr>
            <w:r>
              <w:t>10 (141)</w:t>
            </w:r>
          </w:p>
        </w:tc>
        <w:tc>
          <w:tcPr>
            <w:tcW w:w="1751" w:type="dxa"/>
          </w:tcPr>
          <w:p w14:paraId="6660F1FD" w14:textId="6FC6D28D" w:rsidR="00F432F8" w:rsidRDefault="00F432F8" w:rsidP="00F432F8">
            <w:pPr>
              <w:jc w:val="center"/>
            </w:pPr>
            <w:r>
              <w:t>100 (22349)</w:t>
            </w:r>
          </w:p>
        </w:tc>
        <w:tc>
          <w:tcPr>
            <w:tcW w:w="4998" w:type="dxa"/>
          </w:tcPr>
          <w:p w14:paraId="303068C9" w14:textId="442C3A00" w:rsidR="00F432F8" w:rsidRPr="00091928" w:rsidRDefault="00F432F8" w:rsidP="00F432F8">
            <w:pPr>
              <w:rPr>
                <w:rFonts w:eastAsia="맑은 고딕"/>
                <w:color w:val="000000"/>
                <w:lang w:eastAsia="ko-KR"/>
              </w:rPr>
            </w:pPr>
            <w:r w:rsidRPr="002E4B8E">
              <w:rPr>
                <w:rFonts w:eastAsia="맑은 고딕"/>
                <w:color w:val="000000"/>
                <w:lang w:eastAsia="ko-KR"/>
              </w:rPr>
              <w:t xml:space="preserve">Draft White Paper on </w:t>
            </w:r>
            <w:r>
              <w:rPr>
                <w:rFonts w:eastAsia="맑은 고딕"/>
                <w:color w:val="000000"/>
                <w:lang w:eastAsia="ko-KR"/>
              </w:rPr>
              <w:t>G-PCC</w:t>
            </w:r>
          </w:p>
        </w:tc>
      </w:tr>
      <w:tr w:rsidR="00F432F8" w14:paraId="05212934" w14:textId="77777777" w:rsidTr="00B52544">
        <w:tc>
          <w:tcPr>
            <w:tcW w:w="562" w:type="dxa"/>
          </w:tcPr>
          <w:p w14:paraId="43D8E9D1" w14:textId="0E801513" w:rsidR="00F432F8" w:rsidRDefault="00F432F8" w:rsidP="00F432F8">
            <w:pPr>
              <w:jc w:val="center"/>
            </w:pPr>
            <w:r>
              <w:rPr>
                <w:rFonts w:hint="eastAsia"/>
              </w:rPr>
              <w:t>7</w:t>
            </w:r>
            <w:r>
              <w:t>2</w:t>
            </w:r>
          </w:p>
        </w:tc>
        <w:tc>
          <w:tcPr>
            <w:tcW w:w="1699" w:type="dxa"/>
          </w:tcPr>
          <w:p w14:paraId="738EC898" w14:textId="54CF7F26" w:rsidR="00F432F8" w:rsidRDefault="00F432F8" w:rsidP="00F432F8">
            <w:pPr>
              <w:jc w:val="center"/>
            </w:pPr>
            <w:r>
              <w:rPr>
                <w:rFonts w:hint="eastAsia"/>
              </w:rPr>
              <w:t>9</w:t>
            </w:r>
            <w:r>
              <w:t xml:space="preserve"> (140)</w:t>
            </w:r>
          </w:p>
        </w:tc>
        <w:tc>
          <w:tcPr>
            <w:tcW w:w="1751" w:type="dxa"/>
          </w:tcPr>
          <w:p w14:paraId="47B26EF9" w14:textId="3F2158D1" w:rsidR="00F432F8" w:rsidRDefault="00F432F8" w:rsidP="00F432F8">
            <w:pPr>
              <w:jc w:val="center"/>
            </w:pPr>
            <w:r>
              <w:rPr>
                <w:rFonts w:hint="eastAsia"/>
              </w:rPr>
              <w:t>9</w:t>
            </w:r>
            <w:r>
              <w:t>1 (22138)</w:t>
            </w:r>
          </w:p>
        </w:tc>
        <w:tc>
          <w:tcPr>
            <w:tcW w:w="4998" w:type="dxa"/>
          </w:tcPr>
          <w:p w14:paraId="235814C2" w14:textId="7BE7F65A" w:rsidR="00F432F8" w:rsidRPr="002E4B8E" w:rsidRDefault="00F432F8" w:rsidP="00F432F8">
            <w:pPr>
              <w:rPr>
                <w:rFonts w:eastAsia="맑은 고딕"/>
                <w:color w:val="000000"/>
                <w:lang w:eastAsia="ko-KR"/>
              </w:rPr>
            </w:pPr>
            <w:r w:rsidRPr="002E4B8E">
              <w:rPr>
                <w:rFonts w:eastAsia="맑은 고딕"/>
                <w:color w:val="000000"/>
                <w:lang w:eastAsia="ko-KR"/>
              </w:rPr>
              <w:t>White Paper on MPEG-I Scene Description</w:t>
            </w:r>
          </w:p>
        </w:tc>
      </w:tr>
      <w:tr w:rsidR="00F432F8" w14:paraId="01E4A56B" w14:textId="77777777" w:rsidTr="00B52544">
        <w:tc>
          <w:tcPr>
            <w:tcW w:w="562" w:type="dxa"/>
          </w:tcPr>
          <w:p w14:paraId="5B170728" w14:textId="12DCFDDD" w:rsidR="00F432F8" w:rsidRDefault="00F432F8" w:rsidP="00F432F8">
            <w:pPr>
              <w:jc w:val="center"/>
            </w:pPr>
            <w:r>
              <w:rPr>
                <w:rFonts w:hint="eastAsia"/>
              </w:rPr>
              <w:t>7</w:t>
            </w:r>
            <w:r>
              <w:t>1</w:t>
            </w:r>
          </w:p>
        </w:tc>
        <w:tc>
          <w:tcPr>
            <w:tcW w:w="1699" w:type="dxa"/>
          </w:tcPr>
          <w:p w14:paraId="1D7A7B5A" w14:textId="71F97343" w:rsidR="00F432F8" w:rsidRDefault="00F432F8" w:rsidP="00F432F8">
            <w:pPr>
              <w:jc w:val="center"/>
            </w:pPr>
            <w:r>
              <w:rPr>
                <w:rFonts w:hint="eastAsia"/>
              </w:rPr>
              <w:t>9</w:t>
            </w:r>
            <w:r>
              <w:t xml:space="preserve"> (140)</w:t>
            </w:r>
          </w:p>
        </w:tc>
        <w:tc>
          <w:tcPr>
            <w:tcW w:w="1751" w:type="dxa"/>
          </w:tcPr>
          <w:p w14:paraId="7EDADBCC" w14:textId="42C7523B" w:rsidR="00F432F8" w:rsidRDefault="00F432F8" w:rsidP="00F432F8">
            <w:pPr>
              <w:jc w:val="center"/>
            </w:pPr>
            <w:r>
              <w:rPr>
                <w:rFonts w:hint="eastAsia"/>
              </w:rPr>
              <w:t>9</w:t>
            </w:r>
            <w:r>
              <w:t>0 (22135)</w:t>
            </w:r>
          </w:p>
        </w:tc>
        <w:tc>
          <w:tcPr>
            <w:tcW w:w="4998" w:type="dxa"/>
          </w:tcPr>
          <w:p w14:paraId="2D2F127A" w14:textId="709A28B8" w:rsidR="00F432F8" w:rsidRPr="002E4B8E" w:rsidRDefault="00F432F8" w:rsidP="00F432F8">
            <w:pPr>
              <w:rPr>
                <w:rFonts w:eastAsia="맑은 고딕"/>
                <w:color w:val="000000"/>
                <w:lang w:eastAsia="ko-KR"/>
              </w:rPr>
            </w:pPr>
            <w:r w:rsidRPr="004A17A0">
              <w:rPr>
                <w:rFonts w:eastAsia="맑은 고딕"/>
                <w:color w:val="000000"/>
                <w:lang w:eastAsia="ko-KR"/>
              </w:rPr>
              <w:t>White paper on MPEG-H 3D Audio</w:t>
            </w:r>
          </w:p>
        </w:tc>
      </w:tr>
      <w:tr w:rsidR="00F432F8" w14:paraId="0D1D7505" w14:textId="77777777" w:rsidTr="00B52544">
        <w:tc>
          <w:tcPr>
            <w:tcW w:w="562" w:type="dxa"/>
          </w:tcPr>
          <w:p w14:paraId="1377C090" w14:textId="3085995E" w:rsidR="00F432F8" w:rsidRDefault="00F432F8" w:rsidP="00F432F8">
            <w:pPr>
              <w:jc w:val="center"/>
            </w:pPr>
            <w:r>
              <w:rPr>
                <w:rFonts w:hint="eastAsia"/>
              </w:rPr>
              <w:t>7</w:t>
            </w:r>
            <w:r>
              <w:t>0</w:t>
            </w:r>
          </w:p>
        </w:tc>
        <w:tc>
          <w:tcPr>
            <w:tcW w:w="1699" w:type="dxa"/>
          </w:tcPr>
          <w:p w14:paraId="74231486" w14:textId="49FE8AB3" w:rsidR="00F432F8" w:rsidRDefault="00F432F8" w:rsidP="00F432F8">
            <w:pPr>
              <w:jc w:val="center"/>
            </w:pPr>
            <w:r>
              <w:rPr>
                <w:rFonts w:hint="eastAsia"/>
              </w:rPr>
              <w:t>8</w:t>
            </w:r>
            <w:r>
              <w:t xml:space="preserve"> (139)</w:t>
            </w:r>
          </w:p>
        </w:tc>
        <w:tc>
          <w:tcPr>
            <w:tcW w:w="1751" w:type="dxa"/>
          </w:tcPr>
          <w:p w14:paraId="00D74C13" w14:textId="1034E9C6" w:rsidR="00F432F8" w:rsidRDefault="00F432F8" w:rsidP="00F432F8">
            <w:pPr>
              <w:jc w:val="center"/>
            </w:pPr>
            <w:r>
              <w:rPr>
                <w:rFonts w:hint="eastAsia"/>
              </w:rPr>
              <w:t>8</w:t>
            </w:r>
            <w:r>
              <w:t>1 (21854)</w:t>
            </w:r>
          </w:p>
        </w:tc>
        <w:tc>
          <w:tcPr>
            <w:tcW w:w="4998" w:type="dxa"/>
          </w:tcPr>
          <w:p w14:paraId="5E8E1DE3" w14:textId="44D97A9F" w:rsidR="00F432F8" w:rsidRPr="00A25D0B" w:rsidRDefault="00F432F8" w:rsidP="00F432F8">
            <w:pPr>
              <w:rPr>
                <w:rFonts w:eastAsia="맑은 고딕"/>
                <w:color w:val="000000"/>
                <w:lang w:eastAsia="ko-KR"/>
              </w:rPr>
            </w:pPr>
            <w:r w:rsidRPr="002E4B8E">
              <w:rPr>
                <w:rFonts w:eastAsia="맑은 고딕"/>
                <w:color w:val="000000"/>
                <w:lang w:eastAsia="ko-KR"/>
              </w:rPr>
              <w:t>Draft of White Paper on MPEG-I Scene Description</w:t>
            </w:r>
          </w:p>
        </w:tc>
      </w:tr>
      <w:tr w:rsidR="00F432F8" w14:paraId="054E97D5" w14:textId="77777777" w:rsidTr="00B52544">
        <w:tc>
          <w:tcPr>
            <w:tcW w:w="562" w:type="dxa"/>
          </w:tcPr>
          <w:p w14:paraId="55B06B8D" w14:textId="753FBE9F" w:rsidR="00F432F8" w:rsidRDefault="00F432F8" w:rsidP="00F432F8">
            <w:pPr>
              <w:jc w:val="center"/>
            </w:pPr>
            <w:r>
              <w:rPr>
                <w:rFonts w:hint="eastAsia"/>
              </w:rPr>
              <w:t>6</w:t>
            </w:r>
            <w:r>
              <w:t>9</w:t>
            </w:r>
          </w:p>
        </w:tc>
        <w:tc>
          <w:tcPr>
            <w:tcW w:w="1699" w:type="dxa"/>
          </w:tcPr>
          <w:p w14:paraId="6C1AD7D0" w14:textId="336E2D90" w:rsidR="00F432F8" w:rsidRDefault="00F432F8" w:rsidP="00F432F8">
            <w:pPr>
              <w:jc w:val="center"/>
            </w:pPr>
            <w:r>
              <w:rPr>
                <w:rFonts w:hint="eastAsia"/>
              </w:rPr>
              <w:t>8</w:t>
            </w:r>
            <w:r>
              <w:t xml:space="preserve"> (139)</w:t>
            </w:r>
          </w:p>
        </w:tc>
        <w:tc>
          <w:tcPr>
            <w:tcW w:w="1751" w:type="dxa"/>
          </w:tcPr>
          <w:p w14:paraId="5CD62D5D" w14:textId="4D7FF26A" w:rsidR="00F432F8" w:rsidRDefault="00F432F8" w:rsidP="00F432F8">
            <w:pPr>
              <w:jc w:val="center"/>
            </w:pPr>
            <w:r>
              <w:rPr>
                <w:rFonts w:hint="eastAsia"/>
              </w:rPr>
              <w:t>8</w:t>
            </w:r>
            <w:r>
              <w:t>0 (21852)</w:t>
            </w:r>
          </w:p>
        </w:tc>
        <w:tc>
          <w:tcPr>
            <w:tcW w:w="4998" w:type="dxa"/>
          </w:tcPr>
          <w:p w14:paraId="1F972AB8" w14:textId="164E98D5" w:rsidR="00F432F8" w:rsidRPr="00A25D0B" w:rsidRDefault="00F432F8" w:rsidP="00F432F8">
            <w:pPr>
              <w:rPr>
                <w:rFonts w:eastAsia="맑은 고딕"/>
                <w:color w:val="000000"/>
                <w:lang w:eastAsia="ko-KR"/>
              </w:rPr>
            </w:pPr>
            <w:r w:rsidRPr="002E4B8E">
              <w:rPr>
                <w:rFonts w:eastAsia="맑은 고딕"/>
                <w:color w:val="000000"/>
                <w:lang w:eastAsia="ko-KR"/>
              </w:rPr>
              <w:t>White Paper on CMAF media profiles for VVC, EVC and MPEG-H audio</w:t>
            </w:r>
          </w:p>
        </w:tc>
      </w:tr>
      <w:tr w:rsidR="00F432F8" w14:paraId="26160AC5" w14:textId="77777777" w:rsidTr="00B52544">
        <w:tc>
          <w:tcPr>
            <w:tcW w:w="562" w:type="dxa"/>
          </w:tcPr>
          <w:p w14:paraId="7B63F2D8" w14:textId="2E6F3203" w:rsidR="00F432F8" w:rsidRDefault="00F432F8" w:rsidP="00F432F8">
            <w:pPr>
              <w:jc w:val="center"/>
            </w:pPr>
            <w:r>
              <w:rPr>
                <w:rFonts w:hint="eastAsia"/>
              </w:rPr>
              <w:t>6</w:t>
            </w:r>
            <w:r>
              <w:t>8</w:t>
            </w:r>
          </w:p>
        </w:tc>
        <w:tc>
          <w:tcPr>
            <w:tcW w:w="1699" w:type="dxa"/>
          </w:tcPr>
          <w:p w14:paraId="4468466C" w14:textId="244ADED6" w:rsidR="00F432F8" w:rsidRDefault="00F432F8" w:rsidP="00F432F8">
            <w:pPr>
              <w:jc w:val="center"/>
            </w:pPr>
            <w:r>
              <w:rPr>
                <w:rFonts w:hint="eastAsia"/>
              </w:rPr>
              <w:t>7</w:t>
            </w:r>
            <w:r>
              <w:t xml:space="preserve"> (138)</w:t>
            </w:r>
          </w:p>
        </w:tc>
        <w:tc>
          <w:tcPr>
            <w:tcW w:w="1751" w:type="dxa"/>
          </w:tcPr>
          <w:p w14:paraId="6F62841C" w14:textId="4B4B58E5" w:rsidR="00F432F8" w:rsidRDefault="00F432F8" w:rsidP="00F432F8">
            <w:pPr>
              <w:jc w:val="center"/>
            </w:pPr>
            <w:r>
              <w:rPr>
                <w:rFonts w:hint="eastAsia"/>
              </w:rPr>
              <w:t>7</w:t>
            </w:r>
            <w:r>
              <w:t>2 (21604)</w:t>
            </w:r>
          </w:p>
        </w:tc>
        <w:tc>
          <w:tcPr>
            <w:tcW w:w="4998" w:type="dxa"/>
          </w:tcPr>
          <w:p w14:paraId="31730F13" w14:textId="28F89FF4" w:rsidR="00F432F8" w:rsidRPr="00A25D0B" w:rsidRDefault="00F432F8" w:rsidP="00F432F8">
            <w:pPr>
              <w:rPr>
                <w:rFonts w:eastAsia="맑은 고딕"/>
                <w:color w:val="000000"/>
                <w:lang w:eastAsia="ko-KR"/>
              </w:rPr>
            </w:pPr>
            <w:r w:rsidRPr="00A25D0B">
              <w:rPr>
                <w:rFonts w:eastAsia="맑은 고딕"/>
                <w:color w:val="000000"/>
                <w:lang w:eastAsia="ko-KR"/>
              </w:rPr>
              <w:t>Draft of White Paper on CMAF media profiles for VVC, EVC and MPEG-H audio</w:t>
            </w:r>
          </w:p>
        </w:tc>
      </w:tr>
      <w:tr w:rsidR="00F432F8" w14:paraId="721C697D" w14:textId="77777777" w:rsidTr="00B52544">
        <w:tc>
          <w:tcPr>
            <w:tcW w:w="562" w:type="dxa"/>
          </w:tcPr>
          <w:p w14:paraId="3EB299AB" w14:textId="3CEAF111" w:rsidR="00F432F8" w:rsidRDefault="00F432F8" w:rsidP="00F432F8">
            <w:pPr>
              <w:jc w:val="center"/>
            </w:pPr>
            <w:r>
              <w:rPr>
                <w:rFonts w:hint="eastAsia"/>
              </w:rPr>
              <w:t>6</w:t>
            </w:r>
            <w:r>
              <w:t>7</w:t>
            </w:r>
          </w:p>
        </w:tc>
        <w:tc>
          <w:tcPr>
            <w:tcW w:w="1699" w:type="dxa"/>
          </w:tcPr>
          <w:p w14:paraId="64BE1981" w14:textId="1AE8EA83" w:rsidR="00F432F8" w:rsidRDefault="00F432F8" w:rsidP="00F432F8">
            <w:pPr>
              <w:jc w:val="center"/>
            </w:pPr>
            <w:r>
              <w:rPr>
                <w:rFonts w:hint="eastAsia"/>
              </w:rPr>
              <w:t>7</w:t>
            </w:r>
            <w:r>
              <w:t xml:space="preserve"> (138)</w:t>
            </w:r>
          </w:p>
        </w:tc>
        <w:tc>
          <w:tcPr>
            <w:tcW w:w="1751" w:type="dxa"/>
          </w:tcPr>
          <w:p w14:paraId="6BE55ADA" w14:textId="7BA68676" w:rsidR="00F432F8" w:rsidRDefault="00F432F8" w:rsidP="00F432F8">
            <w:pPr>
              <w:jc w:val="center"/>
            </w:pPr>
            <w:r>
              <w:rPr>
                <w:rFonts w:hint="eastAsia"/>
              </w:rPr>
              <w:t>7</w:t>
            </w:r>
            <w:r>
              <w:t>1 (21538)</w:t>
            </w:r>
          </w:p>
        </w:tc>
        <w:tc>
          <w:tcPr>
            <w:tcW w:w="4998" w:type="dxa"/>
          </w:tcPr>
          <w:p w14:paraId="58DB5A19" w14:textId="0C734F61" w:rsidR="00F432F8" w:rsidRPr="00F528FD" w:rsidRDefault="00F432F8" w:rsidP="00F432F8">
            <w:pPr>
              <w:rPr>
                <w:rFonts w:eastAsia="맑은 고딕"/>
                <w:color w:val="000000"/>
                <w:lang w:eastAsia="ko-KR"/>
              </w:rPr>
            </w:pPr>
            <w:r>
              <w:rPr>
                <w:rFonts w:eastAsia="맑은 고딕"/>
                <w:color w:val="000000"/>
                <w:lang w:eastAsia="ko-KR"/>
              </w:rPr>
              <w:t>W</w:t>
            </w:r>
            <w:r w:rsidRPr="00F528FD">
              <w:rPr>
                <w:rFonts w:eastAsia="맑은 고딕"/>
                <w:color w:val="000000"/>
                <w:lang w:eastAsia="ko-KR"/>
              </w:rPr>
              <w:t>hite paper on MPEG Smart Contracts for Media</w:t>
            </w:r>
          </w:p>
        </w:tc>
      </w:tr>
      <w:tr w:rsidR="00F432F8" w14:paraId="2F7FC364" w14:textId="77777777" w:rsidTr="00B52544">
        <w:tc>
          <w:tcPr>
            <w:tcW w:w="562" w:type="dxa"/>
          </w:tcPr>
          <w:p w14:paraId="24AC91D5" w14:textId="7E8E6CC8" w:rsidR="00F432F8" w:rsidRDefault="00F432F8" w:rsidP="00F432F8">
            <w:pPr>
              <w:jc w:val="center"/>
            </w:pPr>
            <w:r>
              <w:rPr>
                <w:rFonts w:hint="eastAsia"/>
              </w:rPr>
              <w:t>6</w:t>
            </w:r>
            <w:r>
              <w:t>6</w:t>
            </w:r>
          </w:p>
        </w:tc>
        <w:tc>
          <w:tcPr>
            <w:tcW w:w="1699" w:type="dxa"/>
          </w:tcPr>
          <w:p w14:paraId="0B6354B4" w14:textId="165205C7" w:rsidR="00F432F8" w:rsidRDefault="00F432F8" w:rsidP="00F432F8">
            <w:pPr>
              <w:jc w:val="center"/>
            </w:pPr>
            <w:r>
              <w:rPr>
                <w:rFonts w:hint="eastAsia"/>
              </w:rPr>
              <w:t>6</w:t>
            </w:r>
            <w:r>
              <w:t xml:space="preserve"> (137)</w:t>
            </w:r>
          </w:p>
        </w:tc>
        <w:tc>
          <w:tcPr>
            <w:tcW w:w="1751" w:type="dxa"/>
          </w:tcPr>
          <w:p w14:paraId="7CB529F8" w14:textId="3C1CAD7D" w:rsidR="00F432F8" w:rsidRDefault="00F432F8" w:rsidP="00F432F8">
            <w:pPr>
              <w:jc w:val="center"/>
            </w:pPr>
            <w:r>
              <w:rPr>
                <w:rFonts w:hint="eastAsia"/>
              </w:rPr>
              <w:t>6</w:t>
            </w:r>
            <w:r>
              <w:t>0 (21275)</w:t>
            </w:r>
          </w:p>
        </w:tc>
        <w:tc>
          <w:tcPr>
            <w:tcW w:w="4998" w:type="dxa"/>
          </w:tcPr>
          <w:p w14:paraId="4D181238" w14:textId="40B7C0C3" w:rsidR="00F432F8" w:rsidRPr="00F528FD" w:rsidRDefault="00F432F8" w:rsidP="00F432F8">
            <w:pPr>
              <w:rPr>
                <w:rFonts w:eastAsia="맑은 고딕"/>
                <w:color w:val="000000"/>
                <w:lang w:eastAsia="ko-KR"/>
              </w:rPr>
            </w:pPr>
            <w:r w:rsidRPr="00F528FD">
              <w:rPr>
                <w:rFonts w:eastAsia="맑은 고딕"/>
                <w:color w:val="000000"/>
                <w:lang w:eastAsia="ko-KR"/>
              </w:rPr>
              <w:t>Draft white paper on MPEG Smart Contracts for Media</w:t>
            </w:r>
          </w:p>
        </w:tc>
      </w:tr>
      <w:tr w:rsidR="00F432F8" w14:paraId="261F44CA" w14:textId="77777777" w:rsidTr="00B52544">
        <w:tc>
          <w:tcPr>
            <w:tcW w:w="562" w:type="dxa"/>
          </w:tcPr>
          <w:p w14:paraId="5EDCFDE3" w14:textId="7260D4BA" w:rsidR="00F432F8" w:rsidRDefault="00F432F8" w:rsidP="00F432F8">
            <w:pPr>
              <w:jc w:val="center"/>
            </w:pPr>
            <w:r>
              <w:rPr>
                <w:rFonts w:hint="eastAsia"/>
              </w:rPr>
              <w:t>6</w:t>
            </w:r>
            <w:r>
              <w:t>5</w:t>
            </w:r>
          </w:p>
        </w:tc>
        <w:tc>
          <w:tcPr>
            <w:tcW w:w="1699" w:type="dxa"/>
          </w:tcPr>
          <w:p w14:paraId="5F04C907" w14:textId="63B470EB" w:rsidR="00F432F8" w:rsidRDefault="00F432F8" w:rsidP="00F432F8">
            <w:pPr>
              <w:jc w:val="center"/>
            </w:pPr>
            <w:r>
              <w:rPr>
                <w:rFonts w:hint="eastAsia"/>
              </w:rPr>
              <w:t>6</w:t>
            </w:r>
            <w:r>
              <w:t xml:space="preserve"> (137)</w:t>
            </w:r>
          </w:p>
        </w:tc>
        <w:tc>
          <w:tcPr>
            <w:tcW w:w="1751" w:type="dxa"/>
          </w:tcPr>
          <w:p w14:paraId="55A0EA08" w14:textId="3621707F" w:rsidR="00F432F8" w:rsidRDefault="00F432F8" w:rsidP="00F432F8">
            <w:pPr>
              <w:jc w:val="center"/>
            </w:pPr>
            <w:r>
              <w:rPr>
                <w:rFonts w:hint="eastAsia"/>
              </w:rPr>
              <w:t>5</w:t>
            </w:r>
            <w:r>
              <w:t>9 (21274)</w:t>
            </w:r>
          </w:p>
        </w:tc>
        <w:tc>
          <w:tcPr>
            <w:tcW w:w="4998" w:type="dxa"/>
          </w:tcPr>
          <w:p w14:paraId="193F229B" w14:textId="414934EC" w:rsidR="00F432F8" w:rsidRPr="00F528FD" w:rsidRDefault="00F432F8" w:rsidP="00F432F8">
            <w:pPr>
              <w:rPr>
                <w:rFonts w:eastAsia="맑은 고딕"/>
                <w:color w:val="000000"/>
                <w:lang w:eastAsia="ko-KR"/>
              </w:rPr>
            </w:pPr>
            <w:r w:rsidRPr="00F528FD">
              <w:rPr>
                <w:rFonts w:eastAsia="맑은 고딕"/>
                <w:color w:val="000000"/>
                <w:lang w:eastAsia="ko-KR"/>
              </w:rPr>
              <w:t>White paper on MPEG Immersive video</w:t>
            </w:r>
          </w:p>
        </w:tc>
      </w:tr>
      <w:tr w:rsidR="00F432F8" w14:paraId="0CC19B15" w14:textId="77777777" w:rsidTr="00B52544">
        <w:tc>
          <w:tcPr>
            <w:tcW w:w="562" w:type="dxa"/>
          </w:tcPr>
          <w:p w14:paraId="0673B35F" w14:textId="4D582BBB" w:rsidR="00F432F8" w:rsidRDefault="00F432F8" w:rsidP="00F432F8">
            <w:pPr>
              <w:jc w:val="center"/>
            </w:pPr>
            <w:r>
              <w:rPr>
                <w:rFonts w:hint="eastAsia"/>
              </w:rPr>
              <w:t>6</w:t>
            </w:r>
            <w:r>
              <w:t>4</w:t>
            </w:r>
          </w:p>
        </w:tc>
        <w:tc>
          <w:tcPr>
            <w:tcW w:w="1699" w:type="dxa"/>
          </w:tcPr>
          <w:p w14:paraId="1FB4F8A3" w14:textId="1C5CC81B" w:rsidR="00F432F8" w:rsidRDefault="00F432F8" w:rsidP="00F432F8">
            <w:pPr>
              <w:jc w:val="center"/>
            </w:pPr>
            <w:r>
              <w:rPr>
                <w:rFonts w:hint="eastAsia"/>
              </w:rPr>
              <w:t>6</w:t>
            </w:r>
            <w:r>
              <w:t xml:space="preserve"> (137)</w:t>
            </w:r>
          </w:p>
        </w:tc>
        <w:tc>
          <w:tcPr>
            <w:tcW w:w="1751" w:type="dxa"/>
          </w:tcPr>
          <w:p w14:paraId="7CB356BC" w14:textId="76721CFE" w:rsidR="00F432F8" w:rsidRDefault="00F432F8" w:rsidP="00F432F8">
            <w:pPr>
              <w:jc w:val="center"/>
            </w:pPr>
            <w:r>
              <w:rPr>
                <w:rFonts w:hint="eastAsia"/>
              </w:rPr>
              <w:t>5</w:t>
            </w:r>
            <w:r>
              <w:t>8 (21273)</w:t>
            </w:r>
          </w:p>
        </w:tc>
        <w:tc>
          <w:tcPr>
            <w:tcW w:w="4998" w:type="dxa"/>
          </w:tcPr>
          <w:p w14:paraId="07135C1E" w14:textId="65DC7802" w:rsidR="00F432F8" w:rsidRPr="00F528FD" w:rsidRDefault="00F432F8" w:rsidP="00F432F8">
            <w:pPr>
              <w:rPr>
                <w:rFonts w:eastAsia="맑은 고딕"/>
                <w:color w:val="000000"/>
                <w:lang w:eastAsia="ko-KR"/>
              </w:rPr>
            </w:pPr>
            <w:r w:rsidRPr="00F528FD">
              <w:rPr>
                <w:rFonts w:eastAsia="맑은 고딕"/>
                <w:color w:val="000000"/>
                <w:lang w:eastAsia="ko-KR"/>
              </w:rPr>
              <w:t>White paper on Low Complexity Enhancement Video Coding (LCEVC)</w:t>
            </w:r>
          </w:p>
        </w:tc>
      </w:tr>
      <w:tr w:rsidR="00F432F8" w14:paraId="54425510" w14:textId="77777777" w:rsidTr="00B52544">
        <w:tc>
          <w:tcPr>
            <w:tcW w:w="562" w:type="dxa"/>
          </w:tcPr>
          <w:p w14:paraId="539EC78D" w14:textId="6BE52C36" w:rsidR="00F432F8" w:rsidRDefault="00F432F8" w:rsidP="00F432F8">
            <w:pPr>
              <w:jc w:val="center"/>
            </w:pPr>
            <w:r>
              <w:rPr>
                <w:rFonts w:hint="eastAsia"/>
              </w:rPr>
              <w:t>6</w:t>
            </w:r>
            <w:r>
              <w:t>3</w:t>
            </w:r>
          </w:p>
        </w:tc>
        <w:tc>
          <w:tcPr>
            <w:tcW w:w="1699" w:type="dxa"/>
          </w:tcPr>
          <w:p w14:paraId="0D5A4A30" w14:textId="770D4912" w:rsidR="00F432F8" w:rsidRDefault="00F432F8" w:rsidP="00F432F8">
            <w:pPr>
              <w:jc w:val="center"/>
            </w:pPr>
            <w:r>
              <w:rPr>
                <w:rFonts w:hint="eastAsia"/>
              </w:rPr>
              <w:t>6</w:t>
            </w:r>
            <w:r>
              <w:t xml:space="preserve"> (137)</w:t>
            </w:r>
          </w:p>
        </w:tc>
        <w:tc>
          <w:tcPr>
            <w:tcW w:w="1751" w:type="dxa"/>
          </w:tcPr>
          <w:p w14:paraId="5BDCBE5F" w14:textId="1B1AD31D" w:rsidR="00F432F8" w:rsidRDefault="00F432F8" w:rsidP="00F432F8">
            <w:pPr>
              <w:jc w:val="center"/>
            </w:pPr>
            <w:r>
              <w:rPr>
                <w:rFonts w:hint="eastAsia"/>
              </w:rPr>
              <w:t>5</w:t>
            </w:r>
            <w:r>
              <w:t>7 (21272)</w:t>
            </w:r>
          </w:p>
        </w:tc>
        <w:tc>
          <w:tcPr>
            <w:tcW w:w="4998" w:type="dxa"/>
          </w:tcPr>
          <w:p w14:paraId="3E801F6C" w14:textId="5197F0FC" w:rsidR="00F432F8" w:rsidRPr="00F528FD" w:rsidRDefault="00F432F8" w:rsidP="00F432F8">
            <w:pPr>
              <w:rPr>
                <w:rFonts w:eastAsia="맑은 고딕"/>
                <w:color w:val="000000"/>
                <w:lang w:eastAsia="ko-KR"/>
              </w:rPr>
            </w:pPr>
            <w:r w:rsidRPr="00F528FD">
              <w:rPr>
                <w:rFonts w:eastAsia="맑은 고딕"/>
                <w:color w:val="000000"/>
                <w:lang w:eastAsia="ko-KR"/>
              </w:rPr>
              <w:t>White Paper on Neural Network Coding</w:t>
            </w:r>
          </w:p>
        </w:tc>
      </w:tr>
      <w:tr w:rsidR="00F432F8" w14:paraId="162F2CA7" w14:textId="77777777" w:rsidTr="00B52544">
        <w:tc>
          <w:tcPr>
            <w:tcW w:w="562" w:type="dxa"/>
          </w:tcPr>
          <w:p w14:paraId="0CDD2BE3" w14:textId="54C85B80" w:rsidR="00F432F8" w:rsidRDefault="00F432F8" w:rsidP="00F432F8">
            <w:pPr>
              <w:jc w:val="center"/>
            </w:pPr>
            <w:r>
              <w:rPr>
                <w:rFonts w:hint="eastAsia"/>
              </w:rPr>
              <w:t>6</w:t>
            </w:r>
            <w:r>
              <w:t>2</w:t>
            </w:r>
          </w:p>
        </w:tc>
        <w:tc>
          <w:tcPr>
            <w:tcW w:w="1699" w:type="dxa"/>
          </w:tcPr>
          <w:p w14:paraId="1BE96B06" w14:textId="200F0C26" w:rsidR="00F432F8" w:rsidRDefault="00F432F8" w:rsidP="00F432F8">
            <w:pPr>
              <w:jc w:val="center"/>
            </w:pPr>
            <w:r>
              <w:rPr>
                <w:rFonts w:hint="eastAsia"/>
              </w:rPr>
              <w:t>5</w:t>
            </w:r>
            <w:r>
              <w:t xml:space="preserve"> (136)</w:t>
            </w:r>
          </w:p>
        </w:tc>
        <w:tc>
          <w:tcPr>
            <w:tcW w:w="1751" w:type="dxa"/>
          </w:tcPr>
          <w:p w14:paraId="64BB8A90" w14:textId="330167FD" w:rsidR="00F432F8" w:rsidRDefault="00F432F8" w:rsidP="00F432F8">
            <w:pPr>
              <w:jc w:val="center"/>
            </w:pPr>
            <w:r>
              <w:rPr>
                <w:rFonts w:hint="eastAsia"/>
              </w:rPr>
              <w:t>4</w:t>
            </w:r>
            <w:r>
              <w:t>9 (21039)</w:t>
            </w:r>
          </w:p>
        </w:tc>
        <w:tc>
          <w:tcPr>
            <w:tcW w:w="4998" w:type="dxa"/>
          </w:tcPr>
          <w:p w14:paraId="09BF97CC" w14:textId="541F971F" w:rsidR="00F432F8" w:rsidRPr="00091928" w:rsidRDefault="00F432F8" w:rsidP="00F432F8">
            <w:pPr>
              <w:rPr>
                <w:rFonts w:eastAsia="맑은 고딕"/>
                <w:color w:val="000000"/>
                <w:lang w:eastAsia="ko-KR"/>
              </w:rPr>
            </w:pPr>
            <w:r w:rsidRPr="00CE28DF">
              <w:rPr>
                <w:rFonts w:eastAsia="맑은 고딕"/>
                <w:color w:val="000000"/>
                <w:lang w:eastAsia="ko-KR"/>
              </w:rPr>
              <w:t>Draft of White paper on Low Complexity Enhancement Video Coding (LCEVC)</w:t>
            </w:r>
          </w:p>
        </w:tc>
      </w:tr>
      <w:tr w:rsidR="00F432F8" w14:paraId="57735F9E" w14:textId="77777777" w:rsidTr="00B52544">
        <w:tc>
          <w:tcPr>
            <w:tcW w:w="562" w:type="dxa"/>
          </w:tcPr>
          <w:p w14:paraId="647C018C" w14:textId="182B1924" w:rsidR="00F432F8" w:rsidRDefault="00F432F8" w:rsidP="00F432F8">
            <w:pPr>
              <w:jc w:val="center"/>
            </w:pPr>
            <w:r>
              <w:rPr>
                <w:rFonts w:hint="eastAsia"/>
              </w:rPr>
              <w:t>6</w:t>
            </w:r>
            <w:r>
              <w:t>1</w:t>
            </w:r>
          </w:p>
        </w:tc>
        <w:tc>
          <w:tcPr>
            <w:tcW w:w="1699" w:type="dxa"/>
          </w:tcPr>
          <w:p w14:paraId="04544AA7" w14:textId="6B7E6A24" w:rsidR="00F432F8" w:rsidRDefault="00F432F8" w:rsidP="00F432F8">
            <w:pPr>
              <w:jc w:val="center"/>
            </w:pPr>
            <w:r>
              <w:rPr>
                <w:rFonts w:hint="eastAsia"/>
              </w:rPr>
              <w:t>5</w:t>
            </w:r>
            <w:r>
              <w:t xml:space="preserve"> (136)</w:t>
            </w:r>
          </w:p>
        </w:tc>
        <w:tc>
          <w:tcPr>
            <w:tcW w:w="1751" w:type="dxa"/>
          </w:tcPr>
          <w:p w14:paraId="30C0A6A3" w14:textId="092E3591" w:rsidR="00F432F8" w:rsidRDefault="00F432F8" w:rsidP="00F432F8">
            <w:pPr>
              <w:jc w:val="center"/>
            </w:pPr>
            <w:r>
              <w:rPr>
                <w:rFonts w:hint="eastAsia"/>
              </w:rPr>
              <w:t>4</w:t>
            </w:r>
            <w:r>
              <w:t>8 (21038)</w:t>
            </w:r>
          </w:p>
        </w:tc>
        <w:tc>
          <w:tcPr>
            <w:tcW w:w="4998" w:type="dxa"/>
          </w:tcPr>
          <w:p w14:paraId="69C57701" w14:textId="47B291E0" w:rsidR="00F432F8" w:rsidRPr="00091928" w:rsidRDefault="00F432F8" w:rsidP="00F432F8">
            <w:pPr>
              <w:rPr>
                <w:rFonts w:eastAsia="맑은 고딕"/>
                <w:color w:val="000000"/>
                <w:lang w:eastAsia="ko-KR"/>
              </w:rPr>
            </w:pPr>
            <w:r w:rsidRPr="00CE28DF">
              <w:rPr>
                <w:rFonts w:eastAsia="맑은 고딕"/>
                <w:color w:val="000000"/>
                <w:lang w:eastAsia="ko-KR"/>
              </w:rPr>
              <w:t>Draft of White paper on Multiview Immersive Video (MV)</w:t>
            </w:r>
            <w:r>
              <w:rPr>
                <w:rFonts w:eastAsia="맑은 고딕"/>
                <w:color w:val="000000"/>
                <w:lang w:eastAsia="ko-KR"/>
              </w:rPr>
              <w:t xml:space="preserve"> Coding</w:t>
            </w:r>
          </w:p>
        </w:tc>
      </w:tr>
      <w:tr w:rsidR="00F432F8" w14:paraId="701876ED" w14:textId="77777777" w:rsidTr="00B52544">
        <w:tc>
          <w:tcPr>
            <w:tcW w:w="562" w:type="dxa"/>
          </w:tcPr>
          <w:p w14:paraId="762B5006" w14:textId="662E8EFE" w:rsidR="00F432F8" w:rsidRDefault="00F432F8" w:rsidP="00F432F8">
            <w:pPr>
              <w:jc w:val="center"/>
            </w:pPr>
            <w:r>
              <w:rPr>
                <w:rFonts w:hint="eastAsia"/>
              </w:rPr>
              <w:t>6</w:t>
            </w:r>
            <w:r>
              <w:t>0</w:t>
            </w:r>
          </w:p>
        </w:tc>
        <w:tc>
          <w:tcPr>
            <w:tcW w:w="1699" w:type="dxa"/>
          </w:tcPr>
          <w:p w14:paraId="76A9F34F" w14:textId="6BBAC902" w:rsidR="00F432F8" w:rsidRDefault="00F432F8" w:rsidP="00F432F8">
            <w:pPr>
              <w:jc w:val="center"/>
            </w:pPr>
            <w:r>
              <w:rPr>
                <w:rFonts w:hint="eastAsia"/>
              </w:rPr>
              <w:t>5</w:t>
            </w:r>
            <w:r>
              <w:t xml:space="preserve"> (136)</w:t>
            </w:r>
          </w:p>
        </w:tc>
        <w:tc>
          <w:tcPr>
            <w:tcW w:w="1751" w:type="dxa"/>
          </w:tcPr>
          <w:p w14:paraId="70E804B9" w14:textId="5BB5AB09" w:rsidR="00F432F8" w:rsidRDefault="00F432F8" w:rsidP="00F432F8">
            <w:pPr>
              <w:jc w:val="center"/>
            </w:pPr>
            <w:r>
              <w:rPr>
                <w:rFonts w:hint="eastAsia"/>
              </w:rPr>
              <w:t>4</w:t>
            </w:r>
            <w:r>
              <w:t>7 (21037)</w:t>
            </w:r>
          </w:p>
        </w:tc>
        <w:tc>
          <w:tcPr>
            <w:tcW w:w="4998" w:type="dxa"/>
          </w:tcPr>
          <w:p w14:paraId="100A241F" w14:textId="2BD73879" w:rsidR="00F432F8" w:rsidRPr="00CE28DF" w:rsidRDefault="00F432F8" w:rsidP="00F432F8">
            <w:pPr>
              <w:rPr>
                <w:rFonts w:eastAsia="맑은 고딕"/>
                <w:color w:val="000000"/>
                <w:lang w:eastAsia="ko-KR"/>
              </w:rPr>
            </w:pPr>
            <w:r w:rsidRPr="00CE28DF">
              <w:rPr>
                <w:rFonts w:eastAsia="맑은 고딕"/>
                <w:color w:val="000000"/>
                <w:lang w:eastAsia="ko-KR"/>
              </w:rPr>
              <w:t>Draft of White paper on Neural Network Coding (NNC)</w:t>
            </w:r>
          </w:p>
        </w:tc>
      </w:tr>
      <w:tr w:rsidR="00F432F8" w14:paraId="189CFF51" w14:textId="77777777" w:rsidTr="00B52544">
        <w:tc>
          <w:tcPr>
            <w:tcW w:w="562" w:type="dxa"/>
          </w:tcPr>
          <w:p w14:paraId="3CB7E455" w14:textId="15263FBC" w:rsidR="00F432F8" w:rsidRDefault="00F432F8" w:rsidP="00F432F8">
            <w:pPr>
              <w:jc w:val="center"/>
            </w:pPr>
            <w:r>
              <w:rPr>
                <w:rFonts w:hint="eastAsia"/>
              </w:rPr>
              <w:t>5</w:t>
            </w:r>
            <w:r>
              <w:t>9</w:t>
            </w:r>
          </w:p>
        </w:tc>
        <w:tc>
          <w:tcPr>
            <w:tcW w:w="1699" w:type="dxa"/>
          </w:tcPr>
          <w:p w14:paraId="75BF5848" w14:textId="77BE3B26" w:rsidR="00F432F8" w:rsidRDefault="00F432F8" w:rsidP="00F432F8">
            <w:pPr>
              <w:jc w:val="center"/>
            </w:pPr>
            <w:r>
              <w:rPr>
                <w:rFonts w:hint="eastAsia"/>
              </w:rPr>
              <w:t>5</w:t>
            </w:r>
            <w:r>
              <w:t xml:space="preserve"> (136)</w:t>
            </w:r>
          </w:p>
        </w:tc>
        <w:tc>
          <w:tcPr>
            <w:tcW w:w="1751" w:type="dxa"/>
          </w:tcPr>
          <w:p w14:paraId="48AAC654" w14:textId="110F8391" w:rsidR="00F432F8" w:rsidRDefault="00F432F8" w:rsidP="00F432F8">
            <w:pPr>
              <w:jc w:val="center"/>
            </w:pPr>
            <w:r>
              <w:rPr>
                <w:rFonts w:hint="eastAsia"/>
              </w:rPr>
              <w:t>4</w:t>
            </w:r>
            <w:r>
              <w:t>6 (21036)</w:t>
            </w:r>
          </w:p>
        </w:tc>
        <w:tc>
          <w:tcPr>
            <w:tcW w:w="4998" w:type="dxa"/>
          </w:tcPr>
          <w:p w14:paraId="5A876E3D" w14:textId="5E4460FF" w:rsidR="00F432F8" w:rsidRPr="00CE28DF" w:rsidRDefault="00F432F8" w:rsidP="00F432F8">
            <w:pPr>
              <w:rPr>
                <w:rFonts w:eastAsia="맑은 고딕"/>
                <w:color w:val="000000"/>
                <w:lang w:eastAsia="ko-KR"/>
              </w:rPr>
            </w:pPr>
            <w:r w:rsidRPr="00CE28DF">
              <w:rPr>
                <w:rFonts w:eastAsia="맑은 고딕"/>
                <w:color w:val="000000"/>
                <w:lang w:eastAsia="ko-KR"/>
              </w:rPr>
              <w:t>White paper on Essential Video Coding (EVC)</w:t>
            </w:r>
          </w:p>
        </w:tc>
      </w:tr>
      <w:tr w:rsidR="00F432F8" w14:paraId="02C25F7D" w14:textId="77777777" w:rsidTr="00B52544">
        <w:tc>
          <w:tcPr>
            <w:tcW w:w="562" w:type="dxa"/>
          </w:tcPr>
          <w:p w14:paraId="4B9E92E5" w14:textId="2BCA21D9" w:rsidR="00F432F8" w:rsidRDefault="00F432F8" w:rsidP="00F432F8">
            <w:pPr>
              <w:jc w:val="center"/>
            </w:pPr>
            <w:r>
              <w:rPr>
                <w:rFonts w:hint="eastAsia"/>
              </w:rPr>
              <w:t>5</w:t>
            </w:r>
            <w:r>
              <w:t>8</w:t>
            </w:r>
          </w:p>
        </w:tc>
        <w:tc>
          <w:tcPr>
            <w:tcW w:w="1699" w:type="dxa"/>
          </w:tcPr>
          <w:p w14:paraId="1D763316" w14:textId="6D007E54" w:rsidR="00F432F8" w:rsidRDefault="00F432F8" w:rsidP="00F432F8">
            <w:pPr>
              <w:jc w:val="center"/>
            </w:pPr>
            <w:r>
              <w:rPr>
                <w:rFonts w:hint="eastAsia"/>
              </w:rPr>
              <w:t>4</w:t>
            </w:r>
            <w:r>
              <w:t xml:space="preserve"> (135)</w:t>
            </w:r>
          </w:p>
        </w:tc>
        <w:tc>
          <w:tcPr>
            <w:tcW w:w="1751" w:type="dxa"/>
          </w:tcPr>
          <w:p w14:paraId="5A9288F0" w14:textId="1844C336" w:rsidR="00F432F8" w:rsidRDefault="00F432F8" w:rsidP="00F432F8">
            <w:pPr>
              <w:jc w:val="center"/>
            </w:pPr>
            <w:r>
              <w:rPr>
                <w:rFonts w:hint="eastAsia"/>
              </w:rPr>
              <w:t>3</w:t>
            </w:r>
            <w:r>
              <w:t>8 (20745)</w:t>
            </w:r>
          </w:p>
        </w:tc>
        <w:tc>
          <w:tcPr>
            <w:tcW w:w="4998" w:type="dxa"/>
          </w:tcPr>
          <w:p w14:paraId="429C56FF" w14:textId="11784CBC" w:rsidR="00F432F8" w:rsidRPr="00091928" w:rsidRDefault="00F432F8" w:rsidP="00F432F8">
            <w:pPr>
              <w:rPr>
                <w:rFonts w:eastAsia="맑은 고딕"/>
                <w:color w:val="000000"/>
                <w:lang w:eastAsia="ko-KR"/>
              </w:rPr>
            </w:pPr>
            <w:r w:rsidRPr="00864903">
              <w:rPr>
                <w:rFonts w:eastAsia="맑은 고딕"/>
                <w:color w:val="000000"/>
                <w:lang w:eastAsia="ko-KR"/>
              </w:rPr>
              <w:t xml:space="preserve">Draft of white paper on </w:t>
            </w:r>
            <w:r>
              <w:rPr>
                <w:rFonts w:eastAsia="맑은 고딕"/>
                <w:color w:val="000000"/>
                <w:lang w:eastAsia="ko-KR"/>
              </w:rPr>
              <w:t xml:space="preserve">Motivation and Requirements for </w:t>
            </w:r>
            <w:r w:rsidRPr="00864903">
              <w:rPr>
                <w:rFonts w:eastAsia="맑은 고딕"/>
                <w:color w:val="000000"/>
                <w:lang w:eastAsia="ko-KR"/>
              </w:rPr>
              <w:t>Video Coding for Machine</w:t>
            </w:r>
          </w:p>
        </w:tc>
      </w:tr>
      <w:tr w:rsidR="00F432F8" w14:paraId="48B5F1F3" w14:textId="77777777" w:rsidTr="00B52544">
        <w:tc>
          <w:tcPr>
            <w:tcW w:w="562" w:type="dxa"/>
          </w:tcPr>
          <w:p w14:paraId="21B17775" w14:textId="4DC26355" w:rsidR="00F432F8" w:rsidRDefault="00F432F8" w:rsidP="00F432F8">
            <w:pPr>
              <w:jc w:val="center"/>
            </w:pPr>
            <w:r>
              <w:rPr>
                <w:rFonts w:hint="eastAsia"/>
              </w:rPr>
              <w:t>5</w:t>
            </w:r>
            <w:r>
              <w:t>7</w:t>
            </w:r>
          </w:p>
        </w:tc>
        <w:tc>
          <w:tcPr>
            <w:tcW w:w="1699" w:type="dxa"/>
          </w:tcPr>
          <w:p w14:paraId="304098C6" w14:textId="3C780AB8" w:rsidR="00F432F8" w:rsidRDefault="00F432F8" w:rsidP="00F432F8">
            <w:pPr>
              <w:jc w:val="center"/>
            </w:pPr>
            <w:r>
              <w:rPr>
                <w:rFonts w:hint="eastAsia"/>
              </w:rPr>
              <w:t>4</w:t>
            </w:r>
            <w:r>
              <w:t xml:space="preserve"> (135)</w:t>
            </w:r>
          </w:p>
        </w:tc>
        <w:tc>
          <w:tcPr>
            <w:tcW w:w="1751" w:type="dxa"/>
          </w:tcPr>
          <w:p w14:paraId="3931B288" w14:textId="4D733A74" w:rsidR="00F432F8" w:rsidRDefault="00F432F8" w:rsidP="00F432F8">
            <w:pPr>
              <w:jc w:val="center"/>
            </w:pPr>
            <w:r>
              <w:rPr>
                <w:rFonts w:hint="eastAsia"/>
              </w:rPr>
              <w:t>3</w:t>
            </w:r>
            <w:r>
              <w:t>6 (20737)</w:t>
            </w:r>
          </w:p>
        </w:tc>
        <w:tc>
          <w:tcPr>
            <w:tcW w:w="4998" w:type="dxa"/>
          </w:tcPr>
          <w:p w14:paraId="429AD3A3" w14:textId="7B185D25" w:rsidR="00F432F8" w:rsidRPr="0038305D" w:rsidRDefault="00F432F8" w:rsidP="00F432F8">
            <w:pPr>
              <w:rPr>
                <w:rFonts w:eastAsia="맑은 고딕"/>
                <w:color w:val="000000"/>
                <w:lang w:eastAsia="ko-KR"/>
              </w:rPr>
            </w:pPr>
            <w:r w:rsidRPr="00864903">
              <w:rPr>
                <w:rFonts w:eastAsia="맑은 고딕"/>
                <w:color w:val="000000"/>
                <w:lang w:eastAsia="ko-KR"/>
              </w:rPr>
              <w:t>White paper on MPEG-G and its application of regulations and privacy</w:t>
            </w:r>
          </w:p>
        </w:tc>
      </w:tr>
      <w:tr w:rsidR="00F432F8" w14:paraId="66AF2179" w14:textId="77777777" w:rsidTr="00B52544">
        <w:tc>
          <w:tcPr>
            <w:tcW w:w="562" w:type="dxa"/>
          </w:tcPr>
          <w:p w14:paraId="58E5372D" w14:textId="0F6314D7" w:rsidR="00F432F8" w:rsidRDefault="00F432F8" w:rsidP="00F432F8">
            <w:pPr>
              <w:jc w:val="center"/>
            </w:pPr>
            <w:r>
              <w:rPr>
                <w:rFonts w:hint="eastAsia"/>
              </w:rPr>
              <w:t>5</w:t>
            </w:r>
            <w:r>
              <w:t>6</w:t>
            </w:r>
          </w:p>
        </w:tc>
        <w:tc>
          <w:tcPr>
            <w:tcW w:w="1699" w:type="dxa"/>
          </w:tcPr>
          <w:p w14:paraId="6C828F83" w14:textId="06161D0E" w:rsidR="00F432F8" w:rsidRDefault="00F432F8" w:rsidP="00F432F8">
            <w:pPr>
              <w:jc w:val="center"/>
            </w:pPr>
            <w:r>
              <w:rPr>
                <w:rFonts w:hint="eastAsia"/>
              </w:rPr>
              <w:t>4</w:t>
            </w:r>
            <w:r>
              <w:t xml:space="preserve"> (135)</w:t>
            </w:r>
          </w:p>
        </w:tc>
        <w:tc>
          <w:tcPr>
            <w:tcW w:w="1751" w:type="dxa"/>
          </w:tcPr>
          <w:p w14:paraId="67C89072" w14:textId="613110F5" w:rsidR="00F432F8" w:rsidRDefault="00F432F8" w:rsidP="00F432F8">
            <w:pPr>
              <w:jc w:val="center"/>
            </w:pPr>
            <w:r>
              <w:rPr>
                <w:rFonts w:hint="eastAsia"/>
              </w:rPr>
              <w:t>3</w:t>
            </w:r>
            <w:r>
              <w:t>5 (20736)</w:t>
            </w:r>
          </w:p>
        </w:tc>
        <w:tc>
          <w:tcPr>
            <w:tcW w:w="4998" w:type="dxa"/>
          </w:tcPr>
          <w:p w14:paraId="145A48FF" w14:textId="08D717ED" w:rsidR="00F432F8" w:rsidRPr="0038305D" w:rsidRDefault="00F432F8" w:rsidP="00F432F8">
            <w:pPr>
              <w:rPr>
                <w:rFonts w:eastAsia="맑은 고딕"/>
                <w:color w:val="000000"/>
                <w:lang w:eastAsia="ko-KR"/>
              </w:rPr>
            </w:pPr>
            <w:r w:rsidRPr="0038305D">
              <w:rPr>
                <w:rFonts w:eastAsia="맑은 고딕"/>
                <w:color w:val="000000"/>
                <w:lang w:eastAsia="ko-KR"/>
              </w:rPr>
              <w:t>White paper on Versatile Video Coding (VVC)</w:t>
            </w:r>
          </w:p>
        </w:tc>
      </w:tr>
      <w:tr w:rsidR="00F432F8" w14:paraId="4D5D224B" w14:textId="77777777" w:rsidTr="00B52544">
        <w:tc>
          <w:tcPr>
            <w:tcW w:w="562" w:type="dxa"/>
          </w:tcPr>
          <w:p w14:paraId="255699AD" w14:textId="446A4329" w:rsidR="00F432F8" w:rsidRDefault="00F432F8" w:rsidP="00F432F8">
            <w:pPr>
              <w:jc w:val="center"/>
            </w:pPr>
            <w:r>
              <w:rPr>
                <w:rFonts w:hint="eastAsia"/>
              </w:rPr>
              <w:t>5</w:t>
            </w:r>
            <w:r>
              <w:t>5</w:t>
            </w:r>
          </w:p>
        </w:tc>
        <w:tc>
          <w:tcPr>
            <w:tcW w:w="1699" w:type="dxa"/>
          </w:tcPr>
          <w:p w14:paraId="06523CBF" w14:textId="600BE16C" w:rsidR="00F432F8" w:rsidRDefault="00F432F8" w:rsidP="00F432F8">
            <w:pPr>
              <w:jc w:val="center"/>
            </w:pPr>
            <w:r>
              <w:rPr>
                <w:rFonts w:hint="eastAsia"/>
              </w:rPr>
              <w:t>4</w:t>
            </w:r>
            <w:r>
              <w:t xml:space="preserve"> (135)</w:t>
            </w:r>
          </w:p>
        </w:tc>
        <w:tc>
          <w:tcPr>
            <w:tcW w:w="1751" w:type="dxa"/>
          </w:tcPr>
          <w:p w14:paraId="1BF11606" w14:textId="70653C19" w:rsidR="00F432F8" w:rsidRDefault="00F432F8" w:rsidP="00F432F8">
            <w:pPr>
              <w:jc w:val="center"/>
            </w:pPr>
            <w:r>
              <w:rPr>
                <w:rFonts w:hint="eastAsia"/>
              </w:rPr>
              <w:t>3</w:t>
            </w:r>
            <w:r>
              <w:t>4 (20735)</w:t>
            </w:r>
          </w:p>
        </w:tc>
        <w:tc>
          <w:tcPr>
            <w:tcW w:w="4998" w:type="dxa"/>
          </w:tcPr>
          <w:p w14:paraId="0AE6A539" w14:textId="3328B0AE" w:rsidR="00F432F8" w:rsidRPr="0038305D" w:rsidRDefault="00F432F8" w:rsidP="00F432F8">
            <w:pPr>
              <w:rPr>
                <w:rFonts w:eastAsia="맑은 고딕"/>
                <w:color w:val="000000"/>
                <w:lang w:eastAsia="ko-KR"/>
              </w:rPr>
            </w:pPr>
            <w:r w:rsidRPr="0038305D">
              <w:rPr>
                <w:rFonts w:eastAsia="맑은 고딕"/>
                <w:color w:val="000000"/>
                <w:lang w:eastAsia="ko-KR"/>
              </w:rPr>
              <w:t>White paper on Essential Video Coding (EVC)</w:t>
            </w:r>
          </w:p>
        </w:tc>
      </w:tr>
      <w:tr w:rsidR="00F432F8" w14:paraId="06627C66" w14:textId="77777777" w:rsidTr="00B52544">
        <w:tc>
          <w:tcPr>
            <w:tcW w:w="562" w:type="dxa"/>
          </w:tcPr>
          <w:p w14:paraId="49943476" w14:textId="0164DBB6" w:rsidR="00F432F8" w:rsidRDefault="00F432F8" w:rsidP="00F432F8">
            <w:pPr>
              <w:jc w:val="center"/>
            </w:pPr>
            <w:r>
              <w:rPr>
                <w:rFonts w:hint="eastAsia"/>
              </w:rPr>
              <w:t>5</w:t>
            </w:r>
            <w:r>
              <w:t>4</w:t>
            </w:r>
          </w:p>
        </w:tc>
        <w:tc>
          <w:tcPr>
            <w:tcW w:w="1699" w:type="dxa"/>
          </w:tcPr>
          <w:p w14:paraId="5EAEC396" w14:textId="2C0F284C" w:rsidR="00F432F8" w:rsidRDefault="00F432F8" w:rsidP="00F432F8">
            <w:pPr>
              <w:jc w:val="center"/>
            </w:pPr>
            <w:r>
              <w:rPr>
                <w:rFonts w:hint="eastAsia"/>
              </w:rPr>
              <w:t>3</w:t>
            </w:r>
            <w:r>
              <w:t xml:space="preserve"> (134)</w:t>
            </w:r>
          </w:p>
        </w:tc>
        <w:tc>
          <w:tcPr>
            <w:tcW w:w="1751" w:type="dxa"/>
          </w:tcPr>
          <w:p w14:paraId="719231B3" w14:textId="2395D116" w:rsidR="00F432F8" w:rsidRDefault="00F432F8" w:rsidP="00F432F8">
            <w:pPr>
              <w:jc w:val="center"/>
            </w:pPr>
            <w:r>
              <w:rPr>
                <w:rFonts w:hint="eastAsia"/>
              </w:rPr>
              <w:t>2</w:t>
            </w:r>
            <w:r>
              <w:t>4 (20390)</w:t>
            </w:r>
          </w:p>
        </w:tc>
        <w:tc>
          <w:tcPr>
            <w:tcW w:w="4998" w:type="dxa"/>
          </w:tcPr>
          <w:p w14:paraId="10898290" w14:textId="77777777" w:rsidR="00F432F8" w:rsidRDefault="00F432F8" w:rsidP="00F432F8">
            <w:r>
              <w:rPr>
                <w:rFonts w:eastAsia="맑은 고딕" w:hint="eastAsia"/>
                <w:color w:val="000000"/>
                <w:lang w:eastAsia="ko-KR"/>
              </w:rPr>
              <w:t>W</w:t>
            </w:r>
            <w:r>
              <w:rPr>
                <w:rFonts w:eastAsia="맑은 고딕"/>
                <w:color w:val="000000"/>
                <w:lang w:eastAsia="ko-KR"/>
              </w:rPr>
              <w:t>hite paper on Video based Point Cloud Compression (V-PCC)</w:t>
            </w:r>
          </w:p>
        </w:tc>
      </w:tr>
      <w:tr w:rsidR="00F432F8" w14:paraId="29FBF80C" w14:textId="77777777" w:rsidTr="00B52544">
        <w:tc>
          <w:tcPr>
            <w:tcW w:w="562" w:type="dxa"/>
          </w:tcPr>
          <w:p w14:paraId="7B6C33B0" w14:textId="1E1F519B" w:rsidR="00F432F8" w:rsidRDefault="00F432F8" w:rsidP="00F432F8">
            <w:pPr>
              <w:jc w:val="center"/>
            </w:pPr>
            <w:r>
              <w:rPr>
                <w:rFonts w:hint="eastAsia"/>
              </w:rPr>
              <w:t>5</w:t>
            </w:r>
            <w:r>
              <w:t>3</w:t>
            </w:r>
          </w:p>
        </w:tc>
        <w:tc>
          <w:tcPr>
            <w:tcW w:w="1699" w:type="dxa"/>
          </w:tcPr>
          <w:p w14:paraId="0B4AFD5F" w14:textId="2E81F46F" w:rsidR="00F432F8" w:rsidRDefault="00F432F8" w:rsidP="00F432F8">
            <w:pPr>
              <w:jc w:val="center"/>
            </w:pPr>
            <w:r>
              <w:rPr>
                <w:rFonts w:hint="eastAsia"/>
              </w:rPr>
              <w:t>2</w:t>
            </w:r>
            <w:r>
              <w:t xml:space="preserve"> (133)</w:t>
            </w:r>
          </w:p>
        </w:tc>
        <w:tc>
          <w:tcPr>
            <w:tcW w:w="1751" w:type="dxa"/>
          </w:tcPr>
          <w:p w14:paraId="56E6CE59" w14:textId="38D97456" w:rsidR="00F432F8" w:rsidRDefault="00F432F8" w:rsidP="00F432F8">
            <w:pPr>
              <w:jc w:val="center"/>
            </w:pPr>
            <w:r>
              <w:rPr>
                <w:rFonts w:hint="eastAsia"/>
              </w:rPr>
              <w:t>1</w:t>
            </w:r>
            <w:r>
              <w:t>6 (20113)</w:t>
            </w:r>
          </w:p>
        </w:tc>
        <w:tc>
          <w:tcPr>
            <w:tcW w:w="4998" w:type="dxa"/>
          </w:tcPr>
          <w:p w14:paraId="6F8705F2" w14:textId="77777777" w:rsidR="00F432F8" w:rsidRDefault="00F432F8" w:rsidP="00F432F8">
            <w:r w:rsidRPr="00FF612D">
              <w:rPr>
                <w:rFonts w:eastAsia="맑은 고딕" w:hint="eastAsia"/>
                <w:bCs/>
                <w:color w:val="000000"/>
                <w:lang w:eastAsia="ko-KR"/>
              </w:rPr>
              <w:t>D</w:t>
            </w:r>
            <w:r w:rsidRPr="00FF612D">
              <w:rPr>
                <w:rFonts w:eastAsia="맑은 고딕"/>
                <w:bCs/>
                <w:color w:val="000000"/>
                <w:lang w:eastAsia="ko-KR"/>
              </w:rPr>
              <w:t>raft of White paper on Video based Point Cloud Compression (V-PCC)</w:t>
            </w:r>
          </w:p>
        </w:tc>
      </w:tr>
      <w:tr w:rsidR="00F432F8" w14:paraId="4DE68339" w14:textId="77777777" w:rsidTr="00B52544">
        <w:tc>
          <w:tcPr>
            <w:tcW w:w="562" w:type="dxa"/>
          </w:tcPr>
          <w:p w14:paraId="24FF1B7D" w14:textId="12DCF172" w:rsidR="00F432F8" w:rsidRDefault="00F432F8" w:rsidP="00F432F8">
            <w:pPr>
              <w:jc w:val="center"/>
            </w:pPr>
            <w:r>
              <w:rPr>
                <w:rFonts w:hint="eastAsia"/>
              </w:rPr>
              <w:t>5</w:t>
            </w:r>
            <w:r>
              <w:t>2</w:t>
            </w:r>
          </w:p>
        </w:tc>
        <w:tc>
          <w:tcPr>
            <w:tcW w:w="1699" w:type="dxa"/>
          </w:tcPr>
          <w:p w14:paraId="4267A3D3" w14:textId="7E32F60F" w:rsidR="00F432F8" w:rsidRDefault="00F432F8" w:rsidP="00F432F8">
            <w:pPr>
              <w:jc w:val="center"/>
            </w:pPr>
            <w:r>
              <w:rPr>
                <w:rFonts w:hint="eastAsia"/>
              </w:rPr>
              <w:t>2</w:t>
            </w:r>
            <w:r>
              <w:t xml:space="preserve"> (133)</w:t>
            </w:r>
          </w:p>
        </w:tc>
        <w:tc>
          <w:tcPr>
            <w:tcW w:w="1751" w:type="dxa"/>
          </w:tcPr>
          <w:p w14:paraId="1D04A9B9" w14:textId="77777777" w:rsidR="00F432F8" w:rsidRDefault="00F432F8" w:rsidP="00F432F8">
            <w:pPr>
              <w:jc w:val="center"/>
            </w:pPr>
            <w:r>
              <w:rPr>
                <w:rFonts w:eastAsia="맑은 고딕" w:hint="eastAsia"/>
                <w:color w:val="000000"/>
                <w:lang w:eastAsia="ko-KR"/>
              </w:rPr>
              <w:t>1</w:t>
            </w:r>
            <w:r>
              <w:rPr>
                <w:rFonts w:eastAsia="맑은 고딕"/>
                <w:color w:val="000000"/>
                <w:lang w:eastAsia="ko-KR"/>
              </w:rPr>
              <w:t>5 (20112)</w:t>
            </w:r>
          </w:p>
        </w:tc>
        <w:tc>
          <w:tcPr>
            <w:tcW w:w="4998" w:type="dxa"/>
          </w:tcPr>
          <w:p w14:paraId="56EFF067" w14:textId="77777777" w:rsidR="00F432F8" w:rsidRDefault="00F432F8" w:rsidP="00F432F8">
            <w:r w:rsidRPr="00FF612D">
              <w:rPr>
                <w:rFonts w:eastAsia="맑은 고딕" w:hint="eastAsia"/>
                <w:bCs/>
                <w:color w:val="000000"/>
                <w:lang w:eastAsia="ko-KR"/>
              </w:rPr>
              <w:t>W</w:t>
            </w:r>
            <w:r w:rsidRPr="00FF612D">
              <w:rPr>
                <w:rFonts w:eastAsia="맑은 고딕"/>
                <w:bCs/>
                <w:color w:val="000000"/>
                <w:lang w:eastAsia="ko-KR"/>
              </w:rPr>
              <w:t>hite paper on Network Based Media Processing (NBMP)</w:t>
            </w:r>
          </w:p>
        </w:tc>
      </w:tr>
      <w:tr w:rsidR="00F432F8" w14:paraId="5F16BFA8" w14:textId="77777777" w:rsidTr="00B52544">
        <w:tc>
          <w:tcPr>
            <w:tcW w:w="562" w:type="dxa"/>
          </w:tcPr>
          <w:p w14:paraId="2A429275" w14:textId="0B74B19E" w:rsidR="00F432F8" w:rsidRDefault="00F432F8" w:rsidP="00F432F8">
            <w:pPr>
              <w:jc w:val="center"/>
            </w:pPr>
            <w:r>
              <w:rPr>
                <w:rFonts w:hint="eastAsia"/>
              </w:rPr>
              <w:t>5</w:t>
            </w:r>
            <w:r>
              <w:t>1</w:t>
            </w:r>
          </w:p>
        </w:tc>
        <w:tc>
          <w:tcPr>
            <w:tcW w:w="1699" w:type="dxa"/>
          </w:tcPr>
          <w:p w14:paraId="1F44F973" w14:textId="689A1CA0" w:rsidR="00F432F8" w:rsidRDefault="00F432F8" w:rsidP="00F432F8">
            <w:pPr>
              <w:jc w:val="center"/>
            </w:pPr>
            <w:r>
              <w:rPr>
                <w:rFonts w:hint="eastAsia"/>
              </w:rPr>
              <w:t>1</w:t>
            </w:r>
            <w:r>
              <w:t xml:space="preserve"> (132)</w:t>
            </w:r>
          </w:p>
        </w:tc>
        <w:tc>
          <w:tcPr>
            <w:tcW w:w="1751" w:type="dxa"/>
          </w:tcPr>
          <w:p w14:paraId="34227F27" w14:textId="77777777" w:rsidR="00F432F8" w:rsidRDefault="00F432F8" w:rsidP="00F432F8">
            <w:pPr>
              <w:jc w:val="center"/>
            </w:pPr>
            <w:r>
              <w:rPr>
                <w:rFonts w:eastAsia="맑은 고딕" w:hint="eastAsia"/>
                <w:color w:val="000000"/>
                <w:lang w:eastAsia="ko-KR"/>
              </w:rPr>
              <w:t>5</w:t>
            </w:r>
            <w:r>
              <w:rPr>
                <w:rFonts w:eastAsia="맑은 고딕"/>
                <w:color w:val="000000"/>
                <w:lang w:eastAsia="ko-KR"/>
              </w:rPr>
              <w:t xml:space="preserve"> (19860)</w:t>
            </w:r>
          </w:p>
        </w:tc>
        <w:tc>
          <w:tcPr>
            <w:tcW w:w="4998" w:type="dxa"/>
          </w:tcPr>
          <w:p w14:paraId="2A74D4DC" w14:textId="77777777" w:rsidR="00F432F8" w:rsidRDefault="00F432F8" w:rsidP="00F432F8">
            <w:r>
              <w:rPr>
                <w:rFonts w:eastAsia="맑은 고딕" w:hint="eastAsia"/>
                <w:bCs/>
                <w:color w:val="000000"/>
                <w:lang w:eastAsia="ko-KR"/>
              </w:rPr>
              <w:t>W</w:t>
            </w:r>
            <w:r>
              <w:rPr>
                <w:rFonts w:eastAsia="맑은 고딕"/>
                <w:bCs/>
                <w:color w:val="000000"/>
                <w:lang w:eastAsia="ko-KR"/>
              </w:rPr>
              <w:t>hite paper on Multi-Image Application Format</w:t>
            </w:r>
          </w:p>
        </w:tc>
      </w:tr>
      <w:tr w:rsidR="00F432F8" w14:paraId="30821A0B" w14:textId="77777777" w:rsidTr="00B52544">
        <w:tc>
          <w:tcPr>
            <w:tcW w:w="562" w:type="dxa"/>
          </w:tcPr>
          <w:p w14:paraId="359F4D1B" w14:textId="34EB8FCB" w:rsidR="00F432F8" w:rsidRDefault="00F432F8" w:rsidP="00F432F8">
            <w:pPr>
              <w:jc w:val="center"/>
            </w:pPr>
            <w:r>
              <w:rPr>
                <w:rFonts w:hint="eastAsia"/>
              </w:rPr>
              <w:t>5</w:t>
            </w:r>
            <w:r>
              <w:t>0</w:t>
            </w:r>
          </w:p>
        </w:tc>
        <w:tc>
          <w:tcPr>
            <w:tcW w:w="1699" w:type="dxa"/>
          </w:tcPr>
          <w:p w14:paraId="06C371AB" w14:textId="56F950D8" w:rsidR="00F432F8" w:rsidRDefault="00F432F8" w:rsidP="00F432F8">
            <w:pPr>
              <w:jc w:val="center"/>
            </w:pPr>
            <w:r>
              <w:rPr>
                <w:rFonts w:hint="eastAsia"/>
              </w:rPr>
              <w:t>128</w:t>
            </w:r>
          </w:p>
        </w:tc>
        <w:tc>
          <w:tcPr>
            <w:tcW w:w="1751" w:type="dxa"/>
          </w:tcPr>
          <w:p w14:paraId="12EC543D" w14:textId="77777777" w:rsidR="00F432F8" w:rsidRDefault="00F432F8" w:rsidP="00F432F8">
            <w:pPr>
              <w:jc w:val="center"/>
            </w:pPr>
            <w:r w:rsidRPr="00091928">
              <w:rPr>
                <w:rFonts w:eastAsia="맑은 고딕"/>
                <w:color w:val="000000"/>
                <w:lang w:eastAsia="ko-KR"/>
              </w:rPr>
              <w:t>18879</w:t>
            </w:r>
          </w:p>
        </w:tc>
        <w:tc>
          <w:tcPr>
            <w:tcW w:w="4998" w:type="dxa"/>
          </w:tcPr>
          <w:p w14:paraId="0F685499" w14:textId="77777777" w:rsidR="00F432F8" w:rsidRDefault="00F432F8" w:rsidP="00F432F8">
            <w:r w:rsidRPr="00091928">
              <w:rPr>
                <w:rFonts w:eastAsia="맑은 고딕"/>
                <w:bCs/>
                <w:color w:val="000000"/>
                <w:lang w:eastAsia="ko-KR"/>
              </w:rPr>
              <w:t>White paper on IoMT</w:t>
            </w:r>
          </w:p>
        </w:tc>
      </w:tr>
      <w:tr w:rsidR="00F432F8" w14:paraId="5A81EDB3" w14:textId="77777777" w:rsidTr="00B52544">
        <w:tc>
          <w:tcPr>
            <w:tcW w:w="562" w:type="dxa"/>
          </w:tcPr>
          <w:p w14:paraId="17D21EE8" w14:textId="4C7D18B4" w:rsidR="00F432F8" w:rsidRDefault="00F432F8" w:rsidP="00F432F8">
            <w:pPr>
              <w:jc w:val="center"/>
            </w:pPr>
            <w:r>
              <w:rPr>
                <w:rFonts w:hint="eastAsia"/>
              </w:rPr>
              <w:t>4</w:t>
            </w:r>
            <w:r>
              <w:t>9</w:t>
            </w:r>
          </w:p>
        </w:tc>
        <w:tc>
          <w:tcPr>
            <w:tcW w:w="1699" w:type="dxa"/>
          </w:tcPr>
          <w:p w14:paraId="0A2DF523" w14:textId="3B5DC818" w:rsidR="00F432F8" w:rsidRDefault="00F432F8" w:rsidP="00F432F8">
            <w:pPr>
              <w:jc w:val="center"/>
            </w:pPr>
            <w:r>
              <w:rPr>
                <w:rFonts w:hint="eastAsia"/>
              </w:rPr>
              <w:t>127</w:t>
            </w:r>
          </w:p>
        </w:tc>
        <w:tc>
          <w:tcPr>
            <w:tcW w:w="1751" w:type="dxa"/>
          </w:tcPr>
          <w:p w14:paraId="2021EABA" w14:textId="77777777" w:rsidR="00F432F8" w:rsidRDefault="00F432F8" w:rsidP="00F432F8">
            <w:pPr>
              <w:jc w:val="center"/>
            </w:pPr>
            <w:r w:rsidRPr="00091928">
              <w:rPr>
                <w:rFonts w:eastAsia="맑은 고딕"/>
                <w:color w:val="000000"/>
                <w:lang w:eastAsia="ko-KR"/>
              </w:rPr>
              <w:t>18650</w:t>
            </w:r>
          </w:p>
        </w:tc>
        <w:tc>
          <w:tcPr>
            <w:tcW w:w="4998" w:type="dxa"/>
          </w:tcPr>
          <w:p w14:paraId="50369F16" w14:textId="77777777" w:rsidR="00F432F8" w:rsidRDefault="00F432F8" w:rsidP="00F432F8">
            <w:r w:rsidRPr="00091928">
              <w:rPr>
                <w:rFonts w:eastAsia="맑은 고딕"/>
                <w:bCs/>
                <w:color w:val="000000"/>
                <w:lang w:eastAsia="ko-KR"/>
              </w:rPr>
              <w:t>White paper on Audio Family</w:t>
            </w:r>
          </w:p>
        </w:tc>
      </w:tr>
      <w:tr w:rsidR="00F432F8" w14:paraId="7507C693" w14:textId="77777777" w:rsidTr="00B52544">
        <w:tc>
          <w:tcPr>
            <w:tcW w:w="562" w:type="dxa"/>
          </w:tcPr>
          <w:p w14:paraId="3F0BF7CF" w14:textId="237C109F" w:rsidR="00F432F8" w:rsidRDefault="00F432F8" w:rsidP="00F432F8">
            <w:pPr>
              <w:jc w:val="center"/>
            </w:pPr>
            <w:r>
              <w:rPr>
                <w:rFonts w:hint="eastAsia"/>
              </w:rPr>
              <w:t>4</w:t>
            </w:r>
            <w:r>
              <w:t>8</w:t>
            </w:r>
          </w:p>
        </w:tc>
        <w:tc>
          <w:tcPr>
            <w:tcW w:w="1699" w:type="dxa"/>
            <w:vMerge w:val="restart"/>
          </w:tcPr>
          <w:p w14:paraId="4588DCA5" w14:textId="72F86A1E" w:rsidR="00F432F8" w:rsidRDefault="00F432F8" w:rsidP="00F432F8">
            <w:pPr>
              <w:jc w:val="center"/>
            </w:pPr>
            <w:r>
              <w:rPr>
                <w:rFonts w:hint="eastAsia"/>
              </w:rPr>
              <w:t>126</w:t>
            </w:r>
          </w:p>
        </w:tc>
        <w:tc>
          <w:tcPr>
            <w:tcW w:w="1751" w:type="dxa"/>
          </w:tcPr>
          <w:p w14:paraId="2E858002" w14:textId="77777777" w:rsidR="00F432F8" w:rsidRDefault="00F432F8" w:rsidP="00F432F8">
            <w:pPr>
              <w:jc w:val="center"/>
            </w:pPr>
            <w:r w:rsidRPr="00091928">
              <w:rPr>
                <w:rFonts w:eastAsia="맑은 고딕"/>
                <w:color w:val="000000"/>
                <w:lang w:eastAsia="ko-KR"/>
              </w:rPr>
              <w:t>18500</w:t>
            </w:r>
          </w:p>
        </w:tc>
        <w:tc>
          <w:tcPr>
            <w:tcW w:w="4998" w:type="dxa"/>
          </w:tcPr>
          <w:p w14:paraId="528C8CF0" w14:textId="77777777" w:rsidR="00F432F8" w:rsidRDefault="00F432F8" w:rsidP="00F432F8">
            <w:r w:rsidRPr="00091928">
              <w:rPr>
                <w:rFonts w:eastAsia="맑은 고딕"/>
                <w:bCs/>
                <w:color w:val="000000"/>
                <w:lang w:eastAsia="ko-KR"/>
              </w:rPr>
              <w:t>MPEG Intellectual Property Rights Ontologies</w:t>
            </w:r>
          </w:p>
        </w:tc>
      </w:tr>
      <w:tr w:rsidR="00F432F8" w14:paraId="511BAD22" w14:textId="77777777" w:rsidTr="00B52544">
        <w:tc>
          <w:tcPr>
            <w:tcW w:w="562" w:type="dxa"/>
          </w:tcPr>
          <w:p w14:paraId="1D5F31B8" w14:textId="638DDE4E" w:rsidR="00F432F8" w:rsidRDefault="00F432F8" w:rsidP="00F432F8">
            <w:pPr>
              <w:jc w:val="center"/>
            </w:pPr>
            <w:r>
              <w:rPr>
                <w:rFonts w:hint="eastAsia"/>
              </w:rPr>
              <w:t>4</w:t>
            </w:r>
            <w:r>
              <w:t>7</w:t>
            </w:r>
          </w:p>
        </w:tc>
        <w:tc>
          <w:tcPr>
            <w:tcW w:w="1699" w:type="dxa"/>
            <w:vMerge/>
          </w:tcPr>
          <w:p w14:paraId="4659EB1D" w14:textId="492EA43A" w:rsidR="00F432F8" w:rsidRDefault="00F432F8" w:rsidP="00F432F8">
            <w:pPr>
              <w:jc w:val="center"/>
            </w:pPr>
          </w:p>
        </w:tc>
        <w:tc>
          <w:tcPr>
            <w:tcW w:w="1751" w:type="dxa"/>
          </w:tcPr>
          <w:p w14:paraId="029D9F2A" w14:textId="77777777" w:rsidR="00F432F8" w:rsidRDefault="00F432F8" w:rsidP="00F432F8">
            <w:pPr>
              <w:jc w:val="center"/>
            </w:pPr>
            <w:r w:rsidRPr="00091928">
              <w:rPr>
                <w:rFonts w:eastAsia="맑은 고딕"/>
                <w:color w:val="000000"/>
                <w:lang w:eastAsia="ko-KR"/>
              </w:rPr>
              <w:t>18501</w:t>
            </w:r>
          </w:p>
        </w:tc>
        <w:tc>
          <w:tcPr>
            <w:tcW w:w="4998" w:type="dxa"/>
          </w:tcPr>
          <w:p w14:paraId="73EFC9BF" w14:textId="77777777" w:rsidR="00F432F8" w:rsidRDefault="00F432F8" w:rsidP="00F432F8">
            <w:r w:rsidRPr="00091928">
              <w:rPr>
                <w:rFonts w:eastAsia="맑은 고딕"/>
                <w:bCs/>
                <w:color w:val="000000"/>
                <w:lang w:eastAsia="ko-KR"/>
              </w:rPr>
              <w:t>Media Orchestration (MORE)</w:t>
            </w:r>
          </w:p>
        </w:tc>
      </w:tr>
      <w:tr w:rsidR="00F432F8" w14:paraId="65A2854A" w14:textId="77777777" w:rsidTr="00B52544">
        <w:tc>
          <w:tcPr>
            <w:tcW w:w="562" w:type="dxa"/>
          </w:tcPr>
          <w:p w14:paraId="5B36A95F" w14:textId="0B4D2549" w:rsidR="00F432F8" w:rsidRDefault="00F432F8" w:rsidP="00F432F8">
            <w:pPr>
              <w:jc w:val="center"/>
            </w:pPr>
            <w:r>
              <w:rPr>
                <w:rFonts w:hint="eastAsia"/>
              </w:rPr>
              <w:t>4</w:t>
            </w:r>
            <w:r>
              <w:t>6</w:t>
            </w:r>
          </w:p>
        </w:tc>
        <w:tc>
          <w:tcPr>
            <w:tcW w:w="1699" w:type="dxa"/>
            <w:vMerge w:val="restart"/>
          </w:tcPr>
          <w:p w14:paraId="2DCDCECA" w14:textId="680321DA" w:rsidR="00F432F8" w:rsidRDefault="00F432F8" w:rsidP="00F432F8">
            <w:pPr>
              <w:jc w:val="center"/>
            </w:pPr>
            <w:r>
              <w:rPr>
                <w:rFonts w:hint="eastAsia"/>
              </w:rPr>
              <w:t>125</w:t>
            </w:r>
          </w:p>
        </w:tc>
        <w:tc>
          <w:tcPr>
            <w:tcW w:w="1751" w:type="dxa"/>
          </w:tcPr>
          <w:p w14:paraId="4B82E244" w14:textId="77777777" w:rsidR="00F432F8" w:rsidRDefault="00F432F8" w:rsidP="00F432F8">
            <w:pPr>
              <w:jc w:val="center"/>
            </w:pPr>
            <w:r w:rsidRPr="00091928">
              <w:rPr>
                <w:rFonts w:eastAsia="맑은 고딕"/>
                <w:color w:val="000000"/>
                <w:lang w:eastAsia="ko-KR"/>
              </w:rPr>
              <w:t>18269</w:t>
            </w:r>
          </w:p>
        </w:tc>
        <w:tc>
          <w:tcPr>
            <w:tcW w:w="4998" w:type="dxa"/>
          </w:tcPr>
          <w:p w14:paraId="772F1E18" w14:textId="77777777" w:rsidR="00F432F8" w:rsidRDefault="00F432F8" w:rsidP="00F432F8">
            <w:r w:rsidRPr="00091928">
              <w:rPr>
                <w:rFonts w:eastAsia="맑은 고딕"/>
                <w:bCs/>
                <w:color w:val="000000"/>
                <w:lang w:eastAsia="ko-KR"/>
              </w:rPr>
              <w:t>White paper on CDVA</w:t>
            </w:r>
          </w:p>
        </w:tc>
      </w:tr>
      <w:tr w:rsidR="00F432F8" w14:paraId="21F663BD" w14:textId="77777777" w:rsidTr="00B52544">
        <w:tc>
          <w:tcPr>
            <w:tcW w:w="562" w:type="dxa"/>
          </w:tcPr>
          <w:p w14:paraId="09BF738B" w14:textId="5E7316CF" w:rsidR="00F432F8" w:rsidRDefault="00F432F8" w:rsidP="00F432F8">
            <w:pPr>
              <w:jc w:val="center"/>
            </w:pPr>
            <w:r>
              <w:rPr>
                <w:rFonts w:hint="eastAsia"/>
              </w:rPr>
              <w:t>4</w:t>
            </w:r>
            <w:r>
              <w:t>5</w:t>
            </w:r>
          </w:p>
        </w:tc>
        <w:tc>
          <w:tcPr>
            <w:tcW w:w="1699" w:type="dxa"/>
            <w:vMerge/>
          </w:tcPr>
          <w:p w14:paraId="26E04A6A" w14:textId="5B0C810B" w:rsidR="00F432F8" w:rsidRDefault="00F432F8" w:rsidP="00F432F8">
            <w:pPr>
              <w:jc w:val="center"/>
            </w:pPr>
          </w:p>
        </w:tc>
        <w:tc>
          <w:tcPr>
            <w:tcW w:w="1751" w:type="dxa"/>
          </w:tcPr>
          <w:p w14:paraId="059398E2" w14:textId="77777777" w:rsidR="00F432F8" w:rsidRDefault="00F432F8" w:rsidP="00F432F8">
            <w:pPr>
              <w:jc w:val="center"/>
            </w:pPr>
            <w:r w:rsidRPr="00091928">
              <w:rPr>
                <w:rFonts w:eastAsia="맑은 고딕"/>
                <w:color w:val="000000"/>
                <w:lang w:eastAsia="ko-KR"/>
              </w:rPr>
              <w:t>18270</w:t>
            </w:r>
          </w:p>
        </w:tc>
        <w:tc>
          <w:tcPr>
            <w:tcW w:w="4998" w:type="dxa"/>
          </w:tcPr>
          <w:p w14:paraId="0A5CB773" w14:textId="77777777" w:rsidR="00F432F8" w:rsidRDefault="00F432F8" w:rsidP="00F432F8">
            <w:r w:rsidRPr="00091928">
              <w:rPr>
                <w:rFonts w:eastAsia="맑은 고딕"/>
                <w:bCs/>
                <w:color w:val="000000"/>
                <w:lang w:eastAsia="ko-KR"/>
              </w:rPr>
              <w:t>Network Based Media Processing Vision Paper</w:t>
            </w:r>
          </w:p>
        </w:tc>
      </w:tr>
      <w:tr w:rsidR="00F432F8" w14:paraId="3F3803BD" w14:textId="77777777" w:rsidTr="00B52544">
        <w:tc>
          <w:tcPr>
            <w:tcW w:w="562" w:type="dxa"/>
          </w:tcPr>
          <w:p w14:paraId="3B9FC3C5" w14:textId="5914BBEA" w:rsidR="00F432F8" w:rsidRDefault="00F432F8" w:rsidP="00F432F8">
            <w:pPr>
              <w:jc w:val="center"/>
            </w:pPr>
            <w:r>
              <w:rPr>
                <w:rFonts w:hint="eastAsia"/>
              </w:rPr>
              <w:t>4</w:t>
            </w:r>
            <w:r>
              <w:t>4</w:t>
            </w:r>
          </w:p>
        </w:tc>
        <w:tc>
          <w:tcPr>
            <w:tcW w:w="1699" w:type="dxa"/>
          </w:tcPr>
          <w:p w14:paraId="045CFC8A" w14:textId="10C0483B" w:rsidR="00F432F8" w:rsidRDefault="00F432F8" w:rsidP="00F432F8">
            <w:pPr>
              <w:jc w:val="center"/>
            </w:pPr>
            <w:r>
              <w:rPr>
                <w:rFonts w:hint="eastAsia"/>
              </w:rPr>
              <w:t>124</w:t>
            </w:r>
          </w:p>
        </w:tc>
        <w:tc>
          <w:tcPr>
            <w:tcW w:w="1751" w:type="dxa"/>
          </w:tcPr>
          <w:p w14:paraId="7E50FA6B" w14:textId="77777777" w:rsidR="00F432F8" w:rsidRDefault="00F432F8" w:rsidP="00F432F8">
            <w:pPr>
              <w:jc w:val="center"/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18093</w:t>
            </w:r>
          </w:p>
        </w:tc>
        <w:tc>
          <w:tcPr>
            <w:tcW w:w="4998" w:type="dxa"/>
          </w:tcPr>
          <w:p w14:paraId="03A3D53C" w14:textId="77777777" w:rsidR="00F432F8" w:rsidRDefault="00F432F8" w:rsidP="00F432F8">
            <w:r w:rsidRPr="00091928">
              <w:rPr>
                <w:rFonts w:eastAsia="맑은 고딕"/>
                <w:bCs/>
                <w:color w:val="000000"/>
                <w:lang w:eastAsia="ko-KR"/>
              </w:rPr>
              <w:t>White paper on Overview of ISO Base Media File Format</w:t>
            </w:r>
          </w:p>
        </w:tc>
      </w:tr>
      <w:tr w:rsidR="00F432F8" w14:paraId="42522E43" w14:textId="77777777" w:rsidTr="00B52544">
        <w:tc>
          <w:tcPr>
            <w:tcW w:w="562" w:type="dxa"/>
          </w:tcPr>
          <w:p w14:paraId="02081C38" w14:textId="44368436" w:rsidR="00F432F8" w:rsidRDefault="00F432F8" w:rsidP="00F432F8">
            <w:pPr>
              <w:jc w:val="center"/>
            </w:pPr>
            <w:r>
              <w:rPr>
                <w:rFonts w:hint="eastAsia"/>
              </w:rPr>
              <w:t>4</w:t>
            </w:r>
            <w:r>
              <w:t>3</w:t>
            </w:r>
          </w:p>
        </w:tc>
        <w:tc>
          <w:tcPr>
            <w:tcW w:w="1699" w:type="dxa"/>
          </w:tcPr>
          <w:p w14:paraId="62F43230" w14:textId="7B262937" w:rsidR="00F432F8" w:rsidRDefault="00F432F8" w:rsidP="00F432F8">
            <w:pPr>
              <w:jc w:val="center"/>
            </w:pPr>
            <w:r>
              <w:rPr>
                <w:rFonts w:hint="eastAsia"/>
              </w:rPr>
              <w:t>123</w:t>
            </w:r>
          </w:p>
        </w:tc>
        <w:tc>
          <w:tcPr>
            <w:tcW w:w="1751" w:type="dxa"/>
          </w:tcPr>
          <w:p w14:paraId="4D36550C" w14:textId="77777777" w:rsidR="00F432F8" w:rsidRDefault="00F432F8" w:rsidP="00F432F8">
            <w:pPr>
              <w:jc w:val="center"/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17837</w:t>
            </w:r>
          </w:p>
        </w:tc>
        <w:tc>
          <w:tcPr>
            <w:tcW w:w="4998" w:type="dxa"/>
          </w:tcPr>
          <w:p w14:paraId="38697FA2" w14:textId="77777777" w:rsidR="00F432F8" w:rsidRDefault="00F432F8" w:rsidP="00F432F8">
            <w:r w:rsidRPr="00091928">
              <w:rPr>
                <w:rFonts w:eastAsia="맑은 고딕"/>
                <w:bCs/>
                <w:color w:val="000000"/>
                <w:lang w:eastAsia="ko-KR"/>
              </w:rPr>
              <w:t>Media Linking Application Format</w:t>
            </w:r>
          </w:p>
        </w:tc>
      </w:tr>
      <w:tr w:rsidR="00F432F8" w14:paraId="5DA92DAB" w14:textId="77777777" w:rsidTr="00B52544">
        <w:tc>
          <w:tcPr>
            <w:tcW w:w="562" w:type="dxa"/>
          </w:tcPr>
          <w:p w14:paraId="0BB427B1" w14:textId="5ED37D46" w:rsidR="00F432F8" w:rsidRDefault="00F432F8" w:rsidP="00F432F8">
            <w:pPr>
              <w:jc w:val="center"/>
            </w:pPr>
            <w:r>
              <w:rPr>
                <w:rFonts w:hint="eastAsia"/>
              </w:rPr>
              <w:t>4</w:t>
            </w:r>
            <w:r>
              <w:t>2</w:t>
            </w:r>
          </w:p>
        </w:tc>
        <w:tc>
          <w:tcPr>
            <w:tcW w:w="1699" w:type="dxa"/>
            <w:vMerge w:val="restart"/>
          </w:tcPr>
          <w:p w14:paraId="65C593F5" w14:textId="0C2F3FED" w:rsidR="00F432F8" w:rsidRDefault="00F432F8" w:rsidP="00F432F8">
            <w:pPr>
              <w:jc w:val="center"/>
            </w:pPr>
            <w:r>
              <w:rPr>
                <w:rFonts w:hint="eastAsia"/>
              </w:rPr>
              <w:t>122</w:t>
            </w:r>
          </w:p>
        </w:tc>
        <w:tc>
          <w:tcPr>
            <w:tcW w:w="1751" w:type="dxa"/>
          </w:tcPr>
          <w:p w14:paraId="67CA131D" w14:textId="77777777" w:rsidR="00F432F8" w:rsidRDefault="00F432F8" w:rsidP="00F432F8">
            <w:pPr>
              <w:jc w:val="center"/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17664</w:t>
            </w:r>
          </w:p>
        </w:tc>
        <w:tc>
          <w:tcPr>
            <w:tcW w:w="4998" w:type="dxa"/>
          </w:tcPr>
          <w:p w14:paraId="4E4C3C11" w14:textId="77777777" w:rsidR="00F432F8" w:rsidRDefault="00F432F8" w:rsidP="00F432F8">
            <w:r w:rsidRPr="00091928">
              <w:rPr>
                <w:rFonts w:eastAsia="맑은 고딕"/>
                <w:bCs/>
                <w:color w:val="000000"/>
                <w:lang w:eastAsia="ko-KR"/>
              </w:rPr>
              <w:t>White paper on HEVC support for consumer HDR and WCG video</w:t>
            </w:r>
          </w:p>
        </w:tc>
      </w:tr>
      <w:tr w:rsidR="00F432F8" w14:paraId="4CA4F490" w14:textId="77777777" w:rsidTr="00B52544">
        <w:tc>
          <w:tcPr>
            <w:tcW w:w="562" w:type="dxa"/>
          </w:tcPr>
          <w:p w14:paraId="161D7079" w14:textId="145CA5F7" w:rsidR="00F432F8" w:rsidRDefault="00F432F8" w:rsidP="00F432F8">
            <w:pPr>
              <w:jc w:val="center"/>
            </w:pPr>
            <w:r>
              <w:rPr>
                <w:rFonts w:hint="eastAsia"/>
              </w:rPr>
              <w:t>4</w:t>
            </w:r>
            <w:r>
              <w:t>1</w:t>
            </w:r>
          </w:p>
        </w:tc>
        <w:tc>
          <w:tcPr>
            <w:tcW w:w="1699" w:type="dxa"/>
            <w:vMerge/>
          </w:tcPr>
          <w:p w14:paraId="3E49DCA0" w14:textId="19636B70" w:rsidR="00F432F8" w:rsidRDefault="00F432F8" w:rsidP="00F432F8">
            <w:pPr>
              <w:jc w:val="center"/>
            </w:pPr>
          </w:p>
        </w:tc>
        <w:tc>
          <w:tcPr>
            <w:tcW w:w="1751" w:type="dxa"/>
          </w:tcPr>
          <w:p w14:paraId="32A1C85B" w14:textId="77777777" w:rsidR="00F432F8" w:rsidRDefault="00F432F8" w:rsidP="00F432F8">
            <w:pPr>
              <w:jc w:val="center"/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17666</w:t>
            </w:r>
          </w:p>
        </w:tc>
        <w:tc>
          <w:tcPr>
            <w:tcW w:w="4998" w:type="dxa"/>
          </w:tcPr>
          <w:p w14:paraId="039029EC" w14:textId="77777777" w:rsidR="00F432F8" w:rsidRDefault="00F432F8" w:rsidP="00F432F8">
            <w:r w:rsidRPr="00091928">
              <w:rPr>
                <w:rFonts w:eastAsia="맑은 고딕"/>
                <w:bCs/>
                <w:color w:val="000000"/>
                <w:lang w:eastAsia="ko-KR"/>
              </w:rPr>
              <w:t xml:space="preserve">Investigation on Network Based Media </w:t>
            </w:r>
            <w:r w:rsidRPr="00091928">
              <w:rPr>
                <w:rFonts w:eastAsia="맑은 고딕"/>
                <w:bCs/>
                <w:color w:val="000000"/>
                <w:lang w:eastAsia="ko-KR"/>
              </w:rPr>
              <w:lastRenderedPageBreak/>
              <w:t>Processing</w:t>
            </w:r>
          </w:p>
        </w:tc>
      </w:tr>
      <w:tr w:rsidR="00F432F8" w14:paraId="72016889" w14:textId="77777777" w:rsidTr="00B52544">
        <w:tc>
          <w:tcPr>
            <w:tcW w:w="562" w:type="dxa"/>
          </w:tcPr>
          <w:p w14:paraId="34FD5F7E" w14:textId="2D09337D" w:rsidR="00F432F8" w:rsidRDefault="00F432F8" w:rsidP="00F432F8">
            <w:pPr>
              <w:jc w:val="center"/>
            </w:pPr>
            <w:r>
              <w:rPr>
                <w:rFonts w:hint="eastAsia"/>
              </w:rPr>
              <w:lastRenderedPageBreak/>
              <w:t>4</w:t>
            </w:r>
            <w:r>
              <w:t>0</w:t>
            </w:r>
          </w:p>
        </w:tc>
        <w:tc>
          <w:tcPr>
            <w:tcW w:w="1699" w:type="dxa"/>
          </w:tcPr>
          <w:p w14:paraId="6F470A22" w14:textId="02709B2B" w:rsidR="00F432F8" w:rsidRDefault="00F432F8" w:rsidP="00F432F8">
            <w:pPr>
              <w:jc w:val="center"/>
            </w:pPr>
            <w:r>
              <w:rPr>
                <w:rFonts w:hint="eastAsia"/>
              </w:rPr>
              <w:t>121</w:t>
            </w:r>
          </w:p>
        </w:tc>
        <w:tc>
          <w:tcPr>
            <w:tcW w:w="1751" w:type="dxa"/>
          </w:tcPr>
          <w:p w14:paraId="135CA1AE" w14:textId="77777777" w:rsidR="00F432F8" w:rsidRDefault="00F432F8" w:rsidP="00F432F8">
            <w:pPr>
              <w:jc w:val="center"/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17468</w:t>
            </w:r>
          </w:p>
        </w:tc>
        <w:tc>
          <w:tcPr>
            <w:tcW w:w="4998" w:type="dxa"/>
          </w:tcPr>
          <w:p w14:paraId="63B35644" w14:textId="77777777" w:rsidR="00F432F8" w:rsidRDefault="00F432F8" w:rsidP="00F432F8">
            <w:r w:rsidRPr="00091928">
              <w:rPr>
                <w:rFonts w:eastAsia="맑은 고딕"/>
                <w:bCs/>
                <w:color w:val="000000"/>
                <w:lang w:eastAsia="ko-KR"/>
              </w:rPr>
              <w:t>White paper on Genome Compression</w:t>
            </w:r>
          </w:p>
        </w:tc>
      </w:tr>
      <w:tr w:rsidR="00F432F8" w14:paraId="12FE19A2" w14:textId="77777777" w:rsidTr="00B52544">
        <w:tc>
          <w:tcPr>
            <w:tcW w:w="562" w:type="dxa"/>
          </w:tcPr>
          <w:p w14:paraId="358E8093" w14:textId="1EDFB3DA" w:rsidR="00F432F8" w:rsidRDefault="00F432F8" w:rsidP="00F432F8">
            <w:pPr>
              <w:jc w:val="center"/>
            </w:pPr>
            <w:r>
              <w:rPr>
                <w:rFonts w:hint="eastAsia"/>
              </w:rPr>
              <w:t>3</w:t>
            </w:r>
            <w:r>
              <w:t>9</w:t>
            </w:r>
          </w:p>
        </w:tc>
        <w:tc>
          <w:tcPr>
            <w:tcW w:w="1699" w:type="dxa"/>
            <w:vMerge w:val="restart"/>
          </w:tcPr>
          <w:p w14:paraId="3B1436F2" w14:textId="77453851" w:rsidR="00F432F8" w:rsidRDefault="00F432F8" w:rsidP="00F432F8">
            <w:pPr>
              <w:jc w:val="center"/>
            </w:pPr>
            <w:r>
              <w:rPr>
                <w:rFonts w:hint="eastAsia"/>
              </w:rPr>
              <w:t>120</w:t>
            </w:r>
          </w:p>
        </w:tc>
        <w:tc>
          <w:tcPr>
            <w:tcW w:w="1751" w:type="dxa"/>
          </w:tcPr>
          <w:p w14:paraId="118CC067" w14:textId="77777777" w:rsidR="00F432F8" w:rsidRDefault="00F432F8" w:rsidP="00F432F8">
            <w:pPr>
              <w:jc w:val="center"/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17280</w:t>
            </w:r>
          </w:p>
        </w:tc>
        <w:tc>
          <w:tcPr>
            <w:tcW w:w="4998" w:type="dxa"/>
          </w:tcPr>
          <w:p w14:paraId="5FBDE4C4" w14:textId="77777777" w:rsidR="00F432F8" w:rsidRDefault="00F432F8" w:rsidP="00F432F8">
            <w:r w:rsidRPr="00091928">
              <w:rPr>
                <w:rFonts w:eastAsia="맑은 고딕"/>
                <w:bCs/>
                <w:color w:val="000000"/>
                <w:lang w:eastAsia="ko-KR"/>
              </w:rPr>
              <w:t xml:space="preserve">White paper Common Media Application Format (CMAF) </w:t>
            </w:r>
          </w:p>
        </w:tc>
      </w:tr>
      <w:tr w:rsidR="00F432F8" w14:paraId="6169B7AB" w14:textId="77777777" w:rsidTr="00B52544">
        <w:tc>
          <w:tcPr>
            <w:tcW w:w="562" w:type="dxa"/>
          </w:tcPr>
          <w:p w14:paraId="6442A7F0" w14:textId="7CFC0004" w:rsidR="00F432F8" w:rsidRDefault="00F432F8" w:rsidP="00F432F8">
            <w:pPr>
              <w:jc w:val="center"/>
            </w:pPr>
            <w:r>
              <w:rPr>
                <w:rFonts w:hint="eastAsia"/>
              </w:rPr>
              <w:t>3</w:t>
            </w:r>
            <w:r>
              <w:t>8</w:t>
            </w:r>
          </w:p>
        </w:tc>
        <w:tc>
          <w:tcPr>
            <w:tcW w:w="1699" w:type="dxa"/>
            <w:vMerge/>
          </w:tcPr>
          <w:p w14:paraId="392A1AF1" w14:textId="36E758B3" w:rsidR="00F432F8" w:rsidRDefault="00F432F8" w:rsidP="00F432F8">
            <w:pPr>
              <w:jc w:val="center"/>
            </w:pPr>
          </w:p>
        </w:tc>
        <w:tc>
          <w:tcPr>
            <w:tcW w:w="1751" w:type="dxa"/>
          </w:tcPr>
          <w:p w14:paraId="1F586725" w14:textId="77777777" w:rsidR="00F432F8" w:rsidRDefault="00F432F8" w:rsidP="00F432F8">
            <w:pPr>
              <w:jc w:val="center"/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17283</w:t>
            </w:r>
          </w:p>
        </w:tc>
        <w:tc>
          <w:tcPr>
            <w:tcW w:w="4998" w:type="dxa"/>
          </w:tcPr>
          <w:p w14:paraId="1D79B6E2" w14:textId="77777777" w:rsidR="00F432F8" w:rsidRDefault="00F432F8" w:rsidP="00F432F8">
            <w:r w:rsidRPr="00091928">
              <w:rPr>
                <w:rFonts w:eastAsia="맑은 고딕"/>
                <w:bCs/>
                <w:color w:val="000000"/>
                <w:lang w:eastAsia="ko-KR"/>
              </w:rPr>
              <w:t xml:space="preserve">Whitepaper on MPEG-DASH </w:t>
            </w:r>
          </w:p>
        </w:tc>
      </w:tr>
      <w:tr w:rsidR="00F432F8" w14:paraId="159C0E61" w14:textId="77777777" w:rsidTr="00B52544">
        <w:tc>
          <w:tcPr>
            <w:tcW w:w="562" w:type="dxa"/>
          </w:tcPr>
          <w:p w14:paraId="42C8DAB2" w14:textId="5FFF9712" w:rsidR="00F432F8" w:rsidRDefault="00F432F8" w:rsidP="00F432F8">
            <w:pPr>
              <w:jc w:val="center"/>
            </w:pPr>
            <w:r>
              <w:rPr>
                <w:rFonts w:hint="eastAsia"/>
              </w:rPr>
              <w:t>3</w:t>
            </w:r>
            <w:r>
              <w:t>7</w:t>
            </w:r>
          </w:p>
        </w:tc>
        <w:tc>
          <w:tcPr>
            <w:tcW w:w="1699" w:type="dxa"/>
            <w:vMerge/>
          </w:tcPr>
          <w:p w14:paraId="2FB80479" w14:textId="6C318504" w:rsidR="00F432F8" w:rsidRDefault="00F432F8" w:rsidP="00F432F8">
            <w:pPr>
              <w:jc w:val="center"/>
            </w:pPr>
          </w:p>
        </w:tc>
        <w:tc>
          <w:tcPr>
            <w:tcW w:w="1751" w:type="dxa"/>
          </w:tcPr>
          <w:p w14:paraId="41905845" w14:textId="77777777" w:rsidR="00F432F8" w:rsidRDefault="00F432F8" w:rsidP="00F432F8">
            <w:pPr>
              <w:jc w:val="center"/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17284</w:t>
            </w:r>
          </w:p>
        </w:tc>
        <w:tc>
          <w:tcPr>
            <w:tcW w:w="4998" w:type="dxa"/>
          </w:tcPr>
          <w:p w14:paraId="59971F63" w14:textId="77777777" w:rsidR="00F432F8" w:rsidRDefault="00F432F8" w:rsidP="00F432F8">
            <w:r w:rsidRPr="00091928">
              <w:rPr>
                <w:rFonts w:eastAsia="맑은 고딕"/>
                <w:bCs/>
                <w:color w:val="000000"/>
                <w:lang w:eastAsia="ko-KR"/>
              </w:rPr>
              <w:t>Whitepaper on Common encryption for ISO Base Media Files</w:t>
            </w:r>
          </w:p>
        </w:tc>
      </w:tr>
      <w:tr w:rsidR="00F432F8" w14:paraId="1B4C02AC" w14:textId="77777777" w:rsidTr="00B52544">
        <w:tc>
          <w:tcPr>
            <w:tcW w:w="562" w:type="dxa"/>
          </w:tcPr>
          <w:p w14:paraId="359A77D0" w14:textId="1109788C" w:rsidR="00F432F8" w:rsidRDefault="00F432F8" w:rsidP="00F432F8">
            <w:pPr>
              <w:jc w:val="center"/>
            </w:pPr>
            <w:r>
              <w:rPr>
                <w:rFonts w:hint="eastAsia"/>
              </w:rPr>
              <w:t>3</w:t>
            </w:r>
            <w:r>
              <w:t>6</w:t>
            </w:r>
          </w:p>
        </w:tc>
        <w:tc>
          <w:tcPr>
            <w:tcW w:w="1699" w:type="dxa"/>
          </w:tcPr>
          <w:p w14:paraId="1EE06AEB" w14:textId="2E7ABC67" w:rsidR="00F432F8" w:rsidRDefault="00F432F8" w:rsidP="00F432F8">
            <w:pPr>
              <w:jc w:val="center"/>
            </w:pPr>
            <w:r>
              <w:rPr>
                <w:rFonts w:hint="eastAsia"/>
              </w:rPr>
              <w:t>119</w:t>
            </w:r>
          </w:p>
        </w:tc>
        <w:tc>
          <w:tcPr>
            <w:tcW w:w="1751" w:type="dxa"/>
          </w:tcPr>
          <w:p w14:paraId="22727E62" w14:textId="77777777" w:rsidR="00F432F8" w:rsidRDefault="00F432F8" w:rsidP="00F432F8">
            <w:pPr>
              <w:jc w:val="center"/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16962</w:t>
            </w:r>
          </w:p>
        </w:tc>
        <w:tc>
          <w:tcPr>
            <w:tcW w:w="4998" w:type="dxa"/>
          </w:tcPr>
          <w:p w14:paraId="1D67343E" w14:textId="77777777" w:rsidR="00F432F8" w:rsidRDefault="00F432F8" w:rsidP="00F432F8">
            <w:r w:rsidRPr="00091928">
              <w:rPr>
                <w:rFonts w:eastAsia="맑은 고딕"/>
                <w:bCs/>
                <w:color w:val="000000"/>
                <w:lang w:eastAsia="ko-KR"/>
              </w:rPr>
              <w:t>Whitepaper for Sample Variants in the ISO base media format</w:t>
            </w:r>
          </w:p>
        </w:tc>
      </w:tr>
      <w:tr w:rsidR="00F432F8" w14:paraId="7B249D94" w14:textId="77777777" w:rsidTr="00B52544">
        <w:tc>
          <w:tcPr>
            <w:tcW w:w="562" w:type="dxa"/>
          </w:tcPr>
          <w:p w14:paraId="688AE8A9" w14:textId="6B6A201D" w:rsidR="00F432F8" w:rsidRDefault="00F432F8" w:rsidP="00F432F8">
            <w:pPr>
              <w:jc w:val="center"/>
            </w:pPr>
            <w:r>
              <w:rPr>
                <w:rFonts w:hint="eastAsia"/>
              </w:rPr>
              <w:t>3</w:t>
            </w:r>
            <w:r>
              <w:t>5</w:t>
            </w:r>
          </w:p>
        </w:tc>
        <w:tc>
          <w:tcPr>
            <w:tcW w:w="1699" w:type="dxa"/>
            <w:vMerge w:val="restart"/>
          </w:tcPr>
          <w:p w14:paraId="4E0F3349" w14:textId="01F3297A" w:rsidR="00F432F8" w:rsidRDefault="00F432F8" w:rsidP="00F432F8">
            <w:pPr>
              <w:jc w:val="center"/>
            </w:pPr>
            <w:r>
              <w:rPr>
                <w:rFonts w:hint="eastAsia"/>
              </w:rPr>
              <w:t>117</w:t>
            </w:r>
          </w:p>
        </w:tc>
        <w:tc>
          <w:tcPr>
            <w:tcW w:w="1751" w:type="dxa"/>
          </w:tcPr>
          <w:p w14:paraId="382F5734" w14:textId="77777777" w:rsidR="00F432F8" w:rsidRDefault="00F432F8" w:rsidP="00F432F8">
            <w:pPr>
              <w:jc w:val="center"/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16662</w:t>
            </w:r>
          </w:p>
        </w:tc>
        <w:tc>
          <w:tcPr>
            <w:tcW w:w="4998" w:type="dxa"/>
          </w:tcPr>
          <w:p w14:paraId="0B313E03" w14:textId="77777777" w:rsidR="00F432F8" w:rsidRDefault="00F432F8" w:rsidP="00F432F8">
            <w:r w:rsidRPr="00091928">
              <w:rPr>
                <w:rFonts w:eastAsia="맑은 고딕"/>
                <w:bCs/>
                <w:color w:val="000000"/>
                <w:lang w:eastAsia="ko-KR"/>
              </w:rPr>
              <w:t>White paper on Three-Dimensional Graphics Compression (3DGC)</w:t>
            </w:r>
          </w:p>
        </w:tc>
      </w:tr>
      <w:tr w:rsidR="00F432F8" w14:paraId="0C381A10" w14:textId="77777777" w:rsidTr="00B52544">
        <w:tc>
          <w:tcPr>
            <w:tcW w:w="562" w:type="dxa"/>
          </w:tcPr>
          <w:p w14:paraId="61EB2E91" w14:textId="559F7DAB" w:rsidR="00F432F8" w:rsidRDefault="00F432F8" w:rsidP="00F432F8">
            <w:pPr>
              <w:jc w:val="center"/>
            </w:pPr>
            <w:r>
              <w:rPr>
                <w:rFonts w:hint="eastAsia"/>
              </w:rPr>
              <w:t>3</w:t>
            </w:r>
            <w:r>
              <w:t>4</w:t>
            </w:r>
          </w:p>
        </w:tc>
        <w:tc>
          <w:tcPr>
            <w:tcW w:w="1699" w:type="dxa"/>
            <w:vMerge/>
          </w:tcPr>
          <w:p w14:paraId="46BE2236" w14:textId="340C9635" w:rsidR="00F432F8" w:rsidRDefault="00F432F8" w:rsidP="00F432F8">
            <w:pPr>
              <w:jc w:val="center"/>
            </w:pPr>
          </w:p>
        </w:tc>
        <w:tc>
          <w:tcPr>
            <w:tcW w:w="1751" w:type="dxa"/>
          </w:tcPr>
          <w:p w14:paraId="07335DBE" w14:textId="77777777" w:rsidR="00F432F8" w:rsidRDefault="00F432F8" w:rsidP="00F432F8">
            <w:pPr>
              <w:jc w:val="center"/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16708</w:t>
            </w:r>
          </w:p>
        </w:tc>
        <w:tc>
          <w:tcPr>
            <w:tcW w:w="4998" w:type="dxa"/>
          </w:tcPr>
          <w:p w14:paraId="589FF99E" w14:textId="77777777" w:rsidR="00F432F8" w:rsidRDefault="00F432F8" w:rsidP="00F432F8">
            <w:r w:rsidRPr="00091928">
              <w:rPr>
                <w:rFonts w:eastAsia="맑은 고딕"/>
                <w:bCs/>
                <w:color w:val="000000"/>
                <w:lang w:eastAsia="ko-KR"/>
              </w:rPr>
              <w:t xml:space="preserve">White paper on </w:t>
            </w:r>
            <w:proofErr w:type="gramStart"/>
            <w:r w:rsidRPr="00091928">
              <w:rPr>
                <w:rFonts w:eastAsia="맑은 고딕"/>
                <w:bCs/>
                <w:color w:val="000000"/>
                <w:lang w:eastAsia="ko-KR"/>
              </w:rPr>
              <w:t>New</w:t>
            </w:r>
            <w:proofErr w:type="gramEnd"/>
            <w:r w:rsidRPr="00091928">
              <w:rPr>
                <w:rFonts w:eastAsia="맑은 고딕"/>
                <w:bCs/>
                <w:color w:val="000000"/>
                <w:lang w:eastAsia="ko-KR"/>
              </w:rPr>
              <w:t xml:space="preserve"> features in DASH</w:t>
            </w:r>
          </w:p>
        </w:tc>
      </w:tr>
      <w:tr w:rsidR="00F432F8" w14:paraId="4CB49C5C" w14:textId="77777777" w:rsidTr="00B52544">
        <w:tc>
          <w:tcPr>
            <w:tcW w:w="562" w:type="dxa"/>
          </w:tcPr>
          <w:p w14:paraId="70113B6C" w14:textId="15A0BB68" w:rsidR="00F432F8" w:rsidRDefault="00F432F8" w:rsidP="00F432F8">
            <w:pPr>
              <w:jc w:val="center"/>
            </w:pPr>
            <w:r>
              <w:rPr>
                <w:rFonts w:hint="eastAsia"/>
              </w:rPr>
              <w:t>3</w:t>
            </w:r>
            <w:r>
              <w:t>3</w:t>
            </w:r>
          </w:p>
        </w:tc>
        <w:tc>
          <w:tcPr>
            <w:tcW w:w="1699" w:type="dxa"/>
          </w:tcPr>
          <w:p w14:paraId="5F4C8E5C" w14:textId="16665D2D" w:rsidR="00F432F8" w:rsidRDefault="00F432F8" w:rsidP="00F432F8">
            <w:pPr>
              <w:jc w:val="center"/>
            </w:pPr>
            <w:r>
              <w:rPr>
                <w:rFonts w:hint="eastAsia"/>
              </w:rPr>
              <w:t>115</w:t>
            </w:r>
          </w:p>
        </w:tc>
        <w:tc>
          <w:tcPr>
            <w:tcW w:w="1751" w:type="dxa"/>
          </w:tcPr>
          <w:p w14:paraId="16FE4241" w14:textId="77777777" w:rsidR="00F432F8" w:rsidRDefault="00F432F8" w:rsidP="00F432F8">
            <w:pPr>
              <w:jc w:val="center"/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16351</w:t>
            </w:r>
          </w:p>
        </w:tc>
        <w:tc>
          <w:tcPr>
            <w:tcW w:w="4998" w:type="dxa"/>
          </w:tcPr>
          <w:p w14:paraId="3340817E" w14:textId="77777777" w:rsidR="00F432F8" w:rsidRDefault="00F432F8" w:rsidP="00F432F8">
            <w:r w:rsidRPr="00091928">
              <w:rPr>
                <w:rFonts w:eastAsia="맑은 고딕"/>
                <w:bCs/>
                <w:color w:val="000000"/>
                <w:lang w:eastAsia="ko-KR"/>
              </w:rPr>
              <w:t>White Paper on Compact Descriptors for Visual Search</w:t>
            </w:r>
          </w:p>
        </w:tc>
      </w:tr>
      <w:tr w:rsidR="00F432F8" w14:paraId="4EB62253" w14:textId="77777777" w:rsidTr="00B52544">
        <w:tc>
          <w:tcPr>
            <w:tcW w:w="562" w:type="dxa"/>
          </w:tcPr>
          <w:p w14:paraId="0069D2D2" w14:textId="29A91AC0" w:rsidR="00F432F8" w:rsidRDefault="00F432F8" w:rsidP="00F432F8">
            <w:pPr>
              <w:jc w:val="center"/>
            </w:pPr>
            <w:r>
              <w:rPr>
                <w:rFonts w:hint="eastAsia"/>
              </w:rPr>
              <w:t>3</w:t>
            </w:r>
            <w:r>
              <w:t>2</w:t>
            </w:r>
          </w:p>
        </w:tc>
        <w:tc>
          <w:tcPr>
            <w:tcW w:w="1699" w:type="dxa"/>
            <w:vMerge w:val="restart"/>
          </w:tcPr>
          <w:p w14:paraId="47DF4A3E" w14:textId="6021814A" w:rsidR="00F432F8" w:rsidRDefault="00F432F8" w:rsidP="00F432F8">
            <w:pPr>
              <w:jc w:val="center"/>
            </w:pPr>
            <w:r>
              <w:rPr>
                <w:rFonts w:hint="eastAsia"/>
              </w:rPr>
              <w:t>114</w:t>
            </w:r>
          </w:p>
        </w:tc>
        <w:tc>
          <w:tcPr>
            <w:tcW w:w="1751" w:type="dxa"/>
          </w:tcPr>
          <w:p w14:paraId="5C2FF7AD" w14:textId="77777777" w:rsidR="00F432F8" w:rsidRDefault="00F432F8" w:rsidP="00F432F8">
            <w:pPr>
              <w:jc w:val="center"/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15996</w:t>
            </w:r>
          </w:p>
        </w:tc>
        <w:tc>
          <w:tcPr>
            <w:tcW w:w="4998" w:type="dxa"/>
          </w:tcPr>
          <w:p w14:paraId="373D88CE" w14:textId="77777777" w:rsidR="00F432F8" w:rsidRDefault="00F432F8" w:rsidP="00F432F8">
            <w:r w:rsidRPr="00091928">
              <w:rPr>
                <w:rFonts w:eastAsia="맑은 고딕"/>
                <w:bCs/>
                <w:color w:val="000000"/>
                <w:lang w:eastAsia="ko-KR"/>
              </w:rPr>
              <w:t>White Paper on MPEG-21 Contract Expression Language (CEL) and MPEG-21 Media Contract Ontology (MCO) </w:t>
            </w:r>
          </w:p>
        </w:tc>
      </w:tr>
      <w:tr w:rsidR="00F432F8" w14:paraId="601D190D" w14:textId="77777777" w:rsidTr="00B52544">
        <w:tc>
          <w:tcPr>
            <w:tcW w:w="562" w:type="dxa"/>
          </w:tcPr>
          <w:p w14:paraId="2A83C8B2" w14:textId="433B5C9F" w:rsidR="00F432F8" w:rsidRDefault="00F432F8" w:rsidP="00F432F8">
            <w:pPr>
              <w:jc w:val="center"/>
            </w:pPr>
            <w:r>
              <w:rPr>
                <w:rFonts w:hint="eastAsia"/>
              </w:rPr>
              <w:t>3</w:t>
            </w:r>
            <w:r>
              <w:t>1</w:t>
            </w:r>
          </w:p>
        </w:tc>
        <w:tc>
          <w:tcPr>
            <w:tcW w:w="1699" w:type="dxa"/>
            <w:vMerge/>
          </w:tcPr>
          <w:p w14:paraId="3C4F9BAD" w14:textId="76C97B15" w:rsidR="00F432F8" w:rsidRDefault="00F432F8" w:rsidP="00F432F8">
            <w:pPr>
              <w:jc w:val="center"/>
            </w:pPr>
          </w:p>
        </w:tc>
        <w:tc>
          <w:tcPr>
            <w:tcW w:w="1751" w:type="dxa"/>
          </w:tcPr>
          <w:p w14:paraId="5514074D" w14:textId="77777777" w:rsidR="00F432F8" w:rsidRDefault="00F432F8" w:rsidP="00F432F8">
            <w:pPr>
              <w:jc w:val="center"/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15997</w:t>
            </w:r>
          </w:p>
        </w:tc>
        <w:tc>
          <w:tcPr>
            <w:tcW w:w="4998" w:type="dxa"/>
          </w:tcPr>
          <w:p w14:paraId="7C68EB70" w14:textId="77777777" w:rsidR="00F432F8" w:rsidRDefault="00F432F8" w:rsidP="00F432F8">
            <w:r w:rsidRPr="00091928">
              <w:rPr>
                <w:rFonts w:eastAsia="맑은 고딕"/>
                <w:bCs/>
                <w:lang w:eastAsia="ko-KR"/>
              </w:rPr>
              <w:t>White Paper on the 2nd edition of ARAF</w:t>
            </w:r>
          </w:p>
        </w:tc>
      </w:tr>
      <w:tr w:rsidR="00F432F8" w14:paraId="049458FC" w14:textId="77777777" w:rsidTr="00B52544">
        <w:tc>
          <w:tcPr>
            <w:tcW w:w="562" w:type="dxa"/>
          </w:tcPr>
          <w:p w14:paraId="38FEADDE" w14:textId="3B655E67" w:rsidR="00F432F8" w:rsidRDefault="00F432F8" w:rsidP="00F432F8">
            <w:pPr>
              <w:jc w:val="center"/>
            </w:pPr>
            <w:r>
              <w:rPr>
                <w:rFonts w:hint="eastAsia"/>
              </w:rPr>
              <w:t>3</w:t>
            </w:r>
            <w:r>
              <w:t>0</w:t>
            </w:r>
          </w:p>
        </w:tc>
        <w:tc>
          <w:tcPr>
            <w:tcW w:w="1699" w:type="dxa"/>
            <w:vMerge/>
          </w:tcPr>
          <w:p w14:paraId="5757012E" w14:textId="1CB72477" w:rsidR="00F432F8" w:rsidRDefault="00F432F8" w:rsidP="00F432F8">
            <w:pPr>
              <w:jc w:val="center"/>
            </w:pPr>
          </w:p>
        </w:tc>
        <w:tc>
          <w:tcPr>
            <w:tcW w:w="1751" w:type="dxa"/>
          </w:tcPr>
          <w:p w14:paraId="3FD52C69" w14:textId="77777777" w:rsidR="00F432F8" w:rsidRDefault="00F432F8" w:rsidP="00F432F8">
            <w:pPr>
              <w:jc w:val="center"/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15820</w:t>
            </w:r>
          </w:p>
        </w:tc>
        <w:tc>
          <w:tcPr>
            <w:tcW w:w="4998" w:type="dxa"/>
          </w:tcPr>
          <w:p w14:paraId="701584CB" w14:textId="77777777" w:rsidR="00F432F8" w:rsidRDefault="00F432F8" w:rsidP="00F432F8">
            <w:r w:rsidRPr="00091928">
              <w:rPr>
                <w:rFonts w:eastAsia="맑은 고딕"/>
                <w:bCs/>
                <w:color w:val="000000"/>
                <w:lang w:eastAsia="ko-KR"/>
              </w:rPr>
              <w:t>White Paper on Spatial Audio Object Coding</w:t>
            </w:r>
          </w:p>
        </w:tc>
      </w:tr>
      <w:tr w:rsidR="00F432F8" w14:paraId="6E1BCC2C" w14:textId="77777777" w:rsidTr="00B52544">
        <w:tc>
          <w:tcPr>
            <w:tcW w:w="562" w:type="dxa"/>
          </w:tcPr>
          <w:p w14:paraId="2876F0F3" w14:textId="5BC28759" w:rsidR="00F432F8" w:rsidRDefault="00F432F8" w:rsidP="00F432F8">
            <w:pPr>
              <w:jc w:val="center"/>
            </w:pPr>
            <w:r>
              <w:rPr>
                <w:rFonts w:hint="eastAsia"/>
              </w:rPr>
              <w:t>2</w:t>
            </w:r>
            <w:r>
              <w:t>9</w:t>
            </w:r>
          </w:p>
        </w:tc>
        <w:tc>
          <w:tcPr>
            <w:tcW w:w="1699" w:type="dxa"/>
            <w:vMerge/>
          </w:tcPr>
          <w:p w14:paraId="4A266B20" w14:textId="1D60DFD0" w:rsidR="00F432F8" w:rsidRDefault="00F432F8" w:rsidP="00F432F8">
            <w:pPr>
              <w:jc w:val="center"/>
            </w:pPr>
          </w:p>
        </w:tc>
        <w:tc>
          <w:tcPr>
            <w:tcW w:w="1751" w:type="dxa"/>
          </w:tcPr>
          <w:p w14:paraId="3EE89194" w14:textId="77777777" w:rsidR="00F432F8" w:rsidRDefault="00F432F8" w:rsidP="00F432F8">
            <w:pPr>
              <w:jc w:val="center"/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15819</w:t>
            </w:r>
          </w:p>
        </w:tc>
        <w:tc>
          <w:tcPr>
            <w:tcW w:w="4998" w:type="dxa"/>
          </w:tcPr>
          <w:p w14:paraId="7B25A444" w14:textId="77777777" w:rsidR="00F432F8" w:rsidRDefault="00F432F8" w:rsidP="00F432F8">
            <w:r w:rsidRPr="00091928">
              <w:rPr>
                <w:rFonts w:eastAsia="맑은 고딕"/>
                <w:bCs/>
                <w:color w:val="000000"/>
                <w:lang w:eastAsia="ko-KR"/>
              </w:rPr>
              <w:t xml:space="preserve">White paper on MPEG DASH part 1 </w:t>
            </w:r>
            <w:proofErr w:type="spellStart"/>
            <w:r w:rsidRPr="00091928">
              <w:rPr>
                <w:rFonts w:eastAsia="맑은 고딕"/>
                <w:bCs/>
                <w:color w:val="000000"/>
                <w:lang w:eastAsia="ko-KR"/>
              </w:rPr>
              <w:t>Amd</w:t>
            </w:r>
            <w:proofErr w:type="spellEnd"/>
            <w:r w:rsidRPr="00091928">
              <w:rPr>
                <w:rFonts w:eastAsia="맑은 고딕"/>
                <w:bCs/>
                <w:color w:val="000000"/>
                <w:lang w:eastAsia="ko-KR"/>
              </w:rPr>
              <w:t xml:space="preserve"> 2 </w:t>
            </w:r>
            <w:r w:rsidRPr="00091928">
              <w:rPr>
                <w:rFonts w:eastAsia="맑은 고딕"/>
                <w:bCs/>
                <w:color w:val="000000"/>
                <w:lang w:eastAsia="ko-KR"/>
              </w:rPr>
              <w:softHyphen/>
              <w:t xml:space="preserve"> Spatial Relationship Descriptor</w:t>
            </w:r>
          </w:p>
        </w:tc>
      </w:tr>
      <w:tr w:rsidR="00F432F8" w14:paraId="73716CC9" w14:textId="77777777" w:rsidTr="00B52544">
        <w:tc>
          <w:tcPr>
            <w:tcW w:w="562" w:type="dxa"/>
          </w:tcPr>
          <w:p w14:paraId="703FB8F7" w14:textId="003AA9DD" w:rsidR="00F432F8" w:rsidRDefault="00F432F8" w:rsidP="00F432F8">
            <w:pPr>
              <w:jc w:val="center"/>
            </w:pPr>
            <w:r>
              <w:rPr>
                <w:rFonts w:hint="eastAsia"/>
              </w:rPr>
              <w:t>2</w:t>
            </w:r>
            <w:r>
              <w:t>8</w:t>
            </w:r>
          </w:p>
        </w:tc>
        <w:tc>
          <w:tcPr>
            <w:tcW w:w="1699" w:type="dxa"/>
            <w:vMerge/>
          </w:tcPr>
          <w:p w14:paraId="3B749D69" w14:textId="76067191" w:rsidR="00F432F8" w:rsidRDefault="00F432F8" w:rsidP="00F432F8">
            <w:pPr>
              <w:jc w:val="center"/>
            </w:pPr>
          </w:p>
        </w:tc>
        <w:tc>
          <w:tcPr>
            <w:tcW w:w="1751" w:type="dxa"/>
          </w:tcPr>
          <w:p w14:paraId="03C78E81" w14:textId="77777777" w:rsidR="00F432F8" w:rsidRDefault="00F432F8" w:rsidP="00F432F8">
            <w:pPr>
              <w:jc w:val="center"/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15818</w:t>
            </w:r>
          </w:p>
        </w:tc>
        <w:tc>
          <w:tcPr>
            <w:tcW w:w="4998" w:type="dxa"/>
          </w:tcPr>
          <w:p w14:paraId="19B297AC" w14:textId="77777777" w:rsidR="00F432F8" w:rsidRDefault="00F432F8" w:rsidP="00F432F8">
            <w:r w:rsidRPr="00091928">
              <w:rPr>
                <w:rFonts w:eastAsia="맑은 고딕"/>
                <w:bCs/>
                <w:color w:val="000000"/>
                <w:lang w:eastAsia="ko-KR"/>
              </w:rPr>
              <w:t>White Paper on Green Metadata</w:t>
            </w:r>
          </w:p>
        </w:tc>
      </w:tr>
      <w:tr w:rsidR="00F432F8" w14:paraId="5E952CDF" w14:textId="77777777" w:rsidTr="00B52544">
        <w:tc>
          <w:tcPr>
            <w:tcW w:w="562" w:type="dxa"/>
          </w:tcPr>
          <w:p w14:paraId="5B9C495E" w14:textId="225AA2DB" w:rsidR="00F432F8" w:rsidRDefault="00F432F8" w:rsidP="00F432F8">
            <w:pPr>
              <w:jc w:val="center"/>
            </w:pPr>
            <w:r>
              <w:rPr>
                <w:rFonts w:hint="eastAsia"/>
              </w:rPr>
              <w:t>2</w:t>
            </w:r>
            <w:r>
              <w:t>7</w:t>
            </w:r>
          </w:p>
        </w:tc>
        <w:tc>
          <w:tcPr>
            <w:tcW w:w="1699" w:type="dxa"/>
          </w:tcPr>
          <w:p w14:paraId="616749E9" w14:textId="57A7CE25" w:rsidR="00F432F8" w:rsidRDefault="00F432F8" w:rsidP="00F432F8">
            <w:pPr>
              <w:jc w:val="center"/>
            </w:pPr>
            <w:r>
              <w:rPr>
                <w:rFonts w:hint="eastAsia"/>
              </w:rPr>
              <w:t>112</w:t>
            </w:r>
          </w:p>
        </w:tc>
        <w:tc>
          <w:tcPr>
            <w:tcW w:w="1751" w:type="dxa"/>
          </w:tcPr>
          <w:p w14:paraId="528B6941" w14:textId="77777777" w:rsidR="00F432F8" w:rsidRDefault="00F432F8" w:rsidP="00F432F8">
            <w:pPr>
              <w:jc w:val="center"/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15556</w:t>
            </w:r>
          </w:p>
        </w:tc>
        <w:tc>
          <w:tcPr>
            <w:tcW w:w="4998" w:type="dxa"/>
          </w:tcPr>
          <w:p w14:paraId="4951B4E2" w14:textId="77777777" w:rsidR="00F432F8" w:rsidRDefault="00F432F8" w:rsidP="00F432F8">
            <w:r w:rsidRPr="00091928">
              <w:rPr>
                <w:rFonts w:eastAsia="맑은 고딕"/>
                <w:bCs/>
                <w:color w:val="000000"/>
                <w:lang w:eastAsia="ko-KR"/>
              </w:rPr>
              <w:t>Text of White Paper on MPEG Multimedia Preservation Application Format (MP-AF)</w:t>
            </w:r>
          </w:p>
        </w:tc>
      </w:tr>
      <w:tr w:rsidR="00F432F8" w14:paraId="3EEC36D8" w14:textId="77777777" w:rsidTr="00B52544">
        <w:tc>
          <w:tcPr>
            <w:tcW w:w="562" w:type="dxa"/>
          </w:tcPr>
          <w:p w14:paraId="39B103DA" w14:textId="31CCAD9D" w:rsidR="00F432F8" w:rsidRDefault="00F432F8" w:rsidP="00F432F8">
            <w:pPr>
              <w:jc w:val="center"/>
            </w:pPr>
            <w:r>
              <w:rPr>
                <w:rFonts w:hint="eastAsia"/>
              </w:rPr>
              <w:t>2</w:t>
            </w:r>
            <w:r>
              <w:t>6</w:t>
            </w:r>
          </w:p>
        </w:tc>
        <w:tc>
          <w:tcPr>
            <w:tcW w:w="1699" w:type="dxa"/>
            <w:vMerge w:val="restart"/>
          </w:tcPr>
          <w:p w14:paraId="1BE760FF" w14:textId="15B77285" w:rsidR="00F432F8" w:rsidRDefault="00F432F8" w:rsidP="00F432F8">
            <w:pPr>
              <w:jc w:val="center"/>
            </w:pPr>
            <w:r>
              <w:rPr>
                <w:rFonts w:hint="eastAsia"/>
              </w:rPr>
              <w:t>111</w:t>
            </w:r>
          </w:p>
        </w:tc>
        <w:tc>
          <w:tcPr>
            <w:tcW w:w="1751" w:type="dxa"/>
          </w:tcPr>
          <w:p w14:paraId="1680E564" w14:textId="77777777" w:rsidR="00F432F8" w:rsidRDefault="00F432F8" w:rsidP="00F432F8">
            <w:pPr>
              <w:jc w:val="center"/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15070</w:t>
            </w:r>
          </w:p>
        </w:tc>
        <w:tc>
          <w:tcPr>
            <w:tcW w:w="4998" w:type="dxa"/>
          </w:tcPr>
          <w:p w14:paraId="69ECDD21" w14:textId="77777777" w:rsidR="00F432F8" w:rsidRDefault="00F432F8" w:rsidP="00F432F8">
            <w:r w:rsidRPr="00091928">
              <w:rPr>
                <w:rFonts w:eastAsia="맑은 고딕"/>
                <w:bCs/>
                <w:color w:val="000000"/>
                <w:lang w:eastAsia="ko-KR"/>
              </w:rPr>
              <w:t>White Paper on AAC-ELD Family of Standards for High Quality Communication Services</w:t>
            </w:r>
          </w:p>
        </w:tc>
      </w:tr>
      <w:tr w:rsidR="00F432F8" w14:paraId="21308D4D" w14:textId="77777777" w:rsidTr="00B52544">
        <w:tc>
          <w:tcPr>
            <w:tcW w:w="562" w:type="dxa"/>
          </w:tcPr>
          <w:p w14:paraId="71D8D5D9" w14:textId="3036740C" w:rsidR="00F432F8" w:rsidRDefault="00F432F8" w:rsidP="00F432F8">
            <w:pPr>
              <w:jc w:val="center"/>
            </w:pPr>
            <w:r>
              <w:rPr>
                <w:rFonts w:hint="eastAsia"/>
              </w:rPr>
              <w:t>2</w:t>
            </w:r>
            <w:r>
              <w:t>5</w:t>
            </w:r>
          </w:p>
        </w:tc>
        <w:tc>
          <w:tcPr>
            <w:tcW w:w="1699" w:type="dxa"/>
            <w:vMerge/>
          </w:tcPr>
          <w:p w14:paraId="0700DFFA" w14:textId="56ED8A20" w:rsidR="00F432F8" w:rsidRDefault="00F432F8" w:rsidP="00F432F8">
            <w:pPr>
              <w:jc w:val="center"/>
            </w:pPr>
          </w:p>
        </w:tc>
        <w:tc>
          <w:tcPr>
            <w:tcW w:w="1751" w:type="dxa"/>
          </w:tcPr>
          <w:p w14:paraId="479D35B0" w14:textId="77777777" w:rsidR="00F432F8" w:rsidRDefault="00F432F8" w:rsidP="00F432F8">
            <w:pPr>
              <w:jc w:val="center"/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15071</w:t>
            </w:r>
          </w:p>
        </w:tc>
        <w:tc>
          <w:tcPr>
            <w:tcW w:w="4998" w:type="dxa"/>
          </w:tcPr>
          <w:p w14:paraId="75217FCB" w14:textId="77777777" w:rsidR="00F432F8" w:rsidRDefault="00F432F8" w:rsidP="00F432F8">
            <w:r w:rsidRPr="00091928">
              <w:rPr>
                <w:rFonts w:eastAsia="맑은 고딕"/>
                <w:bCs/>
                <w:color w:val="000000"/>
                <w:lang w:eastAsia="ko-KR"/>
              </w:rPr>
              <w:t>White Paper on MPEG-D Dynamic Range Control</w:t>
            </w:r>
          </w:p>
        </w:tc>
      </w:tr>
      <w:tr w:rsidR="00F432F8" w14:paraId="53D6962B" w14:textId="77777777" w:rsidTr="00B52544">
        <w:tc>
          <w:tcPr>
            <w:tcW w:w="562" w:type="dxa"/>
          </w:tcPr>
          <w:p w14:paraId="1DE46F78" w14:textId="705C51B3" w:rsidR="00F432F8" w:rsidRDefault="00F432F8" w:rsidP="00F432F8">
            <w:pPr>
              <w:jc w:val="center"/>
            </w:pPr>
            <w:r>
              <w:rPr>
                <w:rFonts w:hint="eastAsia"/>
              </w:rPr>
              <w:t>2</w:t>
            </w:r>
            <w:r>
              <w:t>4</w:t>
            </w:r>
          </w:p>
        </w:tc>
        <w:tc>
          <w:tcPr>
            <w:tcW w:w="1699" w:type="dxa"/>
            <w:vMerge/>
          </w:tcPr>
          <w:p w14:paraId="5EA994DE" w14:textId="2690D913" w:rsidR="00F432F8" w:rsidRDefault="00F432F8" w:rsidP="00F432F8">
            <w:pPr>
              <w:jc w:val="center"/>
            </w:pPr>
          </w:p>
        </w:tc>
        <w:tc>
          <w:tcPr>
            <w:tcW w:w="1751" w:type="dxa"/>
          </w:tcPr>
          <w:p w14:paraId="2AC0F6F2" w14:textId="77777777" w:rsidR="00F432F8" w:rsidRDefault="00F432F8" w:rsidP="00F432F8">
            <w:pPr>
              <w:jc w:val="center"/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15069</w:t>
            </w:r>
          </w:p>
        </w:tc>
        <w:tc>
          <w:tcPr>
            <w:tcW w:w="4998" w:type="dxa"/>
          </w:tcPr>
          <w:p w14:paraId="47CE63C7" w14:textId="77777777" w:rsidR="00F432F8" w:rsidRDefault="00F432F8" w:rsidP="00F432F8">
            <w:r w:rsidRPr="00091928">
              <w:rPr>
                <w:rFonts w:eastAsia="맑은 고딕"/>
                <w:bCs/>
                <w:color w:val="000000"/>
                <w:lang w:eastAsia="ko-KR"/>
              </w:rPr>
              <w:t>White Paper on MPEG Media Transport (MMT)</w:t>
            </w:r>
          </w:p>
        </w:tc>
      </w:tr>
      <w:tr w:rsidR="00F432F8" w14:paraId="18C0A0B2" w14:textId="77777777" w:rsidTr="00B52544">
        <w:tc>
          <w:tcPr>
            <w:tcW w:w="562" w:type="dxa"/>
          </w:tcPr>
          <w:p w14:paraId="721E627A" w14:textId="40C3B3FF" w:rsidR="00F432F8" w:rsidRDefault="00F432F8" w:rsidP="00F432F8">
            <w:pPr>
              <w:jc w:val="center"/>
            </w:pPr>
            <w:r>
              <w:rPr>
                <w:rFonts w:hint="eastAsia"/>
              </w:rPr>
              <w:t>2</w:t>
            </w:r>
            <w:r>
              <w:t>3</w:t>
            </w:r>
          </w:p>
        </w:tc>
        <w:tc>
          <w:tcPr>
            <w:tcW w:w="1699" w:type="dxa"/>
            <w:vMerge/>
          </w:tcPr>
          <w:p w14:paraId="6A4BD765" w14:textId="5F94FF98" w:rsidR="00F432F8" w:rsidRDefault="00F432F8" w:rsidP="00F432F8">
            <w:pPr>
              <w:jc w:val="center"/>
            </w:pPr>
          </w:p>
        </w:tc>
        <w:tc>
          <w:tcPr>
            <w:tcW w:w="1751" w:type="dxa"/>
          </w:tcPr>
          <w:p w14:paraId="7A932D7B" w14:textId="77777777" w:rsidR="00F432F8" w:rsidRDefault="00F432F8" w:rsidP="00F432F8">
            <w:pPr>
              <w:jc w:val="center"/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15074</w:t>
            </w:r>
          </w:p>
        </w:tc>
        <w:tc>
          <w:tcPr>
            <w:tcW w:w="4998" w:type="dxa"/>
          </w:tcPr>
          <w:p w14:paraId="7B44C82F" w14:textId="77777777" w:rsidR="00F432F8" w:rsidRDefault="00F432F8" w:rsidP="00F432F8">
            <w:r w:rsidRPr="00091928">
              <w:rPr>
                <w:rFonts w:eastAsia="맑은 고딕"/>
                <w:bCs/>
                <w:color w:val="000000"/>
                <w:lang w:eastAsia="ko-KR"/>
              </w:rPr>
              <w:t>White paper on RVC-CAL and RMC</w:t>
            </w:r>
          </w:p>
        </w:tc>
      </w:tr>
      <w:tr w:rsidR="00F432F8" w14:paraId="29A3E95B" w14:textId="77777777" w:rsidTr="00B52544">
        <w:tc>
          <w:tcPr>
            <w:tcW w:w="562" w:type="dxa"/>
          </w:tcPr>
          <w:p w14:paraId="3DB3FF43" w14:textId="77A48D4F" w:rsidR="00F432F8" w:rsidRDefault="00F432F8" w:rsidP="00F432F8">
            <w:pPr>
              <w:jc w:val="center"/>
            </w:pPr>
            <w:r>
              <w:rPr>
                <w:rFonts w:hint="eastAsia"/>
              </w:rPr>
              <w:t>2</w:t>
            </w:r>
            <w:r>
              <w:t>2</w:t>
            </w:r>
          </w:p>
        </w:tc>
        <w:tc>
          <w:tcPr>
            <w:tcW w:w="1699" w:type="dxa"/>
            <w:vMerge/>
          </w:tcPr>
          <w:p w14:paraId="30E19C9D" w14:textId="12B4D09E" w:rsidR="00F432F8" w:rsidRDefault="00F432F8" w:rsidP="00F432F8">
            <w:pPr>
              <w:jc w:val="center"/>
            </w:pPr>
          </w:p>
        </w:tc>
        <w:tc>
          <w:tcPr>
            <w:tcW w:w="1751" w:type="dxa"/>
          </w:tcPr>
          <w:p w14:paraId="5A42059B" w14:textId="77777777" w:rsidR="00F432F8" w:rsidRDefault="00F432F8" w:rsidP="00F432F8">
            <w:pPr>
              <w:jc w:val="center"/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15075</w:t>
            </w:r>
          </w:p>
        </w:tc>
        <w:tc>
          <w:tcPr>
            <w:tcW w:w="4998" w:type="dxa"/>
          </w:tcPr>
          <w:p w14:paraId="31DDEB98" w14:textId="77777777" w:rsidR="00F432F8" w:rsidRDefault="00F432F8" w:rsidP="00F432F8">
            <w:r w:rsidRPr="00091928">
              <w:rPr>
                <w:rFonts w:eastAsia="맑은 고딕"/>
                <w:bCs/>
                <w:color w:val="000000"/>
                <w:lang w:eastAsia="ko-KR"/>
              </w:rPr>
              <w:t>White paper on HEVC</w:t>
            </w:r>
          </w:p>
        </w:tc>
      </w:tr>
      <w:tr w:rsidR="00F432F8" w14:paraId="343F7B37" w14:textId="77777777" w:rsidTr="00B52544">
        <w:tc>
          <w:tcPr>
            <w:tcW w:w="562" w:type="dxa"/>
          </w:tcPr>
          <w:p w14:paraId="6CE177C1" w14:textId="3EDE822D" w:rsidR="00F432F8" w:rsidRDefault="00F432F8" w:rsidP="00F432F8">
            <w:pPr>
              <w:jc w:val="center"/>
            </w:pPr>
            <w:r>
              <w:rPr>
                <w:rFonts w:hint="eastAsia"/>
              </w:rPr>
              <w:t>2</w:t>
            </w:r>
            <w:r>
              <w:t>1</w:t>
            </w:r>
          </w:p>
        </w:tc>
        <w:tc>
          <w:tcPr>
            <w:tcW w:w="1699" w:type="dxa"/>
            <w:vMerge/>
          </w:tcPr>
          <w:p w14:paraId="103C184F" w14:textId="3D547A37" w:rsidR="00F432F8" w:rsidRDefault="00F432F8" w:rsidP="00F432F8">
            <w:pPr>
              <w:jc w:val="center"/>
            </w:pPr>
          </w:p>
        </w:tc>
        <w:tc>
          <w:tcPr>
            <w:tcW w:w="1751" w:type="dxa"/>
          </w:tcPr>
          <w:p w14:paraId="6C7D56C7" w14:textId="77777777" w:rsidR="00F432F8" w:rsidRDefault="00F432F8" w:rsidP="00F432F8">
            <w:pPr>
              <w:jc w:val="center"/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15072</w:t>
            </w:r>
          </w:p>
        </w:tc>
        <w:tc>
          <w:tcPr>
            <w:tcW w:w="4998" w:type="dxa"/>
          </w:tcPr>
          <w:p w14:paraId="1F770675" w14:textId="77777777" w:rsidR="00F432F8" w:rsidRDefault="00F432F8" w:rsidP="00F432F8">
            <w:r w:rsidRPr="00091928">
              <w:rPr>
                <w:rFonts w:eastAsia="맑은 고딕"/>
                <w:bCs/>
                <w:color w:val="000000"/>
                <w:lang w:eastAsia="ko-KR"/>
              </w:rPr>
              <w:t>Technical Note: AAC Implementation Guidelines for DASH</w:t>
            </w:r>
          </w:p>
        </w:tc>
      </w:tr>
      <w:tr w:rsidR="00F432F8" w14:paraId="051F677E" w14:textId="77777777" w:rsidTr="00B52544">
        <w:tc>
          <w:tcPr>
            <w:tcW w:w="562" w:type="dxa"/>
          </w:tcPr>
          <w:p w14:paraId="6AC79C6B" w14:textId="241BFBFB" w:rsidR="00F432F8" w:rsidRDefault="00F432F8" w:rsidP="00F432F8">
            <w:pPr>
              <w:jc w:val="center"/>
            </w:pPr>
            <w:r>
              <w:rPr>
                <w:rFonts w:hint="eastAsia"/>
              </w:rPr>
              <w:t>2</w:t>
            </w:r>
            <w:r>
              <w:t>0</w:t>
            </w:r>
          </w:p>
        </w:tc>
        <w:tc>
          <w:tcPr>
            <w:tcW w:w="1699" w:type="dxa"/>
            <w:vMerge/>
          </w:tcPr>
          <w:p w14:paraId="0266B61D" w14:textId="20BC16E9" w:rsidR="00F432F8" w:rsidRDefault="00F432F8" w:rsidP="00F432F8">
            <w:pPr>
              <w:jc w:val="center"/>
            </w:pPr>
          </w:p>
        </w:tc>
        <w:tc>
          <w:tcPr>
            <w:tcW w:w="1751" w:type="dxa"/>
          </w:tcPr>
          <w:p w14:paraId="396534CD" w14:textId="77777777" w:rsidR="00F432F8" w:rsidRDefault="00F432F8" w:rsidP="00F432F8">
            <w:pPr>
              <w:jc w:val="center"/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15073</w:t>
            </w:r>
          </w:p>
        </w:tc>
        <w:tc>
          <w:tcPr>
            <w:tcW w:w="4998" w:type="dxa"/>
          </w:tcPr>
          <w:p w14:paraId="7AA77423" w14:textId="77777777" w:rsidR="00F432F8" w:rsidRDefault="00F432F8" w:rsidP="00F432F8">
            <w:r w:rsidRPr="00091928">
              <w:rPr>
                <w:rFonts w:eastAsia="맑은 고딕"/>
                <w:bCs/>
                <w:color w:val="000000"/>
                <w:lang w:eastAsia="ko-KR"/>
              </w:rPr>
              <w:t>Technical Note: AAC-ELD v2 Implementation Guide</w:t>
            </w:r>
          </w:p>
        </w:tc>
      </w:tr>
      <w:tr w:rsidR="00F432F8" w14:paraId="5EF3EF0F" w14:textId="77777777" w:rsidTr="00B52544">
        <w:tc>
          <w:tcPr>
            <w:tcW w:w="562" w:type="dxa"/>
          </w:tcPr>
          <w:p w14:paraId="5A0BABED" w14:textId="070B0A35" w:rsidR="00F432F8" w:rsidRDefault="00F432F8" w:rsidP="00F432F8">
            <w:pPr>
              <w:jc w:val="center"/>
            </w:pPr>
            <w:r>
              <w:rPr>
                <w:rFonts w:hint="eastAsia"/>
              </w:rPr>
              <w:t>1</w:t>
            </w:r>
            <w:r>
              <w:t>9</w:t>
            </w:r>
          </w:p>
        </w:tc>
        <w:tc>
          <w:tcPr>
            <w:tcW w:w="1699" w:type="dxa"/>
            <w:vMerge/>
          </w:tcPr>
          <w:p w14:paraId="20D1FB28" w14:textId="06C8A26C" w:rsidR="00F432F8" w:rsidRDefault="00F432F8" w:rsidP="00F432F8">
            <w:pPr>
              <w:jc w:val="center"/>
            </w:pPr>
          </w:p>
        </w:tc>
        <w:tc>
          <w:tcPr>
            <w:tcW w:w="1751" w:type="dxa"/>
          </w:tcPr>
          <w:p w14:paraId="329CF1B8" w14:textId="77777777" w:rsidR="00F432F8" w:rsidRDefault="00F432F8" w:rsidP="00F432F8">
            <w:pPr>
              <w:jc w:val="center"/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14938</w:t>
            </w:r>
          </w:p>
        </w:tc>
        <w:tc>
          <w:tcPr>
            <w:tcW w:w="4998" w:type="dxa"/>
          </w:tcPr>
          <w:p w14:paraId="49F1DE8F" w14:textId="77777777" w:rsidR="00F432F8" w:rsidRDefault="00F432F8" w:rsidP="00F432F8">
            <w:r w:rsidRPr="00091928">
              <w:rPr>
                <w:rFonts w:eastAsia="맑은 고딕"/>
                <w:bCs/>
                <w:color w:val="000000"/>
                <w:lang w:eastAsia="ko-KR"/>
              </w:rPr>
              <w:t>White Paper on Common Encryption</w:t>
            </w:r>
          </w:p>
        </w:tc>
      </w:tr>
      <w:tr w:rsidR="00F432F8" w14:paraId="491403E2" w14:textId="77777777" w:rsidTr="00B52544">
        <w:tc>
          <w:tcPr>
            <w:tcW w:w="562" w:type="dxa"/>
          </w:tcPr>
          <w:p w14:paraId="0F8B6E44" w14:textId="4DD2BA63" w:rsidR="00F432F8" w:rsidRDefault="00F432F8" w:rsidP="00F432F8">
            <w:pPr>
              <w:jc w:val="center"/>
            </w:pPr>
            <w:r>
              <w:rPr>
                <w:rFonts w:hint="eastAsia"/>
              </w:rPr>
              <w:t>1</w:t>
            </w:r>
            <w:r>
              <w:t>8</w:t>
            </w:r>
          </w:p>
        </w:tc>
        <w:tc>
          <w:tcPr>
            <w:tcW w:w="1699" w:type="dxa"/>
            <w:vMerge/>
          </w:tcPr>
          <w:p w14:paraId="4F270DDB" w14:textId="0CCF80C3" w:rsidR="00F432F8" w:rsidRDefault="00F432F8" w:rsidP="00F432F8">
            <w:pPr>
              <w:jc w:val="center"/>
            </w:pPr>
          </w:p>
        </w:tc>
        <w:tc>
          <w:tcPr>
            <w:tcW w:w="1751" w:type="dxa"/>
          </w:tcPr>
          <w:p w14:paraId="284B6A9E" w14:textId="77777777" w:rsidR="00F432F8" w:rsidRDefault="00F432F8" w:rsidP="00F432F8">
            <w:pPr>
              <w:jc w:val="center"/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15047</w:t>
            </w:r>
          </w:p>
        </w:tc>
        <w:tc>
          <w:tcPr>
            <w:tcW w:w="4998" w:type="dxa"/>
          </w:tcPr>
          <w:p w14:paraId="704603FD" w14:textId="77777777" w:rsidR="00F432F8" w:rsidRDefault="00F432F8" w:rsidP="00F432F8">
            <w:r w:rsidRPr="00091928">
              <w:rPr>
                <w:rFonts w:eastAsia="맑은 고딕"/>
                <w:bCs/>
                <w:color w:val="000000"/>
                <w:lang w:eastAsia="ko-KR"/>
              </w:rPr>
              <w:t>White Paper on Genome Compression and Storage</w:t>
            </w:r>
          </w:p>
        </w:tc>
      </w:tr>
      <w:tr w:rsidR="00F432F8" w14:paraId="357B0307" w14:textId="77777777" w:rsidTr="00B52544">
        <w:tc>
          <w:tcPr>
            <w:tcW w:w="562" w:type="dxa"/>
          </w:tcPr>
          <w:p w14:paraId="11DA26A2" w14:textId="43D6C898" w:rsidR="00F432F8" w:rsidRDefault="00F432F8" w:rsidP="00F432F8">
            <w:pPr>
              <w:jc w:val="center"/>
            </w:pPr>
            <w:r>
              <w:rPr>
                <w:rFonts w:hint="eastAsia"/>
              </w:rPr>
              <w:t>1</w:t>
            </w:r>
            <w:r>
              <w:t>7</w:t>
            </w:r>
          </w:p>
        </w:tc>
        <w:tc>
          <w:tcPr>
            <w:tcW w:w="1699" w:type="dxa"/>
            <w:vMerge/>
          </w:tcPr>
          <w:p w14:paraId="1FE5E26D" w14:textId="7311EDBB" w:rsidR="00F432F8" w:rsidRDefault="00F432F8" w:rsidP="00F432F8">
            <w:pPr>
              <w:jc w:val="center"/>
            </w:pPr>
          </w:p>
        </w:tc>
        <w:tc>
          <w:tcPr>
            <w:tcW w:w="1751" w:type="dxa"/>
          </w:tcPr>
          <w:p w14:paraId="512C2399" w14:textId="77777777" w:rsidR="00F432F8" w:rsidRDefault="00F432F8" w:rsidP="00F432F8">
            <w:pPr>
              <w:jc w:val="center"/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14991</w:t>
            </w:r>
          </w:p>
        </w:tc>
        <w:tc>
          <w:tcPr>
            <w:tcW w:w="4998" w:type="dxa"/>
          </w:tcPr>
          <w:p w14:paraId="255E80AC" w14:textId="77777777" w:rsidR="00F432F8" w:rsidRDefault="00F432F8" w:rsidP="00F432F8">
            <w:r w:rsidRPr="00091928">
              <w:rPr>
                <w:rFonts w:eastAsia="맑은 고딕"/>
                <w:bCs/>
                <w:color w:val="000000"/>
                <w:lang w:eastAsia="ko-KR"/>
              </w:rPr>
              <w:t>White paper on RVC-CAL and RMC</w:t>
            </w:r>
          </w:p>
        </w:tc>
      </w:tr>
      <w:tr w:rsidR="00F432F8" w14:paraId="3012262F" w14:textId="77777777" w:rsidTr="00B52544">
        <w:tc>
          <w:tcPr>
            <w:tcW w:w="562" w:type="dxa"/>
          </w:tcPr>
          <w:p w14:paraId="60B5134A" w14:textId="7FE96272" w:rsidR="00F432F8" w:rsidRDefault="00F432F8" w:rsidP="00F432F8">
            <w:pPr>
              <w:jc w:val="center"/>
            </w:pPr>
            <w:r>
              <w:rPr>
                <w:rFonts w:hint="eastAsia"/>
              </w:rPr>
              <w:t>1</w:t>
            </w:r>
            <w:r>
              <w:t>6</w:t>
            </w:r>
          </w:p>
        </w:tc>
        <w:tc>
          <w:tcPr>
            <w:tcW w:w="1699" w:type="dxa"/>
            <w:vMerge w:val="restart"/>
          </w:tcPr>
          <w:p w14:paraId="4B2FF464" w14:textId="7908C687" w:rsidR="00F432F8" w:rsidRDefault="00F432F8" w:rsidP="00F432F8">
            <w:pPr>
              <w:jc w:val="center"/>
            </w:pPr>
            <w:r>
              <w:rPr>
                <w:rFonts w:hint="eastAsia"/>
              </w:rPr>
              <w:t>109</w:t>
            </w:r>
          </w:p>
        </w:tc>
        <w:tc>
          <w:tcPr>
            <w:tcW w:w="1751" w:type="dxa"/>
          </w:tcPr>
          <w:p w14:paraId="09BF79CC" w14:textId="77777777" w:rsidR="00F432F8" w:rsidRDefault="00F432F8" w:rsidP="00F432F8">
            <w:pPr>
              <w:jc w:val="center"/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14728</w:t>
            </w:r>
          </w:p>
        </w:tc>
        <w:tc>
          <w:tcPr>
            <w:tcW w:w="4998" w:type="dxa"/>
          </w:tcPr>
          <w:p w14:paraId="11B035F1" w14:textId="77777777" w:rsidR="00F432F8" w:rsidRDefault="00F432F8" w:rsidP="00F432F8">
            <w:r w:rsidRPr="00091928">
              <w:rPr>
                <w:rFonts w:eastAsia="맑은 고딕"/>
                <w:bCs/>
                <w:color w:val="000000"/>
                <w:lang w:eastAsia="ko-KR"/>
              </w:rPr>
              <w:t xml:space="preserve">White Paper on Carriage of Timed Text and Other Visual Overlays </w:t>
            </w:r>
          </w:p>
        </w:tc>
      </w:tr>
      <w:tr w:rsidR="00F432F8" w14:paraId="07B825AD" w14:textId="77777777" w:rsidTr="00B52544">
        <w:tc>
          <w:tcPr>
            <w:tcW w:w="562" w:type="dxa"/>
          </w:tcPr>
          <w:p w14:paraId="4DF5001D" w14:textId="57AA842A" w:rsidR="00F432F8" w:rsidRDefault="00F432F8" w:rsidP="00F432F8">
            <w:pPr>
              <w:jc w:val="center"/>
            </w:pPr>
            <w:r>
              <w:rPr>
                <w:rFonts w:hint="eastAsia"/>
              </w:rPr>
              <w:t>1</w:t>
            </w:r>
            <w:r>
              <w:t>5</w:t>
            </w:r>
          </w:p>
        </w:tc>
        <w:tc>
          <w:tcPr>
            <w:tcW w:w="1699" w:type="dxa"/>
            <w:vMerge/>
          </w:tcPr>
          <w:p w14:paraId="434FA56D" w14:textId="1DB1ED9A" w:rsidR="00F432F8" w:rsidRDefault="00F432F8" w:rsidP="00F432F8">
            <w:pPr>
              <w:jc w:val="center"/>
            </w:pPr>
          </w:p>
        </w:tc>
        <w:tc>
          <w:tcPr>
            <w:tcW w:w="1751" w:type="dxa"/>
          </w:tcPr>
          <w:p w14:paraId="618A23F5" w14:textId="77777777" w:rsidR="00F432F8" w:rsidRDefault="00F432F8" w:rsidP="00F432F8">
            <w:pPr>
              <w:jc w:val="center"/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14751</w:t>
            </w:r>
          </w:p>
        </w:tc>
        <w:tc>
          <w:tcPr>
            <w:tcW w:w="4998" w:type="dxa"/>
          </w:tcPr>
          <w:p w14:paraId="0B925449" w14:textId="77777777" w:rsidR="00F432F8" w:rsidRDefault="00F432F8" w:rsidP="00F432F8">
            <w:r w:rsidRPr="00091928">
              <w:rPr>
                <w:rFonts w:eastAsia="맑은 고딕"/>
                <w:bCs/>
                <w:color w:val="000000"/>
                <w:lang w:eastAsia="ko-KR"/>
              </w:rPr>
              <w:t>White paper on AAC Transport Formats</w:t>
            </w:r>
          </w:p>
        </w:tc>
      </w:tr>
      <w:tr w:rsidR="00F432F8" w14:paraId="1FAA7A72" w14:textId="77777777" w:rsidTr="00B52544">
        <w:tc>
          <w:tcPr>
            <w:tcW w:w="562" w:type="dxa"/>
          </w:tcPr>
          <w:p w14:paraId="17B5756D" w14:textId="080E9BA8" w:rsidR="00F432F8" w:rsidRDefault="00F432F8" w:rsidP="00F432F8">
            <w:pPr>
              <w:jc w:val="center"/>
            </w:pPr>
            <w:r>
              <w:rPr>
                <w:rFonts w:hint="eastAsia"/>
              </w:rPr>
              <w:t>1</w:t>
            </w:r>
            <w:r>
              <w:t>4</w:t>
            </w:r>
          </w:p>
        </w:tc>
        <w:tc>
          <w:tcPr>
            <w:tcW w:w="1699" w:type="dxa"/>
            <w:vMerge w:val="restart"/>
          </w:tcPr>
          <w:p w14:paraId="3E8A1751" w14:textId="4B124A33" w:rsidR="00F432F8" w:rsidRDefault="00F432F8" w:rsidP="00F432F8">
            <w:pPr>
              <w:jc w:val="center"/>
            </w:pPr>
            <w:r>
              <w:rPr>
                <w:rFonts w:hint="eastAsia"/>
              </w:rPr>
              <w:t>107</w:t>
            </w:r>
          </w:p>
        </w:tc>
        <w:tc>
          <w:tcPr>
            <w:tcW w:w="1751" w:type="dxa"/>
          </w:tcPr>
          <w:p w14:paraId="52AD647A" w14:textId="77777777" w:rsidR="00F432F8" w:rsidRDefault="00F432F8" w:rsidP="00F432F8">
            <w:pPr>
              <w:jc w:val="center"/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14187</w:t>
            </w:r>
          </w:p>
        </w:tc>
        <w:tc>
          <w:tcPr>
            <w:tcW w:w="4998" w:type="dxa"/>
          </w:tcPr>
          <w:p w14:paraId="60F4854B" w14:textId="77777777" w:rsidR="00F432F8" w:rsidRDefault="00F432F8" w:rsidP="00F432F8">
            <w:r w:rsidRPr="00091928">
              <w:rPr>
                <w:rFonts w:eastAsia="맑은 고딕"/>
                <w:bCs/>
                <w:color w:val="000000"/>
                <w:lang w:eastAsia="ko-KR"/>
              </w:rPr>
              <w:t>White paper on MPEG-V</w:t>
            </w:r>
          </w:p>
        </w:tc>
      </w:tr>
      <w:tr w:rsidR="00F432F8" w14:paraId="00024011" w14:textId="77777777" w:rsidTr="00B52544">
        <w:tc>
          <w:tcPr>
            <w:tcW w:w="562" w:type="dxa"/>
          </w:tcPr>
          <w:p w14:paraId="22CED7F5" w14:textId="13B7DA68" w:rsidR="00F432F8" w:rsidRDefault="00F432F8" w:rsidP="00F432F8">
            <w:pPr>
              <w:jc w:val="center"/>
            </w:pPr>
            <w:r>
              <w:rPr>
                <w:rFonts w:hint="eastAsia"/>
              </w:rPr>
              <w:t>1</w:t>
            </w:r>
            <w:r>
              <w:t>3</w:t>
            </w:r>
          </w:p>
        </w:tc>
        <w:tc>
          <w:tcPr>
            <w:tcW w:w="1699" w:type="dxa"/>
            <w:vMerge/>
          </w:tcPr>
          <w:p w14:paraId="6A2825FA" w14:textId="2766837B" w:rsidR="00F432F8" w:rsidRDefault="00F432F8" w:rsidP="00F432F8">
            <w:pPr>
              <w:jc w:val="center"/>
            </w:pPr>
          </w:p>
        </w:tc>
        <w:tc>
          <w:tcPr>
            <w:tcW w:w="1751" w:type="dxa"/>
          </w:tcPr>
          <w:p w14:paraId="2145DB5D" w14:textId="77777777" w:rsidR="00F432F8" w:rsidRDefault="00F432F8" w:rsidP="00F432F8">
            <w:pPr>
              <w:jc w:val="center"/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14188</w:t>
            </w:r>
          </w:p>
        </w:tc>
        <w:tc>
          <w:tcPr>
            <w:tcW w:w="4998" w:type="dxa"/>
          </w:tcPr>
          <w:p w14:paraId="0FFD35B6" w14:textId="77777777" w:rsidR="00F432F8" w:rsidRDefault="00F432F8" w:rsidP="00F432F8">
            <w:r w:rsidRPr="00091928">
              <w:rPr>
                <w:rFonts w:eastAsia="맑은 고딕"/>
                <w:bCs/>
                <w:color w:val="000000"/>
                <w:lang w:eastAsia="ko-KR"/>
              </w:rPr>
              <w:t>Guideline for uploading technical articles in MPEG Home page</w:t>
            </w:r>
          </w:p>
        </w:tc>
      </w:tr>
      <w:tr w:rsidR="00F432F8" w14:paraId="4CAD5EAC" w14:textId="77777777" w:rsidTr="00B52544">
        <w:tc>
          <w:tcPr>
            <w:tcW w:w="562" w:type="dxa"/>
          </w:tcPr>
          <w:p w14:paraId="467A3421" w14:textId="00AB5F25" w:rsidR="00F432F8" w:rsidRDefault="00F432F8" w:rsidP="00F432F8">
            <w:pPr>
              <w:jc w:val="center"/>
            </w:pPr>
            <w:r>
              <w:rPr>
                <w:rFonts w:hint="eastAsia"/>
              </w:rPr>
              <w:t>1</w:t>
            </w:r>
            <w:r>
              <w:t>2</w:t>
            </w:r>
          </w:p>
        </w:tc>
        <w:tc>
          <w:tcPr>
            <w:tcW w:w="1699" w:type="dxa"/>
            <w:vMerge/>
          </w:tcPr>
          <w:p w14:paraId="71608172" w14:textId="743F9669" w:rsidR="00F432F8" w:rsidRDefault="00F432F8" w:rsidP="00F432F8">
            <w:pPr>
              <w:jc w:val="center"/>
            </w:pPr>
          </w:p>
        </w:tc>
        <w:tc>
          <w:tcPr>
            <w:tcW w:w="1751" w:type="dxa"/>
          </w:tcPr>
          <w:p w14:paraId="1E52F83D" w14:textId="77777777" w:rsidR="00F432F8" w:rsidRDefault="00F432F8" w:rsidP="00F432F8">
            <w:pPr>
              <w:jc w:val="center"/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14306</w:t>
            </w:r>
          </w:p>
        </w:tc>
        <w:tc>
          <w:tcPr>
            <w:tcW w:w="4998" w:type="dxa"/>
          </w:tcPr>
          <w:p w14:paraId="700A0D4E" w14:textId="77777777" w:rsidR="00F432F8" w:rsidRDefault="00F432F8" w:rsidP="00F432F8">
            <w:r w:rsidRPr="00091928">
              <w:rPr>
                <w:rFonts w:eastAsia="맑은 고딕"/>
                <w:bCs/>
                <w:color w:val="000000"/>
                <w:lang w:eastAsia="ko-KR"/>
              </w:rPr>
              <w:t>White paper on File Format</w:t>
            </w:r>
          </w:p>
        </w:tc>
      </w:tr>
      <w:tr w:rsidR="00F432F8" w14:paraId="2B1CA244" w14:textId="77777777" w:rsidTr="00B52544">
        <w:tc>
          <w:tcPr>
            <w:tcW w:w="562" w:type="dxa"/>
          </w:tcPr>
          <w:p w14:paraId="6D72BCD3" w14:textId="578E744B" w:rsidR="00F432F8" w:rsidRDefault="00F432F8" w:rsidP="00F432F8">
            <w:pPr>
              <w:jc w:val="center"/>
            </w:pPr>
            <w:r>
              <w:rPr>
                <w:rFonts w:hint="eastAsia"/>
              </w:rPr>
              <w:t>1</w:t>
            </w:r>
            <w:r>
              <w:t>1</w:t>
            </w:r>
          </w:p>
        </w:tc>
        <w:tc>
          <w:tcPr>
            <w:tcW w:w="1699" w:type="dxa"/>
          </w:tcPr>
          <w:p w14:paraId="3215D7B5" w14:textId="592EA4BD" w:rsidR="00F432F8" w:rsidRDefault="00F432F8" w:rsidP="00F432F8">
            <w:pPr>
              <w:jc w:val="center"/>
            </w:pPr>
            <w:r>
              <w:rPr>
                <w:rFonts w:hint="eastAsia"/>
              </w:rPr>
              <w:t>106</w:t>
            </w:r>
          </w:p>
        </w:tc>
        <w:tc>
          <w:tcPr>
            <w:tcW w:w="1751" w:type="dxa"/>
          </w:tcPr>
          <w:p w14:paraId="0B0111D3" w14:textId="77777777" w:rsidR="00F432F8" w:rsidRDefault="00F432F8" w:rsidP="00F432F8">
            <w:pPr>
              <w:jc w:val="center"/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13995</w:t>
            </w:r>
          </w:p>
        </w:tc>
        <w:tc>
          <w:tcPr>
            <w:tcW w:w="4998" w:type="dxa"/>
          </w:tcPr>
          <w:p w14:paraId="431581AD" w14:textId="77777777" w:rsidR="00F432F8" w:rsidRDefault="00F432F8" w:rsidP="00F432F8">
            <w:r w:rsidRPr="00091928">
              <w:rPr>
                <w:rFonts w:eastAsia="맑은 고딕"/>
                <w:bCs/>
                <w:color w:val="000000"/>
                <w:lang w:eastAsia="ko-KR"/>
              </w:rPr>
              <w:t>Text of white paper on Open Font Format</w:t>
            </w:r>
          </w:p>
        </w:tc>
      </w:tr>
      <w:tr w:rsidR="00F432F8" w14:paraId="28A1C560" w14:textId="77777777" w:rsidTr="00B52544">
        <w:tc>
          <w:tcPr>
            <w:tcW w:w="562" w:type="dxa"/>
          </w:tcPr>
          <w:p w14:paraId="0111ECCF" w14:textId="2D3C2EBD" w:rsidR="00F432F8" w:rsidRDefault="00F432F8" w:rsidP="00F432F8">
            <w:pPr>
              <w:jc w:val="center"/>
            </w:pPr>
            <w:r>
              <w:rPr>
                <w:rFonts w:hint="eastAsia"/>
              </w:rPr>
              <w:t>1</w:t>
            </w:r>
            <w:r>
              <w:t>0</w:t>
            </w:r>
          </w:p>
        </w:tc>
        <w:tc>
          <w:tcPr>
            <w:tcW w:w="1699" w:type="dxa"/>
            <w:vMerge w:val="restart"/>
          </w:tcPr>
          <w:p w14:paraId="0489CB12" w14:textId="65C2E682" w:rsidR="00F432F8" w:rsidRDefault="00F432F8" w:rsidP="00F432F8">
            <w:pPr>
              <w:jc w:val="center"/>
            </w:pPr>
            <w:r>
              <w:rPr>
                <w:rFonts w:hint="eastAsia"/>
              </w:rPr>
              <w:t>105</w:t>
            </w:r>
          </w:p>
        </w:tc>
        <w:tc>
          <w:tcPr>
            <w:tcW w:w="1751" w:type="dxa"/>
          </w:tcPr>
          <w:p w14:paraId="35402624" w14:textId="77777777" w:rsidR="00F432F8" w:rsidRDefault="00F432F8" w:rsidP="00F432F8">
            <w:pPr>
              <w:jc w:val="center"/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13868</w:t>
            </w:r>
          </w:p>
        </w:tc>
        <w:tc>
          <w:tcPr>
            <w:tcW w:w="4998" w:type="dxa"/>
          </w:tcPr>
          <w:p w14:paraId="7903FA2F" w14:textId="77777777" w:rsidR="00F432F8" w:rsidRDefault="00F432F8" w:rsidP="00F432F8">
            <w:r w:rsidRPr="00091928">
              <w:rPr>
                <w:rFonts w:eastAsia="맑은 고딕"/>
                <w:bCs/>
                <w:color w:val="000000"/>
                <w:lang w:eastAsia="ko-KR"/>
              </w:rPr>
              <w:t>Text of white paper on MPEG Query Format</w:t>
            </w:r>
          </w:p>
        </w:tc>
      </w:tr>
      <w:tr w:rsidR="00F432F8" w14:paraId="1E7527F5" w14:textId="77777777" w:rsidTr="00B52544">
        <w:tc>
          <w:tcPr>
            <w:tcW w:w="562" w:type="dxa"/>
          </w:tcPr>
          <w:p w14:paraId="1FF42803" w14:textId="1A5E44C0" w:rsidR="00F432F8" w:rsidRDefault="00F432F8" w:rsidP="00F432F8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1699" w:type="dxa"/>
            <w:vMerge/>
          </w:tcPr>
          <w:p w14:paraId="611DC7B8" w14:textId="27B68409" w:rsidR="00F432F8" w:rsidRDefault="00F432F8" w:rsidP="00F432F8">
            <w:pPr>
              <w:jc w:val="center"/>
            </w:pPr>
          </w:p>
        </w:tc>
        <w:tc>
          <w:tcPr>
            <w:tcW w:w="1751" w:type="dxa"/>
          </w:tcPr>
          <w:p w14:paraId="4E83C17F" w14:textId="77777777" w:rsidR="00F432F8" w:rsidRDefault="00F432F8" w:rsidP="00F432F8">
            <w:pPr>
              <w:jc w:val="center"/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13869</w:t>
            </w:r>
          </w:p>
        </w:tc>
        <w:tc>
          <w:tcPr>
            <w:tcW w:w="4998" w:type="dxa"/>
          </w:tcPr>
          <w:p w14:paraId="2FA3154E" w14:textId="77777777" w:rsidR="00F432F8" w:rsidRDefault="00F432F8" w:rsidP="00F432F8">
            <w:r w:rsidRPr="00091928">
              <w:rPr>
                <w:rFonts w:eastAsia="맑은 고딕"/>
                <w:bCs/>
                <w:color w:val="000000"/>
                <w:lang w:eastAsia="ko-KR"/>
              </w:rPr>
              <w:t xml:space="preserve">Text of white paper on MPEG-7 </w:t>
            </w:r>
            <w:proofErr w:type="spellStart"/>
            <w:r w:rsidRPr="00091928">
              <w:rPr>
                <w:rFonts w:eastAsia="맑은 고딕"/>
                <w:bCs/>
                <w:color w:val="000000"/>
                <w:lang w:eastAsia="ko-KR"/>
              </w:rPr>
              <w:t>AudioVisual</w:t>
            </w:r>
            <w:proofErr w:type="spellEnd"/>
            <w:r w:rsidRPr="00091928">
              <w:rPr>
                <w:rFonts w:eastAsia="맑은 고딕"/>
                <w:bCs/>
                <w:color w:val="000000"/>
                <w:lang w:eastAsia="ko-KR"/>
              </w:rPr>
              <w:t xml:space="preserve"> Description Profile (AVDP)</w:t>
            </w:r>
          </w:p>
        </w:tc>
      </w:tr>
      <w:tr w:rsidR="00F432F8" w14:paraId="39777C92" w14:textId="77777777" w:rsidTr="00B52544">
        <w:tc>
          <w:tcPr>
            <w:tcW w:w="562" w:type="dxa"/>
          </w:tcPr>
          <w:p w14:paraId="145120B3" w14:textId="72D2C1B5" w:rsidR="00F432F8" w:rsidRDefault="00F432F8" w:rsidP="00F432F8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1699" w:type="dxa"/>
            <w:vMerge w:val="restart"/>
          </w:tcPr>
          <w:p w14:paraId="0F8A9495" w14:textId="74AFB8CA" w:rsidR="00F432F8" w:rsidRDefault="00F432F8" w:rsidP="00F432F8">
            <w:pPr>
              <w:jc w:val="center"/>
            </w:pPr>
            <w:r>
              <w:rPr>
                <w:rFonts w:hint="eastAsia"/>
              </w:rPr>
              <w:t>104</w:t>
            </w:r>
          </w:p>
        </w:tc>
        <w:tc>
          <w:tcPr>
            <w:tcW w:w="1751" w:type="dxa"/>
          </w:tcPr>
          <w:p w14:paraId="5272E2E8" w14:textId="77777777" w:rsidR="00F432F8" w:rsidRDefault="00F432F8" w:rsidP="00F432F8">
            <w:pPr>
              <w:jc w:val="center"/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13535</w:t>
            </w:r>
          </w:p>
        </w:tc>
        <w:tc>
          <w:tcPr>
            <w:tcW w:w="4998" w:type="dxa"/>
          </w:tcPr>
          <w:p w14:paraId="1C77C2C3" w14:textId="77777777" w:rsidR="00F432F8" w:rsidRDefault="00F432F8" w:rsidP="00F432F8">
            <w:r w:rsidRPr="00091928">
              <w:rPr>
                <w:rFonts w:eastAsia="맑은 고딕"/>
                <w:bCs/>
                <w:color w:val="000000"/>
                <w:lang w:eastAsia="ko-KR"/>
              </w:rPr>
              <w:t>Text of White Paper on MPEG-U</w:t>
            </w:r>
          </w:p>
        </w:tc>
      </w:tr>
      <w:tr w:rsidR="00F432F8" w14:paraId="50334A7E" w14:textId="77777777" w:rsidTr="00B52544">
        <w:tc>
          <w:tcPr>
            <w:tcW w:w="562" w:type="dxa"/>
          </w:tcPr>
          <w:p w14:paraId="0DB4FFEB" w14:textId="6D230063" w:rsidR="00F432F8" w:rsidRDefault="00F432F8" w:rsidP="00F432F8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1699" w:type="dxa"/>
            <w:vMerge/>
          </w:tcPr>
          <w:p w14:paraId="37F2BCB0" w14:textId="07601FEA" w:rsidR="00F432F8" w:rsidRDefault="00F432F8" w:rsidP="00F432F8">
            <w:pPr>
              <w:jc w:val="center"/>
            </w:pPr>
          </w:p>
        </w:tc>
        <w:tc>
          <w:tcPr>
            <w:tcW w:w="1751" w:type="dxa"/>
          </w:tcPr>
          <w:p w14:paraId="763D88FF" w14:textId="77777777" w:rsidR="00F432F8" w:rsidRDefault="00F432F8" w:rsidP="00F432F8">
            <w:pPr>
              <w:jc w:val="center"/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13591</w:t>
            </w:r>
          </w:p>
        </w:tc>
        <w:tc>
          <w:tcPr>
            <w:tcW w:w="4998" w:type="dxa"/>
          </w:tcPr>
          <w:p w14:paraId="31BD8F68" w14:textId="77777777" w:rsidR="00F432F8" w:rsidRDefault="00F432F8" w:rsidP="00F432F8">
            <w:r w:rsidRPr="00091928">
              <w:rPr>
                <w:rFonts w:eastAsia="맑은 고딕"/>
                <w:bCs/>
                <w:color w:val="000000"/>
                <w:lang w:eastAsia="ko-KR"/>
              </w:rPr>
              <w:t>Text of White Paper on CDVS</w:t>
            </w:r>
          </w:p>
        </w:tc>
      </w:tr>
      <w:tr w:rsidR="00F432F8" w14:paraId="7C06E6B0" w14:textId="77777777" w:rsidTr="00B52544">
        <w:tc>
          <w:tcPr>
            <w:tcW w:w="562" w:type="dxa"/>
          </w:tcPr>
          <w:p w14:paraId="3F3A3247" w14:textId="408944D9" w:rsidR="00F432F8" w:rsidRDefault="00F432F8" w:rsidP="00F432F8">
            <w:pPr>
              <w:jc w:val="center"/>
            </w:pPr>
            <w:r>
              <w:rPr>
                <w:rFonts w:hint="eastAsia"/>
              </w:rPr>
              <w:lastRenderedPageBreak/>
              <w:t>6</w:t>
            </w:r>
          </w:p>
        </w:tc>
        <w:tc>
          <w:tcPr>
            <w:tcW w:w="1699" w:type="dxa"/>
            <w:vMerge/>
          </w:tcPr>
          <w:p w14:paraId="5ABDA913" w14:textId="73CA9EC7" w:rsidR="00F432F8" w:rsidRDefault="00F432F8" w:rsidP="00F432F8">
            <w:pPr>
              <w:jc w:val="center"/>
            </w:pPr>
          </w:p>
        </w:tc>
        <w:tc>
          <w:tcPr>
            <w:tcW w:w="1751" w:type="dxa"/>
          </w:tcPr>
          <w:p w14:paraId="390C2DEC" w14:textId="77777777" w:rsidR="00F432F8" w:rsidRDefault="00F432F8" w:rsidP="00F432F8">
            <w:pPr>
              <w:jc w:val="center"/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13592</w:t>
            </w:r>
          </w:p>
        </w:tc>
        <w:tc>
          <w:tcPr>
            <w:tcW w:w="4998" w:type="dxa"/>
          </w:tcPr>
          <w:p w14:paraId="234A7F6B" w14:textId="77777777" w:rsidR="00F432F8" w:rsidRDefault="00F432F8" w:rsidP="00F432F8">
            <w:r w:rsidRPr="00091928">
              <w:rPr>
                <w:rFonts w:eastAsia="맑은 고딕"/>
                <w:bCs/>
                <w:color w:val="000000"/>
                <w:lang w:eastAsia="ko-KR"/>
              </w:rPr>
              <w:t>White Paper on MPEG-M</w:t>
            </w:r>
          </w:p>
        </w:tc>
      </w:tr>
      <w:tr w:rsidR="00F432F8" w14:paraId="1EFFE786" w14:textId="77777777" w:rsidTr="00B52544">
        <w:tc>
          <w:tcPr>
            <w:tcW w:w="562" w:type="dxa"/>
          </w:tcPr>
          <w:p w14:paraId="572D56AA" w14:textId="701714E3" w:rsidR="00F432F8" w:rsidRDefault="00F432F8" w:rsidP="00F432F8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1699" w:type="dxa"/>
          </w:tcPr>
          <w:p w14:paraId="2FCCDE55" w14:textId="36A79C8B" w:rsidR="00F432F8" w:rsidRDefault="00F432F8" w:rsidP="00F432F8">
            <w:pPr>
              <w:jc w:val="center"/>
            </w:pPr>
            <w:r>
              <w:rPr>
                <w:rFonts w:hint="eastAsia"/>
              </w:rPr>
              <w:t>103</w:t>
            </w:r>
          </w:p>
        </w:tc>
        <w:tc>
          <w:tcPr>
            <w:tcW w:w="1751" w:type="dxa"/>
          </w:tcPr>
          <w:p w14:paraId="617A2809" w14:textId="77777777" w:rsidR="00F432F8" w:rsidRPr="00091928" w:rsidRDefault="00F432F8" w:rsidP="00F432F8">
            <w:pPr>
              <w:jc w:val="center"/>
              <w:rPr>
                <w:rFonts w:eastAsia="맑은 고딕"/>
                <w:bCs/>
                <w:color w:val="000000"/>
              </w:rPr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13364</w:t>
            </w:r>
          </w:p>
        </w:tc>
        <w:tc>
          <w:tcPr>
            <w:tcW w:w="4998" w:type="dxa"/>
          </w:tcPr>
          <w:p w14:paraId="265ED436" w14:textId="77777777" w:rsidR="00F432F8" w:rsidRDefault="00F432F8" w:rsidP="00F432F8">
            <w:r w:rsidRPr="00091928">
              <w:rPr>
                <w:rFonts w:eastAsia="맑은 고딕"/>
                <w:bCs/>
                <w:color w:val="000000"/>
                <w:lang w:eastAsia="ko-KR"/>
              </w:rPr>
              <w:t>White Paper on State of the Art in compression and transmission of 3D Video</w:t>
            </w:r>
          </w:p>
        </w:tc>
      </w:tr>
      <w:tr w:rsidR="00F432F8" w14:paraId="7B514BBB" w14:textId="77777777" w:rsidTr="00B52544">
        <w:tc>
          <w:tcPr>
            <w:tcW w:w="562" w:type="dxa"/>
          </w:tcPr>
          <w:p w14:paraId="3CD1B3C1" w14:textId="4CB25296" w:rsidR="00F432F8" w:rsidRDefault="00F432F8" w:rsidP="00F432F8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1699" w:type="dxa"/>
            <w:vMerge w:val="restart"/>
          </w:tcPr>
          <w:p w14:paraId="5A61B33B" w14:textId="01628D41" w:rsidR="00F432F8" w:rsidRDefault="00F432F8" w:rsidP="00F432F8">
            <w:pPr>
              <w:jc w:val="center"/>
            </w:pPr>
            <w:r>
              <w:rPr>
                <w:rFonts w:hint="eastAsia"/>
              </w:rPr>
              <w:t>102</w:t>
            </w:r>
          </w:p>
        </w:tc>
        <w:tc>
          <w:tcPr>
            <w:tcW w:w="1751" w:type="dxa"/>
          </w:tcPr>
          <w:p w14:paraId="7125B712" w14:textId="77777777" w:rsidR="00F432F8" w:rsidRPr="00091928" w:rsidRDefault="00F432F8" w:rsidP="00F432F8">
            <w:pPr>
              <w:jc w:val="center"/>
              <w:rPr>
                <w:rFonts w:eastAsia="맑은 고딕"/>
                <w:bCs/>
                <w:color w:val="000000"/>
              </w:rPr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13095</w:t>
            </w:r>
          </w:p>
        </w:tc>
        <w:tc>
          <w:tcPr>
            <w:tcW w:w="4998" w:type="dxa"/>
          </w:tcPr>
          <w:p w14:paraId="4EED292C" w14:textId="77777777" w:rsidR="00F432F8" w:rsidRDefault="00F432F8" w:rsidP="00F432F8">
            <w:r w:rsidRPr="00091928">
              <w:rPr>
                <w:rFonts w:eastAsia="맑은 고딕"/>
                <w:bCs/>
                <w:color w:val="000000"/>
                <w:lang w:eastAsia="ko-KR"/>
              </w:rPr>
              <w:t>White Paper on State of the Art in compression and transmission of 3D Video (Draft)</w:t>
            </w:r>
          </w:p>
        </w:tc>
      </w:tr>
      <w:tr w:rsidR="00F432F8" w14:paraId="1B1E4701" w14:textId="77777777" w:rsidTr="00B52544">
        <w:tc>
          <w:tcPr>
            <w:tcW w:w="562" w:type="dxa"/>
          </w:tcPr>
          <w:p w14:paraId="4CAA7B4B" w14:textId="708580FD" w:rsidR="00F432F8" w:rsidRDefault="00F432F8" w:rsidP="00F432F8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1699" w:type="dxa"/>
            <w:vMerge/>
          </w:tcPr>
          <w:p w14:paraId="78D34176" w14:textId="53E9D558" w:rsidR="00F432F8" w:rsidRDefault="00F432F8" w:rsidP="00F432F8">
            <w:pPr>
              <w:jc w:val="center"/>
            </w:pPr>
          </w:p>
        </w:tc>
        <w:tc>
          <w:tcPr>
            <w:tcW w:w="1751" w:type="dxa"/>
          </w:tcPr>
          <w:p w14:paraId="5B8347DF" w14:textId="77777777" w:rsidR="00F432F8" w:rsidRPr="00091928" w:rsidRDefault="00F432F8" w:rsidP="00F432F8">
            <w:pPr>
              <w:jc w:val="center"/>
              <w:rPr>
                <w:rFonts w:eastAsia="맑은 고딕"/>
                <w:bCs/>
                <w:color w:val="000000"/>
              </w:rPr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13170</w:t>
            </w:r>
          </w:p>
        </w:tc>
        <w:tc>
          <w:tcPr>
            <w:tcW w:w="4998" w:type="dxa"/>
          </w:tcPr>
          <w:p w14:paraId="56692787" w14:textId="77777777" w:rsidR="00F432F8" w:rsidRDefault="00F432F8" w:rsidP="00F432F8">
            <w:r w:rsidRPr="00091928">
              <w:rPr>
                <w:rFonts w:eastAsia="맑은 고딕"/>
                <w:bCs/>
                <w:color w:val="000000"/>
                <w:lang w:eastAsia="ko-KR"/>
              </w:rPr>
              <w:t>White Paper on Compact Descriptors for Visual Search</w:t>
            </w:r>
          </w:p>
        </w:tc>
      </w:tr>
      <w:tr w:rsidR="00F432F8" w14:paraId="02AA5057" w14:textId="77777777" w:rsidTr="00B52544">
        <w:tc>
          <w:tcPr>
            <w:tcW w:w="562" w:type="dxa"/>
          </w:tcPr>
          <w:p w14:paraId="58713C59" w14:textId="5A75B3F4" w:rsidR="00F432F8" w:rsidRDefault="00F432F8" w:rsidP="00F432F8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1699" w:type="dxa"/>
          </w:tcPr>
          <w:p w14:paraId="7396A67C" w14:textId="4348BC6B" w:rsidR="00F432F8" w:rsidRDefault="00F432F8" w:rsidP="00F432F8">
            <w:pPr>
              <w:jc w:val="center"/>
            </w:pPr>
            <w:r>
              <w:rPr>
                <w:rFonts w:hint="eastAsia"/>
              </w:rPr>
              <w:t>101</w:t>
            </w:r>
          </w:p>
        </w:tc>
        <w:tc>
          <w:tcPr>
            <w:tcW w:w="1751" w:type="dxa"/>
          </w:tcPr>
          <w:p w14:paraId="757DDAEE" w14:textId="77777777" w:rsidR="00F432F8" w:rsidRPr="00091928" w:rsidRDefault="00F432F8" w:rsidP="00F432F8">
            <w:pPr>
              <w:jc w:val="center"/>
              <w:rPr>
                <w:rFonts w:eastAsia="맑은 고딕"/>
                <w:bCs/>
                <w:color w:val="000000"/>
              </w:rPr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12942</w:t>
            </w:r>
          </w:p>
        </w:tc>
        <w:tc>
          <w:tcPr>
            <w:tcW w:w="4998" w:type="dxa"/>
          </w:tcPr>
          <w:p w14:paraId="7844CE46" w14:textId="77777777" w:rsidR="00F432F8" w:rsidRPr="00091928" w:rsidRDefault="00F432F8" w:rsidP="00F432F8">
            <w:pPr>
              <w:rPr>
                <w:rFonts w:eastAsia="맑은 고딕"/>
                <w:bCs/>
                <w:color w:val="000000"/>
              </w:rPr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White Paper on State of the Art in 3D Video</w:t>
            </w:r>
          </w:p>
        </w:tc>
      </w:tr>
      <w:tr w:rsidR="00F432F8" w14:paraId="2D628839" w14:textId="77777777" w:rsidTr="00B52544">
        <w:tc>
          <w:tcPr>
            <w:tcW w:w="562" w:type="dxa"/>
          </w:tcPr>
          <w:p w14:paraId="2407DFE0" w14:textId="35E62DBE" w:rsidR="00F432F8" w:rsidRDefault="00F432F8" w:rsidP="00F432F8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699" w:type="dxa"/>
          </w:tcPr>
          <w:p w14:paraId="5AD8C54A" w14:textId="0B24F641" w:rsidR="00F432F8" w:rsidRDefault="00F432F8" w:rsidP="00F432F8">
            <w:pPr>
              <w:jc w:val="center"/>
            </w:pPr>
            <w:r>
              <w:rPr>
                <w:rFonts w:hint="eastAsia"/>
              </w:rPr>
              <w:t>100</w:t>
            </w:r>
          </w:p>
        </w:tc>
        <w:tc>
          <w:tcPr>
            <w:tcW w:w="1751" w:type="dxa"/>
          </w:tcPr>
          <w:p w14:paraId="49157DC1" w14:textId="77777777" w:rsidR="00F432F8" w:rsidRPr="00091928" w:rsidRDefault="00F432F8" w:rsidP="00F432F8">
            <w:pPr>
              <w:jc w:val="center"/>
              <w:rPr>
                <w:rFonts w:eastAsia="맑은 고딕"/>
                <w:bCs/>
                <w:color w:val="000000"/>
              </w:rPr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12751</w:t>
            </w:r>
          </w:p>
        </w:tc>
        <w:tc>
          <w:tcPr>
            <w:tcW w:w="4998" w:type="dxa"/>
          </w:tcPr>
          <w:p w14:paraId="588625BC" w14:textId="77777777" w:rsidR="00F432F8" w:rsidRPr="00091928" w:rsidRDefault="00F432F8" w:rsidP="00F432F8">
            <w:pPr>
              <w:rPr>
                <w:rFonts w:eastAsia="맑은 고딕"/>
                <w:bCs/>
                <w:color w:val="000000"/>
              </w:rPr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White Paper on State of the Art in 3D Video</w:t>
            </w:r>
          </w:p>
        </w:tc>
      </w:tr>
    </w:tbl>
    <w:p w14:paraId="0F4CBD5A" w14:textId="77777777" w:rsidR="00FE7D66" w:rsidRPr="00091928" w:rsidRDefault="00FE7D66" w:rsidP="00FE7D66"/>
    <w:p w14:paraId="0E08D62D" w14:textId="77777777" w:rsidR="00FE7D66" w:rsidRDefault="00FE7D66" w:rsidP="00FE7D66">
      <w:pPr>
        <w:pStyle w:val="1"/>
        <w:keepNext/>
        <w:keepLines/>
        <w:widowControl/>
        <w:numPr>
          <w:ilvl w:val="0"/>
          <w:numId w:val="2"/>
        </w:numPr>
        <w:autoSpaceDE/>
        <w:autoSpaceDN/>
        <w:spacing w:before="240"/>
      </w:pPr>
      <w:r>
        <w:t>Video Clips (12 Clips)</w:t>
      </w:r>
    </w:p>
    <w:p w14:paraId="040D43D5" w14:textId="77777777" w:rsidR="00FE7D66" w:rsidRPr="00E7341A" w:rsidRDefault="00FE7D66" w:rsidP="00FE7D66">
      <w:pPr>
        <w:pStyle w:val="a5"/>
        <w:widowControl/>
        <w:numPr>
          <w:ilvl w:val="0"/>
          <w:numId w:val="5"/>
        </w:numPr>
        <w:autoSpaceDE/>
        <w:autoSpaceDN/>
        <w:contextualSpacing/>
        <w:rPr>
          <w:rFonts w:eastAsia="맑은 고딕"/>
          <w:color w:val="000000"/>
          <w:lang w:eastAsia="ko-KR"/>
        </w:rPr>
      </w:pPr>
      <w:r w:rsidRPr="00E7341A">
        <w:rPr>
          <w:rFonts w:eastAsia="맑은 고딕"/>
          <w:color w:val="000000"/>
          <w:lang w:eastAsia="ko-KR"/>
        </w:rPr>
        <w:t>MPEG Green Metadata</w:t>
      </w:r>
    </w:p>
    <w:p w14:paraId="0BF000CC" w14:textId="77777777" w:rsidR="00FE7D66" w:rsidRPr="00E7341A" w:rsidRDefault="00FE7D66" w:rsidP="00FE7D66">
      <w:pPr>
        <w:pStyle w:val="a5"/>
        <w:widowControl/>
        <w:numPr>
          <w:ilvl w:val="0"/>
          <w:numId w:val="5"/>
        </w:numPr>
        <w:autoSpaceDE/>
        <w:autoSpaceDN/>
        <w:contextualSpacing/>
        <w:rPr>
          <w:rFonts w:eastAsia="맑은 고딕"/>
          <w:color w:val="000000"/>
          <w:lang w:eastAsia="ko-KR"/>
        </w:rPr>
      </w:pPr>
      <w:r w:rsidRPr="00E7341A">
        <w:rPr>
          <w:rFonts w:eastAsia="맑은 고딕"/>
          <w:color w:val="000000"/>
          <w:lang w:eastAsia="ko-KR"/>
        </w:rPr>
        <w:t>Multimedia Preservation Application Format</w:t>
      </w:r>
    </w:p>
    <w:p w14:paraId="115B515A" w14:textId="77777777" w:rsidR="00FE7D66" w:rsidRPr="00E7341A" w:rsidRDefault="00FE7D66" w:rsidP="00FE7D66">
      <w:pPr>
        <w:pStyle w:val="a5"/>
        <w:widowControl/>
        <w:numPr>
          <w:ilvl w:val="0"/>
          <w:numId w:val="5"/>
        </w:numPr>
        <w:autoSpaceDE/>
        <w:autoSpaceDN/>
        <w:contextualSpacing/>
        <w:rPr>
          <w:rFonts w:eastAsia="맑은 고딕"/>
          <w:color w:val="000000"/>
          <w:lang w:eastAsia="ko-KR"/>
        </w:rPr>
      </w:pPr>
      <w:r w:rsidRPr="00E7341A">
        <w:rPr>
          <w:rFonts w:eastAsia="맑은 고딕"/>
          <w:color w:val="000000"/>
          <w:lang w:eastAsia="ko-KR"/>
        </w:rPr>
        <w:t>MPEG-H 3D Audio</w:t>
      </w:r>
    </w:p>
    <w:p w14:paraId="774CA8DB" w14:textId="77777777" w:rsidR="00FE7D66" w:rsidRPr="00E7341A" w:rsidRDefault="00FE7D66" w:rsidP="00FE7D66">
      <w:pPr>
        <w:pStyle w:val="a5"/>
        <w:widowControl/>
        <w:numPr>
          <w:ilvl w:val="0"/>
          <w:numId w:val="5"/>
        </w:numPr>
        <w:autoSpaceDE/>
        <w:autoSpaceDN/>
        <w:contextualSpacing/>
        <w:rPr>
          <w:rFonts w:eastAsia="맑은 고딕"/>
          <w:color w:val="000000"/>
          <w:lang w:eastAsia="ko-KR"/>
        </w:rPr>
      </w:pPr>
      <w:r w:rsidRPr="00E7341A">
        <w:rPr>
          <w:rFonts w:eastAsia="맑은 고딕"/>
          <w:color w:val="000000"/>
          <w:lang w:eastAsia="ko-KR"/>
        </w:rPr>
        <w:t>Composition Information</w:t>
      </w:r>
    </w:p>
    <w:p w14:paraId="52F6DE7B" w14:textId="77777777" w:rsidR="00FE7D66" w:rsidRPr="00E7341A" w:rsidRDefault="00FE7D66" w:rsidP="00FE7D66">
      <w:pPr>
        <w:pStyle w:val="a5"/>
        <w:widowControl/>
        <w:numPr>
          <w:ilvl w:val="0"/>
          <w:numId w:val="5"/>
        </w:numPr>
        <w:autoSpaceDE/>
        <w:autoSpaceDN/>
        <w:contextualSpacing/>
        <w:rPr>
          <w:rFonts w:eastAsia="맑은 고딕"/>
          <w:color w:val="000000"/>
          <w:lang w:eastAsia="ko-KR"/>
        </w:rPr>
      </w:pPr>
      <w:r w:rsidRPr="00E7341A">
        <w:rPr>
          <w:rFonts w:eastAsia="맑은 고딕"/>
          <w:color w:val="000000"/>
          <w:lang w:eastAsia="ko-KR"/>
        </w:rPr>
        <w:t>MPEG Media Transport (MMT)</w:t>
      </w:r>
    </w:p>
    <w:p w14:paraId="63C1F783" w14:textId="77777777" w:rsidR="00FE7D66" w:rsidRPr="00E7341A" w:rsidRDefault="00FE7D66" w:rsidP="00FE7D66">
      <w:pPr>
        <w:pStyle w:val="a5"/>
        <w:widowControl/>
        <w:numPr>
          <w:ilvl w:val="0"/>
          <w:numId w:val="5"/>
        </w:numPr>
        <w:autoSpaceDE/>
        <w:autoSpaceDN/>
        <w:contextualSpacing/>
        <w:rPr>
          <w:rFonts w:eastAsia="맑은 고딕"/>
          <w:color w:val="000000"/>
          <w:lang w:eastAsia="ko-KR"/>
        </w:rPr>
      </w:pPr>
      <w:r w:rsidRPr="00E7341A">
        <w:rPr>
          <w:rFonts w:eastAsia="맑은 고딕"/>
          <w:color w:val="000000"/>
          <w:lang w:eastAsia="ko-KR"/>
        </w:rPr>
        <w:t>Timed Text</w:t>
      </w:r>
    </w:p>
    <w:p w14:paraId="23414CD6" w14:textId="77777777" w:rsidR="00FE7D66" w:rsidRPr="00E7341A" w:rsidRDefault="00FE7D66" w:rsidP="00FE7D66">
      <w:pPr>
        <w:pStyle w:val="a5"/>
        <w:widowControl/>
        <w:numPr>
          <w:ilvl w:val="0"/>
          <w:numId w:val="5"/>
        </w:numPr>
        <w:autoSpaceDE/>
        <w:autoSpaceDN/>
        <w:contextualSpacing/>
        <w:rPr>
          <w:rFonts w:eastAsia="맑은 고딕"/>
          <w:color w:val="000000"/>
          <w:lang w:eastAsia="ko-KR"/>
        </w:rPr>
      </w:pPr>
      <w:r w:rsidRPr="00E7341A">
        <w:rPr>
          <w:rFonts w:eastAsia="맑은 고딕"/>
          <w:color w:val="000000"/>
          <w:lang w:eastAsia="ko-KR"/>
        </w:rPr>
        <w:t>Unified Speech and Audio Coding</w:t>
      </w:r>
    </w:p>
    <w:p w14:paraId="1B2D64F8" w14:textId="77777777" w:rsidR="00FE7D66" w:rsidRPr="00E7341A" w:rsidRDefault="00FE7D66" w:rsidP="00FE7D66">
      <w:pPr>
        <w:pStyle w:val="a5"/>
        <w:widowControl/>
        <w:numPr>
          <w:ilvl w:val="0"/>
          <w:numId w:val="5"/>
        </w:numPr>
        <w:autoSpaceDE/>
        <w:autoSpaceDN/>
        <w:contextualSpacing/>
        <w:rPr>
          <w:rFonts w:eastAsia="맑은 고딕"/>
          <w:color w:val="000000"/>
          <w:lang w:eastAsia="ko-KR"/>
        </w:rPr>
      </w:pPr>
      <w:r w:rsidRPr="00E7341A">
        <w:rPr>
          <w:rFonts w:eastAsia="맑은 고딕"/>
          <w:color w:val="000000"/>
          <w:lang w:eastAsia="ko-KR"/>
        </w:rPr>
        <w:t>Advance Audio Coding</w:t>
      </w:r>
    </w:p>
    <w:p w14:paraId="37872C8D" w14:textId="77777777" w:rsidR="00FE7D66" w:rsidRPr="00E7341A" w:rsidRDefault="00FE7D66" w:rsidP="00FE7D66">
      <w:pPr>
        <w:pStyle w:val="a5"/>
        <w:widowControl/>
        <w:numPr>
          <w:ilvl w:val="0"/>
          <w:numId w:val="5"/>
        </w:numPr>
        <w:autoSpaceDE/>
        <w:autoSpaceDN/>
        <w:contextualSpacing/>
        <w:rPr>
          <w:rFonts w:eastAsia="맑은 고딕"/>
          <w:color w:val="000000"/>
          <w:lang w:eastAsia="ko-KR"/>
        </w:rPr>
      </w:pPr>
      <w:r w:rsidRPr="00E7341A">
        <w:rPr>
          <w:rFonts w:eastAsia="맑은 고딕"/>
          <w:color w:val="000000"/>
          <w:lang w:eastAsia="ko-KR"/>
        </w:rPr>
        <w:t>Dynamic Adaptive Streaming over HTTP (DASH)</w:t>
      </w:r>
    </w:p>
    <w:p w14:paraId="57C4E860" w14:textId="77777777" w:rsidR="00FE7D66" w:rsidRPr="00E7341A" w:rsidRDefault="00FE7D66" w:rsidP="00FE7D66">
      <w:pPr>
        <w:pStyle w:val="a5"/>
        <w:widowControl/>
        <w:numPr>
          <w:ilvl w:val="0"/>
          <w:numId w:val="5"/>
        </w:numPr>
        <w:autoSpaceDE/>
        <w:autoSpaceDN/>
        <w:contextualSpacing/>
        <w:rPr>
          <w:rFonts w:eastAsia="맑은 고딕"/>
          <w:color w:val="000000"/>
          <w:lang w:eastAsia="ko-KR"/>
        </w:rPr>
      </w:pPr>
      <w:r w:rsidRPr="00E7341A">
        <w:rPr>
          <w:rFonts w:eastAsia="맑은 고딕"/>
          <w:color w:val="000000"/>
          <w:lang w:eastAsia="ko-KR"/>
        </w:rPr>
        <w:t>DASH Implementation</w:t>
      </w:r>
    </w:p>
    <w:p w14:paraId="38138BD5" w14:textId="77777777" w:rsidR="00FE7D66" w:rsidRPr="00E7341A" w:rsidRDefault="00FE7D66" w:rsidP="00FE7D66">
      <w:pPr>
        <w:pStyle w:val="a5"/>
        <w:widowControl/>
        <w:numPr>
          <w:ilvl w:val="0"/>
          <w:numId w:val="5"/>
        </w:numPr>
        <w:autoSpaceDE/>
        <w:autoSpaceDN/>
        <w:contextualSpacing/>
        <w:rPr>
          <w:rFonts w:eastAsia="맑은 고딕"/>
          <w:color w:val="000000"/>
          <w:lang w:eastAsia="ko-KR"/>
        </w:rPr>
      </w:pPr>
      <w:r w:rsidRPr="00E7341A">
        <w:rPr>
          <w:rFonts w:eastAsia="맑은 고딕"/>
          <w:color w:val="000000"/>
          <w:lang w:eastAsia="ko-KR"/>
        </w:rPr>
        <w:t>High Efficiency Video Coding</w:t>
      </w:r>
    </w:p>
    <w:p w14:paraId="60E845DD" w14:textId="77777777" w:rsidR="00FE7D66" w:rsidRPr="00E7341A" w:rsidRDefault="00FE7D66" w:rsidP="00FE7D66">
      <w:pPr>
        <w:pStyle w:val="a5"/>
        <w:widowControl/>
        <w:numPr>
          <w:ilvl w:val="0"/>
          <w:numId w:val="5"/>
        </w:numPr>
        <w:autoSpaceDE/>
        <w:autoSpaceDN/>
        <w:contextualSpacing/>
        <w:rPr>
          <w:rFonts w:eastAsia="맑은 고딕"/>
          <w:color w:val="000000"/>
          <w:lang w:eastAsia="ko-KR"/>
        </w:rPr>
      </w:pPr>
      <w:proofErr w:type="spellStart"/>
      <w:r w:rsidRPr="00E7341A">
        <w:rPr>
          <w:rFonts w:eastAsia="맑은 고딕"/>
          <w:color w:val="000000"/>
          <w:lang w:eastAsia="ko-KR"/>
        </w:rPr>
        <w:t>Augemented</w:t>
      </w:r>
      <w:proofErr w:type="spellEnd"/>
      <w:r w:rsidRPr="00E7341A">
        <w:rPr>
          <w:rFonts w:eastAsia="맑은 고딕"/>
          <w:color w:val="000000"/>
          <w:lang w:eastAsia="ko-KR"/>
        </w:rPr>
        <w:t xml:space="preserve"> Reality Application Format</w:t>
      </w:r>
    </w:p>
    <w:p w14:paraId="49CD272C" w14:textId="77777777" w:rsidR="00FE7D66" w:rsidRPr="00091928" w:rsidRDefault="00FE7D66" w:rsidP="00FE7D66"/>
    <w:p w14:paraId="5E648E70" w14:textId="77777777" w:rsidR="00FE7D66" w:rsidRDefault="00FE7D66" w:rsidP="00FE7D66">
      <w:pPr>
        <w:pStyle w:val="1"/>
        <w:keepNext/>
        <w:keepLines/>
        <w:widowControl/>
        <w:numPr>
          <w:ilvl w:val="0"/>
          <w:numId w:val="2"/>
        </w:numPr>
        <w:autoSpaceDE/>
        <w:autoSpaceDN/>
        <w:spacing w:before="240"/>
      </w:pPr>
      <w:r>
        <w:rPr>
          <w:rFonts w:hint="eastAsia"/>
        </w:rPr>
        <w:t>A</w:t>
      </w:r>
      <w:r>
        <w:t xml:space="preserve">rticles (9 </w:t>
      </w:r>
      <w:proofErr w:type="spellStart"/>
      <w:r>
        <w:t>Articels</w:t>
      </w:r>
      <w:proofErr w:type="spellEnd"/>
      <w:r>
        <w:t>)</w:t>
      </w:r>
    </w:p>
    <w:p w14:paraId="52B93527" w14:textId="77777777" w:rsidR="00FE7D66" w:rsidRPr="00E7341A" w:rsidRDefault="00FE7D66" w:rsidP="00FE7D66">
      <w:pPr>
        <w:pStyle w:val="a5"/>
        <w:widowControl/>
        <w:numPr>
          <w:ilvl w:val="0"/>
          <w:numId w:val="6"/>
        </w:numPr>
        <w:autoSpaceDE/>
        <w:autoSpaceDN/>
        <w:contextualSpacing/>
        <w:rPr>
          <w:rFonts w:eastAsia="맑은 고딕"/>
          <w:color w:val="000000"/>
          <w:lang w:eastAsia="ko-KR"/>
        </w:rPr>
      </w:pPr>
      <w:hyperlink r:id="rId9" w:history="1">
        <w:r w:rsidRPr="00E7341A">
          <w:rPr>
            <w:rFonts w:eastAsia="맑은 고딕"/>
            <w:color w:val="000000"/>
            <w:lang w:eastAsia="ko-KR"/>
          </w:rPr>
          <w:t xml:space="preserve">Reconfigurable Media: Decoding-Modules Assignable </w:t>
        </w:r>
        <w:proofErr w:type="gramStart"/>
        <w:r w:rsidRPr="00E7341A">
          <w:rPr>
            <w:rFonts w:eastAsia="맑은 고딕"/>
            <w:color w:val="000000"/>
            <w:lang w:eastAsia="ko-KR"/>
          </w:rPr>
          <w:t>To</w:t>
        </w:r>
        <w:proofErr w:type="gramEnd"/>
        <w:r w:rsidRPr="00E7341A">
          <w:rPr>
            <w:rFonts w:eastAsia="맑은 고딕"/>
            <w:color w:val="000000"/>
            <w:lang w:eastAsia="ko-KR"/>
          </w:rPr>
          <w:t xml:space="preserve"> </w:t>
        </w:r>
        <w:proofErr w:type="gramStart"/>
        <w:r w:rsidRPr="00E7341A">
          <w:rPr>
            <w:rFonts w:eastAsia="맑은 고딕"/>
            <w:color w:val="000000"/>
            <w:lang w:eastAsia="ko-KR"/>
          </w:rPr>
          <w:t>A</w:t>
        </w:r>
        <w:proofErr w:type="gramEnd"/>
        <w:r w:rsidRPr="00E7341A">
          <w:rPr>
            <w:rFonts w:eastAsia="맑은 고딕"/>
            <w:color w:val="000000"/>
            <w:lang w:eastAsia="ko-KR"/>
          </w:rPr>
          <w:t xml:space="preserve"> Dataflow Network</w:t>
        </w:r>
      </w:hyperlink>
    </w:p>
    <w:p w14:paraId="26390A89" w14:textId="77777777" w:rsidR="00FE7D66" w:rsidRPr="00E7341A" w:rsidRDefault="00FE7D66" w:rsidP="00FE7D66">
      <w:pPr>
        <w:pStyle w:val="a5"/>
        <w:widowControl/>
        <w:numPr>
          <w:ilvl w:val="0"/>
          <w:numId w:val="6"/>
        </w:numPr>
        <w:autoSpaceDE/>
        <w:autoSpaceDN/>
        <w:contextualSpacing/>
        <w:rPr>
          <w:rFonts w:eastAsia="맑은 고딕"/>
          <w:color w:val="000000"/>
          <w:lang w:eastAsia="ko-KR"/>
        </w:rPr>
      </w:pPr>
      <w:hyperlink r:id="rId10" w:history="1">
        <w:r w:rsidRPr="00E7341A">
          <w:rPr>
            <w:rFonts w:eastAsia="맑은 고딕"/>
            <w:color w:val="000000"/>
            <w:lang w:eastAsia="ko-KR"/>
          </w:rPr>
          <w:t xml:space="preserve">Common Media Application Format Brings </w:t>
        </w:r>
        <w:proofErr w:type="gramStart"/>
        <w:r w:rsidRPr="00E7341A">
          <w:rPr>
            <w:rFonts w:eastAsia="맑은 고딕"/>
            <w:color w:val="000000"/>
            <w:lang w:eastAsia="ko-KR"/>
          </w:rPr>
          <w:t>The</w:t>
        </w:r>
        <w:proofErr w:type="gramEnd"/>
        <w:r w:rsidRPr="00E7341A">
          <w:rPr>
            <w:rFonts w:eastAsia="맑은 고딕"/>
            <w:color w:val="000000"/>
            <w:lang w:eastAsia="ko-KR"/>
          </w:rPr>
          <w:t xml:space="preserve"> Bitstreams Together</w:t>
        </w:r>
      </w:hyperlink>
    </w:p>
    <w:p w14:paraId="7555FCCA" w14:textId="77777777" w:rsidR="00FE7D66" w:rsidRPr="00E7341A" w:rsidRDefault="00FE7D66" w:rsidP="00FE7D66">
      <w:pPr>
        <w:pStyle w:val="a5"/>
        <w:widowControl/>
        <w:numPr>
          <w:ilvl w:val="0"/>
          <w:numId w:val="6"/>
        </w:numPr>
        <w:autoSpaceDE/>
        <w:autoSpaceDN/>
        <w:contextualSpacing/>
        <w:rPr>
          <w:rFonts w:eastAsia="맑은 고딕"/>
          <w:color w:val="000000"/>
          <w:lang w:eastAsia="ko-KR"/>
        </w:rPr>
      </w:pPr>
      <w:hyperlink r:id="rId11" w:history="1">
        <w:r w:rsidRPr="00E7341A">
          <w:rPr>
            <w:rFonts w:eastAsia="맑은 고딕"/>
            <w:color w:val="000000"/>
            <w:lang w:eastAsia="ko-KR"/>
          </w:rPr>
          <w:t xml:space="preserve">OMAF Packages Immersive Media Assets </w:t>
        </w:r>
        <w:proofErr w:type="gramStart"/>
        <w:r w:rsidRPr="00E7341A">
          <w:rPr>
            <w:rFonts w:eastAsia="맑은 고딕"/>
            <w:color w:val="000000"/>
            <w:lang w:eastAsia="ko-KR"/>
          </w:rPr>
          <w:t>For</w:t>
        </w:r>
        <w:proofErr w:type="gramEnd"/>
        <w:r w:rsidRPr="00E7341A">
          <w:rPr>
            <w:rFonts w:eastAsia="맑은 고딕"/>
            <w:color w:val="000000"/>
            <w:lang w:eastAsia="ko-KR"/>
          </w:rPr>
          <w:t xml:space="preserve"> Omnidirectional Experiences</w:t>
        </w:r>
      </w:hyperlink>
    </w:p>
    <w:p w14:paraId="7ECFB51C" w14:textId="77777777" w:rsidR="00FE7D66" w:rsidRPr="00E7341A" w:rsidRDefault="00FE7D66" w:rsidP="00FE7D66">
      <w:pPr>
        <w:pStyle w:val="a5"/>
        <w:widowControl/>
        <w:numPr>
          <w:ilvl w:val="0"/>
          <w:numId w:val="6"/>
        </w:numPr>
        <w:autoSpaceDE/>
        <w:autoSpaceDN/>
        <w:contextualSpacing/>
        <w:rPr>
          <w:rFonts w:eastAsia="맑은 고딕"/>
          <w:color w:val="000000"/>
          <w:lang w:eastAsia="ko-KR"/>
        </w:rPr>
      </w:pPr>
      <w:hyperlink r:id="rId12" w:history="1">
        <w:r w:rsidRPr="00E7341A">
          <w:rPr>
            <w:rFonts w:eastAsia="맑은 고딕"/>
            <w:color w:val="000000"/>
            <w:lang w:eastAsia="ko-KR"/>
          </w:rPr>
          <w:t xml:space="preserve">Supporting Deeper </w:t>
        </w:r>
        <w:proofErr w:type="gramStart"/>
        <w:r w:rsidRPr="00E7341A">
          <w:rPr>
            <w:rFonts w:eastAsia="맑은 고딕"/>
            <w:color w:val="000000"/>
            <w:lang w:eastAsia="ko-KR"/>
          </w:rPr>
          <w:t>And</w:t>
        </w:r>
        <w:proofErr w:type="gramEnd"/>
        <w:r w:rsidRPr="00E7341A">
          <w:rPr>
            <w:rFonts w:eastAsia="맑은 고딕"/>
            <w:color w:val="000000"/>
            <w:lang w:eastAsia="ko-KR"/>
          </w:rPr>
          <w:t xml:space="preserve"> Richer Visual Displays </w:t>
        </w:r>
        <w:proofErr w:type="gramStart"/>
        <w:r w:rsidRPr="00E7341A">
          <w:rPr>
            <w:rFonts w:eastAsia="맑은 고딕"/>
            <w:color w:val="000000"/>
            <w:lang w:eastAsia="ko-KR"/>
          </w:rPr>
          <w:t>With</w:t>
        </w:r>
        <w:proofErr w:type="gramEnd"/>
        <w:r w:rsidRPr="00E7341A">
          <w:rPr>
            <w:rFonts w:eastAsia="맑은 고딕"/>
            <w:color w:val="000000"/>
            <w:lang w:eastAsia="ko-KR"/>
          </w:rPr>
          <w:t xml:space="preserve"> HEVC (HDR)</w:t>
        </w:r>
      </w:hyperlink>
    </w:p>
    <w:p w14:paraId="0163EA63" w14:textId="77777777" w:rsidR="00FE7D66" w:rsidRPr="00E7341A" w:rsidRDefault="00FE7D66" w:rsidP="00FE7D66">
      <w:pPr>
        <w:pStyle w:val="a5"/>
        <w:widowControl/>
        <w:numPr>
          <w:ilvl w:val="0"/>
          <w:numId w:val="6"/>
        </w:numPr>
        <w:autoSpaceDE/>
        <w:autoSpaceDN/>
        <w:contextualSpacing/>
        <w:rPr>
          <w:rFonts w:eastAsia="맑은 고딕"/>
          <w:color w:val="000000"/>
          <w:lang w:eastAsia="ko-KR"/>
        </w:rPr>
      </w:pPr>
      <w:hyperlink r:id="rId13" w:history="1">
        <w:r w:rsidRPr="00E7341A">
          <w:rPr>
            <w:rFonts w:eastAsia="맑은 고딕"/>
            <w:color w:val="000000"/>
            <w:lang w:eastAsia="ko-KR"/>
          </w:rPr>
          <w:t>Multimedia Preservation Application Format Supports Digital Archives</w:t>
        </w:r>
      </w:hyperlink>
    </w:p>
    <w:p w14:paraId="71238B23" w14:textId="77777777" w:rsidR="00FE7D66" w:rsidRPr="00E7341A" w:rsidRDefault="00FE7D66" w:rsidP="00FE7D66">
      <w:pPr>
        <w:pStyle w:val="a5"/>
        <w:widowControl/>
        <w:numPr>
          <w:ilvl w:val="0"/>
          <w:numId w:val="6"/>
        </w:numPr>
        <w:autoSpaceDE/>
        <w:autoSpaceDN/>
        <w:contextualSpacing/>
        <w:rPr>
          <w:rFonts w:eastAsia="맑은 고딕"/>
          <w:color w:val="000000"/>
          <w:lang w:eastAsia="ko-KR"/>
        </w:rPr>
      </w:pPr>
      <w:hyperlink r:id="rId14" w:history="1">
        <w:r w:rsidRPr="00E7341A">
          <w:rPr>
            <w:rFonts w:eastAsia="맑은 고딕"/>
            <w:color w:val="000000"/>
            <w:lang w:eastAsia="ko-KR"/>
          </w:rPr>
          <w:t xml:space="preserve">Green MPEG Uses Metadata </w:t>
        </w:r>
        <w:proofErr w:type="gramStart"/>
        <w:r w:rsidRPr="00E7341A">
          <w:rPr>
            <w:rFonts w:eastAsia="맑은 고딕"/>
            <w:color w:val="000000"/>
            <w:lang w:eastAsia="ko-KR"/>
          </w:rPr>
          <w:t>To</w:t>
        </w:r>
        <w:proofErr w:type="gramEnd"/>
        <w:r w:rsidRPr="00E7341A">
          <w:rPr>
            <w:rFonts w:eastAsia="맑은 고딕"/>
            <w:color w:val="000000"/>
            <w:lang w:eastAsia="ko-KR"/>
          </w:rPr>
          <w:t xml:space="preserve"> Right-Size Power Use </w:t>
        </w:r>
        <w:proofErr w:type="gramStart"/>
        <w:r w:rsidRPr="00E7341A">
          <w:rPr>
            <w:rFonts w:eastAsia="맑은 고딕"/>
            <w:color w:val="000000"/>
            <w:lang w:eastAsia="ko-KR"/>
          </w:rPr>
          <w:t>For</w:t>
        </w:r>
        <w:proofErr w:type="gramEnd"/>
        <w:r w:rsidRPr="00E7341A">
          <w:rPr>
            <w:rFonts w:eastAsia="맑은 고딕"/>
            <w:color w:val="000000"/>
            <w:lang w:eastAsia="ko-KR"/>
          </w:rPr>
          <w:t xml:space="preserve"> Video</w:t>
        </w:r>
      </w:hyperlink>
    </w:p>
    <w:p w14:paraId="7B9DC03D" w14:textId="77777777" w:rsidR="00FE7D66" w:rsidRPr="00E7341A" w:rsidRDefault="00FE7D66" w:rsidP="00FE7D66">
      <w:pPr>
        <w:pStyle w:val="a5"/>
        <w:widowControl/>
        <w:numPr>
          <w:ilvl w:val="0"/>
          <w:numId w:val="6"/>
        </w:numPr>
        <w:autoSpaceDE/>
        <w:autoSpaceDN/>
        <w:contextualSpacing/>
        <w:rPr>
          <w:rFonts w:eastAsia="맑은 고딕"/>
          <w:color w:val="000000"/>
          <w:lang w:eastAsia="ko-KR"/>
        </w:rPr>
      </w:pPr>
      <w:r w:rsidRPr="00E7341A">
        <w:rPr>
          <w:rFonts w:eastAsia="맑은 고딕"/>
          <w:color w:val="000000"/>
          <w:lang w:eastAsia="ko-KR"/>
        </w:rPr>
        <w:t xml:space="preserve">The Metadata-First Approach </w:t>
      </w:r>
      <w:proofErr w:type="gramStart"/>
      <w:r w:rsidRPr="00E7341A">
        <w:rPr>
          <w:rFonts w:eastAsia="맑은 고딕"/>
          <w:color w:val="000000"/>
          <w:lang w:eastAsia="ko-KR"/>
        </w:rPr>
        <w:t>Of</w:t>
      </w:r>
      <w:proofErr w:type="gramEnd"/>
      <w:r w:rsidRPr="00E7341A">
        <w:rPr>
          <w:rFonts w:eastAsia="맑은 고딕"/>
          <w:color w:val="000000"/>
          <w:lang w:eastAsia="ko-KR"/>
        </w:rPr>
        <w:t xml:space="preserve"> Compact Descriptors </w:t>
      </w:r>
      <w:proofErr w:type="gramStart"/>
      <w:r w:rsidRPr="00E7341A">
        <w:rPr>
          <w:rFonts w:eastAsia="맑은 고딕"/>
          <w:color w:val="000000"/>
          <w:lang w:eastAsia="ko-KR"/>
        </w:rPr>
        <w:t>For</w:t>
      </w:r>
      <w:proofErr w:type="gramEnd"/>
      <w:r w:rsidRPr="00E7341A">
        <w:rPr>
          <w:rFonts w:eastAsia="맑은 고딕"/>
          <w:color w:val="000000"/>
          <w:lang w:eastAsia="ko-KR"/>
        </w:rPr>
        <w:t xml:space="preserve"> Visual Analysis</w:t>
      </w:r>
    </w:p>
    <w:p w14:paraId="6DE4D992" w14:textId="77777777" w:rsidR="00FE7D66" w:rsidRPr="00E7341A" w:rsidRDefault="00FE7D66" w:rsidP="00FE7D66">
      <w:pPr>
        <w:pStyle w:val="a5"/>
        <w:widowControl/>
        <w:numPr>
          <w:ilvl w:val="0"/>
          <w:numId w:val="6"/>
        </w:numPr>
        <w:autoSpaceDE/>
        <w:autoSpaceDN/>
        <w:contextualSpacing/>
        <w:rPr>
          <w:rFonts w:eastAsia="맑은 고딕"/>
          <w:color w:val="000000"/>
          <w:lang w:eastAsia="ko-KR"/>
        </w:rPr>
      </w:pPr>
      <w:hyperlink r:id="rId15" w:history="1">
        <w:r w:rsidRPr="00E7341A">
          <w:rPr>
            <w:rFonts w:eastAsia="맑은 고딕"/>
            <w:color w:val="000000"/>
            <w:lang w:eastAsia="ko-KR"/>
          </w:rPr>
          <w:t xml:space="preserve">Introducing Media Things </w:t>
        </w:r>
        <w:proofErr w:type="gramStart"/>
        <w:r w:rsidRPr="00E7341A">
          <w:rPr>
            <w:rFonts w:eastAsia="맑은 고딕"/>
            <w:color w:val="000000"/>
            <w:lang w:eastAsia="ko-KR"/>
          </w:rPr>
          <w:t>To</w:t>
        </w:r>
        <w:proofErr w:type="gramEnd"/>
        <w:r w:rsidRPr="00E7341A">
          <w:rPr>
            <w:rFonts w:eastAsia="맑은 고딕"/>
            <w:color w:val="000000"/>
            <w:lang w:eastAsia="ko-KR"/>
          </w:rPr>
          <w:t xml:space="preserve"> </w:t>
        </w:r>
        <w:proofErr w:type="gramStart"/>
        <w:r w:rsidRPr="00E7341A">
          <w:rPr>
            <w:rFonts w:eastAsia="맑은 고딕"/>
            <w:color w:val="000000"/>
            <w:lang w:eastAsia="ko-KR"/>
          </w:rPr>
          <w:t>The</w:t>
        </w:r>
        <w:proofErr w:type="gramEnd"/>
        <w:r w:rsidRPr="00E7341A">
          <w:rPr>
            <w:rFonts w:eastAsia="맑은 고딕"/>
            <w:color w:val="000000"/>
            <w:lang w:eastAsia="ko-KR"/>
          </w:rPr>
          <w:t xml:space="preserve"> Internet </w:t>
        </w:r>
        <w:proofErr w:type="gramStart"/>
        <w:r w:rsidRPr="00E7341A">
          <w:rPr>
            <w:rFonts w:eastAsia="맑은 고딕"/>
            <w:color w:val="000000"/>
            <w:lang w:eastAsia="ko-KR"/>
          </w:rPr>
          <w:t>Of</w:t>
        </w:r>
        <w:proofErr w:type="gramEnd"/>
        <w:r w:rsidRPr="00E7341A">
          <w:rPr>
            <w:rFonts w:eastAsia="맑은 고딕"/>
            <w:color w:val="000000"/>
            <w:lang w:eastAsia="ko-KR"/>
          </w:rPr>
          <w:t xml:space="preserve"> Things</w:t>
        </w:r>
      </w:hyperlink>
    </w:p>
    <w:p w14:paraId="7F7BA827" w14:textId="77777777" w:rsidR="00FE7D66" w:rsidRPr="00E7341A" w:rsidRDefault="00FE7D66" w:rsidP="00FE7D66">
      <w:pPr>
        <w:pStyle w:val="a5"/>
        <w:widowControl/>
        <w:numPr>
          <w:ilvl w:val="0"/>
          <w:numId w:val="6"/>
        </w:numPr>
        <w:autoSpaceDE/>
        <w:autoSpaceDN/>
        <w:contextualSpacing/>
        <w:rPr>
          <w:rFonts w:ascii="맑은 고딕" w:eastAsia="맑은 고딕" w:hAnsi="맑은 고딕" w:cs="굴림"/>
          <w:color w:val="000000"/>
          <w:lang w:eastAsia="ko-KR"/>
        </w:rPr>
      </w:pPr>
      <w:hyperlink r:id="rId16" w:history="1">
        <w:r w:rsidRPr="00E7341A">
          <w:rPr>
            <w:rFonts w:eastAsia="맑은 고딕"/>
            <w:color w:val="000000"/>
            <w:lang w:eastAsia="ko-KR"/>
          </w:rPr>
          <w:t xml:space="preserve">Global Video </w:t>
        </w:r>
        <w:proofErr w:type="gramStart"/>
        <w:r w:rsidRPr="00E7341A">
          <w:rPr>
            <w:rFonts w:eastAsia="맑은 고딕"/>
            <w:color w:val="000000"/>
            <w:lang w:eastAsia="ko-KR"/>
          </w:rPr>
          <w:t>As</w:t>
        </w:r>
        <w:proofErr w:type="gramEnd"/>
        <w:r w:rsidRPr="00E7341A">
          <w:rPr>
            <w:rFonts w:eastAsia="맑은 고딕"/>
            <w:color w:val="000000"/>
            <w:lang w:eastAsia="ko-KR"/>
          </w:rPr>
          <w:t xml:space="preserve"> Ground Plan </w:t>
        </w:r>
        <w:proofErr w:type="gramStart"/>
        <w:r w:rsidRPr="00E7341A">
          <w:rPr>
            <w:rFonts w:eastAsia="맑은 고딕"/>
            <w:color w:val="000000"/>
            <w:lang w:eastAsia="ko-KR"/>
          </w:rPr>
          <w:t>For</w:t>
        </w:r>
        <w:proofErr w:type="gramEnd"/>
        <w:r w:rsidRPr="00E7341A">
          <w:rPr>
            <w:rFonts w:eastAsia="맑은 고딕"/>
            <w:color w:val="000000"/>
            <w:lang w:eastAsia="ko-KR"/>
          </w:rPr>
          <w:t xml:space="preserve"> Genomics Data Transmission</w:t>
        </w:r>
      </w:hyperlink>
    </w:p>
    <w:p w14:paraId="45EED295" w14:textId="77777777" w:rsidR="00FE7D66" w:rsidRPr="00091928" w:rsidRDefault="00FE7D66" w:rsidP="00FE7D66"/>
    <w:p w14:paraId="7611860D" w14:textId="77777777" w:rsidR="00FE7D66" w:rsidRDefault="00FE7D66" w:rsidP="00FE7D66">
      <w:pPr>
        <w:pStyle w:val="1"/>
        <w:keepNext/>
        <w:keepLines/>
        <w:widowControl/>
        <w:numPr>
          <w:ilvl w:val="0"/>
          <w:numId w:val="2"/>
        </w:numPr>
        <w:autoSpaceDE/>
        <w:autoSpaceDN/>
        <w:spacing w:before="240"/>
      </w:pPr>
      <w:r>
        <w:rPr>
          <w:rFonts w:hint="eastAsia"/>
        </w:rPr>
        <w:t>T</w:t>
      </w:r>
      <w:r>
        <w:t>echnical notes</w:t>
      </w:r>
      <w:r>
        <w:rPr>
          <w:rFonts w:hint="eastAsia"/>
        </w:rPr>
        <w:t xml:space="preserve"> </w:t>
      </w:r>
    </w:p>
    <w:tbl>
      <w:tblPr>
        <w:tblStyle w:val="ac"/>
        <w:tblW w:w="10196" w:type="dxa"/>
        <w:tblLook w:val="04A0" w:firstRow="1" w:lastRow="0" w:firstColumn="1" w:lastColumn="0" w:noHBand="0" w:noVBand="1"/>
      </w:tblPr>
      <w:tblGrid>
        <w:gridCol w:w="1686"/>
        <w:gridCol w:w="1721"/>
        <w:gridCol w:w="6792"/>
      </w:tblGrid>
      <w:tr w:rsidR="00FE7D66" w:rsidRPr="008248A5" w14:paraId="01870553" w14:textId="77777777" w:rsidTr="00842C22">
        <w:trPr>
          <w:trHeight w:val="420"/>
        </w:trPr>
        <w:tc>
          <w:tcPr>
            <w:tcW w:w="1686" w:type="dxa"/>
            <w:noWrap/>
            <w:hideMark/>
          </w:tcPr>
          <w:p w14:paraId="19509E74" w14:textId="77777777" w:rsidR="00FE7D66" w:rsidRPr="008248A5" w:rsidRDefault="00FE7D66" w:rsidP="00842C22">
            <w:pPr>
              <w:rPr>
                <w:rFonts w:eastAsia="맑은 고딕"/>
                <w:color w:val="000000" w:themeColor="text1"/>
                <w:lang w:eastAsia="ko-KR"/>
              </w:rPr>
            </w:pPr>
            <w:hyperlink r:id="rId17" w:tooltip="sort by Standard" w:history="1">
              <w:r w:rsidRPr="008248A5">
                <w:rPr>
                  <w:rFonts w:eastAsia="맑은 고딕"/>
                  <w:color w:val="000000" w:themeColor="text1"/>
                  <w:lang w:eastAsia="ko-KR"/>
                </w:rPr>
                <w:t>Standard</w:t>
              </w:r>
            </w:hyperlink>
          </w:p>
        </w:tc>
        <w:tc>
          <w:tcPr>
            <w:tcW w:w="1718" w:type="dxa"/>
            <w:hideMark/>
          </w:tcPr>
          <w:p w14:paraId="44DB9A30" w14:textId="77777777" w:rsidR="00FE7D66" w:rsidRPr="008248A5" w:rsidRDefault="00FE7D66" w:rsidP="00842C22">
            <w:pPr>
              <w:rPr>
                <w:rFonts w:eastAsia="맑은 고딕"/>
                <w:color w:val="000000" w:themeColor="text1"/>
                <w:lang w:eastAsia="ko-KR"/>
              </w:rPr>
            </w:pPr>
            <w:hyperlink r:id="rId18" w:tooltip="sort by Part name" w:history="1">
              <w:r w:rsidRPr="008248A5">
                <w:rPr>
                  <w:rFonts w:eastAsia="맑은 고딕"/>
                  <w:color w:val="000000" w:themeColor="text1"/>
                  <w:lang w:eastAsia="ko-KR"/>
                </w:rPr>
                <w:t>Part name</w:t>
              </w:r>
            </w:hyperlink>
          </w:p>
        </w:tc>
        <w:tc>
          <w:tcPr>
            <w:tcW w:w="6792" w:type="dxa"/>
            <w:hideMark/>
          </w:tcPr>
          <w:p w14:paraId="37B6F94E" w14:textId="77777777" w:rsidR="00FE7D66" w:rsidRPr="008248A5" w:rsidRDefault="00FE7D66" w:rsidP="00842C22">
            <w:pPr>
              <w:rPr>
                <w:rFonts w:eastAsia="맑은 고딕"/>
                <w:color w:val="000000" w:themeColor="text1"/>
                <w:lang w:eastAsia="ko-KR"/>
              </w:rPr>
            </w:pPr>
            <w:r w:rsidRPr="008248A5">
              <w:rPr>
                <w:rFonts w:eastAsia="맑은 고딕"/>
                <w:color w:val="000000" w:themeColor="text1"/>
                <w:lang w:eastAsia="ko-KR"/>
              </w:rPr>
              <w:t>Technical notes</w:t>
            </w:r>
          </w:p>
        </w:tc>
      </w:tr>
      <w:tr w:rsidR="00FE7D66" w:rsidRPr="008248A5" w14:paraId="0593F5CF" w14:textId="77777777" w:rsidTr="00842C22">
        <w:trPr>
          <w:trHeight w:val="400"/>
        </w:trPr>
        <w:tc>
          <w:tcPr>
            <w:tcW w:w="1686" w:type="dxa"/>
            <w:noWrap/>
            <w:hideMark/>
          </w:tcPr>
          <w:p w14:paraId="33E3E86A" w14:textId="77777777" w:rsidR="00FE7D66" w:rsidRPr="008248A5" w:rsidRDefault="00FE7D66" w:rsidP="00842C22">
            <w:pPr>
              <w:rPr>
                <w:rFonts w:eastAsia="맑은 고딕"/>
                <w:color w:val="000000" w:themeColor="text1"/>
                <w:lang w:eastAsia="ko-KR"/>
              </w:rPr>
            </w:pPr>
            <w:hyperlink r:id="rId19" w:history="1">
              <w:r w:rsidRPr="008248A5">
                <w:rPr>
                  <w:rFonts w:eastAsia="맑은 고딕"/>
                  <w:color w:val="000000" w:themeColor="text1"/>
                  <w:lang w:eastAsia="ko-KR"/>
                </w:rPr>
                <w:t>MPEG-DASH</w:t>
              </w:r>
            </w:hyperlink>
          </w:p>
        </w:tc>
        <w:tc>
          <w:tcPr>
            <w:tcW w:w="1718" w:type="dxa"/>
            <w:noWrap/>
            <w:hideMark/>
          </w:tcPr>
          <w:p w14:paraId="49580B3E" w14:textId="77777777" w:rsidR="00FE7D66" w:rsidRPr="008248A5" w:rsidRDefault="00FE7D66" w:rsidP="00842C22">
            <w:pPr>
              <w:rPr>
                <w:rFonts w:eastAsia="맑은 고딕"/>
                <w:color w:val="000000" w:themeColor="text1"/>
                <w:lang w:eastAsia="ko-KR"/>
              </w:rPr>
            </w:pPr>
            <w:hyperlink r:id="rId20" w:history="1">
              <w:r w:rsidRPr="008248A5">
                <w:rPr>
                  <w:rFonts w:eastAsia="맑은 고딕"/>
                  <w:color w:val="000000" w:themeColor="text1"/>
                  <w:lang w:eastAsia="ko-KR"/>
                </w:rPr>
                <w:t>Implementation guidelines</w:t>
              </w:r>
            </w:hyperlink>
          </w:p>
        </w:tc>
        <w:tc>
          <w:tcPr>
            <w:tcW w:w="6792" w:type="dxa"/>
            <w:noWrap/>
            <w:hideMark/>
          </w:tcPr>
          <w:p w14:paraId="51B41B9B" w14:textId="77777777" w:rsidR="00FE7D66" w:rsidRPr="008248A5" w:rsidRDefault="00FE7D66" w:rsidP="00842C22">
            <w:pPr>
              <w:rPr>
                <w:rFonts w:eastAsia="맑은 고딕"/>
                <w:color w:val="000000" w:themeColor="text1"/>
                <w:lang w:eastAsia="ko-KR"/>
              </w:rPr>
            </w:pPr>
            <w:r w:rsidRPr="008248A5">
              <w:rPr>
                <w:rFonts w:eastAsia="맑은 고딕"/>
                <w:color w:val="000000" w:themeColor="text1"/>
                <w:lang w:eastAsia="ko-KR"/>
              </w:rPr>
              <w:t> </w:t>
            </w:r>
            <w:r w:rsidRPr="008248A5">
              <w:rPr>
                <w:rFonts w:eastAsia="맑은 고딕"/>
                <w:color w:val="000000" w:themeColor="text1"/>
                <w:u w:val="single"/>
                <w:lang w:eastAsia="ko-KR"/>
              </w:rPr>
              <w:t xml:space="preserve">Technical Note AAC DASH Implementation </w:t>
            </w:r>
            <w:proofErr w:type="gramStart"/>
            <w:r w:rsidRPr="008248A5">
              <w:rPr>
                <w:rFonts w:eastAsia="맑은 고딕"/>
                <w:color w:val="000000" w:themeColor="text1"/>
                <w:u w:val="single"/>
                <w:lang w:eastAsia="ko-KR"/>
              </w:rPr>
              <w:t>Guidelines</w:t>
            </w:r>
            <w:r w:rsidRPr="008248A5">
              <w:rPr>
                <w:rFonts w:eastAsia="맑은 고딕"/>
                <w:color w:val="000000" w:themeColor="text1"/>
                <w:lang w:eastAsia="ko-KR"/>
              </w:rPr>
              <w:t>,  </w:t>
            </w:r>
            <w:r w:rsidRPr="008248A5">
              <w:rPr>
                <w:rFonts w:eastAsia="맑은 고딕"/>
                <w:color w:val="000000" w:themeColor="text1"/>
                <w:u w:val="single"/>
                <w:lang w:eastAsia="ko-KR"/>
              </w:rPr>
              <w:t>Technical</w:t>
            </w:r>
            <w:proofErr w:type="gramEnd"/>
            <w:r w:rsidRPr="008248A5">
              <w:rPr>
                <w:rFonts w:eastAsia="맑은 고딕"/>
                <w:color w:val="000000" w:themeColor="text1"/>
                <w:u w:val="single"/>
                <w:lang w:eastAsia="ko-KR"/>
              </w:rPr>
              <w:t xml:space="preserve"> Note: AAC-ELD v2 IMPLEMENTATION GUIDE</w:t>
            </w:r>
          </w:p>
        </w:tc>
      </w:tr>
      <w:tr w:rsidR="00FE7D66" w:rsidRPr="008248A5" w14:paraId="28A6859A" w14:textId="77777777" w:rsidTr="00842C22">
        <w:trPr>
          <w:trHeight w:val="360"/>
        </w:trPr>
        <w:tc>
          <w:tcPr>
            <w:tcW w:w="1686" w:type="dxa"/>
            <w:noWrap/>
            <w:hideMark/>
          </w:tcPr>
          <w:p w14:paraId="1849BA47" w14:textId="77777777" w:rsidR="00FE7D66" w:rsidRPr="008248A5" w:rsidRDefault="00FE7D66" w:rsidP="00842C22">
            <w:pPr>
              <w:rPr>
                <w:rFonts w:eastAsia="맑은 고딕"/>
                <w:color w:val="000000" w:themeColor="text1"/>
                <w:lang w:eastAsia="ko-KR"/>
              </w:rPr>
            </w:pPr>
            <w:hyperlink r:id="rId21" w:history="1">
              <w:r w:rsidRPr="008248A5">
                <w:rPr>
                  <w:rFonts w:eastAsia="맑은 고딕"/>
                  <w:color w:val="000000" w:themeColor="text1"/>
                  <w:lang w:eastAsia="ko-KR"/>
                </w:rPr>
                <w:t>MPEG-4</w:t>
              </w:r>
            </w:hyperlink>
          </w:p>
        </w:tc>
        <w:tc>
          <w:tcPr>
            <w:tcW w:w="1718" w:type="dxa"/>
            <w:noWrap/>
            <w:hideMark/>
          </w:tcPr>
          <w:p w14:paraId="5F7BF27C" w14:textId="77777777" w:rsidR="00FE7D66" w:rsidRPr="008248A5" w:rsidRDefault="00FE7D66" w:rsidP="00842C22">
            <w:pPr>
              <w:rPr>
                <w:rFonts w:eastAsia="맑은 고딕"/>
                <w:color w:val="000000" w:themeColor="text1"/>
                <w:lang w:eastAsia="ko-KR"/>
              </w:rPr>
            </w:pPr>
            <w:hyperlink r:id="rId22" w:history="1">
              <w:r w:rsidRPr="008248A5">
                <w:rPr>
                  <w:rFonts w:eastAsia="맑은 고딕"/>
                  <w:color w:val="000000" w:themeColor="text1"/>
                  <w:lang w:eastAsia="ko-KR"/>
                </w:rPr>
                <w:t>Audio</w:t>
              </w:r>
            </w:hyperlink>
          </w:p>
        </w:tc>
        <w:tc>
          <w:tcPr>
            <w:tcW w:w="6792" w:type="dxa"/>
            <w:noWrap/>
            <w:hideMark/>
          </w:tcPr>
          <w:p w14:paraId="31125DD5" w14:textId="77777777" w:rsidR="00FE7D66" w:rsidRPr="008248A5" w:rsidRDefault="00FE7D66" w:rsidP="00842C22">
            <w:pPr>
              <w:rPr>
                <w:rFonts w:eastAsia="맑은 고딕"/>
                <w:color w:val="000000" w:themeColor="text1"/>
                <w:lang w:eastAsia="ko-KR"/>
              </w:rPr>
            </w:pPr>
            <w:hyperlink r:id="rId23" w:tooltip="w15073.zip" w:history="1">
              <w:r w:rsidRPr="008248A5">
                <w:rPr>
                  <w:rFonts w:eastAsia="맑은 고딕"/>
                  <w:color w:val="000000" w:themeColor="text1"/>
                  <w:lang w:eastAsia="ko-KR"/>
                </w:rPr>
                <w:t> </w:t>
              </w:r>
              <w:r w:rsidRPr="008248A5">
                <w:rPr>
                  <w:rFonts w:eastAsia="맑은 고딕"/>
                  <w:color w:val="000000" w:themeColor="text1"/>
                  <w:u w:val="single"/>
                  <w:lang w:eastAsia="ko-KR"/>
                </w:rPr>
                <w:t>Technical Note on AAC-ELD Implementation Guide.docx</w:t>
              </w:r>
            </w:hyperlink>
          </w:p>
        </w:tc>
      </w:tr>
      <w:tr w:rsidR="00FE7D66" w:rsidRPr="008248A5" w14:paraId="7C4632FB" w14:textId="77777777" w:rsidTr="00842C22">
        <w:trPr>
          <w:trHeight w:val="380"/>
        </w:trPr>
        <w:tc>
          <w:tcPr>
            <w:tcW w:w="1686" w:type="dxa"/>
            <w:noWrap/>
            <w:hideMark/>
          </w:tcPr>
          <w:p w14:paraId="17603AE4" w14:textId="77777777" w:rsidR="00FE7D66" w:rsidRPr="008248A5" w:rsidRDefault="00FE7D66" w:rsidP="00842C22">
            <w:pPr>
              <w:rPr>
                <w:rFonts w:eastAsia="맑은 고딕"/>
                <w:color w:val="000000" w:themeColor="text1"/>
                <w:lang w:eastAsia="ko-KR"/>
              </w:rPr>
            </w:pPr>
            <w:hyperlink r:id="rId24" w:history="1">
              <w:r w:rsidRPr="008248A5">
                <w:rPr>
                  <w:rFonts w:eastAsia="맑은 고딕"/>
                  <w:color w:val="000000" w:themeColor="text1"/>
                  <w:lang w:eastAsia="ko-KR"/>
                </w:rPr>
                <w:t>MPEG-DASH</w:t>
              </w:r>
            </w:hyperlink>
          </w:p>
        </w:tc>
        <w:tc>
          <w:tcPr>
            <w:tcW w:w="1718" w:type="dxa"/>
            <w:noWrap/>
            <w:hideMark/>
          </w:tcPr>
          <w:p w14:paraId="61BFFD6A" w14:textId="77777777" w:rsidR="00FE7D66" w:rsidRPr="008248A5" w:rsidRDefault="00FE7D66" w:rsidP="00842C22">
            <w:pPr>
              <w:rPr>
                <w:rFonts w:eastAsia="맑은 고딕"/>
                <w:color w:val="000000" w:themeColor="text1"/>
                <w:lang w:eastAsia="ko-KR"/>
              </w:rPr>
            </w:pPr>
            <w:hyperlink r:id="rId25" w:history="1">
              <w:r w:rsidRPr="008248A5">
                <w:rPr>
                  <w:rFonts w:eastAsia="맑은 고딕"/>
                  <w:color w:val="000000" w:themeColor="text1"/>
                  <w:lang w:eastAsia="ko-KR"/>
                </w:rPr>
                <w:t>Implementation guidelines</w:t>
              </w:r>
            </w:hyperlink>
          </w:p>
        </w:tc>
        <w:tc>
          <w:tcPr>
            <w:tcW w:w="6792" w:type="dxa"/>
            <w:noWrap/>
            <w:hideMark/>
          </w:tcPr>
          <w:p w14:paraId="1D69BB61" w14:textId="77777777" w:rsidR="00FE7D66" w:rsidRPr="008248A5" w:rsidRDefault="00FE7D66" w:rsidP="00842C22">
            <w:pPr>
              <w:rPr>
                <w:rFonts w:eastAsia="맑은 고딕"/>
                <w:color w:val="000000" w:themeColor="text1"/>
                <w:lang w:eastAsia="ko-KR"/>
              </w:rPr>
            </w:pPr>
            <w:r w:rsidRPr="008248A5">
              <w:rPr>
                <w:rFonts w:eastAsia="맑은 고딕"/>
                <w:color w:val="000000" w:themeColor="text1"/>
                <w:lang w:eastAsia="ko-KR"/>
              </w:rPr>
              <w:t> </w:t>
            </w:r>
            <w:r w:rsidRPr="008248A5">
              <w:rPr>
                <w:rFonts w:eastAsia="맑은 고딕"/>
                <w:color w:val="000000" w:themeColor="text1"/>
                <w:u w:val="single"/>
                <w:lang w:eastAsia="ko-KR"/>
              </w:rPr>
              <w:t xml:space="preserve">Technical Note AAC DASH Implementation </w:t>
            </w:r>
            <w:proofErr w:type="gramStart"/>
            <w:r w:rsidRPr="008248A5">
              <w:rPr>
                <w:rFonts w:eastAsia="맑은 고딕"/>
                <w:color w:val="000000" w:themeColor="text1"/>
                <w:u w:val="single"/>
                <w:lang w:eastAsia="ko-KR"/>
              </w:rPr>
              <w:t>Guidelines</w:t>
            </w:r>
            <w:r w:rsidRPr="008248A5">
              <w:rPr>
                <w:rFonts w:eastAsia="맑은 고딕"/>
                <w:color w:val="000000" w:themeColor="text1"/>
                <w:lang w:eastAsia="ko-KR"/>
              </w:rPr>
              <w:t>,  </w:t>
            </w:r>
            <w:r w:rsidRPr="008248A5">
              <w:rPr>
                <w:rFonts w:eastAsia="맑은 고딕"/>
                <w:color w:val="000000" w:themeColor="text1"/>
                <w:u w:val="single"/>
                <w:lang w:eastAsia="ko-KR"/>
              </w:rPr>
              <w:t>Technical</w:t>
            </w:r>
            <w:proofErr w:type="gramEnd"/>
            <w:r w:rsidRPr="008248A5">
              <w:rPr>
                <w:rFonts w:eastAsia="맑은 고딕"/>
                <w:color w:val="000000" w:themeColor="text1"/>
                <w:u w:val="single"/>
                <w:lang w:eastAsia="ko-KR"/>
              </w:rPr>
              <w:t xml:space="preserve"> Note: AAC-ELD v2 IMPLEMENTATION GUIDE</w:t>
            </w:r>
          </w:p>
        </w:tc>
      </w:tr>
    </w:tbl>
    <w:p w14:paraId="2C1EB09C" w14:textId="77777777" w:rsidR="00FE7D66" w:rsidRPr="00E7341A" w:rsidRDefault="00FE7D66" w:rsidP="00FE7D66"/>
    <w:p w14:paraId="306A1A07" w14:textId="77777777" w:rsidR="00FE7D66" w:rsidRDefault="00FE7D66" w:rsidP="00FE7D66">
      <w:pPr>
        <w:pStyle w:val="1"/>
        <w:keepNext/>
        <w:keepLines/>
        <w:widowControl/>
        <w:numPr>
          <w:ilvl w:val="0"/>
          <w:numId w:val="2"/>
        </w:numPr>
        <w:autoSpaceDE/>
        <w:autoSpaceDN/>
        <w:spacing w:before="240"/>
      </w:pPr>
      <w:r>
        <w:rPr>
          <w:rFonts w:hint="eastAsia"/>
        </w:rPr>
        <w:t>I</w:t>
      </w:r>
      <w:r>
        <w:t xml:space="preserve">nvestigations </w:t>
      </w:r>
    </w:p>
    <w:tbl>
      <w:tblPr>
        <w:tblStyle w:val="ac"/>
        <w:tblW w:w="10196" w:type="dxa"/>
        <w:tblLook w:val="04A0" w:firstRow="1" w:lastRow="0" w:firstColumn="1" w:lastColumn="0" w:noHBand="0" w:noVBand="1"/>
      </w:tblPr>
      <w:tblGrid>
        <w:gridCol w:w="1500"/>
        <w:gridCol w:w="2540"/>
        <w:gridCol w:w="6156"/>
      </w:tblGrid>
      <w:tr w:rsidR="00FE7D66" w:rsidRPr="00E437AA" w14:paraId="05C58358" w14:textId="77777777" w:rsidTr="00842C22">
        <w:trPr>
          <w:trHeight w:val="420"/>
        </w:trPr>
        <w:tc>
          <w:tcPr>
            <w:tcW w:w="1500" w:type="dxa"/>
            <w:hideMark/>
          </w:tcPr>
          <w:p w14:paraId="717551B6" w14:textId="77777777" w:rsidR="00FE7D66" w:rsidRPr="00E437AA" w:rsidRDefault="00FE7D66" w:rsidP="00842C22">
            <w:pPr>
              <w:rPr>
                <w:rFonts w:eastAsia="맑은 고딕"/>
                <w:color w:val="000000" w:themeColor="text1"/>
                <w:lang w:eastAsia="ko-KR"/>
              </w:rPr>
            </w:pPr>
            <w:hyperlink r:id="rId26" w:tooltip="sort by Standard" w:history="1">
              <w:r w:rsidRPr="008248A5">
                <w:rPr>
                  <w:rFonts w:eastAsia="맑은 고딕"/>
                  <w:color w:val="000000" w:themeColor="text1"/>
                  <w:lang w:eastAsia="ko-KR"/>
                </w:rPr>
                <w:t>Standard</w:t>
              </w:r>
            </w:hyperlink>
          </w:p>
        </w:tc>
        <w:tc>
          <w:tcPr>
            <w:tcW w:w="2540" w:type="dxa"/>
            <w:hideMark/>
          </w:tcPr>
          <w:p w14:paraId="3CCCA4C9" w14:textId="77777777" w:rsidR="00FE7D66" w:rsidRPr="00E437AA" w:rsidRDefault="00FE7D66" w:rsidP="00842C22">
            <w:pPr>
              <w:rPr>
                <w:rFonts w:eastAsia="맑은 고딕"/>
                <w:color w:val="000000" w:themeColor="text1"/>
                <w:lang w:eastAsia="ko-KR"/>
              </w:rPr>
            </w:pPr>
            <w:hyperlink r:id="rId27" w:tooltip="sort by Part name" w:history="1">
              <w:r w:rsidRPr="008248A5">
                <w:rPr>
                  <w:rFonts w:eastAsia="맑은 고딕"/>
                  <w:color w:val="000000" w:themeColor="text1"/>
                  <w:lang w:eastAsia="ko-KR"/>
                </w:rPr>
                <w:t>Part name</w:t>
              </w:r>
            </w:hyperlink>
          </w:p>
        </w:tc>
        <w:tc>
          <w:tcPr>
            <w:tcW w:w="6156" w:type="dxa"/>
            <w:hideMark/>
          </w:tcPr>
          <w:p w14:paraId="11DA7BA1" w14:textId="77777777" w:rsidR="00FE7D66" w:rsidRPr="00E437AA" w:rsidRDefault="00FE7D66" w:rsidP="00842C22">
            <w:pPr>
              <w:rPr>
                <w:rFonts w:eastAsia="맑은 고딕"/>
                <w:color w:val="000000" w:themeColor="text1"/>
                <w:lang w:eastAsia="ko-KR"/>
              </w:rPr>
            </w:pPr>
            <w:r w:rsidRPr="00E437AA">
              <w:rPr>
                <w:rFonts w:eastAsia="맑은 고딕"/>
                <w:color w:val="000000" w:themeColor="text1"/>
                <w:lang w:eastAsia="ko-KR"/>
              </w:rPr>
              <w:t>Investigations</w:t>
            </w:r>
          </w:p>
        </w:tc>
      </w:tr>
      <w:tr w:rsidR="00FE7D66" w:rsidRPr="00E437AA" w14:paraId="71C9D031" w14:textId="77777777" w:rsidTr="00842C22">
        <w:trPr>
          <w:trHeight w:val="820"/>
        </w:trPr>
        <w:tc>
          <w:tcPr>
            <w:tcW w:w="1500" w:type="dxa"/>
            <w:hideMark/>
          </w:tcPr>
          <w:p w14:paraId="054C6EC2" w14:textId="77777777" w:rsidR="00FE7D66" w:rsidRPr="00E437AA" w:rsidRDefault="00FE7D66" w:rsidP="00842C22">
            <w:pPr>
              <w:rPr>
                <w:rFonts w:eastAsia="맑은 고딕"/>
                <w:color w:val="000000" w:themeColor="text1"/>
                <w:lang w:eastAsia="ko-KR"/>
              </w:rPr>
            </w:pPr>
            <w:hyperlink r:id="rId28" w:history="1">
              <w:r w:rsidRPr="008248A5">
                <w:rPr>
                  <w:rFonts w:eastAsia="맑은 고딕"/>
                  <w:color w:val="000000" w:themeColor="text1"/>
                  <w:lang w:eastAsia="ko-KR"/>
                </w:rPr>
                <w:t>MPEG-I</w:t>
              </w:r>
            </w:hyperlink>
          </w:p>
        </w:tc>
        <w:tc>
          <w:tcPr>
            <w:tcW w:w="2540" w:type="dxa"/>
            <w:hideMark/>
          </w:tcPr>
          <w:p w14:paraId="6041CD42" w14:textId="77777777" w:rsidR="00FE7D66" w:rsidRPr="00E437AA" w:rsidRDefault="00FE7D66" w:rsidP="00842C22">
            <w:pPr>
              <w:rPr>
                <w:rFonts w:eastAsia="맑은 고딕"/>
                <w:color w:val="000000" w:themeColor="text1"/>
                <w:lang w:eastAsia="ko-KR"/>
              </w:rPr>
            </w:pPr>
            <w:hyperlink r:id="rId29" w:history="1">
              <w:r w:rsidRPr="008248A5">
                <w:rPr>
                  <w:rFonts w:eastAsia="맑은 고딕"/>
                  <w:color w:val="000000" w:themeColor="text1"/>
                  <w:lang w:eastAsia="ko-KR"/>
                </w:rPr>
                <w:t>Network Based Media Processing</w:t>
              </w:r>
            </w:hyperlink>
          </w:p>
        </w:tc>
        <w:tc>
          <w:tcPr>
            <w:tcW w:w="6156" w:type="dxa"/>
            <w:hideMark/>
          </w:tcPr>
          <w:p w14:paraId="576C5370" w14:textId="77777777" w:rsidR="00FE7D66" w:rsidRPr="00E437AA" w:rsidRDefault="00FE7D66" w:rsidP="00842C22">
            <w:pPr>
              <w:rPr>
                <w:rFonts w:eastAsia="맑은 고딕"/>
                <w:color w:val="000000" w:themeColor="text1"/>
                <w:lang w:eastAsia="ko-KR"/>
              </w:rPr>
            </w:pPr>
            <w:r w:rsidRPr="00E437AA">
              <w:rPr>
                <w:rFonts w:eastAsia="맑은 고딕"/>
                <w:color w:val="000000" w:themeColor="text1"/>
                <w:lang w:eastAsia="ko-KR"/>
              </w:rPr>
              <w:t> </w:t>
            </w:r>
            <w:r w:rsidRPr="00E437AA">
              <w:rPr>
                <w:rFonts w:eastAsia="맑은 고딕"/>
                <w:color w:val="000000" w:themeColor="text1"/>
                <w:sz w:val="28"/>
                <w:szCs w:val="28"/>
                <w:u w:val="single"/>
                <w:lang w:eastAsia="ko-KR"/>
              </w:rPr>
              <w:t xml:space="preserve">Investigation on </w:t>
            </w:r>
            <w:proofErr w:type="gramStart"/>
            <w:r w:rsidRPr="00E437AA">
              <w:rPr>
                <w:rFonts w:eastAsia="맑은 고딕"/>
                <w:color w:val="000000" w:themeColor="text1"/>
                <w:sz w:val="28"/>
                <w:szCs w:val="28"/>
                <w:u w:val="single"/>
                <w:lang w:eastAsia="ko-KR"/>
              </w:rPr>
              <w:t>NBMP</w:t>
            </w:r>
            <w:r w:rsidRPr="00E437AA">
              <w:rPr>
                <w:rFonts w:eastAsia="맑은 고딕"/>
                <w:color w:val="000000" w:themeColor="text1"/>
                <w:sz w:val="28"/>
                <w:szCs w:val="28"/>
                <w:lang w:eastAsia="ko-KR"/>
              </w:rPr>
              <w:t>,  </w:t>
            </w:r>
            <w:r w:rsidRPr="00E437AA">
              <w:rPr>
                <w:rFonts w:eastAsia="맑은 고딕"/>
                <w:color w:val="000000" w:themeColor="text1"/>
                <w:sz w:val="28"/>
                <w:szCs w:val="28"/>
                <w:u w:val="single"/>
                <w:lang w:eastAsia="ko-KR"/>
              </w:rPr>
              <w:t>NBMP</w:t>
            </w:r>
            <w:proofErr w:type="gramEnd"/>
            <w:r w:rsidRPr="00E437AA">
              <w:rPr>
                <w:rFonts w:eastAsia="맑은 고딕"/>
                <w:color w:val="000000" w:themeColor="text1"/>
                <w:sz w:val="28"/>
                <w:szCs w:val="28"/>
                <w:u w:val="single"/>
                <w:lang w:eastAsia="ko-KR"/>
              </w:rPr>
              <w:t xml:space="preserve"> vision paper</w:t>
            </w:r>
          </w:p>
        </w:tc>
      </w:tr>
      <w:tr w:rsidR="00FE7D66" w:rsidRPr="00E437AA" w14:paraId="0EB870CC" w14:textId="77777777" w:rsidTr="00842C22">
        <w:trPr>
          <w:trHeight w:val="800"/>
        </w:trPr>
        <w:tc>
          <w:tcPr>
            <w:tcW w:w="1500" w:type="dxa"/>
            <w:hideMark/>
          </w:tcPr>
          <w:p w14:paraId="6644E634" w14:textId="77777777" w:rsidR="00FE7D66" w:rsidRPr="00E437AA" w:rsidRDefault="00FE7D66" w:rsidP="00842C22">
            <w:pPr>
              <w:rPr>
                <w:rFonts w:eastAsia="맑은 고딕"/>
                <w:color w:val="000000" w:themeColor="text1"/>
                <w:lang w:eastAsia="ko-KR"/>
              </w:rPr>
            </w:pPr>
            <w:hyperlink r:id="rId30" w:history="1">
              <w:r w:rsidRPr="008248A5">
                <w:rPr>
                  <w:rFonts w:eastAsia="맑은 고딕"/>
                  <w:color w:val="000000" w:themeColor="text1"/>
                  <w:lang w:eastAsia="ko-KR"/>
                </w:rPr>
                <w:t>MPEG-I</w:t>
              </w:r>
            </w:hyperlink>
          </w:p>
        </w:tc>
        <w:tc>
          <w:tcPr>
            <w:tcW w:w="2540" w:type="dxa"/>
            <w:hideMark/>
          </w:tcPr>
          <w:p w14:paraId="7C404336" w14:textId="77777777" w:rsidR="00FE7D66" w:rsidRPr="00E437AA" w:rsidRDefault="00FE7D66" w:rsidP="00842C22">
            <w:pPr>
              <w:rPr>
                <w:rFonts w:eastAsia="맑은 고딕"/>
                <w:color w:val="000000" w:themeColor="text1"/>
                <w:lang w:eastAsia="ko-KR"/>
              </w:rPr>
            </w:pPr>
            <w:hyperlink r:id="rId31" w:history="1">
              <w:r w:rsidRPr="008248A5">
                <w:rPr>
                  <w:rFonts w:eastAsia="맑은 고딕"/>
                  <w:color w:val="000000" w:themeColor="text1"/>
                  <w:lang w:eastAsia="ko-KR"/>
                </w:rPr>
                <w:t>Network Based Media Processing</w:t>
              </w:r>
            </w:hyperlink>
          </w:p>
        </w:tc>
        <w:tc>
          <w:tcPr>
            <w:tcW w:w="6156" w:type="dxa"/>
            <w:hideMark/>
          </w:tcPr>
          <w:p w14:paraId="485F6527" w14:textId="77777777" w:rsidR="00FE7D66" w:rsidRPr="00E437AA" w:rsidRDefault="00FE7D66" w:rsidP="00842C22">
            <w:pPr>
              <w:rPr>
                <w:rFonts w:eastAsia="맑은 고딕"/>
                <w:color w:val="000000" w:themeColor="text1"/>
                <w:lang w:eastAsia="ko-KR"/>
              </w:rPr>
            </w:pPr>
            <w:r w:rsidRPr="00E437AA">
              <w:rPr>
                <w:rFonts w:eastAsia="맑은 고딕"/>
                <w:color w:val="000000" w:themeColor="text1"/>
                <w:lang w:eastAsia="ko-KR"/>
              </w:rPr>
              <w:t> </w:t>
            </w:r>
            <w:r w:rsidRPr="00E437AA">
              <w:rPr>
                <w:rFonts w:eastAsia="맑은 고딕"/>
                <w:color w:val="000000" w:themeColor="text1"/>
                <w:sz w:val="28"/>
                <w:szCs w:val="28"/>
                <w:u w:val="single"/>
                <w:lang w:eastAsia="ko-KR"/>
              </w:rPr>
              <w:t xml:space="preserve">Investigation on </w:t>
            </w:r>
            <w:proofErr w:type="gramStart"/>
            <w:r w:rsidRPr="00E437AA">
              <w:rPr>
                <w:rFonts w:eastAsia="맑은 고딕"/>
                <w:color w:val="000000" w:themeColor="text1"/>
                <w:sz w:val="28"/>
                <w:szCs w:val="28"/>
                <w:u w:val="single"/>
                <w:lang w:eastAsia="ko-KR"/>
              </w:rPr>
              <w:t>NBMP</w:t>
            </w:r>
            <w:r w:rsidRPr="00E437AA">
              <w:rPr>
                <w:rFonts w:eastAsia="맑은 고딕"/>
                <w:color w:val="000000" w:themeColor="text1"/>
                <w:sz w:val="28"/>
                <w:szCs w:val="28"/>
                <w:lang w:eastAsia="ko-KR"/>
              </w:rPr>
              <w:t>,  </w:t>
            </w:r>
            <w:r w:rsidRPr="00E437AA">
              <w:rPr>
                <w:rFonts w:eastAsia="맑은 고딕"/>
                <w:color w:val="000000" w:themeColor="text1"/>
                <w:sz w:val="28"/>
                <w:szCs w:val="28"/>
                <w:u w:val="single"/>
                <w:lang w:eastAsia="ko-KR"/>
              </w:rPr>
              <w:t>NBMP</w:t>
            </w:r>
            <w:proofErr w:type="gramEnd"/>
            <w:r w:rsidRPr="00E437AA">
              <w:rPr>
                <w:rFonts w:eastAsia="맑은 고딕"/>
                <w:color w:val="000000" w:themeColor="text1"/>
                <w:sz w:val="28"/>
                <w:szCs w:val="28"/>
                <w:u w:val="single"/>
                <w:lang w:eastAsia="ko-KR"/>
              </w:rPr>
              <w:t xml:space="preserve"> vision paper</w:t>
            </w:r>
          </w:p>
        </w:tc>
      </w:tr>
      <w:tr w:rsidR="00FE7D66" w:rsidRPr="00E437AA" w14:paraId="298DBD3A" w14:textId="77777777" w:rsidTr="00842C22">
        <w:trPr>
          <w:trHeight w:val="760"/>
        </w:trPr>
        <w:tc>
          <w:tcPr>
            <w:tcW w:w="1500" w:type="dxa"/>
            <w:hideMark/>
          </w:tcPr>
          <w:p w14:paraId="54CBFD9A" w14:textId="77777777" w:rsidR="00FE7D66" w:rsidRPr="00E437AA" w:rsidRDefault="00FE7D66" w:rsidP="00842C22">
            <w:pPr>
              <w:rPr>
                <w:rFonts w:eastAsia="맑은 고딕"/>
                <w:color w:val="000000" w:themeColor="text1"/>
                <w:lang w:eastAsia="ko-KR"/>
              </w:rPr>
            </w:pPr>
            <w:hyperlink r:id="rId32" w:history="1">
              <w:r w:rsidRPr="008248A5">
                <w:rPr>
                  <w:rFonts w:eastAsia="맑은 고딕"/>
                  <w:color w:val="000000" w:themeColor="text1"/>
                  <w:lang w:eastAsia="ko-KR"/>
                </w:rPr>
                <w:t>MPEG-IoMT</w:t>
              </w:r>
            </w:hyperlink>
          </w:p>
        </w:tc>
        <w:tc>
          <w:tcPr>
            <w:tcW w:w="2540" w:type="dxa"/>
            <w:hideMark/>
          </w:tcPr>
          <w:p w14:paraId="30CCDF54" w14:textId="77777777" w:rsidR="00FE7D66" w:rsidRPr="00E437AA" w:rsidRDefault="00FE7D66" w:rsidP="00842C22">
            <w:pPr>
              <w:rPr>
                <w:rFonts w:eastAsia="맑은 고딕"/>
                <w:color w:val="000000" w:themeColor="text1"/>
                <w:lang w:eastAsia="ko-KR"/>
              </w:rPr>
            </w:pPr>
            <w:hyperlink r:id="rId33" w:history="1">
              <w:r w:rsidRPr="008248A5">
                <w:rPr>
                  <w:rFonts w:eastAsia="맑은 고딕"/>
                  <w:color w:val="000000" w:themeColor="text1"/>
                  <w:lang w:eastAsia="ko-KR"/>
                </w:rPr>
                <w:t>IoMT Architecture</w:t>
              </w:r>
            </w:hyperlink>
          </w:p>
        </w:tc>
        <w:tc>
          <w:tcPr>
            <w:tcW w:w="6156" w:type="dxa"/>
            <w:hideMark/>
          </w:tcPr>
          <w:p w14:paraId="3EA05FF3" w14:textId="77777777" w:rsidR="00FE7D66" w:rsidRPr="00E437AA" w:rsidRDefault="00FE7D66" w:rsidP="00842C22">
            <w:pPr>
              <w:rPr>
                <w:rFonts w:eastAsia="맑은 고딕"/>
                <w:color w:val="000000" w:themeColor="text1"/>
                <w:lang w:eastAsia="ko-KR"/>
              </w:rPr>
            </w:pPr>
            <w:hyperlink r:id="rId34" w:tooltip="w15085-v2-w15085.zip" w:history="1">
              <w:r w:rsidRPr="008248A5">
                <w:rPr>
                  <w:rFonts w:eastAsia="맑은 고딕"/>
                  <w:color w:val="000000" w:themeColor="text1"/>
                  <w:lang w:eastAsia="ko-KR"/>
                </w:rPr>
                <w:t> </w:t>
              </w:r>
              <w:r w:rsidRPr="008248A5">
                <w:rPr>
                  <w:rFonts w:eastAsia="맑은 고딕"/>
                  <w:color w:val="000000" w:themeColor="text1"/>
                  <w:u w:val="single"/>
                  <w:lang w:eastAsia="ko-KR"/>
                </w:rPr>
                <w:t>Investigation on Media-centric Internet of Things (draft)</w:t>
              </w:r>
            </w:hyperlink>
          </w:p>
        </w:tc>
      </w:tr>
      <w:tr w:rsidR="00FE7D66" w:rsidRPr="00E437AA" w14:paraId="7001E37B" w14:textId="77777777" w:rsidTr="00842C22">
        <w:trPr>
          <w:trHeight w:val="1140"/>
        </w:trPr>
        <w:tc>
          <w:tcPr>
            <w:tcW w:w="1500" w:type="dxa"/>
            <w:hideMark/>
          </w:tcPr>
          <w:p w14:paraId="3DA12CA4" w14:textId="77777777" w:rsidR="00FE7D66" w:rsidRPr="00E437AA" w:rsidRDefault="00FE7D66" w:rsidP="00842C22">
            <w:pPr>
              <w:rPr>
                <w:rFonts w:eastAsia="맑은 고딕"/>
                <w:color w:val="000000" w:themeColor="text1"/>
                <w:lang w:eastAsia="ko-KR"/>
              </w:rPr>
            </w:pPr>
            <w:hyperlink r:id="rId35" w:history="1">
              <w:r w:rsidRPr="008248A5">
                <w:rPr>
                  <w:rFonts w:eastAsia="맑은 고딕"/>
                  <w:color w:val="000000" w:themeColor="text1"/>
                  <w:lang w:eastAsia="ko-KR"/>
                </w:rPr>
                <w:t>MPEG-G</w:t>
              </w:r>
            </w:hyperlink>
          </w:p>
        </w:tc>
        <w:tc>
          <w:tcPr>
            <w:tcW w:w="2540" w:type="dxa"/>
            <w:hideMark/>
          </w:tcPr>
          <w:p w14:paraId="6B3A6FDC" w14:textId="77777777" w:rsidR="00FE7D66" w:rsidRPr="00E437AA" w:rsidRDefault="00FE7D66" w:rsidP="00842C22">
            <w:pPr>
              <w:rPr>
                <w:rFonts w:eastAsia="맑은 고딕"/>
                <w:color w:val="000000" w:themeColor="text1"/>
                <w:lang w:eastAsia="ko-KR"/>
              </w:rPr>
            </w:pPr>
            <w:hyperlink r:id="rId36" w:history="1">
              <w:r w:rsidRPr="008248A5">
                <w:rPr>
                  <w:rFonts w:eastAsia="맑은 고딕"/>
                  <w:color w:val="000000" w:themeColor="text1"/>
                  <w:lang w:eastAsia="ko-KR"/>
                </w:rPr>
                <w:t>Transport and Storage of Genomic Information</w:t>
              </w:r>
            </w:hyperlink>
          </w:p>
        </w:tc>
        <w:tc>
          <w:tcPr>
            <w:tcW w:w="6156" w:type="dxa"/>
            <w:hideMark/>
          </w:tcPr>
          <w:p w14:paraId="3BE2346C" w14:textId="77777777" w:rsidR="00FE7D66" w:rsidRPr="00E437AA" w:rsidRDefault="00FE7D66" w:rsidP="00842C22">
            <w:pPr>
              <w:rPr>
                <w:rFonts w:eastAsia="맑은 고딕"/>
                <w:color w:val="000000" w:themeColor="text1"/>
                <w:lang w:eastAsia="ko-KR"/>
              </w:rPr>
            </w:pPr>
            <w:hyperlink r:id="rId37" w:tooltip="w15094.zip" w:history="1">
              <w:r w:rsidRPr="008248A5">
                <w:rPr>
                  <w:rFonts w:eastAsia="맑은 고딕"/>
                  <w:color w:val="000000" w:themeColor="text1"/>
                  <w:lang w:eastAsia="ko-KR"/>
                </w:rPr>
                <w:t> </w:t>
              </w:r>
              <w:r w:rsidRPr="008248A5">
                <w:rPr>
                  <w:rFonts w:eastAsia="맑은 고딕"/>
                  <w:color w:val="000000" w:themeColor="text1"/>
                  <w:u w:val="single"/>
                  <w:lang w:eastAsia="ko-KR"/>
                </w:rPr>
                <w:t>Investigation on genomic information compression</w:t>
              </w:r>
            </w:hyperlink>
          </w:p>
        </w:tc>
      </w:tr>
      <w:tr w:rsidR="00FE7D66" w:rsidRPr="00E437AA" w14:paraId="584AA4C2" w14:textId="77777777" w:rsidTr="00842C22">
        <w:trPr>
          <w:trHeight w:val="380"/>
        </w:trPr>
        <w:tc>
          <w:tcPr>
            <w:tcW w:w="1500" w:type="dxa"/>
            <w:hideMark/>
          </w:tcPr>
          <w:p w14:paraId="1380D422" w14:textId="77777777" w:rsidR="00FE7D66" w:rsidRPr="00E437AA" w:rsidRDefault="00FE7D66" w:rsidP="00842C22">
            <w:pPr>
              <w:rPr>
                <w:rFonts w:eastAsia="맑은 고딕"/>
                <w:color w:val="000000" w:themeColor="text1"/>
                <w:lang w:eastAsia="ko-KR"/>
              </w:rPr>
            </w:pPr>
            <w:hyperlink r:id="rId38" w:history="1">
              <w:r w:rsidRPr="008248A5">
                <w:rPr>
                  <w:rFonts w:eastAsia="맑은 고딕"/>
                  <w:color w:val="000000" w:themeColor="text1"/>
                  <w:lang w:eastAsia="ko-KR"/>
                </w:rPr>
                <w:t>MPEG-IoMT</w:t>
              </w:r>
            </w:hyperlink>
          </w:p>
        </w:tc>
        <w:tc>
          <w:tcPr>
            <w:tcW w:w="2540" w:type="dxa"/>
            <w:hideMark/>
          </w:tcPr>
          <w:p w14:paraId="5056C5F0" w14:textId="77777777" w:rsidR="00FE7D66" w:rsidRPr="00E437AA" w:rsidRDefault="00FE7D66" w:rsidP="00842C22">
            <w:pPr>
              <w:rPr>
                <w:rFonts w:eastAsia="맑은 고딕"/>
                <w:color w:val="000000" w:themeColor="text1"/>
                <w:lang w:eastAsia="ko-KR"/>
              </w:rPr>
            </w:pPr>
            <w:hyperlink r:id="rId39" w:history="1">
              <w:r w:rsidRPr="008248A5">
                <w:rPr>
                  <w:rFonts w:eastAsia="맑은 고딕"/>
                  <w:color w:val="000000" w:themeColor="text1"/>
                  <w:lang w:eastAsia="ko-KR"/>
                </w:rPr>
                <w:t>IoMT Architecture</w:t>
              </w:r>
            </w:hyperlink>
          </w:p>
        </w:tc>
        <w:tc>
          <w:tcPr>
            <w:tcW w:w="6156" w:type="dxa"/>
            <w:hideMark/>
          </w:tcPr>
          <w:p w14:paraId="2BF45AC3" w14:textId="77777777" w:rsidR="00FE7D66" w:rsidRPr="00E437AA" w:rsidRDefault="00FE7D66" w:rsidP="00842C22">
            <w:pPr>
              <w:rPr>
                <w:rFonts w:eastAsia="맑은 고딕"/>
                <w:color w:val="000000" w:themeColor="text1"/>
                <w:lang w:eastAsia="ko-KR"/>
              </w:rPr>
            </w:pPr>
            <w:hyperlink r:id="rId40" w:tooltip="w15200.docx.zip" w:history="1">
              <w:r w:rsidRPr="008248A5">
                <w:rPr>
                  <w:rFonts w:eastAsia="맑은 고딕"/>
                  <w:color w:val="000000" w:themeColor="text1"/>
                  <w:lang w:eastAsia="ko-KR"/>
                </w:rPr>
                <w:t> </w:t>
              </w:r>
              <w:r w:rsidRPr="008248A5">
                <w:rPr>
                  <w:rFonts w:eastAsia="맑은 고딕"/>
                  <w:color w:val="000000" w:themeColor="text1"/>
                  <w:u w:val="single"/>
                  <w:lang w:eastAsia="ko-KR"/>
                </w:rPr>
                <w:t>Investigation on Wearable MPEG</w:t>
              </w:r>
            </w:hyperlink>
          </w:p>
        </w:tc>
      </w:tr>
      <w:tr w:rsidR="00FE7D66" w:rsidRPr="00E437AA" w14:paraId="7F9A7FB5" w14:textId="77777777" w:rsidTr="00842C22">
        <w:trPr>
          <w:trHeight w:val="380"/>
        </w:trPr>
        <w:tc>
          <w:tcPr>
            <w:tcW w:w="1500" w:type="dxa"/>
            <w:hideMark/>
          </w:tcPr>
          <w:p w14:paraId="429F8FFA" w14:textId="77777777" w:rsidR="00FE7D66" w:rsidRPr="00E437AA" w:rsidRDefault="00FE7D66" w:rsidP="00842C22">
            <w:pPr>
              <w:rPr>
                <w:rFonts w:eastAsia="맑은 고딕"/>
                <w:color w:val="000000" w:themeColor="text1"/>
                <w:lang w:eastAsia="ko-KR"/>
              </w:rPr>
            </w:pPr>
            <w:hyperlink r:id="rId41" w:history="1">
              <w:r w:rsidRPr="008248A5">
                <w:rPr>
                  <w:rFonts w:eastAsia="맑은 고딕"/>
                  <w:color w:val="000000" w:themeColor="text1"/>
                  <w:lang w:eastAsia="ko-KR"/>
                </w:rPr>
                <w:t>Exploration</w:t>
              </w:r>
            </w:hyperlink>
          </w:p>
        </w:tc>
        <w:tc>
          <w:tcPr>
            <w:tcW w:w="2540" w:type="dxa"/>
            <w:hideMark/>
          </w:tcPr>
          <w:p w14:paraId="7E633A11" w14:textId="77777777" w:rsidR="00FE7D66" w:rsidRPr="00E437AA" w:rsidRDefault="00FE7D66" w:rsidP="00842C22">
            <w:pPr>
              <w:rPr>
                <w:rFonts w:eastAsia="맑은 고딕"/>
                <w:color w:val="000000" w:themeColor="text1"/>
                <w:lang w:eastAsia="ko-KR"/>
              </w:rPr>
            </w:pPr>
            <w:hyperlink r:id="rId42" w:history="1">
              <w:r w:rsidRPr="008248A5">
                <w:rPr>
                  <w:rFonts w:eastAsia="맑은 고딕"/>
                  <w:color w:val="000000" w:themeColor="text1"/>
                  <w:lang w:eastAsia="ko-KR"/>
                </w:rPr>
                <w:t>3D Printing</w:t>
              </w:r>
            </w:hyperlink>
          </w:p>
        </w:tc>
        <w:tc>
          <w:tcPr>
            <w:tcW w:w="6156" w:type="dxa"/>
            <w:hideMark/>
          </w:tcPr>
          <w:p w14:paraId="3FB78C9F" w14:textId="77777777" w:rsidR="00FE7D66" w:rsidRPr="00E437AA" w:rsidRDefault="00FE7D66" w:rsidP="00842C22">
            <w:pPr>
              <w:rPr>
                <w:rFonts w:eastAsia="맑은 고딕"/>
                <w:color w:val="000000" w:themeColor="text1"/>
                <w:lang w:eastAsia="ko-KR"/>
              </w:rPr>
            </w:pPr>
            <w:hyperlink r:id="rId43" w:tooltip="w15303.zip" w:history="1">
              <w:r w:rsidRPr="008248A5">
                <w:rPr>
                  <w:rFonts w:eastAsia="맑은 고딕"/>
                  <w:color w:val="000000" w:themeColor="text1"/>
                  <w:lang w:eastAsia="ko-KR"/>
                </w:rPr>
                <w:t> </w:t>
              </w:r>
              <w:r w:rsidRPr="008248A5">
                <w:rPr>
                  <w:rFonts w:eastAsia="맑은 고딕"/>
                  <w:color w:val="000000" w:themeColor="text1"/>
                  <w:u w:val="single"/>
                  <w:lang w:eastAsia="ko-KR"/>
                </w:rPr>
                <w:t>Investigation on 3D printing</w:t>
              </w:r>
            </w:hyperlink>
          </w:p>
        </w:tc>
      </w:tr>
    </w:tbl>
    <w:p w14:paraId="65223BB0" w14:textId="77777777" w:rsidR="00FE7D66" w:rsidRPr="00E437AA" w:rsidRDefault="00FE7D66" w:rsidP="00FE7D66"/>
    <w:p w14:paraId="6D58AF5E" w14:textId="77777777" w:rsidR="00FE7D66" w:rsidRDefault="00FE7D66" w:rsidP="00FE7D66">
      <w:pPr>
        <w:pStyle w:val="1"/>
        <w:keepNext/>
        <w:keepLines/>
        <w:widowControl/>
        <w:numPr>
          <w:ilvl w:val="0"/>
          <w:numId w:val="2"/>
        </w:numPr>
        <w:autoSpaceDE/>
        <w:autoSpaceDN/>
        <w:spacing w:before="240"/>
      </w:pPr>
      <w:r>
        <w:rPr>
          <w:rFonts w:hint="eastAsia"/>
        </w:rPr>
        <w:t>M</w:t>
      </w:r>
      <w:r>
        <w:t>PEG events</w:t>
      </w:r>
    </w:p>
    <w:tbl>
      <w:tblPr>
        <w:tblStyle w:val="ac"/>
        <w:tblW w:w="10196" w:type="dxa"/>
        <w:tblLook w:val="04A0" w:firstRow="1" w:lastRow="0" w:firstColumn="1" w:lastColumn="0" w:noHBand="0" w:noVBand="1"/>
      </w:tblPr>
      <w:tblGrid>
        <w:gridCol w:w="4243"/>
        <w:gridCol w:w="4252"/>
        <w:gridCol w:w="1701"/>
      </w:tblGrid>
      <w:tr w:rsidR="00FE7D66" w:rsidRPr="00EF11B7" w14:paraId="59D7E649" w14:textId="77777777" w:rsidTr="00842C22">
        <w:trPr>
          <w:trHeight w:val="440"/>
        </w:trPr>
        <w:tc>
          <w:tcPr>
            <w:tcW w:w="4243" w:type="dxa"/>
            <w:noWrap/>
            <w:hideMark/>
          </w:tcPr>
          <w:p w14:paraId="7E4CA095" w14:textId="77777777" w:rsidR="00FE7D66" w:rsidRPr="00EF11B7" w:rsidRDefault="00FE7D66" w:rsidP="00842C22">
            <w:pPr>
              <w:rPr>
                <w:rFonts w:eastAsia="맑은 고딕"/>
                <w:color w:val="000000"/>
                <w:lang w:eastAsia="ko-KR"/>
              </w:rPr>
            </w:pPr>
            <w:r w:rsidRPr="008248A5">
              <w:rPr>
                <w:rFonts w:eastAsia="맑은 고딕"/>
                <w:noProof/>
                <w:color w:val="000000"/>
                <w:lang w:eastAsia="ko-KR"/>
              </w:rPr>
              <w:drawing>
                <wp:anchor distT="0" distB="0" distL="114300" distR="114300" simplePos="0" relativeHeight="251662848" behindDoc="0" locked="0" layoutInCell="1" allowOverlap="1" wp14:anchorId="7E1D287E" wp14:editId="3FA773F1">
                  <wp:simplePos x="0" y="0"/>
                  <wp:positionH relativeFrom="column">
                    <wp:posOffset>2870200</wp:posOffset>
                  </wp:positionH>
                  <wp:positionV relativeFrom="paragraph">
                    <wp:posOffset>0</wp:posOffset>
                  </wp:positionV>
                  <wp:extent cx="177800" cy="165100"/>
                  <wp:effectExtent l="0" t="0" r="0" b="0"/>
                  <wp:wrapNone/>
                  <wp:docPr id="5" name="그림 5" descr="sort ascending">
                    <a:hlinkClick xmlns:a="http://schemas.openxmlformats.org/drawingml/2006/main" r:id="rId44" tooltip="sort by Date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그림 1" descr="sort ascending">
                            <a:hlinkClick r:id="rId44" tooltip="sort by Date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7800" cy="1651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8248A5">
              <w:rPr>
                <w:rFonts w:eastAsia="맑은 고딕" w:hint="eastAsia"/>
                <w:color w:val="000000"/>
                <w:lang w:eastAsia="ko-KR"/>
              </w:rPr>
              <w:t>T</w:t>
            </w:r>
            <w:r w:rsidRPr="008248A5">
              <w:rPr>
                <w:rFonts w:eastAsia="맑은 고딕"/>
                <w:color w:val="000000"/>
                <w:lang w:eastAsia="ko-KR"/>
              </w:rPr>
              <w:t>itle</w:t>
            </w:r>
          </w:p>
        </w:tc>
        <w:tc>
          <w:tcPr>
            <w:tcW w:w="4252" w:type="dxa"/>
            <w:hideMark/>
          </w:tcPr>
          <w:p w14:paraId="5CB962A6" w14:textId="77777777" w:rsidR="00FE7D66" w:rsidRPr="00EF11B7" w:rsidRDefault="00FE7D66" w:rsidP="00842C22">
            <w:pPr>
              <w:jc w:val="center"/>
              <w:rPr>
                <w:rFonts w:eastAsia="맑은 고딕"/>
                <w:color w:val="333333"/>
                <w:lang w:eastAsia="ko-KR"/>
              </w:rPr>
            </w:pPr>
            <w:hyperlink r:id="rId46" w:tooltip="sort by Date" w:history="1">
              <w:r w:rsidRPr="008248A5">
                <w:rPr>
                  <w:rFonts w:eastAsia="맑은 고딕"/>
                  <w:color w:val="333333"/>
                  <w:lang w:eastAsia="ko-KR"/>
                </w:rPr>
                <w:t>Date</w:t>
              </w:r>
            </w:hyperlink>
          </w:p>
        </w:tc>
        <w:tc>
          <w:tcPr>
            <w:tcW w:w="1701" w:type="dxa"/>
            <w:hideMark/>
          </w:tcPr>
          <w:p w14:paraId="4F0A5125" w14:textId="77777777" w:rsidR="00FE7D66" w:rsidRPr="00EF11B7" w:rsidRDefault="00FE7D66" w:rsidP="00842C22">
            <w:pPr>
              <w:jc w:val="center"/>
              <w:rPr>
                <w:rFonts w:eastAsia="맑은 고딕"/>
                <w:color w:val="333333"/>
                <w:lang w:eastAsia="ko-KR"/>
              </w:rPr>
            </w:pPr>
            <w:hyperlink r:id="rId47" w:tooltip="sort by Venue" w:history="1">
              <w:r w:rsidRPr="008248A5">
                <w:rPr>
                  <w:rFonts w:eastAsia="맑은 고딕"/>
                  <w:color w:val="333333"/>
                  <w:lang w:eastAsia="ko-KR"/>
                </w:rPr>
                <w:t>Venue</w:t>
              </w:r>
            </w:hyperlink>
          </w:p>
        </w:tc>
      </w:tr>
      <w:tr w:rsidR="00FE7D66" w:rsidRPr="00EF11B7" w14:paraId="65E29300" w14:textId="77777777" w:rsidTr="00842C22">
        <w:trPr>
          <w:trHeight w:val="800"/>
        </w:trPr>
        <w:tc>
          <w:tcPr>
            <w:tcW w:w="4243" w:type="dxa"/>
            <w:hideMark/>
          </w:tcPr>
          <w:p w14:paraId="4AAA634C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hyperlink r:id="rId48" w:history="1">
              <w:r w:rsidRPr="008248A5">
                <w:rPr>
                  <w:rFonts w:eastAsia="맑은 고딕"/>
                  <w:color w:val="333333"/>
                  <w:lang w:eastAsia="ko-KR"/>
                </w:rPr>
                <w:t>MPEG-H 3D Audio workshop</w:t>
              </w:r>
            </w:hyperlink>
          </w:p>
        </w:tc>
        <w:tc>
          <w:tcPr>
            <w:tcW w:w="4252" w:type="dxa"/>
            <w:hideMark/>
          </w:tcPr>
          <w:p w14:paraId="05B04037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Wednesday, 18 July 2012 - 5:00am</w:t>
            </w:r>
          </w:p>
        </w:tc>
        <w:tc>
          <w:tcPr>
            <w:tcW w:w="1701" w:type="dxa"/>
            <w:hideMark/>
          </w:tcPr>
          <w:p w14:paraId="559C3D25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Stockholm, SE</w:t>
            </w:r>
          </w:p>
        </w:tc>
      </w:tr>
      <w:tr w:rsidR="00FE7D66" w:rsidRPr="00EF11B7" w14:paraId="441E6FBA" w14:textId="77777777" w:rsidTr="00842C22">
        <w:trPr>
          <w:trHeight w:val="780"/>
        </w:trPr>
        <w:tc>
          <w:tcPr>
            <w:tcW w:w="4243" w:type="dxa"/>
            <w:hideMark/>
          </w:tcPr>
          <w:p w14:paraId="402E49AE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hyperlink r:id="rId49" w:history="1">
              <w:r w:rsidRPr="008248A5">
                <w:rPr>
                  <w:rFonts w:eastAsia="맑은 고딕"/>
                  <w:color w:val="333333"/>
                  <w:lang w:eastAsia="ko-KR"/>
                </w:rPr>
                <w:t>MPEG-H 3D Audio Workshop</w:t>
              </w:r>
            </w:hyperlink>
          </w:p>
        </w:tc>
        <w:tc>
          <w:tcPr>
            <w:tcW w:w="4252" w:type="dxa"/>
            <w:hideMark/>
          </w:tcPr>
          <w:p w14:paraId="4ACD7A84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Wednesday, 8 February 2012 - 5:00am</w:t>
            </w:r>
          </w:p>
        </w:tc>
        <w:tc>
          <w:tcPr>
            <w:tcW w:w="1701" w:type="dxa"/>
            <w:hideMark/>
          </w:tcPr>
          <w:p w14:paraId="47E1FFC8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San José, US</w:t>
            </w:r>
          </w:p>
        </w:tc>
      </w:tr>
      <w:tr w:rsidR="00FE7D66" w:rsidRPr="00EF11B7" w14:paraId="2067DFC9" w14:textId="77777777" w:rsidTr="00842C22">
        <w:trPr>
          <w:trHeight w:val="780"/>
        </w:trPr>
        <w:tc>
          <w:tcPr>
            <w:tcW w:w="4243" w:type="dxa"/>
            <w:noWrap/>
            <w:hideMark/>
          </w:tcPr>
          <w:p w14:paraId="5EB104C4" w14:textId="77777777" w:rsidR="00FE7D66" w:rsidRPr="00EF11B7" w:rsidRDefault="00FE7D66" w:rsidP="00842C22">
            <w:pPr>
              <w:rPr>
                <w:rFonts w:eastAsia="맑은 고딕"/>
                <w:color w:val="000000"/>
                <w:lang w:eastAsia="ko-KR"/>
              </w:rPr>
            </w:pPr>
            <w:r w:rsidRPr="008248A5">
              <w:rPr>
                <w:rFonts w:eastAsia="맑은 고딕"/>
                <w:noProof/>
                <w:color w:val="000000"/>
                <w:lang w:eastAsia="ko-KR"/>
              </w:rPr>
              <w:drawing>
                <wp:anchor distT="0" distB="0" distL="114300" distR="114300" simplePos="0" relativeHeight="251663872" behindDoc="0" locked="0" layoutInCell="1" allowOverlap="1" wp14:anchorId="1617BC4B" wp14:editId="279F579F">
                  <wp:simplePos x="0" y="0"/>
                  <wp:positionH relativeFrom="column">
                    <wp:posOffset>2870200</wp:posOffset>
                  </wp:positionH>
                  <wp:positionV relativeFrom="paragraph">
                    <wp:posOffset>482600</wp:posOffset>
                  </wp:positionV>
                  <wp:extent cx="177800" cy="177800"/>
                  <wp:effectExtent l="0" t="0" r="0" b="0"/>
                  <wp:wrapNone/>
                  <wp:docPr id="4" name="그림 4" descr="sort ascending">
                    <a:hlinkClick xmlns:a="http://schemas.openxmlformats.org/drawingml/2006/main" r:id="rId50" tooltip="sort by Date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그림 2" descr="sort ascending">
                            <a:hlinkClick r:id="rId50" tooltip="sort by Date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7800" cy="1778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4810B702" w14:textId="77777777" w:rsidR="00FE7D66" w:rsidRPr="00EF11B7" w:rsidRDefault="00FE7D66" w:rsidP="00842C22">
            <w:pPr>
              <w:rPr>
                <w:rFonts w:eastAsia="맑은 고딕"/>
                <w:color w:val="000000"/>
                <w:lang w:eastAsia="ko-KR"/>
              </w:rPr>
            </w:pPr>
            <w:r w:rsidRPr="008248A5">
              <w:rPr>
                <w:rFonts w:eastAsia="맑은 고딕" w:hint="eastAsia"/>
                <w:color w:val="000000"/>
                <w:lang w:eastAsia="ko-KR"/>
              </w:rPr>
              <w:t>T</w:t>
            </w:r>
            <w:r w:rsidRPr="008248A5">
              <w:rPr>
                <w:rFonts w:eastAsia="맑은 고딕"/>
                <w:color w:val="000000"/>
                <w:lang w:eastAsia="ko-KR"/>
              </w:rPr>
              <w:t>he MPEG 100 Event</w:t>
            </w:r>
          </w:p>
        </w:tc>
        <w:tc>
          <w:tcPr>
            <w:tcW w:w="4252" w:type="dxa"/>
            <w:hideMark/>
          </w:tcPr>
          <w:p w14:paraId="44499F78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Monday, 2 May 2011 - 9:00am</w:t>
            </w:r>
          </w:p>
        </w:tc>
        <w:tc>
          <w:tcPr>
            <w:tcW w:w="1701" w:type="dxa"/>
            <w:hideMark/>
          </w:tcPr>
          <w:p w14:paraId="57778CF8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Genève, CH</w:t>
            </w:r>
          </w:p>
        </w:tc>
      </w:tr>
      <w:tr w:rsidR="00FE7D66" w:rsidRPr="00EF11B7" w14:paraId="30599B15" w14:textId="77777777" w:rsidTr="00842C22">
        <w:trPr>
          <w:trHeight w:val="780"/>
        </w:trPr>
        <w:tc>
          <w:tcPr>
            <w:tcW w:w="4243" w:type="dxa"/>
            <w:hideMark/>
          </w:tcPr>
          <w:p w14:paraId="4C00E5C1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hyperlink r:id="rId52" w:history="1">
              <w:r w:rsidRPr="008248A5">
                <w:rPr>
                  <w:rFonts w:eastAsia="맑은 고딕"/>
                  <w:color w:val="333333"/>
                  <w:lang w:eastAsia="ko-KR"/>
                </w:rPr>
                <w:t>The MP20 Workshop on MPEG Roadmap</w:t>
              </w:r>
            </w:hyperlink>
          </w:p>
        </w:tc>
        <w:tc>
          <w:tcPr>
            <w:tcW w:w="4252" w:type="dxa"/>
            <w:hideMark/>
          </w:tcPr>
          <w:p w14:paraId="597AFEBE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Wednesday, 19 October 2016 - 6:00am</w:t>
            </w:r>
          </w:p>
        </w:tc>
        <w:tc>
          <w:tcPr>
            <w:tcW w:w="1701" w:type="dxa"/>
            <w:hideMark/>
          </w:tcPr>
          <w:p w14:paraId="5E8BB2DC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Chengdu, CN</w:t>
            </w:r>
          </w:p>
        </w:tc>
      </w:tr>
      <w:tr w:rsidR="00FE7D66" w:rsidRPr="00EF11B7" w14:paraId="0EB05603" w14:textId="77777777" w:rsidTr="00842C22">
        <w:trPr>
          <w:trHeight w:val="780"/>
        </w:trPr>
        <w:tc>
          <w:tcPr>
            <w:tcW w:w="4243" w:type="dxa"/>
            <w:hideMark/>
          </w:tcPr>
          <w:p w14:paraId="789F4373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hyperlink r:id="rId53" w:history="1">
              <w:r w:rsidRPr="008248A5">
                <w:rPr>
                  <w:rFonts w:eastAsia="맑은 고딕"/>
                  <w:color w:val="333333"/>
                  <w:lang w:eastAsia="ko-KR"/>
                </w:rPr>
                <w:t>Workshop on 5G / Beyond UHD Media</w:t>
              </w:r>
            </w:hyperlink>
          </w:p>
        </w:tc>
        <w:tc>
          <w:tcPr>
            <w:tcW w:w="4252" w:type="dxa"/>
            <w:hideMark/>
          </w:tcPr>
          <w:p w14:paraId="10EB9648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Wednesday, 24 February 2016 - 5:00am</w:t>
            </w:r>
          </w:p>
        </w:tc>
        <w:tc>
          <w:tcPr>
            <w:tcW w:w="1701" w:type="dxa"/>
            <w:hideMark/>
          </w:tcPr>
          <w:p w14:paraId="38F0F33E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La Jolla, US</w:t>
            </w:r>
          </w:p>
        </w:tc>
      </w:tr>
      <w:tr w:rsidR="00FE7D66" w:rsidRPr="00EF11B7" w14:paraId="0A9E9C77" w14:textId="77777777" w:rsidTr="00842C22">
        <w:trPr>
          <w:trHeight w:val="780"/>
        </w:trPr>
        <w:tc>
          <w:tcPr>
            <w:tcW w:w="4243" w:type="dxa"/>
            <w:hideMark/>
          </w:tcPr>
          <w:p w14:paraId="1DE06551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hyperlink r:id="rId54" w:history="1">
              <w:r w:rsidRPr="008248A5">
                <w:rPr>
                  <w:rFonts w:eastAsia="맑은 고딕"/>
                  <w:color w:val="333333"/>
                  <w:lang w:eastAsia="ko-KR"/>
                </w:rPr>
                <w:t>Seminar on Genome Compression Standardization</w:t>
              </w:r>
            </w:hyperlink>
          </w:p>
        </w:tc>
        <w:tc>
          <w:tcPr>
            <w:tcW w:w="4252" w:type="dxa"/>
            <w:hideMark/>
          </w:tcPr>
          <w:p w14:paraId="449B9F0E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Tuesday, 23 February 2016 - 5:00am</w:t>
            </w:r>
          </w:p>
        </w:tc>
        <w:tc>
          <w:tcPr>
            <w:tcW w:w="1701" w:type="dxa"/>
            <w:hideMark/>
          </w:tcPr>
          <w:p w14:paraId="2131B2A1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La Jolla, US</w:t>
            </w:r>
          </w:p>
        </w:tc>
      </w:tr>
      <w:tr w:rsidR="00FE7D66" w:rsidRPr="00EF11B7" w14:paraId="7C7E0488" w14:textId="77777777" w:rsidTr="00842C22">
        <w:trPr>
          <w:trHeight w:val="780"/>
        </w:trPr>
        <w:tc>
          <w:tcPr>
            <w:tcW w:w="4243" w:type="dxa"/>
            <w:hideMark/>
          </w:tcPr>
          <w:p w14:paraId="01E529C5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hyperlink r:id="rId55" w:history="1">
              <w:r w:rsidRPr="008248A5">
                <w:rPr>
                  <w:rFonts w:eastAsia="맑은 고딕"/>
                  <w:color w:val="333333"/>
                  <w:lang w:eastAsia="ko-KR"/>
                </w:rPr>
                <w:t>Seminar on Media Synchronization for Hybrid Delivery</w:t>
              </w:r>
            </w:hyperlink>
          </w:p>
        </w:tc>
        <w:tc>
          <w:tcPr>
            <w:tcW w:w="4252" w:type="dxa"/>
            <w:hideMark/>
          </w:tcPr>
          <w:p w14:paraId="4F80284F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Wednesday, 22 October 2014 - 5:00am</w:t>
            </w:r>
          </w:p>
        </w:tc>
        <w:tc>
          <w:tcPr>
            <w:tcW w:w="1701" w:type="dxa"/>
            <w:hideMark/>
          </w:tcPr>
          <w:p w14:paraId="02972BF5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Strasbourg, FR</w:t>
            </w:r>
          </w:p>
        </w:tc>
      </w:tr>
      <w:tr w:rsidR="00FE7D66" w:rsidRPr="00EF11B7" w14:paraId="652A6916" w14:textId="77777777" w:rsidTr="00842C22">
        <w:trPr>
          <w:trHeight w:val="780"/>
        </w:trPr>
        <w:tc>
          <w:tcPr>
            <w:tcW w:w="4243" w:type="dxa"/>
            <w:hideMark/>
          </w:tcPr>
          <w:p w14:paraId="0980CDE6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hyperlink r:id="rId56" w:history="1">
              <w:r w:rsidRPr="008248A5">
                <w:rPr>
                  <w:rFonts w:eastAsia="맑은 고딕"/>
                  <w:color w:val="333333"/>
                  <w:lang w:eastAsia="ko-KR"/>
                </w:rPr>
                <w:t>The 2nd MMT Developer’s Day</w:t>
              </w:r>
            </w:hyperlink>
          </w:p>
        </w:tc>
        <w:tc>
          <w:tcPr>
            <w:tcW w:w="4252" w:type="dxa"/>
            <w:hideMark/>
          </w:tcPr>
          <w:p w14:paraId="2D6797BE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Wednesday, 22 October 2014 - 5:00am</w:t>
            </w:r>
          </w:p>
        </w:tc>
        <w:tc>
          <w:tcPr>
            <w:tcW w:w="1701" w:type="dxa"/>
            <w:hideMark/>
          </w:tcPr>
          <w:p w14:paraId="7A352DC9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Strasbourg, FR</w:t>
            </w:r>
          </w:p>
        </w:tc>
      </w:tr>
      <w:tr w:rsidR="00FE7D66" w:rsidRPr="00EF11B7" w14:paraId="1261C3FA" w14:textId="77777777" w:rsidTr="00842C22">
        <w:trPr>
          <w:trHeight w:val="780"/>
        </w:trPr>
        <w:tc>
          <w:tcPr>
            <w:tcW w:w="4243" w:type="dxa"/>
            <w:hideMark/>
          </w:tcPr>
          <w:p w14:paraId="270E4E94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hyperlink r:id="rId57" w:history="1">
              <w:r w:rsidRPr="008248A5">
                <w:rPr>
                  <w:rFonts w:eastAsia="맑은 고딕"/>
                  <w:color w:val="333333"/>
                  <w:lang w:eastAsia="ko-KR"/>
                </w:rPr>
                <w:t>Brainstorming panel discussion session on future video coding</w:t>
              </w:r>
            </w:hyperlink>
          </w:p>
        </w:tc>
        <w:tc>
          <w:tcPr>
            <w:tcW w:w="4252" w:type="dxa"/>
            <w:hideMark/>
          </w:tcPr>
          <w:p w14:paraId="6AE95895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Tuesday, 21 October 2014 - 5:00am</w:t>
            </w:r>
          </w:p>
        </w:tc>
        <w:tc>
          <w:tcPr>
            <w:tcW w:w="1701" w:type="dxa"/>
            <w:hideMark/>
          </w:tcPr>
          <w:p w14:paraId="14F83DA6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Strasbourg, FR</w:t>
            </w:r>
          </w:p>
        </w:tc>
      </w:tr>
      <w:tr w:rsidR="00FE7D66" w:rsidRPr="00EF11B7" w14:paraId="2E64A967" w14:textId="77777777" w:rsidTr="00842C22">
        <w:trPr>
          <w:trHeight w:val="780"/>
        </w:trPr>
        <w:tc>
          <w:tcPr>
            <w:tcW w:w="4243" w:type="dxa"/>
            <w:hideMark/>
          </w:tcPr>
          <w:p w14:paraId="4BA809EA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hyperlink r:id="rId58" w:history="1">
              <w:r w:rsidRPr="008248A5">
                <w:rPr>
                  <w:rFonts w:eastAsia="맑은 고딕"/>
                  <w:color w:val="333333"/>
                  <w:lang w:eastAsia="ko-KR"/>
                </w:rPr>
                <w:t>FTV Seminar</w:t>
              </w:r>
            </w:hyperlink>
          </w:p>
        </w:tc>
        <w:tc>
          <w:tcPr>
            <w:tcW w:w="4252" w:type="dxa"/>
            <w:hideMark/>
          </w:tcPr>
          <w:p w14:paraId="0891236A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Wednesday, 9 July 2014 - 5:00am</w:t>
            </w:r>
          </w:p>
        </w:tc>
        <w:tc>
          <w:tcPr>
            <w:tcW w:w="1701" w:type="dxa"/>
            <w:hideMark/>
          </w:tcPr>
          <w:p w14:paraId="43083EF9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Sapporo, JP</w:t>
            </w:r>
          </w:p>
        </w:tc>
      </w:tr>
      <w:tr w:rsidR="00FE7D66" w:rsidRPr="00EF11B7" w14:paraId="71296ACB" w14:textId="77777777" w:rsidTr="00842C22">
        <w:trPr>
          <w:trHeight w:val="780"/>
        </w:trPr>
        <w:tc>
          <w:tcPr>
            <w:tcW w:w="4243" w:type="dxa"/>
            <w:hideMark/>
          </w:tcPr>
          <w:p w14:paraId="66C3B12D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hyperlink r:id="rId59" w:history="1">
              <w:r w:rsidRPr="008248A5">
                <w:rPr>
                  <w:rFonts w:eastAsia="맑은 고딕"/>
                  <w:color w:val="333333"/>
                  <w:lang w:eastAsia="ko-KR"/>
                </w:rPr>
                <w:t>MMT Developers’ Day</w:t>
              </w:r>
            </w:hyperlink>
          </w:p>
        </w:tc>
        <w:tc>
          <w:tcPr>
            <w:tcW w:w="4252" w:type="dxa"/>
            <w:hideMark/>
          </w:tcPr>
          <w:p w14:paraId="7C71069A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Saturday, 5 July 2014 - 1:00am</w:t>
            </w:r>
          </w:p>
        </w:tc>
        <w:tc>
          <w:tcPr>
            <w:tcW w:w="1701" w:type="dxa"/>
            <w:hideMark/>
          </w:tcPr>
          <w:p w14:paraId="17173A6F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Sapporo, JP</w:t>
            </w:r>
          </w:p>
        </w:tc>
      </w:tr>
      <w:tr w:rsidR="00FE7D66" w:rsidRPr="00EF11B7" w14:paraId="29B402C1" w14:textId="77777777" w:rsidTr="00842C22">
        <w:trPr>
          <w:trHeight w:val="1160"/>
        </w:trPr>
        <w:tc>
          <w:tcPr>
            <w:tcW w:w="4243" w:type="dxa"/>
            <w:hideMark/>
          </w:tcPr>
          <w:p w14:paraId="5CF2EFF8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hyperlink r:id="rId60" w:history="1">
              <w:r w:rsidRPr="008248A5">
                <w:rPr>
                  <w:rFonts w:eastAsia="맑은 고딕"/>
                  <w:color w:val="333333"/>
                  <w:lang w:eastAsia="ko-KR"/>
                </w:rPr>
                <w:t>Workshop on session management and control for MPEG DASH</w:t>
              </w:r>
            </w:hyperlink>
          </w:p>
        </w:tc>
        <w:tc>
          <w:tcPr>
            <w:tcW w:w="4252" w:type="dxa"/>
            <w:hideMark/>
          </w:tcPr>
          <w:p w14:paraId="6EECF19B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Sunday, 28 July 2013 - 12:00am</w:t>
            </w:r>
          </w:p>
        </w:tc>
        <w:tc>
          <w:tcPr>
            <w:tcW w:w="1701" w:type="dxa"/>
            <w:hideMark/>
          </w:tcPr>
          <w:p w14:paraId="12FDB276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proofErr w:type="spellStart"/>
            <w:r w:rsidRPr="00EF11B7">
              <w:rPr>
                <w:rFonts w:eastAsia="맑은 고딕"/>
                <w:color w:val="333333"/>
                <w:lang w:eastAsia="ko-KR"/>
              </w:rPr>
              <w:t>Vösendorf</w:t>
            </w:r>
            <w:proofErr w:type="spellEnd"/>
            <w:r w:rsidRPr="00EF11B7">
              <w:rPr>
                <w:rFonts w:eastAsia="맑은 고딕"/>
                <w:color w:val="333333"/>
                <w:lang w:eastAsia="ko-KR"/>
              </w:rPr>
              <w:t>, AT</w:t>
            </w:r>
          </w:p>
        </w:tc>
      </w:tr>
      <w:tr w:rsidR="00FE7D66" w:rsidRPr="00EF11B7" w14:paraId="2910F857" w14:textId="77777777" w:rsidTr="00842C22">
        <w:trPr>
          <w:trHeight w:val="780"/>
        </w:trPr>
        <w:tc>
          <w:tcPr>
            <w:tcW w:w="4243" w:type="dxa"/>
            <w:noWrap/>
            <w:hideMark/>
          </w:tcPr>
          <w:p w14:paraId="79DA6E31" w14:textId="77777777" w:rsidR="00FE7D66" w:rsidRPr="00EF11B7" w:rsidRDefault="00FE7D66" w:rsidP="00842C22">
            <w:pPr>
              <w:rPr>
                <w:rFonts w:eastAsia="맑은 고딕"/>
                <w:color w:val="000000"/>
                <w:lang w:eastAsia="ko-KR"/>
              </w:rPr>
            </w:pPr>
            <w:r w:rsidRPr="008248A5">
              <w:rPr>
                <w:rFonts w:eastAsia="맑은 고딕"/>
                <w:noProof/>
                <w:color w:val="000000"/>
                <w:lang w:eastAsia="ko-KR"/>
              </w:rPr>
              <w:drawing>
                <wp:anchor distT="0" distB="0" distL="114300" distR="114300" simplePos="0" relativeHeight="251664896" behindDoc="0" locked="0" layoutInCell="1" allowOverlap="1" wp14:anchorId="26F14874" wp14:editId="11754DE1">
                  <wp:simplePos x="0" y="0"/>
                  <wp:positionH relativeFrom="column">
                    <wp:posOffset>2870200</wp:posOffset>
                  </wp:positionH>
                  <wp:positionV relativeFrom="paragraph">
                    <wp:posOffset>482600</wp:posOffset>
                  </wp:positionV>
                  <wp:extent cx="177800" cy="177800"/>
                  <wp:effectExtent l="0" t="0" r="0" b="0"/>
                  <wp:wrapNone/>
                  <wp:docPr id="3" name="그림 3" descr="sort ascending">
                    <a:hlinkClick xmlns:a="http://schemas.openxmlformats.org/drawingml/2006/main" r:id="rId61" tooltip="sort by Date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그림 3" descr="sort ascending">
                            <a:hlinkClick r:id="rId61" tooltip="sort by Date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7800" cy="1778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4BC243F6" w14:textId="77777777" w:rsidR="00FE7D66" w:rsidRPr="00EF11B7" w:rsidRDefault="00FE7D66" w:rsidP="00842C22">
            <w:pPr>
              <w:rPr>
                <w:rFonts w:eastAsia="맑은 고딕"/>
                <w:color w:val="000000"/>
                <w:lang w:eastAsia="ko-KR"/>
              </w:rPr>
            </w:pPr>
            <w:r>
              <w:rPr>
                <w:rFonts w:eastAsia="맑은 고딕" w:hint="eastAsia"/>
                <w:color w:val="000000"/>
                <w:lang w:eastAsia="ko-KR"/>
              </w:rPr>
              <w:t>M</w:t>
            </w:r>
            <w:r>
              <w:rPr>
                <w:rFonts w:eastAsia="맑은 고딕"/>
                <w:color w:val="000000"/>
                <w:lang w:eastAsia="ko-KR"/>
              </w:rPr>
              <w:t>PEG Multimedia Ecosystem 2013</w:t>
            </w:r>
          </w:p>
        </w:tc>
        <w:tc>
          <w:tcPr>
            <w:tcW w:w="4252" w:type="dxa"/>
            <w:hideMark/>
          </w:tcPr>
          <w:p w14:paraId="76B61F70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Wednesday, 24 April 2013 - 12:00am</w:t>
            </w:r>
          </w:p>
        </w:tc>
        <w:tc>
          <w:tcPr>
            <w:tcW w:w="1701" w:type="dxa"/>
            <w:hideMark/>
          </w:tcPr>
          <w:p w14:paraId="43E0FB2E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Incheon, KR</w:t>
            </w:r>
          </w:p>
        </w:tc>
      </w:tr>
      <w:tr w:rsidR="00FE7D66" w:rsidRPr="00EF11B7" w14:paraId="61531EF2" w14:textId="77777777" w:rsidTr="00842C22">
        <w:trPr>
          <w:trHeight w:val="1160"/>
        </w:trPr>
        <w:tc>
          <w:tcPr>
            <w:tcW w:w="4243" w:type="dxa"/>
            <w:hideMark/>
          </w:tcPr>
          <w:p w14:paraId="0B13F946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hyperlink r:id="rId62" w:history="1">
              <w:r w:rsidRPr="008248A5">
                <w:rPr>
                  <w:rFonts w:eastAsia="맑은 고딕"/>
                  <w:color w:val="333333"/>
                  <w:lang w:eastAsia="ko-KR"/>
                </w:rPr>
                <w:t>Workshop on standard coding technologies for immersive audio and visual experiences</w:t>
              </w:r>
            </w:hyperlink>
          </w:p>
        </w:tc>
        <w:tc>
          <w:tcPr>
            <w:tcW w:w="4252" w:type="dxa"/>
            <w:hideMark/>
          </w:tcPr>
          <w:p w14:paraId="184EB9D7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Wednesday, 10 July 2019 - 6:00am</w:t>
            </w:r>
          </w:p>
        </w:tc>
        <w:tc>
          <w:tcPr>
            <w:tcW w:w="1701" w:type="dxa"/>
            <w:hideMark/>
          </w:tcPr>
          <w:p w14:paraId="1F3C248E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Gothenburg, SE</w:t>
            </w:r>
          </w:p>
        </w:tc>
      </w:tr>
      <w:tr w:rsidR="00FE7D66" w:rsidRPr="00EF11B7" w14:paraId="676564FC" w14:textId="77777777" w:rsidTr="00842C22">
        <w:trPr>
          <w:trHeight w:val="1160"/>
        </w:trPr>
        <w:tc>
          <w:tcPr>
            <w:tcW w:w="4243" w:type="dxa"/>
            <w:hideMark/>
          </w:tcPr>
          <w:p w14:paraId="4CD70F11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hyperlink r:id="rId63" w:history="1">
              <w:r w:rsidRPr="008248A5">
                <w:rPr>
                  <w:rFonts w:eastAsia="맑은 고딕"/>
                  <w:color w:val="333333"/>
                  <w:lang w:eastAsia="ko-KR"/>
                </w:rPr>
                <w:t>Workshop on coding technologies for immersive audio/visual experiences</w:t>
              </w:r>
            </w:hyperlink>
          </w:p>
        </w:tc>
        <w:tc>
          <w:tcPr>
            <w:tcW w:w="4252" w:type="dxa"/>
            <w:hideMark/>
          </w:tcPr>
          <w:p w14:paraId="7169E141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Wednesday, 10 July 2019 - 6:00am</w:t>
            </w:r>
          </w:p>
        </w:tc>
        <w:tc>
          <w:tcPr>
            <w:tcW w:w="1701" w:type="dxa"/>
            <w:hideMark/>
          </w:tcPr>
          <w:p w14:paraId="05F371E7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Gothenburg, SE</w:t>
            </w:r>
          </w:p>
        </w:tc>
      </w:tr>
      <w:tr w:rsidR="00FE7D66" w:rsidRPr="00EF11B7" w14:paraId="117B0AA1" w14:textId="77777777" w:rsidTr="00842C22">
        <w:trPr>
          <w:trHeight w:val="1160"/>
        </w:trPr>
        <w:tc>
          <w:tcPr>
            <w:tcW w:w="4243" w:type="dxa"/>
            <w:hideMark/>
          </w:tcPr>
          <w:p w14:paraId="37E00EFC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hyperlink r:id="rId64" w:history="1">
              <w:r w:rsidRPr="008248A5">
                <w:rPr>
                  <w:rFonts w:eastAsia="맑은 고딕"/>
                  <w:color w:val="333333"/>
                  <w:lang w:eastAsia="ko-KR"/>
                </w:rPr>
                <w:t>Workshop on coding technologies for immersive audio/visual experiences</w:t>
              </w:r>
            </w:hyperlink>
          </w:p>
        </w:tc>
        <w:tc>
          <w:tcPr>
            <w:tcW w:w="4252" w:type="dxa"/>
            <w:hideMark/>
          </w:tcPr>
          <w:p w14:paraId="29ABA18E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Wednesday, 10 July 2019 - 6:00am</w:t>
            </w:r>
          </w:p>
        </w:tc>
        <w:tc>
          <w:tcPr>
            <w:tcW w:w="1701" w:type="dxa"/>
            <w:hideMark/>
          </w:tcPr>
          <w:p w14:paraId="38618D6B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Gothenburg, SE</w:t>
            </w:r>
          </w:p>
        </w:tc>
      </w:tr>
      <w:tr w:rsidR="00FE7D66" w:rsidRPr="00EF11B7" w14:paraId="687C5827" w14:textId="77777777" w:rsidTr="00842C22">
        <w:trPr>
          <w:trHeight w:val="780"/>
        </w:trPr>
        <w:tc>
          <w:tcPr>
            <w:tcW w:w="4243" w:type="dxa"/>
            <w:hideMark/>
          </w:tcPr>
          <w:p w14:paraId="38538447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hyperlink r:id="rId65" w:history="1">
              <w:r w:rsidRPr="008248A5">
                <w:rPr>
                  <w:rFonts w:eastAsia="맑은 고딕"/>
                  <w:color w:val="333333"/>
                  <w:lang w:eastAsia="ko-KR"/>
                </w:rPr>
                <w:t>Workshop on MPEG-G - Shenzhen (CN)</w:t>
              </w:r>
            </w:hyperlink>
          </w:p>
        </w:tc>
        <w:tc>
          <w:tcPr>
            <w:tcW w:w="4252" w:type="dxa"/>
            <w:hideMark/>
          </w:tcPr>
          <w:p w14:paraId="77065DB3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Saturday, 13 October 2018 - 6:00am</w:t>
            </w:r>
          </w:p>
        </w:tc>
        <w:tc>
          <w:tcPr>
            <w:tcW w:w="1701" w:type="dxa"/>
            <w:hideMark/>
          </w:tcPr>
          <w:p w14:paraId="4A4587EC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Shenzhen, CN</w:t>
            </w:r>
          </w:p>
        </w:tc>
      </w:tr>
      <w:tr w:rsidR="00FE7D66" w:rsidRPr="00EF11B7" w14:paraId="456217FB" w14:textId="77777777" w:rsidTr="00842C22">
        <w:trPr>
          <w:trHeight w:val="780"/>
        </w:trPr>
        <w:tc>
          <w:tcPr>
            <w:tcW w:w="4243" w:type="dxa"/>
            <w:hideMark/>
          </w:tcPr>
          <w:p w14:paraId="054EADD5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hyperlink r:id="rId66" w:history="1">
              <w:r w:rsidRPr="008248A5">
                <w:rPr>
                  <w:rFonts w:eastAsia="맑은 고딕"/>
                  <w:color w:val="333333"/>
                  <w:lang w:eastAsia="ko-KR"/>
                </w:rPr>
                <w:t>Workshop on Genomic Information Representation (MPEG-G)</w:t>
              </w:r>
            </w:hyperlink>
          </w:p>
        </w:tc>
        <w:tc>
          <w:tcPr>
            <w:tcW w:w="4252" w:type="dxa"/>
            <w:hideMark/>
          </w:tcPr>
          <w:p w14:paraId="366F79CE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Wednesday, 18 April 2018 - 6:00am</w:t>
            </w:r>
          </w:p>
        </w:tc>
        <w:tc>
          <w:tcPr>
            <w:tcW w:w="1701" w:type="dxa"/>
            <w:hideMark/>
          </w:tcPr>
          <w:p w14:paraId="6DA09ADE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San Diego, US</w:t>
            </w:r>
          </w:p>
        </w:tc>
      </w:tr>
      <w:tr w:rsidR="00FE7D66" w:rsidRPr="00EF11B7" w14:paraId="5A4680DA" w14:textId="77777777" w:rsidTr="00842C22">
        <w:trPr>
          <w:trHeight w:val="780"/>
        </w:trPr>
        <w:tc>
          <w:tcPr>
            <w:tcW w:w="4243" w:type="dxa"/>
            <w:hideMark/>
          </w:tcPr>
          <w:p w14:paraId="5F3ED039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hyperlink r:id="rId67" w:history="1">
              <w:r w:rsidRPr="008248A5">
                <w:rPr>
                  <w:rFonts w:eastAsia="맑은 고딕"/>
                  <w:color w:val="333333"/>
                  <w:lang w:eastAsia="ko-KR"/>
                </w:rPr>
                <w:t>MPEG Workshop on Immersive Services Roadmap</w:t>
              </w:r>
            </w:hyperlink>
          </w:p>
        </w:tc>
        <w:tc>
          <w:tcPr>
            <w:tcW w:w="4252" w:type="dxa"/>
            <w:hideMark/>
          </w:tcPr>
          <w:p w14:paraId="07C704F6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Wednesday, 24 January 2018 - 6:00am</w:t>
            </w:r>
          </w:p>
        </w:tc>
        <w:tc>
          <w:tcPr>
            <w:tcW w:w="1701" w:type="dxa"/>
            <w:hideMark/>
          </w:tcPr>
          <w:p w14:paraId="7915F435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Gwangju, KR</w:t>
            </w:r>
          </w:p>
        </w:tc>
      </w:tr>
      <w:tr w:rsidR="00FE7D66" w:rsidRPr="00EF11B7" w14:paraId="7C6F0BBD" w14:textId="77777777" w:rsidTr="00842C22">
        <w:trPr>
          <w:trHeight w:val="780"/>
        </w:trPr>
        <w:tc>
          <w:tcPr>
            <w:tcW w:w="4243" w:type="dxa"/>
            <w:hideMark/>
          </w:tcPr>
          <w:p w14:paraId="5DC9FEBD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hyperlink r:id="rId68" w:history="1">
              <w:r w:rsidRPr="008248A5">
                <w:rPr>
                  <w:rFonts w:eastAsia="맑은 고딕"/>
                  <w:color w:val="333333"/>
                  <w:lang w:eastAsia="ko-KR"/>
                </w:rPr>
                <w:t>OMAF Developers' Day</w:t>
              </w:r>
            </w:hyperlink>
          </w:p>
        </w:tc>
        <w:tc>
          <w:tcPr>
            <w:tcW w:w="4252" w:type="dxa"/>
            <w:hideMark/>
          </w:tcPr>
          <w:p w14:paraId="293E86CE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Wednesday, 24 January 2018 - 2:00am</w:t>
            </w:r>
          </w:p>
        </w:tc>
        <w:tc>
          <w:tcPr>
            <w:tcW w:w="1701" w:type="dxa"/>
            <w:hideMark/>
          </w:tcPr>
          <w:p w14:paraId="5EC6671F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Gwangju, KR</w:t>
            </w:r>
          </w:p>
        </w:tc>
      </w:tr>
      <w:tr w:rsidR="00FE7D66" w:rsidRPr="00EF11B7" w14:paraId="25B20A7F" w14:textId="77777777" w:rsidTr="00842C22">
        <w:trPr>
          <w:trHeight w:val="1160"/>
        </w:trPr>
        <w:tc>
          <w:tcPr>
            <w:tcW w:w="4243" w:type="dxa"/>
            <w:hideMark/>
          </w:tcPr>
          <w:p w14:paraId="4B225F0D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hyperlink r:id="rId69" w:history="1">
              <w:r w:rsidRPr="008248A5">
                <w:rPr>
                  <w:rFonts w:eastAsia="맑은 고딕"/>
                  <w:color w:val="333333"/>
                  <w:lang w:eastAsia="ko-KR"/>
                </w:rPr>
                <w:t>MP20 workshop on standards, plans and explorations of immersive media</w:t>
              </w:r>
            </w:hyperlink>
          </w:p>
        </w:tc>
        <w:tc>
          <w:tcPr>
            <w:tcW w:w="4252" w:type="dxa"/>
            <w:hideMark/>
          </w:tcPr>
          <w:p w14:paraId="00A54646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Saturday, 28 October 2017 - 6:00am</w:t>
            </w:r>
          </w:p>
        </w:tc>
        <w:tc>
          <w:tcPr>
            <w:tcW w:w="1701" w:type="dxa"/>
            <w:hideMark/>
          </w:tcPr>
          <w:p w14:paraId="5F85A905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, HK</w:t>
            </w:r>
          </w:p>
        </w:tc>
      </w:tr>
      <w:tr w:rsidR="00FE7D66" w:rsidRPr="00EF11B7" w14:paraId="7CFBA92D" w14:textId="77777777" w:rsidTr="00842C22">
        <w:trPr>
          <w:trHeight w:val="1160"/>
        </w:trPr>
        <w:tc>
          <w:tcPr>
            <w:tcW w:w="4243" w:type="dxa"/>
            <w:hideMark/>
          </w:tcPr>
          <w:p w14:paraId="3A497BBC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hyperlink r:id="rId70" w:history="1">
              <w:r w:rsidRPr="008248A5">
                <w:rPr>
                  <w:rFonts w:eastAsia="맑은 고딕"/>
                  <w:color w:val="333333"/>
                  <w:lang w:eastAsia="ko-KR"/>
                </w:rPr>
                <w:t>Workshop on Processing of Genomic Information: From Standards to Deployment</w:t>
              </w:r>
            </w:hyperlink>
          </w:p>
        </w:tc>
        <w:tc>
          <w:tcPr>
            <w:tcW w:w="4252" w:type="dxa"/>
            <w:hideMark/>
          </w:tcPr>
          <w:p w14:paraId="301CADB8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Wednesday, 19 July 2017 - 7:00am</w:t>
            </w:r>
          </w:p>
        </w:tc>
        <w:tc>
          <w:tcPr>
            <w:tcW w:w="1701" w:type="dxa"/>
            <w:hideMark/>
          </w:tcPr>
          <w:p w14:paraId="57413E30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Torino, IT</w:t>
            </w:r>
          </w:p>
        </w:tc>
      </w:tr>
      <w:tr w:rsidR="00FE7D66" w:rsidRPr="00EF11B7" w14:paraId="063C4344" w14:textId="77777777" w:rsidTr="00842C22">
        <w:trPr>
          <w:trHeight w:val="1160"/>
        </w:trPr>
        <w:tc>
          <w:tcPr>
            <w:tcW w:w="4243" w:type="dxa"/>
            <w:hideMark/>
          </w:tcPr>
          <w:p w14:paraId="5D961935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hyperlink r:id="rId71" w:history="1">
              <w:r w:rsidRPr="008248A5">
                <w:rPr>
                  <w:rFonts w:eastAsia="맑은 고딕"/>
                  <w:color w:val="333333"/>
                  <w:lang w:eastAsia="ko-KR"/>
                </w:rPr>
                <w:t>MPEG Workshop “Global Media Technology Standards for an Immersive Age”</w:t>
              </w:r>
            </w:hyperlink>
          </w:p>
        </w:tc>
        <w:tc>
          <w:tcPr>
            <w:tcW w:w="4252" w:type="dxa"/>
            <w:hideMark/>
          </w:tcPr>
          <w:p w14:paraId="6251FBD1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Wednesday, 18 January 2017 - 8:00am</w:t>
            </w:r>
          </w:p>
        </w:tc>
        <w:tc>
          <w:tcPr>
            <w:tcW w:w="1701" w:type="dxa"/>
            <w:hideMark/>
          </w:tcPr>
          <w:p w14:paraId="7E365A89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Genève, CH</w:t>
            </w:r>
          </w:p>
        </w:tc>
      </w:tr>
    </w:tbl>
    <w:p w14:paraId="50ED472B" w14:textId="77777777" w:rsidR="00FE7D66" w:rsidRPr="002D27F3" w:rsidRDefault="00FE7D66" w:rsidP="00FE7D66">
      <w:pPr>
        <w:rPr>
          <w:color w:val="000000" w:themeColor="text1"/>
          <w:lang w:val="en-GB"/>
          <w:rPrChange w:id="1" w:author="Seong Yong Lim" w:date="2019-03-28T23:46:00Z">
            <w:rPr>
              <w:lang w:val="en-GB"/>
            </w:rPr>
          </w:rPrChange>
        </w:rPr>
      </w:pPr>
    </w:p>
    <w:p w14:paraId="39D010B1" w14:textId="77777777" w:rsidR="00FE7D66" w:rsidRDefault="00FE7D66" w:rsidP="00FE7D66">
      <w:pPr>
        <w:tabs>
          <w:tab w:val="left" w:pos="2062"/>
        </w:tabs>
        <w:ind w:left="116"/>
        <w:rPr>
          <w:sz w:val="20"/>
          <w:szCs w:val="20"/>
        </w:rPr>
      </w:pPr>
    </w:p>
    <w:p w14:paraId="60B67E6D" w14:textId="77777777" w:rsidR="00FE7D66" w:rsidRPr="003226C8" w:rsidRDefault="00FE7D66" w:rsidP="0018563E">
      <w:pPr>
        <w:rPr>
          <w:rFonts w:ascii="Times New Roman" w:hAnsi="Times New Roman" w:cs="Times New Roman"/>
          <w:sz w:val="24"/>
        </w:rPr>
      </w:pPr>
    </w:p>
    <w:sectPr w:rsidR="00FE7D66" w:rsidRPr="003226C8" w:rsidSect="008F2557">
      <w:footerReference w:type="default" r:id="rId72"/>
      <w:pgSz w:w="11900" w:h="16840"/>
      <w:pgMar w:top="1701" w:right="1440" w:bottom="1440" w:left="1440" w:header="72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EFA83A" w14:textId="77777777" w:rsidR="006C137A" w:rsidRDefault="006C137A" w:rsidP="009E784A">
      <w:r>
        <w:separator/>
      </w:r>
    </w:p>
  </w:endnote>
  <w:endnote w:type="continuationSeparator" w:id="0">
    <w:p w14:paraId="2F168D4D" w14:textId="77777777" w:rsidR="006C137A" w:rsidRDefault="006C137A" w:rsidP="009E78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맑은 고딕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굴림">
    <w:altName w:val="Gulim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80291846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B981490" w14:textId="7ED26252" w:rsidR="00842C22" w:rsidRDefault="00842C22">
        <w:pPr>
          <w:pStyle w:val="ab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542206B" w14:textId="77777777" w:rsidR="00842C22" w:rsidRDefault="00842C22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4BB5ED" w14:textId="77777777" w:rsidR="006C137A" w:rsidRDefault="006C137A" w:rsidP="009E784A">
      <w:r>
        <w:separator/>
      </w:r>
    </w:p>
  </w:footnote>
  <w:footnote w:type="continuationSeparator" w:id="0">
    <w:p w14:paraId="020F1066" w14:textId="77777777" w:rsidR="006C137A" w:rsidRDefault="006C137A" w:rsidP="009E78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590532"/>
    <w:multiLevelType w:val="hybridMultilevel"/>
    <w:tmpl w:val="E35E3882"/>
    <w:lvl w:ilvl="0" w:tplc="FC3C2382">
      <w:numFmt w:val="bullet"/>
      <w:lvlText w:val="-"/>
      <w:lvlJc w:val="left"/>
      <w:pPr>
        <w:ind w:left="800" w:hanging="400"/>
      </w:pPr>
      <w:rPr>
        <w:rFonts w:ascii="Arial" w:eastAsia="Arial" w:hAnsi="Arial" w:cs="Arial" w:hint="default"/>
      </w:rPr>
    </w:lvl>
    <w:lvl w:ilvl="1" w:tplc="04090003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 w15:restartNumberingAfterBreak="0">
    <w:nsid w:val="11896CB6"/>
    <w:multiLevelType w:val="hybridMultilevel"/>
    <w:tmpl w:val="8F7AA04E"/>
    <w:lvl w:ilvl="0" w:tplc="04090001">
      <w:start w:val="1"/>
      <w:numFmt w:val="bullet"/>
      <w:lvlText w:val=""/>
      <w:lvlJc w:val="left"/>
      <w:pPr>
        <w:ind w:left="80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 w15:restartNumberingAfterBreak="0">
    <w:nsid w:val="20FF0F1A"/>
    <w:multiLevelType w:val="hybridMultilevel"/>
    <w:tmpl w:val="06CAC862"/>
    <w:lvl w:ilvl="0" w:tplc="D9C87DBA">
      <w:start w:val="1"/>
      <w:numFmt w:val="bullet"/>
      <w:lvlText w:val="Ø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85630CA">
      <w:start w:val="1"/>
      <w:numFmt w:val="bullet"/>
      <w:lvlText w:val="Ø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DC89636"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E220064" w:tentative="1">
      <w:start w:val="1"/>
      <w:numFmt w:val="bullet"/>
      <w:lvlText w:val="Ø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FB4478C" w:tentative="1">
      <w:start w:val="1"/>
      <w:numFmt w:val="bullet"/>
      <w:lvlText w:val="Ø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EBC840C" w:tentative="1">
      <w:start w:val="1"/>
      <w:numFmt w:val="bullet"/>
      <w:lvlText w:val="Ø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C106504" w:tentative="1">
      <w:start w:val="1"/>
      <w:numFmt w:val="bullet"/>
      <w:lvlText w:val="Ø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31A6AFA" w:tentative="1">
      <w:start w:val="1"/>
      <w:numFmt w:val="bullet"/>
      <w:lvlText w:val="Ø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EEAA212" w:tentative="1">
      <w:start w:val="1"/>
      <w:numFmt w:val="bullet"/>
      <w:lvlText w:val="Ø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17474C"/>
    <w:multiLevelType w:val="hybridMultilevel"/>
    <w:tmpl w:val="1A00E54E"/>
    <w:lvl w:ilvl="0" w:tplc="04090001">
      <w:start w:val="1"/>
      <w:numFmt w:val="bullet"/>
      <w:lvlText w:val=""/>
      <w:lvlJc w:val="left"/>
      <w:pPr>
        <w:ind w:left="1200" w:hanging="44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1560" w:hanging="40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960" w:hanging="40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3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60" w:hanging="400"/>
      </w:pPr>
      <w:rPr>
        <w:rFonts w:ascii="Wingdings" w:hAnsi="Wingdings" w:hint="default"/>
      </w:rPr>
    </w:lvl>
  </w:abstractNum>
  <w:abstractNum w:abstractNumId="4" w15:restartNumberingAfterBreak="0">
    <w:nsid w:val="3559445A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44496765"/>
    <w:multiLevelType w:val="hybridMultilevel"/>
    <w:tmpl w:val="1988B7CA"/>
    <w:lvl w:ilvl="0" w:tplc="04090001">
      <w:start w:val="1"/>
      <w:numFmt w:val="bullet"/>
      <w:lvlText w:val=""/>
      <w:lvlJc w:val="left"/>
      <w:pPr>
        <w:ind w:left="80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6" w15:restartNumberingAfterBreak="0">
    <w:nsid w:val="52C91D9F"/>
    <w:multiLevelType w:val="hybridMultilevel"/>
    <w:tmpl w:val="0674FEEC"/>
    <w:lvl w:ilvl="0" w:tplc="04090001">
      <w:start w:val="1"/>
      <w:numFmt w:val="bullet"/>
      <w:lvlText w:val=""/>
      <w:lvlJc w:val="left"/>
      <w:pPr>
        <w:ind w:left="80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" w15:restartNumberingAfterBreak="0">
    <w:nsid w:val="62D85581"/>
    <w:multiLevelType w:val="hybridMultilevel"/>
    <w:tmpl w:val="0352DC7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71471017"/>
    <w:multiLevelType w:val="hybridMultilevel"/>
    <w:tmpl w:val="E2D22FE0"/>
    <w:lvl w:ilvl="0" w:tplc="1ECCEAF0">
      <w:numFmt w:val="bullet"/>
      <w:lvlText w:val="-"/>
      <w:lvlJc w:val="left"/>
      <w:pPr>
        <w:ind w:left="800" w:hanging="400"/>
      </w:pPr>
      <w:rPr>
        <w:rFonts w:ascii="Times New Roman" w:eastAsia="MS Mincho" w:hAnsi="Times New Roman" w:cs="Times New Roman" w:hint="default"/>
        <w:color w:val="auto"/>
      </w:rPr>
    </w:lvl>
    <w:lvl w:ilvl="1" w:tplc="04090003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" w15:restartNumberingAfterBreak="0">
    <w:nsid w:val="71F45D17"/>
    <w:multiLevelType w:val="hybridMultilevel"/>
    <w:tmpl w:val="EFA06F7A"/>
    <w:lvl w:ilvl="0" w:tplc="6FF6AC12">
      <w:start w:val="1"/>
      <w:numFmt w:val="bullet"/>
      <w:lvlText w:val=""/>
      <w:lvlJc w:val="left"/>
      <w:pPr>
        <w:ind w:left="1120" w:hanging="40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"/>
      <w:lvlJc w:val="left"/>
      <w:pPr>
        <w:ind w:left="152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2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2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2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00"/>
      </w:pPr>
      <w:rPr>
        <w:rFonts w:ascii="Wingdings" w:hAnsi="Wingdings" w:hint="default"/>
      </w:rPr>
    </w:lvl>
  </w:abstractNum>
  <w:abstractNum w:abstractNumId="10" w15:restartNumberingAfterBreak="0">
    <w:nsid w:val="763D44A8"/>
    <w:multiLevelType w:val="hybridMultilevel"/>
    <w:tmpl w:val="37D07606"/>
    <w:lvl w:ilvl="0" w:tplc="4F5258CA">
      <w:start w:val="1"/>
      <w:numFmt w:val="bullet"/>
      <w:lvlText w:val="⁃"/>
      <w:lvlJc w:val="left"/>
      <w:pPr>
        <w:tabs>
          <w:tab w:val="num" w:pos="720"/>
        </w:tabs>
        <w:ind w:left="720" w:hanging="360"/>
      </w:pPr>
      <w:rPr>
        <w:rFonts w:ascii="Segoe UI Symbol" w:hAnsi="Segoe UI Symbol" w:hint="default"/>
      </w:rPr>
    </w:lvl>
    <w:lvl w:ilvl="1" w:tplc="B0F2E110">
      <w:start w:val="1"/>
      <w:numFmt w:val="bullet"/>
      <w:lvlText w:val="⁃"/>
      <w:lvlJc w:val="left"/>
      <w:pPr>
        <w:tabs>
          <w:tab w:val="num" w:pos="1440"/>
        </w:tabs>
        <w:ind w:left="1440" w:hanging="360"/>
      </w:pPr>
      <w:rPr>
        <w:rFonts w:ascii="Segoe UI Symbol" w:hAnsi="Segoe UI Symbol" w:hint="default"/>
      </w:rPr>
    </w:lvl>
    <w:lvl w:ilvl="2" w:tplc="E16EF17C" w:tentative="1">
      <w:start w:val="1"/>
      <w:numFmt w:val="bullet"/>
      <w:lvlText w:val="⁃"/>
      <w:lvlJc w:val="left"/>
      <w:pPr>
        <w:tabs>
          <w:tab w:val="num" w:pos="2160"/>
        </w:tabs>
        <w:ind w:left="2160" w:hanging="360"/>
      </w:pPr>
      <w:rPr>
        <w:rFonts w:ascii="Segoe UI Symbol" w:hAnsi="Segoe UI Symbol" w:hint="default"/>
      </w:rPr>
    </w:lvl>
    <w:lvl w:ilvl="3" w:tplc="D5BAEB74" w:tentative="1">
      <w:start w:val="1"/>
      <w:numFmt w:val="bullet"/>
      <w:lvlText w:val="⁃"/>
      <w:lvlJc w:val="left"/>
      <w:pPr>
        <w:tabs>
          <w:tab w:val="num" w:pos="2880"/>
        </w:tabs>
        <w:ind w:left="2880" w:hanging="360"/>
      </w:pPr>
      <w:rPr>
        <w:rFonts w:ascii="Segoe UI Symbol" w:hAnsi="Segoe UI Symbol" w:hint="default"/>
      </w:rPr>
    </w:lvl>
    <w:lvl w:ilvl="4" w:tplc="5DD640F6" w:tentative="1">
      <w:start w:val="1"/>
      <w:numFmt w:val="bullet"/>
      <w:lvlText w:val="⁃"/>
      <w:lvlJc w:val="left"/>
      <w:pPr>
        <w:tabs>
          <w:tab w:val="num" w:pos="3600"/>
        </w:tabs>
        <w:ind w:left="3600" w:hanging="360"/>
      </w:pPr>
      <w:rPr>
        <w:rFonts w:ascii="Segoe UI Symbol" w:hAnsi="Segoe UI Symbol" w:hint="default"/>
      </w:rPr>
    </w:lvl>
    <w:lvl w:ilvl="5" w:tplc="8DC8D2D6" w:tentative="1">
      <w:start w:val="1"/>
      <w:numFmt w:val="bullet"/>
      <w:lvlText w:val="⁃"/>
      <w:lvlJc w:val="left"/>
      <w:pPr>
        <w:tabs>
          <w:tab w:val="num" w:pos="4320"/>
        </w:tabs>
        <w:ind w:left="4320" w:hanging="360"/>
      </w:pPr>
      <w:rPr>
        <w:rFonts w:ascii="Segoe UI Symbol" w:hAnsi="Segoe UI Symbol" w:hint="default"/>
      </w:rPr>
    </w:lvl>
    <w:lvl w:ilvl="6" w:tplc="04EAF720" w:tentative="1">
      <w:start w:val="1"/>
      <w:numFmt w:val="bullet"/>
      <w:lvlText w:val="⁃"/>
      <w:lvlJc w:val="left"/>
      <w:pPr>
        <w:tabs>
          <w:tab w:val="num" w:pos="5040"/>
        </w:tabs>
        <w:ind w:left="5040" w:hanging="360"/>
      </w:pPr>
      <w:rPr>
        <w:rFonts w:ascii="Segoe UI Symbol" w:hAnsi="Segoe UI Symbol" w:hint="default"/>
      </w:rPr>
    </w:lvl>
    <w:lvl w:ilvl="7" w:tplc="52866CC6" w:tentative="1">
      <w:start w:val="1"/>
      <w:numFmt w:val="bullet"/>
      <w:lvlText w:val="⁃"/>
      <w:lvlJc w:val="left"/>
      <w:pPr>
        <w:tabs>
          <w:tab w:val="num" w:pos="5760"/>
        </w:tabs>
        <w:ind w:left="5760" w:hanging="360"/>
      </w:pPr>
      <w:rPr>
        <w:rFonts w:ascii="Segoe UI Symbol" w:hAnsi="Segoe UI Symbol" w:hint="default"/>
      </w:rPr>
    </w:lvl>
    <w:lvl w:ilvl="8" w:tplc="738415F4" w:tentative="1">
      <w:start w:val="1"/>
      <w:numFmt w:val="bullet"/>
      <w:lvlText w:val="⁃"/>
      <w:lvlJc w:val="left"/>
      <w:pPr>
        <w:tabs>
          <w:tab w:val="num" w:pos="6480"/>
        </w:tabs>
        <w:ind w:left="6480" w:hanging="360"/>
      </w:pPr>
      <w:rPr>
        <w:rFonts w:ascii="Segoe UI Symbol" w:hAnsi="Segoe UI Symbol" w:hint="default"/>
      </w:rPr>
    </w:lvl>
  </w:abstractNum>
  <w:num w:numId="1" w16cid:durableId="1534689128">
    <w:abstractNumId w:val="7"/>
  </w:num>
  <w:num w:numId="2" w16cid:durableId="2134515855">
    <w:abstractNumId w:val="4"/>
  </w:num>
  <w:num w:numId="3" w16cid:durableId="589462212">
    <w:abstractNumId w:val="5"/>
  </w:num>
  <w:num w:numId="4" w16cid:durableId="124080502">
    <w:abstractNumId w:val="8"/>
  </w:num>
  <w:num w:numId="5" w16cid:durableId="451244128">
    <w:abstractNumId w:val="6"/>
  </w:num>
  <w:num w:numId="6" w16cid:durableId="310671041">
    <w:abstractNumId w:val="1"/>
  </w:num>
  <w:num w:numId="7" w16cid:durableId="1782803853">
    <w:abstractNumId w:val="9"/>
  </w:num>
  <w:num w:numId="8" w16cid:durableId="807749461">
    <w:abstractNumId w:val="10"/>
  </w:num>
  <w:num w:numId="9" w16cid:durableId="213927638">
    <w:abstractNumId w:val="2"/>
  </w:num>
  <w:num w:numId="10" w16cid:durableId="1521819487">
    <w:abstractNumId w:val="3"/>
  </w:num>
  <w:num w:numId="11" w16cid:durableId="355732988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Seong Yong Lim">
    <w15:presenceInfo w15:providerId="Windows Live" w15:userId="67be5db7cab67ccf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5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98F"/>
    <w:rsid w:val="000643B5"/>
    <w:rsid w:val="00081430"/>
    <w:rsid w:val="000968DA"/>
    <w:rsid w:val="000C2E14"/>
    <w:rsid w:val="000C78E6"/>
    <w:rsid w:val="000E121D"/>
    <w:rsid w:val="00162DEB"/>
    <w:rsid w:val="0017051E"/>
    <w:rsid w:val="0018563E"/>
    <w:rsid w:val="00196997"/>
    <w:rsid w:val="001B335E"/>
    <w:rsid w:val="002052DA"/>
    <w:rsid w:val="00263789"/>
    <w:rsid w:val="00266BDB"/>
    <w:rsid w:val="00271C41"/>
    <w:rsid w:val="00286349"/>
    <w:rsid w:val="002A5C6F"/>
    <w:rsid w:val="002D797F"/>
    <w:rsid w:val="002E4B8E"/>
    <w:rsid w:val="002F3D5B"/>
    <w:rsid w:val="003226C8"/>
    <w:rsid w:val="00340908"/>
    <w:rsid w:val="003520A2"/>
    <w:rsid w:val="0038305D"/>
    <w:rsid w:val="00385C5D"/>
    <w:rsid w:val="00390CBB"/>
    <w:rsid w:val="003B0FC6"/>
    <w:rsid w:val="004246D3"/>
    <w:rsid w:val="004453B2"/>
    <w:rsid w:val="0047397F"/>
    <w:rsid w:val="0049452B"/>
    <w:rsid w:val="004A17A0"/>
    <w:rsid w:val="004C0D1A"/>
    <w:rsid w:val="004C2E98"/>
    <w:rsid w:val="004E45B6"/>
    <w:rsid w:val="004F5473"/>
    <w:rsid w:val="0054209D"/>
    <w:rsid w:val="005612C2"/>
    <w:rsid w:val="00577488"/>
    <w:rsid w:val="005951FA"/>
    <w:rsid w:val="005C2A51"/>
    <w:rsid w:val="0061539B"/>
    <w:rsid w:val="0063127E"/>
    <w:rsid w:val="00676F7F"/>
    <w:rsid w:val="006B0E8D"/>
    <w:rsid w:val="006C137A"/>
    <w:rsid w:val="00702B9F"/>
    <w:rsid w:val="00751A8E"/>
    <w:rsid w:val="00785173"/>
    <w:rsid w:val="00785A20"/>
    <w:rsid w:val="007A0987"/>
    <w:rsid w:val="007A260F"/>
    <w:rsid w:val="007B1977"/>
    <w:rsid w:val="007D6BF6"/>
    <w:rsid w:val="007F3639"/>
    <w:rsid w:val="00842C22"/>
    <w:rsid w:val="00852340"/>
    <w:rsid w:val="00864903"/>
    <w:rsid w:val="008840C1"/>
    <w:rsid w:val="00886B20"/>
    <w:rsid w:val="008A21EA"/>
    <w:rsid w:val="008E7795"/>
    <w:rsid w:val="008F2557"/>
    <w:rsid w:val="00913733"/>
    <w:rsid w:val="00954B0D"/>
    <w:rsid w:val="009636E0"/>
    <w:rsid w:val="00963C5D"/>
    <w:rsid w:val="00980E7B"/>
    <w:rsid w:val="009935E6"/>
    <w:rsid w:val="009B09C2"/>
    <w:rsid w:val="009C5AAC"/>
    <w:rsid w:val="009D5D9F"/>
    <w:rsid w:val="009E784A"/>
    <w:rsid w:val="00A25D0B"/>
    <w:rsid w:val="00A3304E"/>
    <w:rsid w:val="00A61665"/>
    <w:rsid w:val="00AE54F7"/>
    <w:rsid w:val="00B07B30"/>
    <w:rsid w:val="00B16535"/>
    <w:rsid w:val="00B24CCE"/>
    <w:rsid w:val="00B52544"/>
    <w:rsid w:val="00B60A76"/>
    <w:rsid w:val="00B63C33"/>
    <w:rsid w:val="00B7591A"/>
    <w:rsid w:val="00B75C6F"/>
    <w:rsid w:val="00BA2C7E"/>
    <w:rsid w:val="00BA35CB"/>
    <w:rsid w:val="00BB7CA3"/>
    <w:rsid w:val="00BD5931"/>
    <w:rsid w:val="00BD60B6"/>
    <w:rsid w:val="00C1012D"/>
    <w:rsid w:val="00C74BEF"/>
    <w:rsid w:val="00C96097"/>
    <w:rsid w:val="00CB798F"/>
    <w:rsid w:val="00CD36BE"/>
    <w:rsid w:val="00CE28DF"/>
    <w:rsid w:val="00CF1629"/>
    <w:rsid w:val="00CF3275"/>
    <w:rsid w:val="00CF657E"/>
    <w:rsid w:val="00D42B66"/>
    <w:rsid w:val="00D6764F"/>
    <w:rsid w:val="00D709E9"/>
    <w:rsid w:val="00D7777B"/>
    <w:rsid w:val="00DC1022"/>
    <w:rsid w:val="00E36844"/>
    <w:rsid w:val="00E40E9F"/>
    <w:rsid w:val="00E565AB"/>
    <w:rsid w:val="00E843CE"/>
    <w:rsid w:val="00E851B0"/>
    <w:rsid w:val="00E9507F"/>
    <w:rsid w:val="00E965CC"/>
    <w:rsid w:val="00EA3514"/>
    <w:rsid w:val="00EF1354"/>
    <w:rsid w:val="00EF2D59"/>
    <w:rsid w:val="00F03F9B"/>
    <w:rsid w:val="00F419DA"/>
    <w:rsid w:val="00F432F8"/>
    <w:rsid w:val="00F528FD"/>
    <w:rsid w:val="00F545FB"/>
    <w:rsid w:val="00F73309"/>
    <w:rsid w:val="00F73E91"/>
    <w:rsid w:val="00F81D02"/>
    <w:rsid w:val="00FE7D66"/>
    <w:rsid w:val="00FF2653"/>
    <w:rsid w:val="00FF6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57BC0E5"/>
  <w15:docId w15:val="{3E19EF59-E53F-9C45-8447-CDCFF117E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Arial" w:eastAsia="Arial" w:hAnsi="Arial" w:cs="Arial"/>
    </w:rPr>
  </w:style>
  <w:style w:type="paragraph" w:styleId="1">
    <w:name w:val="heading 1"/>
    <w:basedOn w:val="a"/>
    <w:uiPriority w:val="9"/>
    <w:qFormat/>
    <w:pPr>
      <w:ind w:left="104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Char"/>
    <w:uiPriority w:val="1"/>
    <w:qFormat/>
    <w:pPr>
      <w:spacing w:before="1"/>
    </w:pPr>
    <w:rPr>
      <w:sz w:val="24"/>
      <w:szCs w:val="24"/>
    </w:rPr>
  </w:style>
  <w:style w:type="paragraph" w:styleId="a4">
    <w:name w:val="Title"/>
    <w:basedOn w:val="a"/>
    <w:uiPriority w:val="10"/>
    <w:qFormat/>
    <w:pPr>
      <w:spacing w:before="90"/>
      <w:ind w:left="1194"/>
    </w:pPr>
    <w:rPr>
      <w:b/>
      <w:bCs/>
      <w:sz w:val="29"/>
      <w:szCs w:val="29"/>
      <w:u w:val="single" w:color="000000"/>
    </w:rPr>
  </w:style>
  <w:style w:type="paragraph" w:styleId="a5">
    <w:name w:val="List Paragraph"/>
    <w:basedOn w:val="a"/>
    <w:uiPriority w:val="34"/>
    <w:qFormat/>
  </w:style>
  <w:style w:type="paragraph" w:customStyle="1" w:styleId="TableParagraph">
    <w:name w:val="Table Paragraph"/>
    <w:basedOn w:val="a"/>
    <w:uiPriority w:val="1"/>
    <w:qFormat/>
  </w:style>
  <w:style w:type="character" w:styleId="a6">
    <w:name w:val="Hyperlink"/>
    <w:uiPriority w:val="99"/>
    <w:rsid w:val="00FF2653"/>
    <w:rPr>
      <w:color w:val="0000FF"/>
      <w:u w:val="single"/>
    </w:rPr>
  </w:style>
  <w:style w:type="paragraph" w:styleId="a7">
    <w:name w:val="Normal (Web)"/>
    <w:basedOn w:val="a"/>
    <w:uiPriority w:val="99"/>
    <w:unhideWhenUsed/>
    <w:rsid w:val="00FF2653"/>
    <w:pPr>
      <w:autoSpaceDE/>
      <w:autoSpaceDN/>
      <w:spacing w:before="100" w:beforeAutospacing="1" w:after="100" w:afterAutospacing="1" w:line="276" w:lineRule="auto"/>
    </w:pPr>
    <w:rPr>
      <w:rFonts w:ascii="Calibri" w:eastAsia="Times New Roman" w:hAnsi="Calibri" w:cs="Times New Roman"/>
      <w:lang w:eastAsia="zh-TW"/>
    </w:rPr>
  </w:style>
  <w:style w:type="character" w:customStyle="1" w:styleId="Char">
    <w:name w:val="본문 Char"/>
    <w:basedOn w:val="a0"/>
    <w:link w:val="a3"/>
    <w:uiPriority w:val="1"/>
    <w:rsid w:val="00FF2653"/>
    <w:rPr>
      <w:rFonts w:ascii="Arial" w:eastAsia="Arial" w:hAnsi="Arial" w:cs="Arial"/>
      <w:sz w:val="24"/>
      <w:szCs w:val="24"/>
    </w:rPr>
  </w:style>
  <w:style w:type="character" w:styleId="a8">
    <w:name w:val="Strong"/>
    <w:basedOn w:val="a0"/>
    <w:uiPriority w:val="22"/>
    <w:qFormat/>
    <w:rsid w:val="00FF2653"/>
    <w:rPr>
      <w:b/>
      <w:bCs/>
    </w:rPr>
  </w:style>
  <w:style w:type="character" w:styleId="a9">
    <w:name w:val="Unresolved Mention"/>
    <w:basedOn w:val="a0"/>
    <w:uiPriority w:val="99"/>
    <w:semiHidden/>
    <w:unhideWhenUsed/>
    <w:rsid w:val="00FF2653"/>
    <w:rPr>
      <w:color w:val="605E5C"/>
      <w:shd w:val="clear" w:color="auto" w:fill="E1DFDD"/>
    </w:rPr>
  </w:style>
  <w:style w:type="paragraph" w:styleId="aa">
    <w:name w:val="header"/>
    <w:basedOn w:val="a"/>
    <w:link w:val="Char0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Char0">
    <w:name w:val="머리글 Char"/>
    <w:basedOn w:val="a0"/>
    <w:link w:val="aa"/>
    <w:uiPriority w:val="99"/>
    <w:rsid w:val="009E784A"/>
    <w:rPr>
      <w:rFonts w:ascii="Arial" w:eastAsia="Arial" w:hAnsi="Arial" w:cs="Arial"/>
    </w:rPr>
  </w:style>
  <w:style w:type="paragraph" w:styleId="ab">
    <w:name w:val="footer"/>
    <w:basedOn w:val="a"/>
    <w:link w:val="Char1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Char1">
    <w:name w:val="바닥글 Char"/>
    <w:basedOn w:val="a0"/>
    <w:link w:val="ab"/>
    <w:uiPriority w:val="99"/>
    <w:rsid w:val="009E784A"/>
    <w:rPr>
      <w:rFonts w:ascii="Arial" w:eastAsia="Arial" w:hAnsi="Arial" w:cs="Arial"/>
    </w:rPr>
  </w:style>
  <w:style w:type="table" w:styleId="ac">
    <w:name w:val="Table Grid"/>
    <w:basedOn w:val="a1"/>
    <w:uiPriority w:val="39"/>
    <w:rsid w:val="00FE7D66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autoSpaceDE/>
      <w:autoSpaceDN/>
    </w:pPr>
    <w:rPr>
      <w:rFonts w:ascii="Calibri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d">
    <w:name w:val="Balloon Text"/>
    <w:basedOn w:val="a"/>
    <w:link w:val="Char2"/>
    <w:uiPriority w:val="99"/>
    <w:semiHidden/>
    <w:unhideWhenUsed/>
    <w:rsid w:val="00FE7D66"/>
    <w:rPr>
      <w:rFonts w:ascii="바탕" w:eastAsia="바탕"/>
      <w:sz w:val="18"/>
      <w:szCs w:val="18"/>
    </w:rPr>
  </w:style>
  <w:style w:type="character" w:customStyle="1" w:styleId="Char2">
    <w:name w:val="풍선 도움말 텍스트 Char"/>
    <w:basedOn w:val="a0"/>
    <w:link w:val="ad"/>
    <w:uiPriority w:val="99"/>
    <w:semiHidden/>
    <w:rsid w:val="00FE7D66"/>
    <w:rPr>
      <w:rFonts w:ascii="바탕" w:eastAsia="바탕" w:hAnsi="Arial" w:cs="Arial"/>
      <w:sz w:val="18"/>
      <w:szCs w:val="18"/>
    </w:rPr>
  </w:style>
  <w:style w:type="character" w:styleId="ae">
    <w:name w:val="FollowedHyperlink"/>
    <w:basedOn w:val="a0"/>
    <w:uiPriority w:val="99"/>
    <w:semiHidden/>
    <w:unhideWhenUsed/>
    <w:rsid w:val="00785173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a0"/>
    <w:rsid w:val="005774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817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04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0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371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600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5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4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0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5597072">
          <w:marLeft w:val="72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588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97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0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774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36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77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757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119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9025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63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513790">
          <w:marLeft w:val="72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723697">
          <w:marLeft w:val="72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432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7826559">
          <w:marLeft w:val="72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570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21199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181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8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4500090">
          <w:marLeft w:val="72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153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306097">
          <w:marLeft w:val="72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90690">
          <w:marLeft w:val="72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876651">
          <w:marLeft w:val="72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629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740015">
          <w:marLeft w:val="188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394106">
          <w:marLeft w:val="252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633589">
          <w:marLeft w:val="252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03388">
          <w:marLeft w:val="252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183894">
          <w:marLeft w:val="252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181859">
          <w:marLeft w:val="252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673334">
          <w:marLeft w:val="188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66515">
          <w:marLeft w:val="252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118672">
          <w:marLeft w:val="188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598970">
          <w:marLeft w:val="252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76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9769757">
          <w:marLeft w:val="72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peg.chiariglione.org/white-papers?order=title_1&amp;sort=asc" TargetMode="External"/><Relationship Id="rId21" Type="http://schemas.openxmlformats.org/officeDocument/2006/relationships/hyperlink" Target="https://mpeg.chiariglione.org/standards/mpeg-4" TargetMode="External"/><Relationship Id="rId42" Type="http://schemas.openxmlformats.org/officeDocument/2006/relationships/hyperlink" Target="https://mpeg.chiariglione.org/standards/exploration/3d-printing" TargetMode="External"/><Relationship Id="rId47" Type="http://schemas.openxmlformats.org/officeDocument/2006/relationships/hyperlink" Target="https://mpeg.chiariglione.org/events?page=2&amp;order=field_venue&amp;sort=asc" TargetMode="External"/><Relationship Id="rId63" Type="http://schemas.openxmlformats.org/officeDocument/2006/relationships/hyperlink" Target="https://mpeg.chiariglione.org/about/events/workshop-coding-technologies-immersive-audiovisual-experiences" TargetMode="External"/><Relationship Id="rId68" Type="http://schemas.openxmlformats.org/officeDocument/2006/relationships/hyperlink" Target="https://mpeg.chiariglione.org/about/events/omaf-developers-day" TargetMode="External"/><Relationship Id="rId2" Type="http://schemas.openxmlformats.org/officeDocument/2006/relationships/styles" Target="styles.xml"/><Relationship Id="rId16" Type="http://schemas.openxmlformats.org/officeDocument/2006/relationships/hyperlink" Target="https://mpeg.chiariglione.org/news/global-video-ground-plan-genomics-data-transmission" TargetMode="External"/><Relationship Id="rId29" Type="http://schemas.openxmlformats.org/officeDocument/2006/relationships/hyperlink" Target="https://mpeg.chiariglione.org/standards/mpeg-i/network-based-media-processing" TargetMode="External"/><Relationship Id="rId11" Type="http://schemas.openxmlformats.org/officeDocument/2006/relationships/hyperlink" Target="https://mpeg.chiariglione.org/news/omaf-packages-immersive-media-assets-omnidirectional-experiences" TargetMode="External"/><Relationship Id="rId24" Type="http://schemas.openxmlformats.org/officeDocument/2006/relationships/hyperlink" Target="https://mpeg.chiariglione.org/standards/mpeg-dash" TargetMode="External"/><Relationship Id="rId32" Type="http://schemas.openxmlformats.org/officeDocument/2006/relationships/hyperlink" Target="https://mpeg.chiariglione.org/standards/mpeg-iomt" TargetMode="External"/><Relationship Id="rId37" Type="http://schemas.openxmlformats.org/officeDocument/2006/relationships/hyperlink" Target="https://mpeg.chiariglione.org/sites/default/files/files/standards/docs/w15094.zip" TargetMode="External"/><Relationship Id="rId40" Type="http://schemas.openxmlformats.org/officeDocument/2006/relationships/hyperlink" Target="https://mpeg.chiariglione.org/sites/default/files/files/standards/docs/w15200.docx.zip" TargetMode="External"/><Relationship Id="rId45" Type="http://schemas.openxmlformats.org/officeDocument/2006/relationships/image" Target="media/image2.png"/><Relationship Id="rId53" Type="http://schemas.openxmlformats.org/officeDocument/2006/relationships/hyperlink" Target="https://mpeg.chiariglione.org/about/events/workshop-5g-beyond-uhd-media" TargetMode="External"/><Relationship Id="rId58" Type="http://schemas.openxmlformats.org/officeDocument/2006/relationships/hyperlink" Target="https://mpeg.chiariglione.org/about/events/ftv-seminar" TargetMode="External"/><Relationship Id="rId66" Type="http://schemas.openxmlformats.org/officeDocument/2006/relationships/hyperlink" Target="https://mpeg.chiariglione.org/about/events/workshop-genomic-information-representation-mpeg-g" TargetMode="External"/><Relationship Id="rId74" Type="http://schemas.microsoft.com/office/2011/relationships/people" Target="people.xml"/><Relationship Id="rId5" Type="http://schemas.openxmlformats.org/officeDocument/2006/relationships/footnotes" Target="footnotes.xml"/><Relationship Id="rId61" Type="http://schemas.openxmlformats.org/officeDocument/2006/relationships/hyperlink" Target="https://mpeg.chiariglione.org/events?order=field_event_date&amp;sort=asc" TargetMode="External"/><Relationship Id="rId19" Type="http://schemas.openxmlformats.org/officeDocument/2006/relationships/hyperlink" Target="https://mpeg.chiariglione.org/standards/mpeg-dash" TargetMode="External"/><Relationship Id="rId14" Type="http://schemas.openxmlformats.org/officeDocument/2006/relationships/hyperlink" Target="https://mpeg.chiariglione.org/news/green-mpeg-uses-metadata-right-size-power-use-video" TargetMode="External"/><Relationship Id="rId22" Type="http://schemas.openxmlformats.org/officeDocument/2006/relationships/hyperlink" Target="https://mpeg.chiariglione.org/standards/mpeg-4/audio" TargetMode="External"/><Relationship Id="rId27" Type="http://schemas.openxmlformats.org/officeDocument/2006/relationships/hyperlink" Target="https://mpeg.chiariglione.org/white-papers?order=title&amp;sort=desc" TargetMode="External"/><Relationship Id="rId30" Type="http://schemas.openxmlformats.org/officeDocument/2006/relationships/hyperlink" Target="https://mpeg.chiariglione.org/standards/mpeg-i" TargetMode="External"/><Relationship Id="rId35" Type="http://schemas.openxmlformats.org/officeDocument/2006/relationships/hyperlink" Target="https://mpeg.chiariglione.org/standards/mpeg-g" TargetMode="External"/><Relationship Id="rId43" Type="http://schemas.openxmlformats.org/officeDocument/2006/relationships/hyperlink" Target="https://mpeg.chiariglione.org/sites/default/files/files/standards/docs/w15303.zip" TargetMode="External"/><Relationship Id="rId48" Type="http://schemas.openxmlformats.org/officeDocument/2006/relationships/hyperlink" Target="https://mpeg.chiariglione.org/events/mpeg-h-3d-audio-workshop" TargetMode="External"/><Relationship Id="rId56" Type="http://schemas.openxmlformats.org/officeDocument/2006/relationships/hyperlink" Target="https://mpeg.chiariglione.org/about/events/2nd-mmt-developer%E2%80%99s-day" TargetMode="External"/><Relationship Id="rId64" Type="http://schemas.openxmlformats.org/officeDocument/2006/relationships/hyperlink" Target="https://mpeg.chiariglione.org/about/events/workshop-coding-technologies-immersive-audiovisual-experiences-0" TargetMode="External"/><Relationship Id="rId69" Type="http://schemas.openxmlformats.org/officeDocument/2006/relationships/hyperlink" Target="https://mpeg.chiariglione.org/about/events/mp20-workshop-standards-plans-and-explorations-immersive-media" TargetMode="External"/><Relationship Id="rId8" Type="http://schemas.openxmlformats.org/officeDocument/2006/relationships/hyperlink" Target="https://isotc.iso.org/livelink/livelink/open/jtc1sc29ag3" TargetMode="External"/><Relationship Id="rId51" Type="http://schemas.openxmlformats.org/officeDocument/2006/relationships/image" Target="media/image3.png"/><Relationship Id="rId72" Type="http://schemas.openxmlformats.org/officeDocument/2006/relationships/footer" Target="footer1.xml"/><Relationship Id="rId3" Type="http://schemas.openxmlformats.org/officeDocument/2006/relationships/settings" Target="settings.xml"/><Relationship Id="rId12" Type="http://schemas.openxmlformats.org/officeDocument/2006/relationships/hyperlink" Target="https://mpeg.chiariglione.org/news/supporting-deeper-and-richer-visual-displays-hevc" TargetMode="External"/><Relationship Id="rId17" Type="http://schemas.openxmlformats.org/officeDocument/2006/relationships/hyperlink" Target="https://mpeg.chiariglione.org/white-papers?order=title_1&amp;sort=asc" TargetMode="External"/><Relationship Id="rId25" Type="http://schemas.openxmlformats.org/officeDocument/2006/relationships/hyperlink" Target="https://mpeg.chiariglione.org/standards/mpeg-dash/implementation-guidelines" TargetMode="External"/><Relationship Id="rId33" Type="http://schemas.openxmlformats.org/officeDocument/2006/relationships/hyperlink" Target="https://mpeg.chiariglione.org/standards/mpeg-iomt/iomt-architecture" TargetMode="External"/><Relationship Id="rId38" Type="http://schemas.openxmlformats.org/officeDocument/2006/relationships/hyperlink" Target="https://mpeg.chiariglione.org/standards/mpeg-iomt" TargetMode="External"/><Relationship Id="rId46" Type="http://schemas.openxmlformats.org/officeDocument/2006/relationships/hyperlink" Target="https://mpeg.chiariglione.org/events?page=2&amp;order=field_event_date&amp;sort=asc" TargetMode="External"/><Relationship Id="rId59" Type="http://schemas.openxmlformats.org/officeDocument/2006/relationships/hyperlink" Target="https://mpeg.chiariglione.org/about/events/mmt-developers%E2%80%99-day" TargetMode="External"/><Relationship Id="rId67" Type="http://schemas.openxmlformats.org/officeDocument/2006/relationships/hyperlink" Target="https://mpeg.chiariglione.org/about/events/mpeg-workshop-immersive-services-roadmap" TargetMode="External"/><Relationship Id="rId20" Type="http://schemas.openxmlformats.org/officeDocument/2006/relationships/hyperlink" Target="https://mpeg.chiariglione.org/standards/mpeg-dash/implementation-guidelines" TargetMode="External"/><Relationship Id="rId41" Type="http://schemas.openxmlformats.org/officeDocument/2006/relationships/hyperlink" Target="https://mpeg.chiariglione.org/standards/exploration" TargetMode="External"/><Relationship Id="rId54" Type="http://schemas.openxmlformats.org/officeDocument/2006/relationships/hyperlink" Target="https://mpeg.chiariglione.org/about/events/seminar-genome-compression-standardization" TargetMode="External"/><Relationship Id="rId62" Type="http://schemas.openxmlformats.org/officeDocument/2006/relationships/hyperlink" Target="https://mpeg.chiariglione.org/about/events/workshop-standard-coding-technologies-immersive-audio-and-visual-experiences" TargetMode="External"/><Relationship Id="rId70" Type="http://schemas.openxmlformats.org/officeDocument/2006/relationships/hyperlink" Target="https://mpeg.chiariglione.org/about/events/workshop-processing-genomic-information-standards-deployment" TargetMode="External"/><Relationship Id="rId75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s://mpeg.chiariglione.org/news/introducing-media-things-internet-things" TargetMode="External"/><Relationship Id="rId23" Type="http://schemas.openxmlformats.org/officeDocument/2006/relationships/hyperlink" Target="https://mpeg.chiariglione.org/sites/default/files/files/standards/docs/w15073.zip" TargetMode="External"/><Relationship Id="rId28" Type="http://schemas.openxmlformats.org/officeDocument/2006/relationships/hyperlink" Target="https://mpeg.chiariglione.org/standards/mpeg-i" TargetMode="External"/><Relationship Id="rId36" Type="http://schemas.openxmlformats.org/officeDocument/2006/relationships/hyperlink" Target="https://mpeg.chiariglione.org/standards/mpeg-g/transport-and-storage-genomic-information" TargetMode="External"/><Relationship Id="rId49" Type="http://schemas.openxmlformats.org/officeDocument/2006/relationships/hyperlink" Target="https://mpeg.chiariglione.org/events/mpeg-h-3d-audio-workshop-0" TargetMode="External"/><Relationship Id="rId57" Type="http://schemas.openxmlformats.org/officeDocument/2006/relationships/hyperlink" Target="https://mpeg.chiariglione.org/about/events/brainstorming-panel-discussion-session-future-video-coding" TargetMode="External"/><Relationship Id="rId10" Type="http://schemas.openxmlformats.org/officeDocument/2006/relationships/hyperlink" Target="https://mpeg.chiariglione.org/news/common-media-application-format-brings-bitstreams-together" TargetMode="External"/><Relationship Id="rId31" Type="http://schemas.openxmlformats.org/officeDocument/2006/relationships/hyperlink" Target="https://mpeg.chiariglione.org/standards/mpeg-i/network-based-media-processing" TargetMode="External"/><Relationship Id="rId44" Type="http://schemas.openxmlformats.org/officeDocument/2006/relationships/hyperlink" Target="https://mpeg.chiariglione.org/events?page=2&amp;order=field_event_date&amp;sort=asc" TargetMode="External"/><Relationship Id="rId52" Type="http://schemas.openxmlformats.org/officeDocument/2006/relationships/hyperlink" Target="https://mpeg.chiariglione.org/about/events/mp20-workshop-mpeg-roadmap" TargetMode="External"/><Relationship Id="rId60" Type="http://schemas.openxmlformats.org/officeDocument/2006/relationships/hyperlink" Target="https://mpeg.chiariglione.org/about/events/workshop-session-management-and-control-mpeg-dash" TargetMode="External"/><Relationship Id="rId65" Type="http://schemas.openxmlformats.org/officeDocument/2006/relationships/hyperlink" Target="https://mpeg.chiariglione.org/about/events/workshop-mpeg-g-shenzhen-cn" TargetMode="External"/><Relationship Id="rId73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mpeg.chiariglione.org/news/reconfigurable-media-decoding-modules-assignable-a-dataflow-network" TargetMode="External"/><Relationship Id="rId13" Type="http://schemas.openxmlformats.org/officeDocument/2006/relationships/hyperlink" Target="https://mpeg.chiariglione.org/news/multimedia-preservation-application-format-supports-digital-archives" TargetMode="External"/><Relationship Id="rId18" Type="http://schemas.openxmlformats.org/officeDocument/2006/relationships/hyperlink" Target="https://mpeg.chiariglione.org/white-papers?order=title&amp;sort=desc" TargetMode="External"/><Relationship Id="rId39" Type="http://schemas.openxmlformats.org/officeDocument/2006/relationships/hyperlink" Target="https://mpeg.chiariglione.org/standards/mpeg-iomt/iomt-architecture-0" TargetMode="External"/><Relationship Id="rId34" Type="http://schemas.openxmlformats.org/officeDocument/2006/relationships/hyperlink" Target="https://mpeg.chiariglione.org/sites/default/files/files/standards/docs/w15085-v2-w15085.zip" TargetMode="External"/><Relationship Id="rId50" Type="http://schemas.openxmlformats.org/officeDocument/2006/relationships/hyperlink" Target="https://mpeg.chiariglione.org/events?page=1&amp;order=field_event_date&amp;sort=asc" TargetMode="External"/><Relationship Id="rId55" Type="http://schemas.openxmlformats.org/officeDocument/2006/relationships/hyperlink" Target="https://mpeg.chiariglione.org/about/events/seminar-media-synchronization-hybrid-delivery" TargetMode="External"/><Relationship Id="rId7" Type="http://schemas.openxmlformats.org/officeDocument/2006/relationships/image" Target="media/image1.jpeg"/><Relationship Id="rId71" Type="http://schemas.openxmlformats.org/officeDocument/2006/relationships/hyperlink" Target="https://mpeg.chiariglione.org/about/events/mpeg-workshop-%E2%80%9Cglobal-media-technology-standards-immersive-age%E2%80%9D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7</Pages>
  <Words>2465</Words>
  <Characters>14054</Characters>
  <Application>Microsoft Office Word</Application>
  <DocSecurity>0</DocSecurity>
  <Lines>117</Lines>
  <Paragraphs>32</Paragraphs>
  <ScaleCrop>false</ScaleCrop>
  <HeadingPairs>
    <vt:vector size="6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16487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Youngkwon Lim/5G Standards /SRA/Principal Engineer/Samsung Electronics </dc:creator>
  <cp:lastModifiedBy>Kyuheon Kim</cp:lastModifiedBy>
  <cp:revision>6</cp:revision>
  <dcterms:created xsi:type="dcterms:W3CDTF">2025-01-24T11:17:00Z</dcterms:created>
  <dcterms:modified xsi:type="dcterms:W3CDTF">2025-04-07T07:06:00Z</dcterms:modified>
</cp:coreProperties>
</file>