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0E660" w14:textId="660E3CC8" w:rsidR="001A33D0" w:rsidRPr="00AE3765" w:rsidRDefault="001A33D0" w:rsidP="001A33D0">
      <w:pPr>
        <w:jc w:val="right"/>
        <w:rPr>
          <w:b/>
          <w:sz w:val="28"/>
          <w:szCs w:val="28"/>
        </w:rPr>
      </w:pPr>
      <w:r w:rsidRPr="00AE3765">
        <w:rPr>
          <w:b/>
          <w:noProof/>
          <w:sz w:val="28"/>
          <w:szCs w:val="28"/>
        </w:rPr>
        <w:t>ISO</w:t>
      </w:r>
      <w:r w:rsidR="00E148DD" w:rsidRPr="00AE3765">
        <w:rPr>
          <w:b/>
          <w:noProof/>
          <w:sz w:val="28"/>
          <w:szCs w:val="28"/>
        </w:rPr>
        <w:t>/IEC</w:t>
      </w:r>
      <w:r w:rsidRPr="00AE3765">
        <w:rPr>
          <w:b/>
          <w:noProof/>
          <w:sz w:val="28"/>
          <w:szCs w:val="28"/>
        </w:rPr>
        <w:t> </w:t>
      </w:r>
      <w:r w:rsidR="00EA5E64">
        <w:rPr>
          <w:b/>
          <w:noProof/>
          <w:sz w:val="28"/>
          <w:szCs w:val="28"/>
        </w:rPr>
        <w:t>14496</w:t>
      </w:r>
      <w:r w:rsidRPr="00AE3765">
        <w:rPr>
          <w:b/>
          <w:noProof/>
          <w:sz w:val="28"/>
          <w:szCs w:val="28"/>
        </w:rPr>
        <w:t>-</w:t>
      </w:r>
      <w:r w:rsidR="00E148DD" w:rsidRPr="00AE3765">
        <w:rPr>
          <w:b/>
          <w:noProof/>
          <w:sz w:val="28"/>
          <w:szCs w:val="28"/>
        </w:rPr>
        <w:t>12</w:t>
      </w:r>
      <w:r w:rsidRPr="00AE3765">
        <w:rPr>
          <w:b/>
          <w:noProof/>
          <w:sz w:val="28"/>
          <w:szCs w:val="28"/>
        </w:rPr>
        <w:t>:</w:t>
      </w:r>
      <w:r w:rsidR="00097E1A" w:rsidRPr="00AE3765">
        <w:rPr>
          <w:b/>
          <w:noProof/>
          <w:sz w:val="28"/>
          <w:szCs w:val="28"/>
        </w:rPr>
        <w:t>20</w:t>
      </w:r>
      <w:r w:rsidR="00097E1A">
        <w:rPr>
          <w:b/>
          <w:noProof/>
          <w:sz w:val="28"/>
          <w:szCs w:val="28"/>
        </w:rPr>
        <w:t>25</w:t>
      </w:r>
      <w:r w:rsidR="006E0234" w:rsidRPr="00AE3765">
        <w:rPr>
          <w:b/>
          <w:noProof/>
          <w:sz w:val="28"/>
          <w:szCs w:val="28"/>
        </w:rPr>
        <w:t>/</w:t>
      </w:r>
      <w:r w:rsidR="0042084A" w:rsidRPr="00AE3765">
        <w:rPr>
          <w:b/>
          <w:noProof/>
          <w:sz w:val="28"/>
          <w:szCs w:val="28"/>
        </w:rPr>
        <w:t xml:space="preserve">AMD </w:t>
      </w:r>
      <w:r w:rsidR="00097E1A">
        <w:rPr>
          <w:b/>
          <w:noProof/>
          <w:sz w:val="28"/>
          <w:szCs w:val="28"/>
        </w:rPr>
        <w:t>1</w:t>
      </w:r>
      <w:r w:rsidR="006E0234" w:rsidRPr="00AE3765">
        <w:rPr>
          <w:b/>
          <w:noProof/>
          <w:sz w:val="28"/>
          <w:szCs w:val="28"/>
        </w:rPr>
        <w:t>:</w:t>
      </w:r>
      <w:r w:rsidR="00E56A1E" w:rsidRPr="00AE3765">
        <w:rPr>
          <w:b/>
          <w:noProof/>
          <w:sz w:val="28"/>
          <w:szCs w:val="28"/>
        </w:rPr>
        <w:t>20</w:t>
      </w:r>
      <w:r w:rsidR="004853A2">
        <w:rPr>
          <w:b/>
          <w:noProof/>
          <w:sz w:val="28"/>
          <w:szCs w:val="28"/>
        </w:rPr>
        <w:t>2</w:t>
      </w:r>
      <w:r w:rsidR="00F047D4" w:rsidRPr="00AE3765">
        <w:rPr>
          <w:b/>
          <w:noProof/>
          <w:sz w:val="28"/>
          <w:szCs w:val="28"/>
        </w:rPr>
        <w:t>x</w:t>
      </w:r>
      <w:r w:rsidR="006E0234" w:rsidRPr="00AE3765">
        <w:rPr>
          <w:b/>
          <w:noProof/>
          <w:sz w:val="28"/>
          <w:szCs w:val="28"/>
        </w:rPr>
        <w:t>(E)</w:t>
      </w:r>
    </w:p>
    <w:p w14:paraId="0892C326" w14:textId="5DA86220" w:rsidR="001A33D0" w:rsidRPr="00AE3765" w:rsidRDefault="001A33D0" w:rsidP="001A33D0">
      <w:pPr>
        <w:jc w:val="right"/>
      </w:pPr>
      <w:r w:rsidRPr="00AE3765">
        <w:rPr>
          <w:noProof/>
        </w:rPr>
        <w:t>ISO</w:t>
      </w:r>
      <w:r w:rsidR="00E148DD" w:rsidRPr="00AE3765">
        <w:rPr>
          <w:noProof/>
        </w:rPr>
        <w:t>/IEC</w:t>
      </w:r>
      <w:r w:rsidRPr="00AE3765">
        <w:rPr>
          <w:noProof/>
        </w:rPr>
        <w:t> </w:t>
      </w:r>
      <w:r w:rsidR="00E148DD" w:rsidRPr="00AE3765">
        <w:rPr>
          <w:noProof/>
        </w:rPr>
        <w:t>J</w:t>
      </w:r>
      <w:r w:rsidRPr="00AE3765">
        <w:t>TC</w:t>
      </w:r>
      <w:r w:rsidR="00E148DD" w:rsidRPr="00AE3765">
        <w:t>1</w:t>
      </w:r>
      <w:r w:rsidRPr="00AE3765">
        <w:t>/SC </w:t>
      </w:r>
      <w:r w:rsidR="00E148DD" w:rsidRPr="00AE3765">
        <w:rPr>
          <w:noProof/>
        </w:rPr>
        <w:t>29</w:t>
      </w:r>
    </w:p>
    <w:p w14:paraId="01554D38" w14:textId="77777777" w:rsidR="001A33D0" w:rsidRPr="00AE3765" w:rsidRDefault="001A33D0" w:rsidP="001A33D0">
      <w:pPr>
        <w:spacing w:after="2000"/>
        <w:jc w:val="right"/>
      </w:pPr>
      <w:bookmarkStart w:id="0" w:name="CVP_Secretariat_Loca"/>
      <w:r w:rsidRPr="00AE3765">
        <w:t>Secretariat</w:t>
      </w:r>
      <w:bookmarkEnd w:id="0"/>
      <w:r w:rsidRPr="00AE3765">
        <w:t xml:space="preserve">: </w:t>
      </w:r>
      <w:r w:rsidR="00E148DD" w:rsidRPr="00AE3765">
        <w:rPr>
          <w:noProof/>
        </w:rPr>
        <w:t>JISC</w:t>
      </w:r>
    </w:p>
    <w:p w14:paraId="40800A9A" w14:textId="4B3EA071" w:rsidR="001A33D0" w:rsidRPr="00AE3765" w:rsidRDefault="00100FE2" w:rsidP="001A33D0">
      <w:pPr>
        <w:spacing w:line="360" w:lineRule="atLeast"/>
        <w:jc w:val="left"/>
        <w:rPr>
          <w:b/>
          <w:sz w:val="32"/>
          <w:szCs w:val="32"/>
        </w:rPr>
      </w:pPr>
      <w:r w:rsidRPr="00100FE2">
        <w:rPr>
          <w:b/>
          <w:sz w:val="32"/>
          <w:szCs w:val="32"/>
        </w:rPr>
        <w:t>Information technology — Coding of audio-visual objects — Part 12: ISO base media file format</w:t>
      </w:r>
      <w:r w:rsidR="00B83540">
        <w:rPr>
          <w:b/>
          <w:sz w:val="32"/>
          <w:szCs w:val="32"/>
        </w:rPr>
        <w:t xml:space="preserve"> </w:t>
      </w:r>
      <w:r w:rsidR="00E148DD" w:rsidRPr="00AE3765">
        <w:rPr>
          <w:b/>
          <w:sz w:val="32"/>
          <w:szCs w:val="32"/>
        </w:rPr>
        <w:t xml:space="preserve">— Amendment </w:t>
      </w:r>
      <w:r w:rsidR="00097E1A">
        <w:rPr>
          <w:b/>
          <w:sz w:val="32"/>
          <w:szCs w:val="32"/>
        </w:rPr>
        <w:t>1</w:t>
      </w:r>
      <w:r w:rsidR="00E148DD" w:rsidRPr="00AE3765">
        <w:rPr>
          <w:b/>
          <w:sz w:val="32"/>
          <w:szCs w:val="32"/>
        </w:rPr>
        <w:t xml:space="preserve">: </w:t>
      </w:r>
      <w:r w:rsidR="00B83540" w:rsidRPr="00B83540">
        <w:rPr>
          <w:b/>
          <w:sz w:val="32"/>
          <w:szCs w:val="32"/>
        </w:rPr>
        <w:t>Tools for enhanced CMAF and DASH integration</w:t>
      </w:r>
    </w:p>
    <w:p w14:paraId="0B2384B3" w14:textId="77777777" w:rsidR="001A33D0" w:rsidRPr="00AE3765" w:rsidRDefault="001A33D0" w:rsidP="001A33D0">
      <w:pPr>
        <w:spacing w:before="2000"/>
      </w:pPr>
    </w:p>
    <w:p w14:paraId="6CA6824B" w14:textId="42FE373A" w:rsidR="001A33D0" w:rsidRPr="00AE3765" w:rsidRDefault="00D93877" w:rsidP="001A33D0">
      <w:pPr>
        <w:pBdr>
          <w:top w:val="single" w:sz="4" w:space="1" w:color="auto"/>
          <w:left w:val="single" w:sz="4" w:space="4" w:color="auto"/>
          <w:bottom w:val="single" w:sz="4" w:space="1" w:color="auto"/>
          <w:right w:val="single" w:sz="4" w:space="4" w:color="auto"/>
        </w:pBdr>
        <w:ind w:left="85" w:right="85"/>
        <w:jc w:val="center"/>
        <w:rPr>
          <w:sz w:val="80"/>
          <w:szCs w:val="80"/>
        </w:rPr>
      </w:pPr>
      <w:del w:id="1" w:author="Dimitri Podborski" w:date="2025-04-28T14:44:00Z" w16du:dateUtc="2025-04-28T21:44:00Z">
        <w:r w:rsidDel="00CA0542">
          <w:rPr>
            <w:sz w:val="80"/>
            <w:szCs w:val="80"/>
          </w:rPr>
          <w:delText xml:space="preserve">Draft </w:delText>
        </w:r>
      </w:del>
      <w:r w:rsidR="00C05544">
        <w:rPr>
          <w:sz w:val="80"/>
          <w:szCs w:val="80"/>
        </w:rPr>
        <w:t>C</w:t>
      </w:r>
      <w:r w:rsidR="00C05544" w:rsidRPr="00AE3765">
        <w:rPr>
          <w:sz w:val="80"/>
          <w:szCs w:val="80"/>
        </w:rPr>
        <w:t>D</w:t>
      </w:r>
    </w:p>
    <w:p w14:paraId="4AE16B16" w14:textId="77777777" w:rsidR="001A33D0" w:rsidRPr="00AE3765" w:rsidRDefault="001A33D0" w:rsidP="001A33D0">
      <w:pPr>
        <w:spacing w:after="120"/>
      </w:pPr>
    </w:p>
    <w:p w14:paraId="2A43E91C" w14:textId="77777777" w:rsidR="001A33D0" w:rsidRPr="00AE3765" w:rsidRDefault="001A33D0" w:rsidP="001A33D0"/>
    <w:p w14:paraId="0A528DA6" w14:textId="77777777" w:rsidR="001A33D0" w:rsidRPr="00AE3765" w:rsidRDefault="001A33D0" w:rsidP="001A33D0">
      <w:pPr>
        <w:sectPr w:rsidR="001A33D0" w:rsidRPr="00AE3765" w:rsidSect="00B5343E">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rPr>
      </w:pPr>
      <w:r w:rsidRPr="00AE3765">
        <w:rPr>
          <w:b/>
          <w:szCs w:val="24"/>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 xml:space="preserve">Case </w:t>
      </w:r>
      <w:proofErr w:type="spellStart"/>
      <w:r w:rsidRPr="00AE3765">
        <w:rPr>
          <w:szCs w:val="24"/>
        </w:rPr>
        <w:t>postale</w:t>
      </w:r>
      <w:proofErr w:type="spellEnd"/>
      <w:r w:rsidRPr="00AE3765">
        <w:rPr>
          <w:szCs w:val="24"/>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Web www.iso.org</w:t>
      </w:r>
    </w:p>
    <w:p w14:paraId="04965F3F"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rPr>
      </w:pPr>
      <w:r w:rsidRPr="00AE3765">
        <w:rPr>
          <w:szCs w:val="24"/>
        </w:rPr>
        <w:t>Violators may be prosecuted.</w:t>
      </w:r>
    </w:p>
    <w:p w14:paraId="3E510047" w14:textId="77777777" w:rsidR="0033616F" w:rsidRPr="00AE3765" w:rsidRDefault="0033616F">
      <w:pPr>
        <w:tabs>
          <w:tab w:val="clear" w:pos="403"/>
        </w:tabs>
        <w:spacing w:after="0" w:line="240" w:lineRule="auto"/>
        <w:jc w:val="left"/>
        <w:rPr>
          <w:b/>
          <w:sz w:val="28"/>
        </w:rPr>
      </w:pPr>
      <w:r w:rsidRPr="00AE3765">
        <w:br w:type="page"/>
      </w:r>
    </w:p>
    <w:p w14:paraId="0EAFA32C" w14:textId="07C8D2F0" w:rsidR="001A33D0" w:rsidRPr="00AE3765" w:rsidRDefault="001A33D0" w:rsidP="001A33D0">
      <w:pPr>
        <w:pStyle w:val="zzContents"/>
        <w:spacing w:before="0"/>
      </w:pPr>
      <w:r w:rsidRPr="00AE3765">
        <w:lastRenderedPageBreak/>
        <w:t>Contents</w:t>
      </w:r>
    </w:p>
    <w:p w14:paraId="6FE3B9B8" w14:textId="7BA5C505" w:rsidR="00006AFC" w:rsidRDefault="00812959">
      <w:pPr>
        <w:pStyle w:val="TOC1"/>
        <w:tabs>
          <w:tab w:val="right" w:leader="dot" w:pos="9741"/>
        </w:tabs>
        <w:rPr>
          <w:rFonts w:eastAsiaTheme="minorEastAsia" w:cstheme="minorBidi"/>
          <w:b w:val="0"/>
          <w:bCs w:val="0"/>
          <w:i w:val="0"/>
          <w:iCs w:val="0"/>
          <w:noProof/>
          <w:kern w:val="2"/>
          <w:lang w:val="en-US"/>
          <w14:ligatures w14:val="standardContextual"/>
        </w:rPr>
      </w:pPr>
      <w:r w:rsidRPr="00AE3765">
        <w:fldChar w:fldCharType="begin"/>
      </w:r>
      <w:r w:rsidRPr="00AE3765">
        <w:instrText xml:space="preserve"> TOC \o "</w:instrText>
      </w:r>
      <w:r w:rsidR="004B4759" w:rsidRPr="00AE3765">
        <w:instrText>1</w:instrText>
      </w:r>
      <w:r w:rsidRPr="00AE3765">
        <w:instrText xml:space="preserve">-3" \h \z \t "Heading 1;1;a2;2;a3;3;ANNEX;1;Biblio Title;1;Foreword Title;1;Intro Title;1" </w:instrText>
      </w:r>
      <w:r w:rsidRPr="00AE3765">
        <w:fldChar w:fldCharType="separate"/>
      </w:r>
      <w:hyperlink w:anchor="_Toc194315159" w:history="1">
        <w:r w:rsidR="00006AFC" w:rsidRPr="00FF6518">
          <w:rPr>
            <w:rStyle w:val="Hyperlink"/>
            <w:noProof/>
          </w:rPr>
          <w:t>Foreword</w:t>
        </w:r>
        <w:r w:rsidR="00006AFC">
          <w:rPr>
            <w:noProof/>
            <w:webHidden/>
          </w:rPr>
          <w:tab/>
        </w:r>
        <w:r w:rsidR="00006AFC">
          <w:rPr>
            <w:noProof/>
            <w:webHidden/>
          </w:rPr>
          <w:fldChar w:fldCharType="begin"/>
        </w:r>
        <w:r w:rsidR="00006AFC">
          <w:rPr>
            <w:noProof/>
            <w:webHidden/>
          </w:rPr>
          <w:instrText xml:space="preserve"> PAGEREF _Toc194315159 \h </w:instrText>
        </w:r>
        <w:r w:rsidR="00006AFC">
          <w:rPr>
            <w:noProof/>
            <w:webHidden/>
          </w:rPr>
        </w:r>
        <w:r w:rsidR="00006AFC">
          <w:rPr>
            <w:noProof/>
            <w:webHidden/>
          </w:rPr>
          <w:fldChar w:fldCharType="separate"/>
        </w:r>
        <w:r w:rsidR="00006AFC">
          <w:rPr>
            <w:noProof/>
            <w:webHidden/>
          </w:rPr>
          <w:t>iv</w:t>
        </w:r>
        <w:r w:rsidR="00006AFC">
          <w:rPr>
            <w:noProof/>
            <w:webHidden/>
          </w:rPr>
          <w:fldChar w:fldCharType="end"/>
        </w:r>
      </w:hyperlink>
    </w:p>
    <w:p w14:paraId="0E58CA26" w14:textId="4EC55D9A"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60" w:history="1">
        <w:r w:rsidRPr="00FF6518">
          <w:rPr>
            <w:rStyle w:val="Hyperlink"/>
            <w:noProof/>
          </w:rPr>
          <w:t>1</w:t>
        </w:r>
        <w:r>
          <w:rPr>
            <w:rFonts w:eastAsiaTheme="minorEastAsia" w:cstheme="minorBidi"/>
            <w:b w:val="0"/>
            <w:bCs w:val="0"/>
            <w:i w:val="0"/>
            <w:iCs w:val="0"/>
            <w:noProof/>
            <w:kern w:val="2"/>
            <w:lang w:val="en-US"/>
            <w14:ligatures w14:val="standardContextual"/>
          </w:rPr>
          <w:tab/>
        </w:r>
        <w:r w:rsidRPr="00FF6518">
          <w:rPr>
            <w:rStyle w:val="Hyperlink"/>
            <w:noProof/>
          </w:rPr>
          <w:t>Clause 3.1, Terms and definitions</w:t>
        </w:r>
        <w:r>
          <w:rPr>
            <w:noProof/>
            <w:webHidden/>
          </w:rPr>
          <w:tab/>
        </w:r>
        <w:r>
          <w:rPr>
            <w:noProof/>
            <w:webHidden/>
          </w:rPr>
          <w:fldChar w:fldCharType="begin"/>
        </w:r>
        <w:r>
          <w:rPr>
            <w:noProof/>
            <w:webHidden/>
          </w:rPr>
          <w:instrText xml:space="preserve"> PAGEREF _Toc194315160 \h </w:instrText>
        </w:r>
        <w:r>
          <w:rPr>
            <w:noProof/>
            <w:webHidden/>
          </w:rPr>
        </w:r>
        <w:r>
          <w:rPr>
            <w:noProof/>
            <w:webHidden/>
          </w:rPr>
          <w:fldChar w:fldCharType="separate"/>
        </w:r>
        <w:r>
          <w:rPr>
            <w:noProof/>
            <w:webHidden/>
          </w:rPr>
          <w:t>1</w:t>
        </w:r>
        <w:r>
          <w:rPr>
            <w:noProof/>
            <w:webHidden/>
          </w:rPr>
          <w:fldChar w:fldCharType="end"/>
        </w:r>
      </w:hyperlink>
    </w:p>
    <w:p w14:paraId="7F4FC27B" w14:textId="256F575C"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61" w:history="1">
        <w:r w:rsidRPr="00FF6518">
          <w:rPr>
            <w:rStyle w:val="Hyperlink"/>
            <w:noProof/>
          </w:rPr>
          <w:t>2</w:t>
        </w:r>
        <w:r>
          <w:rPr>
            <w:rFonts w:eastAsiaTheme="minorEastAsia" w:cstheme="minorBidi"/>
            <w:b w:val="0"/>
            <w:bCs w:val="0"/>
            <w:i w:val="0"/>
            <w:iCs w:val="0"/>
            <w:noProof/>
            <w:kern w:val="2"/>
            <w:lang w:val="en-US"/>
            <w14:ligatures w14:val="standardContextual"/>
          </w:rPr>
          <w:tab/>
        </w:r>
        <w:r w:rsidRPr="00FF6518">
          <w:rPr>
            <w:rStyle w:val="Hyperlink"/>
            <w:noProof/>
          </w:rPr>
          <w:t>Clause 4.2, Binary structure</w:t>
        </w:r>
        <w:r>
          <w:rPr>
            <w:noProof/>
            <w:webHidden/>
          </w:rPr>
          <w:tab/>
        </w:r>
        <w:r>
          <w:rPr>
            <w:noProof/>
            <w:webHidden/>
          </w:rPr>
          <w:fldChar w:fldCharType="begin"/>
        </w:r>
        <w:r>
          <w:rPr>
            <w:noProof/>
            <w:webHidden/>
          </w:rPr>
          <w:instrText xml:space="preserve"> PAGEREF _Toc194315161 \h </w:instrText>
        </w:r>
        <w:r>
          <w:rPr>
            <w:noProof/>
            <w:webHidden/>
          </w:rPr>
        </w:r>
        <w:r>
          <w:rPr>
            <w:noProof/>
            <w:webHidden/>
          </w:rPr>
          <w:fldChar w:fldCharType="separate"/>
        </w:r>
        <w:r>
          <w:rPr>
            <w:noProof/>
            <w:webHidden/>
          </w:rPr>
          <w:t>1</w:t>
        </w:r>
        <w:r>
          <w:rPr>
            <w:noProof/>
            <w:webHidden/>
          </w:rPr>
          <w:fldChar w:fldCharType="end"/>
        </w:r>
      </w:hyperlink>
    </w:p>
    <w:p w14:paraId="31E4EF1B" w14:textId="3320D9B6"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62" w:history="1">
        <w:r w:rsidRPr="00FF6518">
          <w:rPr>
            <w:rStyle w:val="Hyperlink"/>
            <w:noProof/>
          </w:rPr>
          <w:t>3</w:t>
        </w:r>
        <w:r>
          <w:rPr>
            <w:rFonts w:eastAsiaTheme="minorEastAsia" w:cstheme="minorBidi"/>
            <w:b w:val="0"/>
            <w:bCs w:val="0"/>
            <w:i w:val="0"/>
            <w:iCs w:val="0"/>
            <w:noProof/>
            <w:kern w:val="2"/>
            <w:lang w:val="en-US"/>
            <w14:ligatures w14:val="standardContextual"/>
          </w:rPr>
          <w:tab/>
        </w:r>
        <w:r w:rsidRPr="00FF6518">
          <w:rPr>
            <w:rStyle w:val="Hyperlink"/>
            <w:noProof/>
          </w:rPr>
          <w:t>Clause 5.2, File-type box</w:t>
        </w:r>
        <w:r>
          <w:rPr>
            <w:noProof/>
            <w:webHidden/>
          </w:rPr>
          <w:tab/>
        </w:r>
        <w:r>
          <w:rPr>
            <w:noProof/>
            <w:webHidden/>
          </w:rPr>
          <w:fldChar w:fldCharType="begin"/>
        </w:r>
        <w:r>
          <w:rPr>
            <w:noProof/>
            <w:webHidden/>
          </w:rPr>
          <w:instrText xml:space="preserve"> PAGEREF _Toc194315162 \h </w:instrText>
        </w:r>
        <w:r>
          <w:rPr>
            <w:noProof/>
            <w:webHidden/>
          </w:rPr>
        </w:r>
        <w:r>
          <w:rPr>
            <w:noProof/>
            <w:webHidden/>
          </w:rPr>
          <w:fldChar w:fldCharType="separate"/>
        </w:r>
        <w:r>
          <w:rPr>
            <w:noProof/>
            <w:webHidden/>
          </w:rPr>
          <w:t>1</w:t>
        </w:r>
        <w:r>
          <w:rPr>
            <w:noProof/>
            <w:webHidden/>
          </w:rPr>
          <w:fldChar w:fldCharType="end"/>
        </w:r>
      </w:hyperlink>
    </w:p>
    <w:p w14:paraId="36B5B367" w14:textId="18AE2D5B"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63" w:history="1">
        <w:r w:rsidRPr="00FF6518">
          <w:rPr>
            <w:rStyle w:val="Hyperlink"/>
            <w:noProof/>
          </w:rPr>
          <w:t>4</w:t>
        </w:r>
        <w:r>
          <w:rPr>
            <w:rFonts w:eastAsiaTheme="minorEastAsia" w:cstheme="minorBidi"/>
            <w:b w:val="0"/>
            <w:bCs w:val="0"/>
            <w:i w:val="0"/>
            <w:iCs w:val="0"/>
            <w:noProof/>
            <w:kern w:val="2"/>
            <w:lang w:val="en-US"/>
            <w14:ligatures w14:val="standardContextual"/>
          </w:rPr>
          <w:tab/>
        </w:r>
        <w:r w:rsidRPr="00FF6518">
          <w:rPr>
            <w:rStyle w:val="Hyperlink"/>
            <w:noProof/>
          </w:rPr>
          <w:t>Clause 6.2, Box order</w:t>
        </w:r>
        <w:r>
          <w:rPr>
            <w:noProof/>
            <w:webHidden/>
          </w:rPr>
          <w:tab/>
        </w:r>
        <w:r>
          <w:rPr>
            <w:noProof/>
            <w:webHidden/>
          </w:rPr>
          <w:fldChar w:fldCharType="begin"/>
        </w:r>
        <w:r>
          <w:rPr>
            <w:noProof/>
            <w:webHidden/>
          </w:rPr>
          <w:instrText xml:space="preserve"> PAGEREF _Toc194315163 \h </w:instrText>
        </w:r>
        <w:r>
          <w:rPr>
            <w:noProof/>
            <w:webHidden/>
          </w:rPr>
        </w:r>
        <w:r>
          <w:rPr>
            <w:noProof/>
            <w:webHidden/>
          </w:rPr>
          <w:fldChar w:fldCharType="separate"/>
        </w:r>
        <w:r>
          <w:rPr>
            <w:noProof/>
            <w:webHidden/>
          </w:rPr>
          <w:t>2</w:t>
        </w:r>
        <w:r>
          <w:rPr>
            <w:noProof/>
            <w:webHidden/>
          </w:rPr>
          <w:fldChar w:fldCharType="end"/>
        </w:r>
      </w:hyperlink>
    </w:p>
    <w:p w14:paraId="73B05307" w14:textId="2EF3D71A"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64" w:history="1">
        <w:r w:rsidRPr="00FF6518">
          <w:rPr>
            <w:rStyle w:val="Hyperlink"/>
            <w:noProof/>
          </w:rPr>
          <w:t>5</w:t>
        </w:r>
        <w:r>
          <w:rPr>
            <w:rFonts w:eastAsiaTheme="minorEastAsia" w:cstheme="minorBidi"/>
            <w:b w:val="0"/>
            <w:bCs w:val="0"/>
            <w:i w:val="0"/>
            <w:iCs w:val="0"/>
            <w:noProof/>
            <w:kern w:val="2"/>
            <w:lang w:val="en-US"/>
            <w14:ligatures w14:val="standardContextual"/>
          </w:rPr>
          <w:tab/>
        </w:r>
        <w:r w:rsidRPr="00FF6518">
          <w:rPr>
            <w:rStyle w:val="Hyperlink"/>
            <w:noProof/>
          </w:rPr>
          <w:t>Clause 8, Box structures</w:t>
        </w:r>
        <w:r>
          <w:rPr>
            <w:noProof/>
            <w:webHidden/>
          </w:rPr>
          <w:tab/>
        </w:r>
        <w:r>
          <w:rPr>
            <w:noProof/>
            <w:webHidden/>
          </w:rPr>
          <w:fldChar w:fldCharType="begin"/>
        </w:r>
        <w:r>
          <w:rPr>
            <w:noProof/>
            <w:webHidden/>
          </w:rPr>
          <w:instrText xml:space="preserve"> PAGEREF _Toc194315164 \h </w:instrText>
        </w:r>
        <w:r>
          <w:rPr>
            <w:noProof/>
            <w:webHidden/>
          </w:rPr>
        </w:r>
        <w:r>
          <w:rPr>
            <w:noProof/>
            <w:webHidden/>
          </w:rPr>
          <w:fldChar w:fldCharType="separate"/>
        </w:r>
        <w:r>
          <w:rPr>
            <w:noProof/>
            <w:webHidden/>
          </w:rPr>
          <w:t>6</w:t>
        </w:r>
        <w:r>
          <w:rPr>
            <w:noProof/>
            <w:webHidden/>
          </w:rPr>
          <w:fldChar w:fldCharType="end"/>
        </w:r>
      </w:hyperlink>
    </w:p>
    <w:p w14:paraId="4E6E20DD" w14:textId="189A3CDA"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69" w:history="1">
        <w:r w:rsidRPr="00FF6518">
          <w:rPr>
            <w:rStyle w:val="Hyperlink"/>
            <w:noProof/>
          </w:rPr>
          <w:t>5.5</w:t>
        </w:r>
        <w:r>
          <w:rPr>
            <w:rFonts w:eastAsiaTheme="minorEastAsia" w:cstheme="minorBidi"/>
            <w:b w:val="0"/>
            <w:bCs w:val="0"/>
            <w:noProof/>
            <w:kern w:val="2"/>
            <w:sz w:val="24"/>
            <w:szCs w:val="24"/>
            <w:lang w:val="en-US"/>
            <w14:ligatures w14:val="standardContextual"/>
          </w:rPr>
          <w:tab/>
        </w:r>
        <w:r w:rsidRPr="00FF6518">
          <w:rPr>
            <w:rStyle w:val="Hyperlink"/>
            <w:noProof/>
          </w:rPr>
          <w:t>Clause 8.3.3 Track reference box</w:t>
        </w:r>
        <w:r>
          <w:rPr>
            <w:noProof/>
            <w:webHidden/>
          </w:rPr>
          <w:tab/>
        </w:r>
        <w:r>
          <w:rPr>
            <w:noProof/>
            <w:webHidden/>
          </w:rPr>
          <w:fldChar w:fldCharType="begin"/>
        </w:r>
        <w:r>
          <w:rPr>
            <w:noProof/>
            <w:webHidden/>
          </w:rPr>
          <w:instrText xml:space="preserve"> PAGEREF _Toc194315169 \h </w:instrText>
        </w:r>
        <w:r>
          <w:rPr>
            <w:noProof/>
            <w:webHidden/>
          </w:rPr>
        </w:r>
        <w:r>
          <w:rPr>
            <w:noProof/>
            <w:webHidden/>
          </w:rPr>
          <w:fldChar w:fldCharType="separate"/>
        </w:r>
        <w:r>
          <w:rPr>
            <w:noProof/>
            <w:webHidden/>
          </w:rPr>
          <w:t>6</w:t>
        </w:r>
        <w:r>
          <w:rPr>
            <w:noProof/>
            <w:webHidden/>
          </w:rPr>
          <w:fldChar w:fldCharType="end"/>
        </w:r>
      </w:hyperlink>
    </w:p>
    <w:p w14:paraId="71EF98B9" w14:textId="6C43133B"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0" w:history="1">
        <w:r w:rsidRPr="00FF6518">
          <w:rPr>
            <w:rStyle w:val="Hyperlink"/>
            <w:noProof/>
          </w:rPr>
          <w:t>5.6</w:t>
        </w:r>
        <w:r>
          <w:rPr>
            <w:rFonts w:eastAsiaTheme="minorEastAsia" w:cstheme="minorBidi"/>
            <w:b w:val="0"/>
            <w:bCs w:val="0"/>
            <w:noProof/>
            <w:kern w:val="2"/>
            <w:sz w:val="24"/>
            <w:szCs w:val="24"/>
            <w:lang w:val="en-US"/>
            <w14:ligatures w14:val="standardContextual"/>
          </w:rPr>
          <w:tab/>
        </w:r>
        <w:r w:rsidRPr="00FF6518">
          <w:rPr>
            <w:rStyle w:val="Hyperlink"/>
            <w:noProof/>
          </w:rPr>
          <w:t>Clause 8.3.4, Track group box</w:t>
        </w:r>
        <w:r>
          <w:rPr>
            <w:noProof/>
            <w:webHidden/>
          </w:rPr>
          <w:tab/>
        </w:r>
        <w:r>
          <w:rPr>
            <w:noProof/>
            <w:webHidden/>
          </w:rPr>
          <w:fldChar w:fldCharType="begin"/>
        </w:r>
        <w:r>
          <w:rPr>
            <w:noProof/>
            <w:webHidden/>
          </w:rPr>
          <w:instrText xml:space="preserve"> PAGEREF _Toc194315170 \h </w:instrText>
        </w:r>
        <w:r>
          <w:rPr>
            <w:noProof/>
            <w:webHidden/>
          </w:rPr>
        </w:r>
        <w:r>
          <w:rPr>
            <w:noProof/>
            <w:webHidden/>
          </w:rPr>
          <w:fldChar w:fldCharType="separate"/>
        </w:r>
        <w:r>
          <w:rPr>
            <w:noProof/>
            <w:webHidden/>
          </w:rPr>
          <w:t>6</w:t>
        </w:r>
        <w:r>
          <w:rPr>
            <w:noProof/>
            <w:webHidden/>
          </w:rPr>
          <w:fldChar w:fldCharType="end"/>
        </w:r>
      </w:hyperlink>
    </w:p>
    <w:p w14:paraId="0FC2D444" w14:textId="5BCFA35C"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1" w:history="1">
        <w:r w:rsidRPr="00FF6518">
          <w:rPr>
            <w:rStyle w:val="Hyperlink"/>
            <w:noProof/>
          </w:rPr>
          <w:t>5.7</w:t>
        </w:r>
        <w:r>
          <w:rPr>
            <w:rFonts w:eastAsiaTheme="minorEastAsia" w:cstheme="minorBidi"/>
            <w:b w:val="0"/>
            <w:bCs w:val="0"/>
            <w:noProof/>
            <w:kern w:val="2"/>
            <w:sz w:val="24"/>
            <w:szCs w:val="24"/>
            <w:lang w:val="en-US"/>
            <w14:ligatures w14:val="standardContextual"/>
          </w:rPr>
          <w:tab/>
        </w:r>
        <w:r w:rsidRPr="00FF6518">
          <w:rPr>
            <w:rStyle w:val="Hyperlink"/>
            <w:noProof/>
          </w:rPr>
          <w:t>Clause 8.3.6, External Tracks</w:t>
        </w:r>
        <w:r>
          <w:rPr>
            <w:noProof/>
            <w:webHidden/>
          </w:rPr>
          <w:tab/>
        </w:r>
        <w:r>
          <w:rPr>
            <w:noProof/>
            <w:webHidden/>
          </w:rPr>
          <w:fldChar w:fldCharType="begin"/>
        </w:r>
        <w:r>
          <w:rPr>
            <w:noProof/>
            <w:webHidden/>
          </w:rPr>
          <w:instrText xml:space="preserve"> PAGEREF _Toc194315171 \h </w:instrText>
        </w:r>
        <w:r>
          <w:rPr>
            <w:noProof/>
            <w:webHidden/>
          </w:rPr>
        </w:r>
        <w:r>
          <w:rPr>
            <w:noProof/>
            <w:webHidden/>
          </w:rPr>
          <w:fldChar w:fldCharType="separate"/>
        </w:r>
        <w:r>
          <w:rPr>
            <w:noProof/>
            <w:webHidden/>
          </w:rPr>
          <w:t>7</w:t>
        </w:r>
        <w:r>
          <w:rPr>
            <w:noProof/>
            <w:webHidden/>
          </w:rPr>
          <w:fldChar w:fldCharType="end"/>
        </w:r>
      </w:hyperlink>
    </w:p>
    <w:p w14:paraId="4055ED20" w14:textId="11D4F506"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2" w:history="1">
        <w:r w:rsidRPr="00FF6518">
          <w:rPr>
            <w:rStyle w:val="Hyperlink"/>
            <w:noProof/>
          </w:rPr>
          <w:t>5.8</w:t>
        </w:r>
        <w:r>
          <w:rPr>
            <w:rFonts w:eastAsiaTheme="minorEastAsia" w:cstheme="minorBidi"/>
            <w:b w:val="0"/>
            <w:bCs w:val="0"/>
            <w:noProof/>
            <w:kern w:val="2"/>
            <w:sz w:val="24"/>
            <w:szCs w:val="24"/>
            <w:lang w:val="en-US"/>
            <w14:ligatures w14:val="standardContextual"/>
          </w:rPr>
          <w:tab/>
        </w:r>
        <w:r w:rsidRPr="00FF6518">
          <w:rPr>
            <w:rStyle w:val="Hyperlink"/>
            <w:noProof/>
          </w:rPr>
          <w:t>Clause 8.4.5.2 Null media header box</w:t>
        </w:r>
        <w:r>
          <w:rPr>
            <w:noProof/>
            <w:webHidden/>
          </w:rPr>
          <w:tab/>
        </w:r>
        <w:r>
          <w:rPr>
            <w:noProof/>
            <w:webHidden/>
          </w:rPr>
          <w:fldChar w:fldCharType="begin"/>
        </w:r>
        <w:r>
          <w:rPr>
            <w:noProof/>
            <w:webHidden/>
          </w:rPr>
          <w:instrText xml:space="preserve"> PAGEREF _Toc194315172 \h </w:instrText>
        </w:r>
        <w:r>
          <w:rPr>
            <w:noProof/>
            <w:webHidden/>
          </w:rPr>
        </w:r>
        <w:r>
          <w:rPr>
            <w:noProof/>
            <w:webHidden/>
          </w:rPr>
          <w:fldChar w:fldCharType="separate"/>
        </w:r>
        <w:r>
          <w:rPr>
            <w:noProof/>
            <w:webHidden/>
          </w:rPr>
          <w:t>10</w:t>
        </w:r>
        <w:r>
          <w:rPr>
            <w:noProof/>
            <w:webHidden/>
          </w:rPr>
          <w:fldChar w:fldCharType="end"/>
        </w:r>
      </w:hyperlink>
    </w:p>
    <w:p w14:paraId="3B76B5D9" w14:textId="64673267"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3" w:history="1">
        <w:r w:rsidRPr="00FF6518">
          <w:rPr>
            <w:rStyle w:val="Hyperlink"/>
            <w:noProof/>
          </w:rPr>
          <w:t>5.9</w:t>
        </w:r>
        <w:r>
          <w:rPr>
            <w:rFonts w:eastAsiaTheme="minorEastAsia" w:cstheme="minorBidi"/>
            <w:b w:val="0"/>
            <w:bCs w:val="0"/>
            <w:noProof/>
            <w:kern w:val="2"/>
            <w:sz w:val="24"/>
            <w:szCs w:val="24"/>
            <w:lang w:val="en-US"/>
            <w14:ligatures w14:val="standardContextual"/>
          </w:rPr>
          <w:tab/>
        </w:r>
        <w:r w:rsidRPr="00FF6518">
          <w:rPr>
            <w:rStyle w:val="Hyperlink"/>
            <w:noProof/>
          </w:rPr>
          <w:t>Clause 8.5.2, Sample description box</w:t>
        </w:r>
        <w:r>
          <w:rPr>
            <w:noProof/>
            <w:webHidden/>
          </w:rPr>
          <w:tab/>
        </w:r>
        <w:r>
          <w:rPr>
            <w:noProof/>
            <w:webHidden/>
          </w:rPr>
          <w:fldChar w:fldCharType="begin"/>
        </w:r>
        <w:r>
          <w:rPr>
            <w:noProof/>
            <w:webHidden/>
          </w:rPr>
          <w:instrText xml:space="preserve"> PAGEREF _Toc194315173 \h </w:instrText>
        </w:r>
        <w:r>
          <w:rPr>
            <w:noProof/>
            <w:webHidden/>
          </w:rPr>
        </w:r>
        <w:r>
          <w:rPr>
            <w:noProof/>
            <w:webHidden/>
          </w:rPr>
          <w:fldChar w:fldCharType="separate"/>
        </w:r>
        <w:r>
          <w:rPr>
            <w:noProof/>
            <w:webHidden/>
          </w:rPr>
          <w:t>11</w:t>
        </w:r>
        <w:r>
          <w:rPr>
            <w:noProof/>
            <w:webHidden/>
          </w:rPr>
          <w:fldChar w:fldCharType="end"/>
        </w:r>
      </w:hyperlink>
    </w:p>
    <w:p w14:paraId="542B1BC6" w14:textId="500C3EB2"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4" w:history="1">
        <w:r w:rsidRPr="00FF6518">
          <w:rPr>
            <w:rStyle w:val="Hyperlink"/>
            <w:noProof/>
          </w:rPr>
          <w:t>5.10</w:t>
        </w:r>
        <w:r>
          <w:rPr>
            <w:rFonts w:eastAsiaTheme="minorEastAsia" w:cstheme="minorBidi"/>
            <w:b w:val="0"/>
            <w:bCs w:val="0"/>
            <w:noProof/>
            <w:kern w:val="2"/>
            <w:sz w:val="24"/>
            <w:szCs w:val="24"/>
            <w:lang w:val="en-US"/>
            <w14:ligatures w14:val="standardContextual"/>
          </w:rPr>
          <w:tab/>
        </w:r>
        <w:r w:rsidRPr="00FF6518">
          <w:rPr>
            <w:rStyle w:val="Hyperlink"/>
            <w:noProof/>
          </w:rPr>
          <w:t>Clause 8.7.2, Data reference box</w:t>
        </w:r>
        <w:r>
          <w:rPr>
            <w:noProof/>
            <w:webHidden/>
          </w:rPr>
          <w:tab/>
        </w:r>
        <w:r>
          <w:rPr>
            <w:noProof/>
            <w:webHidden/>
          </w:rPr>
          <w:fldChar w:fldCharType="begin"/>
        </w:r>
        <w:r>
          <w:rPr>
            <w:noProof/>
            <w:webHidden/>
          </w:rPr>
          <w:instrText xml:space="preserve"> PAGEREF _Toc194315174 \h </w:instrText>
        </w:r>
        <w:r>
          <w:rPr>
            <w:noProof/>
            <w:webHidden/>
          </w:rPr>
        </w:r>
        <w:r>
          <w:rPr>
            <w:noProof/>
            <w:webHidden/>
          </w:rPr>
          <w:fldChar w:fldCharType="separate"/>
        </w:r>
        <w:r>
          <w:rPr>
            <w:noProof/>
            <w:webHidden/>
          </w:rPr>
          <w:t>12</w:t>
        </w:r>
        <w:r>
          <w:rPr>
            <w:noProof/>
            <w:webHidden/>
          </w:rPr>
          <w:fldChar w:fldCharType="end"/>
        </w:r>
      </w:hyperlink>
    </w:p>
    <w:p w14:paraId="14D561E2" w14:textId="71BF4502"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5" w:history="1">
        <w:r w:rsidRPr="00FF6518">
          <w:rPr>
            <w:rStyle w:val="Hyperlink"/>
            <w:noProof/>
          </w:rPr>
          <w:t>5.11</w:t>
        </w:r>
        <w:r>
          <w:rPr>
            <w:rFonts w:eastAsiaTheme="minorEastAsia" w:cstheme="minorBidi"/>
            <w:b w:val="0"/>
            <w:bCs w:val="0"/>
            <w:noProof/>
            <w:kern w:val="2"/>
            <w:sz w:val="24"/>
            <w:szCs w:val="24"/>
            <w:lang w:val="en-US"/>
            <w14:ligatures w14:val="standardContextual"/>
          </w:rPr>
          <w:tab/>
        </w:r>
        <w:r w:rsidRPr="00FF6518">
          <w:rPr>
            <w:rStyle w:val="Hyperlink"/>
            <w:noProof/>
          </w:rPr>
          <w:t>Clause 8.8.8 Track fragment run box</w:t>
        </w:r>
        <w:r>
          <w:rPr>
            <w:noProof/>
            <w:webHidden/>
          </w:rPr>
          <w:tab/>
        </w:r>
        <w:r>
          <w:rPr>
            <w:noProof/>
            <w:webHidden/>
          </w:rPr>
          <w:fldChar w:fldCharType="begin"/>
        </w:r>
        <w:r>
          <w:rPr>
            <w:noProof/>
            <w:webHidden/>
          </w:rPr>
          <w:instrText xml:space="preserve"> PAGEREF _Toc194315175 \h </w:instrText>
        </w:r>
        <w:r>
          <w:rPr>
            <w:noProof/>
            <w:webHidden/>
          </w:rPr>
        </w:r>
        <w:r>
          <w:rPr>
            <w:noProof/>
            <w:webHidden/>
          </w:rPr>
          <w:fldChar w:fldCharType="separate"/>
        </w:r>
        <w:r>
          <w:rPr>
            <w:noProof/>
            <w:webHidden/>
          </w:rPr>
          <w:t>12</w:t>
        </w:r>
        <w:r>
          <w:rPr>
            <w:noProof/>
            <w:webHidden/>
          </w:rPr>
          <w:fldChar w:fldCharType="end"/>
        </w:r>
      </w:hyperlink>
    </w:p>
    <w:p w14:paraId="5918E49B" w14:textId="0861D00C"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6" w:history="1">
        <w:r w:rsidRPr="00FF6518">
          <w:rPr>
            <w:rStyle w:val="Hyperlink"/>
            <w:noProof/>
          </w:rPr>
          <w:t>5.12</w:t>
        </w:r>
        <w:r>
          <w:rPr>
            <w:rFonts w:eastAsiaTheme="minorEastAsia" w:cstheme="minorBidi"/>
            <w:b w:val="0"/>
            <w:bCs w:val="0"/>
            <w:noProof/>
            <w:kern w:val="2"/>
            <w:sz w:val="24"/>
            <w:szCs w:val="24"/>
            <w:lang w:val="en-US"/>
            <w14:ligatures w14:val="standardContextual"/>
          </w:rPr>
          <w:tab/>
        </w:r>
        <w:r w:rsidRPr="00FF6518">
          <w:rPr>
            <w:rStyle w:val="Hyperlink"/>
            <w:noProof/>
          </w:rPr>
          <w:t>Clause 8.8.11, Movie fragment random access offset box</w:t>
        </w:r>
        <w:r>
          <w:rPr>
            <w:noProof/>
            <w:webHidden/>
          </w:rPr>
          <w:tab/>
        </w:r>
        <w:r>
          <w:rPr>
            <w:noProof/>
            <w:webHidden/>
          </w:rPr>
          <w:fldChar w:fldCharType="begin"/>
        </w:r>
        <w:r>
          <w:rPr>
            <w:noProof/>
            <w:webHidden/>
          </w:rPr>
          <w:instrText xml:space="preserve"> PAGEREF _Toc194315176 \h </w:instrText>
        </w:r>
        <w:r>
          <w:rPr>
            <w:noProof/>
            <w:webHidden/>
          </w:rPr>
        </w:r>
        <w:r>
          <w:rPr>
            <w:noProof/>
            <w:webHidden/>
          </w:rPr>
          <w:fldChar w:fldCharType="separate"/>
        </w:r>
        <w:r>
          <w:rPr>
            <w:noProof/>
            <w:webHidden/>
          </w:rPr>
          <w:t>13</w:t>
        </w:r>
        <w:r>
          <w:rPr>
            <w:noProof/>
            <w:webHidden/>
          </w:rPr>
          <w:fldChar w:fldCharType="end"/>
        </w:r>
      </w:hyperlink>
    </w:p>
    <w:p w14:paraId="2B06EF6B" w14:textId="5A02500C"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7" w:history="1">
        <w:r w:rsidRPr="00FF6518">
          <w:rPr>
            <w:rStyle w:val="Hyperlink"/>
            <w:noProof/>
          </w:rPr>
          <w:t>5.13</w:t>
        </w:r>
        <w:r>
          <w:rPr>
            <w:rFonts w:eastAsiaTheme="minorEastAsia" w:cstheme="minorBidi"/>
            <w:b w:val="0"/>
            <w:bCs w:val="0"/>
            <w:noProof/>
            <w:kern w:val="2"/>
            <w:sz w:val="24"/>
            <w:szCs w:val="24"/>
            <w:lang w:val="en-US"/>
            <w14:ligatures w14:val="standardContextual"/>
          </w:rPr>
          <w:tab/>
        </w:r>
        <w:r w:rsidRPr="00FF6518">
          <w:rPr>
            <w:rStyle w:val="Hyperlink"/>
            <w:noProof/>
          </w:rPr>
          <w:t>Clause 8.8.12, Track fragment decode time box</w:t>
        </w:r>
        <w:r>
          <w:rPr>
            <w:noProof/>
            <w:webHidden/>
          </w:rPr>
          <w:tab/>
        </w:r>
        <w:r>
          <w:rPr>
            <w:noProof/>
            <w:webHidden/>
          </w:rPr>
          <w:fldChar w:fldCharType="begin"/>
        </w:r>
        <w:r>
          <w:rPr>
            <w:noProof/>
            <w:webHidden/>
          </w:rPr>
          <w:instrText xml:space="preserve"> PAGEREF _Toc194315177 \h </w:instrText>
        </w:r>
        <w:r>
          <w:rPr>
            <w:noProof/>
            <w:webHidden/>
          </w:rPr>
        </w:r>
        <w:r>
          <w:rPr>
            <w:noProof/>
            <w:webHidden/>
          </w:rPr>
          <w:fldChar w:fldCharType="separate"/>
        </w:r>
        <w:r>
          <w:rPr>
            <w:noProof/>
            <w:webHidden/>
          </w:rPr>
          <w:t>13</w:t>
        </w:r>
        <w:r>
          <w:rPr>
            <w:noProof/>
            <w:webHidden/>
          </w:rPr>
          <w:fldChar w:fldCharType="end"/>
        </w:r>
      </w:hyperlink>
    </w:p>
    <w:p w14:paraId="441B9EEF" w14:textId="315B63A7"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8" w:history="1">
        <w:r w:rsidRPr="00FF6518">
          <w:rPr>
            <w:rStyle w:val="Hyperlink"/>
            <w:noProof/>
          </w:rPr>
          <w:t>5.14</w:t>
        </w:r>
        <w:r>
          <w:rPr>
            <w:rFonts w:eastAsiaTheme="minorEastAsia" w:cstheme="minorBidi"/>
            <w:b w:val="0"/>
            <w:bCs w:val="0"/>
            <w:noProof/>
            <w:kern w:val="2"/>
            <w:sz w:val="24"/>
            <w:szCs w:val="24"/>
            <w:lang w:val="en-US"/>
            <w14:ligatures w14:val="standardContextual"/>
          </w:rPr>
          <w:tab/>
        </w:r>
        <w:r w:rsidRPr="00FF6518">
          <w:rPr>
            <w:rStyle w:val="Hyperlink"/>
            <w:noProof/>
          </w:rPr>
          <w:t>Clause 8.10.4, Track kind</w:t>
        </w:r>
        <w:r>
          <w:rPr>
            <w:noProof/>
            <w:webHidden/>
          </w:rPr>
          <w:tab/>
        </w:r>
        <w:r>
          <w:rPr>
            <w:noProof/>
            <w:webHidden/>
          </w:rPr>
          <w:fldChar w:fldCharType="begin"/>
        </w:r>
        <w:r>
          <w:rPr>
            <w:noProof/>
            <w:webHidden/>
          </w:rPr>
          <w:instrText xml:space="preserve"> PAGEREF _Toc194315178 \h </w:instrText>
        </w:r>
        <w:r>
          <w:rPr>
            <w:noProof/>
            <w:webHidden/>
          </w:rPr>
        </w:r>
        <w:r>
          <w:rPr>
            <w:noProof/>
            <w:webHidden/>
          </w:rPr>
          <w:fldChar w:fldCharType="separate"/>
        </w:r>
        <w:r>
          <w:rPr>
            <w:noProof/>
            <w:webHidden/>
          </w:rPr>
          <w:t>13</w:t>
        </w:r>
        <w:r>
          <w:rPr>
            <w:noProof/>
            <w:webHidden/>
          </w:rPr>
          <w:fldChar w:fldCharType="end"/>
        </w:r>
      </w:hyperlink>
    </w:p>
    <w:p w14:paraId="72AD001A" w14:textId="58714792"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79" w:history="1">
        <w:r w:rsidRPr="00FF6518">
          <w:rPr>
            <w:rStyle w:val="Hyperlink"/>
            <w:noProof/>
          </w:rPr>
          <w:t>5.15</w:t>
        </w:r>
        <w:r>
          <w:rPr>
            <w:rFonts w:eastAsiaTheme="minorEastAsia" w:cstheme="minorBidi"/>
            <w:b w:val="0"/>
            <w:bCs w:val="0"/>
            <w:noProof/>
            <w:kern w:val="2"/>
            <w:sz w:val="24"/>
            <w:szCs w:val="24"/>
            <w:lang w:val="en-US"/>
            <w14:ligatures w14:val="standardContextual"/>
          </w:rPr>
          <w:tab/>
        </w:r>
        <w:r w:rsidRPr="00FF6518">
          <w:rPr>
            <w:rStyle w:val="Hyperlink"/>
            <w:noProof/>
          </w:rPr>
          <w:t>Clause 8.10.5, Label box</w:t>
        </w:r>
        <w:r>
          <w:rPr>
            <w:noProof/>
            <w:webHidden/>
          </w:rPr>
          <w:tab/>
        </w:r>
        <w:r>
          <w:rPr>
            <w:noProof/>
            <w:webHidden/>
          </w:rPr>
          <w:fldChar w:fldCharType="begin"/>
        </w:r>
        <w:r>
          <w:rPr>
            <w:noProof/>
            <w:webHidden/>
          </w:rPr>
          <w:instrText xml:space="preserve"> PAGEREF _Toc194315179 \h </w:instrText>
        </w:r>
        <w:r>
          <w:rPr>
            <w:noProof/>
            <w:webHidden/>
          </w:rPr>
        </w:r>
        <w:r>
          <w:rPr>
            <w:noProof/>
            <w:webHidden/>
          </w:rPr>
          <w:fldChar w:fldCharType="separate"/>
        </w:r>
        <w:r>
          <w:rPr>
            <w:noProof/>
            <w:webHidden/>
          </w:rPr>
          <w:t>14</w:t>
        </w:r>
        <w:r>
          <w:rPr>
            <w:noProof/>
            <w:webHidden/>
          </w:rPr>
          <w:fldChar w:fldCharType="end"/>
        </w:r>
      </w:hyperlink>
    </w:p>
    <w:p w14:paraId="71E9D802" w14:textId="3BFF649D"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80" w:history="1">
        <w:r w:rsidRPr="00FF6518">
          <w:rPr>
            <w:rStyle w:val="Hyperlink"/>
            <w:noProof/>
          </w:rPr>
          <w:t>5.16</w:t>
        </w:r>
        <w:r>
          <w:rPr>
            <w:rFonts w:eastAsiaTheme="minorEastAsia" w:cstheme="minorBidi"/>
            <w:b w:val="0"/>
            <w:bCs w:val="0"/>
            <w:noProof/>
            <w:kern w:val="2"/>
            <w:sz w:val="24"/>
            <w:szCs w:val="24"/>
            <w:lang w:val="en-US"/>
            <w14:ligatures w14:val="standardContextual"/>
          </w:rPr>
          <w:tab/>
        </w:r>
        <w:r w:rsidRPr="00FF6518">
          <w:rPr>
            <w:rStyle w:val="Hyperlink"/>
            <w:noProof/>
            <w:lang w:val="en-GB"/>
          </w:rPr>
          <w:t>Clause 8.</w:t>
        </w:r>
        <w:r w:rsidRPr="00FF6518">
          <w:rPr>
            <w:rStyle w:val="Hyperlink"/>
            <w:noProof/>
          </w:rPr>
          <w:t>11, Metadata support</w:t>
        </w:r>
        <w:r>
          <w:rPr>
            <w:noProof/>
            <w:webHidden/>
          </w:rPr>
          <w:tab/>
        </w:r>
        <w:r>
          <w:rPr>
            <w:noProof/>
            <w:webHidden/>
          </w:rPr>
          <w:fldChar w:fldCharType="begin"/>
        </w:r>
        <w:r>
          <w:rPr>
            <w:noProof/>
            <w:webHidden/>
          </w:rPr>
          <w:instrText xml:space="preserve"> PAGEREF _Toc194315180 \h </w:instrText>
        </w:r>
        <w:r>
          <w:rPr>
            <w:noProof/>
            <w:webHidden/>
          </w:rPr>
        </w:r>
        <w:r>
          <w:rPr>
            <w:noProof/>
            <w:webHidden/>
          </w:rPr>
          <w:fldChar w:fldCharType="separate"/>
        </w:r>
        <w:r>
          <w:rPr>
            <w:noProof/>
            <w:webHidden/>
          </w:rPr>
          <w:t>15</w:t>
        </w:r>
        <w:r>
          <w:rPr>
            <w:noProof/>
            <w:webHidden/>
          </w:rPr>
          <w:fldChar w:fldCharType="end"/>
        </w:r>
      </w:hyperlink>
    </w:p>
    <w:p w14:paraId="3310BA97" w14:textId="6D67E518"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81" w:history="1">
        <w:r w:rsidRPr="00FF6518">
          <w:rPr>
            <w:rStyle w:val="Hyperlink"/>
            <w:noProof/>
          </w:rPr>
          <w:t>5.17</w:t>
        </w:r>
        <w:r>
          <w:rPr>
            <w:rFonts w:eastAsiaTheme="minorEastAsia" w:cstheme="minorBidi"/>
            <w:b w:val="0"/>
            <w:bCs w:val="0"/>
            <w:noProof/>
            <w:kern w:val="2"/>
            <w:sz w:val="24"/>
            <w:szCs w:val="24"/>
            <w:lang w:val="en-US"/>
            <w14:ligatures w14:val="standardContextual"/>
          </w:rPr>
          <w:tab/>
        </w:r>
        <w:r w:rsidRPr="00FF6518">
          <w:rPr>
            <w:rStyle w:val="Hyperlink"/>
            <w:noProof/>
          </w:rPr>
          <w:t>Clause 8.14.3, Segment index box</w:t>
        </w:r>
        <w:r>
          <w:rPr>
            <w:noProof/>
            <w:webHidden/>
          </w:rPr>
          <w:tab/>
        </w:r>
        <w:r>
          <w:rPr>
            <w:noProof/>
            <w:webHidden/>
          </w:rPr>
          <w:fldChar w:fldCharType="begin"/>
        </w:r>
        <w:r>
          <w:rPr>
            <w:noProof/>
            <w:webHidden/>
          </w:rPr>
          <w:instrText xml:space="preserve"> PAGEREF _Toc194315181 \h </w:instrText>
        </w:r>
        <w:r>
          <w:rPr>
            <w:noProof/>
            <w:webHidden/>
          </w:rPr>
        </w:r>
        <w:r>
          <w:rPr>
            <w:noProof/>
            <w:webHidden/>
          </w:rPr>
          <w:fldChar w:fldCharType="separate"/>
        </w:r>
        <w:r>
          <w:rPr>
            <w:noProof/>
            <w:webHidden/>
          </w:rPr>
          <w:t>16</w:t>
        </w:r>
        <w:r>
          <w:rPr>
            <w:noProof/>
            <w:webHidden/>
          </w:rPr>
          <w:fldChar w:fldCharType="end"/>
        </w:r>
      </w:hyperlink>
    </w:p>
    <w:p w14:paraId="23D3020F" w14:textId="0A9533D6" w:rsidR="00006AFC" w:rsidRDefault="00006AFC">
      <w:pPr>
        <w:pStyle w:val="TOC2"/>
        <w:tabs>
          <w:tab w:val="left" w:pos="880"/>
          <w:tab w:val="right" w:leader="dot" w:pos="9741"/>
        </w:tabs>
        <w:rPr>
          <w:rFonts w:eastAsiaTheme="minorEastAsia" w:cstheme="minorBidi"/>
          <w:b w:val="0"/>
          <w:bCs w:val="0"/>
          <w:noProof/>
          <w:kern w:val="2"/>
          <w:sz w:val="24"/>
          <w:szCs w:val="24"/>
          <w:lang w:val="en-US"/>
          <w14:ligatures w14:val="standardContextual"/>
        </w:rPr>
      </w:pPr>
      <w:hyperlink w:anchor="_Toc194315182" w:history="1">
        <w:r w:rsidRPr="00FF6518">
          <w:rPr>
            <w:rStyle w:val="Hyperlink"/>
            <w:noProof/>
          </w:rPr>
          <w:t>5.18</w:t>
        </w:r>
        <w:r>
          <w:rPr>
            <w:rFonts w:eastAsiaTheme="minorEastAsia" w:cstheme="minorBidi"/>
            <w:b w:val="0"/>
            <w:bCs w:val="0"/>
            <w:noProof/>
            <w:kern w:val="2"/>
            <w:sz w:val="24"/>
            <w:szCs w:val="24"/>
            <w:lang w:val="en-US"/>
            <w14:ligatures w14:val="standardContextual"/>
          </w:rPr>
          <w:tab/>
        </w:r>
        <w:r w:rsidRPr="00FF6518">
          <w:rPr>
            <w:rStyle w:val="Hyperlink"/>
            <w:noProof/>
          </w:rPr>
          <w:t>Clause 8.15, Entity grouping</w:t>
        </w:r>
        <w:r>
          <w:rPr>
            <w:noProof/>
            <w:webHidden/>
          </w:rPr>
          <w:tab/>
        </w:r>
        <w:r>
          <w:rPr>
            <w:noProof/>
            <w:webHidden/>
          </w:rPr>
          <w:fldChar w:fldCharType="begin"/>
        </w:r>
        <w:r>
          <w:rPr>
            <w:noProof/>
            <w:webHidden/>
          </w:rPr>
          <w:instrText xml:space="preserve"> PAGEREF _Toc194315182 \h </w:instrText>
        </w:r>
        <w:r>
          <w:rPr>
            <w:noProof/>
            <w:webHidden/>
          </w:rPr>
        </w:r>
        <w:r>
          <w:rPr>
            <w:noProof/>
            <w:webHidden/>
          </w:rPr>
          <w:fldChar w:fldCharType="separate"/>
        </w:r>
        <w:r>
          <w:rPr>
            <w:noProof/>
            <w:webHidden/>
          </w:rPr>
          <w:t>18</w:t>
        </w:r>
        <w:r>
          <w:rPr>
            <w:noProof/>
            <w:webHidden/>
          </w:rPr>
          <w:fldChar w:fldCharType="end"/>
        </w:r>
      </w:hyperlink>
    </w:p>
    <w:p w14:paraId="7102ACB3" w14:textId="64035B25"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83" w:history="1">
        <w:r w:rsidRPr="00FF6518">
          <w:rPr>
            <w:rStyle w:val="Hyperlink"/>
            <w:noProof/>
          </w:rPr>
          <w:t>6</w:t>
        </w:r>
        <w:r>
          <w:rPr>
            <w:rFonts w:eastAsiaTheme="minorEastAsia" w:cstheme="minorBidi"/>
            <w:b w:val="0"/>
            <w:bCs w:val="0"/>
            <w:i w:val="0"/>
            <w:iCs w:val="0"/>
            <w:noProof/>
            <w:kern w:val="2"/>
            <w:lang w:val="en-US"/>
            <w14:ligatures w14:val="standardContextual"/>
          </w:rPr>
          <w:tab/>
        </w:r>
        <w:r w:rsidRPr="00FF6518">
          <w:rPr>
            <w:rStyle w:val="Hyperlink"/>
            <w:noProof/>
          </w:rPr>
          <w:t>Clause 12.1, Video media</w:t>
        </w:r>
        <w:r>
          <w:rPr>
            <w:noProof/>
            <w:webHidden/>
          </w:rPr>
          <w:tab/>
        </w:r>
        <w:r>
          <w:rPr>
            <w:noProof/>
            <w:webHidden/>
          </w:rPr>
          <w:fldChar w:fldCharType="begin"/>
        </w:r>
        <w:r>
          <w:rPr>
            <w:noProof/>
            <w:webHidden/>
          </w:rPr>
          <w:instrText xml:space="preserve"> PAGEREF _Toc194315183 \h </w:instrText>
        </w:r>
        <w:r>
          <w:rPr>
            <w:noProof/>
            <w:webHidden/>
          </w:rPr>
        </w:r>
        <w:r>
          <w:rPr>
            <w:noProof/>
            <w:webHidden/>
          </w:rPr>
          <w:fldChar w:fldCharType="separate"/>
        </w:r>
        <w:r>
          <w:rPr>
            <w:noProof/>
            <w:webHidden/>
          </w:rPr>
          <w:t>21</w:t>
        </w:r>
        <w:r>
          <w:rPr>
            <w:noProof/>
            <w:webHidden/>
          </w:rPr>
          <w:fldChar w:fldCharType="end"/>
        </w:r>
      </w:hyperlink>
    </w:p>
    <w:p w14:paraId="0EA83229" w14:textId="3A385403"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84" w:history="1">
        <w:r w:rsidRPr="00FF6518">
          <w:rPr>
            <w:rStyle w:val="Hyperlink"/>
            <w:noProof/>
          </w:rPr>
          <w:t>7</w:t>
        </w:r>
        <w:r>
          <w:rPr>
            <w:rFonts w:eastAsiaTheme="minorEastAsia" w:cstheme="minorBidi"/>
            <w:b w:val="0"/>
            <w:bCs w:val="0"/>
            <w:i w:val="0"/>
            <w:iCs w:val="0"/>
            <w:noProof/>
            <w:kern w:val="2"/>
            <w:lang w:val="en-US"/>
            <w14:ligatures w14:val="standardContextual"/>
          </w:rPr>
          <w:tab/>
        </w:r>
        <w:r w:rsidRPr="00FF6518">
          <w:rPr>
            <w:rStyle w:val="Hyperlink"/>
            <w:noProof/>
          </w:rPr>
          <w:t>Clause 13.4, Support for protected streams</w:t>
        </w:r>
        <w:r>
          <w:rPr>
            <w:noProof/>
            <w:webHidden/>
          </w:rPr>
          <w:tab/>
        </w:r>
        <w:r>
          <w:rPr>
            <w:noProof/>
            <w:webHidden/>
          </w:rPr>
          <w:fldChar w:fldCharType="begin"/>
        </w:r>
        <w:r>
          <w:rPr>
            <w:noProof/>
            <w:webHidden/>
          </w:rPr>
          <w:instrText xml:space="preserve"> PAGEREF _Toc194315184 \h </w:instrText>
        </w:r>
        <w:r>
          <w:rPr>
            <w:noProof/>
            <w:webHidden/>
          </w:rPr>
        </w:r>
        <w:r>
          <w:rPr>
            <w:noProof/>
            <w:webHidden/>
          </w:rPr>
          <w:fldChar w:fldCharType="separate"/>
        </w:r>
        <w:r>
          <w:rPr>
            <w:noProof/>
            <w:webHidden/>
          </w:rPr>
          <w:t>25</w:t>
        </w:r>
        <w:r>
          <w:rPr>
            <w:noProof/>
            <w:webHidden/>
          </w:rPr>
          <w:fldChar w:fldCharType="end"/>
        </w:r>
      </w:hyperlink>
    </w:p>
    <w:p w14:paraId="65990E5B" w14:textId="6F792516"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85" w:history="1">
        <w:r w:rsidRPr="00FF6518">
          <w:rPr>
            <w:rStyle w:val="Hyperlink"/>
            <w:noProof/>
          </w:rPr>
          <w:t>8</w:t>
        </w:r>
        <w:r>
          <w:rPr>
            <w:rFonts w:eastAsiaTheme="minorEastAsia" w:cstheme="minorBidi"/>
            <w:b w:val="0"/>
            <w:bCs w:val="0"/>
            <w:i w:val="0"/>
            <w:iCs w:val="0"/>
            <w:noProof/>
            <w:kern w:val="2"/>
            <w:lang w:val="en-US"/>
            <w14:ligatures w14:val="standardContextual"/>
          </w:rPr>
          <w:tab/>
        </w:r>
        <w:r w:rsidRPr="00FF6518">
          <w:rPr>
            <w:rStyle w:val="Hyperlink"/>
            <w:noProof/>
          </w:rPr>
          <w:t>Annex A.11, Construction of fragmented movies</w:t>
        </w:r>
        <w:r>
          <w:rPr>
            <w:noProof/>
            <w:webHidden/>
          </w:rPr>
          <w:tab/>
        </w:r>
        <w:r>
          <w:rPr>
            <w:noProof/>
            <w:webHidden/>
          </w:rPr>
          <w:fldChar w:fldCharType="begin"/>
        </w:r>
        <w:r>
          <w:rPr>
            <w:noProof/>
            <w:webHidden/>
          </w:rPr>
          <w:instrText xml:space="preserve"> PAGEREF _Toc194315185 \h </w:instrText>
        </w:r>
        <w:r>
          <w:rPr>
            <w:noProof/>
            <w:webHidden/>
          </w:rPr>
        </w:r>
        <w:r>
          <w:rPr>
            <w:noProof/>
            <w:webHidden/>
          </w:rPr>
          <w:fldChar w:fldCharType="separate"/>
        </w:r>
        <w:r>
          <w:rPr>
            <w:noProof/>
            <w:webHidden/>
          </w:rPr>
          <w:t>25</w:t>
        </w:r>
        <w:r>
          <w:rPr>
            <w:noProof/>
            <w:webHidden/>
          </w:rPr>
          <w:fldChar w:fldCharType="end"/>
        </w:r>
      </w:hyperlink>
    </w:p>
    <w:p w14:paraId="3BC8B37E" w14:textId="3ADC52BF" w:rsidR="00006AFC" w:rsidRDefault="00006AFC">
      <w:pPr>
        <w:pStyle w:val="TOC1"/>
        <w:tabs>
          <w:tab w:val="left" w:pos="440"/>
          <w:tab w:val="right" w:leader="dot" w:pos="9741"/>
        </w:tabs>
        <w:rPr>
          <w:rFonts w:eastAsiaTheme="minorEastAsia" w:cstheme="minorBidi"/>
          <w:b w:val="0"/>
          <w:bCs w:val="0"/>
          <w:i w:val="0"/>
          <w:iCs w:val="0"/>
          <w:noProof/>
          <w:kern w:val="2"/>
          <w:lang w:val="en-US"/>
          <w14:ligatures w14:val="standardContextual"/>
        </w:rPr>
      </w:pPr>
      <w:hyperlink w:anchor="_Toc194315186" w:history="1">
        <w:r w:rsidRPr="00FF6518">
          <w:rPr>
            <w:rStyle w:val="Hyperlink"/>
            <w:noProof/>
          </w:rPr>
          <w:t>9</w:t>
        </w:r>
        <w:r>
          <w:rPr>
            <w:rFonts w:eastAsiaTheme="minorEastAsia" w:cstheme="minorBidi"/>
            <w:b w:val="0"/>
            <w:bCs w:val="0"/>
            <w:i w:val="0"/>
            <w:iCs w:val="0"/>
            <w:noProof/>
            <w:kern w:val="2"/>
            <w:lang w:val="en-US"/>
            <w14:ligatures w14:val="standardContextual"/>
          </w:rPr>
          <w:tab/>
        </w:r>
        <w:r w:rsidRPr="00FF6518">
          <w:rPr>
            <w:rStyle w:val="Hyperlink"/>
            <w:noProof/>
          </w:rPr>
          <w:t>Annex C, Fragment identifiers for ISO base media resources</w:t>
        </w:r>
        <w:r>
          <w:rPr>
            <w:noProof/>
            <w:webHidden/>
          </w:rPr>
          <w:tab/>
        </w:r>
        <w:r>
          <w:rPr>
            <w:noProof/>
            <w:webHidden/>
          </w:rPr>
          <w:fldChar w:fldCharType="begin"/>
        </w:r>
        <w:r>
          <w:rPr>
            <w:noProof/>
            <w:webHidden/>
          </w:rPr>
          <w:instrText xml:space="preserve"> PAGEREF _Toc194315186 \h </w:instrText>
        </w:r>
        <w:r>
          <w:rPr>
            <w:noProof/>
            <w:webHidden/>
          </w:rPr>
        </w:r>
        <w:r>
          <w:rPr>
            <w:noProof/>
            <w:webHidden/>
          </w:rPr>
          <w:fldChar w:fldCharType="separate"/>
        </w:r>
        <w:r>
          <w:rPr>
            <w:noProof/>
            <w:webHidden/>
          </w:rPr>
          <w:t>26</w:t>
        </w:r>
        <w:r>
          <w:rPr>
            <w:noProof/>
            <w:webHidden/>
          </w:rPr>
          <w:fldChar w:fldCharType="end"/>
        </w:r>
      </w:hyperlink>
    </w:p>
    <w:p w14:paraId="1D9ABAF9" w14:textId="36630923" w:rsidR="00006AFC" w:rsidRDefault="00006AFC">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194315187" w:history="1">
        <w:r w:rsidRPr="00FF6518">
          <w:rPr>
            <w:rStyle w:val="Hyperlink"/>
            <w:noProof/>
          </w:rPr>
          <w:t>10</w:t>
        </w:r>
        <w:r>
          <w:rPr>
            <w:rFonts w:eastAsiaTheme="minorEastAsia" w:cstheme="minorBidi"/>
            <w:b w:val="0"/>
            <w:bCs w:val="0"/>
            <w:i w:val="0"/>
            <w:iCs w:val="0"/>
            <w:noProof/>
            <w:kern w:val="2"/>
            <w:lang w:val="en-US"/>
            <w14:ligatures w14:val="standardContextual"/>
          </w:rPr>
          <w:tab/>
        </w:r>
        <w:r w:rsidRPr="00FF6518">
          <w:rPr>
            <w:rStyle w:val="Hyperlink"/>
            <w:noProof/>
          </w:rPr>
          <w:t>Annex E.2, The 'isom' brand</w:t>
        </w:r>
        <w:r>
          <w:rPr>
            <w:noProof/>
            <w:webHidden/>
          </w:rPr>
          <w:tab/>
        </w:r>
        <w:r>
          <w:rPr>
            <w:noProof/>
            <w:webHidden/>
          </w:rPr>
          <w:fldChar w:fldCharType="begin"/>
        </w:r>
        <w:r>
          <w:rPr>
            <w:noProof/>
            <w:webHidden/>
          </w:rPr>
          <w:instrText xml:space="preserve"> PAGEREF _Toc194315187 \h </w:instrText>
        </w:r>
        <w:r>
          <w:rPr>
            <w:noProof/>
            <w:webHidden/>
          </w:rPr>
        </w:r>
        <w:r>
          <w:rPr>
            <w:noProof/>
            <w:webHidden/>
          </w:rPr>
          <w:fldChar w:fldCharType="separate"/>
        </w:r>
        <w:r>
          <w:rPr>
            <w:noProof/>
            <w:webHidden/>
          </w:rPr>
          <w:t>27</w:t>
        </w:r>
        <w:r>
          <w:rPr>
            <w:noProof/>
            <w:webHidden/>
          </w:rPr>
          <w:fldChar w:fldCharType="end"/>
        </w:r>
      </w:hyperlink>
    </w:p>
    <w:p w14:paraId="54039FE6" w14:textId="08E45AE9" w:rsidR="00006AFC" w:rsidRDefault="00006AFC">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194315188" w:history="1">
        <w:r w:rsidRPr="00FF6518">
          <w:rPr>
            <w:rStyle w:val="Hyperlink"/>
            <w:noProof/>
          </w:rPr>
          <w:t>11</w:t>
        </w:r>
        <w:r>
          <w:rPr>
            <w:rFonts w:eastAsiaTheme="minorEastAsia" w:cstheme="minorBidi"/>
            <w:b w:val="0"/>
            <w:bCs w:val="0"/>
            <w:i w:val="0"/>
            <w:iCs w:val="0"/>
            <w:noProof/>
            <w:kern w:val="2"/>
            <w:lang w:val="en-US"/>
            <w14:ligatures w14:val="standardContextual"/>
          </w:rPr>
          <w:tab/>
        </w:r>
        <w:r w:rsidRPr="00FF6518">
          <w:rPr>
            <w:rStyle w:val="Hyperlink"/>
            <w:noProof/>
          </w:rPr>
          <w:t>Annex E.18, The 'unif' brand</w:t>
        </w:r>
        <w:r>
          <w:rPr>
            <w:noProof/>
            <w:webHidden/>
          </w:rPr>
          <w:tab/>
        </w:r>
        <w:r>
          <w:rPr>
            <w:noProof/>
            <w:webHidden/>
          </w:rPr>
          <w:fldChar w:fldCharType="begin"/>
        </w:r>
        <w:r>
          <w:rPr>
            <w:noProof/>
            <w:webHidden/>
          </w:rPr>
          <w:instrText xml:space="preserve"> PAGEREF _Toc194315188 \h </w:instrText>
        </w:r>
        <w:r>
          <w:rPr>
            <w:noProof/>
            <w:webHidden/>
          </w:rPr>
        </w:r>
        <w:r>
          <w:rPr>
            <w:noProof/>
            <w:webHidden/>
          </w:rPr>
          <w:fldChar w:fldCharType="separate"/>
        </w:r>
        <w:r>
          <w:rPr>
            <w:noProof/>
            <w:webHidden/>
          </w:rPr>
          <w:t>29</w:t>
        </w:r>
        <w:r>
          <w:rPr>
            <w:noProof/>
            <w:webHidden/>
          </w:rPr>
          <w:fldChar w:fldCharType="end"/>
        </w:r>
      </w:hyperlink>
    </w:p>
    <w:p w14:paraId="2A1A124C" w14:textId="32F35CE6" w:rsidR="00006AFC" w:rsidRDefault="00006AFC">
      <w:pPr>
        <w:pStyle w:val="TOC1"/>
        <w:tabs>
          <w:tab w:val="left" w:pos="660"/>
          <w:tab w:val="right" w:leader="dot" w:pos="9741"/>
        </w:tabs>
        <w:rPr>
          <w:rFonts w:eastAsiaTheme="minorEastAsia" w:cstheme="minorBidi"/>
          <w:b w:val="0"/>
          <w:bCs w:val="0"/>
          <w:i w:val="0"/>
          <w:iCs w:val="0"/>
          <w:noProof/>
          <w:kern w:val="2"/>
          <w:lang w:val="en-US"/>
          <w14:ligatures w14:val="standardContextual"/>
        </w:rPr>
      </w:pPr>
      <w:hyperlink w:anchor="_Toc194315189" w:history="1">
        <w:r w:rsidRPr="00FF6518">
          <w:rPr>
            <w:rStyle w:val="Hyperlink"/>
            <w:noProof/>
          </w:rPr>
          <w:t>12</w:t>
        </w:r>
        <w:r>
          <w:rPr>
            <w:rFonts w:eastAsiaTheme="minorEastAsia" w:cstheme="minorBidi"/>
            <w:b w:val="0"/>
            <w:bCs w:val="0"/>
            <w:i w:val="0"/>
            <w:iCs w:val="0"/>
            <w:noProof/>
            <w:kern w:val="2"/>
            <w:lang w:val="en-US"/>
            <w14:ligatures w14:val="standardContextual"/>
          </w:rPr>
          <w:tab/>
        </w:r>
        <w:r w:rsidRPr="00FF6518">
          <w:rPr>
            <w:rStyle w:val="Hyperlink"/>
            <w:noProof/>
          </w:rPr>
          <w:t>Annex K.2, Use of the 'codecs' parameter</w:t>
        </w:r>
        <w:r>
          <w:rPr>
            <w:noProof/>
            <w:webHidden/>
          </w:rPr>
          <w:tab/>
        </w:r>
        <w:r>
          <w:rPr>
            <w:noProof/>
            <w:webHidden/>
          </w:rPr>
          <w:fldChar w:fldCharType="begin"/>
        </w:r>
        <w:r>
          <w:rPr>
            <w:noProof/>
            <w:webHidden/>
          </w:rPr>
          <w:instrText xml:space="preserve"> PAGEREF _Toc194315189 \h </w:instrText>
        </w:r>
        <w:r>
          <w:rPr>
            <w:noProof/>
            <w:webHidden/>
          </w:rPr>
        </w:r>
        <w:r>
          <w:rPr>
            <w:noProof/>
            <w:webHidden/>
          </w:rPr>
          <w:fldChar w:fldCharType="separate"/>
        </w:r>
        <w:r>
          <w:rPr>
            <w:noProof/>
            <w:webHidden/>
          </w:rPr>
          <w:t>29</w:t>
        </w:r>
        <w:r>
          <w:rPr>
            <w:noProof/>
            <w:webHidden/>
          </w:rPr>
          <w:fldChar w:fldCharType="end"/>
        </w:r>
      </w:hyperlink>
    </w:p>
    <w:p w14:paraId="453CBBFC" w14:textId="33B8948F" w:rsidR="00006AFC" w:rsidRDefault="00006AFC">
      <w:pPr>
        <w:pStyle w:val="TOC2"/>
        <w:tabs>
          <w:tab w:val="right" w:leader="dot" w:pos="9741"/>
        </w:tabs>
        <w:rPr>
          <w:rFonts w:eastAsiaTheme="minorEastAsia" w:cstheme="minorBidi"/>
          <w:b w:val="0"/>
          <w:bCs w:val="0"/>
          <w:noProof/>
          <w:kern w:val="2"/>
          <w:sz w:val="24"/>
          <w:szCs w:val="24"/>
          <w:lang w:val="en-US"/>
          <w14:ligatures w14:val="standardContextual"/>
        </w:rPr>
      </w:pPr>
      <w:hyperlink w:anchor="_Toc194315190" w:history="1">
        <w:r w:rsidRPr="00FF6518">
          <w:rPr>
            <w:rStyle w:val="Hyperlink"/>
            <w:noProof/>
          </w:rPr>
          <w:t xml:space="preserve">K.2.3 Rendering Capabilities as an Extension of the </w:t>
        </w:r>
        <w:r w:rsidRPr="00FF6518">
          <w:rPr>
            <w:rStyle w:val="Hyperlink"/>
            <w:rFonts w:ascii="Courier" w:hAnsi="Courier"/>
            <w:noProof/>
          </w:rPr>
          <w:t>'codecs'</w:t>
        </w:r>
        <w:r w:rsidRPr="00FF6518">
          <w:rPr>
            <w:rStyle w:val="Hyperlink"/>
            <w:noProof/>
          </w:rPr>
          <w:t xml:space="preserve"> parameter</w:t>
        </w:r>
        <w:r>
          <w:rPr>
            <w:noProof/>
            <w:webHidden/>
          </w:rPr>
          <w:tab/>
        </w:r>
        <w:r>
          <w:rPr>
            <w:noProof/>
            <w:webHidden/>
          </w:rPr>
          <w:fldChar w:fldCharType="begin"/>
        </w:r>
        <w:r>
          <w:rPr>
            <w:noProof/>
            <w:webHidden/>
          </w:rPr>
          <w:instrText xml:space="preserve"> PAGEREF _Toc194315190 \h </w:instrText>
        </w:r>
        <w:r>
          <w:rPr>
            <w:noProof/>
            <w:webHidden/>
          </w:rPr>
        </w:r>
        <w:r>
          <w:rPr>
            <w:noProof/>
            <w:webHidden/>
          </w:rPr>
          <w:fldChar w:fldCharType="separate"/>
        </w:r>
        <w:r>
          <w:rPr>
            <w:noProof/>
            <w:webHidden/>
          </w:rPr>
          <w:t>30</w:t>
        </w:r>
        <w:r>
          <w:rPr>
            <w:noProof/>
            <w:webHidden/>
          </w:rPr>
          <w:fldChar w:fldCharType="end"/>
        </w:r>
      </w:hyperlink>
    </w:p>
    <w:p w14:paraId="46048C3C" w14:textId="2F062F60" w:rsidR="00006AFC" w:rsidRDefault="00006AFC">
      <w:pPr>
        <w:pStyle w:val="TOC3"/>
        <w:tabs>
          <w:tab w:val="right" w:leader="dot" w:pos="9741"/>
        </w:tabs>
        <w:rPr>
          <w:rFonts w:eastAsiaTheme="minorEastAsia" w:cstheme="minorBidi"/>
          <w:noProof/>
          <w:kern w:val="2"/>
          <w:sz w:val="24"/>
          <w:szCs w:val="24"/>
          <w:lang w:val="en-US"/>
          <w14:ligatures w14:val="standardContextual"/>
        </w:rPr>
      </w:pPr>
      <w:hyperlink w:anchor="_Toc194315191" w:history="1">
        <w:r w:rsidRPr="00FF6518">
          <w:rPr>
            <w:rStyle w:val="Hyperlink"/>
            <w:noProof/>
          </w:rPr>
          <w:t>K.2.3.1 Structure of the 'desc' 4CC extension</w:t>
        </w:r>
        <w:r>
          <w:rPr>
            <w:noProof/>
            <w:webHidden/>
          </w:rPr>
          <w:tab/>
        </w:r>
        <w:r>
          <w:rPr>
            <w:noProof/>
            <w:webHidden/>
          </w:rPr>
          <w:fldChar w:fldCharType="begin"/>
        </w:r>
        <w:r>
          <w:rPr>
            <w:noProof/>
            <w:webHidden/>
          </w:rPr>
          <w:instrText xml:space="preserve"> PAGEREF _Toc194315191 \h </w:instrText>
        </w:r>
        <w:r>
          <w:rPr>
            <w:noProof/>
            <w:webHidden/>
          </w:rPr>
        </w:r>
        <w:r>
          <w:rPr>
            <w:noProof/>
            <w:webHidden/>
          </w:rPr>
          <w:fldChar w:fldCharType="separate"/>
        </w:r>
        <w:r>
          <w:rPr>
            <w:noProof/>
            <w:webHidden/>
          </w:rPr>
          <w:t>30</w:t>
        </w:r>
        <w:r>
          <w:rPr>
            <w:noProof/>
            <w:webHidden/>
          </w:rPr>
          <w:fldChar w:fldCharType="end"/>
        </w:r>
      </w:hyperlink>
    </w:p>
    <w:p w14:paraId="3784C3E5" w14:textId="151EEC08" w:rsidR="00006AFC" w:rsidRDefault="00006AFC">
      <w:pPr>
        <w:pStyle w:val="TOC2"/>
        <w:tabs>
          <w:tab w:val="right" w:leader="dot" w:pos="9741"/>
        </w:tabs>
        <w:rPr>
          <w:rFonts w:eastAsiaTheme="minorEastAsia" w:cstheme="minorBidi"/>
          <w:b w:val="0"/>
          <w:bCs w:val="0"/>
          <w:noProof/>
          <w:kern w:val="2"/>
          <w:sz w:val="24"/>
          <w:szCs w:val="24"/>
          <w:lang w:val="en-US"/>
          <w14:ligatures w14:val="standardContextual"/>
        </w:rPr>
      </w:pPr>
      <w:hyperlink w:anchor="_Toc194315192" w:history="1">
        <w:r w:rsidRPr="00FF6518">
          <w:rPr>
            <w:rStyle w:val="Hyperlink"/>
            <w:noProof/>
          </w:rPr>
          <w:t xml:space="preserve">K.7 Use of the </w:t>
        </w:r>
        <w:r w:rsidRPr="00FF6518">
          <w:rPr>
            <w:rStyle w:val="Hyperlink"/>
            <w:rFonts w:ascii="Courier" w:hAnsi="Courier"/>
            <w:noProof/>
          </w:rPr>
          <w:t xml:space="preserve">'desc' </w:t>
        </w:r>
        <w:r w:rsidRPr="00FF6518">
          <w:rPr>
            <w:rStyle w:val="Hyperlink"/>
            <w:noProof/>
          </w:rPr>
          <w:t>parameter</w:t>
        </w:r>
        <w:r>
          <w:rPr>
            <w:noProof/>
            <w:webHidden/>
          </w:rPr>
          <w:tab/>
        </w:r>
        <w:r>
          <w:rPr>
            <w:noProof/>
            <w:webHidden/>
          </w:rPr>
          <w:fldChar w:fldCharType="begin"/>
        </w:r>
        <w:r>
          <w:rPr>
            <w:noProof/>
            <w:webHidden/>
          </w:rPr>
          <w:instrText xml:space="preserve"> PAGEREF _Toc194315192 \h </w:instrText>
        </w:r>
        <w:r>
          <w:rPr>
            <w:noProof/>
            <w:webHidden/>
          </w:rPr>
        </w:r>
        <w:r>
          <w:rPr>
            <w:noProof/>
            <w:webHidden/>
          </w:rPr>
          <w:fldChar w:fldCharType="separate"/>
        </w:r>
        <w:r>
          <w:rPr>
            <w:noProof/>
            <w:webHidden/>
          </w:rPr>
          <w:t>31</w:t>
        </w:r>
        <w:r>
          <w:rPr>
            <w:noProof/>
            <w:webHidden/>
          </w:rPr>
          <w:fldChar w:fldCharType="end"/>
        </w:r>
      </w:hyperlink>
    </w:p>
    <w:p w14:paraId="76036389" w14:textId="4441E22E" w:rsidR="005166EC" w:rsidRPr="00AE3765" w:rsidRDefault="00812959" w:rsidP="00260458">
      <w:pPr>
        <w:pStyle w:val="TOC1"/>
      </w:pPr>
      <w:r w:rsidRPr="00AE3765">
        <w:rPr>
          <w:b w:val="0"/>
          <w:bCs w:val="0"/>
          <w:i w:val="0"/>
          <w:iCs w:val="0"/>
        </w:rPr>
        <w:fldChar w:fldCharType="end"/>
      </w:r>
    </w:p>
    <w:p w14:paraId="01455352" w14:textId="77777777" w:rsidR="001A33D0" w:rsidRPr="00AE3765" w:rsidRDefault="001A33D0" w:rsidP="001A33D0">
      <w:pPr>
        <w:pStyle w:val="ForewordTitle"/>
      </w:pPr>
      <w:bookmarkStart w:id="2" w:name="_Toc353342667"/>
      <w:bookmarkStart w:id="3" w:name="_Toc194315159"/>
      <w:r w:rsidRPr="00AE3765">
        <w:lastRenderedPageBreak/>
        <w:t>Foreword</w:t>
      </w:r>
      <w:bookmarkEnd w:id="2"/>
      <w:bookmarkEnd w:id="3"/>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rPr>
      </w:pPr>
      <w:r w:rsidRPr="00AE3765">
        <w:rPr>
          <w:iCs/>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rPr>
        <w:t xml:space="preserve"> </w:t>
      </w:r>
      <w:r w:rsidRPr="00AE3765">
        <w:rPr>
          <w:szCs w:val="24"/>
        </w:rPr>
        <w:t xml:space="preserve">and </w:t>
      </w:r>
      <w:hyperlink r:id="rId24" w:history="1">
        <w:r w:rsidRPr="00AE3765">
          <w:rPr>
            <w:rStyle w:val="Hyperlink"/>
            <w:szCs w:val="24"/>
            <w:lang w:val="en-CA"/>
          </w:rPr>
          <w:t>www.iec.ch/national-committees</w:t>
        </w:r>
      </w:hyperlink>
      <w:r w:rsidRPr="00AE3765">
        <w:rPr>
          <w:szCs w:val="24"/>
        </w:rPr>
        <w:t>.</w:t>
      </w:r>
    </w:p>
    <w:p w14:paraId="3DBDE3E7" w14:textId="77777777" w:rsidR="002F4CA0" w:rsidRPr="00AE3765" w:rsidRDefault="002F4CA0" w:rsidP="002F4CA0"/>
    <w:p w14:paraId="7D9FDCFD" w14:textId="38E6FC95" w:rsidR="001A33D0" w:rsidRPr="00AE3765" w:rsidRDefault="001A33D0" w:rsidP="00E8292B">
      <w:pPr>
        <w:rPr>
          <w:b/>
          <w:sz w:val="32"/>
          <w:szCs w:val="32"/>
        </w:rPr>
        <w:sectPr w:rsidR="001A33D0" w:rsidRPr="00AE3765" w:rsidSect="00B5343E">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6E185C9F" w14:textId="71CE36A9" w:rsidR="006042A2" w:rsidRDefault="00C46A33" w:rsidP="00A220FA">
      <w:pPr>
        <w:rPr>
          <w:b/>
          <w:sz w:val="26"/>
          <w:lang w:eastAsia="ja-JP"/>
        </w:rPr>
      </w:pPr>
      <w:r w:rsidRPr="00C46A33">
        <w:rPr>
          <w:b/>
          <w:sz w:val="32"/>
          <w:szCs w:val="32"/>
        </w:rPr>
        <w:lastRenderedPageBreak/>
        <w:t xml:space="preserve">Information technology — Coding of audio-visual objects — Part 12: ISO base media file format — Amendment </w:t>
      </w:r>
      <w:r w:rsidR="005A2D81">
        <w:rPr>
          <w:b/>
          <w:sz w:val="32"/>
          <w:szCs w:val="32"/>
        </w:rPr>
        <w:t>1</w:t>
      </w:r>
      <w:r w:rsidRPr="00C46A33">
        <w:rPr>
          <w:b/>
          <w:sz w:val="32"/>
          <w:szCs w:val="32"/>
        </w:rPr>
        <w:t>: Tools for enhanced CMAF and DASH integration</w:t>
      </w:r>
    </w:p>
    <w:p w14:paraId="5CAE231D" w14:textId="25E0F169" w:rsidR="0070726E" w:rsidRDefault="0070726E" w:rsidP="006042A2">
      <w:pPr>
        <w:pStyle w:val="Heading1"/>
      </w:pPr>
      <w:bookmarkStart w:id="4" w:name="_Toc194315160"/>
      <w:r>
        <w:t xml:space="preserve">Clause </w:t>
      </w:r>
      <w:r w:rsidR="001D4500">
        <w:t>3</w:t>
      </w:r>
      <w:r w:rsidR="00265B20">
        <w:t xml:space="preserve">.1, </w:t>
      </w:r>
      <w:r w:rsidR="00265B20" w:rsidRPr="00265B20">
        <w:t>Terms and definitions</w:t>
      </w:r>
      <w:bookmarkEnd w:id="4"/>
    </w:p>
    <w:p w14:paraId="5DA0CD7B" w14:textId="0429E801" w:rsidR="00265B20" w:rsidRPr="00AD06CC" w:rsidRDefault="00265B20" w:rsidP="00886582">
      <w:pPr>
        <w:pStyle w:val="AMDInstruction"/>
      </w:pPr>
      <w:r w:rsidRPr="00AD06CC">
        <w:t>Add the following definition</w:t>
      </w:r>
      <w:r w:rsidR="00F83894">
        <w:t>s</w:t>
      </w:r>
      <w:r w:rsidR="004D10AF">
        <w:t xml:space="preserve"> to clause 3.1</w:t>
      </w:r>
      <w:r>
        <w:t>:</w:t>
      </w:r>
    </w:p>
    <w:p w14:paraId="7CF7D524" w14:textId="1075501D" w:rsidR="00265B20" w:rsidRPr="00AD06CC" w:rsidRDefault="00265B20" w:rsidP="00265B20">
      <w:pPr>
        <w:rPr>
          <w:b/>
          <w:bCs/>
          <w:lang w:eastAsia="ja-JP"/>
        </w:rPr>
      </w:pPr>
      <w:r w:rsidRPr="00AD06CC">
        <w:rPr>
          <w:b/>
          <w:bCs/>
          <w:lang w:eastAsia="ja-JP"/>
        </w:rPr>
        <w:t>3.1.</w:t>
      </w:r>
      <w:r w:rsidR="001973B0">
        <w:rPr>
          <w:b/>
          <w:bCs/>
          <w:lang w:eastAsia="ja-JP"/>
        </w:rPr>
        <w:t>68</w:t>
      </w:r>
      <w:r>
        <w:rPr>
          <w:b/>
          <w:bCs/>
          <w:lang w:eastAsia="ja-JP"/>
        </w:rPr>
        <w:br/>
      </w:r>
      <w:r w:rsidRPr="00AD06CC">
        <w:rPr>
          <w:b/>
          <w:bCs/>
          <w:lang w:eastAsia="ja-JP"/>
        </w:rPr>
        <w:t>content box</w:t>
      </w:r>
    </w:p>
    <w:p w14:paraId="4AB8C575" w14:textId="77777777" w:rsidR="00265B20" w:rsidRDefault="00265B20" w:rsidP="00265B20">
      <w:pPr>
        <w:rPr>
          <w:lang w:eastAsia="ja-JP"/>
        </w:rPr>
      </w:pPr>
      <w:r>
        <w:rPr>
          <w:lang w:eastAsia="ja-JP"/>
        </w:rPr>
        <w:t>box that is not a container box</w:t>
      </w:r>
    </w:p>
    <w:p w14:paraId="51BF7ABE" w14:textId="2DEB1238" w:rsidR="00F83894" w:rsidRPr="00AD06CC" w:rsidRDefault="00F83894" w:rsidP="00F83894">
      <w:pPr>
        <w:rPr>
          <w:b/>
          <w:bCs/>
          <w:lang w:eastAsia="ja-JP"/>
        </w:rPr>
      </w:pPr>
      <w:r w:rsidRPr="00AD06CC">
        <w:rPr>
          <w:b/>
          <w:bCs/>
          <w:lang w:eastAsia="ja-JP"/>
        </w:rPr>
        <w:t>3.1.</w:t>
      </w:r>
      <w:r>
        <w:rPr>
          <w:b/>
          <w:bCs/>
          <w:lang w:eastAsia="ja-JP"/>
        </w:rPr>
        <w:t>69</w:t>
      </w:r>
      <w:r>
        <w:rPr>
          <w:b/>
          <w:bCs/>
          <w:lang w:eastAsia="ja-JP"/>
        </w:rPr>
        <w:br/>
      </w:r>
      <w:r w:rsidRPr="00F83894">
        <w:rPr>
          <w:b/>
          <w:bCs/>
          <w:lang w:eastAsia="ja-JP"/>
        </w:rPr>
        <w:t>compressed movie file</w:t>
      </w:r>
    </w:p>
    <w:p w14:paraId="137FED0C" w14:textId="78EF8EDE" w:rsidR="00F83894" w:rsidRPr="00AD06CC" w:rsidRDefault="00F83894" w:rsidP="00265B20">
      <w:pPr>
        <w:rPr>
          <w:lang w:eastAsia="ja-JP"/>
        </w:rPr>
      </w:pPr>
      <w:r w:rsidRPr="00F83894">
        <w:rPr>
          <w:lang w:eastAsia="ja-JP"/>
        </w:rPr>
        <w:t xml:space="preserve">typed ISO base media file containing a </w:t>
      </w:r>
      <w:r w:rsidRPr="00BD4EB3">
        <w:rPr>
          <w:rStyle w:val="codeChar1"/>
        </w:rPr>
        <w:t>CompressedMovieBox</w:t>
      </w:r>
    </w:p>
    <w:p w14:paraId="3C9F93A0" w14:textId="3D710660" w:rsidR="00265B20" w:rsidRDefault="00110269" w:rsidP="00A00AB8">
      <w:pPr>
        <w:pStyle w:val="Heading1"/>
      </w:pPr>
      <w:bookmarkStart w:id="5" w:name="_Toc194315161"/>
      <w:r>
        <w:t>Clause</w:t>
      </w:r>
      <w:r w:rsidR="005412B3">
        <w:t xml:space="preserve"> 4.2</w:t>
      </w:r>
      <w:r w:rsidR="00A00AB8">
        <w:t xml:space="preserve">, </w:t>
      </w:r>
      <w:r w:rsidR="00A00AB8" w:rsidRPr="00A00AB8">
        <w:t>Binary structure</w:t>
      </w:r>
      <w:bookmarkEnd w:id="5"/>
    </w:p>
    <w:p w14:paraId="5F301B85" w14:textId="77777777" w:rsidR="00A00AB8" w:rsidRPr="004A3DA5" w:rsidRDefault="00A00AB8" w:rsidP="00886582">
      <w:pPr>
        <w:pStyle w:val="AMDInstruction"/>
      </w:pPr>
      <w:r w:rsidRPr="004A3DA5">
        <w:t>Replace the following text from subclause 4.2.2:</w:t>
      </w:r>
    </w:p>
    <w:p w14:paraId="539CB5A6" w14:textId="77777777" w:rsidR="00A00AB8" w:rsidRPr="004D10AF" w:rsidRDefault="00A00AB8" w:rsidP="00886582">
      <w:r w:rsidRPr="004D10AF">
        <w:t xml:space="preserve">Boxes specified in this document may be extended but such extensions are reserved for future use by ISO/IEC. Syntax may be added at the end of a box derived from </w:t>
      </w:r>
      <w:r w:rsidRPr="00886582">
        <w:rPr>
          <w:rStyle w:val="codeZchn"/>
        </w:rPr>
        <w:t>FullBox</w:t>
      </w:r>
      <w:r w:rsidRPr="004D10AF">
        <w:t xml:space="preserve"> and an already specified </w:t>
      </w:r>
      <w:r w:rsidRPr="00886582">
        <w:rPr>
          <w:rStyle w:val="codeZchn"/>
        </w:rPr>
        <w:t>version</w:t>
      </w:r>
      <w:r w:rsidRPr="004D10AF">
        <w:t xml:space="preserve"> value may be kept, if it is not essential to parse such added syntax. When a parser has not reached the end of a box derived from </w:t>
      </w:r>
      <w:r w:rsidRPr="00886582">
        <w:rPr>
          <w:rStyle w:val="codeZchn"/>
        </w:rPr>
        <w:t>FullBox</w:t>
      </w:r>
      <w:r w:rsidRPr="004D10AF">
        <w:t xml:space="preserve"> as defined by the values of the </w:t>
      </w:r>
      <w:r w:rsidRPr="00886582">
        <w:rPr>
          <w:rStyle w:val="codeZchn"/>
        </w:rPr>
        <w:t>size</w:t>
      </w:r>
      <w:r w:rsidRPr="004D10AF">
        <w:t xml:space="preserve"> or </w:t>
      </w:r>
      <w:r w:rsidRPr="00886582">
        <w:rPr>
          <w:rStyle w:val="codeZchn"/>
        </w:rPr>
        <w:t>largesize</w:t>
      </w:r>
      <w:r w:rsidRPr="004D10AF">
        <w:t xml:space="preserve"> field (as appropriate) but does not recognize the remaining syntax elements, it shall ignore and skip the remaining of the box.</w:t>
      </w:r>
    </w:p>
    <w:p w14:paraId="3DF19691" w14:textId="77777777" w:rsidR="00A00AB8" w:rsidRPr="00AD06CC" w:rsidRDefault="00A00AB8" w:rsidP="00886582">
      <w:pPr>
        <w:pStyle w:val="AMDInstruction"/>
      </w:pPr>
      <w:r w:rsidRPr="00AD06CC">
        <w:t>with:</w:t>
      </w:r>
    </w:p>
    <w:p w14:paraId="25F5C9C2" w14:textId="7F8F2A78" w:rsidR="004D10AF" w:rsidRDefault="00A00AB8">
      <w:r w:rsidRPr="00467425">
        <w:t xml:space="preserve">Content boxes specified in this document may be extended but such extensions are reserved for future use by ISO/IEC. When it is not essential to parse a syntax extension of a content box, the syntax extension may be added at the end of the content box. When a content box is derived from </w:t>
      </w:r>
      <w:r w:rsidRPr="00AD06CC">
        <w:rPr>
          <w:rStyle w:val="codeZchn"/>
        </w:rPr>
        <w:t>FullBox</w:t>
      </w:r>
      <w:r w:rsidRPr="00467425">
        <w:t xml:space="preserve"> and it is not essential to parse a syntax extension that is added at the end of the content box, an already specified </w:t>
      </w:r>
      <w:r w:rsidRPr="00886582">
        <w:rPr>
          <w:rStyle w:val="codeZchn"/>
        </w:rPr>
        <w:t>version</w:t>
      </w:r>
      <w:r w:rsidRPr="00467425">
        <w:t xml:space="preserve"> value of the content box may be kept. When a parser has not reached the end of a content box as defined by the values of the </w:t>
      </w:r>
      <w:r w:rsidRPr="00AD06CC">
        <w:rPr>
          <w:rStyle w:val="codeZchn"/>
        </w:rPr>
        <w:t>size</w:t>
      </w:r>
      <w:r w:rsidRPr="00467425">
        <w:t xml:space="preserve"> or </w:t>
      </w:r>
      <w:r w:rsidRPr="00AD06CC">
        <w:rPr>
          <w:rStyle w:val="codeZchn"/>
        </w:rPr>
        <w:t>largesize</w:t>
      </w:r>
      <w:r w:rsidRPr="00467425">
        <w:t xml:space="preserve"> field (as appropriate) but does not recognize the remaining syntax elements, it shall ignore and skip the remaining of the content box.</w:t>
      </w:r>
    </w:p>
    <w:p w14:paraId="65981137" w14:textId="18696787" w:rsidR="00817F59" w:rsidRDefault="004D10AF" w:rsidP="00886582">
      <w:pPr>
        <w:pStyle w:val="Heading1"/>
      </w:pPr>
      <w:bookmarkStart w:id="6" w:name="_Toc194315162"/>
      <w:r>
        <w:t xml:space="preserve">Clause </w:t>
      </w:r>
      <w:r w:rsidR="00EB2E2C">
        <w:t>5.2, File-type box</w:t>
      </w:r>
      <w:bookmarkEnd w:id="6"/>
    </w:p>
    <w:p w14:paraId="1D195B0E" w14:textId="77777777" w:rsidR="00EB2E2C" w:rsidRDefault="00EB2E2C" w:rsidP="00EB2E2C">
      <w:pPr>
        <w:pStyle w:val="AMDInstruction"/>
      </w:pPr>
      <w:r>
        <w:t>Change part of the definition in clause 5.2.1 from:</w:t>
      </w:r>
    </w:p>
    <w:p w14:paraId="70C6E66C" w14:textId="77777777" w:rsidR="00EB2E2C" w:rsidRDefault="00EB2E2C" w:rsidP="00EB2E2C">
      <w:r>
        <w:t xml:space="preserve">This box shall be placed as early as possible in the file (e.g. after any obligatory signature, but before any significant variable-size boxes such as a </w:t>
      </w:r>
      <w:proofErr w:type="spellStart"/>
      <w:r>
        <w:rPr>
          <w:rFonts w:ascii="Courier New" w:eastAsia="Courier New" w:hAnsi="Courier New" w:cs="Courier New"/>
        </w:rPr>
        <w:t>MovieBox</w:t>
      </w:r>
      <w:proofErr w:type="spellEnd"/>
      <w:r>
        <w:t xml:space="preserv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FreeSpaceBox</w:t>
      </w:r>
      <w:proofErr w:type="spellEnd"/>
      <w:r>
        <w:t xml:space="preserve">). It identifies which specification is the ‘best use’ of the file (the </w:t>
      </w:r>
      <w:proofErr w:type="spellStart"/>
      <w:r>
        <w:rPr>
          <w:rFonts w:ascii="Courier New" w:eastAsia="Courier New" w:hAnsi="Courier New" w:cs="Courier New"/>
        </w:rPr>
        <w:t>major_brand</w:t>
      </w:r>
      <w:proofErr w:type="spellEnd"/>
      <w:r>
        <w:t xml:space="preserve">), and a minor version of that specification; and </w:t>
      </w:r>
      <w:proofErr w:type="gramStart"/>
      <w:r>
        <w:t>also</w:t>
      </w:r>
      <w:proofErr w:type="gramEnd"/>
      <w:r>
        <w:t xml:space="preserve"> a set of other specifications to which the file complies (the </w:t>
      </w:r>
      <w:proofErr w:type="spellStart"/>
      <w:r>
        <w:rPr>
          <w:rFonts w:ascii="Courier New" w:eastAsia="Courier New" w:hAnsi="Courier New" w:cs="Courier New"/>
        </w:rPr>
        <w:lastRenderedPageBreak/>
        <w:t>compatible_brands</w:t>
      </w:r>
      <w:proofErr w:type="spellEnd"/>
      <w:r>
        <w:t xml:space="preserve">); the </w:t>
      </w:r>
      <w:proofErr w:type="spellStart"/>
      <w:r>
        <w:rPr>
          <w:rFonts w:ascii="Courier New" w:eastAsia="Courier New" w:hAnsi="Courier New" w:cs="Courier New"/>
        </w:rPr>
        <w:t>major_brand</w:t>
      </w:r>
      <w:proofErr w:type="spellEnd"/>
      <w:r>
        <w:t xml:space="preserve"> should be repeated in the </w:t>
      </w:r>
      <w:proofErr w:type="spellStart"/>
      <w:r>
        <w:rPr>
          <w:rFonts w:ascii="Courier New" w:eastAsia="Courier New" w:hAnsi="Courier New" w:cs="Courier New"/>
        </w:rPr>
        <w:t>compatible_brands</w:t>
      </w:r>
      <w:proofErr w:type="spellEnd"/>
      <w:r>
        <w:t xml:space="preserve"> list.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1982C23C" w14:textId="77777777" w:rsidR="00EB2E2C" w:rsidRDefault="00EB2E2C" w:rsidP="00EB2E2C">
      <w:r>
        <w:t>The minor version is informative only. It does not appear for compatible-</w:t>
      </w:r>
      <w:proofErr w:type="gramStart"/>
      <w:r>
        <w:t>brands, and</w:t>
      </w:r>
      <w:proofErr w:type="gramEnd"/>
      <w:r>
        <w:t xml:space="preserve"> is not used to determine the conformance of a file to a standard. It may allow more precise identification of the major specification, for inspection, debugging, or improved decoding.</w:t>
      </w:r>
    </w:p>
    <w:p w14:paraId="48623B28" w14:textId="77777777" w:rsidR="00EB2E2C" w:rsidRPr="00EB2E2C" w:rsidRDefault="00EB2E2C" w:rsidP="00EB2E2C">
      <w:pPr>
        <w:pStyle w:val="AMDInstruction"/>
      </w:pPr>
      <w:r w:rsidRPr="00EB2E2C">
        <w:t>to:</w:t>
      </w:r>
    </w:p>
    <w:p w14:paraId="7B8452AE" w14:textId="77777777" w:rsidR="00EB2E2C" w:rsidRPr="00CA0542" w:rsidRDefault="00EB2E2C" w:rsidP="00EB2E2C">
      <w:r>
        <w:t xml:space="preserve">This box shall be placed as early as possible in the file (e.g. after any obligatory signature, but before any </w:t>
      </w:r>
      <w:r w:rsidRPr="00006AFC">
        <w:t xml:space="preserve">significant variable-size boxes such as a </w:t>
      </w:r>
      <w:proofErr w:type="spellStart"/>
      <w:r w:rsidRPr="00006AFC">
        <w:rPr>
          <w:rFonts w:ascii="Courier New" w:eastAsia="Courier New" w:hAnsi="Courier New" w:cs="Courier New"/>
        </w:rPr>
        <w:t>MovieBox</w:t>
      </w:r>
      <w:proofErr w:type="spellEnd"/>
      <w:r w:rsidRPr="00006AFC">
        <w:t xml:space="preserve">, </w:t>
      </w:r>
      <w:proofErr w:type="spellStart"/>
      <w:r w:rsidRPr="00006AFC">
        <w:rPr>
          <w:rFonts w:ascii="Courier New" w:eastAsia="Courier New" w:hAnsi="Courier New" w:cs="Courier New"/>
        </w:rPr>
        <w:t>MediaDataBox</w:t>
      </w:r>
      <w:proofErr w:type="spellEnd"/>
      <w:r w:rsidRPr="00006AFC">
        <w:t xml:space="preserve">, or </w:t>
      </w:r>
      <w:proofErr w:type="spellStart"/>
      <w:r w:rsidRPr="00006AFC">
        <w:rPr>
          <w:rFonts w:ascii="Courier New" w:eastAsia="Courier New" w:hAnsi="Courier New" w:cs="Courier New"/>
        </w:rPr>
        <w:t>FreeSpaceBox</w:t>
      </w:r>
      <w:proofErr w:type="spellEnd"/>
      <w:r w:rsidRPr="00006AFC">
        <w:t xml:space="preserve">). It identifies which specification is the ‘best use’ of the file (the </w:t>
      </w:r>
      <w:proofErr w:type="spellStart"/>
      <w:r w:rsidRPr="00006AFC">
        <w:rPr>
          <w:rFonts w:ascii="Courier New" w:eastAsia="Courier New" w:hAnsi="Courier New" w:cs="Courier New"/>
        </w:rPr>
        <w:t>major_brand</w:t>
      </w:r>
      <w:proofErr w:type="spellEnd"/>
      <w:r w:rsidRPr="00006AFC">
        <w:t xml:space="preserve">), and a minor version of that specification; and </w:t>
      </w:r>
      <w:proofErr w:type="gramStart"/>
      <w:r w:rsidRPr="00006AFC">
        <w:t>also</w:t>
      </w:r>
      <w:proofErr w:type="gramEnd"/>
      <w:r w:rsidRPr="00006AFC">
        <w:t xml:space="preserve"> a set of other specifications to which the file complies (</w:t>
      </w:r>
      <w:r w:rsidRPr="00CA0542">
        <w:t xml:space="preserve">the </w:t>
      </w:r>
      <w:proofErr w:type="spellStart"/>
      <w:r w:rsidRPr="00CA0542">
        <w:rPr>
          <w:rFonts w:ascii="Courier New" w:eastAsia="Courier New" w:hAnsi="Courier New" w:cs="Courier New"/>
        </w:rPr>
        <w:t>major_brand</w:t>
      </w:r>
      <w:proofErr w:type="spellEnd"/>
      <w:r w:rsidRPr="00CA0542">
        <w:t xml:space="preserve"> and</w:t>
      </w:r>
      <w:r w:rsidRPr="00006AFC">
        <w:t xml:space="preserve"> the </w:t>
      </w:r>
      <w:proofErr w:type="spellStart"/>
      <w:r w:rsidRPr="00006AFC">
        <w:rPr>
          <w:rFonts w:ascii="Courier New" w:eastAsia="Courier New" w:hAnsi="Courier New" w:cs="Courier New"/>
        </w:rPr>
        <w:t>compatible_brands</w:t>
      </w:r>
      <w:proofErr w:type="spellEnd"/>
      <w:r w:rsidRPr="00006AFC">
        <w:t xml:space="preserve">); the </w:t>
      </w:r>
      <w:proofErr w:type="spellStart"/>
      <w:r w:rsidRPr="00006AFC">
        <w:rPr>
          <w:rFonts w:ascii="Courier New" w:eastAsia="Courier New" w:hAnsi="Courier New" w:cs="Courier New"/>
        </w:rPr>
        <w:t>major_brand</w:t>
      </w:r>
      <w:proofErr w:type="spellEnd"/>
      <w:r w:rsidRPr="00006AFC">
        <w:t xml:space="preserve"> </w:t>
      </w:r>
      <w:r w:rsidRPr="00CA0542">
        <w:t>may</w:t>
      </w:r>
      <w:r w:rsidRPr="00006AFC">
        <w:t xml:space="preserve"> be repeated in the </w:t>
      </w:r>
      <w:proofErr w:type="spellStart"/>
      <w:r w:rsidRPr="00006AFC">
        <w:rPr>
          <w:rFonts w:ascii="Courier New" w:eastAsia="Courier New" w:hAnsi="Courier New" w:cs="Courier New"/>
        </w:rPr>
        <w:t>compatible_brands</w:t>
      </w:r>
      <w:proofErr w:type="spellEnd"/>
      <w:r w:rsidRPr="00006AFC">
        <w:t xml:space="preserve"> list. </w:t>
      </w:r>
      <w:r w:rsidRPr="00CA0542">
        <w:t>If only a single brand needs to be signaled, the compatible brands list may be empty.</w:t>
      </w:r>
      <w:r w:rsidRPr="00006AFC">
        <w:t xml:space="preserve">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33A5F6C5" w14:textId="41760F7C" w:rsidR="00EB2E2C" w:rsidRPr="00CA0542" w:rsidRDefault="00EB2E2C" w:rsidP="00817F59">
      <w:r w:rsidRPr="00006AFC">
        <w:t>The minor version is informative only. It does not appear for compatible-</w:t>
      </w:r>
      <w:proofErr w:type="gramStart"/>
      <w:r w:rsidRPr="00006AFC">
        <w:t>brands, and</w:t>
      </w:r>
      <w:proofErr w:type="gramEnd"/>
      <w:r w:rsidRPr="00006AFC">
        <w:t xml:space="preserve"> is not used to determine the conformance of a file to a standard. It may allow more precise identification of the major specification, for inspection, debugging, or improved decoding. </w:t>
      </w:r>
      <w:r w:rsidRPr="00CA0542">
        <w:t xml:space="preserve">The interpretation of the minor version is major-brand specific. The semantics of the 32 bits of the </w:t>
      </w:r>
      <w:proofErr w:type="spellStart"/>
      <w:r w:rsidRPr="00CA0542">
        <w:rPr>
          <w:rFonts w:ascii="Courier New" w:eastAsia="Courier New" w:hAnsi="Courier New" w:cs="Courier New"/>
        </w:rPr>
        <w:t>minor_version</w:t>
      </w:r>
      <w:proofErr w:type="spellEnd"/>
      <w:r w:rsidRPr="00CA0542">
        <w:t xml:space="preserve"> field may be re-defined by the specification defining the major brand value, for example using these 32 bits as flags.</w:t>
      </w:r>
    </w:p>
    <w:p w14:paraId="1E560540" w14:textId="36DC2610" w:rsidR="00EB2E2C" w:rsidRDefault="00EB2E2C" w:rsidP="00886582">
      <w:pPr>
        <w:pStyle w:val="Heading1"/>
      </w:pPr>
      <w:bookmarkStart w:id="7" w:name="_Toc194315163"/>
      <w:r w:rsidRPr="00886582">
        <w:t>Clause 6.2, Box order</w:t>
      </w:r>
      <w:bookmarkEnd w:id="7"/>
    </w:p>
    <w:p w14:paraId="212F36DE" w14:textId="77777777" w:rsidR="00DA10B4" w:rsidRPr="00AD06CC" w:rsidRDefault="00DA10B4" w:rsidP="00DA10B4">
      <w:pPr>
        <w:pStyle w:val="AMDInstruction"/>
      </w:pPr>
      <w:r w:rsidRPr="00AD06CC">
        <w:t>Replace the subclause 6.2 with the following:</w:t>
      </w:r>
    </w:p>
    <w:p w14:paraId="2B58AF3A" w14:textId="7B72550A" w:rsidR="00DA10B4" w:rsidRPr="00DA10B4" w:rsidRDefault="00DA10B4" w:rsidP="00DA10B4">
      <w:r w:rsidRPr="00DA10B4">
        <w:t xml:space="preserve">An overall view of the normal encapsulation structure is provided in the following informative </w:t>
      </w:r>
      <w:r>
        <w:t>Table 2</w:t>
      </w:r>
      <w:r w:rsidRPr="00DA10B4">
        <w:t xml:space="preserve">. In the event of a conflict between this table and the prose, the prose prevails. The order of boxes within its container is not necessarily indicated in </w:t>
      </w:r>
      <w:r>
        <w:t>Table 2</w:t>
      </w:r>
      <w:r w:rsidRPr="00DA10B4">
        <w:t>.</w:t>
      </w:r>
    </w:p>
    <w:p w14:paraId="04470FFA" w14:textId="77777777" w:rsidR="00DA10B4" w:rsidRPr="00497547" w:rsidRDefault="00DA10B4" w:rsidP="00DA10B4">
      <w:r w:rsidRPr="00497547">
        <w:t xml:space="preserve">The table shows those boxes that may occur at the top-level in the left-most column; indentation is used to show possible containment. Thus, for example, a </w:t>
      </w:r>
      <w:r w:rsidRPr="00886582">
        <w:rPr>
          <w:rStyle w:val="codeZchn"/>
        </w:rPr>
        <w:t>TrackHeaderBox</w:t>
      </w:r>
      <w:r w:rsidRPr="00497547">
        <w:t xml:space="preserve"> (</w:t>
      </w:r>
      <w:r w:rsidRPr="00886582">
        <w:rPr>
          <w:rStyle w:val="codeZchn"/>
        </w:rPr>
        <w:t>'</w:t>
      </w:r>
      <w:proofErr w:type="spellStart"/>
      <w:r w:rsidRPr="00886582">
        <w:rPr>
          <w:rStyle w:val="codeZchn"/>
        </w:rPr>
        <w:t>tkhd</w:t>
      </w:r>
      <w:proofErr w:type="spellEnd"/>
      <w:r w:rsidRPr="00886582">
        <w:rPr>
          <w:rStyle w:val="codeZchn"/>
        </w:rPr>
        <w:t>'</w:t>
      </w:r>
      <w:r w:rsidRPr="00497547">
        <w:t xml:space="preserve">) is found in a </w:t>
      </w:r>
      <w:r w:rsidRPr="00886582">
        <w:rPr>
          <w:rStyle w:val="codeZchn"/>
        </w:rPr>
        <w:t>TrackBox</w:t>
      </w:r>
      <w:r w:rsidRPr="00497547">
        <w:t xml:space="preserve"> (</w:t>
      </w:r>
      <w:r w:rsidRPr="00886582">
        <w:rPr>
          <w:rStyle w:val="codeZchn"/>
        </w:rPr>
        <w:t>'</w:t>
      </w:r>
      <w:proofErr w:type="spellStart"/>
      <w:r w:rsidRPr="00886582">
        <w:rPr>
          <w:rStyle w:val="codeZchn"/>
        </w:rPr>
        <w:t>trak</w:t>
      </w:r>
      <w:proofErr w:type="spellEnd"/>
      <w:r w:rsidRPr="00886582">
        <w:rPr>
          <w:rStyle w:val="codeZchn"/>
        </w:rPr>
        <w:t>'</w:t>
      </w:r>
      <w:r w:rsidRPr="00497547">
        <w:t xml:space="preserve">), which is found in a </w:t>
      </w:r>
      <w:r w:rsidRPr="00886582">
        <w:rPr>
          <w:rStyle w:val="codeZchn"/>
        </w:rPr>
        <w:t>MovieBox</w:t>
      </w:r>
      <w:r w:rsidRPr="00497547">
        <w:t xml:space="preserve"> (</w:t>
      </w:r>
      <w:r w:rsidRPr="00886582">
        <w:rPr>
          <w:rStyle w:val="codeZchn"/>
        </w:rPr>
        <w:t>'</w:t>
      </w:r>
      <w:proofErr w:type="spellStart"/>
      <w:r w:rsidRPr="00886582">
        <w:rPr>
          <w:rStyle w:val="codeZchn"/>
        </w:rPr>
        <w:t>moov</w:t>
      </w:r>
      <w:proofErr w:type="spellEnd"/>
      <w:r w:rsidRPr="00886582">
        <w:rPr>
          <w:rStyle w:val="codeZchn"/>
        </w:rPr>
        <w:t>'</w:t>
      </w:r>
      <w:r w:rsidRPr="00497547">
        <w:t>).</w:t>
      </w:r>
    </w:p>
    <w:p w14:paraId="353C9D5F" w14:textId="77777777" w:rsidR="00DA10B4" w:rsidRPr="00497547" w:rsidRDefault="00DA10B4" w:rsidP="00DA10B4">
      <w:r w:rsidRPr="00497547">
        <w:t>Boxes using an extended type may be placed in a wide variety of containers, not just the top level.</w:t>
      </w:r>
    </w:p>
    <w:p w14:paraId="716E1E26" w14:textId="690E4E6B" w:rsidR="00DA10B4" w:rsidRPr="00886582" w:rsidRDefault="00DA10B4" w:rsidP="00886582">
      <w:pPr>
        <w:jc w:val="center"/>
        <w:rPr>
          <w:b/>
          <w:bCs/>
        </w:rPr>
      </w:pPr>
      <w:r w:rsidRPr="00886582">
        <w:rPr>
          <w:b/>
          <w:bCs/>
        </w:rPr>
        <w:t>Table 2 — Box types, structure and cross-reference</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50"/>
        <w:gridCol w:w="650"/>
        <w:gridCol w:w="649"/>
        <w:gridCol w:w="649"/>
        <w:gridCol w:w="649"/>
        <w:gridCol w:w="649"/>
        <w:gridCol w:w="634"/>
        <w:gridCol w:w="1083"/>
        <w:gridCol w:w="4108"/>
      </w:tblGrid>
      <w:tr w:rsidR="00270683" w:rsidRPr="00497547" w14:paraId="2D94C045" w14:textId="77777777" w:rsidTr="00886582">
        <w:tc>
          <w:tcPr>
            <w:tcW w:w="334" w:type="pct"/>
            <w:tcBorders>
              <w:top w:val="single" w:sz="12" w:space="0" w:color="auto"/>
              <w:bottom w:val="single" w:sz="4" w:space="0" w:color="auto"/>
              <w:right w:val="single" w:sz="4" w:space="0" w:color="auto"/>
            </w:tcBorders>
            <w:vAlign w:val="center"/>
            <w:hideMark/>
          </w:tcPr>
          <w:p w14:paraId="28879370" w14:textId="77777777" w:rsidR="00DA10B4" w:rsidRPr="00886582" w:rsidRDefault="00DA10B4" w:rsidP="00334CE0">
            <w:pPr>
              <w:spacing w:after="0"/>
              <w:rPr>
                <w:rStyle w:val="codeChar1"/>
              </w:rPr>
            </w:pPr>
            <w:r w:rsidRPr="00886582">
              <w:rPr>
                <w:rStyle w:val="codeChar1"/>
              </w:rPr>
              <w:t>ftyp</w:t>
            </w:r>
          </w:p>
        </w:tc>
        <w:tc>
          <w:tcPr>
            <w:tcW w:w="334" w:type="pct"/>
            <w:tcBorders>
              <w:top w:val="single" w:sz="12" w:space="0" w:color="auto"/>
              <w:left w:val="single" w:sz="4" w:space="0" w:color="auto"/>
              <w:bottom w:val="single" w:sz="4" w:space="0" w:color="auto"/>
              <w:right w:val="single" w:sz="4" w:space="0" w:color="auto"/>
            </w:tcBorders>
            <w:vAlign w:val="center"/>
            <w:hideMark/>
          </w:tcPr>
          <w:p w14:paraId="742FFE49"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703B251C"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280BA746"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621CE4E5" w14:textId="77777777" w:rsidR="00DA10B4" w:rsidRPr="00886582" w:rsidRDefault="00DA10B4" w:rsidP="00334CE0">
            <w:pPr>
              <w:spacing w:after="0"/>
              <w:rPr>
                <w:rStyle w:val="codeChar1"/>
              </w:rPr>
            </w:pPr>
            <w:r w:rsidRPr="00886582">
              <w:rPr>
                <w:rStyle w:val="codeChar1"/>
              </w:rPr>
              <w:t> </w:t>
            </w:r>
          </w:p>
        </w:tc>
        <w:tc>
          <w:tcPr>
            <w:tcW w:w="334" w:type="pct"/>
            <w:tcBorders>
              <w:top w:val="single" w:sz="12" w:space="0" w:color="auto"/>
              <w:left w:val="single" w:sz="4" w:space="0" w:color="auto"/>
              <w:bottom w:val="single" w:sz="4" w:space="0" w:color="auto"/>
              <w:right w:val="single" w:sz="4" w:space="0" w:color="auto"/>
            </w:tcBorders>
            <w:vAlign w:val="center"/>
            <w:hideMark/>
          </w:tcPr>
          <w:p w14:paraId="09861570" w14:textId="77777777" w:rsidR="00DA10B4" w:rsidRPr="00886582" w:rsidRDefault="00DA10B4" w:rsidP="00334CE0">
            <w:pPr>
              <w:spacing w:after="0"/>
              <w:rPr>
                <w:rStyle w:val="codeChar1"/>
              </w:rPr>
            </w:pPr>
            <w:r w:rsidRPr="00886582">
              <w:rPr>
                <w:rStyle w:val="codeChar1"/>
              </w:rPr>
              <w:t> </w:t>
            </w:r>
          </w:p>
        </w:tc>
        <w:tc>
          <w:tcPr>
            <w:tcW w:w="326" w:type="pct"/>
            <w:tcBorders>
              <w:top w:val="single" w:sz="12" w:space="0" w:color="auto"/>
              <w:left w:val="single" w:sz="4" w:space="0" w:color="auto"/>
              <w:bottom w:val="single" w:sz="4" w:space="0" w:color="auto"/>
              <w:right w:val="single" w:sz="4" w:space="0" w:color="auto"/>
            </w:tcBorders>
            <w:vAlign w:val="center"/>
          </w:tcPr>
          <w:p w14:paraId="77F120E8" w14:textId="77777777" w:rsidR="00DA10B4" w:rsidRPr="00886582" w:rsidRDefault="00DA10B4" w:rsidP="00334CE0">
            <w:pPr>
              <w:spacing w:after="0"/>
              <w:rPr>
                <w:rStyle w:val="codeChar1"/>
              </w:rPr>
            </w:pPr>
            <w:r w:rsidRPr="00886582">
              <w:rPr>
                <w:rStyle w:val="codeChar1"/>
              </w:rPr>
              <w:t> </w:t>
            </w:r>
          </w:p>
        </w:tc>
        <w:tc>
          <w:tcPr>
            <w:tcW w:w="557" w:type="pct"/>
            <w:tcBorders>
              <w:top w:val="single" w:sz="12" w:space="0" w:color="auto"/>
              <w:left w:val="single" w:sz="4" w:space="0" w:color="auto"/>
              <w:bottom w:val="single" w:sz="4" w:space="0" w:color="auto"/>
              <w:right w:val="single" w:sz="4" w:space="0" w:color="auto"/>
            </w:tcBorders>
            <w:vAlign w:val="center"/>
            <w:hideMark/>
          </w:tcPr>
          <w:p w14:paraId="78885F76" w14:textId="77777777" w:rsidR="00DA10B4" w:rsidRPr="00497547" w:rsidRDefault="00DA10B4" w:rsidP="00334CE0">
            <w:pPr>
              <w:spacing w:after="0"/>
            </w:pPr>
            <w:r w:rsidRPr="00497547">
              <w:fldChar w:fldCharType="begin"/>
            </w:r>
            <w:r w:rsidRPr="00497547">
              <w:instrText xml:space="preserve"> REF _Ref174696789 \r \h </w:instrText>
            </w:r>
            <w:r w:rsidRPr="00497547">
              <w:fldChar w:fldCharType="separate"/>
            </w:r>
            <w:r w:rsidRPr="00497547">
              <w:t>5.2</w:t>
            </w:r>
            <w:r w:rsidRPr="00497547">
              <w:fldChar w:fldCharType="end"/>
            </w:r>
          </w:p>
        </w:tc>
        <w:tc>
          <w:tcPr>
            <w:tcW w:w="2113" w:type="pct"/>
            <w:tcBorders>
              <w:top w:val="single" w:sz="12" w:space="0" w:color="auto"/>
              <w:left w:val="single" w:sz="4" w:space="0" w:color="auto"/>
              <w:bottom w:val="single" w:sz="4" w:space="0" w:color="auto"/>
            </w:tcBorders>
            <w:vAlign w:val="center"/>
            <w:hideMark/>
          </w:tcPr>
          <w:p w14:paraId="22C32363" w14:textId="77777777" w:rsidR="00DA10B4" w:rsidRPr="00497547" w:rsidRDefault="00DA10B4" w:rsidP="00334CE0">
            <w:pPr>
              <w:spacing w:after="0"/>
            </w:pPr>
            <w:r w:rsidRPr="00497547">
              <w:t>file type and compatibility</w:t>
            </w:r>
          </w:p>
        </w:tc>
      </w:tr>
      <w:tr w:rsidR="00270683" w:rsidRPr="00497547" w14:paraId="16B1BC6C" w14:textId="77777777" w:rsidTr="00886582">
        <w:tc>
          <w:tcPr>
            <w:tcW w:w="334" w:type="pct"/>
            <w:tcBorders>
              <w:top w:val="single" w:sz="4" w:space="0" w:color="auto"/>
              <w:bottom w:val="single" w:sz="4" w:space="0" w:color="auto"/>
              <w:right w:val="single" w:sz="4" w:space="0" w:color="auto"/>
            </w:tcBorders>
            <w:vAlign w:val="center"/>
          </w:tcPr>
          <w:p w14:paraId="0495F450" w14:textId="77777777" w:rsidR="00DA10B4" w:rsidRPr="00886582" w:rsidRDefault="00DA10B4" w:rsidP="00334CE0">
            <w:pPr>
              <w:spacing w:after="0"/>
              <w:rPr>
                <w:rStyle w:val="codeChar1"/>
              </w:rPr>
            </w:pPr>
            <w:r w:rsidRPr="00886582">
              <w:rPr>
                <w:rStyle w:val="codeChar1"/>
              </w:rPr>
              <w:t>otyp</w:t>
            </w:r>
          </w:p>
        </w:tc>
        <w:tc>
          <w:tcPr>
            <w:tcW w:w="334" w:type="pct"/>
            <w:tcBorders>
              <w:top w:val="single" w:sz="4" w:space="0" w:color="auto"/>
              <w:left w:val="single" w:sz="4" w:space="0" w:color="auto"/>
              <w:bottom w:val="single" w:sz="4" w:space="0" w:color="auto"/>
              <w:right w:val="single" w:sz="4" w:space="0" w:color="auto"/>
            </w:tcBorders>
            <w:vAlign w:val="center"/>
          </w:tcPr>
          <w:p w14:paraId="07CA48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63CD9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76825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16EB0B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E7E11F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8498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ACF2048" w14:textId="77777777" w:rsidR="00DA10B4" w:rsidRPr="00497547" w:rsidRDefault="00DA10B4" w:rsidP="00334CE0">
            <w:pPr>
              <w:spacing w:after="0"/>
            </w:pPr>
            <w:r w:rsidRPr="00497547">
              <w:fldChar w:fldCharType="begin"/>
            </w:r>
            <w:r w:rsidRPr="00497547">
              <w:instrText xml:space="preserve"> REF _Ref174696842 \r \h </w:instrText>
            </w:r>
            <w:r w:rsidRPr="00497547">
              <w:fldChar w:fldCharType="separate"/>
            </w:r>
            <w:r w:rsidRPr="00497547">
              <w:t>8.16.5</w:t>
            </w:r>
            <w:r w:rsidRPr="00497547">
              <w:fldChar w:fldCharType="end"/>
            </w:r>
          </w:p>
        </w:tc>
        <w:tc>
          <w:tcPr>
            <w:tcW w:w="2113" w:type="pct"/>
            <w:tcBorders>
              <w:top w:val="single" w:sz="4" w:space="0" w:color="auto"/>
              <w:left w:val="single" w:sz="4" w:space="0" w:color="auto"/>
              <w:bottom w:val="single" w:sz="4" w:space="0" w:color="auto"/>
            </w:tcBorders>
            <w:vAlign w:val="center"/>
          </w:tcPr>
          <w:p w14:paraId="271668DD" w14:textId="77777777" w:rsidR="00DA10B4" w:rsidRPr="00497547" w:rsidRDefault="00DA10B4" w:rsidP="00334CE0">
            <w:pPr>
              <w:spacing w:after="0"/>
            </w:pPr>
            <w:r w:rsidRPr="00497547">
              <w:t>original file-type</w:t>
            </w:r>
          </w:p>
        </w:tc>
      </w:tr>
      <w:tr w:rsidR="00270683" w:rsidRPr="00497547" w14:paraId="66CD4407" w14:textId="77777777" w:rsidTr="00886582">
        <w:tc>
          <w:tcPr>
            <w:tcW w:w="334" w:type="pct"/>
            <w:tcBorders>
              <w:top w:val="single" w:sz="4" w:space="0" w:color="auto"/>
              <w:bottom w:val="single" w:sz="4" w:space="0" w:color="auto"/>
              <w:right w:val="single" w:sz="4" w:space="0" w:color="auto"/>
            </w:tcBorders>
            <w:vAlign w:val="center"/>
            <w:hideMark/>
          </w:tcPr>
          <w:p w14:paraId="1C1A952B" w14:textId="77777777" w:rsidR="00DA10B4" w:rsidRPr="00886582" w:rsidRDefault="00DA10B4" w:rsidP="00334CE0">
            <w:pPr>
              <w:spacing w:after="0"/>
              <w:rPr>
                <w:rStyle w:val="codeChar1"/>
              </w:rPr>
            </w:pPr>
            <w:r w:rsidRPr="00886582">
              <w:rPr>
                <w:rStyle w:val="codeChar1"/>
              </w:rPr>
              <w:t>pdin</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D9553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A7A4A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63996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016B0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17488A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EAB015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15EAFC3" w14:textId="77777777" w:rsidR="00DA10B4" w:rsidRPr="00497547" w:rsidRDefault="00DA10B4" w:rsidP="00334CE0">
            <w:pPr>
              <w:spacing w:after="0"/>
            </w:pPr>
            <w:r w:rsidRPr="00497547">
              <w:fldChar w:fldCharType="begin"/>
            </w:r>
            <w:r w:rsidRPr="00497547">
              <w:instrText xml:space="preserve"> REF _Ref174696879 \r \h </w:instrText>
            </w:r>
            <w:r w:rsidRPr="00497547">
              <w:fldChar w:fldCharType="separate"/>
            </w:r>
            <w:r w:rsidRPr="00497547">
              <w:t>8.1.3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8898C5B" w14:textId="77777777" w:rsidR="00DA10B4" w:rsidRPr="00497547" w:rsidRDefault="00DA10B4" w:rsidP="00334CE0">
            <w:pPr>
              <w:spacing w:after="0"/>
            </w:pPr>
            <w:r w:rsidRPr="00497547">
              <w:t>progressive download information</w:t>
            </w:r>
          </w:p>
        </w:tc>
      </w:tr>
      <w:tr w:rsidR="00270683" w:rsidRPr="00497547" w14:paraId="5BF02043" w14:textId="77777777" w:rsidTr="00886582">
        <w:tc>
          <w:tcPr>
            <w:tcW w:w="334" w:type="pct"/>
            <w:tcBorders>
              <w:top w:val="single" w:sz="4" w:space="0" w:color="auto"/>
              <w:bottom w:val="single" w:sz="4" w:space="0" w:color="auto"/>
              <w:right w:val="single" w:sz="4" w:space="0" w:color="auto"/>
            </w:tcBorders>
            <w:vAlign w:val="center"/>
            <w:hideMark/>
          </w:tcPr>
          <w:p w14:paraId="23134973" w14:textId="77777777" w:rsidR="00DA10B4" w:rsidRPr="00886582" w:rsidRDefault="00DA10B4" w:rsidP="00334CE0">
            <w:pPr>
              <w:spacing w:after="0"/>
              <w:rPr>
                <w:rStyle w:val="codeChar1"/>
              </w:rPr>
            </w:pPr>
            <w:r w:rsidRPr="00886582">
              <w:rPr>
                <w:rStyle w:val="codeChar1"/>
              </w:rPr>
              <w:t>moov</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F583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C418E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BFC32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2E323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49FE0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9A3A21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8E521B" w14:textId="77777777" w:rsidR="00DA10B4" w:rsidRPr="00497547" w:rsidRDefault="00DA10B4" w:rsidP="00334CE0">
            <w:pPr>
              <w:spacing w:after="0"/>
            </w:pPr>
            <w:r w:rsidRPr="00497547">
              <w:fldChar w:fldCharType="begin"/>
            </w:r>
            <w:r w:rsidRPr="00497547">
              <w:instrText xml:space="preserve"> REF _Ref174696905 \r \h </w:instrText>
            </w:r>
            <w:r w:rsidRPr="00497547">
              <w:fldChar w:fldCharType="separate"/>
            </w:r>
            <w:r w:rsidRPr="00497547">
              <w:t>8.2.1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FF0920D" w14:textId="77777777" w:rsidR="00DA10B4" w:rsidRPr="00497547" w:rsidRDefault="00DA10B4" w:rsidP="00334CE0">
            <w:pPr>
              <w:spacing w:after="0"/>
            </w:pPr>
            <w:r w:rsidRPr="00497547">
              <w:t>container for all the structure-data</w:t>
            </w:r>
          </w:p>
        </w:tc>
      </w:tr>
      <w:tr w:rsidR="00270683" w:rsidRPr="00497547" w14:paraId="618D6109" w14:textId="77777777" w:rsidTr="00886582">
        <w:tc>
          <w:tcPr>
            <w:tcW w:w="334" w:type="pct"/>
            <w:tcBorders>
              <w:top w:val="single" w:sz="4" w:space="0" w:color="auto"/>
              <w:bottom w:val="single" w:sz="4" w:space="0" w:color="auto"/>
              <w:right w:val="single" w:sz="4" w:space="0" w:color="auto"/>
            </w:tcBorders>
            <w:vAlign w:val="center"/>
            <w:hideMark/>
          </w:tcPr>
          <w:p w14:paraId="7FB0A165" w14:textId="5C44E7B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62C99C0" w14:textId="77777777" w:rsidR="00DA10B4" w:rsidRPr="00886582" w:rsidRDefault="00DA10B4" w:rsidP="00334CE0">
            <w:pPr>
              <w:spacing w:after="0"/>
              <w:rPr>
                <w:rStyle w:val="codeChar1"/>
              </w:rPr>
            </w:pPr>
            <w:r w:rsidRPr="00886582">
              <w:rPr>
                <w:rStyle w:val="codeChar1"/>
              </w:rPr>
              <w:t>mvhd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1330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3A1D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78AFC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FF4F9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29D910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1D26BDA" w14:textId="77777777" w:rsidR="00DA10B4" w:rsidRPr="00497547" w:rsidRDefault="00DA10B4" w:rsidP="00334CE0">
            <w:pPr>
              <w:spacing w:after="0"/>
            </w:pPr>
            <w:r w:rsidRPr="00497547">
              <w:fldChar w:fldCharType="begin"/>
            </w:r>
            <w:r w:rsidRPr="00497547">
              <w:instrText xml:space="preserve"> REF _Ref174696916 \r \h </w:instrText>
            </w:r>
            <w:r w:rsidRPr="00497547">
              <w:fldChar w:fldCharType="separate"/>
            </w:r>
            <w:r w:rsidRPr="00497547">
              <w:t>8.2.2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08052A7" w14:textId="77777777" w:rsidR="00DA10B4" w:rsidRPr="00497547" w:rsidRDefault="00DA10B4" w:rsidP="00334CE0">
            <w:pPr>
              <w:spacing w:after="0"/>
            </w:pPr>
            <w:r w:rsidRPr="00497547">
              <w:t>movie header, overall declarations</w:t>
            </w:r>
          </w:p>
        </w:tc>
      </w:tr>
      <w:tr w:rsidR="00270683" w:rsidRPr="00497547" w14:paraId="09E9EA8C" w14:textId="77777777" w:rsidTr="00886582">
        <w:trPr>
          <w:trHeight w:val="241"/>
        </w:trPr>
        <w:tc>
          <w:tcPr>
            <w:tcW w:w="334" w:type="pct"/>
            <w:tcBorders>
              <w:top w:val="single" w:sz="4" w:space="0" w:color="auto"/>
              <w:bottom w:val="single" w:sz="4" w:space="0" w:color="auto"/>
              <w:right w:val="single" w:sz="4" w:space="0" w:color="auto"/>
            </w:tcBorders>
            <w:vAlign w:val="center"/>
            <w:hideMark/>
          </w:tcPr>
          <w:p w14:paraId="0464C64F" w14:textId="5A799A4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91888D0"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454B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66F4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CF49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434A5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58847E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3AF6EF" w14:textId="77777777" w:rsidR="00DA10B4" w:rsidRPr="00497547" w:rsidRDefault="00DA10B4" w:rsidP="00334CE0">
            <w:pPr>
              <w:spacing w:after="0"/>
            </w:pPr>
            <w:r w:rsidRPr="00497547">
              <w:fldChar w:fldCharType="begin"/>
            </w:r>
            <w:r w:rsidRPr="00497547">
              <w:instrText xml:space="preserve"> REF _Ref174696986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91FE107" w14:textId="77777777" w:rsidR="00DA10B4" w:rsidRPr="00497547" w:rsidRDefault="00DA10B4" w:rsidP="00334CE0">
            <w:pPr>
              <w:spacing w:after="0"/>
            </w:pPr>
            <w:r w:rsidRPr="00497547">
              <w:t>metadata</w:t>
            </w:r>
          </w:p>
        </w:tc>
      </w:tr>
      <w:tr w:rsidR="00270683" w:rsidRPr="00497547" w14:paraId="7944F2B3" w14:textId="77777777" w:rsidTr="00886582">
        <w:tc>
          <w:tcPr>
            <w:tcW w:w="334" w:type="pct"/>
            <w:tcBorders>
              <w:top w:val="single" w:sz="4" w:space="0" w:color="auto"/>
              <w:bottom w:val="single" w:sz="4" w:space="0" w:color="auto"/>
              <w:right w:val="single" w:sz="4" w:space="0" w:color="auto"/>
            </w:tcBorders>
            <w:vAlign w:val="center"/>
            <w:hideMark/>
          </w:tcPr>
          <w:p w14:paraId="2FB60C31" w14:textId="061FED3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5FE7BA7" w14:textId="77777777" w:rsidR="00DA10B4" w:rsidRPr="00886582" w:rsidRDefault="00DA10B4" w:rsidP="00334CE0">
            <w:pPr>
              <w:spacing w:after="0"/>
              <w:rPr>
                <w:rStyle w:val="codeChar1"/>
              </w:rPr>
            </w:pPr>
            <w:r w:rsidRPr="00886582">
              <w:rPr>
                <w:rStyle w:val="codeChar1"/>
              </w:rPr>
              <w:t>trak</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DABD4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9C90E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6EEF2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D9050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A2CC4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83F830" w14:textId="77777777" w:rsidR="00DA10B4" w:rsidRPr="00497547" w:rsidRDefault="00DA10B4" w:rsidP="00334CE0">
            <w:pPr>
              <w:spacing w:after="0"/>
            </w:pPr>
            <w:r w:rsidRPr="00497547">
              <w:fldChar w:fldCharType="begin"/>
            </w:r>
            <w:r w:rsidRPr="00497547">
              <w:instrText xml:space="preserve"> REF _Ref174696930 \r \h </w:instrText>
            </w:r>
            <w:r w:rsidRPr="00497547">
              <w:fldChar w:fldCharType="separate"/>
            </w:r>
            <w:r w:rsidRPr="00497547">
              <w:t>8.3.1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CD54A50" w14:textId="77777777" w:rsidR="00DA10B4" w:rsidRPr="00497547" w:rsidRDefault="00DA10B4" w:rsidP="00334CE0">
            <w:pPr>
              <w:spacing w:after="0"/>
            </w:pPr>
            <w:r w:rsidRPr="00497547">
              <w:t>container for an individual track or stream</w:t>
            </w:r>
          </w:p>
        </w:tc>
      </w:tr>
      <w:tr w:rsidR="00270683" w:rsidRPr="00497547" w14:paraId="7C4053D3" w14:textId="77777777" w:rsidTr="00886582">
        <w:tc>
          <w:tcPr>
            <w:tcW w:w="334" w:type="pct"/>
            <w:tcBorders>
              <w:top w:val="single" w:sz="4" w:space="0" w:color="auto"/>
              <w:bottom w:val="single" w:sz="4" w:space="0" w:color="auto"/>
              <w:right w:val="single" w:sz="4" w:space="0" w:color="auto"/>
            </w:tcBorders>
            <w:vAlign w:val="center"/>
          </w:tcPr>
          <w:p w14:paraId="267F2BA8" w14:textId="11DAECA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7BA9DA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D3DFBE9" w14:textId="77777777" w:rsidR="00DA10B4" w:rsidRPr="00886582" w:rsidRDefault="00DA10B4" w:rsidP="00334CE0">
            <w:pPr>
              <w:spacing w:after="0"/>
              <w:rPr>
                <w:rStyle w:val="codeChar1"/>
              </w:rPr>
            </w:pPr>
            <w:r w:rsidRPr="00886582">
              <w:rPr>
                <w:rStyle w:val="codeChar1"/>
              </w:rPr>
              <w:t>ttyp</w:t>
            </w:r>
          </w:p>
        </w:tc>
        <w:tc>
          <w:tcPr>
            <w:tcW w:w="334" w:type="pct"/>
            <w:tcBorders>
              <w:top w:val="single" w:sz="4" w:space="0" w:color="auto"/>
              <w:left w:val="single" w:sz="4" w:space="0" w:color="auto"/>
              <w:bottom w:val="single" w:sz="4" w:space="0" w:color="auto"/>
              <w:right w:val="single" w:sz="4" w:space="0" w:color="auto"/>
            </w:tcBorders>
            <w:vAlign w:val="center"/>
          </w:tcPr>
          <w:p w14:paraId="5DF5EB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E6B3AA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B5E82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79888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vAlign w:val="center"/>
          </w:tcPr>
          <w:p w14:paraId="01C2DA09" w14:textId="77777777" w:rsidR="00DA10B4" w:rsidRPr="00497547" w:rsidRDefault="00DA10B4" w:rsidP="00334CE0">
            <w:pPr>
              <w:spacing w:after="0"/>
            </w:pPr>
            <w:r w:rsidRPr="00497547">
              <w:fldChar w:fldCharType="begin"/>
            </w:r>
            <w:r w:rsidRPr="00497547">
              <w:instrText xml:space="preserve"> REF _Ref174697013 \r \h </w:instrText>
            </w:r>
            <w:r w:rsidRPr="00497547">
              <w:fldChar w:fldCharType="separate"/>
            </w:r>
            <w:r w:rsidRPr="00497547">
              <w:t>8.3.5</w:t>
            </w:r>
            <w:r w:rsidRPr="00497547">
              <w:fldChar w:fldCharType="end"/>
            </w:r>
          </w:p>
        </w:tc>
        <w:tc>
          <w:tcPr>
            <w:tcW w:w="2113" w:type="pct"/>
            <w:tcBorders>
              <w:top w:val="single" w:sz="4" w:space="0" w:color="auto"/>
              <w:left w:val="single" w:sz="4" w:space="0" w:color="auto"/>
              <w:bottom w:val="single" w:sz="4" w:space="0" w:color="auto"/>
            </w:tcBorders>
            <w:vAlign w:val="center"/>
          </w:tcPr>
          <w:p w14:paraId="2B334C29" w14:textId="77777777" w:rsidR="00DA10B4" w:rsidRPr="00497547" w:rsidRDefault="00DA10B4" w:rsidP="00334CE0">
            <w:pPr>
              <w:spacing w:after="0"/>
            </w:pPr>
            <w:r w:rsidRPr="00497547">
              <w:t>track type</w:t>
            </w:r>
          </w:p>
        </w:tc>
      </w:tr>
      <w:tr w:rsidR="00270683" w:rsidRPr="00497547" w14:paraId="64821FF8" w14:textId="77777777" w:rsidTr="00886582">
        <w:tc>
          <w:tcPr>
            <w:tcW w:w="334" w:type="pct"/>
            <w:tcBorders>
              <w:top w:val="single" w:sz="4" w:space="0" w:color="auto"/>
              <w:bottom w:val="single" w:sz="4" w:space="0" w:color="auto"/>
              <w:right w:val="single" w:sz="4" w:space="0" w:color="auto"/>
            </w:tcBorders>
            <w:vAlign w:val="center"/>
            <w:hideMark/>
          </w:tcPr>
          <w:p w14:paraId="3D20F545" w14:textId="16B6A96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46E39E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B0F51F" w14:textId="77777777" w:rsidR="00DA10B4" w:rsidRPr="00886582" w:rsidRDefault="00DA10B4" w:rsidP="00334CE0">
            <w:pPr>
              <w:spacing w:after="0"/>
              <w:rPr>
                <w:rStyle w:val="codeChar1"/>
              </w:rPr>
            </w:pPr>
            <w:r w:rsidRPr="00886582">
              <w:rPr>
                <w:rStyle w:val="codeChar1"/>
              </w:rPr>
              <w:t>tkhd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B846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6EFA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A99699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A747FC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256B882" w14:textId="77777777" w:rsidR="00DA10B4" w:rsidRPr="00497547" w:rsidRDefault="00DA10B4" w:rsidP="00334CE0">
            <w:pPr>
              <w:spacing w:after="0"/>
            </w:pPr>
            <w:r w:rsidRPr="00497547">
              <w:fldChar w:fldCharType="begin"/>
            </w:r>
            <w:r w:rsidRPr="00497547">
              <w:instrText xml:space="preserve"> REF _Ref174696942 \r \h </w:instrText>
            </w:r>
            <w:r w:rsidRPr="00497547">
              <w:fldChar w:fldCharType="separate"/>
            </w:r>
            <w:r w:rsidRPr="00497547">
              <w:t>8.3.2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3F10415" w14:textId="77777777" w:rsidR="00DA10B4" w:rsidRPr="00497547" w:rsidRDefault="00DA10B4" w:rsidP="00334CE0">
            <w:pPr>
              <w:spacing w:after="0"/>
            </w:pPr>
            <w:r w:rsidRPr="00497547">
              <w:t>track header, overall information about the track</w:t>
            </w:r>
          </w:p>
        </w:tc>
      </w:tr>
      <w:tr w:rsidR="00270683" w:rsidRPr="00497547" w14:paraId="0476F643" w14:textId="77777777" w:rsidTr="00886582">
        <w:tc>
          <w:tcPr>
            <w:tcW w:w="334" w:type="pct"/>
            <w:tcBorders>
              <w:top w:val="single" w:sz="4" w:space="0" w:color="auto"/>
              <w:bottom w:val="single" w:sz="4" w:space="0" w:color="auto"/>
              <w:right w:val="single" w:sz="4" w:space="0" w:color="auto"/>
            </w:tcBorders>
            <w:vAlign w:val="center"/>
            <w:hideMark/>
          </w:tcPr>
          <w:p w14:paraId="70B13A07" w14:textId="788E88B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A0C06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4FC1D0" w14:textId="77777777" w:rsidR="00DA10B4" w:rsidRPr="00886582" w:rsidRDefault="00DA10B4" w:rsidP="00334CE0">
            <w:pPr>
              <w:spacing w:after="0"/>
              <w:rPr>
                <w:rStyle w:val="codeChar1"/>
              </w:rPr>
            </w:pPr>
            <w:r w:rsidRPr="00886582">
              <w:rPr>
                <w:rStyle w:val="codeChar1"/>
              </w:rPr>
              <w:t>tref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00CB13C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C314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EEF21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8C9539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E9804FC" w14:textId="77777777" w:rsidR="00DA10B4" w:rsidRPr="00497547" w:rsidRDefault="00DA10B4" w:rsidP="00334CE0">
            <w:pPr>
              <w:spacing w:after="0"/>
            </w:pPr>
            <w:r w:rsidRPr="00497547">
              <w:fldChar w:fldCharType="begin"/>
            </w:r>
            <w:r w:rsidRPr="00497547">
              <w:instrText xml:space="preserve"> REF _Ref174696952 \r \h </w:instrText>
            </w:r>
            <w:r w:rsidRPr="00497547">
              <w:fldChar w:fldCharType="separate"/>
            </w:r>
            <w:r w:rsidRPr="00497547">
              <w:t>8.3.3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903F9DC" w14:textId="77777777" w:rsidR="00DA10B4" w:rsidRPr="00497547" w:rsidRDefault="00DA10B4" w:rsidP="00334CE0">
            <w:pPr>
              <w:spacing w:after="0"/>
            </w:pPr>
            <w:r w:rsidRPr="00497547">
              <w:t>track reference container</w:t>
            </w:r>
          </w:p>
        </w:tc>
      </w:tr>
      <w:tr w:rsidR="00270683" w:rsidRPr="00497547" w14:paraId="6C35B5EE" w14:textId="77777777" w:rsidTr="00886582">
        <w:tc>
          <w:tcPr>
            <w:tcW w:w="334" w:type="pct"/>
            <w:tcBorders>
              <w:top w:val="single" w:sz="4" w:space="0" w:color="auto"/>
              <w:bottom w:val="single" w:sz="4" w:space="0" w:color="auto"/>
              <w:right w:val="single" w:sz="4" w:space="0" w:color="auto"/>
            </w:tcBorders>
            <w:vAlign w:val="center"/>
            <w:hideMark/>
          </w:tcPr>
          <w:p w14:paraId="505B68EF" w14:textId="0F20F28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DD58AD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3D2BA8" w14:textId="77777777" w:rsidR="00DA10B4" w:rsidRPr="00886582" w:rsidRDefault="00DA10B4" w:rsidP="00334CE0">
            <w:pPr>
              <w:spacing w:after="0"/>
              <w:rPr>
                <w:rStyle w:val="codeChar1"/>
              </w:rPr>
            </w:pPr>
            <w:r w:rsidRPr="00886582">
              <w:rPr>
                <w:rStyle w:val="codeChar1"/>
              </w:rPr>
              <w:t>trgr</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C0B10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547A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E90DA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EBE5F2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55CCBD" w14:textId="77777777" w:rsidR="00DA10B4" w:rsidRPr="00497547" w:rsidRDefault="00DA10B4" w:rsidP="00334CE0">
            <w:pPr>
              <w:spacing w:after="0"/>
            </w:pPr>
            <w:r w:rsidRPr="00497547">
              <w:fldChar w:fldCharType="begin"/>
            </w:r>
            <w:r w:rsidRPr="00497547">
              <w:instrText xml:space="preserve"> REF _Ref174696966 \r \h </w:instrText>
            </w:r>
            <w:r w:rsidRPr="00497547">
              <w:fldChar w:fldCharType="separate"/>
            </w:r>
            <w:r w:rsidRPr="00497547">
              <w:t>8.3.4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E9C3984" w14:textId="77777777" w:rsidR="00DA10B4" w:rsidRPr="00497547" w:rsidRDefault="00DA10B4" w:rsidP="00334CE0">
            <w:pPr>
              <w:spacing w:after="0"/>
            </w:pPr>
            <w:r w:rsidRPr="00497547">
              <w:t>track grouping indication</w:t>
            </w:r>
          </w:p>
        </w:tc>
      </w:tr>
      <w:tr w:rsidR="00270683" w:rsidRPr="00497547" w14:paraId="7A66630F" w14:textId="77777777" w:rsidTr="00886582">
        <w:tc>
          <w:tcPr>
            <w:tcW w:w="334" w:type="pct"/>
            <w:tcBorders>
              <w:top w:val="single" w:sz="4" w:space="0" w:color="auto"/>
              <w:bottom w:val="single" w:sz="4" w:space="0" w:color="auto"/>
              <w:right w:val="single" w:sz="4" w:space="0" w:color="auto"/>
            </w:tcBorders>
            <w:vAlign w:val="center"/>
          </w:tcPr>
          <w:p w14:paraId="408D3F3E" w14:textId="7E0541D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BFFD8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16EBD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064CE38" w14:textId="77777777" w:rsidR="00DA10B4" w:rsidRPr="00886582" w:rsidRDefault="00DA10B4" w:rsidP="00334CE0">
            <w:pPr>
              <w:spacing w:after="0"/>
              <w:rPr>
                <w:rStyle w:val="codeChar1"/>
              </w:rPr>
            </w:pPr>
            <w:r w:rsidRPr="00886582">
              <w:rPr>
                <w:rStyle w:val="codeChar1"/>
              </w:rPr>
              <w:t>msrc</w:t>
            </w:r>
          </w:p>
        </w:tc>
        <w:tc>
          <w:tcPr>
            <w:tcW w:w="334" w:type="pct"/>
            <w:tcBorders>
              <w:top w:val="single" w:sz="4" w:space="0" w:color="auto"/>
              <w:left w:val="single" w:sz="4" w:space="0" w:color="auto"/>
              <w:bottom w:val="single" w:sz="4" w:space="0" w:color="auto"/>
              <w:right w:val="single" w:sz="4" w:space="0" w:color="auto"/>
            </w:tcBorders>
            <w:vAlign w:val="center"/>
          </w:tcPr>
          <w:p w14:paraId="3647FD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2E2874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76CE3B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769E344" w14:textId="77777777" w:rsidR="00DA10B4" w:rsidRPr="00497547" w:rsidRDefault="00DA10B4" w:rsidP="00334CE0">
            <w:pPr>
              <w:spacing w:after="0"/>
            </w:pPr>
            <w:r w:rsidRPr="00497547">
              <w:fldChar w:fldCharType="begin"/>
            </w:r>
            <w:r w:rsidRPr="00497547">
              <w:instrText xml:space="preserve"> REF _Ref174697085 \r \h </w:instrText>
            </w:r>
            <w:r w:rsidRPr="00497547">
              <w:fldChar w:fldCharType="separate"/>
            </w:r>
            <w:r w:rsidRPr="00497547">
              <w:t>8.3.4.4.1</w:t>
            </w:r>
            <w:r w:rsidRPr="00497547">
              <w:fldChar w:fldCharType="end"/>
            </w:r>
          </w:p>
        </w:tc>
        <w:tc>
          <w:tcPr>
            <w:tcW w:w="2113" w:type="pct"/>
            <w:tcBorders>
              <w:top w:val="single" w:sz="4" w:space="0" w:color="auto"/>
              <w:left w:val="single" w:sz="4" w:space="0" w:color="auto"/>
              <w:bottom w:val="single" w:sz="4" w:space="0" w:color="auto"/>
            </w:tcBorders>
            <w:vAlign w:val="center"/>
          </w:tcPr>
          <w:p w14:paraId="7440801E" w14:textId="77777777" w:rsidR="00DA10B4" w:rsidRPr="00497547" w:rsidRDefault="00DA10B4" w:rsidP="00334CE0">
            <w:pPr>
              <w:spacing w:after="0"/>
            </w:pPr>
            <w:r w:rsidRPr="00497547">
              <w:t>multi-source presentation track group type box</w:t>
            </w:r>
          </w:p>
        </w:tc>
      </w:tr>
      <w:tr w:rsidR="00270683" w:rsidRPr="00497547" w14:paraId="66A4F3CC" w14:textId="77777777" w:rsidTr="00886582">
        <w:tc>
          <w:tcPr>
            <w:tcW w:w="334" w:type="pct"/>
            <w:tcBorders>
              <w:top w:val="single" w:sz="4" w:space="0" w:color="auto"/>
              <w:bottom w:val="single" w:sz="4" w:space="0" w:color="auto"/>
              <w:right w:val="single" w:sz="4" w:space="0" w:color="auto"/>
            </w:tcBorders>
            <w:vAlign w:val="center"/>
          </w:tcPr>
          <w:p w14:paraId="6A990629" w14:textId="2ABCC2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B8E475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536C0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7654FAB" w14:textId="77777777" w:rsidR="00DA10B4" w:rsidRPr="00886582" w:rsidRDefault="00DA10B4" w:rsidP="00334CE0">
            <w:pPr>
              <w:spacing w:after="0"/>
              <w:rPr>
                <w:rStyle w:val="codeChar1"/>
              </w:rPr>
            </w:pPr>
            <w:r w:rsidRPr="00886582">
              <w:rPr>
                <w:rStyle w:val="codeChar1"/>
              </w:rPr>
              <w:t>ster</w:t>
            </w:r>
          </w:p>
        </w:tc>
        <w:tc>
          <w:tcPr>
            <w:tcW w:w="334" w:type="pct"/>
            <w:tcBorders>
              <w:top w:val="single" w:sz="4" w:space="0" w:color="auto"/>
              <w:left w:val="single" w:sz="4" w:space="0" w:color="auto"/>
              <w:bottom w:val="single" w:sz="4" w:space="0" w:color="auto"/>
              <w:right w:val="single" w:sz="4" w:space="0" w:color="auto"/>
            </w:tcBorders>
            <w:vAlign w:val="center"/>
          </w:tcPr>
          <w:p w14:paraId="64AE33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9F1202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26C36D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C809D71" w14:textId="77777777" w:rsidR="00DA10B4" w:rsidRPr="00497547" w:rsidRDefault="00DA10B4" w:rsidP="00334CE0">
            <w:pPr>
              <w:spacing w:after="0"/>
            </w:pPr>
            <w:r w:rsidRPr="00497547">
              <w:fldChar w:fldCharType="begin"/>
            </w:r>
            <w:r w:rsidRPr="00497547">
              <w:instrText xml:space="preserve"> REF _Ref174697093 \r \h </w:instrText>
            </w:r>
            <w:r w:rsidRPr="00497547">
              <w:fldChar w:fldCharType="separate"/>
            </w:r>
            <w:r w:rsidRPr="00497547">
              <w:t>8.3.4.4.2</w:t>
            </w:r>
            <w:r w:rsidRPr="00497547">
              <w:fldChar w:fldCharType="end"/>
            </w:r>
          </w:p>
        </w:tc>
        <w:tc>
          <w:tcPr>
            <w:tcW w:w="2113" w:type="pct"/>
            <w:tcBorders>
              <w:top w:val="single" w:sz="4" w:space="0" w:color="auto"/>
              <w:left w:val="single" w:sz="4" w:space="0" w:color="auto"/>
              <w:bottom w:val="single" w:sz="4" w:space="0" w:color="auto"/>
            </w:tcBorders>
            <w:vAlign w:val="center"/>
          </w:tcPr>
          <w:p w14:paraId="3D24A888" w14:textId="77777777" w:rsidR="00DA10B4" w:rsidRPr="00497547" w:rsidRDefault="00DA10B4" w:rsidP="00334CE0">
            <w:pPr>
              <w:spacing w:after="0"/>
            </w:pPr>
            <w:r w:rsidRPr="00497547">
              <w:t>stereoscopic pair track group type box</w:t>
            </w:r>
          </w:p>
        </w:tc>
      </w:tr>
      <w:tr w:rsidR="00270683" w:rsidRPr="00497547" w14:paraId="7DC3F057" w14:textId="77777777" w:rsidTr="00886582">
        <w:tc>
          <w:tcPr>
            <w:tcW w:w="334" w:type="pct"/>
            <w:tcBorders>
              <w:top w:val="single" w:sz="4" w:space="0" w:color="auto"/>
              <w:bottom w:val="single" w:sz="4" w:space="0" w:color="auto"/>
              <w:right w:val="single" w:sz="4" w:space="0" w:color="auto"/>
            </w:tcBorders>
            <w:vAlign w:val="center"/>
            <w:hideMark/>
          </w:tcPr>
          <w:p w14:paraId="4F6C7587" w14:textId="267150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EE5A0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463EAC" w14:textId="77777777" w:rsidR="00DA10B4" w:rsidRPr="00886582" w:rsidRDefault="00DA10B4" w:rsidP="00334CE0">
            <w:pPr>
              <w:spacing w:after="0"/>
              <w:rPr>
                <w:rStyle w:val="codeChar1"/>
              </w:rPr>
            </w:pPr>
            <w:r w:rsidRPr="00886582">
              <w:rPr>
                <w:rStyle w:val="codeChar1"/>
              </w:rPr>
              <w:t>edts</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DEFE0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C395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4761D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B8246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FCC40CF" w14:textId="77777777" w:rsidR="00DA10B4" w:rsidRPr="00497547" w:rsidRDefault="00DA10B4" w:rsidP="00334CE0">
            <w:pPr>
              <w:spacing w:after="0"/>
            </w:pPr>
            <w:r w:rsidRPr="00497547">
              <w:fldChar w:fldCharType="begin"/>
            </w:r>
            <w:r w:rsidRPr="00497547">
              <w:instrText xml:space="preserve"> REF _Ref174697139 \r \h </w:instrText>
            </w:r>
            <w:r w:rsidRPr="00497547">
              <w:fldChar w:fldCharType="separate"/>
            </w:r>
            <w:r w:rsidRPr="00497547">
              <w:t>8.6.5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9DF3213" w14:textId="77777777" w:rsidR="00DA10B4" w:rsidRPr="00497547" w:rsidRDefault="00DA10B4" w:rsidP="00334CE0">
            <w:pPr>
              <w:spacing w:after="0"/>
            </w:pPr>
            <w:r w:rsidRPr="00497547">
              <w:t>edit list container</w:t>
            </w:r>
          </w:p>
        </w:tc>
      </w:tr>
      <w:tr w:rsidR="00270683" w:rsidRPr="00497547" w14:paraId="32ECC109" w14:textId="77777777" w:rsidTr="00886582">
        <w:tc>
          <w:tcPr>
            <w:tcW w:w="334" w:type="pct"/>
            <w:tcBorders>
              <w:top w:val="single" w:sz="4" w:space="0" w:color="auto"/>
              <w:bottom w:val="single" w:sz="4" w:space="0" w:color="auto"/>
              <w:right w:val="single" w:sz="4" w:space="0" w:color="auto"/>
            </w:tcBorders>
            <w:vAlign w:val="center"/>
            <w:hideMark/>
          </w:tcPr>
          <w:p w14:paraId="14443DD4" w14:textId="642CDB4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904A4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21BAB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9A42DE" w14:textId="77777777" w:rsidR="00DA10B4" w:rsidRPr="00886582" w:rsidRDefault="00DA10B4" w:rsidP="00334CE0">
            <w:pPr>
              <w:spacing w:after="0"/>
              <w:rPr>
                <w:rStyle w:val="codeChar1"/>
              </w:rPr>
            </w:pPr>
            <w:r w:rsidRPr="00886582">
              <w:rPr>
                <w:rStyle w:val="codeChar1"/>
              </w:rPr>
              <w:t>elst</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041A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77421D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D43675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DE112FA" w14:textId="77777777" w:rsidR="00DA10B4" w:rsidRPr="00497547" w:rsidRDefault="00DA10B4" w:rsidP="00334CE0">
            <w:pPr>
              <w:spacing w:after="0"/>
            </w:pPr>
            <w:r w:rsidRPr="00497547">
              <w:fldChar w:fldCharType="begin"/>
            </w:r>
            <w:r w:rsidRPr="00497547">
              <w:instrText xml:space="preserve"> REF _Ref174697145 \r \h </w:instrText>
            </w:r>
            <w:r w:rsidRPr="00497547">
              <w:fldChar w:fldCharType="separate"/>
            </w:r>
            <w:r w:rsidRPr="00497547">
              <w:t>8.6.6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EA209DD" w14:textId="77777777" w:rsidR="00DA10B4" w:rsidRPr="00497547" w:rsidRDefault="00DA10B4" w:rsidP="00334CE0">
            <w:pPr>
              <w:spacing w:after="0"/>
            </w:pPr>
            <w:r w:rsidRPr="00497547">
              <w:t>an edit list</w:t>
            </w:r>
          </w:p>
        </w:tc>
      </w:tr>
      <w:tr w:rsidR="00270683" w:rsidRPr="00497547" w14:paraId="6068A926" w14:textId="77777777" w:rsidTr="00886582">
        <w:tc>
          <w:tcPr>
            <w:tcW w:w="334" w:type="pct"/>
            <w:tcBorders>
              <w:top w:val="single" w:sz="4" w:space="0" w:color="auto"/>
              <w:bottom w:val="single" w:sz="4" w:space="0" w:color="auto"/>
              <w:right w:val="single" w:sz="4" w:space="0" w:color="auto"/>
            </w:tcBorders>
            <w:vAlign w:val="center"/>
            <w:hideMark/>
          </w:tcPr>
          <w:p w14:paraId="53BA778E" w14:textId="27E56F1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389528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02457"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EEFD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8ED6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D991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C2124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438A81" w14:textId="77777777" w:rsidR="00DA10B4" w:rsidRPr="00497547" w:rsidRDefault="00DA10B4" w:rsidP="00334CE0">
            <w:pPr>
              <w:spacing w:after="0"/>
            </w:pPr>
            <w:r w:rsidRPr="00497547">
              <w:fldChar w:fldCharType="begin"/>
            </w:r>
            <w:r w:rsidRPr="00497547">
              <w:instrText xml:space="preserve"> REF _Ref174697166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F253B7F" w14:textId="77777777" w:rsidR="00DA10B4" w:rsidRPr="00497547" w:rsidRDefault="00DA10B4" w:rsidP="00334CE0">
            <w:pPr>
              <w:spacing w:after="0"/>
            </w:pPr>
            <w:r w:rsidRPr="00497547">
              <w:t>metadata</w:t>
            </w:r>
          </w:p>
        </w:tc>
      </w:tr>
      <w:tr w:rsidR="00270683" w:rsidRPr="00497547" w14:paraId="2DE175F5" w14:textId="77777777" w:rsidTr="00886582">
        <w:tc>
          <w:tcPr>
            <w:tcW w:w="334" w:type="pct"/>
            <w:tcBorders>
              <w:top w:val="single" w:sz="4" w:space="0" w:color="auto"/>
              <w:bottom w:val="single" w:sz="4" w:space="0" w:color="auto"/>
              <w:right w:val="single" w:sz="4" w:space="0" w:color="auto"/>
            </w:tcBorders>
            <w:vAlign w:val="center"/>
            <w:hideMark/>
          </w:tcPr>
          <w:p w14:paraId="792ABF37" w14:textId="27E38A9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7F6A59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3C090B" w14:textId="77777777" w:rsidR="00DA10B4" w:rsidRPr="00886582" w:rsidRDefault="00DA10B4" w:rsidP="00334CE0">
            <w:pPr>
              <w:spacing w:after="0"/>
              <w:rPr>
                <w:rStyle w:val="codeChar1"/>
              </w:rPr>
            </w:pPr>
            <w:r w:rsidRPr="00886582">
              <w:rPr>
                <w:rStyle w:val="codeChar1"/>
              </w:rPr>
              <w:t>mdia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3C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6C07E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77B9C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71EDC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F1EF8F" w14:textId="77777777" w:rsidR="00DA10B4" w:rsidRPr="00497547" w:rsidRDefault="00DA10B4" w:rsidP="00334CE0">
            <w:pPr>
              <w:spacing w:after="0"/>
            </w:pPr>
            <w:r w:rsidRPr="00497547">
              <w:fldChar w:fldCharType="begin"/>
            </w:r>
            <w:r w:rsidRPr="00497547">
              <w:instrText xml:space="preserve"> REF _Ref174697187 \r \h </w:instrText>
            </w:r>
            <w:r w:rsidRPr="00497547">
              <w:fldChar w:fldCharType="separate"/>
            </w:r>
            <w:r w:rsidRPr="00497547">
              <w:t>8.4.1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D801DCA" w14:textId="77777777" w:rsidR="00DA10B4" w:rsidRPr="00497547" w:rsidRDefault="00DA10B4" w:rsidP="00334CE0">
            <w:pPr>
              <w:spacing w:after="0"/>
            </w:pPr>
            <w:r w:rsidRPr="00497547">
              <w:t>container for the media information in a track</w:t>
            </w:r>
          </w:p>
        </w:tc>
      </w:tr>
      <w:tr w:rsidR="00270683" w:rsidRPr="00497547" w14:paraId="2367F4BD" w14:textId="77777777" w:rsidTr="00886582">
        <w:tc>
          <w:tcPr>
            <w:tcW w:w="334" w:type="pct"/>
            <w:tcBorders>
              <w:top w:val="single" w:sz="4" w:space="0" w:color="auto"/>
              <w:bottom w:val="single" w:sz="4" w:space="0" w:color="auto"/>
              <w:right w:val="single" w:sz="4" w:space="0" w:color="auto"/>
            </w:tcBorders>
            <w:vAlign w:val="center"/>
            <w:hideMark/>
          </w:tcPr>
          <w:p w14:paraId="2CE7431A" w14:textId="5F48966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F0619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131A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FE78E45" w14:textId="77777777" w:rsidR="00DA10B4" w:rsidRPr="00886582" w:rsidRDefault="00DA10B4" w:rsidP="00334CE0">
            <w:pPr>
              <w:spacing w:after="0"/>
              <w:rPr>
                <w:rStyle w:val="codeChar1"/>
              </w:rPr>
            </w:pPr>
            <w:r w:rsidRPr="00886582">
              <w:rPr>
                <w:rStyle w:val="codeChar1"/>
              </w:rPr>
              <w:t>mdhd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149CC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29BAE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6F3F56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8194C67" w14:textId="77777777" w:rsidR="00DA10B4" w:rsidRPr="00497547" w:rsidRDefault="00DA10B4" w:rsidP="00334CE0">
            <w:pPr>
              <w:spacing w:after="0"/>
            </w:pPr>
            <w:r w:rsidRPr="00497547">
              <w:fldChar w:fldCharType="begin"/>
            </w:r>
            <w:r w:rsidRPr="00497547">
              <w:instrText xml:space="preserve"> REF _Ref174697195 \r \h </w:instrText>
            </w:r>
            <w:r w:rsidRPr="00497547">
              <w:fldChar w:fldCharType="separate"/>
            </w:r>
            <w:r w:rsidRPr="00497547">
              <w:t>8.4.2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D94CDCD" w14:textId="77777777" w:rsidR="00DA10B4" w:rsidRPr="00497547" w:rsidRDefault="00DA10B4" w:rsidP="00334CE0">
            <w:pPr>
              <w:spacing w:after="0"/>
            </w:pPr>
            <w:r w:rsidRPr="00497547">
              <w:t>media header, overall information about the media</w:t>
            </w:r>
          </w:p>
        </w:tc>
      </w:tr>
      <w:tr w:rsidR="00270683" w:rsidRPr="00497547" w14:paraId="4FF9C09A" w14:textId="77777777" w:rsidTr="00886582">
        <w:tc>
          <w:tcPr>
            <w:tcW w:w="334" w:type="pct"/>
            <w:tcBorders>
              <w:top w:val="single" w:sz="4" w:space="0" w:color="auto"/>
              <w:bottom w:val="single" w:sz="4" w:space="0" w:color="auto"/>
              <w:right w:val="single" w:sz="4" w:space="0" w:color="auto"/>
            </w:tcBorders>
            <w:vAlign w:val="center"/>
            <w:hideMark/>
          </w:tcPr>
          <w:p w14:paraId="4F24CFFE" w14:textId="7EBEB53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24C164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002A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68F9CE" w14:textId="77777777" w:rsidR="00DA10B4" w:rsidRPr="00886582" w:rsidRDefault="00DA10B4" w:rsidP="00334CE0">
            <w:pPr>
              <w:spacing w:after="0"/>
              <w:rPr>
                <w:rStyle w:val="codeChar1"/>
              </w:rPr>
            </w:pPr>
            <w:r w:rsidRPr="00886582">
              <w:rPr>
                <w:rStyle w:val="codeChar1"/>
              </w:rPr>
              <w:t>hdlr</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443B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BE1ED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3B123E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DBAFEA7" w14:textId="77777777" w:rsidR="00DA10B4" w:rsidRPr="00497547" w:rsidRDefault="00DA10B4" w:rsidP="00334CE0">
            <w:pPr>
              <w:spacing w:after="0"/>
            </w:pPr>
            <w:r w:rsidRPr="00497547">
              <w:fldChar w:fldCharType="begin"/>
            </w:r>
            <w:r w:rsidRPr="00497547">
              <w:instrText xml:space="preserve"> REF _Ref174697203 \r \h </w:instrText>
            </w:r>
            <w:r w:rsidRPr="00497547">
              <w:fldChar w:fldCharType="separate"/>
            </w:r>
            <w:r w:rsidRPr="00497547">
              <w:t>8.4.3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9C82D2E" w14:textId="77777777" w:rsidR="00DA10B4" w:rsidRPr="00497547" w:rsidRDefault="00DA10B4" w:rsidP="00334CE0">
            <w:pPr>
              <w:spacing w:after="0"/>
            </w:pPr>
            <w:r w:rsidRPr="00497547">
              <w:t>handler, declares the media (handler) type</w:t>
            </w:r>
          </w:p>
        </w:tc>
      </w:tr>
      <w:tr w:rsidR="00270683" w:rsidRPr="00497547" w14:paraId="199FFA9B" w14:textId="77777777" w:rsidTr="00886582">
        <w:tc>
          <w:tcPr>
            <w:tcW w:w="334" w:type="pct"/>
            <w:tcBorders>
              <w:top w:val="single" w:sz="4" w:space="0" w:color="auto"/>
              <w:bottom w:val="single" w:sz="4" w:space="0" w:color="auto"/>
              <w:right w:val="single" w:sz="4" w:space="0" w:color="auto"/>
            </w:tcBorders>
            <w:vAlign w:val="center"/>
            <w:hideMark/>
          </w:tcPr>
          <w:p w14:paraId="73E19336" w14:textId="753A3FD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FD96E3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64EC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DB35E7"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AFA29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FCE26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87678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69CAB5F" w14:textId="77777777" w:rsidR="00DA10B4" w:rsidRPr="00497547" w:rsidRDefault="00DA10B4" w:rsidP="00334CE0">
            <w:pPr>
              <w:spacing w:after="0"/>
            </w:pPr>
            <w:r w:rsidRPr="00497547">
              <w:fldChar w:fldCharType="begin"/>
            </w:r>
            <w:r w:rsidRPr="00497547">
              <w:instrText xml:space="preserve"> REF _Ref174697211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3672DDB" w14:textId="77777777" w:rsidR="00DA10B4" w:rsidRPr="00497547" w:rsidRDefault="00DA10B4" w:rsidP="00334CE0">
            <w:pPr>
              <w:spacing w:after="0"/>
            </w:pPr>
            <w:r w:rsidRPr="00497547">
              <w:t>extended language tag</w:t>
            </w:r>
          </w:p>
        </w:tc>
      </w:tr>
      <w:tr w:rsidR="00270683" w:rsidRPr="00497547" w14:paraId="749D05F1" w14:textId="77777777" w:rsidTr="00886582">
        <w:tc>
          <w:tcPr>
            <w:tcW w:w="334" w:type="pct"/>
            <w:tcBorders>
              <w:top w:val="single" w:sz="4" w:space="0" w:color="auto"/>
              <w:bottom w:val="single" w:sz="4" w:space="0" w:color="auto"/>
              <w:right w:val="single" w:sz="4" w:space="0" w:color="auto"/>
            </w:tcBorders>
            <w:vAlign w:val="center"/>
            <w:hideMark/>
          </w:tcPr>
          <w:p w14:paraId="00E5857A" w14:textId="56AF0A1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3E421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79F24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505A2E" w14:textId="77777777" w:rsidR="00DA10B4" w:rsidRPr="00886582" w:rsidRDefault="00DA10B4" w:rsidP="00334CE0">
            <w:pPr>
              <w:spacing w:after="0"/>
              <w:rPr>
                <w:rStyle w:val="codeChar1"/>
              </w:rPr>
            </w:pPr>
            <w:r w:rsidRPr="00886582">
              <w:rPr>
                <w:rStyle w:val="codeChar1"/>
              </w:rPr>
              <w:t>minf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A0768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F0988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8191BD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64DA6A6" w14:textId="77777777" w:rsidR="00DA10B4" w:rsidRPr="00497547" w:rsidRDefault="00DA10B4" w:rsidP="00334CE0">
            <w:pPr>
              <w:spacing w:after="0"/>
            </w:pPr>
            <w:r w:rsidRPr="00497547">
              <w:fldChar w:fldCharType="begin"/>
            </w:r>
            <w:r w:rsidRPr="00497547">
              <w:instrText xml:space="preserve"> REF _Ref174697218 \r \h </w:instrText>
            </w:r>
            <w:r w:rsidRPr="00497547">
              <w:fldChar w:fldCharType="separate"/>
            </w:r>
            <w:r w:rsidRPr="00497547">
              <w:t>8.4.4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BFF1A34" w14:textId="77777777" w:rsidR="00DA10B4" w:rsidRPr="00497547" w:rsidRDefault="00DA10B4" w:rsidP="00334CE0">
            <w:pPr>
              <w:spacing w:after="0"/>
            </w:pPr>
            <w:r w:rsidRPr="00497547">
              <w:t>media information container</w:t>
            </w:r>
          </w:p>
        </w:tc>
      </w:tr>
      <w:tr w:rsidR="00270683" w:rsidRPr="00497547" w14:paraId="7BC93761" w14:textId="77777777" w:rsidTr="00886582">
        <w:tc>
          <w:tcPr>
            <w:tcW w:w="334" w:type="pct"/>
            <w:tcBorders>
              <w:top w:val="single" w:sz="4" w:space="0" w:color="auto"/>
              <w:bottom w:val="single" w:sz="4" w:space="0" w:color="auto"/>
              <w:right w:val="single" w:sz="4" w:space="0" w:color="auto"/>
            </w:tcBorders>
            <w:vAlign w:val="center"/>
            <w:hideMark/>
          </w:tcPr>
          <w:p w14:paraId="46F9F293" w14:textId="14240EF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DDBCD3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5B97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DCA7B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41AC928" w14:textId="77777777" w:rsidR="00DA10B4" w:rsidRPr="00886582" w:rsidRDefault="00DA10B4" w:rsidP="00334CE0">
            <w:pPr>
              <w:spacing w:after="0"/>
              <w:rPr>
                <w:rStyle w:val="codeChar1"/>
              </w:rPr>
            </w:pPr>
            <w:r w:rsidRPr="00886582">
              <w:rPr>
                <w:rStyle w:val="codeChar1"/>
              </w:rPr>
              <w:t>vmhd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A3EDD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5E8BAB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C507F68" w14:textId="77777777" w:rsidR="00DA10B4" w:rsidRPr="00497547" w:rsidRDefault="00DA10B4" w:rsidP="00334CE0">
            <w:pPr>
              <w:spacing w:after="0"/>
            </w:pPr>
            <w:r w:rsidRPr="00497547">
              <w:fldChar w:fldCharType="begin"/>
            </w:r>
            <w:r w:rsidRPr="00497547">
              <w:instrText xml:space="preserve"> REF _Ref174698126 \r \h </w:instrText>
            </w:r>
            <w:r w:rsidRPr="00497547">
              <w:fldChar w:fldCharType="separate"/>
            </w:r>
            <w:r w:rsidRPr="00497547">
              <w:t>12.1.2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734B324" w14:textId="77777777" w:rsidR="00DA10B4" w:rsidRPr="00497547" w:rsidRDefault="00DA10B4" w:rsidP="00334CE0">
            <w:pPr>
              <w:spacing w:after="0"/>
            </w:pPr>
            <w:r w:rsidRPr="00497547">
              <w:t>video media header, overall information (video track only)</w:t>
            </w:r>
          </w:p>
        </w:tc>
      </w:tr>
      <w:tr w:rsidR="00270683" w:rsidRPr="00497547" w14:paraId="463D42F4" w14:textId="77777777" w:rsidTr="00886582">
        <w:tc>
          <w:tcPr>
            <w:tcW w:w="334" w:type="pct"/>
            <w:tcBorders>
              <w:top w:val="single" w:sz="4" w:space="0" w:color="auto"/>
              <w:bottom w:val="single" w:sz="4" w:space="0" w:color="auto"/>
              <w:right w:val="single" w:sz="4" w:space="0" w:color="auto"/>
            </w:tcBorders>
            <w:vAlign w:val="center"/>
            <w:hideMark/>
          </w:tcPr>
          <w:p w14:paraId="715E7321" w14:textId="465F136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F73B29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9769E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FC79A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8BF99C" w14:textId="77777777" w:rsidR="00DA10B4" w:rsidRPr="00886582" w:rsidRDefault="00DA10B4" w:rsidP="00334CE0">
            <w:pPr>
              <w:spacing w:after="0"/>
              <w:rPr>
                <w:rStyle w:val="codeChar1"/>
              </w:rPr>
            </w:pPr>
            <w:r w:rsidRPr="00886582">
              <w:rPr>
                <w:rStyle w:val="codeChar1"/>
              </w:rPr>
              <w:t>smhd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F37E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B463AF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0512359" w14:textId="77777777" w:rsidR="00DA10B4" w:rsidRPr="00497547" w:rsidRDefault="00DA10B4" w:rsidP="00334CE0">
            <w:pPr>
              <w:spacing w:after="0"/>
            </w:pPr>
            <w:r w:rsidRPr="00497547">
              <w:fldChar w:fldCharType="begin"/>
            </w:r>
            <w:r w:rsidRPr="00497547">
              <w:instrText xml:space="preserve"> REF _Ref174698138 \r \h </w:instrText>
            </w:r>
            <w:r w:rsidRPr="00497547">
              <w:fldChar w:fldCharType="separate"/>
            </w:r>
            <w:r w:rsidRPr="00497547">
              <w:t>12.2.2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3C5CC59" w14:textId="77777777" w:rsidR="00DA10B4" w:rsidRPr="00497547" w:rsidRDefault="00DA10B4" w:rsidP="00334CE0">
            <w:pPr>
              <w:spacing w:after="0"/>
            </w:pPr>
            <w:r w:rsidRPr="00497547">
              <w:t>sound media header, overall information (sound track only)</w:t>
            </w:r>
          </w:p>
        </w:tc>
      </w:tr>
      <w:tr w:rsidR="00270683" w:rsidRPr="00497547" w14:paraId="2E9E4949" w14:textId="77777777" w:rsidTr="00886582">
        <w:tc>
          <w:tcPr>
            <w:tcW w:w="334" w:type="pct"/>
            <w:tcBorders>
              <w:top w:val="single" w:sz="4" w:space="0" w:color="auto"/>
              <w:bottom w:val="single" w:sz="4" w:space="0" w:color="auto"/>
              <w:right w:val="single" w:sz="4" w:space="0" w:color="auto"/>
            </w:tcBorders>
            <w:vAlign w:val="center"/>
            <w:hideMark/>
          </w:tcPr>
          <w:p w14:paraId="373E7590" w14:textId="4878A2B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230F6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7B8F8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3DB84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D4841F" w14:textId="77777777" w:rsidR="00DA10B4" w:rsidRPr="00886582" w:rsidRDefault="00DA10B4" w:rsidP="00334CE0">
            <w:pPr>
              <w:spacing w:after="0"/>
              <w:rPr>
                <w:rStyle w:val="codeChar1"/>
              </w:rPr>
            </w:pPr>
            <w:r w:rsidRPr="00886582">
              <w:rPr>
                <w:rStyle w:val="codeChar1"/>
              </w:rPr>
              <w:t>hmhd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43DD4F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C3D3BA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4273A54" w14:textId="77777777" w:rsidR="00DA10B4" w:rsidRPr="00497547" w:rsidRDefault="00DA10B4" w:rsidP="00334CE0">
            <w:pPr>
              <w:spacing w:after="0"/>
            </w:pPr>
            <w:r w:rsidRPr="00497547">
              <w:fldChar w:fldCharType="begin"/>
            </w:r>
            <w:r w:rsidRPr="00497547">
              <w:instrText xml:space="preserve"> REF _Ref174698155 \r \h </w:instrText>
            </w:r>
            <w:r w:rsidRPr="00497547">
              <w:fldChar w:fldCharType="separate"/>
            </w:r>
            <w:r w:rsidRPr="00497547">
              <w:t>12.4.3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FF5AA98" w14:textId="77777777" w:rsidR="00DA10B4" w:rsidRPr="00497547" w:rsidRDefault="00DA10B4" w:rsidP="00334CE0">
            <w:pPr>
              <w:spacing w:after="0"/>
            </w:pPr>
            <w:r w:rsidRPr="00497547">
              <w:t>hint media header, overall information (hint track only)</w:t>
            </w:r>
          </w:p>
        </w:tc>
      </w:tr>
      <w:tr w:rsidR="00270683" w:rsidRPr="00497547" w14:paraId="30898EE1" w14:textId="77777777" w:rsidTr="00886582">
        <w:tc>
          <w:tcPr>
            <w:tcW w:w="334" w:type="pct"/>
            <w:tcBorders>
              <w:top w:val="single" w:sz="4" w:space="0" w:color="auto"/>
              <w:bottom w:val="single" w:sz="4" w:space="0" w:color="auto"/>
              <w:right w:val="single" w:sz="4" w:space="0" w:color="auto"/>
            </w:tcBorders>
            <w:vAlign w:val="center"/>
            <w:hideMark/>
          </w:tcPr>
          <w:p w14:paraId="096E349D" w14:textId="5708600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3E51C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7A1D2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CD00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84C614" w14:textId="77777777" w:rsidR="00DA10B4" w:rsidRPr="00886582" w:rsidRDefault="00DA10B4" w:rsidP="00334CE0">
            <w:pPr>
              <w:spacing w:after="0"/>
              <w:rPr>
                <w:rStyle w:val="codeChar1"/>
              </w:rPr>
            </w:pPr>
            <w:r w:rsidRPr="00886582">
              <w:rPr>
                <w:rStyle w:val="codeChar1"/>
              </w:rPr>
              <w:t>sthd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AFAF9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EEF911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9DEE67" w14:textId="77777777" w:rsidR="00DA10B4" w:rsidRPr="00497547" w:rsidRDefault="00DA10B4" w:rsidP="00334CE0">
            <w:pPr>
              <w:spacing w:after="0"/>
            </w:pPr>
            <w:r w:rsidRPr="00497547">
              <w:fldChar w:fldCharType="begin"/>
            </w:r>
            <w:r w:rsidRPr="00497547">
              <w:instrText xml:space="preserve"> REF _Ref174698169 \r \h </w:instrText>
            </w:r>
            <w:r w:rsidRPr="00497547">
              <w:fldChar w:fldCharType="separate"/>
            </w:r>
            <w:r w:rsidRPr="00497547">
              <w:t>12.6.2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0CFD776" w14:textId="77777777" w:rsidR="00DA10B4" w:rsidRPr="00497547" w:rsidRDefault="00DA10B4" w:rsidP="00334CE0">
            <w:pPr>
              <w:spacing w:after="0"/>
            </w:pPr>
            <w:r w:rsidRPr="00497547">
              <w:t>subtitle media header, overall information (subtitle track only)</w:t>
            </w:r>
          </w:p>
        </w:tc>
      </w:tr>
      <w:tr w:rsidR="00270683" w:rsidRPr="00497547" w14:paraId="737DE7A4" w14:textId="77777777" w:rsidTr="00886582">
        <w:tc>
          <w:tcPr>
            <w:tcW w:w="334" w:type="pct"/>
            <w:tcBorders>
              <w:top w:val="single" w:sz="4" w:space="0" w:color="auto"/>
              <w:bottom w:val="single" w:sz="4" w:space="0" w:color="auto"/>
              <w:right w:val="single" w:sz="4" w:space="0" w:color="auto"/>
            </w:tcBorders>
            <w:vAlign w:val="center"/>
            <w:hideMark/>
          </w:tcPr>
          <w:p w14:paraId="283B0C61" w14:textId="775933A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C56B9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12BD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06E7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FAC794" w14:textId="77777777" w:rsidR="00DA10B4" w:rsidRPr="00886582" w:rsidRDefault="00DA10B4" w:rsidP="00334CE0">
            <w:pPr>
              <w:spacing w:after="0"/>
              <w:rPr>
                <w:rStyle w:val="codeChar1"/>
              </w:rPr>
            </w:pPr>
            <w:r w:rsidRPr="00886582">
              <w:rPr>
                <w:rStyle w:val="codeChar1"/>
              </w:rPr>
              <w:t>nmhd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C769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339ADB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6C9C554" w14:textId="77777777" w:rsidR="00DA10B4" w:rsidRPr="00497547" w:rsidRDefault="00DA10B4" w:rsidP="00334CE0">
            <w:pPr>
              <w:spacing w:after="0"/>
            </w:pPr>
            <w:r w:rsidRPr="00497547">
              <w:fldChar w:fldCharType="begin"/>
            </w:r>
            <w:r w:rsidRPr="00497547">
              <w:instrText xml:space="preserve"> REF _Ref174698195 \r \h </w:instrText>
            </w:r>
            <w:r w:rsidRPr="00497547">
              <w:fldChar w:fldCharType="separate"/>
            </w:r>
            <w:r w:rsidRPr="00497547">
              <w:t>8.4.5.2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5A419C8" w14:textId="77777777" w:rsidR="00DA10B4" w:rsidRPr="00497547" w:rsidRDefault="00DA10B4" w:rsidP="00334CE0">
            <w:pPr>
              <w:spacing w:after="0"/>
            </w:pPr>
            <w:r w:rsidRPr="00497547">
              <w:t>Null media header, overall information (some tracks only)</w:t>
            </w:r>
          </w:p>
        </w:tc>
      </w:tr>
      <w:tr w:rsidR="00270683" w:rsidRPr="00497547" w14:paraId="48D37CF0" w14:textId="77777777" w:rsidTr="00886582">
        <w:tc>
          <w:tcPr>
            <w:tcW w:w="334" w:type="pct"/>
            <w:tcBorders>
              <w:top w:val="single" w:sz="4" w:space="0" w:color="auto"/>
              <w:bottom w:val="single" w:sz="4" w:space="0" w:color="auto"/>
              <w:right w:val="single" w:sz="4" w:space="0" w:color="auto"/>
            </w:tcBorders>
            <w:vAlign w:val="center"/>
            <w:hideMark/>
          </w:tcPr>
          <w:p w14:paraId="402C848D" w14:textId="341E72B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6E5E6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C3997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E4151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0B0F64" w14:textId="77777777" w:rsidR="00DA10B4" w:rsidRPr="00886582" w:rsidRDefault="00DA10B4" w:rsidP="00334CE0">
            <w:pPr>
              <w:spacing w:after="0"/>
              <w:rPr>
                <w:rStyle w:val="codeChar1"/>
              </w:rPr>
            </w:pPr>
            <w:r w:rsidRPr="00886582">
              <w:rPr>
                <w:rStyle w:val="codeChar1"/>
              </w:rPr>
              <w:t>dinf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5A53F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A53B5A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86D4EE4" w14:textId="77777777" w:rsidR="00DA10B4" w:rsidRPr="00497547" w:rsidRDefault="00DA10B4" w:rsidP="00334CE0">
            <w:pPr>
              <w:spacing w:after="0"/>
            </w:pPr>
            <w:r w:rsidRPr="00497547">
              <w:fldChar w:fldCharType="begin"/>
            </w:r>
            <w:r w:rsidRPr="00497547">
              <w:instrText xml:space="preserve"> REF _Ref174698206 \r \h </w:instrText>
            </w:r>
            <w:r w:rsidRPr="00497547">
              <w:fldChar w:fldCharType="separate"/>
            </w:r>
            <w:r w:rsidRPr="00497547">
              <w:t>8.7.1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4785EA3" w14:textId="77777777" w:rsidR="00DA10B4" w:rsidRPr="00497547" w:rsidRDefault="00DA10B4" w:rsidP="00334CE0">
            <w:pPr>
              <w:spacing w:after="0"/>
            </w:pPr>
            <w:r w:rsidRPr="00497547">
              <w:t>data information box, container</w:t>
            </w:r>
          </w:p>
        </w:tc>
      </w:tr>
      <w:tr w:rsidR="00270683" w:rsidRPr="00497547" w14:paraId="4890D15B" w14:textId="77777777" w:rsidTr="00886582">
        <w:tc>
          <w:tcPr>
            <w:tcW w:w="334" w:type="pct"/>
            <w:tcBorders>
              <w:top w:val="single" w:sz="4" w:space="0" w:color="auto"/>
              <w:bottom w:val="single" w:sz="4" w:space="0" w:color="auto"/>
              <w:right w:val="single" w:sz="4" w:space="0" w:color="auto"/>
            </w:tcBorders>
            <w:vAlign w:val="center"/>
            <w:hideMark/>
          </w:tcPr>
          <w:p w14:paraId="746CE86A" w14:textId="0F23BE6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11D13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8421C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0FA3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02728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6EF7244" w14:textId="77777777" w:rsidR="00DA10B4" w:rsidRPr="00886582" w:rsidRDefault="00DA10B4" w:rsidP="00334CE0">
            <w:pPr>
              <w:spacing w:after="0"/>
              <w:rPr>
                <w:rStyle w:val="codeChar1"/>
              </w:rPr>
            </w:pPr>
            <w:r w:rsidRPr="00886582">
              <w:rPr>
                <w:rStyle w:val="codeChar1"/>
              </w:rPr>
              <w:t>dref</w:t>
            </w:r>
          </w:p>
        </w:tc>
        <w:tc>
          <w:tcPr>
            <w:tcW w:w="326" w:type="pct"/>
            <w:tcBorders>
              <w:top w:val="single" w:sz="4" w:space="0" w:color="auto"/>
              <w:left w:val="single" w:sz="4" w:space="0" w:color="auto"/>
              <w:bottom w:val="single" w:sz="4" w:space="0" w:color="auto"/>
              <w:right w:val="single" w:sz="4" w:space="0" w:color="auto"/>
            </w:tcBorders>
            <w:vAlign w:val="center"/>
          </w:tcPr>
          <w:p w14:paraId="7AFF656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2E2244B" w14:textId="77777777" w:rsidR="00DA10B4" w:rsidRPr="00497547" w:rsidRDefault="00DA10B4" w:rsidP="00334CE0">
            <w:pPr>
              <w:spacing w:after="0"/>
            </w:pPr>
            <w:r w:rsidRPr="00497547">
              <w:fldChar w:fldCharType="begin"/>
            </w:r>
            <w:r w:rsidRPr="00497547">
              <w:instrText xml:space="preserve"> REF _Ref174698215 \r \h </w:instrText>
            </w:r>
            <w:r w:rsidRPr="00497547">
              <w:fldChar w:fldCharType="separate"/>
            </w:r>
            <w:r w:rsidRPr="00497547">
              <w:t>8.7.2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8971F19" w14:textId="77777777" w:rsidR="00DA10B4" w:rsidRPr="00497547" w:rsidRDefault="00DA10B4" w:rsidP="00334CE0">
            <w:pPr>
              <w:spacing w:after="0"/>
            </w:pPr>
            <w:r w:rsidRPr="00497547">
              <w:t>data reference box, declares source(s) of media data in track</w:t>
            </w:r>
          </w:p>
        </w:tc>
      </w:tr>
      <w:tr w:rsidR="00270683" w:rsidRPr="00497547" w14:paraId="3FEFC687" w14:textId="77777777" w:rsidTr="00886582">
        <w:tc>
          <w:tcPr>
            <w:tcW w:w="334" w:type="pct"/>
            <w:tcBorders>
              <w:top w:val="single" w:sz="4" w:space="0" w:color="auto"/>
              <w:bottom w:val="single" w:sz="4" w:space="0" w:color="auto"/>
              <w:right w:val="single" w:sz="4" w:space="0" w:color="auto"/>
            </w:tcBorders>
            <w:vAlign w:val="center"/>
            <w:hideMark/>
          </w:tcPr>
          <w:p w14:paraId="76BC70A3" w14:textId="694C732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63A229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4DBA9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FD2F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0E04AE" w14:textId="77777777" w:rsidR="00DA10B4" w:rsidRPr="00886582" w:rsidRDefault="00DA10B4" w:rsidP="00334CE0">
            <w:pPr>
              <w:spacing w:after="0"/>
              <w:rPr>
                <w:rStyle w:val="codeChar1"/>
              </w:rPr>
            </w:pPr>
            <w:r w:rsidRPr="00886582">
              <w:rPr>
                <w:rStyle w:val="codeChar1"/>
              </w:rPr>
              <w:t>stbl</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D66C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0DCD9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895A26D" w14:textId="77777777" w:rsidR="00DA10B4" w:rsidRPr="00497547" w:rsidRDefault="00DA10B4" w:rsidP="00334CE0">
            <w:pPr>
              <w:spacing w:after="0"/>
            </w:pPr>
            <w:r w:rsidRPr="00497547">
              <w:fldChar w:fldCharType="begin"/>
            </w:r>
            <w:r w:rsidRPr="00497547">
              <w:instrText xml:space="preserve"> REF _Ref174698233 \r \h </w:instrText>
            </w:r>
            <w:r w:rsidRPr="00497547">
              <w:fldChar w:fldCharType="separate"/>
            </w:r>
            <w:r w:rsidRPr="00497547">
              <w:t>8.5.1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F8517D3" w14:textId="77777777" w:rsidR="00DA10B4" w:rsidRPr="00497547" w:rsidRDefault="00DA10B4" w:rsidP="00334CE0">
            <w:pPr>
              <w:spacing w:after="0"/>
            </w:pPr>
            <w:r w:rsidRPr="00497547">
              <w:t>sample table box, container for the time/space map</w:t>
            </w:r>
          </w:p>
        </w:tc>
      </w:tr>
      <w:tr w:rsidR="00270683" w:rsidRPr="00497547" w14:paraId="62DE7D74" w14:textId="77777777" w:rsidTr="00886582">
        <w:tc>
          <w:tcPr>
            <w:tcW w:w="334" w:type="pct"/>
            <w:tcBorders>
              <w:top w:val="single" w:sz="4" w:space="0" w:color="auto"/>
              <w:bottom w:val="single" w:sz="4" w:space="0" w:color="auto"/>
              <w:right w:val="single" w:sz="4" w:space="0" w:color="auto"/>
            </w:tcBorders>
            <w:vAlign w:val="center"/>
            <w:hideMark/>
          </w:tcPr>
          <w:p w14:paraId="6CA010D1" w14:textId="34EA4AB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3B211B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5E99F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461FB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3C11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8534D4" w14:textId="77777777" w:rsidR="00DA10B4" w:rsidRPr="00886582" w:rsidRDefault="00DA10B4" w:rsidP="00334CE0">
            <w:pPr>
              <w:spacing w:after="0"/>
              <w:rPr>
                <w:rStyle w:val="codeChar1"/>
              </w:rPr>
            </w:pPr>
            <w:r w:rsidRPr="00886582">
              <w:rPr>
                <w:rStyle w:val="codeChar1"/>
              </w:rPr>
              <w:t>stsd</w:t>
            </w:r>
          </w:p>
        </w:tc>
        <w:tc>
          <w:tcPr>
            <w:tcW w:w="326" w:type="pct"/>
            <w:tcBorders>
              <w:top w:val="single" w:sz="4" w:space="0" w:color="auto"/>
              <w:left w:val="single" w:sz="4" w:space="0" w:color="auto"/>
              <w:bottom w:val="single" w:sz="4" w:space="0" w:color="auto"/>
              <w:right w:val="single" w:sz="4" w:space="0" w:color="auto"/>
            </w:tcBorders>
            <w:vAlign w:val="center"/>
          </w:tcPr>
          <w:p w14:paraId="4E488D0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057CBA4" w14:textId="77777777" w:rsidR="00DA10B4" w:rsidRPr="00497547" w:rsidRDefault="00DA10B4" w:rsidP="00334CE0">
            <w:pPr>
              <w:spacing w:after="0"/>
            </w:pPr>
            <w:r w:rsidRPr="00497547">
              <w:fldChar w:fldCharType="begin"/>
            </w:r>
            <w:r w:rsidRPr="00497547">
              <w:instrText xml:space="preserve"> REF _Ref174698240 \r \h </w:instrText>
            </w:r>
            <w:r w:rsidRPr="00497547">
              <w:fldChar w:fldCharType="separate"/>
            </w:r>
            <w:r w:rsidRPr="00497547">
              <w:t>8.5.2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32C3AF4" w14:textId="77777777" w:rsidR="00DA10B4" w:rsidRPr="00497547" w:rsidRDefault="00DA10B4" w:rsidP="00334CE0">
            <w:pPr>
              <w:spacing w:after="0"/>
            </w:pPr>
            <w:r w:rsidRPr="00497547">
              <w:t>sample description box (codec types, initialization etc.)</w:t>
            </w:r>
          </w:p>
        </w:tc>
      </w:tr>
      <w:tr w:rsidR="00270683" w:rsidRPr="00497547" w14:paraId="6DB09F5D" w14:textId="77777777" w:rsidTr="00886582">
        <w:tc>
          <w:tcPr>
            <w:tcW w:w="334" w:type="pct"/>
            <w:tcBorders>
              <w:top w:val="single" w:sz="4" w:space="0" w:color="auto"/>
              <w:bottom w:val="single" w:sz="4" w:space="0" w:color="auto"/>
              <w:right w:val="single" w:sz="4" w:space="0" w:color="auto"/>
            </w:tcBorders>
            <w:vAlign w:val="center"/>
            <w:hideMark/>
          </w:tcPr>
          <w:p w14:paraId="0C7FAAAD" w14:textId="1B40A35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8C3790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06D4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185B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8AEC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A5E245" w14:textId="77777777" w:rsidR="00DA10B4" w:rsidRPr="00886582" w:rsidRDefault="00DA10B4" w:rsidP="00334CE0">
            <w:pPr>
              <w:spacing w:after="0"/>
              <w:rPr>
                <w:rStyle w:val="codeChar1"/>
              </w:rPr>
            </w:pPr>
            <w:r w:rsidRPr="00886582">
              <w:rPr>
                <w:rStyle w:val="codeChar1"/>
              </w:rPr>
              <w:t>stts</w:t>
            </w:r>
          </w:p>
        </w:tc>
        <w:tc>
          <w:tcPr>
            <w:tcW w:w="326" w:type="pct"/>
            <w:tcBorders>
              <w:top w:val="single" w:sz="4" w:space="0" w:color="auto"/>
              <w:left w:val="single" w:sz="4" w:space="0" w:color="auto"/>
              <w:bottom w:val="single" w:sz="4" w:space="0" w:color="auto"/>
              <w:right w:val="single" w:sz="4" w:space="0" w:color="auto"/>
            </w:tcBorders>
            <w:vAlign w:val="center"/>
          </w:tcPr>
          <w:p w14:paraId="5EE6207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D798127" w14:textId="77777777" w:rsidR="00DA10B4" w:rsidRPr="00497547" w:rsidRDefault="00DA10B4" w:rsidP="00334CE0">
            <w:pPr>
              <w:spacing w:after="0"/>
            </w:pPr>
            <w:r w:rsidRPr="00497547">
              <w:fldChar w:fldCharType="begin"/>
            </w:r>
            <w:r w:rsidRPr="00497547">
              <w:instrText xml:space="preserve"> REF _Ref174698257 \r \h </w:instrText>
            </w:r>
            <w:r w:rsidRPr="00497547">
              <w:fldChar w:fldCharType="separate"/>
            </w:r>
            <w:r w:rsidRPr="00497547">
              <w:t>8.6.1.2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95C86E9" w14:textId="77777777" w:rsidR="00DA10B4" w:rsidRPr="00497547" w:rsidRDefault="00DA10B4" w:rsidP="00334CE0">
            <w:pPr>
              <w:spacing w:after="0"/>
            </w:pPr>
            <w:r w:rsidRPr="00497547">
              <w:t>(decoding) time-to-sample</w:t>
            </w:r>
          </w:p>
        </w:tc>
      </w:tr>
      <w:tr w:rsidR="00270683" w:rsidRPr="00497547" w14:paraId="45D01C2C" w14:textId="77777777" w:rsidTr="00886582">
        <w:tc>
          <w:tcPr>
            <w:tcW w:w="334" w:type="pct"/>
            <w:tcBorders>
              <w:top w:val="single" w:sz="4" w:space="0" w:color="auto"/>
              <w:bottom w:val="single" w:sz="4" w:space="0" w:color="auto"/>
              <w:right w:val="single" w:sz="4" w:space="0" w:color="auto"/>
            </w:tcBorders>
            <w:vAlign w:val="center"/>
            <w:hideMark/>
          </w:tcPr>
          <w:p w14:paraId="2BDEA341" w14:textId="19C6690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729C0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D6E15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9001D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A3DE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AD6A3F" w14:textId="77777777" w:rsidR="00DA10B4" w:rsidRPr="00886582" w:rsidRDefault="00DA10B4" w:rsidP="00334CE0">
            <w:pPr>
              <w:spacing w:after="0"/>
              <w:rPr>
                <w:rStyle w:val="codeChar1"/>
              </w:rPr>
            </w:pPr>
            <w:r w:rsidRPr="00886582">
              <w:rPr>
                <w:rStyle w:val="codeChar1"/>
              </w:rPr>
              <w:t>ctts</w:t>
            </w:r>
          </w:p>
        </w:tc>
        <w:tc>
          <w:tcPr>
            <w:tcW w:w="326" w:type="pct"/>
            <w:tcBorders>
              <w:top w:val="single" w:sz="4" w:space="0" w:color="auto"/>
              <w:left w:val="single" w:sz="4" w:space="0" w:color="auto"/>
              <w:bottom w:val="single" w:sz="4" w:space="0" w:color="auto"/>
              <w:right w:val="single" w:sz="4" w:space="0" w:color="auto"/>
            </w:tcBorders>
            <w:vAlign w:val="center"/>
          </w:tcPr>
          <w:p w14:paraId="50D1B56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829D577" w14:textId="77777777" w:rsidR="00DA10B4" w:rsidRPr="00497547" w:rsidRDefault="00DA10B4" w:rsidP="00334CE0">
            <w:pPr>
              <w:spacing w:after="0"/>
            </w:pPr>
            <w:r w:rsidRPr="00497547">
              <w:fldChar w:fldCharType="begin"/>
            </w:r>
            <w:r w:rsidRPr="00497547">
              <w:instrText xml:space="preserve"> REF _Ref174698264 \r \h </w:instrText>
            </w:r>
            <w:r w:rsidRPr="00497547">
              <w:fldChar w:fldCharType="separate"/>
            </w:r>
            <w:r w:rsidRPr="00497547">
              <w:t>8.6.1.3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7EEF8EB" w14:textId="77777777" w:rsidR="00DA10B4" w:rsidRPr="00497547" w:rsidRDefault="00DA10B4" w:rsidP="00334CE0">
            <w:pPr>
              <w:spacing w:after="0"/>
            </w:pPr>
            <w:r w:rsidRPr="00497547">
              <w:t>(composition) time to sample</w:t>
            </w:r>
          </w:p>
        </w:tc>
      </w:tr>
      <w:tr w:rsidR="00270683" w:rsidRPr="00497547" w14:paraId="034BF4EC" w14:textId="77777777" w:rsidTr="00886582">
        <w:tc>
          <w:tcPr>
            <w:tcW w:w="334" w:type="pct"/>
            <w:tcBorders>
              <w:top w:val="single" w:sz="4" w:space="0" w:color="auto"/>
              <w:bottom w:val="single" w:sz="4" w:space="0" w:color="auto"/>
              <w:right w:val="single" w:sz="4" w:space="0" w:color="auto"/>
            </w:tcBorders>
            <w:vAlign w:val="center"/>
            <w:hideMark/>
          </w:tcPr>
          <w:p w14:paraId="5BD5A4CA" w14:textId="6BB78B5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E1FCD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13B6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484B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884A4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9653A4" w14:textId="77777777" w:rsidR="00DA10B4" w:rsidRPr="00886582" w:rsidRDefault="00DA10B4" w:rsidP="00334CE0">
            <w:pPr>
              <w:spacing w:after="0"/>
              <w:rPr>
                <w:rStyle w:val="codeChar1"/>
              </w:rPr>
            </w:pPr>
            <w:r w:rsidRPr="00886582">
              <w:rPr>
                <w:rStyle w:val="codeChar1"/>
              </w:rPr>
              <w:t>cslg</w:t>
            </w:r>
          </w:p>
        </w:tc>
        <w:tc>
          <w:tcPr>
            <w:tcW w:w="326" w:type="pct"/>
            <w:tcBorders>
              <w:top w:val="single" w:sz="4" w:space="0" w:color="auto"/>
              <w:left w:val="single" w:sz="4" w:space="0" w:color="auto"/>
              <w:bottom w:val="single" w:sz="4" w:space="0" w:color="auto"/>
              <w:right w:val="single" w:sz="4" w:space="0" w:color="auto"/>
            </w:tcBorders>
            <w:vAlign w:val="center"/>
          </w:tcPr>
          <w:p w14:paraId="0D13B0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75C0E90" w14:textId="77777777" w:rsidR="00DA10B4" w:rsidRPr="00497547" w:rsidRDefault="00DA10B4" w:rsidP="00334CE0">
            <w:pPr>
              <w:spacing w:after="0"/>
            </w:pPr>
            <w:r w:rsidRPr="00497547">
              <w:fldChar w:fldCharType="begin"/>
            </w:r>
            <w:r w:rsidRPr="00497547">
              <w:instrText xml:space="preserve"> REF _Ref174698273 \r \h </w:instrText>
            </w:r>
            <w:r w:rsidRPr="00497547">
              <w:fldChar w:fldCharType="separate"/>
            </w:r>
            <w:r w:rsidRPr="00497547">
              <w:t>8.6.1.4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1A78953" w14:textId="77777777" w:rsidR="00DA10B4" w:rsidRPr="00497547" w:rsidRDefault="00DA10B4" w:rsidP="00334CE0">
            <w:pPr>
              <w:spacing w:after="0"/>
            </w:pPr>
            <w:r w:rsidRPr="00497547">
              <w:t>composition to decode timeline mapping</w:t>
            </w:r>
          </w:p>
        </w:tc>
      </w:tr>
      <w:tr w:rsidR="00270683" w:rsidRPr="00497547" w14:paraId="1BDFEC46" w14:textId="77777777" w:rsidTr="00886582">
        <w:tc>
          <w:tcPr>
            <w:tcW w:w="334" w:type="pct"/>
            <w:tcBorders>
              <w:top w:val="single" w:sz="4" w:space="0" w:color="auto"/>
              <w:bottom w:val="single" w:sz="4" w:space="0" w:color="auto"/>
              <w:right w:val="single" w:sz="4" w:space="0" w:color="auto"/>
            </w:tcBorders>
            <w:vAlign w:val="center"/>
            <w:hideMark/>
          </w:tcPr>
          <w:p w14:paraId="13FFA4F4" w14:textId="7B68FD4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167E6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FD07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0271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7DA67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B3D78D" w14:textId="77777777" w:rsidR="00DA10B4" w:rsidRPr="00886582" w:rsidRDefault="00DA10B4" w:rsidP="00334CE0">
            <w:pPr>
              <w:spacing w:after="0"/>
              <w:rPr>
                <w:rStyle w:val="codeChar1"/>
              </w:rPr>
            </w:pPr>
            <w:r w:rsidRPr="00886582">
              <w:rPr>
                <w:rStyle w:val="codeChar1"/>
              </w:rPr>
              <w:t>stsc</w:t>
            </w:r>
          </w:p>
        </w:tc>
        <w:tc>
          <w:tcPr>
            <w:tcW w:w="326" w:type="pct"/>
            <w:tcBorders>
              <w:top w:val="single" w:sz="4" w:space="0" w:color="auto"/>
              <w:left w:val="single" w:sz="4" w:space="0" w:color="auto"/>
              <w:bottom w:val="single" w:sz="4" w:space="0" w:color="auto"/>
              <w:right w:val="single" w:sz="4" w:space="0" w:color="auto"/>
            </w:tcBorders>
            <w:vAlign w:val="center"/>
          </w:tcPr>
          <w:p w14:paraId="2E60FF4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A2E5CCC" w14:textId="77777777" w:rsidR="00DA10B4" w:rsidRPr="00497547" w:rsidRDefault="00DA10B4" w:rsidP="00334CE0">
            <w:pPr>
              <w:spacing w:after="0"/>
            </w:pPr>
            <w:r w:rsidRPr="00497547">
              <w:fldChar w:fldCharType="begin"/>
            </w:r>
            <w:r w:rsidRPr="00497547">
              <w:instrText xml:space="preserve"> REF _Ref174698295 \r \h </w:instrText>
            </w:r>
            <w:r w:rsidRPr="00497547">
              <w:fldChar w:fldCharType="separate"/>
            </w:r>
            <w:r w:rsidRPr="00497547">
              <w:t>8.7.4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FAAF0AD" w14:textId="77777777" w:rsidR="00DA10B4" w:rsidRPr="00497547" w:rsidRDefault="00DA10B4" w:rsidP="00334CE0">
            <w:pPr>
              <w:spacing w:after="0"/>
            </w:pPr>
            <w:r w:rsidRPr="00497547">
              <w:t>sample-to-chunk, partial data-offset information</w:t>
            </w:r>
          </w:p>
        </w:tc>
      </w:tr>
      <w:tr w:rsidR="00270683" w:rsidRPr="00497547" w14:paraId="508D9F0F" w14:textId="77777777" w:rsidTr="00886582">
        <w:tc>
          <w:tcPr>
            <w:tcW w:w="334" w:type="pct"/>
            <w:tcBorders>
              <w:top w:val="single" w:sz="4" w:space="0" w:color="auto"/>
              <w:bottom w:val="single" w:sz="4" w:space="0" w:color="auto"/>
              <w:right w:val="single" w:sz="4" w:space="0" w:color="auto"/>
            </w:tcBorders>
            <w:vAlign w:val="center"/>
            <w:hideMark/>
          </w:tcPr>
          <w:p w14:paraId="78780195" w14:textId="05C9EFC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EE1AE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E700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18941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F641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4CC9F6" w14:textId="77777777" w:rsidR="00DA10B4" w:rsidRPr="00886582" w:rsidRDefault="00DA10B4" w:rsidP="00334CE0">
            <w:pPr>
              <w:spacing w:after="0"/>
              <w:rPr>
                <w:rStyle w:val="codeChar1"/>
              </w:rPr>
            </w:pPr>
            <w:r w:rsidRPr="00886582">
              <w:rPr>
                <w:rStyle w:val="codeChar1"/>
              </w:rPr>
              <w:t>stsz</w:t>
            </w:r>
          </w:p>
        </w:tc>
        <w:tc>
          <w:tcPr>
            <w:tcW w:w="326" w:type="pct"/>
            <w:tcBorders>
              <w:top w:val="single" w:sz="4" w:space="0" w:color="auto"/>
              <w:left w:val="single" w:sz="4" w:space="0" w:color="auto"/>
              <w:bottom w:val="single" w:sz="4" w:space="0" w:color="auto"/>
              <w:right w:val="single" w:sz="4" w:space="0" w:color="auto"/>
            </w:tcBorders>
            <w:vAlign w:val="center"/>
          </w:tcPr>
          <w:p w14:paraId="06ECD58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6C8A34A" w14:textId="77777777" w:rsidR="00DA10B4" w:rsidRPr="00497547" w:rsidRDefault="00DA10B4" w:rsidP="00334CE0">
            <w:pPr>
              <w:spacing w:after="0"/>
            </w:pPr>
            <w:r w:rsidRPr="00497547">
              <w:fldChar w:fldCharType="begin"/>
            </w:r>
            <w:r w:rsidRPr="00497547">
              <w:instrText xml:space="preserve"> REF _Ref174698311 \r \h </w:instrText>
            </w:r>
            <w:r w:rsidRPr="00497547">
              <w:fldChar w:fldCharType="separate"/>
            </w:r>
            <w:r w:rsidRPr="00497547">
              <w:t>8.7.3.2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A2D2268" w14:textId="77777777" w:rsidR="00DA10B4" w:rsidRPr="00497547" w:rsidRDefault="00DA10B4" w:rsidP="00334CE0">
            <w:pPr>
              <w:spacing w:after="0"/>
            </w:pPr>
            <w:r w:rsidRPr="00497547">
              <w:t>sample sizes (framing)</w:t>
            </w:r>
          </w:p>
        </w:tc>
      </w:tr>
      <w:tr w:rsidR="00270683" w:rsidRPr="00497547" w14:paraId="2B0DB179" w14:textId="77777777" w:rsidTr="00886582">
        <w:tc>
          <w:tcPr>
            <w:tcW w:w="334" w:type="pct"/>
            <w:tcBorders>
              <w:top w:val="single" w:sz="4" w:space="0" w:color="auto"/>
              <w:bottom w:val="single" w:sz="4" w:space="0" w:color="auto"/>
              <w:right w:val="single" w:sz="4" w:space="0" w:color="auto"/>
            </w:tcBorders>
            <w:vAlign w:val="center"/>
            <w:hideMark/>
          </w:tcPr>
          <w:p w14:paraId="641BF3E4" w14:textId="2EFF79E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F684B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3170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B708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DDEE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1070EA" w14:textId="77777777" w:rsidR="00DA10B4" w:rsidRPr="00886582" w:rsidRDefault="00DA10B4" w:rsidP="00334CE0">
            <w:pPr>
              <w:spacing w:after="0"/>
              <w:rPr>
                <w:rStyle w:val="codeChar1"/>
              </w:rPr>
            </w:pPr>
            <w:r w:rsidRPr="00886582">
              <w:rPr>
                <w:rStyle w:val="codeChar1"/>
              </w:rPr>
              <w:t>stz2</w:t>
            </w:r>
          </w:p>
        </w:tc>
        <w:tc>
          <w:tcPr>
            <w:tcW w:w="326" w:type="pct"/>
            <w:tcBorders>
              <w:top w:val="single" w:sz="4" w:space="0" w:color="auto"/>
              <w:left w:val="single" w:sz="4" w:space="0" w:color="auto"/>
              <w:bottom w:val="single" w:sz="4" w:space="0" w:color="auto"/>
              <w:right w:val="single" w:sz="4" w:space="0" w:color="auto"/>
            </w:tcBorders>
            <w:vAlign w:val="center"/>
          </w:tcPr>
          <w:p w14:paraId="60C8860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CA2C76" w14:textId="77777777" w:rsidR="00DA10B4" w:rsidRPr="00497547" w:rsidRDefault="00DA10B4" w:rsidP="00334CE0">
            <w:pPr>
              <w:spacing w:after="0"/>
            </w:pPr>
            <w:r w:rsidRPr="00497547">
              <w:fldChar w:fldCharType="begin"/>
            </w:r>
            <w:r w:rsidRPr="00497547">
              <w:instrText xml:space="preserve"> REF _Ref174698322 \r \h </w:instrText>
            </w:r>
            <w:r w:rsidRPr="00497547">
              <w:fldChar w:fldCharType="separate"/>
            </w:r>
            <w:r w:rsidRPr="00497547">
              <w:t>8.7.3.3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21858A5" w14:textId="77777777" w:rsidR="00DA10B4" w:rsidRPr="00497547" w:rsidRDefault="00DA10B4" w:rsidP="00334CE0">
            <w:pPr>
              <w:spacing w:after="0"/>
            </w:pPr>
            <w:r w:rsidRPr="00497547">
              <w:t>compact sample sizes (framing)</w:t>
            </w:r>
          </w:p>
        </w:tc>
      </w:tr>
      <w:tr w:rsidR="00270683" w:rsidRPr="00497547" w14:paraId="3026963C" w14:textId="77777777" w:rsidTr="00886582">
        <w:tc>
          <w:tcPr>
            <w:tcW w:w="334" w:type="pct"/>
            <w:tcBorders>
              <w:top w:val="single" w:sz="4" w:space="0" w:color="auto"/>
              <w:bottom w:val="single" w:sz="4" w:space="0" w:color="auto"/>
              <w:right w:val="single" w:sz="4" w:space="0" w:color="auto"/>
            </w:tcBorders>
            <w:vAlign w:val="center"/>
            <w:hideMark/>
          </w:tcPr>
          <w:p w14:paraId="475E2847" w14:textId="19F58FD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23C03E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6ECC7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A80F9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6ACA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9D834C4" w14:textId="77777777" w:rsidR="00DA10B4" w:rsidRPr="00886582" w:rsidRDefault="00DA10B4" w:rsidP="00334CE0">
            <w:pPr>
              <w:spacing w:after="0"/>
              <w:rPr>
                <w:rStyle w:val="codeChar1"/>
              </w:rPr>
            </w:pPr>
            <w:r w:rsidRPr="00886582">
              <w:rPr>
                <w:rStyle w:val="codeChar1"/>
              </w:rPr>
              <w:t>stco</w:t>
            </w:r>
          </w:p>
        </w:tc>
        <w:tc>
          <w:tcPr>
            <w:tcW w:w="326" w:type="pct"/>
            <w:tcBorders>
              <w:top w:val="single" w:sz="4" w:space="0" w:color="auto"/>
              <w:left w:val="single" w:sz="4" w:space="0" w:color="auto"/>
              <w:bottom w:val="single" w:sz="4" w:space="0" w:color="auto"/>
              <w:right w:val="single" w:sz="4" w:space="0" w:color="auto"/>
            </w:tcBorders>
            <w:vAlign w:val="center"/>
          </w:tcPr>
          <w:p w14:paraId="366D1D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3141FC4" w14:textId="77777777" w:rsidR="00DA10B4" w:rsidRPr="00497547" w:rsidRDefault="00DA10B4" w:rsidP="00334CE0">
            <w:pPr>
              <w:spacing w:after="0"/>
            </w:pPr>
            <w:r w:rsidRPr="00497547">
              <w:fldChar w:fldCharType="begin"/>
            </w:r>
            <w:r w:rsidRPr="00497547">
              <w:instrText xml:space="preserve"> REF _Ref174698330 \r \h </w:instrText>
            </w:r>
            <w:r w:rsidRPr="00497547">
              <w:fldChar w:fldCharType="separate"/>
            </w:r>
            <w:r w:rsidRPr="00497547">
              <w:t>8.7.5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6135EC0" w14:textId="77777777" w:rsidR="00DA10B4" w:rsidRPr="00497547" w:rsidRDefault="00DA10B4" w:rsidP="00334CE0">
            <w:pPr>
              <w:spacing w:after="0"/>
            </w:pPr>
            <w:r w:rsidRPr="00497547">
              <w:t>chunk offset, partial data-offset information</w:t>
            </w:r>
          </w:p>
        </w:tc>
      </w:tr>
      <w:tr w:rsidR="00270683" w:rsidRPr="00497547" w14:paraId="6821F62F" w14:textId="77777777" w:rsidTr="00886582">
        <w:tc>
          <w:tcPr>
            <w:tcW w:w="334" w:type="pct"/>
            <w:tcBorders>
              <w:top w:val="single" w:sz="4" w:space="0" w:color="auto"/>
              <w:bottom w:val="single" w:sz="4" w:space="0" w:color="auto"/>
              <w:right w:val="single" w:sz="4" w:space="0" w:color="auto"/>
            </w:tcBorders>
            <w:vAlign w:val="center"/>
            <w:hideMark/>
          </w:tcPr>
          <w:p w14:paraId="535E5543" w14:textId="7C9C89B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F9C0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5C0F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C7AE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8898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05FA261" w14:textId="77777777" w:rsidR="00DA10B4" w:rsidRPr="00886582" w:rsidRDefault="00DA10B4" w:rsidP="00334CE0">
            <w:pPr>
              <w:spacing w:after="0"/>
              <w:rPr>
                <w:rStyle w:val="codeChar1"/>
              </w:rPr>
            </w:pPr>
            <w:r w:rsidRPr="00886582">
              <w:rPr>
                <w:rStyle w:val="codeChar1"/>
              </w:rPr>
              <w:t>co64</w:t>
            </w:r>
          </w:p>
        </w:tc>
        <w:tc>
          <w:tcPr>
            <w:tcW w:w="326" w:type="pct"/>
            <w:tcBorders>
              <w:top w:val="single" w:sz="4" w:space="0" w:color="auto"/>
              <w:left w:val="single" w:sz="4" w:space="0" w:color="auto"/>
              <w:bottom w:val="single" w:sz="4" w:space="0" w:color="auto"/>
              <w:right w:val="single" w:sz="4" w:space="0" w:color="auto"/>
            </w:tcBorders>
            <w:vAlign w:val="center"/>
          </w:tcPr>
          <w:p w14:paraId="6FE5146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24C202A" w14:textId="77777777" w:rsidR="00DA10B4" w:rsidRPr="00497547" w:rsidRDefault="00DA10B4" w:rsidP="00334CE0">
            <w:pPr>
              <w:spacing w:after="0"/>
            </w:pPr>
            <w:r w:rsidRPr="00497547">
              <w:fldChar w:fldCharType="begin"/>
            </w:r>
            <w:r w:rsidRPr="00497547">
              <w:instrText xml:space="preserve"> REF _Ref174698341 \r \h </w:instrText>
            </w:r>
            <w:r w:rsidRPr="00497547">
              <w:fldChar w:fldCharType="separate"/>
            </w:r>
            <w:r w:rsidRPr="00497547">
              <w:t>8.7.5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D7AB941" w14:textId="77777777" w:rsidR="00DA10B4" w:rsidRPr="00497547" w:rsidRDefault="00DA10B4" w:rsidP="00334CE0">
            <w:pPr>
              <w:spacing w:after="0"/>
            </w:pPr>
            <w:r w:rsidRPr="00497547">
              <w:t>64-bit chunk offset</w:t>
            </w:r>
          </w:p>
        </w:tc>
      </w:tr>
      <w:tr w:rsidR="00270683" w:rsidRPr="00497547" w14:paraId="432AEAD6" w14:textId="77777777" w:rsidTr="00886582">
        <w:tc>
          <w:tcPr>
            <w:tcW w:w="334" w:type="pct"/>
            <w:tcBorders>
              <w:top w:val="single" w:sz="4" w:space="0" w:color="auto"/>
              <w:bottom w:val="single" w:sz="4" w:space="0" w:color="auto"/>
              <w:right w:val="single" w:sz="4" w:space="0" w:color="auto"/>
            </w:tcBorders>
            <w:vAlign w:val="center"/>
            <w:hideMark/>
          </w:tcPr>
          <w:p w14:paraId="79EE67C6" w14:textId="1C5C246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A101D0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375A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A37DE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22FF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1A8559B" w14:textId="77777777" w:rsidR="00DA10B4" w:rsidRPr="00886582" w:rsidRDefault="00DA10B4" w:rsidP="00334CE0">
            <w:pPr>
              <w:spacing w:after="0"/>
              <w:rPr>
                <w:rStyle w:val="codeChar1"/>
              </w:rPr>
            </w:pPr>
            <w:r w:rsidRPr="00886582">
              <w:rPr>
                <w:rStyle w:val="codeChar1"/>
              </w:rPr>
              <w:t>stss</w:t>
            </w:r>
          </w:p>
        </w:tc>
        <w:tc>
          <w:tcPr>
            <w:tcW w:w="326" w:type="pct"/>
            <w:tcBorders>
              <w:top w:val="single" w:sz="4" w:space="0" w:color="auto"/>
              <w:left w:val="single" w:sz="4" w:space="0" w:color="auto"/>
              <w:bottom w:val="single" w:sz="4" w:space="0" w:color="auto"/>
              <w:right w:val="single" w:sz="4" w:space="0" w:color="auto"/>
            </w:tcBorders>
            <w:vAlign w:val="center"/>
          </w:tcPr>
          <w:p w14:paraId="71E8FD1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24236C5" w14:textId="77777777" w:rsidR="00DA10B4" w:rsidRPr="00497547" w:rsidRDefault="00DA10B4" w:rsidP="00334CE0">
            <w:pPr>
              <w:spacing w:after="0"/>
            </w:pPr>
            <w:r w:rsidRPr="00497547">
              <w:fldChar w:fldCharType="begin"/>
            </w:r>
            <w:r w:rsidRPr="00497547">
              <w:instrText xml:space="preserve"> REF _Ref174698369 \r \h </w:instrText>
            </w:r>
            <w:r w:rsidRPr="00497547">
              <w:fldChar w:fldCharType="separate"/>
            </w:r>
            <w:r w:rsidRPr="00497547">
              <w:t>8.6.2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13BEE20" w14:textId="77777777" w:rsidR="00DA10B4" w:rsidRPr="00497547" w:rsidRDefault="00DA10B4" w:rsidP="00334CE0">
            <w:pPr>
              <w:spacing w:after="0"/>
            </w:pPr>
            <w:r w:rsidRPr="00497547">
              <w:t>sync sample table</w:t>
            </w:r>
          </w:p>
        </w:tc>
      </w:tr>
      <w:tr w:rsidR="00270683" w:rsidRPr="00497547" w14:paraId="52DEDEA9" w14:textId="77777777" w:rsidTr="00886582">
        <w:tc>
          <w:tcPr>
            <w:tcW w:w="334" w:type="pct"/>
            <w:tcBorders>
              <w:top w:val="single" w:sz="4" w:space="0" w:color="auto"/>
              <w:bottom w:val="single" w:sz="4" w:space="0" w:color="auto"/>
              <w:right w:val="single" w:sz="4" w:space="0" w:color="auto"/>
            </w:tcBorders>
            <w:vAlign w:val="center"/>
            <w:hideMark/>
          </w:tcPr>
          <w:p w14:paraId="607FE9D5" w14:textId="15EE0F2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63A85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1769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309D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B1227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9142A0" w14:textId="77777777" w:rsidR="00DA10B4" w:rsidRPr="00886582" w:rsidRDefault="00DA10B4" w:rsidP="00334CE0">
            <w:pPr>
              <w:spacing w:after="0"/>
              <w:rPr>
                <w:rStyle w:val="codeChar1"/>
              </w:rPr>
            </w:pPr>
            <w:r w:rsidRPr="00886582">
              <w:rPr>
                <w:rStyle w:val="codeChar1"/>
              </w:rPr>
              <w:t>stsh</w:t>
            </w:r>
          </w:p>
        </w:tc>
        <w:tc>
          <w:tcPr>
            <w:tcW w:w="326" w:type="pct"/>
            <w:tcBorders>
              <w:top w:val="single" w:sz="4" w:space="0" w:color="auto"/>
              <w:left w:val="single" w:sz="4" w:space="0" w:color="auto"/>
              <w:bottom w:val="single" w:sz="4" w:space="0" w:color="auto"/>
              <w:right w:val="single" w:sz="4" w:space="0" w:color="auto"/>
            </w:tcBorders>
            <w:vAlign w:val="center"/>
          </w:tcPr>
          <w:p w14:paraId="29B5C41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D2FDF79" w14:textId="77777777" w:rsidR="00DA10B4" w:rsidRPr="00497547" w:rsidRDefault="00DA10B4" w:rsidP="00334CE0">
            <w:pPr>
              <w:spacing w:after="0"/>
            </w:pPr>
            <w:r w:rsidRPr="00497547">
              <w:fldChar w:fldCharType="begin"/>
            </w:r>
            <w:r w:rsidRPr="00497547">
              <w:instrText xml:space="preserve"> REF _Ref174698377 \r \h </w:instrText>
            </w:r>
            <w:r w:rsidRPr="00497547">
              <w:fldChar w:fldCharType="separate"/>
            </w:r>
            <w:r w:rsidRPr="00497547">
              <w:t>8.6.3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9D053D" w14:textId="77777777" w:rsidR="00DA10B4" w:rsidRPr="00497547" w:rsidRDefault="00DA10B4" w:rsidP="00334CE0">
            <w:pPr>
              <w:spacing w:after="0"/>
            </w:pPr>
            <w:r w:rsidRPr="00497547">
              <w:t>shadow sync sample table</w:t>
            </w:r>
          </w:p>
        </w:tc>
      </w:tr>
      <w:tr w:rsidR="00270683" w:rsidRPr="00497547" w14:paraId="7FDFD88D" w14:textId="77777777" w:rsidTr="00886582">
        <w:tc>
          <w:tcPr>
            <w:tcW w:w="334" w:type="pct"/>
            <w:tcBorders>
              <w:top w:val="single" w:sz="4" w:space="0" w:color="auto"/>
              <w:bottom w:val="single" w:sz="4" w:space="0" w:color="auto"/>
              <w:right w:val="single" w:sz="4" w:space="0" w:color="auto"/>
            </w:tcBorders>
            <w:vAlign w:val="center"/>
            <w:hideMark/>
          </w:tcPr>
          <w:p w14:paraId="4B10C9A4" w14:textId="68C78BA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E1487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8CC0F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D421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22377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61F87" w14:textId="77777777" w:rsidR="00DA10B4" w:rsidRPr="00886582" w:rsidRDefault="00DA10B4" w:rsidP="00334CE0">
            <w:pPr>
              <w:spacing w:after="0"/>
              <w:rPr>
                <w:rStyle w:val="codeChar1"/>
              </w:rPr>
            </w:pPr>
            <w:r w:rsidRPr="00886582">
              <w:rPr>
                <w:rStyle w:val="codeChar1"/>
              </w:rPr>
              <w:t>padb</w:t>
            </w:r>
          </w:p>
        </w:tc>
        <w:tc>
          <w:tcPr>
            <w:tcW w:w="326" w:type="pct"/>
            <w:tcBorders>
              <w:top w:val="single" w:sz="4" w:space="0" w:color="auto"/>
              <w:left w:val="single" w:sz="4" w:space="0" w:color="auto"/>
              <w:bottom w:val="single" w:sz="4" w:space="0" w:color="auto"/>
              <w:right w:val="single" w:sz="4" w:space="0" w:color="auto"/>
            </w:tcBorders>
            <w:vAlign w:val="center"/>
          </w:tcPr>
          <w:p w14:paraId="2FE4555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AAA62C" w14:textId="77777777" w:rsidR="00DA10B4" w:rsidRPr="00497547" w:rsidRDefault="00DA10B4" w:rsidP="00334CE0">
            <w:pPr>
              <w:spacing w:after="0"/>
            </w:pPr>
            <w:r w:rsidRPr="00497547">
              <w:fldChar w:fldCharType="begin"/>
            </w:r>
            <w:r w:rsidRPr="00497547">
              <w:instrText xml:space="preserve"> REF _Ref174698388 \r \h </w:instrText>
            </w:r>
            <w:r w:rsidRPr="00497547">
              <w:fldChar w:fldCharType="separate"/>
            </w:r>
            <w:r w:rsidRPr="00497547">
              <w:t>8.7.6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EB5CF55" w14:textId="77777777" w:rsidR="00DA10B4" w:rsidRPr="00497547" w:rsidRDefault="00DA10B4" w:rsidP="00334CE0">
            <w:pPr>
              <w:spacing w:after="0"/>
            </w:pPr>
            <w:r w:rsidRPr="00497547">
              <w:t>sample padding bits</w:t>
            </w:r>
          </w:p>
        </w:tc>
      </w:tr>
      <w:tr w:rsidR="00270683" w:rsidRPr="00497547" w14:paraId="5ADD8685" w14:textId="77777777" w:rsidTr="00886582">
        <w:tc>
          <w:tcPr>
            <w:tcW w:w="334" w:type="pct"/>
            <w:tcBorders>
              <w:top w:val="single" w:sz="4" w:space="0" w:color="auto"/>
              <w:bottom w:val="single" w:sz="4" w:space="0" w:color="auto"/>
              <w:right w:val="single" w:sz="4" w:space="0" w:color="auto"/>
            </w:tcBorders>
            <w:vAlign w:val="center"/>
            <w:hideMark/>
          </w:tcPr>
          <w:p w14:paraId="49838FE9" w14:textId="4A44782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734ACB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D1F4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39798F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D493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37D9CD" w14:textId="77777777" w:rsidR="00DA10B4" w:rsidRPr="00886582" w:rsidRDefault="00DA10B4" w:rsidP="00334CE0">
            <w:pPr>
              <w:spacing w:after="0"/>
              <w:rPr>
                <w:rStyle w:val="codeChar1"/>
              </w:rPr>
            </w:pPr>
            <w:r w:rsidRPr="00886582">
              <w:rPr>
                <w:rStyle w:val="codeChar1"/>
              </w:rPr>
              <w:t>stdp</w:t>
            </w:r>
          </w:p>
        </w:tc>
        <w:tc>
          <w:tcPr>
            <w:tcW w:w="326" w:type="pct"/>
            <w:tcBorders>
              <w:top w:val="single" w:sz="4" w:space="0" w:color="auto"/>
              <w:left w:val="single" w:sz="4" w:space="0" w:color="auto"/>
              <w:bottom w:val="single" w:sz="4" w:space="0" w:color="auto"/>
              <w:right w:val="single" w:sz="4" w:space="0" w:color="auto"/>
            </w:tcBorders>
            <w:vAlign w:val="center"/>
          </w:tcPr>
          <w:p w14:paraId="48AB404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CCD9D1C" w14:textId="77777777" w:rsidR="00DA10B4" w:rsidRPr="00497547" w:rsidRDefault="00DA10B4" w:rsidP="00334CE0">
            <w:pPr>
              <w:spacing w:after="0"/>
            </w:pPr>
            <w:r w:rsidRPr="00497547">
              <w:fldChar w:fldCharType="begin"/>
            </w:r>
            <w:r w:rsidRPr="00497547">
              <w:instrText xml:space="preserve"> REF _Ref174698442 \r \h </w:instrText>
            </w:r>
            <w:r w:rsidRPr="00497547">
              <w:fldChar w:fldCharType="separate"/>
            </w:r>
            <w:r w:rsidRPr="00497547">
              <w:t>8.5.3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71139A7" w14:textId="77777777" w:rsidR="00DA10B4" w:rsidRPr="00497547" w:rsidRDefault="00DA10B4" w:rsidP="00334CE0">
            <w:pPr>
              <w:spacing w:after="0"/>
            </w:pPr>
            <w:r w:rsidRPr="00497547">
              <w:t>sample degradation priority</w:t>
            </w:r>
          </w:p>
        </w:tc>
      </w:tr>
      <w:tr w:rsidR="00270683" w:rsidRPr="00497547" w14:paraId="549226DA" w14:textId="77777777" w:rsidTr="00886582">
        <w:tc>
          <w:tcPr>
            <w:tcW w:w="334" w:type="pct"/>
            <w:tcBorders>
              <w:top w:val="single" w:sz="4" w:space="0" w:color="auto"/>
              <w:bottom w:val="single" w:sz="4" w:space="0" w:color="auto"/>
              <w:right w:val="single" w:sz="4" w:space="0" w:color="auto"/>
            </w:tcBorders>
            <w:vAlign w:val="center"/>
            <w:hideMark/>
          </w:tcPr>
          <w:p w14:paraId="7F7E87C3" w14:textId="3FC15F4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42B2F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7D60E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FD49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08FAF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907341" w14:textId="77777777" w:rsidR="00DA10B4" w:rsidRPr="00886582" w:rsidRDefault="00DA10B4" w:rsidP="00334CE0">
            <w:pPr>
              <w:spacing w:after="0"/>
              <w:rPr>
                <w:rStyle w:val="codeChar1"/>
              </w:rPr>
            </w:pPr>
            <w:r w:rsidRPr="00886582">
              <w:rPr>
                <w:rStyle w:val="codeChar1"/>
              </w:rPr>
              <w:t>sdtp</w:t>
            </w:r>
          </w:p>
        </w:tc>
        <w:tc>
          <w:tcPr>
            <w:tcW w:w="326" w:type="pct"/>
            <w:tcBorders>
              <w:top w:val="single" w:sz="4" w:space="0" w:color="auto"/>
              <w:left w:val="single" w:sz="4" w:space="0" w:color="auto"/>
              <w:bottom w:val="single" w:sz="4" w:space="0" w:color="auto"/>
              <w:right w:val="single" w:sz="4" w:space="0" w:color="auto"/>
            </w:tcBorders>
            <w:vAlign w:val="center"/>
          </w:tcPr>
          <w:p w14:paraId="24A24D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1903687" w14:textId="77777777" w:rsidR="00DA10B4" w:rsidRPr="00497547" w:rsidRDefault="00DA10B4" w:rsidP="00334CE0">
            <w:pPr>
              <w:spacing w:after="0"/>
            </w:pPr>
            <w:r w:rsidRPr="00497547">
              <w:fldChar w:fldCharType="begin"/>
            </w:r>
            <w:r w:rsidRPr="00497547">
              <w:instrText xml:space="preserve"> REF _Ref174698461 \r \h </w:instrText>
            </w:r>
            <w:r w:rsidRPr="00497547">
              <w:fldChar w:fldCharType="separate"/>
            </w:r>
            <w:r w:rsidRPr="00497547">
              <w:t>8.6.4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488863A" w14:textId="77777777" w:rsidR="00DA10B4" w:rsidRPr="00497547" w:rsidRDefault="00DA10B4" w:rsidP="00334CE0">
            <w:pPr>
              <w:spacing w:after="0"/>
            </w:pPr>
            <w:r w:rsidRPr="00497547">
              <w:t>independent and disposable samples</w:t>
            </w:r>
          </w:p>
        </w:tc>
      </w:tr>
      <w:tr w:rsidR="00270683" w:rsidRPr="00497547" w14:paraId="171C90CD" w14:textId="77777777" w:rsidTr="00886582">
        <w:tc>
          <w:tcPr>
            <w:tcW w:w="334" w:type="pct"/>
            <w:tcBorders>
              <w:top w:val="single" w:sz="4" w:space="0" w:color="auto"/>
              <w:bottom w:val="single" w:sz="4" w:space="0" w:color="auto"/>
              <w:right w:val="single" w:sz="4" w:space="0" w:color="auto"/>
            </w:tcBorders>
            <w:vAlign w:val="center"/>
            <w:hideMark/>
          </w:tcPr>
          <w:p w14:paraId="05E95EFD" w14:textId="787035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EDCD5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EBCD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35101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B60F8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7D8B9A" w14:textId="77777777" w:rsidR="00DA10B4" w:rsidRPr="00886582" w:rsidRDefault="00DA10B4" w:rsidP="00334CE0">
            <w:pPr>
              <w:spacing w:after="0"/>
              <w:rPr>
                <w:rStyle w:val="codeChar1"/>
              </w:rPr>
            </w:pPr>
            <w:r w:rsidRPr="00886582">
              <w:rPr>
                <w:rStyle w:val="codeChar1"/>
              </w:rPr>
              <w:t>sbgp</w:t>
            </w:r>
          </w:p>
        </w:tc>
        <w:tc>
          <w:tcPr>
            <w:tcW w:w="326" w:type="pct"/>
            <w:tcBorders>
              <w:top w:val="single" w:sz="4" w:space="0" w:color="auto"/>
              <w:left w:val="single" w:sz="4" w:space="0" w:color="auto"/>
              <w:bottom w:val="single" w:sz="4" w:space="0" w:color="auto"/>
              <w:right w:val="single" w:sz="4" w:space="0" w:color="auto"/>
            </w:tcBorders>
            <w:vAlign w:val="center"/>
          </w:tcPr>
          <w:p w14:paraId="76614E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E026176" w14:textId="77777777" w:rsidR="00DA10B4" w:rsidRPr="00497547" w:rsidRDefault="00DA10B4" w:rsidP="00334CE0">
            <w:pPr>
              <w:spacing w:after="0"/>
            </w:pPr>
            <w:r w:rsidRPr="00497547">
              <w:fldChar w:fldCharType="begin"/>
            </w:r>
            <w:r w:rsidRPr="00497547">
              <w:instrText xml:space="preserve"> REF _Ref174698480 \r \h </w:instrText>
            </w:r>
            <w:r w:rsidRPr="00497547">
              <w:fldChar w:fldCharType="separate"/>
            </w:r>
            <w:r w:rsidRPr="00497547">
              <w:t>8.9.2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C61984E" w14:textId="77777777" w:rsidR="00DA10B4" w:rsidRPr="00497547" w:rsidRDefault="00DA10B4" w:rsidP="00334CE0">
            <w:pPr>
              <w:spacing w:after="0"/>
            </w:pPr>
            <w:r w:rsidRPr="00497547">
              <w:t>sample-to-group</w:t>
            </w:r>
          </w:p>
        </w:tc>
      </w:tr>
      <w:tr w:rsidR="00270683" w:rsidRPr="00497547" w14:paraId="30498753" w14:textId="77777777" w:rsidTr="00886582">
        <w:tc>
          <w:tcPr>
            <w:tcW w:w="334" w:type="pct"/>
            <w:tcBorders>
              <w:top w:val="single" w:sz="4" w:space="0" w:color="auto"/>
              <w:bottom w:val="single" w:sz="4" w:space="0" w:color="auto"/>
              <w:right w:val="single" w:sz="4" w:space="0" w:color="auto"/>
            </w:tcBorders>
            <w:vAlign w:val="center"/>
            <w:hideMark/>
          </w:tcPr>
          <w:p w14:paraId="3DEBBF3F" w14:textId="03C437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814A5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14B8D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0488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EC89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25CE8DB" w14:textId="77777777" w:rsidR="00DA10B4" w:rsidRPr="00886582" w:rsidRDefault="00DA10B4" w:rsidP="00334CE0">
            <w:pPr>
              <w:spacing w:after="0"/>
              <w:rPr>
                <w:rStyle w:val="codeChar1"/>
              </w:rPr>
            </w:pPr>
            <w:r w:rsidRPr="00886582">
              <w:rPr>
                <w:rStyle w:val="codeChar1"/>
              </w:rPr>
              <w:t>sgpd</w:t>
            </w:r>
          </w:p>
        </w:tc>
        <w:tc>
          <w:tcPr>
            <w:tcW w:w="326" w:type="pct"/>
            <w:tcBorders>
              <w:top w:val="single" w:sz="4" w:space="0" w:color="auto"/>
              <w:left w:val="single" w:sz="4" w:space="0" w:color="auto"/>
              <w:bottom w:val="single" w:sz="4" w:space="0" w:color="auto"/>
              <w:right w:val="single" w:sz="4" w:space="0" w:color="auto"/>
            </w:tcBorders>
            <w:vAlign w:val="center"/>
          </w:tcPr>
          <w:p w14:paraId="315DD9C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8784DF4" w14:textId="77777777" w:rsidR="00DA10B4" w:rsidRPr="00497547" w:rsidRDefault="00DA10B4" w:rsidP="00334CE0">
            <w:pPr>
              <w:spacing w:after="0"/>
            </w:pPr>
            <w:r w:rsidRPr="00497547">
              <w:fldChar w:fldCharType="begin"/>
            </w:r>
            <w:r w:rsidRPr="00497547">
              <w:instrText xml:space="preserve"> REF _Ref174698489 \r \h </w:instrText>
            </w:r>
            <w:r w:rsidRPr="00497547">
              <w:fldChar w:fldCharType="separate"/>
            </w:r>
            <w:r w:rsidRPr="00497547">
              <w:t>8.9.3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A537F5B" w14:textId="77777777" w:rsidR="00DA10B4" w:rsidRPr="00497547" w:rsidRDefault="00DA10B4" w:rsidP="00334CE0">
            <w:pPr>
              <w:spacing w:after="0"/>
            </w:pPr>
            <w:r w:rsidRPr="00497547">
              <w:t>sample group description</w:t>
            </w:r>
          </w:p>
        </w:tc>
      </w:tr>
      <w:tr w:rsidR="00270683" w:rsidRPr="00497547" w14:paraId="31AF785D" w14:textId="77777777" w:rsidTr="00886582">
        <w:tc>
          <w:tcPr>
            <w:tcW w:w="334" w:type="pct"/>
            <w:tcBorders>
              <w:top w:val="single" w:sz="4" w:space="0" w:color="auto"/>
              <w:bottom w:val="single" w:sz="4" w:space="0" w:color="auto"/>
              <w:right w:val="single" w:sz="4" w:space="0" w:color="auto"/>
            </w:tcBorders>
            <w:vAlign w:val="center"/>
            <w:hideMark/>
          </w:tcPr>
          <w:p w14:paraId="0FD936A6" w14:textId="197EB26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B123A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54489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7172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402B9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D6530B" w14:textId="77777777" w:rsidR="00DA10B4" w:rsidRPr="00886582" w:rsidRDefault="00DA10B4" w:rsidP="00334CE0">
            <w:pPr>
              <w:spacing w:after="0"/>
              <w:rPr>
                <w:rStyle w:val="codeChar1"/>
              </w:rPr>
            </w:pPr>
            <w:r w:rsidRPr="00886582">
              <w:rPr>
                <w:rStyle w:val="codeChar1"/>
              </w:rPr>
              <w:t>subs</w:t>
            </w:r>
          </w:p>
        </w:tc>
        <w:tc>
          <w:tcPr>
            <w:tcW w:w="326" w:type="pct"/>
            <w:tcBorders>
              <w:top w:val="single" w:sz="4" w:space="0" w:color="auto"/>
              <w:left w:val="single" w:sz="4" w:space="0" w:color="auto"/>
              <w:bottom w:val="single" w:sz="4" w:space="0" w:color="auto"/>
              <w:right w:val="single" w:sz="4" w:space="0" w:color="auto"/>
            </w:tcBorders>
            <w:vAlign w:val="center"/>
          </w:tcPr>
          <w:p w14:paraId="253CB69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34D642" w14:textId="77777777" w:rsidR="00DA10B4" w:rsidRPr="00497547" w:rsidRDefault="00DA10B4" w:rsidP="00334CE0">
            <w:pPr>
              <w:spacing w:after="0"/>
            </w:pPr>
            <w:r w:rsidRPr="00497547">
              <w:fldChar w:fldCharType="begin"/>
            </w:r>
            <w:r w:rsidRPr="00497547">
              <w:instrText xml:space="preserve"> REF _Ref174698505 \r \h </w:instrText>
            </w:r>
            <w:r w:rsidRPr="00497547">
              <w:fldChar w:fldCharType="separate"/>
            </w:r>
            <w:r w:rsidRPr="00497547">
              <w:t>8.7.7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70C65EF" w14:textId="77777777" w:rsidR="00DA10B4" w:rsidRPr="00497547" w:rsidRDefault="00DA10B4" w:rsidP="00334CE0">
            <w:pPr>
              <w:spacing w:after="0"/>
            </w:pPr>
            <w:r w:rsidRPr="00497547">
              <w:t>sub-sample information</w:t>
            </w:r>
          </w:p>
        </w:tc>
      </w:tr>
      <w:tr w:rsidR="00270683" w:rsidRPr="00497547" w14:paraId="170698F5" w14:textId="77777777" w:rsidTr="00886582">
        <w:tc>
          <w:tcPr>
            <w:tcW w:w="334" w:type="pct"/>
            <w:tcBorders>
              <w:top w:val="single" w:sz="4" w:space="0" w:color="auto"/>
              <w:bottom w:val="single" w:sz="4" w:space="0" w:color="auto"/>
              <w:right w:val="single" w:sz="4" w:space="0" w:color="auto"/>
            </w:tcBorders>
            <w:vAlign w:val="center"/>
            <w:hideMark/>
          </w:tcPr>
          <w:p w14:paraId="33A948E6" w14:textId="2C8DC94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5E73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80D39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341C0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8ED0F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F27E2D" w14:textId="77777777" w:rsidR="00DA10B4" w:rsidRPr="00886582" w:rsidRDefault="00DA10B4" w:rsidP="00334CE0">
            <w:pPr>
              <w:spacing w:after="0"/>
              <w:rPr>
                <w:rStyle w:val="codeChar1"/>
              </w:rPr>
            </w:pPr>
            <w:r w:rsidRPr="00886582">
              <w:rPr>
                <w:rStyle w:val="codeChar1"/>
              </w:rPr>
              <w:t>saiz</w:t>
            </w:r>
          </w:p>
        </w:tc>
        <w:tc>
          <w:tcPr>
            <w:tcW w:w="326" w:type="pct"/>
            <w:tcBorders>
              <w:top w:val="single" w:sz="4" w:space="0" w:color="auto"/>
              <w:left w:val="single" w:sz="4" w:space="0" w:color="auto"/>
              <w:bottom w:val="single" w:sz="4" w:space="0" w:color="auto"/>
              <w:right w:val="single" w:sz="4" w:space="0" w:color="auto"/>
            </w:tcBorders>
            <w:vAlign w:val="center"/>
          </w:tcPr>
          <w:p w14:paraId="1ADF48E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2FCCDD8" w14:textId="77777777" w:rsidR="00DA10B4" w:rsidRPr="00497547" w:rsidRDefault="00DA10B4" w:rsidP="00334CE0">
            <w:pPr>
              <w:spacing w:after="0"/>
            </w:pPr>
            <w:r w:rsidRPr="00497547">
              <w:fldChar w:fldCharType="begin"/>
            </w:r>
            <w:r w:rsidRPr="00497547">
              <w:instrText xml:space="preserve"> REF _Ref174698514 \r \h </w:instrText>
            </w:r>
            <w:r w:rsidRPr="00497547">
              <w:fldChar w:fldCharType="separate"/>
            </w:r>
            <w:r w:rsidRPr="00497547">
              <w:t>8.7.8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771779D" w14:textId="77777777" w:rsidR="00DA10B4" w:rsidRPr="00497547" w:rsidRDefault="00DA10B4" w:rsidP="00334CE0">
            <w:pPr>
              <w:spacing w:after="0"/>
            </w:pPr>
            <w:r w:rsidRPr="00497547">
              <w:t>sample auxiliary information sizes</w:t>
            </w:r>
          </w:p>
        </w:tc>
      </w:tr>
      <w:tr w:rsidR="00270683" w:rsidRPr="00497547" w14:paraId="1AC304B8" w14:textId="77777777" w:rsidTr="00886582">
        <w:tc>
          <w:tcPr>
            <w:tcW w:w="334" w:type="pct"/>
            <w:tcBorders>
              <w:top w:val="single" w:sz="4" w:space="0" w:color="auto"/>
              <w:bottom w:val="single" w:sz="4" w:space="0" w:color="auto"/>
              <w:right w:val="single" w:sz="4" w:space="0" w:color="auto"/>
            </w:tcBorders>
            <w:vAlign w:val="center"/>
            <w:hideMark/>
          </w:tcPr>
          <w:p w14:paraId="7326AE17" w14:textId="566F1EF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DF1A6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A860B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76EF4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C7423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4387A7" w14:textId="77777777" w:rsidR="00DA10B4" w:rsidRPr="00886582" w:rsidRDefault="00DA10B4" w:rsidP="00334CE0">
            <w:pPr>
              <w:spacing w:after="0"/>
              <w:rPr>
                <w:rStyle w:val="codeChar1"/>
              </w:rPr>
            </w:pPr>
            <w:r w:rsidRPr="00886582">
              <w:rPr>
                <w:rStyle w:val="codeChar1"/>
              </w:rPr>
              <w:t>saio</w:t>
            </w:r>
          </w:p>
        </w:tc>
        <w:tc>
          <w:tcPr>
            <w:tcW w:w="326" w:type="pct"/>
            <w:tcBorders>
              <w:top w:val="single" w:sz="4" w:space="0" w:color="auto"/>
              <w:left w:val="single" w:sz="4" w:space="0" w:color="auto"/>
              <w:bottom w:val="single" w:sz="4" w:space="0" w:color="auto"/>
              <w:right w:val="single" w:sz="4" w:space="0" w:color="auto"/>
            </w:tcBorders>
            <w:vAlign w:val="center"/>
          </w:tcPr>
          <w:p w14:paraId="48B7E57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1E9D65F" w14:textId="77777777" w:rsidR="00DA10B4" w:rsidRPr="00497547" w:rsidRDefault="00DA10B4" w:rsidP="00334CE0">
            <w:pPr>
              <w:spacing w:after="0"/>
            </w:pPr>
            <w:r w:rsidRPr="00497547">
              <w:fldChar w:fldCharType="begin"/>
            </w:r>
            <w:r w:rsidRPr="00497547">
              <w:instrText xml:space="preserve"> REF _Ref174698525 \r \h </w:instrText>
            </w:r>
            <w:r w:rsidRPr="00497547">
              <w:fldChar w:fldCharType="separate"/>
            </w:r>
            <w:r w:rsidRPr="00497547">
              <w:t>8.7.9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2D1EECE" w14:textId="77777777" w:rsidR="00DA10B4" w:rsidRPr="00497547" w:rsidRDefault="00DA10B4" w:rsidP="00334CE0">
            <w:pPr>
              <w:spacing w:after="0"/>
            </w:pPr>
            <w:r w:rsidRPr="00497547">
              <w:t>sample auxiliary information offsets</w:t>
            </w:r>
          </w:p>
        </w:tc>
      </w:tr>
      <w:tr w:rsidR="00270683" w:rsidRPr="00497547" w14:paraId="3D64F35B" w14:textId="77777777" w:rsidTr="00886582">
        <w:tc>
          <w:tcPr>
            <w:tcW w:w="334" w:type="pct"/>
            <w:tcBorders>
              <w:top w:val="single" w:sz="4" w:space="0" w:color="auto"/>
              <w:bottom w:val="single" w:sz="4" w:space="0" w:color="auto"/>
              <w:right w:val="single" w:sz="4" w:space="0" w:color="auto"/>
            </w:tcBorders>
            <w:vAlign w:val="center"/>
            <w:hideMark/>
          </w:tcPr>
          <w:p w14:paraId="4698BCF1" w14:textId="00043E8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9548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1BDB6E"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BDE6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138DB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4BD0A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0901FA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41B6871" w14:textId="77777777" w:rsidR="00DA10B4" w:rsidRPr="00497547" w:rsidRDefault="00DA10B4" w:rsidP="00334CE0">
            <w:pPr>
              <w:spacing w:after="0"/>
            </w:pPr>
            <w:r w:rsidRPr="00497547">
              <w:fldChar w:fldCharType="begin"/>
            </w:r>
            <w:r w:rsidRPr="00497547">
              <w:instrText xml:space="preserve"> REF _Ref174698541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A828CEB" w14:textId="77777777" w:rsidR="00DA10B4" w:rsidRPr="00497547" w:rsidRDefault="00DA10B4" w:rsidP="00334CE0">
            <w:pPr>
              <w:spacing w:after="0"/>
            </w:pPr>
            <w:r w:rsidRPr="00497547">
              <w:t>user-data</w:t>
            </w:r>
          </w:p>
        </w:tc>
      </w:tr>
      <w:tr w:rsidR="00270683" w:rsidRPr="00497547" w14:paraId="211B9D66" w14:textId="77777777" w:rsidTr="00886582">
        <w:tc>
          <w:tcPr>
            <w:tcW w:w="334" w:type="pct"/>
            <w:tcBorders>
              <w:top w:val="single" w:sz="4" w:space="0" w:color="auto"/>
              <w:bottom w:val="single" w:sz="4" w:space="0" w:color="auto"/>
              <w:right w:val="single" w:sz="4" w:space="0" w:color="auto"/>
            </w:tcBorders>
            <w:vAlign w:val="center"/>
            <w:hideMark/>
          </w:tcPr>
          <w:p w14:paraId="64D8B7AF" w14:textId="3DDF957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90B954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6BBE4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6FAE0A" w14:textId="77777777" w:rsidR="00DA10B4" w:rsidRPr="00886582" w:rsidRDefault="00DA10B4" w:rsidP="00334CE0">
            <w:pPr>
              <w:spacing w:after="0"/>
              <w:rPr>
                <w:rStyle w:val="codeChar1"/>
              </w:rPr>
            </w:pPr>
            <w:r w:rsidRPr="00886582">
              <w:rPr>
                <w:rStyle w:val="codeChar1"/>
              </w:rPr>
              <w:t>cprt</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74A6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207F0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2B71A6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57D6F04" w14:textId="77777777" w:rsidR="00DA10B4" w:rsidRPr="00497547" w:rsidRDefault="00DA10B4" w:rsidP="00334CE0">
            <w:pPr>
              <w:spacing w:after="0"/>
            </w:pPr>
            <w:r w:rsidRPr="00497547">
              <w:fldChar w:fldCharType="begin"/>
            </w:r>
            <w:r w:rsidRPr="00497547">
              <w:instrText xml:space="preserve"> REF _Ref174698550 \r \h </w:instrText>
            </w:r>
            <w:r w:rsidRPr="00497547">
              <w:fldChar w:fldCharType="separate"/>
            </w:r>
            <w:r w:rsidRPr="00497547">
              <w:t>8.10.2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8188E65" w14:textId="77777777" w:rsidR="00DA10B4" w:rsidRPr="00497547" w:rsidRDefault="00DA10B4" w:rsidP="00334CE0">
            <w:pPr>
              <w:spacing w:after="0"/>
            </w:pPr>
            <w:r w:rsidRPr="00497547">
              <w:t>copyright etc.</w:t>
            </w:r>
          </w:p>
        </w:tc>
      </w:tr>
      <w:tr w:rsidR="00270683" w:rsidRPr="00497547" w14:paraId="09DEE683" w14:textId="77777777" w:rsidTr="00886582">
        <w:trPr>
          <w:trHeight w:val="223"/>
        </w:trPr>
        <w:tc>
          <w:tcPr>
            <w:tcW w:w="334" w:type="pct"/>
            <w:tcBorders>
              <w:top w:val="single" w:sz="4" w:space="0" w:color="auto"/>
              <w:bottom w:val="single" w:sz="4" w:space="0" w:color="auto"/>
              <w:right w:val="single" w:sz="4" w:space="0" w:color="auto"/>
            </w:tcBorders>
            <w:vAlign w:val="center"/>
            <w:hideMark/>
          </w:tcPr>
          <w:p w14:paraId="3B720A54" w14:textId="4576AB1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102FB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82C5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E5A43C" w14:textId="77777777" w:rsidR="00DA10B4" w:rsidRPr="00886582" w:rsidRDefault="00DA10B4" w:rsidP="00334CE0">
            <w:pPr>
              <w:spacing w:after="0"/>
              <w:rPr>
                <w:rStyle w:val="codeChar1"/>
              </w:rPr>
            </w:pPr>
            <w:r w:rsidRPr="00886582">
              <w:rPr>
                <w:rStyle w:val="codeChar1"/>
              </w:rPr>
              <w:t>tsel</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DA62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5FBADE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34C1C6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EAD4A4" w14:textId="77777777" w:rsidR="00DA10B4" w:rsidRPr="00497547" w:rsidRDefault="00DA10B4" w:rsidP="00334CE0">
            <w:pPr>
              <w:spacing w:after="0"/>
            </w:pPr>
            <w:r w:rsidRPr="00497547">
              <w:fldChar w:fldCharType="begin"/>
            </w:r>
            <w:r w:rsidRPr="00497547">
              <w:instrText xml:space="preserve"> REF _Ref174698558 \r \h </w:instrText>
            </w:r>
            <w:r w:rsidRPr="00497547">
              <w:fldChar w:fldCharType="separate"/>
            </w:r>
            <w:r w:rsidRPr="00497547">
              <w:t>8.10.3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0EC7205" w14:textId="77777777" w:rsidR="00DA10B4" w:rsidRPr="00497547" w:rsidRDefault="00DA10B4" w:rsidP="00334CE0">
            <w:pPr>
              <w:spacing w:after="0"/>
            </w:pPr>
            <w:r w:rsidRPr="00497547">
              <w:t>track selection box</w:t>
            </w:r>
          </w:p>
        </w:tc>
      </w:tr>
      <w:tr w:rsidR="00270683" w:rsidRPr="00497547" w14:paraId="542A7B26" w14:textId="77777777" w:rsidTr="00886582">
        <w:tc>
          <w:tcPr>
            <w:tcW w:w="334" w:type="pct"/>
            <w:tcBorders>
              <w:top w:val="single" w:sz="4" w:space="0" w:color="auto"/>
              <w:bottom w:val="single" w:sz="4" w:space="0" w:color="auto"/>
              <w:right w:val="single" w:sz="4" w:space="0" w:color="auto"/>
            </w:tcBorders>
            <w:vAlign w:val="center"/>
          </w:tcPr>
          <w:p w14:paraId="473DE803" w14:textId="748E480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CFA97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49EEB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B18E77"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59B3590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06A32E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52EF8C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60B64C7" w14:textId="77777777" w:rsidR="00DA10B4" w:rsidRPr="00497547" w:rsidRDefault="00DA10B4" w:rsidP="00334CE0">
            <w:pPr>
              <w:spacing w:after="0"/>
            </w:pPr>
            <w:r w:rsidRPr="00497547">
              <w:fldChar w:fldCharType="begin"/>
            </w:r>
            <w:r w:rsidRPr="00497547">
              <w:instrText xml:space="preserve"> REF _Ref174698567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3E2608C0" w14:textId="77777777" w:rsidR="00DA10B4" w:rsidRPr="00497547" w:rsidRDefault="00DA10B4" w:rsidP="00334CE0">
            <w:pPr>
              <w:spacing w:after="0"/>
            </w:pPr>
            <w:r w:rsidRPr="00497547">
              <w:t>track kind box</w:t>
            </w:r>
          </w:p>
        </w:tc>
      </w:tr>
      <w:tr w:rsidR="00270683" w:rsidRPr="00497547" w14:paraId="11964309" w14:textId="77777777" w:rsidTr="00886582">
        <w:tc>
          <w:tcPr>
            <w:tcW w:w="334" w:type="pct"/>
            <w:tcBorders>
              <w:top w:val="single" w:sz="4" w:space="0" w:color="auto"/>
              <w:bottom w:val="single" w:sz="4" w:space="0" w:color="auto"/>
              <w:right w:val="single" w:sz="4" w:space="0" w:color="auto"/>
            </w:tcBorders>
            <w:vAlign w:val="center"/>
            <w:hideMark/>
          </w:tcPr>
          <w:p w14:paraId="7CC352FE" w14:textId="116F0B7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53D3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E8D7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B1FAAC" w14:textId="77777777" w:rsidR="00DA10B4" w:rsidRPr="00886582" w:rsidRDefault="00DA10B4" w:rsidP="00334CE0">
            <w:pPr>
              <w:spacing w:after="0"/>
              <w:rPr>
                <w:rStyle w:val="codeChar1"/>
              </w:rPr>
            </w:pPr>
            <w:r w:rsidRPr="00886582">
              <w:rPr>
                <w:rStyle w:val="codeChar1"/>
              </w:rPr>
              <w:t>strk</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EA471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B6167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987EC3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E7D6A19" w14:textId="77777777" w:rsidR="00DA10B4" w:rsidRPr="00497547" w:rsidRDefault="00DA10B4" w:rsidP="00334CE0">
            <w:pPr>
              <w:spacing w:after="0"/>
            </w:pPr>
            <w:r w:rsidRPr="00497547">
              <w:fldChar w:fldCharType="begin"/>
            </w:r>
            <w:r w:rsidRPr="00497547">
              <w:instrText xml:space="preserve"> REF _Ref174698613 \r \h </w:instrText>
            </w:r>
            <w:r w:rsidRPr="00497547">
              <w:fldChar w:fldCharType="separate"/>
            </w:r>
            <w:r w:rsidRPr="00497547">
              <w:t>8.13.3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5C0771" w14:textId="77777777" w:rsidR="00DA10B4" w:rsidRPr="00497547" w:rsidRDefault="00DA10B4" w:rsidP="00334CE0">
            <w:pPr>
              <w:spacing w:after="0"/>
            </w:pPr>
            <w:r w:rsidRPr="00497547">
              <w:t>sub track box</w:t>
            </w:r>
          </w:p>
        </w:tc>
      </w:tr>
      <w:tr w:rsidR="00270683" w:rsidRPr="00497547" w14:paraId="22CCBC57" w14:textId="77777777" w:rsidTr="00886582">
        <w:tc>
          <w:tcPr>
            <w:tcW w:w="334" w:type="pct"/>
            <w:tcBorders>
              <w:top w:val="single" w:sz="4" w:space="0" w:color="auto"/>
              <w:bottom w:val="single" w:sz="4" w:space="0" w:color="auto"/>
              <w:right w:val="single" w:sz="4" w:space="0" w:color="auto"/>
            </w:tcBorders>
            <w:vAlign w:val="center"/>
            <w:hideMark/>
          </w:tcPr>
          <w:p w14:paraId="4C966099" w14:textId="6C18A27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004AD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E80816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F23DD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3A4122" w14:textId="77777777" w:rsidR="00DA10B4" w:rsidRPr="00886582" w:rsidRDefault="00DA10B4" w:rsidP="00334CE0">
            <w:pPr>
              <w:spacing w:after="0"/>
              <w:rPr>
                <w:rStyle w:val="codeChar1"/>
              </w:rPr>
            </w:pPr>
            <w:r w:rsidRPr="00886582">
              <w:rPr>
                <w:rStyle w:val="codeChar1"/>
              </w:rPr>
              <w:t>stri</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E196D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C644F4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425832" w14:textId="77777777" w:rsidR="00DA10B4" w:rsidRPr="00497547" w:rsidRDefault="00DA10B4" w:rsidP="00334CE0">
            <w:pPr>
              <w:spacing w:after="0"/>
            </w:pPr>
            <w:r w:rsidRPr="00497547">
              <w:fldChar w:fldCharType="begin"/>
            </w:r>
            <w:r w:rsidRPr="00497547">
              <w:instrText xml:space="preserve"> REF _Ref174698625 \r \h </w:instrText>
            </w:r>
            <w:r w:rsidRPr="00497547">
              <w:fldChar w:fldCharType="separate"/>
            </w:r>
            <w:r w:rsidRPr="00497547">
              <w:t>8.13.4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F3E443D" w14:textId="77777777" w:rsidR="00DA10B4" w:rsidRPr="00497547" w:rsidRDefault="00DA10B4" w:rsidP="00334CE0">
            <w:pPr>
              <w:spacing w:after="0"/>
            </w:pPr>
            <w:r w:rsidRPr="00497547">
              <w:t>sub track information box</w:t>
            </w:r>
          </w:p>
        </w:tc>
      </w:tr>
      <w:tr w:rsidR="00270683" w:rsidRPr="00497547" w14:paraId="09A28A98" w14:textId="77777777" w:rsidTr="00886582">
        <w:tc>
          <w:tcPr>
            <w:tcW w:w="334" w:type="pct"/>
            <w:tcBorders>
              <w:top w:val="single" w:sz="4" w:space="0" w:color="auto"/>
              <w:bottom w:val="single" w:sz="4" w:space="0" w:color="auto"/>
              <w:right w:val="single" w:sz="4" w:space="0" w:color="auto"/>
            </w:tcBorders>
            <w:vAlign w:val="center"/>
            <w:hideMark/>
          </w:tcPr>
          <w:p w14:paraId="236229D4" w14:textId="081E545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7EB63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C5FF1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C3B99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AB4D02B" w14:textId="77777777" w:rsidR="00DA10B4" w:rsidRPr="00886582" w:rsidRDefault="00DA10B4" w:rsidP="00334CE0">
            <w:pPr>
              <w:spacing w:after="0"/>
              <w:rPr>
                <w:rStyle w:val="codeChar1"/>
              </w:rPr>
            </w:pPr>
            <w:r w:rsidRPr="00886582">
              <w:rPr>
                <w:rStyle w:val="codeChar1"/>
              </w:rPr>
              <w:t>strd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5A2DF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46268A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E56E6BB" w14:textId="77777777" w:rsidR="00DA10B4" w:rsidRPr="00497547" w:rsidRDefault="00DA10B4" w:rsidP="00334CE0">
            <w:pPr>
              <w:spacing w:after="0"/>
            </w:pPr>
            <w:r w:rsidRPr="00497547">
              <w:fldChar w:fldCharType="begin"/>
            </w:r>
            <w:r w:rsidRPr="00497547">
              <w:instrText xml:space="preserve"> REF _Ref174698634 \r \h </w:instrText>
            </w:r>
            <w:r w:rsidRPr="00497547">
              <w:fldChar w:fldCharType="separate"/>
            </w:r>
            <w:r w:rsidRPr="00497547">
              <w:t>8.13.5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6DE4FA7" w14:textId="77777777" w:rsidR="00DA10B4" w:rsidRPr="00497547" w:rsidRDefault="00DA10B4" w:rsidP="00334CE0">
            <w:pPr>
              <w:spacing w:after="0"/>
            </w:pPr>
            <w:r w:rsidRPr="00497547">
              <w:t>sub track definition box</w:t>
            </w:r>
          </w:p>
        </w:tc>
      </w:tr>
      <w:tr w:rsidR="00270683" w:rsidRPr="00497547" w14:paraId="6CA7D16C" w14:textId="77777777" w:rsidTr="00886582">
        <w:tc>
          <w:tcPr>
            <w:tcW w:w="334" w:type="pct"/>
            <w:tcBorders>
              <w:top w:val="single" w:sz="4" w:space="0" w:color="auto"/>
              <w:bottom w:val="single" w:sz="4" w:space="0" w:color="auto"/>
              <w:right w:val="single" w:sz="4" w:space="0" w:color="auto"/>
            </w:tcBorders>
            <w:vAlign w:val="center"/>
          </w:tcPr>
          <w:p w14:paraId="3BABA34A" w14:textId="0E96CA5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2A41EF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4465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E3ECEC" w14:textId="77777777" w:rsidR="00DA10B4" w:rsidRPr="00886582" w:rsidRDefault="00DA10B4" w:rsidP="00334CE0">
            <w:pPr>
              <w:spacing w:after="0"/>
              <w:rPr>
                <w:rStyle w:val="codeChar1"/>
              </w:rPr>
            </w:pPr>
            <w:r w:rsidRPr="00886582">
              <w:rPr>
                <w:rStyle w:val="codeChar1"/>
              </w:rPr>
              <w:t>ludt</w:t>
            </w:r>
          </w:p>
        </w:tc>
        <w:tc>
          <w:tcPr>
            <w:tcW w:w="334" w:type="pct"/>
            <w:tcBorders>
              <w:top w:val="single" w:sz="4" w:space="0" w:color="auto"/>
              <w:left w:val="single" w:sz="4" w:space="0" w:color="auto"/>
              <w:bottom w:val="single" w:sz="4" w:space="0" w:color="auto"/>
              <w:right w:val="single" w:sz="4" w:space="0" w:color="auto"/>
            </w:tcBorders>
            <w:vAlign w:val="center"/>
          </w:tcPr>
          <w:p w14:paraId="4A04E27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871BD9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E8203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CC2673D" w14:textId="77777777" w:rsidR="00DA10B4" w:rsidRPr="00497547" w:rsidRDefault="00DA10B4" w:rsidP="00334CE0">
            <w:pPr>
              <w:spacing w:after="0"/>
            </w:pPr>
            <w:r w:rsidRPr="00497547">
              <w:fldChar w:fldCharType="begin"/>
            </w:r>
            <w:r w:rsidRPr="00497547">
              <w:instrText xml:space="preserve"> REF _Ref174698655 \r \h </w:instrText>
            </w:r>
            <w:r w:rsidRPr="00497547">
              <w:fldChar w:fldCharType="separate"/>
            </w:r>
            <w:r w:rsidRPr="00497547">
              <w:t>12.2.7</w:t>
            </w:r>
            <w:r w:rsidRPr="00497547">
              <w:fldChar w:fldCharType="end"/>
            </w:r>
          </w:p>
        </w:tc>
        <w:tc>
          <w:tcPr>
            <w:tcW w:w="2113" w:type="pct"/>
            <w:tcBorders>
              <w:top w:val="single" w:sz="4" w:space="0" w:color="auto"/>
              <w:left w:val="single" w:sz="4" w:space="0" w:color="auto"/>
              <w:bottom w:val="single" w:sz="4" w:space="0" w:color="auto"/>
            </w:tcBorders>
            <w:vAlign w:val="center"/>
          </w:tcPr>
          <w:p w14:paraId="28FF7E95" w14:textId="77777777" w:rsidR="00DA10B4" w:rsidRPr="00497547" w:rsidRDefault="00DA10B4" w:rsidP="00334CE0">
            <w:pPr>
              <w:spacing w:after="0"/>
            </w:pPr>
            <w:r w:rsidRPr="00497547">
              <w:t>audio stream loudness</w:t>
            </w:r>
          </w:p>
        </w:tc>
      </w:tr>
      <w:tr w:rsidR="00270683" w:rsidRPr="00497547" w14:paraId="7B117B65" w14:textId="77777777" w:rsidTr="00886582">
        <w:tc>
          <w:tcPr>
            <w:tcW w:w="334" w:type="pct"/>
            <w:tcBorders>
              <w:top w:val="single" w:sz="4" w:space="0" w:color="auto"/>
              <w:bottom w:val="single" w:sz="4" w:space="0" w:color="auto"/>
              <w:right w:val="single" w:sz="4" w:space="0" w:color="auto"/>
            </w:tcBorders>
            <w:vAlign w:val="center"/>
            <w:hideMark/>
          </w:tcPr>
          <w:p w14:paraId="7D1A1E62" w14:textId="49DDA76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E0C8312" w14:textId="77777777" w:rsidR="00DA10B4" w:rsidRPr="00886582" w:rsidRDefault="00DA10B4" w:rsidP="00334CE0">
            <w:pPr>
              <w:spacing w:after="0"/>
              <w:rPr>
                <w:rStyle w:val="codeChar1"/>
              </w:rPr>
            </w:pPr>
            <w:r w:rsidRPr="00886582">
              <w:rPr>
                <w:rStyle w:val="codeChar1"/>
              </w:rPr>
              <w:t>mvex</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0D31E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40B8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8020FC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223C5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16027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0DACD4D" w14:textId="77777777" w:rsidR="00DA10B4" w:rsidRPr="00497547" w:rsidRDefault="00DA10B4" w:rsidP="00334CE0">
            <w:pPr>
              <w:spacing w:after="0"/>
            </w:pPr>
            <w:r w:rsidRPr="00497547">
              <w:fldChar w:fldCharType="begin"/>
            </w:r>
            <w:r w:rsidRPr="00497547">
              <w:instrText xml:space="preserve"> REF _Ref174698675 \r \h </w:instrText>
            </w:r>
            <w:r w:rsidRPr="00497547">
              <w:fldChar w:fldCharType="separate"/>
            </w:r>
            <w:r w:rsidRPr="00497547">
              <w:t>8.8.1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502E4D5" w14:textId="77777777" w:rsidR="00DA10B4" w:rsidRPr="00497547" w:rsidRDefault="00DA10B4" w:rsidP="00334CE0">
            <w:pPr>
              <w:spacing w:after="0"/>
            </w:pPr>
            <w:r w:rsidRPr="00497547">
              <w:t>movie extends box</w:t>
            </w:r>
          </w:p>
        </w:tc>
      </w:tr>
      <w:tr w:rsidR="00270683" w:rsidRPr="00497547" w14:paraId="1AB6EA5D" w14:textId="77777777" w:rsidTr="00886582">
        <w:tc>
          <w:tcPr>
            <w:tcW w:w="334" w:type="pct"/>
            <w:tcBorders>
              <w:top w:val="single" w:sz="4" w:space="0" w:color="auto"/>
              <w:bottom w:val="single" w:sz="4" w:space="0" w:color="auto"/>
              <w:right w:val="single" w:sz="4" w:space="0" w:color="auto"/>
            </w:tcBorders>
            <w:vAlign w:val="center"/>
            <w:hideMark/>
          </w:tcPr>
          <w:p w14:paraId="68B7BE7C" w14:textId="576AEF0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C1391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5BC48FE" w14:textId="77777777" w:rsidR="00DA10B4" w:rsidRPr="00886582" w:rsidRDefault="00DA10B4" w:rsidP="00334CE0">
            <w:pPr>
              <w:spacing w:after="0"/>
              <w:rPr>
                <w:rStyle w:val="codeChar1"/>
              </w:rPr>
            </w:pPr>
            <w:r w:rsidRPr="00886582">
              <w:rPr>
                <w:rStyle w:val="codeChar1"/>
              </w:rPr>
              <w:t>mehd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634918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63FE91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DDC13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24B2F9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96E1D1B" w14:textId="77777777" w:rsidR="00DA10B4" w:rsidRPr="00497547" w:rsidRDefault="00DA10B4" w:rsidP="00334CE0">
            <w:pPr>
              <w:spacing w:after="0"/>
            </w:pPr>
            <w:r w:rsidRPr="00497547">
              <w:fldChar w:fldCharType="begin"/>
            </w:r>
            <w:r w:rsidRPr="00497547">
              <w:instrText xml:space="preserve"> REF _Ref174698683 \r \h </w:instrText>
            </w:r>
            <w:r w:rsidRPr="00497547">
              <w:fldChar w:fldCharType="separate"/>
            </w:r>
            <w:r w:rsidRPr="00497547">
              <w:t>8.8.2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5F7FCE" w14:textId="77777777" w:rsidR="00DA10B4" w:rsidRPr="00497547" w:rsidRDefault="00DA10B4" w:rsidP="00334CE0">
            <w:pPr>
              <w:spacing w:after="0"/>
            </w:pPr>
            <w:r w:rsidRPr="00497547">
              <w:t>movie extends header box</w:t>
            </w:r>
          </w:p>
        </w:tc>
      </w:tr>
      <w:tr w:rsidR="00270683" w:rsidRPr="00497547" w14:paraId="250C8D7A" w14:textId="77777777" w:rsidTr="00886582">
        <w:tc>
          <w:tcPr>
            <w:tcW w:w="334" w:type="pct"/>
            <w:tcBorders>
              <w:top w:val="single" w:sz="4" w:space="0" w:color="auto"/>
              <w:bottom w:val="single" w:sz="4" w:space="0" w:color="auto"/>
              <w:right w:val="single" w:sz="4" w:space="0" w:color="auto"/>
            </w:tcBorders>
            <w:vAlign w:val="center"/>
            <w:hideMark/>
          </w:tcPr>
          <w:p w14:paraId="7649B43E" w14:textId="3C61DC7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494B3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A97F9C" w14:textId="77777777" w:rsidR="00DA10B4" w:rsidRPr="00886582" w:rsidRDefault="00DA10B4" w:rsidP="00334CE0">
            <w:pPr>
              <w:spacing w:after="0"/>
              <w:rPr>
                <w:rStyle w:val="codeChar1"/>
              </w:rPr>
            </w:pPr>
            <w:r w:rsidRPr="00886582">
              <w:rPr>
                <w:rStyle w:val="codeChar1"/>
              </w:rPr>
              <w:t>trex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9176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7A713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556D5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74FBAA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8B98186" w14:textId="77777777" w:rsidR="00DA10B4" w:rsidRPr="00497547" w:rsidRDefault="00DA10B4" w:rsidP="00334CE0">
            <w:pPr>
              <w:spacing w:after="0"/>
            </w:pPr>
            <w:r w:rsidRPr="00497547">
              <w:fldChar w:fldCharType="begin"/>
            </w:r>
            <w:r w:rsidRPr="00497547">
              <w:instrText xml:space="preserve"> REF _Ref174698690 \r \h </w:instrText>
            </w:r>
            <w:r w:rsidRPr="00497547">
              <w:fldChar w:fldCharType="separate"/>
            </w:r>
            <w:r w:rsidRPr="00497547">
              <w:t>8.8.3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FAAC321" w14:textId="77777777" w:rsidR="00DA10B4" w:rsidRPr="00497547" w:rsidRDefault="00DA10B4" w:rsidP="00334CE0">
            <w:pPr>
              <w:spacing w:after="0"/>
            </w:pPr>
            <w:r w:rsidRPr="00497547">
              <w:t>track extends defaults</w:t>
            </w:r>
          </w:p>
        </w:tc>
      </w:tr>
      <w:tr w:rsidR="00270683" w:rsidRPr="00497547" w14:paraId="2317390B" w14:textId="77777777" w:rsidTr="00886582">
        <w:tc>
          <w:tcPr>
            <w:tcW w:w="334" w:type="pct"/>
            <w:tcBorders>
              <w:top w:val="single" w:sz="4" w:space="0" w:color="auto"/>
              <w:bottom w:val="single" w:sz="4" w:space="0" w:color="auto"/>
              <w:right w:val="single" w:sz="4" w:space="0" w:color="auto"/>
            </w:tcBorders>
            <w:vAlign w:val="center"/>
            <w:hideMark/>
          </w:tcPr>
          <w:p w14:paraId="6D9C358B" w14:textId="11541FD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CBF067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768BFF3" w14:textId="77777777" w:rsidR="00DA10B4" w:rsidRPr="00886582" w:rsidRDefault="00DA10B4" w:rsidP="00334CE0">
            <w:pPr>
              <w:spacing w:after="0"/>
              <w:rPr>
                <w:rStyle w:val="codeChar1"/>
              </w:rPr>
            </w:pPr>
            <w:r w:rsidRPr="00886582">
              <w:rPr>
                <w:rStyle w:val="codeChar1"/>
              </w:rPr>
              <w:t>leva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98C59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E1E6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6542E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7C571B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CA83760" w14:textId="77777777" w:rsidR="00DA10B4" w:rsidRPr="00497547" w:rsidRDefault="00DA10B4" w:rsidP="00334CE0">
            <w:pPr>
              <w:spacing w:after="0"/>
            </w:pPr>
            <w:r w:rsidRPr="00497547">
              <w:fldChar w:fldCharType="begin"/>
            </w:r>
            <w:r w:rsidRPr="00497547">
              <w:instrText xml:space="preserve"> REF _Ref174698712 \r \h </w:instrText>
            </w:r>
            <w:r w:rsidRPr="00497547">
              <w:fldChar w:fldCharType="separate"/>
            </w:r>
            <w:r w:rsidRPr="00497547">
              <w:t>8.8.13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C6112B3" w14:textId="77777777" w:rsidR="00DA10B4" w:rsidRPr="00497547" w:rsidRDefault="00DA10B4" w:rsidP="00334CE0">
            <w:pPr>
              <w:spacing w:after="0"/>
            </w:pPr>
            <w:r w:rsidRPr="00497547">
              <w:t>level assignment</w:t>
            </w:r>
          </w:p>
        </w:tc>
      </w:tr>
      <w:tr w:rsidR="00270683" w:rsidRPr="00497547" w14:paraId="077F7271" w14:textId="77777777" w:rsidTr="00886582">
        <w:tc>
          <w:tcPr>
            <w:tcW w:w="334" w:type="pct"/>
            <w:tcBorders>
              <w:top w:val="single" w:sz="4" w:space="0" w:color="auto"/>
              <w:bottom w:val="single" w:sz="4" w:space="0" w:color="auto"/>
              <w:right w:val="single" w:sz="4" w:space="0" w:color="auto"/>
            </w:tcBorders>
            <w:vAlign w:val="center"/>
            <w:hideMark/>
          </w:tcPr>
          <w:p w14:paraId="4CF41092" w14:textId="63566E0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A2C8602"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1DD3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53D1A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9E5CD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5B887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28FA64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BEA0812" w14:textId="77777777" w:rsidR="00DA10B4" w:rsidRPr="00497547" w:rsidRDefault="00DA10B4" w:rsidP="00334CE0">
            <w:pPr>
              <w:spacing w:after="0"/>
            </w:pPr>
            <w:r w:rsidRPr="00497547">
              <w:fldChar w:fldCharType="begin"/>
            </w:r>
            <w:r w:rsidRPr="00497547">
              <w:instrText xml:space="preserve"> REF _Ref174698729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446911" w14:textId="77777777" w:rsidR="00DA10B4" w:rsidRPr="00497547" w:rsidRDefault="00DA10B4" w:rsidP="00334CE0">
            <w:pPr>
              <w:spacing w:after="0"/>
            </w:pPr>
            <w:r w:rsidRPr="00497547">
              <w:t>user-data</w:t>
            </w:r>
          </w:p>
        </w:tc>
      </w:tr>
      <w:tr w:rsidR="00270683" w:rsidRPr="00497547" w14:paraId="2D7E1177" w14:textId="77777777" w:rsidTr="00886582">
        <w:tc>
          <w:tcPr>
            <w:tcW w:w="334" w:type="pct"/>
            <w:tcBorders>
              <w:top w:val="single" w:sz="4" w:space="0" w:color="auto"/>
              <w:bottom w:val="single" w:sz="4" w:space="0" w:color="auto"/>
              <w:right w:val="single" w:sz="4" w:space="0" w:color="auto"/>
            </w:tcBorders>
            <w:vAlign w:val="center"/>
            <w:hideMark/>
          </w:tcPr>
          <w:p w14:paraId="3F56148B" w14:textId="05C88E4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45EFAE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ACB502C" w14:textId="77777777" w:rsidR="00DA10B4" w:rsidRPr="00886582" w:rsidRDefault="00DA10B4" w:rsidP="00334CE0">
            <w:pPr>
              <w:spacing w:after="0"/>
              <w:rPr>
                <w:rStyle w:val="codeChar1"/>
              </w:rPr>
            </w:pPr>
            <w:r w:rsidRPr="00886582">
              <w:rPr>
                <w:rStyle w:val="codeChar1"/>
              </w:rPr>
              <w:t>cprt</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CF77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38DE6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B8A8F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D3741F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BEA2440" w14:textId="77777777" w:rsidR="00DA10B4" w:rsidRPr="00497547" w:rsidRDefault="00DA10B4" w:rsidP="00334CE0">
            <w:pPr>
              <w:spacing w:after="0"/>
            </w:pPr>
            <w:r w:rsidRPr="00497547">
              <w:fldChar w:fldCharType="begin"/>
            </w:r>
            <w:r w:rsidRPr="00497547">
              <w:instrText xml:space="preserve"> REF _Ref174698739 \r \h </w:instrText>
            </w:r>
            <w:r w:rsidRPr="00497547">
              <w:fldChar w:fldCharType="separate"/>
            </w:r>
            <w:r w:rsidRPr="00497547">
              <w:t>8.10.2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07D99B2" w14:textId="77777777" w:rsidR="00DA10B4" w:rsidRPr="00497547" w:rsidRDefault="00DA10B4" w:rsidP="00334CE0">
            <w:pPr>
              <w:spacing w:after="0"/>
            </w:pPr>
            <w:r w:rsidRPr="00497547">
              <w:t>copyright etc.</w:t>
            </w:r>
          </w:p>
        </w:tc>
      </w:tr>
      <w:tr w:rsidR="00270683" w:rsidRPr="00497547" w14:paraId="402F6EED" w14:textId="77777777" w:rsidTr="00886582">
        <w:tc>
          <w:tcPr>
            <w:tcW w:w="334" w:type="pct"/>
            <w:tcBorders>
              <w:top w:val="single" w:sz="4" w:space="0" w:color="auto"/>
              <w:bottom w:val="single" w:sz="4" w:space="0" w:color="auto"/>
              <w:right w:val="single" w:sz="4" w:space="0" w:color="auto"/>
            </w:tcBorders>
            <w:vAlign w:val="center"/>
            <w:hideMark/>
          </w:tcPr>
          <w:p w14:paraId="5870C6DD" w14:textId="77777777" w:rsidR="00DA10B4" w:rsidRPr="00886582" w:rsidRDefault="00DA10B4" w:rsidP="00334CE0">
            <w:pPr>
              <w:spacing w:after="0"/>
              <w:rPr>
                <w:rStyle w:val="codeChar1"/>
              </w:rPr>
            </w:pPr>
            <w:r w:rsidRPr="00886582">
              <w:rPr>
                <w:rStyle w:val="codeChar1"/>
              </w:rPr>
              <w:t>moof</w:t>
            </w:r>
          </w:p>
        </w:tc>
        <w:tc>
          <w:tcPr>
            <w:tcW w:w="334" w:type="pct"/>
            <w:tcBorders>
              <w:top w:val="single" w:sz="4" w:space="0" w:color="auto"/>
              <w:left w:val="single" w:sz="4" w:space="0" w:color="auto"/>
              <w:bottom w:val="single" w:sz="4" w:space="0" w:color="auto"/>
              <w:right w:val="single" w:sz="4" w:space="0" w:color="auto"/>
            </w:tcBorders>
            <w:vAlign w:val="center"/>
            <w:hideMark/>
          </w:tcPr>
          <w:p w14:paraId="7989F4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8191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C8EE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7521F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A4F32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F10BA4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FC79FA4" w14:textId="77777777" w:rsidR="00DA10B4" w:rsidRPr="00497547" w:rsidRDefault="00DA10B4" w:rsidP="00334CE0">
            <w:pPr>
              <w:spacing w:after="0"/>
            </w:pPr>
            <w:r w:rsidRPr="00497547">
              <w:fldChar w:fldCharType="begin"/>
            </w:r>
            <w:r w:rsidRPr="00497547">
              <w:instrText xml:space="preserve"> REF _Ref174698751 \r \h </w:instrText>
            </w:r>
            <w:r w:rsidRPr="00497547">
              <w:fldChar w:fldCharType="separate"/>
            </w:r>
            <w:r w:rsidRPr="00497547">
              <w:t>8.8.4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84452F6" w14:textId="77777777" w:rsidR="00DA10B4" w:rsidRPr="00497547" w:rsidRDefault="00DA10B4" w:rsidP="00334CE0">
            <w:pPr>
              <w:spacing w:after="0"/>
            </w:pPr>
            <w:r w:rsidRPr="00497547">
              <w:t>movie fragment</w:t>
            </w:r>
          </w:p>
        </w:tc>
      </w:tr>
      <w:tr w:rsidR="00270683" w:rsidRPr="00497547" w14:paraId="505B7000" w14:textId="77777777" w:rsidTr="00886582">
        <w:tc>
          <w:tcPr>
            <w:tcW w:w="334" w:type="pct"/>
            <w:tcBorders>
              <w:top w:val="single" w:sz="4" w:space="0" w:color="auto"/>
              <w:bottom w:val="single" w:sz="4" w:space="0" w:color="auto"/>
              <w:right w:val="single" w:sz="4" w:space="0" w:color="auto"/>
            </w:tcBorders>
            <w:vAlign w:val="center"/>
            <w:hideMark/>
          </w:tcPr>
          <w:p w14:paraId="76BF3F7A" w14:textId="7A067A4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1F3332B" w14:textId="77777777" w:rsidR="00DA10B4" w:rsidRPr="00886582" w:rsidRDefault="00DA10B4" w:rsidP="00334CE0">
            <w:pPr>
              <w:spacing w:after="0"/>
              <w:rPr>
                <w:rStyle w:val="codeChar1"/>
              </w:rPr>
            </w:pPr>
            <w:r w:rsidRPr="00886582">
              <w:rPr>
                <w:rStyle w:val="codeChar1"/>
              </w:rPr>
              <w:t>mfhd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FEB83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BEEB7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0E23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7FE0F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9E527E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737FAFE" w14:textId="77777777" w:rsidR="00DA10B4" w:rsidRPr="00497547" w:rsidRDefault="00DA10B4" w:rsidP="00334CE0">
            <w:pPr>
              <w:spacing w:after="0"/>
            </w:pPr>
            <w:r w:rsidRPr="00497547">
              <w:fldChar w:fldCharType="begin"/>
            </w:r>
            <w:r w:rsidRPr="00497547">
              <w:instrText xml:space="preserve"> REF _Ref174698758 \r \h </w:instrText>
            </w:r>
            <w:r w:rsidRPr="00497547">
              <w:fldChar w:fldCharType="separate"/>
            </w:r>
            <w:r w:rsidRPr="00497547">
              <w:t>8.8.5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9A4BFB5" w14:textId="77777777" w:rsidR="00DA10B4" w:rsidRPr="00497547" w:rsidRDefault="00DA10B4" w:rsidP="00334CE0">
            <w:pPr>
              <w:spacing w:after="0"/>
            </w:pPr>
            <w:r w:rsidRPr="00497547">
              <w:t>movie fragment header</w:t>
            </w:r>
          </w:p>
        </w:tc>
      </w:tr>
      <w:tr w:rsidR="00270683" w:rsidRPr="00497547" w14:paraId="514859ED" w14:textId="77777777" w:rsidTr="00886582">
        <w:tc>
          <w:tcPr>
            <w:tcW w:w="334" w:type="pct"/>
            <w:tcBorders>
              <w:top w:val="single" w:sz="4" w:space="0" w:color="auto"/>
              <w:bottom w:val="single" w:sz="4" w:space="0" w:color="auto"/>
              <w:right w:val="single" w:sz="4" w:space="0" w:color="auto"/>
            </w:tcBorders>
            <w:vAlign w:val="center"/>
            <w:hideMark/>
          </w:tcPr>
          <w:p w14:paraId="5EE48365" w14:textId="658CE84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F9199E5"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C9EF1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E5F3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B8DE5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3764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B29F12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3159506" w14:textId="77777777" w:rsidR="00DA10B4" w:rsidRPr="00497547" w:rsidRDefault="00DA10B4" w:rsidP="00334CE0">
            <w:pPr>
              <w:spacing w:after="0"/>
            </w:pPr>
            <w:r w:rsidRPr="00497547">
              <w:fldChar w:fldCharType="begin"/>
            </w:r>
            <w:r w:rsidRPr="00497547">
              <w:instrText xml:space="preserve"> REF _Ref174698770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02ECEE" w14:textId="77777777" w:rsidR="00DA10B4" w:rsidRPr="00497547" w:rsidRDefault="00DA10B4" w:rsidP="00334CE0">
            <w:pPr>
              <w:spacing w:after="0"/>
            </w:pPr>
            <w:r w:rsidRPr="00497547">
              <w:t>metadata</w:t>
            </w:r>
          </w:p>
        </w:tc>
      </w:tr>
      <w:tr w:rsidR="00270683" w:rsidRPr="00497547" w14:paraId="037B7600" w14:textId="77777777" w:rsidTr="00886582">
        <w:tc>
          <w:tcPr>
            <w:tcW w:w="334" w:type="pct"/>
            <w:tcBorders>
              <w:top w:val="single" w:sz="4" w:space="0" w:color="auto"/>
              <w:bottom w:val="single" w:sz="4" w:space="0" w:color="auto"/>
              <w:right w:val="single" w:sz="4" w:space="0" w:color="auto"/>
            </w:tcBorders>
            <w:vAlign w:val="center"/>
            <w:hideMark/>
          </w:tcPr>
          <w:p w14:paraId="5FAEAF7D" w14:textId="69B6DAF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B8F38CF" w14:textId="77777777" w:rsidR="00DA10B4" w:rsidRPr="00886582" w:rsidRDefault="00DA10B4" w:rsidP="00334CE0">
            <w:pPr>
              <w:spacing w:after="0"/>
              <w:rPr>
                <w:rStyle w:val="codeChar1"/>
              </w:rPr>
            </w:pPr>
            <w:r w:rsidRPr="00886582">
              <w:rPr>
                <w:rStyle w:val="codeChar1"/>
              </w:rPr>
              <w:t>traf</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8334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7BD0F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0C41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A3FD77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E3AFA9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ABD8A2" w14:textId="77777777" w:rsidR="00DA10B4" w:rsidRPr="00497547" w:rsidRDefault="00DA10B4" w:rsidP="00334CE0">
            <w:pPr>
              <w:spacing w:after="0"/>
            </w:pPr>
            <w:r w:rsidRPr="00497547">
              <w:fldChar w:fldCharType="begin"/>
            </w:r>
            <w:r w:rsidRPr="00497547">
              <w:instrText xml:space="preserve"> REF _Ref174698788 \r \h </w:instrText>
            </w:r>
            <w:r w:rsidRPr="00497547">
              <w:fldChar w:fldCharType="separate"/>
            </w:r>
            <w:r w:rsidRPr="00497547">
              <w:t>8.8.6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6A282A9" w14:textId="77777777" w:rsidR="00DA10B4" w:rsidRPr="00497547" w:rsidRDefault="00DA10B4" w:rsidP="00334CE0">
            <w:pPr>
              <w:spacing w:after="0"/>
            </w:pPr>
            <w:r w:rsidRPr="00497547">
              <w:t>track fragment</w:t>
            </w:r>
          </w:p>
        </w:tc>
      </w:tr>
      <w:tr w:rsidR="00270683" w:rsidRPr="00497547" w14:paraId="35A87E8C" w14:textId="77777777" w:rsidTr="00886582">
        <w:tc>
          <w:tcPr>
            <w:tcW w:w="334" w:type="pct"/>
            <w:tcBorders>
              <w:top w:val="single" w:sz="4" w:space="0" w:color="auto"/>
              <w:bottom w:val="single" w:sz="4" w:space="0" w:color="auto"/>
              <w:right w:val="single" w:sz="4" w:space="0" w:color="auto"/>
            </w:tcBorders>
            <w:vAlign w:val="center"/>
            <w:hideMark/>
          </w:tcPr>
          <w:p w14:paraId="326A80FE" w14:textId="26FABE9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AE363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06AD7B8" w14:textId="77777777" w:rsidR="00DA10B4" w:rsidRPr="00886582" w:rsidRDefault="00DA10B4" w:rsidP="00334CE0">
            <w:pPr>
              <w:spacing w:after="0"/>
              <w:rPr>
                <w:rStyle w:val="codeChar1"/>
              </w:rPr>
            </w:pPr>
            <w:r w:rsidRPr="00886582">
              <w:rPr>
                <w:rStyle w:val="codeChar1"/>
              </w:rPr>
              <w:t>tfhd</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E276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E4141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E4BB8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4FB3B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51A2768" w14:textId="77777777" w:rsidR="00DA10B4" w:rsidRPr="00497547" w:rsidRDefault="00DA10B4" w:rsidP="00334CE0">
            <w:pPr>
              <w:spacing w:after="0"/>
            </w:pPr>
            <w:r w:rsidRPr="00497547">
              <w:fldChar w:fldCharType="begin"/>
            </w:r>
            <w:r w:rsidRPr="00497547">
              <w:instrText xml:space="preserve"> REF _Ref174698797 \r \h </w:instrText>
            </w:r>
            <w:r w:rsidRPr="00497547">
              <w:fldChar w:fldCharType="separate"/>
            </w:r>
            <w:r w:rsidRPr="00497547">
              <w:t>8.8.7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766967F" w14:textId="77777777" w:rsidR="00DA10B4" w:rsidRPr="00497547" w:rsidRDefault="00DA10B4" w:rsidP="00334CE0">
            <w:pPr>
              <w:spacing w:after="0"/>
            </w:pPr>
            <w:r w:rsidRPr="00497547">
              <w:t>track fragment header</w:t>
            </w:r>
          </w:p>
        </w:tc>
      </w:tr>
      <w:tr w:rsidR="00270683" w:rsidRPr="00497547" w14:paraId="01EE9D5D" w14:textId="77777777" w:rsidTr="00886582">
        <w:tc>
          <w:tcPr>
            <w:tcW w:w="334" w:type="pct"/>
            <w:tcBorders>
              <w:top w:val="single" w:sz="4" w:space="0" w:color="auto"/>
              <w:bottom w:val="single" w:sz="4" w:space="0" w:color="auto"/>
              <w:right w:val="single" w:sz="4" w:space="0" w:color="auto"/>
            </w:tcBorders>
            <w:vAlign w:val="center"/>
            <w:hideMark/>
          </w:tcPr>
          <w:p w14:paraId="1C0B96CE" w14:textId="7C6DD1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3A51D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66A81A" w14:textId="77777777" w:rsidR="00DA10B4" w:rsidRPr="00886582" w:rsidRDefault="00DA10B4" w:rsidP="00334CE0">
            <w:pPr>
              <w:spacing w:after="0"/>
              <w:rPr>
                <w:rStyle w:val="codeChar1"/>
              </w:rPr>
            </w:pPr>
            <w:r w:rsidRPr="00886582">
              <w:rPr>
                <w:rStyle w:val="codeChar1"/>
              </w:rPr>
              <w:t>trun</w:t>
            </w:r>
          </w:p>
        </w:tc>
        <w:tc>
          <w:tcPr>
            <w:tcW w:w="334" w:type="pct"/>
            <w:tcBorders>
              <w:top w:val="single" w:sz="4" w:space="0" w:color="auto"/>
              <w:left w:val="single" w:sz="4" w:space="0" w:color="auto"/>
              <w:bottom w:val="single" w:sz="4" w:space="0" w:color="auto"/>
              <w:right w:val="single" w:sz="4" w:space="0" w:color="auto"/>
            </w:tcBorders>
            <w:vAlign w:val="center"/>
            <w:hideMark/>
          </w:tcPr>
          <w:p w14:paraId="2D4BCE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03FE0A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9A099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96E8BB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0F1FB18" w14:textId="77777777" w:rsidR="00DA10B4" w:rsidRPr="00497547" w:rsidRDefault="00DA10B4" w:rsidP="00334CE0">
            <w:pPr>
              <w:spacing w:after="0"/>
            </w:pPr>
            <w:r w:rsidRPr="00497547">
              <w:fldChar w:fldCharType="begin"/>
            </w:r>
            <w:r w:rsidRPr="00497547">
              <w:instrText xml:space="preserve"> REF _Ref174698804 \r \h </w:instrText>
            </w:r>
            <w:r w:rsidRPr="00497547">
              <w:fldChar w:fldCharType="separate"/>
            </w:r>
            <w:r w:rsidRPr="00497547">
              <w:t>8.8.8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E3A6983" w14:textId="77777777" w:rsidR="00DA10B4" w:rsidRPr="00497547" w:rsidRDefault="00DA10B4" w:rsidP="00334CE0">
            <w:pPr>
              <w:spacing w:after="0"/>
            </w:pPr>
            <w:r w:rsidRPr="00497547">
              <w:t>track fragment run</w:t>
            </w:r>
          </w:p>
        </w:tc>
      </w:tr>
      <w:tr w:rsidR="00270683" w:rsidRPr="00497547" w14:paraId="380BD4D5" w14:textId="77777777" w:rsidTr="00886582">
        <w:tc>
          <w:tcPr>
            <w:tcW w:w="334" w:type="pct"/>
            <w:tcBorders>
              <w:top w:val="single" w:sz="4" w:space="0" w:color="auto"/>
              <w:bottom w:val="single" w:sz="4" w:space="0" w:color="auto"/>
              <w:right w:val="single" w:sz="4" w:space="0" w:color="auto"/>
            </w:tcBorders>
            <w:vAlign w:val="center"/>
            <w:hideMark/>
          </w:tcPr>
          <w:p w14:paraId="3A179E66" w14:textId="1C0B6CB4"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7248F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0B2D5B6" w14:textId="77777777" w:rsidR="00DA10B4" w:rsidRPr="00886582" w:rsidRDefault="00DA10B4" w:rsidP="00334CE0">
            <w:pPr>
              <w:spacing w:after="0"/>
              <w:rPr>
                <w:rStyle w:val="codeChar1"/>
              </w:rPr>
            </w:pPr>
            <w:r w:rsidRPr="00886582">
              <w:rPr>
                <w:rStyle w:val="codeChar1"/>
              </w:rPr>
              <w:t>sbgp</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BD73B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A0C3F9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EF77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7CBB47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CD84167" w14:textId="77777777" w:rsidR="00DA10B4" w:rsidRPr="00497547" w:rsidRDefault="00DA10B4" w:rsidP="00334CE0">
            <w:pPr>
              <w:spacing w:after="0"/>
            </w:pPr>
            <w:r w:rsidRPr="00497547">
              <w:fldChar w:fldCharType="begin"/>
            </w:r>
            <w:r w:rsidRPr="00497547">
              <w:instrText xml:space="preserve"> REF _Ref174698825 \r \h </w:instrText>
            </w:r>
            <w:r w:rsidRPr="00497547">
              <w:fldChar w:fldCharType="separate"/>
            </w:r>
            <w:r w:rsidRPr="00497547">
              <w:t>8.9.2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F520161" w14:textId="77777777" w:rsidR="00DA10B4" w:rsidRPr="00497547" w:rsidRDefault="00DA10B4" w:rsidP="00334CE0">
            <w:pPr>
              <w:spacing w:after="0"/>
            </w:pPr>
            <w:r w:rsidRPr="00497547">
              <w:t>sample-to-group</w:t>
            </w:r>
          </w:p>
        </w:tc>
      </w:tr>
      <w:tr w:rsidR="00270683" w:rsidRPr="00497547" w14:paraId="43375DBE" w14:textId="77777777" w:rsidTr="00886582">
        <w:tc>
          <w:tcPr>
            <w:tcW w:w="334" w:type="pct"/>
            <w:tcBorders>
              <w:top w:val="single" w:sz="4" w:space="0" w:color="auto"/>
              <w:bottom w:val="single" w:sz="4" w:space="0" w:color="auto"/>
              <w:right w:val="single" w:sz="4" w:space="0" w:color="auto"/>
            </w:tcBorders>
            <w:vAlign w:val="center"/>
            <w:hideMark/>
          </w:tcPr>
          <w:p w14:paraId="38F0CD1D" w14:textId="7D55EE4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8F9B44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E866428" w14:textId="77777777" w:rsidR="00DA10B4" w:rsidRPr="00886582" w:rsidRDefault="00DA10B4" w:rsidP="00334CE0">
            <w:pPr>
              <w:spacing w:after="0"/>
              <w:rPr>
                <w:rStyle w:val="codeChar1"/>
              </w:rPr>
            </w:pPr>
            <w:r w:rsidRPr="00886582">
              <w:rPr>
                <w:rStyle w:val="codeChar1"/>
              </w:rPr>
              <w:t>sgpd</w:t>
            </w:r>
          </w:p>
        </w:tc>
        <w:tc>
          <w:tcPr>
            <w:tcW w:w="334" w:type="pct"/>
            <w:tcBorders>
              <w:top w:val="single" w:sz="4" w:space="0" w:color="auto"/>
              <w:left w:val="single" w:sz="4" w:space="0" w:color="auto"/>
              <w:bottom w:val="single" w:sz="4" w:space="0" w:color="auto"/>
              <w:right w:val="single" w:sz="4" w:space="0" w:color="auto"/>
            </w:tcBorders>
            <w:vAlign w:val="center"/>
            <w:hideMark/>
          </w:tcPr>
          <w:p w14:paraId="34BD343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89DC9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8E0F4F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92336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6F81701" w14:textId="77777777" w:rsidR="00DA10B4" w:rsidRPr="00497547" w:rsidRDefault="00DA10B4" w:rsidP="00334CE0">
            <w:pPr>
              <w:spacing w:after="0"/>
            </w:pPr>
            <w:r w:rsidRPr="00497547">
              <w:fldChar w:fldCharType="begin"/>
            </w:r>
            <w:r w:rsidRPr="00497547">
              <w:instrText xml:space="preserve"> REF _Ref174698832 \r \h </w:instrText>
            </w:r>
            <w:r w:rsidRPr="00497547">
              <w:fldChar w:fldCharType="separate"/>
            </w:r>
            <w:r w:rsidRPr="00497547">
              <w:t>8.9.3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6973E22" w14:textId="77777777" w:rsidR="00DA10B4" w:rsidRPr="00497547" w:rsidRDefault="00DA10B4" w:rsidP="00334CE0">
            <w:pPr>
              <w:spacing w:after="0"/>
            </w:pPr>
            <w:r w:rsidRPr="00497547">
              <w:t>sample group description</w:t>
            </w:r>
          </w:p>
        </w:tc>
      </w:tr>
      <w:tr w:rsidR="00270683" w:rsidRPr="00497547" w14:paraId="6BC45EC4" w14:textId="77777777" w:rsidTr="00886582">
        <w:tc>
          <w:tcPr>
            <w:tcW w:w="334" w:type="pct"/>
            <w:tcBorders>
              <w:top w:val="single" w:sz="4" w:space="0" w:color="auto"/>
              <w:bottom w:val="single" w:sz="4" w:space="0" w:color="auto"/>
              <w:right w:val="single" w:sz="4" w:space="0" w:color="auto"/>
            </w:tcBorders>
            <w:vAlign w:val="center"/>
            <w:hideMark/>
          </w:tcPr>
          <w:p w14:paraId="3E140F20" w14:textId="64A2550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29514F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5144FB" w14:textId="77777777" w:rsidR="00DA10B4" w:rsidRPr="00886582" w:rsidRDefault="00DA10B4" w:rsidP="00334CE0">
            <w:pPr>
              <w:spacing w:after="0"/>
              <w:rPr>
                <w:rStyle w:val="codeChar1"/>
              </w:rPr>
            </w:pPr>
            <w:r w:rsidRPr="00886582">
              <w:rPr>
                <w:rStyle w:val="codeChar1"/>
              </w:rPr>
              <w:t>subs</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D02C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45F4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BD9E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76B69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146D49C" w14:textId="77777777" w:rsidR="00DA10B4" w:rsidRPr="00497547" w:rsidRDefault="00DA10B4" w:rsidP="00334CE0">
            <w:pPr>
              <w:spacing w:after="0"/>
            </w:pPr>
            <w:r w:rsidRPr="00497547">
              <w:fldChar w:fldCharType="begin"/>
            </w:r>
            <w:r w:rsidRPr="00497547">
              <w:instrText xml:space="preserve"> REF _Ref174698846 \r \h </w:instrText>
            </w:r>
            <w:r w:rsidRPr="00497547">
              <w:fldChar w:fldCharType="separate"/>
            </w:r>
            <w:r w:rsidRPr="00497547">
              <w:t>8.7.7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55728C8" w14:textId="77777777" w:rsidR="00DA10B4" w:rsidRPr="00497547" w:rsidRDefault="00DA10B4" w:rsidP="00334CE0">
            <w:pPr>
              <w:spacing w:after="0"/>
            </w:pPr>
            <w:r w:rsidRPr="00497547">
              <w:t>sub-sample information</w:t>
            </w:r>
          </w:p>
        </w:tc>
      </w:tr>
      <w:tr w:rsidR="00270683" w:rsidRPr="00497547" w14:paraId="4946AD13" w14:textId="77777777" w:rsidTr="00886582">
        <w:tc>
          <w:tcPr>
            <w:tcW w:w="334" w:type="pct"/>
            <w:tcBorders>
              <w:top w:val="single" w:sz="4" w:space="0" w:color="auto"/>
              <w:bottom w:val="single" w:sz="4" w:space="0" w:color="auto"/>
              <w:right w:val="single" w:sz="4" w:space="0" w:color="auto"/>
            </w:tcBorders>
            <w:vAlign w:val="center"/>
            <w:hideMark/>
          </w:tcPr>
          <w:p w14:paraId="6774646F" w14:textId="42A4114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73DF1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3F383" w14:textId="77777777" w:rsidR="00DA10B4" w:rsidRPr="00886582" w:rsidRDefault="00DA10B4" w:rsidP="00334CE0">
            <w:pPr>
              <w:spacing w:after="0"/>
              <w:rPr>
                <w:rStyle w:val="codeChar1"/>
              </w:rPr>
            </w:pPr>
            <w:r w:rsidRPr="00886582">
              <w:rPr>
                <w:rStyle w:val="codeChar1"/>
              </w:rPr>
              <w:t>saiz</w:t>
            </w:r>
          </w:p>
        </w:tc>
        <w:tc>
          <w:tcPr>
            <w:tcW w:w="334" w:type="pct"/>
            <w:tcBorders>
              <w:top w:val="single" w:sz="4" w:space="0" w:color="auto"/>
              <w:left w:val="single" w:sz="4" w:space="0" w:color="auto"/>
              <w:bottom w:val="single" w:sz="4" w:space="0" w:color="auto"/>
              <w:right w:val="single" w:sz="4" w:space="0" w:color="auto"/>
            </w:tcBorders>
            <w:vAlign w:val="center"/>
            <w:hideMark/>
          </w:tcPr>
          <w:p w14:paraId="7B81A74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FC367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C1AED2"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E5C8E5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CDC0EE" w14:textId="77777777" w:rsidR="00DA10B4" w:rsidRPr="00497547" w:rsidRDefault="00DA10B4" w:rsidP="00334CE0">
            <w:pPr>
              <w:spacing w:after="0"/>
            </w:pPr>
            <w:r w:rsidRPr="00497547">
              <w:fldChar w:fldCharType="begin"/>
            </w:r>
            <w:r w:rsidRPr="00497547">
              <w:instrText xml:space="preserve"> REF _Ref174698853 \r \h </w:instrText>
            </w:r>
            <w:r w:rsidRPr="00497547">
              <w:fldChar w:fldCharType="separate"/>
            </w:r>
            <w:r w:rsidRPr="00497547">
              <w:t>8.7.8</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36F20B6" w14:textId="77777777" w:rsidR="00DA10B4" w:rsidRPr="00497547" w:rsidRDefault="00DA10B4" w:rsidP="00334CE0">
            <w:pPr>
              <w:spacing w:after="0"/>
            </w:pPr>
            <w:r w:rsidRPr="00497547">
              <w:t>sample auxiliary information sizes</w:t>
            </w:r>
          </w:p>
        </w:tc>
      </w:tr>
      <w:tr w:rsidR="00270683" w:rsidRPr="00497547" w14:paraId="61303AAF" w14:textId="77777777" w:rsidTr="00886582">
        <w:tc>
          <w:tcPr>
            <w:tcW w:w="334" w:type="pct"/>
            <w:tcBorders>
              <w:top w:val="single" w:sz="4" w:space="0" w:color="auto"/>
              <w:bottom w:val="single" w:sz="4" w:space="0" w:color="auto"/>
              <w:right w:val="single" w:sz="4" w:space="0" w:color="auto"/>
            </w:tcBorders>
            <w:vAlign w:val="center"/>
            <w:hideMark/>
          </w:tcPr>
          <w:p w14:paraId="376A8C44" w14:textId="2B38C68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D93E8C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567049" w14:textId="77777777" w:rsidR="00DA10B4" w:rsidRPr="00886582" w:rsidRDefault="00DA10B4" w:rsidP="00334CE0">
            <w:pPr>
              <w:spacing w:after="0"/>
              <w:rPr>
                <w:rStyle w:val="codeChar1"/>
              </w:rPr>
            </w:pPr>
            <w:r w:rsidRPr="00886582">
              <w:rPr>
                <w:rStyle w:val="codeChar1"/>
              </w:rPr>
              <w:t>saio</w:t>
            </w:r>
          </w:p>
        </w:tc>
        <w:tc>
          <w:tcPr>
            <w:tcW w:w="334" w:type="pct"/>
            <w:tcBorders>
              <w:top w:val="single" w:sz="4" w:space="0" w:color="auto"/>
              <w:left w:val="single" w:sz="4" w:space="0" w:color="auto"/>
              <w:bottom w:val="single" w:sz="4" w:space="0" w:color="auto"/>
              <w:right w:val="single" w:sz="4" w:space="0" w:color="auto"/>
            </w:tcBorders>
            <w:vAlign w:val="center"/>
            <w:hideMark/>
          </w:tcPr>
          <w:p w14:paraId="551E97B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1AFBA7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D91901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452B8C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48750A9" w14:textId="77777777" w:rsidR="00DA10B4" w:rsidRPr="00497547" w:rsidRDefault="00DA10B4" w:rsidP="00334CE0">
            <w:pPr>
              <w:spacing w:after="0"/>
            </w:pPr>
            <w:r w:rsidRPr="00497547">
              <w:fldChar w:fldCharType="begin"/>
            </w:r>
            <w:r w:rsidRPr="00497547">
              <w:instrText xml:space="preserve"> REF _Ref174698865 \r \h </w:instrText>
            </w:r>
            <w:r w:rsidRPr="00497547">
              <w:fldChar w:fldCharType="separate"/>
            </w:r>
            <w:r w:rsidRPr="00497547">
              <w:t>8.7.9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62E16DE" w14:textId="77777777" w:rsidR="00DA10B4" w:rsidRPr="00497547" w:rsidRDefault="00DA10B4" w:rsidP="00334CE0">
            <w:pPr>
              <w:spacing w:after="0"/>
            </w:pPr>
            <w:r w:rsidRPr="00497547">
              <w:t>sample auxiliary information offsets</w:t>
            </w:r>
          </w:p>
        </w:tc>
      </w:tr>
      <w:tr w:rsidR="00270683" w:rsidRPr="00497547" w14:paraId="5A8B7EBC" w14:textId="77777777" w:rsidTr="00886582">
        <w:tc>
          <w:tcPr>
            <w:tcW w:w="334" w:type="pct"/>
            <w:tcBorders>
              <w:top w:val="single" w:sz="4" w:space="0" w:color="auto"/>
              <w:bottom w:val="single" w:sz="4" w:space="0" w:color="auto"/>
              <w:right w:val="single" w:sz="4" w:space="0" w:color="auto"/>
            </w:tcBorders>
            <w:vAlign w:val="center"/>
            <w:hideMark/>
          </w:tcPr>
          <w:p w14:paraId="124824F7" w14:textId="3C2550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4BEE5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88B3C1" w14:textId="77777777" w:rsidR="00DA10B4" w:rsidRPr="00886582" w:rsidRDefault="00DA10B4" w:rsidP="00334CE0">
            <w:pPr>
              <w:spacing w:after="0"/>
              <w:rPr>
                <w:rStyle w:val="codeChar1"/>
              </w:rPr>
            </w:pPr>
            <w:r w:rsidRPr="00886582">
              <w:rPr>
                <w:rStyle w:val="codeChar1"/>
              </w:rPr>
              <w:t>tfdt</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64E58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C653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8D489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C269EE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A9BEEF" w14:textId="77777777" w:rsidR="00DA10B4" w:rsidRPr="00497547" w:rsidRDefault="00DA10B4" w:rsidP="00334CE0">
            <w:pPr>
              <w:spacing w:after="0"/>
            </w:pPr>
            <w:r w:rsidRPr="00497547">
              <w:fldChar w:fldCharType="begin"/>
            </w:r>
            <w:r w:rsidRPr="00497547">
              <w:instrText xml:space="preserve"> REF _Ref174698881 \r \h </w:instrText>
            </w:r>
            <w:r w:rsidRPr="00497547">
              <w:fldChar w:fldCharType="separate"/>
            </w:r>
            <w:r w:rsidRPr="00497547">
              <w:t>8.8.12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B0E9C35" w14:textId="77777777" w:rsidR="00DA10B4" w:rsidRPr="00497547" w:rsidRDefault="00DA10B4" w:rsidP="00334CE0">
            <w:pPr>
              <w:spacing w:after="0"/>
            </w:pPr>
            <w:r w:rsidRPr="00497547">
              <w:t xml:space="preserve">track </w:t>
            </w:r>
            <w:proofErr w:type="gramStart"/>
            <w:r w:rsidRPr="00497547">
              <w:t>fragment</w:t>
            </w:r>
            <w:proofErr w:type="gramEnd"/>
            <w:r w:rsidRPr="00497547">
              <w:t xml:space="preserve"> decode time</w:t>
            </w:r>
          </w:p>
        </w:tc>
      </w:tr>
      <w:tr w:rsidR="00270683" w:rsidRPr="00497547" w14:paraId="61E4B282" w14:textId="77777777" w:rsidTr="00886582">
        <w:tc>
          <w:tcPr>
            <w:tcW w:w="334" w:type="pct"/>
            <w:tcBorders>
              <w:top w:val="single" w:sz="4" w:space="0" w:color="auto"/>
              <w:bottom w:val="single" w:sz="4" w:space="0" w:color="auto"/>
              <w:right w:val="single" w:sz="4" w:space="0" w:color="auto"/>
            </w:tcBorders>
            <w:vAlign w:val="center"/>
            <w:hideMark/>
          </w:tcPr>
          <w:p w14:paraId="3489D833" w14:textId="7E8E63C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737F7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143C1"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3100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EFD7EA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F1B95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60409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9B59C5" w14:textId="77777777" w:rsidR="00DA10B4" w:rsidRPr="00497547" w:rsidRDefault="00DA10B4" w:rsidP="00334CE0">
            <w:pPr>
              <w:spacing w:after="0"/>
            </w:pPr>
            <w:r w:rsidRPr="00497547">
              <w:fldChar w:fldCharType="begin"/>
            </w:r>
            <w:r w:rsidRPr="00497547">
              <w:instrText xml:space="preserve"> REF _Ref174698894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2CF9DC7" w14:textId="77777777" w:rsidR="00DA10B4" w:rsidRPr="00497547" w:rsidRDefault="00DA10B4" w:rsidP="00334CE0">
            <w:pPr>
              <w:spacing w:after="0"/>
            </w:pPr>
            <w:r w:rsidRPr="00497547">
              <w:t>metadata</w:t>
            </w:r>
          </w:p>
        </w:tc>
      </w:tr>
      <w:tr w:rsidR="00270683" w:rsidRPr="00497547" w14:paraId="07D21A76" w14:textId="77777777" w:rsidTr="00886582">
        <w:tc>
          <w:tcPr>
            <w:tcW w:w="334" w:type="pct"/>
            <w:tcBorders>
              <w:top w:val="single" w:sz="4" w:space="0" w:color="auto"/>
              <w:bottom w:val="single" w:sz="4" w:space="0" w:color="auto"/>
              <w:right w:val="single" w:sz="4" w:space="0" w:color="auto"/>
            </w:tcBorders>
            <w:vAlign w:val="center"/>
            <w:hideMark/>
          </w:tcPr>
          <w:p w14:paraId="1DA10F8D" w14:textId="3797310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6DE646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BE5E2A"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0E2F6B8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3D77C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D28132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573E2E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9D3F3F5" w14:textId="77777777" w:rsidR="00DA10B4" w:rsidRPr="00497547" w:rsidRDefault="00DA10B4" w:rsidP="00334CE0">
            <w:pPr>
              <w:spacing w:after="0"/>
            </w:pPr>
            <w:r w:rsidRPr="00497547">
              <w:fldChar w:fldCharType="begin"/>
            </w:r>
            <w:r w:rsidRPr="00497547">
              <w:instrText xml:space="preserve"> REF _Ref174698913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342E183" w14:textId="77777777" w:rsidR="00DA10B4" w:rsidRPr="00497547" w:rsidRDefault="00DA10B4" w:rsidP="00334CE0">
            <w:pPr>
              <w:spacing w:after="0"/>
            </w:pPr>
            <w:r w:rsidRPr="00497547">
              <w:t>user-data</w:t>
            </w:r>
          </w:p>
        </w:tc>
      </w:tr>
      <w:tr w:rsidR="00270683" w:rsidRPr="00497547" w14:paraId="0081C780" w14:textId="77777777" w:rsidTr="00886582">
        <w:tc>
          <w:tcPr>
            <w:tcW w:w="334" w:type="pct"/>
            <w:tcBorders>
              <w:top w:val="single" w:sz="4" w:space="0" w:color="auto"/>
              <w:bottom w:val="single" w:sz="4" w:space="0" w:color="auto"/>
              <w:right w:val="single" w:sz="4" w:space="0" w:color="auto"/>
            </w:tcBorders>
            <w:vAlign w:val="center"/>
            <w:hideMark/>
          </w:tcPr>
          <w:p w14:paraId="224DD95E" w14:textId="3E416C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F989CFA"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3CCAF4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181EE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66704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EDAD3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A1A8F3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7F4027A" w14:textId="77777777" w:rsidR="00DA10B4" w:rsidRPr="00497547" w:rsidRDefault="00DA10B4" w:rsidP="00334CE0">
            <w:pPr>
              <w:spacing w:after="0"/>
            </w:pPr>
            <w:r w:rsidRPr="00497547">
              <w:fldChar w:fldCharType="begin"/>
            </w:r>
            <w:r w:rsidRPr="00497547">
              <w:instrText xml:space="preserve"> REF _Ref174698923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70FB43A" w14:textId="77777777" w:rsidR="00DA10B4" w:rsidRPr="00497547" w:rsidRDefault="00DA10B4" w:rsidP="00334CE0">
            <w:pPr>
              <w:spacing w:after="0"/>
            </w:pPr>
            <w:r w:rsidRPr="00497547">
              <w:t>user-data</w:t>
            </w:r>
          </w:p>
        </w:tc>
      </w:tr>
      <w:tr w:rsidR="00270683" w:rsidRPr="00497547" w14:paraId="44FD21F2" w14:textId="77777777" w:rsidTr="00886582">
        <w:tc>
          <w:tcPr>
            <w:tcW w:w="334" w:type="pct"/>
            <w:tcBorders>
              <w:top w:val="single" w:sz="4" w:space="0" w:color="auto"/>
              <w:bottom w:val="single" w:sz="4" w:space="0" w:color="auto"/>
              <w:right w:val="single" w:sz="4" w:space="0" w:color="auto"/>
            </w:tcBorders>
            <w:vAlign w:val="center"/>
            <w:hideMark/>
          </w:tcPr>
          <w:p w14:paraId="0DCF3658" w14:textId="77777777" w:rsidR="00DA10B4" w:rsidRPr="00886582" w:rsidRDefault="00DA10B4" w:rsidP="00334CE0">
            <w:pPr>
              <w:spacing w:after="0"/>
              <w:rPr>
                <w:rStyle w:val="codeChar1"/>
              </w:rPr>
            </w:pPr>
            <w:r w:rsidRPr="00886582">
              <w:rPr>
                <w:rStyle w:val="codeChar1"/>
              </w:rPr>
              <w:t>mfra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16494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A9B2EF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66D2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93B41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7027D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3B4AB3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518FD21" w14:textId="77777777" w:rsidR="00DA10B4" w:rsidRPr="00497547" w:rsidRDefault="00DA10B4" w:rsidP="00334CE0">
            <w:pPr>
              <w:spacing w:after="0"/>
            </w:pPr>
            <w:r w:rsidRPr="00497547">
              <w:fldChar w:fldCharType="begin"/>
            </w:r>
            <w:r w:rsidRPr="00497547">
              <w:instrText xml:space="preserve"> REF _Ref174698940 \r \h </w:instrText>
            </w:r>
            <w:r w:rsidRPr="00497547">
              <w:fldChar w:fldCharType="separate"/>
            </w:r>
            <w:r w:rsidRPr="00497547">
              <w:t>8.8.9</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AB38B8B" w14:textId="77777777" w:rsidR="00DA10B4" w:rsidRPr="00497547" w:rsidRDefault="00DA10B4" w:rsidP="00334CE0">
            <w:pPr>
              <w:spacing w:after="0"/>
            </w:pPr>
            <w:r w:rsidRPr="00497547">
              <w:t>movie fragment random access</w:t>
            </w:r>
          </w:p>
        </w:tc>
      </w:tr>
      <w:tr w:rsidR="00270683" w:rsidRPr="00497547" w14:paraId="617CEF15" w14:textId="77777777" w:rsidTr="00886582">
        <w:tc>
          <w:tcPr>
            <w:tcW w:w="334" w:type="pct"/>
            <w:tcBorders>
              <w:top w:val="single" w:sz="4" w:space="0" w:color="auto"/>
              <w:bottom w:val="single" w:sz="4" w:space="0" w:color="auto"/>
              <w:right w:val="single" w:sz="4" w:space="0" w:color="auto"/>
            </w:tcBorders>
            <w:vAlign w:val="center"/>
            <w:hideMark/>
          </w:tcPr>
          <w:p w14:paraId="3E0C2192" w14:textId="6EDF095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7270C404" w14:textId="77777777" w:rsidR="00DA10B4" w:rsidRPr="00886582" w:rsidRDefault="00DA10B4" w:rsidP="00334CE0">
            <w:pPr>
              <w:spacing w:after="0"/>
              <w:rPr>
                <w:rStyle w:val="codeChar1"/>
              </w:rPr>
            </w:pPr>
            <w:r w:rsidRPr="00886582">
              <w:rPr>
                <w:rStyle w:val="codeChar1"/>
              </w:rPr>
              <w:t>tfra</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1CAF7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840B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C65B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C11E0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1AA2D0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88EB672" w14:textId="77777777" w:rsidR="00DA10B4" w:rsidRPr="00497547" w:rsidRDefault="00DA10B4" w:rsidP="00334CE0">
            <w:pPr>
              <w:spacing w:after="0"/>
            </w:pPr>
            <w:r w:rsidRPr="00497547">
              <w:fldChar w:fldCharType="begin"/>
            </w:r>
            <w:r w:rsidRPr="00497547">
              <w:instrText xml:space="preserve"> REF _Ref174698948 \r \h </w:instrText>
            </w:r>
            <w:r w:rsidRPr="00497547">
              <w:fldChar w:fldCharType="separate"/>
            </w:r>
            <w:r w:rsidRPr="00497547">
              <w:t>8.8.10</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5F9F6C7" w14:textId="77777777" w:rsidR="00DA10B4" w:rsidRPr="00497547" w:rsidRDefault="00DA10B4" w:rsidP="00334CE0">
            <w:pPr>
              <w:spacing w:after="0"/>
            </w:pPr>
            <w:r w:rsidRPr="00497547">
              <w:t>track fragment random access</w:t>
            </w:r>
          </w:p>
        </w:tc>
      </w:tr>
      <w:tr w:rsidR="00270683" w:rsidRPr="00497547" w14:paraId="14523591" w14:textId="77777777" w:rsidTr="00886582">
        <w:tc>
          <w:tcPr>
            <w:tcW w:w="334" w:type="pct"/>
            <w:tcBorders>
              <w:top w:val="single" w:sz="4" w:space="0" w:color="auto"/>
              <w:bottom w:val="single" w:sz="4" w:space="0" w:color="auto"/>
              <w:right w:val="single" w:sz="4" w:space="0" w:color="auto"/>
            </w:tcBorders>
            <w:vAlign w:val="center"/>
            <w:hideMark/>
          </w:tcPr>
          <w:p w14:paraId="10ECDAB7" w14:textId="7D76C53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98F490A" w14:textId="77777777" w:rsidR="00DA10B4" w:rsidRPr="00886582" w:rsidRDefault="00DA10B4" w:rsidP="00334CE0">
            <w:pPr>
              <w:spacing w:after="0"/>
              <w:rPr>
                <w:rStyle w:val="codeChar1"/>
              </w:rPr>
            </w:pPr>
            <w:r w:rsidRPr="00886582">
              <w:rPr>
                <w:rStyle w:val="codeChar1"/>
              </w:rPr>
              <w:t>mfro</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F1E51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2ED8E4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76F5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ABADC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937A6F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70CC6CB" w14:textId="77777777" w:rsidR="00DA10B4" w:rsidRPr="00497547" w:rsidRDefault="00DA10B4" w:rsidP="00334CE0">
            <w:pPr>
              <w:spacing w:after="0"/>
            </w:pPr>
            <w:r w:rsidRPr="00497547">
              <w:fldChar w:fldCharType="begin"/>
            </w:r>
            <w:r w:rsidRPr="00497547">
              <w:instrText xml:space="preserve"> REF _Ref174698959 \r \h </w:instrText>
            </w:r>
            <w:r w:rsidRPr="00497547">
              <w:fldChar w:fldCharType="separate"/>
            </w:r>
            <w:r w:rsidRPr="00497547">
              <w:t>8.8.11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0331FA8" w14:textId="77777777" w:rsidR="00DA10B4" w:rsidRPr="00497547" w:rsidRDefault="00DA10B4" w:rsidP="00334CE0">
            <w:pPr>
              <w:spacing w:after="0"/>
            </w:pPr>
            <w:r w:rsidRPr="00497547">
              <w:t>movie fragment random access offset</w:t>
            </w:r>
          </w:p>
        </w:tc>
      </w:tr>
      <w:tr w:rsidR="00270683" w:rsidRPr="00497547" w14:paraId="148F0BA4" w14:textId="77777777" w:rsidTr="00886582">
        <w:tc>
          <w:tcPr>
            <w:tcW w:w="334" w:type="pct"/>
            <w:tcBorders>
              <w:top w:val="single" w:sz="4" w:space="0" w:color="auto"/>
              <w:bottom w:val="single" w:sz="4" w:space="0" w:color="auto"/>
              <w:right w:val="single" w:sz="4" w:space="0" w:color="auto"/>
            </w:tcBorders>
            <w:vAlign w:val="center"/>
            <w:hideMark/>
          </w:tcPr>
          <w:p w14:paraId="30DDC4BB" w14:textId="77777777" w:rsidR="00DA10B4" w:rsidRPr="00886582" w:rsidRDefault="00DA10B4" w:rsidP="00334CE0">
            <w:pPr>
              <w:spacing w:after="0"/>
              <w:rPr>
                <w:rStyle w:val="codeChar1"/>
              </w:rPr>
            </w:pPr>
            <w:r w:rsidRPr="00886582">
              <w:rPr>
                <w:rStyle w:val="codeChar1"/>
              </w:rPr>
              <w:t>mdat</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D1179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82FE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25759C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C1B48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DC5052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A63FF8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94F1E76" w14:textId="77777777" w:rsidR="00DA10B4" w:rsidRPr="00497547" w:rsidRDefault="00DA10B4" w:rsidP="00334CE0">
            <w:pPr>
              <w:spacing w:after="0"/>
            </w:pPr>
            <w:r w:rsidRPr="00497547">
              <w:fldChar w:fldCharType="begin"/>
            </w:r>
            <w:r w:rsidRPr="00497547">
              <w:instrText xml:space="preserve"> REF _Ref174699017 \r \h </w:instrText>
            </w:r>
            <w:r w:rsidRPr="00497547">
              <w:fldChar w:fldCharType="separate"/>
            </w:r>
            <w:r w:rsidRPr="00497547">
              <w:t>8.1.1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B5059BA" w14:textId="77777777" w:rsidR="00DA10B4" w:rsidRPr="00497547" w:rsidRDefault="00DA10B4" w:rsidP="00334CE0">
            <w:pPr>
              <w:spacing w:after="0"/>
            </w:pPr>
            <w:r w:rsidRPr="00497547">
              <w:t>media data container</w:t>
            </w:r>
          </w:p>
        </w:tc>
      </w:tr>
      <w:tr w:rsidR="00270683" w:rsidRPr="00497547" w14:paraId="074B1209" w14:textId="77777777" w:rsidTr="00886582">
        <w:tc>
          <w:tcPr>
            <w:tcW w:w="334" w:type="pct"/>
            <w:tcBorders>
              <w:top w:val="single" w:sz="4" w:space="0" w:color="auto"/>
              <w:bottom w:val="single" w:sz="4" w:space="0" w:color="auto"/>
              <w:right w:val="single" w:sz="4" w:space="0" w:color="auto"/>
            </w:tcBorders>
            <w:vAlign w:val="center"/>
            <w:hideMark/>
          </w:tcPr>
          <w:p w14:paraId="4EBE489A" w14:textId="77777777" w:rsidR="00DA10B4" w:rsidRPr="00886582" w:rsidRDefault="00DA10B4" w:rsidP="00334CE0">
            <w:pPr>
              <w:spacing w:after="0"/>
              <w:rPr>
                <w:rStyle w:val="codeChar1"/>
              </w:rPr>
            </w:pPr>
            <w:r w:rsidRPr="00886582">
              <w:rPr>
                <w:rStyle w:val="codeChar1"/>
              </w:rPr>
              <w:t>free</w:t>
            </w:r>
          </w:p>
        </w:tc>
        <w:tc>
          <w:tcPr>
            <w:tcW w:w="334" w:type="pct"/>
            <w:tcBorders>
              <w:top w:val="single" w:sz="4" w:space="0" w:color="auto"/>
              <w:left w:val="single" w:sz="4" w:space="0" w:color="auto"/>
              <w:bottom w:val="single" w:sz="4" w:space="0" w:color="auto"/>
              <w:right w:val="single" w:sz="4" w:space="0" w:color="auto"/>
            </w:tcBorders>
            <w:vAlign w:val="center"/>
            <w:hideMark/>
          </w:tcPr>
          <w:p w14:paraId="74F414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2BDF42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4C30D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1FA9C8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65464A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EA7152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AE2ED2E" w14:textId="77777777" w:rsidR="00DA10B4" w:rsidRPr="00497547" w:rsidRDefault="00DA10B4" w:rsidP="00334CE0">
            <w:pPr>
              <w:spacing w:after="0"/>
            </w:pPr>
            <w:r w:rsidRPr="00497547">
              <w:fldChar w:fldCharType="begin"/>
            </w:r>
            <w:r w:rsidRPr="00497547">
              <w:instrText xml:space="preserve"> REF _Ref174699025 \r \h </w:instrText>
            </w:r>
            <w:r w:rsidRPr="00497547">
              <w:fldChar w:fldCharType="separate"/>
            </w:r>
            <w:r w:rsidRPr="00497547">
              <w:t>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B1D526" w14:textId="77777777" w:rsidR="00DA10B4" w:rsidRPr="00497547" w:rsidRDefault="00DA10B4" w:rsidP="00334CE0">
            <w:pPr>
              <w:spacing w:after="0"/>
            </w:pPr>
            <w:r w:rsidRPr="00497547">
              <w:t>free space</w:t>
            </w:r>
          </w:p>
        </w:tc>
      </w:tr>
      <w:tr w:rsidR="00270683" w:rsidRPr="00497547" w14:paraId="570D77A7" w14:textId="77777777" w:rsidTr="00886582">
        <w:tc>
          <w:tcPr>
            <w:tcW w:w="334" w:type="pct"/>
            <w:tcBorders>
              <w:top w:val="single" w:sz="4" w:space="0" w:color="auto"/>
              <w:bottom w:val="single" w:sz="4" w:space="0" w:color="auto"/>
              <w:right w:val="single" w:sz="4" w:space="0" w:color="auto"/>
            </w:tcBorders>
            <w:vAlign w:val="center"/>
            <w:hideMark/>
          </w:tcPr>
          <w:p w14:paraId="65FFA714" w14:textId="77777777" w:rsidR="00DA10B4" w:rsidRPr="00886582" w:rsidRDefault="00DA10B4" w:rsidP="00334CE0">
            <w:pPr>
              <w:spacing w:after="0"/>
              <w:rPr>
                <w:rStyle w:val="codeChar1"/>
              </w:rPr>
            </w:pPr>
            <w:r w:rsidRPr="00886582">
              <w:rPr>
                <w:rStyle w:val="codeChar1"/>
              </w:rPr>
              <w:t>skip</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B992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944180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459B18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FFCA0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95C17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12A929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945BD4F" w14:textId="77777777" w:rsidR="00DA10B4" w:rsidRPr="00497547" w:rsidRDefault="00DA10B4" w:rsidP="00334CE0">
            <w:pPr>
              <w:spacing w:after="0"/>
            </w:pPr>
            <w:r w:rsidRPr="00497547">
              <w:fldChar w:fldCharType="begin"/>
            </w:r>
            <w:r w:rsidRPr="00497547">
              <w:instrText xml:space="preserve"> REF _Ref174699033 \r \h </w:instrText>
            </w:r>
            <w:r w:rsidRPr="00497547">
              <w:fldChar w:fldCharType="separate"/>
            </w:r>
            <w:r w:rsidRPr="00497547">
              <w:t>8.1.2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37C6A7A" w14:textId="77777777" w:rsidR="00DA10B4" w:rsidRPr="00497547" w:rsidRDefault="00DA10B4" w:rsidP="00334CE0">
            <w:pPr>
              <w:spacing w:after="0"/>
            </w:pPr>
            <w:r w:rsidRPr="00497547">
              <w:t>free space</w:t>
            </w:r>
          </w:p>
        </w:tc>
      </w:tr>
      <w:tr w:rsidR="00270683" w:rsidRPr="00497547" w14:paraId="598E5535" w14:textId="77777777" w:rsidTr="00886582">
        <w:tc>
          <w:tcPr>
            <w:tcW w:w="334" w:type="pct"/>
            <w:tcBorders>
              <w:top w:val="single" w:sz="4" w:space="0" w:color="auto"/>
              <w:bottom w:val="single" w:sz="4" w:space="0" w:color="auto"/>
              <w:right w:val="single" w:sz="4" w:space="0" w:color="auto"/>
            </w:tcBorders>
            <w:vAlign w:val="center"/>
          </w:tcPr>
          <w:p w14:paraId="3AB41763" w14:textId="77777777" w:rsidR="00DA10B4" w:rsidRPr="00886582" w:rsidRDefault="00DA10B4" w:rsidP="00334CE0">
            <w:pPr>
              <w:spacing w:after="0"/>
              <w:rPr>
                <w:rStyle w:val="codeChar1"/>
              </w:rPr>
            </w:pPr>
            <w:r w:rsidRPr="00886582">
              <w:rPr>
                <w:rStyle w:val="codeChar1"/>
              </w:rPr>
              <w:t>imda</w:t>
            </w:r>
          </w:p>
        </w:tc>
        <w:tc>
          <w:tcPr>
            <w:tcW w:w="334" w:type="pct"/>
            <w:tcBorders>
              <w:top w:val="single" w:sz="4" w:space="0" w:color="auto"/>
              <w:left w:val="single" w:sz="4" w:space="0" w:color="auto"/>
              <w:bottom w:val="single" w:sz="4" w:space="0" w:color="auto"/>
              <w:right w:val="single" w:sz="4" w:space="0" w:color="auto"/>
            </w:tcBorders>
            <w:vAlign w:val="center"/>
          </w:tcPr>
          <w:p w14:paraId="29F203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46A5FF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F019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921CC8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0B0848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ED80F8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1D8462C" w14:textId="77777777" w:rsidR="00DA10B4" w:rsidRPr="00497547" w:rsidRDefault="00DA10B4" w:rsidP="00334CE0">
            <w:pPr>
              <w:spacing w:after="0"/>
            </w:pPr>
            <w:r w:rsidRPr="00497547">
              <w:fldChar w:fldCharType="begin"/>
            </w:r>
            <w:r w:rsidRPr="00497547">
              <w:instrText xml:space="preserve"> REF _Ref174699050 \r \h </w:instrText>
            </w:r>
            <w:r w:rsidRPr="00497547">
              <w:fldChar w:fldCharType="separate"/>
            </w:r>
            <w:r w:rsidRPr="00497547">
              <w:t>8.1.4</w:t>
            </w:r>
            <w:r w:rsidRPr="00497547">
              <w:fldChar w:fldCharType="end"/>
            </w:r>
          </w:p>
        </w:tc>
        <w:tc>
          <w:tcPr>
            <w:tcW w:w="2113" w:type="pct"/>
            <w:tcBorders>
              <w:top w:val="single" w:sz="4" w:space="0" w:color="auto"/>
              <w:left w:val="single" w:sz="4" w:space="0" w:color="auto"/>
              <w:bottom w:val="single" w:sz="4" w:space="0" w:color="auto"/>
            </w:tcBorders>
            <w:vAlign w:val="center"/>
          </w:tcPr>
          <w:p w14:paraId="5108CC31" w14:textId="77777777" w:rsidR="00DA10B4" w:rsidRPr="00497547" w:rsidRDefault="00DA10B4" w:rsidP="00334CE0">
            <w:pPr>
              <w:spacing w:after="0"/>
            </w:pPr>
            <w:r w:rsidRPr="00497547">
              <w:t>media data container that contains an identifier to be used with data references</w:t>
            </w:r>
          </w:p>
        </w:tc>
      </w:tr>
      <w:tr w:rsidR="00270683" w:rsidRPr="00497547" w14:paraId="6CDA1AF8" w14:textId="77777777" w:rsidTr="00886582">
        <w:tc>
          <w:tcPr>
            <w:tcW w:w="334" w:type="pct"/>
            <w:tcBorders>
              <w:top w:val="single" w:sz="4" w:space="0" w:color="auto"/>
              <w:bottom w:val="single" w:sz="4" w:space="0" w:color="auto"/>
              <w:right w:val="single" w:sz="4" w:space="0" w:color="auto"/>
            </w:tcBorders>
            <w:vAlign w:val="center"/>
            <w:hideMark/>
          </w:tcPr>
          <w:p w14:paraId="4467B130" w14:textId="77777777" w:rsidR="00DA10B4" w:rsidRPr="00886582" w:rsidRDefault="00DA10B4" w:rsidP="00334CE0">
            <w:pPr>
              <w:spacing w:after="0"/>
              <w:rPr>
                <w:rStyle w:val="codeChar1"/>
              </w:rPr>
            </w:pPr>
            <w:r w:rsidRPr="00886582">
              <w:rPr>
                <w:rStyle w:val="codeChar1"/>
              </w:rPr>
              <w:t>meta</w:t>
            </w:r>
          </w:p>
        </w:tc>
        <w:tc>
          <w:tcPr>
            <w:tcW w:w="334" w:type="pct"/>
            <w:tcBorders>
              <w:top w:val="single" w:sz="4" w:space="0" w:color="auto"/>
              <w:left w:val="single" w:sz="4" w:space="0" w:color="auto"/>
              <w:bottom w:val="single" w:sz="4" w:space="0" w:color="auto"/>
              <w:right w:val="single" w:sz="4" w:space="0" w:color="auto"/>
            </w:tcBorders>
            <w:vAlign w:val="center"/>
            <w:hideMark/>
          </w:tcPr>
          <w:p w14:paraId="59055D9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DE4844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2B3A5D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0EEAB6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F31ACD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FC1781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C291A71" w14:textId="77777777" w:rsidR="00DA10B4" w:rsidRPr="00497547" w:rsidRDefault="00DA10B4" w:rsidP="00334CE0">
            <w:pPr>
              <w:spacing w:after="0"/>
            </w:pPr>
            <w:r w:rsidRPr="00497547">
              <w:fldChar w:fldCharType="begin"/>
            </w:r>
            <w:r w:rsidRPr="00497547">
              <w:instrText xml:space="preserve"> REF _Ref174699115 \r \h </w:instrText>
            </w:r>
            <w:r w:rsidRPr="00497547">
              <w:fldChar w:fldCharType="separate"/>
            </w:r>
            <w:r w:rsidRPr="00497547">
              <w:t>8.11.1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FE84634" w14:textId="77777777" w:rsidR="00DA10B4" w:rsidRPr="00497547" w:rsidRDefault="00DA10B4" w:rsidP="00334CE0">
            <w:pPr>
              <w:spacing w:after="0"/>
            </w:pPr>
            <w:r w:rsidRPr="00497547">
              <w:t>metadata</w:t>
            </w:r>
          </w:p>
        </w:tc>
      </w:tr>
      <w:tr w:rsidR="00270683" w:rsidRPr="00497547" w14:paraId="6E5AFC1E" w14:textId="77777777" w:rsidTr="00886582">
        <w:tc>
          <w:tcPr>
            <w:tcW w:w="334" w:type="pct"/>
            <w:tcBorders>
              <w:top w:val="single" w:sz="4" w:space="0" w:color="auto"/>
              <w:bottom w:val="single" w:sz="4" w:space="0" w:color="auto"/>
              <w:right w:val="single" w:sz="4" w:space="0" w:color="auto"/>
            </w:tcBorders>
            <w:vAlign w:val="center"/>
            <w:hideMark/>
          </w:tcPr>
          <w:p w14:paraId="06499362" w14:textId="5077E09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FA7D0AC" w14:textId="77777777" w:rsidR="00DA10B4" w:rsidRPr="00886582" w:rsidRDefault="00DA10B4" w:rsidP="00334CE0">
            <w:pPr>
              <w:spacing w:after="0"/>
              <w:rPr>
                <w:rStyle w:val="codeChar1"/>
              </w:rPr>
            </w:pPr>
            <w:r w:rsidRPr="00886582">
              <w:rPr>
                <w:rStyle w:val="codeChar1"/>
              </w:rPr>
              <w:t>hdlr</w:t>
            </w:r>
          </w:p>
        </w:tc>
        <w:tc>
          <w:tcPr>
            <w:tcW w:w="334" w:type="pct"/>
            <w:tcBorders>
              <w:top w:val="single" w:sz="4" w:space="0" w:color="auto"/>
              <w:left w:val="single" w:sz="4" w:space="0" w:color="auto"/>
              <w:bottom w:val="single" w:sz="4" w:space="0" w:color="auto"/>
              <w:right w:val="single" w:sz="4" w:space="0" w:color="auto"/>
            </w:tcBorders>
            <w:vAlign w:val="center"/>
            <w:hideMark/>
          </w:tcPr>
          <w:p w14:paraId="73FD27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E360F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0B5FE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B3D5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1E23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63861FF" w14:textId="77777777" w:rsidR="00DA10B4" w:rsidRPr="00497547" w:rsidRDefault="00DA10B4" w:rsidP="00334CE0">
            <w:pPr>
              <w:spacing w:after="0"/>
            </w:pPr>
            <w:r w:rsidRPr="00497547">
              <w:fldChar w:fldCharType="begin"/>
            </w:r>
            <w:r w:rsidRPr="00497547">
              <w:instrText xml:space="preserve"> REF _Ref174699131 \r \h </w:instrText>
            </w:r>
            <w:r w:rsidRPr="00497547">
              <w:fldChar w:fldCharType="separate"/>
            </w:r>
            <w:r w:rsidRPr="00497547">
              <w:t>8.4.3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C1435A6" w14:textId="77777777" w:rsidR="00DA10B4" w:rsidRPr="00497547" w:rsidRDefault="00DA10B4" w:rsidP="00334CE0">
            <w:pPr>
              <w:spacing w:after="0"/>
            </w:pPr>
            <w:r w:rsidRPr="00497547">
              <w:t>handler, declares the metadata (handler) type</w:t>
            </w:r>
          </w:p>
        </w:tc>
      </w:tr>
      <w:tr w:rsidR="00270683" w:rsidRPr="00497547" w14:paraId="6BAF254C" w14:textId="77777777" w:rsidTr="00886582">
        <w:tc>
          <w:tcPr>
            <w:tcW w:w="334" w:type="pct"/>
            <w:tcBorders>
              <w:top w:val="single" w:sz="4" w:space="0" w:color="auto"/>
              <w:bottom w:val="single" w:sz="4" w:space="0" w:color="auto"/>
              <w:right w:val="single" w:sz="4" w:space="0" w:color="auto"/>
            </w:tcBorders>
            <w:vAlign w:val="center"/>
            <w:hideMark/>
          </w:tcPr>
          <w:p w14:paraId="3386EA6F" w14:textId="21F0AB9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9DC6E94" w14:textId="77777777" w:rsidR="00DA10B4" w:rsidRPr="00886582" w:rsidRDefault="00DA10B4" w:rsidP="00334CE0">
            <w:pPr>
              <w:spacing w:after="0"/>
              <w:rPr>
                <w:rStyle w:val="codeChar1"/>
              </w:rPr>
            </w:pPr>
            <w:r w:rsidRPr="00886582">
              <w:rPr>
                <w:rStyle w:val="codeChar1"/>
              </w:rPr>
              <w:t>dinf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8AF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38949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0A9585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BAE181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0DFA73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F1FAA6D" w14:textId="77777777" w:rsidR="00DA10B4" w:rsidRPr="00497547" w:rsidRDefault="00DA10B4" w:rsidP="00334CE0">
            <w:pPr>
              <w:spacing w:after="0"/>
            </w:pPr>
            <w:r w:rsidRPr="00497547">
              <w:fldChar w:fldCharType="begin"/>
            </w:r>
            <w:r w:rsidRPr="00497547">
              <w:instrText xml:space="preserve"> REF _Ref174699145 \r \h </w:instrText>
            </w:r>
            <w:r w:rsidRPr="00497547">
              <w:fldChar w:fldCharType="separate"/>
            </w:r>
            <w:r w:rsidRPr="00497547">
              <w:t>8.7.1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CD9D438" w14:textId="77777777" w:rsidR="00DA10B4" w:rsidRPr="00497547" w:rsidRDefault="00DA10B4" w:rsidP="00334CE0">
            <w:pPr>
              <w:spacing w:after="0"/>
            </w:pPr>
            <w:r w:rsidRPr="00497547">
              <w:t>data information box, container</w:t>
            </w:r>
          </w:p>
        </w:tc>
      </w:tr>
      <w:tr w:rsidR="00270683" w:rsidRPr="00497547" w14:paraId="06E14EA1" w14:textId="77777777" w:rsidTr="00886582">
        <w:tc>
          <w:tcPr>
            <w:tcW w:w="334" w:type="pct"/>
            <w:tcBorders>
              <w:top w:val="single" w:sz="4" w:space="0" w:color="auto"/>
              <w:bottom w:val="single" w:sz="4" w:space="0" w:color="auto"/>
              <w:right w:val="single" w:sz="4" w:space="0" w:color="auto"/>
            </w:tcBorders>
            <w:vAlign w:val="center"/>
            <w:hideMark/>
          </w:tcPr>
          <w:p w14:paraId="3936B89A" w14:textId="28F3C7C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354C1E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9F086A" w14:textId="77777777" w:rsidR="00DA10B4" w:rsidRPr="00886582" w:rsidRDefault="00DA10B4" w:rsidP="00334CE0">
            <w:pPr>
              <w:spacing w:after="0"/>
              <w:rPr>
                <w:rStyle w:val="codeChar1"/>
              </w:rPr>
            </w:pPr>
            <w:r w:rsidRPr="00886582">
              <w:rPr>
                <w:rStyle w:val="codeChar1"/>
              </w:rPr>
              <w:t>dref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2112BA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84EC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845FE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3560116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187CF18" w14:textId="77777777" w:rsidR="00DA10B4" w:rsidRPr="00497547" w:rsidRDefault="00DA10B4" w:rsidP="00334CE0">
            <w:pPr>
              <w:spacing w:after="0"/>
            </w:pPr>
            <w:r w:rsidRPr="00497547">
              <w:fldChar w:fldCharType="begin"/>
            </w:r>
            <w:r w:rsidRPr="00497547">
              <w:instrText xml:space="preserve"> REF _Ref174699151 \r \h </w:instrText>
            </w:r>
            <w:r w:rsidRPr="00497547">
              <w:fldChar w:fldCharType="separate"/>
            </w:r>
            <w:r w:rsidRPr="00497547">
              <w:t>8.7.2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220942D" w14:textId="77777777" w:rsidR="00DA10B4" w:rsidRPr="00497547" w:rsidRDefault="00DA10B4" w:rsidP="00334CE0">
            <w:pPr>
              <w:spacing w:after="0"/>
            </w:pPr>
            <w:r w:rsidRPr="00497547">
              <w:t>data reference box, declares source(s) of metadata items</w:t>
            </w:r>
          </w:p>
        </w:tc>
      </w:tr>
      <w:tr w:rsidR="00270683" w:rsidRPr="00497547" w14:paraId="6EC5BC69" w14:textId="77777777" w:rsidTr="00886582">
        <w:tc>
          <w:tcPr>
            <w:tcW w:w="334" w:type="pct"/>
            <w:tcBorders>
              <w:top w:val="single" w:sz="4" w:space="0" w:color="auto"/>
              <w:bottom w:val="single" w:sz="4" w:space="0" w:color="auto"/>
              <w:right w:val="single" w:sz="4" w:space="0" w:color="auto"/>
            </w:tcBorders>
            <w:vAlign w:val="center"/>
            <w:hideMark/>
          </w:tcPr>
          <w:p w14:paraId="0C922685" w14:textId="2B43E3C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DDC805A" w14:textId="77777777" w:rsidR="00DA10B4" w:rsidRPr="00886582" w:rsidRDefault="00DA10B4" w:rsidP="00334CE0">
            <w:pPr>
              <w:spacing w:after="0"/>
              <w:rPr>
                <w:rStyle w:val="codeChar1"/>
              </w:rPr>
            </w:pPr>
            <w:r w:rsidRPr="00886582">
              <w:rPr>
                <w:rStyle w:val="codeChar1"/>
              </w:rPr>
              <w:t>iloc</w:t>
            </w:r>
          </w:p>
        </w:tc>
        <w:tc>
          <w:tcPr>
            <w:tcW w:w="334" w:type="pct"/>
            <w:tcBorders>
              <w:top w:val="single" w:sz="4" w:space="0" w:color="auto"/>
              <w:left w:val="single" w:sz="4" w:space="0" w:color="auto"/>
              <w:bottom w:val="single" w:sz="4" w:space="0" w:color="auto"/>
              <w:right w:val="single" w:sz="4" w:space="0" w:color="auto"/>
            </w:tcBorders>
            <w:vAlign w:val="center"/>
            <w:hideMark/>
          </w:tcPr>
          <w:p w14:paraId="6F34D3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8AF9C1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043F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2002CF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BCA4A4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A8FC535" w14:textId="77777777" w:rsidR="00DA10B4" w:rsidRPr="00497547" w:rsidRDefault="00DA10B4" w:rsidP="00334CE0">
            <w:pPr>
              <w:spacing w:after="0"/>
            </w:pPr>
            <w:r w:rsidRPr="00497547">
              <w:fldChar w:fldCharType="begin"/>
            </w:r>
            <w:r w:rsidRPr="00497547">
              <w:instrText xml:space="preserve"> REF _Ref174699171 \r \h </w:instrText>
            </w:r>
            <w:r w:rsidRPr="00497547">
              <w:fldChar w:fldCharType="separate"/>
            </w:r>
            <w:r w:rsidRPr="00497547">
              <w:t>8.11.3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88D4610" w14:textId="77777777" w:rsidR="00DA10B4" w:rsidRPr="00497547" w:rsidRDefault="00DA10B4" w:rsidP="00334CE0">
            <w:pPr>
              <w:spacing w:after="0"/>
            </w:pPr>
            <w:r w:rsidRPr="00497547">
              <w:t>item location</w:t>
            </w:r>
          </w:p>
        </w:tc>
      </w:tr>
      <w:tr w:rsidR="00270683" w:rsidRPr="00497547" w14:paraId="76FBB03E" w14:textId="77777777" w:rsidTr="00886582">
        <w:tc>
          <w:tcPr>
            <w:tcW w:w="334" w:type="pct"/>
            <w:tcBorders>
              <w:top w:val="single" w:sz="4" w:space="0" w:color="auto"/>
              <w:bottom w:val="single" w:sz="4" w:space="0" w:color="auto"/>
              <w:right w:val="single" w:sz="4" w:space="0" w:color="auto"/>
            </w:tcBorders>
            <w:vAlign w:val="center"/>
            <w:hideMark/>
          </w:tcPr>
          <w:p w14:paraId="32D9F7DD" w14:textId="668706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F06AC87" w14:textId="77777777" w:rsidR="00DA10B4" w:rsidRPr="00886582" w:rsidRDefault="00DA10B4" w:rsidP="00334CE0">
            <w:pPr>
              <w:spacing w:after="0"/>
              <w:rPr>
                <w:rStyle w:val="codeChar1"/>
              </w:rPr>
            </w:pPr>
            <w:r w:rsidRPr="00886582">
              <w:rPr>
                <w:rStyle w:val="codeChar1"/>
              </w:rPr>
              <w:t>ipro</w:t>
            </w:r>
          </w:p>
        </w:tc>
        <w:tc>
          <w:tcPr>
            <w:tcW w:w="334" w:type="pct"/>
            <w:tcBorders>
              <w:top w:val="single" w:sz="4" w:space="0" w:color="auto"/>
              <w:left w:val="single" w:sz="4" w:space="0" w:color="auto"/>
              <w:bottom w:val="single" w:sz="4" w:space="0" w:color="auto"/>
              <w:right w:val="single" w:sz="4" w:space="0" w:color="auto"/>
            </w:tcBorders>
            <w:vAlign w:val="center"/>
            <w:hideMark/>
          </w:tcPr>
          <w:p w14:paraId="6E15AFA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016A9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64297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97433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CFAB3C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8CEC8FB" w14:textId="77777777" w:rsidR="00DA10B4" w:rsidRPr="00497547" w:rsidRDefault="00DA10B4" w:rsidP="00334CE0">
            <w:pPr>
              <w:spacing w:after="0"/>
            </w:pPr>
            <w:r w:rsidRPr="00497547">
              <w:fldChar w:fldCharType="begin"/>
            </w:r>
            <w:r w:rsidRPr="00497547">
              <w:instrText xml:space="preserve"> REF _Ref174699183 \r \h </w:instrText>
            </w:r>
            <w:r w:rsidRPr="00497547">
              <w:fldChar w:fldCharType="separate"/>
            </w:r>
            <w:r w:rsidRPr="00497547">
              <w:t>8.11.5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001252A" w14:textId="77777777" w:rsidR="00DA10B4" w:rsidRPr="00497547" w:rsidRDefault="00DA10B4" w:rsidP="00334CE0">
            <w:pPr>
              <w:spacing w:after="0"/>
            </w:pPr>
            <w:r w:rsidRPr="00497547">
              <w:t>item protection</w:t>
            </w:r>
          </w:p>
        </w:tc>
      </w:tr>
      <w:tr w:rsidR="00270683" w:rsidRPr="00497547" w14:paraId="0082D309" w14:textId="77777777" w:rsidTr="00886582">
        <w:tc>
          <w:tcPr>
            <w:tcW w:w="334" w:type="pct"/>
            <w:tcBorders>
              <w:top w:val="single" w:sz="4" w:space="0" w:color="auto"/>
              <w:bottom w:val="single" w:sz="4" w:space="0" w:color="auto"/>
              <w:right w:val="single" w:sz="4" w:space="0" w:color="auto"/>
            </w:tcBorders>
            <w:vAlign w:val="center"/>
            <w:hideMark/>
          </w:tcPr>
          <w:p w14:paraId="30A5419F" w14:textId="650CF8C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4ED3376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801E8BA" w14:textId="77777777" w:rsidR="00DA10B4" w:rsidRPr="00886582" w:rsidRDefault="00DA10B4" w:rsidP="00334CE0">
            <w:pPr>
              <w:spacing w:after="0"/>
              <w:rPr>
                <w:rStyle w:val="codeChar1"/>
              </w:rPr>
            </w:pPr>
            <w:r w:rsidRPr="00886582">
              <w:rPr>
                <w:rStyle w:val="codeChar1"/>
              </w:rPr>
              <w:t>sinf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49EDC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33CCB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D40CDF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A2A358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705449BE" w14:textId="77777777" w:rsidR="00DA10B4" w:rsidRPr="00497547" w:rsidRDefault="00DA10B4" w:rsidP="00334CE0">
            <w:pPr>
              <w:spacing w:after="0"/>
            </w:pPr>
            <w:r w:rsidRPr="00497547">
              <w:fldChar w:fldCharType="begin"/>
            </w:r>
            <w:r w:rsidRPr="00497547">
              <w:instrText xml:space="preserve"> REF _Ref174699202 \r \h </w:instrText>
            </w:r>
            <w:r w:rsidRPr="00497547">
              <w:fldChar w:fldCharType="separate"/>
            </w:r>
            <w:r w:rsidRPr="00497547">
              <w:t>13.4.2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C9DE5B9" w14:textId="77777777" w:rsidR="00DA10B4" w:rsidRPr="00497547" w:rsidRDefault="00DA10B4" w:rsidP="00334CE0">
            <w:pPr>
              <w:spacing w:after="0"/>
            </w:pPr>
            <w:r w:rsidRPr="00497547">
              <w:t>protection scheme information box</w:t>
            </w:r>
          </w:p>
        </w:tc>
      </w:tr>
      <w:tr w:rsidR="00270683" w:rsidRPr="00497547" w14:paraId="4258F4F2" w14:textId="77777777" w:rsidTr="00886582">
        <w:tc>
          <w:tcPr>
            <w:tcW w:w="334" w:type="pct"/>
            <w:tcBorders>
              <w:top w:val="single" w:sz="4" w:space="0" w:color="auto"/>
              <w:bottom w:val="single" w:sz="4" w:space="0" w:color="auto"/>
              <w:right w:val="single" w:sz="4" w:space="0" w:color="auto"/>
            </w:tcBorders>
            <w:vAlign w:val="center"/>
            <w:hideMark/>
          </w:tcPr>
          <w:p w14:paraId="35E6B83E" w14:textId="3DB0CAF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F36F04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AD8D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2238EB7" w14:textId="77777777" w:rsidR="00DA10B4" w:rsidRPr="00886582" w:rsidRDefault="00DA10B4" w:rsidP="00334CE0">
            <w:pPr>
              <w:spacing w:after="0"/>
              <w:rPr>
                <w:rStyle w:val="codeChar1"/>
              </w:rPr>
            </w:pPr>
            <w:r w:rsidRPr="00886582">
              <w:rPr>
                <w:rStyle w:val="codeChar1"/>
              </w:rPr>
              <w:t>frma</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6AA0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B563E3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69E9DA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E11D971" w14:textId="77777777" w:rsidR="00DA10B4" w:rsidRPr="00497547" w:rsidRDefault="00DA10B4" w:rsidP="00334CE0">
            <w:pPr>
              <w:spacing w:after="0"/>
            </w:pPr>
            <w:r w:rsidRPr="00497547">
              <w:fldChar w:fldCharType="begin"/>
            </w:r>
            <w:r w:rsidRPr="00497547">
              <w:instrText xml:space="preserve"> REF _Ref174699211 \r \h </w:instrText>
            </w:r>
            <w:r w:rsidRPr="00497547">
              <w:fldChar w:fldCharType="separate"/>
            </w:r>
            <w:r w:rsidRPr="00497547">
              <w:t>13.4.3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DCFA77C" w14:textId="77777777" w:rsidR="00DA10B4" w:rsidRPr="00497547" w:rsidRDefault="00DA10B4" w:rsidP="00334CE0">
            <w:pPr>
              <w:spacing w:after="0"/>
            </w:pPr>
            <w:r w:rsidRPr="00497547">
              <w:t>original format box</w:t>
            </w:r>
          </w:p>
        </w:tc>
      </w:tr>
      <w:tr w:rsidR="00270683" w:rsidRPr="00497547" w14:paraId="4CA6F9EA" w14:textId="77777777" w:rsidTr="00886582">
        <w:tc>
          <w:tcPr>
            <w:tcW w:w="334" w:type="pct"/>
            <w:tcBorders>
              <w:top w:val="single" w:sz="4" w:space="0" w:color="auto"/>
              <w:bottom w:val="single" w:sz="4" w:space="0" w:color="auto"/>
              <w:right w:val="single" w:sz="4" w:space="0" w:color="auto"/>
            </w:tcBorders>
            <w:vAlign w:val="center"/>
            <w:hideMark/>
          </w:tcPr>
          <w:p w14:paraId="69B9CAE4" w14:textId="4266B24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7A98B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E46A1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69E051B" w14:textId="77777777" w:rsidR="00DA10B4" w:rsidRPr="00886582" w:rsidRDefault="00DA10B4" w:rsidP="00334CE0">
            <w:pPr>
              <w:spacing w:after="0"/>
              <w:rPr>
                <w:rStyle w:val="codeChar1"/>
              </w:rPr>
            </w:pPr>
            <w:r w:rsidRPr="00886582">
              <w:rPr>
                <w:rStyle w:val="codeChar1"/>
              </w:rPr>
              <w:t>schm</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36C7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87F34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098C56F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7F009DB" w14:textId="77777777" w:rsidR="00DA10B4" w:rsidRPr="00497547" w:rsidRDefault="00DA10B4" w:rsidP="00334CE0">
            <w:pPr>
              <w:spacing w:after="0"/>
            </w:pPr>
            <w:r w:rsidRPr="00497547">
              <w:fldChar w:fldCharType="begin"/>
            </w:r>
            <w:r w:rsidRPr="00497547">
              <w:instrText xml:space="preserve"> REF _Ref174699220 \r \h </w:instrText>
            </w:r>
            <w:r w:rsidRPr="00497547">
              <w:fldChar w:fldCharType="separate"/>
            </w:r>
            <w:r w:rsidRPr="00497547">
              <w:t>13.4.6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EB6FA23" w14:textId="77777777" w:rsidR="00DA10B4" w:rsidRPr="00497547" w:rsidRDefault="00DA10B4" w:rsidP="00334CE0">
            <w:pPr>
              <w:spacing w:after="0"/>
            </w:pPr>
            <w:r w:rsidRPr="00497547">
              <w:t>scheme type box</w:t>
            </w:r>
          </w:p>
        </w:tc>
      </w:tr>
      <w:tr w:rsidR="00270683" w:rsidRPr="00497547" w14:paraId="682C8F56" w14:textId="77777777" w:rsidTr="00886582">
        <w:tc>
          <w:tcPr>
            <w:tcW w:w="334" w:type="pct"/>
            <w:tcBorders>
              <w:top w:val="single" w:sz="4" w:space="0" w:color="auto"/>
              <w:bottom w:val="single" w:sz="4" w:space="0" w:color="auto"/>
              <w:right w:val="single" w:sz="4" w:space="0" w:color="auto"/>
            </w:tcBorders>
            <w:vAlign w:val="center"/>
            <w:hideMark/>
          </w:tcPr>
          <w:p w14:paraId="3CCE60BF" w14:textId="78D1499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46257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D4F9F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856546" w14:textId="77777777" w:rsidR="00DA10B4" w:rsidRPr="00886582" w:rsidRDefault="00DA10B4" w:rsidP="00334CE0">
            <w:pPr>
              <w:spacing w:after="0"/>
              <w:rPr>
                <w:rStyle w:val="codeChar1"/>
              </w:rPr>
            </w:pPr>
            <w:r w:rsidRPr="00886582">
              <w:rPr>
                <w:rStyle w:val="codeChar1"/>
              </w:rPr>
              <w:t>schi</w:t>
            </w:r>
          </w:p>
        </w:tc>
        <w:tc>
          <w:tcPr>
            <w:tcW w:w="334" w:type="pct"/>
            <w:tcBorders>
              <w:top w:val="single" w:sz="4" w:space="0" w:color="auto"/>
              <w:left w:val="single" w:sz="4" w:space="0" w:color="auto"/>
              <w:bottom w:val="single" w:sz="4" w:space="0" w:color="auto"/>
              <w:right w:val="single" w:sz="4" w:space="0" w:color="auto"/>
            </w:tcBorders>
            <w:vAlign w:val="center"/>
            <w:hideMark/>
          </w:tcPr>
          <w:p w14:paraId="5C8AF64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172FC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690B64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38AE1C49" w14:textId="77777777" w:rsidR="00DA10B4" w:rsidRPr="00497547" w:rsidRDefault="00DA10B4" w:rsidP="00334CE0">
            <w:pPr>
              <w:spacing w:after="0"/>
            </w:pPr>
            <w:r w:rsidRPr="00497547">
              <w:fldChar w:fldCharType="begin"/>
            </w:r>
            <w:r w:rsidRPr="00497547">
              <w:instrText xml:space="preserve"> REF _Ref174699227 \r \h </w:instrText>
            </w:r>
            <w:r w:rsidRPr="00497547">
              <w:fldChar w:fldCharType="separate"/>
            </w:r>
            <w:r w:rsidRPr="00497547">
              <w:t>13.4.7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A7FE979" w14:textId="77777777" w:rsidR="00DA10B4" w:rsidRPr="00497547" w:rsidRDefault="00DA10B4" w:rsidP="00334CE0">
            <w:pPr>
              <w:spacing w:after="0"/>
            </w:pPr>
            <w:r w:rsidRPr="00497547">
              <w:t>scheme information box</w:t>
            </w:r>
          </w:p>
        </w:tc>
      </w:tr>
      <w:tr w:rsidR="00270683" w:rsidRPr="00497547" w14:paraId="12F6E015" w14:textId="77777777" w:rsidTr="00886582">
        <w:tc>
          <w:tcPr>
            <w:tcW w:w="334" w:type="pct"/>
            <w:tcBorders>
              <w:top w:val="single" w:sz="4" w:space="0" w:color="auto"/>
              <w:bottom w:val="single" w:sz="4" w:space="0" w:color="auto"/>
              <w:right w:val="single" w:sz="4" w:space="0" w:color="auto"/>
            </w:tcBorders>
            <w:vAlign w:val="center"/>
            <w:hideMark/>
          </w:tcPr>
          <w:p w14:paraId="1083C1EB" w14:textId="100222B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9B30886" w14:textId="77777777" w:rsidR="00DA10B4" w:rsidRPr="00886582" w:rsidRDefault="00DA10B4" w:rsidP="00334CE0">
            <w:pPr>
              <w:spacing w:after="0"/>
              <w:rPr>
                <w:rStyle w:val="codeChar1"/>
              </w:rPr>
            </w:pPr>
            <w:r w:rsidRPr="00886582">
              <w:rPr>
                <w:rStyle w:val="codeChar1"/>
              </w:rPr>
              <w:t>iinf</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5AC0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91A44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657BC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EED982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BF3EF0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826DDD5" w14:textId="77777777" w:rsidR="00DA10B4" w:rsidRPr="00497547" w:rsidRDefault="00DA10B4" w:rsidP="00334CE0">
            <w:pPr>
              <w:spacing w:after="0"/>
            </w:pPr>
            <w:r w:rsidRPr="00497547">
              <w:fldChar w:fldCharType="begin"/>
            </w:r>
            <w:r w:rsidRPr="00497547">
              <w:instrText xml:space="preserve"> REF _Ref174699253 \r \h </w:instrText>
            </w:r>
            <w:r w:rsidRPr="00497547">
              <w:fldChar w:fldCharType="separate"/>
            </w:r>
            <w:r w:rsidRPr="00497547">
              <w:t>8.11.6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5618DD83" w14:textId="77777777" w:rsidR="00DA10B4" w:rsidRPr="00497547" w:rsidRDefault="00DA10B4" w:rsidP="00334CE0">
            <w:pPr>
              <w:spacing w:after="0"/>
            </w:pPr>
            <w:r w:rsidRPr="00497547">
              <w:t>item information</w:t>
            </w:r>
          </w:p>
        </w:tc>
      </w:tr>
      <w:tr w:rsidR="00270683" w:rsidRPr="00497547" w14:paraId="24A19139" w14:textId="77777777" w:rsidTr="00886582">
        <w:tc>
          <w:tcPr>
            <w:tcW w:w="334" w:type="pct"/>
            <w:tcBorders>
              <w:top w:val="single" w:sz="4" w:space="0" w:color="auto"/>
              <w:bottom w:val="single" w:sz="4" w:space="0" w:color="auto"/>
              <w:right w:val="single" w:sz="4" w:space="0" w:color="auto"/>
            </w:tcBorders>
            <w:vAlign w:val="center"/>
            <w:hideMark/>
          </w:tcPr>
          <w:p w14:paraId="23FF31EA" w14:textId="3CFAAB1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02A9EE6" w14:textId="77777777" w:rsidR="00DA10B4" w:rsidRPr="00886582" w:rsidRDefault="00DA10B4" w:rsidP="00334CE0">
            <w:pPr>
              <w:spacing w:after="0"/>
              <w:rPr>
                <w:rStyle w:val="codeChar1"/>
              </w:rPr>
            </w:pPr>
            <w:r w:rsidRPr="00886582">
              <w:rPr>
                <w:rStyle w:val="codeChar1"/>
              </w:rPr>
              <w:t>xml</w:t>
            </w:r>
          </w:p>
        </w:tc>
        <w:tc>
          <w:tcPr>
            <w:tcW w:w="334" w:type="pct"/>
            <w:tcBorders>
              <w:top w:val="single" w:sz="4" w:space="0" w:color="auto"/>
              <w:left w:val="single" w:sz="4" w:space="0" w:color="auto"/>
              <w:bottom w:val="single" w:sz="4" w:space="0" w:color="auto"/>
              <w:right w:val="single" w:sz="4" w:space="0" w:color="auto"/>
            </w:tcBorders>
            <w:vAlign w:val="center"/>
            <w:hideMark/>
          </w:tcPr>
          <w:p w14:paraId="4E1E9C9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695D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03B07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3948FF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5647D0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4B1E5901" w14:textId="77777777" w:rsidR="00DA10B4" w:rsidRPr="00497547" w:rsidRDefault="00DA10B4" w:rsidP="00334CE0">
            <w:pPr>
              <w:spacing w:after="0"/>
            </w:pPr>
            <w:r w:rsidRPr="00497547">
              <w:fldChar w:fldCharType="begin"/>
            </w:r>
            <w:r w:rsidRPr="00497547">
              <w:instrText xml:space="preserve"> REF _Ref174699264 \r \h </w:instrText>
            </w:r>
            <w:r w:rsidRPr="00497547">
              <w:fldChar w:fldCharType="separate"/>
            </w:r>
            <w:r w:rsidRPr="00497547">
              <w:t>8.11.2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64949D0" w14:textId="77777777" w:rsidR="00DA10B4" w:rsidRPr="00497547" w:rsidRDefault="00DA10B4" w:rsidP="00334CE0">
            <w:pPr>
              <w:spacing w:after="0"/>
            </w:pPr>
            <w:r w:rsidRPr="00497547">
              <w:t>XML container</w:t>
            </w:r>
          </w:p>
        </w:tc>
      </w:tr>
      <w:tr w:rsidR="00270683" w:rsidRPr="00497547" w14:paraId="76AD77A3" w14:textId="77777777" w:rsidTr="00886582">
        <w:tc>
          <w:tcPr>
            <w:tcW w:w="334" w:type="pct"/>
            <w:tcBorders>
              <w:top w:val="single" w:sz="4" w:space="0" w:color="auto"/>
              <w:bottom w:val="single" w:sz="4" w:space="0" w:color="auto"/>
              <w:right w:val="single" w:sz="4" w:space="0" w:color="auto"/>
            </w:tcBorders>
            <w:vAlign w:val="center"/>
            <w:hideMark/>
          </w:tcPr>
          <w:p w14:paraId="654CF752" w14:textId="778328D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4B8E6CB" w14:textId="77777777" w:rsidR="00DA10B4" w:rsidRPr="00886582" w:rsidRDefault="00DA10B4" w:rsidP="00334CE0">
            <w:pPr>
              <w:spacing w:after="0"/>
              <w:rPr>
                <w:rStyle w:val="codeChar1"/>
              </w:rPr>
            </w:pPr>
            <w:r w:rsidRPr="00886582">
              <w:rPr>
                <w:rStyle w:val="codeChar1"/>
              </w:rPr>
              <w:t>bxml</w:t>
            </w:r>
          </w:p>
        </w:tc>
        <w:tc>
          <w:tcPr>
            <w:tcW w:w="334" w:type="pct"/>
            <w:tcBorders>
              <w:top w:val="single" w:sz="4" w:space="0" w:color="auto"/>
              <w:left w:val="single" w:sz="4" w:space="0" w:color="auto"/>
              <w:bottom w:val="single" w:sz="4" w:space="0" w:color="auto"/>
              <w:right w:val="single" w:sz="4" w:space="0" w:color="auto"/>
            </w:tcBorders>
            <w:vAlign w:val="center"/>
            <w:hideMark/>
          </w:tcPr>
          <w:p w14:paraId="547AEA1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724C5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DE882D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BF08A5C"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5F8C8D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43E66CF" w14:textId="77777777" w:rsidR="00DA10B4" w:rsidRPr="00497547" w:rsidRDefault="00DA10B4" w:rsidP="00334CE0">
            <w:pPr>
              <w:spacing w:after="0"/>
            </w:pPr>
            <w:r w:rsidRPr="00497547">
              <w:fldChar w:fldCharType="begin"/>
            </w:r>
            <w:r w:rsidRPr="00497547">
              <w:instrText xml:space="preserve"> REF _Ref174699271 \r \h </w:instrText>
            </w:r>
            <w:r w:rsidRPr="00497547">
              <w:fldChar w:fldCharType="separate"/>
            </w:r>
            <w:r w:rsidRPr="00497547">
              <w:t>8.11.2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8FAC03B" w14:textId="77777777" w:rsidR="00DA10B4" w:rsidRPr="00497547" w:rsidRDefault="00DA10B4" w:rsidP="00334CE0">
            <w:pPr>
              <w:spacing w:after="0"/>
            </w:pPr>
            <w:r w:rsidRPr="00497547">
              <w:t>binary XML container</w:t>
            </w:r>
          </w:p>
        </w:tc>
      </w:tr>
      <w:tr w:rsidR="00270683" w:rsidRPr="00497547" w14:paraId="5F5552CA" w14:textId="77777777" w:rsidTr="00886582">
        <w:tc>
          <w:tcPr>
            <w:tcW w:w="334" w:type="pct"/>
            <w:tcBorders>
              <w:top w:val="single" w:sz="4" w:space="0" w:color="auto"/>
              <w:bottom w:val="single" w:sz="4" w:space="0" w:color="auto"/>
              <w:right w:val="single" w:sz="4" w:space="0" w:color="auto"/>
            </w:tcBorders>
            <w:vAlign w:val="center"/>
            <w:hideMark/>
          </w:tcPr>
          <w:p w14:paraId="77D3B11B" w14:textId="7DC2878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F3E539F" w14:textId="77777777" w:rsidR="00DA10B4" w:rsidRPr="00886582" w:rsidRDefault="00DA10B4" w:rsidP="00334CE0">
            <w:pPr>
              <w:spacing w:after="0"/>
              <w:rPr>
                <w:rStyle w:val="codeChar1"/>
              </w:rPr>
            </w:pPr>
            <w:r w:rsidRPr="00886582">
              <w:rPr>
                <w:rStyle w:val="codeChar1"/>
              </w:rPr>
              <w:t>pitm</w:t>
            </w:r>
          </w:p>
        </w:tc>
        <w:tc>
          <w:tcPr>
            <w:tcW w:w="334" w:type="pct"/>
            <w:tcBorders>
              <w:top w:val="single" w:sz="4" w:space="0" w:color="auto"/>
              <w:left w:val="single" w:sz="4" w:space="0" w:color="auto"/>
              <w:bottom w:val="single" w:sz="4" w:space="0" w:color="auto"/>
              <w:right w:val="single" w:sz="4" w:space="0" w:color="auto"/>
            </w:tcBorders>
            <w:vAlign w:val="center"/>
            <w:hideMark/>
          </w:tcPr>
          <w:p w14:paraId="651AA3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F1BEF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382B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7FAECC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05A96E3"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E5B6154" w14:textId="77777777" w:rsidR="00DA10B4" w:rsidRPr="00497547" w:rsidRDefault="00DA10B4" w:rsidP="00334CE0">
            <w:pPr>
              <w:spacing w:after="0"/>
            </w:pPr>
            <w:r w:rsidRPr="00497547">
              <w:fldChar w:fldCharType="begin"/>
            </w:r>
            <w:r w:rsidRPr="00497547">
              <w:instrText xml:space="preserve"> REF _Ref174699280 \r \h </w:instrText>
            </w:r>
            <w:r w:rsidRPr="00497547">
              <w:fldChar w:fldCharType="separate"/>
            </w:r>
            <w:r w:rsidRPr="00497547">
              <w:t>8.11.4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2B18558" w14:textId="77777777" w:rsidR="00DA10B4" w:rsidRPr="00497547" w:rsidRDefault="00DA10B4" w:rsidP="00334CE0">
            <w:pPr>
              <w:spacing w:after="0"/>
            </w:pPr>
            <w:r w:rsidRPr="00497547">
              <w:t>primary item reference</w:t>
            </w:r>
          </w:p>
        </w:tc>
      </w:tr>
      <w:tr w:rsidR="00270683" w:rsidRPr="00497547" w14:paraId="7D49D314" w14:textId="77777777" w:rsidTr="00886582">
        <w:tc>
          <w:tcPr>
            <w:tcW w:w="334" w:type="pct"/>
            <w:tcBorders>
              <w:top w:val="single" w:sz="4" w:space="0" w:color="auto"/>
              <w:bottom w:val="single" w:sz="4" w:space="0" w:color="auto"/>
              <w:right w:val="single" w:sz="4" w:space="0" w:color="auto"/>
            </w:tcBorders>
            <w:vAlign w:val="center"/>
            <w:hideMark/>
          </w:tcPr>
          <w:p w14:paraId="6755F6B5" w14:textId="2AD58A7A"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7E66A19" w14:textId="77777777" w:rsidR="00DA10B4" w:rsidRPr="00886582" w:rsidRDefault="00DA10B4" w:rsidP="00334CE0">
            <w:pPr>
              <w:spacing w:after="0"/>
              <w:rPr>
                <w:rStyle w:val="codeChar1"/>
              </w:rPr>
            </w:pPr>
            <w:r w:rsidRPr="00886582">
              <w:rPr>
                <w:rStyle w:val="codeChar1"/>
              </w:rPr>
              <w:t>fiin</w:t>
            </w:r>
          </w:p>
        </w:tc>
        <w:tc>
          <w:tcPr>
            <w:tcW w:w="334" w:type="pct"/>
            <w:tcBorders>
              <w:top w:val="single" w:sz="4" w:space="0" w:color="auto"/>
              <w:left w:val="single" w:sz="4" w:space="0" w:color="auto"/>
              <w:bottom w:val="single" w:sz="4" w:space="0" w:color="auto"/>
              <w:right w:val="single" w:sz="4" w:space="0" w:color="auto"/>
            </w:tcBorders>
            <w:vAlign w:val="center"/>
            <w:hideMark/>
          </w:tcPr>
          <w:p w14:paraId="0D8133F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B2B6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30513A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4CFC5F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1E93A9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B7A7C3D" w14:textId="77777777" w:rsidR="00DA10B4" w:rsidRPr="00497547" w:rsidRDefault="00DA10B4" w:rsidP="00334CE0">
            <w:pPr>
              <w:spacing w:after="0"/>
            </w:pPr>
            <w:r w:rsidRPr="00497547">
              <w:fldChar w:fldCharType="begin"/>
            </w:r>
            <w:r w:rsidRPr="00497547">
              <w:instrText xml:space="preserve"> REF _Ref174699329 \r \h </w:instrText>
            </w:r>
            <w:r w:rsidRPr="00497547">
              <w:fldChar w:fldCharType="separate"/>
            </w:r>
            <w:r w:rsidRPr="00497547">
              <w:t>8.12.2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4FD1CE3" w14:textId="77777777" w:rsidR="00DA10B4" w:rsidRPr="00497547" w:rsidRDefault="00DA10B4" w:rsidP="00334CE0">
            <w:pPr>
              <w:spacing w:after="0"/>
            </w:pPr>
            <w:r w:rsidRPr="00497547">
              <w:t>file delivery item information</w:t>
            </w:r>
          </w:p>
        </w:tc>
      </w:tr>
      <w:tr w:rsidR="00270683" w:rsidRPr="00497547" w14:paraId="25A3371A" w14:textId="77777777" w:rsidTr="00886582">
        <w:tc>
          <w:tcPr>
            <w:tcW w:w="334" w:type="pct"/>
            <w:tcBorders>
              <w:top w:val="single" w:sz="4" w:space="0" w:color="auto"/>
              <w:bottom w:val="single" w:sz="4" w:space="0" w:color="auto"/>
              <w:right w:val="single" w:sz="4" w:space="0" w:color="auto"/>
            </w:tcBorders>
            <w:vAlign w:val="center"/>
            <w:hideMark/>
          </w:tcPr>
          <w:p w14:paraId="1433A353" w14:textId="5D2E34B9"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1C0D60C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846598E" w14:textId="77777777" w:rsidR="00DA10B4" w:rsidRPr="00886582" w:rsidRDefault="00DA10B4" w:rsidP="00334CE0">
            <w:pPr>
              <w:spacing w:after="0"/>
              <w:rPr>
                <w:rStyle w:val="codeChar1"/>
              </w:rPr>
            </w:pPr>
            <w:r w:rsidRPr="00886582">
              <w:rPr>
                <w:rStyle w:val="codeChar1"/>
              </w:rPr>
              <w:t>paen</w:t>
            </w:r>
          </w:p>
        </w:tc>
        <w:tc>
          <w:tcPr>
            <w:tcW w:w="334" w:type="pct"/>
            <w:tcBorders>
              <w:top w:val="single" w:sz="4" w:space="0" w:color="auto"/>
              <w:left w:val="single" w:sz="4" w:space="0" w:color="auto"/>
              <w:bottom w:val="single" w:sz="4" w:space="0" w:color="auto"/>
              <w:right w:val="single" w:sz="4" w:space="0" w:color="auto"/>
            </w:tcBorders>
            <w:vAlign w:val="center"/>
            <w:hideMark/>
          </w:tcPr>
          <w:p w14:paraId="4DE67D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2796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2D70F6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F76866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10E3EA3" w14:textId="77777777" w:rsidR="00DA10B4" w:rsidRPr="00497547" w:rsidRDefault="00DA10B4" w:rsidP="00334CE0">
            <w:pPr>
              <w:spacing w:after="0"/>
            </w:pPr>
            <w:r w:rsidRPr="00497547">
              <w:fldChar w:fldCharType="begin"/>
            </w:r>
            <w:r w:rsidRPr="00497547">
              <w:instrText xml:space="preserve"> REF _Ref174699443 \r \h </w:instrText>
            </w:r>
            <w:r w:rsidRPr="00497547">
              <w:fldChar w:fldCharType="separate"/>
            </w:r>
            <w:r w:rsidRPr="00497547">
              <w:t>8.12.2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A85AF4E" w14:textId="77777777" w:rsidR="00DA10B4" w:rsidRPr="00497547" w:rsidRDefault="00DA10B4" w:rsidP="00334CE0">
            <w:pPr>
              <w:spacing w:after="0"/>
            </w:pPr>
            <w:r w:rsidRPr="00497547">
              <w:t>partition entry</w:t>
            </w:r>
          </w:p>
        </w:tc>
      </w:tr>
      <w:tr w:rsidR="00270683" w:rsidRPr="00497547" w14:paraId="780A50BF" w14:textId="77777777" w:rsidTr="00886582">
        <w:tc>
          <w:tcPr>
            <w:tcW w:w="334" w:type="pct"/>
            <w:tcBorders>
              <w:top w:val="single" w:sz="4" w:space="0" w:color="auto"/>
              <w:bottom w:val="single" w:sz="4" w:space="0" w:color="auto"/>
              <w:right w:val="single" w:sz="4" w:space="0" w:color="auto"/>
            </w:tcBorders>
            <w:vAlign w:val="center"/>
            <w:hideMark/>
          </w:tcPr>
          <w:p w14:paraId="0185AC47" w14:textId="50A9853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002ECC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E635BA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BF5C9B" w14:textId="77777777" w:rsidR="00DA10B4" w:rsidRPr="00886582" w:rsidRDefault="00DA10B4" w:rsidP="00334CE0">
            <w:pPr>
              <w:spacing w:after="0"/>
              <w:rPr>
                <w:rStyle w:val="codeChar1"/>
              </w:rPr>
            </w:pPr>
            <w:r w:rsidRPr="00886582">
              <w:rPr>
                <w:rStyle w:val="codeChar1"/>
              </w:rPr>
              <w:t>fire</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50995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16D80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66A33F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0358B07A" w14:textId="77777777" w:rsidR="00DA10B4" w:rsidRPr="00497547" w:rsidRDefault="00DA10B4" w:rsidP="00334CE0">
            <w:pPr>
              <w:spacing w:after="0"/>
            </w:pPr>
            <w:r w:rsidRPr="00497547">
              <w:fldChar w:fldCharType="begin"/>
            </w:r>
            <w:r w:rsidRPr="00497547">
              <w:instrText xml:space="preserve"> REF _Ref174699400 \r \h </w:instrText>
            </w:r>
            <w:r w:rsidRPr="00497547">
              <w:fldChar w:fldCharType="separate"/>
            </w:r>
            <w:r w:rsidRPr="00497547">
              <w:t>8.12.7</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C76E3B3" w14:textId="77777777" w:rsidR="00DA10B4" w:rsidRPr="00497547" w:rsidRDefault="00DA10B4" w:rsidP="00334CE0">
            <w:pPr>
              <w:spacing w:after="0"/>
            </w:pPr>
            <w:r w:rsidRPr="00497547">
              <w:t>file reservoir</w:t>
            </w:r>
          </w:p>
        </w:tc>
      </w:tr>
      <w:tr w:rsidR="00270683" w:rsidRPr="00497547" w14:paraId="0829E35F" w14:textId="77777777" w:rsidTr="00886582">
        <w:tc>
          <w:tcPr>
            <w:tcW w:w="334" w:type="pct"/>
            <w:tcBorders>
              <w:top w:val="single" w:sz="4" w:space="0" w:color="auto"/>
              <w:bottom w:val="single" w:sz="4" w:space="0" w:color="auto"/>
              <w:right w:val="single" w:sz="4" w:space="0" w:color="auto"/>
            </w:tcBorders>
            <w:vAlign w:val="center"/>
            <w:hideMark/>
          </w:tcPr>
          <w:p w14:paraId="3EC89FDB" w14:textId="12682097"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31A960C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9F1E84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06840DB" w14:textId="77777777" w:rsidR="00DA10B4" w:rsidRPr="00886582" w:rsidRDefault="00DA10B4" w:rsidP="00334CE0">
            <w:pPr>
              <w:spacing w:after="0"/>
              <w:rPr>
                <w:rStyle w:val="codeChar1"/>
              </w:rPr>
            </w:pPr>
            <w:r w:rsidRPr="00886582">
              <w:rPr>
                <w:rStyle w:val="codeChar1"/>
              </w:rPr>
              <w:t>fpar</w:t>
            </w:r>
          </w:p>
        </w:tc>
        <w:tc>
          <w:tcPr>
            <w:tcW w:w="334" w:type="pct"/>
            <w:tcBorders>
              <w:top w:val="single" w:sz="4" w:space="0" w:color="auto"/>
              <w:left w:val="single" w:sz="4" w:space="0" w:color="auto"/>
              <w:bottom w:val="single" w:sz="4" w:space="0" w:color="auto"/>
              <w:right w:val="single" w:sz="4" w:space="0" w:color="auto"/>
            </w:tcBorders>
            <w:vAlign w:val="center"/>
            <w:hideMark/>
          </w:tcPr>
          <w:p w14:paraId="1A8D0EB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0795CD1"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AEA807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14F1418" w14:textId="77777777" w:rsidR="00DA10B4" w:rsidRPr="00497547" w:rsidRDefault="00DA10B4" w:rsidP="00334CE0">
            <w:pPr>
              <w:spacing w:after="0"/>
            </w:pPr>
            <w:r w:rsidRPr="00497547">
              <w:fldChar w:fldCharType="begin"/>
            </w:r>
            <w:r w:rsidRPr="00497547">
              <w:instrText xml:space="preserve"> REF _Ref174699373 \r \h </w:instrText>
            </w:r>
            <w:r w:rsidRPr="00497547">
              <w:fldChar w:fldCharType="separate"/>
            </w:r>
            <w:r w:rsidRPr="00497547">
              <w:t>8.12.3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61C2C5C4" w14:textId="77777777" w:rsidR="00DA10B4" w:rsidRPr="00497547" w:rsidRDefault="00DA10B4" w:rsidP="00334CE0">
            <w:pPr>
              <w:spacing w:after="0"/>
            </w:pPr>
            <w:r w:rsidRPr="00497547">
              <w:t>file partition</w:t>
            </w:r>
          </w:p>
        </w:tc>
      </w:tr>
      <w:tr w:rsidR="00270683" w:rsidRPr="00497547" w14:paraId="75E31E6C" w14:textId="77777777" w:rsidTr="00886582">
        <w:tc>
          <w:tcPr>
            <w:tcW w:w="334" w:type="pct"/>
            <w:tcBorders>
              <w:top w:val="single" w:sz="4" w:space="0" w:color="auto"/>
              <w:bottom w:val="single" w:sz="4" w:space="0" w:color="auto"/>
              <w:right w:val="single" w:sz="4" w:space="0" w:color="auto"/>
            </w:tcBorders>
            <w:vAlign w:val="center"/>
            <w:hideMark/>
          </w:tcPr>
          <w:p w14:paraId="4A046DF5" w14:textId="3FB70EA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6FB1D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AA9AA5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F90967" w14:textId="77777777" w:rsidR="00DA10B4" w:rsidRPr="00886582" w:rsidRDefault="00DA10B4" w:rsidP="00334CE0">
            <w:pPr>
              <w:spacing w:after="0"/>
              <w:rPr>
                <w:rStyle w:val="codeChar1"/>
              </w:rPr>
            </w:pPr>
            <w:r w:rsidRPr="00886582">
              <w:rPr>
                <w:rStyle w:val="codeChar1"/>
              </w:rPr>
              <w:t>fecr</w:t>
            </w:r>
          </w:p>
        </w:tc>
        <w:tc>
          <w:tcPr>
            <w:tcW w:w="334" w:type="pct"/>
            <w:tcBorders>
              <w:top w:val="single" w:sz="4" w:space="0" w:color="auto"/>
              <w:left w:val="single" w:sz="4" w:space="0" w:color="auto"/>
              <w:bottom w:val="single" w:sz="4" w:space="0" w:color="auto"/>
              <w:right w:val="single" w:sz="4" w:space="0" w:color="auto"/>
            </w:tcBorders>
            <w:vAlign w:val="center"/>
            <w:hideMark/>
          </w:tcPr>
          <w:p w14:paraId="51EA6B9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92D678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DE9755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0468503" w14:textId="77777777" w:rsidR="00DA10B4" w:rsidRPr="00497547" w:rsidRDefault="00DA10B4" w:rsidP="00334CE0">
            <w:pPr>
              <w:spacing w:after="0"/>
            </w:pPr>
            <w:r w:rsidRPr="00497547">
              <w:fldChar w:fldCharType="begin"/>
            </w:r>
            <w:r w:rsidRPr="00497547">
              <w:instrText xml:space="preserve"> REF _Ref174699458 \r \h </w:instrText>
            </w:r>
            <w:r w:rsidRPr="00497547">
              <w:fldChar w:fldCharType="separate"/>
            </w:r>
            <w:r w:rsidRPr="00497547">
              <w:t>8.12.4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C697CBB" w14:textId="77777777" w:rsidR="00DA10B4" w:rsidRPr="00497547" w:rsidRDefault="00DA10B4" w:rsidP="00334CE0">
            <w:pPr>
              <w:spacing w:after="0"/>
            </w:pPr>
            <w:r w:rsidRPr="00497547">
              <w:t>FEC reservoir</w:t>
            </w:r>
          </w:p>
        </w:tc>
      </w:tr>
      <w:tr w:rsidR="00270683" w:rsidRPr="00497547" w14:paraId="63E2AB78" w14:textId="77777777" w:rsidTr="00886582">
        <w:tc>
          <w:tcPr>
            <w:tcW w:w="334" w:type="pct"/>
            <w:tcBorders>
              <w:top w:val="single" w:sz="4" w:space="0" w:color="auto"/>
              <w:bottom w:val="single" w:sz="4" w:space="0" w:color="auto"/>
              <w:right w:val="single" w:sz="4" w:space="0" w:color="auto"/>
            </w:tcBorders>
            <w:vAlign w:val="center"/>
            <w:hideMark/>
          </w:tcPr>
          <w:p w14:paraId="25130541" w14:textId="6CB9252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5BD575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BCD994D" w14:textId="77777777" w:rsidR="00DA10B4" w:rsidRPr="00886582" w:rsidRDefault="00DA10B4" w:rsidP="00334CE0">
            <w:pPr>
              <w:spacing w:after="0"/>
              <w:rPr>
                <w:rStyle w:val="codeChar1"/>
              </w:rPr>
            </w:pPr>
            <w:r w:rsidRPr="00886582">
              <w:rPr>
                <w:rStyle w:val="codeChar1"/>
              </w:rPr>
              <w:t>segr</w:t>
            </w:r>
          </w:p>
        </w:tc>
        <w:tc>
          <w:tcPr>
            <w:tcW w:w="334" w:type="pct"/>
            <w:tcBorders>
              <w:top w:val="single" w:sz="4" w:space="0" w:color="auto"/>
              <w:left w:val="single" w:sz="4" w:space="0" w:color="auto"/>
              <w:bottom w:val="single" w:sz="4" w:space="0" w:color="auto"/>
              <w:right w:val="single" w:sz="4" w:space="0" w:color="auto"/>
            </w:tcBorders>
            <w:vAlign w:val="center"/>
            <w:hideMark/>
          </w:tcPr>
          <w:p w14:paraId="097EE4E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41F77A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63D714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1E2F41B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5F9585C" w14:textId="77777777" w:rsidR="00DA10B4" w:rsidRPr="00497547" w:rsidRDefault="00DA10B4" w:rsidP="00334CE0">
            <w:pPr>
              <w:spacing w:after="0"/>
            </w:pPr>
            <w:r w:rsidRPr="00497547">
              <w:fldChar w:fldCharType="begin"/>
            </w:r>
            <w:r w:rsidRPr="00497547">
              <w:instrText xml:space="preserve"> REF _Ref174699469 \r \h </w:instrText>
            </w:r>
            <w:r w:rsidRPr="00497547">
              <w:fldChar w:fldCharType="separate"/>
            </w:r>
            <w:r w:rsidRPr="00497547">
              <w:t>8.12.5</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19BF8875" w14:textId="77777777" w:rsidR="00DA10B4" w:rsidRPr="00497547" w:rsidRDefault="00DA10B4" w:rsidP="00334CE0">
            <w:pPr>
              <w:spacing w:after="0"/>
            </w:pPr>
            <w:r w:rsidRPr="00497547">
              <w:t>file delivery session group</w:t>
            </w:r>
          </w:p>
        </w:tc>
      </w:tr>
      <w:tr w:rsidR="00270683" w:rsidRPr="00497547" w14:paraId="10597246" w14:textId="77777777" w:rsidTr="00886582">
        <w:tc>
          <w:tcPr>
            <w:tcW w:w="334" w:type="pct"/>
            <w:tcBorders>
              <w:top w:val="single" w:sz="4" w:space="0" w:color="auto"/>
              <w:bottom w:val="single" w:sz="4" w:space="0" w:color="auto"/>
              <w:right w:val="single" w:sz="4" w:space="0" w:color="auto"/>
            </w:tcBorders>
            <w:vAlign w:val="center"/>
            <w:hideMark/>
          </w:tcPr>
          <w:p w14:paraId="09D918ED" w14:textId="15D3543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689DF9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66DBC8" w14:textId="77777777" w:rsidR="00DA10B4" w:rsidRPr="00886582" w:rsidRDefault="00DA10B4" w:rsidP="00334CE0">
            <w:pPr>
              <w:spacing w:after="0"/>
              <w:rPr>
                <w:rStyle w:val="codeChar1"/>
              </w:rPr>
            </w:pPr>
            <w:r w:rsidRPr="00886582">
              <w:rPr>
                <w:rStyle w:val="codeChar1"/>
              </w:rPr>
              <w:t>gitn</w:t>
            </w:r>
          </w:p>
        </w:tc>
        <w:tc>
          <w:tcPr>
            <w:tcW w:w="334" w:type="pct"/>
            <w:tcBorders>
              <w:top w:val="single" w:sz="4" w:space="0" w:color="auto"/>
              <w:left w:val="single" w:sz="4" w:space="0" w:color="auto"/>
              <w:bottom w:val="single" w:sz="4" w:space="0" w:color="auto"/>
              <w:right w:val="single" w:sz="4" w:space="0" w:color="auto"/>
            </w:tcBorders>
            <w:vAlign w:val="center"/>
            <w:hideMark/>
          </w:tcPr>
          <w:p w14:paraId="780A4C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263B0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BB30B3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EC1A24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657C7110" w14:textId="77777777" w:rsidR="00DA10B4" w:rsidRPr="00497547" w:rsidRDefault="00DA10B4" w:rsidP="00334CE0">
            <w:pPr>
              <w:spacing w:after="0"/>
            </w:pPr>
            <w:r w:rsidRPr="00497547">
              <w:fldChar w:fldCharType="begin"/>
            </w:r>
            <w:r w:rsidRPr="00497547">
              <w:instrText xml:space="preserve"> REF _Ref174699476 \r \h </w:instrText>
            </w:r>
            <w:r w:rsidRPr="00497547">
              <w:fldChar w:fldCharType="separate"/>
            </w:r>
            <w:r w:rsidRPr="00497547">
              <w:t>8.12.6</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720A4DD9" w14:textId="77777777" w:rsidR="00DA10B4" w:rsidRPr="00497547" w:rsidRDefault="00DA10B4" w:rsidP="00334CE0">
            <w:pPr>
              <w:spacing w:after="0"/>
            </w:pPr>
            <w:r w:rsidRPr="00497547">
              <w:t>group id to name</w:t>
            </w:r>
          </w:p>
        </w:tc>
      </w:tr>
      <w:tr w:rsidR="00270683" w:rsidRPr="00497547" w14:paraId="3DD4F190" w14:textId="77777777" w:rsidTr="00886582">
        <w:tc>
          <w:tcPr>
            <w:tcW w:w="334" w:type="pct"/>
            <w:tcBorders>
              <w:top w:val="single" w:sz="4" w:space="0" w:color="auto"/>
              <w:bottom w:val="single" w:sz="4" w:space="0" w:color="auto"/>
              <w:right w:val="single" w:sz="4" w:space="0" w:color="auto"/>
            </w:tcBorders>
            <w:vAlign w:val="center"/>
            <w:hideMark/>
          </w:tcPr>
          <w:p w14:paraId="5281A53F" w14:textId="6753606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52AD361B" w14:textId="77777777" w:rsidR="00DA10B4" w:rsidRPr="00886582" w:rsidRDefault="00DA10B4" w:rsidP="00334CE0">
            <w:pPr>
              <w:spacing w:after="0"/>
              <w:rPr>
                <w:rStyle w:val="codeChar1"/>
              </w:rPr>
            </w:pPr>
            <w:r w:rsidRPr="00886582">
              <w:rPr>
                <w:rStyle w:val="codeChar1"/>
              </w:rPr>
              <w:t>idat</w:t>
            </w:r>
          </w:p>
        </w:tc>
        <w:tc>
          <w:tcPr>
            <w:tcW w:w="334" w:type="pct"/>
            <w:tcBorders>
              <w:top w:val="single" w:sz="4" w:space="0" w:color="auto"/>
              <w:left w:val="single" w:sz="4" w:space="0" w:color="auto"/>
              <w:bottom w:val="single" w:sz="4" w:space="0" w:color="auto"/>
              <w:right w:val="single" w:sz="4" w:space="0" w:color="auto"/>
            </w:tcBorders>
            <w:vAlign w:val="center"/>
            <w:hideMark/>
          </w:tcPr>
          <w:p w14:paraId="5A0189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15BE1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452B370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5EACEE0"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3C0F3E3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FD2B1D4" w14:textId="77777777" w:rsidR="00DA10B4" w:rsidRPr="00497547" w:rsidRDefault="00DA10B4" w:rsidP="00334CE0">
            <w:pPr>
              <w:spacing w:after="0"/>
            </w:pPr>
            <w:r w:rsidRPr="00497547">
              <w:fldChar w:fldCharType="begin"/>
            </w:r>
            <w:r w:rsidRPr="00497547">
              <w:instrText xml:space="preserve"> REF _Ref174699496 \r \h </w:instrText>
            </w:r>
            <w:r w:rsidRPr="00497547">
              <w:fldChar w:fldCharType="separate"/>
            </w:r>
            <w:r w:rsidRPr="00497547">
              <w:t>8.11.11</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0FCD06E" w14:textId="77777777" w:rsidR="00DA10B4" w:rsidRPr="00497547" w:rsidRDefault="00DA10B4" w:rsidP="00334CE0">
            <w:pPr>
              <w:spacing w:after="0"/>
            </w:pPr>
            <w:r w:rsidRPr="00497547">
              <w:t>item data</w:t>
            </w:r>
          </w:p>
        </w:tc>
      </w:tr>
      <w:tr w:rsidR="00270683" w:rsidRPr="00497547" w14:paraId="449322C6" w14:textId="77777777" w:rsidTr="00886582">
        <w:tc>
          <w:tcPr>
            <w:tcW w:w="334" w:type="pct"/>
            <w:tcBorders>
              <w:top w:val="single" w:sz="4" w:space="0" w:color="auto"/>
              <w:bottom w:val="single" w:sz="4" w:space="0" w:color="auto"/>
              <w:right w:val="single" w:sz="4" w:space="0" w:color="auto"/>
            </w:tcBorders>
            <w:vAlign w:val="center"/>
            <w:hideMark/>
          </w:tcPr>
          <w:p w14:paraId="2D4406D8" w14:textId="04A7459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hideMark/>
          </w:tcPr>
          <w:p w14:paraId="25C744AB" w14:textId="77777777" w:rsidR="00DA10B4" w:rsidRPr="00886582" w:rsidRDefault="00DA10B4" w:rsidP="00334CE0">
            <w:pPr>
              <w:spacing w:after="0"/>
              <w:rPr>
                <w:rStyle w:val="codeChar1"/>
              </w:rPr>
            </w:pPr>
            <w:r w:rsidRPr="00886582">
              <w:rPr>
                <w:rStyle w:val="codeChar1"/>
              </w:rPr>
              <w:t>iref</w:t>
            </w:r>
          </w:p>
        </w:tc>
        <w:tc>
          <w:tcPr>
            <w:tcW w:w="334" w:type="pct"/>
            <w:tcBorders>
              <w:top w:val="single" w:sz="4" w:space="0" w:color="auto"/>
              <w:left w:val="single" w:sz="4" w:space="0" w:color="auto"/>
              <w:bottom w:val="single" w:sz="4" w:space="0" w:color="auto"/>
              <w:right w:val="single" w:sz="4" w:space="0" w:color="auto"/>
            </w:tcBorders>
            <w:vAlign w:val="center"/>
            <w:hideMark/>
          </w:tcPr>
          <w:p w14:paraId="68A210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C5D7AF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44481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B8EE183"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36E572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B1230B0" w14:textId="77777777" w:rsidR="00DA10B4" w:rsidRPr="00497547" w:rsidRDefault="00DA10B4" w:rsidP="00334CE0">
            <w:pPr>
              <w:spacing w:after="0"/>
            </w:pPr>
            <w:r w:rsidRPr="00497547">
              <w:fldChar w:fldCharType="begin"/>
            </w:r>
            <w:r w:rsidRPr="00497547">
              <w:instrText xml:space="preserve"> REF _Ref174699504 \r \h </w:instrText>
            </w:r>
            <w:r w:rsidRPr="00497547">
              <w:fldChar w:fldCharType="separate"/>
            </w:r>
            <w:r w:rsidRPr="00497547">
              <w:t>8.11.12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23E28849" w14:textId="77777777" w:rsidR="00DA10B4" w:rsidRPr="00497547" w:rsidRDefault="00DA10B4" w:rsidP="00334CE0">
            <w:pPr>
              <w:spacing w:after="0"/>
            </w:pPr>
            <w:r w:rsidRPr="00497547">
              <w:t>item reference</w:t>
            </w:r>
          </w:p>
        </w:tc>
      </w:tr>
      <w:tr w:rsidR="00270683" w:rsidRPr="00497547" w14:paraId="06B7F54C" w14:textId="77777777" w:rsidTr="00886582">
        <w:tc>
          <w:tcPr>
            <w:tcW w:w="334" w:type="pct"/>
            <w:tcBorders>
              <w:top w:val="single" w:sz="4" w:space="0" w:color="auto"/>
              <w:bottom w:val="single" w:sz="4" w:space="0" w:color="auto"/>
              <w:right w:val="single" w:sz="4" w:space="0" w:color="auto"/>
            </w:tcBorders>
            <w:vAlign w:val="center"/>
          </w:tcPr>
          <w:p w14:paraId="5BA9DFFE" w14:textId="20264FD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1F02F9DA" w14:textId="77777777" w:rsidR="00DA10B4" w:rsidRPr="00886582" w:rsidRDefault="00DA10B4" w:rsidP="00334CE0">
            <w:pPr>
              <w:spacing w:after="0"/>
              <w:rPr>
                <w:rStyle w:val="codeChar1"/>
              </w:rPr>
            </w:pPr>
            <w:r w:rsidRPr="00886582">
              <w:rPr>
                <w:rStyle w:val="codeChar1"/>
              </w:rPr>
              <w:t>grpl</w:t>
            </w:r>
          </w:p>
        </w:tc>
        <w:tc>
          <w:tcPr>
            <w:tcW w:w="334" w:type="pct"/>
            <w:tcBorders>
              <w:top w:val="single" w:sz="4" w:space="0" w:color="auto"/>
              <w:left w:val="single" w:sz="4" w:space="0" w:color="auto"/>
              <w:bottom w:val="single" w:sz="4" w:space="0" w:color="auto"/>
              <w:right w:val="single" w:sz="4" w:space="0" w:color="auto"/>
            </w:tcBorders>
            <w:vAlign w:val="center"/>
          </w:tcPr>
          <w:p w14:paraId="5037ED3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C94730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60EC7A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00D931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53D132F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B9C5A56" w14:textId="77777777" w:rsidR="00DA10B4" w:rsidRPr="00497547" w:rsidRDefault="00DA10B4" w:rsidP="00334CE0">
            <w:pPr>
              <w:spacing w:after="0"/>
            </w:pPr>
            <w:r w:rsidRPr="00497547">
              <w:fldChar w:fldCharType="begin"/>
            </w:r>
            <w:r w:rsidRPr="00497547">
              <w:instrText xml:space="preserve"> REF _Ref174699573 \r \h </w:instrText>
            </w:r>
            <w:r w:rsidRPr="00497547">
              <w:fldChar w:fldCharType="separate"/>
            </w:r>
            <w:r w:rsidRPr="00497547">
              <w:t>8.15.2</w:t>
            </w:r>
            <w:r w:rsidRPr="00497547">
              <w:fldChar w:fldCharType="end"/>
            </w:r>
          </w:p>
        </w:tc>
        <w:tc>
          <w:tcPr>
            <w:tcW w:w="2113" w:type="pct"/>
            <w:tcBorders>
              <w:top w:val="single" w:sz="4" w:space="0" w:color="auto"/>
              <w:left w:val="single" w:sz="4" w:space="0" w:color="auto"/>
              <w:bottom w:val="single" w:sz="4" w:space="0" w:color="auto"/>
            </w:tcBorders>
            <w:vAlign w:val="center"/>
          </w:tcPr>
          <w:p w14:paraId="584268B6" w14:textId="77777777" w:rsidR="00DA10B4" w:rsidRPr="00497547" w:rsidRDefault="00DA10B4" w:rsidP="00334CE0">
            <w:pPr>
              <w:spacing w:after="0"/>
            </w:pPr>
            <w:r w:rsidRPr="00497547">
              <w:t>entities groups list</w:t>
            </w:r>
          </w:p>
        </w:tc>
      </w:tr>
      <w:tr w:rsidR="00270683" w:rsidRPr="00497547" w14:paraId="4D6AE06B" w14:textId="77777777" w:rsidTr="00886582">
        <w:tc>
          <w:tcPr>
            <w:tcW w:w="334" w:type="pct"/>
            <w:tcBorders>
              <w:top w:val="single" w:sz="4" w:space="0" w:color="auto"/>
              <w:bottom w:val="single" w:sz="4" w:space="0" w:color="auto"/>
              <w:right w:val="single" w:sz="4" w:space="0" w:color="auto"/>
            </w:tcBorders>
            <w:vAlign w:val="center"/>
          </w:tcPr>
          <w:p w14:paraId="5A4A1CA8" w14:textId="78D26AC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83A2DC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FAEF7B" w14:textId="77777777" w:rsidR="00DA10B4" w:rsidRPr="00886582" w:rsidRDefault="00DA10B4" w:rsidP="00334CE0">
            <w:pPr>
              <w:spacing w:after="0"/>
              <w:rPr>
                <w:rStyle w:val="codeChar1"/>
              </w:rPr>
            </w:pPr>
            <w:r w:rsidRPr="00886582">
              <w:rPr>
                <w:rStyle w:val="codeChar1"/>
              </w:rPr>
              <w:t>prsl</w:t>
            </w:r>
          </w:p>
        </w:tc>
        <w:tc>
          <w:tcPr>
            <w:tcW w:w="334" w:type="pct"/>
            <w:tcBorders>
              <w:top w:val="single" w:sz="4" w:space="0" w:color="auto"/>
              <w:left w:val="single" w:sz="4" w:space="0" w:color="auto"/>
              <w:bottom w:val="single" w:sz="4" w:space="0" w:color="auto"/>
              <w:right w:val="single" w:sz="4" w:space="0" w:color="auto"/>
            </w:tcBorders>
            <w:vAlign w:val="center"/>
          </w:tcPr>
          <w:p w14:paraId="27C200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896242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2F65AA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0010B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32F2586" w14:textId="77777777" w:rsidR="00DA10B4" w:rsidRPr="00497547" w:rsidRDefault="00DA10B4" w:rsidP="00334CE0">
            <w:pPr>
              <w:spacing w:after="0"/>
            </w:pPr>
            <w:r w:rsidRPr="00497547">
              <w:fldChar w:fldCharType="begin"/>
            </w:r>
            <w:r w:rsidRPr="00497547">
              <w:instrText xml:space="preserve"> REF _Ref174699583 \r \h </w:instrText>
            </w:r>
            <w:r w:rsidRPr="00497547">
              <w:fldChar w:fldCharType="separate"/>
            </w:r>
            <w:r w:rsidRPr="00497547">
              <w:t>8.15.4.1</w:t>
            </w:r>
            <w:r w:rsidRPr="00497547">
              <w:fldChar w:fldCharType="end"/>
            </w:r>
          </w:p>
        </w:tc>
        <w:tc>
          <w:tcPr>
            <w:tcW w:w="2113" w:type="pct"/>
            <w:tcBorders>
              <w:top w:val="single" w:sz="4" w:space="0" w:color="auto"/>
              <w:left w:val="single" w:sz="4" w:space="0" w:color="auto"/>
              <w:bottom w:val="single" w:sz="4" w:space="0" w:color="auto"/>
            </w:tcBorders>
            <w:vAlign w:val="center"/>
          </w:tcPr>
          <w:p w14:paraId="12BF3BEE" w14:textId="77777777" w:rsidR="00DA10B4" w:rsidRPr="00497547" w:rsidRDefault="00DA10B4" w:rsidP="00334CE0">
            <w:pPr>
              <w:spacing w:after="0"/>
            </w:pPr>
            <w:r w:rsidRPr="00497547">
              <w:t>preselection group</w:t>
            </w:r>
          </w:p>
        </w:tc>
      </w:tr>
      <w:tr w:rsidR="00270683" w:rsidRPr="00497547" w14:paraId="0C9F8EE0" w14:textId="77777777" w:rsidTr="00886582">
        <w:tc>
          <w:tcPr>
            <w:tcW w:w="334" w:type="pct"/>
            <w:tcBorders>
              <w:top w:val="single" w:sz="4" w:space="0" w:color="auto"/>
              <w:bottom w:val="single" w:sz="4" w:space="0" w:color="auto"/>
              <w:right w:val="single" w:sz="4" w:space="0" w:color="auto"/>
            </w:tcBorders>
            <w:vAlign w:val="center"/>
          </w:tcPr>
          <w:p w14:paraId="1830433D" w14:textId="3B568B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E9030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CB0310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E54EA94"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tcPr>
          <w:p w14:paraId="3AB7E2D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B8733D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CDCAD1A"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8E98ACC" w14:textId="77777777" w:rsidR="00DA10B4" w:rsidRPr="00497547" w:rsidRDefault="00DA10B4" w:rsidP="00334CE0">
            <w:pPr>
              <w:spacing w:after="0"/>
            </w:pPr>
            <w:r w:rsidRPr="00497547">
              <w:fldChar w:fldCharType="begin"/>
            </w:r>
            <w:r w:rsidRPr="00497547">
              <w:instrText xml:space="preserve"> REF _Ref174699732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tcPr>
          <w:p w14:paraId="427E9178" w14:textId="77777777" w:rsidR="00DA10B4" w:rsidRPr="00497547" w:rsidRDefault="00DA10B4" w:rsidP="00334CE0">
            <w:pPr>
              <w:spacing w:after="0"/>
            </w:pPr>
            <w:r w:rsidRPr="00497547">
              <w:t>extended language tag</w:t>
            </w:r>
          </w:p>
        </w:tc>
      </w:tr>
      <w:tr w:rsidR="00270683" w:rsidRPr="00497547" w14:paraId="2C5F2E96" w14:textId="77777777" w:rsidTr="00886582">
        <w:tc>
          <w:tcPr>
            <w:tcW w:w="334" w:type="pct"/>
            <w:tcBorders>
              <w:top w:val="single" w:sz="4" w:space="0" w:color="auto"/>
              <w:bottom w:val="single" w:sz="4" w:space="0" w:color="auto"/>
              <w:right w:val="single" w:sz="4" w:space="0" w:color="auto"/>
            </w:tcBorders>
            <w:vAlign w:val="center"/>
          </w:tcPr>
          <w:p w14:paraId="6038D887" w14:textId="022E39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FD792D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C2A81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B41B92" w14:textId="77777777" w:rsidR="00DA10B4" w:rsidRPr="00886582" w:rsidRDefault="00DA10B4" w:rsidP="00334CE0">
            <w:pPr>
              <w:spacing w:after="0"/>
              <w:rPr>
                <w:rStyle w:val="codeChar1"/>
              </w:rPr>
            </w:pPr>
            <w:r w:rsidRPr="00886582">
              <w:rPr>
                <w:rStyle w:val="codeChar1"/>
              </w:rPr>
              <w:t>udta</w:t>
            </w:r>
          </w:p>
        </w:tc>
        <w:tc>
          <w:tcPr>
            <w:tcW w:w="334" w:type="pct"/>
            <w:tcBorders>
              <w:top w:val="single" w:sz="4" w:space="0" w:color="auto"/>
              <w:left w:val="single" w:sz="4" w:space="0" w:color="auto"/>
              <w:bottom w:val="single" w:sz="4" w:space="0" w:color="auto"/>
              <w:right w:val="single" w:sz="4" w:space="0" w:color="auto"/>
            </w:tcBorders>
            <w:vAlign w:val="center"/>
          </w:tcPr>
          <w:p w14:paraId="79929C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808EB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6F042D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A40568C" w14:textId="77777777" w:rsidR="00DA10B4" w:rsidRPr="00497547" w:rsidRDefault="00DA10B4" w:rsidP="00334CE0">
            <w:pPr>
              <w:spacing w:after="0"/>
            </w:pPr>
            <w:r w:rsidRPr="00497547">
              <w:fldChar w:fldCharType="begin"/>
            </w:r>
            <w:r w:rsidRPr="00497547">
              <w:instrText xml:space="preserve"> REF _Ref174699751 \r \h </w:instrText>
            </w:r>
            <w:r w:rsidRPr="00497547">
              <w:fldChar w:fldCharType="separate"/>
            </w:r>
            <w:r w:rsidRPr="00497547">
              <w:t>8.10.1</w:t>
            </w:r>
            <w:r w:rsidRPr="00497547">
              <w:fldChar w:fldCharType="end"/>
            </w:r>
          </w:p>
        </w:tc>
        <w:tc>
          <w:tcPr>
            <w:tcW w:w="2113" w:type="pct"/>
            <w:tcBorders>
              <w:top w:val="single" w:sz="4" w:space="0" w:color="auto"/>
              <w:left w:val="single" w:sz="4" w:space="0" w:color="auto"/>
              <w:bottom w:val="single" w:sz="4" w:space="0" w:color="auto"/>
            </w:tcBorders>
            <w:vAlign w:val="center"/>
          </w:tcPr>
          <w:p w14:paraId="6144EDAF" w14:textId="77777777" w:rsidR="00DA10B4" w:rsidRPr="00497547" w:rsidRDefault="00DA10B4" w:rsidP="00334CE0">
            <w:pPr>
              <w:spacing w:after="0"/>
            </w:pPr>
            <w:r w:rsidRPr="00497547">
              <w:t>user-data</w:t>
            </w:r>
          </w:p>
        </w:tc>
      </w:tr>
      <w:tr w:rsidR="00270683" w:rsidRPr="00497547" w14:paraId="6F787BC5" w14:textId="77777777" w:rsidTr="00886582">
        <w:tc>
          <w:tcPr>
            <w:tcW w:w="334" w:type="pct"/>
            <w:tcBorders>
              <w:top w:val="single" w:sz="4" w:space="0" w:color="auto"/>
              <w:bottom w:val="single" w:sz="4" w:space="0" w:color="auto"/>
              <w:right w:val="single" w:sz="4" w:space="0" w:color="auto"/>
            </w:tcBorders>
            <w:vAlign w:val="center"/>
          </w:tcPr>
          <w:p w14:paraId="5A8B0C6E" w14:textId="424D54EB"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368ACE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1BEFF8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75E9CF1"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23B77F6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1A05A1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0FAC972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B3027A8"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316E4C79" w14:textId="77777777" w:rsidR="00DA10B4" w:rsidRPr="00497547" w:rsidRDefault="00DA10B4" w:rsidP="00334CE0">
            <w:pPr>
              <w:spacing w:after="0"/>
            </w:pPr>
            <w:r w:rsidRPr="00497547">
              <w:t>track kind</w:t>
            </w:r>
          </w:p>
        </w:tc>
      </w:tr>
      <w:tr w:rsidR="00270683" w:rsidRPr="00497547" w14:paraId="0EFCAD82" w14:textId="77777777" w:rsidTr="00886582">
        <w:tc>
          <w:tcPr>
            <w:tcW w:w="334" w:type="pct"/>
            <w:tcBorders>
              <w:top w:val="single" w:sz="4" w:space="0" w:color="auto"/>
              <w:bottom w:val="single" w:sz="4" w:space="0" w:color="auto"/>
              <w:right w:val="single" w:sz="4" w:space="0" w:color="auto"/>
            </w:tcBorders>
            <w:vAlign w:val="center"/>
          </w:tcPr>
          <w:p w14:paraId="7C312F25" w14:textId="2BBFA3C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EAA4F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5C666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7638C1C"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4102F7B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9E731A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569AB2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1D75021"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1C29E9D7" w14:textId="77777777" w:rsidR="00DA10B4" w:rsidRPr="00497547" w:rsidRDefault="00DA10B4" w:rsidP="00334CE0">
            <w:pPr>
              <w:spacing w:after="0"/>
            </w:pPr>
            <w:r w:rsidRPr="00497547">
              <w:t>label</w:t>
            </w:r>
          </w:p>
        </w:tc>
      </w:tr>
      <w:tr w:rsidR="00270683" w:rsidRPr="00497547" w14:paraId="39A88B99" w14:textId="77777777" w:rsidTr="00886582">
        <w:tc>
          <w:tcPr>
            <w:tcW w:w="334" w:type="pct"/>
            <w:tcBorders>
              <w:top w:val="single" w:sz="4" w:space="0" w:color="auto"/>
              <w:bottom w:val="single" w:sz="4" w:space="0" w:color="auto"/>
              <w:right w:val="single" w:sz="4" w:space="0" w:color="auto"/>
            </w:tcBorders>
            <w:vAlign w:val="center"/>
          </w:tcPr>
          <w:p w14:paraId="0E9903E2" w14:textId="71F9C83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1F36BCA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1F064C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E5707C6" w14:textId="77777777" w:rsidR="00DA10B4" w:rsidRPr="00886582" w:rsidRDefault="00DA10B4" w:rsidP="00334CE0">
            <w:pPr>
              <w:spacing w:after="0"/>
              <w:rPr>
                <w:rStyle w:val="codeChar1"/>
              </w:rPr>
            </w:pPr>
            <w:r w:rsidRPr="00886582">
              <w:rPr>
                <w:rStyle w:val="codeChar1"/>
              </w:rPr>
              <w:t>chnl</w:t>
            </w:r>
          </w:p>
        </w:tc>
        <w:tc>
          <w:tcPr>
            <w:tcW w:w="334" w:type="pct"/>
            <w:tcBorders>
              <w:top w:val="single" w:sz="4" w:space="0" w:color="auto"/>
              <w:left w:val="single" w:sz="4" w:space="0" w:color="auto"/>
              <w:bottom w:val="single" w:sz="4" w:space="0" w:color="auto"/>
              <w:right w:val="single" w:sz="4" w:space="0" w:color="auto"/>
            </w:tcBorders>
            <w:vAlign w:val="center"/>
          </w:tcPr>
          <w:p w14:paraId="7BD21C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A8F26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A68C10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FC1C7F6"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48211ED4" w14:textId="77777777" w:rsidR="00DA10B4" w:rsidRPr="00497547" w:rsidRDefault="00DA10B4" w:rsidP="00334CE0">
            <w:pPr>
              <w:spacing w:after="0"/>
            </w:pPr>
            <w:r w:rsidRPr="00497547">
              <w:t>channel layout</w:t>
            </w:r>
          </w:p>
        </w:tc>
      </w:tr>
      <w:tr w:rsidR="00270683" w:rsidRPr="00497547" w14:paraId="2FF5D416" w14:textId="77777777" w:rsidTr="00886582">
        <w:tc>
          <w:tcPr>
            <w:tcW w:w="334" w:type="pct"/>
            <w:tcBorders>
              <w:top w:val="single" w:sz="4" w:space="0" w:color="auto"/>
              <w:bottom w:val="single" w:sz="4" w:space="0" w:color="auto"/>
              <w:right w:val="single" w:sz="4" w:space="0" w:color="auto"/>
            </w:tcBorders>
            <w:vAlign w:val="center"/>
          </w:tcPr>
          <w:p w14:paraId="12004B98" w14:textId="1682495C"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060C5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B981E2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5C899B3" w14:textId="77777777" w:rsidR="00DA10B4" w:rsidRPr="00886582" w:rsidRDefault="00DA10B4" w:rsidP="00334CE0">
            <w:pPr>
              <w:spacing w:after="0"/>
              <w:rPr>
                <w:rStyle w:val="codeChar1"/>
              </w:rPr>
            </w:pPr>
            <w:r w:rsidRPr="00886582">
              <w:rPr>
                <w:rStyle w:val="codeChar1"/>
              </w:rPr>
              <w:t>ardi</w:t>
            </w:r>
          </w:p>
        </w:tc>
        <w:tc>
          <w:tcPr>
            <w:tcW w:w="334" w:type="pct"/>
            <w:tcBorders>
              <w:top w:val="single" w:sz="4" w:space="0" w:color="auto"/>
              <w:left w:val="single" w:sz="4" w:space="0" w:color="auto"/>
              <w:bottom w:val="single" w:sz="4" w:space="0" w:color="auto"/>
              <w:right w:val="single" w:sz="4" w:space="0" w:color="auto"/>
            </w:tcBorders>
            <w:vAlign w:val="center"/>
          </w:tcPr>
          <w:p w14:paraId="5BBD4D5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4C7F8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79C57372"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6EAE3F6" w14:textId="77777777" w:rsidR="00DA10B4" w:rsidRPr="00497547" w:rsidRDefault="00DA10B4" w:rsidP="00334CE0">
            <w:pPr>
              <w:spacing w:after="0"/>
            </w:pPr>
            <w:r w:rsidRPr="00497547">
              <w:fldChar w:fldCharType="begin"/>
            </w:r>
            <w:r w:rsidRPr="00497547">
              <w:instrText xml:space="preserve"> REF _Ref174699802 \r \h </w:instrText>
            </w:r>
            <w:r w:rsidRPr="00497547">
              <w:fldChar w:fldCharType="separate"/>
            </w:r>
            <w:r w:rsidRPr="00497547">
              <w:t>12.2.8</w:t>
            </w:r>
            <w:r w:rsidRPr="00497547">
              <w:fldChar w:fldCharType="end"/>
            </w:r>
          </w:p>
        </w:tc>
        <w:tc>
          <w:tcPr>
            <w:tcW w:w="2113" w:type="pct"/>
            <w:tcBorders>
              <w:top w:val="single" w:sz="4" w:space="0" w:color="auto"/>
              <w:left w:val="single" w:sz="4" w:space="0" w:color="auto"/>
              <w:bottom w:val="single" w:sz="4" w:space="0" w:color="auto"/>
            </w:tcBorders>
            <w:vAlign w:val="center"/>
          </w:tcPr>
          <w:p w14:paraId="1C381E79" w14:textId="77777777" w:rsidR="00DA10B4" w:rsidRPr="00497547" w:rsidRDefault="00DA10B4" w:rsidP="00334CE0">
            <w:pPr>
              <w:spacing w:after="0"/>
            </w:pPr>
            <w:r w:rsidRPr="00497547">
              <w:t>audio rendering indication</w:t>
            </w:r>
          </w:p>
        </w:tc>
      </w:tr>
      <w:tr w:rsidR="00270683" w:rsidRPr="00497547" w14:paraId="4D3CEB62" w14:textId="77777777" w:rsidTr="00886582">
        <w:tc>
          <w:tcPr>
            <w:tcW w:w="334" w:type="pct"/>
            <w:tcBorders>
              <w:top w:val="single" w:sz="4" w:space="0" w:color="auto"/>
              <w:bottom w:val="single" w:sz="4" w:space="0" w:color="auto"/>
              <w:right w:val="single" w:sz="4" w:space="0" w:color="auto"/>
            </w:tcBorders>
            <w:vAlign w:val="center"/>
          </w:tcPr>
          <w:p w14:paraId="04D61874" w14:textId="1F45196D"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474C00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F8AF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870C5B8" w14:textId="77777777" w:rsidR="00DA10B4" w:rsidRPr="00886582" w:rsidRDefault="00DA10B4" w:rsidP="00334CE0">
            <w:pPr>
              <w:spacing w:after="0"/>
              <w:rPr>
                <w:rStyle w:val="codeChar1"/>
              </w:rPr>
            </w:pPr>
            <w:r w:rsidRPr="00886582">
              <w:rPr>
                <w:rStyle w:val="codeChar1"/>
              </w:rPr>
              <w:t>aelm</w:t>
            </w:r>
          </w:p>
        </w:tc>
        <w:tc>
          <w:tcPr>
            <w:tcW w:w="334" w:type="pct"/>
            <w:tcBorders>
              <w:top w:val="single" w:sz="4" w:space="0" w:color="auto"/>
              <w:left w:val="single" w:sz="4" w:space="0" w:color="auto"/>
              <w:bottom w:val="single" w:sz="4" w:space="0" w:color="auto"/>
              <w:right w:val="single" w:sz="4" w:space="0" w:color="auto"/>
            </w:tcBorders>
            <w:vAlign w:val="center"/>
          </w:tcPr>
          <w:p w14:paraId="595DFA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57278E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3950A3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7B5A0B8" w14:textId="77777777" w:rsidR="00DA10B4" w:rsidRPr="00497547" w:rsidRDefault="00DA10B4" w:rsidP="00334CE0">
            <w:pPr>
              <w:spacing w:after="0"/>
            </w:pPr>
            <w:r w:rsidRPr="00497547">
              <w:fldChar w:fldCharType="begin"/>
            </w:r>
            <w:r w:rsidRPr="00497547">
              <w:instrText xml:space="preserve"> REF _Ref174699843 \r \h </w:instrText>
            </w:r>
            <w:r w:rsidRPr="00497547">
              <w:fldChar w:fldCharType="separate"/>
            </w:r>
            <w:r w:rsidRPr="00497547">
              <w:t>12.2.9</w:t>
            </w:r>
            <w:r w:rsidRPr="00497547">
              <w:fldChar w:fldCharType="end"/>
            </w:r>
          </w:p>
        </w:tc>
        <w:tc>
          <w:tcPr>
            <w:tcW w:w="2113" w:type="pct"/>
            <w:tcBorders>
              <w:top w:val="single" w:sz="4" w:space="0" w:color="auto"/>
              <w:left w:val="single" w:sz="4" w:space="0" w:color="auto"/>
              <w:bottom w:val="single" w:sz="4" w:space="0" w:color="auto"/>
            </w:tcBorders>
            <w:vAlign w:val="center"/>
          </w:tcPr>
          <w:p w14:paraId="6DE38A48" w14:textId="77777777" w:rsidR="00DA10B4" w:rsidRPr="00497547" w:rsidRDefault="00DA10B4" w:rsidP="00334CE0">
            <w:pPr>
              <w:spacing w:after="0"/>
            </w:pPr>
            <w:r w:rsidRPr="00497547">
              <w:t>audio element</w:t>
            </w:r>
          </w:p>
        </w:tc>
      </w:tr>
      <w:tr w:rsidR="00270683" w:rsidRPr="00497547" w14:paraId="48B2399A" w14:textId="77777777" w:rsidTr="00886582">
        <w:tc>
          <w:tcPr>
            <w:tcW w:w="334" w:type="pct"/>
            <w:tcBorders>
              <w:top w:val="single" w:sz="4" w:space="0" w:color="auto"/>
              <w:bottom w:val="single" w:sz="4" w:space="0" w:color="auto"/>
              <w:right w:val="single" w:sz="4" w:space="0" w:color="auto"/>
            </w:tcBorders>
            <w:vAlign w:val="center"/>
          </w:tcPr>
          <w:p w14:paraId="351EF8C7" w14:textId="38ED3D9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03AAC8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5F9A6C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57F5A0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1ACFEC7" w14:textId="77777777" w:rsidR="00DA10B4" w:rsidRPr="00886582" w:rsidRDefault="00DA10B4" w:rsidP="00334CE0">
            <w:pPr>
              <w:spacing w:after="0"/>
              <w:rPr>
                <w:rStyle w:val="codeChar1"/>
              </w:rPr>
            </w:pPr>
            <w:r w:rsidRPr="00886582">
              <w:rPr>
                <w:rStyle w:val="codeChar1"/>
              </w:rPr>
              <w:t>elng</w:t>
            </w:r>
          </w:p>
        </w:tc>
        <w:tc>
          <w:tcPr>
            <w:tcW w:w="334" w:type="pct"/>
            <w:tcBorders>
              <w:top w:val="single" w:sz="4" w:space="0" w:color="auto"/>
              <w:left w:val="single" w:sz="4" w:space="0" w:color="auto"/>
              <w:bottom w:val="single" w:sz="4" w:space="0" w:color="auto"/>
              <w:right w:val="single" w:sz="4" w:space="0" w:color="auto"/>
            </w:tcBorders>
            <w:vAlign w:val="center"/>
          </w:tcPr>
          <w:p w14:paraId="14B7026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BE397F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54985D7" w14:textId="77777777" w:rsidR="00DA10B4" w:rsidRPr="00497547" w:rsidRDefault="00DA10B4" w:rsidP="00334CE0">
            <w:pPr>
              <w:spacing w:after="0"/>
            </w:pPr>
            <w:r w:rsidRPr="00497547">
              <w:fldChar w:fldCharType="begin"/>
            </w:r>
            <w:r w:rsidRPr="00497547">
              <w:instrText xml:space="preserve"> REF _Ref174699732 \r \h </w:instrText>
            </w:r>
            <w:r w:rsidRPr="00497547">
              <w:fldChar w:fldCharType="separate"/>
            </w:r>
            <w:r w:rsidRPr="00497547">
              <w:t>8.4.6</w:t>
            </w:r>
            <w:r w:rsidRPr="00497547">
              <w:fldChar w:fldCharType="end"/>
            </w:r>
          </w:p>
        </w:tc>
        <w:tc>
          <w:tcPr>
            <w:tcW w:w="2113" w:type="pct"/>
            <w:tcBorders>
              <w:top w:val="single" w:sz="4" w:space="0" w:color="auto"/>
              <w:left w:val="single" w:sz="4" w:space="0" w:color="auto"/>
              <w:bottom w:val="single" w:sz="4" w:space="0" w:color="auto"/>
            </w:tcBorders>
            <w:vAlign w:val="center"/>
          </w:tcPr>
          <w:p w14:paraId="20A08244" w14:textId="77777777" w:rsidR="00DA10B4" w:rsidRPr="00497547" w:rsidRDefault="00DA10B4" w:rsidP="00334CE0">
            <w:pPr>
              <w:spacing w:after="0"/>
            </w:pPr>
            <w:r w:rsidRPr="00497547">
              <w:t>extended language tag</w:t>
            </w:r>
          </w:p>
        </w:tc>
      </w:tr>
      <w:tr w:rsidR="00270683" w:rsidRPr="00497547" w14:paraId="5F350307" w14:textId="77777777" w:rsidTr="00886582">
        <w:tc>
          <w:tcPr>
            <w:tcW w:w="334" w:type="pct"/>
            <w:tcBorders>
              <w:top w:val="single" w:sz="4" w:space="0" w:color="auto"/>
              <w:bottom w:val="single" w:sz="4" w:space="0" w:color="auto"/>
              <w:right w:val="single" w:sz="4" w:space="0" w:color="auto"/>
            </w:tcBorders>
            <w:vAlign w:val="center"/>
          </w:tcPr>
          <w:p w14:paraId="7858AD0C" w14:textId="0061BA22"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7CF398F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8406C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A9A3D4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2C9F1D" w14:textId="77777777" w:rsidR="00DA10B4" w:rsidRPr="00886582" w:rsidRDefault="00DA10B4" w:rsidP="00334CE0">
            <w:pPr>
              <w:spacing w:after="0"/>
              <w:rPr>
                <w:rStyle w:val="codeChar1"/>
              </w:rPr>
            </w:pPr>
            <w:r w:rsidRPr="00886582">
              <w:rPr>
                <w:rStyle w:val="codeChar1"/>
              </w:rPr>
              <w:t>kind</w:t>
            </w:r>
          </w:p>
        </w:tc>
        <w:tc>
          <w:tcPr>
            <w:tcW w:w="334" w:type="pct"/>
            <w:tcBorders>
              <w:top w:val="single" w:sz="4" w:space="0" w:color="auto"/>
              <w:left w:val="single" w:sz="4" w:space="0" w:color="auto"/>
              <w:bottom w:val="single" w:sz="4" w:space="0" w:color="auto"/>
              <w:right w:val="single" w:sz="4" w:space="0" w:color="auto"/>
            </w:tcBorders>
            <w:vAlign w:val="center"/>
          </w:tcPr>
          <w:p w14:paraId="3CE0CD5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7333A9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35C33A3"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2335BA33" w14:textId="77777777" w:rsidR="00DA10B4" w:rsidRPr="00497547" w:rsidRDefault="00DA10B4" w:rsidP="00334CE0">
            <w:pPr>
              <w:spacing w:after="0"/>
            </w:pPr>
            <w:r w:rsidRPr="00497547">
              <w:t>track kind</w:t>
            </w:r>
          </w:p>
        </w:tc>
      </w:tr>
      <w:tr w:rsidR="00270683" w:rsidRPr="00497547" w14:paraId="700C584C" w14:textId="77777777" w:rsidTr="00886582">
        <w:tc>
          <w:tcPr>
            <w:tcW w:w="334" w:type="pct"/>
            <w:tcBorders>
              <w:top w:val="single" w:sz="4" w:space="0" w:color="auto"/>
              <w:bottom w:val="single" w:sz="4" w:space="0" w:color="auto"/>
              <w:right w:val="single" w:sz="4" w:space="0" w:color="auto"/>
            </w:tcBorders>
            <w:vAlign w:val="center"/>
          </w:tcPr>
          <w:p w14:paraId="0FC20ED8" w14:textId="402E54C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2C02C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16A395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326BDC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04A9EAF"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69B665E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5714AC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364F9787"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2674F5F4" w14:textId="77777777" w:rsidR="00DA10B4" w:rsidRPr="00497547" w:rsidRDefault="00DA10B4" w:rsidP="00334CE0">
            <w:pPr>
              <w:spacing w:after="0"/>
            </w:pPr>
            <w:r w:rsidRPr="00497547">
              <w:t>label</w:t>
            </w:r>
          </w:p>
        </w:tc>
      </w:tr>
      <w:tr w:rsidR="00270683" w:rsidRPr="00497547" w14:paraId="26701FB7" w14:textId="77777777" w:rsidTr="00886582">
        <w:tc>
          <w:tcPr>
            <w:tcW w:w="334" w:type="pct"/>
            <w:tcBorders>
              <w:top w:val="single" w:sz="4" w:space="0" w:color="auto"/>
              <w:bottom w:val="single" w:sz="4" w:space="0" w:color="auto"/>
              <w:right w:val="single" w:sz="4" w:space="0" w:color="auto"/>
            </w:tcBorders>
            <w:vAlign w:val="center"/>
          </w:tcPr>
          <w:p w14:paraId="24A44077" w14:textId="4C768F5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C49DB7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87439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BF2CA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A20E1D4" w14:textId="77777777" w:rsidR="00DA10B4" w:rsidRPr="00886582" w:rsidRDefault="00DA10B4" w:rsidP="00334CE0">
            <w:pPr>
              <w:spacing w:after="0"/>
              <w:rPr>
                <w:rStyle w:val="codeChar1"/>
              </w:rPr>
            </w:pPr>
            <w:r w:rsidRPr="00886582">
              <w:rPr>
                <w:rStyle w:val="codeChar1"/>
              </w:rPr>
              <w:t>chnl</w:t>
            </w:r>
          </w:p>
        </w:tc>
        <w:tc>
          <w:tcPr>
            <w:tcW w:w="334" w:type="pct"/>
            <w:tcBorders>
              <w:top w:val="single" w:sz="4" w:space="0" w:color="auto"/>
              <w:left w:val="single" w:sz="4" w:space="0" w:color="auto"/>
              <w:bottom w:val="single" w:sz="4" w:space="0" w:color="auto"/>
              <w:right w:val="single" w:sz="4" w:space="0" w:color="auto"/>
            </w:tcBorders>
            <w:vAlign w:val="center"/>
          </w:tcPr>
          <w:p w14:paraId="7A844FB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0F3072E"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6675889"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05BC5E09" w14:textId="77777777" w:rsidR="00DA10B4" w:rsidRPr="00497547" w:rsidRDefault="00DA10B4" w:rsidP="00334CE0">
            <w:pPr>
              <w:spacing w:after="0"/>
            </w:pPr>
            <w:r w:rsidRPr="00497547">
              <w:t>channel layout</w:t>
            </w:r>
          </w:p>
        </w:tc>
      </w:tr>
      <w:tr w:rsidR="00270683" w:rsidRPr="00497547" w14:paraId="699568D1" w14:textId="77777777" w:rsidTr="00886582">
        <w:tc>
          <w:tcPr>
            <w:tcW w:w="334" w:type="pct"/>
            <w:tcBorders>
              <w:top w:val="single" w:sz="4" w:space="0" w:color="auto"/>
              <w:bottom w:val="single" w:sz="4" w:space="0" w:color="auto"/>
              <w:right w:val="single" w:sz="4" w:space="0" w:color="auto"/>
            </w:tcBorders>
            <w:vAlign w:val="center"/>
          </w:tcPr>
          <w:p w14:paraId="367D7BE9" w14:textId="7B65BDF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707579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B8DD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22E5E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DAD197" w14:textId="77777777" w:rsidR="00DA10B4" w:rsidRPr="00886582" w:rsidRDefault="00DA10B4" w:rsidP="00334CE0">
            <w:pPr>
              <w:spacing w:after="0"/>
              <w:rPr>
                <w:rStyle w:val="codeChar1"/>
              </w:rPr>
            </w:pPr>
            <w:r w:rsidRPr="00886582">
              <w:rPr>
                <w:rStyle w:val="codeChar1"/>
              </w:rPr>
              <w:t>aedb</w:t>
            </w:r>
          </w:p>
        </w:tc>
        <w:tc>
          <w:tcPr>
            <w:tcW w:w="334" w:type="pct"/>
            <w:tcBorders>
              <w:top w:val="single" w:sz="4" w:space="0" w:color="auto"/>
              <w:left w:val="single" w:sz="4" w:space="0" w:color="auto"/>
              <w:bottom w:val="single" w:sz="4" w:space="0" w:color="auto"/>
              <w:right w:val="single" w:sz="4" w:space="0" w:color="auto"/>
            </w:tcBorders>
            <w:vAlign w:val="center"/>
          </w:tcPr>
          <w:p w14:paraId="08A785AB"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DBFB5A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EA9B5C4" w14:textId="77777777" w:rsidR="00DA10B4" w:rsidRPr="00497547" w:rsidRDefault="00DA10B4" w:rsidP="00334CE0">
            <w:pPr>
              <w:spacing w:after="0"/>
            </w:pPr>
            <w:r w:rsidRPr="00497547">
              <w:fldChar w:fldCharType="begin"/>
            </w:r>
            <w:r w:rsidRPr="00497547">
              <w:instrText xml:space="preserve"> REF _Ref174699885 \r \h </w:instrText>
            </w:r>
            <w:r w:rsidRPr="00497547">
              <w:fldChar w:fldCharType="separate"/>
            </w:r>
            <w:r w:rsidRPr="00497547">
              <w:t>12.2.10</w:t>
            </w:r>
            <w:r w:rsidRPr="00497547">
              <w:fldChar w:fldCharType="end"/>
            </w:r>
          </w:p>
        </w:tc>
        <w:tc>
          <w:tcPr>
            <w:tcW w:w="2113" w:type="pct"/>
            <w:tcBorders>
              <w:top w:val="single" w:sz="4" w:space="0" w:color="auto"/>
              <w:left w:val="single" w:sz="4" w:space="0" w:color="auto"/>
              <w:bottom w:val="single" w:sz="4" w:space="0" w:color="auto"/>
            </w:tcBorders>
            <w:vAlign w:val="center"/>
          </w:tcPr>
          <w:p w14:paraId="2FAF0D13" w14:textId="77777777" w:rsidR="00DA10B4" w:rsidRPr="00497547" w:rsidRDefault="00DA10B4" w:rsidP="00334CE0">
            <w:pPr>
              <w:spacing w:after="0"/>
            </w:pPr>
            <w:r w:rsidRPr="00497547">
              <w:t>audio element description</w:t>
            </w:r>
          </w:p>
        </w:tc>
      </w:tr>
      <w:tr w:rsidR="00270683" w:rsidRPr="00497547" w14:paraId="522F4687" w14:textId="77777777" w:rsidTr="00886582">
        <w:tc>
          <w:tcPr>
            <w:tcW w:w="334" w:type="pct"/>
            <w:tcBorders>
              <w:top w:val="single" w:sz="4" w:space="0" w:color="auto"/>
              <w:bottom w:val="single" w:sz="4" w:space="0" w:color="auto"/>
              <w:right w:val="single" w:sz="4" w:space="0" w:color="auto"/>
            </w:tcBorders>
            <w:vAlign w:val="center"/>
          </w:tcPr>
          <w:p w14:paraId="23E30EBE" w14:textId="0934AF6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58B9495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73E8E6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5E9E76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9600A8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481A7C8" w14:textId="77777777" w:rsidR="00DA10B4" w:rsidRPr="00886582" w:rsidRDefault="00DA10B4" w:rsidP="00334CE0">
            <w:pPr>
              <w:spacing w:after="0"/>
              <w:rPr>
                <w:rStyle w:val="codeChar1"/>
              </w:rPr>
            </w:pPr>
            <w:r w:rsidRPr="00886582">
              <w:rPr>
                <w:rStyle w:val="codeChar1"/>
              </w:rPr>
              <w:t>aepp</w:t>
            </w:r>
          </w:p>
        </w:tc>
        <w:tc>
          <w:tcPr>
            <w:tcW w:w="326" w:type="pct"/>
            <w:tcBorders>
              <w:top w:val="single" w:sz="4" w:space="0" w:color="auto"/>
              <w:left w:val="single" w:sz="4" w:space="0" w:color="auto"/>
              <w:bottom w:val="single" w:sz="4" w:space="0" w:color="auto"/>
              <w:right w:val="single" w:sz="4" w:space="0" w:color="auto"/>
            </w:tcBorders>
            <w:vAlign w:val="center"/>
          </w:tcPr>
          <w:p w14:paraId="7D0E4DFD"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28D2D4CE"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3B3A99E9" w14:textId="77777777" w:rsidR="00DA10B4" w:rsidRPr="00497547" w:rsidRDefault="00DA10B4" w:rsidP="00334CE0">
            <w:pPr>
              <w:spacing w:after="0"/>
            </w:pPr>
            <w:r w:rsidRPr="00497547">
              <w:t>audio element positioning interactivity polar</w:t>
            </w:r>
          </w:p>
        </w:tc>
      </w:tr>
      <w:tr w:rsidR="00270683" w:rsidRPr="00497547" w14:paraId="0BE0BC25" w14:textId="77777777" w:rsidTr="00886582">
        <w:tc>
          <w:tcPr>
            <w:tcW w:w="334" w:type="pct"/>
            <w:tcBorders>
              <w:top w:val="single" w:sz="4" w:space="0" w:color="auto"/>
              <w:bottom w:val="single" w:sz="4" w:space="0" w:color="auto"/>
              <w:right w:val="single" w:sz="4" w:space="0" w:color="auto"/>
            </w:tcBorders>
            <w:vAlign w:val="center"/>
          </w:tcPr>
          <w:p w14:paraId="7AB17C6F" w14:textId="4538D43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5FFB4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DCB97B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88689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A20BD7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119E47" w14:textId="77777777" w:rsidR="00DA10B4" w:rsidRPr="00886582" w:rsidRDefault="00DA10B4" w:rsidP="00334CE0">
            <w:pPr>
              <w:spacing w:after="0"/>
              <w:rPr>
                <w:rStyle w:val="codeChar1"/>
              </w:rPr>
            </w:pPr>
            <w:r w:rsidRPr="00886582">
              <w:rPr>
                <w:rStyle w:val="codeChar1"/>
              </w:rPr>
              <w:t>aepr</w:t>
            </w:r>
          </w:p>
        </w:tc>
        <w:tc>
          <w:tcPr>
            <w:tcW w:w="326" w:type="pct"/>
            <w:tcBorders>
              <w:top w:val="single" w:sz="4" w:space="0" w:color="auto"/>
              <w:left w:val="single" w:sz="4" w:space="0" w:color="auto"/>
              <w:bottom w:val="single" w:sz="4" w:space="0" w:color="auto"/>
              <w:right w:val="single" w:sz="4" w:space="0" w:color="auto"/>
            </w:tcBorders>
            <w:vAlign w:val="center"/>
          </w:tcPr>
          <w:p w14:paraId="1FF1E30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D9F908F"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0D7991F2" w14:textId="77777777" w:rsidR="00DA10B4" w:rsidRPr="00497547" w:rsidRDefault="00DA10B4" w:rsidP="00334CE0">
            <w:pPr>
              <w:spacing w:after="0"/>
            </w:pPr>
            <w:r w:rsidRPr="00497547">
              <w:t>audio element prominence interactivity</w:t>
            </w:r>
          </w:p>
        </w:tc>
      </w:tr>
      <w:tr w:rsidR="00270683" w:rsidRPr="00497547" w14:paraId="19C6DACD" w14:textId="77777777" w:rsidTr="00886582">
        <w:tc>
          <w:tcPr>
            <w:tcW w:w="334" w:type="pct"/>
            <w:tcBorders>
              <w:top w:val="single" w:sz="4" w:space="0" w:color="auto"/>
              <w:bottom w:val="single" w:sz="4" w:space="0" w:color="auto"/>
              <w:right w:val="single" w:sz="4" w:space="0" w:color="auto"/>
            </w:tcBorders>
            <w:vAlign w:val="center"/>
          </w:tcPr>
          <w:p w14:paraId="479E9901" w14:textId="3031E96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A6092B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E9E1D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8897050" w14:textId="77777777" w:rsidR="00DA10B4" w:rsidRPr="00886582" w:rsidRDefault="00DA10B4" w:rsidP="00334CE0">
            <w:pPr>
              <w:spacing w:after="0"/>
              <w:rPr>
                <w:rStyle w:val="codeChar1"/>
              </w:rPr>
            </w:pPr>
            <w:r w:rsidRPr="00886582">
              <w:rPr>
                <w:rStyle w:val="codeChar1"/>
              </w:rPr>
              <w:t>aesb</w:t>
            </w:r>
          </w:p>
        </w:tc>
        <w:tc>
          <w:tcPr>
            <w:tcW w:w="334" w:type="pct"/>
            <w:tcBorders>
              <w:top w:val="single" w:sz="4" w:space="0" w:color="auto"/>
              <w:left w:val="single" w:sz="4" w:space="0" w:color="auto"/>
              <w:bottom w:val="single" w:sz="4" w:space="0" w:color="auto"/>
              <w:right w:val="single" w:sz="4" w:space="0" w:color="auto"/>
            </w:tcBorders>
            <w:vAlign w:val="center"/>
          </w:tcPr>
          <w:p w14:paraId="1BA66EE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AFA46F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E81A63B"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ED3153A" w14:textId="77777777" w:rsidR="00DA10B4" w:rsidRPr="00497547" w:rsidRDefault="00DA10B4" w:rsidP="00334CE0">
            <w:pPr>
              <w:spacing w:after="0"/>
            </w:pPr>
            <w:r w:rsidRPr="00497547">
              <w:fldChar w:fldCharType="begin"/>
            </w:r>
            <w:r w:rsidRPr="00497547">
              <w:instrText xml:space="preserve"> REF _Ref174699913 \r \h </w:instrText>
            </w:r>
            <w:r w:rsidRPr="00497547">
              <w:fldChar w:fldCharType="separate"/>
            </w:r>
            <w:r w:rsidRPr="00497547">
              <w:t>12.2.13</w:t>
            </w:r>
            <w:r w:rsidRPr="00497547">
              <w:fldChar w:fldCharType="end"/>
            </w:r>
          </w:p>
        </w:tc>
        <w:tc>
          <w:tcPr>
            <w:tcW w:w="2113" w:type="pct"/>
            <w:tcBorders>
              <w:top w:val="single" w:sz="4" w:space="0" w:color="auto"/>
              <w:left w:val="single" w:sz="4" w:space="0" w:color="auto"/>
              <w:bottom w:val="single" w:sz="4" w:space="0" w:color="auto"/>
            </w:tcBorders>
            <w:vAlign w:val="center"/>
          </w:tcPr>
          <w:p w14:paraId="62E22C35" w14:textId="77777777" w:rsidR="00DA10B4" w:rsidRPr="00497547" w:rsidRDefault="00DA10B4" w:rsidP="00334CE0">
            <w:pPr>
              <w:spacing w:after="0"/>
            </w:pPr>
            <w:r w:rsidRPr="00497547">
              <w:t>audio element selection</w:t>
            </w:r>
          </w:p>
        </w:tc>
      </w:tr>
      <w:tr w:rsidR="00270683" w:rsidRPr="00497547" w14:paraId="42272C4C" w14:textId="77777777" w:rsidTr="00886582">
        <w:tc>
          <w:tcPr>
            <w:tcW w:w="334" w:type="pct"/>
            <w:tcBorders>
              <w:top w:val="single" w:sz="4" w:space="0" w:color="auto"/>
              <w:bottom w:val="single" w:sz="4" w:space="0" w:color="auto"/>
              <w:right w:val="single" w:sz="4" w:space="0" w:color="auto"/>
            </w:tcBorders>
            <w:vAlign w:val="center"/>
          </w:tcPr>
          <w:p w14:paraId="7CC4B360" w14:textId="05D39000"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1225FF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EC8446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3F4C35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FF6A29D" w14:textId="77777777" w:rsidR="00DA10B4" w:rsidRPr="00886582" w:rsidRDefault="00DA10B4" w:rsidP="00334CE0">
            <w:pPr>
              <w:spacing w:after="0"/>
              <w:rPr>
                <w:rStyle w:val="codeChar1"/>
              </w:rPr>
            </w:pPr>
            <w:r w:rsidRPr="00886582">
              <w:rPr>
                <w:rStyle w:val="codeChar1"/>
              </w:rPr>
              <w:t>labl</w:t>
            </w:r>
          </w:p>
        </w:tc>
        <w:tc>
          <w:tcPr>
            <w:tcW w:w="334" w:type="pct"/>
            <w:tcBorders>
              <w:top w:val="single" w:sz="4" w:space="0" w:color="auto"/>
              <w:left w:val="single" w:sz="4" w:space="0" w:color="auto"/>
              <w:bottom w:val="single" w:sz="4" w:space="0" w:color="auto"/>
              <w:right w:val="single" w:sz="4" w:space="0" w:color="auto"/>
            </w:tcBorders>
            <w:vAlign w:val="center"/>
          </w:tcPr>
          <w:p w14:paraId="33C9623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4FC99126"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02D24F5A"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593ADC6D" w14:textId="77777777" w:rsidR="00DA10B4" w:rsidRPr="00497547" w:rsidRDefault="00DA10B4" w:rsidP="00334CE0">
            <w:pPr>
              <w:spacing w:after="0"/>
            </w:pPr>
            <w:r w:rsidRPr="00497547">
              <w:t>label</w:t>
            </w:r>
          </w:p>
        </w:tc>
      </w:tr>
      <w:tr w:rsidR="00270683" w:rsidRPr="00497547" w14:paraId="264662EC" w14:textId="77777777" w:rsidTr="00886582">
        <w:tc>
          <w:tcPr>
            <w:tcW w:w="334" w:type="pct"/>
            <w:tcBorders>
              <w:top w:val="single" w:sz="4" w:space="0" w:color="auto"/>
              <w:bottom w:val="single" w:sz="4" w:space="0" w:color="auto"/>
              <w:right w:val="single" w:sz="4" w:space="0" w:color="auto"/>
            </w:tcBorders>
            <w:vAlign w:val="center"/>
          </w:tcPr>
          <w:p w14:paraId="73DB4343" w14:textId="20480E58"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DB0518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033BEE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C301D4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E019D0" w14:textId="77777777" w:rsidR="00DA10B4" w:rsidRPr="00886582" w:rsidRDefault="00DA10B4" w:rsidP="00334CE0">
            <w:pPr>
              <w:spacing w:after="0"/>
              <w:rPr>
                <w:rStyle w:val="codeChar1"/>
              </w:rPr>
            </w:pPr>
            <w:r w:rsidRPr="00886582">
              <w:rPr>
                <w:rStyle w:val="codeChar1"/>
              </w:rPr>
              <w:t>aelm</w:t>
            </w:r>
          </w:p>
        </w:tc>
        <w:tc>
          <w:tcPr>
            <w:tcW w:w="334" w:type="pct"/>
            <w:tcBorders>
              <w:top w:val="single" w:sz="4" w:space="0" w:color="auto"/>
              <w:left w:val="single" w:sz="4" w:space="0" w:color="auto"/>
              <w:bottom w:val="single" w:sz="4" w:space="0" w:color="auto"/>
              <w:right w:val="single" w:sz="4" w:space="0" w:color="auto"/>
            </w:tcBorders>
            <w:vAlign w:val="center"/>
          </w:tcPr>
          <w:p w14:paraId="6C4B256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19E7401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79220BF" w14:textId="77777777" w:rsidR="00DA10B4" w:rsidRPr="00497547" w:rsidRDefault="00DA10B4" w:rsidP="00334CE0">
            <w:pPr>
              <w:spacing w:after="0"/>
            </w:pPr>
            <w:r w:rsidRPr="00497547">
              <w:fldChar w:fldCharType="begin"/>
            </w:r>
            <w:r w:rsidRPr="00497547">
              <w:instrText xml:space="preserve"> REF _Ref174699843 \r \h </w:instrText>
            </w:r>
            <w:r w:rsidRPr="00497547">
              <w:fldChar w:fldCharType="separate"/>
            </w:r>
            <w:r w:rsidRPr="00497547">
              <w:t>12.2.9</w:t>
            </w:r>
            <w:r w:rsidRPr="00497547">
              <w:fldChar w:fldCharType="end"/>
            </w:r>
          </w:p>
        </w:tc>
        <w:tc>
          <w:tcPr>
            <w:tcW w:w="2113" w:type="pct"/>
            <w:tcBorders>
              <w:top w:val="single" w:sz="4" w:space="0" w:color="auto"/>
              <w:left w:val="single" w:sz="4" w:space="0" w:color="auto"/>
              <w:bottom w:val="single" w:sz="4" w:space="0" w:color="auto"/>
            </w:tcBorders>
            <w:vAlign w:val="center"/>
          </w:tcPr>
          <w:p w14:paraId="1BFF254B" w14:textId="77777777" w:rsidR="00DA10B4" w:rsidRPr="00497547" w:rsidRDefault="00DA10B4" w:rsidP="00334CE0">
            <w:pPr>
              <w:spacing w:after="0"/>
            </w:pPr>
            <w:r w:rsidRPr="00497547">
              <w:t>audio element</w:t>
            </w:r>
          </w:p>
        </w:tc>
      </w:tr>
      <w:tr w:rsidR="00270683" w:rsidRPr="00497547" w14:paraId="4FAA817F" w14:textId="77777777" w:rsidTr="00886582">
        <w:tc>
          <w:tcPr>
            <w:tcW w:w="334" w:type="pct"/>
            <w:tcBorders>
              <w:top w:val="single" w:sz="4" w:space="0" w:color="auto"/>
              <w:bottom w:val="single" w:sz="4" w:space="0" w:color="auto"/>
              <w:right w:val="single" w:sz="4" w:space="0" w:color="auto"/>
            </w:tcBorders>
            <w:vAlign w:val="center"/>
          </w:tcPr>
          <w:p w14:paraId="754DC5CF" w14:textId="075AFE3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3AA7A6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E25AF8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6CBDB8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5B0E1A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DCE35FC" w14:textId="77777777" w:rsidR="00DA10B4" w:rsidRPr="00886582" w:rsidRDefault="00DA10B4" w:rsidP="00334CE0">
            <w:pPr>
              <w:spacing w:after="0"/>
              <w:rPr>
                <w:rStyle w:val="codeChar1"/>
              </w:rPr>
            </w:pPr>
            <w:r w:rsidRPr="00886582">
              <w:rPr>
                <w:rStyle w:val="codeChar1"/>
              </w:rPr>
              <w:t>elng</w:t>
            </w:r>
          </w:p>
        </w:tc>
        <w:tc>
          <w:tcPr>
            <w:tcW w:w="326" w:type="pct"/>
            <w:tcBorders>
              <w:top w:val="single" w:sz="4" w:space="0" w:color="auto"/>
              <w:left w:val="single" w:sz="4" w:space="0" w:color="auto"/>
              <w:bottom w:val="single" w:sz="4" w:space="0" w:color="auto"/>
              <w:right w:val="single" w:sz="4" w:space="0" w:color="auto"/>
            </w:tcBorders>
            <w:vAlign w:val="center"/>
          </w:tcPr>
          <w:p w14:paraId="6AF9EEB8"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147F186" w14:textId="77777777" w:rsidR="00DA10B4" w:rsidRPr="00497547" w:rsidRDefault="00DA10B4" w:rsidP="00334CE0">
            <w:pPr>
              <w:spacing w:after="0"/>
            </w:pPr>
            <w:r w:rsidRPr="00497547">
              <w:t>8.4.6</w:t>
            </w:r>
          </w:p>
        </w:tc>
        <w:tc>
          <w:tcPr>
            <w:tcW w:w="2113" w:type="pct"/>
            <w:tcBorders>
              <w:top w:val="single" w:sz="4" w:space="0" w:color="auto"/>
              <w:left w:val="single" w:sz="4" w:space="0" w:color="auto"/>
              <w:bottom w:val="single" w:sz="4" w:space="0" w:color="auto"/>
            </w:tcBorders>
            <w:vAlign w:val="center"/>
          </w:tcPr>
          <w:p w14:paraId="10094BB8" w14:textId="77777777" w:rsidR="00DA10B4" w:rsidRPr="00497547" w:rsidRDefault="00DA10B4" w:rsidP="00334CE0">
            <w:pPr>
              <w:spacing w:after="0"/>
            </w:pPr>
            <w:r w:rsidRPr="00497547">
              <w:t>extended language tag</w:t>
            </w:r>
          </w:p>
        </w:tc>
      </w:tr>
      <w:tr w:rsidR="00270683" w:rsidRPr="00497547" w14:paraId="6436EB86" w14:textId="77777777" w:rsidTr="00886582">
        <w:tc>
          <w:tcPr>
            <w:tcW w:w="334" w:type="pct"/>
            <w:tcBorders>
              <w:top w:val="single" w:sz="4" w:space="0" w:color="auto"/>
              <w:bottom w:val="single" w:sz="4" w:space="0" w:color="auto"/>
              <w:right w:val="single" w:sz="4" w:space="0" w:color="auto"/>
            </w:tcBorders>
            <w:vAlign w:val="center"/>
          </w:tcPr>
          <w:p w14:paraId="5B36D30E" w14:textId="48D853C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14BABD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F0BEBD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7643CD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B7E45B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6446574" w14:textId="77777777" w:rsidR="00DA10B4" w:rsidRPr="00886582" w:rsidRDefault="00DA10B4" w:rsidP="00334CE0">
            <w:pPr>
              <w:spacing w:after="0"/>
              <w:rPr>
                <w:rStyle w:val="codeChar1"/>
              </w:rPr>
            </w:pPr>
            <w:r w:rsidRPr="00886582">
              <w:rPr>
                <w:rStyle w:val="codeChar1"/>
              </w:rPr>
              <w:t>kind</w:t>
            </w:r>
          </w:p>
        </w:tc>
        <w:tc>
          <w:tcPr>
            <w:tcW w:w="326" w:type="pct"/>
            <w:tcBorders>
              <w:top w:val="single" w:sz="4" w:space="0" w:color="auto"/>
              <w:left w:val="single" w:sz="4" w:space="0" w:color="auto"/>
              <w:bottom w:val="single" w:sz="4" w:space="0" w:color="auto"/>
              <w:right w:val="single" w:sz="4" w:space="0" w:color="auto"/>
            </w:tcBorders>
            <w:vAlign w:val="center"/>
          </w:tcPr>
          <w:p w14:paraId="58F4D7EC"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440C6F32" w14:textId="77777777" w:rsidR="00DA10B4" w:rsidRPr="00497547" w:rsidRDefault="00DA10B4" w:rsidP="00334CE0">
            <w:pPr>
              <w:spacing w:after="0"/>
            </w:pPr>
            <w:r w:rsidRPr="00497547">
              <w:fldChar w:fldCharType="begin"/>
            </w:r>
            <w:r w:rsidRPr="00497547">
              <w:instrText xml:space="preserve"> REF _Ref174699760 \r \h </w:instrText>
            </w:r>
            <w:r w:rsidRPr="00497547">
              <w:fldChar w:fldCharType="separate"/>
            </w:r>
            <w:r w:rsidRPr="00497547">
              <w:t>8.10.4</w:t>
            </w:r>
            <w:r w:rsidRPr="00497547">
              <w:fldChar w:fldCharType="end"/>
            </w:r>
          </w:p>
        </w:tc>
        <w:tc>
          <w:tcPr>
            <w:tcW w:w="2113" w:type="pct"/>
            <w:tcBorders>
              <w:top w:val="single" w:sz="4" w:space="0" w:color="auto"/>
              <w:left w:val="single" w:sz="4" w:space="0" w:color="auto"/>
              <w:bottom w:val="single" w:sz="4" w:space="0" w:color="auto"/>
            </w:tcBorders>
            <w:vAlign w:val="center"/>
          </w:tcPr>
          <w:p w14:paraId="2C12B1AC" w14:textId="77777777" w:rsidR="00DA10B4" w:rsidRPr="00497547" w:rsidRDefault="00DA10B4" w:rsidP="00334CE0">
            <w:pPr>
              <w:spacing w:after="0"/>
            </w:pPr>
            <w:r w:rsidRPr="00497547">
              <w:t>track kind</w:t>
            </w:r>
          </w:p>
        </w:tc>
      </w:tr>
      <w:tr w:rsidR="00270683" w:rsidRPr="00497547" w14:paraId="2BEAF29B" w14:textId="77777777" w:rsidTr="00886582">
        <w:tc>
          <w:tcPr>
            <w:tcW w:w="334" w:type="pct"/>
            <w:tcBorders>
              <w:top w:val="single" w:sz="4" w:space="0" w:color="auto"/>
              <w:bottom w:val="single" w:sz="4" w:space="0" w:color="auto"/>
              <w:right w:val="single" w:sz="4" w:space="0" w:color="auto"/>
            </w:tcBorders>
            <w:vAlign w:val="center"/>
          </w:tcPr>
          <w:p w14:paraId="29F65DEE" w14:textId="2E140A6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6B7E3CA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4EA315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77443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25259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C30A1A4" w14:textId="77777777" w:rsidR="00DA10B4" w:rsidRPr="00886582" w:rsidRDefault="00DA10B4" w:rsidP="00334CE0">
            <w:pPr>
              <w:spacing w:after="0"/>
              <w:rPr>
                <w:rStyle w:val="codeChar1"/>
              </w:rPr>
            </w:pPr>
            <w:r w:rsidRPr="00886582">
              <w:rPr>
                <w:rStyle w:val="codeChar1"/>
              </w:rPr>
              <w:t>labl</w:t>
            </w:r>
          </w:p>
        </w:tc>
        <w:tc>
          <w:tcPr>
            <w:tcW w:w="326" w:type="pct"/>
            <w:tcBorders>
              <w:top w:val="single" w:sz="4" w:space="0" w:color="auto"/>
              <w:left w:val="single" w:sz="4" w:space="0" w:color="auto"/>
              <w:bottom w:val="single" w:sz="4" w:space="0" w:color="auto"/>
              <w:right w:val="single" w:sz="4" w:space="0" w:color="auto"/>
            </w:tcBorders>
            <w:vAlign w:val="center"/>
          </w:tcPr>
          <w:p w14:paraId="70B60C0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2F9827B" w14:textId="77777777" w:rsidR="00DA10B4" w:rsidRPr="00497547" w:rsidRDefault="00DA10B4" w:rsidP="00334CE0">
            <w:pPr>
              <w:spacing w:after="0"/>
            </w:pPr>
            <w:r w:rsidRPr="00497547">
              <w:fldChar w:fldCharType="begin"/>
            </w:r>
            <w:r w:rsidRPr="00497547">
              <w:instrText xml:space="preserve"> REF _Ref174699767 \r \h </w:instrText>
            </w:r>
            <w:r w:rsidRPr="00497547">
              <w:fldChar w:fldCharType="separate"/>
            </w:r>
            <w:r w:rsidRPr="00497547">
              <w:t>8.10.5</w:t>
            </w:r>
            <w:r w:rsidRPr="00497547">
              <w:fldChar w:fldCharType="end"/>
            </w:r>
          </w:p>
        </w:tc>
        <w:tc>
          <w:tcPr>
            <w:tcW w:w="2113" w:type="pct"/>
            <w:tcBorders>
              <w:top w:val="single" w:sz="4" w:space="0" w:color="auto"/>
              <w:left w:val="single" w:sz="4" w:space="0" w:color="auto"/>
              <w:bottom w:val="single" w:sz="4" w:space="0" w:color="auto"/>
            </w:tcBorders>
            <w:vAlign w:val="center"/>
          </w:tcPr>
          <w:p w14:paraId="090F52DF" w14:textId="77777777" w:rsidR="00DA10B4" w:rsidRPr="00497547" w:rsidRDefault="00DA10B4" w:rsidP="00334CE0">
            <w:pPr>
              <w:spacing w:after="0"/>
            </w:pPr>
            <w:r w:rsidRPr="00497547">
              <w:t>label</w:t>
            </w:r>
          </w:p>
        </w:tc>
      </w:tr>
      <w:tr w:rsidR="00270683" w:rsidRPr="00497547" w14:paraId="6BF73CEF" w14:textId="77777777" w:rsidTr="00886582">
        <w:tc>
          <w:tcPr>
            <w:tcW w:w="334" w:type="pct"/>
            <w:tcBorders>
              <w:top w:val="single" w:sz="4" w:space="0" w:color="auto"/>
              <w:bottom w:val="single" w:sz="4" w:space="0" w:color="auto"/>
              <w:right w:val="single" w:sz="4" w:space="0" w:color="auto"/>
            </w:tcBorders>
            <w:vAlign w:val="center"/>
          </w:tcPr>
          <w:p w14:paraId="6F69E39F" w14:textId="51DF37C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C4E374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FAAB96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0397FA9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78744518"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F8BA14E" w14:textId="77777777" w:rsidR="00DA10B4" w:rsidRPr="00886582" w:rsidRDefault="00DA10B4" w:rsidP="00334CE0">
            <w:pPr>
              <w:spacing w:after="0"/>
              <w:rPr>
                <w:rStyle w:val="codeChar1"/>
              </w:rPr>
            </w:pPr>
            <w:r w:rsidRPr="00886582">
              <w:rPr>
                <w:rStyle w:val="codeChar1"/>
              </w:rPr>
              <w:t>chnl</w:t>
            </w:r>
          </w:p>
        </w:tc>
        <w:tc>
          <w:tcPr>
            <w:tcW w:w="326" w:type="pct"/>
            <w:tcBorders>
              <w:top w:val="single" w:sz="4" w:space="0" w:color="auto"/>
              <w:left w:val="single" w:sz="4" w:space="0" w:color="auto"/>
              <w:bottom w:val="single" w:sz="4" w:space="0" w:color="auto"/>
              <w:right w:val="single" w:sz="4" w:space="0" w:color="auto"/>
            </w:tcBorders>
            <w:vAlign w:val="center"/>
          </w:tcPr>
          <w:p w14:paraId="4AB8034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1062A1BF" w14:textId="77777777" w:rsidR="00DA10B4" w:rsidRPr="00497547" w:rsidRDefault="00DA10B4" w:rsidP="00334CE0">
            <w:pPr>
              <w:spacing w:after="0"/>
            </w:pPr>
            <w:r w:rsidRPr="00497547">
              <w:fldChar w:fldCharType="begin"/>
            </w:r>
            <w:r w:rsidRPr="00497547">
              <w:instrText xml:space="preserve"> REF _Ref174699783 \r \h </w:instrText>
            </w:r>
            <w:r w:rsidRPr="00497547">
              <w:fldChar w:fldCharType="separate"/>
            </w:r>
            <w:r w:rsidRPr="00497547">
              <w:t>12.2.4</w:t>
            </w:r>
            <w:r w:rsidRPr="00497547">
              <w:fldChar w:fldCharType="end"/>
            </w:r>
          </w:p>
        </w:tc>
        <w:tc>
          <w:tcPr>
            <w:tcW w:w="2113" w:type="pct"/>
            <w:tcBorders>
              <w:top w:val="single" w:sz="4" w:space="0" w:color="auto"/>
              <w:left w:val="single" w:sz="4" w:space="0" w:color="auto"/>
              <w:bottom w:val="single" w:sz="4" w:space="0" w:color="auto"/>
            </w:tcBorders>
            <w:vAlign w:val="center"/>
          </w:tcPr>
          <w:p w14:paraId="32E3E5E4" w14:textId="77777777" w:rsidR="00DA10B4" w:rsidRPr="00497547" w:rsidRDefault="00DA10B4" w:rsidP="00334CE0">
            <w:pPr>
              <w:spacing w:after="0"/>
            </w:pPr>
            <w:r w:rsidRPr="00497547">
              <w:t>channel layout</w:t>
            </w:r>
          </w:p>
        </w:tc>
      </w:tr>
      <w:tr w:rsidR="00270683" w:rsidRPr="00497547" w14:paraId="5A561E50" w14:textId="77777777" w:rsidTr="00886582">
        <w:tc>
          <w:tcPr>
            <w:tcW w:w="334" w:type="pct"/>
            <w:tcBorders>
              <w:top w:val="single" w:sz="4" w:space="0" w:color="auto"/>
              <w:bottom w:val="single" w:sz="4" w:space="0" w:color="auto"/>
              <w:right w:val="single" w:sz="4" w:space="0" w:color="auto"/>
            </w:tcBorders>
            <w:vAlign w:val="center"/>
          </w:tcPr>
          <w:p w14:paraId="06E98641" w14:textId="7B6CAA61"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47D00E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13CD237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D6F0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E7E27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1E6DC4B" w14:textId="77777777" w:rsidR="00DA10B4" w:rsidRPr="00886582" w:rsidRDefault="00DA10B4" w:rsidP="00334CE0">
            <w:pPr>
              <w:spacing w:after="0"/>
              <w:rPr>
                <w:rStyle w:val="codeChar1"/>
              </w:rPr>
            </w:pPr>
            <w:r w:rsidRPr="00886582">
              <w:rPr>
                <w:rStyle w:val="codeChar1"/>
              </w:rPr>
              <w:t>aedb</w:t>
            </w:r>
          </w:p>
        </w:tc>
        <w:tc>
          <w:tcPr>
            <w:tcW w:w="326" w:type="pct"/>
            <w:tcBorders>
              <w:top w:val="single" w:sz="4" w:space="0" w:color="auto"/>
              <w:left w:val="single" w:sz="4" w:space="0" w:color="auto"/>
              <w:bottom w:val="single" w:sz="4" w:space="0" w:color="auto"/>
              <w:right w:val="single" w:sz="4" w:space="0" w:color="auto"/>
            </w:tcBorders>
            <w:vAlign w:val="center"/>
          </w:tcPr>
          <w:p w14:paraId="709E21E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D869F82" w14:textId="77777777" w:rsidR="00DA10B4" w:rsidRPr="00497547" w:rsidRDefault="00DA10B4" w:rsidP="00334CE0">
            <w:pPr>
              <w:spacing w:after="0"/>
            </w:pPr>
            <w:r w:rsidRPr="00497547">
              <w:fldChar w:fldCharType="begin"/>
            </w:r>
            <w:r w:rsidRPr="00497547">
              <w:instrText xml:space="preserve"> REF _Ref174699885 \r \h </w:instrText>
            </w:r>
            <w:r w:rsidRPr="00497547">
              <w:fldChar w:fldCharType="separate"/>
            </w:r>
            <w:r w:rsidRPr="00497547">
              <w:t>12.2.10</w:t>
            </w:r>
            <w:r w:rsidRPr="00497547">
              <w:fldChar w:fldCharType="end"/>
            </w:r>
          </w:p>
        </w:tc>
        <w:tc>
          <w:tcPr>
            <w:tcW w:w="2113" w:type="pct"/>
            <w:tcBorders>
              <w:top w:val="single" w:sz="4" w:space="0" w:color="auto"/>
              <w:left w:val="single" w:sz="4" w:space="0" w:color="auto"/>
              <w:bottom w:val="single" w:sz="4" w:space="0" w:color="auto"/>
            </w:tcBorders>
            <w:vAlign w:val="center"/>
          </w:tcPr>
          <w:p w14:paraId="30A23849" w14:textId="77777777" w:rsidR="00DA10B4" w:rsidRPr="00497547" w:rsidRDefault="00DA10B4" w:rsidP="00334CE0">
            <w:pPr>
              <w:spacing w:after="0"/>
            </w:pPr>
            <w:r w:rsidRPr="00497547">
              <w:t>audio element description</w:t>
            </w:r>
          </w:p>
        </w:tc>
      </w:tr>
      <w:tr w:rsidR="00270683" w:rsidRPr="00497547" w14:paraId="1262D01D" w14:textId="77777777" w:rsidTr="00886582">
        <w:tc>
          <w:tcPr>
            <w:tcW w:w="334" w:type="pct"/>
            <w:tcBorders>
              <w:top w:val="single" w:sz="4" w:space="0" w:color="auto"/>
              <w:bottom w:val="single" w:sz="4" w:space="0" w:color="auto"/>
              <w:right w:val="single" w:sz="4" w:space="0" w:color="auto"/>
            </w:tcBorders>
            <w:vAlign w:val="center"/>
          </w:tcPr>
          <w:p w14:paraId="34D5BC14" w14:textId="12D1558F"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69D1D0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46EDC7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C0BF1E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14B37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D929AE4"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C4CE91A" w14:textId="77777777" w:rsidR="00DA10B4" w:rsidRPr="00886582" w:rsidRDefault="00DA10B4" w:rsidP="00334CE0">
            <w:pPr>
              <w:spacing w:after="0"/>
              <w:rPr>
                <w:rStyle w:val="codeChar1"/>
              </w:rPr>
            </w:pPr>
            <w:r w:rsidRPr="00886582">
              <w:rPr>
                <w:rStyle w:val="codeChar1"/>
              </w:rPr>
              <w:t>aepp</w:t>
            </w:r>
          </w:p>
        </w:tc>
        <w:tc>
          <w:tcPr>
            <w:tcW w:w="557" w:type="pct"/>
            <w:tcBorders>
              <w:top w:val="single" w:sz="4" w:space="0" w:color="auto"/>
              <w:left w:val="single" w:sz="4" w:space="0" w:color="auto"/>
              <w:bottom w:val="single" w:sz="4" w:space="0" w:color="auto"/>
              <w:right w:val="single" w:sz="4" w:space="0" w:color="auto"/>
            </w:tcBorders>
          </w:tcPr>
          <w:p w14:paraId="5D978733"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192A9A01" w14:textId="77777777" w:rsidR="00DA10B4" w:rsidRPr="00497547" w:rsidRDefault="00DA10B4" w:rsidP="00334CE0">
            <w:pPr>
              <w:spacing w:after="0"/>
            </w:pPr>
            <w:r w:rsidRPr="00497547">
              <w:t>audio element positioning interactivity polar</w:t>
            </w:r>
          </w:p>
        </w:tc>
      </w:tr>
      <w:tr w:rsidR="00270683" w:rsidRPr="00497547" w14:paraId="285DA3BE" w14:textId="77777777" w:rsidTr="00886582">
        <w:tc>
          <w:tcPr>
            <w:tcW w:w="334" w:type="pct"/>
            <w:tcBorders>
              <w:top w:val="single" w:sz="4" w:space="0" w:color="auto"/>
              <w:bottom w:val="single" w:sz="4" w:space="0" w:color="auto"/>
              <w:right w:val="single" w:sz="4" w:space="0" w:color="auto"/>
            </w:tcBorders>
            <w:vAlign w:val="center"/>
          </w:tcPr>
          <w:p w14:paraId="73D6A167" w14:textId="03CC0E45"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BFAE774"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38E0A5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B302E4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26B74B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F69691E"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69F29F87" w14:textId="77777777" w:rsidR="00DA10B4" w:rsidRPr="00886582" w:rsidRDefault="00DA10B4" w:rsidP="00334CE0">
            <w:pPr>
              <w:spacing w:after="0"/>
              <w:rPr>
                <w:rStyle w:val="codeChar1"/>
              </w:rPr>
            </w:pPr>
            <w:r w:rsidRPr="00886582">
              <w:rPr>
                <w:rStyle w:val="codeChar1"/>
              </w:rPr>
              <w:t>aepr</w:t>
            </w:r>
          </w:p>
        </w:tc>
        <w:tc>
          <w:tcPr>
            <w:tcW w:w="557" w:type="pct"/>
            <w:tcBorders>
              <w:top w:val="single" w:sz="4" w:space="0" w:color="auto"/>
              <w:left w:val="single" w:sz="4" w:space="0" w:color="auto"/>
              <w:bottom w:val="single" w:sz="4" w:space="0" w:color="auto"/>
              <w:right w:val="single" w:sz="4" w:space="0" w:color="auto"/>
            </w:tcBorders>
          </w:tcPr>
          <w:p w14:paraId="1BDEF302"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531D5BF5" w14:textId="77777777" w:rsidR="00DA10B4" w:rsidRPr="00497547" w:rsidRDefault="00DA10B4" w:rsidP="00334CE0">
            <w:pPr>
              <w:spacing w:after="0"/>
            </w:pPr>
            <w:r w:rsidRPr="00497547">
              <w:t>audio element prominence interactivity</w:t>
            </w:r>
          </w:p>
        </w:tc>
      </w:tr>
      <w:tr w:rsidR="00270683" w:rsidRPr="00497547" w14:paraId="1071F6C1" w14:textId="77777777" w:rsidTr="00886582">
        <w:tc>
          <w:tcPr>
            <w:tcW w:w="334" w:type="pct"/>
            <w:tcBorders>
              <w:top w:val="single" w:sz="4" w:space="0" w:color="auto"/>
              <w:bottom w:val="single" w:sz="4" w:space="0" w:color="auto"/>
              <w:right w:val="single" w:sz="4" w:space="0" w:color="auto"/>
            </w:tcBorders>
            <w:vAlign w:val="center"/>
          </w:tcPr>
          <w:p w14:paraId="2B5F6C6B" w14:textId="464C0CD6"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06CF07C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F6A655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3FBF753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2F01271C" w14:textId="77777777" w:rsidR="00DA10B4" w:rsidRPr="00886582" w:rsidRDefault="00DA10B4" w:rsidP="00334CE0">
            <w:pPr>
              <w:spacing w:after="0"/>
              <w:rPr>
                <w:rStyle w:val="codeChar1"/>
              </w:rPr>
            </w:pPr>
            <w:r w:rsidRPr="00886582">
              <w:rPr>
                <w:rStyle w:val="codeChar1"/>
              </w:rPr>
              <w:t>aepp</w:t>
            </w:r>
          </w:p>
        </w:tc>
        <w:tc>
          <w:tcPr>
            <w:tcW w:w="334" w:type="pct"/>
            <w:tcBorders>
              <w:top w:val="single" w:sz="4" w:space="0" w:color="auto"/>
              <w:left w:val="single" w:sz="4" w:space="0" w:color="auto"/>
              <w:bottom w:val="single" w:sz="4" w:space="0" w:color="auto"/>
              <w:right w:val="single" w:sz="4" w:space="0" w:color="auto"/>
            </w:tcBorders>
            <w:vAlign w:val="center"/>
          </w:tcPr>
          <w:p w14:paraId="5A462C5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121122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CC138C0" w14:textId="77777777" w:rsidR="00DA10B4" w:rsidRPr="00497547" w:rsidRDefault="00DA10B4" w:rsidP="00334CE0">
            <w:pPr>
              <w:spacing w:after="0"/>
            </w:pPr>
            <w:r w:rsidRPr="00497547">
              <w:fldChar w:fldCharType="begin"/>
            </w:r>
            <w:r w:rsidRPr="00497547">
              <w:instrText xml:space="preserve"> REF _Ref174699897 \r \h </w:instrText>
            </w:r>
            <w:r w:rsidRPr="00497547">
              <w:fldChar w:fldCharType="separate"/>
            </w:r>
            <w:r w:rsidRPr="00497547">
              <w:t>12.2.11</w:t>
            </w:r>
            <w:r w:rsidRPr="00497547">
              <w:fldChar w:fldCharType="end"/>
            </w:r>
          </w:p>
        </w:tc>
        <w:tc>
          <w:tcPr>
            <w:tcW w:w="2113" w:type="pct"/>
            <w:tcBorders>
              <w:top w:val="single" w:sz="4" w:space="0" w:color="auto"/>
              <w:left w:val="single" w:sz="4" w:space="0" w:color="auto"/>
              <w:bottom w:val="single" w:sz="4" w:space="0" w:color="auto"/>
            </w:tcBorders>
            <w:vAlign w:val="center"/>
          </w:tcPr>
          <w:p w14:paraId="1BAB29DE" w14:textId="77777777" w:rsidR="00DA10B4" w:rsidRPr="00497547" w:rsidRDefault="00DA10B4" w:rsidP="00334CE0">
            <w:pPr>
              <w:spacing w:after="0"/>
            </w:pPr>
            <w:r w:rsidRPr="00497547">
              <w:t>audio element positioning interactivity polar</w:t>
            </w:r>
          </w:p>
        </w:tc>
      </w:tr>
      <w:tr w:rsidR="00270683" w:rsidRPr="00497547" w14:paraId="0B85C95C" w14:textId="77777777" w:rsidTr="00886582">
        <w:tc>
          <w:tcPr>
            <w:tcW w:w="334" w:type="pct"/>
            <w:tcBorders>
              <w:top w:val="single" w:sz="4" w:space="0" w:color="auto"/>
              <w:bottom w:val="single" w:sz="4" w:space="0" w:color="auto"/>
              <w:right w:val="single" w:sz="4" w:space="0" w:color="auto"/>
            </w:tcBorders>
            <w:vAlign w:val="center"/>
          </w:tcPr>
          <w:p w14:paraId="7F13FA10" w14:textId="6E95482E"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3C6D419B"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67AB2A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C244DE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7CCF786" w14:textId="77777777" w:rsidR="00DA10B4" w:rsidRPr="00886582" w:rsidRDefault="00DA10B4" w:rsidP="00334CE0">
            <w:pPr>
              <w:spacing w:after="0"/>
              <w:rPr>
                <w:rStyle w:val="codeChar1"/>
              </w:rPr>
            </w:pPr>
            <w:r w:rsidRPr="00886582">
              <w:rPr>
                <w:rStyle w:val="codeChar1"/>
              </w:rPr>
              <w:t>aepr</w:t>
            </w:r>
          </w:p>
        </w:tc>
        <w:tc>
          <w:tcPr>
            <w:tcW w:w="334" w:type="pct"/>
            <w:tcBorders>
              <w:top w:val="single" w:sz="4" w:space="0" w:color="auto"/>
              <w:left w:val="single" w:sz="4" w:space="0" w:color="auto"/>
              <w:bottom w:val="single" w:sz="4" w:space="0" w:color="auto"/>
              <w:right w:val="single" w:sz="4" w:space="0" w:color="auto"/>
            </w:tcBorders>
            <w:vAlign w:val="center"/>
          </w:tcPr>
          <w:p w14:paraId="1D40A57A"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5418EBF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B218134" w14:textId="77777777" w:rsidR="00DA10B4" w:rsidRPr="00497547" w:rsidRDefault="00DA10B4" w:rsidP="00334CE0">
            <w:pPr>
              <w:spacing w:after="0"/>
            </w:pPr>
            <w:r w:rsidRPr="00497547">
              <w:fldChar w:fldCharType="begin"/>
            </w:r>
            <w:r w:rsidRPr="00497547">
              <w:instrText xml:space="preserve"> REF _Ref174699905 \r \h </w:instrText>
            </w:r>
            <w:r w:rsidRPr="00497547">
              <w:fldChar w:fldCharType="separate"/>
            </w:r>
            <w:r w:rsidRPr="00497547">
              <w:t>12.2.12</w:t>
            </w:r>
            <w:r w:rsidRPr="00497547">
              <w:fldChar w:fldCharType="end"/>
            </w:r>
          </w:p>
        </w:tc>
        <w:tc>
          <w:tcPr>
            <w:tcW w:w="2113" w:type="pct"/>
            <w:tcBorders>
              <w:top w:val="single" w:sz="4" w:space="0" w:color="auto"/>
              <w:left w:val="single" w:sz="4" w:space="0" w:color="auto"/>
              <w:bottom w:val="single" w:sz="4" w:space="0" w:color="auto"/>
            </w:tcBorders>
            <w:vAlign w:val="center"/>
          </w:tcPr>
          <w:p w14:paraId="2F668840" w14:textId="77777777" w:rsidR="00DA10B4" w:rsidRPr="00497547" w:rsidRDefault="00DA10B4" w:rsidP="00334CE0">
            <w:pPr>
              <w:spacing w:after="0"/>
            </w:pPr>
            <w:r w:rsidRPr="00497547">
              <w:t>audio element prominence interactivity</w:t>
            </w:r>
          </w:p>
        </w:tc>
      </w:tr>
      <w:tr w:rsidR="00270683" w:rsidRPr="00497547" w14:paraId="1A8969E4" w14:textId="77777777" w:rsidTr="00886582">
        <w:tc>
          <w:tcPr>
            <w:tcW w:w="334" w:type="pct"/>
            <w:tcBorders>
              <w:top w:val="single" w:sz="4" w:space="0" w:color="auto"/>
              <w:bottom w:val="single" w:sz="4" w:space="0" w:color="auto"/>
              <w:right w:val="single" w:sz="4" w:space="0" w:color="auto"/>
            </w:tcBorders>
            <w:vAlign w:val="center"/>
          </w:tcPr>
          <w:p w14:paraId="268A7430" w14:textId="6FFEEFC3" w:rsidR="00DA10B4" w:rsidRPr="00886582" w:rsidRDefault="00DA10B4" w:rsidP="00334CE0">
            <w:pPr>
              <w:spacing w:after="0"/>
              <w:rPr>
                <w:rStyle w:val="codeChar1"/>
              </w:rPr>
            </w:pPr>
          </w:p>
        </w:tc>
        <w:tc>
          <w:tcPr>
            <w:tcW w:w="334" w:type="pct"/>
            <w:tcBorders>
              <w:top w:val="single" w:sz="4" w:space="0" w:color="auto"/>
              <w:left w:val="single" w:sz="4" w:space="0" w:color="auto"/>
              <w:bottom w:val="single" w:sz="4" w:space="0" w:color="auto"/>
              <w:right w:val="single" w:sz="4" w:space="0" w:color="auto"/>
            </w:tcBorders>
            <w:vAlign w:val="center"/>
          </w:tcPr>
          <w:p w14:paraId="28981DE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6EBFA6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49621FF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tcPr>
          <w:p w14:paraId="5471F105" w14:textId="77777777" w:rsidR="00DA10B4" w:rsidRPr="00886582" w:rsidRDefault="00DA10B4" w:rsidP="00334CE0">
            <w:pPr>
              <w:spacing w:after="0"/>
              <w:rPr>
                <w:rStyle w:val="codeChar1"/>
              </w:rPr>
            </w:pPr>
            <w:r w:rsidRPr="00886582">
              <w:rPr>
                <w:rStyle w:val="codeChar1"/>
              </w:rPr>
              <w:t>aesd</w:t>
            </w:r>
          </w:p>
        </w:tc>
        <w:tc>
          <w:tcPr>
            <w:tcW w:w="334" w:type="pct"/>
            <w:tcBorders>
              <w:top w:val="single" w:sz="4" w:space="0" w:color="auto"/>
              <w:left w:val="single" w:sz="4" w:space="0" w:color="auto"/>
              <w:bottom w:val="single" w:sz="4" w:space="0" w:color="auto"/>
              <w:right w:val="single" w:sz="4" w:space="0" w:color="auto"/>
            </w:tcBorders>
            <w:vAlign w:val="center"/>
          </w:tcPr>
          <w:p w14:paraId="32382AE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vAlign w:val="center"/>
          </w:tcPr>
          <w:p w14:paraId="2FD3A55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57A828C" w14:textId="77777777" w:rsidR="00DA10B4" w:rsidRPr="00497547" w:rsidRDefault="00DA10B4" w:rsidP="00334CE0">
            <w:pPr>
              <w:spacing w:after="0"/>
            </w:pPr>
            <w:r w:rsidRPr="00497547">
              <w:fldChar w:fldCharType="begin"/>
            </w:r>
            <w:r w:rsidRPr="00497547">
              <w:instrText xml:space="preserve"> REF _Ref174700032 \r \h </w:instrText>
            </w:r>
            <w:r w:rsidRPr="00497547">
              <w:fldChar w:fldCharType="separate"/>
            </w:r>
            <w:r w:rsidRPr="00497547">
              <w:t>12.2.14</w:t>
            </w:r>
            <w:r w:rsidRPr="00497547">
              <w:fldChar w:fldCharType="end"/>
            </w:r>
          </w:p>
        </w:tc>
        <w:tc>
          <w:tcPr>
            <w:tcW w:w="2113" w:type="pct"/>
            <w:tcBorders>
              <w:top w:val="single" w:sz="4" w:space="0" w:color="auto"/>
              <w:left w:val="single" w:sz="4" w:space="0" w:color="auto"/>
              <w:bottom w:val="single" w:sz="4" w:space="0" w:color="auto"/>
            </w:tcBorders>
            <w:vAlign w:val="center"/>
          </w:tcPr>
          <w:p w14:paraId="27EF1871" w14:textId="77777777" w:rsidR="00DA10B4" w:rsidRPr="00497547" w:rsidRDefault="00DA10B4" w:rsidP="00334CE0">
            <w:pPr>
              <w:spacing w:after="0"/>
            </w:pPr>
            <w:r w:rsidRPr="00497547">
              <w:t>audio element selection description</w:t>
            </w:r>
          </w:p>
        </w:tc>
      </w:tr>
      <w:tr w:rsidR="00270683" w:rsidRPr="00497547" w14:paraId="452DD777" w14:textId="77777777" w:rsidTr="00886582">
        <w:tc>
          <w:tcPr>
            <w:tcW w:w="334" w:type="pct"/>
            <w:tcBorders>
              <w:top w:val="single" w:sz="4" w:space="0" w:color="auto"/>
              <w:bottom w:val="single" w:sz="4" w:space="0" w:color="auto"/>
              <w:right w:val="single" w:sz="4" w:space="0" w:color="auto"/>
            </w:tcBorders>
            <w:vAlign w:val="center"/>
            <w:hideMark/>
          </w:tcPr>
          <w:p w14:paraId="24B00434" w14:textId="77777777" w:rsidR="00DA10B4" w:rsidRPr="00886582" w:rsidRDefault="00DA10B4" w:rsidP="00334CE0">
            <w:pPr>
              <w:spacing w:after="0"/>
              <w:rPr>
                <w:rStyle w:val="codeChar1"/>
              </w:rPr>
            </w:pPr>
            <w:r w:rsidRPr="00886582">
              <w:rPr>
                <w:rStyle w:val="codeChar1"/>
              </w:rPr>
              <w:t>styp</w:t>
            </w:r>
          </w:p>
        </w:tc>
        <w:tc>
          <w:tcPr>
            <w:tcW w:w="334" w:type="pct"/>
            <w:tcBorders>
              <w:top w:val="single" w:sz="4" w:space="0" w:color="auto"/>
              <w:left w:val="single" w:sz="4" w:space="0" w:color="auto"/>
              <w:bottom w:val="single" w:sz="4" w:space="0" w:color="auto"/>
              <w:right w:val="single" w:sz="4" w:space="0" w:color="auto"/>
            </w:tcBorders>
            <w:vAlign w:val="center"/>
            <w:hideMark/>
          </w:tcPr>
          <w:p w14:paraId="0F9E177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EF6B1C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90FFE8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5A57BC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088B6F1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831BCB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57219FE1" w14:textId="77777777" w:rsidR="00DA10B4" w:rsidRPr="00497547" w:rsidRDefault="00DA10B4" w:rsidP="00334CE0">
            <w:pPr>
              <w:spacing w:after="0"/>
            </w:pPr>
            <w:r w:rsidRPr="00497547">
              <w:fldChar w:fldCharType="begin"/>
            </w:r>
            <w:r w:rsidRPr="00497547">
              <w:instrText xml:space="preserve"> REF _Ref174700062 \r \h </w:instrText>
            </w:r>
            <w:r w:rsidRPr="00497547">
              <w:fldChar w:fldCharType="separate"/>
            </w:r>
            <w:r w:rsidRPr="00497547">
              <w:t>8.14.2</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3FFF6E0E" w14:textId="77777777" w:rsidR="00DA10B4" w:rsidRPr="00497547" w:rsidRDefault="00DA10B4" w:rsidP="00334CE0">
            <w:pPr>
              <w:spacing w:after="0"/>
            </w:pPr>
            <w:r w:rsidRPr="00497547">
              <w:t>segment type</w:t>
            </w:r>
          </w:p>
        </w:tc>
      </w:tr>
      <w:tr w:rsidR="00270683" w:rsidRPr="00497547" w14:paraId="5A8CC89C" w14:textId="77777777" w:rsidTr="00886582">
        <w:tc>
          <w:tcPr>
            <w:tcW w:w="334" w:type="pct"/>
            <w:tcBorders>
              <w:top w:val="single" w:sz="4" w:space="0" w:color="auto"/>
              <w:bottom w:val="single" w:sz="4" w:space="0" w:color="auto"/>
              <w:right w:val="single" w:sz="4" w:space="0" w:color="auto"/>
            </w:tcBorders>
            <w:vAlign w:val="center"/>
            <w:hideMark/>
          </w:tcPr>
          <w:p w14:paraId="0AAFDBE8" w14:textId="77777777" w:rsidR="00DA10B4" w:rsidRPr="00886582" w:rsidRDefault="00DA10B4" w:rsidP="00334CE0">
            <w:pPr>
              <w:spacing w:after="0"/>
              <w:rPr>
                <w:rStyle w:val="codeChar1"/>
              </w:rPr>
            </w:pPr>
            <w:r w:rsidRPr="00886582">
              <w:rPr>
                <w:rStyle w:val="codeChar1"/>
              </w:rPr>
              <w:t>sidx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794076F"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4EDF0FD"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5742CE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38EDBF3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13CD7368"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BD108C4"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D4A1295" w14:textId="77777777" w:rsidR="00DA10B4" w:rsidRPr="00497547" w:rsidRDefault="00DA10B4" w:rsidP="00334CE0">
            <w:pPr>
              <w:spacing w:after="0"/>
            </w:pPr>
            <w:r w:rsidRPr="00497547">
              <w:fldChar w:fldCharType="begin"/>
            </w:r>
            <w:r w:rsidRPr="00497547">
              <w:instrText xml:space="preserve"> REF _Ref174095711 \r \h </w:instrText>
            </w:r>
            <w:r w:rsidRPr="00497547">
              <w:fldChar w:fldCharType="separate"/>
            </w:r>
            <w:r w:rsidRPr="00497547">
              <w:t>8.14.3</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0DB7ADA2" w14:textId="77777777" w:rsidR="00DA10B4" w:rsidRPr="00497547" w:rsidRDefault="00DA10B4" w:rsidP="00334CE0">
            <w:pPr>
              <w:spacing w:after="0"/>
            </w:pPr>
            <w:r w:rsidRPr="00497547">
              <w:t>segment index</w:t>
            </w:r>
          </w:p>
        </w:tc>
      </w:tr>
      <w:tr w:rsidR="00270683" w:rsidRPr="00497547" w14:paraId="53D3B3A6" w14:textId="77777777" w:rsidTr="00886582">
        <w:tc>
          <w:tcPr>
            <w:tcW w:w="334" w:type="pct"/>
            <w:tcBorders>
              <w:top w:val="single" w:sz="4" w:space="0" w:color="auto"/>
              <w:bottom w:val="single" w:sz="4" w:space="0" w:color="auto"/>
              <w:right w:val="single" w:sz="4" w:space="0" w:color="auto"/>
            </w:tcBorders>
            <w:vAlign w:val="center"/>
            <w:hideMark/>
          </w:tcPr>
          <w:p w14:paraId="65F901AE" w14:textId="77777777" w:rsidR="00DA10B4" w:rsidRPr="00886582" w:rsidRDefault="00DA10B4" w:rsidP="00334CE0">
            <w:pPr>
              <w:spacing w:after="0"/>
              <w:rPr>
                <w:rStyle w:val="codeChar1"/>
              </w:rPr>
            </w:pPr>
            <w:r w:rsidRPr="00886582">
              <w:rPr>
                <w:rStyle w:val="codeChar1"/>
              </w:rPr>
              <w:t>ssix</w:t>
            </w:r>
          </w:p>
        </w:tc>
        <w:tc>
          <w:tcPr>
            <w:tcW w:w="334" w:type="pct"/>
            <w:tcBorders>
              <w:top w:val="single" w:sz="4" w:space="0" w:color="auto"/>
              <w:left w:val="single" w:sz="4" w:space="0" w:color="auto"/>
              <w:bottom w:val="single" w:sz="4" w:space="0" w:color="auto"/>
              <w:right w:val="single" w:sz="4" w:space="0" w:color="auto"/>
            </w:tcBorders>
            <w:vAlign w:val="center"/>
            <w:hideMark/>
          </w:tcPr>
          <w:p w14:paraId="1CC257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6A22F3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76FB548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22E5EA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vAlign w:val="center"/>
            <w:hideMark/>
          </w:tcPr>
          <w:p w14:paraId="6954956F"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CF5B729"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2980990E" w14:textId="77777777" w:rsidR="00DA10B4" w:rsidRPr="00497547" w:rsidRDefault="00DA10B4" w:rsidP="00334CE0">
            <w:pPr>
              <w:spacing w:after="0"/>
            </w:pPr>
            <w:r w:rsidRPr="00497547">
              <w:fldChar w:fldCharType="begin"/>
            </w:r>
            <w:r w:rsidRPr="00497547">
              <w:instrText xml:space="preserve"> REF _Ref174700079 \r \h </w:instrText>
            </w:r>
            <w:r w:rsidRPr="00497547">
              <w:fldChar w:fldCharType="separate"/>
            </w:r>
            <w:r w:rsidRPr="00497547">
              <w:t>8.14.4</w:t>
            </w:r>
            <w:r w:rsidRPr="00497547">
              <w:fldChar w:fldCharType="end"/>
            </w:r>
          </w:p>
        </w:tc>
        <w:tc>
          <w:tcPr>
            <w:tcW w:w="2113" w:type="pct"/>
            <w:tcBorders>
              <w:top w:val="single" w:sz="4" w:space="0" w:color="auto"/>
              <w:left w:val="single" w:sz="4" w:space="0" w:color="auto"/>
              <w:bottom w:val="single" w:sz="4" w:space="0" w:color="auto"/>
            </w:tcBorders>
            <w:vAlign w:val="center"/>
            <w:hideMark/>
          </w:tcPr>
          <w:p w14:paraId="457C7CFC" w14:textId="77777777" w:rsidR="00DA10B4" w:rsidRPr="00497547" w:rsidRDefault="00DA10B4" w:rsidP="00334CE0">
            <w:pPr>
              <w:spacing w:after="0"/>
            </w:pPr>
            <w:r w:rsidRPr="00497547">
              <w:t>subsegment index</w:t>
            </w:r>
          </w:p>
        </w:tc>
      </w:tr>
      <w:tr w:rsidR="00270683" w:rsidRPr="00497547" w14:paraId="046C86DC" w14:textId="77777777" w:rsidTr="00886582">
        <w:tc>
          <w:tcPr>
            <w:tcW w:w="334" w:type="pct"/>
            <w:tcBorders>
              <w:top w:val="single" w:sz="4" w:space="0" w:color="auto"/>
              <w:bottom w:val="single" w:sz="4" w:space="0" w:color="auto"/>
              <w:right w:val="single" w:sz="4" w:space="0" w:color="auto"/>
            </w:tcBorders>
            <w:hideMark/>
          </w:tcPr>
          <w:p w14:paraId="7B9FDAEA" w14:textId="77777777" w:rsidR="00DA10B4" w:rsidRPr="00886582" w:rsidRDefault="00DA10B4" w:rsidP="00334CE0">
            <w:pPr>
              <w:spacing w:after="0"/>
              <w:rPr>
                <w:rStyle w:val="codeChar1"/>
              </w:rPr>
            </w:pPr>
            <w:r w:rsidRPr="00886582">
              <w:rPr>
                <w:rStyle w:val="codeChar1"/>
              </w:rPr>
              <w:t>prft</w:t>
            </w:r>
          </w:p>
        </w:tc>
        <w:tc>
          <w:tcPr>
            <w:tcW w:w="334" w:type="pct"/>
            <w:tcBorders>
              <w:top w:val="single" w:sz="4" w:space="0" w:color="auto"/>
              <w:left w:val="single" w:sz="4" w:space="0" w:color="auto"/>
              <w:bottom w:val="single" w:sz="4" w:space="0" w:color="auto"/>
              <w:right w:val="single" w:sz="4" w:space="0" w:color="auto"/>
            </w:tcBorders>
            <w:hideMark/>
          </w:tcPr>
          <w:p w14:paraId="3E9E4DA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5A14CE50"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6B3BAF12"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6BB847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hideMark/>
          </w:tcPr>
          <w:p w14:paraId="17A8D827"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437909F0"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hideMark/>
          </w:tcPr>
          <w:p w14:paraId="157F17C1" w14:textId="77777777" w:rsidR="00DA10B4" w:rsidRPr="00497547" w:rsidRDefault="00DA10B4" w:rsidP="00334CE0">
            <w:pPr>
              <w:spacing w:after="0"/>
            </w:pPr>
            <w:r w:rsidRPr="00497547">
              <w:fldChar w:fldCharType="begin"/>
            </w:r>
            <w:r w:rsidRPr="00497547">
              <w:instrText xml:space="preserve"> REF _Ref174700087 \r \h </w:instrText>
            </w:r>
            <w:r w:rsidRPr="00497547">
              <w:fldChar w:fldCharType="separate"/>
            </w:r>
            <w:r w:rsidRPr="00497547">
              <w:t>8.14.5</w:t>
            </w:r>
            <w:r w:rsidRPr="00497547">
              <w:fldChar w:fldCharType="end"/>
            </w:r>
          </w:p>
        </w:tc>
        <w:tc>
          <w:tcPr>
            <w:tcW w:w="2113" w:type="pct"/>
            <w:tcBorders>
              <w:top w:val="single" w:sz="4" w:space="0" w:color="auto"/>
              <w:left w:val="single" w:sz="4" w:space="0" w:color="auto"/>
              <w:bottom w:val="single" w:sz="4" w:space="0" w:color="auto"/>
            </w:tcBorders>
            <w:hideMark/>
          </w:tcPr>
          <w:p w14:paraId="47BEF93D" w14:textId="77777777" w:rsidR="00DA10B4" w:rsidRPr="00497547" w:rsidRDefault="00DA10B4" w:rsidP="00334CE0">
            <w:pPr>
              <w:spacing w:after="0"/>
            </w:pPr>
            <w:r w:rsidRPr="00497547">
              <w:t>producer reference time</w:t>
            </w:r>
          </w:p>
        </w:tc>
      </w:tr>
      <w:tr w:rsidR="00270683" w:rsidRPr="00497547" w14:paraId="7A6E9876" w14:textId="77777777" w:rsidTr="00886582">
        <w:tc>
          <w:tcPr>
            <w:tcW w:w="334" w:type="pct"/>
            <w:tcBorders>
              <w:top w:val="single" w:sz="4" w:space="0" w:color="auto"/>
              <w:bottom w:val="single" w:sz="4" w:space="0" w:color="auto"/>
              <w:right w:val="single" w:sz="4" w:space="0" w:color="auto"/>
            </w:tcBorders>
          </w:tcPr>
          <w:p w14:paraId="527E5666" w14:textId="77777777" w:rsidR="00DA10B4" w:rsidRPr="00886582" w:rsidRDefault="00DA10B4" w:rsidP="00334CE0">
            <w:pPr>
              <w:spacing w:after="0"/>
              <w:rPr>
                <w:rStyle w:val="codeChar1"/>
              </w:rPr>
            </w:pPr>
            <w:r w:rsidRPr="00886582">
              <w:rPr>
                <w:rStyle w:val="codeChar1"/>
              </w:rPr>
              <w:lastRenderedPageBreak/>
              <w:t>!mov</w:t>
            </w:r>
          </w:p>
        </w:tc>
        <w:tc>
          <w:tcPr>
            <w:tcW w:w="334" w:type="pct"/>
            <w:tcBorders>
              <w:top w:val="single" w:sz="4" w:space="0" w:color="auto"/>
              <w:left w:val="single" w:sz="4" w:space="0" w:color="auto"/>
              <w:bottom w:val="single" w:sz="4" w:space="0" w:color="auto"/>
              <w:right w:val="single" w:sz="4" w:space="0" w:color="auto"/>
            </w:tcBorders>
          </w:tcPr>
          <w:p w14:paraId="53C574E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5922805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1BA2227C"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3611AE3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5F552C2D"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618C9D07"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6A70F7D9" w14:textId="77777777" w:rsidR="00DA10B4" w:rsidRPr="00497547" w:rsidRDefault="00DA10B4" w:rsidP="00334CE0">
            <w:pPr>
              <w:spacing w:after="0"/>
            </w:pPr>
            <w:r w:rsidRPr="00497547">
              <w:fldChar w:fldCharType="begin"/>
            </w:r>
            <w:r w:rsidRPr="00497547">
              <w:instrText xml:space="preserve"> REF _Ref174700100 \r \h </w:instrText>
            </w:r>
            <w:r w:rsidRPr="00497547">
              <w:fldChar w:fldCharType="separate"/>
            </w:r>
            <w:r w:rsidRPr="00497547">
              <w:t>8.16.6</w:t>
            </w:r>
            <w:r w:rsidRPr="00497547">
              <w:fldChar w:fldCharType="end"/>
            </w:r>
          </w:p>
        </w:tc>
        <w:tc>
          <w:tcPr>
            <w:tcW w:w="2113" w:type="pct"/>
            <w:tcBorders>
              <w:top w:val="single" w:sz="4" w:space="0" w:color="auto"/>
              <w:left w:val="single" w:sz="4" w:space="0" w:color="auto"/>
              <w:bottom w:val="single" w:sz="4" w:space="0" w:color="auto"/>
            </w:tcBorders>
          </w:tcPr>
          <w:p w14:paraId="0AE125AA" w14:textId="77777777" w:rsidR="00DA10B4" w:rsidRPr="00497547" w:rsidRDefault="00DA10B4" w:rsidP="00334CE0">
            <w:pPr>
              <w:spacing w:after="0"/>
            </w:pPr>
            <w:r w:rsidRPr="00497547">
              <w:t>compressed movie box</w:t>
            </w:r>
          </w:p>
        </w:tc>
      </w:tr>
      <w:tr w:rsidR="00270683" w:rsidRPr="00497547" w14:paraId="04CFF2C6" w14:textId="77777777" w:rsidTr="00886582">
        <w:tc>
          <w:tcPr>
            <w:tcW w:w="334" w:type="pct"/>
            <w:tcBorders>
              <w:top w:val="single" w:sz="4" w:space="0" w:color="auto"/>
              <w:bottom w:val="single" w:sz="4" w:space="0" w:color="auto"/>
              <w:right w:val="single" w:sz="4" w:space="0" w:color="auto"/>
            </w:tcBorders>
          </w:tcPr>
          <w:p w14:paraId="7FDBDF6C" w14:textId="77777777" w:rsidR="00DA10B4" w:rsidRPr="00886582" w:rsidRDefault="00DA10B4" w:rsidP="00334CE0">
            <w:pPr>
              <w:spacing w:after="0"/>
              <w:rPr>
                <w:rStyle w:val="codeChar1"/>
              </w:rPr>
            </w:pPr>
            <w:r w:rsidRPr="00886582">
              <w:rPr>
                <w:rStyle w:val="codeChar1"/>
              </w:rPr>
              <w:t>!mof</w:t>
            </w:r>
          </w:p>
        </w:tc>
        <w:tc>
          <w:tcPr>
            <w:tcW w:w="334" w:type="pct"/>
            <w:tcBorders>
              <w:top w:val="single" w:sz="4" w:space="0" w:color="auto"/>
              <w:left w:val="single" w:sz="4" w:space="0" w:color="auto"/>
              <w:bottom w:val="single" w:sz="4" w:space="0" w:color="auto"/>
              <w:right w:val="single" w:sz="4" w:space="0" w:color="auto"/>
            </w:tcBorders>
          </w:tcPr>
          <w:p w14:paraId="31173C7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6377F31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0BB6240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65911CD9"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0B0C97C9"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D27C385"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7984CCC9" w14:textId="77777777" w:rsidR="00DA10B4" w:rsidRPr="00497547" w:rsidRDefault="00DA10B4" w:rsidP="00334CE0">
            <w:pPr>
              <w:spacing w:after="0"/>
            </w:pPr>
            <w:r w:rsidRPr="00497547">
              <w:fldChar w:fldCharType="begin"/>
            </w:r>
            <w:r w:rsidRPr="00497547">
              <w:instrText xml:space="preserve"> REF _Ref174700107 \r \h </w:instrText>
            </w:r>
            <w:r w:rsidRPr="00497547">
              <w:fldChar w:fldCharType="separate"/>
            </w:r>
            <w:r w:rsidRPr="00497547">
              <w:t>8.16.7</w:t>
            </w:r>
            <w:r w:rsidRPr="00497547">
              <w:fldChar w:fldCharType="end"/>
            </w:r>
          </w:p>
        </w:tc>
        <w:tc>
          <w:tcPr>
            <w:tcW w:w="2113" w:type="pct"/>
            <w:tcBorders>
              <w:top w:val="single" w:sz="4" w:space="0" w:color="auto"/>
              <w:left w:val="single" w:sz="4" w:space="0" w:color="auto"/>
              <w:bottom w:val="single" w:sz="4" w:space="0" w:color="auto"/>
            </w:tcBorders>
          </w:tcPr>
          <w:p w14:paraId="76B12471" w14:textId="77777777" w:rsidR="00DA10B4" w:rsidRPr="00497547" w:rsidRDefault="00DA10B4" w:rsidP="00334CE0">
            <w:pPr>
              <w:spacing w:after="0"/>
            </w:pPr>
            <w:r w:rsidRPr="00497547">
              <w:t>compressed movie fragment box</w:t>
            </w:r>
          </w:p>
        </w:tc>
      </w:tr>
      <w:tr w:rsidR="00270683" w:rsidRPr="00497547" w14:paraId="225EA2A0" w14:textId="77777777" w:rsidTr="00886582">
        <w:tc>
          <w:tcPr>
            <w:tcW w:w="334" w:type="pct"/>
            <w:tcBorders>
              <w:top w:val="single" w:sz="4" w:space="0" w:color="auto"/>
              <w:bottom w:val="single" w:sz="4" w:space="0" w:color="auto"/>
              <w:right w:val="single" w:sz="4" w:space="0" w:color="auto"/>
            </w:tcBorders>
          </w:tcPr>
          <w:p w14:paraId="38A142D0" w14:textId="77777777" w:rsidR="00DA10B4" w:rsidRPr="00886582" w:rsidRDefault="00DA10B4" w:rsidP="00334CE0">
            <w:pPr>
              <w:spacing w:after="0"/>
              <w:rPr>
                <w:rStyle w:val="codeChar1"/>
              </w:rPr>
            </w:pPr>
            <w:r w:rsidRPr="00886582">
              <w:rPr>
                <w:rStyle w:val="codeChar1"/>
              </w:rPr>
              <w:t>!six</w:t>
            </w:r>
          </w:p>
        </w:tc>
        <w:tc>
          <w:tcPr>
            <w:tcW w:w="334" w:type="pct"/>
            <w:tcBorders>
              <w:top w:val="single" w:sz="4" w:space="0" w:color="auto"/>
              <w:left w:val="single" w:sz="4" w:space="0" w:color="auto"/>
              <w:bottom w:val="single" w:sz="4" w:space="0" w:color="auto"/>
              <w:right w:val="single" w:sz="4" w:space="0" w:color="auto"/>
            </w:tcBorders>
          </w:tcPr>
          <w:p w14:paraId="1D8CF7D6"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440C912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312958CA"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1A400C23"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4" w:space="0" w:color="auto"/>
              <w:right w:val="single" w:sz="4" w:space="0" w:color="auto"/>
            </w:tcBorders>
          </w:tcPr>
          <w:p w14:paraId="261E4A85"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4" w:space="0" w:color="auto"/>
              <w:right w:val="single" w:sz="4" w:space="0" w:color="auto"/>
            </w:tcBorders>
          </w:tcPr>
          <w:p w14:paraId="731DA5CF"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4" w:space="0" w:color="auto"/>
              <w:right w:val="single" w:sz="4" w:space="0" w:color="auto"/>
            </w:tcBorders>
          </w:tcPr>
          <w:p w14:paraId="536ED9B4" w14:textId="77777777" w:rsidR="00DA10B4" w:rsidRPr="00497547" w:rsidRDefault="00DA10B4" w:rsidP="00334CE0">
            <w:pPr>
              <w:spacing w:after="0"/>
            </w:pPr>
            <w:r w:rsidRPr="00497547">
              <w:fldChar w:fldCharType="begin"/>
            </w:r>
            <w:r w:rsidRPr="00497547">
              <w:instrText xml:space="preserve"> REF _Ref174700118 \r \h </w:instrText>
            </w:r>
            <w:r w:rsidRPr="00497547">
              <w:fldChar w:fldCharType="separate"/>
            </w:r>
            <w:r w:rsidRPr="00497547">
              <w:t>8.16.8</w:t>
            </w:r>
            <w:r w:rsidRPr="00497547">
              <w:fldChar w:fldCharType="end"/>
            </w:r>
          </w:p>
        </w:tc>
        <w:tc>
          <w:tcPr>
            <w:tcW w:w="2113" w:type="pct"/>
            <w:tcBorders>
              <w:top w:val="single" w:sz="4" w:space="0" w:color="auto"/>
              <w:left w:val="single" w:sz="4" w:space="0" w:color="auto"/>
              <w:bottom w:val="single" w:sz="4" w:space="0" w:color="auto"/>
            </w:tcBorders>
          </w:tcPr>
          <w:p w14:paraId="5EA2B09F" w14:textId="77777777" w:rsidR="00DA10B4" w:rsidRPr="00497547" w:rsidRDefault="00DA10B4" w:rsidP="00334CE0">
            <w:pPr>
              <w:spacing w:after="0"/>
            </w:pPr>
            <w:r w:rsidRPr="00497547">
              <w:t>compressed segment index box</w:t>
            </w:r>
          </w:p>
        </w:tc>
      </w:tr>
      <w:tr w:rsidR="00270683" w:rsidRPr="00497547" w14:paraId="378F1FA7" w14:textId="77777777" w:rsidTr="00886582">
        <w:tc>
          <w:tcPr>
            <w:tcW w:w="334" w:type="pct"/>
            <w:tcBorders>
              <w:top w:val="single" w:sz="4" w:space="0" w:color="auto"/>
              <w:bottom w:val="single" w:sz="12" w:space="0" w:color="auto"/>
              <w:right w:val="single" w:sz="4" w:space="0" w:color="auto"/>
            </w:tcBorders>
          </w:tcPr>
          <w:p w14:paraId="239185F4" w14:textId="77777777" w:rsidR="00DA10B4" w:rsidRPr="00886582" w:rsidRDefault="00DA10B4" w:rsidP="00334CE0">
            <w:pPr>
              <w:spacing w:after="0"/>
              <w:rPr>
                <w:rStyle w:val="codeChar1"/>
              </w:rPr>
            </w:pPr>
            <w:r w:rsidRPr="00886582">
              <w:rPr>
                <w:rStyle w:val="codeChar1"/>
              </w:rPr>
              <w:t>!ssx</w:t>
            </w:r>
          </w:p>
        </w:tc>
        <w:tc>
          <w:tcPr>
            <w:tcW w:w="334" w:type="pct"/>
            <w:tcBorders>
              <w:top w:val="single" w:sz="4" w:space="0" w:color="auto"/>
              <w:left w:val="single" w:sz="4" w:space="0" w:color="auto"/>
              <w:bottom w:val="single" w:sz="12" w:space="0" w:color="auto"/>
              <w:right w:val="single" w:sz="4" w:space="0" w:color="auto"/>
            </w:tcBorders>
          </w:tcPr>
          <w:p w14:paraId="20CCB377"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680D9D31"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6D544D25"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5620774E" w14:textId="77777777" w:rsidR="00DA10B4" w:rsidRPr="00886582" w:rsidRDefault="00DA10B4" w:rsidP="00334CE0">
            <w:pPr>
              <w:spacing w:after="0"/>
              <w:rPr>
                <w:rStyle w:val="codeChar1"/>
              </w:rPr>
            </w:pPr>
            <w:r w:rsidRPr="00886582">
              <w:rPr>
                <w:rStyle w:val="codeChar1"/>
              </w:rPr>
              <w:t> </w:t>
            </w:r>
          </w:p>
        </w:tc>
        <w:tc>
          <w:tcPr>
            <w:tcW w:w="334" w:type="pct"/>
            <w:tcBorders>
              <w:top w:val="single" w:sz="4" w:space="0" w:color="auto"/>
              <w:left w:val="single" w:sz="4" w:space="0" w:color="auto"/>
              <w:bottom w:val="single" w:sz="12" w:space="0" w:color="auto"/>
              <w:right w:val="single" w:sz="4" w:space="0" w:color="auto"/>
            </w:tcBorders>
          </w:tcPr>
          <w:p w14:paraId="368DD6B6" w14:textId="77777777" w:rsidR="00DA10B4" w:rsidRPr="00886582" w:rsidRDefault="00DA10B4" w:rsidP="00334CE0">
            <w:pPr>
              <w:spacing w:after="0"/>
              <w:rPr>
                <w:rStyle w:val="codeChar1"/>
              </w:rPr>
            </w:pPr>
            <w:r w:rsidRPr="00886582">
              <w:rPr>
                <w:rStyle w:val="codeChar1"/>
              </w:rPr>
              <w:t> </w:t>
            </w:r>
          </w:p>
        </w:tc>
        <w:tc>
          <w:tcPr>
            <w:tcW w:w="326" w:type="pct"/>
            <w:tcBorders>
              <w:top w:val="single" w:sz="4" w:space="0" w:color="auto"/>
              <w:left w:val="single" w:sz="4" w:space="0" w:color="auto"/>
              <w:bottom w:val="single" w:sz="12" w:space="0" w:color="auto"/>
              <w:right w:val="single" w:sz="4" w:space="0" w:color="auto"/>
            </w:tcBorders>
          </w:tcPr>
          <w:p w14:paraId="7A72C2C1" w14:textId="77777777" w:rsidR="00DA10B4" w:rsidRPr="00886582" w:rsidRDefault="00DA10B4" w:rsidP="00334CE0">
            <w:pPr>
              <w:spacing w:after="0"/>
              <w:rPr>
                <w:rStyle w:val="codeChar1"/>
              </w:rPr>
            </w:pPr>
            <w:r w:rsidRPr="00886582">
              <w:rPr>
                <w:rStyle w:val="codeChar1"/>
              </w:rPr>
              <w:t> </w:t>
            </w:r>
          </w:p>
        </w:tc>
        <w:tc>
          <w:tcPr>
            <w:tcW w:w="557" w:type="pct"/>
            <w:tcBorders>
              <w:top w:val="single" w:sz="4" w:space="0" w:color="auto"/>
              <w:left w:val="single" w:sz="4" w:space="0" w:color="auto"/>
              <w:bottom w:val="single" w:sz="12" w:space="0" w:color="auto"/>
              <w:right w:val="single" w:sz="4" w:space="0" w:color="auto"/>
            </w:tcBorders>
          </w:tcPr>
          <w:p w14:paraId="1FA660A0" w14:textId="77777777" w:rsidR="00DA10B4" w:rsidRPr="00497547" w:rsidRDefault="00DA10B4" w:rsidP="00334CE0">
            <w:pPr>
              <w:spacing w:after="0"/>
            </w:pPr>
            <w:r w:rsidRPr="00497547">
              <w:fldChar w:fldCharType="begin"/>
            </w:r>
            <w:r w:rsidRPr="00497547">
              <w:instrText xml:space="preserve"> REF _Ref174700125 \r \h </w:instrText>
            </w:r>
            <w:r w:rsidRPr="00497547">
              <w:fldChar w:fldCharType="separate"/>
            </w:r>
            <w:r w:rsidRPr="00497547">
              <w:t>8.16.9</w:t>
            </w:r>
            <w:r w:rsidRPr="00497547">
              <w:fldChar w:fldCharType="end"/>
            </w:r>
          </w:p>
        </w:tc>
        <w:tc>
          <w:tcPr>
            <w:tcW w:w="2113" w:type="pct"/>
            <w:tcBorders>
              <w:top w:val="single" w:sz="4" w:space="0" w:color="auto"/>
              <w:left w:val="single" w:sz="4" w:space="0" w:color="auto"/>
              <w:bottom w:val="single" w:sz="12" w:space="0" w:color="auto"/>
            </w:tcBorders>
          </w:tcPr>
          <w:p w14:paraId="4CD58D00" w14:textId="77777777" w:rsidR="00DA10B4" w:rsidRPr="00497547" w:rsidRDefault="00DA10B4" w:rsidP="00334CE0">
            <w:pPr>
              <w:spacing w:after="0"/>
            </w:pPr>
            <w:r w:rsidRPr="00497547">
              <w:t>compressed subsegment index box</w:t>
            </w:r>
          </w:p>
        </w:tc>
      </w:tr>
    </w:tbl>
    <w:p w14:paraId="4EFA78D1" w14:textId="77777777" w:rsidR="00EB2E2C" w:rsidRDefault="00EB2E2C" w:rsidP="00EB2E2C"/>
    <w:p w14:paraId="6113B215" w14:textId="37794E01" w:rsidR="000A5F55" w:rsidRPr="00AD06CC" w:rsidRDefault="0090501B" w:rsidP="000A5F55">
      <w:pPr>
        <w:pStyle w:val="AMDInstruction"/>
      </w:pPr>
      <w:r>
        <w:t xml:space="preserve">In Table 2, </w:t>
      </w:r>
      <w:r w:rsidR="000A5F55" w:rsidRPr="00AD06CC">
        <w:t xml:space="preserve">replace </w:t>
      </w:r>
      <w:r w:rsidR="000A5F55">
        <w:t>the following text:</w:t>
      </w:r>
    </w:p>
    <w:p w14:paraId="4BA3CC89" w14:textId="77777777" w:rsidR="000A5F55" w:rsidRDefault="000A5F55" w:rsidP="000A5F55">
      <w:r w:rsidRPr="001F701E">
        <w:rPr>
          <w:iCs/>
          <w:szCs w:val="24"/>
        </w:rPr>
        <w:t>data reference box, declares source(s) of metadata items</w:t>
      </w:r>
    </w:p>
    <w:p w14:paraId="65EA75BD" w14:textId="77777777" w:rsidR="000A5F55" w:rsidRPr="00A37EB2" w:rsidRDefault="000A5F55" w:rsidP="000A5F55">
      <w:pPr>
        <w:pStyle w:val="AMDInstruction"/>
      </w:pPr>
      <w:r w:rsidRPr="00A37EB2">
        <w:t>with:</w:t>
      </w:r>
    </w:p>
    <w:p w14:paraId="6EB3C8EC" w14:textId="77777777" w:rsidR="000A5F55" w:rsidRPr="004560A8" w:rsidRDefault="000A5F55" w:rsidP="000A5F55">
      <w:pPr>
        <w:rPr>
          <w:iCs/>
          <w:szCs w:val="24"/>
        </w:rPr>
      </w:pPr>
      <w:r w:rsidRPr="001F701E">
        <w:rPr>
          <w:iCs/>
          <w:szCs w:val="24"/>
        </w:rPr>
        <w:t>data reference box, declares source(s) of items</w:t>
      </w:r>
    </w:p>
    <w:p w14:paraId="4A0D83DF" w14:textId="77777777" w:rsidR="000A5F55" w:rsidRPr="00EB2E2C" w:rsidRDefault="000A5F55" w:rsidP="00EB2E2C"/>
    <w:p w14:paraId="20D7FE14" w14:textId="4D279A3E" w:rsidR="00A00AB8" w:rsidRDefault="00817F59" w:rsidP="00817F59">
      <w:pPr>
        <w:pStyle w:val="Heading1"/>
        <w:rPr>
          <w:ins w:id="8" w:author="Dimitri Podborski" w:date="2025-04-28T14:56:00Z" w16du:dateUtc="2025-04-28T21:56:00Z"/>
        </w:rPr>
      </w:pPr>
      <w:bookmarkStart w:id="9" w:name="_Toc194315164"/>
      <w:r>
        <w:t xml:space="preserve">Clause 8, </w:t>
      </w:r>
      <w:r w:rsidR="0028672D">
        <w:t>Box structures</w:t>
      </w:r>
      <w:bookmarkEnd w:id="9"/>
    </w:p>
    <w:p w14:paraId="448202E8" w14:textId="2CE6A110" w:rsidR="00EB48DD" w:rsidRPr="00EB48DD" w:rsidRDefault="00EB48DD">
      <w:pPr>
        <w:pStyle w:val="Heading2"/>
        <w:rPr>
          <w:ins w:id="10" w:author="Dimitri Podborski" w:date="2025-04-28T14:56:00Z" w16du:dateUtc="2025-04-28T21:56:00Z"/>
        </w:rPr>
        <w:pPrChange w:id="11" w:author="Dimitri Podborski" w:date="2025-04-28T14:56:00Z" w16du:dateUtc="2025-04-28T21:56:00Z">
          <w:pPr/>
        </w:pPrChange>
      </w:pPr>
      <w:ins w:id="12" w:author="Dimitri Podborski" w:date="2025-04-28T14:56:00Z" w16du:dateUtc="2025-04-28T21:56:00Z">
        <w:r w:rsidRPr="00EB48DD">
          <w:t>Clause 8.3.2, Track header box</w:t>
        </w:r>
      </w:ins>
    </w:p>
    <w:p w14:paraId="7B14996D" w14:textId="1A76523A" w:rsidR="00EB48DD" w:rsidRPr="00EB48DD" w:rsidRDefault="00EB48DD">
      <w:pPr>
        <w:pStyle w:val="AMDInstruction"/>
        <w:rPr>
          <w:ins w:id="13" w:author="Dimitri Podborski" w:date="2025-04-28T14:57:00Z" w16du:dateUtc="2025-04-28T21:57:00Z"/>
          <w:rPrChange w:id="14" w:author="Dimitri Podborski" w:date="2025-04-28T14:57:00Z" w16du:dateUtc="2025-04-28T21:57:00Z">
            <w:rPr>
              <w:ins w:id="15" w:author="Dimitri Podborski" w:date="2025-04-28T14:57:00Z" w16du:dateUtc="2025-04-28T21:57:00Z"/>
              <w:lang w:eastAsia="ja-JP"/>
            </w:rPr>
          </w:rPrChange>
        </w:rPr>
        <w:pPrChange w:id="16" w:author="Dimitri Podborski" w:date="2025-04-28T14:57:00Z" w16du:dateUtc="2025-04-28T21:57:00Z">
          <w:pPr/>
        </w:pPrChange>
      </w:pPr>
      <w:ins w:id="17" w:author="Dimitri Podborski" w:date="2025-04-28T14:57:00Z" w16du:dateUtc="2025-04-28T21:57:00Z">
        <w:r w:rsidRPr="00EB48DD">
          <w:rPr>
            <w:rPrChange w:id="18" w:author="Dimitri Podborski" w:date="2025-04-28T14:57:00Z" w16du:dateUtc="2025-04-28T21:57:00Z">
              <w:rPr>
                <w:i/>
                <w:iCs/>
                <w:lang w:eastAsia="ja-JP"/>
              </w:rPr>
            </w:rPrChange>
          </w:rPr>
          <w:t>In clause 8.3.2.3 replace:</w:t>
        </w:r>
      </w:ins>
    </w:p>
    <w:p w14:paraId="07E58AE6" w14:textId="76234702" w:rsidR="00EB48DD" w:rsidRDefault="00EB48DD">
      <w:pPr>
        <w:pStyle w:val="ListContinue2"/>
        <w:rPr>
          <w:ins w:id="19" w:author="Dimitri Podborski" w:date="2025-04-28T14:57:00Z" w16du:dateUtc="2025-04-28T21:57:00Z"/>
        </w:rPr>
        <w:pPrChange w:id="20" w:author="Dimitri Podborski" w:date="2025-04-28T15:01:00Z" w16du:dateUtc="2025-04-28T22:01:00Z">
          <w:pPr/>
        </w:pPrChange>
      </w:pPr>
      <w:ins w:id="21" w:author="Dimitri Podborski" w:date="2025-04-28T15:01:00Z" w16du:dateUtc="2025-04-28T22:01:00Z">
        <w:r w:rsidRPr="00DE5AAB">
          <w:rPr>
            <w:rStyle w:val="ISOCode"/>
          </w:rPr>
          <w:t>track_in_preview</w:t>
        </w:r>
        <w:r w:rsidRPr="00DE5AAB">
          <w:rPr>
            <w:rFonts w:cs="Courier New"/>
          </w:rPr>
          <w:t>: Flag mask is 0x000004. This flag currently has no assigned meaning, and the v</w:t>
        </w:r>
        <w:r w:rsidRPr="00DE5AAB">
          <w:t>alue should be ignored by readers. In the absence of further guidance (e.g. from derived specifications), the same value as for </w:t>
        </w:r>
        <w:r w:rsidRPr="00DE5AAB">
          <w:rPr>
            <w:rStyle w:val="ISOCode"/>
          </w:rPr>
          <w:t>track_in_movie</w:t>
        </w:r>
        <w:r w:rsidRPr="00DE5AAB">
          <w:rPr>
            <w:rFonts w:cs="Courier New"/>
          </w:rPr>
          <w:t> should be written.</w:t>
        </w:r>
      </w:ins>
    </w:p>
    <w:p w14:paraId="7A82F7D5" w14:textId="00EA85A3" w:rsidR="00EB48DD" w:rsidRDefault="00EB48DD">
      <w:pPr>
        <w:pStyle w:val="AMDInstruction"/>
        <w:rPr>
          <w:ins w:id="22" w:author="Dimitri Podborski" w:date="2025-04-28T14:57:00Z" w16du:dateUtc="2025-04-28T21:57:00Z"/>
          <w:lang w:eastAsia="ja-JP"/>
        </w:rPr>
        <w:pPrChange w:id="23" w:author="Dimitri Podborski" w:date="2025-04-28T14:57:00Z" w16du:dateUtc="2025-04-28T21:57:00Z">
          <w:pPr/>
        </w:pPrChange>
      </w:pPr>
      <w:ins w:id="24" w:author="Dimitri Podborski" w:date="2025-04-28T14:57:00Z" w16du:dateUtc="2025-04-28T21:57:00Z">
        <w:r>
          <w:rPr>
            <w:lang w:eastAsia="ja-JP"/>
          </w:rPr>
          <w:t>with:</w:t>
        </w:r>
      </w:ins>
    </w:p>
    <w:p w14:paraId="0DB0EC58" w14:textId="6E596D48" w:rsidR="00EB48DD" w:rsidRPr="00B51B1D" w:rsidRDefault="00EB48DD">
      <w:pPr>
        <w:pStyle w:val="ListContinue2"/>
        <w:pPrChange w:id="25" w:author="Dimitri Podborski" w:date="2025-04-28T15:13:00Z" w16du:dateUtc="2025-04-28T22:13:00Z">
          <w:pPr>
            <w:pStyle w:val="Heading1"/>
          </w:pPr>
        </w:pPrChange>
      </w:pPr>
      <w:ins w:id="26" w:author="Dimitri Podborski" w:date="2025-04-28T15:01:00Z" w16du:dateUtc="2025-04-28T22:01:00Z">
        <w:r w:rsidRPr="00DE5AAB">
          <w:rPr>
            <w:rStyle w:val="ISOCode"/>
          </w:rPr>
          <w:t>track_in_preview</w:t>
        </w:r>
        <w:r w:rsidRPr="00DE5AAB">
          <w:rPr>
            <w:rFonts w:cs="Courier New"/>
          </w:rPr>
          <w:t xml:space="preserve">: Flag mask is 0x000004. This flag </w:t>
        </w:r>
        <w:r>
          <w:rPr>
            <w:rFonts w:cs="Courier New"/>
          </w:rPr>
          <w:t>is deprecated</w:t>
        </w:r>
      </w:ins>
      <w:ins w:id="27" w:author="Dimitri Podborski" w:date="2025-04-28T15:06:00Z" w16du:dateUtc="2025-04-28T22:06:00Z">
        <w:r w:rsidR="00B51B1D">
          <w:rPr>
            <w:rFonts w:cs="Courier New"/>
          </w:rPr>
          <w:t>.</w:t>
        </w:r>
      </w:ins>
      <w:ins w:id="28" w:author="Dimitri Podborski" w:date="2025-04-28T15:01:00Z" w16du:dateUtc="2025-04-28T22:01:00Z">
        <w:r>
          <w:rPr>
            <w:rFonts w:cs="Courier New"/>
          </w:rPr>
          <w:t xml:space="preserve"> </w:t>
        </w:r>
      </w:ins>
      <w:ins w:id="29" w:author="Dimitri Podborski" w:date="2025-04-28T15:07:00Z" w16du:dateUtc="2025-04-28T22:07:00Z">
        <w:r w:rsidR="00B51B1D">
          <w:rPr>
            <w:rFonts w:cs="Courier New"/>
          </w:rPr>
          <w:t xml:space="preserve">Readers </w:t>
        </w:r>
      </w:ins>
      <w:ins w:id="30" w:author="Dimitri Podborski" w:date="2025-04-28T15:08:00Z" w16du:dateUtc="2025-04-28T22:08:00Z">
        <w:r w:rsidR="00B51B1D">
          <w:t>shall</w:t>
        </w:r>
      </w:ins>
      <w:ins w:id="31" w:author="Dimitri Podborski" w:date="2025-04-28T15:01:00Z" w16du:dateUtc="2025-04-28T22:01:00Z">
        <w:r w:rsidRPr="00DE5AAB">
          <w:t xml:space="preserve"> ignore </w:t>
        </w:r>
      </w:ins>
      <w:ins w:id="32" w:author="Dimitri Podborski" w:date="2025-04-28T15:08:00Z" w16du:dateUtc="2025-04-28T22:08:00Z">
        <w:r w:rsidR="00B51B1D">
          <w:t>its value</w:t>
        </w:r>
      </w:ins>
      <w:ins w:id="33" w:author="Dimitri Podborski" w:date="2025-04-28T15:01:00Z" w16du:dateUtc="2025-04-28T22:01:00Z">
        <w:r w:rsidRPr="00DE5AAB">
          <w:t xml:space="preserve">. </w:t>
        </w:r>
      </w:ins>
      <w:ins w:id="34" w:author="Dimitri Podborski" w:date="2025-04-28T15:08:00Z" w16du:dateUtc="2025-04-28T22:08:00Z">
        <w:r w:rsidR="00B51B1D">
          <w:t xml:space="preserve">Writers should write the same value as for track </w:t>
        </w:r>
      </w:ins>
      <w:ins w:id="35" w:author="Dimitri Podborski" w:date="2025-04-28T15:09:00Z" w16du:dateUtc="2025-04-28T22:09:00Z">
        <w:r w:rsidR="00B51B1D">
          <w:t xml:space="preserve">as </w:t>
        </w:r>
      </w:ins>
      <w:ins w:id="36" w:author="Dimitri Podborski" w:date="2025-04-28T15:01:00Z" w16du:dateUtc="2025-04-28T22:01:00Z">
        <w:r w:rsidRPr="00DE5AAB">
          <w:t>for </w:t>
        </w:r>
        <w:proofErr w:type="spellStart"/>
        <w:r w:rsidRPr="00DE5AAB">
          <w:rPr>
            <w:rStyle w:val="ISOCode"/>
          </w:rPr>
          <w:t>track_in_movie</w:t>
        </w:r>
        <w:proofErr w:type="spellEnd"/>
        <w:r w:rsidRPr="00DE5AAB">
          <w:rPr>
            <w:rFonts w:cs="Courier New"/>
          </w:rPr>
          <w:t>.</w:t>
        </w:r>
      </w:ins>
      <w:ins w:id="37" w:author="Dimitri Podborski" w:date="2025-04-28T15:09:00Z" w16du:dateUtc="2025-04-28T22:09:00Z">
        <w:r w:rsidR="00B51B1D">
          <w:rPr>
            <w:rFonts w:cs="Courier New"/>
          </w:rPr>
          <w:t xml:space="preserve"> Legacy files may contain this flag, bu</w:t>
        </w:r>
      </w:ins>
      <w:ins w:id="38" w:author="Dimitri Podborski" w:date="2025-04-28T15:10:00Z" w16du:dateUtc="2025-04-28T22:10:00Z">
        <w:r w:rsidR="00B51B1D">
          <w:rPr>
            <w:rFonts w:cs="Courier New"/>
          </w:rPr>
          <w:t>t it shall not be assigned a new meaning and shall not be reused by derived specifications.</w:t>
        </w:r>
      </w:ins>
    </w:p>
    <w:p w14:paraId="222AD1AF" w14:textId="4156F139" w:rsidR="008C3F02" w:rsidRDefault="008C3F02" w:rsidP="00B215FD">
      <w:pPr>
        <w:pStyle w:val="Heading2"/>
      </w:pPr>
      <w:bookmarkStart w:id="39" w:name="_Toc194315165"/>
      <w:bookmarkStart w:id="40" w:name="_Toc194315166"/>
      <w:bookmarkStart w:id="41" w:name="_Toc194315167"/>
      <w:bookmarkStart w:id="42" w:name="_Toc194315168"/>
      <w:bookmarkStart w:id="43" w:name="_Toc194315169"/>
      <w:bookmarkEnd w:id="39"/>
      <w:bookmarkEnd w:id="40"/>
      <w:bookmarkEnd w:id="41"/>
      <w:bookmarkEnd w:id="42"/>
      <w:r>
        <w:t>Clause 8.3.3 Track reference box</w:t>
      </w:r>
      <w:bookmarkEnd w:id="43"/>
    </w:p>
    <w:p w14:paraId="2B163C61" w14:textId="564F2A29" w:rsidR="008C3F02" w:rsidRPr="0071057D" w:rsidRDefault="008C3F02" w:rsidP="008C3F02">
      <w:pPr>
        <w:pStyle w:val="AMDInstruction"/>
        <w:rPr>
          <w:rFonts w:eastAsia="Cambria"/>
        </w:rPr>
      </w:pPr>
      <w:r w:rsidRPr="0071057D">
        <w:rPr>
          <w:rFonts w:eastAsia="Cambria"/>
        </w:rPr>
        <w:t xml:space="preserve">Add the following 2 track reference types </w:t>
      </w:r>
      <w:r>
        <w:rPr>
          <w:rFonts w:eastAsia="Cambria"/>
        </w:rPr>
        <w:t>to</w:t>
      </w:r>
      <w:r w:rsidRPr="0071057D">
        <w:rPr>
          <w:rFonts w:eastAsia="Cambria"/>
        </w:rPr>
        <w:t xml:space="preserve"> clause 8.3.3.3</w:t>
      </w:r>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8C3F02" w:rsidRPr="00DE5AAB" w14:paraId="48166CFB" w14:textId="77777777" w:rsidTr="0071057D">
        <w:tc>
          <w:tcPr>
            <w:tcW w:w="197" w:type="pct"/>
          </w:tcPr>
          <w:p w14:paraId="0F1713BB" w14:textId="77777777" w:rsidR="008C3F02" w:rsidRPr="008C3F02" w:rsidRDefault="008C3F02" w:rsidP="0071057D">
            <w:r w:rsidRPr="008C3F02">
              <w:t>—</w:t>
            </w:r>
          </w:p>
        </w:tc>
        <w:tc>
          <w:tcPr>
            <w:tcW w:w="506" w:type="pct"/>
          </w:tcPr>
          <w:p w14:paraId="035CB325" w14:textId="77777777" w:rsidR="008C3F02" w:rsidRPr="0071057D" w:rsidRDefault="008C3F02" w:rsidP="0071057D">
            <w:pPr>
              <w:rPr>
                <w:rStyle w:val="codeChar1"/>
              </w:rPr>
            </w:pPr>
            <w:r w:rsidRPr="0071057D">
              <w:rPr>
                <w:rStyle w:val="codeChar1"/>
              </w:rPr>
              <w:t>'adda'</w:t>
            </w:r>
          </w:p>
        </w:tc>
        <w:tc>
          <w:tcPr>
            <w:tcW w:w="4297" w:type="pct"/>
          </w:tcPr>
          <w:p w14:paraId="16514D7D" w14:textId="77777777" w:rsidR="008C3F02" w:rsidRPr="008C3F02" w:rsidRDefault="008C3F02" w:rsidP="0071057D">
            <w:r w:rsidRPr="008C3F02">
              <w:t>Track reference for additional audio track</w:t>
            </w:r>
          </w:p>
        </w:tc>
      </w:tr>
      <w:tr w:rsidR="008C3F02" w:rsidRPr="00DE5AAB" w14:paraId="7704A91C" w14:textId="77777777" w:rsidTr="0071057D">
        <w:tc>
          <w:tcPr>
            <w:tcW w:w="197" w:type="pct"/>
          </w:tcPr>
          <w:p w14:paraId="1F5FB858" w14:textId="77777777" w:rsidR="008C3F02" w:rsidRPr="008C3F02" w:rsidRDefault="008C3F02" w:rsidP="0071057D">
            <w:r w:rsidRPr="008C3F02">
              <w:t>—</w:t>
            </w:r>
          </w:p>
        </w:tc>
        <w:tc>
          <w:tcPr>
            <w:tcW w:w="506" w:type="pct"/>
          </w:tcPr>
          <w:p w14:paraId="362FD5AC" w14:textId="77777777" w:rsidR="008C3F02" w:rsidRPr="0071057D" w:rsidRDefault="008C3F02" w:rsidP="0071057D">
            <w:pPr>
              <w:rPr>
                <w:rStyle w:val="codeChar1"/>
              </w:rPr>
            </w:pPr>
            <w:r w:rsidRPr="0071057D">
              <w:rPr>
                <w:rStyle w:val="codeChar1"/>
              </w:rPr>
              <w:t>'adrc'</w:t>
            </w:r>
          </w:p>
        </w:tc>
        <w:tc>
          <w:tcPr>
            <w:tcW w:w="4297" w:type="pct"/>
          </w:tcPr>
          <w:p w14:paraId="6424E8D2" w14:textId="77777777" w:rsidR="008C3F02" w:rsidRPr="008C3F02" w:rsidRDefault="008C3F02" w:rsidP="0071057D">
            <w:r w:rsidRPr="008C3F02">
              <w:t>Track reference for DRC metadata track</w:t>
            </w:r>
          </w:p>
        </w:tc>
      </w:tr>
    </w:tbl>
    <w:p w14:paraId="634D0BCD" w14:textId="2502D454" w:rsidR="008C3F02" w:rsidRDefault="0042622F" w:rsidP="00B215FD">
      <w:pPr>
        <w:pStyle w:val="Heading2"/>
      </w:pPr>
      <w:bookmarkStart w:id="44" w:name="_Toc194315170"/>
      <w:r>
        <w:t>Clause 8.3.4, Track group box</w:t>
      </w:r>
      <w:bookmarkEnd w:id="44"/>
    </w:p>
    <w:p w14:paraId="2AD7AFF9" w14:textId="01ED011E" w:rsidR="0042622F" w:rsidRDefault="00E47A0B" w:rsidP="00B215FD">
      <w:pPr>
        <w:pStyle w:val="AMDInstruction"/>
      </w:pPr>
      <w:r>
        <w:t>Replace the clause 8.3.4.2 with the following:</w:t>
      </w:r>
    </w:p>
    <w:p w14:paraId="1FC071FF" w14:textId="77777777" w:rsidR="00E47A0B" w:rsidRPr="00E47A0B" w:rsidRDefault="00E47A0B" w:rsidP="00B215FD">
      <w:pPr>
        <w:pStyle w:val="code0"/>
      </w:pPr>
      <w:r w:rsidRPr="00E47A0B">
        <w:t>aligned(8) class TrackGroupBox extends Box('trgr')</w:t>
      </w:r>
    </w:p>
    <w:p w14:paraId="03DF2A2F" w14:textId="77777777" w:rsidR="00E47A0B" w:rsidRDefault="00E47A0B" w:rsidP="00E47A0B">
      <w:pPr>
        <w:pStyle w:val="code0"/>
      </w:pPr>
      <w:r w:rsidRPr="00E47A0B">
        <w:t>{</w:t>
      </w:r>
    </w:p>
    <w:p w14:paraId="5602306C" w14:textId="2588D87D" w:rsidR="00E47A0B" w:rsidRDefault="00E47A0B" w:rsidP="00E47A0B">
      <w:pPr>
        <w:pStyle w:val="code0"/>
      </w:pPr>
      <w:r w:rsidRPr="00B215FD">
        <w:tab/>
      </w:r>
      <w:r w:rsidRPr="00E47A0B">
        <w:t>TrackGroupTypeBox</w:t>
      </w:r>
      <w:r>
        <w:t xml:space="preserve"> </w:t>
      </w:r>
      <w:r w:rsidRPr="00B215FD">
        <w:t>boxes[];</w:t>
      </w:r>
    </w:p>
    <w:p w14:paraId="7F194EBD" w14:textId="397198DD" w:rsidR="00E47A0B" w:rsidRDefault="00E47A0B" w:rsidP="00E47A0B">
      <w:pPr>
        <w:pStyle w:val="code0"/>
      </w:pPr>
      <w:r w:rsidRPr="00E47A0B">
        <w:t>}</w:t>
      </w:r>
    </w:p>
    <w:p w14:paraId="0093CAA0" w14:textId="77777777" w:rsidR="00E47A0B" w:rsidRDefault="00E47A0B" w:rsidP="00B215FD">
      <w:pPr>
        <w:pStyle w:val="code0"/>
      </w:pPr>
    </w:p>
    <w:p w14:paraId="7546F829" w14:textId="77777777" w:rsidR="00E47A0B" w:rsidRDefault="00E47A0B" w:rsidP="00B215FD">
      <w:pPr>
        <w:pStyle w:val="code0"/>
      </w:pPr>
      <w:r>
        <w:t>aligned(8) class TrackGroupTypeBox(unsigned int(32) track_group_type)</w:t>
      </w:r>
    </w:p>
    <w:p w14:paraId="3EAB38D4" w14:textId="77777777" w:rsidR="00E47A0B" w:rsidRDefault="00E47A0B" w:rsidP="00B215FD">
      <w:pPr>
        <w:pStyle w:val="code0"/>
      </w:pPr>
      <w:r>
        <w:lastRenderedPageBreak/>
        <w:t xml:space="preserve">  extends FullBox(track_group_type, version, flags)</w:t>
      </w:r>
    </w:p>
    <w:p w14:paraId="49AFE120" w14:textId="77777777" w:rsidR="00E47A0B" w:rsidRDefault="00E47A0B" w:rsidP="00B215FD">
      <w:pPr>
        <w:pStyle w:val="code0"/>
      </w:pPr>
      <w:r>
        <w:t>{</w:t>
      </w:r>
    </w:p>
    <w:p w14:paraId="7B5C66BB" w14:textId="26BD11D9" w:rsidR="00E47A0B" w:rsidRDefault="00E47A0B" w:rsidP="00B215FD">
      <w:pPr>
        <w:pStyle w:val="code0"/>
      </w:pPr>
      <w:r>
        <w:tab/>
        <w:t>unsigned int(32) track_group_id;</w:t>
      </w:r>
    </w:p>
    <w:p w14:paraId="22DE1988" w14:textId="4E9A687C" w:rsidR="00E47A0B" w:rsidRDefault="00E47A0B" w:rsidP="00B215FD">
      <w:pPr>
        <w:pStyle w:val="code0"/>
      </w:pPr>
      <w:r>
        <w:tab/>
        <w:t>// The remaining data may be specified for a particular track_group_type</w:t>
      </w:r>
    </w:p>
    <w:p w14:paraId="76B78B87" w14:textId="3D864B27" w:rsidR="00E47A0B" w:rsidRPr="00E47A0B" w:rsidRDefault="00E47A0B" w:rsidP="00E47A0B">
      <w:pPr>
        <w:pStyle w:val="code0"/>
      </w:pPr>
      <w:r>
        <w:t>}</w:t>
      </w:r>
    </w:p>
    <w:p w14:paraId="6E6F5387" w14:textId="77777777" w:rsidR="00E47A0B" w:rsidRDefault="00E47A0B" w:rsidP="008C3F02"/>
    <w:p w14:paraId="0388C90D" w14:textId="7534B361" w:rsidR="00926767" w:rsidRDefault="00926767" w:rsidP="00B215FD">
      <w:pPr>
        <w:pStyle w:val="AMDInstruction"/>
      </w:pPr>
      <w:r>
        <w:t>Replace the clause 8.3.4.4.1 with the following:</w:t>
      </w:r>
    </w:p>
    <w:p w14:paraId="2AC32C16" w14:textId="252685ED" w:rsidR="00885BF0" w:rsidRDefault="00885BF0" w:rsidP="00926767">
      <w:pPr>
        <w:rPr>
          <w:b/>
          <w:bCs/>
        </w:rPr>
      </w:pPr>
      <w:r>
        <w:rPr>
          <w:b/>
          <w:bCs/>
        </w:rPr>
        <w:t xml:space="preserve">8.3.4.4.1 </w:t>
      </w:r>
      <w:proofErr w:type="gramStart"/>
      <w:r>
        <w:rPr>
          <w:b/>
          <w:bCs/>
        </w:rPr>
        <w:t>Multi-source</w:t>
      </w:r>
      <w:proofErr w:type="gramEnd"/>
      <w:r>
        <w:rPr>
          <w:b/>
          <w:bCs/>
        </w:rPr>
        <w:t xml:space="preserve"> presentation</w:t>
      </w:r>
    </w:p>
    <w:p w14:paraId="27E88DC1" w14:textId="27C0CE9D" w:rsidR="00926767" w:rsidRPr="00B215FD" w:rsidRDefault="00926767" w:rsidP="00926767">
      <w:pPr>
        <w:rPr>
          <w:b/>
          <w:bCs/>
        </w:rPr>
      </w:pPr>
      <w:r>
        <w:rPr>
          <w:b/>
          <w:bCs/>
        </w:rPr>
        <w:t>8.3.4.4.</w:t>
      </w:r>
      <w:r w:rsidR="00885BF0">
        <w:rPr>
          <w:b/>
          <w:bCs/>
        </w:rPr>
        <w:t xml:space="preserve">1.1 </w:t>
      </w:r>
      <w:r w:rsidRPr="00B215FD">
        <w:rPr>
          <w:b/>
          <w:bCs/>
        </w:rPr>
        <w:t>Definition</w:t>
      </w:r>
    </w:p>
    <w:p w14:paraId="1F92DA3D" w14:textId="77777777" w:rsidR="00926767" w:rsidRDefault="00926767" w:rsidP="00926767">
      <w:pPr>
        <w:pStyle w:val="Atom"/>
      </w:pPr>
      <w:r w:rsidRPr="00B215FD">
        <w:t>Box Type:</w:t>
      </w:r>
      <w:r w:rsidRPr="00B215FD">
        <w:tab/>
      </w:r>
      <w:r w:rsidRPr="00B215FD">
        <w:rPr>
          <w:rStyle w:val="codeChar1"/>
        </w:rPr>
        <w:t>'msrc'</w:t>
      </w:r>
      <w:r w:rsidRPr="00B215FD">
        <w:br/>
        <w:t>Container:</w:t>
      </w:r>
      <w:r w:rsidRPr="00B215FD">
        <w:tab/>
      </w:r>
      <w:r w:rsidRPr="00B215FD">
        <w:rPr>
          <w:rFonts w:ascii="Courier New" w:hAnsi="Courier New"/>
          <w:lang w:val="de-DE" w:eastAsia="ja-JP"/>
        </w:rPr>
        <w:t>TrackGroupBox</w:t>
      </w:r>
      <w:r w:rsidRPr="00B215FD">
        <w:br/>
        <w:t>Mandatory:</w:t>
      </w:r>
      <w:r w:rsidRPr="00B215FD">
        <w:tab/>
        <w:t>No</w:t>
      </w:r>
      <w:r w:rsidRPr="001C4CF6">
        <w:rPr>
          <w:highlight w:val="yellow"/>
        </w:rPr>
        <w:br/>
      </w:r>
      <w:r w:rsidRPr="00F42054">
        <w:rPr>
          <w:rPrChange w:id="45" w:author="Dimitri Podborski" w:date="2025-04-28T17:24:00Z" w16du:dateUtc="2025-04-29T00:24:00Z">
            <w:rPr>
              <w:highlight w:val="yellow"/>
            </w:rPr>
          </w:rPrChange>
        </w:rPr>
        <w:t>Quantity:</w:t>
      </w:r>
      <w:r w:rsidRPr="00F42054">
        <w:rPr>
          <w:rPrChange w:id="46" w:author="Dimitri Podborski" w:date="2025-04-28T17:24:00Z" w16du:dateUtc="2025-04-29T00:24:00Z">
            <w:rPr>
              <w:highlight w:val="yellow"/>
            </w:rPr>
          </w:rPrChange>
        </w:rPr>
        <w:tab/>
        <w:t>Zero or one</w:t>
      </w:r>
    </w:p>
    <w:p w14:paraId="5FCB27AE" w14:textId="77777777" w:rsidR="00926767" w:rsidRDefault="00926767" w:rsidP="00926767">
      <w:r w:rsidRPr="00A3770E">
        <w:rPr>
          <w:rStyle w:val="codeChar1"/>
        </w:rPr>
        <w:t>track_group_type</w:t>
      </w:r>
      <w:r>
        <w:t xml:space="preserve"> equal to </w:t>
      </w:r>
      <w:r w:rsidRPr="00A3770E">
        <w:rPr>
          <w:rStyle w:val="codeChar1"/>
        </w:rPr>
        <w:t>'msrc'</w:t>
      </w:r>
      <w:r>
        <w:t xml:space="preserve"> </w:t>
      </w:r>
      <w:r w:rsidRPr="00127C54">
        <w:t>indicates that this track belongs to a multi-source presentation</w:t>
      </w:r>
      <w:r>
        <w:t xml:space="preserve">. </w:t>
      </w:r>
      <w:r w:rsidRPr="00127C54">
        <w:t>The tracks that have the same value of</w:t>
      </w:r>
      <w:r w:rsidRPr="00B94355">
        <w:rPr>
          <w:rStyle w:val="codeChar1"/>
        </w:rPr>
        <w:t xml:space="preserve"> </w:t>
      </w:r>
      <w:r w:rsidRPr="00A3770E">
        <w:rPr>
          <w:rStyle w:val="codeChar1"/>
        </w:rPr>
        <w:t>track_group_id</w:t>
      </w:r>
      <w:r w:rsidRPr="00127C54">
        <w:t xml:space="preserve"> within a </w:t>
      </w:r>
      <w:r w:rsidRPr="00A3770E">
        <w:rPr>
          <w:rStyle w:val="codeChar1"/>
        </w:rPr>
        <w:t>TrackGroupTypeBox</w:t>
      </w:r>
      <w:r w:rsidRPr="00127C54">
        <w:t xml:space="preserve"> of </w:t>
      </w:r>
      <w:r w:rsidRPr="00A3770E">
        <w:rPr>
          <w:rStyle w:val="codeChar1"/>
        </w:rPr>
        <w:t>track_group_type</w:t>
      </w:r>
      <w:r w:rsidRPr="00127C54">
        <w:t xml:space="preserve"> </w:t>
      </w:r>
      <w:r w:rsidRPr="00A3770E">
        <w:rPr>
          <w:rStyle w:val="codeChar1"/>
        </w:rPr>
        <w:t>'msrc'</w:t>
      </w:r>
      <w:r w:rsidRPr="00127C54">
        <w:t xml:space="preserve"> are mapped as being originated from the same source. For example, a recording of a video telephony call may have both audio and video for both participants, and the value of </w:t>
      </w:r>
      <w:r w:rsidRPr="00A3770E">
        <w:rPr>
          <w:rStyle w:val="codeChar1"/>
        </w:rPr>
        <w:t>track_group_id</w:t>
      </w:r>
      <w:r w:rsidRPr="00127C54">
        <w:t xml:space="preserve"> associated with the audio track and the video track of one participant differs from value of </w:t>
      </w:r>
      <w:r w:rsidRPr="00A3770E">
        <w:rPr>
          <w:rStyle w:val="codeChar1"/>
        </w:rPr>
        <w:t>track_group_id</w:t>
      </w:r>
      <w:r w:rsidRPr="00127C54">
        <w:t xml:space="preserve"> associated with the tracks of the other participant.</w:t>
      </w:r>
    </w:p>
    <w:p w14:paraId="0FBE3008" w14:textId="36275A78" w:rsidR="00926767" w:rsidRPr="00B215FD" w:rsidRDefault="00885BF0" w:rsidP="00926767">
      <w:pPr>
        <w:rPr>
          <w:b/>
          <w:bCs/>
        </w:rPr>
      </w:pPr>
      <w:r>
        <w:rPr>
          <w:b/>
          <w:bCs/>
        </w:rPr>
        <w:t xml:space="preserve">8.3.4.4.1.2 </w:t>
      </w:r>
      <w:r w:rsidR="00926767" w:rsidRPr="00B215FD">
        <w:rPr>
          <w:b/>
          <w:bCs/>
        </w:rPr>
        <w:t>Syntax</w:t>
      </w:r>
    </w:p>
    <w:p w14:paraId="2B807D03" w14:textId="4F0284EB" w:rsidR="00885BF0" w:rsidRDefault="00926767" w:rsidP="00926767">
      <w:pPr>
        <w:pStyle w:val="code0"/>
      </w:pPr>
      <w:r w:rsidRPr="00B215FD">
        <w:t>aligned(8) class MultiSourcePresentationBox extends TrackGroupTypeBox('msrc')</w:t>
      </w:r>
    </w:p>
    <w:p w14:paraId="2196C455" w14:textId="662B704F" w:rsidR="00885BF0" w:rsidRDefault="00926767" w:rsidP="00926767">
      <w:pPr>
        <w:pStyle w:val="code0"/>
      </w:pPr>
      <w:r w:rsidRPr="00B215FD">
        <w:t>{</w:t>
      </w:r>
    </w:p>
    <w:p w14:paraId="0E455303" w14:textId="57C7A877" w:rsidR="00926767" w:rsidRDefault="00926767" w:rsidP="00926767">
      <w:pPr>
        <w:pStyle w:val="code0"/>
      </w:pPr>
      <w:r w:rsidRPr="00B215FD">
        <w:t>}</w:t>
      </w:r>
    </w:p>
    <w:p w14:paraId="30F07719" w14:textId="77777777" w:rsidR="00926767" w:rsidRDefault="00926767" w:rsidP="008C3F02"/>
    <w:p w14:paraId="07E06D07" w14:textId="6A4FFD6D" w:rsidR="00E47A0B" w:rsidRDefault="00355E91" w:rsidP="00B215FD">
      <w:pPr>
        <w:pStyle w:val="AMDInstruction"/>
      </w:pPr>
      <w:r>
        <w:t xml:space="preserve">Insert the following table in the </w:t>
      </w:r>
      <w:proofErr w:type="spellStart"/>
      <w:r>
        <w:t>begining</w:t>
      </w:r>
      <w:proofErr w:type="spellEnd"/>
      <w:r>
        <w:t xml:space="preserve"> of the clause 8.3.4.4.2.1:</w:t>
      </w:r>
    </w:p>
    <w:p w14:paraId="5FBFFFE9" w14:textId="1CE94029" w:rsidR="00164368" w:rsidRDefault="00355E91" w:rsidP="00B215FD">
      <w:pPr>
        <w:pStyle w:val="Atom"/>
      </w:pPr>
      <w:r w:rsidRPr="00B215FD">
        <w:t>Box Type:</w:t>
      </w:r>
      <w:r w:rsidRPr="00B215FD">
        <w:tab/>
      </w:r>
      <w:r w:rsidRPr="00B215FD">
        <w:rPr>
          <w:rStyle w:val="codeChar1"/>
        </w:rPr>
        <w:t>'ster'</w:t>
      </w:r>
      <w:r w:rsidRPr="00B215FD">
        <w:br/>
        <w:t>Container:</w:t>
      </w:r>
      <w:r w:rsidRPr="00B215FD">
        <w:tab/>
      </w:r>
      <w:r w:rsidRPr="00B215FD">
        <w:rPr>
          <w:rFonts w:ascii="Courier New" w:hAnsi="Courier New"/>
          <w:lang w:val="de-DE" w:eastAsia="ja-JP"/>
        </w:rPr>
        <w:t>TrackGroupBox</w:t>
      </w:r>
      <w:r w:rsidRPr="00B215FD">
        <w:br/>
        <w:t>Mandatory:</w:t>
      </w:r>
      <w:r w:rsidRPr="00B215FD">
        <w:tab/>
        <w:t>No</w:t>
      </w:r>
      <w:r w:rsidRPr="001C4CF6">
        <w:rPr>
          <w:highlight w:val="yellow"/>
        </w:rPr>
        <w:br/>
      </w:r>
      <w:r w:rsidRPr="00F42054">
        <w:rPr>
          <w:rPrChange w:id="47" w:author="Dimitri Podborski" w:date="2025-04-28T17:24:00Z" w16du:dateUtc="2025-04-29T00:24:00Z">
            <w:rPr>
              <w:highlight w:val="yellow"/>
            </w:rPr>
          </w:rPrChange>
        </w:rPr>
        <w:t>Quantity:</w:t>
      </w:r>
      <w:r w:rsidRPr="00F42054">
        <w:rPr>
          <w:rPrChange w:id="48" w:author="Dimitri Podborski" w:date="2025-04-28T17:24:00Z" w16du:dateUtc="2025-04-29T00:24:00Z">
            <w:rPr>
              <w:highlight w:val="yellow"/>
            </w:rPr>
          </w:rPrChange>
        </w:rPr>
        <w:tab/>
        <w:t>Zero or one</w:t>
      </w:r>
    </w:p>
    <w:p w14:paraId="03527F05" w14:textId="4F588719" w:rsidR="001C1553" w:rsidRDefault="001C1553">
      <w:pPr>
        <w:pStyle w:val="Heading2"/>
      </w:pPr>
      <w:bookmarkStart w:id="49" w:name="_Toc194315171"/>
      <w:r>
        <w:t>Clause 8.3.</w:t>
      </w:r>
      <w:r w:rsidR="00B76122">
        <w:t>6</w:t>
      </w:r>
      <w:r>
        <w:t>, External Tracks</w:t>
      </w:r>
      <w:bookmarkEnd w:id="49"/>
    </w:p>
    <w:p w14:paraId="49044B01" w14:textId="77777777" w:rsidR="00B76122" w:rsidRPr="00AD06CC" w:rsidRDefault="00B76122" w:rsidP="00B76122">
      <w:pPr>
        <w:pStyle w:val="AMDInstruction"/>
        <w:rPr>
          <w:rFonts w:eastAsia="Cambria"/>
        </w:rPr>
      </w:pPr>
      <w:r w:rsidRPr="00AD06CC">
        <w:rPr>
          <w:rFonts w:eastAsia="Cambria"/>
        </w:rPr>
        <w:t xml:space="preserve">Add new </w:t>
      </w:r>
      <w:r>
        <w:rPr>
          <w:rFonts w:eastAsia="Cambria"/>
        </w:rPr>
        <w:t>clause 8.3.6</w:t>
      </w:r>
      <w:r w:rsidRPr="00AD06CC">
        <w:rPr>
          <w:rFonts w:eastAsia="Cambria"/>
        </w:rPr>
        <w:t xml:space="preserve"> in track structure (section 8.3)</w:t>
      </w:r>
    </w:p>
    <w:p w14:paraId="44BE3C48" w14:textId="77777777" w:rsidR="00B76122" w:rsidRPr="004F44BA" w:rsidRDefault="00B76122" w:rsidP="00B76122">
      <w:pPr>
        <w:rPr>
          <w:b/>
          <w:bCs/>
        </w:rPr>
      </w:pPr>
      <w:r w:rsidRPr="004F44BA">
        <w:rPr>
          <w:b/>
          <w:bCs/>
        </w:rPr>
        <w:t>8.3.</w:t>
      </w:r>
      <w:r>
        <w:rPr>
          <w:b/>
          <w:bCs/>
        </w:rPr>
        <w:t>6</w:t>
      </w:r>
      <w:r w:rsidRPr="004F44BA">
        <w:rPr>
          <w:b/>
          <w:bCs/>
        </w:rPr>
        <w:t xml:space="preserve"> External Tracks</w:t>
      </w:r>
    </w:p>
    <w:p w14:paraId="511B649B" w14:textId="77777777" w:rsidR="00B76122" w:rsidRPr="004F44BA" w:rsidRDefault="00B76122" w:rsidP="00B76122">
      <w:pPr>
        <w:rPr>
          <w:b/>
          <w:bCs/>
        </w:rPr>
      </w:pPr>
      <w:r w:rsidRPr="004F44BA">
        <w:rPr>
          <w:b/>
          <w:bCs/>
        </w:rPr>
        <w:t>8.3.</w:t>
      </w:r>
      <w:r>
        <w:rPr>
          <w:b/>
          <w:bCs/>
        </w:rPr>
        <w:t>6</w:t>
      </w:r>
      <w:r w:rsidRPr="004F44BA">
        <w:rPr>
          <w:b/>
          <w:bCs/>
        </w:rPr>
        <w:t>.1 External Track Box</w:t>
      </w:r>
    </w:p>
    <w:p w14:paraId="22EF6EF8" w14:textId="77777777" w:rsidR="00B76122" w:rsidRPr="004F44BA" w:rsidRDefault="00B76122" w:rsidP="00B76122">
      <w:pPr>
        <w:rPr>
          <w:b/>
          <w:bCs/>
        </w:rPr>
      </w:pPr>
      <w:r w:rsidRPr="004F44BA">
        <w:rPr>
          <w:b/>
          <w:bCs/>
        </w:rPr>
        <w:t>8.3.</w:t>
      </w:r>
      <w:r>
        <w:rPr>
          <w:b/>
          <w:bCs/>
        </w:rPr>
        <w:t>6</w:t>
      </w:r>
      <w:r w:rsidRPr="004F44BA">
        <w:rPr>
          <w:b/>
          <w:bCs/>
        </w:rPr>
        <w:t>.1.1 Definition</w:t>
      </w:r>
    </w:p>
    <w:p w14:paraId="5680DFB5" w14:textId="77777777" w:rsidR="00B76122" w:rsidRDefault="00B76122" w:rsidP="00B76122">
      <w:pPr>
        <w:spacing w:beforeAutospacing="1" w:afterAutospacing="1"/>
        <w:jc w:val="left"/>
        <w:rPr>
          <w:lang w:eastAsia="fr-FR"/>
        </w:rPr>
      </w:pPr>
      <w:proofErr w:type="spellStart"/>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lang w:eastAsia="fr-FR"/>
        </w:rPr>
        <w:t>Container: ‘</w:t>
      </w:r>
      <w:proofErr w:type="spellStart"/>
      <w:r>
        <w:rPr>
          <w:lang w:eastAsia="fr-FR"/>
        </w:rPr>
        <w:t>moov</w:t>
      </w:r>
      <w:proofErr w:type="spellEnd"/>
      <w:r>
        <w:rPr>
          <w:lang w:eastAsia="fr-FR"/>
        </w:rPr>
        <w:t xml:space="preserve">’ </w:t>
      </w:r>
      <w:r>
        <w:br/>
      </w:r>
      <w:r>
        <w:rPr>
          <w:lang w:eastAsia="fr-FR"/>
        </w:rPr>
        <w:t>Mandatory: No</w:t>
      </w:r>
      <w:r>
        <w:br/>
      </w:r>
      <w:r>
        <w:rPr>
          <w:lang w:eastAsia="fr-FR"/>
        </w:rPr>
        <w:t>Yes Quantity: zero or more</w:t>
      </w:r>
    </w:p>
    <w:p w14:paraId="291304C3" w14:textId="77777777" w:rsidR="00B76122" w:rsidRDefault="00B76122" w:rsidP="00B76122">
      <w:pPr>
        <w:spacing w:beforeAutospacing="1" w:afterAutospacing="1"/>
      </w:pPr>
      <w:r>
        <w:lastRenderedPageBreak/>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59AA76CB" w14:textId="77777777" w:rsidR="00B76122" w:rsidRDefault="00B76122" w:rsidP="00B76122">
      <w:pPr>
        <w:spacing w:beforeAutospacing="1" w:afterAutospacing="1"/>
      </w:pPr>
      <w:r>
        <w:t>External tracks may be fragmented or not, independently of whether the referring file is fragmented or not. Derived specifications may further restrict possible combinations.</w:t>
      </w:r>
    </w:p>
    <w:p w14:paraId="7B9C2E4C" w14:textId="77777777" w:rsidR="00B76122" w:rsidRDefault="00B76122" w:rsidP="00B76122">
      <w:pPr>
        <w:spacing w:beforeAutospacing="1" w:afterAutospacing="1"/>
      </w:pPr>
      <w:r>
        <w:t>The timeline of an external track may be modified by an edit list in the referring file.</w:t>
      </w:r>
    </w:p>
    <w:p w14:paraId="31A910AC" w14:textId="77777777" w:rsidR="00B76122" w:rsidRDefault="00B76122" w:rsidP="00B76122">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3DF16216" w14:textId="77777777" w:rsidR="00B76122" w:rsidRDefault="00B76122" w:rsidP="00B76122">
      <w:pPr>
        <w:spacing w:beforeAutospacing="1" w:afterAutospacing="1"/>
      </w:pPr>
      <w:r>
        <w:t xml:space="preserve">Track references and track groups of the referred files are ignored and only track references and groups (track groups or entity groups) defined in the referring file are valid. </w:t>
      </w:r>
    </w:p>
    <w:p w14:paraId="704CCA65" w14:textId="77777777" w:rsidR="00B76122" w:rsidRDefault="00B76122" w:rsidP="00B76122">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4CFD6DD1" w14:textId="77777777" w:rsidR="00B76122" w:rsidRDefault="00B76122" w:rsidP="00B76122">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p>
    <w:p w14:paraId="316ABEC6" w14:textId="77777777" w:rsidR="00B76122" w:rsidRDefault="00B76122" w:rsidP="00B76122">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67256F38" w14:textId="77777777" w:rsidR="00B76122" w:rsidRDefault="00B76122" w:rsidP="00B76122">
      <w:pPr>
        <w:pStyle w:val="ListParagraph"/>
        <w:numPr>
          <w:ilvl w:val="0"/>
          <w:numId w:val="31"/>
        </w:numPr>
        <w:tabs>
          <w:tab w:val="clear" w:pos="403"/>
        </w:tabs>
        <w:suppressAutoHyphens/>
        <w:spacing w:after="0" w:line="240" w:lineRule="auto"/>
        <w:contextualSpacing/>
        <w:jc w:val="left"/>
      </w:pPr>
      <w:r>
        <w:t xml:space="preserve">If the duration field is undefined (all 1s) and there is no edit list for this track, then the duration of the track is the duration of the referenced track. </w:t>
      </w:r>
    </w:p>
    <w:p w14:paraId="2228A783" w14:textId="77777777" w:rsidR="00B76122" w:rsidRDefault="00B76122" w:rsidP="00B76122">
      <w:pPr>
        <w:spacing w:before="240"/>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CAF2336" w14:textId="77777777" w:rsidR="00B76122" w:rsidRPr="004F44BA" w:rsidRDefault="00B76122" w:rsidP="00B76122">
      <w:pPr>
        <w:rPr>
          <w:b/>
          <w:bCs/>
        </w:rPr>
      </w:pPr>
      <w:r w:rsidRPr="004F44BA">
        <w:rPr>
          <w:b/>
          <w:bCs/>
        </w:rPr>
        <w:t>8.3.</w:t>
      </w:r>
      <w:r>
        <w:rPr>
          <w:b/>
          <w:bCs/>
        </w:rPr>
        <w:t>6</w:t>
      </w:r>
      <w:r w:rsidRPr="004F44BA">
        <w:rPr>
          <w:b/>
          <w:bCs/>
        </w:rPr>
        <w:t>.1.2 Syntax</w:t>
      </w:r>
    </w:p>
    <w:p w14:paraId="35E68132" w14:textId="77777777" w:rsidR="00B76122" w:rsidRPr="00AD06CC" w:rsidRDefault="00B76122" w:rsidP="00B76122">
      <w:pPr>
        <w:pStyle w:val="code0"/>
      </w:pPr>
      <w:r w:rsidRPr="00AD06CC">
        <w:t xml:space="preserve">aligned(8) class ExternalTrackBox extends Box('extk'){ </w:t>
      </w:r>
    </w:p>
    <w:p w14:paraId="66F725F1" w14:textId="77777777" w:rsidR="00B76122" w:rsidRPr="00807543" w:rsidRDefault="00B76122" w:rsidP="00B76122">
      <w:pPr>
        <w:pStyle w:val="code0"/>
      </w:pPr>
      <w:r>
        <w:tab/>
      </w:r>
      <w:r w:rsidRPr="00807543">
        <w:t>ExternalTrackLocationBox extl; //shall be first</w:t>
      </w:r>
    </w:p>
    <w:p w14:paraId="32777308" w14:textId="77777777" w:rsidR="00B76122" w:rsidRPr="00807543" w:rsidRDefault="00B76122" w:rsidP="00B76122">
      <w:pPr>
        <w:pStyle w:val="code0"/>
      </w:pPr>
      <w:r>
        <w:tab/>
      </w:r>
      <w:r w:rsidRPr="00807543">
        <w:t>TrackHeaderBox tkhd; //shall be second</w:t>
      </w:r>
    </w:p>
    <w:p w14:paraId="2B84C3A3" w14:textId="77777777" w:rsidR="00B76122" w:rsidRPr="00AD06CC" w:rsidRDefault="00B76122" w:rsidP="00B76122">
      <w:pPr>
        <w:pStyle w:val="code0"/>
      </w:pPr>
      <w:r>
        <w:tab/>
      </w:r>
      <w:r w:rsidRPr="00AD06CC">
        <w:t>Box other[]; //</w:t>
      </w:r>
      <w:r>
        <w:t xml:space="preserve"> </w:t>
      </w:r>
      <w:r w:rsidRPr="00AD06CC">
        <w:t xml:space="preserve">any valid children of ‘trak’ except ‘mdia’ and ‘tkhd’, or </w:t>
      </w:r>
      <w:r w:rsidRPr="00807543">
        <w:t>ExtendedLanguageBox</w:t>
      </w:r>
    </w:p>
    <w:p w14:paraId="1F5213DE" w14:textId="77777777" w:rsidR="00B76122" w:rsidRPr="00AD06CC" w:rsidRDefault="00B76122" w:rsidP="00B76122">
      <w:pPr>
        <w:pStyle w:val="code0"/>
      </w:pPr>
      <w:r w:rsidRPr="00AD06CC">
        <w:t>}</w:t>
      </w:r>
    </w:p>
    <w:p w14:paraId="2AD0E259" w14:textId="77777777" w:rsidR="00B76122" w:rsidRPr="004F44BA" w:rsidRDefault="00B76122" w:rsidP="00B76122">
      <w:pPr>
        <w:rPr>
          <w:b/>
          <w:bCs/>
        </w:rPr>
      </w:pPr>
      <w:r w:rsidRPr="004F44BA">
        <w:rPr>
          <w:b/>
          <w:bCs/>
        </w:rPr>
        <w:t>8.3.</w:t>
      </w:r>
      <w:r>
        <w:rPr>
          <w:b/>
          <w:bCs/>
        </w:rPr>
        <w:t>6</w:t>
      </w:r>
      <w:r w:rsidRPr="004F44BA">
        <w:rPr>
          <w:b/>
          <w:bCs/>
        </w:rPr>
        <w:t>.1.3 Semantics</w:t>
      </w:r>
    </w:p>
    <w:p w14:paraId="2A883ABD" w14:textId="77777777" w:rsidR="00B76122" w:rsidRPr="00AD06CC" w:rsidRDefault="00B76122" w:rsidP="00B76122">
      <w:pPr>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p>
    <w:p w14:paraId="4742264C" w14:textId="77777777" w:rsidR="00B76122" w:rsidRPr="00AD06CC" w:rsidRDefault="00B76122" w:rsidP="00B76122">
      <w:pPr>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4FC40FF2" w14:textId="77777777" w:rsidR="00B76122" w:rsidRDefault="00B76122" w:rsidP="00B76122">
      <w:r>
        <w:rPr>
          <w:rFonts w:ascii="CourierNewPSMT" w:hAnsi="CourierNewPSMT" w:cs="CourierNewPSMT"/>
        </w:rPr>
        <w:lastRenderedPageBreak/>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2FA484B1" w14:textId="77777777" w:rsidR="00B76122" w:rsidRPr="004F44BA" w:rsidRDefault="00B76122" w:rsidP="00B76122">
      <w:pPr>
        <w:rPr>
          <w:b/>
          <w:bCs/>
        </w:rPr>
      </w:pPr>
      <w:r w:rsidRPr="004F44BA">
        <w:rPr>
          <w:b/>
          <w:bCs/>
        </w:rPr>
        <w:t>8.3.</w:t>
      </w:r>
      <w:r>
        <w:rPr>
          <w:b/>
          <w:bCs/>
        </w:rPr>
        <w:t>6</w:t>
      </w:r>
      <w:r w:rsidRPr="004F44BA">
        <w:rPr>
          <w:b/>
          <w:bCs/>
        </w:rPr>
        <w:t>.2 External Track Location Box</w:t>
      </w:r>
    </w:p>
    <w:p w14:paraId="5583429B" w14:textId="77777777" w:rsidR="00B76122" w:rsidRPr="004F44BA" w:rsidRDefault="00B76122" w:rsidP="00B76122">
      <w:pPr>
        <w:rPr>
          <w:b/>
          <w:bCs/>
        </w:rPr>
      </w:pPr>
      <w:r w:rsidRPr="004F44BA">
        <w:rPr>
          <w:b/>
          <w:bCs/>
        </w:rPr>
        <w:t>8.3.</w:t>
      </w:r>
      <w:r>
        <w:rPr>
          <w:b/>
          <w:bCs/>
        </w:rPr>
        <w:t>6</w:t>
      </w:r>
      <w:r w:rsidRPr="004F44BA">
        <w:rPr>
          <w:b/>
          <w:bCs/>
        </w:rPr>
        <w:t>.2.1 Definition</w:t>
      </w:r>
    </w:p>
    <w:p w14:paraId="279F1904" w14:textId="77777777" w:rsidR="00B76122" w:rsidRDefault="00B76122" w:rsidP="00B76122">
      <w:pPr>
        <w:spacing w:beforeAutospacing="1" w:afterAutospacing="1"/>
        <w:jc w:val="left"/>
      </w:pPr>
      <w:proofErr w:type="spellStart"/>
      <w:r>
        <w:rPr>
          <w:lang w:eastAsia="fr-FR"/>
        </w:rPr>
        <w:t>BoxType</w:t>
      </w:r>
      <w:proofErr w:type="spellEnd"/>
      <w:r>
        <w:rPr>
          <w:lang w:eastAsia="fr-FR"/>
        </w:rPr>
        <w:t xml:space="preserve">: </w:t>
      </w:r>
      <w:r>
        <w:rPr>
          <w:lang w:eastAsia="fr-FR"/>
        </w:rPr>
        <w:tab/>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lang w:eastAsia="fr-FR"/>
        </w:rPr>
        <w:t>Container:</w:t>
      </w:r>
      <w:r>
        <w:rPr>
          <w:lang w:eastAsia="fr-FR"/>
        </w:rPr>
        <w:tab/>
      </w:r>
      <w:r w:rsidRPr="004F44BA">
        <w:rPr>
          <w:rStyle w:val="codeChar1"/>
        </w:rPr>
        <w:t>ExternalTrackBox</w:t>
      </w:r>
      <w:r>
        <w:br/>
      </w:r>
      <w:r>
        <w:rPr>
          <w:lang w:eastAsia="fr-FR"/>
        </w:rPr>
        <w:t>Mandatory:</w:t>
      </w:r>
      <w:r>
        <w:rPr>
          <w:lang w:eastAsia="fr-FR"/>
        </w:rPr>
        <w:tab/>
        <w:t xml:space="preserve">Yes </w:t>
      </w:r>
      <w:r>
        <w:br/>
      </w:r>
      <w:r>
        <w:rPr>
          <w:lang w:eastAsia="fr-FR"/>
        </w:rPr>
        <w:t xml:space="preserve">Quantity: </w:t>
      </w:r>
      <w:r>
        <w:rPr>
          <w:lang w:eastAsia="fr-FR"/>
        </w:rPr>
        <w:tab/>
        <w:t>One</w:t>
      </w:r>
      <w:r>
        <w:br/>
      </w:r>
    </w:p>
    <w:p w14:paraId="1D8F66BA" w14:textId="77777777" w:rsidR="00B76122" w:rsidRDefault="00B76122" w:rsidP="00B76122">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2164B0DC" w14:textId="77777777" w:rsidR="00B76122" w:rsidRDefault="00B76122" w:rsidP="00B76122">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2EE19FB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shall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20BA223A"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1FBFDB9F"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1E59205B" w14:textId="77777777" w:rsidR="00B76122" w:rsidRDefault="00B76122" w:rsidP="00B76122">
      <w:pPr>
        <w:pStyle w:val="ListParagraph"/>
        <w:numPr>
          <w:ilvl w:val="0"/>
          <w:numId w:val="31"/>
        </w:numPr>
        <w:tabs>
          <w:tab w:val="clear" w:pos="403"/>
        </w:tabs>
        <w:suppressAutoHyphens/>
        <w:spacing w:after="0" w:line="240" w:lineRule="auto"/>
        <w:contextualSpacing/>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5C3B025F" w14:textId="77777777" w:rsidR="00B76122" w:rsidRDefault="00B76122" w:rsidP="00B76122"/>
    <w:p w14:paraId="5ED6E302" w14:textId="77777777" w:rsidR="00B76122" w:rsidRDefault="00B76122" w:rsidP="00B76122">
      <w:r>
        <w:t>If the indicated location is a URL, it can be an absolute or a relative URL, and the located resource shall be a compliant ISOBMF file. Relative URLs are relative to the file that contains this location.</w:t>
      </w:r>
    </w:p>
    <w:p w14:paraId="74CF9E2A" w14:textId="77777777" w:rsidR="00B76122" w:rsidRDefault="00B76122" w:rsidP="00B76122">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5BF39450" w14:textId="77777777" w:rsidR="00B76122" w:rsidRDefault="00B76122" w:rsidP="00B76122">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2A8D9FD9" w14:textId="77777777" w:rsidR="00B76122" w:rsidRPr="004F44BA" w:rsidRDefault="00B76122" w:rsidP="00B76122">
      <w:pPr>
        <w:rPr>
          <w:b/>
          <w:bCs/>
        </w:rPr>
      </w:pPr>
      <w:r w:rsidRPr="004F44BA">
        <w:rPr>
          <w:b/>
          <w:bCs/>
        </w:rPr>
        <w:t>8.3.</w:t>
      </w:r>
      <w:r>
        <w:rPr>
          <w:b/>
          <w:bCs/>
        </w:rPr>
        <w:t>6</w:t>
      </w:r>
      <w:r w:rsidRPr="004F44BA">
        <w:rPr>
          <w:b/>
          <w:bCs/>
        </w:rPr>
        <w:t>.2.2 Syntax</w:t>
      </w:r>
    </w:p>
    <w:p w14:paraId="163A190F" w14:textId="77777777" w:rsidR="00B76122" w:rsidRDefault="00B76122" w:rsidP="00B76122">
      <w:pPr>
        <w:pStyle w:val="code0"/>
      </w:pPr>
      <w:r>
        <w:t>class ExternalTrackLocationBox extends FullBox ('extl', version=0, flags)</w:t>
      </w:r>
      <w:r>
        <w:br/>
        <w:t>{</w:t>
      </w:r>
      <w:r>
        <w:br/>
      </w:r>
      <w:r>
        <w:tab/>
        <w:t>unsigned int(32) referenced_track_ID;</w:t>
      </w:r>
      <w:r>
        <w:br/>
      </w:r>
      <w:r>
        <w:lastRenderedPageBreak/>
        <w:tab/>
        <w:t xml:space="preserve">unsigned int(32) referenced_handler_type; </w:t>
      </w:r>
      <w:r>
        <w:br/>
      </w:r>
      <w:r>
        <w:tab/>
        <w:t xml:space="preserve">unsigned int(32) media_timescale; </w:t>
      </w:r>
      <w:r>
        <w:br/>
      </w:r>
      <w:r>
        <w:tab/>
        <w:t xml:space="preserve">utf8string location; </w:t>
      </w:r>
      <w:r>
        <w:br/>
        <w:t>}</w:t>
      </w:r>
    </w:p>
    <w:p w14:paraId="4DE00407" w14:textId="77777777" w:rsidR="00B76122" w:rsidRDefault="00B76122" w:rsidP="00B76122"/>
    <w:p w14:paraId="2607677F" w14:textId="77777777" w:rsidR="00B76122" w:rsidRPr="004F44BA" w:rsidRDefault="00B76122" w:rsidP="00B76122">
      <w:pPr>
        <w:rPr>
          <w:b/>
          <w:bCs/>
        </w:rPr>
      </w:pPr>
      <w:r w:rsidRPr="004F44BA">
        <w:rPr>
          <w:b/>
          <w:bCs/>
        </w:rPr>
        <w:t>8.3.</w:t>
      </w:r>
      <w:r>
        <w:rPr>
          <w:b/>
          <w:bCs/>
        </w:rPr>
        <w:t>6</w:t>
      </w:r>
      <w:r w:rsidRPr="004F44BA">
        <w:rPr>
          <w:b/>
          <w:bCs/>
        </w:rPr>
        <w:t>.2.3 Semantics</w:t>
      </w:r>
    </w:p>
    <w:p w14:paraId="051A3CA5" w14:textId="77777777" w:rsidR="00B76122" w:rsidRDefault="00B76122" w:rsidP="00B76122">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p>
    <w:p w14:paraId="5A9540AF" w14:textId="77777777" w:rsidR="00B76122" w:rsidRDefault="00B76122" w:rsidP="00B76122">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2ADF6300" w14:textId="77777777" w:rsidR="00B76122" w:rsidRDefault="00B76122" w:rsidP="00B76122">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56E5C047" w14:textId="77777777" w:rsidR="00B76122" w:rsidRDefault="00B76122" w:rsidP="00B76122">
      <w:pPr>
        <w:pStyle w:val="Note"/>
      </w:pPr>
      <w:r>
        <w:t xml:space="preserve">NOTE: this value may be different from the timescale in the </w:t>
      </w:r>
      <w:proofErr w:type="spellStart"/>
      <w:r>
        <w:t>MediaHeader</w:t>
      </w:r>
      <w:proofErr w:type="spellEnd"/>
      <w:r>
        <w:t xml:space="preserve"> in the external track.</w:t>
      </w:r>
    </w:p>
    <w:p w14:paraId="470E565C" w14:textId="77777777" w:rsidR="00B76122" w:rsidRDefault="00B76122" w:rsidP="00B76122">
      <w:r w:rsidRPr="004F44BA">
        <w:rPr>
          <w:rStyle w:val="codeChar1"/>
        </w:rPr>
        <w:t>location</w:t>
      </w:r>
      <w:r w:rsidRPr="001C1553">
        <w:t xml:space="preserve"> </w:t>
      </w:r>
      <w:r w:rsidRPr="004F44BA">
        <w:t xml:space="preserve">indicates the location of the referred file as a URN or URN, depending on the flags </w:t>
      </w:r>
      <w:r w:rsidRPr="004F44BA">
        <w:rPr>
          <w:rStyle w:val="codeChar1"/>
        </w:rPr>
        <w:t>EXTERNAL_TRACK_URN</w:t>
      </w:r>
      <w:r w:rsidRPr="004F44BA">
        <w:t>.</w:t>
      </w:r>
    </w:p>
    <w:p w14:paraId="0C13D6D9" w14:textId="77777777" w:rsidR="00B76122" w:rsidRPr="004F44BA" w:rsidRDefault="00B76122" w:rsidP="00B76122">
      <w:pPr>
        <w:rPr>
          <w:b/>
          <w:bCs/>
        </w:rPr>
      </w:pPr>
      <w:r w:rsidRPr="004F44BA">
        <w:rPr>
          <w:b/>
          <w:bCs/>
        </w:rPr>
        <w:t>8.3.</w:t>
      </w:r>
      <w:r>
        <w:rPr>
          <w:b/>
          <w:bCs/>
        </w:rPr>
        <w:t>6</w:t>
      </w:r>
      <w:r w:rsidRPr="004F44BA">
        <w:rPr>
          <w:b/>
          <w:bCs/>
        </w:rPr>
        <w:t>.3 External Track Processing Model</w:t>
      </w:r>
    </w:p>
    <w:p w14:paraId="70260AFC" w14:textId="77777777" w:rsidR="00B76122" w:rsidRDefault="00B76122" w:rsidP="00B76122">
      <w:r>
        <w:t>A file reader processes an external track as follows:</w:t>
      </w:r>
    </w:p>
    <w:p w14:paraId="7E8062AC" w14:textId="77777777" w:rsidR="00B76122" w:rsidRDefault="00B76122" w:rsidP="00B76122">
      <w:pPr>
        <w:pStyle w:val="ListParagraph"/>
        <w:widowControl w:val="0"/>
        <w:numPr>
          <w:ilvl w:val="0"/>
          <w:numId w:val="31"/>
        </w:numPr>
        <w:tabs>
          <w:tab w:val="clear" w:pos="403"/>
        </w:tabs>
        <w:suppressAutoHyphens/>
        <w:spacing w:after="0" w:line="240" w:lineRule="auto"/>
      </w:pPr>
      <w:r>
        <w:t>Identify whether the referring file can be processed (brands, track handler types): this follows the same process as for files with no external tracks</w:t>
      </w:r>
    </w:p>
    <w:p w14:paraId="1E566DB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74BC3B2E" w14:textId="77777777" w:rsidR="00B76122" w:rsidRDefault="00B76122" w:rsidP="00B76122">
      <w:pPr>
        <w:pStyle w:val="ListParagraph"/>
        <w:widowControl w:val="0"/>
        <w:numPr>
          <w:ilvl w:val="0"/>
          <w:numId w:val="31"/>
        </w:numPr>
        <w:tabs>
          <w:tab w:val="clear" w:pos="403"/>
        </w:tabs>
        <w:suppressAutoHyphens/>
        <w:spacing w:after="0" w:line="240" w:lineRule="auto"/>
      </w:pPr>
      <w:r>
        <w:t>If an external track is selected for processing, the referred file is loaded. The external track is marked as invalid if any of the following is true:</w:t>
      </w:r>
    </w:p>
    <w:p w14:paraId="74373FE8" w14:textId="77777777" w:rsidR="00B76122" w:rsidRDefault="00B76122" w:rsidP="00B76122">
      <w:pPr>
        <w:pStyle w:val="ListParagraph"/>
        <w:widowControl w:val="0"/>
        <w:numPr>
          <w:ilvl w:val="1"/>
          <w:numId w:val="31"/>
        </w:numPr>
        <w:tabs>
          <w:tab w:val="clear" w:pos="403"/>
        </w:tabs>
        <w:suppressAutoHyphens/>
        <w:spacing w:after="0" w:line="240" w:lineRule="auto"/>
      </w:pPr>
      <w:r>
        <w:t>the location described is invalid</w:t>
      </w:r>
    </w:p>
    <w:p w14:paraId="069B8C37"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file and/or track cannot be processed by the reader due to brand requirements in </w:t>
      </w:r>
      <w:proofErr w:type="spellStart"/>
      <w:r>
        <w:t>ftyp</w:t>
      </w:r>
      <w:proofErr w:type="spellEnd"/>
      <w:r>
        <w:t xml:space="preserve"> or </w:t>
      </w:r>
      <w:proofErr w:type="spellStart"/>
      <w:r>
        <w:t>ttyp</w:t>
      </w:r>
      <w:proofErr w:type="spellEnd"/>
    </w:p>
    <w:p w14:paraId="185EC0DF"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t>TrackBox</w:t>
      </w:r>
      <w:proofErr w:type="spellEnd"/>
      <w:r>
        <w:t xml:space="preserve"> corresponding to the external track cannot be found in the referred file,</w:t>
      </w:r>
    </w:p>
    <w:p w14:paraId="0619E8E8"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p>
    <w:p w14:paraId="2B08C11B" w14:textId="77777777" w:rsidR="00B76122" w:rsidRDefault="00B76122" w:rsidP="00B76122">
      <w:pPr>
        <w:pStyle w:val="ListParagraph"/>
        <w:widowControl w:val="0"/>
        <w:numPr>
          <w:ilvl w:val="1"/>
          <w:numId w:val="31"/>
        </w:numPr>
        <w:tabs>
          <w:tab w:val="clear" w:pos="403"/>
        </w:tabs>
        <w:suppressAutoHyphens/>
        <w:spacing w:after="0" w:line="240" w:lineRule="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p>
    <w:p w14:paraId="09E504D3" w14:textId="77777777" w:rsidR="00B76122" w:rsidRDefault="00B76122" w:rsidP="00B76122">
      <w:pPr>
        <w:ind w:left="720"/>
      </w:pPr>
      <w:r>
        <w:t xml:space="preserve"> If an external track is invalid, file readers may reject the file or present only a subset of the external tracks that are valid, as they would usually do for files with no external tracks,</w:t>
      </w:r>
    </w:p>
    <w:p w14:paraId="31F6C83A" w14:textId="77777777" w:rsidR="00B76122" w:rsidRDefault="00B76122" w:rsidP="00B76122">
      <w:pPr>
        <w:pStyle w:val="ListParagraph"/>
        <w:widowControl w:val="0"/>
        <w:numPr>
          <w:ilvl w:val="0"/>
          <w:numId w:val="31"/>
        </w:numPr>
        <w:tabs>
          <w:tab w:val="clear" w:pos="403"/>
        </w:tabs>
        <w:suppressAutoHyphens/>
        <w:spacing w:after="0" w:line="240" w:lineRule="auto"/>
      </w:pPr>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636C2E0A" w14:textId="77777777" w:rsidR="00B76122" w:rsidDel="00F42054" w:rsidRDefault="00B76122" w:rsidP="00B76122">
      <w:pPr>
        <w:rPr>
          <w:del w:id="50" w:author="Dimitri Podborski" w:date="2025-04-28T17:24:00Z" w16du:dateUtc="2025-04-29T00:24:00Z"/>
        </w:rPr>
      </w:pPr>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482F0EB9" w14:textId="2F12AD96" w:rsidR="00B76122" w:rsidDel="00F42054" w:rsidRDefault="00B76122" w:rsidP="00B76122">
      <w:pPr>
        <w:rPr>
          <w:del w:id="51" w:author="Dimitri Podborski" w:date="2025-04-28T17:24:00Z" w16du:dateUtc="2025-04-29T00:24:00Z"/>
        </w:rPr>
      </w:pPr>
      <w:del w:id="52" w:author="Dimitri Podborski" w:date="2025-04-28T17:24:00Z" w16du:dateUtc="2025-04-29T00:24:00Z">
        <w:r w:rsidRPr="00AD06CC" w:rsidDel="00F42054">
          <w:rPr>
            <w:highlight w:val="yellow"/>
          </w:rPr>
          <w:delText>[Ed. Note: Could the location be designed in such a way that changing its value would not require size changes of the moov ?]</w:delText>
        </w:r>
      </w:del>
    </w:p>
    <w:p w14:paraId="0E0A2769" w14:textId="77777777" w:rsidR="001C1553" w:rsidRPr="000A5F55" w:rsidRDefault="001C1553" w:rsidP="00B215FD"/>
    <w:p w14:paraId="271A6C25" w14:textId="70262B28" w:rsidR="00164368" w:rsidRDefault="00164368" w:rsidP="00B215FD">
      <w:pPr>
        <w:pStyle w:val="Heading2"/>
      </w:pPr>
      <w:bookmarkStart w:id="53" w:name="_Toc194315172"/>
      <w:r>
        <w:lastRenderedPageBreak/>
        <w:t>Clause 8.4.5.2 Null media header box</w:t>
      </w:r>
      <w:bookmarkEnd w:id="53"/>
    </w:p>
    <w:p w14:paraId="07D3FF9C" w14:textId="77777777" w:rsidR="00164368" w:rsidRPr="00A37EB2" w:rsidRDefault="00164368" w:rsidP="00164368">
      <w:pPr>
        <w:pStyle w:val="AMDInstruction"/>
      </w:pPr>
      <w:r w:rsidRPr="00A37EB2">
        <w:t>Replace the subclause 8.</w:t>
      </w:r>
      <w:r>
        <w:t>4</w:t>
      </w:r>
      <w:r w:rsidRPr="00A37EB2">
        <w:t>.</w:t>
      </w:r>
      <w:r>
        <w:t>5.2.2</w:t>
      </w:r>
      <w:r w:rsidRPr="00A37EB2">
        <w:t xml:space="preserve"> with the following:</w:t>
      </w:r>
    </w:p>
    <w:p w14:paraId="6B01AFCD" w14:textId="77777777" w:rsidR="00164368" w:rsidRPr="00DE5AAB" w:rsidRDefault="00164368" w:rsidP="00164368">
      <w:pPr>
        <w:pStyle w:val="code0"/>
      </w:pPr>
      <w:r w:rsidRPr="00DE5AAB">
        <w:t>aligned(8) class NullMediaHeaderBox</w:t>
      </w:r>
      <w:r>
        <w:t xml:space="preserve"> </w:t>
      </w:r>
      <w:r w:rsidRPr="00DE5AAB">
        <w:t xml:space="preserve">extends FullBox('nmhd', 0, </w:t>
      </w:r>
      <w:r>
        <w:t>0</w:t>
      </w:r>
      <w:r w:rsidRPr="00DE5AAB">
        <w:t>)</w:t>
      </w:r>
    </w:p>
    <w:p w14:paraId="5C421BA5" w14:textId="17B3D3DA" w:rsidR="00164368" w:rsidRPr="00164368" w:rsidRDefault="00164368" w:rsidP="00B215FD">
      <w:pPr>
        <w:pStyle w:val="code0"/>
      </w:pPr>
      <w:r w:rsidRPr="00DE5AAB">
        <w:t>{}</w:t>
      </w:r>
    </w:p>
    <w:p w14:paraId="0F74E9D8" w14:textId="0494E91F" w:rsidR="00355E91" w:rsidRDefault="00355E91" w:rsidP="00B215FD">
      <w:pPr>
        <w:pStyle w:val="Heading2"/>
      </w:pPr>
      <w:bookmarkStart w:id="54" w:name="_Toc194315173"/>
      <w:r>
        <w:t>Clause 8.5.2, Sample description box</w:t>
      </w:r>
      <w:bookmarkEnd w:id="54"/>
    </w:p>
    <w:p w14:paraId="181AD4DF" w14:textId="6337C95C" w:rsidR="00355E91" w:rsidRDefault="0002333A" w:rsidP="00B215FD">
      <w:pPr>
        <w:pStyle w:val="AMDInstruction"/>
      </w:pPr>
      <w:r>
        <w:t xml:space="preserve">In clause 8.5.2.1 replace this </w:t>
      </w:r>
      <w:proofErr w:type="spellStart"/>
      <w:r>
        <w:t>paragrapgh</w:t>
      </w:r>
      <w:proofErr w:type="spellEnd"/>
      <w:r>
        <w:t>:</w:t>
      </w:r>
    </w:p>
    <w:p w14:paraId="1C0F0943" w14:textId="0A464431" w:rsidR="0002333A" w:rsidRDefault="0002333A" w:rsidP="008C3F02">
      <w:r w:rsidRPr="0002333A">
        <w:t xml:space="preserve">An optional </w:t>
      </w:r>
      <w:r w:rsidRPr="00B215FD">
        <w:rPr>
          <w:rStyle w:val="codeChar1"/>
        </w:rPr>
        <w:t>BitRateBox</w:t>
      </w:r>
      <w:r w:rsidRPr="0002333A">
        <w:t xml:space="preserve"> may be present in any </w:t>
      </w:r>
      <w:r w:rsidRPr="00B215FD">
        <w:rPr>
          <w:rStyle w:val="codeChar1"/>
        </w:rPr>
        <w:t>SampleEntry</w:t>
      </w:r>
      <w:r w:rsidRPr="0002333A">
        <w:t xml:space="preserve"> to signal the bit rate information of a stream. This can be used for buffer configuration.</w:t>
      </w:r>
    </w:p>
    <w:p w14:paraId="6509ACA9" w14:textId="298767BB" w:rsidR="0002333A" w:rsidRDefault="0002333A" w:rsidP="00B215FD">
      <w:pPr>
        <w:pStyle w:val="AMDInstruction"/>
      </w:pPr>
      <w:r>
        <w:t>with:</w:t>
      </w:r>
    </w:p>
    <w:p w14:paraId="1EC0092C" w14:textId="106556DE" w:rsidR="0002333A" w:rsidRDefault="0002333A" w:rsidP="0002333A">
      <w:r w:rsidRPr="0002333A">
        <w:t xml:space="preserve">An optional </w:t>
      </w:r>
      <w:r w:rsidRPr="00F30DA2">
        <w:rPr>
          <w:rStyle w:val="codeChar1"/>
        </w:rPr>
        <w:t>BitRateBox</w:t>
      </w:r>
      <w:r>
        <w:t xml:space="preserve">, as defined in clause 8.5.2.4.1, </w:t>
      </w:r>
      <w:r w:rsidRPr="0002333A">
        <w:t xml:space="preserve">may be present in any </w:t>
      </w:r>
      <w:r w:rsidRPr="00F30DA2">
        <w:rPr>
          <w:rStyle w:val="codeChar1"/>
        </w:rPr>
        <w:t>SampleEntry</w:t>
      </w:r>
      <w:r w:rsidRPr="0002333A">
        <w:t xml:space="preserve"> to signal the bit rate information of a stream. This can be used for buffer configuration.</w:t>
      </w:r>
    </w:p>
    <w:p w14:paraId="7F398223" w14:textId="77777777" w:rsidR="0002333A" w:rsidRDefault="0002333A" w:rsidP="008C3F02"/>
    <w:p w14:paraId="6E1C035D" w14:textId="188E5DDA" w:rsidR="0002333A" w:rsidRDefault="0002333A" w:rsidP="00B215FD">
      <w:pPr>
        <w:pStyle w:val="AMDInstruction"/>
      </w:pPr>
      <w:r>
        <w:t>Replace clause 8.5.2.2 with the following:</w:t>
      </w:r>
    </w:p>
    <w:p w14:paraId="68EB5C7B" w14:textId="77777777" w:rsidR="0002333A" w:rsidRPr="00CF0789" w:rsidRDefault="0002333A" w:rsidP="0002333A">
      <w:pPr>
        <w:rPr>
          <w:b/>
          <w:bCs/>
        </w:rPr>
      </w:pPr>
      <w:r w:rsidRPr="00CF0789">
        <w:rPr>
          <w:b/>
          <w:bCs/>
        </w:rPr>
        <w:t>8.5.2.2</w:t>
      </w:r>
      <w:r w:rsidRPr="00CF0789">
        <w:rPr>
          <w:b/>
          <w:bCs/>
        </w:rPr>
        <w:tab/>
        <w:t>Syntax</w:t>
      </w:r>
    </w:p>
    <w:p w14:paraId="6BDF034D" w14:textId="77777777" w:rsidR="007218D9" w:rsidRDefault="0002333A" w:rsidP="0002333A">
      <w:pPr>
        <w:pStyle w:val="code0"/>
      </w:pPr>
      <w:r w:rsidRPr="0002333A">
        <w:t>aligned(8) abstract class SampleEntry (unsigned int(32) format)</w:t>
      </w:r>
      <w:r w:rsidRPr="0002333A">
        <w:br/>
      </w:r>
      <w:r w:rsidRPr="0002333A">
        <w:tab/>
        <w:t>extends Box(format)</w:t>
      </w:r>
    </w:p>
    <w:p w14:paraId="4FD5AFC2" w14:textId="77777777" w:rsidR="007218D9" w:rsidRDefault="0002333A" w:rsidP="0002333A">
      <w:pPr>
        <w:pStyle w:val="code0"/>
      </w:pPr>
      <w:r w:rsidRPr="0002333A">
        <w:t>{</w:t>
      </w:r>
      <w:r w:rsidRPr="0002333A">
        <w:br/>
      </w:r>
      <w:r w:rsidRPr="0002333A">
        <w:tab/>
        <w:t>const unsigned int(8)[6] reserved = 0;</w:t>
      </w:r>
    </w:p>
    <w:p w14:paraId="4C8DA282" w14:textId="77777777" w:rsidR="007218D9" w:rsidRDefault="0002333A" w:rsidP="0002333A">
      <w:pPr>
        <w:pStyle w:val="code0"/>
      </w:pPr>
      <w:r w:rsidRPr="0002333A">
        <w:tab/>
        <w:t>unsigned int(16) data_reference_index;</w:t>
      </w:r>
    </w:p>
    <w:p w14:paraId="2847C8E8" w14:textId="21797BC3" w:rsidR="0002333A" w:rsidRDefault="0002333A" w:rsidP="0002333A">
      <w:pPr>
        <w:pStyle w:val="code0"/>
      </w:pPr>
      <w:r w:rsidRPr="0002333A">
        <w:t>}</w:t>
      </w:r>
    </w:p>
    <w:p w14:paraId="00804D9B" w14:textId="77777777" w:rsidR="007218D9" w:rsidRPr="007218D9" w:rsidRDefault="007218D9" w:rsidP="007218D9">
      <w:pPr>
        <w:pStyle w:val="code0"/>
      </w:pPr>
    </w:p>
    <w:p w14:paraId="75C75E1F" w14:textId="45555E4E" w:rsidR="007218D9" w:rsidRDefault="0002333A" w:rsidP="0002333A">
      <w:pPr>
        <w:pStyle w:val="code0"/>
      </w:pPr>
      <w:r w:rsidRPr="0002333A">
        <w:t>aligned(8) class SampleDescriptionBox()</w:t>
      </w:r>
      <w:r w:rsidR="007218D9">
        <w:t xml:space="preserve"> </w:t>
      </w:r>
      <w:r w:rsidRPr="0002333A">
        <w:t xml:space="preserve">extends FullBox('stsd', </w:t>
      </w:r>
      <w:r w:rsidR="007218D9">
        <w:t>0</w:t>
      </w:r>
      <w:r w:rsidRPr="0002333A">
        <w:t>, 0)</w:t>
      </w:r>
    </w:p>
    <w:p w14:paraId="7C6F7921" w14:textId="77777777" w:rsidR="007218D9" w:rsidRDefault="0002333A" w:rsidP="0002333A">
      <w:pPr>
        <w:pStyle w:val="code0"/>
      </w:pPr>
      <w:r w:rsidRPr="0002333A">
        <w:t>{</w:t>
      </w:r>
    </w:p>
    <w:p w14:paraId="6129504C" w14:textId="0BD95717" w:rsidR="007218D9" w:rsidRDefault="0002333A" w:rsidP="0002333A">
      <w:pPr>
        <w:pStyle w:val="code0"/>
      </w:pPr>
      <w:r w:rsidRPr="0002333A">
        <w:tab/>
      </w:r>
      <w:r w:rsidR="00E82A4E">
        <w:t xml:space="preserve">computed </w:t>
      </w:r>
      <w:r w:rsidRPr="0002333A">
        <w:t>int i;</w:t>
      </w:r>
    </w:p>
    <w:p w14:paraId="32F26879" w14:textId="77777777" w:rsidR="007218D9" w:rsidRDefault="0002333A" w:rsidP="0002333A">
      <w:pPr>
        <w:pStyle w:val="code0"/>
      </w:pPr>
      <w:r w:rsidRPr="0002333A">
        <w:tab/>
        <w:t>unsigned int(32) entry_count;</w:t>
      </w:r>
    </w:p>
    <w:p w14:paraId="0C82EA98" w14:textId="77777777" w:rsidR="007218D9" w:rsidRDefault="0002333A" w:rsidP="0002333A">
      <w:pPr>
        <w:pStyle w:val="code0"/>
      </w:pPr>
      <w:r w:rsidRPr="0002333A">
        <w:tab/>
        <w:t>for (i = 1 ; i &lt;= entry_count ; i++){</w:t>
      </w:r>
    </w:p>
    <w:p w14:paraId="4EDF8635" w14:textId="2248BE9D" w:rsidR="007218D9" w:rsidRDefault="0002333A" w:rsidP="0002333A">
      <w:pPr>
        <w:pStyle w:val="code0"/>
      </w:pPr>
      <w:r w:rsidRPr="0002333A">
        <w:tab/>
      </w:r>
      <w:r w:rsidRPr="0002333A">
        <w:tab/>
        <w:t xml:space="preserve">SampleEntry </w:t>
      </w:r>
      <w:r w:rsidRPr="00B215FD">
        <w:t>sample_entry</w:t>
      </w:r>
      <w:r w:rsidRPr="0002333A">
        <w:t>;</w:t>
      </w:r>
    </w:p>
    <w:p w14:paraId="2E2B736D" w14:textId="77777777" w:rsidR="007218D9" w:rsidRDefault="0002333A" w:rsidP="0002333A">
      <w:pPr>
        <w:pStyle w:val="code0"/>
      </w:pPr>
      <w:r w:rsidRPr="0002333A">
        <w:tab/>
        <w:t>}</w:t>
      </w:r>
    </w:p>
    <w:p w14:paraId="5F32BA58" w14:textId="5F8FE405" w:rsidR="0002333A" w:rsidRDefault="0002333A" w:rsidP="0002333A">
      <w:pPr>
        <w:pStyle w:val="code0"/>
      </w:pPr>
      <w:r w:rsidRPr="0002333A">
        <w:t>}</w:t>
      </w:r>
    </w:p>
    <w:p w14:paraId="36599EC5" w14:textId="77777777" w:rsidR="0002333A" w:rsidRDefault="0002333A" w:rsidP="008C3F02"/>
    <w:p w14:paraId="22A92F62" w14:textId="73471BED" w:rsidR="00355E91" w:rsidRPr="00A32D68" w:rsidRDefault="00A32D68" w:rsidP="00B215FD">
      <w:pPr>
        <w:pStyle w:val="AMDInstruction"/>
      </w:pPr>
      <w:r w:rsidRPr="00A32D68">
        <w:t>Replace clause 8.5.2.3 with the following:</w:t>
      </w:r>
    </w:p>
    <w:p w14:paraId="4AAFD125" w14:textId="77777777" w:rsidR="00A32D68" w:rsidRPr="00CF0789" w:rsidRDefault="00A32D68" w:rsidP="00A32D68">
      <w:pPr>
        <w:rPr>
          <w:b/>
          <w:bCs/>
        </w:rPr>
      </w:pPr>
      <w:r w:rsidRPr="00CF0789">
        <w:rPr>
          <w:b/>
          <w:bCs/>
        </w:rPr>
        <w:t>8.5.2.3</w:t>
      </w:r>
      <w:r w:rsidRPr="00CF0789">
        <w:rPr>
          <w:b/>
          <w:bCs/>
        </w:rPr>
        <w:tab/>
        <w:t>Semantics</w:t>
      </w:r>
    </w:p>
    <w:p w14:paraId="55F74E3C" w14:textId="77777777" w:rsidR="00A32D68" w:rsidRDefault="00A32D68" w:rsidP="00A32D68">
      <w:pPr>
        <w:pStyle w:val="fields"/>
      </w:pPr>
      <w:r w:rsidRPr="00A3770E">
        <w:rPr>
          <w:rStyle w:val="codeChar1"/>
        </w:rPr>
        <w:t xml:space="preserve">version </w:t>
      </w:r>
      <w:r>
        <w:t>is set to zero. A version number of 1 shall be treated as a version of 0.</w:t>
      </w:r>
    </w:p>
    <w:p w14:paraId="0B812CD1" w14:textId="77777777" w:rsidR="00A32D68" w:rsidRDefault="00A32D68" w:rsidP="00A32D68">
      <w:pPr>
        <w:pStyle w:val="fields"/>
      </w:pPr>
      <w:r w:rsidRPr="00A3770E">
        <w:rPr>
          <w:rStyle w:val="codeChar1"/>
        </w:rPr>
        <w:t>entry_count</w:t>
      </w:r>
      <w:r>
        <w:t xml:space="preserve"> is an integer that gives the number of entries in the following table.</w:t>
      </w:r>
    </w:p>
    <w:p w14:paraId="75A0F94E" w14:textId="77777777" w:rsidR="00A32D68" w:rsidRDefault="00A32D68" w:rsidP="00A32D68">
      <w:pPr>
        <w:pStyle w:val="fields"/>
      </w:pPr>
      <w:r w:rsidRPr="00B215FD">
        <w:rPr>
          <w:rStyle w:val="codeChar1"/>
        </w:rPr>
        <w:t>sample_entry</w:t>
      </w:r>
      <w:r w:rsidRPr="00B215FD">
        <w:t xml:space="preserve"> is an instance of a class derived from </w:t>
      </w:r>
      <w:r w:rsidRPr="00B215FD">
        <w:rPr>
          <w:rStyle w:val="codeZchn"/>
        </w:rPr>
        <w:t>SampleEntry</w:t>
      </w:r>
      <w:r w:rsidRPr="00B215FD">
        <w:t xml:space="preserve"> that represents the appropriate sample entry.</w:t>
      </w:r>
    </w:p>
    <w:p w14:paraId="3B892C0F" w14:textId="77777777" w:rsidR="00A32D68" w:rsidRDefault="00A32D68" w:rsidP="00A32D68">
      <w:pPr>
        <w:pStyle w:val="fields"/>
      </w:pPr>
      <w:r w:rsidRPr="00A3770E">
        <w:rPr>
          <w:rStyle w:val="codeChar1"/>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r w:rsidRPr="00A3770E">
        <w:rPr>
          <w:rStyle w:val="codeChar1"/>
        </w:rPr>
        <w:t>DataReferenceBox</w:t>
      </w:r>
      <w:r>
        <w:t>es. The index ranges from 1 to the number of data entries.</w:t>
      </w:r>
    </w:p>
    <w:p w14:paraId="18CFEDFD" w14:textId="77777777" w:rsidR="00A32D68" w:rsidRDefault="00A32D68" w:rsidP="008C3F02"/>
    <w:p w14:paraId="1FA0DE47" w14:textId="643986AC" w:rsidR="00A32D68" w:rsidRPr="00A32D68" w:rsidRDefault="00A32D68" w:rsidP="00B215FD">
      <w:pPr>
        <w:pStyle w:val="AMDInstruction"/>
      </w:pPr>
      <w:r w:rsidRPr="00A32D68">
        <w:lastRenderedPageBreak/>
        <w:t>Add a new clause after clause 8.5.2.3 and before clause 8.5.3:</w:t>
      </w:r>
    </w:p>
    <w:p w14:paraId="61E9C8D1" w14:textId="77777777" w:rsidR="00A32D68" w:rsidRPr="00B215FD" w:rsidRDefault="00A32D68" w:rsidP="00A32D68">
      <w:pPr>
        <w:rPr>
          <w:b/>
          <w:bCs/>
        </w:rPr>
      </w:pPr>
      <w:r w:rsidRPr="00B215FD">
        <w:rPr>
          <w:b/>
          <w:bCs/>
        </w:rPr>
        <w:t>8.5.2.4</w:t>
      </w:r>
      <w:r w:rsidRPr="00B215FD">
        <w:rPr>
          <w:b/>
          <w:bCs/>
        </w:rPr>
        <w:tab/>
        <w:t>Generic sample entry boxes</w:t>
      </w:r>
    </w:p>
    <w:p w14:paraId="60C9D5A3" w14:textId="37617655" w:rsidR="00A32D68" w:rsidRPr="00B215FD" w:rsidRDefault="00A32D68" w:rsidP="00A32D68">
      <w:pPr>
        <w:rPr>
          <w:b/>
          <w:bCs/>
        </w:rPr>
      </w:pPr>
      <w:r w:rsidRPr="00B215FD">
        <w:rPr>
          <w:b/>
          <w:bCs/>
        </w:rPr>
        <w:t>8.5.2.4.1</w:t>
      </w:r>
      <w:r>
        <w:rPr>
          <w:b/>
          <w:bCs/>
        </w:rPr>
        <w:t xml:space="preserve"> </w:t>
      </w:r>
      <w:r w:rsidRPr="00B215FD">
        <w:rPr>
          <w:b/>
          <w:bCs/>
        </w:rPr>
        <w:t>Bitrate Box</w:t>
      </w:r>
    </w:p>
    <w:p w14:paraId="3A15B4A4" w14:textId="73C9D75D" w:rsidR="00A32D68" w:rsidRPr="00B215FD" w:rsidRDefault="00A32D68" w:rsidP="00A32D68">
      <w:pPr>
        <w:rPr>
          <w:b/>
          <w:bCs/>
        </w:rPr>
      </w:pPr>
      <w:r w:rsidRPr="00F30DA2">
        <w:rPr>
          <w:b/>
          <w:bCs/>
        </w:rPr>
        <w:t>8.5.2.4.1</w:t>
      </w:r>
      <w:r>
        <w:rPr>
          <w:b/>
          <w:bCs/>
        </w:rPr>
        <w:t xml:space="preserve">.1 </w:t>
      </w:r>
      <w:r w:rsidRPr="00B215FD">
        <w:rPr>
          <w:b/>
          <w:bCs/>
        </w:rPr>
        <w:t>Definition</w:t>
      </w:r>
    </w:p>
    <w:p w14:paraId="6DBFDD07" w14:textId="77777777" w:rsidR="00A32D68" w:rsidRPr="00B215FD" w:rsidRDefault="00A32D68" w:rsidP="00A32D68">
      <w:pPr>
        <w:pStyle w:val="Atom"/>
        <w:tabs>
          <w:tab w:val="left" w:pos="1134"/>
        </w:tabs>
      </w:pPr>
      <w:r w:rsidRPr="00B215FD">
        <w:t>Box Types:</w:t>
      </w:r>
      <w:r w:rsidRPr="00B215FD">
        <w:tab/>
      </w:r>
      <w:r w:rsidRPr="00B215FD">
        <w:rPr>
          <w:rStyle w:val="codeChar1"/>
        </w:rPr>
        <w:t>'btrt'</w:t>
      </w:r>
      <w:r w:rsidRPr="00B215FD">
        <w:br/>
        <w:t>Container:</w:t>
      </w:r>
      <w:r w:rsidRPr="00B215FD">
        <w:tab/>
      </w:r>
      <w:r w:rsidRPr="00B215FD">
        <w:rPr>
          <w:rStyle w:val="codeChar1"/>
        </w:rPr>
        <w:t>SampleEntry</w:t>
      </w:r>
      <w:r w:rsidRPr="00B215FD">
        <w:br/>
        <w:t>Mandatory:</w:t>
      </w:r>
      <w:r w:rsidRPr="00B215FD">
        <w:tab/>
        <w:t>No</w:t>
      </w:r>
      <w:r w:rsidRPr="00B215FD">
        <w:br/>
        <w:t>Quantity:</w:t>
      </w:r>
      <w:r w:rsidRPr="00B215FD">
        <w:tab/>
        <w:t>Zero or one</w:t>
      </w:r>
    </w:p>
    <w:p w14:paraId="748F537F" w14:textId="77777777" w:rsidR="00A32D68" w:rsidRPr="00B215FD" w:rsidRDefault="00A32D68" w:rsidP="00A32D68">
      <w:r w:rsidRPr="00B215FD">
        <w:t xml:space="preserve">An optional </w:t>
      </w:r>
      <w:r w:rsidRPr="00B215FD">
        <w:rPr>
          <w:rStyle w:val="codeChar1"/>
        </w:rPr>
        <w:t>BitRateBox</w:t>
      </w:r>
      <w:r w:rsidRPr="00B215FD">
        <w:t xml:space="preserve"> may be present in any </w:t>
      </w:r>
      <w:r w:rsidRPr="00B215FD">
        <w:rPr>
          <w:rStyle w:val="codeChar1"/>
        </w:rPr>
        <w:t>SampleEntry</w:t>
      </w:r>
      <w:r w:rsidRPr="00B215FD">
        <w:t xml:space="preserve"> to signal the bit rate information of a stream. This can be used for buffer configuration.</w:t>
      </w:r>
    </w:p>
    <w:p w14:paraId="39831604" w14:textId="24D20655" w:rsidR="00A32D68" w:rsidRPr="00B215FD" w:rsidRDefault="00A32D68" w:rsidP="00A32D68">
      <w:pPr>
        <w:rPr>
          <w:b/>
          <w:bCs/>
        </w:rPr>
      </w:pPr>
      <w:r w:rsidRPr="00F30DA2">
        <w:rPr>
          <w:b/>
          <w:bCs/>
        </w:rPr>
        <w:t>8.5.2.4.1</w:t>
      </w:r>
      <w:r>
        <w:rPr>
          <w:b/>
          <w:bCs/>
        </w:rPr>
        <w:t xml:space="preserve">.2 </w:t>
      </w:r>
      <w:r w:rsidRPr="00B215FD">
        <w:rPr>
          <w:b/>
          <w:bCs/>
        </w:rPr>
        <w:t>Syntax</w:t>
      </w:r>
    </w:p>
    <w:p w14:paraId="568ADFDC" w14:textId="77777777" w:rsidR="00A32D68" w:rsidRDefault="00A32D68" w:rsidP="00A32D68">
      <w:pPr>
        <w:pStyle w:val="code0"/>
      </w:pPr>
      <w:r w:rsidRPr="00B215FD">
        <w:t>class BitRateBox extends Box('btrt')</w:t>
      </w:r>
    </w:p>
    <w:p w14:paraId="28F80C11" w14:textId="77777777" w:rsidR="00A32D68" w:rsidRDefault="00A32D68" w:rsidP="00A32D68">
      <w:pPr>
        <w:pStyle w:val="code0"/>
      </w:pPr>
      <w:r w:rsidRPr="00B215FD">
        <w:t>{</w:t>
      </w:r>
    </w:p>
    <w:p w14:paraId="3B14B544" w14:textId="77777777" w:rsidR="00A32D68" w:rsidRDefault="00A32D68" w:rsidP="00A32D68">
      <w:pPr>
        <w:pStyle w:val="code0"/>
      </w:pPr>
      <w:r w:rsidRPr="00B215FD">
        <w:tab/>
        <w:t>unsigned int(32) bufferSizeDB;</w:t>
      </w:r>
    </w:p>
    <w:p w14:paraId="14CEABFF" w14:textId="77777777" w:rsidR="00A32D68" w:rsidRDefault="00A32D68" w:rsidP="00A32D68">
      <w:pPr>
        <w:pStyle w:val="code0"/>
      </w:pPr>
      <w:r w:rsidRPr="00B215FD">
        <w:tab/>
        <w:t>unsigned int(32) maxBitrate;</w:t>
      </w:r>
    </w:p>
    <w:p w14:paraId="1E801C04" w14:textId="77777777" w:rsidR="00A32D68" w:rsidRDefault="00A32D68" w:rsidP="00A32D68">
      <w:pPr>
        <w:pStyle w:val="code0"/>
      </w:pPr>
      <w:r w:rsidRPr="00B215FD">
        <w:tab/>
        <w:t>unsigned int(32) avgBitrate;</w:t>
      </w:r>
    </w:p>
    <w:p w14:paraId="74F05A10" w14:textId="0F572DAE" w:rsidR="00A32D68" w:rsidRPr="00B215FD" w:rsidRDefault="00A32D68" w:rsidP="00A32D68">
      <w:pPr>
        <w:pStyle w:val="code0"/>
      </w:pPr>
      <w:r w:rsidRPr="00B215FD">
        <w:t>}</w:t>
      </w:r>
    </w:p>
    <w:p w14:paraId="43BC0402" w14:textId="7044E612" w:rsidR="00A32D68" w:rsidRPr="00B215FD" w:rsidRDefault="00A32D68" w:rsidP="00A32D68">
      <w:pPr>
        <w:rPr>
          <w:b/>
          <w:bCs/>
        </w:rPr>
      </w:pPr>
      <w:r w:rsidRPr="00F30DA2">
        <w:rPr>
          <w:b/>
          <w:bCs/>
        </w:rPr>
        <w:t>8.5.2.4.1</w:t>
      </w:r>
      <w:r>
        <w:rPr>
          <w:b/>
          <w:bCs/>
        </w:rPr>
        <w:t xml:space="preserve">.3 </w:t>
      </w:r>
      <w:r w:rsidRPr="00B215FD">
        <w:rPr>
          <w:b/>
          <w:bCs/>
        </w:rPr>
        <w:t>Semantics</w:t>
      </w:r>
    </w:p>
    <w:p w14:paraId="1EF2A5A8" w14:textId="77777777" w:rsidR="00A32D68" w:rsidRPr="00B215FD" w:rsidRDefault="00A32D68" w:rsidP="00A32D68">
      <w:pPr>
        <w:pStyle w:val="fields"/>
      </w:pPr>
      <w:r w:rsidRPr="00B215FD">
        <w:rPr>
          <w:rStyle w:val="codeChar1"/>
        </w:rPr>
        <w:t>bufferSizeDB</w:t>
      </w:r>
      <w:r w:rsidRPr="00B215FD">
        <w:t xml:space="preserve"> gives the size of the decoding buffer for the media stream in bytes.</w:t>
      </w:r>
    </w:p>
    <w:p w14:paraId="5DC9EB35" w14:textId="77777777" w:rsidR="00A32D68" w:rsidRPr="00B215FD" w:rsidRDefault="00A32D68" w:rsidP="00A32D68">
      <w:pPr>
        <w:pStyle w:val="fields"/>
      </w:pPr>
      <w:r w:rsidRPr="00B215FD">
        <w:rPr>
          <w:rStyle w:val="codeChar1"/>
        </w:rPr>
        <w:t>maxBitrate</w:t>
      </w:r>
      <w:r w:rsidRPr="00B215FD">
        <w:t xml:space="preserve"> </w:t>
      </w:r>
      <w:r w:rsidRPr="00B215FD">
        <w:rPr>
          <w:rFonts w:eastAsiaTheme="minorEastAsia"/>
          <w:szCs w:val="24"/>
        </w:rPr>
        <w:t>gives the maximum rate in bits/second over any window of one second; this is a measured value for stored content, or a value that a stream is configured not to exceed; the stream shall not exceed this bitrate.</w:t>
      </w:r>
    </w:p>
    <w:p w14:paraId="75653473" w14:textId="6188FA6A" w:rsidR="00A32D68" w:rsidRDefault="00A32D68" w:rsidP="00B215FD">
      <w:pPr>
        <w:pStyle w:val="fields"/>
      </w:pPr>
      <w:r w:rsidRPr="00B215FD">
        <w:rPr>
          <w:rStyle w:val="codeChar1"/>
        </w:rPr>
        <w:t>avgBitrate</w:t>
      </w:r>
      <w:r w:rsidRPr="00B215FD">
        <w:t xml:space="preserve"> </w:t>
      </w:r>
      <w:r w:rsidRPr="00B215FD">
        <w:rPr>
          <w:rFonts w:eastAsiaTheme="minorEastAsia"/>
          <w:szCs w:val="24"/>
        </w:rPr>
        <w:t>gives the average rate in bits/second of the stream; this is a measured value (cumulative over the entire presentation) for stored content, or the configured target average bitrate for a stream.</w:t>
      </w:r>
    </w:p>
    <w:p w14:paraId="318FF5BF" w14:textId="7E8E54B0" w:rsidR="00164368" w:rsidRDefault="00164368" w:rsidP="00B215FD">
      <w:pPr>
        <w:pStyle w:val="Heading2"/>
      </w:pPr>
      <w:bookmarkStart w:id="55" w:name="_Toc194315174"/>
      <w:r>
        <w:t>Clause 8.7.2, Data reference box</w:t>
      </w:r>
      <w:bookmarkEnd w:id="55"/>
    </w:p>
    <w:p w14:paraId="716A6DE1" w14:textId="77777777" w:rsidR="00164368" w:rsidRPr="00A37EB2" w:rsidRDefault="00164368" w:rsidP="00164368">
      <w:pPr>
        <w:pStyle w:val="AMDInstruction"/>
      </w:pPr>
      <w:r w:rsidRPr="00A37EB2">
        <w:t xml:space="preserve">Replace the </w:t>
      </w:r>
      <w:r>
        <w:t xml:space="preserve">following text from </w:t>
      </w:r>
      <w:r w:rsidRPr="00A37EB2">
        <w:t xml:space="preserve">subclause </w:t>
      </w:r>
      <w:r>
        <w:t>8</w:t>
      </w:r>
      <w:r w:rsidRPr="00A37EB2">
        <w:t>.</w:t>
      </w:r>
      <w:r>
        <w:t>7.</w:t>
      </w:r>
      <w:r w:rsidRPr="00A37EB2">
        <w:t>2</w:t>
      </w:r>
      <w:r>
        <w:t>.1</w:t>
      </w:r>
      <w:r w:rsidRPr="00A37EB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1F1E09E0" w14:textId="77777777" w:rsidTr="000C417E">
        <w:tc>
          <w:tcPr>
            <w:tcW w:w="670" w:type="pct"/>
          </w:tcPr>
          <w:p w14:paraId="1B0651B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5C78BE01"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513548E" w14:textId="77777777" w:rsidTr="000C417E">
        <w:tc>
          <w:tcPr>
            <w:tcW w:w="670" w:type="pct"/>
          </w:tcPr>
          <w:p w14:paraId="5E6DA43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2F421459"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52C8AAE4" w14:textId="77777777" w:rsidTr="000C417E">
        <w:tc>
          <w:tcPr>
            <w:tcW w:w="670" w:type="pct"/>
          </w:tcPr>
          <w:p w14:paraId="219F843C"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FA0B18F"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 xml:space="preserve">Yes (at least one of </w:t>
            </w:r>
            <w:r w:rsidRPr="00DE5AAB">
              <w:rPr>
                <w:rStyle w:val="ISOCode"/>
              </w:rPr>
              <w:t>'url '</w:t>
            </w:r>
            <w:r w:rsidRPr="00DE5AAB">
              <w:rPr>
                <w:rFonts w:eastAsia="MS Mincho"/>
                <w:szCs w:val="24"/>
              </w:rPr>
              <w:t xml:space="preserve"> or </w:t>
            </w:r>
            <w:r w:rsidRPr="00DE5AAB">
              <w:rPr>
                <w:rStyle w:val="ISOCode"/>
              </w:rPr>
              <w:t>'urn '</w:t>
            </w:r>
            <w:r w:rsidRPr="00DE5AAB">
              <w:rPr>
                <w:rFonts w:eastAsia="MS Mincho"/>
                <w:szCs w:val="24"/>
              </w:rPr>
              <w:t xml:space="preserve"> shall be present)</w:t>
            </w:r>
          </w:p>
        </w:tc>
      </w:tr>
      <w:tr w:rsidR="00164368" w:rsidRPr="00DE5AAB" w14:paraId="0FC45F5D" w14:textId="77777777" w:rsidTr="000C417E">
        <w:tc>
          <w:tcPr>
            <w:tcW w:w="670" w:type="pct"/>
          </w:tcPr>
          <w:p w14:paraId="7750D4E7"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73048738"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One or more</w:t>
            </w:r>
          </w:p>
        </w:tc>
      </w:tr>
    </w:tbl>
    <w:p w14:paraId="7B8B3B8A" w14:textId="77777777" w:rsidR="00164368" w:rsidRPr="00AD06CC" w:rsidRDefault="00164368" w:rsidP="00164368">
      <w:pPr>
        <w:pStyle w:val="AMDInstruction"/>
      </w:pPr>
      <w:r w:rsidRPr="00AD06CC">
        <w:t>with: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164368" w:rsidRPr="00DE5AAB" w14:paraId="4BAB4C7E" w14:textId="77777777" w:rsidTr="000C417E">
        <w:tc>
          <w:tcPr>
            <w:tcW w:w="670" w:type="pct"/>
          </w:tcPr>
          <w:p w14:paraId="27780549"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Box Types:</w:t>
            </w:r>
          </w:p>
        </w:tc>
        <w:tc>
          <w:tcPr>
            <w:tcW w:w="4330" w:type="pct"/>
          </w:tcPr>
          <w:p w14:paraId="426F876E"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'url '</w:t>
            </w:r>
            <w:r w:rsidRPr="00DE5AAB">
              <w:rPr>
                <w:rFonts w:eastAsia="MS Mincho"/>
                <w:szCs w:val="24"/>
              </w:rPr>
              <w:t xml:space="preserve">, </w:t>
            </w:r>
            <w:r w:rsidRPr="00DE5AAB">
              <w:rPr>
                <w:rStyle w:val="ISOCode"/>
              </w:rPr>
              <w:t>'urn '</w:t>
            </w:r>
          </w:p>
        </w:tc>
      </w:tr>
      <w:tr w:rsidR="00164368" w:rsidRPr="00DE5AAB" w14:paraId="1B5460A8" w14:textId="77777777" w:rsidTr="000C417E">
        <w:tc>
          <w:tcPr>
            <w:tcW w:w="670" w:type="pct"/>
          </w:tcPr>
          <w:p w14:paraId="05A26D32"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Container:</w:t>
            </w:r>
          </w:p>
        </w:tc>
        <w:tc>
          <w:tcPr>
            <w:tcW w:w="4330" w:type="pct"/>
          </w:tcPr>
          <w:p w14:paraId="4343CE76" w14:textId="77777777" w:rsidR="00164368" w:rsidRPr="00DE5AAB" w:rsidRDefault="00164368" w:rsidP="000C417E">
            <w:pPr>
              <w:pStyle w:val="BodyText"/>
              <w:autoSpaceDE w:val="0"/>
              <w:autoSpaceDN w:val="0"/>
              <w:adjustRightInd w:val="0"/>
              <w:spacing w:after="0"/>
              <w:rPr>
                <w:rFonts w:eastAsia="MS Mincho"/>
                <w:szCs w:val="24"/>
              </w:rPr>
            </w:pPr>
            <w:r w:rsidRPr="00DE5AAB">
              <w:rPr>
                <w:rStyle w:val="ISOCode"/>
              </w:rPr>
              <w:t>DataReferenceBox</w:t>
            </w:r>
          </w:p>
        </w:tc>
      </w:tr>
      <w:tr w:rsidR="00164368" w:rsidRPr="00DE5AAB" w14:paraId="29BFA269" w14:textId="77777777" w:rsidTr="000C417E">
        <w:tc>
          <w:tcPr>
            <w:tcW w:w="670" w:type="pct"/>
          </w:tcPr>
          <w:p w14:paraId="0F0CD411"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Mandatory:</w:t>
            </w:r>
          </w:p>
        </w:tc>
        <w:tc>
          <w:tcPr>
            <w:tcW w:w="4330" w:type="pct"/>
          </w:tcPr>
          <w:p w14:paraId="7A304B24"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No</w:t>
            </w:r>
          </w:p>
        </w:tc>
      </w:tr>
      <w:tr w:rsidR="00164368" w:rsidRPr="00DE5AAB" w14:paraId="5427DBF0" w14:textId="77777777" w:rsidTr="000C417E">
        <w:tc>
          <w:tcPr>
            <w:tcW w:w="670" w:type="pct"/>
          </w:tcPr>
          <w:p w14:paraId="37C65310" w14:textId="77777777" w:rsidR="00164368" w:rsidRPr="00DE5AAB" w:rsidRDefault="00164368" w:rsidP="000C417E">
            <w:pPr>
              <w:pStyle w:val="BodyText"/>
              <w:autoSpaceDE w:val="0"/>
              <w:autoSpaceDN w:val="0"/>
              <w:adjustRightInd w:val="0"/>
              <w:spacing w:after="0"/>
              <w:rPr>
                <w:rFonts w:eastAsia="MS Mincho"/>
                <w:szCs w:val="24"/>
              </w:rPr>
            </w:pPr>
            <w:r w:rsidRPr="00DE5AAB">
              <w:rPr>
                <w:rFonts w:eastAsia="MS Mincho"/>
                <w:szCs w:val="24"/>
              </w:rPr>
              <w:t>Quantity:</w:t>
            </w:r>
          </w:p>
        </w:tc>
        <w:tc>
          <w:tcPr>
            <w:tcW w:w="4330" w:type="pct"/>
          </w:tcPr>
          <w:p w14:paraId="4E6D5A23" w14:textId="77777777" w:rsidR="00164368" w:rsidRPr="00DE5AAB" w:rsidRDefault="00164368" w:rsidP="000C417E">
            <w:pPr>
              <w:pStyle w:val="BodyText"/>
              <w:autoSpaceDE w:val="0"/>
              <w:autoSpaceDN w:val="0"/>
              <w:adjustRightInd w:val="0"/>
              <w:spacing w:after="0"/>
              <w:rPr>
                <w:rFonts w:eastAsia="MS Mincho"/>
                <w:szCs w:val="24"/>
              </w:rPr>
            </w:pPr>
            <w:r>
              <w:rPr>
                <w:rFonts w:eastAsia="MS Mincho"/>
                <w:szCs w:val="24"/>
              </w:rPr>
              <w:t>Zero</w:t>
            </w:r>
            <w:r w:rsidRPr="00DE5AAB">
              <w:rPr>
                <w:rFonts w:eastAsia="MS Mincho"/>
                <w:szCs w:val="24"/>
              </w:rPr>
              <w:t xml:space="preserve"> or more</w:t>
            </w:r>
          </w:p>
        </w:tc>
      </w:tr>
    </w:tbl>
    <w:p w14:paraId="182D5D42" w14:textId="77777777" w:rsidR="00164368" w:rsidRDefault="00164368" w:rsidP="00164368"/>
    <w:p w14:paraId="11D1BFEF" w14:textId="3EEA123E" w:rsidR="00740042" w:rsidRDefault="00740042" w:rsidP="00B215FD">
      <w:pPr>
        <w:pStyle w:val="Heading2"/>
      </w:pPr>
      <w:bookmarkStart w:id="56" w:name="_Toc194315175"/>
      <w:r>
        <w:lastRenderedPageBreak/>
        <w:t>Clause 8.8.8 Track fragment run box</w:t>
      </w:r>
      <w:bookmarkEnd w:id="56"/>
    </w:p>
    <w:p w14:paraId="03C6E6E9" w14:textId="358346E9" w:rsidR="00740042" w:rsidRDefault="00CA2967" w:rsidP="00BD4EB3">
      <w:pPr>
        <w:pStyle w:val="AMDInstruction"/>
        <w:rPr>
          <w:lang w:eastAsia="ja-JP"/>
        </w:rPr>
      </w:pPr>
      <w:r>
        <w:rPr>
          <w:lang w:eastAsia="ja-JP"/>
        </w:rPr>
        <w:t>Replace the clause 8.8.8.2 with the following:</w:t>
      </w:r>
    </w:p>
    <w:p w14:paraId="32CF20DA" w14:textId="542C5689" w:rsidR="00CA2967" w:rsidRPr="00BD4EB3" w:rsidRDefault="00CA2967" w:rsidP="00740042">
      <w:pPr>
        <w:rPr>
          <w:b/>
          <w:bCs/>
          <w:lang w:eastAsia="ja-JP"/>
        </w:rPr>
      </w:pPr>
      <w:r w:rsidRPr="00BD4EB3">
        <w:rPr>
          <w:b/>
          <w:bCs/>
          <w:lang w:eastAsia="ja-JP"/>
        </w:rPr>
        <w:t>8.8.8.2 Syntax</w:t>
      </w:r>
    </w:p>
    <w:p w14:paraId="7959EB03" w14:textId="77777777" w:rsidR="00CA2967" w:rsidRDefault="00CA2967" w:rsidP="00BD4EB3">
      <w:pPr>
        <w:pStyle w:val="code0"/>
        <w:rPr>
          <w:lang w:eastAsia="ja-JP"/>
        </w:rPr>
      </w:pPr>
      <w:r>
        <w:rPr>
          <w:lang w:eastAsia="ja-JP"/>
        </w:rPr>
        <w:t>aligned(8) class TrackRunBox extends FullBox('trun', version, tr_flags)</w:t>
      </w:r>
    </w:p>
    <w:p w14:paraId="0999C33C" w14:textId="77777777" w:rsidR="00CA2967" w:rsidRDefault="00CA2967" w:rsidP="00BD4EB3">
      <w:pPr>
        <w:pStyle w:val="code0"/>
        <w:rPr>
          <w:lang w:eastAsia="ja-JP"/>
        </w:rPr>
      </w:pPr>
      <w:r>
        <w:rPr>
          <w:lang w:eastAsia="ja-JP"/>
        </w:rPr>
        <w:t>{</w:t>
      </w:r>
    </w:p>
    <w:p w14:paraId="6AE392E9" w14:textId="77777777" w:rsidR="00CA2967" w:rsidRDefault="00CA2967" w:rsidP="00BD4EB3">
      <w:pPr>
        <w:pStyle w:val="code0"/>
        <w:rPr>
          <w:lang w:eastAsia="ja-JP"/>
        </w:rPr>
      </w:pPr>
      <w:r>
        <w:rPr>
          <w:lang w:eastAsia="ja-JP"/>
        </w:rPr>
        <w:t xml:space="preserve">   unsigned int(32) sample_count;</w:t>
      </w:r>
    </w:p>
    <w:p w14:paraId="3787E4BD" w14:textId="77777777" w:rsidR="00CA2967" w:rsidRDefault="00CA2967" w:rsidP="00BD4EB3">
      <w:pPr>
        <w:pStyle w:val="code0"/>
        <w:rPr>
          <w:lang w:eastAsia="ja-JP"/>
        </w:rPr>
      </w:pPr>
      <w:r>
        <w:rPr>
          <w:lang w:eastAsia="ja-JP"/>
        </w:rPr>
        <w:t xml:space="preserve">   // the following are optional fields</w:t>
      </w:r>
    </w:p>
    <w:p w14:paraId="735EF64E" w14:textId="77777777" w:rsidR="00CA2967" w:rsidRDefault="00CA2967" w:rsidP="00BD4EB3">
      <w:pPr>
        <w:pStyle w:val="code0"/>
        <w:rPr>
          <w:lang w:eastAsia="ja-JP"/>
        </w:rPr>
      </w:pPr>
      <w:r>
        <w:rPr>
          <w:lang w:eastAsia="ja-JP"/>
        </w:rPr>
        <w:t xml:space="preserve">   if (version &lt; 2)</w:t>
      </w:r>
    </w:p>
    <w:p w14:paraId="1D1C11C3" w14:textId="77777777" w:rsidR="00CA2967" w:rsidRDefault="00CA2967" w:rsidP="00BD4EB3">
      <w:pPr>
        <w:pStyle w:val="code0"/>
        <w:rPr>
          <w:lang w:eastAsia="ja-JP"/>
        </w:rPr>
      </w:pPr>
      <w:r>
        <w:rPr>
          <w:lang w:eastAsia="ja-JP"/>
        </w:rPr>
        <w:t xml:space="preserve">      signed int(32) data_offset;</w:t>
      </w:r>
    </w:p>
    <w:p w14:paraId="58E2303E" w14:textId="77777777" w:rsidR="00CA2967" w:rsidRDefault="00CA2967" w:rsidP="00BD4EB3">
      <w:pPr>
        <w:pStyle w:val="code0"/>
        <w:rPr>
          <w:lang w:eastAsia="ja-JP"/>
        </w:rPr>
      </w:pPr>
      <w:r>
        <w:rPr>
          <w:lang w:eastAsia="ja-JP"/>
        </w:rPr>
        <w:t xml:space="preserve">   else if (version == 2)</w:t>
      </w:r>
    </w:p>
    <w:p w14:paraId="7861A285" w14:textId="77777777" w:rsidR="00CA2967" w:rsidRDefault="00CA2967" w:rsidP="00BD4EB3">
      <w:pPr>
        <w:pStyle w:val="code0"/>
        <w:rPr>
          <w:lang w:eastAsia="ja-JP"/>
        </w:rPr>
      </w:pPr>
      <w:r>
        <w:rPr>
          <w:lang w:eastAsia="ja-JP"/>
        </w:rPr>
        <w:t xml:space="preserve">      signed int(64) data_offset;</w:t>
      </w:r>
    </w:p>
    <w:p w14:paraId="54A4CD03" w14:textId="77777777" w:rsidR="00CA2967" w:rsidRDefault="00CA2967" w:rsidP="00BD4EB3">
      <w:pPr>
        <w:pStyle w:val="code0"/>
        <w:rPr>
          <w:lang w:eastAsia="ja-JP"/>
        </w:rPr>
      </w:pPr>
      <w:r>
        <w:rPr>
          <w:lang w:eastAsia="ja-JP"/>
        </w:rPr>
        <w:t xml:space="preserve">   unsigned int(32) first_sample_flags;</w:t>
      </w:r>
    </w:p>
    <w:p w14:paraId="5159E04E" w14:textId="77777777" w:rsidR="00CA2967" w:rsidRDefault="00CA2967" w:rsidP="00BD4EB3">
      <w:pPr>
        <w:pStyle w:val="code0"/>
        <w:rPr>
          <w:lang w:eastAsia="ja-JP"/>
        </w:rPr>
      </w:pPr>
      <w:r>
        <w:rPr>
          <w:lang w:eastAsia="ja-JP"/>
        </w:rPr>
        <w:t xml:space="preserve">   // all fields in the following array are optional</w:t>
      </w:r>
    </w:p>
    <w:p w14:paraId="7FFEDF9B" w14:textId="77777777" w:rsidR="00CA2967" w:rsidRDefault="00CA2967" w:rsidP="00BD4EB3">
      <w:pPr>
        <w:pStyle w:val="code0"/>
        <w:rPr>
          <w:lang w:eastAsia="ja-JP"/>
        </w:rPr>
      </w:pPr>
      <w:r>
        <w:rPr>
          <w:lang w:eastAsia="ja-JP"/>
        </w:rPr>
        <w:t xml:space="preserve">   // as indicated by bits set in the tr_flags</w:t>
      </w:r>
    </w:p>
    <w:p w14:paraId="6FD54440" w14:textId="77777777" w:rsidR="00CA2967" w:rsidRDefault="00CA2967" w:rsidP="00BD4EB3">
      <w:pPr>
        <w:pStyle w:val="code0"/>
        <w:rPr>
          <w:lang w:eastAsia="ja-JP"/>
        </w:rPr>
      </w:pPr>
      <w:r>
        <w:rPr>
          <w:lang w:eastAsia="ja-JP"/>
        </w:rPr>
        <w:t xml:space="preserve">   {</w:t>
      </w:r>
    </w:p>
    <w:p w14:paraId="63A850B2" w14:textId="77777777" w:rsidR="00CA2967" w:rsidRDefault="00CA2967" w:rsidP="00BD4EB3">
      <w:pPr>
        <w:pStyle w:val="code0"/>
        <w:rPr>
          <w:lang w:eastAsia="ja-JP"/>
        </w:rPr>
      </w:pPr>
      <w:r>
        <w:rPr>
          <w:lang w:eastAsia="ja-JP"/>
        </w:rPr>
        <w:t xml:space="preserve">      unsigned int(32) sample_duration;</w:t>
      </w:r>
    </w:p>
    <w:p w14:paraId="4B2CA9D6" w14:textId="77777777" w:rsidR="00CA2967" w:rsidRDefault="00CA2967" w:rsidP="00BD4EB3">
      <w:pPr>
        <w:pStyle w:val="code0"/>
        <w:rPr>
          <w:lang w:eastAsia="ja-JP"/>
        </w:rPr>
      </w:pPr>
      <w:r>
        <w:rPr>
          <w:lang w:eastAsia="ja-JP"/>
        </w:rPr>
        <w:t xml:space="preserve">      unsigned int(32) sample_size;</w:t>
      </w:r>
    </w:p>
    <w:p w14:paraId="0B7C432C" w14:textId="77777777" w:rsidR="00CA2967" w:rsidRDefault="00CA2967" w:rsidP="00BD4EB3">
      <w:pPr>
        <w:pStyle w:val="code0"/>
        <w:rPr>
          <w:lang w:eastAsia="ja-JP"/>
        </w:rPr>
      </w:pPr>
      <w:r>
        <w:rPr>
          <w:lang w:eastAsia="ja-JP"/>
        </w:rPr>
        <w:t xml:space="preserve">      unsigned int(32) sample_flags</w:t>
      </w:r>
    </w:p>
    <w:p w14:paraId="3929ACF3" w14:textId="77777777" w:rsidR="00CA2967" w:rsidRDefault="00CA2967" w:rsidP="00BD4EB3">
      <w:pPr>
        <w:pStyle w:val="code0"/>
        <w:rPr>
          <w:lang w:eastAsia="ja-JP"/>
        </w:rPr>
      </w:pPr>
      <w:r>
        <w:rPr>
          <w:lang w:eastAsia="ja-JP"/>
        </w:rPr>
        <w:t xml:space="preserve">      if (version == 0)</w:t>
      </w:r>
    </w:p>
    <w:p w14:paraId="0EDCC870" w14:textId="77777777" w:rsidR="00CA2967" w:rsidRDefault="00CA2967" w:rsidP="00BD4EB3">
      <w:pPr>
        <w:pStyle w:val="code0"/>
        <w:rPr>
          <w:lang w:eastAsia="ja-JP"/>
        </w:rPr>
      </w:pPr>
      <w:r>
        <w:rPr>
          <w:lang w:eastAsia="ja-JP"/>
        </w:rPr>
        <w:t xml:space="preserve">         { unsigned int(32) sample_composition_time_offset; }</w:t>
      </w:r>
    </w:p>
    <w:p w14:paraId="47022237" w14:textId="77777777" w:rsidR="00CA2967" w:rsidRDefault="00CA2967" w:rsidP="00BD4EB3">
      <w:pPr>
        <w:pStyle w:val="code0"/>
        <w:rPr>
          <w:lang w:eastAsia="ja-JP"/>
        </w:rPr>
      </w:pPr>
      <w:r>
        <w:rPr>
          <w:lang w:eastAsia="ja-JP"/>
        </w:rPr>
        <w:t xml:space="preserve">      else</w:t>
      </w:r>
    </w:p>
    <w:p w14:paraId="37E7744B" w14:textId="77777777" w:rsidR="00CA2967" w:rsidRDefault="00CA2967" w:rsidP="00BD4EB3">
      <w:pPr>
        <w:pStyle w:val="code0"/>
        <w:rPr>
          <w:lang w:eastAsia="ja-JP"/>
        </w:rPr>
      </w:pPr>
      <w:r>
        <w:rPr>
          <w:lang w:eastAsia="ja-JP"/>
        </w:rPr>
        <w:t xml:space="preserve">         { signed int(32) sample_composition_time_offset; }</w:t>
      </w:r>
    </w:p>
    <w:p w14:paraId="456532B1" w14:textId="77777777" w:rsidR="00CA2967" w:rsidRDefault="00CA2967" w:rsidP="00BD4EB3">
      <w:pPr>
        <w:pStyle w:val="code0"/>
        <w:rPr>
          <w:lang w:eastAsia="ja-JP"/>
        </w:rPr>
      </w:pPr>
      <w:r>
        <w:rPr>
          <w:lang w:eastAsia="ja-JP"/>
        </w:rPr>
        <w:t xml:space="preserve">   }[ sample_count ]</w:t>
      </w:r>
    </w:p>
    <w:p w14:paraId="057B25FE" w14:textId="56569B26" w:rsidR="00CA2967" w:rsidRDefault="00CA2967" w:rsidP="00BD4EB3">
      <w:pPr>
        <w:pStyle w:val="code0"/>
        <w:rPr>
          <w:lang w:eastAsia="ja-JP"/>
        </w:rPr>
      </w:pPr>
      <w:r>
        <w:rPr>
          <w:lang w:eastAsia="ja-JP"/>
        </w:rPr>
        <w:t>}</w:t>
      </w:r>
    </w:p>
    <w:p w14:paraId="2BD49B8B" w14:textId="77777777" w:rsidR="00CA2967" w:rsidRPr="00BD4EB3" w:rsidRDefault="00CA2967" w:rsidP="00BD4EB3">
      <w:pPr>
        <w:rPr>
          <w:lang w:eastAsia="ja-JP"/>
        </w:rPr>
      </w:pPr>
    </w:p>
    <w:p w14:paraId="7759A972" w14:textId="5431B3F6" w:rsidR="00A32D68" w:rsidRPr="00B43828" w:rsidRDefault="00B43828" w:rsidP="00B215FD">
      <w:pPr>
        <w:pStyle w:val="Heading2"/>
      </w:pPr>
      <w:bookmarkStart w:id="57" w:name="_Toc194315176"/>
      <w:r w:rsidRPr="00B43828">
        <w:t>Clause 8.8.11, Movie fragment random access offset box</w:t>
      </w:r>
      <w:bookmarkEnd w:id="57"/>
    </w:p>
    <w:p w14:paraId="67FC7405" w14:textId="77777777" w:rsidR="00B43828" w:rsidRPr="00AD06CC" w:rsidRDefault="00B43828" w:rsidP="00B43828">
      <w:pPr>
        <w:pStyle w:val="AMDInstruction"/>
      </w:pPr>
      <w:r w:rsidRPr="00AD06CC">
        <w:t>Replace the subclause 8.8.11.2 with the following:</w:t>
      </w:r>
    </w:p>
    <w:p w14:paraId="5AFBC2E6" w14:textId="77777777" w:rsidR="00B43828" w:rsidRPr="00DE5AAB" w:rsidRDefault="00B43828" w:rsidP="00B43828">
      <w:pPr>
        <w:pStyle w:val="code0"/>
      </w:pPr>
      <w:r w:rsidRPr="00DE5AAB">
        <w:t>aligned(8) class MovieFragmentRandomAccessOffsetBox</w:t>
      </w:r>
      <w:r>
        <w:t xml:space="preserve"> </w:t>
      </w:r>
      <w:r>
        <w:br/>
      </w:r>
      <w:r>
        <w:tab/>
      </w:r>
      <w:r w:rsidRPr="00DE5AAB">
        <w:t xml:space="preserve">extends FullBox('mfro', </w:t>
      </w:r>
      <w:r>
        <w:t>0</w:t>
      </w:r>
      <w:r w:rsidRPr="00DE5AAB">
        <w:t>, 0)</w:t>
      </w:r>
    </w:p>
    <w:p w14:paraId="0770DEA7" w14:textId="77777777" w:rsidR="00B43828" w:rsidRPr="00DE5AAB" w:rsidRDefault="00B43828" w:rsidP="00B43828">
      <w:pPr>
        <w:pStyle w:val="code0"/>
      </w:pPr>
      <w:r w:rsidRPr="00DE5AAB">
        <w:t>{</w:t>
      </w:r>
    </w:p>
    <w:p w14:paraId="101A7221" w14:textId="77777777" w:rsidR="00B43828" w:rsidRPr="00DE5AAB" w:rsidRDefault="00B43828" w:rsidP="00B43828">
      <w:pPr>
        <w:pStyle w:val="code0"/>
      </w:pPr>
      <w:r>
        <w:tab/>
      </w:r>
      <w:r w:rsidRPr="00DE5AAB">
        <w:t>unsigned int(32) parent_size;</w:t>
      </w:r>
    </w:p>
    <w:p w14:paraId="61991E13" w14:textId="77777777" w:rsidR="00B43828" w:rsidRPr="00DE5AAB" w:rsidRDefault="00B43828" w:rsidP="00B43828">
      <w:pPr>
        <w:pStyle w:val="code0"/>
      </w:pPr>
      <w:r w:rsidRPr="00DE5AAB">
        <w:t>}</w:t>
      </w:r>
    </w:p>
    <w:p w14:paraId="0724BE70" w14:textId="77777777" w:rsidR="00164368" w:rsidRDefault="00164368" w:rsidP="008C3F02"/>
    <w:p w14:paraId="6B07CDAF" w14:textId="4E21DDA5" w:rsidR="00E16772" w:rsidRDefault="00E16772" w:rsidP="00B215FD">
      <w:pPr>
        <w:pStyle w:val="Heading2"/>
      </w:pPr>
      <w:bookmarkStart w:id="58" w:name="_Toc194315177"/>
      <w:r>
        <w:t>Clause 8.8.12, Track fragment decode time box</w:t>
      </w:r>
      <w:bookmarkEnd w:id="58"/>
    </w:p>
    <w:p w14:paraId="7534B716" w14:textId="78A31935" w:rsidR="00B01040" w:rsidRPr="00AD06CC" w:rsidRDefault="00B01040" w:rsidP="00B01040">
      <w:pPr>
        <w:pStyle w:val="AMDInstruction"/>
      </w:pPr>
      <w:r>
        <w:t xml:space="preserve">In </w:t>
      </w:r>
      <w:r w:rsidRPr="00AD06CC">
        <w:t>clause 8.8.12.3</w:t>
      </w:r>
      <w:r>
        <w:t xml:space="preserve"> r</w:t>
      </w:r>
      <w:r w:rsidRPr="00AD06CC">
        <w:t>eplace the following text</w:t>
      </w:r>
      <w:r>
        <w:t>:</w:t>
      </w:r>
    </w:p>
    <w:p w14:paraId="0260C7DF" w14:textId="77777777" w:rsidR="00B01040" w:rsidRPr="0017215C" w:rsidRDefault="00B01040" w:rsidP="00B0104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DE5AAB">
        <w:rPr>
          <w:rFonts w:eastAsia="MS Mincho"/>
          <w:szCs w:val="24"/>
        </w:rPr>
        <w:t>is an integer equal to the sum of the decode durations of all earlier samples in the media, expressed in the media's timescale. It does not include the samples added in the enclosing track fragment.</w:t>
      </w:r>
    </w:p>
    <w:p w14:paraId="55E079AC" w14:textId="77777777" w:rsidR="00B01040" w:rsidRPr="00AD06CC" w:rsidRDefault="00B01040" w:rsidP="00B01040">
      <w:pPr>
        <w:pStyle w:val="AMDInstruction"/>
      </w:pPr>
      <w:r w:rsidRPr="00AD06CC">
        <w:t>with:</w:t>
      </w:r>
    </w:p>
    <w:p w14:paraId="3E14576C" w14:textId="571F779E" w:rsidR="00E16772" w:rsidRPr="00B01040" w:rsidRDefault="00B01040" w:rsidP="00B215F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r w:rsidRPr="00DE5AAB">
        <w:rPr>
          <w:rStyle w:val="ISOCode"/>
        </w:rPr>
        <w:t xml:space="preserve">baseMediaDecodeTime </w:t>
      </w:r>
      <w:r w:rsidRPr="005576D5">
        <w:rPr>
          <w:rFonts w:eastAsia="MS Mincho"/>
          <w:szCs w:val="24"/>
        </w:rPr>
        <w:t xml:space="preserve">is the absolute decoding timestamp, measured on the decoding timeline, of the first sample in decoding order in the track fragment, expressed in the media's timescale. The value of </w:t>
      </w:r>
      <w:proofErr w:type="spellStart"/>
      <w:r w:rsidRPr="005576D5">
        <w:rPr>
          <w:rFonts w:eastAsia="MS Mincho"/>
          <w:szCs w:val="24"/>
        </w:rPr>
        <w:t>baseMediaDecodeTime</w:t>
      </w:r>
      <w:proofErr w:type="spellEnd"/>
      <w:r w:rsidRPr="005576D5">
        <w:rPr>
          <w:rFonts w:eastAsia="MS Mincho"/>
          <w:szCs w:val="24"/>
        </w:rPr>
        <w:t xml:space="preserve"> shall be </w:t>
      </w:r>
      <w:r w:rsidRPr="00F42054">
        <w:rPr>
          <w:rFonts w:eastAsia="MS Mincho"/>
          <w:szCs w:val="24"/>
          <w:rPrChange w:id="59" w:author="Dimitri Podborski" w:date="2025-04-28T17:24:00Z" w16du:dateUtc="2025-04-29T00:24:00Z">
            <w:rPr>
              <w:rFonts w:eastAsia="MS Mincho"/>
              <w:szCs w:val="24"/>
              <w:highlight w:val="yellow"/>
            </w:rPr>
          </w:rPrChange>
        </w:rPr>
        <w:t xml:space="preserve">greater than </w:t>
      </w:r>
      <w:r w:rsidRPr="005576D5">
        <w:rPr>
          <w:rFonts w:eastAsia="MS Mincho"/>
          <w:szCs w:val="24"/>
        </w:rPr>
        <w:t>or equal to the sum of the sample durations of all the samples of this track that precede this track fragment in decoding order.</w:t>
      </w:r>
    </w:p>
    <w:p w14:paraId="2914E66C" w14:textId="77777777" w:rsidR="00B01040" w:rsidRDefault="00B01040" w:rsidP="008C3F02"/>
    <w:p w14:paraId="1CF602E4" w14:textId="3DEBAA40" w:rsidR="00056990" w:rsidRPr="00056990" w:rsidRDefault="00056990" w:rsidP="00B215FD">
      <w:pPr>
        <w:pStyle w:val="Heading2"/>
      </w:pPr>
      <w:bookmarkStart w:id="60" w:name="_Toc194315178"/>
      <w:r w:rsidRPr="00056990">
        <w:t>Clause 8.10.4, Track kind</w:t>
      </w:r>
      <w:bookmarkEnd w:id="60"/>
    </w:p>
    <w:p w14:paraId="6DAB1D76" w14:textId="5064B7AF" w:rsidR="00056990" w:rsidRPr="00AD06CC" w:rsidRDefault="00056990" w:rsidP="00056990">
      <w:pPr>
        <w:pStyle w:val="AMDInstruction"/>
        <w:rPr>
          <w:rFonts w:eastAsia="Cambria"/>
        </w:rPr>
      </w:pPr>
      <w:r w:rsidRPr="00AD06CC">
        <w:rPr>
          <w:rFonts w:eastAsia="Cambria"/>
        </w:rPr>
        <w:t xml:space="preserve">Replace the </w:t>
      </w:r>
      <w:r w:rsidR="00375195">
        <w:rPr>
          <w:rFonts w:eastAsia="Cambria"/>
        </w:rPr>
        <w:t>text</w:t>
      </w:r>
      <w:r w:rsidRPr="00AD06CC">
        <w:rPr>
          <w:rFonts w:eastAsia="Cambria"/>
        </w:rPr>
        <w:t xml:space="preserve"> in clause 8.10.4.1:</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4753FEBE" w14:textId="77777777" w:rsidTr="00CB32E9">
        <w:tc>
          <w:tcPr>
            <w:tcW w:w="654" w:type="pct"/>
          </w:tcPr>
          <w:p w14:paraId="58963AFE"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1661F72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19906808" w14:textId="77777777" w:rsidTr="00CB32E9">
        <w:trPr>
          <w:trHeight w:val="795"/>
        </w:trPr>
        <w:tc>
          <w:tcPr>
            <w:tcW w:w="654" w:type="pct"/>
          </w:tcPr>
          <w:p w14:paraId="7C609BD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Container:</w:t>
            </w:r>
          </w:p>
        </w:tc>
        <w:tc>
          <w:tcPr>
            <w:tcW w:w="4346" w:type="pct"/>
          </w:tcPr>
          <w:p w14:paraId="214822C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676B470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r w:rsidRPr="002236C3">
              <w:rPr>
                <w:szCs w:val="24"/>
              </w:rPr>
              <w:t xml:space="preserve"> of the corresponding </w:t>
            </w:r>
            <w:proofErr w:type="spellStart"/>
            <w:r w:rsidRPr="002236C3">
              <w:rPr>
                <w:rFonts w:ascii="Courier New" w:eastAsia="SimSun" w:hAnsi="Courier New" w:cs="Courier New"/>
                <w:szCs w:val="24"/>
                <w:lang w:eastAsia="zh-CN"/>
              </w:rPr>
              <w:t>TrackBox</w:t>
            </w:r>
            <w:proofErr w:type="spellEnd"/>
          </w:p>
        </w:tc>
      </w:tr>
      <w:tr w:rsidR="00056990" w:rsidRPr="002236C3" w14:paraId="0F848C02" w14:textId="77777777" w:rsidTr="00CB32E9">
        <w:tc>
          <w:tcPr>
            <w:tcW w:w="654" w:type="pct"/>
          </w:tcPr>
          <w:p w14:paraId="53F3ACE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Mandatory:</w:t>
            </w:r>
          </w:p>
        </w:tc>
        <w:tc>
          <w:tcPr>
            <w:tcW w:w="4346" w:type="pct"/>
          </w:tcPr>
          <w:p w14:paraId="463C39DC"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4AA323AD" w14:textId="77777777" w:rsidTr="00CB32E9">
        <w:tc>
          <w:tcPr>
            <w:tcW w:w="654" w:type="pct"/>
          </w:tcPr>
          <w:p w14:paraId="6AFBEF75"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5E1E4753"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4FA3533E" w14:textId="77777777" w:rsidR="00375195" w:rsidRDefault="00375195" w:rsidP="00375195">
      <w:r>
        <w:t xml:space="preserve">The </w:t>
      </w:r>
      <w:r w:rsidRPr="00BD4EB3">
        <w:rPr>
          <w:rStyle w:val="codeChar1"/>
        </w:rPr>
        <w:t>KindBox</w:t>
      </w:r>
      <w:r>
        <w:t xml:space="preserve"> labels a track with its role or kind.</w:t>
      </w:r>
    </w:p>
    <w:p w14:paraId="47BD4B83" w14:textId="77777777" w:rsidR="00375195" w:rsidRDefault="00375195" w:rsidP="00375195">
      <w:r>
        <w:t>It contains a URI, possibly followed by a value. If only a URI occurs, then the kind is defined by that URI; if a value follows, then the naming scheme for the value is identified by the URI.</w:t>
      </w:r>
    </w:p>
    <w:p w14:paraId="11F08DFE" w14:textId="4406C033" w:rsidR="00375195" w:rsidRPr="00BD4EB3" w:rsidRDefault="00375195" w:rsidP="00BD4EB3">
      <w:r>
        <w:t>More than one of these may occur in a track, with different contents but with appropriate semantics (e.g. two schemes that both define a kind that indicates sub-titles).</w:t>
      </w:r>
    </w:p>
    <w:p w14:paraId="6F9C8C98" w14:textId="2EC335B8" w:rsidR="00056990" w:rsidRPr="00CB32E9" w:rsidRDefault="00056990" w:rsidP="00056990">
      <w:pPr>
        <w:pStyle w:val="AMDInstruction"/>
        <w:rPr>
          <w:rFonts w:eastAsia="Cambria"/>
        </w:rPr>
      </w:pPr>
      <w:r w:rsidRPr="00CB32E9">
        <w:rPr>
          <w:rFonts w:eastAsia="Cambria"/>
        </w:rPr>
        <w:t>with:</w:t>
      </w:r>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056990" w:rsidRPr="002236C3" w14:paraId="2ED26843" w14:textId="77777777" w:rsidTr="00CB32E9">
        <w:tc>
          <w:tcPr>
            <w:tcW w:w="654" w:type="pct"/>
          </w:tcPr>
          <w:p w14:paraId="63CAA0DF"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Box Type:</w:t>
            </w:r>
          </w:p>
        </w:tc>
        <w:tc>
          <w:tcPr>
            <w:tcW w:w="4346" w:type="pct"/>
          </w:tcPr>
          <w:p w14:paraId="6F8A7C60"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rFonts w:ascii="Courier New" w:eastAsia="SimSun" w:hAnsi="Courier New" w:cs="Courier New"/>
                <w:szCs w:val="24"/>
                <w:lang w:eastAsia="zh-CN"/>
              </w:rPr>
              <w:t>'kind'</w:t>
            </w:r>
          </w:p>
        </w:tc>
      </w:tr>
      <w:tr w:rsidR="00056990" w:rsidRPr="002236C3" w14:paraId="76257B72" w14:textId="77777777" w:rsidTr="00CB32E9">
        <w:trPr>
          <w:trHeight w:val="795"/>
        </w:trPr>
        <w:tc>
          <w:tcPr>
            <w:tcW w:w="654" w:type="pct"/>
          </w:tcPr>
          <w:p w14:paraId="58F68FB4"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Container:</w:t>
            </w:r>
          </w:p>
        </w:tc>
        <w:tc>
          <w:tcPr>
            <w:tcW w:w="4346" w:type="pct"/>
          </w:tcPr>
          <w:p w14:paraId="05F3E38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szCs w:val="24"/>
              </w:rPr>
            </w:pPr>
            <w:proofErr w:type="spellStart"/>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p>
          <w:p w14:paraId="786C848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proofErr w:type="spellStart"/>
            <w:r w:rsidRPr="002236C3">
              <w:rPr>
                <w:rFonts w:ascii="Courier New" w:eastAsia="SimSun" w:hAnsi="Courier New" w:cs="Courier New"/>
                <w:szCs w:val="24"/>
                <w:lang w:eastAsia="zh-CN"/>
              </w:rPr>
              <w:t>UserDataBox</w:t>
            </w:r>
            <w:proofErr w:type="spellEnd"/>
          </w:p>
        </w:tc>
      </w:tr>
      <w:tr w:rsidR="00056990" w:rsidRPr="002236C3" w14:paraId="30EADDEA" w14:textId="77777777" w:rsidTr="00CB32E9">
        <w:tc>
          <w:tcPr>
            <w:tcW w:w="654" w:type="pct"/>
          </w:tcPr>
          <w:p w14:paraId="16FDB209"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Mandatory:</w:t>
            </w:r>
          </w:p>
        </w:tc>
        <w:tc>
          <w:tcPr>
            <w:tcW w:w="4346" w:type="pct"/>
          </w:tcPr>
          <w:p w14:paraId="1DA3D338"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No</w:t>
            </w:r>
          </w:p>
        </w:tc>
      </w:tr>
      <w:tr w:rsidR="00056990" w:rsidRPr="002236C3" w14:paraId="27A309DA" w14:textId="77777777" w:rsidTr="00CB32E9">
        <w:tc>
          <w:tcPr>
            <w:tcW w:w="654" w:type="pct"/>
          </w:tcPr>
          <w:p w14:paraId="3D503A4B"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szCs w:val="24"/>
              </w:rPr>
            </w:pPr>
            <w:r w:rsidRPr="002236C3">
              <w:rPr>
                <w:szCs w:val="24"/>
              </w:rPr>
              <w:t>Quantity:</w:t>
            </w:r>
          </w:p>
        </w:tc>
        <w:tc>
          <w:tcPr>
            <w:tcW w:w="4346" w:type="pct"/>
          </w:tcPr>
          <w:p w14:paraId="49D91262" w14:textId="77777777" w:rsidR="00056990" w:rsidRPr="002236C3" w:rsidRDefault="00056990" w:rsidP="00CB32E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rFonts w:eastAsia="Calibri"/>
              </w:rPr>
            </w:pPr>
            <w:r w:rsidRPr="002236C3">
              <w:rPr>
                <w:szCs w:val="24"/>
              </w:rPr>
              <w:t>Zero or more</w:t>
            </w:r>
          </w:p>
        </w:tc>
      </w:tr>
    </w:tbl>
    <w:p w14:paraId="5CEF49C1" w14:textId="77777777" w:rsidR="00375195" w:rsidRDefault="00375195" w:rsidP="00375195">
      <w:r>
        <w:t xml:space="preserve">The </w:t>
      </w:r>
      <w:r w:rsidRPr="00BD4EB3">
        <w:rPr>
          <w:rStyle w:val="codeChar1"/>
        </w:rPr>
        <w:t>KindBox</w:t>
      </w:r>
      <w:r>
        <w:t xml:space="preserve"> labels a track with its role or kind.</w:t>
      </w:r>
    </w:p>
    <w:p w14:paraId="62ED561D" w14:textId="77777777" w:rsidR="00375195" w:rsidRDefault="00375195" w:rsidP="00375195">
      <w:r>
        <w:t>It contains a URI, possibly followed by a value. If only a URI occurs, then the kind is defined by that URI; if a value follows, then the naming scheme for the value is identified by the URI.</w:t>
      </w:r>
    </w:p>
    <w:p w14:paraId="2F5A91B3" w14:textId="460D910B" w:rsidR="00056990" w:rsidRDefault="00375195" w:rsidP="00375195">
      <w:r>
        <w:t>More than one of these may occur in the containing element, with different contents but with appropriate semantics (e.g. two schemes that both define a kind that indicates sub-titles).</w:t>
      </w:r>
    </w:p>
    <w:p w14:paraId="6A3AFC40" w14:textId="77777777" w:rsidR="00375195" w:rsidRDefault="00375195" w:rsidP="00B215FD"/>
    <w:p w14:paraId="54FE7914" w14:textId="5CE9D6DD" w:rsidR="003F495D" w:rsidRDefault="003F495D" w:rsidP="00BD4EB3">
      <w:pPr>
        <w:pStyle w:val="Heading2"/>
      </w:pPr>
      <w:bookmarkStart w:id="61" w:name="_Toc194315179"/>
      <w:r>
        <w:t>Clause 8.10.5, Label box</w:t>
      </w:r>
      <w:bookmarkEnd w:id="61"/>
    </w:p>
    <w:p w14:paraId="5CAAA840" w14:textId="4F22526D" w:rsidR="003F495D" w:rsidRDefault="003F495D" w:rsidP="00BD4EB3">
      <w:pPr>
        <w:pStyle w:val="AMDInstruction"/>
      </w:pPr>
      <w:r>
        <w:t>In clause 8.10.5.3 replace the following paragraph:</w:t>
      </w:r>
    </w:p>
    <w:p w14:paraId="09573479" w14:textId="758E2E34" w:rsidR="003F495D" w:rsidRDefault="003F495D" w:rsidP="00B215FD">
      <w:r w:rsidRPr="00BD4EB3">
        <w:rPr>
          <w:rStyle w:val="codeChar1"/>
        </w:rPr>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shall be unique among all labels contained in the file. The value of zero indicates that the label does not belong to any label group.</w:t>
      </w:r>
    </w:p>
    <w:p w14:paraId="64C60636" w14:textId="6D93B9BE" w:rsidR="003F495D" w:rsidRPr="003F495D" w:rsidRDefault="003F495D" w:rsidP="00BD4EB3">
      <w:pPr>
        <w:pStyle w:val="AMDInstruction"/>
      </w:pPr>
      <w:r w:rsidRPr="003F495D">
        <w:t>with:</w:t>
      </w:r>
    </w:p>
    <w:p w14:paraId="2D1686B3" w14:textId="53B002CA" w:rsidR="003F495D" w:rsidRDefault="003F495D" w:rsidP="00B215FD">
      <w:r w:rsidRPr="00BD4EB3">
        <w:rPr>
          <w:rStyle w:val="codeChar1"/>
        </w:rPr>
        <w:lastRenderedPageBreak/>
        <w:t>label_id</w:t>
      </w:r>
      <w:r w:rsidRPr="003F495D">
        <w:t xml:space="preserve"> is an integer that contains an identifier for the label. Labels with the same value belong to a label group. </w:t>
      </w:r>
      <w:r w:rsidRPr="00BD4EB3">
        <w:rPr>
          <w:rStyle w:val="codeChar1"/>
        </w:rPr>
        <w:t>label_id</w:t>
      </w:r>
      <w:r w:rsidRPr="003F495D">
        <w:t xml:space="preserve"> values assigned to one label group shall be unique among all groups of labels contained in the file. The value of zero indicates that the label does not belong to any label group.</w:t>
      </w:r>
    </w:p>
    <w:p w14:paraId="754B16F5" w14:textId="77777777" w:rsidR="003F495D" w:rsidRPr="00B215FD" w:rsidRDefault="003F495D" w:rsidP="00B215FD"/>
    <w:p w14:paraId="484F183A" w14:textId="2829DDD1" w:rsidR="004E384B" w:rsidRDefault="004E7F58" w:rsidP="004E7F58">
      <w:pPr>
        <w:pStyle w:val="Heading2"/>
      </w:pPr>
      <w:bookmarkStart w:id="62" w:name="_Toc194315180"/>
      <w:r w:rsidRPr="00886582">
        <w:rPr>
          <w:lang w:val="en-GB"/>
        </w:rPr>
        <w:t>Clause</w:t>
      </w:r>
      <w:r w:rsidR="00AE5AEE" w:rsidRPr="00886582">
        <w:rPr>
          <w:lang w:val="en-GB"/>
        </w:rPr>
        <w:t xml:space="preserve"> 8.</w:t>
      </w:r>
      <w:r w:rsidR="0019719A">
        <w:t>11, Metadata support</w:t>
      </w:r>
      <w:bookmarkEnd w:id="62"/>
    </w:p>
    <w:p w14:paraId="3FABE6B5" w14:textId="219D4B37" w:rsidR="00601517" w:rsidRPr="00886582" w:rsidRDefault="000E1131" w:rsidP="00B215FD">
      <w:pPr>
        <w:pStyle w:val="AMDInstruction"/>
        <w:rPr>
          <w:lang w:val="en-GB"/>
        </w:rPr>
      </w:pPr>
      <w:r w:rsidRPr="00B215FD">
        <w:rPr>
          <w:rFonts w:eastAsia="Cambria"/>
        </w:rPr>
        <w:t xml:space="preserve">In subclause 8.11.1.1, </w:t>
      </w:r>
      <w:r w:rsidR="00B01FC4">
        <w:rPr>
          <w:rFonts w:eastAsia="Cambria"/>
        </w:rPr>
        <w:t>remove NOTE 2</w:t>
      </w:r>
      <w:r>
        <w:rPr>
          <w:rFonts w:eastAsia="Cambria"/>
        </w:rPr>
        <w:t>:</w:t>
      </w:r>
    </w:p>
    <w:p w14:paraId="7D04820E" w14:textId="7E6C3DFB" w:rsidR="00322549" w:rsidRPr="00B215FD" w:rsidRDefault="00322549" w:rsidP="00B215FD">
      <w:pPr>
        <w:pStyle w:val="normal1"/>
        <w:tabs>
          <w:tab w:val="left" w:pos="1685"/>
          <w:tab w:val="left" w:pos="2160"/>
        </w:tabs>
        <w:spacing w:after="240" w:line="240" w:lineRule="auto"/>
        <w:ind w:right="720"/>
        <w:jc w:val="both"/>
        <w:rPr>
          <w:rFonts w:ascii="Cambria" w:eastAsia="Cambria" w:hAnsi="Cambria" w:cs="Cambria"/>
          <w:color w:val="666666"/>
        </w:rPr>
      </w:pPr>
      <w:r>
        <w:rPr>
          <w:rFonts w:ascii="Cambria" w:eastAsia="Cambria" w:hAnsi="Cambria" w:cs="Cambria"/>
          <w:color w:val="666666"/>
          <w:sz w:val="18"/>
          <w:szCs w:val="18"/>
        </w:rPr>
        <w:t xml:space="preserve">NOTE 2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p>
    <w:p w14:paraId="0E7ABE31" w14:textId="77777777" w:rsidR="00B01FC4" w:rsidRDefault="00B01FC4" w:rsidP="00BD4EB3">
      <w:pPr>
        <w:rPr>
          <w:rFonts w:eastAsia="Cambria"/>
        </w:rPr>
      </w:pPr>
    </w:p>
    <w:p w14:paraId="7777E3F8" w14:textId="77777777" w:rsidR="00322549" w:rsidRPr="00AD06CC" w:rsidRDefault="00322549" w:rsidP="00322549">
      <w:pPr>
        <w:pStyle w:val="AMDInstruction"/>
        <w:rPr>
          <w:rFonts w:eastAsia="Cambria"/>
        </w:rPr>
      </w:pPr>
      <w:r w:rsidRPr="00AD06CC">
        <w:rPr>
          <w:rFonts w:eastAsia="Cambria"/>
        </w:rPr>
        <w:t>Replace subclause 8.11.1.2 with the following:</w:t>
      </w:r>
    </w:p>
    <w:p w14:paraId="4D719D2D" w14:textId="77777777" w:rsidR="00322549" w:rsidRPr="00DE5AAB" w:rsidRDefault="00322549" w:rsidP="00322549">
      <w:pPr>
        <w:pStyle w:val="code0"/>
      </w:pPr>
      <w:r w:rsidRPr="00DE5AAB">
        <w:t>aligned(8) class MetaBox (handler_type)</w:t>
      </w:r>
      <w:r>
        <w:t xml:space="preserve"> </w:t>
      </w:r>
      <w:r w:rsidRPr="00DE5AAB">
        <w:t>extends Box('meta')</w:t>
      </w:r>
    </w:p>
    <w:p w14:paraId="1AA79966" w14:textId="77777777" w:rsidR="00322549" w:rsidRDefault="00322549" w:rsidP="00322549">
      <w:pPr>
        <w:pStyle w:val="code0"/>
      </w:pPr>
      <w:r w:rsidRPr="00DE5AAB">
        <w:t>{</w:t>
      </w:r>
    </w:p>
    <w:p w14:paraId="2AB48D90" w14:textId="77777777" w:rsidR="00322549" w:rsidRPr="00DE5AAB" w:rsidRDefault="00322549" w:rsidP="00322549">
      <w:pPr>
        <w:pStyle w:val="code0"/>
      </w:pPr>
      <w:r>
        <w:t xml:space="preserve">   bit(32) obsolete_full_box_fields = 0;</w:t>
      </w:r>
    </w:p>
    <w:p w14:paraId="6BA786EE" w14:textId="77777777" w:rsidR="00322549" w:rsidRPr="00DE5AAB" w:rsidRDefault="00322549" w:rsidP="00322549">
      <w:pPr>
        <w:pStyle w:val="code0"/>
      </w:pPr>
      <w:r w:rsidRPr="00DE5AAB">
        <w:t xml:space="preserve">   HandlerBox(handler_type) theHandler;    // optional</w:t>
      </w:r>
    </w:p>
    <w:p w14:paraId="14F04C74" w14:textId="77777777" w:rsidR="00322549" w:rsidRPr="00DE5AAB" w:rsidRDefault="00322549" w:rsidP="00322549">
      <w:pPr>
        <w:pStyle w:val="code0"/>
      </w:pPr>
      <w:r w:rsidRPr="00DE5AAB">
        <w:t xml:space="preserve">   PrimaryItemBox     primary_resource;    // optional</w:t>
      </w:r>
    </w:p>
    <w:p w14:paraId="61B1B882" w14:textId="77777777" w:rsidR="00322549" w:rsidRPr="00DE5AAB" w:rsidRDefault="00322549" w:rsidP="00322549">
      <w:pPr>
        <w:pStyle w:val="code0"/>
      </w:pPr>
      <w:r w:rsidRPr="00DE5AAB">
        <w:t xml:space="preserve">   DataInformationBox file_locations;      // optional</w:t>
      </w:r>
    </w:p>
    <w:p w14:paraId="7A00402B" w14:textId="77777777" w:rsidR="00322549" w:rsidRPr="00DE5AAB" w:rsidRDefault="00322549" w:rsidP="00322549">
      <w:pPr>
        <w:pStyle w:val="code0"/>
      </w:pPr>
      <w:r w:rsidRPr="00DE5AAB">
        <w:t xml:space="preserve">   ItemLocationBox    item_locations;      // optional</w:t>
      </w:r>
    </w:p>
    <w:p w14:paraId="76AAB5DE" w14:textId="77777777" w:rsidR="00322549" w:rsidRPr="00DE5AAB" w:rsidRDefault="00322549" w:rsidP="00322549">
      <w:pPr>
        <w:pStyle w:val="code0"/>
      </w:pPr>
      <w:r w:rsidRPr="00DE5AAB">
        <w:t xml:space="preserve">   ItemProtectionBox  protections;         // optional</w:t>
      </w:r>
    </w:p>
    <w:p w14:paraId="0E0FF66B" w14:textId="77777777" w:rsidR="00322549" w:rsidRPr="00DE5AAB" w:rsidRDefault="00322549" w:rsidP="00322549">
      <w:pPr>
        <w:pStyle w:val="code0"/>
      </w:pPr>
      <w:r w:rsidRPr="00DE5AAB">
        <w:t xml:space="preserve">   ItemInfoBox        item_infos;          // optional</w:t>
      </w:r>
    </w:p>
    <w:p w14:paraId="156D2896" w14:textId="77777777" w:rsidR="00322549" w:rsidRPr="00DE5AAB" w:rsidRDefault="00322549" w:rsidP="00322549">
      <w:pPr>
        <w:pStyle w:val="code0"/>
      </w:pPr>
      <w:r w:rsidRPr="00DE5AAB">
        <w:t xml:space="preserve">   IPMPControlBox     IPMP_control;        // optional</w:t>
      </w:r>
    </w:p>
    <w:p w14:paraId="17BAC16F" w14:textId="77777777" w:rsidR="00322549" w:rsidRPr="00DE5AAB" w:rsidRDefault="00322549" w:rsidP="00322549">
      <w:pPr>
        <w:pStyle w:val="code0"/>
      </w:pPr>
      <w:r w:rsidRPr="00DE5AAB">
        <w:t xml:space="preserve">   ItemReferenceBox   item_refs;           // optional</w:t>
      </w:r>
    </w:p>
    <w:p w14:paraId="729B88FA" w14:textId="77777777" w:rsidR="00322549" w:rsidRPr="00DE5AAB" w:rsidRDefault="00322549" w:rsidP="00322549">
      <w:pPr>
        <w:pStyle w:val="code0"/>
      </w:pPr>
      <w:r w:rsidRPr="00DE5AAB">
        <w:t xml:space="preserve">   ItemPropertiesBox  item_properties;     // optional</w:t>
      </w:r>
    </w:p>
    <w:p w14:paraId="53E2CDDD" w14:textId="77777777" w:rsidR="00322549" w:rsidRPr="00DE5AAB" w:rsidRDefault="00322549" w:rsidP="00322549">
      <w:pPr>
        <w:pStyle w:val="code0"/>
      </w:pPr>
      <w:r w:rsidRPr="00DE5AAB">
        <w:t xml:space="preserve">   ItemDataBox        item_data;           // optional</w:t>
      </w:r>
    </w:p>
    <w:p w14:paraId="3F007878" w14:textId="77777777" w:rsidR="00322549" w:rsidRPr="00DE5AAB" w:rsidRDefault="00322549" w:rsidP="00322549">
      <w:pPr>
        <w:pStyle w:val="code0"/>
      </w:pPr>
      <w:r w:rsidRPr="00DE5AAB">
        <w:t xml:space="preserve">   GroupsListBox      entity_groups;       // optional</w:t>
      </w:r>
    </w:p>
    <w:p w14:paraId="101A5DA0" w14:textId="77777777" w:rsidR="00322549" w:rsidRPr="00DE5AAB" w:rsidRDefault="00322549" w:rsidP="00322549">
      <w:pPr>
        <w:pStyle w:val="code0"/>
      </w:pPr>
      <w:r w:rsidRPr="00DE5AAB">
        <w:t xml:space="preserve">   Box   other_boxes[];                    // optional</w:t>
      </w:r>
    </w:p>
    <w:p w14:paraId="5E868848" w14:textId="77777777" w:rsidR="00322549" w:rsidRDefault="00322549" w:rsidP="00322549">
      <w:pPr>
        <w:pStyle w:val="code0"/>
      </w:pPr>
      <w:r w:rsidRPr="00DE5AAB">
        <w:t>}</w:t>
      </w:r>
    </w:p>
    <w:p w14:paraId="6A272518" w14:textId="77777777" w:rsidR="00322549" w:rsidRPr="00B37085" w:rsidRDefault="00322549" w:rsidP="00322549"/>
    <w:p w14:paraId="7AC6FBFB" w14:textId="77777777" w:rsidR="00322549" w:rsidRPr="00AD06CC" w:rsidRDefault="00322549" w:rsidP="00322549">
      <w:pPr>
        <w:pStyle w:val="AMDInstruction"/>
        <w:rPr>
          <w:rFonts w:eastAsia="Cambria"/>
        </w:rPr>
      </w:pPr>
      <w:r w:rsidRPr="00AD06CC">
        <w:rPr>
          <w:rFonts w:eastAsia="Cambria"/>
        </w:rPr>
        <w:t>Add subclause 8.11.1.3</w:t>
      </w:r>
    </w:p>
    <w:p w14:paraId="3EBDCC76" w14:textId="77777777" w:rsidR="00322549" w:rsidRDefault="00322549" w:rsidP="00322549">
      <w:pPr>
        <w:rPr>
          <w:b/>
          <w:bCs/>
          <w:sz w:val="24"/>
          <w:szCs w:val="24"/>
        </w:rPr>
      </w:pPr>
      <w:r w:rsidRPr="00AD06CC">
        <w:rPr>
          <w:b/>
          <w:bCs/>
          <w:sz w:val="24"/>
          <w:szCs w:val="24"/>
        </w:rPr>
        <w:t>8.11.1.3 Semantics</w:t>
      </w:r>
    </w:p>
    <w:p w14:paraId="7D7B2072" w14:textId="0ED3A22A" w:rsidR="00B01FC4" w:rsidRPr="00BD4EB3" w:rsidRDefault="00B01FC4" w:rsidP="00BD4EB3">
      <w:pPr>
        <w:pStyle w:val="Note"/>
      </w:pPr>
      <w:r w:rsidRPr="00B01FC4">
        <w:t xml:space="preserve">NOTE 1: In some previous editions of this document </w:t>
      </w:r>
      <w:r w:rsidRPr="00BD4EB3">
        <w:rPr>
          <w:rStyle w:val="codeChar1"/>
        </w:rPr>
        <w:t>MetaBox</w:t>
      </w:r>
      <w:r w:rsidRPr="00B01FC4">
        <w:t xml:space="preserve"> was defined as a </w:t>
      </w:r>
      <w:r w:rsidRPr="00BD4EB3">
        <w:rPr>
          <w:rStyle w:val="codeChar1"/>
        </w:rPr>
        <w:t>FullBox</w:t>
      </w:r>
      <w:r w:rsidRPr="00B01FC4">
        <w:t>.</w:t>
      </w:r>
    </w:p>
    <w:p w14:paraId="1C7FD552" w14:textId="03B46798" w:rsidR="00817F59" w:rsidRDefault="00322549" w:rsidP="00886582">
      <w:r w:rsidRPr="00AD06CC">
        <w:rPr>
          <w:rStyle w:val="codeZchn"/>
        </w:rPr>
        <w:t>obsolete_full_box_fields</w:t>
      </w:r>
      <w:r w:rsidRPr="008721F1">
        <w:t xml:space="preserve"> </w:t>
      </w:r>
      <w:r w:rsidR="00B01FC4">
        <w:t>is a</w:t>
      </w:r>
      <w:r w:rsidR="00B01FC4" w:rsidRPr="008721F1">
        <w:t xml:space="preserve"> </w:t>
      </w:r>
      <w:r w:rsidRPr="008721F1">
        <w:t xml:space="preserve">32-bit field that replaces the </w:t>
      </w:r>
      <w:r w:rsidRPr="00AD06CC">
        <w:rPr>
          <w:rStyle w:val="codeZchn"/>
        </w:rPr>
        <w:t>version</w:t>
      </w:r>
      <w:r w:rsidRPr="008721F1">
        <w:t xml:space="preserve"> and </w:t>
      </w:r>
      <w:r w:rsidRPr="00AD06CC">
        <w:rPr>
          <w:rStyle w:val="codeZchn"/>
        </w:rPr>
        <w:t>flags</w:t>
      </w:r>
      <w:r w:rsidRPr="008721F1">
        <w:t xml:space="preserve"> fields from the </w:t>
      </w:r>
      <w:r w:rsidRPr="00AD06CC">
        <w:rPr>
          <w:rStyle w:val="codeZchn"/>
        </w:rPr>
        <w:t>FullBox</w:t>
      </w:r>
      <w:r w:rsidRPr="008721F1">
        <w:t xml:space="preserve"> definition in </w:t>
      </w:r>
      <w:r w:rsidR="00B01FC4">
        <w:t xml:space="preserve">some </w:t>
      </w:r>
      <w:r w:rsidRPr="008721F1">
        <w:t xml:space="preserve">previous editions of this </w:t>
      </w:r>
      <w:r w:rsidR="00B01FC4">
        <w:t>document</w:t>
      </w:r>
      <w:r w:rsidRPr="008721F1">
        <w:t xml:space="preserve">. The value of this field </w:t>
      </w:r>
      <w:r w:rsidR="00B01FC4">
        <w:t>shall be</w:t>
      </w:r>
      <w:r w:rsidR="00B01FC4" w:rsidRPr="008721F1">
        <w:t xml:space="preserve"> </w:t>
      </w:r>
      <w:r w:rsidR="00B01FC4">
        <w:t>equal</w:t>
      </w:r>
      <w:r w:rsidR="00B01FC4" w:rsidRPr="008721F1">
        <w:t xml:space="preserve"> </w:t>
      </w:r>
      <w:r w:rsidRPr="008721F1">
        <w:t>to 0 and has no defined semantics.</w:t>
      </w:r>
    </w:p>
    <w:p w14:paraId="18615665" w14:textId="74BD14C3" w:rsidR="00B01FC4" w:rsidRDefault="00B01FC4" w:rsidP="00BD4EB3">
      <w:pPr>
        <w:pStyle w:val="Note"/>
      </w:pPr>
      <w:r w:rsidRPr="00B01FC4">
        <w:t xml:space="preserve">NOTE 2: Other specifications do not necessarily include </w:t>
      </w:r>
      <w:r w:rsidRPr="00BD4EB3">
        <w:rPr>
          <w:rStyle w:val="codeChar1"/>
        </w:rPr>
        <w:t>obsolete_full_box_fields</w:t>
      </w:r>
      <w:r w:rsidRPr="00B01FC4">
        <w:t xml:space="preserve"> in a </w:t>
      </w:r>
      <w:r w:rsidRPr="00BD4EB3">
        <w:rPr>
          <w:rStyle w:val="codeChar1"/>
        </w:rPr>
        <w:t>MetaBox</w:t>
      </w:r>
      <w:r w:rsidRPr="00B01FC4">
        <w:t xml:space="preserve">. Readers supporting ISOBMFF and such other specifications need to be careful when parsing the </w:t>
      </w:r>
      <w:r w:rsidRPr="00BD4EB3">
        <w:rPr>
          <w:rStyle w:val="codeChar1"/>
        </w:rPr>
        <w:t>MetaBox</w:t>
      </w:r>
      <w:r w:rsidRPr="00B01FC4">
        <w:t xml:space="preserve">. When the first 32 bits of the content of the </w:t>
      </w:r>
      <w:r w:rsidRPr="00BD4EB3">
        <w:rPr>
          <w:rStyle w:val="codeChar1"/>
        </w:rPr>
        <w:t>MetaBox</w:t>
      </w:r>
      <w:r w:rsidRPr="00B01FC4">
        <w:t xml:space="preserve"> are not equal to 0, a reader is suggested to treat the </w:t>
      </w:r>
      <w:r w:rsidRPr="00BD4EB3">
        <w:rPr>
          <w:rStyle w:val="codeChar1"/>
        </w:rPr>
        <w:t>MetaBox</w:t>
      </w:r>
      <w:r w:rsidRPr="00B01FC4">
        <w:t xml:space="preserve"> as a container box that does not include </w:t>
      </w:r>
      <w:r w:rsidRPr="00BD4EB3">
        <w:rPr>
          <w:rStyle w:val="codeChar1"/>
        </w:rPr>
        <w:t>obsolete_full_box_fields</w:t>
      </w:r>
      <w:r w:rsidRPr="00B01FC4">
        <w:t>.</w:t>
      </w:r>
    </w:p>
    <w:p w14:paraId="18AE2A91" w14:textId="77777777" w:rsidR="00322549" w:rsidRDefault="00322549" w:rsidP="00886582"/>
    <w:p w14:paraId="69661699" w14:textId="2B09CED2" w:rsidR="00C34B89" w:rsidRDefault="00C34B89" w:rsidP="00BD4EB3">
      <w:pPr>
        <w:pStyle w:val="AMDInstruction"/>
      </w:pPr>
      <w:r>
        <w:t>In clause 8.11.6.1, replace the following paragraph:</w:t>
      </w:r>
    </w:p>
    <w:p w14:paraId="3A6528F4" w14:textId="1D659904" w:rsidR="00C34B89" w:rsidRDefault="00C34B89" w:rsidP="00886582">
      <w:r w:rsidRPr="00C34B89">
        <w:lastRenderedPageBreak/>
        <w:t xml:space="preserve">This box contains an array of entries, and each entry is formatted as a box. This array is sorted by increasing </w:t>
      </w:r>
      <w:r w:rsidRPr="00BD4EB3">
        <w:rPr>
          <w:rStyle w:val="codeChar1"/>
        </w:rPr>
        <w:t>item_ID</w:t>
      </w:r>
      <w:r w:rsidRPr="00C34B89">
        <w:t xml:space="preserve"> in the entry records. The </w:t>
      </w:r>
      <w:r w:rsidRPr="00BD4EB3">
        <w:rPr>
          <w:rStyle w:val="codeChar1"/>
        </w:rPr>
        <w:t>item_name</w:t>
      </w:r>
      <w:r w:rsidRPr="00C34B89">
        <w:t xml:space="preserve"> shall be a valid URL (e.g. a simple name, or path name) and shall not be an absolute URL.</w:t>
      </w:r>
    </w:p>
    <w:p w14:paraId="218DC4B8" w14:textId="354FFECA" w:rsidR="00C34B89" w:rsidRDefault="00C34B89" w:rsidP="00BD4EB3">
      <w:pPr>
        <w:pStyle w:val="AMDInstruction"/>
      </w:pPr>
      <w:r>
        <w:t>with:</w:t>
      </w:r>
    </w:p>
    <w:p w14:paraId="5227F998" w14:textId="23F611BA" w:rsidR="00C34B89" w:rsidRDefault="00C34B89" w:rsidP="00886582">
      <w:r w:rsidRPr="00C34B89">
        <w:t xml:space="preserve">This box contains an array of entries, and each entry is formatted as a box.  This array shall be sorted in increasing order based on the </w:t>
      </w:r>
      <w:r w:rsidRPr="00BD4EB3">
        <w:rPr>
          <w:rStyle w:val="codeChar1"/>
        </w:rPr>
        <w:t>item_ID</w:t>
      </w:r>
      <w:r w:rsidRPr="00C34B89">
        <w:t xml:space="preserve"> value within each entry record. The </w:t>
      </w:r>
      <w:r w:rsidRPr="00BD4EB3">
        <w:rPr>
          <w:rStyle w:val="codeChar1"/>
        </w:rPr>
        <w:t>item_name</w:t>
      </w:r>
      <w:r w:rsidRPr="00C34B89">
        <w:t xml:space="preserve"> shall be a valid URL (e.g. a simple name, or path name) and shall not be an absolute URL.</w:t>
      </w:r>
    </w:p>
    <w:p w14:paraId="69DE6D98" w14:textId="77777777" w:rsidR="00C34B89" w:rsidRDefault="00C34B89" w:rsidP="00886582"/>
    <w:p w14:paraId="64915A11" w14:textId="77777777" w:rsidR="001E5330" w:rsidRPr="0060395C" w:rsidRDefault="001E5330" w:rsidP="001E5330">
      <w:pPr>
        <w:pStyle w:val="AMDInstruction"/>
        <w:rPr>
          <w:rFonts w:eastAsia="Cambria"/>
        </w:rPr>
      </w:pPr>
      <w:r>
        <w:rPr>
          <w:rFonts w:eastAsia="Cambria"/>
        </w:rPr>
        <w:t>Remove the following from clause 8.11.6.1:</w:t>
      </w:r>
    </w:p>
    <w:p w14:paraId="37391DEF" w14:textId="77777777" w:rsidR="001E5330" w:rsidRDefault="001E5330" w:rsidP="001E5330">
      <w:r w:rsidRPr="00DE5AAB">
        <w:rPr>
          <w:szCs w:val="24"/>
        </w:rPr>
        <w:t xml:space="preserve">The </w:t>
      </w:r>
      <w:r w:rsidRPr="00DE5AAB">
        <w:rPr>
          <w:rStyle w:val="ISOCode"/>
        </w:rPr>
        <w:t>item_name</w:t>
      </w:r>
      <w:r w:rsidRPr="00DE5AAB">
        <w:rPr>
          <w:szCs w:val="24"/>
        </w:rPr>
        <w:t xml:space="preserve"> shall be a valid URL (e.g. a simple name, or path name) and shall not be an absolute URL.</w:t>
      </w:r>
    </w:p>
    <w:p w14:paraId="6ED5B420" w14:textId="77777777" w:rsidR="00735F8A" w:rsidRDefault="00735F8A" w:rsidP="001E5330">
      <w:pPr>
        <w:pStyle w:val="AMDInstruction"/>
        <w:rPr>
          <w:rFonts w:eastAsia="Cambria"/>
        </w:rPr>
      </w:pPr>
    </w:p>
    <w:p w14:paraId="253E38E9" w14:textId="4ACE7E72" w:rsidR="001E5330" w:rsidRDefault="001E5330" w:rsidP="001E5330">
      <w:pPr>
        <w:pStyle w:val="AMDInstruction"/>
      </w:pPr>
      <w:r>
        <w:rPr>
          <w:rFonts w:eastAsia="Cambria"/>
        </w:rPr>
        <w:t xml:space="preserve">Replace the following text in </w:t>
      </w:r>
      <w:r w:rsidRPr="00846BCD">
        <w:rPr>
          <w:rFonts w:eastAsia="Cambria"/>
        </w:rPr>
        <w:t>clause 8.11.6.3.</w:t>
      </w:r>
    </w:p>
    <w:p w14:paraId="5F1A0960" w14:textId="77777777" w:rsidR="001E5330" w:rsidRPr="00DE5AAB" w:rsidRDefault="001E5330" w:rsidP="001E533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Style w:val="ISOCode"/>
        </w:rPr>
        <w:t>item_name</w:t>
      </w:r>
      <w:r w:rsidRPr="00DE5AAB">
        <w:rPr>
          <w:rFonts w:eastAsia="MS Mincho"/>
          <w:szCs w:val="24"/>
        </w:rPr>
        <w:t xml:space="preserve"> is the symbolic name of the item (source file for file delivery transmissions).</w:t>
      </w:r>
    </w:p>
    <w:p w14:paraId="04E693B3" w14:textId="77777777" w:rsidR="001E5330" w:rsidRDefault="001E5330" w:rsidP="001E5330">
      <w:r>
        <w:rPr>
          <w:rFonts w:eastAsia="Cambria" w:cs="Cambria"/>
          <w:i/>
          <w:color w:val="2E75B5"/>
          <w:sz w:val="24"/>
          <w:szCs w:val="24"/>
        </w:rPr>
        <w:t>with</w:t>
      </w:r>
    </w:p>
    <w:p w14:paraId="1CBCFC1E" w14:textId="77777777" w:rsidR="001E5330" w:rsidRDefault="001E5330" w:rsidP="001E5330">
      <w:r w:rsidRPr="00AD06CC">
        <w:rPr>
          <w:rStyle w:val="codeZchn"/>
        </w:rPr>
        <w:t>item_name</w:t>
      </w:r>
      <w:r>
        <w:t xml:space="preserve"> shall be a string which, when spaces and special characters (as defined in RFC 3986) are percent-encoded (as defined in RFC 3986), represent a valid relative URL (e.g. a simple name, or path name). When </w:t>
      </w:r>
      <w:r w:rsidRPr="007A2F88">
        <w:rPr>
          <w:rStyle w:val="codeChar1"/>
        </w:rPr>
        <w:t>item_name</w:t>
      </w:r>
      <w:r>
        <w:t xml:space="preserve"> is used in the context of fragment identifiers as specified in Annex C, it shall be percent-encoded.</w:t>
      </w:r>
    </w:p>
    <w:p w14:paraId="1920C652" w14:textId="77777777" w:rsidR="001E5330" w:rsidRPr="001E5330" w:rsidRDefault="001E5330" w:rsidP="00B215FD">
      <w:pPr>
        <w:pStyle w:val="Note"/>
      </w:pPr>
      <w:r w:rsidRPr="001E5330">
        <w:t xml:space="preserve">NOTE: The empty string is a valid value for </w:t>
      </w:r>
      <w:proofErr w:type="spellStart"/>
      <w:r w:rsidRPr="001E5330">
        <w:t>item_</w:t>
      </w:r>
      <w:proofErr w:type="gramStart"/>
      <w:r w:rsidRPr="001E5330">
        <w:t>name</w:t>
      </w:r>
      <w:proofErr w:type="spellEnd"/>
      <w:proofErr w:type="gramEnd"/>
      <w:r w:rsidRPr="001E5330">
        <w:t xml:space="preserve"> but it cannot be used as value for the </w:t>
      </w:r>
      <w:proofErr w:type="spellStart"/>
      <w:r w:rsidRPr="001E5330">
        <w:t>item_name</w:t>
      </w:r>
      <w:proofErr w:type="spellEnd"/>
      <w:r w:rsidRPr="001E5330">
        <w:t xml:space="preserve"> fragment identifier.</w:t>
      </w:r>
    </w:p>
    <w:p w14:paraId="7FD0A973" w14:textId="4FABB021" w:rsidR="008B0EB2" w:rsidRDefault="008B0EB2" w:rsidP="00886582"/>
    <w:p w14:paraId="2F0B6632" w14:textId="0C24D3E2" w:rsidR="00A16EE3" w:rsidRDefault="00A16EE3" w:rsidP="00B215FD">
      <w:pPr>
        <w:pStyle w:val="Heading2"/>
      </w:pPr>
      <w:bookmarkStart w:id="63" w:name="_Toc194315181"/>
      <w:r>
        <w:t>Clause 8.14.3, Segment index box</w:t>
      </w:r>
      <w:bookmarkEnd w:id="63"/>
    </w:p>
    <w:p w14:paraId="76258AC1" w14:textId="5305C45E" w:rsidR="00A16EE3" w:rsidRDefault="00A16EE3" w:rsidP="00A16EE3">
      <w:pPr>
        <w:pStyle w:val="AMDInstruction"/>
      </w:pPr>
      <w:r>
        <w:t xml:space="preserve">In clause 8.14.3.1 </w:t>
      </w:r>
      <w:proofErr w:type="spellStart"/>
      <w:r>
        <w:t>repalce</w:t>
      </w:r>
      <w:proofErr w:type="spellEnd"/>
      <w:r>
        <w:t xml:space="preserve"> the paragraph:</w:t>
      </w:r>
    </w:p>
    <w:p w14:paraId="1B1AFF50" w14:textId="3E0C3AC0" w:rsidR="00A16EE3" w:rsidRPr="00A16EE3" w:rsidRDefault="00A16EE3" w:rsidP="00B215FD">
      <w:pPr>
        <w:pStyle w:val="BodyText"/>
        <w:autoSpaceDE w:val="0"/>
        <w:autoSpaceDN w:val="0"/>
        <w:adjustRightInd w:val="0"/>
      </w:pPr>
      <w:r w:rsidRPr="00DE5AAB">
        <w:rPr>
          <w:rFonts w:eastAsia="MS Mincho"/>
          <w:szCs w:val="24"/>
        </w:rPr>
        <w:t xml:space="preserve">In the file containing the </w:t>
      </w:r>
      <w:r w:rsidRPr="00DE5AAB">
        <w:rPr>
          <w:rStyle w:val="ISOCode"/>
        </w:rPr>
        <w:t>SegmentIndexBox</w:t>
      </w:r>
      <w:r w:rsidRPr="00DE5AAB">
        <w:rPr>
          <w:rFonts w:eastAsia="MS Mincho"/>
          <w:szCs w:val="24"/>
        </w:rPr>
        <w:t xml:space="preserve">, the anchor point for a </w:t>
      </w:r>
      <w:r w:rsidRPr="00DE5AAB">
        <w:rPr>
          <w:rStyle w:val="ISOCode"/>
        </w:rPr>
        <w:t>SegmentIndexBox</w:t>
      </w:r>
      <w:r w:rsidRPr="00DE5AAB">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r w:rsidRPr="00DE5AAB">
        <w:rPr>
          <w:rStyle w:val="ISOCode"/>
        </w:rPr>
        <w:t>SegmentIndexBox</w:t>
      </w:r>
      <w:r w:rsidRPr="00DE5AAB">
        <w:rPr>
          <w:rFonts w:eastAsia="MS Mincho"/>
          <w:szCs w:val="24"/>
        </w:rPr>
        <w:t xml:space="preserve">es) starts at the indicated offset from the anchor point. If there are two files, the material in the index file starts at the anchor point, i.e. immediately following the </w:t>
      </w:r>
      <w:r w:rsidRPr="00DE5AAB">
        <w:rPr>
          <w:rStyle w:val="ISOCode"/>
        </w:rPr>
        <w:t>SegmentIndexBox</w:t>
      </w:r>
      <w:r w:rsidRPr="00DE5AAB">
        <w:rPr>
          <w:rFonts w:eastAsia="MS Mincho"/>
          <w:szCs w:val="24"/>
        </w:rPr>
        <w:t>.</w:t>
      </w:r>
    </w:p>
    <w:p w14:paraId="680CC120" w14:textId="5602BBEC" w:rsidR="00A16EE3" w:rsidRDefault="00A16EE3" w:rsidP="00A16EE3">
      <w:pPr>
        <w:pStyle w:val="AMDInstruction"/>
      </w:pPr>
      <w:r>
        <w:t>with:</w:t>
      </w:r>
    </w:p>
    <w:p w14:paraId="5C9E4759" w14:textId="77777777" w:rsidR="00A16EE3" w:rsidRDefault="00A16EE3" w:rsidP="00A16EE3">
      <w:r w:rsidRPr="00F819B4">
        <w:t xml:space="preserve">In the file containing the </w:t>
      </w:r>
      <w:r w:rsidRPr="00AD06CC">
        <w:rPr>
          <w:rStyle w:val="codeZchn"/>
        </w:rPr>
        <w:t>SegmentIndexBox</w:t>
      </w:r>
      <w:r w:rsidRPr="00F819B4">
        <w:t xml:space="preserve">, the anchor point for a </w:t>
      </w:r>
      <w:r w:rsidRPr="00AD06CC">
        <w:rPr>
          <w:rStyle w:val="codeZchn"/>
        </w:rPr>
        <w:t>SegmentIndexBox</w:t>
      </w:r>
      <w:r w:rsidRPr="00F819B4">
        <w:t xml:space="preserve"> is the first byte after that box if version 2 </w:t>
      </w:r>
      <w:r w:rsidRPr="00AD06CC">
        <w:rPr>
          <w:rStyle w:val="codeZchn"/>
        </w:rPr>
        <w:t>SegmentIndexBox</w:t>
      </w:r>
      <w:r w:rsidRPr="00F819B4">
        <w:t xml:space="preserve"> not used, otherwise the anchor point is set by </w:t>
      </w:r>
      <w:r w:rsidRPr="00AD06CC">
        <w:rPr>
          <w:rStyle w:val="codeZchn"/>
        </w:rPr>
        <w:t>offset_anchor</w:t>
      </w:r>
      <w:r w:rsidRPr="00F819B4">
        <w:t xml:space="preserve">. If there are two files and version 2 of </w:t>
      </w:r>
      <w:r w:rsidRPr="00AD06CC">
        <w:rPr>
          <w:rStyle w:val="codeZchn"/>
        </w:rPr>
        <w:t>SegmentIndexBox</w:t>
      </w:r>
      <w:r w:rsidRPr="00F819B4">
        <w:t xml:space="preserve"> is not used, the anchor point in the media file is the beginning of the top-level segment (i.e. the beginning of the segment file if each segment is stored in a separate file). Otherwise</w:t>
      </w:r>
      <w:r>
        <w:t>,</w:t>
      </w:r>
      <w:r w:rsidRPr="00F819B4">
        <w:t xml:space="preserve"> the anchor point is set by </w:t>
      </w:r>
      <w:r w:rsidRPr="00AD06CC">
        <w:rPr>
          <w:rStyle w:val="codeZchn"/>
        </w:rPr>
        <w:t>offset_anchor</w:t>
      </w:r>
      <w:r w:rsidRPr="00F819B4">
        <w:t xml:space="preserve">. The </w:t>
      </w:r>
      <w:r w:rsidRPr="00F819B4">
        <w:lastRenderedPageBreak/>
        <w:t xml:space="preserve">material in the file containing media (which may also be the file that contains the </w:t>
      </w:r>
      <w:proofErr w:type="spellStart"/>
      <w:r w:rsidRPr="00AD06CC">
        <w:rPr>
          <w:rStyle w:val="codeZchn"/>
        </w:rPr>
        <w:t>SegmentIndexBox</w:t>
      </w:r>
      <w:r w:rsidRPr="00F819B4">
        <w:t>es</w:t>
      </w:r>
      <w:proofErr w:type="spellEnd"/>
      <w:r w:rsidRPr="00F819B4">
        <w:t>) starts at the indicated offset from the anchor point. If there are two files, the material in the index file starts at the anchor point.</w:t>
      </w:r>
    </w:p>
    <w:p w14:paraId="33A30D65" w14:textId="77777777" w:rsidR="00A16EE3" w:rsidRDefault="00A16EE3" w:rsidP="00A16EE3"/>
    <w:p w14:paraId="28D43980" w14:textId="2992D330" w:rsidR="00A16EE3" w:rsidRPr="00B215FD" w:rsidRDefault="00A16EE3" w:rsidP="00B215FD">
      <w:pPr>
        <w:pStyle w:val="AMDInstruction"/>
        <w:rPr>
          <w:rFonts w:eastAsia="Cambria"/>
          <w:i w:val="0"/>
        </w:rPr>
      </w:pPr>
      <w:r>
        <w:rPr>
          <w:rFonts w:eastAsia="Cambria"/>
        </w:rPr>
        <w:t>In clause 8.14.3.1</w:t>
      </w:r>
      <w:r w:rsidRPr="00B215FD">
        <w:rPr>
          <w:rFonts w:eastAsia="Cambria"/>
        </w:rPr>
        <w:t xml:space="preserve"> </w:t>
      </w:r>
      <w:r>
        <w:rPr>
          <w:rFonts w:eastAsia="Cambria"/>
        </w:rPr>
        <w:t xml:space="preserve">replace </w:t>
      </w:r>
      <w:r w:rsidRPr="00B215FD">
        <w:rPr>
          <w:rFonts w:eastAsia="Cambria"/>
        </w:rPr>
        <w:t>the bullet point:</w:t>
      </w:r>
    </w:p>
    <w:p w14:paraId="70AEB266" w14:textId="77777777" w:rsidR="00A16EE3" w:rsidRDefault="00A16EE3" w:rsidP="00A16EE3">
      <w:pPr>
        <w:pStyle w:val="ListParagraph"/>
        <w:numPr>
          <w:ilvl w:val="0"/>
          <w:numId w:val="32"/>
        </w:numPr>
      </w:pPr>
      <w:r w:rsidRPr="00F819B4">
        <w:t xml:space="preserve">Segment index boxes shall be placed before subsegment material they document, that is, before any </w:t>
      </w:r>
      <w:r w:rsidRPr="00AD06CC">
        <w:rPr>
          <w:rStyle w:val="codeZchn"/>
        </w:rPr>
        <w:t>MovieFragmentBox</w:t>
      </w:r>
      <w:r w:rsidRPr="00F819B4">
        <w:t xml:space="preserve"> of the documented material of the subsegment;</w:t>
      </w:r>
    </w:p>
    <w:p w14:paraId="78FED728" w14:textId="00BC980E" w:rsidR="00A16EE3" w:rsidRPr="00B215FD" w:rsidRDefault="000030F4" w:rsidP="00B215FD">
      <w:pPr>
        <w:pStyle w:val="AMDInstruction"/>
        <w:rPr>
          <w:rFonts w:eastAsia="Cambria"/>
          <w:i w:val="0"/>
        </w:rPr>
      </w:pPr>
      <w:r>
        <w:rPr>
          <w:rFonts w:eastAsia="Cambria"/>
        </w:rPr>
        <w:t>with</w:t>
      </w:r>
      <w:r w:rsidR="00A16EE3" w:rsidRPr="00B215FD">
        <w:rPr>
          <w:rFonts w:eastAsia="Cambria"/>
        </w:rPr>
        <w:t>:</w:t>
      </w:r>
    </w:p>
    <w:p w14:paraId="63910D25" w14:textId="77777777" w:rsidR="00A16EE3" w:rsidRDefault="00A16EE3" w:rsidP="00A16EE3">
      <w:pPr>
        <w:pStyle w:val="ListParagraph"/>
        <w:numPr>
          <w:ilvl w:val="0"/>
          <w:numId w:val="32"/>
        </w:numPr>
      </w:pPr>
      <w:r w:rsidRPr="00F819B4">
        <w:t xml:space="preserve">Segment index boxes shall be placed before subsegment material they document, that is, before any </w:t>
      </w:r>
      <w:r w:rsidRPr="00AD06CC">
        <w:rPr>
          <w:rStyle w:val="codeZchn"/>
        </w:rPr>
        <w:t>MovieFragmentBox</w:t>
      </w:r>
      <w:r w:rsidRPr="00F819B4">
        <w:t xml:space="preserve"> of the documented material of the subsegment, unless </w:t>
      </w:r>
      <w:r w:rsidRPr="00AD06CC">
        <w:rPr>
          <w:rStyle w:val="codeZchn"/>
        </w:rPr>
        <w:t>sidx</w:t>
      </w:r>
      <w:r w:rsidRPr="00F819B4">
        <w:t xml:space="preserve"> version 2 is used;</w:t>
      </w:r>
    </w:p>
    <w:p w14:paraId="15C5FE75" w14:textId="77777777" w:rsidR="00A16EE3" w:rsidRPr="00A16EE3" w:rsidRDefault="00A16EE3" w:rsidP="00B215FD"/>
    <w:p w14:paraId="0BD30B0F" w14:textId="51F9C5C9" w:rsidR="00A16EE3" w:rsidRPr="00A16EE3" w:rsidRDefault="00A16EE3" w:rsidP="00B215FD">
      <w:pPr>
        <w:pStyle w:val="AMDInstruction"/>
      </w:pPr>
      <w:r w:rsidRPr="00A16EE3">
        <w:t>Replace the clause 8.14.3.2 with the following:</w:t>
      </w:r>
    </w:p>
    <w:p w14:paraId="43C0326D" w14:textId="3AD5DF8C" w:rsidR="00A16EE3" w:rsidRPr="00B215FD" w:rsidRDefault="00A16EE3" w:rsidP="00886582">
      <w:pPr>
        <w:rPr>
          <w:b/>
          <w:bCs/>
        </w:rPr>
      </w:pPr>
      <w:r w:rsidRPr="00B215FD">
        <w:rPr>
          <w:b/>
          <w:bCs/>
        </w:rPr>
        <w:t>8.14.3.2 Syntax</w:t>
      </w:r>
    </w:p>
    <w:p w14:paraId="1DBFACF7" w14:textId="77777777" w:rsidR="00A16EE3" w:rsidRDefault="00A16EE3" w:rsidP="00A16EE3">
      <w:pPr>
        <w:pStyle w:val="code0"/>
      </w:pPr>
      <w:r>
        <w:t>aligned(8) class SegmentIndexBox extends FullBox('sidx', version, 0) {</w:t>
      </w:r>
    </w:p>
    <w:p w14:paraId="5D5B3A79" w14:textId="77777777" w:rsidR="00A16EE3" w:rsidRDefault="00A16EE3" w:rsidP="00A16EE3">
      <w:pPr>
        <w:pStyle w:val="code0"/>
      </w:pPr>
      <w:r>
        <w:tab/>
        <w:t>unsigned int(32) reference_ID;</w:t>
      </w:r>
    </w:p>
    <w:p w14:paraId="0FDF1D62" w14:textId="77777777" w:rsidR="00A16EE3" w:rsidRDefault="00A16EE3" w:rsidP="00A16EE3">
      <w:pPr>
        <w:pStyle w:val="code0"/>
      </w:pPr>
      <w:r>
        <w:tab/>
        <w:t>unsigned int(32) timescale;</w:t>
      </w:r>
    </w:p>
    <w:p w14:paraId="7D7701E1" w14:textId="77777777" w:rsidR="00A16EE3" w:rsidRDefault="00A16EE3" w:rsidP="00A16EE3">
      <w:pPr>
        <w:pStyle w:val="code0"/>
      </w:pPr>
      <w:r>
        <w:tab/>
        <w:t>if (version == 0) {</w:t>
      </w:r>
    </w:p>
    <w:p w14:paraId="5990074D" w14:textId="77777777" w:rsidR="00A16EE3" w:rsidRDefault="00A16EE3" w:rsidP="00A16EE3">
      <w:pPr>
        <w:pStyle w:val="code0"/>
      </w:pPr>
      <w:r>
        <w:tab/>
      </w:r>
      <w:r>
        <w:tab/>
        <w:t>unsigned int(32) earliest_presentation_time;</w:t>
      </w:r>
    </w:p>
    <w:p w14:paraId="05750AD7" w14:textId="77777777" w:rsidR="00A16EE3" w:rsidRDefault="00A16EE3" w:rsidP="00A16EE3">
      <w:pPr>
        <w:pStyle w:val="code0"/>
      </w:pPr>
      <w:r>
        <w:tab/>
      </w:r>
      <w:r>
        <w:tab/>
        <w:t>unsigned int(32) first_offset;</w:t>
      </w:r>
    </w:p>
    <w:p w14:paraId="762D82DD" w14:textId="77777777" w:rsidR="00A16EE3" w:rsidRDefault="00A16EE3" w:rsidP="00A16EE3">
      <w:pPr>
        <w:pStyle w:val="code0"/>
      </w:pPr>
      <w:r>
        <w:tab/>
        <w:t>}</w:t>
      </w:r>
    </w:p>
    <w:p w14:paraId="4B02514B" w14:textId="77777777" w:rsidR="00A16EE3" w:rsidRDefault="00A16EE3" w:rsidP="00A16EE3">
      <w:pPr>
        <w:pStyle w:val="code0"/>
      </w:pPr>
      <w:r>
        <w:tab/>
        <w:t>else if (version == 1) {</w:t>
      </w:r>
    </w:p>
    <w:p w14:paraId="32F59193" w14:textId="77777777" w:rsidR="00A16EE3" w:rsidRDefault="00A16EE3" w:rsidP="00A16EE3">
      <w:pPr>
        <w:pStyle w:val="code0"/>
      </w:pPr>
      <w:r>
        <w:tab/>
      </w:r>
      <w:r>
        <w:tab/>
        <w:t>unsigned int(64) earliest_presentation_time;</w:t>
      </w:r>
    </w:p>
    <w:p w14:paraId="11DE7A63" w14:textId="77777777" w:rsidR="00A16EE3" w:rsidRDefault="00A16EE3" w:rsidP="00A16EE3">
      <w:pPr>
        <w:pStyle w:val="code0"/>
      </w:pPr>
      <w:r>
        <w:tab/>
      </w:r>
      <w:r>
        <w:tab/>
        <w:t>unsigned int(64) first_offset;</w:t>
      </w:r>
    </w:p>
    <w:p w14:paraId="1F09F478" w14:textId="77777777" w:rsidR="00A16EE3" w:rsidRDefault="00A16EE3" w:rsidP="00A16EE3">
      <w:pPr>
        <w:pStyle w:val="code0"/>
      </w:pPr>
      <w:r>
        <w:tab/>
        <w:t>}</w:t>
      </w:r>
    </w:p>
    <w:p w14:paraId="5BF46487" w14:textId="77777777" w:rsidR="00A16EE3" w:rsidRDefault="00A16EE3" w:rsidP="00A16EE3">
      <w:pPr>
        <w:pStyle w:val="code0"/>
      </w:pPr>
      <w:r>
        <w:tab/>
        <w:t>else if (version == 2) {</w:t>
      </w:r>
    </w:p>
    <w:p w14:paraId="49C16D14" w14:textId="77777777" w:rsidR="00A16EE3" w:rsidRDefault="00A16EE3" w:rsidP="00A16EE3">
      <w:pPr>
        <w:pStyle w:val="code0"/>
      </w:pPr>
      <w:r>
        <w:tab/>
      </w:r>
      <w:r>
        <w:tab/>
        <w:t>unsigned int(64) earliest_presentation_time;</w:t>
      </w:r>
    </w:p>
    <w:p w14:paraId="1C827089" w14:textId="77777777" w:rsidR="00A16EE3" w:rsidRDefault="00A16EE3" w:rsidP="00A16EE3">
      <w:pPr>
        <w:pStyle w:val="code0"/>
      </w:pPr>
      <w:r>
        <w:tab/>
      </w:r>
      <w:r>
        <w:tab/>
        <w:t>unsigned int(64) offset_anchor;</w:t>
      </w:r>
    </w:p>
    <w:p w14:paraId="5323EA32" w14:textId="77777777" w:rsidR="00A16EE3" w:rsidRDefault="00A16EE3" w:rsidP="00A16EE3">
      <w:pPr>
        <w:pStyle w:val="code0"/>
      </w:pPr>
      <w:r>
        <w:tab/>
      </w:r>
      <w:r>
        <w:tab/>
        <w:t>unsigned int(64) first_offset;</w:t>
      </w:r>
    </w:p>
    <w:p w14:paraId="23DC635F" w14:textId="77777777" w:rsidR="00A16EE3" w:rsidRDefault="00A16EE3" w:rsidP="00A16EE3">
      <w:pPr>
        <w:pStyle w:val="code0"/>
      </w:pPr>
      <w:r>
        <w:tab/>
        <w:t>}</w:t>
      </w:r>
    </w:p>
    <w:p w14:paraId="58DCF9DE" w14:textId="77777777" w:rsidR="00A16EE3" w:rsidRDefault="00A16EE3" w:rsidP="00A16EE3">
      <w:pPr>
        <w:pStyle w:val="code0"/>
      </w:pPr>
      <w:r>
        <w:tab/>
        <w:t>unsigned int(16) reserved = 0;</w:t>
      </w:r>
    </w:p>
    <w:p w14:paraId="306AA8FE" w14:textId="77777777" w:rsidR="00A16EE3" w:rsidRDefault="00A16EE3" w:rsidP="00A16EE3">
      <w:pPr>
        <w:pStyle w:val="code0"/>
      </w:pPr>
      <w:r>
        <w:tab/>
        <w:t>unsigned int(16) reference_count;</w:t>
      </w:r>
    </w:p>
    <w:p w14:paraId="06E1EEF8" w14:textId="77777777" w:rsidR="00A16EE3" w:rsidRDefault="00A16EE3" w:rsidP="00A16EE3">
      <w:pPr>
        <w:pStyle w:val="code0"/>
      </w:pPr>
      <w:r>
        <w:tab/>
        <w:t>for(i=1; i &lt;= reference_count; i++) {</w:t>
      </w:r>
    </w:p>
    <w:p w14:paraId="249959A4" w14:textId="5E220CBA" w:rsidR="00A16EE3" w:rsidRDefault="00A16EE3" w:rsidP="00A16EE3">
      <w:pPr>
        <w:pStyle w:val="code0"/>
      </w:pPr>
      <w:r>
        <w:tab/>
      </w:r>
      <w:r>
        <w:tab/>
        <w:t>bit(1) reference_type;</w:t>
      </w:r>
    </w:p>
    <w:p w14:paraId="2A10AF3D" w14:textId="77777777" w:rsidR="00A16EE3" w:rsidRDefault="00A16EE3" w:rsidP="00A16EE3">
      <w:pPr>
        <w:pStyle w:val="code0"/>
      </w:pPr>
      <w:r>
        <w:tab/>
      </w:r>
      <w:r>
        <w:tab/>
        <w:t>unsigned int(31) referenced_size;</w:t>
      </w:r>
    </w:p>
    <w:p w14:paraId="5D1F75A6" w14:textId="77777777" w:rsidR="00A16EE3" w:rsidRDefault="00A16EE3" w:rsidP="00A16EE3">
      <w:pPr>
        <w:pStyle w:val="code0"/>
      </w:pPr>
      <w:r>
        <w:tab/>
      </w:r>
      <w:r>
        <w:tab/>
        <w:t>unsigned int(32) subsegment_duration;</w:t>
      </w:r>
    </w:p>
    <w:p w14:paraId="1AF14DE1" w14:textId="77777777" w:rsidR="00A16EE3" w:rsidRDefault="00A16EE3" w:rsidP="00A16EE3">
      <w:pPr>
        <w:pStyle w:val="code0"/>
      </w:pPr>
      <w:r>
        <w:tab/>
      </w:r>
      <w:r>
        <w:tab/>
        <w:t>bit(1) starts_with_SAP;</w:t>
      </w:r>
    </w:p>
    <w:p w14:paraId="36456BC8" w14:textId="77777777" w:rsidR="00A16EE3" w:rsidRDefault="00A16EE3" w:rsidP="00A16EE3">
      <w:pPr>
        <w:pStyle w:val="code0"/>
      </w:pPr>
      <w:r>
        <w:tab/>
      </w:r>
      <w:r>
        <w:tab/>
        <w:t>unsigned int(3) SAP_type;</w:t>
      </w:r>
    </w:p>
    <w:p w14:paraId="2044B698" w14:textId="77777777" w:rsidR="00A16EE3" w:rsidRDefault="00A16EE3" w:rsidP="00A16EE3">
      <w:pPr>
        <w:pStyle w:val="code0"/>
      </w:pPr>
      <w:r>
        <w:tab/>
      </w:r>
      <w:r>
        <w:tab/>
        <w:t>unsigned int(28) SAP_delta_time;</w:t>
      </w:r>
    </w:p>
    <w:p w14:paraId="071D9E05" w14:textId="77777777" w:rsidR="00A16EE3" w:rsidRDefault="00A16EE3" w:rsidP="00A16EE3">
      <w:pPr>
        <w:pStyle w:val="code0"/>
      </w:pPr>
      <w:r>
        <w:tab/>
        <w:t>}</w:t>
      </w:r>
    </w:p>
    <w:p w14:paraId="1643CD28" w14:textId="77777777" w:rsidR="00A16EE3" w:rsidRDefault="00A16EE3" w:rsidP="00A16EE3">
      <w:pPr>
        <w:pStyle w:val="code0"/>
      </w:pPr>
      <w:r>
        <w:t>}</w:t>
      </w:r>
    </w:p>
    <w:p w14:paraId="136F8F34" w14:textId="77777777" w:rsidR="00A16EE3" w:rsidRDefault="00A16EE3" w:rsidP="00886582"/>
    <w:p w14:paraId="1DA72C9F" w14:textId="0753937D" w:rsidR="000030F4" w:rsidRPr="00AD06CC" w:rsidRDefault="000030F4" w:rsidP="00B215FD">
      <w:pPr>
        <w:pStyle w:val="AMDInstruction"/>
        <w:rPr>
          <w:rFonts w:eastAsia="Cambria"/>
        </w:rPr>
      </w:pPr>
      <w:r>
        <w:rPr>
          <w:rFonts w:eastAsia="Cambria"/>
        </w:rPr>
        <w:t xml:space="preserve">In clause 8.14.3.3 </w:t>
      </w:r>
      <w:r w:rsidRPr="00AD06CC">
        <w:rPr>
          <w:rFonts w:eastAsia="Cambria"/>
        </w:rPr>
        <w:t xml:space="preserve">add semantics for </w:t>
      </w:r>
      <w:proofErr w:type="spellStart"/>
      <w:r w:rsidRPr="00AD06CC">
        <w:rPr>
          <w:rFonts w:eastAsia="Cambria"/>
        </w:rPr>
        <w:t>offset_anchor</w:t>
      </w:r>
      <w:proofErr w:type="spellEnd"/>
      <w:r w:rsidRPr="00AD06CC">
        <w:rPr>
          <w:rFonts w:eastAsia="Cambria"/>
        </w:rPr>
        <w:t>:</w:t>
      </w:r>
    </w:p>
    <w:p w14:paraId="2D2B4422" w14:textId="24082034" w:rsidR="00322549" w:rsidRDefault="000030F4" w:rsidP="00886582">
      <w:r w:rsidRPr="00AD06CC">
        <w:rPr>
          <w:rStyle w:val="codeZchn"/>
        </w:rPr>
        <w:lastRenderedPageBreak/>
        <w:t>offset_anchor</w:t>
      </w:r>
      <w:r w:rsidRPr="00F819B4">
        <w:t xml:space="preserve"> is a distance in bytes, in the file containing the media, from the start of the file. </w:t>
      </w:r>
      <w:r w:rsidRPr="00AD06CC">
        <w:rPr>
          <w:rStyle w:val="codeZchn"/>
        </w:rPr>
        <w:t>first_offset</w:t>
      </w:r>
      <w:r w:rsidRPr="00F819B4">
        <w:t xml:space="preserve"> determines the distance to the indexed material from </w:t>
      </w:r>
      <w:r w:rsidRPr="00AD06CC">
        <w:rPr>
          <w:rStyle w:val="codeZchn"/>
        </w:rPr>
        <w:t>offset_anchor</w:t>
      </w:r>
      <w:r w:rsidRPr="00F819B4">
        <w:t>.</w:t>
      </w:r>
    </w:p>
    <w:p w14:paraId="1985B88A" w14:textId="77777777" w:rsidR="00A16EE3" w:rsidRPr="00D93877" w:rsidRDefault="00A16EE3" w:rsidP="00886582"/>
    <w:p w14:paraId="274D53EC" w14:textId="2C4DC4BB" w:rsidR="00A220FA" w:rsidRPr="00EB05BC" w:rsidRDefault="007C51C3" w:rsidP="00B215FD">
      <w:pPr>
        <w:pStyle w:val="Heading2"/>
      </w:pPr>
      <w:bookmarkStart w:id="64" w:name="_Toc194315182"/>
      <w:r>
        <w:t>Clause</w:t>
      </w:r>
      <w:r w:rsidR="00B06B36">
        <w:t xml:space="preserve"> 8.15, </w:t>
      </w:r>
      <w:r w:rsidR="00EB05BC" w:rsidRPr="00EB05BC">
        <w:t>Entity grouping</w:t>
      </w:r>
      <w:bookmarkEnd w:id="64"/>
    </w:p>
    <w:p w14:paraId="28B58BB6" w14:textId="3E80F4C1" w:rsidR="006042A2" w:rsidRPr="00AE3765" w:rsidRDefault="006042A2" w:rsidP="006042A2">
      <w:pPr>
        <w:pStyle w:val="AMDInstruction"/>
      </w:pPr>
      <w:r w:rsidRPr="006042A2">
        <w:t>In clause 8.</w:t>
      </w:r>
      <w:r w:rsidR="000A4D65" w:rsidRPr="006042A2">
        <w:t>1</w:t>
      </w:r>
      <w:r w:rsidR="000A4D65">
        <w:t>5</w:t>
      </w:r>
      <w:r w:rsidRPr="006042A2">
        <w:t xml:space="preserve">.3.1, </w:t>
      </w:r>
      <w:bookmarkStart w:id="65" w:name="_Hlk165456775"/>
      <w:r w:rsidRPr="006042A2">
        <w:t>change</w:t>
      </w:r>
      <w:r>
        <w:t>:</w:t>
      </w:r>
      <w:bookmarkEnd w:id="65"/>
    </w:p>
    <w:p w14:paraId="06FFF335" w14:textId="1C06B5D9" w:rsidR="00BD4B71" w:rsidRDefault="003361BA" w:rsidP="003361B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p>
    <w:p w14:paraId="0E8A17CA" w14:textId="77777777" w:rsidR="00245F24" w:rsidRPr="009301D7" w:rsidRDefault="00245F24" w:rsidP="00245F24">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40A64E2A" w14:textId="743A5A24" w:rsidR="00245F24" w:rsidRPr="003361BA" w:rsidRDefault="00245F24" w:rsidP="00886582">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Cs w:val="24"/>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1158B4E8" w14:textId="4BA3A04A" w:rsidR="006042A2" w:rsidRDefault="006042A2" w:rsidP="006042A2">
      <w:pPr>
        <w:pStyle w:val="AMDInstruction"/>
      </w:pPr>
      <w:r>
        <w:t>To:</w:t>
      </w:r>
    </w:p>
    <w:p w14:paraId="0F5D426C" w14:textId="13E92DAF" w:rsidR="00A220FA" w:rsidRDefault="00B41FF2"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r w:rsidRPr="003361BA">
        <w:rPr>
          <w:rStyle w:val="ISOCode"/>
        </w:rPr>
        <w:t>'altr'</w:t>
      </w:r>
      <w:r w:rsidRPr="003361BA">
        <w:rPr>
          <w:szCs w:val="24"/>
        </w:rP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r w:rsidRPr="003361BA">
        <w:rPr>
          <w:rStyle w:val="ISOCode"/>
        </w:rPr>
        <w:t>entity_id</w:t>
      </w:r>
      <w:r w:rsidRPr="003361BA">
        <w:rPr>
          <w:szCs w:val="24"/>
        </w:rPr>
        <w:t xml:space="preserve"> values that it can process (e.g. decode and play for mapped items and tracks that are part of the presentation) and that suits the application needs. Any </w:t>
      </w:r>
      <w:r w:rsidRPr="003361BA">
        <w:rPr>
          <w:rStyle w:val="ISOCode"/>
        </w:rPr>
        <w:t>entity_id</w:t>
      </w:r>
      <w:r w:rsidRPr="003361BA">
        <w:rPr>
          <w:szCs w:val="24"/>
        </w:rPr>
        <w:t xml:space="preserve"> value shall be mapped to only one grouping of type </w:t>
      </w:r>
      <w:r w:rsidRPr="003361BA">
        <w:rPr>
          <w:rStyle w:val="ISOCode"/>
        </w:rPr>
        <w:t>'altr'</w:t>
      </w:r>
      <w:r w:rsidRPr="003361BA">
        <w:rPr>
          <w:szCs w:val="24"/>
        </w:rPr>
        <w:t xml:space="preserve">. An alternate group of entities consists of those items and tracks that are mapped to the same entity group of type </w:t>
      </w:r>
      <w:r w:rsidRPr="003361BA">
        <w:rPr>
          <w:rStyle w:val="ISOCode"/>
        </w:rPr>
        <w:t>'altr'</w:t>
      </w:r>
      <w:r w:rsidRPr="003361BA">
        <w:rPr>
          <w:szCs w:val="24"/>
        </w:rPr>
        <w:t>.</w:t>
      </w:r>
      <w:r w:rsidR="007E1BB5">
        <w:rPr>
          <w:szCs w:val="24"/>
        </w:rPr>
        <w:t xml:space="preserve"> </w:t>
      </w:r>
      <w:r w:rsidR="00FD3D25" w:rsidRPr="007E1BB5">
        <w:t xml:space="preserve">None of the </w:t>
      </w:r>
      <w:r w:rsidR="00FD3D25" w:rsidRPr="007E1BB5">
        <w:rPr>
          <w:rStyle w:val="ISOCode"/>
        </w:rPr>
        <w:t>entity_id</w:t>
      </w:r>
      <w:r w:rsidR="00FD3D25" w:rsidRPr="007E1BB5">
        <w:t xml:space="preserve"> values in an </w:t>
      </w:r>
      <w:r w:rsidR="00FD3D25" w:rsidRPr="007E1BB5">
        <w:rPr>
          <w:rStyle w:val="ISOCode"/>
        </w:rPr>
        <w:t>'altr'</w:t>
      </w:r>
      <w:r w:rsidR="00FD3D25" w:rsidRPr="007E1BB5">
        <w:t xml:space="preserve"> group shall map to another </w:t>
      </w:r>
      <w:r w:rsidR="00FD3D25" w:rsidRPr="007E1BB5">
        <w:rPr>
          <w:rStyle w:val="ISOCode"/>
        </w:rPr>
        <w:t>'altr'</w:t>
      </w:r>
      <w:r w:rsidR="00FD3D25" w:rsidRPr="007E1BB5">
        <w:t xml:space="preserve"> group. An </w:t>
      </w:r>
      <w:r w:rsidR="00FD3D25" w:rsidRPr="007E1BB5">
        <w:rPr>
          <w:rStyle w:val="ISOCode"/>
        </w:rPr>
        <w:t>'altr'</w:t>
      </w:r>
      <w:r w:rsidR="00FD3D25" w:rsidRPr="007E1BB5">
        <w:t xml:space="preserve"> group shall not contain both entity groups and items.</w:t>
      </w:r>
    </w:p>
    <w:p w14:paraId="25CF4470" w14:textId="77777777" w:rsidR="00CE3EA6"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'prsl'</w:t>
      </w:r>
      <w:r w:rsidRPr="009301D7">
        <w:rPr>
          <w:szCs w:val="24"/>
        </w:rPr>
        <w:t xml:space="preserve">: The tracks mapped to this grouping are belonging to a preselection as specified in </w:t>
      </w:r>
      <w:r>
        <w:rPr>
          <w:szCs w:val="24"/>
        </w:rPr>
        <w:t>8.15.4.1</w:t>
      </w:r>
      <w:r w:rsidRPr="009301D7">
        <w:rPr>
          <w:szCs w:val="24"/>
        </w:rPr>
        <w:t>.</w:t>
      </w:r>
    </w:p>
    <w:p w14:paraId="1B814B37" w14:textId="77777777" w:rsidR="00CE3EA6" w:rsidRPr="009301D7" w:rsidRDefault="00CE3EA6" w:rsidP="00CE3EA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rPr>
          <w:szCs w:val="24"/>
        </w:rPr>
      </w:pPr>
      <w:r w:rsidRPr="009301D7">
        <w:rPr>
          <w:rStyle w:val="ISOCode"/>
        </w:rPr>
        <w:t>'s</w:t>
      </w:r>
      <w:r>
        <w:rPr>
          <w:rStyle w:val="ISOCode"/>
        </w:rPr>
        <w:t>wit</w:t>
      </w:r>
      <w:r w:rsidRPr="009301D7">
        <w:rPr>
          <w:rStyle w:val="ISOCode"/>
        </w:rPr>
        <w:t>'</w:t>
      </w:r>
      <w:r w:rsidRPr="009301D7">
        <w:rPr>
          <w:szCs w:val="24"/>
        </w:rPr>
        <w:t xml:space="preserve">: The tracks mapped to this grouping are belonging to a </w:t>
      </w:r>
      <w:r w:rsidRPr="00253EF2">
        <w:rPr>
          <w:szCs w:val="24"/>
        </w:rPr>
        <w:t xml:space="preserve">switching group </w:t>
      </w:r>
      <w:r w:rsidRPr="009301D7">
        <w:rPr>
          <w:szCs w:val="24"/>
        </w:rPr>
        <w:t xml:space="preserve">as specified in </w:t>
      </w:r>
      <w:r>
        <w:rPr>
          <w:szCs w:val="24"/>
        </w:rPr>
        <w:t>8.15.4.2</w:t>
      </w:r>
      <w:r w:rsidRPr="009301D7">
        <w:rPr>
          <w:szCs w:val="24"/>
        </w:rPr>
        <w:t>.</w:t>
      </w:r>
    </w:p>
    <w:p w14:paraId="4A2F3E3E" w14:textId="77777777" w:rsidR="00CE3EA6" w:rsidRPr="007B2331" w:rsidRDefault="00CE3EA6" w:rsidP="00CE3EA6">
      <w:pPr>
        <w:tabs>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rPr>
          <w:sz w:val="20"/>
          <w:szCs w:val="20"/>
        </w:rPr>
      </w:pPr>
      <w:r w:rsidRPr="009301D7">
        <w:rPr>
          <w:sz w:val="20"/>
          <w:szCs w:val="20"/>
        </w:rPr>
        <w:t>NOTE</w:t>
      </w:r>
      <w:r w:rsidRPr="009301D7">
        <w:rPr>
          <w:sz w:val="20"/>
          <w:szCs w:val="20"/>
        </w:rPr>
        <w:tab/>
      </w:r>
      <w:r w:rsidRPr="009301D7">
        <w:rPr>
          <w:rStyle w:val="ISOCode"/>
          <w:sz w:val="20"/>
          <w:szCs w:val="20"/>
        </w:rPr>
        <w:t>EntityToGroupBox</w:t>
      </w:r>
      <w:r w:rsidRPr="009301D7">
        <w:rPr>
          <w:sz w:val="20"/>
          <w:szCs w:val="20"/>
        </w:rPr>
        <w:t xml:space="preserve"> can have </w:t>
      </w:r>
      <w:r w:rsidRPr="009301D7">
        <w:rPr>
          <w:rStyle w:val="ISOCode"/>
          <w:sz w:val="20"/>
          <w:szCs w:val="20"/>
        </w:rPr>
        <w:t>grouping_type</w:t>
      </w:r>
      <w:r w:rsidRPr="009301D7">
        <w:rPr>
          <w:sz w:val="20"/>
          <w:szCs w:val="20"/>
        </w:rPr>
        <w:t xml:space="preserve"> specific extensions.</w:t>
      </w:r>
    </w:p>
    <w:p w14:paraId="496705A5" w14:textId="77777777" w:rsidR="00CE3EA6" w:rsidRPr="007E1BB5" w:rsidRDefault="00CE3EA6" w:rsidP="007E1BB5">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403" w:hanging="403"/>
      </w:pPr>
    </w:p>
    <w:p w14:paraId="24A78FAD" w14:textId="7DA10299" w:rsidR="00FD3D25" w:rsidRPr="00AE3765" w:rsidRDefault="00FD3D25" w:rsidP="00FD3D25">
      <w:pPr>
        <w:pStyle w:val="AMDInstruction"/>
      </w:pPr>
      <w:r w:rsidRPr="006042A2">
        <w:t>In clause 8.</w:t>
      </w:r>
      <w:r w:rsidR="001A5F1E" w:rsidRPr="006042A2">
        <w:t>1</w:t>
      </w:r>
      <w:r w:rsidR="001A5F1E">
        <w:t>5</w:t>
      </w:r>
      <w:r w:rsidRPr="006042A2">
        <w:t>.3.</w:t>
      </w:r>
      <w:r w:rsidR="00C716DB">
        <w:t>3</w:t>
      </w:r>
      <w:r w:rsidRPr="006042A2">
        <w:t>, change</w:t>
      </w:r>
      <w:r>
        <w:t>:</w:t>
      </w:r>
    </w:p>
    <w:p w14:paraId="28D44D31" w14:textId="77777777" w:rsidR="008B0C91" w:rsidRPr="008B0C91" w:rsidRDefault="008B0C91" w:rsidP="008B0C91">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Pr="008B0C91">
        <w:rPr>
          <w:rFonts w:eastAsia="Calibri" w:cs="Courier New"/>
        </w:rPr>
        <w:t xml:space="preserve">is resolved to one of the </w:t>
      </w:r>
      <w:r w:rsidRPr="008B0C91">
        <w:rPr>
          <w:rFonts w:eastAsia="Calibri"/>
        </w:rPr>
        <w:t>following:</w:t>
      </w:r>
    </w:p>
    <w:p w14:paraId="73A219EE"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2CC9A417" w14:textId="77777777"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4EA8DE19" w14:textId="2976A8F3" w:rsidR="008B0C91" w:rsidRPr="008B0C91" w:rsidRDefault="008B0C91" w:rsidP="008B0C91">
      <w:pPr>
        <w:tabs>
          <w:tab w:val="clear" w:pos="403"/>
        </w:tabs>
        <w:ind w:left="403" w:hanging="403"/>
        <w:rPr>
          <w:rFonts w:eastAsia="Calibri"/>
        </w:rPr>
      </w:pPr>
      <w:r w:rsidRPr="008B0C91">
        <w:rPr>
          <w:rFonts w:eastAsia="Calibri"/>
        </w:rPr>
        <w:lastRenderedPageBreak/>
        <w:t>—</w:t>
      </w:r>
      <w:r w:rsidRPr="008B0C91">
        <w:rPr>
          <w:rFonts w:eastAsia="Calibri"/>
        </w:rPr>
        <w:tab/>
        <w:t xml:space="preserve">a track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3F5D3375" w14:textId="5179F4EF" w:rsidR="008B0C91" w:rsidRPr="008B0C91" w:rsidRDefault="008B0C91" w:rsidP="008B0C91">
      <w:pPr>
        <w:tabs>
          <w:tab w:val="clear" w:pos="403"/>
        </w:tabs>
        <w:ind w:left="403" w:hanging="403"/>
        <w:rPr>
          <w:rFonts w:eastAsia="Calibri"/>
        </w:rPr>
      </w:pPr>
      <w:r w:rsidRPr="008B0C91">
        <w:rPr>
          <w:rFonts w:eastAsia="Calibri"/>
        </w:rPr>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sidR="00490566">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1AC811EF" w14:textId="2E6B8C2B" w:rsidR="00047F5B" w:rsidRDefault="00FD3D25" w:rsidP="00FD3D25">
      <w:pPr>
        <w:pStyle w:val="AMDInstruction"/>
      </w:pPr>
      <w:r>
        <w:t>To:</w:t>
      </w:r>
    </w:p>
    <w:p w14:paraId="3804C511" w14:textId="4DB83DC4" w:rsidR="00047F5B" w:rsidRPr="008B0C91" w:rsidRDefault="00047F5B" w:rsidP="00047F5B">
      <w:pPr>
        <w:tabs>
          <w:tab w:val="left" w:pos="794"/>
          <w:tab w:val="left" w:pos="1191"/>
          <w:tab w:val="left" w:pos="1588"/>
          <w:tab w:val="left" w:pos="1985"/>
          <w:tab w:val="left" w:pos="2381"/>
          <w:tab w:val="left" w:pos="2778"/>
          <w:tab w:val="left" w:pos="3175"/>
          <w:tab w:val="left" w:pos="3572"/>
          <w:tab w:val="left" w:pos="3969"/>
        </w:tabs>
        <w:spacing w:after="120"/>
        <w:rPr>
          <w:rFonts w:eastAsia="Calibri"/>
        </w:rPr>
      </w:pPr>
      <w:r w:rsidRPr="008B0C91">
        <w:rPr>
          <w:rStyle w:val="ISOCode"/>
        </w:rPr>
        <w:t>entity_id</w:t>
      </w:r>
      <w:r w:rsidRPr="008B0C91">
        <w:rPr>
          <w:rFonts w:ascii="Courier New" w:eastAsia="SimSun" w:hAnsi="Courier New" w:cs="Courier New"/>
          <w:szCs w:val="24"/>
          <w:lang w:eastAsia="zh-CN"/>
        </w:rPr>
        <w:t xml:space="preserve"> </w:t>
      </w:r>
      <w:r w:rsidR="00C15BF3" w:rsidRPr="00886582">
        <w:t xml:space="preserve">shall not have the same value as </w:t>
      </w:r>
      <w:r w:rsidR="00C15BF3" w:rsidRPr="00886582">
        <w:rPr>
          <w:rStyle w:val="ISOCode"/>
        </w:rPr>
        <w:t>group_id</w:t>
      </w:r>
      <w:r w:rsidR="00C15BF3">
        <w:rPr>
          <w:rFonts w:eastAsia="Calibri" w:cs="Courier New"/>
        </w:rPr>
        <w:t xml:space="preserve"> </w:t>
      </w:r>
      <w:r w:rsidR="00090623">
        <w:rPr>
          <w:rFonts w:eastAsia="Calibri" w:cs="Courier New"/>
        </w:rPr>
        <w:t xml:space="preserve">and </w:t>
      </w:r>
      <w:r w:rsidRPr="008B0C91">
        <w:rPr>
          <w:rFonts w:eastAsia="Calibri" w:cs="Courier New"/>
        </w:rPr>
        <w:t xml:space="preserve">is resolved to one of the </w:t>
      </w:r>
      <w:r w:rsidRPr="008B0C91">
        <w:rPr>
          <w:rFonts w:eastAsia="Calibri"/>
        </w:rPr>
        <w:t>following:</w:t>
      </w:r>
    </w:p>
    <w:p w14:paraId="2A08DD51"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an item, when an item with </w:t>
      </w:r>
      <w:r w:rsidRPr="008B0C91">
        <w:rPr>
          <w:rStyle w:val="ISOCode"/>
        </w:rPr>
        <w:t>item_ID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in the hierarchy level (file, movie or track) that contains the </w:t>
      </w:r>
      <w:r w:rsidRPr="008B0C91">
        <w:rPr>
          <w:rStyle w:val="ISOCode"/>
        </w:rPr>
        <w:t>GroupsListBox</w:t>
      </w:r>
      <w:r w:rsidRPr="008B0C91">
        <w:rPr>
          <w:rFonts w:eastAsia="Calibri" w:cs="Courier New"/>
        </w:rPr>
        <w:t>, or</w:t>
      </w:r>
    </w:p>
    <w:p w14:paraId="311F327C"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when a track with </w:t>
      </w:r>
      <w:r w:rsidRPr="008B0C91">
        <w:rPr>
          <w:rStyle w:val="ISOCode"/>
        </w:rPr>
        <w:t>track_ID</w:t>
      </w:r>
      <w:r w:rsidRPr="008B0C91">
        <w:rPr>
          <w:rFonts w:eastAsia="Calibri" w:cs="Courier New"/>
        </w:rPr>
        <w:t xml:space="preserve"> equal to </w:t>
      </w:r>
      <w:r w:rsidRPr="008B0C91">
        <w:rPr>
          <w:rStyle w:val="ISOCode"/>
        </w:rPr>
        <w:t>entity_id</w:t>
      </w:r>
      <w:r w:rsidRPr="008B0C91">
        <w:rPr>
          <w:rFonts w:eastAsia="Calibri" w:cs="Courier New"/>
        </w:rPr>
        <w:t xml:space="preserve"> is present and the </w:t>
      </w:r>
      <w:r w:rsidRPr="008B0C91">
        <w:rPr>
          <w:rStyle w:val="ISOCode"/>
        </w:rPr>
        <w:t>GroupsListBox</w:t>
      </w:r>
      <w:r w:rsidRPr="008B0C91">
        <w:rPr>
          <w:rFonts w:eastAsia="Calibri" w:cs="Courier New"/>
        </w:rPr>
        <w:t xml:space="preserve"> is con</w:t>
      </w:r>
      <w:r w:rsidRPr="008B0C91">
        <w:rPr>
          <w:rFonts w:eastAsia="Calibri"/>
        </w:rPr>
        <w:t>tained in the file level, or</w:t>
      </w:r>
    </w:p>
    <w:p w14:paraId="14E09285"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track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file level, and a track group with </w:t>
      </w:r>
      <w:r w:rsidRPr="008B0C91">
        <w:rPr>
          <w:rStyle w:val="ISOCode"/>
        </w:rPr>
        <w:t>track_group_id</w:t>
      </w:r>
      <w:r w:rsidRPr="008B0C91">
        <w:rPr>
          <w:rFonts w:eastAsia="Calibri" w:cs="Courier New"/>
        </w:rPr>
        <w:t xml:space="preserve"> equal to </w:t>
      </w:r>
      <w:r w:rsidRPr="008B0C91">
        <w:rPr>
          <w:rStyle w:val="ISOCode"/>
        </w:rPr>
        <w:t>entity_id</w:t>
      </w:r>
      <w:r w:rsidRPr="008B0C91">
        <w:rPr>
          <w:rFonts w:eastAsia="Calibri" w:cs="Courier New"/>
        </w:rPr>
        <w:t xml:space="preserve"> present, or</w:t>
      </w:r>
    </w:p>
    <w:p w14:paraId="0661B922" w14:textId="77777777" w:rsidR="00047F5B" w:rsidRPr="008B0C91" w:rsidRDefault="00047F5B" w:rsidP="00047F5B">
      <w:pPr>
        <w:tabs>
          <w:tab w:val="clear" w:pos="403"/>
        </w:tabs>
        <w:ind w:left="403" w:hanging="403"/>
        <w:rPr>
          <w:rFonts w:eastAsia="Calibri"/>
        </w:rPr>
      </w:pPr>
      <w:r w:rsidRPr="008B0C91">
        <w:rPr>
          <w:rFonts w:eastAsia="Calibri"/>
        </w:rPr>
        <w:t>—</w:t>
      </w:r>
      <w:r w:rsidRPr="008B0C91">
        <w:rPr>
          <w:rFonts w:eastAsia="Calibri"/>
        </w:rPr>
        <w:tab/>
        <w:t xml:space="preserve">a second entity group, if the unified handling of identifiers is indicated with a brand as specified in </w:t>
      </w:r>
      <w:r w:rsidRPr="008B0C91">
        <w:rPr>
          <w:rFonts w:eastAsia="Calibri"/>
          <w:szCs w:val="24"/>
        </w:rPr>
        <w:t>Clause </w:t>
      </w:r>
      <w:r>
        <w:rPr>
          <w:rFonts w:eastAsia="Calibri"/>
          <w:szCs w:val="24"/>
        </w:rPr>
        <w:t>E.18</w:t>
      </w:r>
      <w:r w:rsidRPr="008B0C91">
        <w:rPr>
          <w:rFonts w:eastAsia="Calibri"/>
        </w:rPr>
        <w:t xml:space="preserve">, this </w:t>
      </w:r>
      <w:r w:rsidRPr="008B0C91">
        <w:rPr>
          <w:rStyle w:val="ISOCode"/>
        </w:rPr>
        <w:t>EntityToGroupBox</w:t>
      </w:r>
      <w:r w:rsidRPr="008B0C91">
        <w:rPr>
          <w:rFonts w:eastAsia="Calibri" w:cs="Courier New"/>
        </w:rPr>
        <w:t xml:space="preserve"> is present at the same level that contains the </w:t>
      </w:r>
      <w:r w:rsidRPr="008B0C91">
        <w:rPr>
          <w:rStyle w:val="ISOCode"/>
        </w:rPr>
        <w:t>EntityToGroupBox</w:t>
      </w:r>
      <w:r w:rsidRPr="008B0C91">
        <w:rPr>
          <w:rFonts w:eastAsia="Calibri" w:cs="Courier New"/>
        </w:rPr>
        <w:t xml:space="preserve"> for the second entity group, and the </w:t>
      </w:r>
      <w:r w:rsidRPr="008B0C91">
        <w:rPr>
          <w:rStyle w:val="ISOCode"/>
        </w:rPr>
        <w:t>EntityToGroupBox</w:t>
      </w:r>
      <w:r w:rsidRPr="008B0C91">
        <w:rPr>
          <w:rFonts w:eastAsia="Calibri" w:cs="Courier New"/>
        </w:rPr>
        <w:t xml:space="preserve"> for the second entity group has </w:t>
      </w:r>
      <w:r w:rsidRPr="008B0C91">
        <w:rPr>
          <w:rStyle w:val="ISOCode"/>
        </w:rPr>
        <w:t>group_id</w:t>
      </w:r>
      <w:r w:rsidRPr="008B0C91">
        <w:rPr>
          <w:rFonts w:eastAsia="Calibri" w:cs="Courier New"/>
        </w:rPr>
        <w:t xml:space="preserve"> equal to </w:t>
      </w:r>
      <w:r w:rsidRPr="008B0C91">
        <w:rPr>
          <w:rStyle w:val="ISOCode"/>
        </w:rPr>
        <w:t>entity_id</w:t>
      </w:r>
      <w:r w:rsidRPr="008B0C91">
        <w:rPr>
          <w:rFonts w:eastAsia="Calibri" w:cs="Courier New"/>
        </w:rPr>
        <w:t xml:space="preserve">. </w:t>
      </w:r>
      <w:r w:rsidRPr="008B0C91">
        <w:rPr>
          <w:szCs w:val="24"/>
        </w:rPr>
        <w:t>Circular references shall be avoided.</w:t>
      </w:r>
    </w:p>
    <w:p w14:paraId="48FE1373" w14:textId="77777777" w:rsidR="00D62874" w:rsidRPr="00037766" w:rsidRDefault="00D62874" w:rsidP="00037766"/>
    <w:p w14:paraId="1DEEC705" w14:textId="3BA7CE37" w:rsidR="00C24311" w:rsidRPr="00C24311" w:rsidRDefault="00750258" w:rsidP="001624FD">
      <w:pPr>
        <w:pStyle w:val="AMDInstruction"/>
        <w:rPr>
          <w:noProof/>
          <w:lang w:eastAsia="ja-JP"/>
        </w:rPr>
      </w:pPr>
      <w:r w:rsidRPr="00AE3765">
        <w:t xml:space="preserve">Add the following new subclause after subclause </w:t>
      </w:r>
      <w:r w:rsidR="007A61E5">
        <w:t>8.</w:t>
      </w:r>
      <w:r w:rsidR="00AB38CB">
        <w:t>15</w:t>
      </w:r>
      <w:r w:rsidR="007A61E5">
        <w:t>.4.</w:t>
      </w:r>
      <w:r w:rsidR="00087C62">
        <w:t>1</w:t>
      </w:r>
      <w:r w:rsidRPr="00AE3765">
        <w:t>:</w:t>
      </w:r>
      <w:bookmarkStart w:id="66" w:name="_Ref141865537"/>
    </w:p>
    <w:p w14:paraId="51DFB058" w14:textId="77377E7F" w:rsidR="00C24311" w:rsidRPr="001624FD" w:rsidRDefault="00AB38CB"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sidR="00390551">
        <w:rPr>
          <w:b/>
          <w:bCs/>
        </w:rPr>
        <w:t xml:space="preserve">2 </w:t>
      </w:r>
      <w:r w:rsidR="00C24311" w:rsidRPr="001624FD">
        <w:rPr>
          <w:b/>
          <w:bCs/>
        </w:rPr>
        <w:t>Switching group box</w:t>
      </w:r>
      <w:bookmarkEnd w:id="66"/>
    </w:p>
    <w:p w14:paraId="0D7CEE90" w14:textId="018BEAD6" w:rsidR="00C24311" w:rsidRPr="001624FD" w:rsidRDefault="00390551" w:rsidP="001624FD">
      <w:pPr>
        <w:rPr>
          <w:b/>
          <w:bCs/>
        </w:rPr>
      </w:pPr>
      <w:r>
        <w:rPr>
          <w:b/>
          <w:bCs/>
        </w:rPr>
        <w:t>8</w:t>
      </w:r>
      <w:r w:rsidR="001524CC" w:rsidRPr="001624FD">
        <w:rPr>
          <w:b/>
          <w:bCs/>
        </w:rPr>
        <w:t>.</w:t>
      </w:r>
      <w:r>
        <w:rPr>
          <w:b/>
          <w:bCs/>
        </w:rPr>
        <w:t>15</w:t>
      </w:r>
      <w:r w:rsidR="001524CC" w:rsidRPr="001624FD">
        <w:rPr>
          <w:b/>
          <w:bCs/>
        </w:rPr>
        <w:t>.</w:t>
      </w:r>
      <w:r>
        <w:rPr>
          <w:b/>
          <w:bCs/>
        </w:rPr>
        <w:t>4</w:t>
      </w:r>
      <w:r w:rsidR="001524CC" w:rsidRPr="001624FD">
        <w:rPr>
          <w:b/>
          <w:bCs/>
        </w:rPr>
        <w:t>.</w:t>
      </w:r>
      <w:r>
        <w:rPr>
          <w:b/>
          <w:bCs/>
        </w:rPr>
        <w:t>2</w:t>
      </w:r>
      <w:r w:rsidR="001524CC" w:rsidRPr="001624FD">
        <w:rPr>
          <w:b/>
          <w:bCs/>
        </w:rPr>
        <w:t xml:space="preserve">.1 </w:t>
      </w:r>
      <w:r w:rsidR="00C24311" w:rsidRPr="001624FD">
        <w:rPr>
          <w:b/>
          <w:bCs/>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63DD3050" w14:textId="0F640A53" w:rsidR="000F068E" w:rsidRDefault="319B60C9" w:rsidP="70B96FA7">
      <w:pPr>
        <w:tabs>
          <w:tab w:val="clear" w:pos="403"/>
        </w:tabs>
        <w:spacing w:after="120" w:line="230" w:lineRule="atLeast"/>
        <w:rPr>
          <w:noProof/>
          <w:lang w:eastAsia="ja-JP"/>
        </w:rPr>
      </w:pPr>
      <w:r w:rsidRPr="319B60C9">
        <w:rPr>
          <w:noProof/>
          <w:lang w:eastAsia="ja-JP"/>
        </w:rPr>
        <w:t xml:space="preserve">The </w:t>
      </w:r>
      <w:r w:rsidRPr="319B60C9">
        <w:rPr>
          <w:rFonts w:ascii="Courier New" w:hAnsi="Courier New"/>
          <w:noProof/>
          <w:lang w:eastAsia="ja-JP"/>
        </w:rPr>
        <w:t>SwitchingGroupBox</w:t>
      </w:r>
      <w:r w:rsidRPr="319B60C9">
        <w:rPr>
          <w:noProof/>
          <w:lang w:eastAsia="ja-JP"/>
        </w:rPr>
        <w:t xml:space="preserve"> is used to facilitate the generation of adaptive streaming manifests or descriptions such as DASH MPD. Generating DASH or CMAF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signaling of generic properties used in adaptive streaming such as switching, time alignment or initialization characteristics, where the precise semantics of the properties are deferred to DASH or CMAF, and identified by identifiers defined in these specifications. </w:t>
      </w:r>
    </w:p>
    <w:p w14:paraId="502B5470" w14:textId="09B0AFE9" w:rsidR="00C24311" w:rsidRPr="001624FD" w:rsidRDefault="00D375AF" w:rsidP="001624FD">
      <w:pPr>
        <w:rPr>
          <w:b/>
          <w:bCs/>
        </w:rPr>
      </w:pPr>
      <w:r>
        <w:rPr>
          <w:b/>
          <w:bCs/>
        </w:rPr>
        <w:t>8</w:t>
      </w:r>
      <w:r w:rsidR="001524CC" w:rsidRPr="001524CC">
        <w:rPr>
          <w:b/>
          <w:bCs/>
        </w:rPr>
        <w:t>.</w:t>
      </w:r>
      <w:r w:rsidR="000C635E">
        <w:rPr>
          <w:b/>
          <w:bCs/>
        </w:rPr>
        <w:t>15</w:t>
      </w:r>
      <w:r w:rsidR="001524CC" w:rsidRPr="001524CC">
        <w:rPr>
          <w:b/>
          <w:bCs/>
        </w:rPr>
        <w:t>.</w:t>
      </w:r>
      <w:r w:rsidR="000C635E">
        <w:rPr>
          <w:b/>
          <w:bCs/>
        </w:rPr>
        <w:t>4</w:t>
      </w:r>
      <w:r w:rsidR="001524CC" w:rsidRPr="001524CC">
        <w:rPr>
          <w:b/>
          <w:bCs/>
        </w:rPr>
        <w:t>.</w:t>
      </w:r>
      <w:r w:rsidR="000C635E">
        <w:rPr>
          <w:b/>
          <w:bCs/>
        </w:rPr>
        <w:t>2</w:t>
      </w:r>
      <w:r w:rsidR="001524CC" w:rsidRPr="001524CC">
        <w:rPr>
          <w:b/>
          <w:bCs/>
        </w:rPr>
        <w:t xml:space="preserve">.2 </w:t>
      </w:r>
      <w:r w:rsidR="00C24311" w:rsidRPr="001624FD">
        <w:rPr>
          <w:b/>
          <w:bCs/>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lastRenderedPageBreak/>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3566F4FD"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59291060" w14:textId="7615BDDB" w:rsidR="70B96FA7" w:rsidRPr="00CA0542" w:rsidDel="00F42054" w:rsidRDefault="00006AFC" w:rsidP="00CA0542">
      <w:pPr>
        <w:rPr>
          <w:del w:id="67" w:author="Dimitri Podborski" w:date="2025-04-28T17:24:00Z" w16du:dateUtc="2025-04-29T00:24:00Z"/>
        </w:rPr>
      </w:pPr>
      <w:del w:id="68" w:author="Dimitri Podborski" w:date="2025-04-28T17:24:00Z" w16du:dateUtc="2025-04-29T00:24:00Z">
        <w:r w:rsidDel="00F42054">
          <w:rPr>
            <w:highlight w:val="yellow"/>
          </w:rPr>
          <w:delText>[</w:delText>
        </w:r>
        <w:r w:rsidR="319B60C9" w:rsidRPr="00CA0542" w:rsidDel="00F42054">
          <w:rPr>
            <w:highlight w:val="yellow"/>
          </w:rPr>
          <w:delText>Editor’s note: We should consider using the ‘flags’ of the box instead of defining bit fields in the box payload.</w:delText>
        </w:r>
        <w:r w:rsidDel="00F42054">
          <w:delText>]</w:delText>
        </w:r>
      </w:del>
    </w:p>
    <w:p w14:paraId="776CAA07" w14:textId="7EBB355E" w:rsidR="00C24311" w:rsidRPr="001624FD" w:rsidRDefault="000C635E" w:rsidP="001624FD">
      <w:pPr>
        <w:rPr>
          <w:b/>
          <w:bCs/>
        </w:rPr>
      </w:pPr>
      <w:r>
        <w:rPr>
          <w:b/>
          <w:bCs/>
        </w:rPr>
        <w:t>8</w:t>
      </w:r>
      <w:r w:rsidR="001524CC" w:rsidRPr="001524CC">
        <w:rPr>
          <w:b/>
          <w:bCs/>
        </w:rPr>
        <w:t>.</w:t>
      </w:r>
      <w:r>
        <w:rPr>
          <w:b/>
          <w:bCs/>
        </w:rPr>
        <w:t>15</w:t>
      </w:r>
      <w:r w:rsidR="001524CC" w:rsidRPr="001524CC">
        <w:rPr>
          <w:b/>
          <w:bCs/>
        </w:rPr>
        <w:t>.</w:t>
      </w:r>
      <w:r>
        <w:rPr>
          <w:b/>
          <w:bCs/>
        </w:rPr>
        <w:t>4</w:t>
      </w:r>
      <w:r w:rsidR="001524CC" w:rsidRPr="001524CC">
        <w:rPr>
          <w:b/>
          <w:bCs/>
        </w:rPr>
        <w:t>.</w:t>
      </w:r>
      <w:r>
        <w:rPr>
          <w:b/>
          <w:bCs/>
        </w:rPr>
        <w:t>2</w:t>
      </w:r>
      <w:r w:rsidR="001524CC" w:rsidRPr="001524CC">
        <w:rPr>
          <w:b/>
          <w:bCs/>
        </w:rPr>
        <w:t xml:space="preserve">.3 </w:t>
      </w:r>
      <w:r w:rsidR="00C24311" w:rsidRPr="001624FD">
        <w:rPr>
          <w:b/>
          <w:bCs/>
        </w:rPr>
        <w:t>Semantics</w:t>
      </w:r>
    </w:p>
    <w:p w14:paraId="7EBF2BAF" w14:textId="375EC8B9" w:rsidR="00BB3CB3" w:rsidRPr="004D10AF" w:rsidRDefault="10E33412" w:rsidP="319B60C9">
      <w:pPr>
        <w:pStyle w:val="fields"/>
      </w:pPr>
      <w:r w:rsidRPr="00886582">
        <w:rPr>
          <w:rStyle w:val="ISOCode"/>
        </w:rPr>
        <w:t>switch_flag</w:t>
      </w:r>
      <w:r w:rsidRPr="10E33412">
        <w:rPr>
          <w:rStyle w:val="codeChar1"/>
        </w:rPr>
        <w:t xml:space="preserve"> </w:t>
      </w:r>
      <w:r>
        <w:t xml:space="preserve">equal 1 indicates that the track of this group are alternative encodings of the same </w:t>
      </w:r>
      <w:r w:rsidRPr="004D10AF">
        <w:t>source content intended for adaptive streaming switching. The normative requirements applying to tracks belonging to such group are defined by DASH or CMAF and identified by the structural brand and/or media profile brand fields.</w:t>
      </w:r>
    </w:p>
    <w:p w14:paraId="06FBDDCD" w14:textId="3EC757A1" w:rsidR="00BB3CB3" w:rsidRPr="00886582" w:rsidRDefault="10E33412">
      <w:pPr>
        <w:pStyle w:val="fields"/>
      </w:pPr>
      <w:r w:rsidRPr="00886582">
        <w:rPr>
          <w:rStyle w:val="ISOCode"/>
          <w:lang w:val="en-CA"/>
        </w:rPr>
        <w:t>time_aligned_flag</w:t>
      </w:r>
      <w:r w:rsidRPr="00886582">
        <w:rPr>
          <w:rStyle w:val="codeChar1"/>
          <w:lang w:val="en-CA"/>
        </w:rPr>
        <w:t xml:space="preserve"> </w:t>
      </w:r>
      <w:r w:rsidRPr="00886582">
        <w:t>equal 1 indicates the tracks of this group have some timed alignment characteristics. The normative requirements applying to tracks belonging to such group are defined by  DASH and CMAF and identified by the structural brand and/or the media profile brand fields.</w:t>
      </w:r>
    </w:p>
    <w:p w14:paraId="0778B374" w14:textId="77777777" w:rsidR="00BB3CB3" w:rsidRPr="00886582" w:rsidRDefault="00BB3CB3" w:rsidP="00BB3CB3">
      <w:pPr>
        <w:pStyle w:val="fields"/>
        <w:spacing w:after="0"/>
      </w:pPr>
      <w:r w:rsidRPr="00886582">
        <w:rPr>
          <w:rStyle w:val="ISOCode"/>
          <w:lang w:val="en-CA"/>
        </w:rPr>
        <w:t>init_type</w:t>
      </w:r>
      <w:r w:rsidRPr="00886582">
        <w:rPr>
          <w:rFonts w:ascii="Courier New" w:hAnsi="Courier New" w:cs="Courier New"/>
          <w:sz w:val="20"/>
        </w:rPr>
        <w:t xml:space="preserve"> </w:t>
      </w:r>
      <w:r w:rsidRPr="00886582">
        <w:t>with the following values:</w:t>
      </w:r>
    </w:p>
    <w:p w14:paraId="3C892289" w14:textId="71293B08" w:rsidR="00BB3CB3" w:rsidRPr="00886582" w:rsidRDefault="10E33412"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0</w:t>
      </w:r>
      <w:r w:rsidRPr="004D10AF">
        <w:rPr>
          <w:rFonts w:ascii="Times New Roman" w:eastAsia="Times New Roman" w:hAnsi="Times New Roman"/>
          <w:sz w:val="24"/>
          <w:szCs w:val="24"/>
        </w:rPr>
        <w:t xml:space="preserve">: </w:t>
      </w:r>
      <w:r w:rsidRPr="004D10AF">
        <w:rPr>
          <w:rFonts w:eastAsia="Times New Roman"/>
        </w:rPr>
        <w:t xml:space="preserve">The entity which its </w:t>
      </w:r>
      <w:r w:rsidRPr="00886582">
        <w:rPr>
          <w:rStyle w:val="ISOCode"/>
          <w:lang w:val="en-CA"/>
        </w:rPr>
        <w:t>entity_id</w:t>
      </w:r>
      <w:r w:rsidRPr="004D10AF">
        <w:t xml:space="preserve"> is first listed </w:t>
      </w:r>
      <w:r w:rsidRPr="004D10AF">
        <w:rPr>
          <w:rFonts w:eastAsia="Times New Roman"/>
        </w:rPr>
        <w:t xml:space="preserve">in this box can be used to initialize a decoder for decoding any track </w:t>
      </w:r>
      <w:r w:rsidRPr="004D10AF">
        <w:t xml:space="preserve">that directly or indirectly belongs </w:t>
      </w:r>
      <w:r w:rsidRPr="004D10AF">
        <w:rPr>
          <w:rFonts w:eastAsia="Times New Roman"/>
        </w:rPr>
        <w:t xml:space="preserve">to this group. </w:t>
      </w:r>
    </w:p>
    <w:p w14:paraId="73FEC0DA" w14:textId="77777777" w:rsidR="00BB3CB3" w:rsidRPr="004D10AF" w:rsidRDefault="00BB3CB3" w:rsidP="005A2D81">
      <w:pPr>
        <w:numPr>
          <w:ilvl w:val="0"/>
          <w:numId w:val="29"/>
        </w:numPr>
        <w:tabs>
          <w:tab w:val="clear" w:pos="403"/>
        </w:tabs>
        <w:spacing w:after="0" w:line="240" w:lineRule="auto"/>
        <w:jc w:val="left"/>
        <w:rPr>
          <w:rFonts w:eastAsia="Times New Roman"/>
        </w:rPr>
      </w:pPr>
      <w:r w:rsidRPr="004D10AF">
        <w:rPr>
          <w:rFonts w:ascii="Courier New" w:eastAsia="Times New Roman" w:hAnsi="Courier New" w:cs="Courier New"/>
          <w:sz w:val="24"/>
          <w:szCs w:val="24"/>
        </w:rPr>
        <w:t>1</w:t>
      </w:r>
      <w:r w:rsidRPr="004D10AF">
        <w:rPr>
          <w:rFonts w:ascii="Times New Roman" w:eastAsia="Times New Roman" w:hAnsi="Times New Roman"/>
          <w:sz w:val="24"/>
          <w:szCs w:val="24"/>
        </w:rPr>
        <w:t xml:space="preserve">: </w:t>
      </w:r>
      <w:r w:rsidRPr="004D10AF">
        <w:rPr>
          <w:rFonts w:eastAsia="Times New Roman"/>
        </w:rPr>
        <w:t>Every track directly or indirectly belonging to this group can be used to initialize a decoder for decoding any track that directly or indirectly belongs to this group.</w:t>
      </w:r>
    </w:p>
    <w:p w14:paraId="7DE6F435" w14:textId="14B89DCF" w:rsidR="00BB3CB3" w:rsidRPr="004D10AF" w:rsidDel="00A7422E" w:rsidRDefault="10E33412" w:rsidP="005A2D81">
      <w:pPr>
        <w:numPr>
          <w:ilvl w:val="0"/>
          <w:numId w:val="29"/>
        </w:numPr>
        <w:tabs>
          <w:tab w:val="clear" w:pos="403"/>
        </w:tabs>
        <w:spacing w:after="0" w:line="240" w:lineRule="auto"/>
        <w:jc w:val="left"/>
        <w:rPr>
          <w:rFonts w:ascii="Times New Roman" w:eastAsia="Times New Roman" w:hAnsi="Times New Roman"/>
          <w:sz w:val="24"/>
          <w:szCs w:val="24"/>
        </w:rPr>
      </w:pPr>
      <w:r w:rsidRPr="004D10AF">
        <w:rPr>
          <w:rFonts w:ascii="Courier New" w:eastAsia="Times New Roman" w:hAnsi="Courier New" w:cs="Courier New"/>
          <w:sz w:val="24"/>
          <w:szCs w:val="24"/>
        </w:rPr>
        <w:t>2</w:t>
      </w:r>
      <w:r w:rsidRPr="004D10AF">
        <w:rPr>
          <w:rFonts w:ascii="Times New Roman" w:eastAsia="Times New Roman" w:hAnsi="Times New Roman"/>
          <w:sz w:val="24"/>
          <w:szCs w:val="24"/>
        </w:rPr>
        <w:t>: reserved</w:t>
      </w:r>
    </w:p>
    <w:p w14:paraId="25FCFAB5" w14:textId="77777777" w:rsidR="00BB3CB3" w:rsidRPr="004D10AF" w:rsidRDefault="6AFB68F3" w:rsidP="005A2D81">
      <w:pPr>
        <w:numPr>
          <w:ilvl w:val="0"/>
          <w:numId w:val="29"/>
        </w:numPr>
        <w:tabs>
          <w:tab w:val="clear" w:pos="403"/>
        </w:tabs>
        <w:spacing w:after="0" w:line="240" w:lineRule="auto"/>
        <w:jc w:val="left"/>
        <w:rPr>
          <w:rFonts w:ascii="Times New Roman" w:eastAsia="Times New Roman" w:hAnsi="Times New Roman"/>
          <w:sz w:val="24"/>
          <w:szCs w:val="24"/>
        </w:rPr>
      </w:pPr>
      <w:r w:rsidRPr="004D10AF">
        <w:rPr>
          <w:rFonts w:ascii="Courier New" w:eastAsia="Times New Roman" w:hAnsi="Courier New" w:cs="Courier New"/>
          <w:sz w:val="24"/>
          <w:szCs w:val="24"/>
        </w:rPr>
        <w:t>3</w:t>
      </w:r>
      <w:r w:rsidRPr="004D10AF">
        <w:rPr>
          <w:rFonts w:ascii="Times New Roman" w:eastAsia="Times New Roman" w:hAnsi="Times New Roman"/>
          <w:sz w:val="24"/>
          <w:szCs w:val="24"/>
        </w:rPr>
        <w:t>: reserved</w:t>
      </w:r>
    </w:p>
    <w:p w14:paraId="752AB3D6" w14:textId="6EFB5C25" w:rsidR="00BB3CB3" w:rsidRPr="004D10AF" w:rsidRDefault="10E33412" w:rsidP="10E33412">
      <w:pPr>
        <w:spacing w:before="100" w:beforeAutospacing="1" w:after="100" w:afterAutospacing="1"/>
        <w:ind w:left="720" w:hanging="360"/>
      </w:pPr>
      <w:r w:rsidRPr="00886582">
        <w:rPr>
          <w:rStyle w:val="ISOCode"/>
          <w:lang w:val="en-CA"/>
        </w:rPr>
        <w:t>tag</w:t>
      </w:r>
      <w:r w:rsidRPr="004D10AF">
        <w:rPr>
          <w:rFonts w:eastAsia="Times New Roman"/>
          <w:lang w:eastAsia="en-GB"/>
        </w:rPr>
        <w:t xml:space="preserve"> specifies additional information about the entity group which may be used for selection purposes. Derived specifications define the use of this field. For MPEG-H Audio the value of this field shall contain the whitespace-separated list of </w:t>
      </w:r>
      <w:proofErr w:type="spellStart"/>
      <w:r w:rsidRPr="004D10AF">
        <w:rPr>
          <w:rFonts w:eastAsia="Times New Roman"/>
          <w:lang w:eastAsia="en-GB"/>
        </w:rPr>
        <w:t>mae_GroupIDs</w:t>
      </w:r>
      <w:proofErr w:type="spellEnd"/>
      <w:r w:rsidRPr="004D10AF">
        <w:rPr>
          <w:rFonts w:eastAsia="Times New Roman"/>
          <w:lang w:eastAsia="en-GB"/>
        </w:rPr>
        <w:t xml:space="preserve"> that are contained in the described switching group.  </w:t>
      </w:r>
    </w:p>
    <w:p w14:paraId="024220E4" w14:textId="605A6DE7" w:rsidR="00BB3CB3" w:rsidRPr="004D10AF" w:rsidRDefault="10E33412" w:rsidP="00BB3CB3">
      <w:pPr>
        <w:pStyle w:val="fields"/>
      </w:pPr>
      <w:r w:rsidRPr="00886582">
        <w:rPr>
          <w:rStyle w:val="ISOCode"/>
          <w:lang w:val="en-CA"/>
        </w:rPr>
        <w:t>structural_brand</w:t>
      </w:r>
      <w:r w:rsidRPr="004D10AF">
        <w:rPr>
          <w:rFonts w:ascii="Courier New" w:hAnsi="Courier New"/>
          <w:noProof/>
        </w:rPr>
        <w:t xml:space="preserve"> </w:t>
      </w:r>
      <w:r w:rsidRPr="004D10AF">
        <w:t>specifies an identifier defined in derived specifications that corresponds to structural constraints of all direct and indirect entities of this group.</w:t>
      </w:r>
    </w:p>
    <w:p w14:paraId="19C9A273" w14:textId="58FB8C04" w:rsidR="00C24311" w:rsidRPr="004D10AF" w:rsidRDefault="10E33412" w:rsidP="00E97DBD">
      <w:pPr>
        <w:pStyle w:val="fields"/>
      </w:pPr>
      <w:r w:rsidRPr="00886582">
        <w:rPr>
          <w:rStyle w:val="ISOCode"/>
          <w:lang w:val="en-CA"/>
        </w:rPr>
        <w:t>mediaprofile_brand</w:t>
      </w:r>
      <w:r w:rsidRPr="004D10AF">
        <w:rPr>
          <w:rFonts w:ascii="Courier New" w:hAnsi="Courier New"/>
          <w:noProof/>
        </w:rPr>
        <w:t xml:space="preserve"> </w:t>
      </w:r>
      <w:r w:rsidRPr="004D10AF">
        <w:t>specifies the media profile brand that all direct and indirect entities of this group conform to.</w:t>
      </w:r>
    </w:p>
    <w:p w14:paraId="094F2FE8" w14:textId="3C0AE12A" w:rsidR="00307C44" w:rsidRPr="00886582" w:rsidRDefault="319B60C9" w:rsidP="00307C44">
      <w:pPr>
        <w:pStyle w:val="fields"/>
      </w:pPr>
      <w:r w:rsidRPr="00886582">
        <w:rPr>
          <w:rStyle w:val="ISOCode"/>
          <w:lang w:val="en-CA"/>
        </w:rPr>
        <w:t>boxes</w:t>
      </w:r>
      <w:r w:rsidRPr="004D10AF">
        <w:rPr>
          <w:rFonts w:ascii="Courier New" w:hAnsi="Courier New" w:cs="Courier New"/>
        </w:rPr>
        <w:t xml:space="preserve"> </w:t>
      </w:r>
      <w:proofErr w:type="gramStart"/>
      <w:r w:rsidRPr="004D10AF">
        <w:t>is</w:t>
      </w:r>
      <w:proofErr w:type="gramEnd"/>
      <w:r w:rsidRPr="004D10AF">
        <w:t xml:space="preserve"> an array of boxes providing information about the group that can be used to generate DASH or CMAF groupings. </w:t>
      </w:r>
      <w:r w:rsidRPr="00886582">
        <w:t>Boxes suitable include but are not limited to the following list of boxes defined in this document:</w:t>
      </w:r>
    </w:p>
    <w:p w14:paraId="3DED7AB9" w14:textId="77777777" w:rsidR="00307C44" w:rsidRPr="00886582" w:rsidRDefault="00307C44" w:rsidP="005A2D81">
      <w:pPr>
        <w:pStyle w:val="fields"/>
        <w:numPr>
          <w:ilvl w:val="1"/>
          <w:numId w:val="28"/>
        </w:numPr>
        <w:jc w:val="left"/>
      </w:pPr>
      <w:r w:rsidRPr="00886582">
        <w:rPr>
          <w:rStyle w:val="codeChar1"/>
          <w:lang w:val="en-CA"/>
        </w:rPr>
        <w:t>ExtendedLanguageBox</w:t>
      </w:r>
      <w:r w:rsidRPr="00886582">
        <w:t xml:space="preserve"> (subclause </w:t>
      </w:r>
      <w:r w:rsidRPr="004D10AF">
        <w:fldChar w:fldCharType="begin"/>
      </w:r>
      <w:r w:rsidRPr="00886582">
        <w:instrText xml:space="preserve"> REF _Ref287106563 \r \h  \* MERGEFORMAT </w:instrText>
      </w:r>
      <w:r w:rsidRPr="004D10AF">
        <w:fldChar w:fldCharType="separate"/>
      </w:r>
      <w:r w:rsidRPr="00886582">
        <w:t>8.4.6</w:t>
      </w:r>
      <w:r w:rsidRPr="004D10AF">
        <w:fldChar w:fldCharType="end"/>
      </w:r>
      <w:r w:rsidRPr="00886582">
        <w:t>)</w:t>
      </w:r>
    </w:p>
    <w:p w14:paraId="5A89E1D3" w14:textId="77777777" w:rsidR="00307C44" w:rsidRPr="00886582" w:rsidRDefault="00307C44" w:rsidP="005A2D81">
      <w:pPr>
        <w:pStyle w:val="fields"/>
        <w:numPr>
          <w:ilvl w:val="1"/>
          <w:numId w:val="28"/>
        </w:numPr>
        <w:jc w:val="left"/>
      </w:pPr>
      <w:r w:rsidRPr="00886582">
        <w:rPr>
          <w:rStyle w:val="codeChar1"/>
          <w:lang w:val="en-CA"/>
        </w:rPr>
        <w:t>UserDataBox</w:t>
      </w:r>
      <w:r w:rsidRPr="00886582">
        <w:t xml:space="preserve"> (subclause </w:t>
      </w:r>
      <w:r w:rsidRPr="004D10AF">
        <w:fldChar w:fldCharType="begin"/>
      </w:r>
      <w:r w:rsidRPr="00886582">
        <w:instrText xml:space="preserve"> REF _Ref112857043 \r \h  \* MERGEFORMAT </w:instrText>
      </w:r>
      <w:r w:rsidRPr="004D10AF">
        <w:fldChar w:fldCharType="separate"/>
      </w:r>
      <w:r w:rsidRPr="00886582">
        <w:t>8.10.1</w:t>
      </w:r>
      <w:r w:rsidRPr="004D10AF">
        <w:fldChar w:fldCharType="end"/>
      </w:r>
      <w:r w:rsidRPr="00886582">
        <w:t>)</w:t>
      </w:r>
    </w:p>
    <w:p w14:paraId="76A93497" w14:textId="77777777" w:rsidR="00307C44" w:rsidRPr="00886582" w:rsidRDefault="00307C44" w:rsidP="005A2D81">
      <w:pPr>
        <w:pStyle w:val="fields"/>
        <w:numPr>
          <w:ilvl w:val="1"/>
          <w:numId w:val="28"/>
        </w:numPr>
        <w:jc w:val="left"/>
      </w:pPr>
      <w:r w:rsidRPr="00886582">
        <w:rPr>
          <w:rStyle w:val="codeChar1"/>
          <w:lang w:val="en-CA"/>
        </w:rPr>
        <w:t>KindBox</w:t>
      </w:r>
      <w:r w:rsidRPr="00886582">
        <w:t xml:space="preserve"> (subclause </w:t>
      </w:r>
      <w:r w:rsidRPr="004D10AF">
        <w:fldChar w:fldCharType="begin"/>
      </w:r>
      <w:r w:rsidRPr="00886582">
        <w:instrText xml:space="preserve"> REF _Ref453158979 \r \h </w:instrText>
      </w:r>
      <w:r w:rsidRPr="004D10AF">
        <w:fldChar w:fldCharType="separate"/>
      </w:r>
      <w:r w:rsidRPr="00886582">
        <w:t>8.10.4</w:t>
      </w:r>
      <w:r w:rsidRPr="004D10AF">
        <w:fldChar w:fldCharType="end"/>
      </w:r>
      <w:r w:rsidRPr="00886582">
        <w:t>)</w:t>
      </w:r>
    </w:p>
    <w:p w14:paraId="06144F0E" w14:textId="77777777" w:rsidR="00255C35" w:rsidRPr="00886582" w:rsidDel="00F42054" w:rsidRDefault="00307C44" w:rsidP="005A2D81">
      <w:pPr>
        <w:pStyle w:val="fields"/>
        <w:numPr>
          <w:ilvl w:val="1"/>
          <w:numId w:val="28"/>
        </w:numPr>
        <w:jc w:val="left"/>
        <w:rPr>
          <w:del w:id="69" w:author="Dimitri Podborski" w:date="2025-04-28T17:25:00Z" w16du:dateUtc="2025-04-29T00:25:00Z"/>
        </w:rPr>
      </w:pPr>
      <w:r w:rsidRPr="00886582">
        <w:rPr>
          <w:rStyle w:val="codeChar1"/>
          <w:lang w:val="en-CA"/>
        </w:rPr>
        <w:t>LabelBox</w:t>
      </w:r>
      <w:r w:rsidRPr="00886582">
        <w:t xml:space="preserve"> (subclause </w:t>
      </w:r>
      <w:r w:rsidRPr="004D10AF">
        <w:fldChar w:fldCharType="begin"/>
      </w:r>
      <w:r w:rsidRPr="00886582">
        <w:instrText xml:space="preserve"> REF _Ref112857081 \r \h </w:instrText>
      </w:r>
      <w:r w:rsidRPr="004D10AF">
        <w:fldChar w:fldCharType="separate"/>
      </w:r>
      <w:r w:rsidRPr="00886582">
        <w:t>8.10.5</w:t>
      </w:r>
      <w:r w:rsidRPr="004D10AF">
        <w:fldChar w:fldCharType="end"/>
      </w:r>
      <w:r w:rsidRPr="00886582">
        <w:t>)</w:t>
      </w:r>
    </w:p>
    <w:p w14:paraId="550CE541" w14:textId="29968BCB" w:rsidR="00255C35" w:rsidRPr="00F42054" w:rsidDel="00F42054" w:rsidRDefault="00255C35" w:rsidP="00F42054">
      <w:pPr>
        <w:pStyle w:val="fields"/>
        <w:numPr>
          <w:ilvl w:val="1"/>
          <w:numId w:val="28"/>
        </w:numPr>
        <w:jc w:val="left"/>
        <w:rPr>
          <w:del w:id="70" w:author="Dimitri Podborski" w:date="2025-04-28T17:25:00Z" w16du:dateUtc="2025-04-29T00:25:00Z"/>
          <w:rPrChange w:id="71" w:author="Dimitri Podborski" w:date="2025-04-28T17:25:00Z" w16du:dateUtc="2025-04-29T00:25:00Z">
            <w:rPr>
              <w:del w:id="72" w:author="Dimitri Podborski" w:date="2025-04-28T17:25:00Z" w16du:dateUtc="2025-04-29T00:25:00Z"/>
              <w:lang w:val="de-DE"/>
            </w:rPr>
          </w:rPrChange>
        </w:rPr>
        <w:pPrChange w:id="73" w:author="Dimitri Podborski" w:date="2025-04-28T17:25:00Z" w16du:dateUtc="2025-04-29T00:25:00Z">
          <w:pPr>
            <w:pStyle w:val="fields"/>
            <w:jc w:val="left"/>
          </w:pPr>
        </w:pPrChange>
      </w:pPr>
    </w:p>
    <w:p w14:paraId="4E8D3D6D" w14:textId="7E2E6A22" w:rsidR="0097508F" w:rsidRPr="00F42054" w:rsidDel="00F42054" w:rsidRDefault="00006AFC" w:rsidP="00F42054">
      <w:pPr>
        <w:pStyle w:val="fields"/>
        <w:rPr>
          <w:del w:id="74" w:author="Dimitri Podborski" w:date="2025-04-28T17:24:00Z" w16du:dateUtc="2025-04-29T00:24:00Z"/>
          <w:highlight w:val="yellow"/>
          <w:rPrChange w:id="75" w:author="Dimitri Podborski" w:date="2025-04-28T17:25:00Z" w16du:dateUtc="2025-04-29T00:25:00Z">
            <w:rPr>
              <w:del w:id="76" w:author="Dimitri Podborski" w:date="2025-04-28T17:24:00Z" w16du:dateUtc="2025-04-29T00:24:00Z"/>
              <w:highlight w:val="yellow"/>
              <w:lang w:val="de-DE"/>
            </w:rPr>
          </w:rPrChange>
        </w:rPr>
        <w:pPrChange w:id="77" w:author="Dimitri Podborski" w:date="2025-04-28T17:25:00Z" w16du:dateUtc="2025-04-29T00:25:00Z">
          <w:pPr>
            <w:pStyle w:val="fields"/>
            <w:jc w:val="left"/>
          </w:pPr>
        </w:pPrChange>
      </w:pPr>
      <w:del w:id="78" w:author="Dimitri Podborski" w:date="2025-04-28T17:24:00Z" w16du:dateUtc="2025-04-29T00:24:00Z">
        <w:r w:rsidRPr="00F42054" w:rsidDel="00F42054">
          <w:rPr>
            <w:highlight w:val="yellow"/>
            <w:rPrChange w:id="79" w:author="Dimitri Podborski" w:date="2025-04-28T17:25:00Z" w16du:dateUtc="2025-04-29T00:25:00Z">
              <w:rPr>
                <w:highlight w:val="yellow"/>
                <w:lang w:val="de-DE"/>
              </w:rPr>
            </w:rPrChange>
          </w:rPr>
          <w:delText>[</w:delText>
        </w:r>
        <w:r w:rsidR="00255C35" w:rsidRPr="00F42054" w:rsidDel="00F42054">
          <w:rPr>
            <w:highlight w:val="yellow"/>
            <w:rPrChange w:id="80" w:author="Dimitri Podborski" w:date="2025-04-28T17:25:00Z" w16du:dateUtc="2025-04-29T00:25:00Z">
              <w:rPr>
                <w:highlight w:val="yellow"/>
                <w:lang w:val="de-DE"/>
              </w:rPr>
            </w:rPrChange>
          </w:rPr>
          <w:delText xml:space="preserve">Editor’s note: </w:delText>
        </w:r>
        <w:r w:rsidR="0054719A" w:rsidRPr="00F42054" w:rsidDel="00F42054">
          <w:rPr>
            <w:highlight w:val="yellow"/>
          </w:rPr>
          <w:delText>Changing the name is under consideration. One candidate</w:delText>
        </w:r>
        <w:r w:rsidR="0097508F" w:rsidRPr="00F42054" w:rsidDel="00F42054">
          <w:rPr>
            <w:highlight w:val="yellow"/>
          </w:rPr>
          <w:delText>:</w:delText>
        </w:r>
      </w:del>
    </w:p>
    <w:p w14:paraId="1DD53C21" w14:textId="3491AC58" w:rsidR="00263CD9" w:rsidRPr="00F42054" w:rsidRDefault="6AFB68F3" w:rsidP="00F42054">
      <w:pPr>
        <w:pStyle w:val="fields"/>
        <w:numPr>
          <w:ilvl w:val="1"/>
          <w:numId w:val="28"/>
        </w:numPr>
        <w:jc w:val="left"/>
        <w:rPr>
          <w:rPrChange w:id="81" w:author="Dimitri Podborski" w:date="2025-04-28T17:25:00Z" w16du:dateUtc="2025-04-29T00:25:00Z">
            <w:rPr>
              <w:lang w:val="de-DE"/>
            </w:rPr>
          </w:rPrChange>
        </w:rPr>
        <w:pPrChange w:id="82" w:author="Dimitri Podborski" w:date="2025-04-28T17:25:00Z" w16du:dateUtc="2025-04-29T00:25:00Z">
          <w:pPr>
            <w:pStyle w:val="fields"/>
            <w:ind w:left="4230" w:firstLine="0"/>
            <w:jc w:val="left"/>
          </w:pPr>
        </w:pPrChange>
      </w:pPr>
      <w:del w:id="83" w:author="Dimitri Podborski" w:date="2025-04-28T17:24:00Z" w16du:dateUtc="2025-04-29T00:24:00Z">
        <w:r w:rsidRPr="00F42054" w:rsidDel="00F42054">
          <w:rPr>
            <w:highlight w:val="yellow"/>
          </w:rPr>
          <w:delText>AdaptiveStreamingEntityGrouping 'aseg'</w:delText>
        </w:r>
        <w:r w:rsidRPr="00F42054" w:rsidDel="00F42054">
          <w:delText xml:space="preserve"> </w:delText>
        </w:r>
        <w:r w:rsidR="00006AFC" w:rsidRPr="00F42054" w:rsidDel="00F42054">
          <w:delText>]</w:delText>
        </w:r>
        <w:r w:rsidR="10E33412" w:rsidRPr="00F42054" w:rsidDel="00F42054">
          <w:br w:type="page"/>
        </w:r>
      </w:del>
    </w:p>
    <w:p w14:paraId="3604EF89" w14:textId="086CED7D" w:rsidR="00263CD9" w:rsidRDefault="005257BD" w:rsidP="005A2D81">
      <w:pPr>
        <w:pStyle w:val="Heading1"/>
        <w:numPr>
          <w:ilvl w:val="0"/>
          <w:numId w:val="12"/>
        </w:numPr>
      </w:pPr>
      <w:bookmarkStart w:id="84" w:name="_Toc194315183"/>
      <w:r>
        <w:t>Clause 12.1, Video media</w:t>
      </w:r>
      <w:bookmarkEnd w:id="84"/>
    </w:p>
    <w:p w14:paraId="5058B7AB" w14:textId="68E9FF47" w:rsidR="00C11885" w:rsidRDefault="005E0008" w:rsidP="00886582">
      <w:pPr>
        <w:pStyle w:val="AMDInstruction"/>
        <w:rPr>
          <w:lang w:eastAsia="ja-JP"/>
        </w:rPr>
      </w:pPr>
      <w:r>
        <w:rPr>
          <w:lang w:eastAsia="ja-JP"/>
        </w:rPr>
        <w:t>In clause 12.1.3.1</w:t>
      </w:r>
      <w:r w:rsidR="002623A8">
        <w:rPr>
          <w:lang w:eastAsia="ja-JP"/>
        </w:rPr>
        <w:t xml:space="preserve"> add the following table:</w:t>
      </w:r>
    </w:p>
    <w:p w14:paraId="327CC675" w14:textId="77777777" w:rsidR="0049666A" w:rsidRPr="00EC5202" w:rsidRDefault="0049666A" w:rsidP="0049666A">
      <w:pPr>
        <w:rPr>
          <w:b/>
          <w:bCs/>
        </w:rPr>
      </w:pPr>
      <w:r w:rsidRPr="00EC5202">
        <w:rPr>
          <w:b/>
          <w:bCs/>
        </w:rPr>
        <w:lastRenderedPageBreak/>
        <w:t>12.1.3.1</w:t>
      </w:r>
      <w:r w:rsidRPr="00EC5202">
        <w:rPr>
          <w:b/>
          <w:bCs/>
        </w:rPr>
        <w:tab/>
        <w:t>Definition</w:t>
      </w:r>
    </w:p>
    <w:p w14:paraId="77D64673" w14:textId="77777777" w:rsidR="0049666A" w:rsidRPr="00886582" w:rsidRDefault="0049666A" w:rsidP="0049666A">
      <w:pPr>
        <w:pStyle w:val="Atom"/>
        <w:tabs>
          <w:tab w:val="left" w:pos="1134"/>
        </w:tabs>
      </w:pPr>
      <w:r w:rsidRPr="00886582">
        <w:t>Box Types:</w:t>
      </w:r>
      <w:r w:rsidRPr="00886582">
        <w:tab/>
      </w:r>
      <w:r w:rsidRPr="00886582">
        <w:rPr>
          <w:rStyle w:val="codeChar1"/>
        </w:rPr>
        <w:t>codingname</w:t>
      </w:r>
      <w:r w:rsidRPr="00886582">
        <w:br/>
        <w:t>Container:</w:t>
      </w:r>
      <w:r w:rsidRPr="00886582">
        <w:tab/>
      </w:r>
      <w:r w:rsidRPr="00886582">
        <w:rPr>
          <w:rStyle w:val="codeChar1"/>
        </w:rPr>
        <w:t>SampleTableBox</w:t>
      </w:r>
      <w:r w:rsidRPr="00886582">
        <w:br/>
        <w:t>Mandatory:</w:t>
      </w:r>
      <w:r w:rsidRPr="00886582">
        <w:tab/>
        <w:t>Yes, for video tracks</w:t>
      </w:r>
      <w:r w:rsidRPr="00886582">
        <w:br/>
        <w:t>Quantity:</w:t>
      </w:r>
      <w:r w:rsidRPr="00886582">
        <w:tab/>
        <w:t>One or More</w:t>
      </w:r>
    </w:p>
    <w:p w14:paraId="3B66BD72" w14:textId="77777777" w:rsidR="002623A8" w:rsidRPr="00D93877" w:rsidRDefault="002623A8" w:rsidP="00886582"/>
    <w:p w14:paraId="67332BC3" w14:textId="55DF9718" w:rsidR="003C0238" w:rsidRDefault="004C13A5" w:rsidP="004C13A5">
      <w:pPr>
        <w:pStyle w:val="AMDInstruction"/>
      </w:pPr>
      <w:r w:rsidRPr="006042A2">
        <w:t xml:space="preserve">In clause </w:t>
      </w:r>
      <w:r>
        <w:t>12</w:t>
      </w:r>
      <w:r w:rsidRPr="006042A2">
        <w:t>.1.3.</w:t>
      </w:r>
      <w:r>
        <w:t>2</w:t>
      </w:r>
      <w:r w:rsidRPr="006042A2">
        <w:t xml:space="preserve">, </w:t>
      </w:r>
      <w:r w:rsidR="00511C80">
        <w:t>replace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0CDBCCEA" w:rsidR="003C0238" w:rsidRDefault="00511C80" w:rsidP="004C13A5">
      <w:pPr>
        <w:pStyle w:val="AMDInstruction"/>
      </w:pPr>
      <w:r>
        <w:t>with</w:t>
      </w:r>
      <w:r w:rsidR="004C13A5">
        <w:t>:</w:t>
      </w:r>
    </w:p>
    <w:p w14:paraId="4089355E" w14:textId="4DBFB09E" w:rsidR="00192EE5" w:rsidRDefault="6AFB68F3" w:rsidP="4523DD21">
      <w:pPr>
        <w:pStyle w:val="code0"/>
        <w:ind w:left="0"/>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r>
        <w:t>template unsigned int(16)</w:t>
      </w:r>
      <w:r w:rsidR="0A9F1D51">
        <w:tab/>
      </w:r>
      <w:r>
        <w:t>depth;</w:t>
      </w:r>
      <w:r w:rsidR="0A9F1D51">
        <w:br/>
      </w:r>
      <w:r w:rsidR="0A9F1D51">
        <w:tab/>
      </w:r>
      <w:r>
        <w:t>int(16)</w:t>
      </w:r>
      <w:r w:rsidR="0A9F1D51">
        <w:tab/>
      </w:r>
      <w:r>
        <w:t>pre_defined = -1;</w:t>
      </w:r>
      <w:r w:rsidR="0A9F1D51">
        <w:br/>
      </w:r>
      <w:r w:rsidR="0A9F1D51">
        <w:br/>
      </w:r>
      <w:r w:rsidR="0A9F1D51">
        <w:tab/>
      </w:r>
      <w:r>
        <w:t>Box</w:t>
      </w:r>
      <w:r w:rsidR="00AD20FA">
        <w:t xml:space="preserve"> other_boxes[]</w:t>
      </w:r>
      <w:r>
        <w:t>;</w:t>
      </w:r>
    </w:p>
    <w:p w14:paraId="237C9DB4" w14:textId="46F2E4A5" w:rsidR="004C13A5" w:rsidRDefault="4523DD21" w:rsidP="00871B46">
      <w:pPr>
        <w:pStyle w:val="code0"/>
        <w:ind w:left="0"/>
      </w:pPr>
      <w:r>
        <w:t>}</w:t>
      </w:r>
    </w:p>
    <w:p w14:paraId="4596180E" w14:textId="77777777" w:rsidR="003C0238" w:rsidRDefault="003C0238" w:rsidP="00DC6BB2">
      <w:pPr>
        <w:pStyle w:val="AMDInstruction"/>
      </w:pPr>
    </w:p>
    <w:p w14:paraId="755CCCAD" w14:textId="763190F8" w:rsidR="000465B7" w:rsidRDefault="000465B7" w:rsidP="000465B7">
      <w:pPr>
        <w:pStyle w:val="AMDInstruction"/>
      </w:pPr>
      <w:r w:rsidRPr="006042A2">
        <w:t xml:space="preserve">In clause </w:t>
      </w:r>
      <w:r>
        <w:t>12</w:t>
      </w:r>
      <w:r w:rsidRPr="006042A2">
        <w:t>.1.3.</w:t>
      </w:r>
      <w:r w:rsidR="00072879">
        <w:t>3</w:t>
      </w:r>
      <w:r w:rsidRPr="006042A2">
        <w:t xml:space="preserve">, </w:t>
      </w:r>
      <w:r w:rsidR="00A306B6">
        <w:t>replace</w:t>
      </w:r>
      <w:r>
        <w:t>:</w:t>
      </w:r>
    </w:p>
    <w:p w14:paraId="0E4E84FD" w14:textId="77777777" w:rsidR="000465B7" w:rsidRDefault="000465B7" w:rsidP="000465B7">
      <w:pPr>
        <w:pStyle w:val="fields"/>
      </w:pPr>
      <w:r w:rsidRPr="00A3770E">
        <w:rPr>
          <w:rStyle w:val="codeChar1"/>
        </w:rPr>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3092A15E" w14:textId="77777777" w:rsidR="000465B7" w:rsidRPr="00876328" w:rsidRDefault="000465B7" w:rsidP="000465B7">
      <w:pPr>
        <w:pStyle w:val="fields"/>
      </w:pPr>
      <w:r w:rsidRPr="00EB20F2">
        <w:rPr>
          <w:rStyle w:val="codeChar1"/>
        </w:rPr>
        <w:lastRenderedPageBreak/>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values</w:t>
      </w:r>
    </w:p>
    <w:p w14:paraId="6255EBE7" w14:textId="6F3A629C" w:rsidR="00072879" w:rsidRDefault="6AFB68F3" w:rsidP="00072879">
      <w:pPr>
        <w:pStyle w:val="fields"/>
      </w:pPr>
      <w:r>
        <w:t>0x0018 – images are in colour with no alpha</w:t>
      </w:r>
      <w:r>
        <w:br/>
      </w:r>
      <w:r w:rsidR="000465B7" w:rsidRPr="00A3770E">
        <w:rPr>
          <w:rStyle w:val="codeChar1"/>
        </w:rPr>
        <w:t xml:space="preserve">width </w:t>
      </w:r>
      <w:r w:rsidR="000465B7" w:rsidRPr="003E075D">
        <w:t>and</w:t>
      </w:r>
      <w:r w:rsidR="000465B7" w:rsidRPr="00A3770E">
        <w:rPr>
          <w:rStyle w:val="codeChar1"/>
        </w:rPr>
        <w:t xml:space="preserve"> height</w:t>
      </w:r>
      <w:r w:rsidR="000465B7">
        <w:t xml:space="preserve"> are the maximum visual width and height of the stream described by this sample entry, in pixels</w:t>
      </w:r>
    </w:p>
    <w:p w14:paraId="6E7A4337" w14:textId="6693708E" w:rsidR="00072879" w:rsidRDefault="00A306B6" w:rsidP="00072879">
      <w:pPr>
        <w:pStyle w:val="AMDInstruction"/>
      </w:pPr>
      <w:r>
        <w:t>with</w:t>
      </w:r>
      <w:r w:rsidR="00072879">
        <w:t>:</w:t>
      </w:r>
    </w:p>
    <w:p w14:paraId="74FBB8C8" w14:textId="77777777" w:rsidR="00C527F7" w:rsidRDefault="00C527F7" w:rsidP="00C527F7">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pixels</w:t>
      </w:r>
    </w:p>
    <w:p w14:paraId="48B98FB4" w14:textId="1779A220" w:rsidR="00072879" w:rsidRDefault="00AC612E" w:rsidP="00072879">
      <w:pPr>
        <w:pStyle w:val="fields"/>
      </w:pPr>
      <w:r w:rsidRPr="00886582">
        <w:rPr>
          <w:rStyle w:val="ISOCode"/>
        </w:rPr>
        <w:t>horiz</w:t>
      </w:r>
      <w:r w:rsidR="00072879" w:rsidRPr="00886582">
        <w:rPr>
          <w:rStyle w:val="ISOCode"/>
        </w:rPr>
        <w:t>resolution</w:t>
      </w:r>
      <w:r w:rsidR="00072879">
        <w:t xml:space="preserve"> </w:t>
      </w:r>
      <w:r w:rsidR="00B10D21">
        <w:t xml:space="preserve">and </w:t>
      </w:r>
      <w:r w:rsidR="00B10D21" w:rsidRPr="00886582">
        <w:rPr>
          <w:rStyle w:val="ISOCode"/>
        </w:rPr>
        <w:t>vertresolution</w:t>
      </w:r>
      <w:r w:rsidR="00B10D21">
        <w:t xml:space="preserve"> </w:t>
      </w:r>
      <w:r w:rsidR="00072879">
        <w:t>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values</w:t>
      </w:r>
    </w:p>
    <w:p w14:paraId="39DE59AF" w14:textId="668C2686" w:rsidR="00072879" w:rsidRDefault="6AFB68F3" w:rsidP="00072879">
      <w:pPr>
        <w:pStyle w:val="fields"/>
        <w:ind w:left="1080"/>
      </w:pPr>
      <w:r>
        <w:t>0x0018 – the video sequence is in colour with no alpha</w:t>
      </w:r>
    </w:p>
    <w:p w14:paraId="580D2E34" w14:textId="20E17D4B" w:rsidR="6AFB68F3" w:rsidRDefault="6AFB68F3" w:rsidP="6AFB68F3">
      <w:pPr>
        <w:pStyle w:val="fields"/>
        <w:ind w:left="1080"/>
        <w:rPr>
          <w:rFonts w:eastAsia="Cambria" w:cs="Cambria"/>
          <w:szCs w:val="22"/>
          <w:lang w:val="en-US"/>
        </w:rPr>
      </w:pPr>
      <w:r>
        <w:t xml:space="preserve">0x0028 </w:t>
      </w:r>
      <w:r w:rsidRPr="6AFB68F3">
        <w:rPr>
          <w:rFonts w:eastAsia="Cambria" w:cs="Cambria"/>
          <w:szCs w:val="22"/>
          <w:lang w:val="en-US"/>
        </w:rPr>
        <w:t>– the video sequence is in grayscale with no alpha</w:t>
      </w:r>
    </w:p>
    <w:p w14:paraId="7639EFCA" w14:textId="4CF8C6BD" w:rsidR="6AFB68F3" w:rsidRDefault="6AFB68F3" w:rsidP="6AFB68F3">
      <w:pPr>
        <w:pStyle w:val="fields"/>
        <w:ind w:left="1080"/>
        <w:rPr>
          <w:rFonts w:eastAsia="Cambria" w:cs="Cambria"/>
          <w:szCs w:val="22"/>
          <w:lang w:val="en-US"/>
        </w:rPr>
      </w:pPr>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p>
    <w:p w14:paraId="369305AA" w14:textId="496CBA07" w:rsidR="00993546" w:rsidRPr="00886582" w:rsidRDefault="006E5E7A" w:rsidP="00886582">
      <w:pPr>
        <w:pStyle w:val="fields"/>
        <w:rPr>
          <w:lang w:val="en-GB"/>
        </w:rPr>
      </w:pPr>
      <w:r w:rsidRPr="00886582">
        <w:rPr>
          <w:rStyle w:val="ISOCode"/>
        </w:rPr>
        <w:t>other_boxes</w:t>
      </w:r>
      <w:r w:rsidR="00DE43D8">
        <w:t xml:space="preserve"> </w:t>
      </w:r>
      <w:r w:rsidR="00ED28D5">
        <w:t>an optional array of boxes</w:t>
      </w:r>
      <w:r w:rsidR="00C51BCE">
        <w:t>.</w:t>
      </w:r>
      <w:r w:rsidR="001D2F31">
        <w:t xml:space="preserve"> Other boxes may be defined in derived specifications.</w:t>
      </w:r>
    </w:p>
    <w:p w14:paraId="7F8A8B00" w14:textId="77777777" w:rsidR="006F17DB" w:rsidDel="00C527F7" w:rsidRDefault="006F17DB" w:rsidP="00886582"/>
    <w:p w14:paraId="623CB80E" w14:textId="421D191F" w:rsidR="006F17DB" w:rsidRDefault="006F17DB" w:rsidP="006F17DB">
      <w:pPr>
        <w:pStyle w:val="AMDInstruction"/>
        <w:rPr>
          <w:lang w:eastAsia="ja-JP"/>
        </w:rPr>
      </w:pPr>
      <w:r>
        <w:rPr>
          <w:lang w:eastAsia="ja-JP"/>
        </w:rPr>
        <w:t>In clause 12.1.4.1 add the following table:</w:t>
      </w:r>
    </w:p>
    <w:p w14:paraId="365B3AFD" w14:textId="77777777" w:rsidR="00CB1DE4" w:rsidRPr="00886582" w:rsidRDefault="00CB1DE4" w:rsidP="00CB1DE4">
      <w:pPr>
        <w:pStyle w:val="Atom"/>
        <w:tabs>
          <w:tab w:val="left" w:pos="1134"/>
        </w:tabs>
      </w:pPr>
      <w:r w:rsidRPr="00886582">
        <w:t>Box Types:</w:t>
      </w:r>
      <w:r w:rsidRPr="00886582">
        <w:tab/>
      </w:r>
      <w:r w:rsidRPr="00886582">
        <w:rPr>
          <w:rStyle w:val="codeChar1"/>
        </w:rPr>
        <w:t>pasp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4F2CFFA" w14:textId="77777777" w:rsidR="00CB1DE4" w:rsidRPr="00886582" w:rsidRDefault="00CB1DE4" w:rsidP="00CB1DE4">
      <w:pPr>
        <w:pStyle w:val="Atom"/>
        <w:tabs>
          <w:tab w:val="left" w:pos="1134"/>
        </w:tabs>
      </w:pPr>
      <w:r w:rsidRPr="00886582">
        <w:t>Box Types:</w:t>
      </w:r>
      <w:r w:rsidRPr="00886582">
        <w:tab/>
      </w:r>
      <w:r w:rsidRPr="00886582">
        <w:rPr>
          <w:rStyle w:val="codeChar1"/>
        </w:rPr>
        <w:t>clap</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212B9DE7" w14:textId="77777777" w:rsidR="00CB1DE4" w:rsidRDefault="00CB1DE4" w:rsidP="006F17DB"/>
    <w:p w14:paraId="7F4556A1" w14:textId="5939D6AA" w:rsidR="00E042F9" w:rsidRDefault="00E042F9" w:rsidP="00E042F9">
      <w:pPr>
        <w:pStyle w:val="AMDInstruction"/>
        <w:rPr>
          <w:lang w:eastAsia="ja-JP"/>
        </w:rPr>
      </w:pPr>
      <w:r>
        <w:rPr>
          <w:lang w:eastAsia="ja-JP"/>
        </w:rPr>
        <w:t>In clause 12.1.5.1 add the following table:</w:t>
      </w:r>
    </w:p>
    <w:p w14:paraId="71ACE8EB" w14:textId="77777777" w:rsidR="00E042F9" w:rsidRPr="00886582" w:rsidRDefault="00E042F9" w:rsidP="00E042F9">
      <w:pPr>
        <w:pStyle w:val="Atom"/>
        <w:tabs>
          <w:tab w:val="left" w:pos="1134"/>
        </w:tabs>
      </w:pPr>
      <w:r w:rsidRPr="00886582">
        <w:t>Box Types:</w:t>
      </w:r>
      <w:r w:rsidRPr="00886582">
        <w:tab/>
      </w:r>
      <w:r w:rsidRPr="00886582">
        <w:rPr>
          <w:rStyle w:val="codeChar1"/>
        </w:rPr>
        <w:t>colr</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more</w:t>
      </w:r>
    </w:p>
    <w:p w14:paraId="7216E665" w14:textId="77777777" w:rsidR="00E042F9" w:rsidRDefault="00E042F9" w:rsidP="006F17DB"/>
    <w:p w14:paraId="0344B825" w14:textId="77777777" w:rsidR="00592C18" w:rsidRDefault="00592C18" w:rsidP="00592C18">
      <w:pPr>
        <w:pStyle w:val="AMDInstruction"/>
      </w:pPr>
      <w:r>
        <w:lastRenderedPageBreak/>
        <w:t xml:space="preserve">In </w:t>
      </w:r>
      <w:r w:rsidRPr="00A37EB2">
        <w:t>clause</w:t>
      </w:r>
      <w:r>
        <w:t xml:space="preserve"> 12.1.5.1, r</w:t>
      </w:r>
      <w:r w:rsidRPr="00AD06CC">
        <w:t>eplace</w:t>
      </w:r>
      <w:r>
        <w:t xml:space="preserve"> </w:t>
      </w:r>
      <w:r w:rsidRPr="00A37EB2">
        <w:t xml:space="preserve">the following text </w:t>
      </w:r>
      <w:r>
        <w:t>:</w:t>
      </w:r>
    </w:p>
    <w:p w14:paraId="7E590DD9" w14:textId="77777777" w:rsidR="00592C18" w:rsidRPr="0017215C" w:rsidRDefault="00592C18" w:rsidP="00592C18">
      <w:pPr>
        <w:pStyle w:val="BodyText"/>
        <w:autoSpaceDE w:val="0"/>
        <w:autoSpaceDN w:val="0"/>
        <w:adjustRightInd w:val="0"/>
        <w:rPr>
          <w:szCs w:val="24"/>
        </w:rPr>
      </w:pPr>
      <w:r w:rsidRPr="00DE5AAB">
        <w:rPr>
          <w:rFonts w:eastAsia="MS Mincho"/>
          <w:szCs w:val="24"/>
        </w:rPr>
        <w:t xml:space="preserve">If colour information is supplied in both this box, </w:t>
      </w:r>
      <w:proofErr w:type="gramStart"/>
      <w:r w:rsidRPr="00DE5AAB">
        <w:rPr>
          <w:rFonts w:eastAsia="MS Mincho"/>
          <w:szCs w:val="24"/>
        </w:rPr>
        <w:t>and also</w:t>
      </w:r>
      <w:proofErr w:type="gramEnd"/>
      <w:r w:rsidRPr="00DE5AAB">
        <w:rPr>
          <w:rFonts w:eastAsia="MS Mincho"/>
          <w:szCs w:val="24"/>
        </w:rPr>
        <w:t xml:space="preserve"> in the video bitstream, this box takes precedence, and over-rides the information in the bitstream.</w:t>
      </w:r>
    </w:p>
    <w:p w14:paraId="397536B2" w14:textId="77777777" w:rsidR="00592C18" w:rsidRPr="00A37EB2" w:rsidRDefault="00592C18" w:rsidP="00592C18">
      <w:pPr>
        <w:pStyle w:val="AMDInstruction"/>
      </w:pPr>
      <w:r w:rsidRPr="00A37EB2">
        <w:t>with:</w:t>
      </w:r>
    </w:p>
    <w:p w14:paraId="4A1802C4" w14:textId="5A5CA545" w:rsidR="00CC6424" w:rsidRDefault="00592C18" w:rsidP="006F17DB">
      <w:r w:rsidRPr="00A36C67">
        <w:t xml:space="preserve">The colour information supplied in both this box and in the video bitstream </w:t>
      </w:r>
      <w:r>
        <w:t>should</w:t>
      </w:r>
      <w:r w:rsidRPr="00A36C67">
        <w:t xml:space="preserve"> match. If it is not the case, this box takes precedence, and over-rides the information in the bitstream.</w:t>
      </w:r>
    </w:p>
    <w:p w14:paraId="22655C36" w14:textId="77777777" w:rsidR="00CC6424" w:rsidRDefault="00CC6424" w:rsidP="006F17DB"/>
    <w:p w14:paraId="24966E61" w14:textId="7199DCDB" w:rsidR="00DB4496" w:rsidRPr="0003294F" w:rsidRDefault="00DB4496" w:rsidP="00886582">
      <w:pPr>
        <w:pStyle w:val="AMDInstruction"/>
      </w:pPr>
      <w:r w:rsidRPr="00886582">
        <w:t>In clause 12.1.5.</w:t>
      </w:r>
      <w:r w:rsidR="0003294F" w:rsidRPr="00886582">
        <w:t>2</w:t>
      </w:r>
      <w:r w:rsidRPr="00886582">
        <w:t xml:space="preserve"> </w:t>
      </w:r>
      <w:r w:rsidR="0003294F" w:rsidRPr="00886582">
        <w:t>replace:</w:t>
      </w:r>
    </w:p>
    <w:p w14:paraId="17C4C83B" w14:textId="77777777" w:rsidR="00EF1ABB" w:rsidRDefault="00EF1ABB" w:rsidP="00886582">
      <w:pPr>
        <w:pStyle w:val="code0"/>
      </w:pPr>
      <w:r>
        <w:t>class ColourInformationBox extends Box('colr')</w:t>
      </w:r>
    </w:p>
    <w:p w14:paraId="7342365A" w14:textId="77777777" w:rsidR="00EF1ABB" w:rsidRDefault="00EF1ABB" w:rsidP="00886582">
      <w:pPr>
        <w:pStyle w:val="code0"/>
      </w:pPr>
      <w:r>
        <w:t>{</w:t>
      </w:r>
    </w:p>
    <w:p w14:paraId="4E2C205E" w14:textId="77777777" w:rsidR="00EF1ABB" w:rsidRDefault="00EF1ABB" w:rsidP="00886582">
      <w:pPr>
        <w:pStyle w:val="code0"/>
      </w:pPr>
      <w:r>
        <w:t xml:space="preserve">   unsigned int(32) colour_type;</w:t>
      </w:r>
    </w:p>
    <w:p w14:paraId="0DE291CA" w14:textId="77777777" w:rsidR="00EF1ABB" w:rsidRDefault="00EF1ABB" w:rsidP="00886582">
      <w:pPr>
        <w:pStyle w:val="code0"/>
      </w:pPr>
      <w:r>
        <w:t xml:space="preserve">   if (colour_type == 'nclx') /* on-screen colours */</w:t>
      </w:r>
    </w:p>
    <w:p w14:paraId="47FFAB7A" w14:textId="77777777" w:rsidR="00EF1ABB" w:rsidRDefault="00EF1ABB" w:rsidP="00886582">
      <w:pPr>
        <w:pStyle w:val="code0"/>
      </w:pPr>
      <w:r>
        <w:t xml:space="preserve">   {</w:t>
      </w:r>
    </w:p>
    <w:p w14:paraId="366250E5" w14:textId="77777777" w:rsidR="00EF1ABB" w:rsidRDefault="00EF1ABB" w:rsidP="00886582">
      <w:pPr>
        <w:pStyle w:val="code0"/>
      </w:pPr>
      <w:r>
        <w:t xml:space="preserve">      unsigned int(16) colour_primaries;</w:t>
      </w:r>
    </w:p>
    <w:p w14:paraId="74C63868" w14:textId="77777777" w:rsidR="00EF1ABB" w:rsidRDefault="00EF1ABB" w:rsidP="00886582">
      <w:pPr>
        <w:pStyle w:val="code0"/>
      </w:pPr>
      <w:r>
        <w:t xml:space="preserve">      unsigned int(16) transfer_characteristics;</w:t>
      </w:r>
    </w:p>
    <w:p w14:paraId="736ED81A" w14:textId="77777777" w:rsidR="00EF1ABB" w:rsidRDefault="00EF1ABB" w:rsidP="00886582">
      <w:pPr>
        <w:pStyle w:val="code0"/>
      </w:pPr>
      <w:r>
        <w:t xml:space="preserve">      unsigned int(16) matrix_coefficients;</w:t>
      </w:r>
    </w:p>
    <w:p w14:paraId="7E65540E" w14:textId="77777777" w:rsidR="00EF1ABB" w:rsidRDefault="00EF1ABB" w:rsidP="00886582">
      <w:pPr>
        <w:pStyle w:val="code0"/>
      </w:pPr>
      <w:r>
        <w:t xml:space="preserve">      unsigned int(1)  full_range_flag;</w:t>
      </w:r>
    </w:p>
    <w:p w14:paraId="10568B9C" w14:textId="77777777" w:rsidR="00EF1ABB" w:rsidRDefault="00EF1ABB" w:rsidP="00886582">
      <w:pPr>
        <w:pStyle w:val="code0"/>
      </w:pPr>
      <w:r>
        <w:t xml:space="preserve">      unsigned int(7)  reserved = 0;</w:t>
      </w:r>
    </w:p>
    <w:p w14:paraId="63369026" w14:textId="77777777" w:rsidR="00EF1ABB" w:rsidRDefault="00EF1ABB" w:rsidP="00886582">
      <w:pPr>
        <w:pStyle w:val="code0"/>
      </w:pPr>
      <w:r>
        <w:t xml:space="preserve">   }</w:t>
      </w:r>
    </w:p>
    <w:p w14:paraId="3F44EFA6" w14:textId="77777777" w:rsidR="00EF1ABB" w:rsidRDefault="00EF1ABB" w:rsidP="00886582">
      <w:pPr>
        <w:pStyle w:val="code0"/>
      </w:pPr>
      <w:r>
        <w:t xml:space="preserve">   else if (colour_type == 'rICC')</w:t>
      </w:r>
    </w:p>
    <w:p w14:paraId="52AA9815" w14:textId="77777777" w:rsidR="00EF1ABB" w:rsidRDefault="00EF1ABB" w:rsidP="00886582">
      <w:pPr>
        <w:pStyle w:val="code0"/>
      </w:pPr>
      <w:r>
        <w:t xml:space="preserve">   {</w:t>
      </w:r>
    </w:p>
    <w:p w14:paraId="7599433B" w14:textId="77777777" w:rsidR="00EF1ABB" w:rsidRDefault="00EF1ABB" w:rsidP="00886582">
      <w:pPr>
        <w:pStyle w:val="code0"/>
      </w:pPr>
      <w:r>
        <w:t xml:space="preserve">      ICC_profile;  // restricted ICC profile</w:t>
      </w:r>
    </w:p>
    <w:p w14:paraId="13B513F7" w14:textId="77777777" w:rsidR="00EF1ABB" w:rsidRDefault="00EF1ABB" w:rsidP="00886582">
      <w:pPr>
        <w:pStyle w:val="code0"/>
      </w:pPr>
      <w:r>
        <w:t xml:space="preserve">   }</w:t>
      </w:r>
    </w:p>
    <w:p w14:paraId="24CBA301" w14:textId="77777777" w:rsidR="00EF1ABB" w:rsidRDefault="00EF1ABB" w:rsidP="00886582">
      <w:pPr>
        <w:pStyle w:val="code0"/>
      </w:pPr>
      <w:r>
        <w:t xml:space="preserve">   else if (colour_type == 'prof')</w:t>
      </w:r>
    </w:p>
    <w:p w14:paraId="333920A6" w14:textId="77777777" w:rsidR="00EF1ABB" w:rsidRDefault="00EF1ABB" w:rsidP="00886582">
      <w:pPr>
        <w:pStyle w:val="code0"/>
      </w:pPr>
      <w:r>
        <w:t xml:space="preserve">   {</w:t>
      </w:r>
    </w:p>
    <w:p w14:paraId="31A65E7E" w14:textId="77777777" w:rsidR="00EF1ABB" w:rsidRDefault="00EF1ABB" w:rsidP="00886582">
      <w:pPr>
        <w:pStyle w:val="code0"/>
      </w:pPr>
      <w:r>
        <w:t xml:space="preserve">      ICC_profile;  // unrestricted ICC profile</w:t>
      </w:r>
    </w:p>
    <w:p w14:paraId="5683C79C" w14:textId="77777777" w:rsidR="00EF1ABB" w:rsidRDefault="00EF1ABB" w:rsidP="00886582">
      <w:pPr>
        <w:pStyle w:val="code0"/>
      </w:pPr>
      <w:r>
        <w:t xml:space="preserve">   }</w:t>
      </w:r>
    </w:p>
    <w:p w14:paraId="046A3994" w14:textId="188DA296" w:rsidR="00DB4496" w:rsidRDefault="00EF1ABB" w:rsidP="00886582">
      <w:pPr>
        <w:pStyle w:val="code0"/>
      </w:pPr>
      <w:r>
        <w:t>}</w:t>
      </w:r>
    </w:p>
    <w:p w14:paraId="0BA49377" w14:textId="6E849A1E" w:rsidR="00781C6C" w:rsidRDefault="00781C6C" w:rsidP="00886582">
      <w:pPr>
        <w:pStyle w:val="AMDInstruction"/>
      </w:pPr>
      <w:r>
        <w:t>with:</w:t>
      </w:r>
    </w:p>
    <w:p w14:paraId="60AA5E70" w14:textId="77777777" w:rsidR="00EF1ABB" w:rsidRDefault="00EF1ABB" w:rsidP="00EF1ABB">
      <w:pPr>
        <w:pStyle w:val="code0"/>
      </w:pPr>
      <w:r>
        <w:t>class ColourInformationBox extends Box('colr')</w:t>
      </w:r>
    </w:p>
    <w:p w14:paraId="02F5DE09" w14:textId="77777777" w:rsidR="00EF1ABB" w:rsidRDefault="00EF1ABB" w:rsidP="00EF1ABB">
      <w:pPr>
        <w:pStyle w:val="code0"/>
      </w:pPr>
      <w:r>
        <w:t>{</w:t>
      </w:r>
    </w:p>
    <w:p w14:paraId="2D53AF9A" w14:textId="77777777" w:rsidR="00EF1ABB" w:rsidRDefault="00EF1ABB" w:rsidP="00EF1ABB">
      <w:pPr>
        <w:pStyle w:val="code0"/>
      </w:pPr>
      <w:r>
        <w:t xml:space="preserve">   unsigned int(32) colour_type;</w:t>
      </w:r>
    </w:p>
    <w:p w14:paraId="7E84607D" w14:textId="77777777" w:rsidR="00EF1ABB" w:rsidRDefault="00EF1ABB" w:rsidP="00EF1ABB">
      <w:pPr>
        <w:pStyle w:val="code0"/>
      </w:pPr>
      <w:r>
        <w:t xml:space="preserve">   if (colour_type == 'nclx') /* on-screen colours */</w:t>
      </w:r>
    </w:p>
    <w:p w14:paraId="37769F6F" w14:textId="77777777" w:rsidR="00EF1ABB" w:rsidRDefault="00EF1ABB" w:rsidP="00EF1ABB">
      <w:pPr>
        <w:pStyle w:val="code0"/>
      </w:pPr>
      <w:r>
        <w:t xml:space="preserve">   {</w:t>
      </w:r>
    </w:p>
    <w:p w14:paraId="5CCF411C" w14:textId="77777777" w:rsidR="00EF1ABB" w:rsidRDefault="00EF1ABB" w:rsidP="00EF1ABB">
      <w:pPr>
        <w:pStyle w:val="code0"/>
      </w:pPr>
      <w:r>
        <w:t xml:space="preserve">      unsigned int(16) colour_primaries;</w:t>
      </w:r>
    </w:p>
    <w:p w14:paraId="1601BC92" w14:textId="77777777" w:rsidR="00EF1ABB" w:rsidRDefault="00EF1ABB" w:rsidP="00EF1ABB">
      <w:pPr>
        <w:pStyle w:val="code0"/>
      </w:pPr>
      <w:r>
        <w:t xml:space="preserve">      unsigned int(16) transfer_characteristics;</w:t>
      </w:r>
    </w:p>
    <w:p w14:paraId="5BABE802" w14:textId="77777777" w:rsidR="00EF1ABB" w:rsidRDefault="00EF1ABB" w:rsidP="00EF1ABB">
      <w:pPr>
        <w:pStyle w:val="code0"/>
      </w:pPr>
      <w:r>
        <w:t xml:space="preserve">      unsigned int(16) matrix_coefficients;</w:t>
      </w:r>
    </w:p>
    <w:p w14:paraId="6CF06CB1" w14:textId="77777777" w:rsidR="00EF1ABB" w:rsidRDefault="00EF1ABB" w:rsidP="00EF1ABB">
      <w:pPr>
        <w:pStyle w:val="code0"/>
      </w:pPr>
      <w:r>
        <w:t xml:space="preserve">      unsigned int(1)  full_range_flag;</w:t>
      </w:r>
    </w:p>
    <w:p w14:paraId="5E86A594" w14:textId="77777777" w:rsidR="00EF1ABB" w:rsidRDefault="00EF1ABB" w:rsidP="00EF1ABB">
      <w:pPr>
        <w:pStyle w:val="code0"/>
      </w:pPr>
      <w:r>
        <w:t xml:space="preserve">      unsigned int(7)  reserved = 0;</w:t>
      </w:r>
    </w:p>
    <w:p w14:paraId="6E8B1287" w14:textId="77777777" w:rsidR="00EF1ABB" w:rsidRDefault="00EF1ABB" w:rsidP="00EF1ABB">
      <w:pPr>
        <w:pStyle w:val="code0"/>
      </w:pPr>
      <w:r>
        <w:t xml:space="preserve">   }</w:t>
      </w:r>
    </w:p>
    <w:p w14:paraId="6852B73B" w14:textId="77777777" w:rsidR="00EF1ABB" w:rsidRDefault="00EF1ABB" w:rsidP="00EF1ABB">
      <w:pPr>
        <w:pStyle w:val="code0"/>
      </w:pPr>
      <w:r>
        <w:t xml:space="preserve">   else if (colour_type == 'rICC')</w:t>
      </w:r>
    </w:p>
    <w:p w14:paraId="484C4BBE" w14:textId="77777777" w:rsidR="00EF1ABB" w:rsidRDefault="00EF1ABB" w:rsidP="00EF1ABB">
      <w:pPr>
        <w:pStyle w:val="code0"/>
      </w:pPr>
      <w:r>
        <w:t xml:space="preserve">   {</w:t>
      </w:r>
    </w:p>
    <w:p w14:paraId="320294C9" w14:textId="2A7558B8" w:rsidR="00EF1ABB" w:rsidRDefault="00EF1ABB" w:rsidP="00EF1ABB">
      <w:pPr>
        <w:pStyle w:val="code0"/>
      </w:pPr>
      <w:r>
        <w:t xml:space="preserve">      bit(8) </w:t>
      </w:r>
      <w:r w:rsidR="00A47244">
        <w:t>icc</w:t>
      </w:r>
      <w:r>
        <w:t>_profile</w:t>
      </w:r>
      <w:r w:rsidR="00A47244">
        <w:t>[]</w:t>
      </w:r>
      <w:r>
        <w:t>;  // restricted ICC profile</w:t>
      </w:r>
    </w:p>
    <w:p w14:paraId="2812B7EA" w14:textId="77777777" w:rsidR="00EF1ABB" w:rsidRDefault="00EF1ABB" w:rsidP="00EF1ABB">
      <w:pPr>
        <w:pStyle w:val="code0"/>
      </w:pPr>
      <w:r>
        <w:t xml:space="preserve">   }</w:t>
      </w:r>
    </w:p>
    <w:p w14:paraId="71265E20" w14:textId="77777777" w:rsidR="00EF1ABB" w:rsidRDefault="00EF1ABB" w:rsidP="00EF1ABB">
      <w:pPr>
        <w:pStyle w:val="code0"/>
      </w:pPr>
      <w:r>
        <w:t xml:space="preserve">   else if (colour_type == 'prof')</w:t>
      </w:r>
    </w:p>
    <w:p w14:paraId="67F5F4D3" w14:textId="77777777" w:rsidR="00EF1ABB" w:rsidRDefault="00EF1ABB" w:rsidP="00EF1ABB">
      <w:pPr>
        <w:pStyle w:val="code0"/>
      </w:pPr>
      <w:r>
        <w:t xml:space="preserve">   {</w:t>
      </w:r>
    </w:p>
    <w:p w14:paraId="61BE1E96" w14:textId="459D141A" w:rsidR="00EF1ABB" w:rsidRDefault="00EF1ABB" w:rsidP="00EF1ABB">
      <w:pPr>
        <w:pStyle w:val="code0"/>
      </w:pPr>
      <w:r>
        <w:t xml:space="preserve">      bit(8) </w:t>
      </w:r>
      <w:r w:rsidR="00A47244">
        <w:t>icc</w:t>
      </w:r>
      <w:r>
        <w:t>_profile</w:t>
      </w:r>
      <w:r w:rsidR="00A47244">
        <w:t>[]</w:t>
      </w:r>
      <w:r>
        <w:t>;  // unrestricted ICC profile</w:t>
      </w:r>
    </w:p>
    <w:p w14:paraId="55A85BD3" w14:textId="77777777" w:rsidR="00EF1ABB" w:rsidRDefault="00EF1ABB" w:rsidP="00EF1ABB">
      <w:pPr>
        <w:pStyle w:val="code0"/>
      </w:pPr>
      <w:r>
        <w:t xml:space="preserve">   }</w:t>
      </w:r>
    </w:p>
    <w:p w14:paraId="4E506E62" w14:textId="44B625C7" w:rsidR="00781C6C" w:rsidRDefault="00EF1ABB" w:rsidP="00886582">
      <w:pPr>
        <w:pStyle w:val="code0"/>
      </w:pPr>
      <w:r>
        <w:t>}</w:t>
      </w:r>
    </w:p>
    <w:p w14:paraId="0EE00141" w14:textId="77777777" w:rsidR="00781C6C" w:rsidRDefault="00781C6C" w:rsidP="006F17DB"/>
    <w:p w14:paraId="2B3BF70C" w14:textId="7203DAB3" w:rsidR="00AE0F5F" w:rsidRPr="0003294F" w:rsidRDefault="00AE0F5F" w:rsidP="00AE0F5F">
      <w:pPr>
        <w:pStyle w:val="AMDInstruction"/>
      </w:pPr>
      <w:r w:rsidRPr="00D750AA">
        <w:lastRenderedPageBreak/>
        <w:t>In clause 12.1.5.</w:t>
      </w:r>
      <w:r>
        <w:t>3</w:t>
      </w:r>
      <w:r w:rsidRPr="00D750AA">
        <w:t xml:space="preserve"> replace:</w:t>
      </w:r>
    </w:p>
    <w:p w14:paraId="2AFEA66B" w14:textId="078F001B" w:rsidR="00AE0F5F" w:rsidRDefault="00C17CE2" w:rsidP="006F17DB">
      <w:r w:rsidRPr="00886582">
        <w:rPr>
          <w:rStyle w:val="ISOCode"/>
        </w:rPr>
        <w:t>ICC_profile</w:t>
      </w:r>
      <w:r w:rsidRPr="00C17CE2">
        <w:t>: an ICC profile as defined in ISO 15076 1 or ICC.1</w:t>
      </w:r>
      <w:r w:rsidRPr="00886582">
        <w:rPr>
          <w:vertAlign w:val="superscript"/>
        </w:rPr>
        <w:t>[26]</w:t>
      </w:r>
      <w:r w:rsidRPr="00C17CE2">
        <w:t xml:space="preserve"> is supplied.</w:t>
      </w:r>
    </w:p>
    <w:p w14:paraId="57756A69" w14:textId="67CD5462" w:rsidR="00C17CE2" w:rsidRDefault="00C17CE2" w:rsidP="00886582">
      <w:pPr>
        <w:pStyle w:val="AMDInstruction"/>
      </w:pPr>
      <w:r>
        <w:t>with:</w:t>
      </w:r>
    </w:p>
    <w:p w14:paraId="153967CD" w14:textId="14B9C015" w:rsidR="00C17CE2" w:rsidRDefault="00C17CE2" w:rsidP="006F17DB">
      <w:r>
        <w:rPr>
          <w:rStyle w:val="ISOCode"/>
        </w:rPr>
        <w:t>icc</w:t>
      </w:r>
      <w:r w:rsidRPr="00D750AA">
        <w:rPr>
          <w:rStyle w:val="ISOCode"/>
        </w:rPr>
        <w:t>_profile</w:t>
      </w:r>
      <w:r w:rsidRPr="00C17CE2">
        <w:t>: an ICC profile as defined in ISO 15076 1 or ICC.1</w:t>
      </w:r>
      <w:r w:rsidRPr="00D750AA">
        <w:rPr>
          <w:vertAlign w:val="superscript"/>
        </w:rPr>
        <w:t>[26]</w:t>
      </w:r>
      <w:r w:rsidRPr="00C17CE2">
        <w:t xml:space="preserve"> is supplied.</w:t>
      </w:r>
    </w:p>
    <w:p w14:paraId="54C7778B" w14:textId="77777777" w:rsidR="00C17CE2" w:rsidRDefault="00C17CE2" w:rsidP="006F17DB"/>
    <w:p w14:paraId="3C1A22CA" w14:textId="4D49803D" w:rsidR="008B455B" w:rsidRDefault="008B455B" w:rsidP="008B455B">
      <w:pPr>
        <w:pStyle w:val="AMDInstruction"/>
        <w:rPr>
          <w:lang w:eastAsia="ja-JP"/>
        </w:rPr>
      </w:pPr>
      <w:r>
        <w:rPr>
          <w:lang w:eastAsia="ja-JP"/>
        </w:rPr>
        <w:t>In clause 12.1.6.1 add the following table:</w:t>
      </w:r>
    </w:p>
    <w:p w14:paraId="0D95E72F" w14:textId="77777777" w:rsidR="00792698" w:rsidRPr="00886582" w:rsidRDefault="00792698" w:rsidP="00792698">
      <w:pPr>
        <w:pStyle w:val="Atom"/>
        <w:tabs>
          <w:tab w:val="left" w:pos="1134"/>
        </w:tabs>
      </w:pPr>
      <w:r w:rsidRPr="00886582">
        <w:t>Box Types:</w:t>
      </w:r>
      <w:r w:rsidRPr="00886582">
        <w:tab/>
      </w:r>
      <w:r w:rsidRPr="00886582">
        <w:rPr>
          <w:rStyle w:val="codeChar1"/>
        </w:rPr>
        <w:t>clli</w:t>
      </w:r>
      <w:r w:rsidRPr="00886582">
        <w:br/>
        <w:t>Container:</w:t>
      </w:r>
      <w:r w:rsidRPr="00886582">
        <w:tab/>
      </w:r>
      <w:r w:rsidRPr="00886582">
        <w:rPr>
          <w:rStyle w:val="codeChar1"/>
        </w:rPr>
        <w:t>VisualSampleEntry</w:t>
      </w:r>
      <w:r w:rsidRPr="00886582">
        <w:br/>
        <w:t>Mandatory:</w:t>
      </w:r>
      <w:r w:rsidRPr="00886582">
        <w:tab/>
        <w:t>No</w:t>
      </w:r>
      <w:r w:rsidRPr="00886582">
        <w:br/>
        <w:t>Quantity:</w:t>
      </w:r>
      <w:r w:rsidRPr="00886582">
        <w:tab/>
        <w:t>Zero or one</w:t>
      </w:r>
    </w:p>
    <w:p w14:paraId="619351F1" w14:textId="09895E6F" w:rsidR="00812CD7" w:rsidRDefault="00812CD7" w:rsidP="00812CD7">
      <w:pPr>
        <w:pStyle w:val="AMDInstruction"/>
        <w:rPr>
          <w:lang w:eastAsia="ja-JP"/>
        </w:rPr>
      </w:pPr>
      <w:r>
        <w:rPr>
          <w:lang w:eastAsia="ja-JP"/>
        </w:rPr>
        <w:t>In clause 12.1.</w:t>
      </w:r>
      <w:r w:rsidR="005571BB">
        <w:rPr>
          <w:lang w:eastAsia="ja-JP"/>
        </w:rPr>
        <w:t>7</w:t>
      </w:r>
      <w:r>
        <w:rPr>
          <w:lang w:eastAsia="ja-JP"/>
        </w:rPr>
        <w:t>.1 add the following table:</w:t>
      </w:r>
    </w:p>
    <w:p w14:paraId="6BBB80C9" w14:textId="0AA0BB97" w:rsidR="00812CD7" w:rsidRPr="00F30DA2" w:rsidRDefault="00812CD7" w:rsidP="00812CD7">
      <w:pPr>
        <w:pStyle w:val="Atom"/>
        <w:tabs>
          <w:tab w:val="left" w:pos="1134"/>
        </w:tabs>
      </w:pPr>
      <w:r w:rsidRPr="00F30DA2">
        <w:t>Box Types:</w:t>
      </w:r>
      <w:r w:rsidRPr="00F30DA2">
        <w:tab/>
      </w:r>
      <w:r w:rsidR="005571BB">
        <w:rPr>
          <w:rStyle w:val="codeChar1"/>
        </w:rPr>
        <w:t>mdcv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1AC9C8C9" w14:textId="075071D4" w:rsidR="00C05B5F" w:rsidRDefault="00C05B5F" w:rsidP="00C05B5F">
      <w:pPr>
        <w:pStyle w:val="AMDInstruction"/>
        <w:rPr>
          <w:lang w:eastAsia="ja-JP"/>
        </w:rPr>
      </w:pPr>
      <w:r>
        <w:rPr>
          <w:lang w:eastAsia="ja-JP"/>
        </w:rPr>
        <w:t>In clause 12.1.8.1 add the following table:</w:t>
      </w:r>
    </w:p>
    <w:p w14:paraId="4A288D87" w14:textId="15AFCCF8" w:rsidR="00C05B5F" w:rsidRPr="00F30DA2" w:rsidRDefault="00C05B5F" w:rsidP="00C05B5F">
      <w:pPr>
        <w:pStyle w:val="Atom"/>
        <w:tabs>
          <w:tab w:val="left" w:pos="1134"/>
        </w:tabs>
      </w:pPr>
      <w:r w:rsidRPr="00F30DA2">
        <w:t>Box Types:</w:t>
      </w:r>
      <w:r w:rsidRPr="00F30DA2">
        <w:tab/>
      </w:r>
      <w:r>
        <w:rPr>
          <w:rStyle w:val="codeChar1"/>
        </w:rPr>
        <w:t>cclv</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555182D" w14:textId="573148B2" w:rsidR="00C05B5F" w:rsidRDefault="00C05B5F" w:rsidP="00C05B5F">
      <w:pPr>
        <w:pStyle w:val="AMDInstruction"/>
        <w:rPr>
          <w:lang w:eastAsia="ja-JP"/>
        </w:rPr>
      </w:pPr>
      <w:r>
        <w:rPr>
          <w:lang w:eastAsia="ja-JP"/>
        </w:rPr>
        <w:t>In clause 12.1.9.1 add the following table:</w:t>
      </w:r>
    </w:p>
    <w:p w14:paraId="1C8D4D31" w14:textId="5B5B45B6" w:rsidR="00C05B5F" w:rsidRPr="00F30DA2" w:rsidRDefault="00C05B5F" w:rsidP="00C05B5F">
      <w:pPr>
        <w:pStyle w:val="Atom"/>
        <w:tabs>
          <w:tab w:val="left" w:pos="1134"/>
        </w:tabs>
      </w:pPr>
      <w:r w:rsidRPr="00F30DA2">
        <w:t>Box Types:</w:t>
      </w:r>
      <w:r w:rsidRPr="00F30DA2">
        <w:tab/>
      </w:r>
      <w:r>
        <w:rPr>
          <w:rStyle w:val="codeChar1"/>
        </w:rPr>
        <w:t>amve</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3CE2A622" w14:textId="77777777" w:rsidR="007759C6" w:rsidRDefault="007759C6" w:rsidP="00886582"/>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12EEC7BE" w:rsidR="00263CD9" w:rsidRPr="000A5F55" w:rsidRDefault="00263CD9" w:rsidP="00B215FD">
      <w:pPr>
        <w:rPr>
          <w:bCs/>
        </w:rPr>
      </w:pPr>
      <w:r w:rsidRPr="00B215FD">
        <w:rPr>
          <w:b/>
          <w:bCs/>
        </w:rPr>
        <w:t>12.1.10 Screen Orientation Box</w:t>
      </w:r>
    </w:p>
    <w:p w14:paraId="1830D858" w14:textId="77777777" w:rsidR="00263CD9" w:rsidRPr="000A5F55" w:rsidRDefault="00263CD9" w:rsidP="00B215FD">
      <w:pPr>
        <w:rPr>
          <w:bCs/>
        </w:rPr>
      </w:pPr>
      <w:r w:rsidRPr="00B215FD">
        <w:rPr>
          <w:b/>
          <w:bCs/>
        </w:rPr>
        <w:t>12.1.10.1 Definition</w:t>
      </w:r>
    </w:p>
    <w:p w14:paraId="28225249" w14:textId="28E1DD21" w:rsidR="003F089F" w:rsidRPr="003F089F" w:rsidRDefault="003F089F" w:rsidP="00886582">
      <w:pPr>
        <w:pStyle w:val="Atom"/>
        <w:tabs>
          <w:tab w:val="left" w:pos="1134"/>
        </w:tabs>
      </w:pPr>
      <w:r w:rsidRPr="00F30DA2">
        <w:lastRenderedPageBreak/>
        <w:t>Box Types:</w:t>
      </w:r>
      <w:r w:rsidRPr="00F30DA2">
        <w:tab/>
      </w:r>
      <w:r>
        <w:rPr>
          <w:rStyle w:val="codeChar1"/>
        </w:rPr>
        <w:t>ornt</w:t>
      </w:r>
      <w:r w:rsidRPr="00F30DA2">
        <w:br/>
        <w:t>Container:</w:t>
      </w:r>
      <w:r w:rsidRPr="00F30DA2">
        <w:tab/>
      </w:r>
      <w:r w:rsidRPr="00F30DA2">
        <w:rPr>
          <w:rStyle w:val="codeChar1"/>
        </w:rPr>
        <w:t>VisualSampleEntry</w:t>
      </w:r>
      <w:r w:rsidRPr="00F30DA2">
        <w:br/>
        <w:t>Mandatory:</w:t>
      </w:r>
      <w:r w:rsidRPr="00F30DA2">
        <w:tab/>
        <w:t>No</w:t>
      </w:r>
      <w:r w:rsidRPr="00F30DA2">
        <w:br/>
        <w:t>Quantity:</w:t>
      </w:r>
      <w:r w:rsidRPr="00F30DA2">
        <w:tab/>
        <w:t>Zero or one</w:t>
      </w:r>
    </w:p>
    <w:p w14:paraId="01147593" w14:textId="1B4987BE" w:rsidR="00263CD9" w:rsidRDefault="4523DD21" w:rsidP="00DC6BB2">
      <w:r>
        <w:t xml:space="preserve">When a video track is intended for a specific screen orientation for consumption, this creator’s intent is signalled using the </w:t>
      </w:r>
      <w:r w:rsidRPr="00886582">
        <w:rPr>
          <w:rStyle w:val="codeZchn"/>
        </w:rPr>
        <w:t>ScreenOrientationBox</w:t>
      </w:r>
      <w:r>
        <w:t>. A player is expected to detect the current screen orientation of the device and then select an appropriate track based on this information.</w:t>
      </w:r>
    </w:p>
    <w:p w14:paraId="5A4F55A3" w14:textId="7431214F" w:rsidR="00263CD9" w:rsidRDefault="00263CD9" w:rsidP="00DC6BB2">
      <w:r>
        <w:t xml:space="preserve">When multiple video tracks are alternative of the same content but for different screen orientations, those tracks may be grouped in the same </w:t>
      </w:r>
      <w:r w:rsidRPr="00886582">
        <w:rPr>
          <w:rStyle w:val="codeZchn"/>
        </w:rPr>
        <w:t>'altr'</w:t>
      </w:r>
      <w:r>
        <w:rPr>
          <w:rStyle w:val="NoteChar"/>
          <w:sz w:val="18"/>
          <w:szCs w:val="18"/>
        </w:rPr>
        <w:t xml:space="preserve"> </w:t>
      </w:r>
      <w:r>
        <w:t>entity group.</w:t>
      </w:r>
    </w:p>
    <w:p w14:paraId="686E9D5A" w14:textId="6EE93566" w:rsidR="00263CD9" w:rsidRDefault="4523DD21">
      <w:r>
        <w:t>A given video track can be suitable for multiple screen orientations.</w:t>
      </w:r>
    </w:p>
    <w:p w14:paraId="76978525" w14:textId="77777777" w:rsidR="00263CD9" w:rsidRPr="00B215FD" w:rsidRDefault="0E5F2BC4" w:rsidP="00B215FD">
      <w:pPr>
        <w:rPr>
          <w:bCs/>
        </w:rPr>
      </w:pPr>
      <w:r w:rsidRPr="00B215FD">
        <w:rPr>
          <w:b/>
          <w:bCs/>
        </w:rPr>
        <w:t>12.1.10.2  Syntax</w:t>
      </w:r>
    </w:p>
    <w:p w14:paraId="7E83A1DF" w14:textId="01559F64" w:rsidR="00A27ED7" w:rsidDel="00F42054" w:rsidRDefault="00A27ED7" w:rsidP="00A27ED7">
      <w:pPr>
        <w:rPr>
          <w:del w:id="85" w:author="Dimitri Podborski" w:date="2025-04-28T17:25:00Z" w16du:dateUtc="2025-04-29T00:25:00Z"/>
        </w:rPr>
      </w:pPr>
      <w:del w:id="86" w:author="Dimitri Podborski" w:date="2025-04-28T17:25:00Z" w16du:dateUtc="2025-04-29T00:25:00Z">
        <w:r w:rsidRPr="00BA2F5B" w:rsidDel="00F42054">
          <w:rPr>
            <w:highlight w:val="yellow"/>
          </w:rPr>
          <w:delText xml:space="preserve">[Ed. (MH): Why does </w:delText>
        </w:r>
        <w:r w:rsidRPr="00BA2F5B" w:rsidDel="00F42054">
          <w:rPr>
            <w:rFonts w:ascii="Courier New" w:hAnsi="Courier New" w:cs="Courier New"/>
            <w:highlight w:val="yellow"/>
          </w:rPr>
          <w:delText>'ornt'</w:delText>
        </w:r>
        <w:r w:rsidRPr="00BA2F5B" w:rsidDel="00F42054">
          <w:rPr>
            <w:highlight w:val="yellow"/>
          </w:rPr>
          <w:delText xml:space="preserve"> extend a </w:delText>
        </w:r>
        <w:r w:rsidRPr="00BA2F5B" w:rsidDel="00F42054">
          <w:rPr>
            <w:rFonts w:ascii="Courier New" w:hAnsi="Courier New" w:cs="Courier New"/>
            <w:highlight w:val="yellow"/>
          </w:rPr>
          <w:delText>Box</w:delText>
        </w:r>
        <w:r w:rsidRPr="00BA2F5B" w:rsidDel="00F42054">
          <w:rPr>
            <w:highlight w:val="yellow"/>
          </w:rPr>
          <w:delText xml:space="preserve"> rather than a </w:delText>
        </w:r>
        <w:r w:rsidRPr="00BA2F5B" w:rsidDel="00F42054">
          <w:rPr>
            <w:rFonts w:ascii="Courier New" w:hAnsi="Courier New" w:cs="Courier New"/>
            <w:highlight w:val="yellow"/>
          </w:rPr>
          <w:delText>FullBox</w:delText>
        </w:r>
        <w:r w:rsidRPr="00BA2F5B" w:rsidDel="00F42054">
          <w:rPr>
            <w:highlight w:val="yellow"/>
          </w:rPr>
          <w:delText>?]</w:delText>
        </w:r>
      </w:del>
    </w:p>
    <w:p w14:paraId="2DDBDB85" w14:textId="77777777" w:rsidR="00263CD9" w:rsidRDefault="00263CD9" w:rsidP="004C13A5">
      <w:pPr>
        <w:pStyle w:val="code0"/>
      </w:pPr>
      <w:r>
        <w:t xml:space="preserve">aligned(8) class ScreenOrientationBox extends Box('ornt') </w:t>
      </w:r>
      <w:r>
        <w:br/>
        <w:t>{</w:t>
      </w:r>
      <w:r>
        <w:br/>
      </w:r>
      <w:r>
        <w:tab/>
        <w:t>bit(1)</w:t>
      </w:r>
      <w:r>
        <w:tab/>
        <w:t>target_screen_orientation_landscape;</w:t>
      </w:r>
      <w:r>
        <w:br/>
      </w:r>
      <w:r>
        <w:tab/>
        <w:t>bit(1)</w:t>
      </w:r>
      <w:r>
        <w:tab/>
        <w:t>target_screen_orientation_portrait;</w:t>
      </w:r>
      <w:r>
        <w:br/>
      </w:r>
      <w:r>
        <w:tab/>
        <w:t>bit(1)</w:t>
      </w:r>
      <w:r>
        <w:tab/>
        <w:t>target_screen_orientation_square;</w:t>
      </w:r>
      <w:r>
        <w:br/>
      </w:r>
      <w:r>
        <w:tab/>
        <w:t>bit(5)</w:t>
      </w:r>
      <w:r>
        <w:tab/>
        <w:t>reserved;</w:t>
      </w:r>
      <w:r>
        <w:br/>
        <w:t>}</w:t>
      </w:r>
    </w:p>
    <w:p w14:paraId="6681598D" w14:textId="77777777" w:rsidR="00263CD9" w:rsidRPr="000A5F55" w:rsidRDefault="00263CD9" w:rsidP="00B215FD">
      <w:pPr>
        <w:rPr>
          <w:bCs/>
        </w:rPr>
      </w:pPr>
      <w:r w:rsidRPr="00B215FD">
        <w:rPr>
          <w:b/>
          <w:bCs/>
        </w:rPr>
        <w:t>12.1.10.3 Semantics</w:t>
      </w:r>
    </w:p>
    <w:p w14:paraId="34C4D64A" w14:textId="55DC3450" w:rsidR="006825B6" w:rsidRDefault="4523DD21" w:rsidP="00E337EA">
      <w:pPr>
        <w:pStyle w:val="fields"/>
        <w:ind w:left="360" w:firstLine="0"/>
        <w:rPr>
          <w:rFonts w:eastAsia="Cambria" w:cs="Cambria"/>
          <w:szCs w:val="22"/>
          <w:lang w:val="en-US" w:eastAsia="en-US"/>
        </w:rPr>
      </w:pPr>
      <w:r w:rsidRPr="4523DD21">
        <w:rPr>
          <w:rStyle w:val="codeChar1"/>
          <w:rFonts w:eastAsia="Batang"/>
        </w:rPr>
        <w:t>target_screen_orientation_landscape</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landscape is a suitable screen orientation,</w:t>
      </w:r>
      <w:r w:rsidRPr="00160E9D">
        <w:rPr>
          <w:rFonts w:ascii="Times New Roman" w:eastAsiaTheme="minorEastAsia" w:hAnsi="Times New Roman" w:cs="Arial"/>
          <w:szCs w:val="22"/>
          <w:lang w:val="en-US" w:eastAsia="en-US"/>
        </w:rPr>
        <w:t xml:space="preserve"> </w:t>
      </w:r>
      <w:r w:rsidRPr="4523DD21">
        <w:rPr>
          <w:rStyle w:val="codeChar1"/>
          <w:rFonts w:eastAsia="Batang"/>
        </w:rPr>
        <w:t>target_screen_orientation_portrait</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portrait is a suitable screen orientation and</w:t>
      </w:r>
      <w:r w:rsidRPr="00160E9D">
        <w:rPr>
          <w:rFonts w:eastAsia="Cambria" w:cs="Cambria"/>
          <w:sz w:val="24"/>
          <w:szCs w:val="24"/>
          <w:lang w:val="en-US" w:eastAsia="en-US"/>
        </w:rPr>
        <w:t xml:space="preserve"> </w:t>
      </w:r>
      <w:r w:rsidRPr="4523DD21">
        <w:rPr>
          <w:rStyle w:val="codeChar1"/>
          <w:rFonts w:eastAsia="Batang"/>
        </w:rPr>
        <w:t>target_screen_orientation_square</w:t>
      </w:r>
      <w:r w:rsidRPr="00160E9D">
        <w:rPr>
          <w:rStyle w:val="codeChar1"/>
          <w:rFonts w:ascii="Cambria" w:eastAsia="Cambria" w:hAnsi="Cambria" w:cs="Cambria"/>
        </w:rPr>
        <w:t xml:space="preserve"> </w:t>
      </w:r>
      <w:r w:rsidRPr="00160E9D">
        <w:rPr>
          <w:rFonts w:eastAsia="Cambria" w:cs="Cambria"/>
          <w:szCs w:val="22"/>
          <w:lang w:val="en-US" w:eastAsia="en-US"/>
        </w:rPr>
        <w:t>equal to 1 indicates that square is a suitable screen orientation.</w:t>
      </w:r>
    </w:p>
    <w:p w14:paraId="02C5863C" w14:textId="77777777" w:rsidR="00205D83" w:rsidRDefault="00205D83" w:rsidP="00886582"/>
    <w:p w14:paraId="08DB7BAB" w14:textId="3E574D51" w:rsidR="00322F68" w:rsidRPr="00322F68" w:rsidRDefault="00322F68" w:rsidP="00B215FD">
      <w:pPr>
        <w:pStyle w:val="Heading1"/>
      </w:pPr>
      <w:bookmarkStart w:id="87" w:name="_Toc194315184"/>
      <w:r w:rsidRPr="00322F68">
        <w:t>Clause 13.4, Support for protected streams</w:t>
      </w:r>
      <w:bookmarkEnd w:id="87"/>
    </w:p>
    <w:p w14:paraId="0AE1561E" w14:textId="5E7506B0" w:rsidR="00322F68" w:rsidRDefault="00322F68" w:rsidP="00B215FD">
      <w:pPr>
        <w:pStyle w:val="AMDInstruction"/>
      </w:pPr>
      <w:r>
        <w:t>In clause 13.4.1 replace the following row of Table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A3770E" w14:paraId="4DE5B82D" w14:textId="77777777" w:rsidTr="00F30DA2">
        <w:trPr>
          <w:jc w:val="center"/>
        </w:trPr>
        <w:tc>
          <w:tcPr>
            <w:tcW w:w="2082" w:type="dxa"/>
          </w:tcPr>
          <w:p w14:paraId="0771C44C" w14:textId="77777777" w:rsidR="00322F68" w:rsidRPr="00B215FD" w:rsidRDefault="00322F68" w:rsidP="00F30DA2">
            <w:pPr>
              <w:pStyle w:val="BodyText"/>
              <w:keepNext/>
              <w:rPr>
                <w:lang w:val="en-US" w:bidi="x-none"/>
              </w:rPr>
            </w:pPr>
            <w:r w:rsidRPr="00B215FD">
              <w:rPr>
                <w:lang w:val="en-US" w:bidi="x-none"/>
              </w:rPr>
              <w:t>System</w:t>
            </w:r>
            <w:r w:rsidRPr="00B215FD">
              <w:rPr>
                <w:vertAlign w:val="superscript"/>
                <w:lang w:val="en-US" w:bidi="x-none"/>
              </w:rPr>
              <w:t>a</w:t>
            </w:r>
          </w:p>
        </w:tc>
        <w:tc>
          <w:tcPr>
            <w:tcW w:w="1980" w:type="dxa"/>
          </w:tcPr>
          <w:p w14:paraId="328447A4" w14:textId="77777777" w:rsidR="00322F68" w:rsidRPr="00B215FD" w:rsidRDefault="00322F68" w:rsidP="00F30DA2">
            <w:pPr>
              <w:pStyle w:val="BodyText"/>
              <w:keepNext/>
              <w:rPr>
                <w:rFonts w:ascii="Courier New" w:hAnsi="Courier New"/>
                <w:noProof/>
                <w:lang w:val="en-US" w:bidi="x-none"/>
              </w:rPr>
            </w:pPr>
            <w:r w:rsidRPr="00B215FD">
              <w:rPr>
                <w:rStyle w:val="codeChar1"/>
              </w:rPr>
              <w:t>encs</w:t>
            </w:r>
          </w:p>
        </w:tc>
        <w:tc>
          <w:tcPr>
            <w:tcW w:w="3781" w:type="dxa"/>
          </w:tcPr>
          <w:p w14:paraId="17BD229E" w14:textId="160CD49B" w:rsidR="00322F68" w:rsidRPr="00322F68" w:rsidRDefault="00322F68" w:rsidP="00F30DA2">
            <w:pPr>
              <w:pStyle w:val="BodyText"/>
              <w:keepNext/>
              <w:rPr>
                <w:rStyle w:val="codeChar1"/>
              </w:rPr>
            </w:pPr>
          </w:p>
        </w:tc>
      </w:tr>
    </w:tbl>
    <w:p w14:paraId="606CFBCB" w14:textId="6951D30A" w:rsidR="00322F68" w:rsidRDefault="00322F68" w:rsidP="00B215FD">
      <w:pPr>
        <w:pStyle w:val="AMDInstruction"/>
      </w:pPr>
      <w:r>
        <w:t>with: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2"/>
        <w:gridCol w:w="1980"/>
        <w:gridCol w:w="3781"/>
      </w:tblGrid>
      <w:tr w:rsidR="00322F68" w:rsidRPr="00B64B4B" w14:paraId="04E73AA5" w14:textId="77777777" w:rsidTr="005845EC">
        <w:trPr>
          <w:jc w:val="center"/>
        </w:trPr>
        <w:tc>
          <w:tcPr>
            <w:tcW w:w="2082" w:type="dxa"/>
          </w:tcPr>
          <w:p w14:paraId="50047795" w14:textId="77777777" w:rsidR="00322F68" w:rsidRPr="005845EC" w:rsidRDefault="00322F68" w:rsidP="005845EC">
            <w:pPr>
              <w:pStyle w:val="BodyText"/>
              <w:keepNext/>
              <w:rPr>
                <w:lang w:val="en-US" w:bidi="x-none"/>
              </w:rPr>
            </w:pPr>
            <w:r w:rsidRPr="005845EC">
              <w:rPr>
                <w:lang w:val="en-US" w:bidi="x-none"/>
              </w:rPr>
              <w:t>System</w:t>
            </w:r>
            <w:r w:rsidRPr="005845EC">
              <w:rPr>
                <w:vertAlign w:val="superscript"/>
                <w:lang w:val="en-US" w:bidi="x-none"/>
              </w:rPr>
              <w:t>a</w:t>
            </w:r>
          </w:p>
        </w:tc>
        <w:tc>
          <w:tcPr>
            <w:tcW w:w="1980" w:type="dxa"/>
          </w:tcPr>
          <w:p w14:paraId="566C6AFD" w14:textId="77777777" w:rsidR="00322F68" w:rsidRPr="005845EC" w:rsidRDefault="00322F68" w:rsidP="005845EC">
            <w:pPr>
              <w:pStyle w:val="BodyText"/>
              <w:keepNext/>
              <w:rPr>
                <w:rFonts w:ascii="Courier New" w:hAnsi="Courier New"/>
                <w:noProof/>
                <w:lang w:val="en-US" w:bidi="x-none"/>
              </w:rPr>
            </w:pPr>
            <w:r w:rsidRPr="005845EC">
              <w:rPr>
                <w:rStyle w:val="codeChar1"/>
              </w:rPr>
              <w:t>encs</w:t>
            </w:r>
          </w:p>
        </w:tc>
        <w:tc>
          <w:tcPr>
            <w:tcW w:w="3781" w:type="dxa"/>
          </w:tcPr>
          <w:p w14:paraId="18516047" w14:textId="77777777" w:rsidR="00322F68" w:rsidRPr="00322F68" w:rsidRDefault="00322F68" w:rsidP="005845EC">
            <w:pPr>
              <w:pStyle w:val="BodyText"/>
              <w:keepNext/>
              <w:rPr>
                <w:rStyle w:val="codeChar1"/>
              </w:rPr>
            </w:pPr>
            <w:r w:rsidRPr="005845EC">
              <w:rPr>
                <w:rStyle w:val="codeZchn"/>
              </w:rPr>
              <w:t>MpegSampleEntry</w:t>
            </w:r>
          </w:p>
        </w:tc>
      </w:tr>
    </w:tbl>
    <w:p w14:paraId="35C17DEB" w14:textId="77777777" w:rsidR="00322F68" w:rsidRDefault="00322F68" w:rsidP="00322F68"/>
    <w:p w14:paraId="66471EE0" w14:textId="6C6B8905" w:rsidR="00322F68" w:rsidRDefault="008069F7" w:rsidP="008069F7">
      <w:pPr>
        <w:pStyle w:val="Heading1"/>
      </w:pPr>
      <w:bookmarkStart w:id="88" w:name="_Toc194315185"/>
      <w:r>
        <w:t>Annex A.11, Construction of fragmented movies</w:t>
      </w:r>
      <w:bookmarkEnd w:id="88"/>
    </w:p>
    <w:p w14:paraId="47EF6A20" w14:textId="63EE7882" w:rsidR="008069F7" w:rsidRPr="00465A0B" w:rsidRDefault="00465A0B" w:rsidP="00BE613E">
      <w:pPr>
        <w:pStyle w:val="AMDInstruction"/>
      </w:pPr>
      <w:r>
        <w:t xml:space="preserve">replace the following </w:t>
      </w:r>
      <w:proofErr w:type="spellStart"/>
      <w:r>
        <w:t>paragrapth</w:t>
      </w:r>
      <w:proofErr w:type="spellEnd"/>
      <w:r>
        <w:t xml:space="preserve"> from Annex A.11:</w:t>
      </w:r>
    </w:p>
    <w:p w14:paraId="43EE2F6A" w14:textId="77777777" w:rsidR="008069F7" w:rsidRPr="0017215C"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szCs w:val="24"/>
        </w:rPr>
      </w:pPr>
      <w:bookmarkStart w:id="89" w:name="__RefHeading___Toc4048_3071272443"/>
      <w:bookmarkStart w:id="90" w:name="_vg8teuka234r"/>
      <w:bookmarkEnd w:id="89"/>
      <w:bookmarkEnd w:id="90"/>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every video random accessible sample </w:t>
      </w:r>
      <w:r w:rsidRPr="00DE5AAB">
        <w:rPr>
          <w:rFonts w:eastAsia="MS Mincho"/>
          <w:szCs w:val="24"/>
        </w:rPr>
        <w:lastRenderedPageBreak/>
        <w:t xml:space="preserve">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239DCF20" w14:textId="77777777" w:rsidR="008069F7" w:rsidRPr="00AD06CC" w:rsidRDefault="008069F7" w:rsidP="008069F7">
      <w:pPr>
        <w:pStyle w:val="AMDInstruction"/>
      </w:pPr>
      <w:r w:rsidRPr="00AD06CC">
        <w:t>with:</w:t>
      </w:r>
    </w:p>
    <w:p w14:paraId="781FBB64" w14:textId="77777777" w:rsidR="008069F7" w:rsidRPr="00A37EB2" w:rsidRDefault="008069F7" w:rsidP="008069F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w:t>
      </w:r>
      <w:r w:rsidRPr="008069F7">
        <w:rPr>
          <w:rFonts w:eastAsia="MS Mincho"/>
          <w:szCs w:val="24"/>
        </w:rPr>
        <w:t>every video random access point sample</w:t>
      </w:r>
      <w:r w:rsidRPr="00DE5AAB">
        <w:rPr>
          <w:rFonts w:eastAsia="MS Mincho"/>
          <w:szCs w:val="24"/>
        </w:rPr>
        <w:t xml:space="preserve"> are stored as the first sample of each </w:t>
      </w:r>
      <w:r w:rsidRPr="00DE5AAB">
        <w:rPr>
          <w:rStyle w:val="ISOCode"/>
        </w:rPr>
        <w:t>TrackFragmentBox</w:t>
      </w:r>
      <w:r w:rsidRPr="00DE5AAB">
        <w:rPr>
          <w:rFonts w:eastAsia="MS Mincho"/>
          <w:szCs w:val="24"/>
        </w:rPr>
        <w:t xml:space="preserve">. Hence, the first samples of each media in the </w:t>
      </w:r>
      <w:r w:rsidRPr="00DE5AAB">
        <w:rPr>
          <w:rStyle w:val="ISOCode"/>
        </w:rPr>
        <w:t>MovieFragmentBox</w:t>
      </w:r>
      <w:r w:rsidRPr="00DE5AAB">
        <w:rPr>
          <w:rFonts w:eastAsia="MS Mincho"/>
          <w:szCs w:val="24"/>
        </w:rPr>
        <w:t xml:space="preserve"> have the approximately equal presentation times.</w:t>
      </w:r>
    </w:p>
    <w:p w14:paraId="3EFA487D" w14:textId="77777777" w:rsidR="0041794A" w:rsidRDefault="0041794A" w:rsidP="00555E95"/>
    <w:p w14:paraId="4C9A5014" w14:textId="44976386" w:rsidR="00C910CD" w:rsidRDefault="001E5330" w:rsidP="00AD06CC">
      <w:pPr>
        <w:pStyle w:val="Heading1"/>
      </w:pPr>
      <w:bookmarkStart w:id="91" w:name="_Toc194315186"/>
      <w:r>
        <w:t>Annex C, Fragment identifiers for ISO base media resources</w:t>
      </w:r>
      <w:bookmarkEnd w:id="91"/>
    </w:p>
    <w:p w14:paraId="3F2076ED" w14:textId="0B84CA88" w:rsidR="00283E54" w:rsidRPr="00AD06CC" w:rsidRDefault="001E5330" w:rsidP="00B215FD">
      <w:pPr>
        <w:pStyle w:val="AMDInstruction"/>
        <w:rPr>
          <w:rFonts w:eastAsia="Cambria"/>
        </w:rPr>
      </w:pPr>
      <w:r>
        <w:rPr>
          <w:rFonts w:eastAsia="Cambria" w:cs="Cambria"/>
          <w:color w:val="2E75B5"/>
          <w:szCs w:val="24"/>
        </w:rPr>
        <w:t>Replace the bullet points c), e) and g) in</w:t>
      </w:r>
      <w:r w:rsidR="00283E54" w:rsidRPr="00AD06CC">
        <w:rPr>
          <w:rFonts w:eastAsia="Cambria"/>
        </w:rPr>
        <w:t xml:space="preserve"> Annex C</w:t>
      </w:r>
      <w:r>
        <w:rPr>
          <w:rFonts w:eastAsia="Cambria"/>
        </w:rPr>
        <w:t>.2</w:t>
      </w:r>
      <w:r w:rsidR="00283E54" w:rsidRPr="00AD06CC">
        <w:rPr>
          <w:rFonts w:eastAsia="Cambria"/>
        </w:rPr>
        <w:t xml:space="preserve"> </w:t>
      </w:r>
      <w:r>
        <w:rPr>
          <w:rFonts w:eastAsia="Cambria"/>
        </w:rPr>
        <w:t>with the following text</w:t>
      </w:r>
      <w:r w:rsidR="00283E54" w:rsidRPr="00AD06CC">
        <w:rPr>
          <w:rFonts w:eastAsia="Cambria"/>
        </w:rPr>
        <w:t>:</w:t>
      </w:r>
    </w:p>
    <w:p w14:paraId="5B7F49DF" w14:textId="77777777" w:rsidR="00283E54" w:rsidRPr="00151FE2" w:rsidRDefault="00283E54" w:rsidP="00283E54">
      <w:r w:rsidRPr="00151FE2">
        <w:t xml:space="preserve">c) </w:t>
      </w:r>
      <w:r w:rsidRPr="00151FE2">
        <w:rPr>
          <w:rStyle w:val="codeZchn"/>
        </w:rPr>
        <w:t>item_name=&lt;item_name&gt;</w:t>
      </w:r>
      <w:r w:rsidRPr="00151FE2">
        <w:t xml:space="preserve">, identifying the item of the </w:t>
      </w:r>
      <w:r w:rsidRPr="00151FE2">
        <w:rPr>
          <w:rStyle w:val="codeZchn"/>
        </w:rPr>
        <w:t>MetaBox</w:t>
      </w:r>
      <w:r w:rsidRPr="00151FE2">
        <w:t xml:space="preserve"> at the file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3D41DFCE" w14:textId="77777777" w:rsidR="00283E54" w:rsidRPr="00151FE2" w:rsidRDefault="00283E54" w:rsidP="00283E54">
      <w:r w:rsidRPr="00151FE2">
        <w:t xml:space="preserve">e) </w:t>
      </w:r>
      <w:r w:rsidRPr="00151FE2">
        <w:rPr>
          <w:rStyle w:val="codeZchn"/>
        </w:rPr>
        <w:t>/item_name=&lt;item_name&gt;</w:t>
      </w:r>
      <w:r w:rsidRPr="00151FE2">
        <w:t xml:space="preserve">, identifying the item of the </w:t>
      </w:r>
      <w:r w:rsidRPr="00151FE2">
        <w:rPr>
          <w:rStyle w:val="codeZchn"/>
        </w:rPr>
        <w:t>MetaBox</w:t>
      </w:r>
      <w:r w:rsidRPr="00151FE2">
        <w:t xml:space="preserve"> at the movie level that has the given name (as provided in the </w:t>
      </w:r>
      <w:r w:rsidRPr="00151FE2">
        <w:rPr>
          <w:rStyle w:val="codeZchn"/>
        </w:rPr>
        <w:t>ItemInfoBox</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r w:rsidRPr="00151FE2">
        <w:t>.</w:t>
      </w:r>
    </w:p>
    <w:p w14:paraId="2333BBFA" w14:textId="77777777" w:rsidR="00283E54" w:rsidRDefault="00283E54" w:rsidP="00283E54">
      <w:r w:rsidRPr="00151FE2">
        <w:t xml:space="preserve">g) </w:t>
      </w:r>
      <w:r w:rsidRPr="00151FE2">
        <w:rPr>
          <w:rStyle w:val="codeZchn"/>
        </w:rPr>
        <w:t>track_ID=&lt;track_ID&gt;/item_name=&lt;item_name&gt;</w:t>
      </w:r>
      <w:r w:rsidRPr="00151FE2">
        <w:t xml:space="preserve">, identifying the item that has the given name (as provided in the </w:t>
      </w:r>
      <w:r w:rsidRPr="00151FE2">
        <w:rPr>
          <w:rStyle w:val="codeZchn"/>
        </w:rPr>
        <w:t>ItemInfoBox</w:t>
      </w:r>
      <w:r w:rsidRPr="00151FE2">
        <w:t xml:space="preserve">) in the </w:t>
      </w:r>
      <w:r w:rsidRPr="00151FE2">
        <w:rPr>
          <w:rStyle w:val="codeZchn"/>
        </w:rPr>
        <w:t>MetaBox</w:t>
      </w:r>
      <w:r w:rsidRPr="00151FE2">
        <w:t xml:space="preserve"> located in the track with the given </w:t>
      </w:r>
      <w:r w:rsidRPr="00151FE2">
        <w:rPr>
          <w:rStyle w:val="codeZchn"/>
        </w:rPr>
        <w:t>track_ID</w:t>
      </w:r>
      <w:r w:rsidRPr="00151FE2">
        <w:t xml:space="preserve">. The </w:t>
      </w:r>
      <w:r w:rsidRPr="00151FE2">
        <w:rPr>
          <w:rStyle w:val="codeZchn"/>
        </w:rPr>
        <w:t>item_name</w:t>
      </w:r>
      <w:r w:rsidRPr="00151FE2">
        <w:t xml:space="preserve"> shall be percent-encoded in compliance with RFC 3986</w:t>
      </w:r>
      <w:r>
        <w:t xml:space="preserve"> and shall not be an empty string.</w:t>
      </w:r>
    </w:p>
    <w:p w14:paraId="23C9E25C" w14:textId="77777777" w:rsidR="00680531" w:rsidRDefault="00680531" w:rsidP="00680531"/>
    <w:p w14:paraId="2D7259E6" w14:textId="4C8206B2" w:rsidR="00680531" w:rsidRDefault="00680531" w:rsidP="00BD4EB3">
      <w:pPr>
        <w:pStyle w:val="AMDInstruction"/>
      </w:pPr>
      <w:r w:rsidRPr="00680531">
        <w:t>Add the following line</w:t>
      </w:r>
      <w:r>
        <w:t>s</w:t>
      </w:r>
      <w:r w:rsidRPr="00680531">
        <w:t xml:space="preserve"> to numbered list of identifiers in Annex C.2:</w:t>
      </w:r>
    </w:p>
    <w:p w14:paraId="2D7F5DF0" w14:textId="71EE1279" w:rsidR="00680531" w:rsidRDefault="00680531" w:rsidP="00680531">
      <w:r w:rsidRPr="00680531">
        <w:t xml:space="preserve">h)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in the </w:t>
      </w:r>
      <w:r w:rsidRPr="00BD4EB3">
        <w:rPr>
          <w:rStyle w:val="codeChar1"/>
        </w:rPr>
        <w:t>MetaBox</w:t>
      </w:r>
      <w:r w:rsidRPr="00680531">
        <w:t xml:space="preserve"> either at file level or when the </w:t>
      </w:r>
      <w:r>
        <w:t>'</w:t>
      </w:r>
      <w:r w:rsidRPr="00BD4EB3">
        <w:rPr>
          <w:rStyle w:val="codeChar1"/>
        </w:rPr>
        <w:t>unif</w:t>
      </w:r>
      <w:r>
        <w:rPr>
          <w:rStyle w:val="codeChar1"/>
        </w:rPr>
        <w:t>'</w:t>
      </w:r>
      <w:r w:rsidRPr="00680531">
        <w:t xml:space="preserve"> brand applies.</w:t>
      </w:r>
    </w:p>
    <w:p w14:paraId="34A6A97B" w14:textId="7DC819FA" w:rsidR="00680531" w:rsidRDefault="00680531" w:rsidP="00680531">
      <w:proofErr w:type="spellStart"/>
      <w:r w:rsidRPr="00680531">
        <w:t>i</w:t>
      </w:r>
      <w:proofErr w:type="spellEnd"/>
      <w:r w:rsidRPr="00680531">
        <w:t xml:space="preserve">) </w:t>
      </w:r>
      <w:r w:rsidRPr="00BD4EB3">
        <w:rPr>
          <w:rStyle w:val="codeChar1"/>
        </w:rPr>
        <w:t>/group_id=&lt;group_id&gt;</w:t>
      </w:r>
      <w:r w:rsidRPr="00680531">
        <w:t xml:space="preserve">, identifying the entity group that has the given id in the </w:t>
      </w:r>
      <w:r w:rsidRPr="00BD4EB3">
        <w:rPr>
          <w:rStyle w:val="codeChar1"/>
        </w:rPr>
        <w:t>EntityToGroupBox</w:t>
      </w:r>
      <w:r w:rsidRPr="00680531">
        <w:t xml:space="preserve"> located at movie level.</w:t>
      </w:r>
    </w:p>
    <w:p w14:paraId="006E1B82" w14:textId="79208748" w:rsidR="00680531" w:rsidRDefault="00680531" w:rsidP="00680531">
      <w:r w:rsidRPr="00680531">
        <w:t xml:space="preserve">j) </w:t>
      </w:r>
      <w:r w:rsidRPr="00BD4EB3">
        <w:rPr>
          <w:rStyle w:val="codeChar1"/>
        </w:rPr>
        <w:t>track_ID=&lt;track_ID&gt;/group_id=&lt;group_id&gt;</w:t>
      </w:r>
      <w:r w:rsidRPr="00680531">
        <w:t xml:space="preserve">, identifying the entity group that has the given id in the </w:t>
      </w:r>
      <w:r w:rsidRPr="00BD4EB3">
        <w:rPr>
          <w:rStyle w:val="codeChar1"/>
        </w:rPr>
        <w:t>EntityToGroupBox</w:t>
      </w:r>
      <w:r w:rsidRPr="00680531">
        <w:t xml:space="preserve"> located in the track with the given </w:t>
      </w:r>
      <w:r w:rsidRPr="00BD4EB3">
        <w:rPr>
          <w:rStyle w:val="codeChar1"/>
        </w:rPr>
        <w:t>track_ID</w:t>
      </w:r>
      <w:r w:rsidRPr="00680531">
        <w:t>.</w:t>
      </w:r>
    </w:p>
    <w:p w14:paraId="3C4C71D1" w14:textId="77777777" w:rsidR="00680531" w:rsidRPr="00680531" w:rsidRDefault="00680531" w:rsidP="00BD4EB3"/>
    <w:p w14:paraId="6B93A8C4" w14:textId="330361C0" w:rsidR="001E5330" w:rsidRPr="001E5330" w:rsidRDefault="001E5330" w:rsidP="00B215FD">
      <w:pPr>
        <w:pStyle w:val="AMDInstruction"/>
      </w:pPr>
      <w:r>
        <w:t>Add the following text at the end of the clause:</w:t>
      </w:r>
    </w:p>
    <w:p w14:paraId="4B2E4845" w14:textId="77777777" w:rsidR="00283E54" w:rsidRPr="00A70E53" w:rsidRDefault="00283E54" w:rsidP="00AD06CC">
      <w:pPr>
        <w:spacing w:after="0"/>
      </w:pPr>
      <w:r w:rsidRPr="00A70E53">
        <w:t xml:space="preserve">Examples of </w:t>
      </w:r>
      <w:r w:rsidRPr="00A70E53">
        <w:rPr>
          <w:rStyle w:val="codeZchn"/>
        </w:rPr>
        <w:t>item_name</w:t>
      </w:r>
      <w:r w:rsidRPr="00A70E53">
        <w:t xml:space="preserve"> usage in fragment identifiers:</w:t>
      </w:r>
    </w:p>
    <w:p w14:paraId="49974ECA"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=simple-name</w:t>
      </w:r>
    </w:p>
    <w:p w14:paraId="4CB67F69"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=path/to/resource</w:t>
      </w:r>
    </w:p>
    <w:p w14:paraId="1042CBCB" w14:textId="005A8C64" w:rsidR="00283E54" w:rsidRPr="000C59B7" w:rsidRDefault="00283E54" w:rsidP="005A2D81">
      <w:pPr>
        <w:pStyle w:val="ListParagraph"/>
        <w:numPr>
          <w:ilvl w:val="0"/>
          <w:numId w:val="30"/>
        </w:numPr>
        <w:tabs>
          <w:tab w:val="clear" w:pos="403"/>
        </w:tabs>
        <w:spacing w:before="120" w:after="120" w:line="240" w:lineRule="auto"/>
        <w:contextualSpacing/>
        <w:rPr>
          <w:b/>
          <w:bCs/>
        </w:rPr>
      </w:pPr>
      <w:proofErr w:type="spellStart"/>
      <w:r>
        <w:lastRenderedPageBreak/>
        <w:t>item_name</w:t>
      </w:r>
      <w:proofErr w:type="spellEnd"/>
      <w:r>
        <w:t xml:space="preserve">="" </w:t>
      </w:r>
      <w:r w:rsidR="001E5330">
        <w:t>(empty string) is</w:t>
      </w:r>
      <w:r w:rsidRPr="000C59B7">
        <w:rPr>
          <w:color w:val="FF0000"/>
        </w:rPr>
        <w:t xml:space="preserve"> </w:t>
      </w:r>
      <w:r w:rsidRPr="00B215FD">
        <w:t>not allowed</w:t>
      </w:r>
    </w:p>
    <w:p w14:paraId="6D90ECC1" w14:textId="77777777" w:rsidR="00283E54" w:rsidRDefault="00283E54" w:rsidP="005A2D81">
      <w:pPr>
        <w:pStyle w:val="ListParagraph"/>
        <w:numPr>
          <w:ilvl w:val="0"/>
          <w:numId w:val="30"/>
        </w:numPr>
        <w:tabs>
          <w:tab w:val="clear" w:pos="403"/>
        </w:tabs>
        <w:spacing w:before="120" w:after="120" w:line="240" w:lineRule="auto"/>
        <w:contextualSpacing/>
      </w:pPr>
      <w:proofErr w:type="spellStart"/>
      <w:r w:rsidRPr="00A70E53">
        <w:t>item_name</w:t>
      </w:r>
      <w:proofErr w:type="spellEnd"/>
      <w:r w:rsidRPr="00A70E53">
        <w:t>=HEVC%20Image</w:t>
      </w:r>
    </w:p>
    <w:p w14:paraId="1B26D047" w14:textId="77777777" w:rsidR="00ED257B" w:rsidRDefault="00ED257B" w:rsidP="00ED257B"/>
    <w:p w14:paraId="5F4F016C" w14:textId="3E8BF257" w:rsidR="00ED257B" w:rsidRDefault="00ED257B" w:rsidP="00BE613E">
      <w:pPr>
        <w:pStyle w:val="Heading1"/>
      </w:pPr>
      <w:bookmarkStart w:id="92" w:name="_Toc194315187"/>
      <w:r>
        <w:t>Annex E.2, The '</w:t>
      </w:r>
      <w:proofErr w:type="spellStart"/>
      <w:r>
        <w:t>isom</w:t>
      </w:r>
      <w:proofErr w:type="spellEnd"/>
      <w:r>
        <w:t>' brand</w:t>
      </w:r>
      <w:bookmarkEnd w:id="92"/>
    </w:p>
    <w:p w14:paraId="4AB0D024" w14:textId="73E6C5BA" w:rsidR="00ED257B" w:rsidRDefault="00F67976" w:rsidP="00BE613E">
      <w:pPr>
        <w:pStyle w:val="AMDInstruction"/>
      </w:pPr>
      <w:r>
        <w:t>Replace Annex E.2 with the following:</w:t>
      </w:r>
    </w:p>
    <w:p w14:paraId="25498802" w14:textId="77777777" w:rsidR="00F67976" w:rsidRPr="00E476E3" w:rsidRDefault="00F67976" w:rsidP="00F67976">
      <w:pPr>
        <w:rPr>
          <w:b/>
          <w:bCs/>
        </w:rPr>
      </w:pPr>
      <w:r w:rsidRPr="00E476E3">
        <w:rPr>
          <w:b/>
          <w:bCs/>
        </w:rPr>
        <w:t>E.2</w:t>
      </w:r>
      <w:r w:rsidRPr="00E476E3">
        <w:rPr>
          <w:b/>
          <w:bCs/>
        </w:rPr>
        <w:tab/>
        <w:t>The '</w:t>
      </w:r>
      <w:proofErr w:type="spellStart"/>
      <w:r w:rsidRPr="00E476E3">
        <w:rPr>
          <w:b/>
          <w:bCs/>
        </w:rPr>
        <w:t>isom</w:t>
      </w:r>
      <w:proofErr w:type="spellEnd"/>
      <w:r w:rsidRPr="00E476E3">
        <w:rPr>
          <w:b/>
          <w:bCs/>
        </w:rPr>
        <w:t>' brand</w:t>
      </w:r>
    </w:p>
    <w:p w14:paraId="10F381FB" w14:textId="77777777" w:rsidR="00F67976" w:rsidRPr="00E476E3" w:rsidRDefault="00F67976" w:rsidP="00F67976">
      <w:pPr>
        <w:rPr>
          <w:b/>
          <w:bCs/>
        </w:rPr>
      </w:pPr>
      <w:r w:rsidRPr="00E476E3">
        <w:rPr>
          <w:b/>
          <w:bCs/>
        </w:rPr>
        <w:t>E.2.1</w:t>
      </w:r>
      <w:r w:rsidRPr="00E476E3">
        <w:rPr>
          <w:b/>
          <w:bCs/>
        </w:rPr>
        <w:tab/>
        <w:t>Requirements on files</w:t>
      </w:r>
    </w:p>
    <w:p w14:paraId="68CE3812" w14:textId="77777777" w:rsidR="00F67976" w:rsidRPr="00E476E3" w:rsidRDefault="00F67976" w:rsidP="00F67976">
      <w:r w:rsidRPr="00E476E3">
        <w:t xml:space="preserve">The type </w:t>
      </w:r>
      <w:r w:rsidRPr="00E476E3">
        <w:rPr>
          <w:rStyle w:val="codeChar1"/>
        </w:rPr>
        <w:t>'isom'</w:t>
      </w:r>
      <w:r w:rsidRPr="00E476E3">
        <w:t xml:space="preserve"> (ISO base media file) is defined in this clause, as identifying files that conform to the first version of ISO base media file format.</w:t>
      </w:r>
    </w:p>
    <w:p w14:paraId="4A4A0C17" w14:textId="77777777" w:rsidR="00F67976" w:rsidRPr="00247DDC" w:rsidRDefault="00F67976" w:rsidP="00F67976">
      <w:pPr>
        <w:spacing w:line="230" w:lineRule="atLeast"/>
        <w:rPr>
          <w:rFonts w:cs="Arial"/>
          <w:noProof/>
          <w:szCs w:val="20"/>
          <w:lang w:eastAsia="ja-JP"/>
        </w:rPr>
      </w:pPr>
      <w:r w:rsidRPr="002A09A5">
        <w:rPr>
          <w:rFonts w:cs="Arial"/>
          <w:noProof/>
          <w:szCs w:val="20"/>
          <w:lang w:eastAsia="ja-JP"/>
        </w:rPr>
        <w:t xml:space="preserve">The boxes listed in Table E.1 are required in a file conforming to the this brand. The Version column in Table E.1 specifies the </w:t>
      </w:r>
      <w:r w:rsidRPr="002A09A5">
        <w:rPr>
          <w:rFonts w:ascii="Courier New" w:hAnsi="Courier New" w:cs="Courier New"/>
          <w:noProof/>
          <w:szCs w:val="20"/>
          <w:lang w:eastAsia="ja-JP"/>
        </w:rPr>
        <w:t>version</w:t>
      </w:r>
      <w:r w:rsidRPr="002A09A5">
        <w:rPr>
          <w:rFonts w:cs="Arial"/>
          <w:noProof/>
          <w:szCs w:val="20"/>
          <w:lang w:eastAsia="ja-JP"/>
        </w:rPr>
        <w:t xml:space="preserve"> values allowed by this brand. Other version values shall not be present. </w:t>
      </w:r>
      <w:r w:rsidRPr="002A09A5">
        <w:rPr>
          <w:rFonts w:eastAsia="Times New Roman"/>
          <w:iCs/>
          <w:szCs w:val="20"/>
        </w:rPr>
        <w:t xml:space="preserve">A '-' in the Version column indicates that the box is derived from </w:t>
      </w:r>
      <w:r w:rsidRPr="002A09A5">
        <w:rPr>
          <w:rFonts w:ascii="Courier New" w:eastAsia="Times New Roman" w:hAnsi="Courier New" w:cs="Courier New"/>
          <w:iCs/>
          <w:szCs w:val="20"/>
        </w:rPr>
        <w:t>Box</w:t>
      </w:r>
      <w:r w:rsidRPr="002A09A5">
        <w:rPr>
          <w:rFonts w:eastAsia="Times New Roman"/>
          <w:iCs/>
          <w:szCs w:val="20"/>
        </w:rPr>
        <w:t xml:space="preserve"> and does not contain a </w:t>
      </w:r>
      <w:r w:rsidRPr="002A09A5">
        <w:rPr>
          <w:rFonts w:ascii="Courier New" w:eastAsia="Times New Roman" w:hAnsi="Courier New" w:cs="Courier New"/>
          <w:iCs/>
          <w:szCs w:val="20"/>
        </w:rPr>
        <w:t>version</w:t>
      </w:r>
      <w:r w:rsidRPr="002A09A5">
        <w:rPr>
          <w:rFonts w:eastAsia="Times New Roman"/>
          <w:iCs/>
          <w:szCs w:val="20"/>
        </w:rPr>
        <w:t xml:space="preserve"> field. The Additional requirements column in Table E.1 specifies additional requirements on files conforming to this brand.</w:t>
      </w:r>
    </w:p>
    <w:p w14:paraId="15BEAA5F" w14:textId="77777777" w:rsidR="00F67976" w:rsidRPr="002A09A5" w:rsidRDefault="00F67976" w:rsidP="00F67976">
      <w:pPr>
        <w:keepNext/>
        <w:spacing w:before="120" w:after="120" w:line="230" w:lineRule="atLeast"/>
        <w:jc w:val="center"/>
        <w:rPr>
          <w:b/>
          <w:noProof/>
          <w:szCs w:val="20"/>
          <w:lang w:eastAsia="ja-JP"/>
        </w:rPr>
      </w:pPr>
      <w:r w:rsidRPr="002A09A5">
        <w:rPr>
          <w:b/>
          <w:noProof/>
          <w:szCs w:val="20"/>
          <w:lang w:eastAsia="ja-JP"/>
        </w:rPr>
        <w:t>Table E.</w:t>
      </w:r>
      <w:r w:rsidRPr="002A09A5">
        <w:rPr>
          <w:b/>
          <w:noProof/>
          <w:szCs w:val="20"/>
          <w:lang w:eastAsia="ja-JP"/>
        </w:rPr>
        <w:fldChar w:fldCharType="begin"/>
      </w:r>
      <w:r w:rsidRPr="002A09A5">
        <w:rPr>
          <w:b/>
          <w:noProof/>
          <w:szCs w:val="20"/>
          <w:lang w:eastAsia="ja-JP"/>
        </w:rPr>
        <w:instrText xml:space="preserve"> SEQ Table_E. \* ARABIC </w:instrText>
      </w:r>
      <w:r w:rsidRPr="002A09A5">
        <w:rPr>
          <w:b/>
          <w:noProof/>
          <w:szCs w:val="20"/>
          <w:lang w:eastAsia="ja-JP"/>
        </w:rPr>
        <w:fldChar w:fldCharType="separate"/>
      </w:r>
      <w:r w:rsidRPr="002A09A5">
        <w:rPr>
          <w:b/>
          <w:noProof/>
          <w:szCs w:val="20"/>
          <w:lang w:eastAsia="ja-JP"/>
        </w:rPr>
        <w:t>1</w:t>
      </w:r>
      <w:r w:rsidRPr="002A09A5">
        <w:rPr>
          <w:b/>
          <w:noProof/>
          <w:szCs w:val="20"/>
          <w:lang w:eastAsia="ja-JP"/>
        </w:rPr>
        <w:fldChar w:fldCharType="end"/>
      </w:r>
      <w:r w:rsidRPr="002A09A5">
        <w:rPr>
          <w:b/>
          <w:noProof/>
          <w:szCs w:val="20"/>
          <w:lang w:eastAsia="ja-JP"/>
        </w:rPr>
        <w:t xml:space="preserve">: Required boxes in a file conforming to the </w:t>
      </w:r>
      <w:r w:rsidRPr="002A09A5">
        <w:rPr>
          <w:rFonts w:ascii="Courier New" w:hAnsi="Courier New"/>
          <w:b/>
          <w:noProof/>
          <w:szCs w:val="20"/>
          <w:lang w:eastAsia="ja-JP"/>
        </w:rPr>
        <w:t>'isom'</w:t>
      </w:r>
      <w:r w:rsidRPr="002A09A5">
        <w:rPr>
          <w:b/>
          <w:noProof/>
          <w:szCs w:val="20"/>
          <w:lang w:eastAsia="ja-JP"/>
        </w:rPr>
        <w:t xml:space="preserve"> brand</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5244"/>
      </w:tblGrid>
      <w:tr w:rsidR="00F67976" w:rsidRPr="002A09A5" w14:paraId="11A04EE1" w14:textId="77777777" w:rsidTr="00E476E3">
        <w:trPr>
          <w:jc w:val="center"/>
        </w:trPr>
        <w:tc>
          <w:tcPr>
            <w:tcW w:w="607" w:type="dxa"/>
            <w:shd w:val="clear" w:color="auto" w:fill="auto"/>
          </w:tcPr>
          <w:p w14:paraId="4E9AB416"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1FFB84F7"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0F28AA76"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26202339"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39F3F795"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5F6DD99B" w14:textId="77777777" w:rsidR="00F67976" w:rsidRPr="002A09A5" w:rsidRDefault="00F67976" w:rsidP="00E476E3">
            <w:pPr>
              <w:keepNext/>
              <w:spacing w:after="0" w:line="220" w:lineRule="exact"/>
              <w:jc w:val="left"/>
              <w:rPr>
                <w:rStyle w:val="ISOCode"/>
              </w:rPr>
            </w:pPr>
          </w:p>
        </w:tc>
        <w:tc>
          <w:tcPr>
            <w:tcW w:w="681" w:type="dxa"/>
            <w:shd w:val="clear" w:color="auto" w:fill="auto"/>
          </w:tcPr>
          <w:p w14:paraId="1441FE48"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Version</w:t>
            </w:r>
          </w:p>
        </w:tc>
        <w:tc>
          <w:tcPr>
            <w:tcW w:w="5244" w:type="dxa"/>
            <w:shd w:val="clear" w:color="auto" w:fill="auto"/>
          </w:tcPr>
          <w:p w14:paraId="42C4C402" w14:textId="77777777" w:rsidR="00F67976" w:rsidRPr="002A09A5" w:rsidRDefault="00F67976" w:rsidP="00E476E3">
            <w:pPr>
              <w:keepNext/>
              <w:spacing w:after="0" w:line="220" w:lineRule="exact"/>
              <w:jc w:val="left"/>
              <w:rPr>
                <w:rFonts w:eastAsia="Arial"/>
                <w:b/>
                <w:bCs/>
                <w:iCs/>
                <w:noProof/>
                <w:color w:val="000000"/>
                <w:sz w:val="18"/>
                <w:szCs w:val="20"/>
                <w:lang w:eastAsia="ja-JP" w:bidi="x-none"/>
              </w:rPr>
            </w:pPr>
            <w:r w:rsidRPr="002A09A5">
              <w:rPr>
                <w:rFonts w:eastAsia="Arial"/>
                <w:b/>
                <w:bCs/>
                <w:iCs/>
                <w:noProof/>
                <w:color w:val="000000"/>
                <w:sz w:val="18"/>
                <w:szCs w:val="20"/>
                <w:lang w:eastAsia="ja-JP" w:bidi="x-none"/>
              </w:rPr>
              <w:t>Additional requirements</w:t>
            </w:r>
          </w:p>
        </w:tc>
      </w:tr>
      <w:tr w:rsidR="00F67976" w:rsidRPr="002A09A5" w14:paraId="3F3B0B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shd w:val="clear" w:color="auto" w:fill="auto"/>
          </w:tcPr>
          <w:p w14:paraId="4DFED286" w14:textId="77777777" w:rsidR="00F67976" w:rsidRPr="002A09A5" w:rsidRDefault="00F67976" w:rsidP="00E476E3">
            <w:pPr>
              <w:spacing w:after="0" w:line="220" w:lineRule="exact"/>
              <w:jc w:val="left"/>
              <w:rPr>
                <w:rStyle w:val="ISOCode"/>
              </w:rPr>
            </w:pPr>
            <w:r w:rsidRPr="002A09A5">
              <w:rPr>
                <w:rStyle w:val="ISOCode"/>
              </w:rPr>
              <w:t>ftyp</w:t>
            </w: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43DF2EC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41268CC"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14B5884"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28F83D7"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46C1984F" w14:textId="77777777" w:rsidR="00F67976" w:rsidRPr="002A09A5" w:rsidRDefault="00F67976" w:rsidP="00E476E3">
            <w:pPr>
              <w:spacing w:after="0" w:line="220" w:lineRule="exact"/>
              <w:jc w:val="left"/>
              <w:rPr>
                <w:rStyle w:val="ISOCode"/>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BFCFA4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031B092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AA1F4E1" w14:textId="77777777" w:rsidTr="00E476E3">
        <w:trPr>
          <w:jc w:val="center"/>
        </w:trPr>
        <w:tc>
          <w:tcPr>
            <w:tcW w:w="607" w:type="dxa"/>
            <w:shd w:val="clear" w:color="auto" w:fill="auto"/>
          </w:tcPr>
          <w:p w14:paraId="572DD65A" w14:textId="77777777" w:rsidR="00F67976" w:rsidRPr="002A09A5" w:rsidRDefault="00F67976" w:rsidP="00E476E3">
            <w:pPr>
              <w:keepNext/>
              <w:spacing w:after="0" w:line="220" w:lineRule="exact"/>
              <w:jc w:val="left"/>
              <w:rPr>
                <w:rStyle w:val="ISOCode"/>
              </w:rPr>
            </w:pPr>
            <w:r w:rsidRPr="002A09A5">
              <w:rPr>
                <w:rStyle w:val="ISOCode"/>
              </w:rPr>
              <w:t>moov</w:t>
            </w:r>
          </w:p>
        </w:tc>
        <w:tc>
          <w:tcPr>
            <w:tcW w:w="607" w:type="dxa"/>
            <w:shd w:val="clear" w:color="auto" w:fill="auto"/>
          </w:tcPr>
          <w:p w14:paraId="148526D2"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532EFDE3"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4CCEBEC3"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32791BC1" w14:textId="77777777" w:rsidR="00F67976" w:rsidRPr="002A09A5" w:rsidRDefault="00F67976" w:rsidP="00E476E3">
            <w:pPr>
              <w:keepNext/>
              <w:spacing w:after="0" w:line="220" w:lineRule="exact"/>
              <w:jc w:val="left"/>
              <w:rPr>
                <w:rStyle w:val="ISOCode"/>
              </w:rPr>
            </w:pPr>
          </w:p>
        </w:tc>
        <w:tc>
          <w:tcPr>
            <w:tcW w:w="607" w:type="dxa"/>
            <w:shd w:val="clear" w:color="auto" w:fill="auto"/>
          </w:tcPr>
          <w:p w14:paraId="6B2A7794" w14:textId="77777777" w:rsidR="00F67976" w:rsidRPr="002A09A5" w:rsidRDefault="00F67976" w:rsidP="00E476E3">
            <w:pPr>
              <w:keepNext/>
              <w:spacing w:after="0" w:line="220" w:lineRule="exact"/>
              <w:jc w:val="left"/>
              <w:rPr>
                <w:rStyle w:val="ISOCode"/>
              </w:rPr>
            </w:pPr>
          </w:p>
        </w:tc>
        <w:tc>
          <w:tcPr>
            <w:tcW w:w="681" w:type="dxa"/>
            <w:shd w:val="clear" w:color="auto" w:fill="auto"/>
          </w:tcPr>
          <w:p w14:paraId="573A5902"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74757F4F" w14:textId="77777777" w:rsidR="00F67976" w:rsidRPr="002A09A5" w:rsidRDefault="00F67976" w:rsidP="00E476E3">
            <w:pPr>
              <w:keepNext/>
              <w:spacing w:after="0" w:line="220" w:lineRule="exact"/>
              <w:jc w:val="left"/>
              <w:rPr>
                <w:rFonts w:eastAsia="Arial"/>
                <w:iCs/>
                <w:noProof/>
                <w:color w:val="000000"/>
                <w:sz w:val="18"/>
                <w:szCs w:val="20"/>
                <w:lang w:eastAsia="ja-JP" w:bidi="x-none"/>
              </w:rPr>
            </w:pPr>
          </w:p>
        </w:tc>
      </w:tr>
      <w:tr w:rsidR="00F67976" w:rsidRPr="002A09A5" w14:paraId="523CFE9E" w14:textId="77777777" w:rsidTr="00E476E3">
        <w:trPr>
          <w:jc w:val="center"/>
        </w:trPr>
        <w:tc>
          <w:tcPr>
            <w:tcW w:w="607" w:type="dxa"/>
            <w:shd w:val="clear" w:color="auto" w:fill="auto"/>
          </w:tcPr>
          <w:p w14:paraId="123C4D42" w14:textId="77777777" w:rsidR="00F67976" w:rsidRPr="002A09A5" w:rsidRDefault="00F67976" w:rsidP="00E476E3">
            <w:pPr>
              <w:spacing w:after="0" w:line="220" w:lineRule="exact"/>
              <w:jc w:val="left"/>
              <w:rPr>
                <w:rStyle w:val="ISOCode"/>
              </w:rPr>
            </w:pPr>
          </w:p>
        </w:tc>
        <w:tc>
          <w:tcPr>
            <w:tcW w:w="607" w:type="dxa"/>
            <w:shd w:val="clear" w:color="auto" w:fill="auto"/>
          </w:tcPr>
          <w:p w14:paraId="2E6C9792" w14:textId="77777777" w:rsidR="00F67976" w:rsidRPr="002A09A5" w:rsidRDefault="00F67976" w:rsidP="00E476E3">
            <w:pPr>
              <w:spacing w:after="0" w:line="220" w:lineRule="exact"/>
              <w:jc w:val="left"/>
              <w:rPr>
                <w:rStyle w:val="ISOCode"/>
              </w:rPr>
            </w:pPr>
            <w:r w:rsidRPr="002A09A5">
              <w:rPr>
                <w:rStyle w:val="ISOCode"/>
              </w:rPr>
              <w:t>mvhd</w:t>
            </w:r>
          </w:p>
        </w:tc>
        <w:tc>
          <w:tcPr>
            <w:tcW w:w="607" w:type="dxa"/>
            <w:shd w:val="clear" w:color="auto" w:fill="auto"/>
          </w:tcPr>
          <w:p w14:paraId="16FF9788" w14:textId="77777777" w:rsidR="00F67976" w:rsidRPr="002A09A5" w:rsidRDefault="00F67976" w:rsidP="00E476E3">
            <w:pPr>
              <w:spacing w:after="0" w:line="220" w:lineRule="exact"/>
              <w:jc w:val="left"/>
              <w:rPr>
                <w:rStyle w:val="ISOCode"/>
              </w:rPr>
            </w:pPr>
          </w:p>
        </w:tc>
        <w:tc>
          <w:tcPr>
            <w:tcW w:w="607" w:type="dxa"/>
            <w:shd w:val="clear" w:color="auto" w:fill="auto"/>
          </w:tcPr>
          <w:p w14:paraId="6664E790" w14:textId="77777777" w:rsidR="00F67976" w:rsidRPr="002A09A5" w:rsidRDefault="00F67976" w:rsidP="00E476E3">
            <w:pPr>
              <w:spacing w:after="0" w:line="220" w:lineRule="exact"/>
              <w:jc w:val="left"/>
              <w:rPr>
                <w:rStyle w:val="ISOCode"/>
              </w:rPr>
            </w:pPr>
          </w:p>
        </w:tc>
        <w:tc>
          <w:tcPr>
            <w:tcW w:w="607" w:type="dxa"/>
            <w:shd w:val="clear" w:color="auto" w:fill="auto"/>
          </w:tcPr>
          <w:p w14:paraId="48147121" w14:textId="77777777" w:rsidR="00F67976" w:rsidRPr="002A09A5" w:rsidRDefault="00F67976" w:rsidP="00E476E3">
            <w:pPr>
              <w:spacing w:after="0" w:line="220" w:lineRule="exact"/>
              <w:jc w:val="left"/>
              <w:rPr>
                <w:rStyle w:val="ISOCode"/>
              </w:rPr>
            </w:pPr>
          </w:p>
        </w:tc>
        <w:tc>
          <w:tcPr>
            <w:tcW w:w="607" w:type="dxa"/>
            <w:shd w:val="clear" w:color="auto" w:fill="auto"/>
          </w:tcPr>
          <w:p w14:paraId="5344D574" w14:textId="77777777" w:rsidR="00F67976" w:rsidRPr="002A09A5" w:rsidRDefault="00F67976" w:rsidP="00E476E3">
            <w:pPr>
              <w:spacing w:after="0" w:line="220" w:lineRule="exact"/>
              <w:jc w:val="left"/>
              <w:rPr>
                <w:rStyle w:val="ISOCode"/>
              </w:rPr>
            </w:pPr>
          </w:p>
        </w:tc>
        <w:tc>
          <w:tcPr>
            <w:tcW w:w="681" w:type="dxa"/>
            <w:shd w:val="clear" w:color="auto" w:fill="auto"/>
          </w:tcPr>
          <w:p w14:paraId="12BDB4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12C2B240"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7E03B23F" w14:textId="77777777" w:rsidTr="00E476E3">
        <w:trPr>
          <w:jc w:val="center"/>
        </w:trPr>
        <w:tc>
          <w:tcPr>
            <w:tcW w:w="607" w:type="dxa"/>
            <w:shd w:val="clear" w:color="auto" w:fill="auto"/>
          </w:tcPr>
          <w:p w14:paraId="0900C42D" w14:textId="77777777" w:rsidR="00F67976" w:rsidRPr="002A09A5" w:rsidRDefault="00F67976" w:rsidP="00E476E3">
            <w:pPr>
              <w:spacing w:after="0" w:line="220" w:lineRule="exact"/>
              <w:jc w:val="left"/>
              <w:rPr>
                <w:rStyle w:val="ISOCode"/>
              </w:rPr>
            </w:pPr>
          </w:p>
        </w:tc>
        <w:tc>
          <w:tcPr>
            <w:tcW w:w="607" w:type="dxa"/>
            <w:shd w:val="clear" w:color="auto" w:fill="auto"/>
          </w:tcPr>
          <w:p w14:paraId="7D729E7A" w14:textId="77777777" w:rsidR="00F67976" w:rsidRPr="002A09A5" w:rsidRDefault="00F67976" w:rsidP="00E476E3">
            <w:pPr>
              <w:spacing w:after="0" w:line="220" w:lineRule="exact"/>
              <w:jc w:val="left"/>
              <w:rPr>
                <w:rStyle w:val="ISOCode"/>
              </w:rPr>
            </w:pPr>
            <w:r w:rsidRPr="002A09A5">
              <w:rPr>
                <w:rStyle w:val="ISOCode"/>
              </w:rPr>
              <w:t>trak</w:t>
            </w:r>
          </w:p>
        </w:tc>
        <w:tc>
          <w:tcPr>
            <w:tcW w:w="607" w:type="dxa"/>
            <w:shd w:val="clear" w:color="auto" w:fill="auto"/>
          </w:tcPr>
          <w:p w14:paraId="3136AE00" w14:textId="77777777" w:rsidR="00F67976" w:rsidRPr="002A09A5" w:rsidRDefault="00F67976" w:rsidP="00E476E3">
            <w:pPr>
              <w:spacing w:after="0" w:line="220" w:lineRule="exact"/>
              <w:jc w:val="left"/>
              <w:rPr>
                <w:rStyle w:val="ISOCode"/>
              </w:rPr>
            </w:pPr>
          </w:p>
        </w:tc>
        <w:tc>
          <w:tcPr>
            <w:tcW w:w="607" w:type="dxa"/>
            <w:shd w:val="clear" w:color="auto" w:fill="auto"/>
          </w:tcPr>
          <w:p w14:paraId="19BDFD42" w14:textId="77777777" w:rsidR="00F67976" w:rsidRPr="002A09A5" w:rsidRDefault="00F67976" w:rsidP="00E476E3">
            <w:pPr>
              <w:spacing w:after="0" w:line="220" w:lineRule="exact"/>
              <w:jc w:val="left"/>
              <w:rPr>
                <w:rStyle w:val="ISOCode"/>
              </w:rPr>
            </w:pPr>
          </w:p>
        </w:tc>
        <w:tc>
          <w:tcPr>
            <w:tcW w:w="607" w:type="dxa"/>
            <w:shd w:val="clear" w:color="auto" w:fill="auto"/>
          </w:tcPr>
          <w:p w14:paraId="28A99CDA" w14:textId="77777777" w:rsidR="00F67976" w:rsidRPr="002A09A5" w:rsidRDefault="00F67976" w:rsidP="00E476E3">
            <w:pPr>
              <w:spacing w:after="0" w:line="220" w:lineRule="exact"/>
              <w:jc w:val="left"/>
              <w:rPr>
                <w:rStyle w:val="ISOCode"/>
              </w:rPr>
            </w:pPr>
          </w:p>
        </w:tc>
        <w:tc>
          <w:tcPr>
            <w:tcW w:w="607" w:type="dxa"/>
            <w:shd w:val="clear" w:color="auto" w:fill="auto"/>
          </w:tcPr>
          <w:p w14:paraId="0DF322CD" w14:textId="77777777" w:rsidR="00F67976" w:rsidRPr="002A09A5" w:rsidRDefault="00F67976" w:rsidP="00E476E3">
            <w:pPr>
              <w:spacing w:after="0" w:line="220" w:lineRule="exact"/>
              <w:jc w:val="left"/>
              <w:rPr>
                <w:rStyle w:val="ISOCode"/>
              </w:rPr>
            </w:pPr>
          </w:p>
        </w:tc>
        <w:tc>
          <w:tcPr>
            <w:tcW w:w="681" w:type="dxa"/>
            <w:shd w:val="clear" w:color="auto" w:fill="auto"/>
          </w:tcPr>
          <w:p w14:paraId="438AD08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3F6E1AB7"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There shall be at least one media track present that is constrained as specified in this table.</w:t>
            </w:r>
          </w:p>
        </w:tc>
      </w:tr>
      <w:tr w:rsidR="00F67976" w:rsidRPr="002A09A5" w14:paraId="43FEBF49" w14:textId="77777777" w:rsidTr="00E476E3">
        <w:trPr>
          <w:jc w:val="center"/>
        </w:trPr>
        <w:tc>
          <w:tcPr>
            <w:tcW w:w="607" w:type="dxa"/>
            <w:shd w:val="clear" w:color="auto" w:fill="auto"/>
          </w:tcPr>
          <w:p w14:paraId="6EDA1DEF" w14:textId="77777777" w:rsidR="00F67976" w:rsidRPr="002A09A5" w:rsidRDefault="00F67976" w:rsidP="00E476E3">
            <w:pPr>
              <w:spacing w:after="0" w:line="220" w:lineRule="exact"/>
              <w:jc w:val="left"/>
              <w:rPr>
                <w:rStyle w:val="ISOCode"/>
              </w:rPr>
            </w:pPr>
          </w:p>
        </w:tc>
        <w:tc>
          <w:tcPr>
            <w:tcW w:w="607" w:type="dxa"/>
            <w:shd w:val="clear" w:color="auto" w:fill="auto"/>
          </w:tcPr>
          <w:p w14:paraId="40BB4E30" w14:textId="77777777" w:rsidR="00F67976" w:rsidRPr="002A09A5" w:rsidRDefault="00F67976" w:rsidP="00E476E3">
            <w:pPr>
              <w:spacing w:after="0" w:line="220" w:lineRule="exact"/>
              <w:jc w:val="left"/>
              <w:rPr>
                <w:rStyle w:val="ISOCode"/>
              </w:rPr>
            </w:pPr>
          </w:p>
        </w:tc>
        <w:tc>
          <w:tcPr>
            <w:tcW w:w="607" w:type="dxa"/>
            <w:shd w:val="clear" w:color="auto" w:fill="auto"/>
          </w:tcPr>
          <w:p w14:paraId="6CB364B9" w14:textId="77777777" w:rsidR="00F67976" w:rsidRPr="002A09A5" w:rsidRDefault="00F67976" w:rsidP="00E476E3">
            <w:pPr>
              <w:spacing w:after="0" w:line="220" w:lineRule="exact"/>
              <w:jc w:val="left"/>
              <w:rPr>
                <w:rStyle w:val="ISOCode"/>
              </w:rPr>
            </w:pPr>
            <w:r w:rsidRPr="002A09A5">
              <w:rPr>
                <w:rStyle w:val="ISOCode"/>
              </w:rPr>
              <w:t>tkhd</w:t>
            </w:r>
          </w:p>
        </w:tc>
        <w:tc>
          <w:tcPr>
            <w:tcW w:w="607" w:type="dxa"/>
            <w:shd w:val="clear" w:color="auto" w:fill="auto"/>
          </w:tcPr>
          <w:p w14:paraId="392BEC84" w14:textId="77777777" w:rsidR="00F67976" w:rsidRPr="002A09A5" w:rsidRDefault="00F67976" w:rsidP="00E476E3">
            <w:pPr>
              <w:spacing w:after="0" w:line="220" w:lineRule="exact"/>
              <w:jc w:val="left"/>
              <w:rPr>
                <w:rStyle w:val="ISOCode"/>
              </w:rPr>
            </w:pPr>
          </w:p>
        </w:tc>
        <w:tc>
          <w:tcPr>
            <w:tcW w:w="607" w:type="dxa"/>
            <w:shd w:val="clear" w:color="auto" w:fill="auto"/>
          </w:tcPr>
          <w:p w14:paraId="651D5F97" w14:textId="77777777" w:rsidR="00F67976" w:rsidRPr="002A09A5" w:rsidRDefault="00F67976" w:rsidP="00E476E3">
            <w:pPr>
              <w:spacing w:after="0" w:line="220" w:lineRule="exact"/>
              <w:jc w:val="left"/>
              <w:rPr>
                <w:rStyle w:val="ISOCode"/>
              </w:rPr>
            </w:pPr>
          </w:p>
        </w:tc>
        <w:tc>
          <w:tcPr>
            <w:tcW w:w="607" w:type="dxa"/>
            <w:shd w:val="clear" w:color="auto" w:fill="auto"/>
          </w:tcPr>
          <w:p w14:paraId="32E90351" w14:textId="77777777" w:rsidR="00F67976" w:rsidRPr="002A09A5" w:rsidRDefault="00F67976" w:rsidP="00E476E3">
            <w:pPr>
              <w:spacing w:after="0" w:line="220" w:lineRule="exact"/>
              <w:jc w:val="left"/>
              <w:rPr>
                <w:rStyle w:val="ISOCode"/>
              </w:rPr>
            </w:pPr>
          </w:p>
        </w:tc>
        <w:tc>
          <w:tcPr>
            <w:tcW w:w="681" w:type="dxa"/>
            <w:shd w:val="clear" w:color="auto" w:fill="auto"/>
          </w:tcPr>
          <w:p w14:paraId="3030FDA3"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627F2D6E"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9FC8942" w14:textId="77777777" w:rsidTr="00E476E3">
        <w:trPr>
          <w:jc w:val="center"/>
        </w:trPr>
        <w:tc>
          <w:tcPr>
            <w:tcW w:w="607" w:type="dxa"/>
            <w:shd w:val="clear" w:color="auto" w:fill="auto"/>
          </w:tcPr>
          <w:p w14:paraId="1EFD23B2" w14:textId="77777777" w:rsidR="00F67976" w:rsidRPr="002A09A5" w:rsidRDefault="00F67976" w:rsidP="00E476E3">
            <w:pPr>
              <w:spacing w:after="0" w:line="220" w:lineRule="exact"/>
              <w:jc w:val="left"/>
              <w:rPr>
                <w:rStyle w:val="ISOCode"/>
              </w:rPr>
            </w:pPr>
          </w:p>
        </w:tc>
        <w:tc>
          <w:tcPr>
            <w:tcW w:w="607" w:type="dxa"/>
            <w:shd w:val="clear" w:color="auto" w:fill="auto"/>
          </w:tcPr>
          <w:p w14:paraId="704F24C6" w14:textId="77777777" w:rsidR="00F67976" w:rsidRPr="002A09A5" w:rsidRDefault="00F67976" w:rsidP="00E476E3">
            <w:pPr>
              <w:spacing w:after="0" w:line="220" w:lineRule="exact"/>
              <w:jc w:val="left"/>
              <w:rPr>
                <w:rStyle w:val="ISOCode"/>
              </w:rPr>
            </w:pPr>
          </w:p>
        </w:tc>
        <w:tc>
          <w:tcPr>
            <w:tcW w:w="607" w:type="dxa"/>
            <w:shd w:val="clear" w:color="auto" w:fill="auto"/>
          </w:tcPr>
          <w:p w14:paraId="2742BA37" w14:textId="77777777" w:rsidR="00F67976" w:rsidRPr="002A09A5" w:rsidRDefault="00F67976" w:rsidP="00E476E3">
            <w:pPr>
              <w:spacing w:after="0" w:line="220" w:lineRule="exact"/>
              <w:jc w:val="left"/>
              <w:rPr>
                <w:rStyle w:val="ISOCode"/>
              </w:rPr>
            </w:pPr>
            <w:r w:rsidRPr="002A09A5">
              <w:rPr>
                <w:rStyle w:val="ISOCode"/>
              </w:rPr>
              <w:t>mdia</w:t>
            </w:r>
          </w:p>
        </w:tc>
        <w:tc>
          <w:tcPr>
            <w:tcW w:w="607" w:type="dxa"/>
            <w:shd w:val="clear" w:color="auto" w:fill="auto"/>
          </w:tcPr>
          <w:p w14:paraId="45EE943D" w14:textId="77777777" w:rsidR="00F67976" w:rsidRPr="002A09A5" w:rsidRDefault="00F67976" w:rsidP="00E476E3">
            <w:pPr>
              <w:spacing w:after="0" w:line="220" w:lineRule="exact"/>
              <w:jc w:val="left"/>
              <w:rPr>
                <w:rStyle w:val="ISOCode"/>
              </w:rPr>
            </w:pPr>
          </w:p>
        </w:tc>
        <w:tc>
          <w:tcPr>
            <w:tcW w:w="607" w:type="dxa"/>
            <w:shd w:val="clear" w:color="auto" w:fill="auto"/>
          </w:tcPr>
          <w:p w14:paraId="6CB9D434" w14:textId="77777777" w:rsidR="00F67976" w:rsidRPr="002A09A5" w:rsidRDefault="00F67976" w:rsidP="00E476E3">
            <w:pPr>
              <w:spacing w:after="0" w:line="220" w:lineRule="exact"/>
              <w:jc w:val="left"/>
              <w:rPr>
                <w:rStyle w:val="ISOCode"/>
              </w:rPr>
            </w:pPr>
          </w:p>
        </w:tc>
        <w:tc>
          <w:tcPr>
            <w:tcW w:w="607" w:type="dxa"/>
            <w:shd w:val="clear" w:color="auto" w:fill="auto"/>
          </w:tcPr>
          <w:p w14:paraId="300ECC3F" w14:textId="77777777" w:rsidR="00F67976" w:rsidRPr="002A09A5" w:rsidRDefault="00F67976" w:rsidP="00E476E3">
            <w:pPr>
              <w:spacing w:after="0" w:line="220" w:lineRule="exact"/>
              <w:jc w:val="left"/>
              <w:rPr>
                <w:rStyle w:val="ISOCode"/>
              </w:rPr>
            </w:pPr>
          </w:p>
        </w:tc>
        <w:tc>
          <w:tcPr>
            <w:tcW w:w="681" w:type="dxa"/>
            <w:shd w:val="clear" w:color="auto" w:fill="auto"/>
          </w:tcPr>
          <w:p w14:paraId="42BE626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1CD106BF"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F54EDD5" w14:textId="77777777" w:rsidTr="00E476E3">
        <w:trPr>
          <w:jc w:val="center"/>
        </w:trPr>
        <w:tc>
          <w:tcPr>
            <w:tcW w:w="607" w:type="dxa"/>
            <w:shd w:val="clear" w:color="auto" w:fill="auto"/>
          </w:tcPr>
          <w:p w14:paraId="082A617A" w14:textId="77777777" w:rsidR="00F67976" w:rsidRPr="002A09A5" w:rsidRDefault="00F67976" w:rsidP="00E476E3">
            <w:pPr>
              <w:spacing w:after="0" w:line="220" w:lineRule="exact"/>
              <w:jc w:val="left"/>
              <w:rPr>
                <w:rStyle w:val="ISOCode"/>
              </w:rPr>
            </w:pPr>
          </w:p>
        </w:tc>
        <w:tc>
          <w:tcPr>
            <w:tcW w:w="607" w:type="dxa"/>
            <w:shd w:val="clear" w:color="auto" w:fill="auto"/>
          </w:tcPr>
          <w:p w14:paraId="5CEA3725" w14:textId="77777777" w:rsidR="00F67976" w:rsidRPr="002A09A5" w:rsidRDefault="00F67976" w:rsidP="00E476E3">
            <w:pPr>
              <w:spacing w:after="0" w:line="220" w:lineRule="exact"/>
              <w:jc w:val="left"/>
              <w:rPr>
                <w:rStyle w:val="ISOCode"/>
              </w:rPr>
            </w:pPr>
          </w:p>
        </w:tc>
        <w:tc>
          <w:tcPr>
            <w:tcW w:w="607" w:type="dxa"/>
            <w:shd w:val="clear" w:color="auto" w:fill="auto"/>
          </w:tcPr>
          <w:p w14:paraId="20527EA1" w14:textId="77777777" w:rsidR="00F67976" w:rsidRPr="002A09A5" w:rsidRDefault="00F67976" w:rsidP="00E476E3">
            <w:pPr>
              <w:spacing w:after="0" w:line="220" w:lineRule="exact"/>
              <w:jc w:val="left"/>
              <w:rPr>
                <w:rStyle w:val="ISOCode"/>
              </w:rPr>
            </w:pPr>
          </w:p>
        </w:tc>
        <w:tc>
          <w:tcPr>
            <w:tcW w:w="607" w:type="dxa"/>
            <w:shd w:val="clear" w:color="auto" w:fill="auto"/>
          </w:tcPr>
          <w:p w14:paraId="17D0A774" w14:textId="77777777" w:rsidR="00F67976" w:rsidRPr="002A09A5" w:rsidRDefault="00F67976" w:rsidP="00E476E3">
            <w:pPr>
              <w:spacing w:after="0" w:line="220" w:lineRule="exact"/>
              <w:jc w:val="left"/>
              <w:rPr>
                <w:rStyle w:val="ISOCode"/>
              </w:rPr>
            </w:pPr>
            <w:r w:rsidRPr="002A09A5">
              <w:rPr>
                <w:rStyle w:val="ISOCode"/>
              </w:rPr>
              <w:t>mdhd</w:t>
            </w:r>
          </w:p>
        </w:tc>
        <w:tc>
          <w:tcPr>
            <w:tcW w:w="607" w:type="dxa"/>
            <w:shd w:val="clear" w:color="auto" w:fill="auto"/>
          </w:tcPr>
          <w:p w14:paraId="3AB4D320" w14:textId="77777777" w:rsidR="00F67976" w:rsidRPr="002A09A5" w:rsidRDefault="00F67976" w:rsidP="00E476E3">
            <w:pPr>
              <w:spacing w:after="0" w:line="220" w:lineRule="exact"/>
              <w:jc w:val="left"/>
              <w:rPr>
                <w:rStyle w:val="ISOCode"/>
              </w:rPr>
            </w:pPr>
          </w:p>
        </w:tc>
        <w:tc>
          <w:tcPr>
            <w:tcW w:w="607" w:type="dxa"/>
            <w:shd w:val="clear" w:color="auto" w:fill="auto"/>
          </w:tcPr>
          <w:p w14:paraId="46143F20" w14:textId="77777777" w:rsidR="00F67976" w:rsidRPr="002A09A5" w:rsidRDefault="00F67976" w:rsidP="00E476E3">
            <w:pPr>
              <w:spacing w:after="0" w:line="220" w:lineRule="exact"/>
              <w:jc w:val="left"/>
              <w:rPr>
                <w:rStyle w:val="ISOCode"/>
              </w:rPr>
            </w:pPr>
          </w:p>
        </w:tc>
        <w:tc>
          <w:tcPr>
            <w:tcW w:w="681" w:type="dxa"/>
            <w:shd w:val="clear" w:color="auto" w:fill="auto"/>
          </w:tcPr>
          <w:p w14:paraId="11C699E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0, 1</w:t>
            </w:r>
          </w:p>
        </w:tc>
        <w:tc>
          <w:tcPr>
            <w:tcW w:w="5244" w:type="dxa"/>
            <w:shd w:val="clear" w:color="auto" w:fill="auto"/>
          </w:tcPr>
          <w:p w14:paraId="0B0BD0C6"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09809EF5" w14:textId="77777777" w:rsidTr="00E476E3">
        <w:trPr>
          <w:jc w:val="center"/>
        </w:trPr>
        <w:tc>
          <w:tcPr>
            <w:tcW w:w="607" w:type="dxa"/>
            <w:shd w:val="clear" w:color="auto" w:fill="auto"/>
          </w:tcPr>
          <w:p w14:paraId="5834DD2B" w14:textId="77777777" w:rsidR="00F67976" w:rsidRPr="002A09A5" w:rsidRDefault="00F67976" w:rsidP="00E476E3">
            <w:pPr>
              <w:spacing w:after="0" w:line="220" w:lineRule="exact"/>
              <w:jc w:val="left"/>
              <w:rPr>
                <w:rStyle w:val="ISOCode"/>
              </w:rPr>
            </w:pPr>
          </w:p>
        </w:tc>
        <w:tc>
          <w:tcPr>
            <w:tcW w:w="607" w:type="dxa"/>
            <w:shd w:val="clear" w:color="auto" w:fill="auto"/>
          </w:tcPr>
          <w:p w14:paraId="7F159DD3" w14:textId="77777777" w:rsidR="00F67976" w:rsidRPr="002A09A5" w:rsidRDefault="00F67976" w:rsidP="00E476E3">
            <w:pPr>
              <w:spacing w:after="0" w:line="220" w:lineRule="exact"/>
              <w:jc w:val="left"/>
              <w:rPr>
                <w:rStyle w:val="ISOCode"/>
              </w:rPr>
            </w:pPr>
          </w:p>
        </w:tc>
        <w:tc>
          <w:tcPr>
            <w:tcW w:w="607" w:type="dxa"/>
            <w:shd w:val="clear" w:color="auto" w:fill="auto"/>
          </w:tcPr>
          <w:p w14:paraId="7B54945F" w14:textId="77777777" w:rsidR="00F67976" w:rsidRPr="002A09A5" w:rsidRDefault="00F67976" w:rsidP="00E476E3">
            <w:pPr>
              <w:spacing w:after="0" w:line="220" w:lineRule="exact"/>
              <w:jc w:val="left"/>
              <w:rPr>
                <w:rStyle w:val="ISOCode"/>
              </w:rPr>
            </w:pPr>
          </w:p>
        </w:tc>
        <w:tc>
          <w:tcPr>
            <w:tcW w:w="607" w:type="dxa"/>
            <w:shd w:val="clear" w:color="auto" w:fill="auto"/>
          </w:tcPr>
          <w:p w14:paraId="76CCEFED" w14:textId="77777777" w:rsidR="00F67976" w:rsidRPr="002A09A5" w:rsidRDefault="00F67976" w:rsidP="00E476E3">
            <w:pPr>
              <w:spacing w:after="0" w:line="220" w:lineRule="exact"/>
              <w:jc w:val="left"/>
              <w:rPr>
                <w:rStyle w:val="ISOCode"/>
              </w:rPr>
            </w:pPr>
            <w:r w:rsidRPr="002A09A5">
              <w:rPr>
                <w:rStyle w:val="ISOCode"/>
              </w:rPr>
              <w:t>hdlr</w:t>
            </w:r>
          </w:p>
        </w:tc>
        <w:tc>
          <w:tcPr>
            <w:tcW w:w="607" w:type="dxa"/>
            <w:shd w:val="clear" w:color="auto" w:fill="auto"/>
          </w:tcPr>
          <w:p w14:paraId="2F1D5B33" w14:textId="77777777" w:rsidR="00F67976" w:rsidRPr="002A09A5" w:rsidRDefault="00F67976" w:rsidP="00E476E3">
            <w:pPr>
              <w:spacing w:after="0" w:line="220" w:lineRule="exact"/>
              <w:jc w:val="left"/>
              <w:rPr>
                <w:rStyle w:val="ISOCode"/>
              </w:rPr>
            </w:pPr>
          </w:p>
        </w:tc>
        <w:tc>
          <w:tcPr>
            <w:tcW w:w="607" w:type="dxa"/>
            <w:shd w:val="clear" w:color="auto" w:fill="auto"/>
          </w:tcPr>
          <w:p w14:paraId="14406FFF" w14:textId="77777777" w:rsidR="00F67976" w:rsidRPr="002A09A5" w:rsidRDefault="00F67976" w:rsidP="00E476E3">
            <w:pPr>
              <w:spacing w:after="0" w:line="220" w:lineRule="exact"/>
              <w:jc w:val="left"/>
              <w:rPr>
                <w:rStyle w:val="ISOCode"/>
              </w:rPr>
            </w:pPr>
          </w:p>
        </w:tc>
        <w:tc>
          <w:tcPr>
            <w:tcW w:w="681" w:type="dxa"/>
            <w:shd w:val="clear" w:color="auto" w:fill="auto"/>
          </w:tcPr>
          <w:p w14:paraId="07155385"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831CC8A"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4836B968" w14:textId="77777777" w:rsidTr="00E476E3">
        <w:trPr>
          <w:jc w:val="center"/>
        </w:trPr>
        <w:tc>
          <w:tcPr>
            <w:tcW w:w="607" w:type="dxa"/>
            <w:shd w:val="clear" w:color="auto" w:fill="auto"/>
          </w:tcPr>
          <w:p w14:paraId="265EC1CC" w14:textId="77777777" w:rsidR="00F67976" w:rsidRPr="002A09A5" w:rsidRDefault="00F67976" w:rsidP="00E476E3">
            <w:pPr>
              <w:spacing w:after="0" w:line="220" w:lineRule="exact"/>
              <w:jc w:val="left"/>
              <w:rPr>
                <w:rStyle w:val="ISOCode"/>
              </w:rPr>
            </w:pPr>
          </w:p>
        </w:tc>
        <w:tc>
          <w:tcPr>
            <w:tcW w:w="607" w:type="dxa"/>
            <w:shd w:val="clear" w:color="auto" w:fill="auto"/>
          </w:tcPr>
          <w:p w14:paraId="1C3D69B5" w14:textId="77777777" w:rsidR="00F67976" w:rsidRPr="002A09A5" w:rsidRDefault="00F67976" w:rsidP="00E476E3">
            <w:pPr>
              <w:spacing w:after="0" w:line="220" w:lineRule="exact"/>
              <w:jc w:val="left"/>
              <w:rPr>
                <w:rStyle w:val="ISOCode"/>
              </w:rPr>
            </w:pPr>
          </w:p>
        </w:tc>
        <w:tc>
          <w:tcPr>
            <w:tcW w:w="607" w:type="dxa"/>
            <w:shd w:val="clear" w:color="auto" w:fill="auto"/>
          </w:tcPr>
          <w:p w14:paraId="7B0CF9E0" w14:textId="77777777" w:rsidR="00F67976" w:rsidRPr="002A09A5" w:rsidRDefault="00F67976" w:rsidP="00E476E3">
            <w:pPr>
              <w:spacing w:after="0" w:line="220" w:lineRule="exact"/>
              <w:jc w:val="left"/>
              <w:rPr>
                <w:rStyle w:val="ISOCode"/>
              </w:rPr>
            </w:pPr>
          </w:p>
        </w:tc>
        <w:tc>
          <w:tcPr>
            <w:tcW w:w="607" w:type="dxa"/>
            <w:shd w:val="clear" w:color="auto" w:fill="auto"/>
          </w:tcPr>
          <w:p w14:paraId="3BDAFE43" w14:textId="77777777" w:rsidR="00F67976" w:rsidRPr="002A09A5" w:rsidRDefault="00F67976" w:rsidP="00E476E3">
            <w:pPr>
              <w:spacing w:after="0" w:line="220" w:lineRule="exact"/>
              <w:jc w:val="left"/>
              <w:rPr>
                <w:rStyle w:val="ISOCode"/>
              </w:rPr>
            </w:pPr>
            <w:r w:rsidRPr="002A09A5">
              <w:rPr>
                <w:rStyle w:val="ISOCode"/>
              </w:rPr>
              <w:t>minf</w:t>
            </w:r>
          </w:p>
        </w:tc>
        <w:tc>
          <w:tcPr>
            <w:tcW w:w="607" w:type="dxa"/>
            <w:shd w:val="clear" w:color="auto" w:fill="auto"/>
          </w:tcPr>
          <w:p w14:paraId="5B591BCB" w14:textId="77777777" w:rsidR="00F67976" w:rsidRPr="002A09A5" w:rsidRDefault="00F67976" w:rsidP="00E476E3">
            <w:pPr>
              <w:spacing w:after="0" w:line="220" w:lineRule="exact"/>
              <w:jc w:val="left"/>
              <w:rPr>
                <w:rStyle w:val="ISOCode"/>
              </w:rPr>
            </w:pPr>
          </w:p>
        </w:tc>
        <w:tc>
          <w:tcPr>
            <w:tcW w:w="607" w:type="dxa"/>
            <w:shd w:val="clear" w:color="auto" w:fill="auto"/>
          </w:tcPr>
          <w:p w14:paraId="048C1138" w14:textId="77777777" w:rsidR="00F67976" w:rsidRPr="002A09A5" w:rsidRDefault="00F67976" w:rsidP="00E476E3">
            <w:pPr>
              <w:spacing w:after="0" w:line="220" w:lineRule="exact"/>
              <w:jc w:val="left"/>
              <w:rPr>
                <w:rStyle w:val="ISOCode"/>
              </w:rPr>
            </w:pPr>
          </w:p>
        </w:tc>
        <w:tc>
          <w:tcPr>
            <w:tcW w:w="681" w:type="dxa"/>
            <w:shd w:val="clear" w:color="auto" w:fill="auto"/>
          </w:tcPr>
          <w:p w14:paraId="0C7D35FD"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3A8CD79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Exactly one media header box shall be present within the </w:t>
            </w:r>
            <w:r w:rsidRPr="002A09A5">
              <w:rPr>
                <w:rFonts w:ascii="Courier New" w:eastAsia="Arial" w:hAnsi="Courier New" w:cs="Courier New"/>
                <w:iCs/>
                <w:noProof/>
                <w:color w:val="000000"/>
                <w:sz w:val="18"/>
                <w:szCs w:val="20"/>
                <w:lang w:eastAsia="ja-JP" w:bidi="x-none"/>
              </w:rPr>
              <w:t>'minf'</w:t>
            </w:r>
            <w:r w:rsidRPr="002A09A5">
              <w:rPr>
                <w:rFonts w:eastAsia="Arial"/>
                <w:iCs/>
                <w:noProof/>
                <w:color w:val="000000"/>
                <w:sz w:val="18"/>
                <w:szCs w:val="20"/>
                <w:lang w:eastAsia="ja-JP" w:bidi="x-none"/>
              </w:rPr>
              <w:t xml:space="preserve"> box.</w:t>
            </w:r>
          </w:p>
        </w:tc>
      </w:tr>
      <w:tr w:rsidR="00F67976" w:rsidRPr="002A09A5" w14:paraId="731EA280" w14:textId="77777777" w:rsidTr="00E476E3">
        <w:trPr>
          <w:jc w:val="center"/>
        </w:trPr>
        <w:tc>
          <w:tcPr>
            <w:tcW w:w="607" w:type="dxa"/>
            <w:shd w:val="clear" w:color="auto" w:fill="auto"/>
          </w:tcPr>
          <w:p w14:paraId="76739B8D" w14:textId="77777777" w:rsidR="00F67976" w:rsidRPr="002A09A5" w:rsidRDefault="00F67976" w:rsidP="00E476E3">
            <w:pPr>
              <w:spacing w:after="0" w:line="220" w:lineRule="exact"/>
              <w:jc w:val="left"/>
              <w:rPr>
                <w:rStyle w:val="ISOCode"/>
              </w:rPr>
            </w:pPr>
          </w:p>
        </w:tc>
        <w:tc>
          <w:tcPr>
            <w:tcW w:w="607" w:type="dxa"/>
            <w:shd w:val="clear" w:color="auto" w:fill="auto"/>
          </w:tcPr>
          <w:p w14:paraId="4C236915" w14:textId="77777777" w:rsidR="00F67976" w:rsidRPr="002A09A5" w:rsidRDefault="00F67976" w:rsidP="00E476E3">
            <w:pPr>
              <w:spacing w:after="0" w:line="220" w:lineRule="exact"/>
              <w:jc w:val="left"/>
              <w:rPr>
                <w:rStyle w:val="ISOCode"/>
              </w:rPr>
            </w:pPr>
          </w:p>
        </w:tc>
        <w:tc>
          <w:tcPr>
            <w:tcW w:w="607" w:type="dxa"/>
            <w:shd w:val="clear" w:color="auto" w:fill="auto"/>
          </w:tcPr>
          <w:p w14:paraId="05832406" w14:textId="77777777" w:rsidR="00F67976" w:rsidRPr="002A09A5" w:rsidRDefault="00F67976" w:rsidP="00E476E3">
            <w:pPr>
              <w:spacing w:after="0" w:line="220" w:lineRule="exact"/>
              <w:jc w:val="left"/>
              <w:rPr>
                <w:rStyle w:val="ISOCode"/>
              </w:rPr>
            </w:pPr>
          </w:p>
        </w:tc>
        <w:tc>
          <w:tcPr>
            <w:tcW w:w="607" w:type="dxa"/>
            <w:shd w:val="clear" w:color="auto" w:fill="auto"/>
          </w:tcPr>
          <w:p w14:paraId="1309A20B" w14:textId="77777777" w:rsidR="00F67976" w:rsidRPr="002A09A5" w:rsidRDefault="00F67976" w:rsidP="00E476E3">
            <w:pPr>
              <w:spacing w:after="0" w:line="220" w:lineRule="exact"/>
              <w:jc w:val="left"/>
              <w:rPr>
                <w:rStyle w:val="ISOCode"/>
              </w:rPr>
            </w:pPr>
          </w:p>
        </w:tc>
        <w:tc>
          <w:tcPr>
            <w:tcW w:w="607" w:type="dxa"/>
            <w:shd w:val="clear" w:color="auto" w:fill="auto"/>
          </w:tcPr>
          <w:p w14:paraId="739A4BBF" w14:textId="77777777" w:rsidR="00F67976" w:rsidRPr="002A09A5" w:rsidRDefault="00F67976" w:rsidP="00E476E3">
            <w:pPr>
              <w:spacing w:after="0" w:line="220" w:lineRule="exact"/>
              <w:jc w:val="left"/>
              <w:rPr>
                <w:rStyle w:val="ISOCode"/>
              </w:rPr>
            </w:pPr>
            <w:r w:rsidRPr="002A09A5">
              <w:rPr>
                <w:rStyle w:val="ISOCode"/>
              </w:rPr>
              <w:t>dinf</w:t>
            </w:r>
          </w:p>
        </w:tc>
        <w:tc>
          <w:tcPr>
            <w:tcW w:w="607" w:type="dxa"/>
            <w:shd w:val="clear" w:color="auto" w:fill="auto"/>
          </w:tcPr>
          <w:p w14:paraId="0158D0BB" w14:textId="77777777" w:rsidR="00F67976" w:rsidRPr="002A09A5" w:rsidRDefault="00F67976" w:rsidP="00E476E3">
            <w:pPr>
              <w:spacing w:after="0" w:line="220" w:lineRule="exact"/>
              <w:jc w:val="left"/>
              <w:rPr>
                <w:rStyle w:val="ISOCode"/>
              </w:rPr>
            </w:pPr>
          </w:p>
        </w:tc>
        <w:tc>
          <w:tcPr>
            <w:tcW w:w="681" w:type="dxa"/>
            <w:shd w:val="clear" w:color="auto" w:fill="auto"/>
          </w:tcPr>
          <w:p w14:paraId="474C5074"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55B746A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B7D4F5B" w14:textId="77777777" w:rsidTr="00E476E3">
        <w:trPr>
          <w:jc w:val="center"/>
        </w:trPr>
        <w:tc>
          <w:tcPr>
            <w:tcW w:w="607" w:type="dxa"/>
            <w:shd w:val="clear" w:color="auto" w:fill="auto"/>
          </w:tcPr>
          <w:p w14:paraId="794CF1EC" w14:textId="77777777" w:rsidR="00F67976" w:rsidRPr="002A09A5" w:rsidRDefault="00F67976" w:rsidP="00E476E3">
            <w:pPr>
              <w:spacing w:after="0" w:line="220" w:lineRule="exact"/>
              <w:jc w:val="left"/>
              <w:rPr>
                <w:rStyle w:val="ISOCode"/>
              </w:rPr>
            </w:pPr>
          </w:p>
        </w:tc>
        <w:tc>
          <w:tcPr>
            <w:tcW w:w="607" w:type="dxa"/>
            <w:shd w:val="clear" w:color="auto" w:fill="auto"/>
          </w:tcPr>
          <w:p w14:paraId="17E9DA75" w14:textId="77777777" w:rsidR="00F67976" w:rsidRPr="002A09A5" w:rsidRDefault="00F67976" w:rsidP="00E476E3">
            <w:pPr>
              <w:spacing w:after="0" w:line="220" w:lineRule="exact"/>
              <w:jc w:val="left"/>
              <w:rPr>
                <w:rStyle w:val="ISOCode"/>
              </w:rPr>
            </w:pPr>
          </w:p>
        </w:tc>
        <w:tc>
          <w:tcPr>
            <w:tcW w:w="607" w:type="dxa"/>
            <w:shd w:val="clear" w:color="auto" w:fill="auto"/>
          </w:tcPr>
          <w:p w14:paraId="016E6764" w14:textId="77777777" w:rsidR="00F67976" w:rsidRPr="002A09A5" w:rsidRDefault="00F67976" w:rsidP="00E476E3">
            <w:pPr>
              <w:spacing w:after="0" w:line="220" w:lineRule="exact"/>
              <w:jc w:val="left"/>
              <w:rPr>
                <w:rStyle w:val="ISOCode"/>
              </w:rPr>
            </w:pPr>
          </w:p>
        </w:tc>
        <w:tc>
          <w:tcPr>
            <w:tcW w:w="607" w:type="dxa"/>
            <w:shd w:val="clear" w:color="auto" w:fill="auto"/>
          </w:tcPr>
          <w:p w14:paraId="0381133D" w14:textId="77777777" w:rsidR="00F67976" w:rsidRPr="002A09A5" w:rsidRDefault="00F67976" w:rsidP="00E476E3">
            <w:pPr>
              <w:spacing w:after="0" w:line="220" w:lineRule="exact"/>
              <w:jc w:val="left"/>
              <w:rPr>
                <w:rStyle w:val="ISOCode"/>
              </w:rPr>
            </w:pPr>
          </w:p>
        </w:tc>
        <w:tc>
          <w:tcPr>
            <w:tcW w:w="607" w:type="dxa"/>
            <w:shd w:val="clear" w:color="auto" w:fill="auto"/>
          </w:tcPr>
          <w:p w14:paraId="09CBCF93" w14:textId="77777777" w:rsidR="00F67976" w:rsidRPr="002A09A5" w:rsidRDefault="00F67976" w:rsidP="00E476E3">
            <w:pPr>
              <w:spacing w:after="0" w:line="220" w:lineRule="exact"/>
              <w:jc w:val="left"/>
              <w:rPr>
                <w:rStyle w:val="ISOCode"/>
              </w:rPr>
            </w:pPr>
          </w:p>
        </w:tc>
        <w:tc>
          <w:tcPr>
            <w:tcW w:w="607" w:type="dxa"/>
            <w:shd w:val="clear" w:color="auto" w:fill="auto"/>
          </w:tcPr>
          <w:p w14:paraId="6AE6F329" w14:textId="77777777" w:rsidR="00F67976" w:rsidRPr="002A09A5" w:rsidRDefault="00F67976" w:rsidP="00E476E3">
            <w:pPr>
              <w:spacing w:after="0" w:line="220" w:lineRule="exact"/>
              <w:jc w:val="left"/>
              <w:rPr>
                <w:rStyle w:val="ISOCode"/>
              </w:rPr>
            </w:pPr>
            <w:r w:rsidRPr="002A09A5">
              <w:rPr>
                <w:rStyle w:val="ISOCode"/>
              </w:rPr>
              <w:t>dref</w:t>
            </w:r>
          </w:p>
        </w:tc>
        <w:tc>
          <w:tcPr>
            <w:tcW w:w="681" w:type="dxa"/>
            <w:shd w:val="clear" w:color="auto" w:fill="auto"/>
          </w:tcPr>
          <w:p w14:paraId="390B494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10798CB"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Each </w:t>
            </w:r>
            <w:r w:rsidRPr="002A09A5">
              <w:rPr>
                <w:rFonts w:ascii="Courier New" w:eastAsia="Arial" w:hAnsi="Courier New" w:cs="Courier New"/>
                <w:iCs/>
                <w:noProof/>
                <w:color w:val="000000"/>
                <w:sz w:val="18"/>
                <w:szCs w:val="20"/>
                <w:lang w:eastAsia="ja-JP" w:bidi="x-none"/>
              </w:rPr>
              <w:t>DataEntryBox</w:t>
            </w:r>
            <w:r w:rsidRPr="002A09A5">
              <w:rPr>
                <w:rFonts w:eastAsia="Arial"/>
                <w:iCs/>
                <w:noProof/>
                <w:color w:val="000000"/>
                <w:sz w:val="18"/>
                <w:szCs w:val="20"/>
                <w:lang w:eastAsia="ja-JP" w:bidi="x-none"/>
              </w:rPr>
              <w:t xml:space="preserve"> within the </w:t>
            </w:r>
            <w:r w:rsidRPr="002A09A5">
              <w:rPr>
                <w:rFonts w:ascii="Courier New" w:eastAsia="Arial" w:hAnsi="Courier New" w:cs="Courier New"/>
                <w:iCs/>
                <w:noProof/>
                <w:color w:val="000000"/>
                <w:sz w:val="18"/>
                <w:szCs w:val="20"/>
                <w:lang w:eastAsia="ja-JP" w:bidi="x-none"/>
              </w:rPr>
              <w:t>DataReferenceBox</w:t>
            </w:r>
            <w:r w:rsidRPr="002A09A5">
              <w:rPr>
                <w:rFonts w:eastAsia="Arial"/>
                <w:iCs/>
                <w:noProof/>
                <w:color w:val="000000"/>
                <w:sz w:val="18"/>
                <w:szCs w:val="20"/>
                <w:lang w:eastAsia="ja-JP" w:bidi="x-none"/>
              </w:rPr>
              <w:t xml:space="preserve"> shall be either a </w:t>
            </w:r>
            <w:r w:rsidRPr="002A09A5">
              <w:rPr>
                <w:rFonts w:ascii="Courier New" w:eastAsia="Arial" w:hAnsi="Courier New" w:cs="Courier New"/>
                <w:iCs/>
                <w:noProof/>
                <w:color w:val="000000"/>
                <w:sz w:val="18"/>
                <w:szCs w:val="20"/>
                <w:lang w:eastAsia="ja-JP" w:bidi="x-none"/>
              </w:rPr>
              <w:t>DataEntryUrnBox</w:t>
            </w:r>
            <w:r w:rsidRPr="002A09A5">
              <w:rPr>
                <w:rFonts w:eastAsia="Arial"/>
                <w:iCs/>
                <w:noProof/>
                <w:color w:val="000000"/>
                <w:sz w:val="18"/>
                <w:szCs w:val="20"/>
                <w:lang w:eastAsia="ja-JP" w:bidi="x-none"/>
              </w:rPr>
              <w:t xml:space="preserve"> or a </w:t>
            </w:r>
            <w:r w:rsidRPr="002A09A5">
              <w:rPr>
                <w:rFonts w:ascii="Courier New" w:eastAsia="Arial" w:hAnsi="Courier New" w:cs="Courier New"/>
                <w:iCs/>
                <w:noProof/>
                <w:color w:val="000000"/>
                <w:sz w:val="18"/>
                <w:szCs w:val="20"/>
                <w:lang w:eastAsia="ja-JP" w:bidi="x-none"/>
              </w:rPr>
              <w:t>DataEntryUrlBox</w:t>
            </w:r>
            <w:r w:rsidRPr="002A09A5">
              <w:rPr>
                <w:rFonts w:eastAsia="Arial"/>
                <w:iCs/>
                <w:noProof/>
                <w:color w:val="000000"/>
                <w:sz w:val="18"/>
                <w:szCs w:val="20"/>
                <w:lang w:eastAsia="ja-JP" w:bidi="x-none"/>
              </w:rPr>
              <w:t>.</w:t>
            </w:r>
          </w:p>
        </w:tc>
      </w:tr>
      <w:tr w:rsidR="00F67976" w:rsidRPr="002A09A5" w14:paraId="06C56511" w14:textId="77777777" w:rsidTr="00E476E3">
        <w:trPr>
          <w:jc w:val="center"/>
        </w:trPr>
        <w:tc>
          <w:tcPr>
            <w:tcW w:w="607" w:type="dxa"/>
            <w:shd w:val="clear" w:color="auto" w:fill="auto"/>
          </w:tcPr>
          <w:p w14:paraId="315A24F6" w14:textId="77777777" w:rsidR="00F67976" w:rsidRPr="002A09A5" w:rsidRDefault="00F67976" w:rsidP="00E476E3">
            <w:pPr>
              <w:spacing w:after="0" w:line="220" w:lineRule="exact"/>
              <w:jc w:val="left"/>
              <w:rPr>
                <w:rStyle w:val="ISOCode"/>
              </w:rPr>
            </w:pPr>
          </w:p>
        </w:tc>
        <w:tc>
          <w:tcPr>
            <w:tcW w:w="607" w:type="dxa"/>
            <w:shd w:val="clear" w:color="auto" w:fill="auto"/>
          </w:tcPr>
          <w:p w14:paraId="6A48BA9B" w14:textId="77777777" w:rsidR="00F67976" w:rsidRPr="002A09A5" w:rsidRDefault="00F67976" w:rsidP="00E476E3">
            <w:pPr>
              <w:spacing w:after="0" w:line="220" w:lineRule="exact"/>
              <w:jc w:val="left"/>
              <w:rPr>
                <w:rStyle w:val="ISOCode"/>
              </w:rPr>
            </w:pPr>
          </w:p>
        </w:tc>
        <w:tc>
          <w:tcPr>
            <w:tcW w:w="607" w:type="dxa"/>
            <w:shd w:val="clear" w:color="auto" w:fill="auto"/>
          </w:tcPr>
          <w:p w14:paraId="032BCE93" w14:textId="77777777" w:rsidR="00F67976" w:rsidRPr="002A09A5" w:rsidRDefault="00F67976" w:rsidP="00E476E3">
            <w:pPr>
              <w:spacing w:after="0" w:line="220" w:lineRule="exact"/>
              <w:jc w:val="left"/>
              <w:rPr>
                <w:rStyle w:val="ISOCode"/>
              </w:rPr>
            </w:pPr>
          </w:p>
        </w:tc>
        <w:tc>
          <w:tcPr>
            <w:tcW w:w="607" w:type="dxa"/>
            <w:shd w:val="clear" w:color="auto" w:fill="auto"/>
          </w:tcPr>
          <w:p w14:paraId="42A09BBE" w14:textId="77777777" w:rsidR="00F67976" w:rsidRPr="002A09A5" w:rsidRDefault="00F67976" w:rsidP="00E476E3">
            <w:pPr>
              <w:spacing w:after="0" w:line="220" w:lineRule="exact"/>
              <w:jc w:val="left"/>
              <w:rPr>
                <w:rStyle w:val="ISOCode"/>
              </w:rPr>
            </w:pPr>
          </w:p>
        </w:tc>
        <w:tc>
          <w:tcPr>
            <w:tcW w:w="607" w:type="dxa"/>
            <w:shd w:val="clear" w:color="auto" w:fill="auto"/>
          </w:tcPr>
          <w:p w14:paraId="2683A6A9" w14:textId="77777777" w:rsidR="00F67976" w:rsidRPr="002A09A5" w:rsidRDefault="00F67976" w:rsidP="00E476E3">
            <w:pPr>
              <w:spacing w:after="0" w:line="220" w:lineRule="exact"/>
              <w:jc w:val="left"/>
              <w:rPr>
                <w:rStyle w:val="ISOCode"/>
              </w:rPr>
            </w:pPr>
            <w:r w:rsidRPr="002A09A5">
              <w:rPr>
                <w:rStyle w:val="ISOCode"/>
              </w:rPr>
              <w:t>stbl</w:t>
            </w:r>
          </w:p>
        </w:tc>
        <w:tc>
          <w:tcPr>
            <w:tcW w:w="607" w:type="dxa"/>
            <w:shd w:val="clear" w:color="auto" w:fill="auto"/>
          </w:tcPr>
          <w:p w14:paraId="239D7BAF" w14:textId="77777777" w:rsidR="00F67976" w:rsidRPr="002A09A5" w:rsidRDefault="00F67976" w:rsidP="00E476E3">
            <w:pPr>
              <w:spacing w:after="0" w:line="220" w:lineRule="exact"/>
              <w:jc w:val="left"/>
              <w:rPr>
                <w:rStyle w:val="ISOCode"/>
              </w:rPr>
            </w:pPr>
          </w:p>
        </w:tc>
        <w:tc>
          <w:tcPr>
            <w:tcW w:w="681" w:type="dxa"/>
            <w:shd w:val="clear" w:color="auto" w:fill="auto"/>
          </w:tcPr>
          <w:p w14:paraId="6B9EBDB1"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w:t>
            </w:r>
          </w:p>
        </w:tc>
        <w:tc>
          <w:tcPr>
            <w:tcW w:w="5244" w:type="dxa"/>
            <w:shd w:val="clear" w:color="auto" w:fill="auto"/>
          </w:tcPr>
          <w:p w14:paraId="43E0165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1CBD3429" w14:textId="77777777" w:rsidTr="00E476E3">
        <w:trPr>
          <w:jc w:val="center"/>
        </w:trPr>
        <w:tc>
          <w:tcPr>
            <w:tcW w:w="607" w:type="dxa"/>
            <w:shd w:val="clear" w:color="auto" w:fill="auto"/>
          </w:tcPr>
          <w:p w14:paraId="5DC2FAC4" w14:textId="77777777" w:rsidR="00F67976" w:rsidRPr="002A09A5" w:rsidRDefault="00F67976" w:rsidP="00E476E3">
            <w:pPr>
              <w:spacing w:after="0" w:line="220" w:lineRule="exact"/>
              <w:jc w:val="left"/>
              <w:rPr>
                <w:rStyle w:val="ISOCode"/>
              </w:rPr>
            </w:pPr>
          </w:p>
        </w:tc>
        <w:tc>
          <w:tcPr>
            <w:tcW w:w="607" w:type="dxa"/>
            <w:shd w:val="clear" w:color="auto" w:fill="auto"/>
          </w:tcPr>
          <w:p w14:paraId="1C1B16E2" w14:textId="77777777" w:rsidR="00F67976" w:rsidRPr="002A09A5" w:rsidRDefault="00F67976" w:rsidP="00E476E3">
            <w:pPr>
              <w:spacing w:after="0" w:line="220" w:lineRule="exact"/>
              <w:jc w:val="left"/>
              <w:rPr>
                <w:rStyle w:val="ISOCode"/>
              </w:rPr>
            </w:pPr>
          </w:p>
        </w:tc>
        <w:tc>
          <w:tcPr>
            <w:tcW w:w="607" w:type="dxa"/>
            <w:shd w:val="clear" w:color="auto" w:fill="auto"/>
          </w:tcPr>
          <w:p w14:paraId="5649A23C" w14:textId="77777777" w:rsidR="00F67976" w:rsidRPr="002A09A5" w:rsidRDefault="00F67976" w:rsidP="00E476E3">
            <w:pPr>
              <w:spacing w:after="0" w:line="220" w:lineRule="exact"/>
              <w:jc w:val="left"/>
              <w:rPr>
                <w:rStyle w:val="ISOCode"/>
              </w:rPr>
            </w:pPr>
          </w:p>
        </w:tc>
        <w:tc>
          <w:tcPr>
            <w:tcW w:w="607" w:type="dxa"/>
            <w:shd w:val="clear" w:color="auto" w:fill="auto"/>
          </w:tcPr>
          <w:p w14:paraId="61E1B23C" w14:textId="77777777" w:rsidR="00F67976" w:rsidRPr="002A09A5" w:rsidRDefault="00F67976" w:rsidP="00E476E3">
            <w:pPr>
              <w:spacing w:after="0" w:line="220" w:lineRule="exact"/>
              <w:jc w:val="left"/>
              <w:rPr>
                <w:rStyle w:val="ISOCode"/>
              </w:rPr>
            </w:pPr>
          </w:p>
        </w:tc>
        <w:tc>
          <w:tcPr>
            <w:tcW w:w="607" w:type="dxa"/>
            <w:shd w:val="clear" w:color="auto" w:fill="auto"/>
          </w:tcPr>
          <w:p w14:paraId="2A7F8ADB" w14:textId="77777777" w:rsidR="00F67976" w:rsidRPr="002A09A5" w:rsidRDefault="00F67976" w:rsidP="00E476E3">
            <w:pPr>
              <w:spacing w:after="0" w:line="220" w:lineRule="exact"/>
              <w:jc w:val="left"/>
              <w:rPr>
                <w:rStyle w:val="ISOCode"/>
              </w:rPr>
            </w:pPr>
          </w:p>
        </w:tc>
        <w:tc>
          <w:tcPr>
            <w:tcW w:w="607" w:type="dxa"/>
            <w:shd w:val="clear" w:color="auto" w:fill="auto"/>
          </w:tcPr>
          <w:p w14:paraId="79FEABFA" w14:textId="77777777" w:rsidR="00F67976" w:rsidRPr="002A09A5" w:rsidRDefault="00F67976" w:rsidP="00E476E3">
            <w:pPr>
              <w:spacing w:after="0" w:line="220" w:lineRule="exact"/>
              <w:jc w:val="left"/>
              <w:rPr>
                <w:rStyle w:val="ISOCode"/>
              </w:rPr>
            </w:pPr>
            <w:r w:rsidRPr="002A09A5">
              <w:rPr>
                <w:rStyle w:val="ISOCode"/>
              </w:rPr>
              <w:t>stts</w:t>
            </w:r>
          </w:p>
        </w:tc>
        <w:tc>
          <w:tcPr>
            <w:tcW w:w="681" w:type="dxa"/>
            <w:shd w:val="clear" w:color="auto" w:fill="auto"/>
          </w:tcPr>
          <w:p w14:paraId="3A188D6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AF5A4B9"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B6E4CBC" w14:textId="77777777" w:rsidTr="00E476E3">
        <w:trPr>
          <w:jc w:val="center"/>
        </w:trPr>
        <w:tc>
          <w:tcPr>
            <w:tcW w:w="607" w:type="dxa"/>
            <w:shd w:val="clear" w:color="auto" w:fill="auto"/>
          </w:tcPr>
          <w:p w14:paraId="2186D267" w14:textId="77777777" w:rsidR="00F67976" w:rsidRPr="002A09A5" w:rsidRDefault="00F67976" w:rsidP="00E476E3">
            <w:pPr>
              <w:spacing w:after="0" w:line="220" w:lineRule="exact"/>
              <w:jc w:val="left"/>
              <w:rPr>
                <w:rStyle w:val="ISOCode"/>
              </w:rPr>
            </w:pPr>
          </w:p>
        </w:tc>
        <w:tc>
          <w:tcPr>
            <w:tcW w:w="607" w:type="dxa"/>
            <w:shd w:val="clear" w:color="auto" w:fill="auto"/>
          </w:tcPr>
          <w:p w14:paraId="4C427429" w14:textId="77777777" w:rsidR="00F67976" w:rsidRPr="002A09A5" w:rsidRDefault="00F67976" w:rsidP="00E476E3">
            <w:pPr>
              <w:spacing w:after="0" w:line="220" w:lineRule="exact"/>
              <w:jc w:val="left"/>
              <w:rPr>
                <w:rStyle w:val="ISOCode"/>
              </w:rPr>
            </w:pPr>
          </w:p>
        </w:tc>
        <w:tc>
          <w:tcPr>
            <w:tcW w:w="607" w:type="dxa"/>
            <w:shd w:val="clear" w:color="auto" w:fill="auto"/>
          </w:tcPr>
          <w:p w14:paraId="2C6F3252" w14:textId="77777777" w:rsidR="00F67976" w:rsidRPr="002A09A5" w:rsidRDefault="00F67976" w:rsidP="00E476E3">
            <w:pPr>
              <w:spacing w:after="0" w:line="220" w:lineRule="exact"/>
              <w:jc w:val="left"/>
              <w:rPr>
                <w:rStyle w:val="ISOCode"/>
              </w:rPr>
            </w:pPr>
          </w:p>
        </w:tc>
        <w:tc>
          <w:tcPr>
            <w:tcW w:w="607" w:type="dxa"/>
            <w:shd w:val="clear" w:color="auto" w:fill="auto"/>
          </w:tcPr>
          <w:p w14:paraId="40EA3D12" w14:textId="77777777" w:rsidR="00F67976" w:rsidRPr="002A09A5" w:rsidRDefault="00F67976" w:rsidP="00E476E3">
            <w:pPr>
              <w:spacing w:after="0" w:line="220" w:lineRule="exact"/>
              <w:jc w:val="left"/>
              <w:rPr>
                <w:rStyle w:val="ISOCode"/>
              </w:rPr>
            </w:pPr>
          </w:p>
        </w:tc>
        <w:tc>
          <w:tcPr>
            <w:tcW w:w="607" w:type="dxa"/>
            <w:shd w:val="clear" w:color="auto" w:fill="auto"/>
          </w:tcPr>
          <w:p w14:paraId="7535A7BD" w14:textId="77777777" w:rsidR="00F67976" w:rsidRPr="002A09A5" w:rsidRDefault="00F67976" w:rsidP="00E476E3">
            <w:pPr>
              <w:spacing w:after="0" w:line="220" w:lineRule="exact"/>
              <w:jc w:val="left"/>
              <w:rPr>
                <w:rStyle w:val="ISOCode"/>
              </w:rPr>
            </w:pPr>
          </w:p>
        </w:tc>
        <w:tc>
          <w:tcPr>
            <w:tcW w:w="607" w:type="dxa"/>
            <w:shd w:val="clear" w:color="auto" w:fill="auto"/>
          </w:tcPr>
          <w:p w14:paraId="2670F373" w14:textId="77777777" w:rsidR="00F67976" w:rsidRPr="002A09A5" w:rsidRDefault="00F67976" w:rsidP="00E476E3">
            <w:pPr>
              <w:spacing w:after="0" w:line="220" w:lineRule="exact"/>
              <w:jc w:val="left"/>
              <w:rPr>
                <w:rStyle w:val="ISOCode"/>
              </w:rPr>
            </w:pPr>
            <w:r w:rsidRPr="002A09A5">
              <w:rPr>
                <w:rStyle w:val="ISOCode"/>
              </w:rPr>
              <w:t>stsd</w:t>
            </w:r>
          </w:p>
        </w:tc>
        <w:tc>
          <w:tcPr>
            <w:tcW w:w="681" w:type="dxa"/>
            <w:shd w:val="clear" w:color="auto" w:fill="auto"/>
          </w:tcPr>
          <w:p w14:paraId="56384A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489F8997"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5C50194F" w14:textId="77777777" w:rsidTr="00E476E3">
        <w:trPr>
          <w:jc w:val="center"/>
        </w:trPr>
        <w:tc>
          <w:tcPr>
            <w:tcW w:w="607" w:type="dxa"/>
            <w:shd w:val="clear" w:color="auto" w:fill="auto"/>
          </w:tcPr>
          <w:p w14:paraId="41828AD5" w14:textId="77777777" w:rsidR="00F67976" w:rsidRPr="002A09A5" w:rsidRDefault="00F67976" w:rsidP="00E476E3">
            <w:pPr>
              <w:spacing w:after="0" w:line="220" w:lineRule="exact"/>
              <w:jc w:val="left"/>
              <w:rPr>
                <w:rStyle w:val="ISOCode"/>
              </w:rPr>
            </w:pPr>
          </w:p>
        </w:tc>
        <w:tc>
          <w:tcPr>
            <w:tcW w:w="607" w:type="dxa"/>
            <w:shd w:val="clear" w:color="auto" w:fill="auto"/>
          </w:tcPr>
          <w:p w14:paraId="4814F29B" w14:textId="77777777" w:rsidR="00F67976" w:rsidRPr="002A09A5" w:rsidRDefault="00F67976" w:rsidP="00E476E3">
            <w:pPr>
              <w:spacing w:after="0" w:line="220" w:lineRule="exact"/>
              <w:jc w:val="left"/>
              <w:rPr>
                <w:rStyle w:val="ISOCode"/>
              </w:rPr>
            </w:pPr>
          </w:p>
        </w:tc>
        <w:tc>
          <w:tcPr>
            <w:tcW w:w="607" w:type="dxa"/>
            <w:shd w:val="clear" w:color="auto" w:fill="auto"/>
          </w:tcPr>
          <w:p w14:paraId="66AC0D5B" w14:textId="77777777" w:rsidR="00F67976" w:rsidRPr="002A09A5" w:rsidRDefault="00F67976" w:rsidP="00E476E3">
            <w:pPr>
              <w:spacing w:after="0" w:line="220" w:lineRule="exact"/>
              <w:jc w:val="left"/>
              <w:rPr>
                <w:rStyle w:val="ISOCode"/>
              </w:rPr>
            </w:pPr>
          </w:p>
        </w:tc>
        <w:tc>
          <w:tcPr>
            <w:tcW w:w="607" w:type="dxa"/>
            <w:shd w:val="clear" w:color="auto" w:fill="auto"/>
          </w:tcPr>
          <w:p w14:paraId="71894F38" w14:textId="77777777" w:rsidR="00F67976" w:rsidRPr="002A09A5" w:rsidRDefault="00F67976" w:rsidP="00E476E3">
            <w:pPr>
              <w:spacing w:after="0" w:line="220" w:lineRule="exact"/>
              <w:jc w:val="left"/>
              <w:rPr>
                <w:rStyle w:val="ISOCode"/>
              </w:rPr>
            </w:pPr>
          </w:p>
        </w:tc>
        <w:tc>
          <w:tcPr>
            <w:tcW w:w="607" w:type="dxa"/>
            <w:shd w:val="clear" w:color="auto" w:fill="auto"/>
          </w:tcPr>
          <w:p w14:paraId="3BB11E84" w14:textId="77777777" w:rsidR="00F67976" w:rsidRPr="002A09A5" w:rsidRDefault="00F67976" w:rsidP="00E476E3">
            <w:pPr>
              <w:spacing w:after="0" w:line="220" w:lineRule="exact"/>
              <w:jc w:val="left"/>
              <w:rPr>
                <w:rStyle w:val="ISOCode"/>
              </w:rPr>
            </w:pPr>
          </w:p>
        </w:tc>
        <w:tc>
          <w:tcPr>
            <w:tcW w:w="607" w:type="dxa"/>
            <w:shd w:val="clear" w:color="auto" w:fill="auto"/>
          </w:tcPr>
          <w:p w14:paraId="14EC7B82" w14:textId="77777777" w:rsidR="00F67976" w:rsidRPr="002A09A5" w:rsidRDefault="00F67976" w:rsidP="00E476E3">
            <w:pPr>
              <w:spacing w:after="0" w:line="220" w:lineRule="exact"/>
              <w:jc w:val="left"/>
              <w:rPr>
                <w:rStyle w:val="ISOCode"/>
              </w:rPr>
            </w:pPr>
            <w:r w:rsidRPr="002A09A5">
              <w:rPr>
                <w:rStyle w:val="ISOCode"/>
              </w:rPr>
              <w:t>stsz</w:t>
            </w:r>
          </w:p>
        </w:tc>
        <w:tc>
          <w:tcPr>
            <w:tcW w:w="681" w:type="dxa"/>
            <w:shd w:val="clear" w:color="auto" w:fill="auto"/>
          </w:tcPr>
          <w:p w14:paraId="4F4ADDA0"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6253432"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5830690C"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shd w:val="clear" w:color="auto" w:fill="auto"/>
          </w:tcPr>
          <w:p w14:paraId="07E7DFE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585E348"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5C6D21BD"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61B42EAB"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586F3C3F" w14:textId="77777777" w:rsidR="00F67976" w:rsidRPr="002A09A5" w:rsidRDefault="00F67976" w:rsidP="00E476E3">
            <w:pPr>
              <w:spacing w:after="0" w:line="220" w:lineRule="exact"/>
              <w:jc w:val="left"/>
              <w:rPr>
                <w:rStyle w:val="ISOCode"/>
              </w:rPr>
            </w:pPr>
          </w:p>
        </w:tc>
        <w:tc>
          <w:tcPr>
            <w:tcW w:w="607" w:type="dxa"/>
            <w:tcBorders>
              <w:top w:val="single" w:sz="4" w:space="0" w:color="auto"/>
              <w:left w:val="single" w:sz="4" w:space="0" w:color="auto"/>
              <w:bottom w:val="single" w:sz="4" w:space="0" w:color="auto"/>
              <w:right w:val="single" w:sz="4" w:space="0" w:color="auto"/>
            </w:tcBorders>
            <w:shd w:val="clear" w:color="auto" w:fill="auto"/>
          </w:tcPr>
          <w:p w14:paraId="3E672CD4" w14:textId="77777777" w:rsidR="00F67976" w:rsidRPr="002A09A5" w:rsidRDefault="00F67976" w:rsidP="00E476E3">
            <w:pPr>
              <w:spacing w:after="0" w:line="220" w:lineRule="exact"/>
              <w:jc w:val="left"/>
              <w:rPr>
                <w:rStyle w:val="ISOCode"/>
              </w:rPr>
            </w:pPr>
            <w:r w:rsidRPr="002A09A5">
              <w:rPr>
                <w:rStyle w:val="ISOCode"/>
              </w:rPr>
              <w:t>stz2</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72FA918"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1A76BCA9"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'stsz'</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CompactSampleSizeBox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'stz2'</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A09A5" w14:paraId="42E4A05C" w14:textId="77777777" w:rsidTr="00E476E3">
        <w:trPr>
          <w:jc w:val="center"/>
        </w:trPr>
        <w:tc>
          <w:tcPr>
            <w:tcW w:w="607" w:type="dxa"/>
            <w:shd w:val="clear" w:color="auto" w:fill="auto"/>
          </w:tcPr>
          <w:p w14:paraId="543AE067" w14:textId="77777777" w:rsidR="00F67976" w:rsidRPr="002A09A5" w:rsidRDefault="00F67976" w:rsidP="00E476E3">
            <w:pPr>
              <w:spacing w:after="0" w:line="220" w:lineRule="exact"/>
              <w:jc w:val="left"/>
              <w:rPr>
                <w:rStyle w:val="ISOCode"/>
              </w:rPr>
            </w:pPr>
          </w:p>
        </w:tc>
        <w:tc>
          <w:tcPr>
            <w:tcW w:w="607" w:type="dxa"/>
            <w:shd w:val="clear" w:color="auto" w:fill="auto"/>
          </w:tcPr>
          <w:p w14:paraId="71BFB099" w14:textId="77777777" w:rsidR="00F67976" w:rsidRPr="002A09A5" w:rsidRDefault="00F67976" w:rsidP="00E476E3">
            <w:pPr>
              <w:spacing w:after="0" w:line="220" w:lineRule="exact"/>
              <w:jc w:val="left"/>
              <w:rPr>
                <w:rStyle w:val="ISOCode"/>
              </w:rPr>
            </w:pPr>
          </w:p>
        </w:tc>
        <w:tc>
          <w:tcPr>
            <w:tcW w:w="607" w:type="dxa"/>
            <w:shd w:val="clear" w:color="auto" w:fill="auto"/>
          </w:tcPr>
          <w:p w14:paraId="61E6CDF9" w14:textId="77777777" w:rsidR="00F67976" w:rsidRPr="002A09A5" w:rsidRDefault="00F67976" w:rsidP="00E476E3">
            <w:pPr>
              <w:spacing w:after="0" w:line="220" w:lineRule="exact"/>
              <w:jc w:val="left"/>
              <w:rPr>
                <w:rStyle w:val="ISOCode"/>
              </w:rPr>
            </w:pPr>
          </w:p>
        </w:tc>
        <w:tc>
          <w:tcPr>
            <w:tcW w:w="607" w:type="dxa"/>
            <w:shd w:val="clear" w:color="auto" w:fill="auto"/>
          </w:tcPr>
          <w:p w14:paraId="6E78B4FA" w14:textId="77777777" w:rsidR="00F67976" w:rsidRPr="002A09A5" w:rsidRDefault="00F67976" w:rsidP="00E476E3">
            <w:pPr>
              <w:spacing w:after="0" w:line="220" w:lineRule="exact"/>
              <w:jc w:val="left"/>
              <w:rPr>
                <w:rStyle w:val="ISOCode"/>
              </w:rPr>
            </w:pPr>
          </w:p>
        </w:tc>
        <w:tc>
          <w:tcPr>
            <w:tcW w:w="607" w:type="dxa"/>
            <w:shd w:val="clear" w:color="auto" w:fill="auto"/>
          </w:tcPr>
          <w:p w14:paraId="27C3CDC3" w14:textId="77777777" w:rsidR="00F67976" w:rsidRPr="002A09A5" w:rsidRDefault="00F67976" w:rsidP="00E476E3">
            <w:pPr>
              <w:spacing w:after="0" w:line="220" w:lineRule="exact"/>
              <w:jc w:val="left"/>
              <w:rPr>
                <w:rStyle w:val="ISOCode"/>
              </w:rPr>
            </w:pPr>
          </w:p>
        </w:tc>
        <w:tc>
          <w:tcPr>
            <w:tcW w:w="607" w:type="dxa"/>
            <w:shd w:val="clear" w:color="auto" w:fill="auto"/>
          </w:tcPr>
          <w:p w14:paraId="1DB97DBF" w14:textId="77777777" w:rsidR="00F67976" w:rsidRPr="002A09A5" w:rsidRDefault="00F67976" w:rsidP="00E476E3">
            <w:pPr>
              <w:spacing w:after="0" w:line="220" w:lineRule="exact"/>
              <w:jc w:val="left"/>
              <w:rPr>
                <w:rStyle w:val="ISOCode"/>
              </w:rPr>
            </w:pPr>
            <w:r w:rsidRPr="002A09A5">
              <w:rPr>
                <w:rStyle w:val="ISOCode"/>
              </w:rPr>
              <w:t>stsc</w:t>
            </w:r>
          </w:p>
        </w:tc>
        <w:tc>
          <w:tcPr>
            <w:tcW w:w="681" w:type="dxa"/>
            <w:shd w:val="clear" w:color="auto" w:fill="auto"/>
          </w:tcPr>
          <w:p w14:paraId="7019BBEF"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264BBED4" w14:textId="77777777" w:rsidR="00F67976" w:rsidRPr="002A09A5" w:rsidRDefault="00F67976" w:rsidP="00E476E3">
            <w:pPr>
              <w:spacing w:after="0" w:line="220" w:lineRule="exact"/>
              <w:jc w:val="left"/>
              <w:rPr>
                <w:rFonts w:eastAsia="Arial"/>
                <w:iCs/>
                <w:noProof/>
                <w:color w:val="000000"/>
                <w:sz w:val="18"/>
                <w:szCs w:val="20"/>
                <w:lang w:eastAsia="ja-JP" w:bidi="x-none"/>
              </w:rPr>
            </w:pPr>
          </w:p>
        </w:tc>
      </w:tr>
      <w:tr w:rsidR="00F67976" w:rsidRPr="002A09A5" w14:paraId="2EC9EF16" w14:textId="77777777" w:rsidTr="00E476E3">
        <w:trPr>
          <w:jc w:val="center"/>
        </w:trPr>
        <w:tc>
          <w:tcPr>
            <w:tcW w:w="607" w:type="dxa"/>
            <w:shd w:val="clear" w:color="auto" w:fill="auto"/>
          </w:tcPr>
          <w:p w14:paraId="57E8BEFD" w14:textId="77777777" w:rsidR="00F67976" w:rsidRPr="002A09A5" w:rsidRDefault="00F67976" w:rsidP="00E476E3">
            <w:pPr>
              <w:spacing w:after="0" w:line="220" w:lineRule="exact"/>
              <w:jc w:val="left"/>
              <w:rPr>
                <w:rStyle w:val="ISOCode"/>
              </w:rPr>
            </w:pPr>
          </w:p>
        </w:tc>
        <w:tc>
          <w:tcPr>
            <w:tcW w:w="607" w:type="dxa"/>
            <w:shd w:val="clear" w:color="auto" w:fill="auto"/>
          </w:tcPr>
          <w:p w14:paraId="16F3DA63" w14:textId="77777777" w:rsidR="00F67976" w:rsidRPr="002A09A5" w:rsidRDefault="00F67976" w:rsidP="00E476E3">
            <w:pPr>
              <w:spacing w:after="0" w:line="220" w:lineRule="exact"/>
              <w:jc w:val="left"/>
              <w:rPr>
                <w:rStyle w:val="ISOCode"/>
              </w:rPr>
            </w:pPr>
          </w:p>
        </w:tc>
        <w:tc>
          <w:tcPr>
            <w:tcW w:w="607" w:type="dxa"/>
            <w:shd w:val="clear" w:color="auto" w:fill="auto"/>
          </w:tcPr>
          <w:p w14:paraId="240DBFB7" w14:textId="77777777" w:rsidR="00F67976" w:rsidRPr="002A09A5" w:rsidRDefault="00F67976" w:rsidP="00E476E3">
            <w:pPr>
              <w:spacing w:after="0" w:line="220" w:lineRule="exact"/>
              <w:jc w:val="left"/>
              <w:rPr>
                <w:rStyle w:val="ISOCode"/>
              </w:rPr>
            </w:pPr>
          </w:p>
        </w:tc>
        <w:tc>
          <w:tcPr>
            <w:tcW w:w="607" w:type="dxa"/>
            <w:shd w:val="clear" w:color="auto" w:fill="auto"/>
          </w:tcPr>
          <w:p w14:paraId="3E80885A" w14:textId="77777777" w:rsidR="00F67976" w:rsidRPr="002A09A5" w:rsidRDefault="00F67976" w:rsidP="00E476E3">
            <w:pPr>
              <w:spacing w:after="0" w:line="220" w:lineRule="exact"/>
              <w:jc w:val="left"/>
              <w:rPr>
                <w:rStyle w:val="ISOCode"/>
              </w:rPr>
            </w:pPr>
          </w:p>
        </w:tc>
        <w:tc>
          <w:tcPr>
            <w:tcW w:w="607" w:type="dxa"/>
            <w:shd w:val="clear" w:color="auto" w:fill="auto"/>
          </w:tcPr>
          <w:p w14:paraId="63FBB95D" w14:textId="77777777" w:rsidR="00F67976" w:rsidRPr="002A09A5" w:rsidRDefault="00F67976" w:rsidP="00E476E3">
            <w:pPr>
              <w:spacing w:after="0" w:line="220" w:lineRule="exact"/>
              <w:jc w:val="left"/>
              <w:rPr>
                <w:rStyle w:val="ISOCode"/>
              </w:rPr>
            </w:pPr>
          </w:p>
        </w:tc>
        <w:tc>
          <w:tcPr>
            <w:tcW w:w="607" w:type="dxa"/>
            <w:shd w:val="clear" w:color="auto" w:fill="auto"/>
          </w:tcPr>
          <w:p w14:paraId="4B03085D" w14:textId="77777777" w:rsidR="00F67976" w:rsidRPr="002A09A5" w:rsidRDefault="00F67976" w:rsidP="00E476E3">
            <w:pPr>
              <w:spacing w:after="0" w:line="220" w:lineRule="exact"/>
              <w:jc w:val="left"/>
              <w:rPr>
                <w:rStyle w:val="ISOCode"/>
              </w:rPr>
            </w:pPr>
            <w:r w:rsidRPr="002A09A5">
              <w:rPr>
                <w:rStyle w:val="ISOCode"/>
              </w:rPr>
              <w:t>stco</w:t>
            </w:r>
          </w:p>
        </w:tc>
        <w:tc>
          <w:tcPr>
            <w:tcW w:w="681" w:type="dxa"/>
            <w:shd w:val="clear" w:color="auto" w:fill="auto"/>
          </w:tcPr>
          <w:p w14:paraId="4E64C0FC"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0A4C5E4A"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r w:rsidR="00F67976" w:rsidRPr="00247DDC" w14:paraId="6931007F" w14:textId="77777777" w:rsidTr="00E476E3">
        <w:trPr>
          <w:jc w:val="center"/>
        </w:trPr>
        <w:tc>
          <w:tcPr>
            <w:tcW w:w="607" w:type="dxa"/>
            <w:shd w:val="clear" w:color="auto" w:fill="auto"/>
          </w:tcPr>
          <w:p w14:paraId="13E5ED4C" w14:textId="77777777" w:rsidR="00F67976" w:rsidRPr="002A09A5" w:rsidRDefault="00F67976" w:rsidP="00E476E3">
            <w:pPr>
              <w:spacing w:after="0" w:line="220" w:lineRule="exact"/>
              <w:jc w:val="left"/>
              <w:rPr>
                <w:rStyle w:val="ISOCode"/>
              </w:rPr>
            </w:pPr>
          </w:p>
        </w:tc>
        <w:tc>
          <w:tcPr>
            <w:tcW w:w="607" w:type="dxa"/>
            <w:shd w:val="clear" w:color="auto" w:fill="auto"/>
          </w:tcPr>
          <w:p w14:paraId="76CD28F7" w14:textId="77777777" w:rsidR="00F67976" w:rsidRPr="002A09A5" w:rsidRDefault="00F67976" w:rsidP="00E476E3">
            <w:pPr>
              <w:spacing w:after="0" w:line="220" w:lineRule="exact"/>
              <w:jc w:val="left"/>
              <w:rPr>
                <w:rStyle w:val="ISOCode"/>
              </w:rPr>
            </w:pPr>
          </w:p>
        </w:tc>
        <w:tc>
          <w:tcPr>
            <w:tcW w:w="607" w:type="dxa"/>
            <w:shd w:val="clear" w:color="auto" w:fill="auto"/>
          </w:tcPr>
          <w:p w14:paraId="37A979F3" w14:textId="77777777" w:rsidR="00F67976" w:rsidRPr="002A09A5" w:rsidRDefault="00F67976" w:rsidP="00E476E3">
            <w:pPr>
              <w:spacing w:after="0" w:line="220" w:lineRule="exact"/>
              <w:jc w:val="left"/>
              <w:rPr>
                <w:rStyle w:val="ISOCode"/>
              </w:rPr>
            </w:pPr>
          </w:p>
        </w:tc>
        <w:tc>
          <w:tcPr>
            <w:tcW w:w="607" w:type="dxa"/>
            <w:shd w:val="clear" w:color="auto" w:fill="auto"/>
          </w:tcPr>
          <w:p w14:paraId="7BB8409B" w14:textId="77777777" w:rsidR="00F67976" w:rsidRPr="002A09A5" w:rsidRDefault="00F67976" w:rsidP="00E476E3">
            <w:pPr>
              <w:spacing w:after="0" w:line="220" w:lineRule="exact"/>
              <w:jc w:val="left"/>
              <w:rPr>
                <w:rStyle w:val="ISOCode"/>
              </w:rPr>
            </w:pPr>
          </w:p>
        </w:tc>
        <w:tc>
          <w:tcPr>
            <w:tcW w:w="607" w:type="dxa"/>
            <w:shd w:val="clear" w:color="auto" w:fill="auto"/>
          </w:tcPr>
          <w:p w14:paraId="669378A3" w14:textId="77777777" w:rsidR="00F67976" w:rsidRPr="002A09A5" w:rsidRDefault="00F67976" w:rsidP="00E476E3">
            <w:pPr>
              <w:spacing w:after="0" w:line="220" w:lineRule="exact"/>
              <w:jc w:val="left"/>
              <w:rPr>
                <w:rStyle w:val="ISOCode"/>
              </w:rPr>
            </w:pPr>
          </w:p>
        </w:tc>
        <w:tc>
          <w:tcPr>
            <w:tcW w:w="607" w:type="dxa"/>
            <w:shd w:val="clear" w:color="auto" w:fill="auto"/>
          </w:tcPr>
          <w:p w14:paraId="4287E87F" w14:textId="77777777" w:rsidR="00F67976" w:rsidRPr="002A09A5" w:rsidRDefault="00F67976" w:rsidP="00E476E3">
            <w:pPr>
              <w:spacing w:after="0" w:line="220" w:lineRule="exact"/>
              <w:jc w:val="left"/>
              <w:rPr>
                <w:rStyle w:val="ISOCode"/>
              </w:rPr>
            </w:pPr>
            <w:r w:rsidRPr="002A09A5">
              <w:rPr>
                <w:rStyle w:val="ISOCode"/>
              </w:rPr>
              <w:t>co64</w:t>
            </w:r>
          </w:p>
        </w:tc>
        <w:tc>
          <w:tcPr>
            <w:tcW w:w="681" w:type="dxa"/>
            <w:shd w:val="clear" w:color="auto" w:fill="auto"/>
          </w:tcPr>
          <w:p w14:paraId="72EF1D76" w14:textId="77777777" w:rsidR="00F67976" w:rsidRPr="002A09A5"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0</w:t>
            </w:r>
          </w:p>
        </w:tc>
        <w:tc>
          <w:tcPr>
            <w:tcW w:w="5244" w:type="dxa"/>
            <w:shd w:val="clear" w:color="auto" w:fill="auto"/>
          </w:tcPr>
          <w:p w14:paraId="5A4A2317" w14:textId="77777777" w:rsidR="00F67976" w:rsidRPr="00247DDC" w:rsidRDefault="00F67976" w:rsidP="00E476E3">
            <w:pPr>
              <w:spacing w:after="0" w:line="220" w:lineRule="exact"/>
              <w:jc w:val="left"/>
              <w:rPr>
                <w:rFonts w:eastAsia="Arial"/>
                <w:iCs/>
                <w:noProof/>
                <w:color w:val="000000"/>
                <w:sz w:val="18"/>
                <w:szCs w:val="20"/>
                <w:lang w:eastAsia="ja-JP" w:bidi="x-none"/>
              </w:rPr>
            </w:pPr>
            <w:r w:rsidRPr="002A09A5">
              <w:rPr>
                <w:rFonts w:eastAsia="Arial"/>
                <w:iCs/>
                <w:noProof/>
                <w:color w:val="000000"/>
                <w:sz w:val="18"/>
                <w:szCs w:val="20"/>
                <w:lang w:eastAsia="ja-JP" w:bidi="x-none"/>
              </w:rPr>
              <w:t xml:space="preserve">Either </w:t>
            </w:r>
            <w:r w:rsidRPr="002A09A5">
              <w:rPr>
                <w:rFonts w:ascii="Courier New" w:eastAsia="Arial" w:hAnsi="Courier New" w:cs="Courier New"/>
                <w:iCs/>
                <w:noProof/>
                <w:color w:val="000000"/>
                <w:sz w:val="18"/>
                <w:szCs w:val="20"/>
                <w:lang w:eastAsia="ja-JP" w:bidi="x-none"/>
              </w:rPr>
              <w:t>ChunkOffsetBox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'stco'</w:t>
            </w:r>
            <w:r w:rsidRPr="002A09A5">
              <w:rPr>
                <w:rFonts w:eastAsia="Arial"/>
                <w:iCs/>
                <w:noProof/>
                <w:color w:val="000000"/>
                <w:sz w:val="18"/>
                <w:szCs w:val="20"/>
                <w:lang w:eastAsia="ja-JP" w:bidi="x-none"/>
              </w:rPr>
              <w:t xml:space="preserve">) or </w:t>
            </w:r>
            <w:r w:rsidRPr="002A09A5">
              <w:rPr>
                <w:rFonts w:ascii="Courier New" w:eastAsia="Arial" w:hAnsi="Courier New" w:cs="Courier New"/>
                <w:iCs/>
                <w:noProof/>
                <w:color w:val="000000"/>
                <w:sz w:val="18"/>
                <w:szCs w:val="20"/>
                <w:lang w:eastAsia="ja-JP" w:bidi="x-none"/>
              </w:rPr>
              <w:t>ChunkLargeOffsetBox</w:t>
            </w:r>
            <w:r w:rsidRPr="002A09A5">
              <w:rPr>
                <w:rFonts w:eastAsia="Arial"/>
                <w:iCs/>
                <w:noProof/>
                <w:color w:val="000000"/>
                <w:sz w:val="18"/>
                <w:szCs w:val="20"/>
                <w:lang w:eastAsia="ja-JP" w:bidi="x-none"/>
              </w:rPr>
              <w:t xml:space="preserve"> (</w:t>
            </w:r>
            <w:r w:rsidRPr="002A09A5">
              <w:rPr>
                <w:rFonts w:ascii="Courier New" w:eastAsia="Arial" w:hAnsi="Courier New" w:cs="Courier New"/>
                <w:iCs/>
                <w:noProof/>
                <w:color w:val="000000"/>
                <w:sz w:val="18"/>
                <w:szCs w:val="20"/>
                <w:lang w:eastAsia="ja-JP" w:bidi="x-none"/>
              </w:rPr>
              <w:t>'co64'</w:t>
            </w:r>
            <w:r w:rsidRPr="002A09A5">
              <w:rPr>
                <w:rFonts w:eastAsia="Arial"/>
                <w:iCs/>
                <w:noProof/>
                <w:color w:val="000000"/>
                <w:sz w:val="18"/>
                <w:szCs w:val="20"/>
                <w:lang w:eastAsia="ja-JP" w:bidi="x-none"/>
              </w:rPr>
              <w:t xml:space="preserve">) shall be present within the </w:t>
            </w:r>
            <w:r w:rsidRPr="002A09A5">
              <w:rPr>
                <w:rFonts w:ascii="Courier New" w:eastAsia="Arial" w:hAnsi="Courier New" w:cs="Courier New"/>
                <w:iCs/>
                <w:noProof/>
                <w:color w:val="000000"/>
                <w:sz w:val="18"/>
                <w:szCs w:val="20"/>
                <w:lang w:eastAsia="ja-JP" w:bidi="x-none"/>
              </w:rPr>
              <w:t>'stbl'</w:t>
            </w:r>
            <w:r w:rsidRPr="002A09A5">
              <w:rPr>
                <w:rFonts w:eastAsia="Arial"/>
                <w:iCs/>
                <w:noProof/>
                <w:color w:val="000000"/>
                <w:sz w:val="18"/>
                <w:szCs w:val="20"/>
                <w:lang w:eastAsia="ja-JP" w:bidi="x-none"/>
              </w:rPr>
              <w:t xml:space="preserve"> box.</w:t>
            </w:r>
          </w:p>
        </w:tc>
      </w:tr>
    </w:tbl>
    <w:p w14:paraId="17ECEB7F" w14:textId="77777777" w:rsidR="00F67976" w:rsidRPr="00247DDC" w:rsidRDefault="00F67976" w:rsidP="00F67976">
      <w:pPr>
        <w:spacing w:line="230" w:lineRule="atLeast"/>
        <w:rPr>
          <w:rFonts w:cs="Arial"/>
          <w:noProof/>
          <w:szCs w:val="20"/>
          <w:lang w:eastAsia="ja-JP"/>
        </w:rPr>
      </w:pPr>
    </w:p>
    <w:p w14:paraId="77131511" w14:textId="77777777" w:rsidR="00F67976" w:rsidRPr="00247DDC" w:rsidRDefault="00F67976" w:rsidP="00F67976">
      <w:pPr>
        <w:spacing w:line="230" w:lineRule="atLeast"/>
        <w:rPr>
          <w:noProof/>
          <w:szCs w:val="20"/>
          <w:lang w:eastAsia="ja-JP"/>
        </w:rPr>
      </w:pPr>
      <w:r w:rsidRPr="002A09A5">
        <w:rPr>
          <w:noProof/>
          <w:szCs w:val="20"/>
          <w:lang w:eastAsia="ja-JP"/>
        </w:rPr>
        <w:t xml:space="preserve">When a file is marked with this brand and includes a </w:t>
      </w:r>
      <w:r w:rsidRPr="002A09A5">
        <w:rPr>
          <w:rFonts w:ascii="Courier New" w:hAnsi="Courier New" w:cs="Courier New"/>
          <w:noProof/>
          <w:szCs w:val="20"/>
          <w:lang w:eastAsia="ja-JP"/>
        </w:rPr>
        <w:t>TrackFragmentHeaderBox</w:t>
      </w:r>
      <w:r w:rsidRPr="002A09A5">
        <w:rPr>
          <w:noProof/>
          <w:szCs w:val="20"/>
          <w:lang w:eastAsia="ja-JP"/>
        </w:rPr>
        <w:t xml:space="preserve">, the </w:t>
      </w:r>
      <w:r w:rsidRPr="002A09A5">
        <w:rPr>
          <w:rFonts w:ascii="Courier New" w:hAnsi="Courier New" w:cs="Courier New"/>
          <w:noProof/>
          <w:szCs w:val="20"/>
          <w:lang w:eastAsia="ja-JP"/>
        </w:rPr>
        <w:t>default-base-is-moof</w:t>
      </w:r>
      <w:r w:rsidRPr="002A09A5">
        <w:rPr>
          <w:noProof/>
          <w:szCs w:val="20"/>
          <w:lang w:eastAsia="ja-JP"/>
        </w:rPr>
        <w:t xml:space="preserve"> flag shall not be set in </w:t>
      </w:r>
      <w:r w:rsidRPr="002A09A5">
        <w:rPr>
          <w:rFonts w:ascii="Courier New" w:hAnsi="Courier New" w:cs="Courier New"/>
          <w:noProof/>
          <w:szCs w:val="20"/>
          <w:lang w:eastAsia="ja-JP"/>
        </w:rPr>
        <w:t>tf_flags</w:t>
      </w:r>
      <w:r w:rsidRPr="002A09A5">
        <w:rPr>
          <w:noProof/>
          <w:szCs w:val="20"/>
          <w:lang w:eastAsia="ja-JP"/>
        </w:rPr>
        <w:t xml:space="preserve"> of the </w:t>
      </w:r>
      <w:r w:rsidRPr="002A09A5">
        <w:rPr>
          <w:rFonts w:ascii="Courier New" w:hAnsi="Courier New" w:cs="Courier New"/>
          <w:noProof/>
          <w:szCs w:val="20"/>
          <w:lang w:eastAsia="ja-JP"/>
        </w:rPr>
        <w:t>TrackFragmentHeaderBox</w:t>
      </w:r>
      <w:r w:rsidRPr="002A09A5">
        <w:rPr>
          <w:rFonts w:eastAsia="TimesNewRomanPSMT"/>
          <w:noProof/>
          <w:szCs w:val="20"/>
          <w:lang w:eastAsia="ja-JP"/>
        </w:rPr>
        <w:t>.</w:t>
      </w:r>
    </w:p>
    <w:p w14:paraId="321C1447" w14:textId="77777777" w:rsidR="00F67976" w:rsidRPr="00247DDC" w:rsidRDefault="00F67976" w:rsidP="00F67976">
      <w:pPr>
        <w:tabs>
          <w:tab w:val="left" w:pos="1685"/>
          <w:tab w:val="left" w:pos="2160"/>
        </w:tabs>
        <w:spacing w:line="210" w:lineRule="atLeast"/>
        <w:ind w:right="720"/>
        <w:rPr>
          <w:rFonts w:cs="Arial"/>
          <w:noProof/>
          <w:sz w:val="18"/>
          <w:szCs w:val="20"/>
          <w:lang w:eastAsia="ja-JP"/>
        </w:rPr>
      </w:pPr>
      <w:r w:rsidRPr="00247DDC">
        <w:rPr>
          <w:rFonts w:cs="Arial"/>
          <w:noProof/>
          <w:sz w:val="18"/>
          <w:szCs w:val="20"/>
          <w:lang w:eastAsia="ja-JP"/>
        </w:rPr>
        <w:lastRenderedPageBreak/>
        <w:t xml:space="preserve">NOTE   Some requirements of the </w:t>
      </w:r>
      <w:r w:rsidRPr="00247DDC">
        <w:rPr>
          <w:rFonts w:ascii="Courier New" w:hAnsi="Courier New"/>
          <w:noProof/>
          <w:sz w:val="18"/>
          <w:szCs w:val="20"/>
          <w:lang w:eastAsia="ja-JP"/>
        </w:rPr>
        <w:t>TrackHeaderBox</w:t>
      </w:r>
      <w:r w:rsidRPr="00247DDC">
        <w:rPr>
          <w:rFonts w:cs="Arial"/>
          <w:noProof/>
          <w:sz w:val="18"/>
          <w:szCs w:val="20"/>
          <w:lang w:eastAsia="ja-JP"/>
        </w:rPr>
        <w:t xml:space="preserve"> do not apply to this brand; see subclause</w:t>
      </w:r>
      <w:r>
        <w:rPr>
          <w:rFonts w:cs="Arial"/>
          <w:noProof/>
          <w:sz w:val="18"/>
          <w:szCs w:val="20"/>
          <w:lang w:eastAsia="ja-JP"/>
        </w:rPr>
        <w:t xml:space="preserve"> </w:t>
      </w:r>
      <w:r w:rsidRPr="00247DDC">
        <w:rPr>
          <w:rFonts w:cs="Arial"/>
          <w:noProof/>
          <w:sz w:val="18"/>
          <w:szCs w:val="20"/>
          <w:lang w:eastAsia="ja-JP"/>
        </w:rPr>
        <w:t>.</w:t>
      </w:r>
    </w:p>
    <w:p w14:paraId="7A42BF3B" w14:textId="77777777" w:rsidR="00F67976" w:rsidRPr="00247DDC" w:rsidRDefault="00F67976" w:rsidP="00F67976">
      <w:pPr>
        <w:spacing w:line="230" w:lineRule="atLeast"/>
        <w:rPr>
          <w:noProof/>
          <w:szCs w:val="20"/>
          <w:lang w:eastAsia="ja-JP"/>
        </w:rPr>
      </w:pPr>
      <w:r w:rsidRPr="00247DDC">
        <w:rPr>
          <w:noProof/>
          <w:szCs w:val="20"/>
          <w:lang w:eastAsia="ja-JP"/>
        </w:rPr>
        <w:t xml:space="preserve">Under this brand and its derivatives </w:t>
      </w:r>
      <w:r w:rsidRPr="00247DDC">
        <w:rPr>
          <w:rFonts w:eastAsia="TimesNewRomanPSMT"/>
          <w:noProof/>
          <w:szCs w:val="20"/>
          <w:lang w:eastAsia="ja-JP"/>
        </w:rPr>
        <w:t xml:space="preserve">the </w:t>
      </w:r>
      <w:r w:rsidRPr="00247DDC">
        <w:rPr>
          <w:rFonts w:ascii="Courier New" w:hAnsi="Courier New"/>
          <w:noProof/>
          <w:szCs w:val="20"/>
          <w:lang w:eastAsia="ja-JP"/>
        </w:rPr>
        <w:t>media_rate</w:t>
      </w:r>
      <w:r w:rsidRPr="00247DDC">
        <w:rPr>
          <w:rFonts w:eastAsia="TimesNewRomanPSMT"/>
          <w:noProof/>
          <w:szCs w:val="20"/>
          <w:lang w:eastAsia="ja-JP"/>
        </w:rPr>
        <w:t xml:space="preserve"> in the </w:t>
      </w:r>
      <w:r w:rsidRPr="00247DDC">
        <w:rPr>
          <w:rFonts w:ascii="Courier New" w:hAnsi="Courier New"/>
          <w:noProof/>
          <w:szCs w:val="20"/>
          <w:lang w:eastAsia="ja-JP"/>
        </w:rPr>
        <w:t>EditListBox</w:t>
      </w:r>
      <w:r w:rsidRPr="00247DDC">
        <w:rPr>
          <w:rFonts w:eastAsia="TimesNewRomanPSMT"/>
          <w:noProof/>
          <w:szCs w:val="20"/>
          <w:lang w:eastAsia="ja-JP"/>
        </w:rPr>
        <w:t xml:space="preserve"> is restricted such that the fraction shall have the value 0 and the integer shall have the value 0 or 1.</w:t>
      </w:r>
    </w:p>
    <w:p w14:paraId="6DAF39A9" w14:textId="77777777" w:rsidR="00F67976" w:rsidRPr="00E476E3" w:rsidRDefault="00F67976" w:rsidP="00F67976">
      <w:pPr>
        <w:rPr>
          <w:b/>
          <w:bCs/>
        </w:rPr>
      </w:pPr>
      <w:r w:rsidRPr="00E476E3">
        <w:rPr>
          <w:b/>
          <w:bCs/>
        </w:rPr>
        <w:t>E.2.2</w:t>
      </w:r>
      <w:r w:rsidRPr="00E476E3">
        <w:rPr>
          <w:b/>
          <w:bCs/>
        </w:rPr>
        <w:tab/>
        <w:t>Requirements on readers</w:t>
      </w:r>
    </w:p>
    <w:p w14:paraId="7643F291" w14:textId="77777777" w:rsidR="00F67976" w:rsidRPr="00E476E3" w:rsidRDefault="00F67976" w:rsidP="00F67976">
      <w:r w:rsidRPr="00E476E3">
        <w:t xml:space="preserve">Support for the structural boxes according to </w:t>
      </w:r>
      <w:r w:rsidRPr="00E476E3">
        <w:fldChar w:fldCharType="begin"/>
      </w:r>
      <w:r w:rsidRPr="00E476E3">
        <w:instrText xml:space="preserve"> REF _Ref153533732 \h  \* MERGEFORMAT </w:instrText>
      </w:r>
      <w:r w:rsidRPr="00E476E3">
        <w:fldChar w:fldCharType="separate"/>
      </w:r>
      <w:r w:rsidRPr="00E476E3">
        <w:t>Table E.2</w:t>
      </w:r>
      <w:r w:rsidRPr="00E476E3">
        <w:fldChar w:fldCharType="end"/>
      </w:r>
      <w:r w:rsidRPr="00E476E3">
        <w:t xml:space="preserve"> is required. The Version column in </w:t>
      </w:r>
      <w:r w:rsidRPr="00E476E3">
        <w:fldChar w:fldCharType="begin"/>
      </w:r>
      <w:r w:rsidRPr="00E476E3">
        <w:instrText xml:space="preserve"> REF _Ref153533732 \h  \* MERGEFORMAT </w:instrText>
      </w:r>
      <w:r w:rsidRPr="00E476E3">
        <w:fldChar w:fldCharType="separate"/>
      </w:r>
      <w:r w:rsidRPr="00E476E3">
        <w:t>Table E.2</w:t>
      </w:r>
      <w:r w:rsidRPr="00E476E3">
        <w:fldChar w:fldCharType="end"/>
      </w:r>
      <w:r w:rsidRPr="00E476E3">
        <w:t xml:space="preserve"> specifies the </w:t>
      </w:r>
      <w:r w:rsidRPr="00E476E3">
        <w:rPr>
          <w:rStyle w:val="codeChar1"/>
        </w:rPr>
        <w:t>version</w:t>
      </w:r>
      <w:r w:rsidRPr="00E476E3">
        <w:t xml:space="preserve"> values that shall be supported by the readers of this brand. A '-' in the Version column indicates that the box is derived from Box and does not contain a </w:t>
      </w:r>
      <w:r w:rsidRPr="00E476E3">
        <w:rPr>
          <w:rStyle w:val="codeChar1"/>
        </w:rPr>
        <w:t>version</w:t>
      </w:r>
      <w:r w:rsidRPr="00E476E3">
        <w:t xml:space="preserve"> field.</w:t>
      </w:r>
    </w:p>
    <w:p w14:paraId="27BD8D5A" w14:textId="77777777" w:rsidR="00F67976" w:rsidRPr="00247DDC" w:rsidRDefault="00F67976" w:rsidP="00F67976">
      <w:pPr>
        <w:keepNext/>
        <w:spacing w:before="120" w:after="120" w:line="230" w:lineRule="atLeast"/>
        <w:jc w:val="center"/>
        <w:rPr>
          <w:b/>
          <w:noProof/>
          <w:szCs w:val="20"/>
          <w:lang w:eastAsia="ja-JP"/>
        </w:rPr>
      </w:pPr>
      <w:r w:rsidRPr="001B76A0">
        <w:rPr>
          <w:b/>
          <w:noProof/>
          <w:szCs w:val="20"/>
          <w:lang w:eastAsia="ja-JP"/>
        </w:rPr>
        <w:t>Table E.</w:t>
      </w:r>
      <w:r w:rsidRPr="001B76A0">
        <w:rPr>
          <w:b/>
          <w:noProof/>
          <w:szCs w:val="20"/>
          <w:lang w:eastAsia="ja-JP"/>
        </w:rPr>
        <w:fldChar w:fldCharType="begin"/>
      </w:r>
      <w:r w:rsidRPr="001B76A0">
        <w:rPr>
          <w:b/>
          <w:noProof/>
          <w:szCs w:val="20"/>
          <w:lang w:eastAsia="ja-JP"/>
        </w:rPr>
        <w:instrText xml:space="preserve"> SEQ Table_E. \* ARABIC </w:instrText>
      </w:r>
      <w:r w:rsidRPr="001B76A0">
        <w:rPr>
          <w:b/>
          <w:noProof/>
          <w:szCs w:val="20"/>
          <w:lang w:eastAsia="ja-JP"/>
        </w:rPr>
        <w:fldChar w:fldCharType="separate"/>
      </w:r>
      <w:r w:rsidRPr="001B76A0">
        <w:rPr>
          <w:b/>
          <w:noProof/>
          <w:szCs w:val="20"/>
          <w:lang w:eastAsia="ja-JP"/>
        </w:rPr>
        <w:t>2</w:t>
      </w:r>
      <w:r w:rsidRPr="001B76A0">
        <w:rPr>
          <w:b/>
          <w:noProof/>
          <w:szCs w:val="20"/>
          <w:lang w:eastAsia="ja-JP"/>
        </w:rPr>
        <w:fldChar w:fldCharType="end"/>
      </w:r>
      <w:r w:rsidRPr="001B76A0">
        <w:rPr>
          <w:b/>
          <w:noProof/>
          <w:szCs w:val="20"/>
          <w:lang w:eastAsia="ja-JP"/>
        </w:rPr>
        <w:t xml:space="preserve">: Boxes required to be supported in readers of the </w:t>
      </w:r>
      <w:r w:rsidRPr="001B76A0">
        <w:rPr>
          <w:rFonts w:ascii="Courier New" w:hAnsi="Courier New"/>
          <w:b/>
          <w:noProof/>
          <w:szCs w:val="20"/>
          <w:lang w:eastAsia="ja-JP"/>
        </w:rPr>
        <w:t>'isom'</w:t>
      </w:r>
      <w:r w:rsidRPr="001B76A0">
        <w:rPr>
          <w:b/>
          <w:noProof/>
          <w:szCs w:val="20"/>
          <w:lang w:eastAsia="ja-JP"/>
        </w:rPr>
        <w:t xml:space="preserve"> brand</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681"/>
        <w:gridCol w:w="4677"/>
      </w:tblGrid>
      <w:tr w:rsidR="00F67976" w:rsidRPr="00247DDC" w14:paraId="78661EAA" w14:textId="77777777" w:rsidTr="00E476E3">
        <w:trPr>
          <w:jc w:val="center"/>
        </w:trPr>
        <w:tc>
          <w:tcPr>
            <w:tcW w:w="607" w:type="dxa"/>
          </w:tcPr>
          <w:p w14:paraId="2DE48618"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07" w:type="dxa"/>
          </w:tcPr>
          <w:p w14:paraId="32F91CB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D04638"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62297BA"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239C0D"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26849F"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5BAC92B"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9C41E55" w14:textId="77777777" w:rsidR="00F67976" w:rsidRPr="001B76A0" w:rsidRDefault="00F67976" w:rsidP="00E476E3">
            <w:pPr>
              <w:keepNext/>
              <w:spacing w:after="0" w:line="220" w:lineRule="exact"/>
              <w:jc w:val="left"/>
              <w:rPr>
                <w:rFonts w:eastAsia="Arial"/>
                <w:b/>
                <w:bCs/>
                <w:iCs/>
                <w:noProof/>
                <w:color w:val="000000"/>
                <w:sz w:val="18"/>
                <w:szCs w:val="20"/>
                <w:lang w:eastAsia="ja-JP" w:bidi="x-none"/>
              </w:rPr>
            </w:pPr>
            <w:r w:rsidRPr="001B76A0">
              <w:rPr>
                <w:rFonts w:eastAsia="Arial"/>
                <w:b/>
                <w:bCs/>
                <w:iCs/>
                <w:noProof/>
                <w:color w:val="000000"/>
                <w:sz w:val="18"/>
                <w:szCs w:val="20"/>
                <w:lang w:eastAsia="ja-JP" w:bidi="x-none"/>
              </w:rPr>
              <w:t>Version</w:t>
            </w:r>
          </w:p>
        </w:tc>
        <w:tc>
          <w:tcPr>
            <w:tcW w:w="4677" w:type="dxa"/>
          </w:tcPr>
          <w:p w14:paraId="23CC870F" w14:textId="77777777" w:rsidR="00F67976" w:rsidRPr="00247DDC" w:rsidRDefault="00F67976" w:rsidP="00E476E3">
            <w:pPr>
              <w:keepNext/>
              <w:spacing w:after="0" w:line="220" w:lineRule="exact"/>
              <w:jc w:val="left"/>
              <w:rPr>
                <w:rFonts w:eastAsia="Arial"/>
                <w:b/>
                <w:bCs/>
                <w:iCs/>
                <w:noProof/>
                <w:color w:val="000000"/>
                <w:sz w:val="18"/>
                <w:szCs w:val="20"/>
                <w:lang w:eastAsia="ja-JP" w:bidi="x-none"/>
              </w:rPr>
            </w:pPr>
            <w:r w:rsidRPr="00247DDC">
              <w:rPr>
                <w:rFonts w:eastAsia="Arial"/>
                <w:b/>
                <w:bCs/>
                <w:iCs/>
                <w:noProof/>
                <w:color w:val="000000"/>
                <w:sz w:val="18"/>
                <w:szCs w:val="20"/>
                <w:lang w:eastAsia="ja-JP" w:bidi="x-none"/>
              </w:rPr>
              <w:t>Box description</w:t>
            </w:r>
          </w:p>
        </w:tc>
      </w:tr>
      <w:tr w:rsidR="00F67976" w:rsidRPr="00247DDC" w14:paraId="4BB7D55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B366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ftyp</w:t>
            </w:r>
          </w:p>
        </w:tc>
        <w:tc>
          <w:tcPr>
            <w:tcW w:w="607" w:type="dxa"/>
            <w:tcBorders>
              <w:top w:val="single" w:sz="4" w:space="0" w:color="auto"/>
              <w:left w:val="single" w:sz="4" w:space="0" w:color="auto"/>
              <w:bottom w:val="single" w:sz="4" w:space="0" w:color="auto"/>
              <w:right w:val="single" w:sz="4" w:space="0" w:color="auto"/>
            </w:tcBorders>
          </w:tcPr>
          <w:p w14:paraId="7D66A7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2B21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FB911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EF47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BA2F26C"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53AD66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D3F031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56701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file type and compatibility</w:t>
            </w:r>
          </w:p>
        </w:tc>
      </w:tr>
      <w:tr w:rsidR="00F67976" w:rsidRPr="00247DDC" w14:paraId="09BC519A" w14:textId="77777777" w:rsidTr="00E476E3">
        <w:trPr>
          <w:jc w:val="center"/>
        </w:trPr>
        <w:tc>
          <w:tcPr>
            <w:tcW w:w="607" w:type="dxa"/>
          </w:tcPr>
          <w:p w14:paraId="667F2FE2"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moov</w:t>
            </w:r>
          </w:p>
        </w:tc>
        <w:tc>
          <w:tcPr>
            <w:tcW w:w="607" w:type="dxa"/>
          </w:tcPr>
          <w:p w14:paraId="385CD86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E7B9F1"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D5456B"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D4DECE" w14:textId="77777777" w:rsidR="00F67976" w:rsidRPr="00247DDC" w:rsidRDefault="00F67976" w:rsidP="00E476E3">
            <w:pPr>
              <w:keepNext/>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7462E0" w14:textId="77777777" w:rsidR="00F67976" w:rsidRPr="00247DDC"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901DD4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792C596" w14:textId="77777777" w:rsidR="00F67976" w:rsidRPr="001B76A0" w:rsidRDefault="00F67976" w:rsidP="00E476E3">
            <w:pPr>
              <w:keepNext/>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4B2C855" w14:textId="77777777" w:rsidR="00F67976" w:rsidRPr="00247DDC" w:rsidRDefault="00F67976" w:rsidP="00E476E3">
            <w:pPr>
              <w:keepNext/>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all the meta-data</w:t>
            </w:r>
          </w:p>
        </w:tc>
      </w:tr>
      <w:tr w:rsidR="00F67976" w:rsidRPr="00247DDC" w14:paraId="0A091655" w14:textId="77777777" w:rsidTr="00E476E3">
        <w:trPr>
          <w:jc w:val="center"/>
        </w:trPr>
        <w:tc>
          <w:tcPr>
            <w:tcW w:w="607" w:type="dxa"/>
          </w:tcPr>
          <w:p w14:paraId="18934A0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8ABFA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mvhd</w:t>
            </w:r>
          </w:p>
        </w:tc>
        <w:tc>
          <w:tcPr>
            <w:tcW w:w="607" w:type="dxa"/>
          </w:tcPr>
          <w:p w14:paraId="16E7922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DFDC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30BD9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896120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03F134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ED358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CE8621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header, overall declarations</w:t>
            </w:r>
          </w:p>
        </w:tc>
      </w:tr>
      <w:tr w:rsidR="00F67976" w:rsidRPr="00247DDC" w14:paraId="70366745" w14:textId="77777777" w:rsidTr="00E476E3">
        <w:trPr>
          <w:jc w:val="center"/>
        </w:trPr>
        <w:tc>
          <w:tcPr>
            <w:tcW w:w="607" w:type="dxa"/>
          </w:tcPr>
          <w:p w14:paraId="19AA70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ABA265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trak</w:t>
            </w:r>
          </w:p>
        </w:tc>
        <w:tc>
          <w:tcPr>
            <w:tcW w:w="607" w:type="dxa"/>
          </w:tcPr>
          <w:p w14:paraId="125D71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DC22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1B9E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9DD61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92A446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58E47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7E5078C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an individual track or stream</w:t>
            </w:r>
          </w:p>
        </w:tc>
      </w:tr>
      <w:tr w:rsidR="00F67976" w:rsidRPr="00247DDC" w14:paraId="5C402575" w14:textId="77777777" w:rsidTr="00E476E3">
        <w:trPr>
          <w:jc w:val="center"/>
        </w:trPr>
        <w:tc>
          <w:tcPr>
            <w:tcW w:w="607" w:type="dxa"/>
          </w:tcPr>
          <w:p w14:paraId="7224C1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1B245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4EEF4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tkhd</w:t>
            </w:r>
          </w:p>
        </w:tc>
        <w:tc>
          <w:tcPr>
            <w:tcW w:w="607" w:type="dxa"/>
          </w:tcPr>
          <w:p w14:paraId="6A3F76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A94D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167F9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32929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D26500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41D9D15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header, overall information about the track</w:t>
            </w:r>
          </w:p>
        </w:tc>
      </w:tr>
      <w:tr w:rsidR="00F67976" w:rsidRPr="00247DDC" w14:paraId="0B0D9795" w14:textId="77777777" w:rsidTr="00E476E3">
        <w:trPr>
          <w:jc w:val="center"/>
        </w:trPr>
        <w:tc>
          <w:tcPr>
            <w:tcW w:w="607" w:type="dxa"/>
          </w:tcPr>
          <w:p w14:paraId="23E9DE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DFE75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FD6F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tref</w:t>
            </w:r>
          </w:p>
        </w:tc>
        <w:tc>
          <w:tcPr>
            <w:tcW w:w="607" w:type="dxa"/>
          </w:tcPr>
          <w:p w14:paraId="669C89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E5C3E0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3C522E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CD9023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C379D7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3CA1177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reference container</w:t>
            </w:r>
          </w:p>
        </w:tc>
      </w:tr>
      <w:tr w:rsidR="00F67976" w:rsidRPr="00247DDC" w14:paraId="5F8F83BE" w14:textId="77777777" w:rsidTr="00E476E3">
        <w:trPr>
          <w:jc w:val="center"/>
        </w:trPr>
        <w:tc>
          <w:tcPr>
            <w:tcW w:w="607" w:type="dxa"/>
          </w:tcPr>
          <w:p w14:paraId="237CEBD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6FB61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AA8C81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edts</w:t>
            </w:r>
          </w:p>
        </w:tc>
        <w:tc>
          <w:tcPr>
            <w:tcW w:w="607" w:type="dxa"/>
          </w:tcPr>
          <w:p w14:paraId="381249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09D26B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7E297D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AE8D64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170FED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6EE506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edit list container</w:t>
            </w:r>
          </w:p>
        </w:tc>
      </w:tr>
      <w:tr w:rsidR="00F67976" w:rsidRPr="00247DDC" w14:paraId="0E72C400" w14:textId="77777777" w:rsidTr="00E476E3">
        <w:trPr>
          <w:jc w:val="center"/>
        </w:trPr>
        <w:tc>
          <w:tcPr>
            <w:tcW w:w="607" w:type="dxa"/>
          </w:tcPr>
          <w:p w14:paraId="1FBDECC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31AF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3676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15EACD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elst</w:t>
            </w:r>
          </w:p>
        </w:tc>
        <w:tc>
          <w:tcPr>
            <w:tcW w:w="607" w:type="dxa"/>
          </w:tcPr>
          <w:p w14:paraId="5818F68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B5F3F4"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F5CB4D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292E78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8C9529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an edit list</w:t>
            </w:r>
          </w:p>
        </w:tc>
      </w:tr>
      <w:tr w:rsidR="00F67976" w:rsidRPr="00247DDC" w14:paraId="6CEE5FCB" w14:textId="77777777" w:rsidTr="00E476E3">
        <w:trPr>
          <w:jc w:val="center"/>
        </w:trPr>
        <w:tc>
          <w:tcPr>
            <w:tcW w:w="607" w:type="dxa"/>
          </w:tcPr>
          <w:p w14:paraId="63D5F6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62AAD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41EB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mdia</w:t>
            </w:r>
          </w:p>
        </w:tc>
        <w:tc>
          <w:tcPr>
            <w:tcW w:w="607" w:type="dxa"/>
          </w:tcPr>
          <w:p w14:paraId="01F759F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424FD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FDA40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08B795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1BB5F2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5C3EB6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container for the media information in a track</w:t>
            </w:r>
          </w:p>
        </w:tc>
      </w:tr>
      <w:tr w:rsidR="00F67976" w:rsidRPr="00247DDC" w14:paraId="6AEDF832" w14:textId="77777777" w:rsidTr="00E476E3">
        <w:trPr>
          <w:jc w:val="center"/>
        </w:trPr>
        <w:tc>
          <w:tcPr>
            <w:tcW w:w="607" w:type="dxa"/>
          </w:tcPr>
          <w:p w14:paraId="0FDDD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DD833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BFFF8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E6611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mdhd</w:t>
            </w:r>
          </w:p>
        </w:tc>
        <w:tc>
          <w:tcPr>
            <w:tcW w:w="607" w:type="dxa"/>
          </w:tcPr>
          <w:p w14:paraId="2227A08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450C9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501D32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20D68A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Pr>
          <w:p w14:paraId="6774124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header, overall information about the media</w:t>
            </w:r>
          </w:p>
        </w:tc>
      </w:tr>
      <w:tr w:rsidR="00F67976" w:rsidRPr="00247DDC" w14:paraId="746472E2" w14:textId="77777777" w:rsidTr="00E476E3">
        <w:trPr>
          <w:jc w:val="center"/>
        </w:trPr>
        <w:tc>
          <w:tcPr>
            <w:tcW w:w="607" w:type="dxa"/>
          </w:tcPr>
          <w:p w14:paraId="46577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58FEF9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DE767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8D69F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hdlr</w:t>
            </w:r>
          </w:p>
        </w:tc>
        <w:tc>
          <w:tcPr>
            <w:tcW w:w="607" w:type="dxa"/>
          </w:tcPr>
          <w:p w14:paraId="392627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7BCC74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034A58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EBF56F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D77B4E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handler, at this level, the media (handler) type</w:t>
            </w:r>
          </w:p>
        </w:tc>
      </w:tr>
      <w:tr w:rsidR="00F67976" w:rsidRPr="00247DDC" w14:paraId="004EBE99" w14:textId="77777777" w:rsidTr="00E476E3">
        <w:trPr>
          <w:jc w:val="center"/>
        </w:trPr>
        <w:tc>
          <w:tcPr>
            <w:tcW w:w="607" w:type="dxa"/>
          </w:tcPr>
          <w:p w14:paraId="4C984E4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A009F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FCD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0D0F3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minf</w:t>
            </w:r>
          </w:p>
        </w:tc>
        <w:tc>
          <w:tcPr>
            <w:tcW w:w="607" w:type="dxa"/>
          </w:tcPr>
          <w:p w14:paraId="040E56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509ED1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8D9C72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5B8F7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4078A3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information container</w:t>
            </w:r>
          </w:p>
        </w:tc>
      </w:tr>
      <w:tr w:rsidR="00F67976" w:rsidRPr="00247DDC" w14:paraId="53792016" w14:textId="77777777" w:rsidTr="00E476E3">
        <w:trPr>
          <w:jc w:val="center"/>
        </w:trPr>
        <w:tc>
          <w:tcPr>
            <w:tcW w:w="607" w:type="dxa"/>
          </w:tcPr>
          <w:p w14:paraId="67F29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102F30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931A2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2F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A03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vmhd</w:t>
            </w:r>
          </w:p>
        </w:tc>
        <w:tc>
          <w:tcPr>
            <w:tcW w:w="607" w:type="dxa"/>
          </w:tcPr>
          <w:p w14:paraId="11698663"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855343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7C1214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726B84C"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video media header, overall information (video track only)</w:t>
            </w:r>
          </w:p>
        </w:tc>
      </w:tr>
      <w:tr w:rsidR="00F67976" w:rsidRPr="00247DDC" w14:paraId="66E229E2" w14:textId="77777777" w:rsidTr="00E476E3">
        <w:trPr>
          <w:jc w:val="center"/>
        </w:trPr>
        <w:tc>
          <w:tcPr>
            <w:tcW w:w="607" w:type="dxa"/>
          </w:tcPr>
          <w:p w14:paraId="68D0DC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F9807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69FB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AE78CF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018614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smhd</w:t>
            </w:r>
          </w:p>
        </w:tc>
        <w:tc>
          <w:tcPr>
            <w:tcW w:w="607" w:type="dxa"/>
          </w:tcPr>
          <w:p w14:paraId="42580648"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5F5C1D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0191EE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EC2812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sound media header, overall information (sound track only)</w:t>
            </w:r>
          </w:p>
        </w:tc>
      </w:tr>
      <w:tr w:rsidR="00F67976" w:rsidRPr="00247DDC" w14:paraId="02F0DEF5" w14:textId="77777777" w:rsidTr="00E476E3">
        <w:trPr>
          <w:jc w:val="center"/>
        </w:trPr>
        <w:tc>
          <w:tcPr>
            <w:tcW w:w="607" w:type="dxa"/>
          </w:tcPr>
          <w:p w14:paraId="0D6DB3B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473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E2F71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D2FD1F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9626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hmhd</w:t>
            </w:r>
          </w:p>
        </w:tc>
        <w:tc>
          <w:tcPr>
            <w:tcW w:w="607" w:type="dxa"/>
          </w:tcPr>
          <w:p w14:paraId="2154AFA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48E45A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B79C4C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097FB28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hint media header, overall information (hint track only)</w:t>
            </w:r>
          </w:p>
        </w:tc>
      </w:tr>
      <w:tr w:rsidR="00F67976" w:rsidRPr="00247DDC" w14:paraId="0F0B00CC" w14:textId="77777777" w:rsidTr="00E476E3">
        <w:trPr>
          <w:jc w:val="center"/>
        </w:trPr>
        <w:tc>
          <w:tcPr>
            <w:tcW w:w="607" w:type="dxa"/>
          </w:tcPr>
          <w:p w14:paraId="6DA5FE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1E4F8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DDB3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9479D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B6F7C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&lt;mpeg&gt;</w:t>
            </w:r>
          </w:p>
        </w:tc>
        <w:tc>
          <w:tcPr>
            <w:tcW w:w="607" w:type="dxa"/>
          </w:tcPr>
          <w:p w14:paraId="0F0CBCC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76B1D52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1F4C5833" w14:textId="77777777" w:rsidR="00F67976" w:rsidRPr="001B76A0" w:rsidRDefault="00F67976" w:rsidP="00E476E3">
            <w:pPr>
              <w:spacing w:after="0" w:line="220" w:lineRule="exact"/>
              <w:jc w:val="left"/>
              <w:rPr>
                <w:rFonts w:eastAsia="Arial"/>
                <w:iCs/>
                <w:noProof/>
                <w:color w:val="000000"/>
                <w:sz w:val="18"/>
                <w:szCs w:val="20"/>
                <w:lang w:eastAsia="ja-JP" w:bidi="x-none"/>
              </w:rPr>
            </w:pPr>
          </w:p>
        </w:tc>
        <w:tc>
          <w:tcPr>
            <w:tcW w:w="4677" w:type="dxa"/>
          </w:tcPr>
          <w:p w14:paraId="4EE0543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mpeg stream headers</w:t>
            </w:r>
          </w:p>
        </w:tc>
      </w:tr>
      <w:tr w:rsidR="00F67976" w:rsidRPr="00247DDC" w14:paraId="5E003043" w14:textId="77777777" w:rsidTr="00E476E3">
        <w:trPr>
          <w:jc w:val="center"/>
        </w:trPr>
        <w:tc>
          <w:tcPr>
            <w:tcW w:w="607" w:type="dxa"/>
          </w:tcPr>
          <w:p w14:paraId="342A448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941E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523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364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CAB0F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dinf</w:t>
            </w:r>
          </w:p>
        </w:tc>
        <w:tc>
          <w:tcPr>
            <w:tcW w:w="607" w:type="dxa"/>
          </w:tcPr>
          <w:p w14:paraId="1FF4E02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04931B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305B7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6D68869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information box, container</w:t>
            </w:r>
          </w:p>
        </w:tc>
      </w:tr>
      <w:tr w:rsidR="00F67976" w:rsidRPr="00247DDC" w14:paraId="70470F89" w14:textId="77777777" w:rsidTr="00E476E3">
        <w:trPr>
          <w:jc w:val="center"/>
        </w:trPr>
        <w:tc>
          <w:tcPr>
            <w:tcW w:w="607" w:type="dxa"/>
          </w:tcPr>
          <w:p w14:paraId="484859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A95B1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CABB8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B8A1E4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CB8BF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91713B"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dref</w:t>
            </w:r>
          </w:p>
        </w:tc>
        <w:tc>
          <w:tcPr>
            <w:tcW w:w="681" w:type="dxa"/>
            <w:shd w:val="clear" w:color="auto" w:fill="auto"/>
          </w:tcPr>
          <w:p w14:paraId="14B1AB3E"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F0335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9398F9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data reference box, declares source(s) of media in track</w:t>
            </w:r>
          </w:p>
        </w:tc>
      </w:tr>
      <w:tr w:rsidR="00F67976" w:rsidRPr="00247DDC" w14:paraId="2FA4F480" w14:textId="77777777" w:rsidTr="00E476E3">
        <w:trPr>
          <w:jc w:val="center"/>
        </w:trPr>
        <w:tc>
          <w:tcPr>
            <w:tcW w:w="607" w:type="dxa"/>
          </w:tcPr>
          <w:p w14:paraId="712BFFF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0088B7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2DB262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C5287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352A9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AFFC7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0174FC49"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url</w:t>
            </w:r>
          </w:p>
        </w:tc>
        <w:tc>
          <w:tcPr>
            <w:tcW w:w="681" w:type="dxa"/>
            <w:shd w:val="clear" w:color="auto" w:fill="auto"/>
          </w:tcPr>
          <w:p w14:paraId="7FFF1F9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96B97A1" w14:textId="77777777" w:rsidR="00F67976" w:rsidRPr="00247DDC"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URL data entry box</w:t>
            </w:r>
          </w:p>
        </w:tc>
      </w:tr>
      <w:tr w:rsidR="00F67976" w:rsidRPr="00247DDC" w14:paraId="65FEB579" w14:textId="77777777" w:rsidTr="00E476E3">
        <w:trPr>
          <w:jc w:val="center"/>
        </w:trPr>
        <w:tc>
          <w:tcPr>
            <w:tcW w:w="607" w:type="dxa"/>
          </w:tcPr>
          <w:p w14:paraId="6644937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FDA023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3C4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4E58E0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587941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D490A80"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3624A9AA" w14:textId="77777777" w:rsidR="00F67976" w:rsidRPr="001B76A0" w:rsidRDefault="00F67976" w:rsidP="00E476E3">
            <w:pPr>
              <w:keepNext/>
              <w:spacing w:after="0" w:line="220" w:lineRule="exact"/>
              <w:jc w:val="left"/>
              <w:rPr>
                <w:rFonts w:ascii="Courier New" w:hAnsi="Courier New" w:cs="Courier New"/>
                <w:noProof/>
                <w:szCs w:val="20"/>
                <w:lang w:eastAsia="ja-JP"/>
              </w:rPr>
            </w:pPr>
            <w:r w:rsidRPr="001B76A0">
              <w:rPr>
                <w:rFonts w:ascii="Courier New" w:hAnsi="Courier New" w:cs="Courier New"/>
                <w:noProof/>
                <w:szCs w:val="20"/>
                <w:lang w:eastAsia="ja-JP"/>
              </w:rPr>
              <w:t>urn</w:t>
            </w:r>
          </w:p>
        </w:tc>
        <w:tc>
          <w:tcPr>
            <w:tcW w:w="681" w:type="dxa"/>
            <w:shd w:val="clear" w:color="auto" w:fill="auto"/>
          </w:tcPr>
          <w:p w14:paraId="378DBE7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3CFCD2A" w14:textId="77777777" w:rsidR="00F67976" w:rsidRDefault="00F67976" w:rsidP="00E476E3">
            <w:pPr>
              <w:spacing w:after="0" w:line="220" w:lineRule="exact"/>
              <w:jc w:val="left"/>
              <w:rPr>
                <w:rFonts w:eastAsia="Arial"/>
                <w:i/>
                <w:noProof/>
                <w:color w:val="000000"/>
                <w:sz w:val="18"/>
                <w:szCs w:val="20"/>
                <w:lang w:eastAsia="ja-JP" w:bidi="x-none"/>
              </w:rPr>
            </w:pPr>
            <w:r>
              <w:rPr>
                <w:rFonts w:eastAsia="Arial"/>
                <w:i/>
                <w:noProof/>
                <w:color w:val="000000"/>
                <w:sz w:val="18"/>
                <w:szCs w:val="20"/>
                <w:lang w:eastAsia="ja-JP" w:bidi="x-none"/>
              </w:rPr>
              <w:t>URN data entry box</w:t>
            </w:r>
          </w:p>
        </w:tc>
      </w:tr>
      <w:tr w:rsidR="00F67976" w:rsidRPr="00247DDC" w14:paraId="31A004EE" w14:textId="77777777" w:rsidTr="00E476E3">
        <w:trPr>
          <w:jc w:val="center"/>
        </w:trPr>
        <w:tc>
          <w:tcPr>
            <w:tcW w:w="607" w:type="dxa"/>
          </w:tcPr>
          <w:p w14:paraId="7784CE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CEF31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4699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278CB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F14A2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stbl</w:t>
            </w:r>
          </w:p>
        </w:tc>
        <w:tc>
          <w:tcPr>
            <w:tcW w:w="607" w:type="dxa"/>
          </w:tcPr>
          <w:p w14:paraId="15B8491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9D873D5"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FE09DF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4719535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table box, container for the time/space map</w:t>
            </w:r>
          </w:p>
        </w:tc>
      </w:tr>
      <w:tr w:rsidR="00F67976" w:rsidRPr="00247DDC" w14:paraId="47001520" w14:textId="77777777" w:rsidTr="00E476E3">
        <w:trPr>
          <w:jc w:val="center"/>
        </w:trPr>
        <w:tc>
          <w:tcPr>
            <w:tcW w:w="607" w:type="dxa"/>
          </w:tcPr>
          <w:p w14:paraId="62E9F8B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F8B2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3F2D5A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FC1E5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240CC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60AF1B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stts</w:t>
            </w:r>
          </w:p>
        </w:tc>
        <w:tc>
          <w:tcPr>
            <w:tcW w:w="681" w:type="dxa"/>
            <w:shd w:val="clear" w:color="auto" w:fill="auto"/>
          </w:tcPr>
          <w:p w14:paraId="2CE858B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89F5C4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4A347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 xml:space="preserve">(decoding) time-to-sample </w:t>
            </w:r>
          </w:p>
        </w:tc>
      </w:tr>
      <w:tr w:rsidR="00F67976" w:rsidRPr="00247DDC" w14:paraId="0E573DD5" w14:textId="77777777" w:rsidTr="00E476E3">
        <w:trPr>
          <w:jc w:val="center"/>
        </w:trPr>
        <w:tc>
          <w:tcPr>
            <w:tcW w:w="607" w:type="dxa"/>
          </w:tcPr>
          <w:p w14:paraId="69374F7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9F0056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80B5E3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92C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193AB2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18F1F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ctts</w:t>
            </w:r>
          </w:p>
        </w:tc>
        <w:tc>
          <w:tcPr>
            <w:tcW w:w="681" w:type="dxa"/>
            <w:shd w:val="clear" w:color="auto" w:fill="auto"/>
          </w:tcPr>
          <w:p w14:paraId="7D06AC6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410BCF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112D350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composition time-to-sample table</w:t>
            </w:r>
          </w:p>
        </w:tc>
      </w:tr>
      <w:tr w:rsidR="00F67976" w:rsidRPr="00247DDC" w14:paraId="102ABFE4" w14:textId="77777777" w:rsidTr="00E476E3">
        <w:trPr>
          <w:jc w:val="center"/>
        </w:trPr>
        <w:tc>
          <w:tcPr>
            <w:tcW w:w="607" w:type="dxa"/>
          </w:tcPr>
          <w:p w14:paraId="43EBDF6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AE5859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24408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7069A8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363BF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4B0DF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stss</w:t>
            </w:r>
          </w:p>
        </w:tc>
        <w:tc>
          <w:tcPr>
            <w:tcW w:w="681" w:type="dxa"/>
            <w:shd w:val="clear" w:color="auto" w:fill="auto"/>
          </w:tcPr>
          <w:p w14:paraId="30762D22"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0AE413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80919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sync (key, I-frame) sample map</w:t>
            </w:r>
          </w:p>
        </w:tc>
      </w:tr>
      <w:tr w:rsidR="00F67976" w:rsidRPr="00247DDC" w14:paraId="1DD578BF" w14:textId="77777777" w:rsidTr="00E476E3">
        <w:trPr>
          <w:jc w:val="center"/>
        </w:trPr>
        <w:tc>
          <w:tcPr>
            <w:tcW w:w="607" w:type="dxa"/>
          </w:tcPr>
          <w:p w14:paraId="5310509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3F084A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2D1CCAD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49D5B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3CBA0A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5DF032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stsd</w:t>
            </w:r>
          </w:p>
        </w:tc>
        <w:tc>
          <w:tcPr>
            <w:tcW w:w="681" w:type="dxa"/>
            <w:shd w:val="clear" w:color="auto" w:fill="auto"/>
          </w:tcPr>
          <w:p w14:paraId="2787E86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3EA671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7282C53C"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description box (codec types, initialization etc.)</w:t>
            </w:r>
          </w:p>
        </w:tc>
      </w:tr>
      <w:tr w:rsidR="00F67976" w:rsidRPr="00247DDC" w14:paraId="3D65AF03" w14:textId="77777777" w:rsidTr="00E476E3">
        <w:trPr>
          <w:jc w:val="center"/>
        </w:trPr>
        <w:tc>
          <w:tcPr>
            <w:tcW w:w="607" w:type="dxa"/>
          </w:tcPr>
          <w:p w14:paraId="21860B1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2E63FA5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4C87FA6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179D31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val="fr-FR" w:eastAsia="ja-JP" w:bidi="x-none"/>
              </w:rPr>
            </w:pPr>
          </w:p>
        </w:tc>
        <w:tc>
          <w:tcPr>
            <w:tcW w:w="607" w:type="dxa"/>
          </w:tcPr>
          <w:p w14:paraId="0471B8C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CB1160"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stsz</w:t>
            </w:r>
          </w:p>
        </w:tc>
        <w:tc>
          <w:tcPr>
            <w:tcW w:w="681" w:type="dxa"/>
            <w:shd w:val="clear" w:color="auto" w:fill="auto"/>
          </w:tcPr>
          <w:p w14:paraId="1E664A3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53B197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574CEE7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sizes (framing)</w:t>
            </w:r>
          </w:p>
        </w:tc>
      </w:tr>
      <w:tr w:rsidR="00F67976" w:rsidRPr="00247DDC" w14:paraId="65A9812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00F7E72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16A72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BBFCA3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7BEAA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9371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B7B6CA1"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stz2</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903445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D618E0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4291926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compact sample sizes (framing)</w:t>
            </w:r>
          </w:p>
        </w:tc>
      </w:tr>
      <w:tr w:rsidR="00F67976" w:rsidRPr="00247DDC" w14:paraId="43B27498" w14:textId="77777777" w:rsidTr="00E476E3">
        <w:trPr>
          <w:jc w:val="center"/>
        </w:trPr>
        <w:tc>
          <w:tcPr>
            <w:tcW w:w="607" w:type="dxa"/>
          </w:tcPr>
          <w:p w14:paraId="32CCC74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05D0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B13F3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6ADE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9F6AB8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EF877"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stsc</w:t>
            </w:r>
          </w:p>
        </w:tc>
        <w:tc>
          <w:tcPr>
            <w:tcW w:w="681" w:type="dxa"/>
            <w:shd w:val="clear" w:color="auto" w:fill="auto"/>
          </w:tcPr>
          <w:p w14:paraId="3A2EBD54"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2E222006"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6E335E3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sample-to-chunk, partial data-offset information</w:t>
            </w:r>
          </w:p>
        </w:tc>
      </w:tr>
      <w:tr w:rsidR="00F67976" w:rsidRPr="00247DDC" w14:paraId="32F6119D" w14:textId="77777777" w:rsidTr="00E476E3">
        <w:trPr>
          <w:jc w:val="center"/>
        </w:trPr>
        <w:tc>
          <w:tcPr>
            <w:tcW w:w="607" w:type="dxa"/>
          </w:tcPr>
          <w:p w14:paraId="302FB46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1297ED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FF384E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C3F3F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182750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4D062AA"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stco</w:t>
            </w:r>
          </w:p>
        </w:tc>
        <w:tc>
          <w:tcPr>
            <w:tcW w:w="681" w:type="dxa"/>
            <w:shd w:val="clear" w:color="auto" w:fill="auto"/>
          </w:tcPr>
          <w:p w14:paraId="4965D46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2930F35"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EBB4F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chunk offset, partial data-offset information</w:t>
            </w:r>
          </w:p>
        </w:tc>
      </w:tr>
      <w:tr w:rsidR="00F67976" w:rsidRPr="00247DDC" w14:paraId="4338AF39" w14:textId="77777777" w:rsidTr="00E476E3">
        <w:trPr>
          <w:jc w:val="center"/>
        </w:trPr>
        <w:tc>
          <w:tcPr>
            <w:tcW w:w="607" w:type="dxa"/>
          </w:tcPr>
          <w:p w14:paraId="250E77B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712C2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5B5E21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B044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E523D5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4087112"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co64</w:t>
            </w:r>
          </w:p>
        </w:tc>
        <w:tc>
          <w:tcPr>
            <w:tcW w:w="681" w:type="dxa"/>
            <w:shd w:val="clear" w:color="auto" w:fill="auto"/>
          </w:tcPr>
          <w:p w14:paraId="02E6B56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67C9FF9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B602A0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64-bit chunk offset</w:t>
            </w:r>
          </w:p>
        </w:tc>
      </w:tr>
      <w:tr w:rsidR="00F67976" w:rsidRPr="00247DDC" w14:paraId="1D44AE2E" w14:textId="77777777" w:rsidTr="00E476E3">
        <w:trPr>
          <w:jc w:val="center"/>
        </w:trPr>
        <w:tc>
          <w:tcPr>
            <w:tcW w:w="607" w:type="dxa"/>
          </w:tcPr>
          <w:p w14:paraId="70A6FA6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0E0C2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996FDA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08D59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99DB40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20FE00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stsh</w:t>
            </w:r>
          </w:p>
        </w:tc>
        <w:tc>
          <w:tcPr>
            <w:tcW w:w="681" w:type="dxa"/>
            <w:shd w:val="clear" w:color="auto" w:fill="auto"/>
          </w:tcPr>
          <w:p w14:paraId="46137AC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745A5AF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4960AFCA"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shadow sync</w:t>
            </w:r>
          </w:p>
        </w:tc>
      </w:tr>
      <w:tr w:rsidR="00F67976" w:rsidRPr="00247DDC" w14:paraId="30B03D2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EDACD5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B053A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2A353D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ED4302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D491CB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DF87BF"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padb</w:t>
            </w: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267A07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C8425FD"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34B2213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sample padding bits</w:t>
            </w:r>
          </w:p>
        </w:tc>
      </w:tr>
      <w:tr w:rsidR="00F67976" w:rsidRPr="00247DDC" w14:paraId="7E853837" w14:textId="77777777" w:rsidTr="00E476E3">
        <w:trPr>
          <w:jc w:val="center"/>
        </w:trPr>
        <w:tc>
          <w:tcPr>
            <w:tcW w:w="607" w:type="dxa"/>
          </w:tcPr>
          <w:p w14:paraId="7427C22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4507E6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0F0C3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F54740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5F4B09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726C46E" w14:textId="77777777" w:rsidR="00F67976" w:rsidRPr="00247DDC" w:rsidRDefault="00F67976" w:rsidP="00E476E3">
            <w:pPr>
              <w:spacing w:after="0" w:line="220" w:lineRule="exact"/>
              <w:jc w:val="left"/>
              <w:rPr>
                <w:rFonts w:ascii="Courier New" w:hAnsi="Courier New" w:cs="Courier New"/>
                <w:noProof/>
                <w:szCs w:val="20"/>
                <w:lang w:eastAsia="ja-JP"/>
              </w:rPr>
            </w:pPr>
            <w:r w:rsidRPr="00247DDC">
              <w:rPr>
                <w:rFonts w:ascii="Courier New" w:hAnsi="Courier New" w:cs="Courier New"/>
                <w:noProof/>
                <w:szCs w:val="20"/>
                <w:lang w:eastAsia="ja-JP"/>
              </w:rPr>
              <w:t>stdp</w:t>
            </w:r>
          </w:p>
        </w:tc>
        <w:tc>
          <w:tcPr>
            <w:tcW w:w="681" w:type="dxa"/>
            <w:shd w:val="clear" w:color="auto" w:fill="auto"/>
          </w:tcPr>
          <w:p w14:paraId="354A7F5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0602E141"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Pr>
          <w:p w14:paraId="37882F24"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degradation priority</w:t>
            </w:r>
          </w:p>
        </w:tc>
      </w:tr>
      <w:tr w:rsidR="00F67976" w:rsidRPr="00247DDC" w14:paraId="012C99EB" w14:textId="77777777" w:rsidTr="00E476E3">
        <w:trPr>
          <w:jc w:val="center"/>
        </w:trPr>
        <w:tc>
          <w:tcPr>
            <w:tcW w:w="607" w:type="dxa"/>
            <w:shd w:val="clear" w:color="auto" w:fill="auto"/>
          </w:tcPr>
          <w:p w14:paraId="57CA82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0EF97CF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143BD78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eastAsia="Arial" w:hAnsi="Courier New" w:cs="Courier New"/>
                <w:noProof/>
                <w:color w:val="000000"/>
                <w:lang w:eastAsia="ja-JP" w:bidi="x-none"/>
              </w:rPr>
              <w:t>udta</w:t>
            </w:r>
          </w:p>
        </w:tc>
        <w:tc>
          <w:tcPr>
            <w:tcW w:w="607" w:type="dxa"/>
            <w:shd w:val="clear" w:color="auto" w:fill="auto"/>
          </w:tcPr>
          <w:p w14:paraId="56C796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1F40AD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A515A96"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2E0CFCF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3516C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shd w:val="clear" w:color="auto" w:fill="auto"/>
          </w:tcPr>
          <w:p w14:paraId="25C49248"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15000309"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71983F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8E8926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mvex</w:t>
            </w:r>
          </w:p>
        </w:tc>
        <w:tc>
          <w:tcPr>
            <w:tcW w:w="607" w:type="dxa"/>
            <w:tcBorders>
              <w:top w:val="single" w:sz="4" w:space="0" w:color="auto"/>
              <w:left w:val="single" w:sz="4" w:space="0" w:color="auto"/>
              <w:bottom w:val="single" w:sz="4" w:space="0" w:color="auto"/>
              <w:right w:val="single" w:sz="4" w:space="0" w:color="auto"/>
            </w:tcBorders>
          </w:tcPr>
          <w:p w14:paraId="2D44EE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887BA2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FCC15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9323E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7D5B00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BCE1B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0CF102AB"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box</w:t>
            </w:r>
          </w:p>
        </w:tc>
      </w:tr>
      <w:tr w:rsidR="00F67976" w:rsidRPr="00247DDC" w14:paraId="67C1EB17"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3C812A7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247DC6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9DFDAF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mehd</w:t>
            </w:r>
          </w:p>
        </w:tc>
        <w:tc>
          <w:tcPr>
            <w:tcW w:w="607" w:type="dxa"/>
            <w:tcBorders>
              <w:top w:val="single" w:sz="4" w:space="0" w:color="auto"/>
              <w:left w:val="single" w:sz="4" w:space="0" w:color="auto"/>
              <w:bottom w:val="single" w:sz="4" w:space="0" w:color="auto"/>
              <w:right w:val="single" w:sz="4" w:space="0" w:color="auto"/>
            </w:tcBorders>
          </w:tcPr>
          <w:p w14:paraId="7BE1589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F100D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5EFD67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0D0423A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2D9420A"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13C7818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extends header box</w:t>
            </w:r>
          </w:p>
        </w:tc>
      </w:tr>
      <w:tr w:rsidR="00F67976" w:rsidRPr="00247DDC" w14:paraId="09AE68F6"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564CEA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75811A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8AA876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trex</w:t>
            </w:r>
          </w:p>
        </w:tc>
        <w:tc>
          <w:tcPr>
            <w:tcW w:w="607" w:type="dxa"/>
            <w:tcBorders>
              <w:top w:val="single" w:sz="4" w:space="0" w:color="auto"/>
              <w:left w:val="single" w:sz="4" w:space="0" w:color="auto"/>
              <w:bottom w:val="single" w:sz="4" w:space="0" w:color="auto"/>
              <w:right w:val="single" w:sz="4" w:space="0" w:color="auto"/>
            </w:tcBorders>
          </w:tcPr>
          <w:p w14:paraId="7119D37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6D31E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C34C9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011693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76FD2722"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68D3353E"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extends defaults</w:t>
            </w:r>
          </w:p>
        </w:tc>
      </w:tr>
      <w:tr w:rsidR="00F67976" w:rsidRPr="00247DDC" w14:paraId="6E5522BD" w14:textId="77777777" w:rsidTr="00E476E3">
        <w:trPr>
          <w:jc w:val="center"/>
        </w:trPr>
        <w:tc>
          <w:tcPr>
            <w:tcW w:w="607" w:type="dxa"/>
            <w:shd w:val="clear" w:color="auto" w:fill="auto"/>
          </w:tcPr>
          <w:p w14:paraId="02FD6C4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4F2EA6A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udta</w:t>
            </w:r>
          </w:p>
        </w:tc>
        <w:tc>
          <w:tcPr>
            <w:tcW w:w="607" w:type="dxa"/>
            <w:shd w:val="clear" w:color="auto" w:fill="auto"/>
          </w:tcPr>
          <w:p w14:paraId="4BBBE8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02C5F35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7F151BE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shd w:val="clear" w:color="auto" w:fill="auto"/>
          </w:tcPr>
          <w:p w14:paraId="67DC822D"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117AE286"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3250F0E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shd w:val="clear" w:color="auto" w:fill="auto"/>
          </w:tcPr>
          <w:p w14:paraId="663730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user-data, copyright etc.</w:t>
            </w:r>
          </w:p>
        </w:tc>
      </w:tr>
      <w:tr w:rsidR="00F67976" w:rsidRPr="00247DDC" w14:paraId="5921290F" w14:textId="77777777" w:rsidTr="00E476E3">
        <w:trPr>
          <w:jc w:val="center"/>
        </w:trPr>
        <w:tc>
          <w:tcPr>
            <w:tcW w:w="607" w:type="dxa"/>
          </w:tcPr>
          <w:p w14:paraId="53229E5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mdat</w:t>
            </w:r>
          </w:p>
        </w:tc>
        <w:tc>
          <w:tcPr>
            <w:tcW w:w="607" w:type="dxa"/>
          </w:tcPr>
          <w:p w14:paraId="7220C51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6E37107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17FE67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32B974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FC34CFF"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526D88A9"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4F2093C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2FD352ED"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Media data container</w:t>
            </w:r>
          </w:p>
        </w:tc>
      </w:tr>
      <w:tr w:rsidR="00F67976" w:rsidRPr="00247DDC" w14:paraId="76A7B35D" w14:textId="77777777" w:rsidTr="00E476E3">
        <w:trPr>
          <w:jc w:val="center"/>
        </w:trPr>
        <w:tc>
          <w:tcPr>
            <w:tcW w:w="607" w:type="dxa"/>
          </w:tcPr>
          <w:p w14:paraId="683111E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free</w:t>
            </w:r>
          </w:p>
        </w:tc>
        <w:tc>
          <w:tcPr>
            <w:tcW w:w="607" w:type="dxa"/>
          </w:tcPr>
          <w:p w14:paraId="3D894C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574F365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14E4182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D8019C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066A31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32E6A5F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578D954"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18364FF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2A3F2573" w14:textId="77777777" w:rsidTr="00E476E3">
        <w:trPr>
          <w:jc w:val="center"/>
        </w:trPr>
        <w:tc>
          <w:tcPr>
            <w:tcW w:w="607" w:type="dxa"/>
          </w:tcPr>
          <w:p w14:paraId="1A98ECC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skip</w:t>
            </w:r>
          </w:p>
        </w:tc>
        <w:tc>
          <w:tcPr>
            <w:tcW w:w="607" w:type="dxa"/>
          </w:tcPr>
          <w:p w14:paraId="77C12B3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48A4E14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86284D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68FA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Pr>
          <w:p w14:paraId="7F9DB55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shd w:val="clear" w:color="auto" w:fill="auto"/>
          </w:tcPr>
          <w:p w14:paraId="6041E4ED"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shd w:val="clear" w:color="auto" w:fill="auto"/>
          </w:tcPr>
          <w:p w14:paraId="5AF845B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Pr>
          <w:p w14:paraId="019773B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free space</w:t>
            </w:r>
          </w:p>
        </w:tc>
      </w:tr>
      <w:tr w:rsidR="00F67976" w:rsidRPr="00247DDC" w14:paraId="60A62BE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38C6AD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moof</w:t>
            </w:r>
          </w:p>
        </w:tc>
        <w:tc>
          <w:tcPr>
            <w:tcW w:w="607" w:type="dxa"/>
            <w:tcBorders>
              <w:top w:val="single" w:sz="4" w:space="0" w:color="auto"/>
              <w:left w:val="single" w:sz="4" w:space="0" w:color="auto"/>
              <w:bottom w:val="single" w:sz="4" w:space="0" w:color="auto"/>
              <w:right w:val="single" w:sz="4" w:space="0" w:color="auto"/>
            </w:tcBorders>
          </w:tcPr>
          <w:p w14:paraId="4CEAC88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61CABA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4F2FF9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944F5D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598F23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7919E31"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86EB90F"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2ABE4692"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w:t>
            </w:r>
          </w:p>
        </w:tc>
      </w:tr>
      <w:tr w:rsidR="00F67976" w:rsidRPr="00247DDC" w14:paraId="76358A5D"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1EE0C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4584E2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mfhd</w:t>
            </w:r>
          </w:p>
        </w:tc>
        <w:tc>
          <w:tcPr>
            <w:tcW w:w="607" w:type="dxa"/>
            <w:tcBorders>
              <w:top w:val="single" w:sz="4" w:space="0" w:color="auto"/>
              <w:left w:val="single" w:sz="4" w:space="0" w:color="auto"/>
              <w:bottom w:val="single" w:sz="4" w:space="0" w:color="auto"/>
              <w:right w:val="single" w:sz="4" w:space="0" w:color="auto"/>
            </w:tcBorders>
          </w:tcPr>
          <w:p w14:paraId="4ABB581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02FDC2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71D7D9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166DC65"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221FBCA"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2CC539D8"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548D58F"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header</w:t>
            </w:r>
          </w:p>
        </w:tc>
      </w:tr>
      <w:tr w:rsidR="00F67976" w:rsidRPr="00247DDC" w14:paraId="056DC81F"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7F0A138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09D45D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traf</w:t>
            </w:r>
          </w:p>
        </w:tc>
        <w:tc>
          <w:tcPr>
            <w:tcW w:w="607" w:type="dxa"/>
            <w:tcBorders>
              <w:top w:val="single" w:sz="4" w:space="0" w:color="auto"/>
              <w:left w:val="single" w:sz="4" w:space="0" w:color="auto"/>
              <w:bottom w:val="single" w:sz="4" w:space="0" w:color="auto"/>
              <w:right w:val="single" w:sz="4" w:space="0" w:color="auto"/>
            </w:tcBorders>
          </w:tcPr>
          <w:p w14:paraId="6C8E254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439B1A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461DDE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98A3577"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631F490"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5802C7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136267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w:t>
            </w:r>
          </w:p>
        </w:tc>
      </w:tr>
      <w:tr w:rsidR="00F67976" w:rsidRPr="00247DDC" w14:paraId="4AF80763"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5FA3058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C181C0F"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3F9234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tfhd</w:t>
            </w:r>
          </w:p>
        </w:tc>
        <w:tc>
          <w:tcPr>
            <w:tcW w:w="607" w:type="dxa"/>
            <w:tcBorders>
              <w:top w:val="single" w:sz="4" w:space="0" w:color="auto"/>
              <w:left w:val="single" w:sz="4" w:space="0" w:color="auto"/>
              <w:bottom w:val="single" w:sz="4" w:space="0" w:color="auto"/>
              <w:right w:val="single" w:sz="4" w:space="0" w:color="auto"/>
            </w:tcBorders>
          </w:tcPr>
          <w:p w14:paraId="57CAF44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009CB9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2D529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6B8B497"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6F4CAFC"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581C2659"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header</w:t>
            </w:r>
          </w:p>
        </w:tc>
      </w:tr>
      <w:tr w:rsidR="00F67976" w:rsidRPr="00247DDC" w14:paraId="366A12A4"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28403FC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3DA79F9"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F861B67"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trun</w:t>
            </w:r>
          </w:p>
        </w:tc>
        <w:tc>
          <w:tcPr>
            <w:tcW w:w="607" w:type="dxa"/>
            <w:tcBorders>
              <w:top w:val="single" w:sz="4" w:space="0" w:color="auto"/>
              <w:left w:val="single" w:sz="4" w:space="0" w:color="auto"/>
              <w:bottom w:val="single" w:sz="4" w:space="0" w:color="auto"/>
              <w:right w:val="single" w:sz="4" w:space="0" w:color="auto"/>
            </w:tcBorders>
          </w:tcPr>
          <w:p w14:paraId="46D5FF0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AA4B93C"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C62ED8B"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A3FB08F"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3865273B"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1B9ECEA3"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run</w:t>
            </w:r>
          </w:p>
        </w:tc>
      </w:tr>
      <w:tr w:rsidR="00F67976" w:rsidRPr="00247DDC" w14:paraId="5C40EBE1"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1E59E5BD"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mfra</w:t>
            </w:r>
          </w:p>
        </w:tc>
        <w:tc>
          <w:tcPr>
            <w:tcW w:w="607" w:type="dxa"/>
            <w:tcBorders>
              <w:top w:val="single" w:sz="4" w:space="0" w:color="auto"/>
              <w:left w:val="single" w:sz="4" w:space="0" w:color="auto"/>
              <w:bottom w:val="single" w:sz="4" w:space="0" w:color="auto"/>
              <w:right w:val="single" w:sz="4" w:space="0" w:color="auto"/>
            </w:tcBorders>
          </w:tcPr>
          <w:p w14:paraId="79CF341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D0D30B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E11B8EA"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8EFAED8"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E13530A"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16654D73"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758EBB3"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w:t>
            </w:r>
          </w:p>
        </w:tc>
        <w:tc>
          <w:tcPr>
            <w:tcW w:w="4677" w:type="dxa"/>
            <w:tcBorders>
              <w:top w:val="single" w:sz="4" w:space="0" w:color="auto"/>
              <w:left w:val="single" w:sz="4" w:space="0" w:color="auto"/>
              <w:bottom w:val="single" w:sz="4" w:space="0" w:color="auto"/>
              <w:right w:val="single" w:sz="4" w:space="0" w:color="auto"/>
            </w:tcBorders>
          </w:tcPr>
          <w:p w14:paraId="395711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w:t>
            </w:r>
          </w:p>
        </w:tc>
      </w:tr>
      <w:tr w:rsidR="00F67976" w:rsidRPr="00247DDC" w14:paraId="7DBD9498"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41A5F63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6E2C5BE"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tfra</w:t>
            </w:r>
          </w:p>
        </w:tc>
        <w:tc>
          <w:tcPr>
            <w:tcW w:w="607" w:type="dxa"/>
            <w:tcBorders>
              <w:top w:val="single" w:sz="4" w:space="0" w:color="auto"/>
              <w:left w:val="single" w:sz="4" w:space="0" w:color="auto"/>
              <w:bottom w:val="single" w:sz="4" w:space="0" w:color="auto"/>
              <w:right w:val="single" w:sz="4" w:space="0" w:color="auto"/>
            </w:tcBorders>
          </w:tcPr>
          <w:p w14:paraId="14C8BAE1"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3B60DB2"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A385C34"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F35F801"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4781248"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6D623EC7"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0, 1</w:t>
            </w:r>
          </w:p>
        </w:tc>
        <w:tc>
          <w:tcPr>
            <w:tcW w:w="4677" w:type="dxa"/>
            <w:tcBorders>
              <w:top w:val="single" w:sz="4" w:space="0" w:color="auto"/>
              <w:left w:val="single" w:sz="4" w:space="0" w:color="auto"/>
              <w:bottom w:val="single" w:sz="4" w:space="0" w:color="auto"/>
              <w:right w:val="single" w:sz="4" w:space="0" w:color="auto"/>
            </w:tcBorders>
          </w:tcPr>
          <w:p w14:paraId="6D0F4456"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track fragment random access</w:t>
            </w:r>
          </w:p>
        </w:tc>
      </w:tr>
      <w:tr w:rsidR="00F67976" w:rsidRPr="00247DDC" w14:paraId="0580C790" w14:textId="77777777" w:rsidTr="00E476E3">
        <w:trPr>
          <w:jc w:val="center"/>
        </w:trPr>
        <w:tc>
          <w:tcPr>
            <w:tcW w:w="607" w:type="dxa"/>
            <w:tcBorders>
              <w:top w:val="single" w:sz="4" w:space="0" w:color="auto"/>
              <w:left w:val="single" w:sz="4" w:space="0" w:color="auto"/>
              <w:bottom w:val="single" w:sz="4" w:space="0" w:color="auto"/>
              <w:right w:val="single" w:sz="4" w:space="0" w:color="auto"/>
            </w:tcBorders>
          </w:tcPr>
          <w:p w14:paraId="6CFA8713"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21CC77B"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r w:rsidRPr="00247DDC">
              <w:rPr>
                <w:rFonts w:ascii="Courier New" w:hAnsi="Courier New" w:cs="Courier New"/>
                <w:noProof/>
                <w:szCs w:val="20"/>
                <w:lang w:eastAsia="ja-JP"/>
              </w:rPr>
              <w:t>mfro</w:t>
            </w:r>
          </w:p>
        </w:tc>
        <w:tc>
          <w:tcPr>
            <w:tcW w:w="607" w:type="dxa"/>
            <w:tcBorders>
              <w:top w:val="single" w:sz="4" w:space="0" w:color="auto"/>
              <w:left w:val="single" w:sz="4" w:space="0" w:color="auto"/>
              <w:bottom w:val="single" w:sz="4" w:space="0" w:color="auto"/>
              <w:right w:val="single" w:sz="4" w:space="0" w:color="auto"/>
            </w:tcBorders>
          </w:tcPr>
          <w:p w14:paraId="051DA2F6"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D0172B5"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B9A8490" w14:textId="77777777" w:rsidR="00F67976" w:rsidRPr="00247DDC" w:rsidRDefault="00F67976" w:rsidP="00E476E3">
            <w:pPr>
              <w:spacing w:after="0" w:line="220" w:lineRule="exact"/>
              <w:jc w:val="left"/>
              <w:rPr>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1DC56FE" w14:textId="77777777" w:rsidR="00F67976" w:rsidRPr="00247DDC" w:rsidRDefault="00F67976" w:rsidP="00E476E3">
            <w:pPr>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4D01F71C" w14:textId="77777777" w:rsidR="00F67976" w:rsidRPr="001B76A0" w:rsidRDefault="00F67976" w:rsidP="00E476E3">
            <w:pPr>
              <w:keepNext/>
              <w:spacing w:after="0" w:line="220" w:lineRule="exact"/>
              <w:jc w:val="left"/>
              <w:rPr>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auto"/>
          </w:tcPr>
          <w:p w14:paraId="5F71C6C9" w14:textId="77777777" w:rsidR="00F67976" w:rsidRPr="001B76A0" w:rsidRDefault="00F67976" w:rsidP="00E476E3">
            <w:pPr>
              <w:spacing w:after="0" w:line="220" w:lineRule="exact"/>
              <w:jc w:val="left"/>
              <w:rPr>
                <w:rFonts w:eastAsia="Arial"/>
                <w:iCs/>
                <w:noProof/>
                <w:color w:val="000000"/>
                <w:sz w:val="18"/>
                <w:szCs w:val="20"/>
                <w:lang w:eastAsia="ja-JP" w:bidi="x-none"/>
              </w:rPr>
            </w:pPr>
            <w:r w:rsidRPr="001B76A0">
              <w:rPr>
                <w:rFonts w:eastAsia="Arial"/>
                <w:iCs/>
                <w:noProof/>
                <w:color w:val="000000"/>
                <w:sz w:val="18"/>
                <w:szCs w:val="20"/>
                <w:lang w:eastAsia="ja-JP" w:bidi="x-none"/>
              </w:rPr>
              <w:t>0</w:t>
            </w:r>
          </w:p>
        </w:tc>
        <w:tc>
          <w:tcPr>
            <w:tcW w:w="4677" w:type="dxa"/>
            <w:tcBorders>
              <w:top w:val="single" w:sz="4" w:space="0" w:color="auto"/>
              <w:left w:val="single" w:sz="4" w:space="0" w:color="auto"/>
              <w:bottom w:val="single" w:sz="4" w:space="0" w:color="auto"/>
              <w:right w:val="single" w:sz="4" w:space="0" w:color="auto"/>
            </w:tcBorders>
          </w:tcPr>
          <w:p w14:paraId="2AE3F027" w14:textId="77777777" w:rsidR="00F67976" w:rsidRPr="00247DDC" w:rsidRDefault="00F67976" w:rsidP="00E476E3">
            <w:pPr>
              <w:spacing w:after="0" w:line="220" w:lineRule="exact"/>
              <w:jc w:val="left"/>
              <w:rPr>
                <w:rFonts w:eastAsia="Arial"/>
                <w:i/>
                <w:noProof/>
                <w:color w:val="000000"/>
                <w:sz w:val="18"/>
                <w:szCs w:val="20"/>
                <w:lang w:eastAsia="ja-JP" w:bidi="x-none"/>
              </w:rPr>
            </w:pPr>
            <w:r w:rsidRPr="00247DDC">
              <w:rPr>
                <w:rFonts w:eastAsia="Arial"/>
                <w:i/>
                <w:noProof/>
                <w:color w:val="000000"/>
                <w:sz w:val="18"/>
                <w:szCs w:val="20"/>
                <w:lang w:eastAsia="ja-JP" w:bidi="x-none"/>
              </w:rPr>
              <w:t>movie fragment random access offset</w:t>
            </w:r>
          </w:p>
        </w:tc>
      </w:tr>
    </w:tbl>
    <w:p w14:paraId="3874860D" w14:textId="77777777" w:rsidR="00F67976" w:rsidRPr="00247DDC" w:rsidRDefault="00F67976" w:rsidP="00F67976">
      <w:pPr>
        <w:spacing w:line="230" w:lineRule="atLeast"/>
        <w:rPr>
          <w:noProof/>
          <w:szCs w:val="20"/>
          <w:lang w:eastAsia="ja-JP"/>
        </w:rPr>
      </w:pPr>
    </w:p>
    <w:p w14:paraId="6947770A" w14:textId="77777777" w:rsidR="00F67976" w:rsidRPr="00247DDC" w:rsidRDefault="00F67976" w:rsidP="00F67976">
      <w:pPr>
        <w:spacing w:line="230" w:lineRule="atLeast"/>
        <w:rPr>
          <w:noProof/>
          <w:szCs w:val="20"/>
          <w:lang w:eastAsia="ja-JP"/>
        </w:rPr>
      </w:pPr>
      <w:r w:rsidRPr="00247DDC">
        <w:rPr>
          <w:noProof/>
          <w:szCs w:val="20"/>
          <w:lang w:eastAsia="ja-JP"/>
        </w:rPr>
        <w:t>Hint tracks shall be recognized, and in hint tracks, RTP protocol hint tracks.</w:t>
      </w:r>
    </w:p>
    <w:p w14:paraId="75AE9E0F"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syntax elements within </w:t>
      </w:r>
      <w:r w:rsidRPr="001B76A0">
        <w:rPr>
          <w:rFonts w:ascii="Courier New" w:hAnsi="Courier New" w:cs="Courier New"/>
          <w:noProof/>
          <w:szCs w:val="20"/>
          <w:lang w:eastAsia="ja-JP"/>
        </w:rPr>
        <w:t>default_sample_flags</w:t>
      </w:r>
      <w:r w:rsidRPr="001B76A0">
        <w:rPr>
          <w:noProof/>
          <w:szCs w:val="20"/>
          <w:lang w:eastAsia="ja-JP"/>
        </w:rPr>
        <w:t xml:space="preserve"> of </w:t>
      </w:r>
      <w:r w:rsidRPr="001B76A0">
        <w:rPr>
          <w:rFonts w:ascii="Courier New" w:hAnsi="Courier New" w:cs="Courier New"/>
          <w:noProof/>
          <w:szCs w:val="20"/>
          <w:lang w:eastAsia="ja-JP"/>
        </w:rPr>
        <w:t>TrackExtendsBox</w:t>
      </w:r>
      <w:r w:rsidRPr="001B76A0">
        <w:rPr>
          <w:noProof/>
          <w:szCs w:val="20"/>
          <w:lang w:eastAsia="ja-JP"/>
        </w:rPr>
        <w:t xml:space="preserve"> and </w:t>
      </w:r>
      <w:r w:rsidRPr="001B76A0">
        <w:rPr>
          <w:rFonts w:ascii="Courier New" w:hAnsi="Courier New" w:cs="Courier New"/>
          <w:noProof/>
          <w:szCs w:val="20"/>
          <w:lang w:eastAsia="ja-JP"/>
        </w:rPr>
        <w:t>TrackFragmentHeaderBox</w:t>
      </w:r>
      <w:r w:rsidRPr="001B76A0">
        <w:rPr>
          <w:noProof/>
          <w:szCs w:val="20"/>
          <w:lang w:eastAsia="ja-JP"/>
        </w:rPr>
        <w:t xml:space="preserve"> and within </w:t>
      </w:r>
      <w:r w:rsidRPr="001B76A0">
        <w:rPr>
          <w:rFonts w:ascii="Courier New" w:hAnsi="Courier New" w:cs="Courier New"/>
          <w:noProof/>
          <w:szCs w:val="20"/>
          <w:lang w:eastAsia="ja-JP"/>
        </w:rPr>
        <w:t>sample_flags</w:t>
      </w:r>
      <w:r w:rsidRPr="001B76A0">
        <w:rPr>
          <w:noProof/>
          <w:szCs w:val="20"/>
          <w:lang w:eastAsia="ja-JP"/>
        </w:rPr>
        <w:t xml:space="preserve"> and </w:t>
      </w:r>
      <w:r w:rsidRPr="001B76A0">
        <w:rPr>
          <w:rFonts w:ascii="Courier New" w:hAnsi="Courier New" w:cs="Courier New"/>
          <w:noProof/>
          <w:szCs w:val="20"/>
          <w:lang w:eastAsia="ja-JP"/>
        </w:rPr>
        <w:t>first_sample_flags</w:t>
      </w:r>
      <w:r w:rsidRPr="001B76A0">
        <w:rPr>
          <w:noProof/>
          <w:szCs w:val="20"/>
          <w:lang w:eastAsia="ja-JP"/>
        </w:rPr>
        <w:t xml:space="preserve"> of </w:t>
      </w:r>
      <w:r w:rsidRPr="001B76A0">
        <w:rPr>
          <w:rFonts w:ascii="Courier New" w:hAnsi="Courier New" w:cs="Courier New"/>
          <w:noProof/>
          <w:szCs w:val="20"/>
          <w:lang w:eastAsia="ja-JP"/>
        </w:rPr>
        <w:t>TrackRunBox</w:t>
      </w:r>
      <w:r w:rsidRPr="001B76A0">
        <w:rPr>
          <w:noProof/>
          <w:szCs w:val="20"/>
          <w:lang w:eastAsia="ja-JP"/>
        </w:rPr>
        <w:t xml:space="preserve"> shall be supported: </w:t>
      </w:r>
      <w:r w:rsidRPr="001B76A0">
        <w:rPr>
          <w:rFonts w:ascii="Courier New" w:hAnsi="Courier New" w:cs="Courier New"/>
          <w:noProof/>
          <w:szCs w:val="20"/>
          <w:lang w:eastAsia="ja-JP"/>
        </w:rPr>
        <w:t>sample_padding_value</w:t>
      </w:r>
      <w:r w:rsidRPr="001B76A0">
        <w:rPr>
          <w:noProof/>
          <w:szCs w:val="20"/>
          <w:lang w:eastAsia="ja-JP"/>
        </w:rPr>
        <w:t xml:space="preserve">, </w:t>
      </w:r>
      <w:r w:rsidRPr="001B76A0">
        <w:rPr>
          <w:rFonts w:ascii="Courier New" w:hAnsi="Courier New" w:cs="Courier New"/>
          <w:noProof/>
          <w:szCs w:val="20"/>
          <w:lang w:eastAsia="ja-JP"/>
        </w:rPr>
        <w:t>sample_is_non_sync_sample</w:t>
      </w:r>
      <w:r w:rsidRPr="001B76A0">
        <w:rPr>
          <w:noProof/>
          <w:szCs w:val="20"/>
          <w:lang w:eastAsia="ja-JP"/>
        </w:rPr>
        <w:t xml:space="preserve">, </w:t>
      </w:r>
      <w:r w:rsidRPr="001B76A0">
        <w:rPr>
          <w:rFonts w:ascii="Courier New" w:hAnsi="Courier New" w:cs="Courier New"/>
          <w:noProof/>
          <w:szCs w:val="20"/>
          <w:lang w:eastAsia="ja-JP"/>
        </w:rPr>
        <w:t>sample_degradation_priority</w:t>
      </w:r>
      <w:r w:rsidRPr="001B76A0">
        <w:rPr>
          <w:noProof/>
          <w:szCs w:val="20"/>
          <w:lang w:eastAsia="ja-JP"/>
        </w:rPr>
        <w:t>.</w:t>
      </w:r>
    </w:p>
    <w:p w14:paraId="46F2A713"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TrackFragmentHeaderBox</w:t>
      </w:r>
      <w:r w:rsidRPr="001B76A0">
        <w:rPr>
          <w:noProof/>
          <w:szCs w:val="20"/>
          <w:lang w:eastAsia="ja-JP"/>
        </w:rPr>
        <w:t xml:space="preserve"> shall be supported:</w:t>
      </w:r>
    </w:p>
    <w:p w14:paraId="660066E1" w14:textId="77777777" w:rsidR="00F67976" w:rsidRPr="001B76A0" w:rsidRDefault="00F67976" w:rsidP="00F67976">
      <w:pPr>
        <w:tabs>
          <w:tab w:val="left" w:pos="1440"/>
          <w:tab w:val="left" w:pos="8010"/>
        </w:tabs>
        <w:spacing w:after="220"/>
        <w:ind w:left="720" w:hanging="360"/>
        <w:contextualSpacing/>
        <w:rPr>
          <w:rFonts w:eastAsia="Times New Roman" w:cs="Arial"/>
          <w:noProof/>
        </w:rPr>
      </w:pPr>
      <w:r w:rsidRPr="001B76A0">
        <w:rPr>
          <w:rFonts w:ascii="Courier New" w:eastAsia="Times New Roman" w:hAnsi="Courier New"/>
          <w:noProof/>
          <w:lang w:eastAsia="ja-JP"/>
        </w:rPr>
        <w:t>base-data-offset-present</w:t>
      </w:r>
    </w:p>
    <w:p w14:paraId="3877C3EB"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sample-description-index-present</w:t>
      </w:r>
    </w:p>
    <w:p w14:paraId="65A3E3B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default-sample-duration-present</w:t>
      </w:r>
    </w:p>
    <w:p w14:paraId="5B63B90C"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default-sample-size-present</w:t>
      </w:r>
    </w:p>
    <w:p w14:paraId="1BBEEBD6"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default-sample-flags-present</w:t>
      </w:r>
    </w:p>
    <w:p w14:paraId="066A287E" w14:textId="77777777" w:rsidR="00F67976" w:rsidRPr="001B76A0" w:rsidRDefault="00F67976" w:rsidP="00F67976">
      <w:pPr>
        <w:tabs>
          <w:tab w:val="left" w:pos="1440"/>
          <w:tab w:val="left" w:pos="8010"/>
        </w:tabs>
        <w:spacing w:after="220"/>
        <w:ind w:left="714" w:hanging="357"/>
        <w:rPr>
          <w:rFonts w:eastAsia="Times New Roman"/>
          <w:noProof/>
        </w:rPr>
      </w:pPr>
      <w:r w:rsidRPr="001B76A0">
        <w:rPr>
          <w:rFonts w:ascii="Courier New" w:eastAsia="Times New Roman" w:hAnsi="Courier New"/>
          <w:noProof/>
          <w:lang w:eastAsia="ja-JP"/>
        </w:rPr>
        <w:t>duration-is-empty</w:t>
      </w:r>
    </w:p>
    <w:p w14:paraId="31A022A5" w14:textId="77777777" w:rsidR="00F67976" w:rsidRPr="001B76A0" w:rsidRDefault="00F67976" w:rsidP="00F67976">
      <w:pPr>
        <w:spacing w:line="230" w:lineRule="atLeast"/>
        <w:rPr>
          <w:noProof/>
          <w:szCs w:val="20"/>
          <w:lang w:eastAsia="ja-JP"/>
        </w:rPr>
      </w:pPr>
      <w:r w:rsidRPr="001B76A0">
        <w:rPr>
          <w:noProof/>
          <w:szCs w:val="20"/>
          <w:lang w:eastAsia="ja-JP"/>
        </w:rPr>
        <w:t xml:space="preserve">The following flags of </w:t>
      </w:r>
      <w:r w:rsidRPr="001B76A0">
        <w:rPr>
          <w:rFonts w:ascii="Courier New" w:hAnsi="Courier New" w:cs="Courier New"/>
          <w:noProof/>
          <w:szCs w:val="20"/>
          <w:lang w:eastAsia="ja-JP"/>
        </w:rPr>
        <w:t>TrackRunBox</w:t>
      </w:r>
      <w:r w:rsidRPr="001B76A0">
        <w:rPr>
          <w:noProof/>
          <w:szCs w:val="20"/>
          <w:lang w:eastAsia="ja-JP"/>
        </w:rPr>
        <w:t xml:space="preserve"> shall be supported:</w:t>
      </w:r>
    </w:p>
    <w:p w14:paraId="675DE89C" w14:textId="77777777" w:rsidR="00F67976" w:rsidRPr="001B76A0"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data-offset-present</w:t>
      </w:r>
    </w:p>
    <w:p w14:paraId="18B18C41"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first-sample-flags-present</w:t>
      </w:r>
    </w:p>
    <w:p w14:paraId="6E5E5C72"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sample-duration-present</w:t>
      </w:r>
    </w:p>
    <w:p w14:paraId="350D8284"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sample-size-present</w:t>
      </w:r>
    </w:p>
    <w:p w14:paraId="6254DA97" w14:textId="77777777" w:rsidR="00F67976" w:rsidRPr="001B76A0" w:rsidRDefault="00F67976" w:rsidP="00F67976">
      <w:pPr>
        <w:tabs>
          <w:tab w:val="left" w:pos="1440"/>
          <w:tab w:val="left" w:pos="8010"/>
        </w:tabs>
        <w:spacing w:after="220"/>
        <w:ind w:left="720" w:hanging="360"/>
        <w:contextualSpacing/>
        <w:rPr>
          <w:rFonts w:eastAsia="Times New Roman"/>
          <w:noProof/>
        </w:rPr>
      </w:pPr>
      <w:r w:rsidRPr="001B76A0">
        <w:rPr>
          <w:rFonts w:ascii="Courier New" w:eastAsia="Times New Roman" w:hAnsi="Courier New"/>
          <w:noProof/>
          <w:lang w:eastAsia="ja-JP"/>
        </w:rPr>
        <w:t>sample-flags-present</w:t>
      </w:r>
    </w:p>
    <w:p w14:paraId="6C52CE7C" w14:textId="77777777" w:rsidR="00F67976" w:rsidRPr="00247DDC" w:rsidRDefault="00F67976" w:rsidP="00F67976">
      <w:pPr>
        <w:tabs>
          <w:tab w:val="left" w:pos="1440"/>
          <w:tab w:val="left" w:pos="8010"/>
        </w:tabs>
        <w:spacing w:after="220"/>
        <w:ind w:left="720" w:hanging="360"/>
        <w:contextualSpacing/>
        <w:jc w:val="left"/>
        <w:rPr>
          <w:rFonts w:eastAsia="Times New Roman"/>
          <w:noProof/>
        </w:rPr>
      </w:pPr>
      <w:r w:rsidRPr="001B76A0">
        <w:rPr>
          <w:rFonts w:ascii="Courier New" w:eastAsia="Times New Roman" w:hAnsi="Courier New"/>
          <w:noProof/>
          <w:lang w:eastAsia="ja-JP"/>
        </w:rPr>
        <w:t>sample-composition-time-offsets-present</w:t>
      </w:r>
    </w:p>
    <w:p w14:paraId="3FC86003" w14:textId="77777777" w:rsidR="00F67976" w:rsidRPr="004E365E" w:rsidRDefault="00F67976" w:rsidP="00F67976"/>
    <w:p w14:paraId="1199D731" w14:textId="29182F7A" w:rsidR="00D27850" w:rsidDel="00F42054" w:rsidRDefault="00D27850" w:rsidP="00D27850">
      <w:pPr>
        <w:pStyle w:val="Heading1"/>
        <w:rPr>
          <w:del w:id="93" w:author="Dimitri Podborski" w:date="2025-04-28T17:25:00Z" w16du:dateUtc="2025-04-29T00:25:00Z"/>
        </w:rPr>
      </w:pPr>
      <w:bookmarkStart w:id="94" w:name="_Toc194315188"/>
      <w:del w:id="95" w:author="Dimitri Podborski" w:date="2025-04-28T17:25:00Z" w16du:dateUtc="2025-04-29T00:25:00Z">
        <w:r w:rsidDel="00F42054">
          <w:delText>Annex E.18, The 'unif' brand</w:delText>
        </w:r>
        <w:bookmarkEnd w:id="94"/>
      </w:del>
    </w:p>
    <w:p w14:paraId="55E12F44" w14:textId="41D8AD1C" w:rsidR="00D27850" w:rsidRPr="00AD06CC" w:rsidDel="00F42054" w:rsidRDefault="00D27850" w:rsidP="00D27850">
      <w:pPr>
        <w:rPr>
          <w:del w:id="96" w:author="Dimitri Podborski" w:date="2025-04-28T17:25:00Z" w16du:dateUtc="2025-04-29T00:25:00Z"/>
          <w:highlight w:val="yellow"/>
        </w:rPr>
      </w:pPr>
      <w:del w:id="97" w:author="Dimitri Podborski" w:date="2025-04-28T17:25:00Z" w16du:dateUtc="2025-04-29T00:25:00Z">
        <w:r w:rsidRPr="006B5DEB" w:rsidDel="00F42054">
          <w:rPr>
            <w:highlight w:val="yellow"/>
          </w:rPr>
          <w:delText>From BoG recommendation:</w:delText>
        </w:r>
      </w:del>
    </w:p>
    <w:p w14:paraId="3ADF33F2" w14:textId="36F36959" w:rsidR="00D27850" w:rsidRPr="00AD06CC" w:rsidDel="00F42054" w:rsidRDefault="00D27850" w:rsidP="00D27850">
      <w:pPr>
        <w:rPr>
          <w:del w:id="98" w:author="Dimitri Podborski" w:date="2025-04-28T17:25:00Z" w16du:dateUtc="2025-04-29T00:25:00Z"/>
          <w:highlight w:val="yellow"/>
        </w:rPr>
      </w:pPr>
      <w:del w:id="99" w:author="Dimitri Podborski" w:date="2025-04-28T17:25:00Z" w16du:dateUtc="2025-04-29T00:25:00Z">
        <w:r w:rsidRPr="00AD06CC" w:rsidDel="00F42054">
          <w:rPr>
            <w:highlight w:val="yellow"/>
          </w:rPr>
          <w:delText>Unif clarifications (Cyril)</w:delText>
        </w:r>
      </w:del>
    </w:p>
    <w:p w14:paraId="1FD8A880" w14:textId="057C2021" w:rsidR="00D27850" w:rsidDel="00F42054" w:rsidRDefault="00D27850" w:rsidP="00D27850">
      <w:pPr>
        <w:rPr>
          <w:del w:id="100" w:author="Dimitri Podborski" w:date="2025-04-28T17:25:00Z" w16du:dateUtc="2025-04-29T00:25:00Z"/>
        </w:rPr>
      </w:pPr>
      <w:del w:id="101" w:author="Dimitri Podborski" w:date="2025-04-28T17:25:00Z" w16du:dateUtc="2025-04-29T00:25:00Z">
        <w:r w:rsidRPr="00AD06CC" w:rsidDel="00F42054">
          <w:rPr>
            <w:highlight w:val="yellow"/>
          </w:rPr>
          <w:delText>https://git.mpeg.expert/MPEG/Systems/FileFormat/isobmff/-/issues/301</w:delText>
        </w:r>
      </w:del>
    </w:p>
    <w:p w14:paraId="0775BBDF" w14:textId="1D4D8733" w:rsidR="00ED257B" w:rsidRPr="00ED257B" w:rsidDel="00F42054" w:rsidRDefault="00ED257B" w:rsidP="00BE613E">
      <w:pPr>
        <w:rPr>
          <w:del w:id="102" w:author="Dimitri Podborski" w:date="2025-04-28T17:25:00Z" w16du:dateUtc="2025-04-29T00:25:00Z"/>
        </w:rPr>
      </w:pPr>
    </w:p>
    <w:p w14:paraId="7158C056" w14:textId="2CC888A9" w:rsidR="009016ED" w:rsidRDefault="005744D3" w:rsidP="00AD06CC">
      <w:pPr>
        <w:pStyle w:val="Heading1"/>
      </w:pPr>
      <w:bookmarkStart w:id="103" w:name="_Toc194315189"/>
      <w:r>
        <w:t>Annex K.2, Use of the 'codecs' parameter</w:t>
      </w:r>
      <w:bookmarkEnd w:id="103"/>
    </w:p>
    <w:p w14:paraId="30919E72" w14:textId="242F74F1" w:rsidR="009B1399" w:rsidRPr="00AD06CC" w:rsidRDefault="005D0287" w:rsidP="00BE613E">
      <w:pPr>
        <w:pStyle w:val="AMDInstruction"/>
        <w:rPr>
          <w:rFonts w:eastAsia="Cambria"/>
        </w:rPr>
      </w:pPr>
      <w:r w:rsidRPr="00AD06CC">
        <w:rPr>
          <w:rFonts w:eastAsia="Cambria"/>
        </w:rPr>
        <w:t xml:space="preserve">Add a new </w:t>
      </w:r>
      <w:r w:rsidR="005744D3">
        <w:rPr>
          <w:rFonts w:eastAsia="Cambria"/>
        </w:rPr>
        <w:t>Annex</w:t>
      </w:r>
      <w:r w:rsidR="005744D3" w:rsidRPr="00AD06CC">
        <w:rPr>
          <w:rFonts w:eastAsia="Cambria"/>
        </w:rPr>
        <w:t xml:space="preserve"> </w:t>
      </w:r>
      <w:r w:rsidRPr="00AD06CC">
        <w:rPr>
          <w:rFonts w:eastAsia="Cambria"/>
        </w:rPr>
        <w:t>K.2.3</w:t>
      </w:r>
      <w:r>
        <w:rPr>
          <w:rFonts w:eastAsia="Cambria"/>
        </w:rPr>
        <w:t>:</w:t>
      </w:r>
    </w:p>
    <w:p w14:paraId="199092A9" w14:textId="183075E6" w:rsidR="005D0287" w:rsidRDefault="005D0287" w:rsidP="00AD06CC">
      <w:pPr>
        <w:pStyle w:val="Heading2"/>
        <w:numPr>
          <w:ilvl w:val="0"/>
          <w:numId w:val="0"/>
        </w:numPr>
      </w:pPr>
      <w:bookmarkStart w:id="104" w:name="_Toc194315190"/>
      <w:r w:rsidRPr="005D0287">
        <w:t xml:space="preserve">K.2.3 Rendering Capabilities as an Extension of the </w:t>
      </w:r>
      <w:r w:rsidRPr="00AD06CC">
        <w:rPr>
          <w:rStyle w:val="codeZchn"/>
        </w:rPr>
        <w:t>'codecs'</w:t>
      </w:r>
      <w:r w:rsidRPr="005D0287">
        <w:t xml:space="preserve"> parameter</w:t>
      </w:r>
      <w:bookmarkEnd w:id="104"/>
    </w:p>
    <w:p w14:paraId="44C2F115" w14:textId="20DA7B7E" w:rsidR="005D0287" w:rsidRDefault="00737623" w:rsidP="001624FD">
      <w:r w:rsidRPr="00737623">
        <w:t xml:space="preserve">To signal rendering </w:t>
      </w:r>
      <w:r w:rsidR="00CD4EB0">
        <w:t xml:space="preserve">processing </w:t>
      </w:r>
      <w:r w:rsidRPr="00737623">
        <w:t xml:space="preserve">requirements within the existing </w:t>
      </w:r>
      <w:r w:rsidR="001A42A5">
        <w:t>'</w:t>
      </w:r>
      <w:r w:rsidRPr="00BD4EB3">
        <w:rPr>
          <w:rStyle w:val="codeChar1"/>
        </w:rPr>
        <w:t>codecs</w:t>
      </w:r>
      <w:r w:rsidR="001A42A5">
        <w:rPr>
          <w:rStyle w:val="codeChar1"/>
        </w:rPr>
        <w:t>'</w:t>
      </w:r>
      <w:r w:rsidRPr="00737623">
        <w:t xml:space="preserve"> parameter, this clause defines an optional syntax extension using the reserved four-character code </w:t>
      </w:r>
      <w:r w:rsidRPr="00AD06CC">
        <w:rPr>
          <w:rStyle w:val="codeZchn"/>
        </w:rPr>
        <w:t>'</w:t>
      </w:r>
      <w:r w:rsidR="00CD4EB0">
        <w:rPr>
          <w:rStyle w:val="codeZchn"/>
        </w:rPr>
        <w:t>de</w:t>
      </w:r>
      <w:r w:rsidRPr="00AD06CC">
        <w:rPr>
          <w:rStyle w:val="codeZchn"/>
        </w:rPr>
        <w:t>s</w:t>
      </w:r>
      <w:r w:rsidR="00CD4EB0">
        <w:rPr>
          <w:rStyle w:val="codeZchn"/>
        </w:rPr>
        <w:t>c</w:t>
      </w:r>
      <w:r w:rsidRPr="00AD06CC">
        <w:rPr>
          <w:rStyle w:val="codeZchn"/>
        </w:rPr>
        <w:t>'</w:t>
      </w:r>
      <w:r w:rsidRPr="00737623">
        <w:t xml:space="preserve">. This extension </w:t>
      </w:r>
      <w:r w:rsidR="00CD4EB0" w:rsidRPr="00CD4EB0">
        <w:t>enables codec-agnostic signaling of</w:t>
      </w:r>
      <w:r w:rsidR="00CD4EB0">
        <w:t xml:space="preserve"> </w:t>
      </w:r>
      <w:r w:rsidRPr="00737623">
        <w:t xml:space="preserve">rendering </w:t>
      </w:r>
      <w:r w:rsidR="00CD4EB0">
        <w:t xml:space="preserve">processing </w:t>
      </w:r>
      <w:r w:rsidRPr="00737623">
        <w:t xml:space="preserve">capabilities </w:t>
      </w:r>
      <w:r w:rsidR="001A42A5">
        <w:t>allowing applications to signal rendering information</w:t>
      </w:r>
      <w:r w:rsidRPr="00737623">
        <w:t xml:space="preserve"> directly </w:t>
      </w:r>
      <w:r w:rsidR="001A42A5">
        <w:t>with</w:t>
      </w:r>
      <w:r w:rsidRPr="00737623">
        <w:t>in the codecs string</w:t>
      </w:r>
      <w:r w:rsidR="001A42A5">
        <w:t>.</w:t>
      </w:r>
    </w:p>
    <w:p w14:paraId="4CB48B4A" w14:textId="383BBBD2" w:rsidR="001A42A5" w:rsidRDefault="001A42A5" w:rsidP="001624FD">
      <w:r w:rsidRPr="001A42A5">
        <w:t xml:space="preserve">The use of </w:t>
      </w:r>
      <w:r w:rsidRPr="00BD4EB3">
        <w:rPr>
          <w:rStyle w:val="codeChar1"/>
        </w:rPr>
        <w:t>'desc'</w:t>
      </w:r>
      <w:r w:rsidRPr="001A42A5">
        <w:t xml:space="preserve"> provides a mechanism to declare rendering-related parameters that may influence playback behavior or decoding requirements. When present, these parameters shall be declared as completely as possible. Implementations may decide whether partial compatibility suffices for successful rendering but shall treat the information in </w:t>
      </w:r>
      <w:r w:rsidRPr="00BD4EB3">
        <w:rPr>
          <w:rStyle w:val="codeChar1"/>
        </w:rPr>
        <w:t>'desc'</w:t>
      </w:r>
      <w:r w:rsidRPr="001A42A5">
        <w:t xml:space="preserve"> as a full declaration of intended rendering requirements.</w:t>
      </w:r>
    </w:p>
    <w:p w14:paraId="09BC79E5" w14:textId="052C2439" w:rsidR="005D0287" w:rsidRDefault="00E4215A" w:rsidP="00AD06CC">
      <w:pPr>
        <w:pStyle w:val="Heading3"/>
        <w:numPr>
          <w:ilvl w:val="0"/>
          <w:numId w:val="0"/>
        </w:numPr>
      </w:pPr>
      <w:bookmarkStart w:id="105" w:name="_Toc194315191"/>
      <w:r w:rsidRPr="00E4215A">
        <w:lastRenderedPageBreak/>
        <w:t>K.2.3.1 Structure of the '</w:t>
      </w:r>
      <w:r w:rsidR="00CD4EB0">
        <w:t>de</w:t>
      </w:r>
      <w:r w:rsidRPr="00E4215A">
        <w:t>s</w:t>
      </w:r>
      <w:r w:rsidR="00CD4EB0">
        <w:t>c</w:t>
      </w:r>
      <w:r w:rsidRPr="00E4215A">
        <w:t>' 4CC extension</w:t>
      </w:r>
      <w:bookmarkEnd w:id="105"/>
    </w:p>
    <w:p w14:paraId="2E994132" w14:textId="59D1DB32" w:rsidR="00E4215A" w:rsidRDefault="00C40C5C" w:rsidP="001624FD">
      <w:r w:rsidRPr="00C40C5C">
        <w:t xml:space="preserve">Rendering capabilities are </w:t>
      </w:r>
      <w:r w:rsidR="00F62903">
        <w:t xml:space="preserve">signaled using the </w:t>
      </w:r>
      <w:r w:rsidR="00F62903" w:rsidRPr="00BD4EB3">
        <w:rPr>
          <w:rStyle w:val="codeChar1"/>
        </w:rPr>
        <w:t>'desc'</w:t>
      </w:r>
      <w:r w:rsidR="00F62903">
        <w:t xml:space="preserve"> 4CC, followed by a dot (.) and a sequence</w:t>
      </w:r>
      <w:r w:rsidR="00F62903" w:rsidRPr="00C40C5C">
        <w:t xml:space="preserve"> </w:t>
      </w:r>
      <w:r w:rsidR="00F62903">
        <w:t>of</w:t>
      </w:r>
      <w:r w:rsidR="00B00EAB" w:rsidRPr="00C40C5C">
        <w:t xml:space="preserve"> </w:t>
      </w:r>
      <w:r w:rsidRPr="00C40C5C">
        <w:t>key-value pairs</w:t>
      </w:r>
      <w:r w:rsidR="00F62903">
        <w:t>.</w:t>
      </w:r>
      <w:r w:rsidR="00F62903" w:rsidRPr="00C40C5C">
        <w:t xml:space="preserve"> </w:t>
      </w:r>
      <w:r w:rsidR="00F62903">
        <w:t xml:space="preserve">Each key-value pair consists of a key and its corresponding value, separated by an </w:t>
      </w:r>
      <w:proofErr w:type="gramStart"/>
      <w:r w:rsidR="00F62903">
        <w:t>equals</w:t>
      </w:r>
      <w:proofErr w:type="gramEnd"/>
      <w:r w:rsidR="00F62903">
        <w:t xml:space="preserve"> sign (=). Key-value pairs are </w:t>
      </w:r>
      <w:r w:rsidRPr="00C40C5C">
        <w:t xml:space="preserve">concatenated </w:t>
      </w:r>
      <w:r w:rsidR="00B00EAB">
        <w:t>using</w:t>
      </w:r>
      <w:r w:rsidR="00B00EAB" w:rsidRPr="00C40C5C">
        <w:t xml:space="preserve"> </w:t>
      </w:r>
      <w:r w:rsidRPr="00C40C5C">
        <w:t>plus signs (</w:t>
      </w:r>
      <w:r w:rsidRPr="00AD06CC">
        <w:rPr>
          <w:rStyle w:val="codeZchn"/>
        </w:rPr>
        <w:t>+</w:t>
      </w:r>
      <w:r w:rsidRPr="00C40C5C">
        <w:t>)</w:t>
      </w:r>
      <w:r w:rsidR="00F62903">
        <w:t>.</w:t>
      </w:r>
      <w:r w:rsidRPr="00C40C5C">
        <w:t xml:space="preserve"> The </w:t>
      </w:r>
      <w:r w:rsidR="00F62903">
        <w:t>set of valid keys and their permissible values</w:t>
      </w:r>
      <w:r w:rsidR="00F62903" w:rsidRPr="00C40C5C">
        <w:t xml:space="preserve"> </w:t>
      </w:r>
      <w:r w:rsidR="00F62903">
        <w:t>is defined in Table</w:t>
      </w:r>
      <w:r w:rsidR="00F62903" w:rsidRPr="00C40C5C">
        <w:t xml:space="preserve"> </w:t>
      </w:r>
      <w:r w:rsidR="00F62903">
        <w:t>K.1.</w:t>
      </w:r>
    </w:p>
    <w:p w14:paraId="51A4F278" w14:textId="7BE185B3" w:rsidR="00574578" w:rsidRDefault="00574578" w:rsidP="001624FD">
      <w:r w:rsidRPr="00574578">
        <w:t xml:space="preserve">When the </w:t>
      </w:r>
      <w:r w:rsidRPr="00BD4EB3">
        <w:rPr>
          <w:rStyle w:val="codeChar1"/>
        </w:rPr>
        <w:t>'desc'</w:t>
      </w:r>
      <w:r w:rsidRPr="00574578">
        <w:t xml:space="preserve"> 4CC extension is used, at least one </w:t>
      </w:r>
      <w:r w:rsidRPr="00BD4EB3">
        <w:rPr>
          <w:rStyle w:val="codeChar1"/>
        </w:rPr>
        <w:t>codec</w:t>
      </w:r>
      <w:r w:rsidRPr="00574578">
        <w:t xml:space="preserve"> attribute shall be present in combination with at least one other attribute. The </w:t>
      </w:r>
      <w:r w:rsidRPr="00BD4EB3">
        <w:rPr>
          <w:rStyle w:val="codeChar1"/>
        </w:rPr>
        <w:t>codec</w:t>
      </w:r>
      <w:r w:rsidRPr="00574578">
        <w:t xml:space="preserve"> attribute may appear multiple times to signal multiple codec layers or streams, and may carry parameters such as profile, tier, and level information. When multiple </w:t>
      </w:r>
      <w:r w:rsidRPr="00BD4EB3">
        <w:rPr>
          <w:rStyle w:val="codeChar1"/>
        </w:rPr>
        <w:t>codec</w:t>
      </w:r>
      <w:r w:rsidRPr="00574578">
        <w:t xml:space="preserve"> attributes are present, they shall reflect layered streams in increasing order as they appear in the bitstream.</w:t>
      </w:r>
    </w:p>
    <w:p w14:paraId="3FBD3592" w14:textId="0C271D23" w:rsidR="00C639FB" w:rsidRPr="00BD4EB3" w:rsidRDefault="00C639FB" w:rsidP="00BD4EB3">
      <w:pPr>
        <w:jc w:val="center"/>
        <w:rPr>
          <w:b/>
          <w:bCs/>
        </w:rPr>
      </w:pPr>
      <w:r w:rsidRPr="00BD4EB3">
        <w:rPr>
          <w:b/>
          <w:bCs/>
        </w:rPr>
        <w:t>Table K.1 — Supported attributes in the 'desc' 4CC extension</w:t>
      </w:r>
    </w:p>
    <w:tbl>
      <w:tblPr>
        <w:tblStyle w:val="TableGrid"/>
        <w:tblW w:w="0" w:type="auto"/>
        <w:tblLook w:val="04A0" w:firstRow="1" w:lastRow="0" w:firstColumn="1" w:lastColumn="0" w:noHBand="0" w:noVBand="1"/>
      </w:tblPr>
      <w:tblGrid>
        <w:gridCol w:w="1487"/>
        <w:gridCol w:w="2353"/>
        <w:gridCol w:w="5901"/>
      </w:tblGrid>
      <w:tr w:rsidR="00BD4EB3" w:rsidRPr="00C639FB" w14:paraId="59006DFE" w14:textId="77777777" w:rsidTr="008965EC">
        <w:tc>
          <w:tcPr>
            <w:tcW w:w="1487" w:type="dxa"/>
            <w:vAlign w:val="center"/>
          </w:tcPr>
          <w:p w14:paraId="0E1BC51B" w14:textId="46CDE7A9" w:rsidR="00C639FB" w:rsidRPr="00BD4EB3" w:rsidRDefault="00C639FB" w:rsidP="00BD4EB3">
            <w:pPr>
              <w:spacing w:before="240"/>
              <w:jc w:val="left"/>
              <w:rPr>
                <w:b/>
                <w:bCs/>
              </w:rPr>
            </w:pPr>
            <w:r w:rsidRPr="00BD4EB3">
              <w:rPr>
                <w:b/>
                <w:bCs/>
              </w:rPr>
              <w:t>Attribute key</w:t>
            </w:r>
          </w:p>
        </w:tc>
        <w:tc>
          <w:tcPr>
            <w:tcW w:w="2353" w:type="dxa"/>
            <w:vAlign w:val="center"/>
          </w:tcPr>
          <w:p w14:paraId="5A655C1F" w14:textId="1D3957F4" w:rsidR="00C639FB" w:rsidRPr="00BD4EB3" w:rsidRDefault="00C639FB" w:rsidP="00BD4EB3">
            <w:pPr>
              <w:spacing w:before="240"/>
              <w:jc w:val="left"/>
              <w:rPr>
                <w:b/>
                <w:bCs/>
              </w:rPr>
            </w:pPr>
            <w:r w:rsidRPr="00BD4EB3">
              <w:rPr>
                <w:b/>
                <w:bCs/>
              </w:rPr>
              <w:t>Description</w:t>
            </w:r>
          </w:p>
        </w:tc>
        <w:tc>
          <w:tcPr>
            <w:tcW w:w="0" w:type="auto"/>
            <w:vAlign w:val="center"/>
          </w:tcPr>
          <w:p w14:paraId="7D8BFDC1" w14:textId="36D666F6" w:rsidR="00C639FB" w:rsidRPr="00BD4EB3" w:rsidRDefault="00C639FB" w:rsidP="00BD4EB3">
            <w:pPr>
              <w:spacing w:before="240"/>
              <w:jc w:val="left"/>
              <w:rPr>
                <w:b/>
                <w:bCs/>
              </w:rPr>
            </w:pPr>
            <w:r w:rsidRPr="00BD4EB3">
              <w:rPr>
                <w:b/>
                <w:bCs/>
              </w:rPr>
              <w:t>Attribute value</w:t>
            </w:r>
          </w:p>
        </w:tc>
      </w:tr>
      <w:tr w:rsidR="00BD4EB3" w14:paraId="1B4181E0" w14:textId="77777777" w:rsidTr="008965EC">
        <w:tc>
          <w:tcPr>
            <w:tcW w:w="1487" w:type="dxa"/>
            <w:vAlign w:val="center"/>
          </w:tcPr>
          <w:p w14:paraId="62255523" w14:textId="4CD73D60" w:rsidR="00C639FB" w:rsidRPr="00BD4EB3" w:rsidRDefault="00C639FB" w:rsidP="00BD4EB3">
            <w:pPr>
              <w:jc w:val="left"/>
              <w:rPr>
                <w:rStyle w:val="codeChar1"/>
              </w:rPr>
            </w:pPr>
            <w:r w:rsidRPr="00BD4EB3">
              <w:rPr>
                <w:rStyle w:val="codeChar1"/>
              </w:rPr>
              <w:t>usecase</w:t>
            </w:r>
          </w:p>
        </w:tc>
        <w:tc>
          <w:tcPr>
            <w:tcW w:w="2353" w:type="dxa"/>
            <w:vAlign w:val="center"/>
          </w:tcPr>
          <w:p w14:paraId="4D40058B" w14:textId="3F91EC4A" w:rsidR="00C639FB" w:rsidRDefault="00C639FB" w:rsidP="00BD4EB3">
            <w:pPr>
              <w:jc w:val="left"/>
            </w:pPr>
            <w:r w:rsidRPr="00C639FB">
              <w:t>Specifies the intended use case of the media.</w:t>
            </w:r>
          </w:p>
        </w:tc>
        <w:tc>
          <w:tcPr>
            <w:tcW w:w="0" w:type="auto"/>
            <w:vAlign w:val="center"/>
          </w:tcPr>
          <w:p w14:paraId="1BB4BBEC" w14:textId="177209DB" w:rsidR="00C639FB" w:rsidRDefault="00463781" w:rsidP="00BD4EB3">
            <w:pPr>
              <w:jc w:val="left"/>
            </w:pPr>
            <w:r>
              <w:rPr>
                <w:rStyle w:val="codeChar1"/>
              </w:rPr>
              <w:t>valpha</w:t>
            </w:r>
            <w:r w:rsidR="00C639FB">
              <w:t>: The resource contains a video</w:t>
            </w:r>
            <w:r>
              <w:t>/image</w:t>
            </w:r>
            <w:r w:rsidR="00C639FB">
              <w:t xml:space="preserve"> with alpha.</w:t>
            </w:r>
          </w:p>
          <w:p w14:paraId="2C217991" w14:textId="3384C77F" w:rsidR="00C639FB" w:rsidRDefault="00463781" w:rsidP="00BD4EB3">
            <w:pPr>
              <w:jc w:val="left"/>
            </w:pPr>
            <w:r>
              <w:rPr>
                <w:rStyle w:val="codeChar1"/>
              </w:rPr>
              <w:t>v</w:t>
            </w:r>
            <w:r w:rsidR="00C639FB" w:rsidRPr="00BD4EB3">
              <w:rPr>
                <w:rStyle w:val="codeChar1"/>
              </w:rPr>
              <w:t>stereo</w:t>
            </w:r>
            <w:r w:rsidR="00C639FB">
              <w:t>: The resource contains a stereo video</w:t>
            </w:r>
            <w:r>
              <w:t>/image</w:t>
            </w:r>
            <w:r w:rsidR="00C639FB">
              <w:t xml:space="preserve"> pair</w:t>
            </w:r>
            <w:r>
              <w:t>.</w:t>
            </w:r>
          </w:p>
        </w:tc>
      </w:tr>
      <w:tr w:rsidR="00E728E9" w14:paraId="335DCEB3" w14:textId="77777777" w:rsidTr="008965EC">
        <w:tc>
          <w:tcPr>
            <w:tcW w:w="1487" w:type="dxa"/>
            <w:vAlign w:val="center"/>
          </w:tcPr>
          <w:p w14:paraId="500517C6" w14:textId="4EAA01A2" w:rsidR="008965EC" w:rsidRPr="008965EC" w:rsidRDefault="008965EC" w:rsidP="008965EC">
            <w:pPr>
              <w:jc w:val="left"/>
              <w:rPr>
                <w:rStyle w:val="codeChar1"/>
              </w:rPr>
            </w:pPr>
            <w:r>
              <w:rPr>
                <w:rStyle w:val="codeChar1"/>
              </w:rPr>
              <w:t>codec</w:t>
            </w:r>
          </w:p>
        </w:tc>
        <w:tc>
          <w:tcPr>
            <w:tcW w:w="2353" w:type="dxa"/>
            <w:vAlign w:val="center"/>
          </w:tcPr>
          <w:p w14:paraId="6E6DD454" w14:textId="6B0D7D77" w:rsidR="008965EC" w:rsidRPr="00C639FB" w:rsidRDefault="008965EC" w:rsidP="008965EC">
            <w:pPr>
              <w:jc w:val="left"/>
            </w:pPr>
            <w:r w:rsidRPr="00C639FB">
              <w:t>Embeds codec-specific string</w:t>
            </w:r>
            <w:r>
              <w:t>.</w:t>
            </w:r>
          </w:p>
        </w:tc>
        <w:tc>
          <w:tcPr>
            <w:tcW w:w="0" w:type="auto"/>
            <w:vAlign w:val="center"/>
          </w:tcPr>
          <w:p w14:paraId="06778CB6" w14:textId="7F93215B" w:rsidR="008965EC" w:rsidRPr="008965EC" w:rsidRDefault="008965EC" w:rsidP="008965EC">
            <w:pPr>
              <w:jc w:val="left"/>
              <w:rPr>
                <w:rStyle w:val="codeChar1"/>
              </w:rPr>
            </w:pPr>
            <w:r w:rsidRPr="00C639FB">
              <w:t xml:space="preserve">Codec identifier (e.g., </w:t>
            </w:r>
            <w:r w:rsidRPr="00DE75B3">
              <w:rPr>
                <w:rStyle w:val="codeChar1"/>
              </w:rPr>
              <w:t>hvc1.1.6.L93.B0</w:t>
            </w:r>
            <w:r w:rsidRPr="00C639FB">
              <w:t>)</w:t>
            </w:r>
          </w:p>
        </w:tc>
      </w:tr>
      <w:tr w:rsidR="00BD4EB3" w14:paraId="6BBC6D3D" w14:textId="77777777" w:rsidTr="008965EC">
        <w:tc>
          <w:tcPr>
            <w:tcW w:w="1487" w:type="dxa"/>
            <w:vAlign w:val="center"/>
          </w:tcPr>
          <w:p w14:paraId="4BB6B295" w14:textId="0DC62A58" w:rsidR="00C639FB" w:rsidRPr="00C639FB" w:rsidRDefault="00C639FB" w:rsidP="00C639FB">
            <w:pPr>
              <w:jc w:val="left"/>
              <w:rPr>
                <w:rStyle w:val="codeChar1"/>
              </w:rPr>
            </w:pPr>
            <w:r>
              <w:rPr>
                <w:rStyle w:val="codeChar1"/>
              </w:rPr>
              <w:t>colr</w:t>
            </w:r>
          </w:p>
        </w:tc>
        <w:tc>
          <w:tcPr>
            <w:tcW w:w="2353" w:type="dxa"/>
            <w:vAlign w:val="center"/>
          </w:tcPr>
          <w:p w14:paraId="3AEDE53B" w14:textId="0AD0C6D9" w:rsidR="00C639FB" w:rsidRPr="00C639FB" w:rsidRDefault="00C639FB" w:rsidP="00C639FB">
            <w:pPr>
              <w:jc w:val="left"/>
            </w:pPr>
            <w:r w:rsidRPr="00C639FB">
              <w:t>Specifies color characteristics</w:t>
            </w:r>
            <w:r>
              <w:t>.</w:t>
            </w:r>
          </w:p>
        </w:tc>
        <w:tc>
          <w:tcPr>
            <w:tcW w:w="0" w:type="auto"/>
            <w:vAlign w:val="center"/>
          </w:tcPr>
          <w:p w14:paraId="537FDFE0" w14:textId="5CE7C125" w:rsidR="00C639FB" w:rsidRPr="00BD4EB3" w:rsidRDefault="00C639FB" w:rsidP="00BD4EB3">
            <w:r w:rsidRPr="00BD4EB3">
              <w:t xml:space="preserve">Three dot-separated integers representing CICP values: </w:t>
            </w:r>
            <w:proofErr w:type="spellStart"/>
            <w:r w:rsidRPr="00BD4EB3">
              <w:t>colour_primaries.transfer_characteristics.matrix_coefficients</w:t>
            </w:r>
            <w:proofErr w:type="spellEnd"/>
          </w:p>
        </w:tc>
      </w:tr>
      <w:tr w:rsidR="00E728E9" w14:paraId="66EE5AC6" w14:textId="77777777" w:rsidTr="008965EC">
        <w:tc>
          <w:tcPr>
            <w:tcW w:w="1487" w:type="dxa"/>
            <w:vAlign w:val="center"/>
          </w:tcPr>
          <w:p w14:paraId="5EAF40FB" w14:textId="2881EC73" w:rsidR="00C639FB" w:rsidRDefault="00C639FB" w:rsidP="00C639FB">
            <w:pPr>
              <w:jc w:val="left"/>
              <w:rPr>
                <w:rStyle w:val="codeChar1"/>
              </w:rPr>
            </w:pPr>
            <w:r>
              <w:rPr>
                <w:rStyle w:val="codeChar1"/>
              </w:rPr>
              <w:t>subsample</w:t>
            </w:r>
          </w:p>
        </w:tc>
        <w:tc>
          <w:tcPr>
            <w:tcW w:w="2353" w:type="dxa"/>
            <w:vAlign w:val="center"/>
          </w:tcPr>
          <w:p w14:paraId="045CBF1E" w14:textId="6387A94D" w:rsidR="00C639FB" w:rsidRPr="00C639FB" w:rsidRDefault="00C639FB" w:rsidP="00C639FB">
            <w:pPr>
              <w:jc w:val="left"/>
            </w:pPr>
            <w:r>
              <w:t>Subsampling method.</w:t>
            </w:r>
          </w:p>
        </w:tc>
        <w:tc>
          <w:tcPr>
            <w:tcW w:w="0" w:type="auto"/>
            <w:vAlign w:val="center"/>
          </w:tcPr>
          <w:p w14:paraId="751CA4E2" w14:textId="47AFB987" w:rsidR="00C639FB" w:rsidRPr="00C639FB" w:rsidRDefault="008965EC" w:rsidP="00C639FB">
            <w:r w:rsidRPr="00F42054">
              <w:rPr>
                <w:rPrChange w:id="106" w:author="Dimitri Podborski" w:date="2025-04-28T17:26:00Z" w16du:dateUtc="2025-04-29T00:26:00Z">
                  <w:rPr>
                    <w:highlight w:val="yellow"/>
                  </w:rPr>
                </w:rPrChange>
              </w:rPr>
              <w:t>Values as defined in ISO/IEC 23091-2.</w:t>
            </w:r>
          </w:p>
        </w:tc>
      </w:tr>
    </w:tbl>
    <w:p w14:paraId="04F84808" w14:textId="77777777" w:rsidR="00C639FB" w:rsidDel="00F42054" w:rsidRDefault="00C639FB" w:rsidP="001624FD">
      <w:pPr>
        <w:rPr>
          <w:del w:id="107" w:author="Dimitri Podborski" w:date="2025-04-28T17:26:00Z" w16du:dateUtc="2025-04-29T00:26:00Z"/>
        </w:rPr>
      </w:pPr>
    </w:p>
    <w:p w14:paraId="19F8C5BA" w14:textId="0E59F4FE" w:rsidR="00C40C5C" w:rsidRDefault="00C40C5C" w:rsidP="00C40C5C">
      <w:del w:id="108" w:author="Dimitri Podborski" w:date="2025-04-28T17:26:00Z" w16du:dateUtc="2025-04-29T00:26:00Z">
        <w:r w:rsidRPr="00AD06CC" w:rsidDel="00F42054">
          <w:rPr>
            <w:highlight w:val="yellow"/>
          </w:rPr>
          <w:delText xml:space="preserve">[Ed. note: other parameters may include film grain signalling or </w:delText>
        </w:r>
        <w:r w:rsidR="00785619" w:rsidRPr="00AD06CC" w:rsidDel="00F42054">
          <w:rPr>
            <w:highlight w:val="yellow"/>
          </w:rPr>
          <w:delText>the group could even think about signalling encryption related information]</w:delText>
        </w:r>
      </w:del>
    </w:p>
    <w:p w14:paraId="7C90EC94" w14:textId="77777777" w:rsidR="00785619" w:rsidRDefault="00785619" w:rsidP="00785619">
      <w:r>
        <w:t xml:space="preserve">Example of </w:t>
      </w:r>
      <w:r w:rsidRPr="00AD06CC">
        <w:rPr>
          <w:rStyle w:val="codeZchn"/>
        </w:rPr>
        <w:t>'codecs'</w:t>
      </w:r>
      <w:r>
        <w:t xml:space="preserve"> string with rendering capabilities:</w:t>
      </w:r>
    </w:p>
    <w:p w14:paraId="1F292151" w14:textId="06960C8C" w:rsidR="00785619" w:rsidRDefault="00785619" w:rsidP="00AD06CC">
      <w:pPr>
        <w:pStyle w:val="code0"/>
        <w:spacing w:after="240"/>
      </w:pPr>
      <w:r>
        <w:t>codecs=”</w:t>
      </w:r>
      <w:r w:rsidR="00463781" w:rsidRPr="00463781">
        <w:t>desc.usecase=valpha+codec=hvc1.1.6.L93.B0+colr=1.13.1</w:t>
      </w:r>
      <w:r>
        <w:t>”</w:t>
      </w:r>
    </w:p>
    <w:p w14:paraId="610FD19F" w14:textId="30598A0E" w:rsidR="00785619" w:rsidRPr="00E54A8D" w:rsidRDefault="00785619" w:rsidP="00BD4EB3">
      <w:pPr>
        <w:pStyle w:val="Note"/>
      </w:pPr>
      <w:r w:rsidRPr="00E54A8D">
        <w:t xml:space="preserve">NOTE: Applications can choose </w:t>
      </w:r>
      <w:r w:rsidR="00463781" w:rsidRPr="00E54A8D">
        <w:t xml:space="preserve">to use the </w:t>
      </w:r>
      <w:r w:rsidR="00463781" w:rsidRPr="00BD4EB3">
        <w:rPr>
          <w:rStyle w:val="codeChar1"/>
        </w:rPr>
        <w:t>'desc'</w:t>
      </w:r>
      <w:r w:rsidR="00463781" w:rsidRPr="00E54A8D">
        <w:t xml:space="preserve"> </w:t>
      </w:r>
      <w:r w:rsidRPr="00E54A8D">
        <w:t xml:space="preserve">extension for consolidated signaling </w:t>
      </w:r>
      <w:r w:rsidR="00463781" w:rsidRPr="00E54A8D">
        <w:t>of</w:t>
      </w:r>
      <w:r w:rsidRPr="00E54A8D">
        <w:t xml:space="preserve"> rendering and codec information</w:t>
      </w:r>
      <w:r w:rsidR="00463781" w:rsidRPr="00E54A8D">
        <w:t>.</w:t>
      </w:r>
      <w:r w:rsidRPr="00E54A8D">
        <w:t xml:space="preserve"> Alternatively, applications may use </w:t>
      </w:r>
      <w:r w:rsidR="00463781" w:rsidRPr="00E54A8D">
        <w:t>the</w:t>
      </w:r>
      <w:r w:rsidRPr="00E54A8D">
        <w:t xml:space="preserve"> separate </w:t>
      </w:r>
      <w:r w:rsidR="00E54A8D" w:rsidRPr="00BD4EB3">
        <w:rPr>
          <w:rStyle w:val="codeChar1"/>
        </w:rPr>
        <w:t>'desc'</w:t>
      </w:r>
      <w:r w:rsidR="00E54A8D">
        <w:t xml:space="preserve"> </w:t>
      </w:r>
      <w:r w:rsidRPr="00E54A8D">
        <w:t>MIME type parameter defined in K.7.</w:t>
      </w:r>
    </w:p>
    <w:p w14:paraId="615352AC" w14:textId="12EEE816" w:rsidR="005D0287" w:rsidRPr="00BD4EB3" w:rsidRDefault="005D0287" w:rsidP="00BD4EB3">
      <w:pPr>
        <w:pStyle w:val="AMDInstruction"/>
        <w:rPr>
          <w:rFonts w:eastAsia="Cambria"/>
        </w:rPr>
      </w:pPr>
      <w:r w:rsidRPr="00BD4EB3">
        <w:rPr>
          <w:rFonts w:eastAsia="Cambria"/>
        </w:rPr>
        <w:t>Add a new clause K.7:</w:t>
      </w:r>
    </w:p>
    <w:p w14:paraId="0D3FC550" w14:textId="761209AF" w:rsidR="005D0287" w:rsidRDefault="005D0287" w:rsidP="00AD06CC">
      <w:pPr>
        <w:pStyle w:val="Heading2"/>
        <w:numPr>
          <w:ilvl w:val="0"/>
          <w:numId w:val="0"/>
        </w:numPr>
      </w:pPr>
      <w:bookmarkStart w:id="109" w:name="_Toc194315192"/>
      <w:r w:rsidRPr="005D0287">
        <w:t xml:space="preserve">K.7 Use of the </w:t>
      </w:r>
      <w:r w:rsidR="00E54A8D" w:rsidRPr="00AD06CC">
        <w:rPr>
          <w:rStyle w:val="codeZchn"/>
        </w:rPr>
        <w:t>'</w:t>
      </w:r>
      <w:r w:rsidR="00E54A8D">
        <w:rPr>
          <w:rStyle w:val="codeZchn"/>
        </w:rPr>
        <w:t>desc</w:t>
      </w:r>
      <w:r w:rsidR="00E54A8D" w:rsidRPr="00AD06CC">
        <w:rPr>
          <w:rStyle w:val="codeZchn"/>
        </w:rPr>
        <w:t xml:space="preserve">' </w:t>
      </w:r>
      <w:r w:rsidRPr="005D0287">
        <w:t>parameter</w:t>
      </w:r>
      <w:bookmarkEnd w:id="109"/>
    </w:p>
    <w:p w14:paraId="29B36344" w14:textId="01900C3A" w:rsidR="00E4215A" w:rsidRDefault="00737623" w:rsidP="001624FD">
      <w:r w:rsidRPr="00737623">
        <w:t xml:space="preserve">This clause introduces a new MIME type parameter, </w:t>
      </w:r>
      <w:r w:rsidR="00E54A8D" w:rsidRPr="00AD06CC">
        <w:rPr>
          <w:rStyle w:val="codeZchn"/>
        </w:rPr>
        <w:t>'</w:t>
      </w:r>
      <w:r w:rsidR="00E54A8D">
        <w:rPr>
          <w:rStyle w:val="codeZchn"/>
        </w:rPr>
        <w:t>desc</w:t>
      </w:r>
      <w:r w:rsidR="00E54A8D" w:rsidRPr="00AD06CC">
        <w:rPr>
          <w:rStyle w:val="codeZchn"/>
        </w:rPr>
        <w:t>'</w:t>
      </w:r>
      <w:r w:rsidRPr="00737623">
        <w:t xml:space="preserve">, to provide a codec-agnostic signalling mechanism for rendering </w:t>
      </w:r>
      <w:r w:rsidR="00E54A8D">
        <w:t xml:space="preserve">processing </w:t>
      </w:r>
      <w:r w:rsidRPr="00737623">
        <w:t xml:space="preserve">capabilities. This parameter </w:t>
      </w:r>
      <w:r w:rsidR="00E54A8D">
        <w:t>allows</w:t>
      </w:r>
      <w:r w:rsidRPr="00737623">
        <w:t xml:space="preserve"> applications that prefer to separate rendering requirements from the </w:t>
      </w:r>
      <w:r w:rsidRPr="00BD4EB3">
        <w:rPr>
          <w:rStyle w:val="codeChar1"/>
        </w:rPr>
        <w:t>'codecs'</w:t>
      </w:r>
      <w:r w:rsidRPr="00737623">
        <w:t xml:space="preserve"> parameter, offering a distinct location for rendering </w:t>
      </w:r>
      <w:r w:rsidR="00E54A8D">
        <w:t xml:space="preserve">processing </w:t>
      </w:r>
      <w:r w:rsidRPr="00737623">
        <w:t xml:space="preserve">information without modifying the </w:t>
      </w:r>
      <w:r w:rsidRPr="00AD06CC">
        <w:rPr>
          <w:rStyle w:val="codeZchn"/>
        </w:rPr>
        <w:t>'codecs'</w:t>
      </w:r>
      <w:r w:rsidRPr="00737623">
        <w:t xml:space="preserve"> identifier.</w:t>
      </w:r>
    </w:p>
    <w:p w14:paraId="0421BEE8" w14:textId="0E31B576" w:rsidR="00E4215A" w:rsidRDefault="00E4215A" w:rsidP="001624FD">
      <w:r w:rsidRPr="00E4215A">
        <w:lastRenderedPageBreak/>
        <w:t xml:space="preserve">Applications may choose between using the </w:t>
      </w:r>
      <w:r w:rsidRPr="00AD06CC">
        <w:rPr>
          <w:rStyle w:val="codeZchn"/>
        </w:rPr>
        <w:t>'</w:t>
      </w:r>
      <w:r w:rsidR="00E54A8D">
        <w:rPr>
          <w:rStyle w:val="codeZchn"/>
        </w:rPr>
        <w:t>desc</w:t>
      </w:r>
      <w:r w:rsidRPr="00AD06CC">
        <w:rPr>
          <w:rStyle w:val="codeZchn"/>
        </w:rPr>
        <w:t>'</w:t>
      </w:r>
      <w:r w:rsidRPr="00E4215A">
        <w:t xml:space="preserve"> MIME type parameter defined in this clause or the </w:t>
      </w:r>
      <w:r w:rsidRPr="00AD06CC">
        <w:rPr>
          <w:rStyle w:val="codeZchn"/>
        </w:rPr>
        <w:t>'codecs'</w:t>
      </w:r>
      <w:r w:rsidRPr="00E4215A">
        <w:t xml:space="preserve"> parameter extension specified in K.2.3. The choice is application-specific, allowing flexibility based on playback requirements and compatibility considerations.</w:t>
      </w:r>
    </w:p>
    <w:p w14:paraId="1EEFA663" w14:textId="551EDF85" w:rsidR="004B4A33" w:rsidRDefault="004B4A33" w:rsidP="004B4A33">
      <w:r>
        <w:t xml:space="preserve">The </w:t>
      </w:r>
      <w:r w:rsidRPr="00AD06CC">
        <w:rPr>
          <w:rStyle w:val="codeZchn"/>
        </w:rPr>
        <w:t>'de</w:t>
      </w:r>
      <w:r w:rsidR="00E54A8D">
        <w:rPr>
          <w:rStyle w:val="codeZchn"/>
        </w:rPr>
        <w:t>sc</w:t>
      </w:r>
      <w:r w:rsidRPr="00AD06CC">
        <w:rPr>
          <w:rStyle w:val="codeZchn"/>
        </w:rPr>
        <w:t>'</w:t>
      </w:r>
      <w:r>
        <w:t xml:space="preserve"> parameter uses the same key-value pair syntax</w:t>
      </w:r>
      <w:r w:rsidR="00E54A8D">
        <w:t xml:space="preserve"> and definitions</w:t>
      </w:r>
      <w:r>
        <w:t xml:space="preserve"> </w:t>
      </w:r>
      <w:r w:rsidR="00E54A8D">
        <w:t xml:space="preserve">as specified </w:t>
      </w:r>
      <w:r>
        <w:t xml:space="preserve">in K.2.3.1, </w:t>
      </w:r>
      <w:r w:rsidR="00E54A8D">
        <w:t xml:space="preserve">except that the </w:t>
      </w:r>
      <w:r w:rsidR="00E54A8D" w:rsidRPr="00BD4EB3">
        <w:rPr>
          <w:rStyle w:val="codeChar1"/>
        </w:rPr>
        <w:t>codec</w:t>
      </w:r>
      <w:r w:rsidR="00E54A8D">
        <w:t xml:space="preserve"> attribute is not permitted</w:t>
      </w:r>
      <w:r>
        <w:t>.</w:t>
      </w:r>
      <w:r w:rsidR="00E54A8D">
        <w:t xml:space="preserve"> All other attributes defined in Table K.1 are applicable.</w:t>
      </w:r>
    </w:p>
    <w:p w14:paraId="6180DE1D" w14:textId="2179FF49" w:rsidR="00E54A8D" w:rsidRDefault="00E54A8D" w:rsidP="004B4A33">
      <w:r w:rsidRPr="00E54A8D">
        <w:t xml:space="preserve">If the </w:t>
      </w:r>
      <w:r w:rsidRPr="00BD4EB3">
        <w:rPr>
          <w:rStyle w:val="codeChar1"/>
        </w:rPr>
        <w:t>'desc'</w:t>
      </w:r>
      <w:r w:rsidRPr="00E54A8D">
        <w:t xml:space="preserve"> parameter contains a value without any = sign (i.e., a bare token), it shall be interpreted as the value of the </w:t>
      </w:r>
      <w:r w:rsidRPr="00BD4EB3">
        <w:rPr>
          <w:rStyle w:val="codeChar1"/>
        </w:rPr>
        <w:t>usecase</w:t>
      </w:r>
      <w:r w:rsidRPr="00E54A8D">
        <w:t xml:space="preserve"> attribute. This allows simplified syntax when only the use case needs to be conveyed.</w:t>
      </w:r>
    </w:p>
    <w:p w14:paraId="1BEC9E92" w14:textId="7503C5C9" w:rsidR="004B4A33" w:rsidRDefault="004B4A33" w:rsidP="004B4A33">
      <w:r>
        <w:t>Example</w:t>
      </w:r>
      <w:r w:rsidR="00E54A8D">
        <w:t>s</w:t>
      </w:r>
      <w:r>
        <w:t>:</w:t>
      </w:r>
    </w:p>
    <w:p w14:paraId="3B80DFEF" w14:textId="25DFC69F" w:rsidR="00E54A8D" w:rsidRDefault="00E54A8D" w:rsidP="004B4A33">
      <w:r>
        <w:t>Full form:</w:t>
      </w:r>
    </w:p>
    <w:p w14:paraId="57061C95" w14:textId="40C077DD" w:rsidR="004B4A33" w:rsidRDefault="00E54A8D" w:rsidP="00AD06CC">
      <w:pPr>
        <w:pStyle w:val="code0"/>
      </w:pPr>
      <w:r>
        <w:t>desc</w:t>
      </w:r>
      <w:r w:rsidR="004B4A33">
        <w:t>="</w:t>
      </w:r>
      <w:r>
        <w:t>usecase</w:t>
      </w:r>
      <w:r w:rsidR="004B4A33">
        <w:t>=</w:t>
      </w:r>
      <w:r>
        <w:t>v</w:t>
      </w:r>
      <w:r w:rsidR="004B4A33">
        <w:t>alpha+colr=</w:t>
      </w:r>
      <w:r>
        <w:t>1.13.1</w:t>
      </w:r>
      <w:r w:rsidR="004B4A33">
        <w:t>"</w:t>
      </w:r>
    </w:p>
    <w:p w14:paraId="48A2D808" w14:textId="77777777" w:rsidR="00E54A8D" w:rsidRPr="00E54A8D" w:rsidRDefault="00E54A8D" w:rsidP="00BD4EB3"/>
    <w:p w14:paraId="1AA4B3D4" w14:textId="7A860AE4" w:rsidR="002A09A5" w:rsidRPr="002A09A5" w:rsidRDefault="00E54A8D" w:rsidP="00BE613E">
      <w:r>
        <w:t>Shorthand form:</w:t>
      </w:r>
    </w:p>
    <w:p w14:paraId="29742D78" w14:textId="1BCCDEF1" w:rsidR="00E54A8D" w:rsidRDefault="00E54A8D" w:rsidP="00E54A8D">
      <w:pPr>
        <w:pStyle w:val="code0"/>
      </w:pPr>
      <w:r>
        <w:t>desc=valpha</w:t>
      </w:r>
    </w:p>
    <w:p w14:paraId="0216EEC4" w14:textId="77777777" w:rsidR="00B55C22" w:rsidRPr="00966F58" w:rsidRDefault="00B55C22" w:rsidP="004E365E"/>
    <w:sectPr w:rsidR="00B55C22" w:rsidRPr="00966F58" w:rsidSect="00B5343E">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87E8" w14:textId="77777777" w:rsidR="009C244C" w:rsidRDefault="009C244C">
      <w:pPr>
        <w:spacing w:after="0" w:line="240" w:lineRule="auto"/>
      </w:pPr>
      <w:r>
        <w:separator/>
      </w:r>
    </w:p>
    <w:p w14:paraId="3710950A" w14:textId="77777777" w:rsidR="009C244C" w:rsidRDefault="009C244C"/>
  </w:endnote>
  <w:endnote w:type="continuationSeparator" w:id="0">
    <w:p w14:paraId="362F5E84" w14:textId="77777777" w:rsidR="009C244C" w:rsidRDefault="009C244C">
      <w:pPr>
        <w:spacing w:after="0" w:line="240" w:lineRule="auto"/>
      </w:pPr>
      <w:r>
        <w:continuationSeparator/>
      </w:r>
    </w:p>
    <w:p w14:paraId="5249CADD" w14:textId="77777777" w:rsidR="009C244C" w:rsidRDefault="009C244C"/>
  </w:endnote>
  <w:endnote w:type="continuationNotice" w:id="1">
    <w:p w14:paraId="1AFF3FC8" w14:textId="77777777" w:rsidR="009C244C" w:rsidRDefault="009C24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3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20B06040202020202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5194" w14:textId="77777777" w:rsidR="001726E3" w:rsidRDefault="001726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E7407" w14:textId="77777777" w:rsidR="009C244C" w:rsidRDefault="009C244C">
      <w:pPr>
        <w:spacing w:after="0" w:line="240" w:lineRule="auto"/>
      </w:pPr>
      <w:r>
        <w:separator/>
      </w:r>
    </w:p>
    <w:p w14:paraId="24E60417" w14:textId="77777777" w:rsidR="009C244C" w:rsidRDefault="009C244C"/>
  </w:footnote>
  <w:footnote w:type="continuationSeparator" w:id="0">
    <w:p w14:paraId="1E204F01" w14:textId="77777777" w:rsidR="009C244C" w:rsidRDefault="009C244C">
      <w:pPr>
        <w:spacing w:after="0" w:line="240" w:lineRule="auto"/>
      </w:pPr>
      <w:r>
        <w:continuationSeparator/>
      </w:r>
    </w:p>
    <w:p w14:paraId="5883AE7B" w14:textId="77777777" w:rsidR="009C244C" w:rsidRDefault="009C244C"/>
  </w:footnote>
  <w:footnote w:type="continuationNotice" w:id="1">
    <w:p w14:paraId="25019598" w14:textId="77777777" w:rsidR="009C244C" w:rsidRDefault="009C24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A7E63" w14:textId="77777777" w:rsidR="001726E3" w:rsidRDefault="00172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034FC" w14:textId="12E25DFA"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00B83540">
      <w:rPr>
        <w:sz w:val="24"/>
        <w:szCs w:val="24"/>
      </w:rPr>
      <w:t>14496</w:t>
    </w:r>
    <w:r w:rsidRPr="0042084A">
      <w:rPr>
        <w:sz w:val="24"/>
        <w:szCs w:val="24"/>
      </w:rPr>
      <w:t>-12: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4853A2">
      <w:rPr>
        <w:sz w:val="24"/>
        <w:szCs w:val="24"/>
      </w:rPr>
      <w:t>X</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A0A0" w14:textId="32827BE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B83540">
      <w:rPr>
        <w:sz w:val="24"/>
        <w:szCs w:val="24"/>
      </w:rPr>
      <w:t>14496</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w:t>
    </w:r>
    <w:r w:rsidR="001726E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8"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22166672">
    <w:abstractNumId w:val="30"/>
  </w:num>
  <w:num w:numId="2" w16cid:durableId="1213689829">
    <w:abstractNumId w:val="3"/>
  </w:num>
  <w:num w:numId="3" w16cid:durableId="1208881413">
    <w:abstractNumId w:val="31"/>
  </w:num>
  <w:num w:numId="4" w16cid:durableId="21908381">
    <w:abstractNumId w:val="27"/>
  </w:num>
  <w:num w:numId="5" w16cid:durableId="1995718543">
    <w:abstractNumId w:val="25"/>
  </w:num>
  <w:num w:numId="6" w16cid:durableId="34083787">
    <w:abstractNumId w:val="15"/>
  </w:num>
  <w:num w:numId="7" w16cid:durableId="1714619769">
    <w:abstractNumId w:val="0"/>
  </w:num>
  <w:num w:numId="8" w16cid:durableId="456336455">
    <w:abstractNumId w:val="5"/>
  </w:num>
  <w:num w:numId="9" w16cid:durableId="15930005">
    <w:abstractNumId w:val="14"/>
  </w:num>
  <w:num w:numId="10" w16cid:durableId="924220612">
    <w:abstractNumId w:val="1"/>
  </w:num>
  <w:num w:numId="11" w16cid:durableId="2024671148">
    <w:abstractNumId w:val="26"/>
  </w:num>
  <w:num w:numId="12" w16cid:durableId="982588403">
    <w:abstractNumId w:val="20"/>
  </w:num>
  <w:num w:numId="13" w16cid:durableId="1412435349">
    <w:abstractNumId w:val="9"/>
  </w:num>
  <w:num w:numId="14" w16cid:durableId="871653192">
    <w:abstractNumId w:val="20"/>
  </w:num>
  <w:num w:numId="15" w16cid:durableId="1255822020">
    <w:abstractNumId w:val="19"/>
  </w:num>
  <w:num w:numId="16" w16cid:durableId="177357575">
    <w:abstractNumId w:val="7"/>
  </w:num>
  <w:num w:numId="17" w16cid:durableId="1928532845">
    <w:abstractNumId w:val="4"/>
  </w:num>
  <w:num w:numId="18" w16cid:durableId="1474643827">
    <w:abstractNumId w:val="16"/>
  </w:num>
  <w:num w:numId="19" w16cid:durableId="694234655">
    <w:abstractNumId w:val="21"/>
  </w:num>
  <w:num w:numId="20" w16cid:durableId="1981616569">
    <w:abstractNumId w:val="6"/>
  </w:num>
  <w:num w:numId="21" w16cid:durableId="1397706836">
    <w:abstractNumId w:val="24"/>
  </w:num>
  <w:num w:numId="22" w16cid:durableId="7757257">
    <w:abstractNumId w:val="23"/>
  </w:num>
  <w:num w:numId="23" w16cid:durableId="1606184909">
    <w:abstractNumId w:val="13"/>
  </w:num>
  <w:num w:numId="24" w16cid:durableId="558592664">
    <w:abstractNumId w:val="28"/>
  </w:num>
  <w:num w:numId="25" w16cid:durableId="25107236">
    <w:abstractNumId w:val="12"/>
  </w:num>
  <w:num w:numId="26" w16cid:durableId="1859543622">
    <w:abstractNumId w:val="2"/>
  </w:num>
  <w:num w:numId="27" w16cid:durableId="30108519">
    <w:abstractNumId w:val="10"/>
  </w:num>
  <w:num w:numId="28" w16cid:durableId="48308566">
    <w:abstractNumId w:val="29"/>
  </w:num>
  <w:num w:numId="29" w16cid:durableId="1534685851">
    <w:abstractNumId w:val="22"/>
  </w:num>
  <w:num w:numId="30" w16cid:durableId="1901747160">
    <w:abstractNumId w:val="11"/>
  </w:num>
  <w:num w:numId="31" w16cid:durableId="1304851561">
    <w:abstractNumId w:val="18"/>
  </w:num>
  <w:num w:numId="32" w16cid:durableId="1886478187">
    <w:abstractNumId w:val="17"/>
  </w:num>
  <w:num w:numId="33" w16cid:durableId="1140343712">
    <w:abstractNumId w:val="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AD" w15:userId="S::Dimitri.Podborski@m.smpte.org::c544169e-0427-400c-80f1-69e14d1964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oNotDisplayPageBoundaries/>
  <w:mirrorMargins/>
  <w:bordersDoNotSurroundHeader/>
  <w:bordersDoNotSurroundFooter/>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0BD0"/>
    <w:rsid w:val="00001CFA"/>
    <w:rsid w:val="000029CB"/>
    <w:rsid w:val="000030F4"/>
    <w:rsid w:val="0000407A"/>
    <w:rsid w:val="000051C2"/>
    <w:rsid w:val="00006AFC"/>
    <w:rsid w:val="00010781"/>
    <w:rsid w:val="000107AC"/>
    <w:rsid w:val="00011429"/>
    <w:rsid w:val="000135EA"/>
    <w:rsid w:val="0001399D"/>
    <w:rsid w:val="00013D45"/>
    <w:rsid w:val="00015320"/>
    <w:rsid w:val="00020E27"/>
    <w:rsid w:val="0002333A"/>
    <w:rsid w:val="0002441B"/>
    <w:rsid w:val="0002515A"/>
    <w:rsid w:val="000261BF"/>
    <w:rsid w:val="00030F5D"/>
    <w:rsid w:val="000314E7"/>
    <w:rsid w:val="0003294F"/>
    <w:rsid w:val="00032DD5"/>
    <w:rsid w:val="00034C67"/>
    <w:rsid w:val="00037766"/>
    <w:rsid w:val="000404B0"/>
    <w:rsid w:val="00040623"/>
    <w:rsid w:val="00042ACD"/>
    <w:rsid w:val="00042F59"/>
    <w:rsid w:val="00044445"/>
    <w:rsid w:val="00044C8B"/>
    <w:rsid w:val="0004648E"/>
    <w:rsid w:val="000465B7"/>
    <w:rsid w:val="000466BC"/>
    <w:rsid w:val="00046E98"/>
    <w:rsid w:val="0004745C"/>
    <w:rsid w:val="00047F5B"/>
    <w:rsid w:val="00050244"/>
    <w:rsid w:val="00050CD0"/>
    <w:rsid w:val="00051C5A"/>
    <w:rsid w:val="00052262"/>
    <w:rsid w:val="00055455"/>
    <w:rsid w:val="00055853"/>
    <w:rsid w:val="00055C7B"/>
    <w:rsid w:val="00056990"/>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1B13"/>
    <w:rsid w:val="00083ED7"/>
    <w:rsid w:val="00085230"/>
    <w:rsid w:val="0008664F"/>
    <w:rsid w:val="00087C62"/>
    <w:rsid w:val="00090623"/>
    <w:rsid w:val="000928B8"/>
    <w:rsid w:val="00093039"/>
    <w:rsid w:val="00095484"/>
    <w:rsid w:val="00096013"/>
    <w:rsid w:val="0009604E"/>
    <w:rsid w:val="000960C4"/>
    <w:rsid w:val="00096387"/>
    <w:rsid w:val="0009720E"/>
    <w:rsid w:val="00097E1A"/>
    <w:rsid w:val="000A17D3"/>
    <w:rsid w:val="000A181F"/>
    <w:rsid w:val="000A18B1"/>
    <w:rsid w:val="000A1D19"/>
    <w:rsid w:val="000A2273"/>
    <w:rsid w:val="000A29EB"/>
    <w:rsid w:val="000A3CBE"/>
    <w:rsid w:val="000A4D65"/>
    <w:rsid w:val="000A5F55"/>
    <w:rsid w:val="000A698C"/>
    <w:rsid w:val="000A6D8E"/>
    <w:rsid w:val="000A706D"/>
    <w:rsid w:val="000A78D4"/>
    <w:rsid w:val="000B0743"/>
    <w:rsid w:val="000B21E2"/>
    <w:rsid w:val="000B26A7"/>
    <w:rsid w:val="000B34EB"/>
    <w:rsid w:val="000B3D64"/>
    <w:rsid w:val="000B6BC2"/>
    <w:rsid w:val="000C033F"/>
    <w:rsid w:val="000C1D0B"/>
    <w:rsid w:val="000C25B0"/>
    <w:rsid w:val="000C3E16"/>
    <w:rsid w:val="000C5F20"/>
    <w:rsid w:val="000C635E"/>
    <w:rsid w:val="000D09EB"/>
    <w:rsid w:val="000D148D"/>
    <w:rsid w:val="000D41C4"/>
    <w:rsid w:val="000D485B"/>
    <w:rsid w:val="000D6B21"/>
    <w:rsid w:val="000E1131"/>
    <w:rsid w:val="000E2FBC"/>
    <w:rsid w:val="000E3862"/>
    <w:rsid w:val="000E3F71"/>
    <w:rsid w:val="000E5F53"/>
    <w:rsid w:val="000F068E"/>
    <w:rsid w:val="000F48A4"/>
    <w:rsid w:val="000F7812"/>
    <w:rsid w:val="00100FE2"/>
    <w:rsid w:val="001026F0"/>
    <w:rsid w:val="00107F66"/>
    <w:rsid w:val="00110269"/>
    <w:rsid w:val="00110E00"/>
    <w:rsid w:val="00111063"/>
    <w:rsid w:val="0011218A"/>
    <w:rsid w:val="00112FCE"/>
    <w:rsid w:val="00113E36"/>
    <w:rsid w:val="00114A1F"/>
    <w:rsid w:val="0012200C"/>
    <w:rsid w:val="00122077"/>
    <w:rsid w:val="00122F99"/>
    <w:rsid w:val="001236C1"/>
    <w:rsid w:val="00123EB5"/>
    <w:rsid w:val="00124577"/>
    <w:rsid w:val="00127C12"/>
    <w:rsid w:val="00133A45"/>
    <w:rsid w:val="00133D1B"/>
    <w:rsid w:val="00134569"/>
    <w:rsid w:val="001353A8"/>
    <w:rsid w:val="001431AE"/>
    <w:rsid w:val="001459C4"/>
    <w:rsid w:val="00145F43"/>
    <w:rsid w:val="00145F9F"/>
    <w:rsid w:val="0014646E"/>
    <w:rsid w:val="00150A71"/>
    <w:rsid w:val="00152487"/>
    <w:rsid w:val="001524CC"/>
    <w:rsid w:val="001527A3"/>
    <w:rsid w:val="0015508D"/>
    <w:rsid w:val="001559DE"/>
    <w:rsid w:val="00155D58"/>
    <w:rsid w:val="0015617F"/>
    <w:rsid w:val="00156DC9"/>
    <w:rsid w:val="00160E9D"/>
    <w:rsid w:val="001624FD"/>
    <w:rsid w:val="0016339F"/>
    <w:rsid w:val="00163AEB"/>
    <w:rsid w:val="0016409C"/>
    <w:rsid w:val="00164368"/>
    <w:rsid w:val="00166F8A"/>
    <w:rsid w:val="001679F7"/>
    <w:rsid w:val="00167F41"/>
    <w:rsid w:val="00171257"/>
    <w:rsid w:val="0017215C"/>
    <w:rsid w:val="001726E3"/>
    <w:rsid w:val="001776C7"/>
    <w:rsid w:val="001776D8"/>
    <w:rsid w:val="001801E9"/>
    <w:rsid w:val="00182CEB"/>
    <w:rsid w:val="0018640E"/>
    <w:rsid w:val="001864F0"/>
    <w:rsid w:val="001869CA"/>
    <w:rsid w:val="0019171E"/>
    <w:rsid w:val="00191F2D"/>
    <w:rsid w:val="001920CC"/>
    <w:rsid w:val="001927E9"/>
    <w:rsid w:val="00192EE5"/>
    <w:rsid w:val="001944E4"/>
    <w:rsid w:val="00194542"/>
    <w:rsid w:val="00194B61"/>
    <w:rsid w:val="0019511A"/>
    <w:rsid w:val="00196975"/>
    <w:rsid w:val="0019719A"/>
    <w:rsid w:val="001973B0"/>
    <w:rsid w:val="001A0627"/>
    <w:rsid w:val="001A0B0F"/>
    <w:rsid w:val="001A2CB7"/>
    <w:rsid w:val="001A2FA8"/>
    <w:rsid w:val="001A33D0"/>
    <w:rsid w:val="001A4200"/>
    <w:rsid w:val="001A42A5"/>
    <w:rsid w:val="001A49CE"/>
    <w:rsid w:val="001A4FF6"/>
    <w:rsid w:val="001A5F1E"/>
    <w:rsid w:val="001B1884"/>
    <w:rsid w:val="001B2619"/>
    <w:rsid w:val="001B3BB9"/>
    <w:rsid w:val="001B51CD"/>
    <w:rsid w:val="001B5400"/>
    <w:rsid w:val="001B6C3E"/>
    <w:rsid w:val="001B76A0"/>
    <w:rsid w:val="001B7DCB"/>
    <w:rsid w:val="001B7E24"/>
    <w:rsid w:val="001C1553"/>
    <w:rsid w:val="001C330F"/>
    <w:rsid w:val="001C58F3"/>
    <w:rsid w:val="001C6575"/>
    <w:rsid w:val="001C67D9"/>
    <w:rsid w:val="001C7903"/>
    <w:rsid w:val="001D04B2"/>
    <w:rsid w:val="001D2971"/>
    <w:rsid w:val="001D2F31"/>
    <w:rsid w:val="001D4500"/>
    <w:rsid w:val="001D547C"/>
    <w:rsid w:val="001D59C2"/>
    <w:rsid w:val="001D5C4F"/>
    <w:rsid w:val="001D6073"/>
    <w:rsid w:val="001D6480"/>
    <w:rsid w:val="001D6E3A"/>
    <w:rsid w:val="001D7C53"/>
    <w:rsid w:val="001E09C2"/>
    <w:rsid w:val="001E4848"/>
    <w:rsid w:val="001E5330"/>
    <w:rsid w:val="001E595F"/>
    <w:rsid w:val="001E702D"/>
    <w:rsid w:val="001F05B4"/>
    <w:rsid w:val="001F1581"/>
    <w:rsid w:val="001F69D9"/>
    <w:rsid w:val="001F72BD"/>
    <w:rsid w:val="001F7968"/>
    <w:rsid w:val="0020352D"/>
    <w:rsid w:val="002038D1"/>
    <w:rsid w:val="002040B4"/>
    <w:rsid w:val="00204FB5"/>
    <w:rsid w:val="002052ED"/>
    <w:rsid w:val="00205426"/>
    <w:rsid w:val="00205D83"/>
    <w:rsid w:val="00206394"/>
    <w:rsid w:val="00210442"/>
    <w:rsid w:val="002113DB"/>
    <w:rsid w:val="00211566"/>
    <w:rsid w:val="00213CDC"/>
    <w:rsid w:val="002142D3"/>
    <w:rsid w:val="00214F94"/>
    <w:rsid w:val="0021721F"/>
    <w:rsid w:val="002177EB"/>
    <w:rsid w:val="00220046"/>
    <w:rsid w:val="00220A8A"/>
    <w:rsid w:val="00221012"/>
    <w:rsid w:val="002228CC"/>
    <w:rsid w:val="002236C3"/>
    <w:rsid w:val="0022401C"/>
    <w:rsid w:val="002246AC"/>
    <w:rsid w:val="00231776"/>
    <w:rsid w:val="002339B5"/>
    <w:rsid w:val="00233FBF"/>
    <w:rsid w:val="002340E0"/>
    <w:rsid w:val="0023474D"/>
    <w:rsid w:val="00236FEC"/>
    <w:rsid w:val="00237618"/>
    <w:rsid w:val="00237A4F"/>
    <w:rsid w:val="00240506"/>
    <w:rsid w:val="002419B2"/>
    <w:rsid w:val="002426A3"/>
    <w:rsid w:val="002442F8"/>
    <w:rsid w:val="00245F24"/>
    <w:rsid w:val="00251F2C"/>
    <w:rsid w:val="00253EF2"/>
    <w:rsid w:val="00254EB2"/>
    <w:rsid w:val="00255C35"/>
    <w:rsid w:val="00255DFA"/>
    <w:rsid w:val="002569BA"/>
    <w:rsid w:val="00260458"/>
    <w:rsid w:val="002621E8"/>
    <w:rsid w:val="00262232"/>
    <w:rsid w:val="002623A8"/>
    <w:rsid w:val="00262561"/>
    <w:rsid w:val="00262A5A"/>
    <w:rsid w:val="00263CD9"/>
    <w:rsid w:val="00264095"/>
    <w:rsid w:val="002655A2"/>
    <w:rsid w:val="00265B20"/>
    <w:rsid w:val="002661CA"/>
    <w:rsid w:val="00266719"/>
    <w:rsid w:val="00266CFD"/>
    <w:rsid w:val="00266FF8"/>
    <w:rsid w:val="00267D9D"/>
    <w:rsid w:val="00270683"/>
    <w:rsid w:val="00270EFC"/>
    <w:rsid w:val="00272564"/>
    <w:rsid w:val="00274199"/>
    <w:rsid w:val="00274C9B"/>
    <w:rsid w:val="0027614B"/>
    <w:rsid w:val="00277163"/>
    <w:rsid w:val="002771CE"/>
    <w:rsid w:val="00281EED"/>
    <w:rsid w:val="00283E54"/>
    <w:rsid w:val="0028448D"/>
    <w:rsid w:val="002865BA"/>
    <w:rsid w:val="0028672D"/>
    <w:rsid w:val="002868FE"/>
    <w:rsid w:val="002879D1"/>
    <w:rsid w:val="00291AF3"/>
    <w:rsid w:val="00291B4B"/>
    <w:rsid w:val="00291B9D"/>
    <w:rsid w:val="0029243C"/>
    <w:rsid w:val="00292F19"/>
    <w:rsid w:val="002930D3"/>
    <w:rsid w:val="002942AC"/>
    <w:rsid w:val="00294CF1"/>
    <w:rsid w:val="00294FB0"/>
    <w:rsid w:val="002958D8"/>
    <w:rsid w:val="00297153"/>
    <w:rsid w:val="0029724F"/>
    <w:rsid w:val="002977FF"/>
    <w:rsid w:val="002978A9"/>
    <w:rsid w:val="002A09A5"/>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4037"/>
    <w:rsid w:val="002B7C5B"/>
    <w:rsid w:val="002B7F6F"/>
    <w:rsid w:val="002C08A7"/>
    <w:rsid w:val="002C0C4A"/>
    <w:rsid w:val="002C0CB5"/>
    <w:rsid w:val="002C1783"/>
    <w:rsid w:val="002C1AE5"/>
    <w:rsid w:val="002C453D"/>
    <w:rsid w:val="002C4600"/>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2584"/>
    <w:rsid w:val="002F4CA0"/>
    <w:rsid w:val="002F4E01"/>
    <w:rsid w:val="002F5AD6"/>
    <w:rsid w:val="002F5DD5"/>
    <w:rsid w:val="002F6596"/>
    <w:rsid w:val="002F7EEF"/>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1737"/>
    <w:rsid w:val="00322549"/>
    <w:rsid w:val="003225D0"/>
    <w:rsid w:val="00322F68"/>
    <w:rsid w:val="003270E3"/>
    <w:rsid w:val="00327568"/>
    <w:rsid w:val="003275E1"/>
    <w:rsid w:val="00327FC1"/>
    <w:rsid w:val="00330C43"/>
    <w:rsid w:val="00333718"/>
    <w:rsid w:val="003343C1"/>
    <w:rsid w:val="00334469"/>
    <w:rsid w:val="00334CE0"/>
    <w:rsid w:val="0033608F"/>
    <w:rsid w:val="0033616F"/>
    <w:rsid w:val="003361BA"/>
    <w:rsid w:val="0034209B"/>
    <w:rsid w:val="003424A9"/>
    <w:rsid w:val="003441B4"/>
    <w:rsid w:val="003449D6"/>
    <w:rsid w:val="00346637"/>
    <w:rsid w:val="003469EA"/>
    <w:rsid w:val="00346ECA"/>
    <w:rsid w:val="00347FB5"/>
    <w:rsid w:val="00354D8C"/>
    <w:rsid w:val="0035551F"/>
    <w:rsid w:val="003558BF"/>
    <w:rsid w:val="00355E91"/>
    <w:rsid w:val="00357A57"/>
    <w:rsid w:val="00360077"/>
    <w:rsid w:val="003600A0"/>
    <w:rsid w:val="003616BE"/>
    <w:rsid w:val="00362EE8"/>
    <w:rsid w:val="003643AA"/>
    <w:rsid w:val="0036491B"/>
    <w:rsid w:val="00364B6A"/>
    <w:rsid w:val="00364F0E"/>
    <w:rsid w:val="00370D9E"/>
    <w:rsid w:val="00370F3B"/>
    <w:rsid w:val="00371151"/>
    <w:rsid w:val="00372298"/>
    <w:rsid w:val="00373501"/>
    <w:rsid w:val="00375195"/>
    <w:rsid w:val="00375A87"/>
    <w:rsid w:val="00377CEC"/>
    <w:rsid w:val="00380713"/>
    <w:rsid w:val="003809A2"/>
    <w:rsid w:val="00380D9B"/>
    <w:rsid w:val="003848A1"/>
    <w:rsid w:val="00386472"/>
    <w:rsid w:val="003904B7"/>
    <w:rsid w:val="00390551"/>
    <w:rsid w:val="00391750"/>
    <w:rsid w:val="00391C20"/>
    <w:rsid w:val="00392157"/>
    <w:rsid w:val="00392A78"/>
    <w:rsid w:val="00393296"/>
    <w:rsid w:val="00394EF3"/>
    <w:rsid w:val="003950FD"/>
    <w:rsid w:val="003955E5"/>
    <w:rsid w:val="00395A64"/>
    <w:rsid w:val="00395E39"/>
    <w:rsid w:val="003974D7"/>
    <w:rsid w:val="0039765A"/>
    <w:rsid w:val="003A0890"/>
    <w:rsid w:val="003A19C6"/>
    <w:rsid w:val="003A2816"/>
    <w:rsid w:val="003A2FE5"/>
    <w:rsid w:val="003A3140"/>
    <w:rsid w:val="003A31AE"/>
    <w:rsid w:val="003A5F12"/>
    <w:rsid w:val="003A636B"/>
    <w:rsid w:val="003A683A"/>
    <w:rsid w:val="003A7556"/>
    <w:rsid w:val="003B0F83"/>
    <w:rsid w:val="003B153F"/>
    <w:rsid w:val="003B24F7"/>
    <w:rsid w:val="003B2E55"/>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56C4"/>
    <w:rsid w:val="003D6386"/>
    <w:rsid w:val="003E184C"/>
    <w:rsid w:val="003E18BB"/>
    <w:rsid w:val="003E3CAB"/>
    <w:rsid w:val="003E47D0"/>
    <w:rsid w:val="003E6271"/>
    <w:rsid w:val="003F0348"/>
    <w:rsid w:val="003F089F"/>
    <w:rsid w:val="003F101B"/>
    <w:rsid w:val="003F142D"/>
    <w:rsid w:val="003F3954"/>
    <w:rsid w:val="003F4670"/>
    <w:rsid w:val="003F495D"/>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1794A"/>
    <w:rsid w:val="004203AD"/>
    <w:rsid w:val="0042084A"/>
    <w:rsid w:val="00422AE2"/>
    <w:rsid w:val="0042622F"/>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0A8"/>
    <w:rsid w:val="00456BEF"/>
    <w:rsid w:val="0045744A"/>
    <w:rsid w:val="00457E73"/>
    <w:rsid w:val="00461CCC"/>
    <w:rsid w:val="004623C6"/>
    <w:rsid w:val="00463781"/>
    <w:rsid w:val="00463C7B"/>
    <w:rsid w:val="004648DB"/>
    <w:rsid w:val="0046565D"/>
    <w:rsid w:val="00465A0B"/>
    <w:rsid w:val="004662B4"/>
    <w:rsid w:val="00467425"/>
    <w:rsid w:val="004711EF"/>
    <w:rsid w:val="00471FF2"/>
    <w:rsid w:val="00473751"/>
    <w:rsid w:val="00475BFC"/>
    <w:rsid w:val="00475E53"/>
    <w:rsid w:val="00477CE7"/>
    <w:rsid w:val="0048081D"/>
    <w:rsid w:val="00481387"/>
    <w:rsid w:val="00484583"/>
    <w:rsid w:val="00484FA3"/>
    <w:rsid w:val="004853A2"/>
    <w:rsid w:val="00486996"/>
    <w:rsid w:val="0049009B"/>
    <w:rsid w:val="00490566"/>
    <w:rsid w:val="004907B0"/>
    <w:rsid w:val="00490CBC"/>
    <w:rsid w:val="00490CCB"/>
    <w:rsid w:val="004911BD"/>
    <w:rsid w:val="00494A99"/>
    <w:rsid w:val="00495D39"/>
    <w:rsid w:val="0049666A"/>
    <w:rsid w:val="00497547"/>
    <w:rsid w:val="004A0984"/>
    <w:rsid w:val="004A0F5A"/>
    <w:rsid w:val="004A25D1"/>
    <w:rsid w:val="004A2DC1"/>
    <w:rsid w:val="004A3DA5"/>
    <w:rsid w:val="004A5928"/>
    <w:rsid w:val="004A70B6"/>
    <w:rsid w:val="004B0C85"/>
    <w:rsid w:val="004B405B"/>
    <w:rsid w:val="004B4759"/>
    <w:rsid w:val="004B494D"/>
    <w:rsid w:val="004B4A33"/>
    <w:rsid w:val="004B6A66"/>
    <w:rsid w:val="004B720C"/>
    <w:rsid w:val="004C0962"/>
    <w:rsid w:val="004C13A5"/>
    <w:rsid w:val="004C241D"/>
    <w:rsid w:val="004C38AA"/>
    <w:rsid w:val="004C3ADF"/>
    <w:rsid w:val="004C3AEE"/>
    <w:rsid w:val="004C40A1"/>
    <w:rsid w:val="004C555E"/>
    <w:rsid w:val="004C5654"/>
    <w:rsid w:val="004C6EC8"/>
    <w:rsid w:val="004D06BE"/>
    <w:rsid w:val="004D10AF"/>
    <w:rsid w:val="004D14D2"/>
    <w:rsid w:val="004D16C0"/>
    <w:rsid w:val="004D2C95"/>
    <w:rsid w:val="004D51CE"/>
    <w:rsid w:val="004D5279"/>
    <w:rsid w:val="004E0D54"/>
    <w:rsid w:val="004E2C1F"/>
    <w:rsid w:val="004E365E"/>
    <w:rsid w:val="004E384B"/>
    <w:rsid w:val="004E4745"/>
    <w:rsid w:val="004E53A7"/>
    <w:rsid w:val="004E5BF8"/>
    <w:rsid w:val="004E6B8A"/>
    <w:rsid w:val="004E6E8E"/>
    <w:rsid w:val="004E770D"/>
    <w:rsid w:val="004E7C77"/>
    <w:rsid w:val="004E7F58"/>
    <w:rsid w:val="004F0E07"/>
    <w:rsid w:val="004F0FB3"/>
    <w:rsid w:val="004F10D8"/>
    <w:rsid w:val="004F239A"/>
    <w:rsid w:val="004F37BF"/>
    <w:rsid w:val="004F3C8B"/>
    <w:rsid w:val="004F46CC"/>
    <w:rsid w:val="004F5CFB"/>
    <w:rsid w:val="004F5D8B"/>
    <w:rsid w:val="004F5E87"/>
    <w:rsid w:val="00500792"/>
    <w:rsid w:val="00503A93"/>
    <w:rsid w:val="00503E3F"/>
    <w:rsid w:val="0050488C"/>
    <w:rsid w:val="0050651F"/>
    <w:rsid w:val="005067A0"/>
    <w:rsid w:val="00506EBD"/>
    <w:rsid w:val="0050725F"/>
    <w:rsid w:val="00510524"/>
    <w:rsid w:val="00511C80"/>
    <w:rsid w:val="0051230A"/>
    <w:rsid w:val="005139E6"/>
    <w:rsid w:val="005143E9"/>
    <w:rsid w:val="00515641"/>
    <w:rsid w:val="00515BDB"/>
    <w:rsid w:val="00515CD9"/>
    <w:rsid w:val="005166EC"/>
    <w:rsid w:val="005169E8"/>
    <w:rsid w:val="005208A1"/>
    <w:rsid w:val="00521FD9"/>
    <w:rsid w:val="00522E68"/>
    <w:rsid w:val="005257BD"/>
    <w:rsid w:val="00526284"/>
    <w:rsid w:val="00526AFF"/>
    <w:rsid w:val="00526DF7"/>
    <w:rsid w:val="005303E8"/>
    <w:rsid w:val="0053072E"/>
    <w:rsid w:val="00531CD9"/>
    <w:rsid w:val="00532847"/>
    <w:rsid w:val="00532ECF"/>
    <w:rsid w:val="00535A79"/>
    <w:rsid w:val="00535F80"/>
    <w:rsid w:val="0053727D"/>
    <w:rsid w:val="005406F3"/>
    <w:rsid w:val="00540B78"/>
    <w:rsid w:val="00540F77"/>
    <w:rsid w:val="005412B3"/>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5E95"/>
    <w:rsid w:val="005571BB"/>
    <w:rsid w:val="005572C6"/>
    <w:rsid w:val="005576D5"/>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44D3"/>
    <w:rsid w:val="00574578"/>
    <w:rsid w:val="005755B8"/>
    <w:rsid w:val="00577D03"/>
    <w:rsid w:val="0058068B"/>
    <w:rsid w:val="00581A96"/>
    <w:rsid w:val="00585018"/>
    <w:rsid w:val="005850AD"/>
    <w:rsid w:val="005853C3"/>
    <w:rsid w:val="005853FE"/>
    <w:rsid w:val="00586CFE"/>
    <w:rsid w:val="00587082"/>
    <w:rsid w:val="00587DF3"/>
    <w:rsid w:val="0059031C"/>
    <w:rsid w:val="005904B1"/>
    <w:rsid w:val="005927AC"/>
    <w:rsid w:val="00592C18"/>
    <w:rsid w:val="00593BD5"/>
    <w:rsid w:val="005942C4"/>
    <w:rsid w:val="00595093"/>
    <w:rsid w:val="00596A56"/>
    <w:rsid w:val="00596E93"/>
    <w:rsid w:val="005A0BE9"/>
    <w:rsid w:val="005A2761"/>
    <w:rsid w:val="005A298F"/>
    <w:rsid w:val="005A2D81"/>
    <w:rsid w:val="005A3473"/>
    <w:rsid w:val="005A427B"/>
    <w:rsid w:val="005A4988"/>
    <w:rsid w:val="005A4D7A"/>
    <w:rsid w:val="005A5033"/>
    <w:rsid w:val="005A5EEE"/>
    <w:rsid w:val="005A6509"/>
    <w:rsid w:val="005A7386"/>
    <w:rsid w:val="005A7520"/>
    <w:rsid w:val="005A7F40"/>
    <w:rsid w:val="005B1A4D"/>
    <w:rsid w:val="005B3EC6"/>
    <w:rsid w:val="005B4CDB"/>
    <w:rsid w:val="005B7CB3"/>
    <w:rsid w:val="005C0C3A"/>
    <w:rsid w:val="005C1F02"/>
    <w:rsid w:val="005C2F23"/>
    <w:rsid w:val="005C6146"/>
    <w:rsid w:val="005D0287"/>
    <w:rsid w:val="005D0E48"/>
    <w:rsid w:val="005D207B"/>
    <w:rsid w:val="005D22A0"/>
    <w:rsid w:val="005D23EE"/>
    <w:rsid w:val="005D2D3B"/>
    <w:rsid w:val="005D42D0"/>
    <w:rsid w:val="005D6017"/>
    <w:rsid w:val="005D6238"/>
    <w:rsid w:val="005D79AC"/>
    <w:rsid w:val="005E0008"/>
    <w:rsid w:val="005E1A92"/>
    <w:rsid w:val="005E2F33"/>
    <w:rsid w:val="005E35A1"/>
    <w:rsid w:val="005E3E18"/>
    <w:rsid w:val="005F4951"/>
    <w:rsid w:val="005F67A4"/>
    <w:rsid w:val="005F723F"/>
    <w:rsid w:val="006012F2"/>
    <w:rsid w:val="00601517"/>
    <w:rsid w:val="00601B7D"/>
    <w:rsid w:val="00602394"/>
    <w:rsid w:val="00604161"/>
    <w:rsid w:val="006042A2"/>
    <w:rsid w:val="006058CD"/>
    <w:rsid w:val="00610B11"/>
    <w:rsid w:val="00610D56"/>
    <w:rsid w:val="00611698"/>
    <w:rsid w:val="006116F6"/>
    <w:rsid w:val="0061181D"/>
    <w:rsid w:val="00612B60"/>
    <w:rsid w:val="00612CBC"/>
    <w:rsid w:val="00613738"/>
    <w:rsid w:val="006139C0"/>
    <w:rsid w:val="00614987"/>
    <w:rsid w:val="00614BB5"/>
    <w:rsid w:val="0062099C"/>
    <w:rsid w:val="00620BA2"/>
    <w:rsid w:val="006220FA"/>
    <w:rsid w:val="006246EF"/>
    <w:rsid w:val="006254FE"/>
    <w:rsid w:val="006265A0"/>
    <w:rsid w:val="00627113"/>
    <w:rsid w:val="006300AF"/>
    <w:rsid w:val="006317D8"/>
    <w:rsid w:val="00631C4F"/>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0531"/>
    <w:rsid w:val="0068101F"/>
    <w:rsid w:val="0068205E"/>
    <w:rsid w:val="006825B6"/>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05C8"/>
    <w:rsid w:val="006B3AE5"/>
    <w:rsid w:val="006B4640"/>
    <w:rsid w:val="006B5DEB"/>
    <w:rsid w:val="006B6440"/>
    <w:rsid w:val="006B75B6"/>
    <w:rsid w:val="006C155A"/>
    <w:rsid w:val="006C1EAB"/>
    <w:rsid w:val="006C3C81"/>
    <w:rsid w:val="006C4961"/>
    <w:rsid w:val="006C4F8F"/>
    <w:rsid w:val="006C50A2"/>
    <w:rsid w:val="006C5E40"/>
    <w:rsid w:val="006C60FD"/>
    <w:rsid w:val="006C6378"/>
    <w:rsid w:val="006D239C"/>
    <w:rsid w:val="006D243A"/>
    <w:rsid w:val="006D28E7"/>
    <w:rsid w:val="006D3D76"/>
    <w:rsid w:val="006D61B8"/>
    <w:rsid w:val="006D7E04"/>
    <w:rsid w:val="006E0234"/>
    <w:rsid w:val="006E0862"/>
    <w:rsid w:val="006E0D5F"/>
    <w:rsid w:val="006E1192"/>
    <w:rsid w:val="006E2D01"/>
    <w:rsid w:val="006E3271"/>
    <w:rsid w:val="006E3798"/>
    <w:rsid w:val="006E4A50"/>
    <w:rsid w:val="006E55DA"/>
    <w:rsid w:val="006E5E7A"/>
    <w:rsid w:val="006F04F3"/>
    <w:rsid w:val="006F1693"/>
    <w:rsid w:val="006F17DB"/>
    <w:rsid w:val="006F1A62"/>
    <w:rsid w:val="006F3882"/>
    <w:rsid w:val="006F3EDE"/>
    <w:rsid w:val="006F56A1"/>
    <w:rsid w:val="006F755C"/>
    <w:rsid w:val="00700451"/>
    <w:rsid w:val="00700D1E"/>
    <w:rsid w:val="00703DA5"/>
    <w:rsid w:val="0070671F"/>
    <w:rsid w:val="0070726E"/>
    <w:rsid w:val="0071065D"/>
    <w:rsid w:val="00713F1A"/>
    <w:rsid w:val="00714DC2"/>
    <w:rsid w:val="0071675F"/>
    <w:rsid w:val="00716A0A"/>
    <w:rsid w:val="00717C49"/>
    <w:rsid w:val="0072011C"/>
    <w:rsid w:val="007201B2"/>
    <w:rsid w:val="007218D9"/>
    <w:rsid w:val="00721918"/>
    <w:rsid w:val="00721C3C"/>
    <w:rsid w:val="00723C3B"/>
    <w:rsid w:val="00724435"/>
    <w:rsid w:val="00727C8A"/>
    <w:rsid w:val="00730616"/>
    <w:rsid w:val="00730DBA"/>
    <w:rsid w:val="00731390"/>
    <w:rsid w:val="00731975"/>
    <w:rsid w:val="007321E0"/>
    <w:rsid w:val="00733381"/>
    <w:rsid w:val="007342B2"/>
    <w:rsid w:val="00734A10"/>
    <w:rsid w:val="00734F32"/>
    <w:rsid w:val="00735F8A"/>
    <w:rsid w:val="00735FC7"/>
    <w:rsid w:val="007369F8"/>
    <w:rsid w:val="00737623"/>
    <w:rsid w:val="00740042"/>
    <w:rsid w:val="00741EB9"/>
    <w:rsid w:val="00744221"/>
    <w:rsid w:val="00744A2A"/>
    <w:rsid w:val="00744F7A"/>
    <w:rsid w:val="00750258"/>
    <w:rsid w:val="00750A28"/>
    <w:rsid w:val="0075110C"/>
    <w:rsid w:val="00751884"/>
    <w:rsid w:val="00752104"/>
    <w:rsid w:val="00752294"/>
    <w:rsid w:val="00754038"/>
    <w:rsid w:val="007577A0"/>
    <w:rsid w:val="00760A5A"/>
    <w:rsid w:val="00761592"/>
    <w:rsid w:val="00761657"/>
    <w:rsid w:val="00761827"/>
    <w:rsid w:val="0076182C"/>
    <w:rsid w:val="00761FC4"/>
    <w:rsid w:val="00762AED"/>
    <w:rsid w:val="0076306F"/>
    <w:rsid w:val="007667E2"/>
    <w:rsid w:val="0076731B"/>
    <w:rsid w:val="0077004A"/>
    <w:rsid w:val="007704C2"/>
    <w:rsid w:val="007739E6"/>
    <w:rsid w:val="00774EE8"/>
    <w:rsid w:val="0077500F"/>
    <w:rsid w:val="007759C6"/>
    <w:rsid w:val="007766DF"/>
    <w:rsid w:val="00777855"/>
    <w:rsid w:val="00777A72"/>
    <w:rsid w:val="00780C85"/>
    <w:rsid w:val="007812F0"/>
    <w:rsid w:val="00781C6C"/>
    <w:rsid w:val="007833BA"/>
    <w:rsid w:val="00783555"/>
    <w:rsid w:val="00783C0D"/>
    <w:rsid w:val="00783DF8"/>
    <w:rsid w:val="00784147"/>
    <w:rsid w:val="00785619"/>
    <w:rsid w:val="00791E40"/>
    <w:rsid w:val="00792498"/>
    <w:rsid w:val="00792698"/>
    <w:rsid w:val="00792BD4"/>
    <w:rsid w:val="00793407"/>
    <w:rsid w:val="0079380F"/>
    <w:rsid w:val="00793C3D"/>
    <w:rsid w:val="007956B4"/>
    <w:rsid w:val="007A3273"/>
    <w:rsid w:val="007A3AD9"/>
    <w:rsid w:val="007A61E5"/>
    <w:rsid w:val="007A640F"/>
    <w:rsid w:val="007A7F2A"/>
    <w:rsid w:val="007B21F0"/>
    <w:rsid w:val="007B2331"/>
    <w:rsid w:val="007B2AE4"/>
    <w:rsid w:val="007B5AB3"/>
    <w:rsid w:val="007B7680"/>
    <w:rsid w:val="007C3028"/>
    <w:rsid w:val="007C400D"/>
    <w:rsid w:val="007C51C3"/>
    <w:rsid w:val="007C60C0"/>
    <w:rsid w:val="007C62FB"/>
    <w:rsid w:val="007C79A5"/>
    <w:rsid w:val="007C79DC"/>
    <w:rsid w:val="007D2384"/>
    <w:rsid w:val="007D50A5"/>
    <w:rsid w:val="007D51BC"/>
    <w:rsid w:val="007D5C81"/>
    <w:rsid w:val="007D65EC"/>
    <w:rsid w:val="007D6F3E"/>
    <w:rsid w:val="007D7AB0"/>
    <w:rsid w:val="007E0312"/>
    <w:rsid w:val="007E1842"/>
    <w:rsid w:val="007E1BB5"/>
    <w:rsid w:val="007E4ADE"/>
    <w:rsid w:val="007E4FEF"/>
    <w:rsid w:val="007E5D05"/>
    <w:rsid w:val="007F1A19"/>
    <w:rsid w:val="007F3B91"/>
    <w:rsid w:val="007F49B1"/>
    <w:rsid w:val="007F4E21"/>
    <w:rsid w:val="007F5633"/>
    <w:rsid w:val="007F5A1D"/>
    <w:rsid w:val="007F5E06"/>
    <w:rsid w:val="007F66E4"/>
    <w:rsid w:val="007F7F35"/>
    <w:rsid w:val="00801F13"/>
    <w:rsid w:val="008021BC"/>
    <w:rsid w:val="00803CF5"/>
    <w:rsid w:val="008049FD"/>
    <w:rsid w:val="0080533C"/>
    <w:rsid w:val="00805A8F"/>
    <w:rsid w:val="008069F7"/>
    <w:rsid w:val="00807543"/>
    <w:rsid w:val="00807CC7"/>
    <w:rsid w:val="00807DE6"/>
    <w:rsid w:val="0081125C"/>
    <w:rsid w:val="00812959"/>
    <w:rsid w:val="00812CD7"/>
    <w:rsid w:val="008154DD"/>
    <w:rsid w:val="008157BE"/>
    <w:rsid w:val="008174D6"/>
    <w:rsid w:val="00817DC9"/>
    <w:rsid w:val="00817F59"/>
    <w:rsid w:val="00820EBA"/>
    <w:rsid w:val="0082178B"/>
    <w:rsid w:val="008225D1"/>
    <w:rsid w:val="00824E2B"/>
    <w:rsid w:val="00827B7F"/>
    <w:rsid w:val="00827EAC"/>
    <w:rsid w:val="00830EB1"/>
    <w:rsid w:val="00831318"/>
    <w:rsid w:val="00831591"/>
    <w:rsid w:val="00831D3E"/>
    <w:rsid w:val="00832FEC"/>
    <w:rsid w:val="0083366A"/>
    <w:rsid w:val="00835624"/>
    <w:rsid w:val="00837556"/>
    <w:rsid w:val="00837F37"/>
    <w:rsid w:val="00841188"/>
    <w:rsid w:val="008427F5"/>
    <w:rsid w:val="008447DD"/>
    <w:rsid w:val="00844EC4"/>
    <w:rsid w:val="008458D5"/>
    <w:rsid w:val="00845C48"/>
    <w:rsid w:val="00845C60"/>
    <w:rsid w:val="00846158"/>
    <w:rsid w:val="008469D7"/>
    <w:rsid w:val="00846BCD"/>
    <w:rsid w:val="00847C64"/>
    <w:rsid w:val="0085077A"/>
    <w:rsid w:val="00850BCE"/>
    <w:rsid w:val="00850C5A"/>
    <w:rsid w:val="00851988"/>
    <w:rsid w:val="00852C80"/>
    <w:rsid w:val="00852F69"/>
    <w:rsid w:val="00854051"/>
    <w:rsid w:val="008559EE"/>
    <w:rsid w:val="00857668"/>
    <w:rsid w:val="00862418"/>
    <w:rsid w:val="00862E22"/>
    <w:rsid w:val="00864D32"/>
    <w:rsid w:val="008700F9"/>
    <w:rsid w:val="00870CA0"/>
    <w:rsid w:val="008713ED"/>
    <w:rsid w:val="00871B46"/>
    <w:rsid w:val="008721F1"/>
    <w:rsid w:val="0087280F"/>
    <w:rsid w:val="00872BF3"/>
    <w:rsid w:val="00872C7C"/>
    <w:rsid w:val="008745B1"/>
    <w:rsid w:val="00874E47"/>
    <w:rsid w:val="00875BFE"/>
    <w:rsid w:val="0087649C"/>
    <w:rsid w:val="00880615"/>
    <w:rsid w:val="00880E33"/>
    <w:rsid w:val="008814B2"/>
    <w:rsid w:val="00881CBE"/>
    <w:rsid w:val="008829BC"/>
    <w:rsid w:val="00882A63"/>
    <w:rsid w:val="00884C4D"/>
    <w:rsid w:val="00885BF0"/>
    <w:rsid w:val="00885E28"/>
    <w:rsid w:val="00885E8C"/>
    <w:rsid w:val="00886582"/>
    <w:rsid w:val="008878CB"/>
    <w:rsid w:val="00887BCE"/>
    <w:rsid w:val="00887ED4"/>
    <w:rsid w:val="00887F46"/>
    <w:rsid w:val="00892643"/>
    <w:rsid w:val="0089264A"/>
    <w:rsid w:val="00892C8E"/>
    <w:rsid w:val="00893F85"/>
    <w:rsid w:val="008953BE"/>
    <w:rsid w:val="008965EC"/>
    <w:rsid w:val="00897961"/>
    <w:rsid w:val="008A015C"/>
    <w:rsid w:val="008A0C11"/>
    <w:rsid w:val="008A16F1"/>
    <w:rsid w:val="008A5A62"/>
    <w:rsid w:val="008A6D64"/>
    <w:rsid w:val="008A73DE"/>
    <w:rsid w:val="008A7A2D"/>
    <w:rsid w:val="008A7FF9"/>
    <w:rsid w:val="008B0C91"/>
    <w:rsid w:val="008B0EB2"/>
    <w:rsid w:val="008B1498"/>
    <w:rsid w:val="008B1F6E"/>
    <w:rsid w:val="008B3738"/>
    <w:rsid w:val="008B377E"/>
    <w:rsid w:val="008B455B"/>
    <w:rsid w:val="008B4C55"/>
    <w:rsid w:val="008B4D38"/>
    <w:rsid w:val="008C1382"/>
    <w:rsid w:val="008C14C3"/>
    <w:rsid w:val="008C1C79"/>
    <w:rsid w:val="008C1EB6"/>
    <w:rsid w:val="008C26D6"/>
    <w:rsid w:val="008C3F02"/>
    <w:rsid w:val="008C3F43"/>
    <w:rsid w:val="008C51E0"/>
    <w:rsid w:val="008C5FD1"/>
    <w:rsid w:val="008C660E"/>
    <w:rsid w:val="008C69C8"/>
    <w:rsid w:val="008D0C79"/>
    <w:rsid w:val="008D1886"/>
    <w:rsid w:val="008D388F"/>
    <w:rsid w:val="008D4DCA"/>
    <w:rsid w:val="008D6EF9"/>
    <w:rsid w:val="008E0911"/>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09AB"/>
    <w:rsid w:val="00901040"/>
    <w:rsid w:val="00901143"/>
    <w:rsid w:val="009016ED"/>
    <w:rsid w:val="00902450"/>
    <w:rsid w:val="00902EE8"/>
    <w:rsid w:val="00903167"/>
    <w:rsid w:val="0090347F"/>
    <w:rsid w:val="0090501B"/>
    <w:rsid w:val="00905407"/>
    <w:rsid w:val="009055B3"/>
    <w:rsid w:val="00905AEE"/>
    <w:rsid w:val="009075F9"/>
    <w:rsid w:val="009078FD"/>
    <w:rsid w:val="00911A2F"/>
    <w:rsid w:val="009135D7"/>
    <w:rsid w:val="00913F5D"/>
    <w:rsid w:val="00914837"/>
    <w:rsid w:val="00917190"/>
    <w:rsid w:val="0092187A"/>
    <w:rsid w:val="00921988"/>
    <w:rsid w:val="00921A8E"/>
    <w:rsid w:val="009229B6"/>
    <w:rsid w:val="009243DE"/>
    <w:rsid w:val="00925CE6"/>
    <w:rsid w:val="00926767"/>
    <w:rsid w:val="009301D7"/>
    <w:rsid w:val="00930C8F"/>
    <w:rsid w:val="0093474E"/>
    <w:rsid w:val="00936353"/>
    <w:rsid w:val="00936575"/>
    <w:rsid w:val="0093663B"/>
    <w:rsid w:val="00936E30"/>
    <w:rsid w:val="00937461"/>
    <w:rsid w:val="009417E4"/>
    <w:rsid w:val="0094270A"/>
    <w:rsid w:val="00943519"/>
    <w:rsid w:val="00943F95"/>
    <w:rsid w:val="009447DE"/>
    <w:rsid w:val="00944DB7"/>
    <w:rsid w:val="0094565D"/>
    <w:rsid w:val="0094606E"/>
    <w:rsid w:val="00950057"/>
    <w:rsid w:val="00950101"/>
    <w:rsid w:val="009509AF"/>
    <w:rsid w:val="00950A9A"/>
    <w:rsid w:val="00950D5C"/>
    <w:rsid w:val="00951B22"/>
    <w:rsid w:val="00951CB7"/>
    <w:rsid w:val="00952963"/>
    <w:rsid w:val="0095302E"/>
    <w:rsid w:val="00953410"/>
    <w:rsid w:val="00960CB6"/>
    <w:rsid w:val="00961749"/>
    <w:rsid w:val="00961EC4"/>
    <w:rsid w:val="009638E1"/>
    <w:rsid w:val="00963D77"/>
    <w:rsid w:val="00966F58"/>
    <w:rsid w:val="00967C23"/>
    <w:rsid w:val="00970BD2"/>
    <w:rsid w:val="009710CB"/>
    <w:rsid w:val="0097166D"/>
    <w:rsid w:val="0097303B"/>
    <w:rsid w:val="00973C73"/>
    <w:rsid w:val="00973CC4"/>
    <w:rsid w:val="0097508F"/>
    <w:rsid w:val="009756AC"/>
    <w:rsid w:val="009775DE"/>
    <w:rsid w:val="00981A6F"/>
    <w:rsid w:val="00984573"/>
    <w:rsid w:val="00985266"/>
    <w:rsid w:val="00985BE8"/>
    <w:rsid w:val="00985D9D"/>
    <w:rsid w:val="00986863"/>
    <w:rsid w:val="00986E52"/>
    <w:rsid w:val="00987E3B"/>
    <w:rsid w:val="009901AF"/>
    <w:rsid w:val="00990353"/>
    <w:rsid w:val="00990365"/>
    <w:rsid w:val="00992286"/>
    <w:rsid w:val="00993546"/>
    <w:rsid w:val="00993B91"/>
    <w:rsid w:val="0099400A"/>
    <w:rsid w:val="009940D2"/>
    <w:rsid w:val="009945AD"/>
    <w:rsid w:val="0099509E"/>
    <w:rsid w:val="0099659C"/>
    <w:rsid w:val="009A2ED6"/>
    <w:rsid w:val="009A3CBD"/>
    <w:rsid w:val="009A5B97"/>
    <w:rsid w:val="009A7100"/>
    <w:rsid w:val="009B1399"/>
    <w:rsid w:val="009B1E9D"/>
    <w:rsid w:val="009B240B"/>
    <w:rsid w:val="009B31ED"/>
    <w:rsid w:val="009B320D"/>
    <w:rsid w:val="009B554B"/>
    <w:rsid w:val="009B5ABE"/>
    <w:rsid w:val="009C116F"/>
    <w:rsid w:val="009C2153"/>
    <w:rsid w:val="009C244C"/>
    <w:rsid w:val="009C39FD"/>
    <w:rsid w:val="009C3A55"/>
    <w:rsid w:val="009C40BA"/>
    <w:rsid w:val="009C468B"/>
    <w:rsid w:val="009C652D"/>
    <w:rsid w:val="009C66A6"/>
    <w:rsid w:val="009D04D4"/>
    <w:rsid w:val="009D1751"/>
    <w:rsid w:val="009D2CEF"/>
    <w:rsid w:val="009D3BD1"/>
    <w:rsid w:val="009D3FF8"/>
    <w:rsid w:val="009D4D75"/>
    <w:rsid w:val="009D5A90"/>
    <w:rsid w:val="009D697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B8"/>
    <w:rsid w:val="00A00AC9"/>
    <w:rsid w:val="00A00CA2"/>
    <w:rsid w:val="00A01730"/>
    <w:rsid w:val="00A019F8"/>
    <w:rsid w:val="00A02945"/>
    <w:rsid w:val="00A03797"/>
    <w:rsid w:val="00A03986"/>
    <w:rsid w:val="00A03E1C"/>
    <w:rsid w:val="00A05CF3"/>
    <w:rsid w:val="00A06566"/>
    <w:rsid w:val="00A07F35"/>
    <w:rsid w:val="00A102A3"/>
    <w:rsid w:val="00A10A1F"/>
    <w:rsid w:val="00A10C28"/>
    <w:rsid w:val="00A15854"/>
    <w:rsid w:val="00A169A5"/>
    <w:rsid w:val="00A16A4A"/>
    <w:rsid w:val="00A16EE3"/>
    <w:rsid w:val="00A1792B"/>
    <w:rsid w:val="00A20733"/>
    <w:rsid w:val="00A207C3"/>
    <w:rsid w:val="00A21507"/>
    <w:rsid w:val="00A218E7"/>
    <w:rsid w:val="00A21F97"/>
    <w:rsid w:val="00A220FA"/>
    <w:rsid w:val="00A221C4"/>
    <w:rsid w:val="00A22C5C"/>
    <w:rsid w:val="00A234F9"/>
    <w:rsid w:val="00A250BD"/>
    <w:rsid w:val="00A259A8"/>
    <w:rsid w:val="00A265E8"/>
    <w:rsid w:val="00A279CE"/>
    <w:rsid w:val="00A27ED7"/>
    <w:rsid w:val="00A30564"/>
    <w:rsid w:val="00A306B6"/>
    <w:rsid w:val="00A30A63"/>
    <w:rsid w:val="00A30E39"/>
    <w:rsid w:val="00A32D68"/>
    <w:rsid w:val="00A36C31"/>
    <w:rsid w:val="00A36C67"/>
    <w:rsid w:val="00A448F2"/>
    <w:rsid w:val="00A45AE0"/>
    <w:rsid w:val="00A4660E"/>
    <w:rsid w:val="00A46FB7"/>
    <w:rsid w:val="00A47244"/>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22E"/>
    <w:rsid w:val="00A74629"/>
    <w:rsid w:val="00A752AD"/>
    <w:rsid w:val="00A761FE"/>
    <w:rsid w:val="00A82616"/>
    <w:rsid w:val="00A83F59"/>
    <w:rsid w:val="00A865A5"/>
    <w:rsid w:val="00A87F77"/>
    <w:rsid w:val="00A91A12"/>
    <w:rsid w:val="00A922D2"/>
    <w:rsid w:val="00A927CD"/>
    <w:rsid w:val="00AA0823"/>
    <w:rsid w:val="00AA6B15"/>
    <w:rsid w:val="00AA72AC"/>
    <w:rsid w:val="00AB00E3"/>
    <w:rsid w:val="00AB125E"/>
    <w:rsid w:val="00AB2D0D"/>
    <w:rsid w:val="00AB38CB"/>
    <w:rsid w:val="00AB4334"/>
    <w:rsid w:val="00AB44BD"/>
    <w:rsid w:val="00AB50E8"/>
    <w:rsid w:val="00AC0AC4"/>
    <w:rsid w:val="00AC1D73"/>
    <w:rsid w:val="00AC20FD"/>
    <w:rsid w:val="00AC390D"/>
    <w:rsid w:val="00AC3E72"/>
    <w:rsid w:val="00AC4481"/>
    <w:rsid w:val="00AC5A28"/>
    <w:rsid w:val="00AC612E"/>
    <w:rsid w:val="00AC6E7B"/>
    <w:rsid w:val="00AC7B7D"/>
    <w:rsid w:val="00AC7C53"/>
    <w:rsid w:val="00AD06CC"/>
    <w:rsid w:val="00AD152E"/>
    <w:rsid w:val="00AD20FA"/>
    <w:rsid w:val="00AD2BC4"/>
    <w:rsid w:val="00AD2F08"/>
    <w:rsid w:val="00AD687D"/>
    <w:rsid w:val="00AD6AD4"/>
    <w:rsid w:val="00AE0F5F"/>
    <w:rsid w:val="00AE1A72"/>
    <w:rsid w:val="00AE2BF0"/>
    <w:rsid w:val="00AE3765"/>
    <w:rsid w:val="00AE5AEE"/>
    <w:rsid w:val="00AE707B"/>
    <w:rsid w:val="00AE7A1F"/>
    <w:rsid w:val="00AE7F9D"/>
    <w:rsid w:val="00AF4176"/>
    <w:rsid w:val="00AF426A"/>
    <w:rsid w:val="00AF4319"/>
    <w:rsid w:val="00AF5426"/>
    <w:rsid w:val="00AF5707"/>
    <w:rsid w:val="00AF68E6"/>
    <w:rsid w:val="00AF6A0B"/>
    <w:rsid w:val="00AF6AC2"/>
    <w:rsid w:val="00B008CB"/>
    <w:rsid w:val="00B00EAB"/>
    <w:rsid w:val="00B01040"/>
    <w:rsid w:val="00B01675"/>
    <w:rsid w:val="00B01FC4"/>
    <w:rsid w:val="00B040C4"/>
    <w:rsid w:val="00B05241"/>
    <w:rsid w:val="00B06245"/>
    <w:rsid w:val="00B06B36"/>
    <w:rsid w:val="00B07C54"/>
    <w:rsid w:val="00B10D21"/>
    <w:rsid w:val="00B11B75"/>
    <w:rsid w:val="00B12718"/>
    <w:rsid w:val="00B13016"/>
    <w:rsid w:val="00B13606"/>
    <w:rsid w:val="00B1404D"/>
    <w:rsid w:val="00B14050"/>
    <w:rsid w:val="00B15678"/>
    <w:rsid w:val="00B215FD"/>
    <w:rsid w:val="00B2188C"/>
    <w:rsid w:val="00B2238A"/>
    <w:rsid w:val="00B2441A"/>
    <w:rsid w:val="00B25D08"/>
    <w:rsid w:val="00B275E2"/>
    <w:rsid w:val="00B27919"/>
    <w:rsid w:val="00B27C54"/>
    <w:rsid w:val="00B317FF"/>
    <w:rsid w:val="00B33154"/>
    <w:rsid w:val="00B33817"/>
    <w:rsid w:val="00B3391B"/>
    <w:rsid w:val="00B3456C"/>
    <w:rsid w:val="00B35F42"/>
    <w:rsid w:val="00B35F8E"/>
    <w:rsid w:val="00B36DDA"/>
    <w:rsid w:val="00B37085"/>
    <w:rsid w:val="00B372CB"/>
    <w:rsid w:val="00B376F9"/>
    <w:rsid w:val="00B41A21"/>
    <w:rsid w:val="00B41FF2"/>
    <w:rsid w:val="00B4321E"/>
    <w:rsid w:val="00B43307"/>
    <w:rsid w:val="00B43828"/>
    <w:rsid w:val="00B444BC"/>
    <w:rsid w:val="00B464E4"/>
    <w:rsid w:val="00B50ECC"/>
    <w:rsid w:val="00B51041"/>
    <w:rsid w:val="00B51B1D"/>
    <w:rsid w:val="00B520A0"/>
    <w:rsid w:val="00B52AE8"/>
    <w:rsid w:val="00B5343E"/>
    <w:rsid w:val="00B5412E"/>
    <w:rsid w:val="00B55C22"/>
    <w:rsid w:val="00B55DBC"/>
    <w:rsid w:val="00B567B9"/>
    <w:rsid w:val="00B57C8C"/>
    <w:rsid w:val="00B61D3A"/>
    <w:rsid w:val="00B62863"/>
    <w:rsid w:val="00B62F2B"/>
    <w:rsid w:val="00B6354F"/>
    <w:rsid w:val="00B635F2"/>
    <w:rsid w:val="00B63863"/>
    <w:rsid w:val="00B64BAE"/>
    <w:rsid w:val="00B65B48"/>
    <w:rsid w:val="00B67523"/>
    <w:rsid w:val="00B679C6"/>
    <w:rsid w:val="00B67A8A"/>
    <w:rsid w:val="00B67FCB"/>
    <w:rsid w:val="00B7018E"/>
    <w:rsid w:val="00B70568"/>
    <w:rsid w:val="00B72817"/>
    <w:rsid w:val="00B73602"/>
    <w:rsid w:val="00B744FD"/>
    <w:rsid w:val="00B76122"/>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A7F59"/>
    <w:rsid w:val="00BB1EE9"/>
    <w:rsid w:val="00BB3CB3"/>
    <w:rsid w:val="00BB3D14"/>
    <w:rsid w:val="00BB43D0"/>
    <w:rsid w:val="00BB52CA"/>
    <w:rsid w:val="00BB5852"/>
    <w:rsid w:val="00BB6657"/>
    <w:rsid w:val="00BB6DD6"/>
    <w:rsid w:val="00BB7213"/>
    <w:rsid w:val="00BB7746"/>
    <w:rsid w:val="00BB7B77"/>
    <w:rsid w:val="00BC0036"/>
    <w:rsid w:val="00BC394B"/>
    <w:rsid w:val="00BC3C4B"/>
    <w:rsid w:val="00BC45E6"/>
    <w:rsid w:val="00BC5180"/>
    <w:rsid w:val="00BC6DB5"/>
    <w:rsid w:val="00BD0AA5"/>
    <w:rsid w:val="00BD1BC1"/>
    <w:rsid w:val="00BD37F9"/>
    <w:rsid w:val="00BD4B71"/>
    <w:rsid w:val="00BD4EB3"/>
    <w:rsid w:val="00BE1F6E"/>
    <w:rsid w:val="00BE2AC3"/>
    <w:rsid w:val="00BE38CF"/>
    <w:rsid w:val="00BE3C24"/>
    <w:rsid w:val="00BE498A"/>
    <w:rsid w:val="00BE49FA"/>
    <w:rsid w:val="00BE4AD8"/>
    <w:rsid w:val="00BE4EC5"/>
    <w:rsid w:val="00BE574E"/>
    <w:rsid w:val="00BE5844"/>
    <w:rsid w:val="00BE613E"/>
    <w:rsid w:val="00BE62BB"/>
    <w:rsid w:val="00BE62C0"/>
    <w:rsid w:val="00BE7D0C"/>
    <w:rsid w:val="00BE7E4E"/>
    <w:rsid w:val="00BF05C5"/>
    <w:rsid w:val="00BF33DD"/>
    <w:rsid w:val="00BF357D"/>
    <w:rsid w:val="00BF696E"/>
    <w:rsid w:val="00BF6D7C"/>
    <w:rsid w:val="00BF7921"/>
    <w:rsid w:val="00C00BBF"/>
    <w:rsid w:val="00C00D1C"/>
    <w:rsid w:val="00C0207C"/>
    <w:rsid w:val="00C021D1"/>
    <w:rsid w:val="00C02DDF"/>
    <w:rsid w:val="00C033CC"/>
    <w:rsid w:val="00C05544"/>
    <w:rsid w:val="00C05B5F"/>
    <w:rsid w:val="00C0653E"/>
    <w:rsid w:val="00C1044C"/>
    <w:rsid w:val="00C11885"/>
    <w:rsid w:val="00C1335B"/>
    <w:rsid w:val="00C14B90"/>
    <w:rsid w:val="00C15BF3"/>
    <w:rsid w:val="00C17966"/>
    <w:rsid w:val="00C17C6B"/>
    <w:rsid w:val="00C17CE2"/>
    <w:rsid w:val="00C20A2D"/>
    <w:rsid w:val="00C21ED5"/>
    <w:rsid w:val="00C23711"/>
    <w:rsid w:val="00C2378D"/>
    <w:rsid w:val="00C23E1F"/>
    <w:rsid w:val="00C24311"/>
    <w:rsid w:val="00C24760"/>
    <w:rsid w:val="00C24A3C"/>
    <w:rsid w:val="00C24BE6"/>
    <w:rsid w:val="00C25A6E"/>
    <w:rsid w:val="00C26B59"/>
    <w:rsid w:val="00C272F8"/>
    <w:rsid w:val="00C30D49"/>
    <w:rsid w:val="00C331EE"/>
    <w:rsid w:val="00C33932"/>
    <w:rsid w:val="00C3424F"/>
    <w:rsid w:val="00C34B89"/>
    <w:rsid w:val="00C34E31"/>
    <w:rsid w:val="00C40C5C"/>
    <w:rsid w:val="00C428FA"/>
    <w:rsid w:val="00C46A33"/>
    <w:rsid w:val="00C51BCE"/>
    <w:rsid w:val="00C52220"/>
    <w:rsid w:val="00C5276F"/>
    <w:rsid w:val="00C527F7"/>
    <w:rsid w:val="00C52929"/>
    <w:rsid w:val="00C5388B"/>
    <w:rsid w:val="00C5481B"/>
    <w:rsid w:val="00C56649"/>
    <w:rsid w:val="00C602B6"/>
    <w:rsid w:val="00C612B7"/>
    <w:rsid w:val="00C639FB"/>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141B"/>
    <w:rsid w:val="00C82407"/>
    <w:rsid w:val="00C83357"/>
    <w:rsid w:val="00C83B04"/>
    <w:rsid w:val="00C845B4"/>
    <w:rsid w:val="00C84B2A"/>
    <w:rsid w:val="00C84D8C"/>
    <w:rsid w:val="00C90638"/>
    <w:rsid w:val="00C910CD"/>
    <w:rsid w:val="00C91E8A"/>
    <w:rsid w:val="00C9334C"/>
    <w:rsid w:val="00C94CC2"/>
    <w:rsid w:val="00C95C1F"/>
    <w:rsid w:val="00C9703C"/>
    <w:rsid w:val="00C97A6C"/>
    <w:rsid w:val="00CA0542"/>
    <w:rsid w:val="00CA24CB"/>
    <w:rsid w:val="00CA2967"/>
    <w:rsid w:val="00CA48ED"/>
    <w:rsid w:val="00CA5856"/>
    <w:rsid w:val="00CA605E"/>
    <w:rsid w:val="00CA731D"/>
    <w:rsid w:val="00CA79EC"/>
    <w:rsid w:val="00CB10AF"/>
    <w:rsid w:val="00CB1DE4"/>
    <w:rsid w:val="00CB4DAA"/>
    <w:rsid w:val="00CB59FF"/>
    <w:rsid w:val="00CB5A82"/>
    <w:rsid w:val="00CB5EBE"/>
    <w:rsid w:val="00CB7A14"/>
    <w:rsid w:val="00CB7AE4"/>
    <w:rsid w:val="00CB7BF3"/>
    <w:rsid w:val="00CC08DB"/>
    <w:rsid w:val="00CC38C7"/>
    <w:rsid w:val="00CC4189"/>
    <w:rsid w:val="00CC6424"/>
    <w:rsid w:val="00CC720A"/>
    <w:rsid w:val="00CC7EE7"/>
    <w:rsid w:val="00CD1249"/>
    <w:rsid w:val="00CD251F"/>
    <w:rsid w:val="00CD34AF"/>
    <w:rsid w:val="00CD4EB0"/>
    <w:rsid w:val="00CD662A"/>
    <w:rsid w:val="00CE05CC"/>
    <w:rsid w:val="00CE15CE"/>
    <w:rsid w:val="00CE2166"/>
    <w:rsid w:val="00CE283B"/>
    <w:rsid w:val="00CE39F9"/>
    <w:rsid w:val="00CE3EA6"/>
    <w:rsid w:val="00CE65C7"/>
    <w:rsid w:val="00CE7C71"/>
    <w:rsid w:val="00CF0CC2"/>
    <w:rsid w:val="00CF1165"/>
    <w:rsid w:val="00CF13FF"/>
    <w:rsid w:val="00CF1F2A"/>
    <w:rsid w:val="00CF1FF7"/>
    <w:rsid w:val="00CF54AC"/>
    <w:rsid w:val="00CF54E5"/>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27850"/>
    <w:rsid w:val="00D33289"/>
    <w:rsid w:val="00D33BCE"/>
    <w:rsid w:val="00D35918"/>
    <w:rsid w:val="00D35EB1"/>
    <w:rsid w:val="00D375AF"/>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1C41"/>
    <w:rsid w:val="00D93877"/>
    <w:rsid w:val="00D96F30"/>
    <w:rsid w:val="00D97077"/>
    <w:rsid w:val="00DA10B4"/>
    <w:rsid w:val="00DA17CB"/>
    <w:rsid w:val="00DA23CE"/>
    <w:rsid w:val="00DA2724"/>
    <w:rsid w:val="00DA464A"/>
    <w:rsid w:val="00DA55A2"/>
    <w:rsid w:val="00DB020A"/>
    <w:rsid w:val="00DB07A6"/>
    <w:rsid w:val="00DB0C27"/>
    <w:rsid w:val="00DB2571"/>
    <w:rsid w:val="00DB2AAB"/>
    <w:rsid w:val="00DB4496"/>
    <w:rsid w:val="00DB519D"/>
    <w:rsid w:val="00DB51CE"/>
    <w:rsid w:val="00DB7DAA"/>
    <w:rsid w:val="00DC2E73"/>
    <w:rsid w:val="00DC3346"/>
    <w:rsid w:val="00DC4AD5"/>
    <w:rsid w:val="00DC4DC4"/>
    <w:rsid w:val="00DC6665"/>
    <w:rsid w:val="00DC6BB2"/>
    <w:rsid w:val="00DC6F1E"/>
    <w:rsid w:val="00DC7A4F"/>
    <w:rsid w:val="00DC7EB6"/>
    <w:rsid w:val="00DD0546"/>
    <w:rsid w:val="00DD0C3B"/>
    <w:rsid w:val="00DD1BA4"/>
    <w:rsid w:val="00DD245C"/>
    <w:rsid w:val="00DD5D49"/>
    <w:rsid w:val="00DD79ED"/>
    <w:rsid w:val="00DD7B8B"/>
    <w:rsid w:val="00DE0F12"/>
    <w:rsid w:val="00DE1544"/>
    <w:rsid w:val="00DE3195"/>
    <w:rsid w:val="00DE326C"/>
    <w:rsid w:val="00DE3A92"/>
    <w:rsid w:val="00DE3D71"/>
    <w:rsid w:val="00DE4393"/>
    <w:rsid w:val="00DE43D8"/>
    <w:rsid w:val="00DE4492"/>
    <w:rsid w:val="00DE56C9"/>
    <w:rsid w:val="00DE686B"/>
    <w:rsid w:val="00DF121D"/>
    <w:rsid w:val="00DF3119"/>
    <w:rsid w:val="00DF50D6"/>
    <w:rsid w:val="00E00D03"/>
    <w:rsid w:val="00E02780"/>
    <w:rsid w:val="00E03074"/>
    <w:rsid w:val="00E03F80"/>
    <w:rsid w:val="00E042F9"/>
    <w:rsid w:val="00E05004"/>
    <w:rsid w:val="00E069A4"/>
    <w:rsid w:val="00E12EBA"/>
    <w:rsid w:val="00E13766"/>
    <w:rsid w:val="00E148DD"/>
    <w:rsid w:val="00E16772"/>
    <w:rsid w:val="00E16BD1"/>
    <w:rsid w:val="00E23145"/>
    <w:rsid w:val="00E23E44"/>
    <w:rsid w:val="00E23EBE"/>
    <w:rsid w:val="00E24AD2"/>
    <w:rsid w:val="00E2660F"/>
    <w:rsid w:val="00E27946"/>
    <w:rsid w:val="00E31BC7"/>
    <w:rsid w:val="00E321D0"/>
    <w:rsid w:val="00E32B97"/>
    <w:rsid w:val="00E337EA"/>
    <w:rsid w:val="00E33DF3"/>
    <w:rsid w:val="00E35C62"/>
    <w:rsid w:val="00E37088"/>
    <w:rsid w:val="00E414D9"/>
    <w:rsid w:val="00E4215A"/>
    <w:rsid w:val="00E42B39"/>
    <w:rsid w:val="00E45501"/>
    <w:rsid w:val="00E45DE1"/>
    <w:rsid w:val="00E467A4"/>
    <w:rsid w:val="00E46B35"/>
    <w:rsid w:val="00E47A0B"/>
    <w:rsid w:val="00E50C7B"/>
    <w:rsid w:val="00E5110D"/>
    <w:rsid w:val="00E54295"/>
    <w:rsid w:val="00E54A8D"/>
    <w:rsid w:val="00E54E66"/>
    <w:rsid w:val="00E55065"/>
    <w:rsid w:val="00E5546D"/>
    <w:rsid w:val="00E556A9"/>
    <w:rsid w:val="00E55B4E"/>
    <w:rsid w:val="00E5607E"/>
    <w:rsid w:val="00E56A1E"/>
    <w:rsid w:val="00E6054E"/>
    <w:rsid w:val="00E60843"/>
    <w:rsid w:val="00E6121A"/>
    <w:rsid w:val="00E615D0"/>
    <w:rsid w:val="00E63BC8"/>
    <w:rsid w:val="00E656FF"/>
    <w:rsid w:val="00E66E01"/>
    <w:rsid w:val="00E674C2"/>
    <w:rsid w:val="00E728E9"/>
    <w:rsid w:val="00E72AC5"/>
    <w:rsid w:val="00E75D92"/>
    <w:rsid w:val="00E766A8"/>
    <w:rsid w:val="00E77B4F"/>
    <w:rsid w:val="00E8043B"/>
    <w:rsid w:val="00E80558"/>
    <w:rsid w:val="00E8222D"/>
    <w:rsid w:val="00E8292B"/>
    <w:rsid w:val="00E82A4E"/>
    <w:rsid w:val="00E82C9F"/>
    <w:rsid w:val="00E82D1A"/>
    <w:rsid w:val="00E83982"/>
    <w:rsid w:val="00E846F4"/>
    <w:rsid w:val="00E84ADE"/>
    <w:rsid w:val="00E86940"/>
    <w:rsid w:val="00E87AC4"/>
    <w:rsid w:val="00E917CC"/>
    <w:rsid w:val="00E96294"/>
    <w:rsid w:val="00E97DBD"/>
    <w:rsid w:val="00EA1810"/>
    <w:rsid w:val="00EA1D52"/>
    <w:rsid w:val="00EA2E3C"/>
    <w:rsid w:val="00EA36AF"/>
    <w:rsid w:val="00EA5E64"/>
    <w:rsid w:val="00EA7093"/>
    <w:rsid w:val="00EA71BB"/>
    <w:rsid w:val="00EA72C3"/>
    <w:rsid w:val="00EA7BD6"/>
    <w:rsid w:val="00EB05BC"/>
    <w:rsid w:val="00EB072F"/>
    <w:rsid w:val="00EB21A2"/>
    <w:rsid w:val="00EB2E2C"/>
    <w:rsid w:val="00EB48DD"/>
    <w:rsid w:val="00EB4ED4"/>
    <w:rsid w:val="00EB5622"/>
    <w:rsid w:val="00EB5FF5"/>
    <w:rsid w:val="00EB67B9"/>
    <w:rsid w:val="00EB78E9"/>
    <w:rsid w:val="00EC0CC2"/>
    <w:rsid w:val="00EC0EE4"/>
    <w:rsid w:val="00EC2FE9"/>
    <w:rsid w:val="00EC318E"/>
    <w:rsid w:val="00EC3405"/>
    <w:rsid w:val="00EC6730"/>
    <w:rsid w:val="00EC6C06"/>
    <w:rsid w:val="00EC6C63"/>
    <w:rsid w:val="00ED257B"/>
    <w:rsid w:val="00ED2699"/>
    <w:rsid w:val="00ED28D5"/>
    <w:rsid w:val="00ED380E"/>
    <w:rsid w:val="00ED6594"/>
    <w:rsid w:val="00ED693E"/>
    <w:rsid w:val="00ED6EFF"/>
    <w:rsid w:val="00EE0AED"/>
    <w:rsid w:val="00EE4A51"/>
    <w:rsid w:val="00EE69F6"/>
    <w:rsid w:val="00EF046D"/>
    <w:rsid w:val="00EF1ABB"/>
    <w:rsid w:val="00EF4491"/>
    <w:rsid w:val="00EF6172"/>
    <w:rsid w:val="00EF6449"/>
    <w:rsid w:val="00EF6C84"/>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33AB"/>
    <w:rsid w:val="00F2440E"/>
    <w:rsid w:val="00F24C9A"/>
    <w:rsid w:val="00F30A51"/>
    <w:rsid w:val="00F34C40"/>
    <w:rsid w:val="00F3520C"/>
    <w:rsid w:val="00F361B0"/>
    <w:rsid w:val="00F36743"/>
    <w:rsid w:val="00F37AAD"/>
    <w:rsid w:val="00F4069D"/>
    <w:rsid w:val="00F407AD"/>
    <w:rsid w:val="00F41FA7"/>
    <w:rsid w:val="00F42054"/>
    <w:rsid w:val="00F43CC6"/>
    <w:rsid w:val="00F44352"/>
    <w:rsid w:val="00F467C0"/>
    <w:rsid w:val="00F46CA2"/>
    <w:rsid w:val="00F477BA"/>
    <w:rsid w:val="00F5069B"/>
    <w:rsid w:val="00F52AD4"/>
    <w:rsid w:val="00F53EF8"/>
    <w:rsid w:val="00F54C06"/>
    <w:rsid w:val="00F55CD4"/>
    <w:rsid w:val="00F56D71"/>
    <w:rsid w:val="00F62903"/>
    <w:rsid w:val="00F6419F"/>
    <w:rsid w:val="00F67976"/>
    <w:rsid w:val="00F70447"/>
    <w:rsid w:val="00F70F9A"/>
    <w:rsid w:val="00F710B1"/>
    <w:rsid w:val="00F713B8"/>
    <w:rsid w:val="00F72A05"/>
    <w:rsid w:val="00F73B51"/>
    <w:rsid w:val="00F740DA"/>
    <w:rsid w:val="00F744B4"/>
    <w:rsid w:val="00F744F9"/>
    <w:rsid w:val="00F766C7"/>
    <w:rsid w:val="00F77826"/>
    <w:rsid w:val="00F77E4F"/>
    <w:rsid w:val="00F808DB"/>
    <w:rsid w:val="00F819B4"/>
    <w:rsid w:val="00F81ACE"/>
    <w:rsid w:val="00F828CA"/>
    <w:rsid w:val="00F83894"/>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A0AB3"/>
    <w:rsid w:val="00FA5B69"/>
    <w:rsid w:val="00FA6A61"/>
    <w:rsid w:val="00FA6F3D"/>
    <w:rsid w:val="00FA72F5"/>
    <w:rsid w:val="00FA7512"/>
    <w:rsid w:val="00FB1082"/>
    <w:rsid w:val="00FB283D"/>
    <w:rsid w:val="00FB2F11"/>
    <w:rsid w:val="00FB4F0A"/>
    <w:rsid w:val="00FB4F8C"/>
    <w:rsid w:val="00FC0076"/>
    <w:rsid w:val="00FC12FE"/>
    <w:rsid w:val="00FC1557"/>
    <w:rsid w:val="00FC1FDA"/>
    <w:rsid w:val="00FC2EEA"/>
    <w:rsid w:val="00FC5164"/>
    <w:rsid w:val="00FC6BB0"/>
    <w:rsid w:val="00FC7C6B"/>
    <w:rsid w:val="00FD1474"/>
    <w:rsid w:val="00FD3D25"/>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0AF"/>
    <w:pPr>
      <w:tabs>
        <w:tab w:val="left" w:pos="403"/>
      </w:tabs>
      <w:spacing w:after="240" w:line="240" w:lineRule="atLeast"/>
      <w:jc w:val="both"/>
    </w:pPr>
    <w:rPr>
      <w:sz w:val="22"/>
      <w:szCs w:val="22"/>
      <w:lang w:val="en-CA"/>
    </w:rPr>
  </w:style>
  <w:style w:type="paragraph" w:styleId="Heading1">
    <w:name w:val="heading 1"/>
    <w:basedOn w:val="Normal"/>
    <w:next w:val="Normal"/>
    <w:link w:val="Heading1Char"/>
    <w:uiPriority w:val="1"/>
    <w:qFormat/>
    <w:rsid w:val="00631E53"/>
    <w:pPr>
      <w:keepNext/>
      <w:numPr>
        <w:numId w:val="14"/>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qFormat/>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
    <w:rPr>
      <w:rFonts w:ascii="Courier" w:hAnsi="Courier"/>
      <w:noProof/>
      <w:sz w:val="20"/>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
      </w:numPr>
    </w:pPr>
  </w:style>
  <w:style w:type="numbering" w:customStyle="1" w:styleId="CurrentList2">
    <w:name w:val="Current List2"/>
    <w:uiPriority w:val="99"/>
    <w:rsid w:val="001776C7"/>
    <w:pPr>
      <w:numPr>
        <w:numId w:val="4"/>
      </w:numPr>
    </w:pPr>
  </w:style>
  <w:style w:type="numbering" w:customStyle="1" w:styleId="CurrentList3">
    <w:name w:val="Current List3"/>
    <w:uiPriority w:val="99"/>
    <w:rsid w:val="001776C7"/>
    <w:pPr>
      <w:numPr>
        <w:numId w:val="5"/>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6"/>
      </w:numPr>
    </w:pPr>
  </w:style>
  <w:style w:type="numbering" w:customStyle="1" w:styleId="CurrentList5">
    <w:name w:val="Current List5"/>
    <w:uiPriority w:val="99"/>
    <w:rsid w:val="001776C7"/>
    <w:pPr>
      <w:numPr>
        <w:numId w:val="7"/>
      </w:numPr>
    </w:pPr>
  </w:style>
  <w:style w:type="numbering" w:customStyle="1" w:styleId="CurrentList6">
    <w:name w:val="Current List6"/>
    <w:uiPriority w:val="99"/>
    <w:rsid w:val="001776C7"/>
    <w:pPr>
      <w:numPr>
        <w:numId w:val="8"/>
      </w:numPr>
    </w:pPr>
  </w:style>
  <w:style w:type="numbering" w:customStyle="1" w:styleId="CurrentList7">
    <w:name w:val="Current List7"/>
    <w:uiPriority w:val="99"/>
    <w:rsid w:val="001776C7"/>
    <w:pPr>
      <w:numPr>
        <w:numId w:val="9"/>
      </w:numPr>
    </w:pPr>
  </w:style>
  <w:style w:type="numbering" w:customStyle="1" w:styleId="CurrentList8">
    <w:name w:val="Current List8"/>
    <w:uiPriority w:val="99"/>
    <w:rsid w:val="001776C7"/>
    <w:pPr>
      <w:numPr>
        <w:numId w:val="10"/>
      </w:numPr>
    </w:pPr>
  </w:style>
  <w:style w:type="numbering" w:customStyle="1" w:styleId="CurrentList9">
    <w:name w:val="Current List9"/>
    <w:uiPriority w:val="99"/>
    <w:rsid w:val="001776C7"/>
    <w:pPr>
      <w:numPr>
        <w:numId w:val="11"/>
      </w:numPr>
    </w:pPr>
  </w:style>
  <w:style w:type="numbering" w:customStyle="1" w:styleId="CurrentList10">
    <w:name w:val="Current List10"/>
    <w:uiPriority w:val="99"/>
    <w:rsid w:val="001776C7"/>
    <w:pPr>
      <w:numPr>
        <w:numId w:val="13"/>
      </w:numPr>
    </w:pPr>
  </w:style>
  <w:style w:type="numbering" w:customStyle="1" w:styleId="CurrentList11">
    <w:name w:val="Current List11"/>
    <w:uiPriority w:val="99"/>
    <w:rsid w:val="00631E53"/>
    <w:pPr>
      <w:numPr>
        <w:numId w:val="15"/>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rPr>
  </w:style>
  <w:style w:type="numbering" w:customStyle="1" w:styleId="CurrentList12">
    <w:name w:val="Current List12"/>
    <w:uiPriority w:val="99"/>
    <w:rsid w:val="0077500F"/>
    <w:pPr>
      <w:numPr>
        <w:numId w:val="16"/>
      </w:numPr>
    </w:pPr>
  </w:style>
  <w:style w:type="numbering" w:customStyle="1" w:styleId="CurrentList13">
    <w:name w:val="Current List13"/>
    <w:uiPriority w:val="99"/>
    <w:rsid w:val="0077500F"/>
    <w:pPr>
      <w:numPr>
        <w:numId w:val="17"/>
      </w:numPr>
    </w:pPr>
  </w:style>
  <w:style w:type="numbering" w:customStyle="1" w:styleId="CurrentList14">
    <w:name w:val="Current List14"/>
    <w:uiPriority w:val="99"/>
    <w:rsid w:val="0077500F"/>
    <w:pPr>
      <w:numPr>
        <w:numId w:val="18"/>
      </w:numPr>
    </w:pPr>
  </w:style>
  <w:style w:type="numbering" w:customStyle="1" w:styleId="CurrentList15">
    <w:name w:val="Current List15"/>
    <w:uiPriority w:val="99"/>
    <w:rsid w:val="0077500F"/>
    <w:pPr>
      <w:numPr>
        <w:numId w:val="19"/>
      </w:numPr>
    </w:pPr>
  </w:style>
  <w:style w:type="numbering" w:customStyle="1" w:styleId="CurrentList16">
    <w:name w:val="Current List16"/>
    <w:uiPriority w:val="99"/>
    <w:rsid w:val="009D5A90"/>
    <w:pPr>
      <w:numPr>
        <w:numId w:val="20"/>
      </w:numPr>
    </w:pPr>
  </w:style>
  <w:style w:type="numbering" w:customStyle="1" w:styleId="CurrentList17">
    <w:name w:val="Current List17"/>
    <w:uiPriority w:val="99"/>
    <w:rsid w:val="003F4EB2"/>
    <w:pPr>
      <w:numPr>
        <w:numId w:val="21"/>
      </w:numPr>
    </w:pPr>
  </w:style>
  <w:style w:type="numbering" w:customStyle="1" w:styleId="CurrentList18">
    <w:name w:val="Current List18"/>
    <w:uiPriority w:val="99"/>
    <w:rsid w:val="003F4EB2"/>
    <w:pPr>
      <w:numPr>
        <w:numId w:val="22"/>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23"/>
      </w:numPr>
    </w:pPr>
  </w:style>
  <w:style w:type="numbering" w:customStyle="1" w:styleId="CurrentList20">
    <w:name w:val="Current List20"/>
    <w:uiPriority w:val="99"/>
    <w:rsid w:val="002C1783"/>
    <w:pPr>
      <w:numPr>
        <w:numId w:val="24"/>
      </w:numPr>
    </w:pPr>
  </w:style>
  <w:style w:type="numbering" w:customStyle="1" w:styleId="CurrentList21">
    <w:name w:val="Current List21"/>
    <w:uiPriority w:val="99"/>
    <w:rsid w:val="002C1783"/>
    <w:pPr>
      <w:numPr>
        <w:numId w:val="25"/>
      </w:numPr>
    </w:pPr>
  </w:style>
  <w:style w:type="numbering" w:customStyle="1" w:styleId="CurrentList22">
    <w:name w:val="Current List22"/>
    <w:uiPriority w:val="99"/>
    <w:rsid w:val="00611698"/>
    <w:pPr>
      <w:numPr>
        <w:numId w:val="26"/>
      </w:numPr>
    </w:pPr>
  </w:style>
  <w:style w:type="numbering" w:customStyle="1" w:styleId="CurrentList23">
    <w:name w:val="Current List23"/>
    <w:uiPriority w:val="99"/>
    <w:rsid w:val="00C02DDF"/>
    <w:pPr>
      <w:numPr>
        <w:numId w:val="27"/>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eastAsia="ja-JP"/>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3A636B"/>
    <w:rPr>
      <w:rFonts w:ascii="Courier New" w:eastAsia="SimSun" w:hAnsi="Courier New" w:cs="Courier New"/>
      <w:b w:val="0"/>
      <w:i w:val="0"/>
      <w:noProof/>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Normal"/>
    <w:rsid w:val="00846BCD"/>
    <w:pPr>
      <w:tabs>
        <w:tab w:val="clear" w:pos="403"/>
      </w:tabs>
      <w:ind w:left="403" w:hanging="403"/>
    </w:pPr>
    <w:rPr>
      <w:rFonts w:eastAsia="Calibri"/>
    </w:r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szCs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ListContinue1"/>
    <w:uiPriority w:val="99"/>
    <w:rsid w:val="00EB48DD"/>
    <w:pPr>
      <w:tabs>
        <w:tab w:val="left" w:pos="800"/>
      </w:tabs>
      <w:ind w:left="1209" w:hanging="806"/>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iso.org/iso/foreword.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openxmlformats.org/officeDocument/2006/relationships/footer" Target="footer7.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338</TotalTime>
  <Pages>35</Pages>
  <Words>10709</Words>
  <Characters>64366</Characters>
  <Application>Microsoft Office Word</Application>
  <DocSecurity>0</DocSecurity>
  <Lines>3065</Lines>
  <Paragraphs>2502</Paragraphs>
  <ScaleCrop>false</ScaleCrop>
  <HeadingPairs>
    <vt:vector size="2" baseType="variant">
      <vt:variant>
        <vt:lpstr>Title</vt:lpstr>
      </vt:variant>
      <vt:variant>
        <vt:i4>1</vt:i4>
      </vt:variant>
    </vt:vector>
  </HeadingPairs>
  <TitlesOfParts>
    <vt:vector size="1" baseType="lpstr">
      <vt:lpstr>Amendment 1: Tools for enhanced CMAF and DASH integration</vt:lpstr>
    </vt:vector>
  </TitlesOfParts>
  <Manager/>
  <Company/>
  <LinksUpToDate>false</LinksUpToDate>
  <CharactersWithSpaces>72573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 Tools for enhanced CMAF and DASH integration</dc:title>
  <dc:subject/>
  <dc:creator>Dimitri Podborski</dc:creator>
  <cp:keywords/>
  <dc:description/>
  <cp:lastModifiedBy>Dimitri Podborski</cp:lastModifiedBy>
  <cp:revision>61</cp:revision>
  <cp:lastPrinted>2021-02-03T09:07:00Z</cp:lastPrinted>
  <dcterms:created xsi:type="dcterms:W3CDTF">2025-03-31T06:01:00Z</dcterms:created>
  <dcterms:modified xsi:type="dcterms:W3CDTF">2025-04-29T00:26:00Z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