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96B7F" w14:textId="1B98869E" w:rsidR="001A33D0" w:rsidRPr="00BC394B" w:rsidRDefault="001A33D0" w:rsidP="001A33D0">
      <w:pPr>
        <w:jc w:val="right"/>
        <w:rPr>
          <w:b/>
          <w:sz w:val="28"/>
          <w:szCs w:val="28"/>
        </w:rPr>
      </w:pPr>
      <w:r w:rsidRPr="00BC394B">
        <w:rPr>
          <w:b/>
          <w:noProof/>
          <w:sz w:val="28"/>
          <w:szCs w:val="28"/>
        </w:rPr>
        <w:t>ISO</w:t>
      </w:r>
      <w:r w:rsidR="00D66CE5">
        <w:rPr>
          <w:b/>
          <w:noProof/>
          <w:sz w:val="28"/>
          <w:szCs w:val="28"/>
        </w:rPr>
        <w:t>/IEC</w:t>
      </w:r>
      <w:r w:rsidRPr="00BC394B">
        <w:rPr>
          <w:b/>
          <w:noProof/>
          <w:sz w:val="28"/>
          <w:szCs w:val="28"/>
        </w:rPr>
        <w:t> </w:t>
      </w:r>
      <w:r w:rsidR="00D66CE5">
        <w:rPr>
          <w:b/>
          <w:noProof/>
          <w:sz w:val="28"/>
          <w:szCs w:val="28"/>
        </w:rPr>
        <w:t>23001</w:t>
      </w:r>
      <w:r w:rsidRPr="00BC394B">
        <w:rPr>
          <w:b/>
          <w:noProof/>
          <w:sz w:val="28"/>
          <w:szCs w:val="28"/>
        </w:rPr>
        <w:t>-</w:t>
      </w:r>
      <w:r w:rsidR="00D63888">
        <w:rPr>
          <w:b/>
          <w:noProof/>
          <w:sz w:val="28"/>
          <w:szCs w:val="28"/>
        </w:rPr>
        <w:t>19</w:t>
      </w:r>
      <w:r w:rsidRPr="00BC394B">
        <w:rPr>
          <w:b/>
          <w:noProof/>
          <w:sz w:val="28"/>
          <w:szCs w:val="28"/>
        </w:rPr>
        <w:t>:</w:t>
      </w:r>
      <w:r w:rsidR="00D63888">
        <w:rPr>
          <w:b/>
          <w:noProof/>
          <w:sz w:val="28"/>
          <w:szCs w:val="28"/>
        </w:rPr>
        <w:t>2025</w:t>
      </w:r>
      <w:r w:rsidRPr="00BC394B">
        <w:rPr>
          <w:b/>
          <w:noProof/>
          <w:sz w:val="28"/>
          <w:szCs w:val="28"/>
        </w:rPr>
        <w:t>(</w:t>
      </w:r>
      <w:r w:rsidR="00D66CE5">
        <w:rPr>
          <w:b/>
          <w:noProof/>
          <w:sz w:val="28"/>
          <w:szCs w:val="28"/>
        </w:rPr>
        <w:t>E</w:t>
      </w:r>
      <w:r w:rsidRPr="00BC394B">
        <w:rPr>
          <w:b/>
          <w:noProof/>
          <w:sz w:val="28"/>
          <w:szCs w:val="28"/>
        </w:rPr>
        <w:t>)</w:t>
      </w:r>
    </w:p>
    <w:p w14:paraId="439DD98D" w14:textId="69CB2D4D" w:rsidR="001A33D0" w:rsidRPr="00BC394B" w:rsidRDefault="001A33D0" w:rsidP="001A33D0">
      <w:pPr>
        <w:jc w:val="right"/>
      </w:pPr>
      <w:r w:rsidRPr="00BC394B">
        <w:rPr>
          <w:noProof/>
        </w:rPr>
        <w:t>ISO</w:t>
      </w:r>
      <w:r w:rsidR="00770E9C">
        <w:rPr>
          <w:noProof/>
        </w:rPr>
        <w:t>/</w:t>
      </w:r>
      <w:r w:rsidR="00D66CE5">
        <w:rPr>
          <w:noProof/>
        </w:rPr>
        <w:t>IEC J</w:t>
      </w:r>
      <w:r w:rsidRPr="00BC394B">
        <w:t>TC </w:t>
      </w:r>
      <w:r w:rsidR="00D66CE5">
        <w:rPr>
          <w:noProof/>
        </w:rPr>
        <w:t>1</w:t>
      </w:r>
      <w:r w:rsidRPr="00BC394B">
        <w:t>/SC </w:t>
      </w:r>
      <w:r w:rsidR="00D66CE5">
        <w:rPr>
          <w:noProof/>
        </w:rPr>
        <w:t>29</w:t>
      </w:r>
      <w:r w:rsidRPr="00BC394B">
        <w:t>/WG </w:t>
      </w:r>
      <w:r w:rsidR="00D66CE5">
        <w:t>3</w:t>
      </w:r>
    </w:p>
    <w:p w14:paraId="19AFDE13" w14:textId="31F05945" w:rsidR="001A33D0" w:rsidRPr="00BC394B" w:rsidRDefault="000F0E7A" w:rsidP="00FA1F1F">
      <w:pPr>
        <w:tabs>
          <w:tab w:val="clear" w:pos="403"/>
        </w:tabs>
        <w:spacing w:after="2000"/>
        <w:jc w:val="right"/>
      </w:pPr>
      <w:r>
        <w:t>Date</w:t>
      </w:r>
      <w:r w:rsidR="001A33D0" w:rsidRPr="00BC394B">
        <w:t xml:space="preserve">: </w:t>
      </w:r>
      <w:del w:id="0" w:author="Ahmed Hamza" w:date="2025-06-24T15:39:00Z" w16du:dateUtc="2025-06-24T22:39:00Z">
        <w:r w:rsidR="00D66CE5" w:rsidDel="0082228A">
          <w:rPr>
            <w:noProof/>
          </w:rPr>
          <w:delText>2024</w:delText>
        </w:r>
      </w:del>
      <w:ins w:id="1" w:author="Ahmed Hamza" w:date="2025-06-24T15:39:00Z" w16du:dateUtc="2025-06-24T22:39:00Z">
        <w:r w:rsidR="0082228A">
          <w:rPr>
            <w:noProof/>
          </w:rPr>
          <w:t>2025</w:t>
        </w:r>
      </w:ins>
      <w:r>
        <w:rPr>
          <w:noProof/>
        </w:rPr>
        <w:t>-</w:t>
      </w:r>
      <w:del w:id="2" w:author="Ahmed Hamza" w:date="2025-06-24T15:39:00Z" w16du:dateUtc="2025-06-24T22:39:00Z">
        <w:r w:rsidR="00661E03" w:rsidDel="0082228A">
          <w:rPr>
            <w:noProof/>
          </w:rPr>
          <w:delText>11</w:delText>
        </w:r>
      </w:del>
      <w:ins w:id="3" w:author="Ahmed Hamza" w:date="2025-06-24T15:39:00Z" w16du:dateUtc="2025-06-24T22:39:00Z">
        <w:r w:rsidR="0082228A">
          <w:rPr>
            <w:noProof/>
          </w:rPr>
          <w:t>04</w:t>
        </w:r>
      </w:ins>
      <w:r>
        <w:rPr>
          <w:noProof/>
        </w:rPr>
        <w:t>-</w:t>
      </w:r>
      <w:r w:rsidR="003259B9">
        <w:rPr>
          <w:noProof/>
        </w:rPr>
        <w:t>DD</w:t>
      </w:r>
    </w:p>
    <w:p w14:paraId="0AE74F4E" w14:textId="785BDBE9" w:rsidR="001A33D0" w:rsidRPr="00D66CE5" w:rsidRDefault="00D66CE5" w:rsidP="001A33D0">
      <w:pPr>
        <w:spacing w:line="360" w:lineRule="atLeast"/>
        <w:jc w:val="left"/>
        <w:rPr>
          <w:b/>
          <w:bCs/>
          <w:sz w:val="32"/>
          <w:szCs w:val="32"/>
        </w:rPr>
      </w:pPr>
      <w:r w:rsidRPr="00D66CE5">
        <w:rPr>
          <w:b/>
          <w:bCs/>
          <w:sz w:val="32"/>
          <w:szCs w:val="32"/>
        </w:rPr>
        <w:t>Information technology</w:t>
      </w:r>
      <w:r w:rsidR="001A33D0" w:rsidRPr="00D66CE5">
        <w:rPr>
          <w:b/>
          <w:bCs/>
          <w:sz w:val="32"/>
          <w:szCs w:val="32"/>
        </w:rPr>
        <w:t> — M</w:t>
      </w:r>
      <w:r w:rsidRPr="00D66CE5">
        <w:rPr>
          <w:b/>
          <w:bCs/>
          <w:sz w:val="32"/>
          <w:szCs w:val="32"/>
        </w:rPr>
        <w:t>PEG systems technologies</w:t>
      </w:r>
      <w:r w:rsidR="001A33D0" w:rsidRPr="00D66CE5">
        <w:rPr>
          <w:b/>
          <w:bCs/>
          <w:sz w:val="32"/>
          <w:szCs w:val="32"/>
        </w:rPr>
        <w:t> — Part </w:t>
      </w:r>
      <w:r w:rsidR="00D63888">
        <w:rPr>
          <w:b/>
          <w:bCs/>
          <w:sz w:val="32"/>
          <w:szCs w:val="32"/>
        </w:rPr>
        <w:t>19</w:t>
      </w:r>
      <w:r w:rsidR="001A33D0" w:rsidRPr="00D66CE5">
        <w:rPr>
          <w:b/>
          <w:bCs/>
          <w:sz w:val="32"/>
          <w:szCs w:val="32"/>
        </w:rPr>
        <w:t xml:space="preserve">: </w:t>
      </w:r>
      <w:r w:rsidRPr="00D66CE5">
        <w:rPr>
          <w:b/>
          <w:bCs/>
          <w:sz w:val="32"/>
          <w:szCs w:val="32"/>
        </w:rPr>
        <w:t>Carriage of green metadata</w:t>
      </w:r>
    </w:p>
    <w:p w14:paraId="66DA12FD" w14:textId="77777777" w:rsidR="001A33D0" w:rsidRPr="00BC394B" w:rsidRDefault="001A33D0" w:rsidP="001A33D0">
      <w:pPr>
        <w:spacing w:before="2000"/>
      </w:pPr>
    </w:p>
    <w:p w14:paraId="571761D4" w14:textId="1660A6F4" w:rsidR="001A33D0" w:rsidRPr="00BC394B" w:rsidRDefault="00661E03"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w:t>
      </w:r>
      <w:r w:rsidRPr="00BC394B">
        <w:rPr>
          <w:sz w:val="80"/>
          <w:szCs w:val="80"/>
        </w:rPr>
        <w:t xml:space="preserve">D </w:t>
      </w:r>
      <w:r w:rsidR="001A33D0" w:rsidRPr="00BC394B">
        <w:rPr>
          <w:sz w:val="80"/>
          <w:szCs w:val="80"/>
        </w:rPr>
        <w:t>stage</w:t>
      </w:r>
    </w:p>
    <w:p w14:paraId="3710EDC3" w14:textId="77777777" w:rsidR="001A33D0" w:rsidRPr="00BC394B" w:rsidRDefault="001A33D0" w:rsidP="001A33D0"/>
    <w:p w14:paraId="1F7E33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4783B6B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23047F5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E95FAAD" w14:textId="77777777" w:rsidR="00ED5FAB" w:rsidRDefault="00ED5FAB" w:rsidP="00DF6AAF">
      <w:pPr>
        <w:pStyle w:val="BodyText"/>
      </w:pPr>
    </w:p>
    <w:p w14:paraId="5ABEC964" w14:textId="77777777" w:rsidR="00ED5FAB" w:rsidRDefault="00ED5FAB" w:rsidP="00DF6AAF">
      <w:pPr>
        <w:pStyle w:val="BodyText"/>
      </w:pPr>
    </w:p>
    <w:p w14:paraId="26501BDD" w14:textId="77777777" w:rsidR="001A33D0" w:rsidRPr="00BC394B" w:rsidRDefault="001A33D0" w:rsidP="00DF6AAF">
      <w:pPr>
        <w:pStyle w:val="BodyText"/>
      </w:pPr>
    </w:p>
    <w:p w14:paraId="6A49C4B9" w14:textId="77777777" w:rsidR="001A33D0" w:rsidRPr="00BC394B" w:rsidRDefault="001A33D0" w:rsidP="00DF6AAF">
      <w:pPr>
        <w:pStyle w:val="BodyText"/>
        <w:sectPr w:rsidR="001A33D0" w:rsidRPr="00BC394B" w:rsidSect="00B55892">
          <w:headerReference w:type="even" r:id="rId11"/>
          <w:footerReference w:type="even" r:id="rId12"/>
          <w:footerReference w:type="default" r:id="rId13"/>
          <w:type w:val="oddPage"/>
          <w:pgSz w:w="11906" w:h="16838" w:code="9"/>
          <w:pgMar w:top="794" w:right="1134" w:bottom="284" w:left="1134" w:header="709" w:footer="0" w:gutter="0"/>
          <w:cols w:space="720"/>
        </w:sectPr>
      </w:pPr>
    </w:p>
    <w:p w14:paraId="2B0CEC70" w14:textId="42CBFA3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w:t>
      </w:r>
      <w:r w:rsidR="00D63888">
        <w:rPr>
          <w:color w:val="auto"/>
        </w:rPr>
        <w:t>/IEC</w:t>
      </w:r>
      <w:r w:rsidRPr="00BC394B">
        <w:rPr>
          <w:color w:val="auto"/>
        </w:rPr>
        <w:t xml:space="preserve"> </w:t>
      </w:r>
      <w:r w:rsidR="00D63888" w:rsidRPr="00BC394B">
        <w:rPr>
          <w:color w:val="auto"/>
        </w:rPr>
        <w:t>20</w:t>
      </w:r>
      <w:r w:rsidR="00D63888">
        <w:rPr>
          <w:color w:val="auto"/>
        </w:rPr>
        <w:t>25</w:t>
      </w:r>
    </w:p>
    <w:p w14:paraId="29D74880"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430518BD"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592D404"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Ch. de Blandonnet 8</w:t>
      </w:r>
    </w:p>
    <w:p w14:paraId="5CDC709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FD9756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247AC57E"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14F74606"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6D46001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317E36C4" w14:textId="77777777" w:rsidR="001A33D0" w:rsidRPr="00BC394B" w:rsidRDefault="001A33D0" w:rsidP="001A33D0">
      <w:pPr>
        <w:pStyle w:val="zzContents"/>
        <w:spacing w:before="0"/>
      </w:pPr>
      <w:r w:rsidRPr="00BC394B">
        <w:lastRenderedPageBreak/>
        <w:t>Contents</w:t>
      </w:r>
    </w:p>
    <w:p w14:paraId="262FD1EB" w14:textId="3FD3CADB" w:rsidR="00F8709C" w:rsidRDefault="0054733A">
      <w:pPr>
        <w:pStyle w:val="TOC1"/>
        <w:rPr>
          <w:ins w:id="4"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ins w:id="5" w:author="Ahmed Hamza" w:date="2025-06-28T19:16:00Z" w16du:dateUtc="2025-06-29T02:16:00Z">
        <w:r w:rsidR="00F8709C" w:rsidRPr="00636700">
          <w:rPr>
            <w:rStyle w:val="Hyperlink"/>
            <w:noProof/>
          </w:rPr>
          <w:fldChar w:fldCharType="begin"/>
        </w:r>
        <w:r w:rsidR="00F8709C" w:rsidRPr="00636700">
          <w:rPr>
            <w:rStyle w:val="Hyperlink"/>
            <w:noProof/>
          </w:rPr>
          <w:instrText xml:space="preserve"> </w:instrText>
        </w:r>
        <w:r w:rsidR="00F8709C">
          <w:rPr>
            <w:noProof/>
          </w:rPr>
          <w:instrText>HYPERLINK \l "_Toc202030628"</w:instrText>
        </w:r>
        <w:r w:rsidR="00F8709C" w:rsidRPr="00636700">
          <w:rPr>
            <w:rStyle w:val="Hyperlink"/>
            <w:noProof/>
          </w:rPr>
          <w:instrText xml:space="preserve"> </w:instrText>
        </w:r>
        <w:r w:rsidR="00F8709C" w:rsidRPr="00636700">
          <w:rPr>
            <w:rStyle w:val="Hyperlink"/>
            <w:noProof/>
          </w:rPr>
        </w:r>
        <w:r w:rsidR="00F8709C" w:rsidRPr="00636700">
          <w:rPr>
            <w:rStyle w:val="Hyperlink"/>
            <w:noProof/>
          </w:rPr>
          <w:fldChar w:fldCharType="separate"/>
        </w:r>
        <w:r w:rsidR="00F8709C" w:rsidRPr="00636700">
          <w:rPr>
            <w:rStyle w:val="Hyperlink"/>
            <w:noProof/>
          </w:rPr>
          <w:t>Foreword</w:t>
        </w:r>
        <w:r w:rsidR="00F8709C">
          <w:rPr>
            <w:noProof/>
            <w:webHidden/>
          </w:rPr>
          <w:tab/>
        </w:r>
        <w:r w:rsidR="00F8709C">
          <w:rPr>
            <w:noProof/>
            <w:webHidden/>
          </w:rPr>
          <w:fldChar w:fldCharType="begin"/>
        </w:r>
        <w:r w:rsidR="00F8709C">
          <w:rPr>
            <w:noProof/>
            <w:webHidden/>
          </w:rPr>
          <w:instrText xml:space="preserve"> PAGEREF _Toc202030628 \h </w:instrText>
        </w:r>
        <w:r w:rsidR="00F8709C">
          <w:rPr>
            <w:noProof/>
            <w:webHidden/>
          </w:rPr>
        </w:r>
        <w:r w:rsidR="00F8709C">
          <w:rPr>
            <w:noProof/>
            <w:webHidden/>
          </w:rPr>
          <w:fldChar w:fldCharType="separate"/>
        </w:r>
        <w:r w:rsidR="00F8709C">
          <w:rPr>
            <w:noProof/>
            <w:webHidden/>
          </w:rPr>
          <w:t>vi</w:t>
        </w:r>
        <w:r w:rsidR="00F8709C">
          <w:rPr>
            <w:noProof/>
            <w:webHidden/>
          </w:rPr>
          <w:fldChar w:fldCharType="end"/>
        </w:r>
        <w:r w:rsidR="00F8709C" w:rsidRPr="00636700">
          <w:rPr>
            <w:rStyle w:val="Hyperlink"/>
            <w:noProof/>
          </w:rPr>
          <w:fldChar w:fldCharType="end"/>
        </w:r>
      </w:ins>
    </w:p>
    <w:p w14:paraId="1394EDCE" w14:textId="6F674BE8" w:rsidR="00F8709C" w:rsidRDefault="00F8709C">
      <w:pPr>
        <w:pStyle w:val="TOC1"/>
        <w:rPr>
          <w:ins w:id="6"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7"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"_Toc202030629"</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Introduction</w:t>
        </w:r>
        <w:r>
          <w:rPr>
            <w:noProof/>
            <w:webHidden/>
          </w:rPr>
          <w:tab/>
        </w:r>
        <w:r>
          <w:rPr>
            <w:noProof/>
            <w:webHidden/>
          </w:rPr>
          <w:fldChar w:fldCharType="begin"/>
        </w:r>
        <w:r>
          <w:rPr>
            <w:noProof/>
            <w:webHidden/>
          </w:rPr>
          <w:instrText xml:space="preserve"> PAGEREF _Toc202030629 \h </w:instrText>
        </w:r>
        <w:r>
          <w:rPr>
            <w:noProof/>
            <w:webHidden/>
          </w:rPr>
        </w:r>
        <w:r>
          <w:rPr>
            <w:noProof/>
            <w:webHidden/>
          </w:rPr>
          <w:fldChar w:fldCharType="separate"/>
        </w:r>
        <w:r>
          <w:rPr>
            <w:noProof/>
            <w:webHidden/>
          </w:rPr>
          <w:t>vii</w:t>
        </w:r>
        <w:r>
          <w:rPr>
            <w:noProof/>
            <w:webHidden/>
          </w:rPr>
          <w:fldChar w:fldCharType="end"/>
        </w:r>
        <w:r w:rsidRPr="00636700">
          <w:rPr>
            <w:rStyle w:val="Hyperlink"/>
            <w:noProof/>
          </w:rPr>
          <w:fldChar w:fldCharType="end"/>
        </w:r>
      </w:ins>
    </w:p>
    <w:p w14:paraId="5373AB9C" w14:textId="427A98AD" w:rsidR="00F8709C" w:rsidRDefault="00F8709C">
      <w:pPr>
        <w:pStyle w:val="TOC1"/>
        <w:rPr>
          <w:ins w:id="8"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9"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"_Toc202030630"</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Scope</w:t>
        </w:r>
        <w:r>
          <w:rPr>
            <w:noProof/>
            <w:webHidden/>
          </w:rPr>
          <w:tab/>
        </w:r>
        <w:r>
          <w:rPr>
            <w:noProof/>
            <w:webHidden/>
          </w:rPr>
          <w:fldChar w:fldCharType="begin"/>
        </w:r>
        <w:r>
          <w:rPr>
            <w:noProof/>
            <w:webHidden/>
          </w:rPr>
          <w:instrText xml:space="preserve"> PAGEREF _Toc202030630 \h </w:instrText>
        </w:r>
        <w:r>
          <w:rPr>
            <w:noProof/>
            <w:webHidden/>
          </w:rPr>
        </w:r>
        <w:r>
          <w:rPr>
            <w:noProof/>
            <w:webHidden/>
          </w:rPr>
          <w:fldChar w:fldCharType="separate"/>
        </w:r>
        <w:r>
          <w:rPr>
            <w:noProof/>
            <w:webHidden/>
          </w:rPr>
          <w:t>1</w:t>
        </w:r>
        <w:r>
          <w:rPr>
            <w:noProof/>
            <w:webHidden/>
          </w:rPr>
          <w:fldChar w:fldCharType="end"/>
        </w:r>
        <w:r w:rsidRPr="00636700">
          <w:rPr>
            <w:rStyle w:val="Hyperlink"/>
            <w:noProof/>
          </w:rPr>
          <w:fldChar w:fldCharType="end"/>
        </w:r>
      </w:ins>
    </w:p>
    <w:p w14:paraId="178B6D38" w14:textId="54F264EE" w:rsidR="00F8709C" w:rsidRDefault="00F8709C">
      <w:pPr>
        <w:pStyle w:val="TOC1"/>
        <w:rPr>
          <w:ins w:id="10"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11"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"_Toc202030631"</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Normative references</w:t>
        </w:r>
        <w:r>
          <w:rPr>
            <w:noProof/>
            <w:webHidden/>
          </w:rPr>
          <w:tab/>
        </w:r>
        <w:r>
          <w:rPr>
            <w:noProof/>
            <w:webHidden/>
          </w:rPr>
          <w:fldChar w:fldCharType="begin"/>
        </w:r>
        <w:r>
          <w:rPr>
            <w:noProof/>
            <w:webHidden/>
          </w:rPr>
          <w:instrText xml:space="preserve"> PAGEREF _Toc202030631 \h </w:instrText>
        </w:r>
        <w:r>
          <w:rPr>
            <w:noProof/>
            <w:webHidden/>
          </w:rPr>
        </w:r>
        <w:r>
          <w:rPr>
            <w:noProof/>
            <w:webHidden/>
          </w:rPr>
          <w:fldChar w:fldCharType="separate"/>
        </w:r>
        <w:r>
          <w:rPr>
            <w:noProof/>
            <w:webHidden/>
          </w:rPr>
          <w:t>1</w:t>
        </w:r>
        <w:r>
          <w:rPr>
            <w:noProof/>
            <w:webHidden/>
          </w:rPr>
          <w:fldChar w:fldCharType="end"/>
        </w:r>
        <w:r w:rsidRPr="00636700">
          <w:rPr>
            <w:rStyle w:val="Hyperlink"/>
            <w:noProof/>
          </w:rPr>
          <w:fldChar w:fldCharType="end"/>
        </w:r>
      </w:ins>
    </w:p>
    <w:p w14:paraId="5AE9C63F" w14:textId="71C55005" w:rsidR="00F8709C" w:rsidRDefault="00F8709C">
      <w:pPr>
        <w:pStyle w:val="TOC1"/>
        <w:rPr>
          <w:ins w:id="12"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13"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"_Toc202030632"</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3</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Terms, definitions, and abbreviated terms</w:t>
        </w:r>
        <w:r>
          <w:rPr>
            <w:noProof/>
            <w:webHidden/>
          </w:rPr>
          <w:tab/>
        </w:r>
        <w:r>
          <w:rPr>
            <w:noProof/>
            <w:webHidden/>
          </w:rPr>
          <w:fldChar w:fldCharType="begin"/>
        </w:r>
        <w:r>
          <w:rPr>
            <w:noProof/>
            <w:webHidden/>
          </w:rPr>
          <w:instrText xml:space="preserve"> PAGEREF _Toc202030632 \h </w:instrText>
        </w:r>
        <w:r>
          <w:rPr>
            <w:noProof/>
            <w:webHidden/>
          </w:rPr>
        </w:r>
        <w:r>
          <w:rPr>
            <w:noProof/>
            <w:webHidden/>
          </w:rPr>
          <w:fldChar w:fldCharType="separate"/>
        </w:r>
        <w:r>
          <w:rPr>
            <w:noProof/>
            <w:webHidden/>
          </w:rPr>
          <w:t>1</w:t>
        </w:r>
        <w:r>
          <w:rPr>
            <w:noProof/>
            <w:webHidden/>
          </w:rPr>
          <w:fldChar w:fldCharType="end"/>
        </w:r>
        <w:r w:rsidRPr="00636700">
          <w:rPr>
            <w:rStyle w:val="Hyperlink"/>
            <w:noProof/>
          </w:rPr>
          <w:fldChar w:fldCharType="end"/>
        </w:r>
      </w:ins>
    </w:p>
    <w:p w14:paraId="556754F9" w14:textId="296B62DC" w:rsidR="00F8709C" w:rsidRDefault="00F8709C">
      <w:pPr>
        <w:pStyle w:val="TOC2"/>
        <w:rPr>
          <w:ins w:id="14"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15"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"_Toc202030633"</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3.1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Terms and definitions</w:t>
        </w:r>
        <w:r>
          <w:rPr>
            <w:noProof/>
            <w:webHidden/>
          </w:rPr>
          <w:tab/>
        </w:r>
        <w:r>
          <w:rPr>
            <w:noProof/>
            <w:webHidden/>
          </w:rPr>
          <w:fldChar w:fldCharType="begin"/>
        </w:r>
        <w:r>
          <w:rPr>
            <w:noProof/>
            <w:webHidden/>
          </w:rPr>
          <w:instrText xml:space="preserve"> PAGEREF _Toc202030633 \h </w:instrText>
        </w:r>
        <w:r>
          <w:rPr>
            <w:noProof/>
            <w:webHidden/>
          </w:rPr>
        </w:r>
        <w:r>
          <w:rPr>
            <w:noProof/>
            <w:webHidden/>
          </w:rPr>
          <w:fldChar w:fldCharType="separate"/>
        </w:r>
        <w:r>
          <w:rPr>
            <w:noProof/>
            <w:webHidden/>
          </w:rPr>
          <w:t>1</w:t>
        </w:r>
        <w:r>
          <w:rPr>
            <w:noProof/>
            <w:webHidden/>
          </w:rPr>
          <w:fldChar w:fldCharType="end"/>
        </w:r>
        <w:r w:rsidRPr="00636700">
          <w:rPr>
            <w:rStyle w:val="Hyperlink"/>
            <w:noProof/>
          </w:rPr>
          <w:fldChar w:fldCharType="end"/>
        </w:r>
      </w:ins>
    </w:p>
    <w:p w14:paraId="7833B87C" w14:textId="2E267B90" w:rsidR="00F8709C" w:rsidRDefault="00F8709C">
      <w:pPr>
        <w:pStyle w:val="TOC2"/>
        <w:rPr>
          <w:ins w:id="16"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17"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"_Toc202030634"</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3.2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Abbreviated terms</w:t>
        </w:r>
        <w:r>
          <w:rPr>
            <w:noProof/>
            <w:webHidden/>
          </w:rPr>
          <w:tab/>
        </w:r>
        <w:r>
          <w:rPr>
            <w:noProof/>
            <w:webHidden/>
          </w:rPr>
          <w:fldChar w:fldCharType="begin"/>
        </w:r>
        <w:r>
          <w:rPr>
            <w:noProof/>
            <w:webHidden/>
          </w:rPr>
          <w:instrText xml:space="preserve"> PAGEREF _Toc202030634 \h </w:instrText>
        </w:r>
        <w:r>
          <w:rPr>
            <w:noProof/>
            <w:webHidden/>
          </w:rPr>
        </w:r>
        <w:r>
          <w:rPr>
            <w:noProof/>
            <w:webHidden/>
          </w:rPr>
          <w:fldChar w:fldCharType="separate"/>
        </w:r>
        <w:r>
          <w:rPr>
            <w:noProof/>
            <w:webHidden/>
          </w:rPr>
          <w:t>2</w:t>
        </w:r>
        <w:r>
          <w:rPr>
            <w:noProof/>
            <w:webHidden/>
          </w:rPr>
          <w:fldChar w:fldCharType="end"/>
        </w:r>
        <w:r w:rsidRPr="00636700">
          <w:rPr>
            <w:rStyle w:val="Hyperlink"/>
            <w:noProof/>
          </w:rPr>
          <w:fldChar w:fldCharType="end"/>
        </w:r>
      </w:ins>
    </w:p>
    <w:p w14:paraId="733959B1" w14:textId="7A676FEF" w:rsidR="00F8709C" w:rsidRDefault="00F8709C">
      <w:pPr>
        <w:pStyle w:val="TOC1"/>
        <w:rPr>
          <w:ins w:id="18"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19"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"_Toc202030635"</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4</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Overview</w:t>
        </w:r>
        <w:r>
          <w:rPr>
            <w:noProof/>
            <w:webHidden/>
          </w:rPr>
          <w:tab/>
        </w:r>
        <w:r>
          <w:rPr>
            <w:noProof/>
            <w:webHidden/>
          </w:rPr>
          <w:fldChar w:fldCharType="begin"/>
        </w:r>
        <w:r>
          <w:rPr>
            <w:noProof/>
            <w:webHidden/>
          </w:rPr>
          <w:instrText xml:space="preserve"> PAGEREF _Toc202030635 \h </w:instrText>
        </w:r>
        <w:r>
          <w:rPr>
            <w:noProof/>
            <w:webHidden/>
          </w:rPr>
        </w:r>
        <w:r>
          <w:rPr>
            <w:noProof/>
            <w:webHidden/>
          </w:rPr>
          <w:fldChar w:fldCharType="separate"/>
        </w:r>
        <w:r>
          <w:rPr>
            <w:noProof/>
            <w:webHidden/>
          </w:rPr>
          <w:t>2</w:t>
        </w:r>
        <w:r>
          <w:rPr>
            <w:noProof/>
            <w:webHidden/>
          </w:rPr>
          <w:fldChar w:fldCharType="end"/>
        </w:r>
        <w:r w:rsidRPr="00636700">
          <w:rPr>
            <w:rStyle w:val="Hyperlink"/>
            <w:noProof/>
          </w:rPr>
          <w:fldChar w:fldCharType="end"/>
        </w:r>
      </w:ins>
    </w:p>
    <w:p w14:paraId="7A32C3AC" w14:textId="04E1C7BE" w:rsidR="00F8709C" w:rsidRDefault="00F8709C">
      <w:pPr>
        <w:pStyle w:val="TOC2"/>
        <w:rPr>
          <w:ins w:id="20"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21"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"_Toc202030636"</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4.1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Overall architecture for carriage of Green metadata</w:t>
        </w:r>
        <w:r>
          <w:rPr>
            <w:noProof/>
            <w:webHidden/>
          </w:rPr>
          <w:tab/>
        </w:r>
        <w:r>
          <w:rPr>
            <w:noProof/>
            <w:webHidden/>
          </w:rPr>
          <w:fldChar w:fldCharType="begin"/>
        </w:r>
        <w:r>
          <w:rPr>
            <w:noProof/>
            <w:webHidden/>
          </w:rPr>
          <w:instrText xml:space="preserve"> PAGEREF _Toc202030636 \h </w:instrText>
        </w:r>
        <w:r>
          <w:rPr>
            <w:noProof/>
            <w:webHidden/>
          </w:rPr>
        </w:r>
        <w:r>
          <w:rPr>
            <w:noProof/>
            <w:webHidden/>
          </w:rPr>
          <w:fldChar w:fldCharType="separate"/>
        </w:r>
        <w:r>
          <w:rPr>
            <w:noProof/>
            <w:webHidden/>
          </w:rPr>
          <w:t>2</w:t>
        </w:r>
        <w:r>
          <w:rPr>
            <w:noProof/>
            <w:webHidden/>
          </w:rPr>
          <w:fldChar w:fldCharType="end"/>
        </w:r>
        <w:r w:rsidRPr="00636700">
          <w:rPr>
            <w:rStyle w:val="Hyperlink"/>
            <w:noProof/>
          </w:rPr>
          <w:fldChar w:fldCharType="end"/>
        </w:r>
      </w:ins>
    </w:p>
    <w:p w14:paraId="08899EBD" w14:textId="1576A809" w:rsidR="00F8709C" w:rsidRDefault="00F8709C">
      <w:pPr>
        <w:pStyle w:val="TOC2"/>
        <w:rPr>
          <w:ins w:id="22"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23"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"_Toc202030637"</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4.2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Referenceable code points</w:t>
        </w:r>
        <w:r>
          <w:rPr>
            <w:noProof/>
            <w:webHidden/>
          </w:rPr>
          <w:tab/>
        </w:r>
        <w:r>
          <w:rPr>
            <w:noProof/>
            <w:webHidden/>
          </w:rPr>
          <w:fldChar w:fldCharType="begin"/>
        </w:r>
        <w:r>
          <w:rPr>
            <w:noProof/>
            <w:webHidden/>
          </w:rPr>
          <w:instrText xml:space="preserve"> PAGEREF _Toc202030637 \h </w:instrText>
        </w:r>
        <w:r>
          <w:rPr>
            <w:noProof/>
            <w:webHidden/>
          </w:rPr>
        </w:r>
        <w:r>
          <w:rPr>
            <w:noProof/>
            <w:webHidden/>
          </w:rPr>
          <w:fldChar w:fldCharType="separate"/>
        </w:r>
        <w:r>
          <w:rPr>
            <w:noProof/>
            <w:webHidden/>
          </w:rPr>
          <w:t>2</w:t>
        </w:r>
        <w:r>
          <w:rPr>
            <w:noProof/>
            <w:webHidden/>
          </w:rPr>
          <w:fldChar w:fldCharType="end"/>
        </w:r>
        <w:r w:rsidRPr="00636700">
          <w:rPr>
            <w:rStyle w:val="Hyperlink"/>
            <w:noProof/>
          </w:rPr>
          <w:fldChar w:fldCharType="end"/>
        </w:r>
      </w:ins>
    </w:p>
    <w:p w14:paraId="229B78E0" w14:textId="51C1EF1C" w:rsidR="00F8709C" w:rsidRDefault="00F8709C">
      <w:pPr>
        <w:pStyle w:val="TOC3"/>
        <w:rPr>
          <w:ins w:id="24"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25"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"_Toc202030638"</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4.2.1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Uniform resource names</w:t>
        </w:r>
        <w:r>
          <w:rPr>
            <w:noProof/>
            <w:webHidden/>
          </w:rPr>
          <w:tab/>
        </w:r>
        <w:r>
          <w:rPr>
            <w:noProof/>
            <w:webHidden/>
          </w:rPr>
          <w:fldChar w:fldCharType="begin"/>
        </w:r>
        <w:r>
          <w:rPr>
            <w:noProof/>
            <w:webHidden/>
          </w:rPr>
          <w:instrText xml:space="preserve"> PAGEREF _Toc202030638 \h </w:instrText>
        </w:r>
        <w:r>
          <w:rPr>
            <w:noProof/>
            <w:webHidden/>
          </w:rPr>
        </w:r>
        <w:r>
          <w:rPr>
            <w:noProof/>
            <w:webHidden/>
          </w:rPr>
          <w:fldChar w:fldCharType="separate"/>
        </w:r>
        <w:r>
          <w:rPr>
            <w:noProof/>
            <w:webHidden/>
          </w:rPr>
          <w:t>2</w:t>
        </w:r>
        <w:r>
          <w:rPr>
            <w:noProof/>
            <w:webHidden/>
          </w:rPr>
          <w:fldChar w:fldCharType="end"/>
        </w:r>
        <w:r w:rsidRPr="00636700">
          <w:rPr>
            <w:rStyle w:val="Hyperlink"/>
            <w:noProof/>
          </w:rPr>
          <w:fldChar w:fldCharType="end"/>
        </w:r>
      </w:ins>
    </w:p>
    <w:p w14:paraId="4178F667" w14:textId="280344A9" w:rsidR="00F8709C" w:rsidRDefault="00F8709C">
      <w:pPr>
        <w:pStyle w:val="TOC3"/>
        <w:rPr>
          <w:ins w:id="26"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27"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"_Toc202030639"</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4.2.2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Restricted scheme types</w:t>
        </w:r>
        <w:r>
          <w:rPr>
            <w:noProof/>
            <w:webHidden/>
          </w:rPr>
          <w:tab/>
        </w:r>
        <w:r>
          <w:rPr>
            <w:noProof/>
            <w:webHidden/>
          </w:rPr>
          <w:fldChar w:fldCharType="begin"/>
        </w:r>
        <w:r>
          <w:rPr>
            <w:noProof/>
            <w:webHidden/>
          </w:rPr>
          <w:instrText xml:space="preserve"> PAGEREF _Toc202030639 \h </w:instrText>
        </w:r>
        <w:r>
          <w:rPr>
            <w:noProof/>
            <w:webHidden/>
          </w:rPr>
        </w:r>
        <w:r>
          <w:rPr>
            <w:noProof/>
            <w:webHidden/>
          </w:rPr>
          <w:fldChar w:fldCharType="separate"/>
        </w:r>
        <w:r>
          <w:rPr>
            <w:noProof/>
            <w:webHidden/>
          </w:rPr>
          <w:t>2</w:t>
        </w:r>
        <w:r>
          <w:rPr>
            <w:noProof/>
            <w:webHidden/>
          </w:rPr>
          <w:fldChar w:fldCharType="end"/>
        </w:r>
        <w:r w:rsidRPr="00636700">
          <w:rPr>
            <w:rStyle w:val="Hyperlink"/>
            <w:noProof/>
          </w:rPr>
          <w:fldChar w:fldCharType="end"/>
        </w:r>
      </w:ins>
    </w:p>
    <w:p w14:paraId="58919CC4" w14:textId="2F027387" w:rsidR="00F8709C" w:rsidRDefault="00F8709C">
      <w:pPr>
        <w:pStyle w:val="TOC3"/>
        <w:rPr>
          <w:ins w:id="28"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29"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"_Toc202030640"</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4.2.3</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Sample entry types</w:t>
        </w:r>
        <w:r>
          <w:rPr>
            <w:noProof/>
            <w:webHidden/>
          </w:rPr>
          <w:tab/>
        </w:r>
        <w:r>
          <w:rPr>
            <w:noProof/>
            <w:webHidden/>
          </w:rPr>
          <w:fldChar w:fldCharType="begin"/>
        </w:r>
        <w:r>
          <w:rPr>
            <w:noProof/>
            <w:webHidden/>
          </w:rPr>
          <w:instrText xml:space="preserve"> PAGEREF _Toc202030640 \h </w:instrText>
        </w:r>
        <w:r>
          <w:rPr>
            <w:noProof/>
            <w:webHidden/>
          </w:rPr>
        </w:r>
        <w:r>
          <w:rPr>
            <w:noProof/>
            <w:webHidden/>
          </w:rPr>
          <w:fldChar w:fldCharType="separate"/>
        </w:r>
        <w:r>
          <w:rPr>
            <w:noProof/>
            <w:webHidden/>
          </w:rPr>
          <w:t>2</w:t>
        </w:r>
        <w:r>
          <w:rPr>
            <w:noProof/>
            <w:webHidden/>
          </w:rPr>
          <w:fldChar w:fldCharType="end"/>
        </w:r>
        <w:r w:rsidRPr="00636700">
          <w:rPr>
            <w:rStyle w:val="Hyperlink"/>
            <w:noProof/>
          </w:rPr>
          <w:fldChar w:fldCharType="end"/>
        </w:r>
      </w:ins>
    </w:p>
    <w:p w14:paraId="6537F2C1" w14:textId="60B6E489" w:rsidR="00F8709C" w:rsidRDefault="00F8709C">
      <w:pPr>
        <w:pStyle w:val="TOC3"/>
        <w:rPr>
          <w:ins w:id="30"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31"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"_Toc202030641"</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4.2.4</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Track reference types</w:t>
        </w:r>
        <w:r>
          <w:rPr>
            <w:noProof/>
            <w:webHidden/>
          </w:rPr>
          <w:tab/>
        </w:r>
        <w:r>
          <w:rPr>
            <w:noProof/>
            <w:webHidden/>
          </w:rPr>
          <w:fldChar w:fldCharType="begin"/>
        </w:r>
        <w:r>
          <w:rPr>
            <w:noProof/>
            <w:webHidden/>
          </w:rPr>
          <w:instrText xml:space="preserve"> PAGEREF _Toc202030641 \h </w:instrText>
        </w:r>
        <w:r>
          <w:rPr>
            <w:noProof/>
            <w:webHidden/>
          </w:rPr>
        </w:r>
        <w:r>
          <w:rPr>
            <w:noProof/>
            <w:webHidden/>
          </w:rPr>
          <w:fldChar w:fldCharType="separate"/>
        </w:r>
        <w:r>
          <w:rPr>
            <w:noProof/>
            <w:webHidden/>
          </w:rPr>
          <w:t>3</w:t>
        </w:r>
        <w:r>
          <w:rPr>
            <w:noProof/>
            <w:webHidden/>
          </w:rPr>
          <w:fldChar w:fldCharType="end"/>
        </w:r>
        <w:r w:rsidRPr="00636700">
          <w:rPr>
            <w:rStyle w:val="Hyperlink"/>
            <w:noProof/>
          </w:rPr>
          <w:fldChar w:fldCharType="end"/>
        </w:r>
      </w:ins>
    </w:p>
    <w:p w14:paraId="2E68B101" w14:textId="7EA29BCE" w:rsidR="00F8709C" w:rsidRDefault="00F8709C">
      <w:pPr>
        <w:pStyle w:val="TOC3"/>
        <w:rPr>
          <w:ins w:id="32"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33"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"_Toc202030642"</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4.2.5</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Box types</w:t>
        </w:r>
        <w:r>
          <w:rPr>
            <w:noProof/>
            <w:webHidden/>
          </w:rPr>
          <w:tab/>
        </w:r>
        <w:r>
          <w:rPr>
            <w:noProof/>
            <w:webHidden/>
          </w:rPr>
          <w:fldChar w:fldCharType="begin"/>
        </w:r>
        <w:r>
          <w:rPr>
            <w:noProof/>
            <w:webHidden/>
          </w:rPr>
          <w:instrText xml:space="preserve"> PAGEREF _Toc202030642 \h </w:instrText>
        </w:r>
        <w:r>
          <w:rPr>
            <w:noProof/>
            <w:webHidden/>
          </w:rPr>
        </w:r>
        <w:r>
          <w:rPr>
            <w:noProof/>
            <w:webHidden/>
          </w:rPr>
          <w:fldChar w:fldCharType="separate"/>
        </w:r>
        <w:r>
          <w:rPr>
            <w:noProof/>
            <w:webHidden/>
          </w:rPr>
          <w:t>3</w:t>
        </w:r>
        <w:r>
          <w:rPr>
            <w:noProof/>
            <w:webHidden/>
          </w:rPr>
          <w:fldChar w:fldCharType="end"/>
        </w:r>
        <w:r w:rsidRPr="00636700">
          <w:rPr>
            <w:rStyle w:val="Hyperlink"/>
            <w:noProof/>
          </w:rPr>
          <w:fldChar w:fldCharType="end"/>
        </w:r>
      </w:ins>
    </w:p>
    <w:p w14:paraId="015B3382" w14:textId="18F72CA1" w:rsidR="00F8709C" w:rsidRDefault="00F8709C">
      <w:pPr>
        <w:pStyle w:val="TOC1"/>
        <w:rPr>
          <w:ins w:id="34"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35"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"_Toc202030643"</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5</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Carriage of Green Metadata in ISO Base Media File Format</w:t>
        </w:r>
        <w:r>
          <w:rPr>
            <w:noProof/>
            <w:webHidden/>
          </w:rPr>
          <w:tab/>
        </w:r>
        <w:r>
          <w:rPr>
            <w:noProof/>
            <w:webHidden/>
          </w:rPr>
          <w:fldChar w:fldCharType="begin"/>
        </w:r>
        <w:r>
          <w:rPr>
            <w:noProof/>
            <w:webHidden/>
          </w:rPr>
          <w:instrText xml:space="preserve"> PAGEREF _Toc202030643 \h </w:instrText>
        </w:r>
        <w:r>
          <w:rPr>
            <w:noProof/>
            <w:webHidden/>
          </w:rPr>
        </w:r>
        <w:r>
          <w:rPr>
            <w:noProof/>
            <w:webHidden/>
          </w:rPr>
          <w:fldChar w:fldCharType="separate"/>
        </w:r>
        <w:r>
          <w:rPr>
            <w:noProof/>
            <w:webHidden/>
          </w:rPr>
          <w:t>4</w:t>
        </w:r>
        <w:r>
          <w:rPr>
            <w:noProof/>
            <w:webHidden/>
          </w:rPr>
          <w:fldChar w:fldCharType="end"/>
        </w:r>
        <w:r w:rsidRPr="00636700">
          <w:rPr>
            <w:rStyle w:val="Hyperlink"/>
            <w:noProof/>
          </w:rPr>
          <w:fldChar w:fldCharType="end"/>
        </w:r>
      </w:ins>
    </w:p>
    <w:p w14:paraId="22D3A1EC" w14:textId="5910214A" w:rsidR="00F8709C" w:rsidRDefault="00F8709C">
      <w:pPr>
        <w:pStyle w:val="TOC2"/>
        <w:rPr>
          <w:ins w:id="36"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37"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"_Toc202030644"</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5.1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General</w:t>
        </w:r>
        <w:r>
          <w:rPr>
            <w:noProof/>
            <w:webHidden/>
          </w:rPr>
          <w:tab/>
        </w:r>
        <w:r>
          <w:rPr>
            <w:noProof/>
            <w:webHidden/>
          </w:rPr>
          <w:fldChar w:fldCharType="begin"/>
        </w:r>
        <w:r>
          <w:rPr>
            <w:noProof/>
            <w:webHidden/>
          </w:rPr>
          <w:instrText xml:space="preserve"> PAGEREF _Toc202030644 \h </w:instrText>
        </w:r>
        <w:r>
          <w:rPr>
            <w:noProof/>
            <w:webHidden/>
          </w:rPr>
        </w:r>
        <w:r>
          <w:rPr>
            <w:noProof/>
            <w:webHidden/>
          </w:rPr>
          <w:fldChar w:fldCharType="separate"/>
        </w:r>
        <w:r>
          <w:rPr>
            <w:noProof/>
            <w:webHidden/>
          </w:rPr>
          <w:t>4</w:t>
        </w:r>
        <w:r>
          <w:rPr>
            <w:noProof/>
            <w:webHidden/>
          </w:rPr>
          <w:fldChar w:fldCharType="end"/>
        </w:r>
        <w:r w:rsidRPr="00636700">
          <w:rPr>
            <w:rStyle w:val="Hyperlink"/>
            <w:noProof/>
          </w:rPr>
          <w:fldChar w:fldCharType="end"/>
        </w:r>
      </w:ins>
    </w:p>
    <w:p w14:paraId="2BF7AE35" w14:textId="75F77E93" w:rsidR="00F8709C" w:rsidRDefault="00F8709C">
      <w:pPr>
        <w:pStyle w:val="TOC2"/>
        <w:rPr>
          <w:ins w:id="38"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39"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"_Toc202030645"</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5.2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Decoder Power Indication Metadata</w:t>
        </w:r>
        <w:r>
          <w:rPr>
            <w:noProof/>
            <w:webHidden/>
          </w:rPr>
          <w:tab/>
        </w:r>
        <w:r>
          <w:rPr>
            <w:noProof/>
            <w:webHidden/>
          </w:rPr>
          <w:fldChar w:fldCharType="begin"/>
        </w:r>
        <w:r>
          <w:rPr>
            <w:noProof/>
            <w:webHidden/>
          </w:rPr>
          <w:instrText xml:space="preserve"> PAGEREF _Toc202030645 \h </w:instrText>
        </w:r>
        <w:r>
          <w:rPr>
            <w:noProof/>
            <w:webHidden/>
          </w:rPr>
        </w:r>
        <w:r>
          <w:rPr>
            <w:noProof/>
            <w:webHidden/>
          </w:rPr>
          <w:fldChar w:fldCharType="separate"/>
        </w:r>
        <w:r>
          <w:rPr>
            <w:noProof/>
            <w:webHidden/>
          </w:rPr>
          <w:t>4</w:t>
        </w:r>
        <w:r>
          <w:rPr>
            <w:noProof/>
            <w:webHidden/>
          </w:rPr>
          <w:fldChar w:fldCharType="end"/>
        </w:r>
        <w:r w:rsidRPr="00636700">
          <w:rPr>
            <w:rStyle w:val="Hyperlink"/>
            <w:noProof/>
          </w:rPr>
          <w:fldChar w:fldCharType="end"/>
        </w:r>
      </w:ins>
    </w:p>
    <w:p w14:paraId="57E2F391" w14:textId="00DB4088" w:rsidR="00F8709C" w:rsidRDefault="00F8709C">
      <w:pPr>
        <w:pStyle w:val="TOC3"/>
        <w:rPr>
          <w:ins w:id="40"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41"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"_Toc202030646"</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5.2.1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Definition</w:t>
        </w:r>
        <w:r>
          <w:rPr>
            <w:noProof/>
            <w:webHidden/>
          </w:rPr>
          <w:tab/>
        </w:r>
        <w:r>
          <w:rPr>
            <w:noProof/>
            <w:webHidden/>
          </w:rPr>
          <w:fldChar w:fldCharType="begin"/>
        </w:r>
        <w:r>
          <w:rPr>
            <w:noProof/>
            <w:webHidden/>
          </w:rPr>
          <w:instrText xml:space="preserve"> PAGEREF _Toc202030646 \h </w:instrText>
        </w:r>
        <w:r>
          <w:rPr>
            <w:noProof/>
            <w:webHidden/>
          </w:rPr>
        </w:r>
        <w:r>
          <w:rPr>
            <w:noProof/>
            <w:webHidden/>
          </w:rPr>
          <w:fldChar w:fldCharType="separate"/>
        </w:r>
        <w:r>
          <w:rPr>
            <w:noProof/>
            <w:webHidden/>
          </w:rPr>
          <w:t>4</w:t>
        </w:r>
        <w:r>
          <w:rPr>
            <w:noProof/>
            <w:webHidden/>
          </w:rPr>
          <w:fldChar w:fldCharType="end"/>
        </w:r>
        <w:r w:rsidRPr="00636700">
          <w:rPr>
            <w:rStyle w:val="Hyperlink"/>
            <w:noProof/>
          </w:rPr>
          <w:fldChar w:fldCharType="end"/>
        </w:r>
      </w:ins>
    </w:p>
    <w:p w14:paraId="38A6EEBC" w14:textId="28CF9C71" w:rsidR="00F8709C" w:rsidRDefault="00F8709C">
      <w:pPr>
        <w:pStyle w:val="TOC3"/>
        <w:rPr>
          <w:ins w:id="42"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43"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"_Toc202030647"</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5.2.2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Syntax</w:t>
        </w:r>
        <w:r>
          <w:rPr>
            <w:noProof/>
            <w:webHidden/>
          </w:rPr>
          <w:tab/>
        </w:r>
        <w:r>
          <w:rPr>
            <w:noProof/>
            <w:webHidden/>
          </w:rPr>
          <w:fldChar w:fldCharType="begin"/>
        </w:r>
        <w:r>
          <w:rPr>
            <w:noProof/>
            <w:webHidden/>
          </w:rPr>
          <w:instrText xml:space="preserve"> PAGEREF _Toc202030647 \h </w:instrText>
        </w:r>
        <w:r>
          <w:rPr>
            <w:noProof/>
            <w:webHidden/>
          </w:rPr>
        </w:r>
        <w:r>
          <w:rPr>
            <w:noProof/>
            <w:webHidden/>
          </w:rPr>
          <w:fldChar w:fldCharType="separate"/>
        </w:r>
        <w:r>
          <w:rPr>
            <w:noProof/>
            <w:webHidden/>
          </w:rPr>
          <w:t>4</w:t>
        </w:r>
        <w:r>
          <w:rPr>
            <w:noProof/>
            <w:webHidden/>
          </w:rPr>
          <w:fldChar w:fldCharType="end"/>
        </w:r>
        <w:r w:rsidRPr="00636700">
          <w:rPr>
            <w:rStyle w:val="Hyperlink"/>
            <w:noProof/>
          </w:rPr>
          <w:fldChar w:fldCharType="end"/>
        </w:r>
      </w:ins>
    </w:p>
    <w:p w14:paraId="7721777D" w14:textId="12E742A5" w:rsidR="00F8709C" w:rsidRDefault="00F8709C">
      <w:pPr>
        <w:pStyle w:val="TOC3"/>
        <w:rPr>
          <w:ins w:id="44"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45"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"_Toc202030648"</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5.2.3</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Semantics</w:t>
        </w:r>
        <w:r>
          <w:rPr>
            <w:noProof/>
            <w:webHidden/>
          </w:rPr>
          <w:tab/>
        </w:r>
        <w:r>
          <w:rPr>
            <w:noProof/>
            <w:webHidden/>
          </w:rPr>
          <w:fldChar w:fldCharType="begin"/>
        </w:r>
        <w:r>
          <w:rPr>
            <w:noProof/>
            <w:webHidden/>
          </w:rPr>
          <w:instrText xml:space="preserve"> PAGEREF _Toc202030648 \h </w:instrText>
        </w:r>
        <w:r>
          <w:rPr>
            <w:noProof/>
            <w:webHidden/>
          </w:rPr>
        </w:r>
        <w:r>
          <w:rPr>
            <w:noProof/>
            <w:webHidden/>
          </w:rPr>
          <w:fldChar w:fldCharType="separate"/>
        </w:r>
        <w:r>
          <w:rPr>
            <w:noProof/>
            <w:webHidden/>
          </w:rPr>
          <w:t>4</w:t>
        </w:r>
        <w:r>
          <w:rPr>
            <w:noProof/>
            <w:webHidden/>
          </w:rPr>
          <w:fldChar w:fldCharType="end"/>
        </w:r>
        <w:r w:rsidRPr="00636700">
          <w:rPr>
            <w:rStyle w:val="Hyperlink"/>
            <w:noProof/>
          </w:rPr>
          <w:fldChar w:fldCharType="end"/>
        </w:r>
      </w:ins>
    </w:p>
    <w:p w14:paraId="59F1E467" w14:textId="592FEE86" w:rsidR="00F8709C" w:rsidRDefault="00F8709C">
      <w:pPr>
        <w:pStyle w:val="TOC2"/>
        <w:rPr>
          <w:ins w:id="46"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47"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"_Toc202030649"</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5.3</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Display Power Reduction Metadata</w:t>
        </w:r>
        <w:r>
          <w:rPr>
            <w:noProof/>
            <w:webHidden/>
          </w:rPr>
          <w:tab/>
        </w:r>
        <w:r>
          <w:rPr>
            <w:noProof/>
            <w:webHidden/>
          </w:rPr>
          <w:fldChar w:fldCharType="begin"/>
        </w:r>
        <w:r>
          <w:rPr>
            <w:noProof/>
            <w:webHidden/>
          </w:rPr>
          <w:instrText xml:space="preserve"> PAGEREF _Toc202030649 \h </w:instrText>
        </w:r>
        <w:r>
          <w:rPr>
            <w:noProof/>
            <w:webHidden/>
          </w:rPr>
        </w:r>
        <w:r>
          <w:rPr>
            <w:noProof/>
            <w:webHidden/>
          </w:rPr>
          <w:fldChar w:fldCharType="separate"/>
        </w:r>
        <w:r>
          <w:rPr>
            <w:noProof/>
            <w:webHidden/>
          </w:rPr>
          <w:t>4</w:t>
        </w:r>
        <w:r>
          <w:rPr>
            <w:noProof/>
            <w:webHidden/>
          </w:rPr>
          <w:fldChar w:fldCharType="end"/>
        </w:r>
        <w:r w:rsidRPr="00636700">
          <w:rPr>
            <w:rStyle w:val="Hyperlink"/>
            <w:noProof/>
          </w:rPr>
          <w:fldChar w:fldCharType="end"/>
        </w:r>
      </w:ins>
    </w:p>
    <w:p w14:paraId="2FD43622" w14:textId="53FF9CC8" w:rsidR="00F8709C" w:rsidRDefault="00F8709C">
      <w:pPr>
        <w:pStyle w:val="TOC3"/>
        <w:rPr>
          <w:ins w:id="48"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49"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"_Toc202030650"</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5.3.1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Display Power Indication Metadata</w:t>
        </w:r>
        <w:r>
          <w:rPr>
            <w:noProof/>
            <w:webHidden/>
          </w:rPr>
          <w:tab/>
        </w:r>
        <w:r>
          <w:rPr>
            <w:noProof/>
            <w:webHidden/>
          </w:rPr>
          <w:fldChar w:fldCharType="begin"/>
        </w:r>
        <w:r>
          <w:rPr>
            <w:noProof/>
            <w:webHidden/>
          </w:rPr>
          <w:instrText xml:space="preserve"> PAGEREF _Toc202030650 \h </w:instrText>
        </w:r>
        <w:r>
          <w:rPr>
            <w:noProof/>
            <w:webHidden/>
          </w:rPr>
        </w:r>
        <w:r>
          <w:rPr>
            <w:noProof/>
            <w:webHidden/>
          </w:rPr>
          <w:fldChar w:fldCharType="separate"/>
        </w:r>
        <w:r>
          <w:rPr>
            <w:noProof/>
            <w:webHidden/>
          </w:rPr>
          <w:t>5</w:t>
        </w:r>
        <w:r>
          <w:rPr>
            <w:noProof/>
            <w:webHidden/>
          </w:rPr>
          <w:fldChar w:fldCharType="end"/>
        </w:r>
        <w:r w:rsidRPr="00636700">
          <w:rPr>
            <w:rStyle w:val="Hyperlink"/>
            <w:noProof/>
          </w:rPr>
          <w:fldChar w:fldCharType="end"/>
        </w:r>
      </w:ins>
    </w:p>
    <w:p w14:paraId="7B2D93B5" w14:textId="6466CC68" w:rsidR="00F8709C" w:rsidRDefault="00F8709C">
      <w:pPr>
        <w:pStyle w:val="TOC3"/>
        <w:rPr>
          <w:ins w:id="50"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51"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"_Toc202030651"</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5.3.2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Display Fine Control Metadata</w:t>
        </w:r>
        <w:r>
          <w:rPr>
            <w:noProof/>
            <w:webHidden/>
          </w:rPr>
          <w:tab/>
        </w:r>
        <w:r>
          <w:rPr>
            <w:noProof/>
            <w:webHidden/>
          </w:rPr>
          <w:fldChar w:fldCharType="begin"/>
        </w:r>
        <w:r>
          <w:rPr>
            <w:noProof/>
            <w:webHidden/>
          </w:rPr>
          <w:instrText xml:space="preserve"> PAGEREF _Toc202030651 \h </w:instrText>
        </w:r>
        <w:r>
          <w:rPr>
            <w:noProof/>
            <w:webHidden/>
          </w:rPr>
        </w:r>
        <w:r>
          <w:rPr>
            <w:noProof/>
            <w:webHidden/>
          </w:rPr>
          <w:fldChar w:fldCharType="separate"/>
        </w:r>
        <w:r>
          <w:rPr>
            <w:noProof/>
            <w:webHidden/>
          </w:rPr>
          <w:t>5</w:t>
        </w:r>
        <w:r>
          <w:rPr>
            <w:noProof/>
            <w:webHidden/>
          </w:rPr>
          <w:fldChar w:fldCharType="end"/>
        </w:r>
        <w:r w:rsidRPr="00636700">
          <w:rPr>
            <w:rStyle w:val="Hyperlink"/>
            <w:noProof/>
          </w:rPr>
          <w:fldChar w:fldCharType="end"/>
        </w:r>
      </w:ins>
    </w:p>
    <w:p w14:paraId="1E889366" w14:textId="1F4CEA7F" w:rsidR="00F8709C" w:rsidRDefault="00F8709C">
      <w:pPr>
        <w:pStyle w:val="TOC3"/>
        <w:rPr>
          <w:ins w:id="52"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53"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"_Toc202030652"</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5.3.3</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Display Attenuation Map Metadata</w:t>
        </w:r>
        <w:r>
          <w:rPr>
            <w:noProof/>
            <w:webHidden/>
          </w:rPr>
          <w:tab/>
        </w:r>
        <w:r>
          <w:rPr>
            <w:noProof/>
            <w:webHidden/>
          </w:rPr>
          <w:fldChar w:fldCharType="begin"/>
        </w:r>
        <w:r>
          <w:rPr>
            <w:noProof/>
            <w:webHidden/>
          </w:rPr>
          <w:instrText xml:space="preserve"> PAGEREF _Toc202030652 \h </w:instrText>
        </w:r>
        <w:r>
          <w:rPr>
            <w:noProof/>
            <w:webHidden/>
          </w:rPr>
        </w:r>
        <w:r>
          <w:rPr>
            <w:noProof/>
            <w:webHidden/>
          </w:rPr>
          <w:fldChar w:fldCharType="separate"/>
        </w:r>
        <w:r>
          <w:rPr>
            <w:noProof/>
            <w:webHidden/>
          </w:rPr>
          <w:t>6</w:t>
        </w:r>
        <w:r>
          <w:rPr>
            <w:noProof/>
            <w:webHidden/>
          </w:rPr>
          <w:fldChar w:fldCharType="end"/>
        </w:r>
        <w:r w:rsidRPr="00636700">
          <w:rPr>
            <w:rStyle w:val="Hyperlink"/>
            <w:noProof/>
          </w:rPr>
          <w:fldChar w:fldCharType="end"/>
        </w:r>
      </w:ins>
    </w:p>
    <w:p w14:paraId="788B6148" w14:textId="2289888C" w:rsidR="00F8709C" w:rsidRDefault="00F8709C">
      <w:pPr>
        <w:pStyle w:val="TOC1"/>
        <w:rPr>
          <w:ins w:id="54"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55"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"_Toc202030653"</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6</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Encapsulation and Signalling in MPEG-DASH</w:t>
        </w:r>
        <w:r>
          <w:rPr>
            <w:noProof/>
            <w:webHidden/>
          </w:rPr>
          <w:tab/>
        </w:r>
        <w:r>
          <w:rPr>
            <w:noProof/>
            <w:webHidden/>
          </w:rPr>
          <w:fldChar w:fldCharType="begin"/>
        </w:r>
        <w:r>
          <w:rPr>
            <w:noProof/>
            <w:webHidden/>
          </w:rPr>
          <w:instrText xml:space="preserve"> PAGEREF _Toc202030653 \h </w:instrText>
        </w:r>
        <w:r>
          <w:rPr>
            <w:noProof/>
            <w:webHidden/>
          </w:rPr>
        </w:r>
        <w:r>
          <w:rPr>
            <w:noProof/>
            <w:webHidden/>
          </w:rPr>
          <w:fldChar w:fldCharType="separate"/>
        </w:r>
        <w:r>
          <w:rPr>
            <w:noProof/>
            <w:webHidden/>
          </w:rPr>
          <w:t>12</w:t>
        </w:r>
        <w:r>
          <w:rPr>
            <w:noProof/>
            <w:webHidden/>
          </w:rPr>
          <w:fldChar w:fldCharType="end"/>
        </w:r>
        <w:r w:rsidRPr="00636700">
          <w:rPr>
            <w:rStyle w:val="Hyperlink"/>
            <w:noProof/>
          </w:rPr>
          <w:fldChar w:fldCharType="end"/>
        </w:r>
      </w:ins>
    </w:p>
    <w:p w14:paraId="161FEDF6" w14:textId="1879114B" w:rsidR="00F8709C" w:rsidRDefault="00F8709C">
      <w:pPr>
        <w:pStyle w:val="TOC2"/>
        <w:rPr>
          <w:ins w:id="56"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57"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"_Toc202030654"</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6.1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General</w:t>
        </w:r>
        <w:r>
          <w:rPr>
            <w:noProof/>
            <w:webHidden/>
          </w:rPr>
          <w:tab/>
        </w:r>
        <w:r>
          <w:rPr>
            <w:noProof/>
            <w:webHidden/>
          </w:rPr>
          <w:fldChar w:fldCharType="begin"/>
        </w:r>
        <w:r>
          <w:rPr>
            <w:noProof/>
            <w:webHidden/>
          </w:rPr>
          <w:instrText xml:space="preserve"> PAGEREF _Toc202030654 \h </w:instrText>
        </w:r>
        <w:r>
          <w:rPr>
            <w:noProof/>
            <w:webHidden/>
          </w:rPr>
        </w:r>
        <w:r>
          <w:rPr>
            <w:noProof/>
            <w:webHidden/>
          </w:rPr>
          <w:fldChar w:fldCharType="separate"/>
        </w:r>
        <w:r>
          <w:rPr>
            <w:noProof/>
            <w:webHidden/>
          </w:rPr>
          <w:t>12</w:t>
        </w:r>
        <w:r>
          <w:rPr>
            <w:noProof/>
            <w:webHidden/>
          </w:rPr>
          <w:fldChar w:fldCharType="end"/>
        </w:r>
        <w:r w:rsidRPr="00636700">
          <w:rPr>
            <w:rStyle w:val="Hyperlink"/>
            <w:noProof/>
          </w:rPr>
          <w:fldChar w:fldCharType="end"/>
        </w:r>
      </w:ins>
    </w:p>
    <w:p w14:paraId="61F8B1EF" w14:textId="486C5000" w:rsidR="00F8709C" w:rsidRDefault="00F8709C">
      <w:pPr>
        <w:pStyle w:val="TOC2"/>
        <w:rPr>
          <w:ins w:id="58"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59"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"_Toc202030655"</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6.2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Decoder Power Indication</w:t>
        </w:r>
        <w:r>
          <w:rPr>
            <w:noProof/>
            <w:webHidden/>
          </w:rPr>
          <w:tab/>
        </w:r>
        <w:r>
          <w:rPr>
            <w:noProof/>
            <w:webHidden/>
          </w:rPr>
          <w:fldChar w:fldCharType="begin"/>
        </w:r>
        <w:r>
          <w:rPr>
            <w:noProof/>
            <w:webHidden/>
          </w:rPr>
          <w:instrText xml:space="preserve"> PAGEREF _Toc202030655 \h </w:instrText>
        </w:r>
        <w:r>
          <w:rPr>
            <w:noProof/>
            <w:webHidden/>
          </w:rPr>
        </w:r>
        <w:r>
          <w:rPr>
            <w:noProof/>
            <w:webHidden/>
          </w:rPr>
          <w:fldChar w:fldCharType="separate"/>
        </w:r>
        <w:r>
          <w:rPr>
            <w:noProof/>
            <w:webHidden/>
          </w:rPr>
          <w:t>12</w:t>
        </w:r>
        <w:r>
          <w:rPr>
            <w:noProof/>
            <w:webHidden/>
          </w:rPr>
          <w:fldChar w:fldCharType="end"/>
        </w:r>
        <w:r w:rsidRPr="00636700">
          <w:rPr>
            <w:rStyle w:val="Hyperlink"/>
            <w:noProof/>
          </w:rPr>
          <w:fldChar w:fldCharType="end"/>
        </w:r>
      </w:ins>
    </w:p>
    <w:p w14:paraId="1CCF072D" w14:textId="59CFBE4C" w:rsidR="00F8709C" w:rsidRDefault="00F8709C">
      <w:pPr>
        <w:pStyle w:val="TOC3"/>
        <w:rPr>
          <w:ins w:id="60"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61"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"_Toc202030656"</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6.2.1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Metadata signalling in the MPD manifest file</w:t>
        </w:r>
        <w:r>
          <w:rPr>
            <w:noProof/>
            <w:webHidden/>
          </w:rPr>
          <w:tab/>
        </w:r>
        <w:r>
          <w:rPr>
            <w:noProof/>
            <w:webHidden/>
          </w:rPr>
          <w:fldChar w:fldCharType="begin"/>
        </w:r>
        <w:r>
          <w:rPr>
            <w:noProof/>
            <w:webHidden/>
          </w:rPr>
          <w:instrText xml:space="preserve"> PAGEREF _Toc202030656 \h </w:instrText>
        </w:r>
        <w:r>
          <w:rPr>
            <w:noProof/>
            <w:webHidden/>
          </w:rPr>
        </w:r>
        <w:r>
          <w:rPr>
            <w:noProof/>
            <w:webHidden/>
          </w:rPr>
          <w:fldChar w:fldCharType="separate"/>
        </w:r>
        <w:r>
          <w:rPr>
            <w:noProof/>
            <w:webHidden/>
          </w:rPr>
          <w:t>12</w:t>
        </w:r>
        <w:r>
          <w:rPr>
            <w:noProof/>
            <w:webHidden/>
          </w:rPr>
          <w:fldChar w:fldCharType="end"/>
        </w:r>
        <w:r w:rsidRPr="00636700">
          <w:rPr>
            <w:rStyle w:val="Hyperlink"/>
            <w:noProof/>
          </w:rPr>
          <w:fldChar w:fldCharType="end"/>
        </w:r>
      </w:ins>
    </w:p>
    <w:p w14:paraId="4D530BA9" w14:textId="30AA2C78" w:rsidR="00F8709C" w:rsidRDefault="00F8709C">
      <w:pPr>
        <w:pStyle w:val="TOC2"/>
        <w:rPr>
          <w:ins w:id="62"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63"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"_Toc202030657"</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6.3</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Display Power Indication</w:t>
        </w:r>
        <w:r>
          <w:rPr>
            <w:noProof/>
            <w:webHidden/>
          </w:rPr>
          <w:tab/>
        </w:r>
        <w:r>
          <w:rPr>
            <w:noProof/>
            <w:webHidden/>
          </w:rPr>
          <w:fldChar w:fldCharType="begin"/>
        </w:r>
        <w:r>
          <w:rPr>
            <w:noProof/>
            <w:webHidden/>
          </w:rPr>
          <w:instrText xml:space="preserve"> PAGEREF _Toc202030657 \h </w:instrText>
        </w:r>
        <w:r>
          <w:rPr>
            <w:noProof/>
            <w:webHidden/>
          </w:rPr>
        </w:r>
        <w:r>
          <w:rPr>
            <w:noProof/>
            <w:webHidden/>
          </w:rPr>
          <w:fldChar w:fldCharType="separate"/>
        </w:r>
        <w:r>
          <w:rPr>
            <w:noProof/>
            <w:webHidden/>
          </w:rPr>
          <w:t>13</w:t>
        </w:r>
        <w:r>
          <w:rPr>
            <w:noProof/>
            <w:webHidden/>
          </w:rPr>
          <w:fldChar w:fldCharType="end"/>
        </w:r>
        <w:r w:rsidRPr="00636700">
          <w:rPr>
            <w:rStyle w:val="Hyperlink"/>
            <w:noProof/>
          </w:rPr>
          <w:fldChar w:fldCharType="end"/>
        </w:r>
      </w:ins>
    </w:p>
    <w:p w14:paraId="05F322B9" w14:textId="3301F847" w:rsidR="00F8709C" w:rsidRDefault="00F8709C">
      <w:pPr>
        <w:pStyle w:val="TOC3"/>
        <w:rPr>
          <w:ins w:id="64"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65"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"_Toc202030658"</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6.3.1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Metadata signalling in the MPD manifest file</w:t>
        </w:r>
        <w:r>
          <w:rPr>
            <w:noProof/>
            <w:webHidden/>
          </w:rPr>
          <w:tab/>
        </w:r>
        <w:r>
          <w:rPr>
            <w:noProof/>
            <w:webHidden/>
          </w:rPr>
          <w:fldChar w:fldCharType="begin"/>
        </w:r>
        <w:r>
          <w:rPr>
            <w:noProof/>
            <w:webHidden/>
          </w:rPr>
          <w:instrText xml:space="preserve"> PAGEREF _Toc202030658 \h </w:instrText>
        </w:r>
        <w:r>
          <w:rPr>
            <w:noProof/>
            <w:webHidden/>
          </w:rPr>
        </w:r>
        <w:r>
          <w:rPr>
            <w:noProof/>
            <w:webHidden/>
          </w:rPr>
          <w:fldChar w:fldCharType="separate"/>
        </w:r>
        <w:r>
          <w:rPr>
            <w:noProof/>
            <w:webHidden/>
          </w:rPr>
          <w:t>13</w:t>
        </w:r>
        <w:r>
          <w:rPr>
            <w:noProof/>
            <w:webHidden/>
          </w:rPr>
          <w:fldChar w:fldCharType="end"/>
        </w:r>
        <w:r w:rsidRPr="00636700">
          <w:rPr>
            <w:rStyle w:val="Hyperlink"/>
            <w:noProof/>
          </w:rPr>
          <w:fldChar w:fldCharType="end"/>
        </w:r>
      </w:ins>
    </w:p>
    <w:p w14:paraId="5B87BBE4" w14:textId="73FCA644" w:rsidR="00F8709C" w:rsidRDefault="00F8709C">
      <w:pPr>
        <w:pStyle w:val="TOC2"/>
        <w:rPr>
          <w:ins w:id="66"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67"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"_Toc202030659"</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6.4</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Display Attenuation Map Information</w:t>
        </w:r>
        <w:r>
          <w:rPr>
            <w:noProof/>
            <w:webHidden/>
          </w:rPr>
          <w:tab/>
        </w:r>
        <w:r>
          <w:rPr>
            <w:noProof/>
            <w:webHidden/>
          </w:rPr>
          <w:fldChar w:fldCharType="begin"/>
        </w:r>
        <w:r>
          <w:rPr>
            <w:noProof/>
            <w:webHidden/>
          </w:rPr>
          <w:instrText xml:space="preserve"> PAGEREF _Toc202030659 \h </w:instrText>
        </w:r>
        <w:r>
          <w:rPr>
            <w:noProof/>
            <w:webHidden/>
          </w:rPr>
        </w:r>
        <w:r>
          <w:rPr>
            <w:noProof/>
            <w:webHidden/>
          </w:rPr>
          <w:fldChar w:fldCharType="separate"/>
        </w:r>
        <w:r>
          <w:rPr>
            <w:noProof/>
            <w:webHidden/>
          </w:rPr>
          <w:t>14</w:t>
        </w:r>
        <w:r>
          <w:rPr>
            <w:noProof/>
            <w:webHidden/>
          </w:rPr>
          <w:fldChar w:fldCharType="end"/>
        </w:r>
        <w:r w:rsidRPr="00636700">
          <w:rPr>
            <w:rStyle w:val="Hyperlink"/>
            <w:noProof/>
          </w:rPr>
          <w:fldChar w:fldCharType="end"/>
        </w:r>
      </w:ins>
    </w:p>
    <w:p w14:paraId="01400BE0" w14:textId="568E51AE" w:rsidR="00F8709C" w:rsidRDefault="00F8709C">
      <w:pPr>
        <w:pStyle w:val="TOC3"/>
        <w:rPr>
          <w:ins w:id="68"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69"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"_Toc202030660"</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6.4.1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Metadata signalling in the MPD manifest file</w:t>
        </w:r>
        <w:r>
          <w:rPr>
            <w:noProof/>
            <w:webHidden/>
          </w:rPr>
          <w:tab/>
        </w:r>
        <w:r>
          <w:rPr>
            <w:noProof/>
            <w:webHidden/>
          </w:rPr>
          <w:fldChar w:fldCharType="begin"/>
        </w:r>
        <w:r>
          <w:rPr>
            <w:noProof/>
            <w:webHidden/>
          </w:rPr>
          <w:instrText xml:space="preserve"> PAGEREF _Toc202030660 \h </w:instrText>
        </w:r>
        <w:r>
          <w:rPr>
            <w:noProof/>
            <w:webHidden/>
          </w:rPr>
        </w:r>
        <w:r>
          <w:rPr>
            <w:noProof/>
            <w:webHidden/>
          </w:rPr>
          <w:fldChar w:fldCharType="separate"/>
        </w:r>
        <w:r>
          <w:rPr>
            <w:noProof/>
            <w:webHidden/>
          </w:rPr>
          <w:t>14</w:t>
        </w:r>
        <w:r>
          <w:rPr>
            <w:noProof/>
            <w:webHidden/>
          </w:rPr>
          <w:fldChar w:fldCharType="end"/>
        </w:r>
        <w:r w:rsidRPr="00636700">
          <w:rPr>
            <w:rStyle w:val="Hyperlink"/>
            <w:noProof/>
          </w:rPr>
          <w:fldChar w:fldCharType="end"/>
        </w:r>
      </w:ins>
    </w:p>
    <w:p w14:paraId="11142F06" w14:textId="393B703E" w:rsidR="00F8709C" w:rsidRDefault="00F8709C">
      <w:pPr>
        <w:pStyle w:val="TOC1"/>
        <w:rPr>
          <w:ins w:id="70"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71"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"_Toc202030661"</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Annex A (normative)  Green metadata MPEG-DASH schema</w:t>
        </w:r>
        <w:r>
          <w:rPr>
            <w:noProof/>
            <w:webHidden/>
          </w:rPr>
          <w:tab/>
        </w:r>
        <w:r>
          <w:rPr>
            <w:noProof/>
            <w:webHidden/>
          </w:rPr>
          <w:fldChar w:fldCharType="begin"/>
        </w:r>
        <w:r>
          <w:rPr>
            <w:noProof/>
            <w:webHidden/>
          </w:rPr>
          <w:instrText xml:space="preserve"> PAGEREF _Toc202030661 \h </w:instrText>
        </w:r>
        <w:r>
          <w:rPr>
            <w:noProof/>
            <w:webHidden/>
          </w:rPr>
        </w:r>
        <w:r>
          <w:rPr>
            <w:noProof/>
            <w:webHidden/>
          </w:rPr>
          <w:fldChar w:fldCharType="separate"/>
        </w:r>
        <w:r>
          <w:rPr>
            <w:noProof/>
            <w:webHidden/>
          </w:rPr>
          <w:t>19</w:t>
        </w:r>
        <w:r>
          <w:rPr>
            <w:noProof/>
            <w:webHidden/>
          </w:rPr>
          <w:fldChar w:fldCharType="end"/>
        </w:r>
        <w:r w:rsidRPr="00636700">
          <w:rPr>
            <w:rStyle w:val="Hyperlink"/>
            <w:noProof/>
          </w:rPr>
          <w:fldChar w:fldCharType="end"/>
        </w:r>
      </w:ins>
    </w:p>
    <w:p w14:paraId="4E5CB7D2" w14:textId="1E9091AC" w:rsidR="00F8709C" w:rsidRDefault="00F8709C">
      <w:pPr>
        <w:pStyle w:val="TOC1"/>
        <w:rPr>
          <w:ins w:id="72"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73"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"_Toc202030662"</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Annex B (informative)  MPEG-DASH MPD examples</w:t>
        </w:r>
        <w:r>
          <w:rPr>
            <w:noProof/>
            <w:webHidden/>
          </w:rPr>
          <w:tab/>
        </w:r>
        <w:r>
          <w:rPr>
            <w:noProof/>
            <w:webHidden/>
          </w:rPr>
          <w:fldChar w:fldCharType="begin"/>
        </w:r>
        <w:r>
          <w:rPr>
            <w:noProof/>
            <w:webHidden/>
          </w:rPr>
          <w:instrText xml:space="preserve"> PAGEREF _Toc202030662 \h </w:instrText>
        </w:r>
        <w:r>
          <w:rPr>
            <w:noProof/>
            <w:webHidden/>
          </w:rPr>
        </w:r>
        <w:r>
          <w:rPr>
            <w:noProof/>
            <w:webHidden/>
          </w:rPr>
          <w:fldChar w:fldCharType="separate"/>
        </w:r>
        <w:r>
          <w:rPr>
            <w:noProof/>
            <w:webHidden/>
          </w:rPr>
          <w:t>21</w:t>
        </w:r>
        <w:r>
          <w:rPr>
            <w:noProof/>
            <w:webHidden/>
          </w:rPr>
          <w:fldChar w:fldCharType="end"/>
        </w:r>
        <w:r w:rsidRPr="00636700">
          <w:rPr>
            <w:rStyle w:val="Hyperlink"/>
            <w:noProof/>
          </w:rPr>
          <w:fldChar w:fldCharType="end"/>
        </w:r>
      </w:ins>
    </w:p>
    <w:p w14:paraId="5604D2EF" w14:textId="1ADDF871" w:rsidR="00F8709C" w:rsidRDefault="00F8709C">
      <w:pPr>
        <w:pStyle w:val="TOC1"/>
        <w:rPr>
          <w:ins w:id="74"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75"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"_Toc202030663"</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B.1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Example MPD with decoder power indication metadata</w:t>
        </w:r>
        <w:r>
          <w:rPr>
            <w:noProof/>
            <w:webHidden/>
          </w:rPr>
          <w:tab/>
        </w:r>
        <w:r>
          <w:rPr>
            <w:noProof/>
            <w:webHidden/>
          </w:rPr>
          <w:fldChar w:fldCharType="begin"/>
        </w:r>
        <w:r>
          <w:rPr>
            <w:noProof/>
            <w:webHidden/>
          </w:rPr>
          <w:instrText xml:space="preserve"> PAGEREF _Toc202030663 \h </w:instrText>
        </w:r>
        <w:r>
          <w:rPr>
            <w:noProof/>
            <w:webHidden/>
          </w:rPr>
        </w:r>
        <w:r>
          <w:rPr>
            <w:noProof/>
            <w:webHidden/>
          </w:rPr>
          <w:fldChar w:fldCharType="separate"/>
        </w:r>
        <w:r>
          <w:rPr>
            <w:noProof/>
            <w:webHidden/>
          </w:rPr>
          <w:t>21</w:t>
        </w:r>
        <w:r>
          <w:rPr>
            <w:noProof/>
            <w:webHidden/>
          </w:rPr>
          <w:fldChar w:fldCharType="end"/>
        </w:r>
        <w:r w:rsidRPr="00636700">
          <w:rPr>
            <w:rStyle w:val="Hyperlink"/>
            <w:noProof/>
          </w:rPr>
          <w:fldChar w:fldCharType="end"/>
        </w:r>
      </w:ins>
    </w:p>
    <w:p w14:paraId="121D02AE" w14:textId="5EB1D7C9" w:rsidR="00F8709C" w:rsidRDefault="00F8709C">
      <w:pPr>
        <w:pStyle w:val="TOC1"/>
        <w:rPr>
          <w:ins w:id="76"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77"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"_Toc202030664"</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B.2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Example MPD with display power indication metadata</w:t>
        </w:r>
        <w:r>
          <w:rPr>
            <w:noProof/>
            <w:webHidden/>
          </w:rPr>
          <w:tab/>
        </w:r>
        <w:r>
          <w:rPr>
            <w:noProof/>
            <w:webHidden/>
          </w:rPr>
          <w:fldChar w:fldCharType="begin"/>
        </w:r>
        <w:r>
          <w:rPr>
            <w:noProof/>
            <w:webHidden/>
          </w:rPr>
          <w:instrText xml:space="preserve"> PAGEREF _Toc202030664 \h </w:instrText>
        </w:r>
        <w:r>
          <w:rPr>
            <w:noProof/>
            <w:webHidden/>
          </w:rPr>
        </w:r>
        <w:r>
          <w:rPr>
            <w:noProof/>
            <w:webHidden/>
          </w:rPr>
          <w:fldChar w:fldCharType="separate"/>
        </w:r>
        <w:r>
          <w:rPr>
            <w:noProof/>
            <w:webHidden/>
          </w:rPr>
          <w:t>22</w:t>
        </w:r>
        <w:r>
          <w:rPr>
            <w:noProof/>
            <w:webHidden/>
          </w:rPr>
          <w:fldChar w:fldCharType="end"/>
        </w:r>
        <w:r w:rsidRPr="00636700">
          <w:rPr>
            <w:rStyle w:val="Hyperlink"/>
            <w:noProof/>
          </w:rPr>
          <w:fldChar w:fldCharType="end"/>
        </w:r>
      </w:ins>
    </w:p>
    <w:p w14:paraId="7DFC773E" w14:textId="6CB9A544" w:rsidR="00F8709C" w:rsidRDefault="00F8709C">
      <w:pPr>
        <w:pStyle w:val="TOC1"/>
        <w:rPr>
          <w:ins w:id="78"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79"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"_Toc202030665"</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B.3</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Examples of MPD with display attenuation map metadata</w:t>
        </w:r>
        <w:r>
          <w:rPr>
            <w:noProof/>
            <w:webHidden/>
          </w:rPr>
          <w:tab/>
        </w:r>
        <w:r>
          <w:rPr>
            <w:noProof/>
            <w:webHidden/>
          </w:rPr>
          <w:fldChar w:fldCharType="begin"/>
        </w:r>
        <w:r>
          <w:rPr>
            <w:noProof/>
            <w:webHidden/>
          </w:rPr>
          <w:instrText xml:space="preserve"> PAGEREF _Toc202030665 \h </w:instrText>
        </w:r>
        <w:r>
          <w:rPr>
            <w:noProof/>
            <w:webHidden/>
          </w:rPr>
        </w:r>
        <w:r>
          <w:rPr>
            <w:noProof/>
            <w:webHidden/>
          </w:rPr>
          <w:fldChar w:fldCharType="separate"/>
        </w:r>
        <w:r>
          <w:rPr>
            <w:noProof/>
            <w:webHidden/>
          </w:rPr>
          <w:t>23</w:t>
        </w:r>
        <w:r>
          <w:rPr>
            <w:noProof/>
            <w:webHidden/>
          </w:rPr>
          <w:fldChar w:fldCharType="end"/>
        </w:r>
        <w:r w:rsidRPr="00636700">
          <w:rPr>
            <w:rStyle w:val="Hyperlink"/>
            <w:noProof/>
          </w:rPr>
          <w:fldChar w:fldCharType="end"/>
        </w:r>
      </w:ins>
    </w:p>
    <w:p w14:paraId="597781E7" w14:textId="6B5272D2" w:rsidR="00F8709C" w:rsidRDefault="00F8709C">
      <w:pPr>
        <w:pStyle w:val="TOC1"/>
        <w:rPr>
          <w:ins w:id="80"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81"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"_Toc202030666"</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B.3.1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Example 1</w:t>
        </w:r>
        <w:r>
          <w:rPr>
            <w:noProof/>
            <w:webHidden/>
          </w:rPr>
          <w:tab/>
        </w:r>
        <w:r>
          <w:rPr>
            <w:noProof/>
            <w:webHidden/>
          </w:rPr>
          <w:fldChar w:fldCharType="begin"/>
        </w:r>
        <w:r>
          <w:rPr>
            <w:noProof/>
            <w:webHidden/>
          </w:rPr>
          <w:instrText xml:space="preserve"> PAGEREF _Toc202030666 \h </w:instrText>
        </w:r>
        <w:r>
          <w:rPr>
            <w:noProof/>
            <w:webHidden/>
          </w:rPr>
        </w:r>
        <w:r>
          <w:rPr>
            <w:noProof/>
            <w:webHidden/>
          </w:rPr>
          <w:fldChar w:fldCharType="separate"/>
        </w:r>
        <w:r>
          <w:rPr>
            <w:noProof/>
            <w:webHidden/>
          </w:rPr>
          <w:t>23</w:t>
        </w:r>
        <w:r>
          <w:rPr>
            <w:noProof/>
            <w:webHidden/>
          </w:rPr>
          <w:fldChar w:fldCharType="end"/>
        </w:r>
        <w:r w:rsidRPr="00636700">
          <w:rPr>
            <w:rStyle w:val="Hyperlink"/>
            <w:noProof/>
          </w:rPr>
          <w:fldChar w:fldCharType="end"/>
        </w:r>
      </w:ins>
    </w:p>
    <w:p w14:paraId="58BF68D6" w14:textId="434D7556" w:rsidR="00F8709C" w:rsidRDefault="00F8709C">
      <w:pPr>
        <w:pStyle w:val="TOC1"/>
        <w:rPr>
          <w:ins w:id="82"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83"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"_Toc202030667"</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B.3.2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Example 2</w:t>
        </w:r>
        <w:r>
          <w:rPr>
            <w:noProof/>
            <w:webHidden/>
          </w:rPr>
          <w:tab/>
        </w:r>
        <w:r>
          <w:rPr>
            <w:noProof/>
            <w:webHidden/>
          </w:rPr>
          <w:fldChar w:fldCharType="begin"/>
        </w:r>
        <w:r>
          <w:rPr>
            <w:noProof/>
            <w:webHidden/>
          </w:rPr>
          <w:instrText xml:space="preserve"> PAGEREF _Toc202030667 \h </w:instrText>
        </w:r>
        <w:r>
          <w:rPr>
            <w:noProof/>
            <w:webHidden/>
          </w:rPr>
        </w:r>
        <w:r>
          <w:rPr>
            <w:noProof/>
            <w:webHidden/>
          </w:rPr>
          <w:fldChar w:fldCharType="separate"/>
        </w:r>
        <w:r>
          <w:rPr>
            <w:noProof/>
            <w:webHidden/>
          </w:rPr>
          <w:t>24</w:t>
        </w:r>
        <w:r>
          <w:rPr>
            <w:noProof/>
            <w:webHidden/>
          </w:rPr>
          <w:fldChar w:fldCharType="end"/>
        </w:r>
        <w:r w:rsidRPr="00636700">
          <w:rPr>
            <w:rStyle w:val="Hyperlink"/>
            <w:noProof/>
          </w:rPr>
          <w:fldChar w:fldCharType="end"/>
        </w:r>
      </w:ins>
    </w:p>
    <w:p w14:paraId="4225C57D" w14:textId="1505FBB2" w:rsidR="00F8709C" w:rsidRDefault="00F8709C">
      <w:pPr>
        <w:pStyle w:val="TOC1"/>
        <w:rPr>
          <w:ins w:id="84"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85"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"_Toc202030668"</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B.3.3</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Example 3</w:t>
        </w:r>
        <w:r>
          <w:rPr>
            <w:noProof/>
            <w:webHidden/>
          </w:rPr>
          <w:tab/>
        </w:r>
        <w:r>
          <w:rPr>
            <w:noProof/>
            <w:webHidden/>
          </w:rPr>
          <w:fldChar w:fldCharType="begin"/>
        </w:r>
        <w:r>
          <w:rPr>
            <w:noProof/>
            <w:webHidden/>
          </w:rPr>
          <w:instrText xml:space="preserve"> PAGEREF _Toc202030668 \h </w:instrText>
        </w:r>
        <w:r>
          <w:rPr>
            <w:noProof/>
            <w:webHidden/>
          </w:rPr>
        </w:r>
        <w:r>
          <w:rPr>
            <w:noProof/>
            <w:webHidden/>
          </w:rPr>
          <w:fldChar w:fldCharType="separate"/>
        </w:r>
        <w:r>
          <w:rPr>
            <w:noProof/>
            <w:webHidden/>
          </w:rPr>
          <w:t>26</w:t>
        </w:r>
        <w:r>
          <w:rPr>
            <w:noProof/>
            <w:webHidden/>
          </w:rPr>
          <w:fldChar w:fldCharType="end"/>
        </w:r>
        <w:r w:rsidRPr="00636700">
          <w:rPr>
            <w:rStyle w:val="Hyperlink"/>
            <w:noProof/>
          </w:rPr>
          <w:fldChar w:fldCharType="end"/>
        </w:r>
      </w:ins>
    </w:p>
    <w:p w14:paraId="3E162DE4" w14:textId="02F73A5D" w:rsidR="00F8709C" w:rsidRDefault="00F8709C">
      <w:pPr>
        <w:pStyle w:val="TOC1"/>
        <w:rPr>
          <w:ins w:id="86"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87"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"_Toc202030669"</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B.3.4</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Example 4</w:t>
        </w:r>
        <w:r>
          <w:rPr>
            <w:noProof/>
            <w:webHidden/>
          </w:rPr>
          <w:tab/>
        </w:r>
        <w:r>
          <w:rPr>
            <w:noProof/>
            <w:webHidden/>
          </w:rPr>
          <w:fldChar w:fldCharType="begin"/>
        </w:r>
        <w:r>
          <w:rPr>
            <w:noProof/>
            <w:webHidden/>
          </w:rPr>
          <w:instrText xml:space="preserve"> PAGEREF _Toc202030669 \h </w:instrText>
        </w:r>
        <w:r>
          <w:rPr>
            <w:noProof/>
            <w:webHidden/>
          </w:rPr>
        </w:r>
        <w:r>
          <w:rPr>
            <w:noProof/>
            <w:webHidden/>
          </w:rPr>
          <w:fldChar w:fldCharType="separate"/>
        </w:r>
        <w:r>
          <w:rPr>
            <w:noProof/>
            <w:webHidden/>
          </w:rPr>
          <w:t>27</w:t>
        </w:r>
        <w:r>
          <w:rPr>
            <w:noProof/>
            <w:webHidden/>
          </w:rPr>
          <w:fldChar w:fldCharType="end"/>
        </w:r>
        <w:r w:rsidRPr="00636700">
          <w:rPr>
            <w:rStyle w:val="Hyperlink"/>
            <w:noProof/>
          </w:rPr>
          <w:fldChar w:fldCharType="end"/>
        </w:r>
      </w:ins>
    </w:p>
    <w:p w14:paraId="73EB69BA" w14:textId="09126F70" w:rsidR="00F8709C" w:rsidRDefault="00F8709C">
      <w:pPr>
        <w:pStyle w:val="TOC1"/>
        <w:rPr>
          <w:ins w:id="88"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89" w:author="Ahmed Hamza" w:date="2025-06-28T19:16:00Z" w16du:dateUtc="2025-06-29T02:16:00Z">
        <w:r w:rsidRPr="00636700">
          <w:rPr>
            <w:rStyle w:val="Hyperlink"/>
            <w:noProof/>
          </w:rPr>
          <w:lastRenderedPageBreak/>
          <w:fldChar w:fldCharType="begin"/>
        </w:r>
        <w:r w:rsidRPr="00636700">
          <w:rPr>
            <w:rStyle w:val="Hyperlink"/>
            <w:noProof/>
          </w:rPr>
          <w:instrText xml:space="preserve"> </w:instrText>
        </w:r>
        <w:r>
          <w:rPr>
            <w:noProof/>
          </w:rPr>
          <w:instrText>HYPERLINK \l "_Toc202030670"</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Annex C (informative)  Conformance and Reference Software</w:t>
        </w:r>
        <w:r>
          <w:rPr>
            <w:noProof/>
            <w:webHidden/>
          </w:rPr>
          <w:tab/>
        </w:r>
        <w:r>
          <w:rPr>
            <w:noProof/>
            <w:webHidden/>
          </w:rPr>
          <w:fldChar w:fldCharType="begin"/>
        </w:r>
        <w:r>
          <w:rPr>
            <w:noProof/>
            <w:webHidden/>
          </w:rPr>
          <w:instrText xml:space="preserve"> PAGEREF _Toc202030670 \h </w:instrText>
        </w:r>
        <w:r>
          <w:rPr>
            <w:noProof/>
            <w:webHidden/>
          </w:rPr>
        </w:r>
        <w:r>
          <w:rPr>
            <w:noProof/>
            <w:webHidden/>
          </w:rPr>
          <w:fldChar w:fldCharType="separate"/>
        </w:r>
        <w:r>
          <w:rPr>
            <w:noProof/>
            <w:webHidden/>
          </w:rPr>
          <w:t>30</w:t>
        </w:r>
        <w:r>
          <w:rPr>
            <w:noProof/>
            <w:webHidden/>
          </w:rPr>
          <w:fldChar w:fldCharType="end"/>
        </w:r>
        <w:r w:rsidRPr="00636700">
          <w:rPr>
            <w:rStyle w:val="Hyperlink"/>
            <w:noProof/>
          </w:rPr>
          <w:fldChar w:fldCharType="end"/>
        </w:r>
      </w:ins>
    </w:p>
    <w:p w14:paraId="294405F9" w14:textId="63637B7F" w:rsidR="00F8709C" w:rsidRDefault="00F8709C">
      <w:pPr>
        <w:pStyle w:val="TOC1"/>
        <w:rPr>
          <w:ins w:id="90"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91"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"_Toc202030671"</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C.1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Display power reduction using display adaptation</w:t>
        </w:r>
        <w:r>
          <w:rPr>
            <w:noProof/>
            <w:webHidden/>
          </w:rPr>
          <w:tab/>
        </w:r>
        <w:r>
          <w:rPr>
            <w:noProof/>
            <w:webHidden/>
          </w:rPr>
          <w:fldChar w:fldCharType="begin"/>
        </w:r>
        <w:r>
          <w:rPr>
            <w:noProof/>
            <w:webHidden/>
          </w:rPr>
          <w:instrText xml:space="preserve"> PAGEREF _Toc202030671 \h </w:instrText>
        </w:r>
        <w:r>
          <w:rPr>
            <w:noProof/>
            <w:webHidden/>
          </w:rPr>
        </w:r>
        <w:r>
          <w:rPr>
            <w:noProof/>
            <w:webHidden/>
          </w:rPr>
          <w:fldChar w:fldCharType="separate"/>
        </w:r>
        <w:r>
          <w:rPr>
            <w:noProof/>
            <w:webHidden/>
          </w:rPr>
          <w:t>30</w:t>
        </w:r>
        <w:r>
          <w:rPr>
            <w:noProof/>
            <w:webHidden/>
          </w:rPr>
          <w:fldChar w:fldCharType="end"/>
        </w:r>
        <w:r w:rsidRPr="00636700">
          <w:rPr>
            <w:rStyle w:val="Hyperlink"/>
            <w:noProof/>
          </w:rPr>
          <w:fldChar w:fldCharType="end"/>
        </w:r>
      </w:ins>
    </w:p>
    <w:p w14:paraId="31A5EF9C" w14:textId="712E9774" w:rsidR="00F8709C" w:rsidRDefault="00F8709C">
      <w:pPr>
        <w:pStyle w:val="TOC1"/>
        <w:rPr>
          <w:ins w:id="92"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93"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"_Toc202030672"</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C.1.1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Conformance test vectors</w:t>
        </w:r>
        <w:r>
          <w:rPr>
            <w:noProof/>
            <w:webHidden/>
          </w:rPr>
          <w:tab/>
        </w:r>
        <w:r>
          <w:rPr>
            <w:noProof/>
            <w:webHidden/>
          </w:rPr>
          <w:fldChar w:fldCharType="begin"/>
        </w:r>
        <w:r>
          <w:rPr>
            <w:noProof/>
            <w:webHidden/>
          </w:rPr>
          <w:instrText xml:space="preserve"> PAGEREF _Toc202030672 \h </w:instrText>
        </w:r>
        <w:r>
          <w:rPr>
            <w:noProof/>
            <w:webHidden/>
          </w:rPr>
        </w:r>
        <w:r>
          <w:rPr>
            <w:noProof/>
            <w:webHidden/>
          </w:rPr>
          <w:fldChar w:fldCharType="separate"/>
        </w:r>
        <w:r>
          <w:rPr>
            <w:noProof/>
            <w:webHidden/>
          </w:rPr>
          <w:t>30</w:t>
        </w:r>
        <w:r>
          <w:rPr>
            <w:noProof/>
            <w:webHidden/>
          </w:rPr>
          <w:fldChar w:fldCharType="end"/>
        </w:r>
        <w:r w:rsidRPr="00636700">
          <w:rPr>
            <w:rStyle w:val="Hyperlink"/>
            <w:noProof/>
          </w:rPr>
          <w:fldChar w:fldCharType="end"/>
        </w:r>
      </w:ins>
    </w:p>
    <w:p w14:paraId="45E5F875" w14:textId="647CE22E" w:rsidR="00F8709C" w:rsidRDefault="00F8709C">
      <w:pPr>
        <w:pStyle w:val="TOC1"/>
        <w:rPr>
          <w:ins w:id="94"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95"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"_Toc202030673"</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C.1.2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Reference software</w:t>
        </w:r>
        <w:r>
          <w:rPr>
            <w:noProof/>
            <w:webHidden/>
          </w:rPr>
          <w:tab/>
        </w:r>
        <w:r>
          <w:rPr>
            <w:noProof/>
            <w:webHidden/>
          </w:rPr>
          <w:fldChar w:fldCharType="begin"/>
        </w:r>
        <w:r>
          <w:rPr>
            <w:noProof/>
            <w:webHidden/>
          </w:rPr>
          <w:instrText xml:space="preserve"> PAGEREF _Toc202030673 \h </w:instrText>
        </w:r>
        <w:r>
          <w:rPr>
            <w:noProof/>
            <w:webHidden/>
          </w:rPr>
        </w:r>
        <w:r>
          <w:rPr>
            <w:noProof/>
            <w:webHidden/>
          </w:rPr>
          <w:fldChar w:fldCharType="separate"/>
        </w:r>
        <w:r>
          <w:rPr>
            <w:noProof/>
            <w:webHidden/>
          </w:rPr>
          <w:t>30</w:t>
        </w:r>
        <w:r>
          <w:rPr>
            <w:noProof/>
            <w:webHidden/>
          </w:rPr>
          <w:fldChar w:fldCharType="end"/>
        </w:r>
        <w:r w:rsidRPr="00636700">
          <w:rPr>
            <w:rStyle w:val="Hyperlink"/>
            <w:noProof/>
          </w:rPr>
          <w:fldChar w:fldCharType="end"/>
        </w:r>
      </w:ins>
    </w:p>
    <w:p w14:paraId="2279709B" w14:textId="16DF4598" w:rsidR="00F8709C" w:rsidRDefault="00F8709C">
      <w:pPr>
        <w:pStyle w:val="TOC1"/>
        <w:rPr>
          <w:ins w:id="96"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97"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"_Toc202030674"</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C.2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Energy-efficient media selection</w:t>
        </w:r>
        <w:r>
          <w:rPr>
            <w:noProof/>
            <w:webHidden/>
          </w:rPr>
          <w:tab/>
        </w:r>
        <w:r>
          <w:rPr>
            <w:noProof/>
            <w:webHidden/>
          </w:rPr>
          <w:fldChar w:fldCharType="begin"/>
        </w:r>
        <w:r>
          <w:rPr>
            <w:noProof/>
            <w:webHidden/>
          </w:rPr>
          <w:instrText xml:space="preserve"> PAGEREF _Toc202030674 \h </w:instrText>
        </w:r>
        <w:r>
          <w:rPr>
            <w:noProof/>
            <w:webHidden/>
          </w:rPr>
        </w:r>
        <w:r>
          <w:rPr>
            <w:noProof/>
            <w:webHidden/>
          </w:rPr>
          <w:fldChar w:fldCharType="separate"/>
        </w:r>
        <w:r>
          <w:rPr>
            <w:noProof/>
            <w:webHidden/>
          </w:rPr>
          <w:t>30</w:t>
        </w:r>
        <w:r>
          <w:rPr>
            <w:noProof/>
            <w:webHidden/>
          </w:rPr>
          <w:fldChar w:fldCharType="end"/>
        </w:r>
        <w:r w:rsidRPr="00636700">
          <w:rPr>
            <w:rStyle w:val="Hyperlink"/>
            <w:noProof/>
          </w:rPr>
          <w:fldChar w:fldCharType="end"/>
        </w:r>
      </w:ins>
    </w:p>
    <w:p w14:paraId="27E1A474" w14:textId="04C076AC" w:rsidR="00F8709C" w:rsidRDefault="00F8709C">
      <w:pPr>
        <w:pStyle w:val="TOC1"/>
        <w:rPr>
          <w:ins w:id="98"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99"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"_Toc202030675"</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C.2.1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Conformance test vectors</w:t>
        </w:r>
        <w:r>
          <w:rPr>
            <w:noProof/>
            <w:webHidden/>
          </w:rPr>
          <w:tab/>
        </w:r>
        <w:r>
          <w:rPr>
            <w:noProof/>
            <w:webHidden/>
          </w:rPr>
          <w:fldChar w:fldCharType="begin"/>
        </w:r>
        <w:r>
          <w:rPr>
            <w:noProof/>
            <w:webHidden/>
          </w:rPr>
          <w:instrText xml:space="preserve"> PAGEREF _Toc202030675 \h </w:instrText>
        </w:r>
        <w:r>
          <w:rPr>
            <w:noProof/>
            <w:webHidden/>
          </w:rPr>
        </w:r>
        <w:r>
          <w:rPr>
            <w:noProof/>
            <w:webHidden/>
          </w:rPr>
          <w:fldChar w:fldCharType="separate"/>
        </w:r>
        <w:r>
          <w:rPr>
            <w:noProof/>
            <w:webHidden/>
          </w:rPr>
          <w:t>30</w:t>
        </w:r>
        <w:r>
          <w:rPr>
            <w:noProof/>
            <w:webHidden/>
          </w:rPr>
          <w:fldChar w:fldCharType="end"/>
        </w:r>
        <w:r w:rsidRPr="00636700">
          <w:rPr>
            <w:rStyle w:val="Hyperlink"/>
            <w:noProof/>
          </w:rPr>
          <w:fldChar w:fldCharType="end"/>
        </w:r>
      </w:ins>
    </w:p>
    <w:p w14:paraId="166ECE2F" w14:textId="099BB2B5" w:rsidR="00F8709C" w:rsidRDefault="00F8709C">
      <w:pPr>
        <w:pStyle w:val="TOC1"/>
        <w:rPr>
          <w:ins w:id="100"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101"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"_Toc202030676"</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C.2.2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Reference software</w:t>
        </w:r>
        <w:r>
          <w:rPr>
            <w:noProof/>
            <w:webHidden/>
          </w:rPr>
          <w:tab/>
        </w:r>
        <w:r>
          <w:rPr>
            <w:noProof/>
            <w:webHidden/>
          </w:rPr>
          <w:fldChar w:fldCharType="begin"/>
        </w:r>
        <w:r>
          <w:rPr>
            <w:noProof/>
            <w:webHidden/>
          </w:rPr>
          <w:instrText xml:space="preserve"> PAGEREF _Toc202030676 \h </w:instrText>
        </w:r>
        <w:r>
          <w:rPr>
            <w:noProof/>
            <w:webHidden/>
          </w:rPr>
        </w:r>
        <w:r>
          <w:rPr>
            <w:noProof/>
            <w:webHidden/>
          </w:rPr>
          <w:fldChar w:fldCharType="separate"/>
        </w:r>
        <w:r>
          <w:rPr>
            <w:noProof/>
            <w:webHidden/>
          </w:rPr>
          <w:t>31</w:t>
        </w:r>
        <w:r>
          <w:rPr>
            <w:noProof/>
            <w:webHidden/>
          </w:rPr>
          <w:fldChar w:fldCharType="end"/>
        </w:r>
        <w:r w:rsidRPr="00636700">
          <w:rPr>
            <w:rStyle w:val="Hyperlink"/>
            <w:noProof/>
          </w:rPr>
          <w:fldChar w:fldCharType="end"/>
        </w:r>
      </w:ins>
    </w:p>
    <w:p w14:paraId="33E8A4F6" w14:textId="2E9925D2" w:rsidR="00F8709C" w:rsidRDefault="00F8709C">
      <w:pPr>
        <w:pStyle w:val="TOC1"/>
        <w:rPr>
          <w:ins w:id="102"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103"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"_Toc202030677"</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Annex D (informative)  Generation and Use of Green Metadata</w:t>
        </w:r>
        <w:r>
          <w:rPr>
            <w:noProof/>
            <w:webHidden/>
          </w:rPr>
          <w:tab/>
        </w:r>
        <w:r>
          <w:rPr>
            <w:noProof/>
            <w:webHidden/>
          </w:rPr>
          <w:fldChar w:fldCharType="begin"/>
        </w:r>
        <w:r>
          <w:rPr>
            <w:noProof/>
            <w:webHidden/>
          </w:rPr>
          <w:instrText xml:space="preserve"> PAGEREF _Toc202030677 \h </w:instrText>
        </w:r>
        <w:r>
          <w:rPr>
            <w:noProof/>
            <w:webHidden/>
          </w:rPr>
        </w:r>
        <w:r>
          <w:rPr>
            <w:noProof/>
            <w:webHidden/>
          </w:rPr>
          <w:fldChar w:fldCharType="separate"/>
        </w:r>
        <w:r>
          <w:rPr>
            <w:noProof/>
            <w:webHidden/>
          </w:rPr>
          <w:t>32</w:t>
        </w:r>
        <w:r>
          <w:rPr>
            <w:noProof/>
            <w:webHidden/>
          </w:rPr>
          <w:fldChar w:fldCharType="end"/>
        </w:r>
        <w:r w:rsidRPr="00636700">
          <w:rPr>
            <w:rStyle w:val="Hyperlink"/>
            <w:noProof/>
          </w:rPr>
          <w:fldChar w:fldCharType="end"/>
        </w:r>
      </w:ins>
    </w:p>
    <w:p w14:paraId="7F0D3A92" w14:textId="4EA78904" w:rsidR="00F8709C" w:rsidRDefault="00F8709C">
      <w:pPr>
        <w:pStyle w:val="TOC1"/>
        <w:rPr>
          <w:ins w:id="104"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105"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"_Toc202030678"</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D.1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Decoder and display power indication</w:t>
        </w:r>
        <w:r>
          <w:rPr>
            <w:noProof/>
            <w:webHidden/>
          </w:rPr>
          <w:tab/>
        </w:r>
        <w:r>
          <w:rPr>
            <w:noProof/>
            <w:webHidden/>
          </w:rPr>
          <w:fldChar w:fldCharType="begin"/>
        </w:r>
        <w:r>
          <w:rPr>
            <w:noProof/>
            <w:webHidden/>
          </w:rPr>
          <w:instrText xml:space="preserve"> PAGEREF _Toc202030678 \h </w:instrText>
        </w:r>
        <w:r>
          <w:rPr>
            <w:noProof/>
            <w:webHidden/>
          </w:rPr>
        </w:r>
        <w:r>
          <w:rPr>
            <w:noProof/>
            <w:webHidden/>
          </w:rPr>
          <w:fldChar w:fldCharType="separate"/>
        </w:r>
        <w:r>
          <w:rPr>
            <w:noProof/>
            <w:webHidden/>
          </w:rPr>
          <w:t>32</w:t>
        </w:r>
        <w:r>
          <w:rPr>
            <w:noProof/>
            <w:webHidden/>
          </w:rPr>
          <w:fldChar w:fldCharType="end"/>
        </w:r>
        <w:r w:rsidRPr="00636700">
          <w:rPr>
            <w:rStyle w:val="Hyperlink"/>
            <w:noProof/>
          </w:rPr>
          <w:fldChar w:fldCharType="end"/>
        </w:r>
      </w:ins>
    </w:p>
    <w:p w14:paraId="398CDEA3" w14:textId="163B0CBE" w:rsidR="00F8709C" w:rsidRDefault="00F8709C">
      <w:pPr>
        <w:pStyle w:val="TOC1"/>
        <w:rPr>
          <w:ins w:id="106"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107"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"_Toc202030679"</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D.1.1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Metadata generation at the server side</w:t>
        </w:r>
        <w:r>
          <w:rPr>
            <w:noProof/>
            <w:webHidden/>
          </w:rPr>
          <w:tab/>
        </w:r>
        <w:r>
          <w:rPr>
            <w:noProof/>
            <w:webHidden/>
          </w:rPr>
          <w:fldChar w:fldCharType="begin"/>
        </w:r>
        <w:r>
          <w:rPr>
            <w:noProof/>
            <w:webHidden/>
          </w:rPr>
          <w:instrText xml:space="preserve"> PAGEREF _Toc202030679 \h </w:instrText>
        </w:r>
        <w:r>
          <w:rPr>
            <w:noProof/>
            <w:webHidden/>
          </w:rPr>
        </w:r>
        <w:r>
          <w:rPr>
            <w:noProof/>
            <w:webHidden/>
          </w:rPr>
          <w:fldChar w:fldCharType="separate"/>
        </w:r>
        <w:r>
          <w:rPr>
            <w:noProof/>
            <w:webHidden/>
          </w:rPr>
          <w:t>32</w:t>
        </w:r>
        <w:r>
          <w:rPr>
            <w:noProof/>
            <w:webHidden/>
          </w:rPr>
          <w:fldChar w:fldCharType="end"/>
        </w:r>
        <w:r w:rsidRPr="00636700">
          <w:rPr>
            <w:rStyle w:val="Hyperlink"/>
            <w:noProof/>
          </w:rPr>
          <w:fldChar w:fldCharType="end"/>
        </w:r>
      </w:ins>
    </w:p>
    <w:p w14:paraId="6C45E6C2" w14:textId="14CFD3F2" w:rsidR="00F8709C" w:rsidRDefault="00F8709C">
      <w:pPr>
        <w:pStyle w:val="TOC1"/>
        <w:rPr>
          <w:ins w:id="108"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109"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"_Toc202030680"</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D.1.2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Use of metadata at the client</w:t>
        </w:r>
        <w:r>
          <w:rPr>
            <w:noProof/>
            <w:webHidden/>
          </w:rPr>
          <w:tab/>
        </w:r>
        <w:r>
          <w:rPr>
            <w:noProof/>
            <w:webHidden/>
          </w:rPr>
          <w:fldChar w:fldCharType="begin"/>
        </w:r>
        <w:r>
          <w:rPr>
            <w:noProof/>
            <w:webHidden/>
          </w:rPr>
          <w:instrText xml:space="preserve"> PAGEREF _Toc202030680 \h </w:instrText>
        </w:r>
        <w:r>
          <w:rPr>
            <w:noProof/>
            <w:webHidden/>
          </w:rPr>
        </w:r>
        <w:r>
          <w:rPr>
            <w:noProof/>
            <w:webHidden/>
          </w:rPr>
          <w:fldChar w:fldCharType="separate"/>
        </w:r>
        <w:r>
          <w:rPr>
            <w:noProof/>
            <w:webHidden/>
          </w:rPr>
          <w:t>33</w:t>
        </w:r>
        <w:r>
          <w:rPr>
            <w:noProof/>
            <w:webHidden/>
          </w:rPr>
          <w:fldChar w:fldCharType="end"/>
        </w:r>
        <w:r w:rsidRPr="00636700">
          <w:rPr>
            <w:rStyle w:val="Hyperlink"/>
            <w:noProof/>
          </w:rPr>
          <w:fldChar w:fldCharType="end"/>
        </w:r>
      </w:ins>
    </w:p>
    <w:p w14:paraId="50B28E9F" w14:textId="722A4384" w:rsidR="00F8709C" w:rsidRDefault="00F8709C">
      <w:pPr>
        <w:pStyle w:val="TOC1"/>
        <w:rPr>
          <w:ins w:id="110"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111"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"_Toc202030681"</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D.2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Display attenuation maps</w:t>
        </w:r>
        <w:r>
          <w:rPr>
            <w:noProof/>
            <w:webHidden/>
          </w:rPr>
          <w:tab/>
        </w:r>
        <w:r>
          <w:rPr>
            <w:noProof/>
            <w:webHidden/>
          </w:rPr>
          <w:fldChar w:fldCharType="begin"/>
        </w:r>
        <w:r>
          <w:rPr>
            <w:noProof/>
            <w:webHidden/>
          </w:rPr>
          <w:instrText xml:space="preserve"> PAGEREF _Toc202030681 \h </w:instrText>
        </w:r>
        <w:r>
          <w:rPr>
            <w:noProof/>
            <w:webHidden/>
          </w:rPr>
        </w:r>
        <w:r>
          <w:rPr>
            <w:noProof/>
            <w:webHidden/>
          </w:rPr>
          <w:fldChar w:fldCharType="separate"/>
        </w:r>
        <w:r>
          <w:rPr>
            <w:noProof/>
            <w:webHidden/>
          </w:rPr>
          <w:t>36</w:t>
        </w:r>
        <w:r>
          <w:rPr>
            <w:noProof/>
            <w:webHidden/>
          </w:rPr>
          <w:fldChar w:fldCharType="end"/>
        </w:r>
        <w:r w:rsidRPr="00636700">
          <w:rPr>
            <w:rStyle w:val="Hyperlink"/>
            <w:noProof/>
          </w:rPr>
          <w:fldChar w:fldCharType="end"/>
        </w:r>
      </w:ins>
    </w:p>
    <w:p w14:paraId="6D16440C" w14:textId="269EDB4C" w:rsidR="00F8709C" w:rsidRDefault="00F8709C">
      <w:pPr>
        <w:pStyle w:val="TOC1"/>
        <w:rPr>
          <w:ins w:id="112"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113"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"_Toc202030682"</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D.2.1</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Metadata generation at the server side</w:t>
        </w:r>
        <w:r>
          <w:rPr>
            <w:noProof/>
            <w:webHidden/>
          </w:rPr>
          <w:tab/>
        </w:r>
        <w:r>
          <w:rPr>
            <w:noProof/>
            <w:webHidden/>
          </w:rPr>
          <w:fldChar w:fldCharType="begin"/>
        </w:r>
        <w:r>
          <w:rPr>
            <w:noProof/>
            <w:webHidden/>
          </w:rPr>
          <w:instrText xml:space="preserve"> PAGEREF _Toc202030682 \h </w:instrText>
        </w:r>
        <w:r>
          <w:rPr>
            <w:noProof/>
            <w:webHidden/>
          </w:rPr>
        </w:r>
        <w:r>
          <w:rPr>
            <w:noProof/>
            <w:webHidden/>
          </w:rPr>
          <w:fldChar w:fldCharType="separate"/>
        </w:r>
        <w:r>
          <w:rPr>
            <w:noProof/>
            <w:webHidden/>
          </w:rPr>
          <w:t>36</w:t>
        </w:r>
        <w:r>
          <w:rPr>
            <w:noProof/>
            <w:webHidden/>
          </w:rPr>
          <w:fldChar w:fldCharType="end"/>
        </w:r>
        <w:r w:rsidRPr="00636700">
          <w:rPr>
            <w:rStyle w:val="Hyperlink"/>
            <w:noProof/>
          </w:rPr>
          <w:fldChar w:fldCharType="end"/>
        </w:r>
      </w:ins>
    </w:p>
    <w:p w14:paraId="0A3D7BD8" w14:textId="0A6914B4" w:rsidR="00F8709C" w:rsidRDefault="00F8709C">
      <w:pPr>
        <w:pStyle w:val="TOC1"/>
        <w:rPr>
          <w:ins w:id="114"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115"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"_Toc202030683"</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D.2.2</w:t>
        </w:r>
        <w:r>
          <w:rPr>
            <w:rFonts w:asciiTheme="minorHAnsi" w:eastAsiaTheme="minorEastAsia" w:hAnsiTheme="minorHAnsi" w:cstheme="minorBidi"/>
            <w:b w:val="0"/>
            <w:noProof/>
            <w:kern w:val="2"/>
            <w:sz w:val="24"/>
            <w:szCs w:val="24"/>
            <w:lang w:val="en-CA"/>
            <w14:ligatures w14:val="standardContextual"/>
          </w:rPr>
          <w:tab/>
        </w:r>
        <w:r w:rsidRPr="00636700">
          <w:rPr>
            <w:rStyle w:val="Hyperlink"/>
            <w:noProof/>
          </w:rPr>
          <w:t>Use of metadata at the client</w:t>
        </w:r>
        <w:r>
          <w:rPr>
            <w:noProof/>
            <w:webHidden/>
          </w:rPr>
          <w:tab/>
        </w:r>
        <w:r>
          <w:rPr>
            <w:noProof/>
            <w:webHidden/>
          </w:rPr>
          <w:fldChar w:fldCharType="begin"/>
        </w:r>
        <w:r>
          <w:rPr>
            <w:noProof/>
            <w:webHidden/>
          </w:rPr>
          <w:instrText xml:space="preserve"> PAGEREF _Toc202030683 \h </w:instrText>
        </w:r>
        <w:r>
          <w:rPr>
            <w:noProof/>
            <w:webHidden/>
          </w:rPr>
        </w:r>
        <w:r>
          <w:rPr>
            <w:noProof/>
            <w:webHidden/>
          </w:rPr>
          <w:fldChar w:fldCharType="separate"/>
        </w:r>
        <w:r>
          <w:rPr>
            <w:noProof/>
            <w:webHidden/>
          </w:rPr>
          <w:t>37</w:t>
        </w:r>
        <w:r>
          <w:rPr>
            <w:noProof/>
            <w:webHidden/>
          </w:rPr>
          <w:fldChar w:fldCharType="end"/>
        </w:r>
        <w:r w:rsidRPr="00636700">
          <w:rPr>
            <w:rStyle w:val="Hyperlink"/>
            <w:noProof/>
          </w:rPr>
          <w:fldChar w:fldCharType="end"/>
        </w:r>
      </w:ins>
    </w:p>
    <w:p w14:paraId="73C4CE21" w14:textId="0A4FD036" w:rsidR="00F8709C" w:rsidRDefault="00F8709C">
      <w:pPr>
        <w:pStyle w:val="TOC1"/>
        <w:rPr>
          <w:ins w:id="116" w:author="Ahmed Hamza" w:date="2025-06-28T19:16:00Z" w16du:dateUtc="2025-06-29T02:16:00Z"/>
          <w:rFonts w:asciiTheme="minorHAnsi" w:eastAsiaTheme="minorEastAsia" w:hAnsiTheme="minorHAnsi" w:cstheme="minorBidi"/>
          <w:b w:val="0"/>
          <w:noProof/>
          <w:kern w:val="2"/>
          <w:sz w:val="24"/>
          <w:szCs w:val="24"/>
          <w:lang w:val="en-CA"/>
          <w14:ligatures w14:val="standardContextual"/>
        </w:rPr>
      </w:pPr>
      <w:ins w:id="117" w:author="Ahmed Hamza" w:date="2025-06-28T19:16:00Z" w16du:dateUtc="2025-06-29T02:16:00Z">
        <w:r w:rsidRPr="00636700">
          <w:rPr>
            <w:rStyle w:val="Hyperlink"/>
            <w:noProof/>
          </w:rPr>
          <w:fldChar w:fldCharType="begin"/>
        </w:r>
        <w:r w:rsidRPr="00636700">
          <w:rPr>
            <w:rStyle w:val="Hyperlink"/>
            <w:noProof/>
          </w:rPr>
          <w:instrText xml:space="preserve"> </w:instrText>
        </w:r>
        <w:r>
          <w:rPr>
            <w:noProof/>
          </w:rPr>
          <w:instrText>HYPERLINK \l "_Toc202030684"</w:instrText>
        </w:r>
        <w:r w:rsidRPr="00636700">
          <w:rPr>
            <w:rStyle w:val="Hyperlink"/>
            <w:noProof/>
          </w:rPr>
          <w:instrText xml:space="preserve"> </w:instrText>
        </w:r>
        <w:r w:rsidRPr="00636700">
          <w:rPr>
            <w:rStyle w:val="Hyperlink"/>
            <w:noProof/>
          </w:rPr>
        </w:r>
        <w:r w:rsidRPr="00636700">
          <w:rPr>
            <w:rStyle w:val="Hyperlink"/>
            <w:noProof/>
          </w:rPr>
          <w:fldChar w:fldCharType="separate"/>
        </w:r>
        <w:r w:rsidRPr="00636700">
          <w:rPr>
            <w:rStyle w:val="Hyperlink"/>
            <w:noProof/>
          </w:rPr>
          <w:t>Bibliography</w:t>
        </w:r>
        <w:r>
          <w:rPr>
            <w:noProof/>
            <w:webHidden/>
          </w:rPr>
          <w:tab/>
        </w:r>
        <w:r>
          <w:rPr>
            <w:noProof/>
            <w:webHidden/>
          </w:rPr>
          <w:fldChar w:fldCharType="begin"/>
        </w:r>
        <w:r>
          <w:rPr>
            <w:noProof/>
            <w:webHidden/>
          </w:rPr>
          <w:instrText xml:space="preserve"> PAGEREF _Toc202030684 \h </w:instrText>
        </w:r>
        <w:r>
          <w:rPr>
            <w:noProof/>
            <w:webHidden/>
          </w:rPr>
        </w:r>
        <w:r>
          <w:rPr>
            <w:noProof/>
            <w:webHidden/>
          </w:rPr>
          <w:fldChar w:fldCharType="separate"/>
        </w:r>
        <w:r>
          <w:rPr>
            <w:noProof/>
            <w:webHidden/>
          </w:rPr>
          <w:t>38</w:t>
        </w:r>
        <w:r>
          <w:rPr>
            <w:noProof/>
            <w:webHidden/>
          </w:rPr>
          <w:fldChar w:fldCharType="end"/>
        </w:r>
        <w:r w:rsidRPr="00636700">
          <w:rPr>
            <w:rStyle w:val="Hyperlink"/>
            <w:noProof/>
          </w:rPr>
          <w:fldChar w:fldCharType="end"/>
        </w:r>
      </w:ins>
    </w:p>
    <w:p w14:paraId="3913D6C9" w14:textId="6024BED3" w:rsidR="006C02C6" w:rsidDel="00F8709C" w:rsidRDefault="006C02C6">
      <w:pPr>
        <w:pStyle w:val="TOC1"/>
        <w:rPr>
          <w:del w:id="118"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19" w:author="Ahmed Hamza" w:date="2025-06-28T19:16:00Z" w16du:dateUtc="2025-06-29T02:16:00Z">
        <w:r w:rsidRPr="00F8709C" w:rsidDel="00F8709C">
          <w:rPr>
            <w:noProof/>
            <w:lang w:val="fr-FR"/>
            <w:rPrChange w:id="120" w:author="Ahmed Hamza" w:date="2025-06-28T19:16:00Z" w16du:dateUtc="2025-06-29T02:16:00Z">
              <w:rPr>
                <w:rStyle w:val="Hyperlink"/>
                <w:noProof/>
              </w:rPr>
            </w:rPrChange>
          </w:rPr>
          <w:delText>Foreword</w:delText>
        </w:r>
        <w:r w:rsidDel="00F8709C">
          <w:rPr>
            <w:noProof/>
            <w:webHidden/>
          </w:rPr>
          <w:tab/>
          <w:delText>v</w:delText>
        </w:r>
      </w:del>
    </w:p>
    <w:p w14:paraId="4923A8C6" w14:textId="4648A646" w:rsidR="006C02C6" w:rsidDel="00F8709C" w:rsidRDefault="006C02C6">
      <w:pPr>
        <w:pStyle w:val="TOC1"/>
        <w:rPr>
          <w:del w:id="121"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22" w:author="Ahmed Hamza" w:date="2025-06-28T19:16:00Z" w16du:dateUtc="2025-06-29T02:16:00Z">
        <w:r w:rsidRPr="00F8709C" w:rsidDel="00F8709C">
          <w:rPr>
            <w:noProof/>
            <w:lang w:val="fr-FR"/>
            <w:rPrChange w:id="123" w:author="Ahmed Hamza" w:date="2025-06-28T19:16:00Z" w16du:dateUtc="2025-06-29T02:16:00Z">
              <w:rPr>
                <w:rStyle w:val="Hyperlink"/>
                <w:noProof/>
              </w:rPr>
            </w:rPrChange>
          </w:rPr>
          <w:delText>Introduction</w:delText>
        </w:r>
        <w:r w:rsidDel="00F8709C">
          <w:rPr>
            <w:noProof/>
            <w:webHidden/>
          </w:rPr>
          <w:tab/>
          <w:delText>vi</w:delText>
        </w:r>
      </w:del>
    </w:p>
    <w:p w14:paraId="780E7FE7" w14:textId="01DC31D7" w:rsidR="006C02C6" w:rsidDel="00F8709C" w:rsidRDefault="006C02C6">
      <w:pPr>
        <w:pStyle w:val="TOC1"/>
        <w:rPr>
          <w:del w:id="124"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25" w:author="Ahmed Hamza" w:date="2025-06-28T19:16:00Z" w16du:dateUtc="2025-06-29T02:16:00Z">
        <w:r w:rsidRPr="00F8709C" w:rsidDel="00F8709C">
          <w:rPr>
            <w:noProof/>
            <w:lang w:val="fr-FR"/>
            <w:rPrChange w:id="126" w:author="Ahmed Hamza" w:date="2025-06-28T19:16:00Z" w16du:dateUtc="2025-06-29T02:16:00Z">
              <w:rPr>
                <w:rStyle w:val="Hyperlink"/>
                <w:noProof/>
              </w:rPr>
            </w:rPrChange>
          </w:rPr>
          <w:delText>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27" w:author="Ahmed Hamza" w:date="2025-06-28T19:16:00Z" w16du:dateUtc="2025-06-29T02:16:00Z">
              <w:rPr>
                <w:rStyle w:val="Hyperlink"/>
                <w:noProof/>
              </w:rPr>
            </w:rPrChange>
          </w:rPr>
          <w:delText>Scope</w:delText>
        </w:r>
        <w:r w:rsidDel="00F8709C">
          <w:rPr>
            <w:noProof/>
            <w:webHidden/>
          </w:rPr>
          <w:tab/>
          <w:delText>1</w:delText>
        </w:r>
      </w:del>
    </w:p>
    <w:p w14:paraId="5F4DC829" w14:textId="26ADB17B" w:rsidR="006C02C6" w:rsidDel="00F8709C" w:rsidRDefault="006C02C6">
      <w:pPr>
        <w:pStyle w:val="TOC1"/>
        <w:rPr>
          <w:del w:id="128"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29" w:author="Ahmed Hamza" w:date="2025-06-28T19:16:00Z" w16du:dateUtc="2025-06-29T02:16:00Z">
        <w:r w:rsidRPr="00F8709C" w:rsidDel="00F8709C">
          <w:rPr>
            <w:noProof/>
            <w:lang w:val="fr-FR"/>
            <w:rPrChange w:id="130" w:author="Ahmed Hamza" w:date="2025-06-28T19:16:00Z" w16du:dateUtc="2025-06-29T02:16:00Z">
              <w:rPr>
                <w:rStyle w:val="Hyperlink"/>
                <w:noProof/>
              </w:rPr>
            </w:rPrChange>
          </w:rPr>
          <w:delText>2</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31" w:author="Ahmed Hamza" w:date="2025-06-28T19:16:00Z" w16du:dateUtc="2025-06-29T02:16:00Z">
              <w:rPr>
                <w:rStyle w:val="Hyperlink"/>
                <w:noProof/>
              </w:rPr>
            </w:rPrChange>
          </w:rPr>
          <w:delText>Normative references</w:delText>
        </w:r>
        <w:r w:rsidDel="00F8709C">
          <w:rPr>
            <w:noProof/>
            <w:webHidden/>
          </w:rPr>
          <w:tab/>
          <w:delText>1</w:delText>
        </w:r>
      </w:del>
    </w:p>
    <w:p w14:paraId="4604C7DA" w14:textId="4249B73E" w:rsidR="006C02C6" w:rsidDel="00F8709C" w:rsidRDefault="006C02C6">
      <w:pPr>
        <w:pStyle w:val="TOC1"/>
        <w:rPr>
          <w:del w:id="132"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33" w:author="Ahmed Hamza" w:date="2025-06-28T19:16:00Z" w16du:dateUtc="2025-06-29T02:16:00Z">
        <w:r w:rsidRPr="00F8709C" w:rsidDel="00F8709C">
          <w:rPr>
            <w:noProof/>
            <w:lang w:val="fr-FR"/>
            <w:rPrChange w:id="134" w:author="Ahmed Hamza" w:date="2025-06-28T19:16:00Z" w16du:dateUtc="2025-06-29T02:16:00Z">
              <w:rPr>
                <w:rStyle w:val="Hyperlink"/>
                <w:noProof/>
              </w:rPr>
            </w:rPrChange>
          </w:rPr>
          <w:delText>3</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35" w:author="Ahmed Hamza" w:date="2025-06-28T19:16:00Z" w16du:dateUtc="2025-06-29T02:16:00Z">
              <w:rPr>
                <w:rStyle w:val="Hyperlink"/>
                <w:noProof/>
              </w:rPr>
            </w:rPrChange>
          </w:rPr>
          <w:delText>Terms, definitions, and abbreviated terms</w:delText>
        </w:r>
        <w:r w:rsidDel="00F8709C">
          <w:rPr>
            <w:noProof/>
            <w:webHidden/>
          </w:rPr>
          <w:tab/>
          <w:delText>1</w:delText>
        </w:r>
      </w:del>
    </w:p>
    <w:p w14:paraId="4073D2CF" w14:textId="1BC75089" w:rsidR="006C02C6" w:rsidDel="00F8709C" w:rsidRDefault="006C02C6">
      <w:pPr>
        <w:pStyle w:val="TOC2"/>
        <w:rPr>
          <w:del w:id="136"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37" w:author="Ahmed Hamza" w:date="2025-06-28T19:16:00Z" w16du:dateUtc="2025-06-29T02:16:00Z">
        <w:r w:rsidRPr="00F8709C" w:rsidDel="00F8709C">
          <w:rPr>
            <w:noProof/>
            <w:lang w:val="fr-FR"/>
            <w:rPrChange w:id="138" w:author="Ahmed Hamza" w:date="2025-06-28T19:16:00Z" w16du:dateUtc="2025-06-29T02:16:00Z">
              <w:rPr>
                <w:rStyle w:val="Hyperlink"/>
                <w:noProof/>
              </w:rPr>
            </w:rPrChange>
          </w:rPr>
          <w:delText>3.1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39" w:author="Ahmed Hamza" w:date="2025-06-28T19:16:00Z" w16du:dateUtc="2025-06-29T02:16:00Z">
              <w:rPr>
                <w:rStyle w:val="Hyperlink"/>
                <w:noProof/>
              </w:rPr>
            </w:rPrChange>
          </w:rPr>
          <w:delText>Terms and definitions</w:delText>
        </w:r>
        <w:r w:rsidDel="00F8709C">
          <w:rPr>
            <w:noProof/>
            <w:webHidden/>
          </w:rPr>
          <w:tab/>
          <w:delText>1</w:delText>
        </w:r>
      </w:del>
    </w:p>
    <w:p w14:paraId="366B1628" w14:textId="706588F2" w:rsidR="006C02C6" w:rsidDel="00F8709C" w:rsidRDefault="006C02C6">
      <w:pPr>
        <w:pStyle w:val="TOC2"/>
        <w:rPr>
          <w:del w:id="140"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41" w:author="Ahmed Hamza" w:date="2025-06-28T19:16:00Z" w16du:dateUtc="2025-06-29T02:16:00Z">
        <w:r w:rsidRPr="00F8709C" w:rsidDel="00F8709C">
          <w:rPr>
            <w:noProof/>
            <w:lang w:val="fr-FR"/>
            <w:rPrChange w:id="142" w:author="Ahmed Hamza" w:date="2025-06-28T19:16:00Z" w16du:dateUtc="2025-06-29T02:16:00Z">
              <w:rPr>
                <w:rStyle w:val="Hyperlink"/>
                <w:noProof/>
              </w:rPr>
            </w:rPrChange>
          </w:rPr>
          <w:delText>3.2</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43" w:author="Ahmed Hamza" w:date="2025-06-28T19:16:00Z" w16du:dateUtc="2025-06-29T02:16:00Z">
              <w:rPr>
                <w:rStyle w:val="Hyperlink"/>
                <w:noProof/>
              </w:rPr>
            </w:rPrChange>
          </w:rPr>
          <w:delText>Abbreviated terms</w:delText>
        </w:r>
        <w:r w:rsidDel="00F8709C">
          <w:rPr>
            <w:noProof/>
            <w:webHidden/>
          </w:rPr>
          <w:tab/>
          <w:delText>2</w:delText>
        </w:r>
      </w:del>
    </w:p>
    <w:p w14:paraId="453DD6E5" w14:textId="72B1B3C2" w:rsidR="006C02C6" w:rsidDel="00F8709C" w:rsidRDefault="006C02C6">
      <w:pPr>
        <w:pStyle w:val="TOC1"/>
        <w:rPr>
          <w:del w:id="144"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45" w:author="Ahmed Hamza" w:date="2025-06-28T19:16:00Z" w16du:dateUtc="2025-06-29T02:16:00Z">
        <w:r w:rsidRPr="00F8709C" w:rsidDel="00F8709C">
          <w:rPr>
            <w:noProof/>
            <w:lang w:val="fr-FR"/>
            <w:rPrChange w:id="146" w:author="Ahmed Hamza" w:date="2025-06-28T19:16:00Z" w16du:dateUtc="2025-06-29T02:16:00Z">
              <w:rPr>
                <w:rStyle w:val="Hyperlink"/>
                <w:noProof/>
              </w:rPr>
            </w:rPrChange>
          </w:rPr>
          <w:delText>4</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47" w:author="Ahmed Hamza" w:date="2025-06-28T19:16:00Z" w16du:dateUtc="2025-06-29T02:16:00Z">
              <w:rPr>
                <w:rStyle w:val="Hyperlink"/>
                <w:noProof/>
              </w:rPr>
            </w:rPrChange>
          </w:rPr>
          <w:delText>Overview</w:delText>
        </w:r>
        <w:r w:rsidDel="00F8709C">
          <w:rPr>
            <w:noProof/>
            <w:webHidden/>
          </w:rPr>
          <w:tab/>
          <w:delText>2</w:delText>
        </w:r>
      </w:del>
    </w:p>
    <w:p w14:paraId="7069EB47" w14:textId="5017B6CE" w:rsidR="006C02C6" w:rsidDel="00F8709C" w:rsidRDefault="006C02C6">
      <w:pPr>
        <w:pStyle w:val="TOC2"/>
        <w:rPr>
          <w:del w:id="148"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49" w:author="Ahmed Hamza" w:date="2025-06-28T19:16:00Z" w16du:dateUtc="2025-06-29T02:16:00Z">
        <w:r w:rsidRPr="00F8709C" w:rsidDel="00F8709C">
          <w:rPr>
            <w:noProof/>
            <w:lang w:val="fr-FR"/>
            <w:rPrChange w:id="150" w:author="Ahmed Hamza" w:date="2025-06-28T19:16:00Z" w16du:dateUtc="2025-06-29T02:16:00Z">
              <w:rPr>
                <w:rStyle w:val="Hyperlink"/>
                <w:noProof/>
              </w:rPr>
            </w:rPrChange>
          </w:rPr>
          <w:delText>4.1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51" w:author="Ahmed Hamza" w:date="2025-06-28T19:16:00Z" w16du:dateUtc="2025-06-29T02:16:00Z">
              <w:rPr>
                <w:rStyle w:val="Hyperlink"/>
                <w:noProof/>
              </w:rPr>
            </w:rPrChange>
          </w:rPr>
          <w:delText>Overall architecture for carriage of Green metadata</w:delText>
        </w:r>
        <w:r w:rsidDel="00F8709C">
          <w:rPr>
            <w:noProof/>
            <w:webHidden/>
          </w:rPr>
          <w:tab/>
          <w:delText>2</w:delText>
        </w:r>
      </w:del>
    </w:p>
    <w:p w14:paraId="2A73E5B3" w14:textId="3D029F65" w:rsidR="006C02C6" w:rsidDel="00F8709C" w:rsidRDefault="006C02C6">
      <w:pPr>
        <w:pStyle w:val="TOC1"/>
        <w:rPr>
          <w:del w:id="152"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53" w:author="Ahmed Hamza" w:date="2025-06-28T19:16:00Z" w16du:dateUtc="2025-06-29T02:16:00Z">
        <w:r w:rsidRPr="00F8709C" w:rsidDel="00F8709C">
          <w:rPr>
            <w:noProof/>
            <w:lang w:val="fr-FR"/>
            <w:rPrChange w:id="154" w:author="Ahmed Hamza" w:date="2025-06-28T19:16:00Z" w16du:dateUtc="2025-06-29T02:16:00Z">
              <w:rPr>
                <w:rStyle w:val="Hyperlink"/>
                <w:noProof/>
              </w:rPr>
            </w:rPrChange>
          </w:rPr>
          <w:delText>5</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55" w:author="Ahmed Hamza" w:date="2025-06-28T19:16:00Z" w16du:dateUtc="2025-06-29T02:16:00Z">
              <w:rPr>
                <w:rStyle w:val="Hyperlink"/>
                <w:noProof/>
              </w:rPr>
            </w:rPrChange>
          </w:rPr>
          <w:delText>Carriage of Green Metadata in ISO Base Media File Format</w:delText>
        </w:r>
        <w:r w:rsidDel="00F8709C">
          <w:rPr>
            <w:noProof/>
            <w:webHidden/>
          </w:rPr>
          <w:tab/>
          <w:delText>2</w:delText>
        </w:r>
      </w:del>
    </w:p>
    <w:p w14:paraId="3B3FD4E0" w14:textId="223D3F18" w:rsidR="006C02C6" w:rsidDel="00F8709C" w:rsidRDefault="006C02C6">
      <w:pPr>
        <w:pStyle w:val="TOC2"/>
        <w:rPr>
          <w:del w:id="156"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57" w:author="Ahmed Hamza" w:date="2025-06-28T19:16:00Z" w16du:dateUtc="2025-06-29T02:16:00Z">
        <w:r w:rsidRPr="00F8709C" w:rsidDel="00F8709C">
          <w:rPr>
            <w:noProof/>
            <w:lang w:val="fr-FR"/>
            <w:rPrChange w:id="158" w:author="Ahmed Hamza" w:date="2025-06-28T19:16:00Z" w16du:dateUtc="2025-06-29T02:16:00Z">
              <w:rPr>
                <w:rStyle w:val="Hyperlink"/>
                <w:noProof/>
              </w:rPr>
            </w:rPrChange>
          </w:rPr>
          <w:delText>5.1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59" w:author="Ahmed Hamza" w:date="2025-06-28T19:16:00Z" w16du:dateUtc="2025-06-29T02:16:00Z">
              <w:rPr>
                <w:rStyle w:val="Hyperlink"/>
                <w:noProof/>
              </w:rPr>
            </w:rPrChange>
          </w:rPr>
          <w:delText>General</w:delText>
        </w:r>
        <w:r w:rsidDel="00F8709C">
          <w:rPr>
            <w:noProof/>
            <w:webHidden/>
          </w:rPr>
          <w:tab/>
          <w:delText>2</w:delText>
        </w:r>
      </w:del>
    </w:p>
    <w:p w14:paraId="1AD66ED8" w14:textId="0989A67B" w:rsidR="006C02C6" w:rsidDel="00F8709C" w:rsidRDefault="006C02C6">
      <w:pPr>
        <w:pStyle w:val="TOC2"/>
        <w:rPr>
          <w:del w:id="160"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61" w:author="Ahmed Hamza" w:date="2025-06-28T19:16:00Z" w16du:dateUtc="2025-06-29T02:16:00Z">
        <w:r w:rsidRPr="00F8709C" w:rsidDel="00F8709C">
          <w:rPr>
            <w:noProof/>
            <w:lang w:val="fr-FR"/>
            <w:rPrChange w:id="162" w:author="Ahmed Hamza" w:date="2025-06-28T19:16:00Z" w16du:dateUtc="2025-06-29T02:16:00Z">
              <w:rPr>
                <w:rStyle w:val="Hyperlink"/>
                <w:noProof/>
              </w:rPr>
            </w:rPrChange>
          </w:rPr>
          <w:delText>5.2</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63" w:author="Ahmed Hamza" w:date="2025-06-28T19:16:00Z" w16du:dateUtc="2025-06-29T02:16:00Z">
              <w:rPr>
                <w:rStyle w:val="Hyperlink"/>
                <w:noProof/>
              </w:rPr>
            </w:rPrChange>
          </w:rPr>
          <w:delText>Decoder Power Indication Metadata</w:delText>
        </w:r>
        <w:r w:rsidDel="00F8709C">
          <w:rPr>
            <w:noProof/>
            <w:webHidden/>
          </w:rPr>
          <w:tab/>
          <w:delText>2</w:delText>
        </w:r>
      </w:del>
    </w:p>
    <w:p w14:paraId="2F67034D" w14:textId="1CABEEA3" w:rsidR="006C02C6" w:rsidDel="00F8709C" w:rsidRDefault="006C02C6">
      <w:pPr>
        <w:pStyle w:val="TOC3"/>
        <w:rPr>
          <w:del w:id="164"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65" w:author="Ahmed Hamza" w:date="2025-06-28T19:16:00Z" w16du:dateUtc="2025-06-29T02:16:00Z">
        <w:r w:rsidRPr="00F8709C" w:rsidDel="00F8709C">
          <w:rPr>
            <w:noProof/>
            <w:lang w:val="fr-FR"/>
            <w:rPrChange w:id="166" w:author="Ahmed Hamza" w:date="2025-06-28T19:16:00Z" w16du:dateUtc="2025-06-29T02:16:00Z">
              <w:rPr>
                <w:rStyle w:val="Hyperlink"/>
                <w:noProof/>
              </w:rPr>
            </w:rPrChange>
          </w:rPr>
          <w:delText>5.2.1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67" w:author="Ahmed Hamza" w:date="2025-06-28T19:16:00Z" w16du:dateUtc="2025-06-29T02:16:00Z">
              <w:rPr>
                <w:rStyle w:val="Hyperlink"/>
                <w:noProof/>
              </w:rPr>
            </w:rPrChange>
          </w:rPr>
          <w:delText>Definition</w:delText>
        </w:r>
        <w:r w:rsidDel="00F8709C">
          <w:rPr>
            <w:noProof/>
            <w:webHidden/>
          </w:rPr>
          <w:tab/>
          <w:delText>2</w:delText>
        </w:r>
      </w:del>
    </w:p>
    <w:p w14:paraId="1DF6689B" w14:textId="358E7A31" w:rsidR="006C02C6" w:rsidDel="00F8709C" w:rsidRDefault="006C02C6">
      <w:pPr>
        <w:pStyle w:val="TOC3"/>
        <w:rPr>
          <w:del w:id="168"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69" w:author="Ahmed Hamza" w:date="2025-06-28T19:16:00Z" w16du:dateUtc="2025-06-29T02:16:00Z">
        <w:r w:rsidRPr="00F8709C" w:rsidDel="00F8709C">
          <w:rPr>
            <w:noProof/>
            <w:lang w:val="fr-FR"/>
            <w:rPrChange w:id="170" w:author="Ahmed Hamza" w:date="2025-06-28T19:16:00Z" w16du:dateUtc="2025-06-29T02:16:00Z">
              <w:rPr>
                <w:rStyle w:val="Hyperlink"/>
                <w:noProof/>
              </w:rPr>
            </w:rPrChange>
          </w:rPr>
          <w:delText>5.2.2</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71" w:author="Ahmed Hamza" w:date="2025-06-28T19:16:00Z" w16du:dateUtc="2025-06-29T02:16:00Z">
              <w:rPr>
                <w:rStyle w:val="Hyperlink"/>
                <w:noProof/>
              </w:rPr>
            </w:rPrChange>
          </w:rPr>
          <w:delText>Syntax</w:delText>
        </w:r>
        <w:r w:rsidDel="00F8709C">
          <w:rPr>
            <w:noProof/>
            <w:webHidden/>
          </w:rPr>
          <w:tab/>
          <w:delText>2</w:delText>
        </w:r>
      </w:del>
    </w:p>
    <w:p w14:paraId="1117CEAA" w14:textId="0EE6ED9E" w:rsidR="006C02C6" w:rsidDel="00F8709C" w:rsidRDefault="006C02C6">
      <w:pPr>
        <w:pStyle w:val="TOC3"/>
        <w:rPr>
          <w:del w:id="172"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73" w:author="Ahmed Hamza" w:date="2025-06-28T19:16:00Z" w16du:dateUtc="2025-06-29T02:16:00Z">
        <w:r w:rsidRPr="00F8709C" w:rsidDel="00F8709C">
          <w:rPr>
            <w:noProof/>
            <w:lang w:val="fr-FR"/>
            <w:rPrChange w:id="174" w:author="Ahmed Hamza" w:date="2025-06-28T19:16:00Z" w16du:dateUtc="2025-06-29T02:16:00Z">
              <w:rPr>
                <w:rStyle w:val="Hyperlink"/>
                <w:noProof/>
              </w:rPr>
            </w:rPrChange>
          </w:rPr>
          <w:delText>5.2.3</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75" w:author="Ahmed Hamza" w:date="2025-06-28T19:16:00Z" w16du:dateUtc="2025-06-29T02:16:00Z">
              <w:rPr>
                <w:rStyle w:val="Hyperlink"/>
                <w:noProof/>
              </w:rPr>
            </w:rPrChange>
          </w:rPr>
          <w:delText>Semantics</w:delText>
        </w:r>
        <w:r w:rsidDel="00F8709C">
          <w:rPr>
            <w:noProof/>
            <w:webHidden/>
          </w:rPr>
          <w:tab/>
          <w:delText>2</w:delText>
        </w:r>
      </w:del>
    </w:p>
    <w:p w14:paraId="596006C1" w14:textId="41E5197D" w:rsidR="006C02C6" w:rsidDel="00F8709C" w:rsidRDefault="006C02C6">
      <w:pPr>
        <w:pStyle w:val="TOC2"/>
        <w:rPr>
          <w:del w:id="176"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77" w:author="Ahmed Hamza" w:date="2025-06-28T19:16:00Z" w16du:dateUtc="2025-06-29T02:16:00Z">
        <w:r w:rsidRPr="00F8709C" w:rsidDel="00F8709C">
          <w:rPr>
            <w:noProof/>
            <w:lang w:val="fr-FR"/>
            <w:rPrChange w:id="178" w:author="Ahmed Hamza" w:date="2025-06-28T19:16:00Z" w16du:dateUtc="2025-06-29T02:16:00Z">
              <w:rPr>
                <w:rStyle w:val="Hyperlink"/>
                <w:noProof/>
              </w:rPr>
            </w:rPrChange>
          </w:rPr>
          <w:delText>5.3</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79" w:author="Ahmed Hamza" w:date="2025-06-28T19:16:00Z" w16du:dateUtc="2025-06-29T02:16:00Z">
              <w:rPr>
                <w:rStyle w:val="Hyperlink"/>
                <w:noProof/>
              </w:rPr>
            </w:rPrChange>
          </w:rPr>
          <w:delText>Display Power Reduction Metadata</w:delText>
        </w:r>
        <w:r w:rsidDel="00F8709C">
          <w:rPr>
            <w:noProof/>
            <w:webHidden/>
          </w:rPr>
          <w:tab/>
          <w:delText>2</w:delText>
        </w:r>
      </w:del>
    </w:p>
    <w:p w14:paraId="53F00064" w14:textId="49716085" w:rsidR="006C02C6" w:rsidDel="00F8709C" w:rsidRDefault="006C02C6">
      <w:pPr>
        <w:pStyle w:val="TOC3"/>
        <w:rPr>
          <w:del w:id="180"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81" w:author="Ahmed Hamza" w:date="2025-06-28T19:16:00Z" w16du:dateUtc="2025-06-29T02:16:00Z">
        <w:r w:rsidRPr="00F8709C" w:rsidDel="00F8709C">
          <w:rPr>
            <w:noProof/>
            <w:lang w:val="fr-FR"/>
            <w:rPrChange w:id="182" w:author="Ahmed Hamza" w:date="2025-06-28T19:16:00Z" w16du:dateUtc="2025-06-29T02:16:00Z">
              <w:rPr>
                <w:rStyle w:val="Hyperlink"/>
                <w:noProof/>
              </w:rPr>
            </w:rPrChange>
          </w:rPr>
          <w:delText>5.3.1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83" w:author="Ahmed Hamza" w:date="2025-06-28T19:16:00Z" w16du:dateUtc="2025-06-29T02:16:00Z">
              <w:rPr>
                <w:rStyle w:val="Hyperlink"/>
                <w:noProof/>
              </w:rPr>
            </w:rPrChange>
          </w:rPr>
          <w:delText>Display Power Indication Metadata</w:delText>
        </w:r>
        <w:r w:rsidDel="00F8709C">
          <w:rPr>
            <w:noProof/>
            <w:webHidden/>
          </w:rPr>
          <w:tab/>
          <w:delText>3</w:delText>
        </w:r>
      </w:del>
    </w:p>
    <w:p w14:paraId="394BD3D8" w14:textId="11643D8E" w:rsidR="006C02C6" w:rsidDel="00F8709C" w:rsidRDefault="006C02C6">
      <w:pPr>
        <w:pStyle w:val="TOC3"/>
        <w:rPr>
          <w:del w:id="184"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85" w:author="Ahmed Hamza" w:date="2025-06-28T19:16:00Z" w16du:dateUtc="2025-06-29T02:16:00Z">
        <w:r w:rsidRPr="00F8709C" w:rsidDel="00F8709C">
          <w:rPr>
            <w:noProof/>
            <w:lang w:val="fr-FR"/>
            <w:rPrChange w:id="186" w:author="Ahmed Hamza" w:date="2025-06-28T19:16:00Z" w16du:dateUtc="2025-06-29T02:16:00Z">
              <w:rPr>
                <w:rStyle w:val="Hyperlink"/>
                <w:noProof/>
              </w:rPr>
            </w:rPrChange>
          </w:rPr>
          <w:delText>5.3.2</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87" w:author="Ahmed Hamza" w:date="2025-06-28T19:16:00Z" w16du:dateUtc="2025-06-29T02:16:00Z">
              <w:rPr>
                <w:rStyle w:val="Hyperlink"/>
                <w:noProof/>
              </w:rPr>
            </w:rPrChange>
          </w:rPr>
          <w:delText>Display Fine Control Metadata</w:delText>
        </w:r>
        <w:r w:rsidDel="00F8709C">
          <w:rPr>
            <w:noProof/>
            <w:webHidden/>
          </w:rPr>
          <w:tab/>
          <w:delText>4</w:delText>
        </w:r>
      </w:del>
    </w:p>
    <w:p w14:paraId="2D0AE54E" w14:textId="038CE98B" w:rsidR="006C02C6" w:rsidDel="00F8709C" w:rsidRDefault="006C02C6">
      <w:pPr>
        <w:pStyle w:val="TOC3"/>
        <w:rPr>
          <w:del w:id="188"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89" w:author="Ahmed Hamza" w:date="2025-06-28T19:16:00Z" w16du:dateUtc="2025-06-29T02:16:00Z">
        <w:r w:rsidRPr="00F8709C" w:rsidDel="00F8709C">
          <w:rPr>
            <w:noProof/>
            <w:lang w:val="fr-FR"/>
            <w:rPrChange w:id="190" w:author="Ahmed Hamza" w:date="2025-06-28T19:16:00Z" w16du:dateUtc="2025-06-29T02:16:00Z">
              <w:rPr>
                <w:rStyle w:val="Hyperlink"/>
                <w:noProof/>
              </w:rPr>
            </w:rPrChange>
          </w:rPr>
          <w:delText>5.3.3</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91" w:author="Ahmed Hamza" w:date="2025-06-28T19:16:00Z" w16du:dateUtc="2025-06-29T02:16:00Z">
              <w:rPr>
                <w:rStyle w:val="Hyperlink"/>
                <w:noProof/>
              </w:rPr>
            </w:rPrChange>
          </w:rPr>
          <w:delText>Display Attenuation Map Metadata</w:delText>
        </w:r>
        <w:r w:rsidDel="00F8709C">
          <w:rPr>
            <w:noProof/>
            <w:webHidden/>
          </w:rPr>
          <w:tab/>
          <w:delText>5</w:delText>
        </w:r>
      </w:del>
    </w:p>
    <w:p w14:paraId="160BA107" w14:textId="6F5330A2" w:rsidR="006C02C6" w:rsidDel="00F8709C" w:rsidRDefault="006C02C6">
      <w:pPr>
        <w:pStyle w:val="TOC1"/>
        <w:rPr>
          <w:del w:id="192"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93" w:author="Ahmed Hamza" w:date="2025-06-28T19:16:00Z" w16du:dateUtc="2025-06-29T02:16:00Z">
        <w:r w:rsidRPr="00F8709C" w:rsidDel="00F8709C">
          <w:rPr>
            <w:noProof/>
            <w:lang w:val="fr-FR"/>
            <w:rPrChange w:id="194" w:author="Ahmed Hamza" w:date="2025-06-28T19:16:00Z" w16du:dateUtc="2025-06-29T02:16:00Z">
              <w:rPr>
                <w:rStyle w:val="Hyperlink"/>
                <w:noProof/>
              </w:rPr>
            </w:rPrChange>
          </w:rPr>
          <w:delText>6</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95" w:author="Ahmed Hamza" w:date="2025-06-28T19:16:00Z" w16du:dateUtc="2025-06-29T02:16:00Z">
              <w:rPr>
                <w:rStyle w:val="Hyperlink"/>
                <w:noProof/>
              </w:rPr>
            </w:rPrChange>
          </w:rPr>
          <w:delText>Encapsulation and Signalling in MPEG-DASH</w:delText>
        </w:r>
        <w:r w:rsidDel="00F8709C">
          <w:rPr>
            <w:noProof/>
            <w:webHidden/>
          </w:rPr>
          <w:tab/>
          <w:delText>10</w:delText>
        </w:r>
      </w:del>
    </w:p>
    <w:p w14:paraId="572D4C27" w14:textId="5259F3C4" w:rsidR="006C02C6" w:rsidDel="00F8709C" w:rsidRDefault="006C02C6">
      <w:pPr>
        <w:pStyle w:val="TOC2"/>
        <w:rPr>
          <w:del w:id="196"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197" w:author="Ahmed Hamza" w:date="2025-06-28T19:16:00Z" w16du:dateUtc="2025-06-29T02:16:00Z">
        <w:r w:rsidRPr="00F8709C" w:rsidDel="00F8709C">
          <w:rPr>
            <w:noProof/>
            <w:lang w:val="fr-FR"/>
            <w:rPrChange w:id="198" w:author="Ahmed Hamza" w:date="2025-06-28T19:16:00Z" w16du:dateUtc="2025-06-29T02:16:00Z">
              <w:rPr>
                <w:rStyle w:val="Hyperlink"/>
                <w:noProof/>
              </w:rPr>
            </w:rPrChange>
          </w:rPr>
          <w:delText>6.1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199" w:author="Ahmed Hamza" w:date="2025-06-28T19:16:00Z" w16du:dateUtc="2025-06-29T02:16:00Z">
              <w:rPr>
                <w:rStyle w:val="Hyperlink"/>
                <w:noProof/>
              </w:rPr>
            </w:rPrChange>
          </w:rPr>
          <w:delText>General</w:delText>
        </w:r>
        <w:r w:rsidDel="00F8709C">
          <w:rPr>
            <w:noProof/>
            <w:webHidden/>
          </w:rPr>
          <w:tab/>
          <w:delText>10</w:delText>
        </w:r>
      </w:del>
    </w:p>
    <w:p w14:paraId="7FCF605C" w14:textId="22B8AC62" w:rsidR="006C02C6" w:rsidDel="00F8709C" w:rsidRDefault="006C02C6">
      <w:pPr>
        <w:pStyle w:val="TOC2"/>
        <w:rPr>
          <w:del w:id="200"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01" w:author="Ahmed Hamza" w:date="2025-06-28T19:16:00Z" w16du:dateUtc="2025-06-29T02:16:00Z">
        <w:r w:rsidRPr="00F8709C" w:rsidDel="00F8709C">
          <w:rPr>
            <w:noProof/>
            <w:lang w:val="fr-FR"/>
            <w:rPrChange w:id="202" w:author="Ahmed Hamza" w:date="2025-06-28T19:16:00Z" w16du:dateUtc="2025-06-29T02:16:00Z">
              <w:rPr>
                <w:rStyle w:val="Hyperlink"/>
                <w:noProof/>
              </w:rPr>
            </w:rPrChange>
          </w:rPr>
          <w:delText>6.2</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03" w:author="Ahmed Hamza" w:date="2025-06-28T19:16:00Z" w16du:dateUtc="2025-06-29T02:16:00Z">
              <w:rPr>
                <w:rStyle w:val="Hyperlink"/>
                <w:noProof/>
              </w:rPr>
            </w:rPrChange>
          </w:rPr>
          <w:delText>Decoder Power Indication</w:delText>
        </w:r>
        <w:r w:rsidDel="00F8709C">
          <w:rPr>
            <w:noProof/>
            <w:webHidden/>
          </w:rPr>
          <w:tab/>
          <w:delText>10</w:delText>
        </w:r>
      </w:del>
    </w:p>
    <w:p w14:paraId="51B0B4B6" w14:textId="7737A6B2" w:rsidR="006C02C6" w:rsidDel="00F8709C" w:rsidRDefault="006C02C6">
      <w:pPr>
        <w:pStyle w:val="TOC3"/>
        <w:rPr>
          <w:del w:id="204"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05" w:author="Ahmed Hamza" w:date="2025-06-28T19:16:00Z" w16du:dateUtc="2025-06-29T02:16:00Z">
        <w:r w:rsidRPr="00F8709C" w:rsidDel="00F8709C">
          <w:rPr>
            <w:noProof/>
            <w:lang w:val="fr-FR"/>
            <w:rPrChange w:id="206" w:author="Ahmed Hamza" w:date="2025-06-28T19:16:00Z" w16du:dateUtc="2025-06-29T02:16:00Z">
              <w:rPr>
                <w:rStyle w:val="Hyperlink"/>
                <w:noProof/>
              </w:rPr>
            </w:rPrChange>
          </w:rPr>
          <w:delText>6.2.1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07" w:author="Ahmed Hamza" w:date="2025-06-28T19:16:00Z" w16du:dateUtc="2025-06-29T02:16:00Z">
              <w:rPr>
                <w:rStyle w:val="Hyperlink"/>
                <w:noProof/>
              </w:rPr>
            </w:rPrChange>
          </w:rPr>
          <w:delText>Metadata signalling in the MPD manifest file</w:delText>
        </w:r>
        <w:r w:rsidDel="00F8709C">
          <w:rPr>
            <w:noProof/>
            <w:webHidden/>
          </w:rPr>
          <w:tab/>
          <w:delText>10</w:delText>
        </w:r>
      </w:del>
    </w:p>
    <w:p w14:paraId="03119DBC" w14:textId="53C306BA" w:rsidR="006C02C6" w:rsidDel="00F8709C" w:rsidRDefault="006C02C6">
      <w:pPr>
        <w:pStyle w:val="TOC2"/>
        <w:rPr>
          <w:del w:id="208"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09" w:author="Ahmed Hamza" w:date="2025-06-28T19:16:00Z" w16du:dateUtc="2025-06-29T02:16:00Z">
        <w:r w:rsidRPr="00F8709C" w:rsidDel="00F8709C">
          <w:rPr>
            <w:noProof/>
            <w:lang w:val="fr-FR"/>
            <w:rPrChange w:id="210" w:author="Ahmed Hamza" w:date="2025-06-28T19:16:00Z" w16du:dateUtc="2025-06-29T02:16:00Z">
              <w:rPr>
                <w:rStyle w:val="Hyperlink"/>
                <w:noProof/>
              </w:rPr>
            </w:rPrChange>
          </w:rPr>
          <w:delText>6.3</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11" w:author="Ahmed Hamza" w:date="2025-06-28T19:16:00Z" w16du:dateUtc="2025-06-29T02:16:00Z">
              <w:rPr>
                <w:rStyle w:val="Hyperlink"/>
                <w:noProof/>
              </w:rPr>
            </w:rPrChange>
          </w:rPr>
          <w:delText>Display Power Indication</w:delText>
        </w:r>
        <w:r w:rsidDel="00F8709C">
          <w:rPr>
            <w:noProof/>
            <w:webHidden/>
          </w:rPr>
          <w:tab/>
          <w:delText>11</w:delText>
        </w:r>
      </w:del>
    </w:p>
    <w:p w14:paraId="55DCF330" w14:textId="29F91EB4" w:rsidR="006C02C6" w:rsidDel="00F8709C" w:rsidRDefault="006C02C6">
      <w:pPr>
        <w:pStyle w:val="TOC3"/>
        <w:rPr>
          <w:del w:id="212"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13" w:author="Ahmed Hamza" w:date="2025-06-28T19:16:00Z" w16du:dateUtc="2025-06-29T02:16:00Z">
        <w:r w:rsidRPr="00F8709C" w:rsidDel="00F8709C">
          <w:rPr>
            <w:noProof/>
            <w:lang w:val="fr-FR"/>
            <w:rPrChange w:id="214" w:author="Ahmed Hamza" w:date="2025-06-28T19:16:00Z" w16du:dateUtc="2025-06-29T02:16:00Z">
              <w:rPr>
                <w:rStyle w:val="Hyperlink"/>
                <w:noProof/>
              </w:rPr>
            </w:rPrChange>
          </w:rPr>
          <w:delText>6.3.1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15" w:author="Ahmed Hamza" w:date="2025-06-28T19:16:00Z" w16du:dateUtc="2025-06-29T02:16:00Z">
              <w:rPr>
                <w:rStyle w:val="Hyperlink"/>
                <w:noProof/>
              </w:rPr>
            </w:rPrChange>
          </w:rPr>
          <w:delText>Metadata signalling in the MPD manifest file</w:delText>
        </w:r>
        <w:r w:rsidDel="00F8709C">
          <w:rPr>
            <w:noProof/>
            <w:webHidden/>
          </w:rPr>
          <w:tab/>
          <w:delText>11</w:delText>
        </w:r>
      </w:del>
    </w:p>
    <w:p w14:paraId="186A53A1" w14:textId="06816E5C" w:rsidR="006C02C6" w:rsidDel="00F8709C" w:rsidRDefault="006C02C6">
      <w:pPr>
        <w:pStyle w:val="TOC2"/>
        <w:rPr>
          <w:del w:id="216"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17" w:author="Ahmed Hamza" w:date="2025-06-28T19:16:00Z" w16du:dateUtc="2025-06-29T02:16:00Z">
        <w:r w:rsidRPr="00F8709C" w:rsidDel="00F8709C">
          <w:rPr>
            <w:noProof/>
            <w:lang w:val="fr-FR"/>
            <w:rPrChange w:id="218" w:author="Ahmed Hamza" w:date="2025-06-28T19:16:00Z" w16du:dateUtc="2025-06-29T02:16:00Z">
              <w:rPr>
                <w:rStyle w:val="Hyperlink"/>
                <w:noProof/>
              </w:rPr>
            </w:rPrChange>
          </w:rPr>
          <w:delText>6.4</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19" w:author="Ahmed Hamza" w:date="2025-06-28T19:16:00Z" w16du:dateUtc="2025-06-29T02:16:00Z">
              <w:rPr>
                <w:rStyle w:val="Hyperlink"/>
                <w:noProof/>
              </w:rPr>
            </w:rPrChange>
          </w:rPr>
          <w:delText>Display Attenuation Map Information</w:delText>
        </w:r>
        <w:r w:rsidDel="00F8709C">
          <w:rPr>
            <w:noProof/>
            <w:webHidden/>
          </w:rPr>
          <w:tab/>
          <w:delText>12</w:delText>
        </w:r>
      </w:del>
    </w:p>
    <w:p w14:paraId="42171424" w14:textId="1210870F" w:rsidR="006C02C6" w:rsidDel="00F8709C" w:rsidRDefault="006C02C6">
      <w:pPr>
        <w:pStyle w:val="TOC3"/>
        <w:rPr>
          <w:del w:id="220"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21" w:author="Ahmed Hamza" w:date="2025-06-28T19:16:00Z" w16du:dateUtc="2025-06-29T02:16:00Z">
        <w:r w:rsidRPr="00F8709C" w:rsidDel="00F8709C">
          <w:rPr>
            <w:noProof/>
            <w:lang w:val="fr-FR"/>
            <w:rPrChange w:id="222" w:author="Ahmed Hamza" w:date="2025-06-28T19:16:00Z" w16du:dateUtc="2025-06-29T02:16:00Z">
              <w:rPr>
                <w:rStyle w:val="Hyperlink"/>
                <w:noProof/>
              </w:rPr>
            </w:rPrChange>
          </w:rPr>
          <w:delText>6.4.1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23" w:author="Ahmed Hamza" w:date="2025-06-28T19:16:00Z" w16du:dateUtc="2025-06-29T02:16:00Z">
              <w:rPr>
                <w:rStyle w:val="Hyperlink"/>
                <w:noProof/>
              </w:rPr>
            </w:rPrChange>
          </w:rPr>
          <w:delText>Metadata signalling in the MPD manifest file</w:delText>
        </w:r>
        <w:r w:rsidDel="00F8709C">
          <w:rPr>
            <w:noProof/>
            <w:webHidden/>
          </w:rPr>
          <w:tab/>
          <w:delText>12</w:delText>
        </w:r>
      </w:del>
    </w:p>
    <w:p w14:paraId="0A6C7BF4" w14:textId="5ECE7824" w:rsidR="006C02C6" w:rsidDel="00F8709C" w:rsidRDefault="006C02C6">
      <w:pPr>
        <w:pStyle w:val="TOC1"/>
        <w:rPr>
          <w:del w:id="224"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25" w:author="Ahmed Hamza" w:date="2025-06-28T19:16:00Z" w16du:dateUtc="2025-06-29T02:16:00Z">
        <w:r w:rsidRPr="00F8709C" w:rsidDel="00F8709C">
          <w:rPr>
            <w:noProof/>
            <w:lang w:val="fr-FR"/>
            <w:rPrChange w:id="226" w:author="Ahmed Hamza" w:date="2025-06-28T19:16:00Z" w16du:dateUtc="2025-06-29T02:16:00Z">
              <w:rPr>
                <w:rStyle w:val="Hyperlink"/>
                <w:noProof/>
              </w:rPr>
            </w:rPrChange>
          </w:rPr>
          <w:lastRenderedPageBreak/>
          <w:delText>Annex A (normative)  Green metadata MPEG-DASH schema</w:delText>
        </w:r>
        <w:r w:rsidDel="00F8709C">
          <w:rPr>
            <w:noProof/>
            <w:webHidden/>
          </w:rPr>
          <w:tab/>
          <w:delText>17</w:delText>
        </w:r>
      </w:del>
    </w:p>
    <w:p w14:paraId="7EDBEF11" w14:textId="17A9722F" w:rsidR="006C02C6" w:rsidDel="00F8709C" w:rsidRDefault="006C02C6">
      <w:pPr>
        <w:pStyle w:val="TOC1"/>
        <w:rPr>
          <w:del w:id="227"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28" w:author="Ahmed Hamza" w:date="2025-06-28T19:16:00Z" w16du:dateUtc="2025-06-29T02:16:00Z">
        <w:r w:rsidRPr="00F8709C" w:rsidDel="00F8709C">
          <w:rPr>
            <w:noProof/>
            <w:lang w:val="fr-FR"/>
            <w:rPrChange w:id="229" w:author="Ahmed Hamza" w:date="2025-06-28T19:16:00Z" w16du:dateUtc="2025-06-29T02:16:00Z">
              <w:rPr>
                <w:rStyle w:val="Hyperlink"/>
                <w:noProof/>
              </w:rPr>
            </w:rPrChange>
          </w:rPr>
          <w:delText>Annex B (informative)  MPEG-DASH MPD examples</w:delText>
        </w:r>
        <w:r w:rsidDel="00F8709C">
          <w:rPr>
            <w:noProof/>
            <w:webHidden/>
          </w:rPr>
          <w:tab/>
          <w:delText>19</w:delText>
        </w:r>
      </w:del>
    </w:p>
    <w:p w14:paraId="566F5E8E" w14:textId="60E4C112" w:rsidR="006C02C6" w:rsidDel="00F8709C" w:rsidRDefault="006C02C6">
      <w:pPr>
        <w:pStyle w:val="TOC1"/>
        <w:rPr>
          <w:del w:id="230"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31" w:author="Ahmed Hamza" w:date="2025-06-28T19:16:00Z" w16du:dateUtc="2025-06-29T02:16:00Z">
        <w:r w:rsidRPr="00F8709C" w:rsidDel="00F8709C">
          <w:rPr>
            <w:noProof/>
            <w:lang w:val="fr-FR"/>
            <w:rPrChange w:id="232" w:author="Ahmed Hamza" w:date="2025-06-28T19:16:00Z" w16du:dateUtc="2025-06-29T02:16:00Z">
              <w:rPr>
                <w:rStyle w:val="Hyperlink"/>
                <w:noProof/>
              </w:rPr>
            </w:rPrChange>
          </w:rPr>
          <w:delText>B.1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33" w:author="Ahmed Hamza" w:date="2025-06-28T19:16:00Z" w16du:dateUtc="2025-06-29T02:16:00Z">
              <w:rPr>
                <w:rStyle w:val="Hyperlink"/>
                <w:noProof/>
              </w:rPr>
            </w:rPrChange>
          </w:rPr>
          <w:delText>Example MPD with decoder power indication metadata</w:delText>
        </w:r>
        <w:r w:rsidDel="00F8709C">
          <w:rPr>
            <w:noProof/>
            <w:webHidden/>
          </w:rPr>
          <w:tab/>
          <w:delText>19</w:delText>
        </w:r>
      </w:del>
    </w:p>
    <w:p w14:paraId="098B3F56" w14:textId="4017B1D7" w:rsidR="006C02C6" w:rsidDel="00F8709C" w:rsidRDefault="006C02C6">
      <w:pPr>
        <w:pStyle w:val="TOC1"/>
        <w:rPr>
          <w:del w:id="234"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35" w:author="Ahmed Hamza" w:date="2025-06-28T19:16:00Z" w16du:dateUtc="2025-06-29T02:16:00Z">
        <w:r w:rsidRPr="00F8709C" w:rsidDel="00F8709C">
          <w:rPr>
            <w:noProof/>
            <w:lang w:val="fr-FR"/>
            <w:rPrChange w:id="236" w:author="Ahmed Hamza" w:date="2025-06-28T19:16:00Z" w16du:dateUtc="2025-06-29T02:16:00Z">
              <w:rPr>
                <w:rStyle w:val="Hyperlink"/>
                <w:noProof/>
              </w:rPr>
            </w:rPrChange>
          </w:rPr>
          <w:delText>B.2</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37" w:author="Ahmed Hamza" w:date="2025-06-28T19:16:00Z" w16du:dateUtc="2025-06-29T02:16:00Z">
              <w:rPr>
                <w:rStyle w:val="Hyperlink"/>
                <w:noProof/>
              </w:rPr>
            </w:rPrChange>
          </w:rPr>
          <w:delText>Example MPD with display power indication metadata</w:delText>
        </w:r>
        <w:r w:rsidDel="00F8709C">
          <w:rPr>
            <w:noProof/>
            <w:webHidden/>
          </w:rPr>
          <w:tab/>
          <w:delText>20</w:delText>
        </w:r>
      </w:del>
    </w:p>
    <w:p w14:paraId="3E09803D" w14:textId="13A8E8A2" w:rsidR="006C02C6" w:rsidDel="00F8709C" w:rsidRDefault="006C02C6">
      <w:pPr>
        <w:pStyle w:val="TOC1"/>
        <w:rPr>
          <w:del w:id="238"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39" w:author="Ahmed Hamza" w:date="2025-06-28T19:16:00Z" w16du:dateUtc="2025-06-29T02:16:00Z">
        <w:r w:rsidRPr="00F8709C" w:rsidDel="00F8709C">
          <w:rPr>
            <w:noProof/>
            <w:lang w:val="fr-FR"/>
            <w:rPrChange w:id="240" w:author="Ahmed Hamza" w:date="2025-06-28T19:16:00Z" w16du:dateUtc="2025-06-29T02:16:00Z">
              <w:rPr>
                <w:rStyle w:val="Hyperlink"/>
                <w:noProof/>
              </w:rPr>
            </w:rPrChange>
          </w:rPr>
          <w:delText>B.3</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41" w:author="Ahmed Hamza" w:date="2025-06-28T19:16:00Z" w16du:dateUtc="2025-06-29T02:16:00Z">
              <w:rPr>
                <w:rStyle w:val="Hyperlink"/>
                <w:noProof/>
              </w:rPr>
            </w:rPrChange>
          </w:rPr>
          <w:delText>Examples of MPD with display attenuation map metadata</w:delText>
        </w:r>
        <w:r w:rsidDel="00F8709C">
          <w:rPr>
            <w:noProof/>
            <w:webHidden/>
          </w:rPr>
          <w:tab/>
          <w:delText>21</w:delText>
        </w:r>
      </w:del>
    </w:p>
    <w:p w14:paraId="0D896E45" w14:textId="799FD6B7" w:rsidR="006C02C6" w:rsidDel="00F8709C" w:rsidRDefault="006C02C6">
      <w:pPr>
        <w:pStyle w:val="TOC1"/>
        <w:rPr>
          <w:del w:id="242"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43" w:author="Ahmed Hamza" w:date="2025-06-28T19:16:00Z" w16du:dateUtc="2025-06-29T02:16:00Z">
        <w:r w:rsidRPr="00F8709C" w:rsidDel="00F8709C">
          <w:rPr>
            <w:noProof/>
            <w:lang w:val="fr-FR"/>
            <w:rPrChange w:id="244" w:author="Ahmed Hamza" w:date="2025-06-28T19:16:00Z" w16du:dateUtc="2025-06-29T02:16:00Z">
              <w:rPr>
                <w:rStyle w:val="Hyperlink"/>
                <w:noProof/>
              </w:rPr>
            </w:rPrChange>
          </w:rPr>
          <w:delText>B.3.1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45" w:author="Ahmed Hamza" w:date="2025-06-28T19:16:00Z" w16du:dateUtc="2025-06-29T02:16:00Z">
              <w:rPr>
                <w:rStyle w:val="Hyperlink"/>
                <w:noProof/>
              </w:rPr>
            </w:rPrChange>
          </w:rPr>
          <w:delText>Example 1</w:delText>
        </w:r>
        <w:r w:rsidDel="00F8709C">
          <w:rPr>
            <w:noProof/>
            <w:webHidden/>
          </w:rPr>
          <w:tab/>
          <w:delText>21</w:delText>
        </w:r>
      </w:del>
    </w:p>
    <w:p w14:paraId="6C57F2D4" w14:textId="26125081" w:rsidR="006C02C6" w:rsidDel="00F8709C" w:rsidRDefault="006C02C6">
      <w:pPr>
        <w:pStyle w:val="TOC1"/>
        <w:rPr>
          <w:del w:id="246"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47" w:author="Ahmed Hamza" w:date="2025-06-28T19:16:00Z" w16du:dateUtc="2025-06-29T02:16:00Z">
        <w:r w:rsidRPr="00F8709C" w:rsidDel="00F8709C">
          <w:rPr>
            <w:noProof/>
            <w:lang w:val="fr-FR"/>
            <w:rPrChange w:id="248" w:author="Ahmed Hamza" w:date="2025-06-28T19:16:00Z" w16du:dateUtc="2025-06-29T02:16:00Z">
              <w:rPr>
                <w:rStyle w:val="Hyperlink"/>
                <w:noProof/>
              </w:rPr>
            </w:rPrChange>
          </w:rPr>
          <w:delText>B.3.2</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49" w:author="Ahmed Hamza" w:date="2025-06-28T19:16:00Z" w16du:dateUtc="2025-06-29T02:16:00Z">
              <w:rPr>
                <w:rStyle w:val="Hyperlink"/>
                <w:noProof/>
              </w:rPr>
            </w:rPrChange>
          </w:rPr>
          <w:delText>Example 2</w:delText>
        </w:r>
        <w:r w:rsidDel="00F8709C">
          <w:rPr>
            <w:noProof/>
            <w:webHidden/>
          </w:rPr>
          <w:tab/>
          <w:delText>22</w:delText>
        </w:r>
      </w:del>
    </w:p>
    <w:p w14:paraId="050B9DD7" w14:textId="5C944381" w:rsidR="006C02C6" w:rsidDel="00F8709C" w:rsidRDefault="006C02C6">
      <w:pPr>
        <w:pStyle w:val="TOC1"/>
        <w:rPr>
          <w:del w:id="250"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51" w:author="Ahmed Hamza" w:date="2025-06-28T19:16:00Z" w16du:dateUtc="2025-06-29T02:16:00Z">
        <w:r w:rsidRPr="00F8709C" w:rsidDel="00F8709C">
          <w:rPr>
            <w:noProof/>
            <w:lang w:val="fr-FR"/>
            <w:rPrChange w:id="252" w:author="Ahmed Hamza" w:date="2025-06-28T19:16:00Z" w16du:dateUtc="2025-06-29T02:16:00Z">
              <w:rPr>
                <w:rStyle w:val="Hyperlink"/>
                <w:noProof/>
              </w:rPr>
            </w:rPrChange>
          </w:rPr>
          <w:delText>B.3.3</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53" w:author="Ahmed Hamza" w:date="2025-06-28T19:16:00Z" w16du:dateUtc="2025-06-29T02:16:00Z">
              <w:rPr>
                <w:rStyle w:val="Hyperlink"/>
                <w:noProof/>
              </w:rPr>
            </w:rPrChange>
          </w:rPr>
          <w:delText>Example 3</w:delText>
        </w:r>
        <w:r w:rsidDel="00F8709C">
          <w:rPr>
            <w:noProof/>
            <w:webHidden/>
          </w:rPr>
          <w:tab/>
          <w:delText>24</w:delText>
        </w:r>
      </w:del>
    </w:p>
    <w:p w14:paraId="29B2E719" w14:textId="292F8C61" w:rsidR="006C02C6" w:rsidDel="00F8709C" w:rsidRDefault="006C02C6">
      <w:pPr>
        <w:pStyle w:val="TOC1"/>
        <w:rPr>
          <w:del w:id="254"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55" w:author="Ahmed Hamza" w:date="2025-06-28T19:16:00Z" w16du:dateUtc="2025-06-29T02:16:00Z">
        <w:r w:rsidRPr="00F8709C" w:rsidDel="00F8709C">
          <w:rPr>
            <w:noProof/>
            <w:lang w:val="fr-FR"/>
            <w:rPrChange w:id="256" w:author="Ahmed Hamza" w:date="2025-06-28T19:16:00Z" w16du:dateUtc="2025-06-29T02:16:00Z">
              <w:rPr>
                <w:rStyle w:val="Hyperlink"/>
                <w:noProof/>
              </w:rPr>
            </w:rPrChange>
          </w:rPr>
          <w:delText>B.3.4</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57" w:author="Ahmed Hamza" w:date="2025-06-28T19:16:00Z" w16du:dateUtc="2025-06-29T02:16:00Z">
              <w:rPr>
                <w:rStyle w:val="Hyperlink"/>
                <w:noProof/>
              </w:rPr>
            </w:rPrChange>
          </w:rPr>
          <w:delText>Example 4</w:delText>
        </w:r>
        <w:r w:rsidDel="00F8709C">
          <w:rPr>
            <w:noProof/>
            <w:webHidden/>
          </w:rPr>
          <w:tab/>
          <w:delText>25</w:delText>
        </w:r>
      </w:del>
    </w:p>
    <w:p w14:paraId="4F586114" w14:textId="1E383E8C" w:rsidR="006C02C6" w:rsidDel="00F8709C" w:rsidRDefault="006C02C6">
      <w:pPr>
        <w:pStyle w:val="TOC1"/>
        <w:rPr>
          <w:del w:id="258"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59" w:author="Ahmed Hamza" w:date="2025-06-28T19:16:00Z" w16du:dateUtc="2025-06-29T02:16:00Z">
        <w:r w:rsidRPr="00F8709C" w:rsidDel="00F8709C">
          <w:rPr>
            <w:noProof/>
            <w:lang w:val="fr-FR"/>
            <w:rPrChange w:id="260" w:author="Ahmed Hamza" w:date="2025-06-28T19:16:00Z" w16du:dateUtc="2025-06-29T02:16:00Z">
              <w:rPr>
                <w:rStyle w:val="Hyperlink"/>
                <w:noProof/>
              </w:rPr>
            </w:rPrChange>
          </w:rPr>
          <w:delText>Annex C (informative)  Conformance and Reference Software</w:delText>
        </w:r>
        <w:r w:rsidDel="00F8709C">
          <w:rPr>
            <w:noProof/>
            <w:webHidden/>
          </w:rPr>
          <w:tab/>
          <w:delText>28</w:delText>
        </w:r>
      </w:del>
    </w:p>
    <w:p w14:paraId="0C91228C" w14:textId="1997AD85" w:rsidR="006C02C6" w:rsidDel="00F8709C" w:rsidRDefault="006C02C6">
      <w:pPr>
        <w:pStyle w:val="TOC1"/>
        <w:rPr>
          <w:del w:id="261"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62" w:author="Ahmed Hamza" w:date="2025-06-28T19:16:00Z" w16du:dateUtc="2025-06-29T02:16:00Z">
        <w:r w:rsidRPr="00F8709C" w:rsidDel="00F8709C">
          <w:rPr>
            <w:noProof/>
            <w:lang w:val="fr-FR"/>
            <w:rPrChange w:id="263" w:author="Ahmed Hamza" w:date="2025-06-28T19:16:00Z" w16du:dateUtc="2025-06-29T02:16:00Z">
              <w:rPr>
                <w:rStyle w:val="Hyperlink"/>
                <w:noProof/>
              </w:rPr>
            </w:rPrChange>
          </w:rPr>
          <w:delText>C.1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64" w:author="Ahmed Hamza" w:date="2025-06-28T19:16:00Z" w16du:dateUtc="2025-06-29T02:16:00Z">
              <w:rPr>
                <w:rStyle w:val="Hyperlink"/>
                <w:noProof/>
              </w:rPr>
            </w:rPrChange>
          </w:rPr>
          <w:delText>Display power reduction using display adaptation</w:delText>
        </w:r>
        <w:r w:rsidDel="00F8709C">
          <w:rPr>
            <w:noProof/>
            <w:webHidden/>
          </w:rPr>
          <w:tab/>
          <w:delText>28</w:delText>
        </w:r>
      </w:del>
    </w:p>
    <w:p w14:paraId="36E70603" w14:textId="70E7B51B" w:rsidR="006C02C6" w:rsidDel="00F8709C" w:rsidRDefault="006C02C6">
      <w:pPr>
        <w:pStyle w:val="TOC1"/>
        <w:rPr>
          <w:del w:id="265"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66" w:author="Ahmed Hamza" w:date="2025-06-28T19:16:00Z" w16du:dateUtc="2025-06-29T02:16:00Z">
        <w:r w:rsidRPr="00F8709C" w:rsidDel="00F8709C">
          <w:rPr>
            <w:noProof/>
            <w:lang w:val="fr-FR"/>
            <w:rPrChange w:id="267" w:author="Ahmed Hamza" w:date="2025-06-28T19:16:00Z" w16du:dateUtc="2025-06-29T02:16:00Z">
              <w:rPr>
                <w:rStyle w:val="Hyperlink"/>
                <w:noProof/>
              </w:rPr>
            </w:rPrChange>
          </w:rPr>
          <w:delText>C.1.1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68" w:author="Ahmed Hamza" w:date="2025-06-28T19:16:00Z" w16du:dateUtc="2025-06-29T02:16:00Z">
              <w:rPr>
                <w:rStyle w:val="Hyperlink"/>
                <w:noProof/>
              </w:rPr>
            </w:rPrChange>
          </w:rPr>
          <w:delText>Conformance test vectors</w:delText>
        </w:r>
        <w:r w:rsidDel="00F8709C">
          <w:rPr>
            <w:noProof/>
            <w:webHidden/>
          </w:rPr>
          <w:tab/>
          <w:delText>28</w:delText>
        </w:r>
      </w:del>
    </w:p>
    <w:p w14:paraId="57DE80EC" w14:textId="0E0B78F5" w:rsidR="006C02C6" w:rsidDel="00F8709C" w:rsidRDefault="006C02C6">
      <w:pPr>
        <w:pStyle w:val="TOC1"/>
        <w:rPr>
          <w:del w:id="269"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70" w:author="Ahmed Hamza" w:date="2025-06-28T19:16:00Z" w16du:dateUtc="2025-06-29T02:16:00Z">
        <w:r w:rsidRPr="00F8709C" w:rsidDel="00F8709C">
          <w:rPr>
            <w:noProof/>
            <w:lang w:val="fr-FR"/>
            <w:rPrChange w:id="271" w:author="Ahmed Hamza" w:date="2025-06-28T19:16:00Z" w16du:dateUtc="2025-06-29T02:16:00Z">
              <w:rPr>
                <w:rStyle w:val="Hyperlink"/>
                <w:noProof/>
              </w:rPr>
            </w:rPrChange>
          </w:rPr>
          <w:delText>C.1.2</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72" w:author="Ahmed Hamza" w:date="2025-06-28T19:16:00Z" w16du:dateUtc="2025-06-29T02:16:00Z">
              <w:rPr>
                <w:rStyle w:val="Hyperlink"/>
                <w:noProof/>
              </w:rPr>
            </w:rPrChange>
          </w:rPr>
          <w:delText>Reference software</w:delText>
        </w:r>
        <w:r w:rsidDel="00F8709C">
          <w:rPr>
            <w:noProof/>
            <w:webHidden/>
          </w:rPr>
          <w:tab/>
          <w:delText>28</w:delText>
        </w:r>
      </w:del>
    </w:p>
    <w:p w14:paraId="0E04C3CA" w14:textId="2CEB09CC" w:rsidR="006C02C6" w:rsidDel="00F8709C" w:rsidRDefault="006C02C6">
      <w:pPr>
        <w:pStyle w:val="TOC1"/>
        <w:rPr>
          <w:del w:id="273"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74" w:author="Ahmed Hamza" w:date="2025-06-28T19:16:00Z" w16du:dateUtc="2025-06-29T02:16:00Z">
        <w:r w:rsidRPr="00F8709C" w:rsidDel="00F8709C">
          <w:rPr>
            <w:noProof/>
            <w:lang w:val="fr-FR"/>
            <w:rPrChange w:id="275" w:author="Ahmed Hamza" w:date="2025-06-28T19:16:00Z" w16du:dateUtc="2025-06-29T02:16:00Z">
              <w:rPr>
                <w:rStyle w:val="Hyperlink"/>
                <w:noProof/>
              </w:rPr>
            </w:rPrChange>
          </w:rPr>
          <w:delText>C.2</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76" w:author="Ahmed Hamza" w:date="2025-06-28T19:16:00Z" w16du:dateUtc="2025-06-29T02:16:00Z">
              <w:rPr>
                <w:rStyle w:val="Hyperlink"/>
                <w:noProof/>
              </w:rPr>
            </w:rPrChange>
          </w:rPr>
          <w:delText>Energy-efficient media selection</w:delText>
        </w:r>
        <w:r w:rsidDel="00F8709C">
          <w:rPr>
            <w:noProof/>
            <w:webHidden/>
          </w:rPr>
          <w:tab/>
          <w:delText>28</w:delText>
        </w:r>
      </w:del>
    </w:p>
    <w:p w14:paraId="67D7DEFE" w14:textId="0149440D" w:rsidR="006C02C6" w:rsidDel="00F8709C" w:rsidRDefault="006C02C6">
      <w:pPr>
        <w:pStyle w:val="TOC1"/>
        <w:rPr>
          <w:del w:id="277"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78" w:author="Ahmed Hamza" w:date="2025-06-28T19:16:00Z" w16du:dateUtc="2025-06-29T02:16:00Z">
        <w:r w:rsidRPr="00F8709C" w:rsidDel="00F8709C">
          <w:rPr>
            <w:noProof/>
            <w:lang w:val="fr-FR"/>
            <w:rPrChange w:id="279" w:author="Ahmed Hamza" w:date="2025-06-28T19:16:00Z" w16du:dateUtc="2025-06-29T02:16:00Z">
              <w:rPr>
                <w:rStyle w:val="Hyperlink"/>
                <w:noProof/>
              </w:rPr>
            </w:rPrChange>
          </w:rPr>
          <w:delText>C.2.1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80" w:author="Ahmed Hamza" w:date="2025-06-28T19:16:00Z" w16du:dateUtc="2025-06-29T02:16:00Z">
              <w:rPr>
                <w:rStyle w:val="Hyperlink"/>
                <w:noProof/>
              </w:rPr>
            </w:rPrChange>
          </w:rPr>
          <w:delText>Conformance test vectors</w:delText>
        </w:r>
        <w:r w:rsidDel="00F8709C">
          <w:rPr>
            <w:noProof/>
            <w:webHidden/>
          </w:rPr>
          <w:tab/>
          <w:delText>28</w:delText>
        </w:r>
      </w:del>
    </w:p>
    <w:p w14:paraId="5F92A278" w14:textId="1082BEAD" w:rsidR="006C02C6" w:rsidDel="00F8709C" w:rsidRDefault="006C02C6">
      <w:pPr>
        <w:pStyle w:val="TOC1"/>
        <w:rPr>
          <w:del w:id="281"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82" w:author="Ahmed Hamza" w:date="2025-06-28T19:16:00Z" w16du:dateUtc="2025-06-29T02:16:00Z">
        <w:r w:rsidRPr="00F8709C" w:rsidDel="00F8709C">
          <w:rPr>
            <w:noProof/>
            <w:lang w:val="fr-FR"/>
            <w:rPrChange w:id="283" w:author="Ahmed Hamza" w:date="2025-06-28T19:16:00Z" w16du:dateUtc="2025-06-29T02:16:00Z">
              <w:rPr>
                <w:rStyle w:val="Hyperlink"/>
                <w:noProof/>
              </w:rPr>
            </w:rPrChange>
          </w:rPr>
          <w:delText>C.2.2</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84" w:author="Ahmed Hamza" w:date="2025-06-28T19:16:00Z" w16du:dateUtc="2025-06-29T02:16:00Z">
              <w:rPr>
                <w:rStyle w:val="Hyperlink"/>
                <w:noProof/>
              </w:rPr>
            </w:rPrChange>
          </w:rPr>
          <w:delText>Reference software</w:delText>
        </w:r>
        <w:r w:rsidDel="00F8709C">
          <w:rPr>
            <w:noProof/>
            <w:webHidden/>
          </w:rPr>
          <w:tab/>
          <w:delText>29</w:delText>
        </w:r>
      </w:del>
    </w:p>
    <w:p w14:paraId="176FBA86" w14:textId="2962B5B6" w:rsidR="006C02C6" w:rsidDel="00F8709C" w:rsidRDefault="006C02C6">
      <w:pPr>
        <w:pStyle w:val="TOC1"/>
        <w:rPr>
          <w:del w:id="285"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86" w:author="Ahmed Hamza" w:date="2025-06-28T19:16:00Z" w16du:dateUtc="2025-06-29T02:16:00Z">
        <w:r w:rsidRPr="00F8709C" w:rsidDel="00F8709C">
          <w:rPr>
            <w:noProof/>
            <w:lang w:val="fr-FR"/>
            <w:rPrChange w:id="287" w:author="Ahmed Hamza" w:date="2025-06-28T19:16:00Z" w16du:dateUtc="2025-06-29T02:16:00Z">
              <w:rPr>
                <w:rStyle w:val="Hyperlink"/>
                <w:noProof/>
              </w:rPr>
            </w:rPrChange>
          </w:rPr>
          <w:delText>Annex D (informative)  Generation and Use of Green Metadata</w:delText>
        </w:r>
        <w:r w:rsidDel="00F8709C">
          <w:rPr>
            <w:noProof/>
            <w:webHidden/>
          </w:rPr>
          <w:tab/>
          <w:delText>30</w:delText>
        </w:r>
      </w:del>
    </w:p>
    <w:p w14:paraId="345373DB" w14:textId="0ED010D4" w:rsidR="006C02C6" w:rsidDel="00F8709C" w:rsidRDefault="006C02C6">
      <w:pPr>
        <w:pStyle w:val="TOC1"/>
        <w:rPr>
          <w:del w:id="288"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89" w:author="Ahmed Hamza" w:date="2025-06-28T19:16:00Z" w16du:dateUtc="2025-06-29T02:16:00Z">
        <w:r w:rsidRPr="00F8709C" w:rsidDel="00F8709C">
          <w:rPr>
            <w:noProof/>
            <w:lang w:val="fr-FR"/>
            <w:rPrChange w:id="290" w:author="Ahmed Hamza" w:date="2025-06-28T19:16:00Z" w16du:dateUtc="2025-06-29T02:16:00Z">
              <w:rPr>
                <w:rStyle w:val="Hyperlink"/>
                <w:noProof/>
              </w:rPr>
            </w:rPrChange>
          </w:rPr>
          <w:delText>D.1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91" w:author="Ahmed Hamza" w:date="2025-06-28T19:16:00Z" w16du:dateUtc="2025-06-29T02:16:00Z">
              <w:rPr>
                <w:rStyle w:val="Hyperlink"/>
                <w:noProof/>
              </w:rPr>
            </w:rPrChange>
          </w:rPr>
          <w:delText>Decoder and display power indication</w:delText>
        </w:r>
        <w:r w:rsidDel="00F8709C">
          <w:rPr>
            <w:noProof/>
            <w:webHidden/>
          </w:rPr>
          <w:tab/>
          <w:delText>30</w:delText>
        </w:r>
      </w:del>
    </w:p>
    <w:p w14:paraId="009075D9" w14:textId="375100BA" w:rsidR="006C02C6" w:rsidDel="00F8709C" w:rsidRDefault="006C02C6">
      <w:pPr>
        <w:pStyle w:val="TOC1"/>
        <w:rPr>
          <w:del w:id="292"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93" w:author="Ahmed Hamza" w:date="2025-06-28T19:16:00Z" w16du:dateUtc="2025-06-29T02:16:00Z">
        <w:r w:rsidRPr="00F8709C" w:rsidDel="00F8709C">
          <w:rPr>
            <w:noProof/>
            <w:lang w:val="fr-FR"/>
            <w:rPrChange w:id="294" w:author="Ahmed Hamza" w:date="2025-06-28T19:16:00Z" w16du:dateUtc="2025-06-29T02:16:00Z">
              <w:rPr>
                <w:rStyle w:val="Hyperlink"/>
                <w:noProof/>
              </w:rPr>
            </w:rPrChange>
          </w:rPr>
          <w:delText>D.1.1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95" w:author="Ahmed Hamza" w:date="2025-06-28T19:16:00Z" w16du:dateUtc="2025-06-29T02:16:00Z">
              <w:rPr>
                <w:rStyle w:val="Hyperlink"/>
                <w:noProof/>
              </w:rPr>
            </w:rPrChange>
          </w:rPr>
          <w:delText>Metadata generation at the server side</w:delText>
        </w:r>
        <w:r w:rsidDel="00F8709C">
          <w:rPr>
            <w:noProof/>
            <w:webHidden/>
          </w:rPr>
          <w:tab/>
          <w:delText>30</w:delText>
        </w:r>
      </w:del>
    </w:p>
    <w:p w14:paraId="4105BEC7" w14:textId="6CF67D50" w:rsidR="006C02C6" w:rsidDel="00F8709C" w:rsidRDefault="006C02C6">
      <w:pPr>
        <w:pStyle w:val="TOC1"/>
        <w:rPr>
          <w:del w:id="296"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297" w:author="Ahmed Hamza" w:date="2025-06-28T19:16:00Z" w16du:dateUtc="2025-06-29T02:16:00Z">
        <w:r w:rsidRPr="00F8709C" w:rsidDel="00F8709C">
          <w:rPr>
            <w:noProof/>
            <w:lang w:val="fr-FR"/>
            <w:rPrChange w:id="298" w:author="Ahmed Hamza" w:date="2025-06-28T19:16:00Z" w16du:dateUtc="2025-06-29T02:16:00Z">
              <w:rPr>
                <w:rStyle w:val="Hyperlink"/>
                <w:noProof/>
              </w:rPr>
            </w:rPrChange>
          </w:rPr>
          <w:delText>D.1.2</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299" w:author="Ahmed Hamza" w:date="2025-06-28T19:16:00Z" w16du:dateUtc="2025-06-29T02:16:00Z">
              <w:rPr>
                <w:rStyle w:val="Hyperlink"/>
                <w:noProof/>
              </w:rPr>
            </w:rPrChange>
          </w:rPr>
          <w:delText>Use of metadata at the client</w:delText>
        </w:r>
        <w:r w:rsidDel="00F8709C">
          <w:rPr>
            <w:noProof/>
            <w:webHidden/>
          </w:rPr>
          <w:tab/>
          <w:delText>31</w:delText>
        </w:r>
      </w:del>
    </w:p>
    <w:p w14:paraId="1474B3EF" w14:textId="1D2875DB" w:rsidR="006C02C6" w:rsidDel="00F8709C" w:rsidRDefault="006C02C6">
      <w:pPr>
        <w:pStyle w:val="TOC1"/>
        <w:rPr>
          <w:del w:id="300"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301" w:author="Ahmed Hamza" w:date="2025-06-28T19:16:00Z" w16du:dateUtc="2025-06-29T02:16:00Z">
        <w:r w:rsidRPr="00F8709C" w:rsidDel="00F8709C">
          <w:rPr>
            <w:noProof/>
            <w:lang w:val="fr-FR"/>
            <w:rPrChange w:id="302" w:author="Ahmed Hamza" w:date="2025-06-28T19:16:00Z" w16du:dateUtc="2025-06-29T02:16:00Z">
              <w:rPr>
                <w:rStyle w:val="Hyperlink"/>
                <w:noProof/>
              </w:rPr>
            </w:rPrChange>
          </w:rPr>
          <w:delText>D.2</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303" w:author="Ahmed Hamza" w:date="2025-06-28T19:16:00Z" w16du:dateUtc="2025-06-29T02:16:00Z">
              <w:rPr>
                <w:rStyle w:val="Hyperlink"/>
                <w:noProof/>
              </w:rPr>
            </w:rPrChange>
          </w:rPr>
          <w:delText>Display attenuation maps</w:delText>
        </w:r>
        <w:r w:rsidDel="00F8709C">
          <w:rPr>
            <w:noProof/>
            <w:webHidden/>
          </w:rPr>
          <w:tab/>
          <w:delText>34</w:delText>
        </w:r>
      </w:del>
    </w:p>
    <w:p w14:paraId="5C279C62" w14:textId="7BB8E56A" w:rsidR="006C02C6" w:rsidDel="00F8709C" w:rsidRDefault="006C02C6">
      <w:pPr>
        <w:pStyle w:val="TOC1"/>
        <w:rPr>
          <w:del w:id="304"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305" w:author="Ahmed Hamza" w:date="2025-06-28T19:16:00Z" w16du:dateUtc="2025-06-29T02:16:00Z">
        <w:r w:rsidRPr="00F8709C" w:rsidDel="00F8709C">
          <w:rPr>
            <w:noProof/>
            <w:lang w:val="fr-FR"/>
            <w:rPrChange w:id="306" w:author="Ahmed Hamza" w:date="2025-06-28T19:16:00Z" w16du:dateUtc="2025-06-29T02:16:00Z">
              <w:rPr>
                <w:rStyle w:val="Hyperlink"/>
                <w:noProof/>
              </w:rPr>
            </w:rPrChange>
          </w:rPr>
          <w:delText>D.2.1</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307" w:author="Ahmed Hamza" w:date="2025-06-28T19:16:00Z" w16du:dateUtc="2025-06-29T02:16:00Z">
              <w:rPr>
                <w:rStyle w:val="Hyperlink"/>
                <w:noProof/>
              </w:rPr>
            </w:rPrChange>
          </w:rPr>
          <w:delText>Metadata generation at the server side</w:delText>
        </w:r>
        <w:r w:rsidDel="00F8709C">
          <w:rPr>
            <w:noProof/>
            <w:webHidden/>
          </w:rPr>
          <w:tab/>
          <w:delText>34</w:delText>
        </w:r>
      </w:del>
    </w:p>
    <w:p w14:paraId="76A73D28" w14:textId="18330AE0" w:rsidR="006C02C6" w:rsidDel="00F8709C" w:rsidRDefault="006C02C6">
      <w:pPr>
        <w:pStyle w:val="TOC1"/>
        <w:rPr>
          <w:del w:id="308"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309" w:author="Ahmed Hamza" w:date="2025-06-28T19:16:00Z" w16du:dateUtc="2025-06-29T02:16:00Z">
        <w:r w:rsidRPr="00F8709C" w:rsidDel="00F8709C">
          <w:rPr>
            <w:noProof/>
            <w:lang w:val="fr-FR"/>
            <w:rPrChange w:id="310" w:author="Ahmed Hamza" w:date="2025-06-28T19:16:00Z" w16du:dateUtc="2025-06-29T02:16:00Z">
              <w:rPr>
                <w:rStyle w:val="Hyperlink"/>
                <w:noProof/>
              </w:rPr>
            </w:rPrChange>
          </w:rPr>
          <w:delText>D.2.2</w:delText>
        </w:r>
        <w:r w:rsidDel="00F8709C">
          <w:rPr>
            <w:rFonts w:asciiTheme="minorHAnsi" w:eastAsiaTheme="minorEastAsia" w:hAnsiTheme="minorHAnsi" w:cstheme="minorBidi"/>
            <w:b w:val="0"/>
            <w:noProof/>
            <w:kern w:val="2"/>
            <w:sz w:val="24"/>
            <w:szCs w:val="24"/>
            <w:lang w:val="en-US"/>
            <w14:ligatures w14:val="standardContextual"/>
          </w:rPr>
          <w:tab/>
        </w:r>
        <w:r w:rsidRPr="00F8709C" w:rsidDel="00F8709C">
          <w:rPr>
            <w:noProof/>
            <w:lang w:val="fr-FR"/>
            <w:rPrChange w:id="311" w:author="Ahmed Hamza" w:date="2025-06-28T19:16:00Z" w16du:dateUtc="2025-06-29T02:16:00Z">
              <w:rPr>
                <w:rStyle w:val="Hyperlink"/>
                <w:noProof/>
              </w:rPr>
            </w:rPrChange>
          </w:rPr>
          <w:delText>Use of metadata at the client</w:delText>
        </w:r>
        <w:r w:rsidDel="00F8709C">
          <w:rPr>
            <w:noProof/>
            <w:webHidden/>
          </w:rPr>
          <w:tab/>
          <w:delText>35</w:delText>
        </w:r>
      </w:del>
    </w:p>
    <w:p w14:paraId="08E21468" w14:textId="7AF7DBF0" w:rsidR="006C02C6" w:rsidDel="00F8709C" w:rsidRDefault="006C02C6">
      <w:pPr>
        <w:pStyle w:val="TOC1"/>
        <w:rPr>
          <w:del w:id="312" w:author="Ahmed Hamza" w:date="2025-06-28T19:16:00Z" w16du:dateUtc="2025-06-29T02:16:00Z"/>
          <w:rFonts w:asciiTheme="minorHAnsi" w:eastAsiaTheme="minorEastAsia" w:hAnsiTheme="minorHAnsi" w:cstheme="minorBidi"/>
          <w:b w:val="0"/>
          <w:noProof/>
          <w:kern w:val="2"/>
          <w:sz w:val="24"/>
          <w:szCs w:val="24"/>
          <w:lang w:val="en-US"/>
          <w14:ligatures w14:val="standardContextual"/>
        </w:rPr>
      </w:pPr>
      <w:del w:id="313" w:author="Ahmed Hamza" w:date="2025-06-28T19:16:00Z" w16du:dateUtc="2025-06-29T02:16:00Z">
        <w:r w:rsidRPr="00F8709C" w:rsidDel="00F8709C">
          <w:rPr>
            <w:noProof/>
            <w:lang w:val="fr-FR"/>
            <w:rPrChange w:id="314" w:author="Ahmed Hamza" w:date="2025-06-28T19:16:00Z" w16du:dateUtc="2025-06-29T02:16:00Z">
              <w:rPr>
                <w:rStyle w:val="Hyperlink"/>
                <w:noProof/>
              </w:rPr>
            </w:rPrChange>
          </w:rPr>
          <w:delText>Bibliography</w:delText>
        </w:r>
        <w:r w:rsidDel="00F8709C">
          <w:rPr>
            <w:noProof/>
            <w:webHidden/>
          </w:rPr>
          <w:tab/>
          <w:delText>36</w:delText>
        </w:r>
      </w:del>
    </w:p>
    <w:p w14:paraId="51D3B872" w14:textId="2E9C4E95" w:rsidR="001A33D0" w:rsidRPr="00BC394B" w:rsidRDefault="0054733A" w:rsidP="001A33D0">
      <w:pPr>
        <w:pStyle w:val="TOC1"/>
      </w:pPr>
      <w:r w:rsidRPr="00BC394B">
        <w:fldChar w:fldCharType="end"/>
      </w:r>
    </w:p>
    <w:p w14:paraId="4257D377" w14:textId="77777777" w:rsidR="001A33D0" w:rsidRPr="00BC394B" w:rsidRDefault="001A33D0" w:rsidP="001A33D0">
      <w:pPr>
        <w:pStyle w:val="ForewordTitle"/>
      </w:pPr>
      <w:bookmarkStart w:id="315" w:name="_Toc353342667"/>
      <w:bookmarkStart w:id="316" w:name="_Toc202030628"/>
      <w:r w:rsidRPr="00BC394B">
        <w:lastRenderedPageBreak/>
        <w:t>Foreword</w:t>
      </w:r>
      <w:bookmarkEnd w:id="315"/>
      <w:bookmarkEnd w:id="316"/>
    </w:p>
    <w:p w14:paraId="3E586535"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602F6816"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r>
        <w:fldChar w:fldCharType="begin"/>
      </w:r>
      <w:r w:rsidRPr="00DD0077">
        <w:rPr>
          <w:lang w:val="en-US"/>
          <w:rPrChange w:id="317" w:author="Claire-Helene Demarty" w:date="2025-06-23T09:12:00Z" w16du:dateUtc="2025-06-23T16:12:00Z">
            <w:rPr/>
          </w:rPrChange>
        </w:rPr>
        <w:instrText>HYPERLINK "https://www.iso.org/directives-and-policies.html"</w:instrText>
      </w:r>
      <w:r>
        <w:fldChar w:fldCharType="separate"/>
      </w:r>
      <w:r w:rsidRPr="00BC394B">
        <w:rPr>
          <w:rStyle w:val="Hyperlink"/>
          <w:lang w:val="en-GB"/>
        </w:rPr>
        <w:t>www.iso.org/directives</w:t>
      </w:r>
      <w:r>
        <w:fldChar w:fldCharType="end"/>
      </w:r>
      <w:r w:rsidRPr="00DF6AAF">
        <w:rPr>
          <w:lang w:val="en-GB"/>
        </w:rPr>
        <w:t>).</w:t>
      </w:r>
    </w:p>
    <w:p w14:paraId="15B8F8EC"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r>
        <w:fldChar w:fldCharType="begin"/>
      </w:r>
      <w:r w:rsidRPr="00DD0077">
        <w:rPr>
          <w:lang w:val="en-US"/>
          <w:rPrChange w:id="318" w:author="Claire-Helene Demarty" w:date="2025-06-23T09:12:00Z" w16du:dateUtc="2025-06-23T16:12:00Z">
            <w:rPr/>
          </w:rPrChange>
        </w:rPr>
        <w:instrText>HYPERLINK "http://www.iso.org/patents"</w:instrText>
      </w:r>
      <w:r>
        <w:fldChar w:fldCharType="separate"/>
      </w:r>
      <w:r w:rsidRPr="00C505B7">
        <w:rPr>
          <w:rStyle w:val="Hyperlink"/>
          <w:lang w:val="en-US"/>
        </w:rPr>
        <w:t>www.iso.org/patents</w:t>
      </w:r>
      <w:r>
        <w:fldChar w:fldCharType="end"/>
      </w:r>
      <w:r w:rsidRPr="00C505B7">
        <w:rPr>
          <w:lang w:val="en-US"/>
        </w:rPr>
        <w:t>. ISO shall not be held responsible for identifying any or all such patent rights</w:t>
      </w:r>
      <w:r w:rsidR="00BC394B" w:rsidRPr="00DF6AAF">
        <w:rPr>
          <w:lang w:val="en-GB"/>
        </w:rPr>
        <w:t>.</w:t>
      </w:r>
    </w:p>
    <w:p w14:paraId="743242E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473DC1EE"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r>
        <w:fldChar w:fldCharType="begin"/>
      </w:r>
      <w:r w:rsidRPr="00DD0077">
        <w:rPr>
          <w:lang w:val="en-US"/>
          <w:rPrChange w:id="319" w:author="Claire-Helene Demarty" w:date="2025-06-23T09:12:00Z" w16du:dateUtc="2025-06-23T16:12:00Z">
            <w:rPr/>
          </w:rPrChange>
        </w:rPr>
        <w:instrText>HYPERLINK "https://www.iso.org/foreword-supplementary-information.html"</w:instrText>
      </w:r>
      <w:r>
        <w:fldChar w:fldCharType="separate"/>
      </w:r>
      <w:r w:rsidRPr="00C33932">
        <w:rPr>
          <w:rStyle w:val="Hyperlink"/>
          <w:rFonts w:eastAsia="Malgun Gothic" w:cs="Arial"/>
          <w:szCs w:val="24"/>
          <w:lang w:val="en-GB"/>
        </w:rPr>
        <w:t>www.iso.org/iso/foreword.html</w:t>
      </w:r>
      <w:r>
        <w:fldChar w:fldCharType="end"/>
      </w:r>
      <w:r w:rsidRPr="00DF6AAF">
        <w:rPr>
          <w:rFonts w:eastAsia="Malgun Gothic"/>
          <w:lang w:val="en-GB"/>
        </w:rPr>
        <w:t>.</w:t>
      </w:r>
    </w:p>
    <w:p w14:paraId="2745A6D9" w14:textId="74F9F24E" w:rsidR="001A33D0" w:rsidRPr="00DF6AAF" w:rsidRDefault="00B9118A" w:rsidP="00AD6264">
      <w:pPr>
        <w:pStyle w:val="ForewordText"/>
        <w:rPr>
          <w:lang w:val="en-GB"/>
        </w:rPr>
      </w:pPr>
      <w:r w:rsidRPr="00DF6AAF">
        <w:rPr>
          <w:lang w:val="en-GB"/>
        </w:rPr>
        <w:t xml:space="preserve">This document was prepared by </w:t>
      </w:r>
      <w:r w:rsidR="00D010AC">
        <w:rPr>
          <w:lang w:val="en-GB"/>
        </w:rPr>
        <w:t xml:space="preserve">Joint </w:t>
      </w:r>
      <w:r w:rsidRPr="00DF6AAF">
        <w:rPr>
          <w:lang w:val="en-GB"/>
        </w:rPr>
        <w:t>Technical Committee</w:t>
      </w:r>
      <w:r w:rsidR="001A33D0" w:rsidRPr="00DF6AAF">
        <w:rPr>
          <w:lang w:val="en-GB"/>
        </w:rPr>
        <w:t xml:space="preserve"> ISO/</w:t>
      </w:r>
      <w:r w:rsidR="00453A2B">
        <w:rPr>
          <w:lang w:val="en-GB"/>
        </w:rPr>
        <w:t>IEC J</w:t>
      </w:r>
      <w:r w:rsidR="001A33D0" w:rsidRPr="00DF6AAF">
        <w:rPr>
          <w:lang w:val="en-GB"/>
        </w:rPr>
        <w:t xml:space="preserve">TC </w:t>
      </w:r>
      <w:r w:rsidR="00453A2B">
        <w:rPr>
          <w:lang w:val="en-GB"/>
        </w:rPr>
        <w:t>1</w:t>
      </w:r>
      <w:r w:rsidR="001A33D0" w:rsidRPr="00DF6AAF">
        <w:rPr>
          <w:lang w:val="en-GB"/>
        </w:rPr>
        <w:t>,</w:t>
      </w:r>
      <w:r w:rsidR="007B323D">
        <w:rPr>
          <w:lang w:val="en-GB"/>
        </w:rPr>
        <w:t xml:space="preserve"> </w:t>
      </w:r>
      <w:r w:rsidR="007B323D">
        <w:rPr>
          <w:i/>
          <w:color w:val="FF0000"/>
          <w:lang w:val="en-GB"/>
        </w:rPr>
        <w:t>Information technology</w:t>
      </w:r>
      <w:r w:rsidR="001A33D0" w:rsidRPr="00DF6AAF">
        <w:rPr>
          <w:lang w:val="en-GB"/>
        </w:rPr>
        <w:t xml:space="preserve">, Subcommittee SC </w:t>
      </w:r>
      <w:r w:rsidR="007B323D" w:rsidRPr="00FC6EFE">
        <w:rPr>
          <w:lang w:val="en-GB"/>
        </w:rPr>
        <w:t>29</w:t>
      </w:r>
      <w:r w:rsidR="007B323D" w:rsidRPr="00C41C0D">
        <w:rPr>
          <w:lang w:val="en-GB"/>
        </w:rPr>
        <w:t xml:space="preserve">, </w:t>
      </w:r>
      <w:r w:rsidR="007B323D" w:rsidRPr="00FC6EFE">
        <w:rPr>
          <w:i/>
          <w:iCs/>
          <w:lang w:val="en-GB"/>
        </w:rPr>
        <w:t>Coding of audio, picture, multimedia, and hypermedia information</w:t>
      </w:r>
      <w:r w:rsidR="001A33D0" w:rsidRPr="00DF6AAF">
        <w:rPr>
          <w:lang w:val="en-GB"/>
        </w:rPr>
        <w:t>.</w:t>
      </w:r>
    </w:p>
    <w:p w14:paraId="26B13ADE" w14:textId="1AC6ADCE" w:rsidR="001A33D0" w:rsidRPr="00DF6AAF" w:rsidRDefault="001A33D0" w:rsidP="00AD6264">
      <w:pPr>
        <w:pStyle w:val="ForewordText"/>
        <w:rPr>
          <w:rFonts w:ascii="Calibri" w:hAnsi="Calibri"/>
          <w:lang w:val="en-GB"/>
        </w:rPr>
      </w:pPr>
      <w:r w:rsidRPr="00DF6AAF">
        <w:rPr>
          <w:lang w:val="en-GB"/>
        </w:rPr>
        <w:t>A list of all parts in the ISO</w:t>
      </w:r>
      <w:r w:rsidR="00896BA2">
        <w:rPr>
          <w:lang w:val="en-GB"/>
        </w:rPr>
        <w:t>/IEC</w:t>
      </w:r>
      <w:r w:rsidRPr="00DF6AAF">
        <w:rPr>
          <w:lang w:val="en-GB"/>
        </w:rPr>
        <w:t xml:space="preserve"> </w:t>
      </w:r>
      <w:r w:rsidR="00896BA2">
        <w:rPr>
          <w:color w:val="FF0000"/>
          <w:lang w:val="en-GB"/>
        </w:rPr>
        <w:t>23001</w:t>
      </w:r>
      <w:r w:rsidR="00896BA2" w:rsidRPr="00DF6AAF">
        <w:rPr>
          <w:lang w:val="en-GB"/>
        </w:rPr>
        <w:t xml:space="preserve"> </w:t>
      </w:r>
      <w:r w:rsidRPr="00DF6AAF">
        <w:rPr>
          <w:lang w:val="en-GB"/>
        </w:rPr>
        <w:t>series can be found on the ISO website.</w:t>
      </w:r>
    </w:p>
    <w:p w14:paraId="782C2C5E"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r w:rsidR="00F81ACE">
        <w:fldChar w:fldCharType="begin"/>
      </w:r>
      <w:r w:rsidR="00F81ACE" w:rsidRPr="00DD0077">
        <w:rPr>
          <w:lang w:val="en-US"/>
          <w:rPrChange w:id="320" w:author="Claire-Helene Demarty" w:date="2025-06-23T09:12:00Z" w16du:dateUtc="2025-06-23T16:12:00Z">
            <w:rPr/>
          </w:rPrChange>
        </w:rPr>
        <w:instrText>HYPERLINK "https://www.iso.org/members.html"</w:instrText>
      </w:r>
      <w:r w:rsidR="00F81ACE">
        <w:fldChar w:fldCharType="separate"/>
      </w:r>
      <w:r w:rsidR="00F81ACE" w:rsidRPr="00C33932">
        <w:rPr>
          <w:rStyle w:val="Hyperlink"/>
          <w:iCs/>
          <w:lang w:val="en-US"/>
        </w:rPr>
        <w:t>www.iso.org/members.html</w:t>
      </w:r>
      <w:r w:rsidR="00F81ACE">
        <w:fldChar w:fldCharType="end"/>
      </w:r>
      <w:r w:rsidRPr="00DF6AAF">
        <w:rPr>
          <w:iCs/>
          <w:lang w:val="en-GB"/>
        </w:rPr>
        <w:t>.</w:t>
      </w:r>
    </w:p>
    <w:p w14:paraId="51AEFB32" w14:textId="77777777" w:rsidR="001A33D0" w:rsidRPr="00BC394B" w:rsidRDefault="001A33D0" w:rsidP="001A33D0">
      <w:pPr>
        <w:pStyle w:val="IntroTitle"/>
        <w:pageBreakBefore/>
      </w:pPr>
      <w:bookmarkStart w:id="321" w:name="_Toc353342668"/>
      <w:bookmarkStart w:id="322" w:name="_Toc202030629"/>
      <w:r w:rsidRPr="00BC394B">
        <w:lastRenderedPageBreak/>
        <w:t>Introduction</w:t>
      </w:r>
      <w:bookmarkEnd w:id="321"/>
      <w:bookmarkEnd w:id="322"/>
    </w:p>
    <w:p w14:paraId="27B76CB3" w14:textId="19A3DFC5" w:rsidR="001F2F4E" w:rsidRDefault="001F2F4E" w:rsidP="00D66CE5">
      <w:pPr>
        <w:pStyle w:val="BodyText"/>
      </w:pPr>
      <w:r>
        <w:t>Green metadata</w:t>
      </w:r>
      <w:r w:rsidR="00196EFF">
        <w:t xml:space="preserve"> is used for </w:t>
      </w:r>
      <w:r w:rsidR="00E64CFC">
        <w:t>representing information that will help</w:t>
      </w:r>
      <w:r w:rsidR="00F13C19">
        <w:t xml:space="preserve"> to reduce the energy consumption in the video distribution chain</w:t>
      </w:r>
      <w:r w:rsidR="00085469">
        <w:t>, towards a more sustainable industry.</w:t>
      </w:r>
    </w:p>
    <w:p w14:paraId="23616867" w14:textId="49435AFD" w:rsidR="00D41669" w:rsidRDefault="0007531B" w:rsidP="00D41669">
      <w:pPr>
        <w:pStyle w:val="BodyText"/>
      </w:pPr>
      <w:r>
        <w:t xml:space="preserve">This document addresses technologies </w:t>
      </w:r>
      <w:r w:rsidR="00D41669">
        <w:t>defining the carriage of green metadata for storage and delivery purposes. This document includes</w:t>
      </w:r>
      <w:r w:rsidR="00F667FD">
        <w:t xml:space="preserve"> </w:t>
      </w:r>
      <w:r w:rsidR="00D41669">
        <w:t>(but is not limited to):</w:t>
      </w:r>
    </w:p>
    <w:p w14:paraId="62211CA6" w14:textId="2D2B8729" w:rsidR="0014090C" w:rsidRDefault="00D41669" w:rsidP="0014090C">
      <w:pPr>
        <w:pStyle w:val="ListContinue1"/>
        <w:numPr>
          <w:ilvl w:val="0"/>
          <w:numId w:val="63"/>
        </w:numPr>
        <w:tabs>
          <w:tab w:val="left" w:pos="720"/>
        </w:tabs>
      </w:pPr>
      <w:r>
        <w:t xml:space="preserve">Storage </w:t>
      </w:r>
      <w:r w:rsidR="00F667FD">
        <w:t>and carr</w:t>
      </w:r>
      <w:r w:rsidR="0014090C">
        <w:t>iage of Green metadata</w:t>
      </w:r>
      <w:r>
        <w:t xml:space="preserve"> using the ISO Base Media File Format (ISOBMFF) as specified in ISO/IEC 14496-12;</w:t>
      </w:r>
    </w:p>
    <w:p w14:paraId="13DEE555" w14:textId="736A0F5B" w:rsidR="00D41669" w:rsidRDefault="00D41669" w:rsidP="00FC6EFE">
      <w:pPr>
        <w:pStyle w:val="ListContinue1"/>
        <w:numPr>
          <w:ilvl w:val="0"/>
          <w:numId w:val="63"/>
        </w:numPr>
        <w:tabs>
          <w:tab w:val="left" w:pos="720"/>
        </w:tabs>
      </w:pPr>
      <w:r>
        <w:t xml:space="preserve">Encapsulation, signalling, and streaming of </w:t>
      </w:r>
      <w:r w:rsidR="0014090C">
        <w:t>Green metadata</w:t>
      </w:r>
      <w:r>
        <w:t xml:space="preserve"> data in a media streaming system, e.g., dynamic adaptive streaming over HTTP (DASH) as specified in ISO/IEC 23009-1</w:t>
      </w:r>
      <w:r w:rsidR="00396AE5">
        <w:t>.</w:t>
      </w:r>
      <w:r w:rsidR="00396AE5" w:rsidDel="00396AE5">
        <w:t xml:space="preserve"> </w:t>
      </w:r>
    </w:p>
    <w:p w14:paraId="10FE9754" w14:textId="77777777" w:rsidR="001A33D0" w:rsidRPr="00BC394B" w:rsidRDefault="001A33D0" w:rsidP="00ED5FAB">
      <w:pPr>
        <w:pStyle w:val="BodyText"/>
      </w:pPr>
    </w:p>
    <w:p w14:paraId="120018B5" w14:textId="77777777" w:rsidR="001A33D0" w:rsidRPr="00BC394B" w:rsidRDefault="001A33D0" w:rsidP="00ED5FAB">
      <w:pPr>
        <w:pStyle w:val="BodyText"/>
        <w:rPr>
          <w:b/>
          <w:sz w:val="32"/>
          <w:szCs w:val="32"/>
        </w:rPr>
        <w:sectPr w:rsidR="001A33D0" w:rsidRPr="00BC394B" w:rsidSect="00B55892">
          <w:headerReference w:type="even" r:id="rId14"/>
          <w:headerReference w:type="default" r:id="rId15"/>
          <w:footerReference w:type="even" r:id="rId16"/>
          <w:footerReference w:type="default" r:id="rId17"/>
          <w:pgSz w:w="11906" w:h="16838" w:code="9"/>
          <w:pgMar w:top="794" w:right="1134" w:bottom="284" w:left="1134" w:header="709" w:footer="0" w:gutter="0"/>
          <w:pgNumType w:fmt="lowerRoman"/>
          <w:cols w:space="720"/>
          <w:docGrid w:linePitch="299"/>
        </w:sectPr>
      </w:pPr>
    </w:p>
    <w:p w14:paraId="28C08B28" w14:textId="163950F7" w:rsidR="001A33D0" w:rsidRPr="00D66CE5" w:rsidRDefault="00D66CE5" w:rsidP="001A33D0">
      <w:pPr>
        <w:pStyle w:val="zzSTDTitle"/>
        <w:spacing w:before="0" w:after="360"/>
        <w:rPr>
          <w:bCs/>
          <w:color w:val="auto"/>
        </w:rPr>
      </w:pPr>
      <w:r w:rsidRPr="00D66CE5">
        <w:rPr>
          <w:bCs/>
          <w:color w:val="auto"/>
          <w:szCs w:val="32"/>
        </w:rPr>
        <w:lastRenderedPageBreak/>
        <w:t>Information technology</w:t>
      </w:r>
      <w:r w:rsidR="001A33D0" w:rsidRPr="00D66CE5">
        <w:rPr>
          <w:bCs/>
          <w:color w:val="auto"/>
          <w:szCs w:val="32"/>
        </w:rPr>
        <w:t> — M</w:t>
      </w:r>
      <w:r w:rsidRPr="00D66CE5">
        <w:rPr>
          <w:bCs/>
          <w:color w:val="auto"/>
          <w:szCs w:val="32"/>
        </w:rPr>
        <w:t>PEG systems technologies</w:t>
      </w:r>
      <w:r w:rsidR="001A33D0" w:rsidRPr="00D66CE5">
        <w:rPr>
          <w:bCs/>
          <w:color w:val="auto"/>
          <w:szCs w:val="32"/>
        </w:rPr>
        <w:t> — Part </w:t>
      </w:r>
      <w:del w:id="323" w:author="Ahmed Hamza" w:date="2025-06-24T15:39:00Z" w16du:dateUtc="2025-06-24T22:39:00Z">
        <w:r w:rsidRPr="00D66CE5" w:rsidDel="0082228A">
          <w:rPr>
            <w:bCs/>
            <w:color w:val="auto"/>
            <w:szCs w:val="32"/>
          </w:rPr>
          <w:delText>xx</w:delText>
        </w:r>
      </w:del>
      <w:ins w:id="324" w:author="Ahmed Hamza" w:date="2025-06-24T15:39:00Z" w16du:dateUtc="2025-06-24T22:39:00Z">
        <w:r w:rsidR="0082228A">
          <w:rPr>
            <w:bCs/>
            <w:color w:val="auto"/>
            <w:szCs w:val="32"/>
          </w:rPr>
          <w:t>19</w:t>
        </w:r>
      </w:ins>
      <w:r w:rsidR="001A33D0" w:rsidRPr="00D66CE5">
        <w:rPr>
          <w:bCs/>
          <w:color w:val="auto"/>
          <w:szCs w:val="32"/>
        </w:rPr>
        <w:t xml:space="preserve">: </w:t>
      </w:r>
      <w:r w:rsidRPr="00D66CE5">
        <w:rPr>
          <w:bCs/>
          <w:color w:val="auto"/>
          <w:szCs w:val="32"/>
        </w:rPr>
        <w:t>Carriage of green metadata</w:t>
      </w:r>
    </w:p>
    <w:p w14:paraId="7DA7483B" w14:textId="1FC21EF2" w:rsidR="001A33D0" w:rsidRPr="00BC394B" w:rsidRDefault="001A33D0" w:rsidP="001A33D0">
      <w:pPr>
        <w:pStyle w:val="Heading1"/>
        <w:numPr>
          <w:ilvl w:val="0"/>
          <w:numId w:val="1"/>
        </w:numPr>
        <w:tabs>
          <w:tab w:val="clear" w:pos="432"/>
        </w:tabs>
        <w:ind w:left="0" w:firstLine="0"/>
      </w:pPr>
      <w:bookmarkStart w:id="325" w:name="_Toc353342669"/>
      <w:bookmarkStart w:id="326" w:name="_Toc202030630"/>
      <w:r w:rsidRPr="00BC394B">
        <w:t>Scope</w:t>
      </w:r>
      <w:bookmarkEnd w:id="325"/>
      <w:bookmarkEnd w:id="326"/>
      <w:r w:rsidRPr="00BC394B">
        <w:t xml:space="preserve"> </w:t>
      </w:r>
    </w:p>
    <w:p w14:paraId="158B034F" w14:textId="2886D618" w:rsidR="001A33D0" w:rsidRPr="00BC394B" w:rsidRDefault="00D66CE5" w:rsidP="00D66CE5">
      <w:pPr>
        <w:pStyle w:val="BodyText"/>
      </w:pPr>
      <w:r w:rsidRPr="008F5853">
        <w:t>This part of ISO/IEC 23001 defines a storage</w:t>
      </w:r>
      <w:r w:rsidR="00B547F6" w:rsidRPr="008F5853">
        <w:t xml:space="preserve"> and delivery</w:t>
      </w:r>
      <w:r w:rsidRPr="008F5853">
        <w:t xml:space="preserve"> format for </w:t>
      </w:r>
      <w:r w:rsidR="00B547F6" w:rsidRPr="008F5853">
        <w:t>Green</w:t>
      </w:r>
      <w:r w:rsidRPr="008F5853">
        <w:t xml:space="preserve"> metadata</w:t>
      </w:r>
      <w:r w:rsidR="00D51170" w:rsidRPr="008F5853">
        <w:t xml:space="preserve"> as defined in part ISO/IEC 23001-11</w:t>
      </w:r>
      <w:r w:rsidRPr="008F5853">
        <w:t xml:space="preserve">. </w:t>
      </w:r>
      <w:r w:rsidR="00C466AD" w:rsidRPr="008F5853">
        <w:t>The Green metadata</w:t>
      </w:r>
      <w:r w:rsidR="00B147A3" w:rsidRPr="008F5853">
        <w:t xml:space="preserve"> </w:t>
      </w:r>
      <w:r w:rsidR="000C46BB" w:rsidRPr="008F5853">
        <w:t>are</w:t>
      </w:r>
      <w:r w:rsidR="00B147A3" w:rsidRPr="008F5853">
        <w:t xml:space="preserve"> timed metadata</w:t>
      </w:r>
      <w:r w:rsidR="000C46BB" w:rsidRPr="008F5853">
        <w:t xml:space="preserve"> which can be</w:t>
      </w:r>
      <w:r w:rsidRPr="008F5853">
        <w:t xml:space="preserve"> associated with other tracks in the ISO Base Media File Format. Timed metadata such as power consumption information and their metrics are defined in this part for carriage in files based on the ISO Base Media File Format (ISO/IEC 14496-12). Th</w:t>
      </w:r>
      <w:r w:rsidR="00FC6A79" w:rsidRPr="008F5853">
        <w:t>ese</w:t>
      </w:r>
      <w:r w:rsidRPr="008F5853">
        <w:t xml:space="preserve"> metadata can be used for multiple purposes</w:t>
      </w:r>
      <w:r w:rsidR="004446E7" w:rsidRPr="008F5853">
        <w:t>,</w:t>
      </w:r>
      <w:r w:rsidRPr="008F5853">
        <w:t xml:space="preserve"> including </w:t>
      </w:r>
      <w:r w:rsidR="00033CF7" w:rsidRPr="008F5853">
        <w:t>optimizing power consumption</w:t>
      </w:r>
      <w:r w:rsidR="00BA4603" w:rsidRPr="008F5853">
        <w:t xml:space="preserve"> </w:t>
      </w:r>
      <w:r w:rsidR="008F5853" w:rsidRPr="008F5853">
        <w:t>during playback and</w:t>
      </w:r>
      <w:r w:rsidR="00033CF7" w:rsidRPr="008F5853">
        <w:t xml:space="preserve"> </w:t>
      </w:r>
      <w:r w:rsidRPr="008F5853">
        <w:t>supporting dynamic adaptive streaming.</w:t>
      </w:r>
    </w:p>
    <w:p w14:paraId="110ABB8E" w14:textId="23637466" w:rsidR="001A33D0" w:rsidRPr="00BC394B" w:rsidRDefault="001A33D0" w:rsidP="001A33D0">
      <w:pPr>
        <w:pStyle w:val="Heading1"/>
        <w:numPr>
          <w:ilvl w:val="0"/>
          <w:numId w:val="1"/>
        </w:numPr>
        <w:tabs>
          <w:tab w:val="clear" w:pos="432"/>
        </w:tabs>
        <w:ind w:left="0" w:firstLine="0"/>
      </w:pPr>
      <w:bookmarkStart w:id="327" w:name="_Toc353342670"/>
      <w:bookmarkStart w:id="328" w:name="_Toc202030631"/>
      <w:r w:rsidRPr="00BC394B">
        <w:t>Normative references</w:t>
      </w:r>
      <w:bookmarkEnd w:id="327"/>
      <w:bookmarkEnd w:id="328"/>
      <w:r w:rsidRPr="00BC394B">
        <w:t xml:space="preserve"> </w:t>
      </w:r>
    </w:p>
    <w:p w14:paraId="7652D0DA" w14:textId="77777777" w:rsidR="001A33D0" w:rsidRPr="00BC394B" w:rsidRDefault="001A33D0" w:rsidP="00ED5FAB">
      <w:pPr>
        <w:pStyle w:val="BodyText"/>
      </w:pPr>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672F07AE" w14:textId="2DFBB6B1" w:rsidR="00D66CE5" w:rsidRPr="00C70FB9" w:rsidRDefault="00D66CE5" w:rsidP="00D66CE5">
      <w:pPr>
        <w:pStyle w:val="BodyText"/>
      </w:pPr>
      <w:r w:rsidRPr="00C70FB9">
        <w:t>ISO/IEC 14496-12</w:t>
      </w:r>
      <w:ins w:id="329" w:author="Ahmed Hamza" w:date="2025-06-24T15:40:00Z" w16du:dateUtc="2025-06-24T22:40:00Z">
        <w:r w:rsidR="00B33856">
          <w:t>:2022</w:t>
        </w:r>
      </w:ins>
      <w:r w:rsidRPr="00C70FB9">
        <w:t xml:space="preserve">, </w:t>
      </w:r>
      <w:r w:rsidRPr="00C70FB9">
        <w:rPr>
          <w:i/>
        </w:rPr>
        <w:t>Information technology — Coding of audio-visual objects — Part 12: ISO base media file format</w:t>
      </w:r>
      <w:r w:rsidRPr="00C70FB9">
        <w:rPr>
          <w:vertAlign w:val="superscript"/>
        </w:rPr>
        <w:t>)</w:t>
      </w:r>
    </w:p>
    <w:p w14:paraId="1246902E" w14:textId="20FDE6D8" w:rsidR="00D66CE5" w:rsidRPr="00C70FB9" w:rsidRDefault="00D66CE5" w:rsidP="00D66CE5">
      <w:pPr>
        <w:pStyle w:val="BodyText"/>
      </w:pPr>
      <w:r w:rsidRPr="00C70FB9">
        <w:t>ISO/IEC 23001-11</w:t>
      </w:r>
      <w:r w:rsidR="004F32F8">
        <w:t>:2023</w:t>
      </w:r>
      <w:r w:rsidRPr="00C70FB9">
        <w:t xml:space="preserve">, </w:t>
      </w:r>
      <w:r w:rsidRPr="00C70FB9">
        <w:rPr>
          <w:i/>
        </w:rPr>
        <w:t>Information technology — MPEG Systems Technologies — Part 11: Energy-Efficient Media Consumption (Green Metadata)</w:t>
      </w:r>
    </w:p>
    <w:p w14:paraId="19DB0D60" w14:textId="77777777" w:rsidR="003E6C49" w:rsidRDefault="003E6C49" w:rsidP="003E6C49">
      <w:pPr>
        <w:pStyle w:val="RefNorm"/>
      </w:pPr>
      <w:r>
        <w:t xml:space="preserve">ISO/IEC 23009-1:2022, </w:t>
      </w:r>
      <w:r>
        <w:rPr>
          <w:i/>
        </w:rPr>
        <w:t>Information technology — Dynamic adaptive streaming over HTTP (DASH) — Part 1: Media presentation description and segment formats</w:t>
      </w:r>
    </w:p>
    <w:p w14:paraId="259B7670" w14:textId="77777777" w:rsidR="00281EC0" w:rsidRPr="00077DB7" w:rsidRDefault="00281EC0" w:rsidP="00077DB7">
      <w:pPr>
        <w:pStyle w:val="BiblioEntry"/>
        <w:autoSpaceDE w:val="0"/>
        <w:autoSpaceDN w:val="0"/>
        <w:adjustRightInd w:val="0"/>
        <w:ind w:left="0" w:firstLine="0"/>
        <w:rPr>
          <w:i/>
        </w:rPr>
      </w:pPr>
      <w:r w:rsidRPr="00A119BB">
        <w:rPr>
          <w:iCs/>
        </w:rPr>
        <w:t>ISO/IEC/TR 23009-3</w:t>
      </w:r>
      <w:r w:rsidRPr="00077DB7">
        <w:rPr>
          <w:i/>
        </w:rPr>
        <w:t xml:space="preserve">, Information technology — Dynamic adaptive streaming over HTTP (DASH) — Part 3: Implementation guidelines </w:t>
      </w:r>
    </w:p>
    <w:p w14:paraId="57607805" w14:textId="595EF88D" w:rsidR="00281EC0" w:rsidRPr="00077DB7" w:rsidRDefault="00281EC0" w:rsidP="00077DB7">
      <w:pPr>
        <w:pStyle w:val="BiblioEntry"/>
        <w:autoSpaceDE w:val="0"/>
        <w:autoSpaceDN w:val="0"/>
        <w:adjustRightInd w:val="0"/>
        <w:ind w:left="0" w:firstLine="0"/>
        <w:rPr>
          <w:i/>
        </w:rPr>
      </w:pPr>
      <w:r w:rsidRPr="007B1295">
        <w:rPr>
          <w:iCs/>
        </w:rPr>
        <w:t>ISO/IEC 23001-10</w:t>
      </w:r>
      <w:r w:rsidRPr="00077DB7">
        <w:rPr>
          <w:i/>
        </w:rPr>
        <w:t>, Information technology — MPEG systems technologies — Part 10: Carriage of Timed Metadata Metrics of Media in ISO Base Media File</w:t>
      </w:r>
    </w:p>
    <w:p w14:paraId="2AE93494" w14:textId="6119A35D" w:rsidR="00281EC0" w:rsidRPr="00077DB7" w:rsidRDefault="00281EC0" w:rsidP="00077DB7">
      <w:pPr>
        <w:pStyle w:val="BiblioEntry"/>
        <w:autoSpaceDE w:val="0"/>
        <w:autoSpaceDN w:val="0"/>
        <w:adjustRightInd w:val="0"/>
        <w:ind w:left="0" w:firstLine="0"/>
        <w:rPr>
          <w:i/>
        </w:rPr>
      </w:pPr>
      <w:commentRangeStart w:id="330"/>
      <w:r w:rsidRPr="007B1295">
        <w:rPr>
          <w:iCs/>
        </w:rPr>
        <w:t>ISO/IEC 14496-5</w:t>
      </w:r>
      <w:commentRangeEnd w:id="330"/>
      <w:r w:rsidR="00FF788E">
        <w:rPr>
          <w:rStyle w:val="CommentReference"/>
        </w:rPr>
        <w:commentReference w:id="330"/>
      </w:r>
      <w:r w:rsidRPr="00077DB7">
        <w:rPr>
          <w:i/>
        </w:rPr>
        <w:t>, Information technology — Coding of audio-visual objects — Part 5: Reference software | Rec. ITU-T H.264.2: Reference software for ITU-T H.264 advanced video coding</w:t>
      </w:r>
    </w:p>
    <w:p w14:paraId="299EABCA" w14:textId="2AEDA8BC" w:rsidR="00281EC0" w:rsidRPr="00077DB7" w:rsidRDefault="00281EC0" w:rsidP="00077DB7">
      <w:pPr>
        <w:pStyle w:val="BiblioEntry"/>
        <w:autoSpaceDE w:val="0"/>
        <w:autoSpaceDN w:val="0"/>
        <w:adjustRightInd w:val="0"/>
        <w:ind w:left="0" w:firstLine="0"/>
        <w:rPr>
          <w:i/>
        </w:rPr>
      </w:pPr>
      <w:r w:rsidRPr="007B1295">
        <w:rPr>
          <w:iCs/>
        </w:rPr>
        <w:t>ISO/IEC 14496-15:2022</w:t>
      </w:r>
      <w:r w:rsidRPr="00077DB7">
        <w:rPr>
          <w:i/>
        </w:rPr>
        <w:t>, Information technology — Coding of audio-visual objects — Part 15: Carriage of network abstraction layer (NAL) unit structured video in the ISO base media file format</w:t>
      </w:r>
    </w:p>
    <w:p w14:paraId="3A6FB04E" w14:textId="77777777" w:rsidR="003E6C49" w:rsidRPr="00BC394B" w:rsidRDefault="003E6C49" w:rsidP="00D66CE5">
      <w:pPr>
        <w:pStyle w:val="BodyText"/>
      </w:pPr>
    </w:p>
    <w:p w14:paraId="1C6562C4" w14:textId="3FD447CE" w:rsidR="001A33D0" w:rsidRPr="00BC394B" w:rsidRDefault="001A33D0" w:rsidP="001A33D0">
      <w:pPr>
        <w:pStyle w:val="Heading1"/>
        <w:numPr>
          <w:ilvl w:val="0"/>
          <w:numId w:val="1"/>
        </w:numPr>
        <w:tabs>
          <w:tab w:val="clear" w:pos="432"/>
        </w:tabs>
        <w:ind w:left="0" w:firstLine="0"/>
      </w:pPr>
      <w:bookmarkStart w:id="331" w:name="_Toc353342671"/>
      <w:bookmarkStart w:id="332" w:name="_Toc202030632"/>
      <w:r w:rsidRPr="00BC394B">
        <w:t>Terms</w:t>
      </w:r>
      <w:r w:rsidR="00153508">
        <w:t>, definitions,</w:t>
      </w:r>
      <w:r w:rsidRPr="00BC394B">
        <w:t xml:space="preserve"> and </w:t>
      </w:r>
      <w:bookmarkEnd w:id="331"/>
      <w:r w:rsidR="00153508">
        <w:t>abbreviated terms</w:t>
      </w:r>
      <w:bookmarkEnd w:id="332"/>
      <w:r w:rsidRPr="00BC394B">
        <w:t xml:space="preserve"> </w:t>
      </w:r>
    </w:p>
    <w:p w14:paraId="6687D451" w14:textId="1FFC0676" w:rsidR="00153508" w:rsidRDefault="00153508" w:rsidP="00153508">
      <w:pPr>
        <w:pStyle w:val="Heading2"/>
      </w:pPr>
      <w:bookmarkStart w:id="333" w:name="_Toc202030633"/>
      <w:r>
        <w:t>Terms and definitions</w:t>
      </w:r>
      <w:bookmarkEnd w:id="333"/>
    </w:p>
    <w:p w14:paraId="767EB9E4" w14:textId="46A17B6B" w:rsidR="001A33D0" w:rsidRPr="00BC394B" w:rsidRDefault="001A33D0" w:rsidP="00ED5FAB">
      <w:pPr>
        <w:pStyle w:val="BodyText"/>
      </w:pPr>
      <w:r w:rsidRPr="00BC394B">
        <w:t>For the purposes of this document, the terms and definitions given in</w:t>
      </w:r>
      <w:r w:rsidR="00DF38BE">
        <w:t xml:space="preserve"> ISO/IEC 23001-11</w:t>
      </w:r>
      <w:r w:rsidRPr="00BC394B">
        <w:t xml:space="preserve"> </w:t>
      </w:r>
      <w:r w:rsidRPr="00D63888">
        <w:t>and the following apply.</w:t>
      </w:r>
    </w:p>
    <w:p w14:paraId="356C4C57"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16B96945"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22" w:history="1">
        <w:r w:rsidRPr="00A4141A">
          <w:rPr>
            <w:color w:val="0000FF"/>
            <w:u w:val="single"/>
            <w:lang w:eastAsia="fr-FR"/>
          </w:rPr>
          <w:t>https://www.iso.org/obp</w:t>
        </w:r>
      </w:hyperlink>
    </w:p>
    <w:p w14:paraId="6208305D"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Electropedia: available at </w:t>
      </w:r>
      <w:hyperlink r:id="rId23" w:history="1">
        <w:r w:rsidR="00A4141A">
          <w:rPr>
            <w:color w:val="0000FF"/>
            <w:u w:val="single"/>
            <w:lang w:eastAsia="fr-FR"/>
          </w:rPr>
          <w:t>https://www.electropedia.org/</w:t>
        </w:r>
      </w:hyperlink>
    </w:p>
    <w:p w14:paraId="316345C7" w14:textId="77777777" w:rsidR="00153508" w:rsidRDefault="00153508" w:rsidP="001A33D0">
      <w:pPr>
        <w:pStyle w:val="Definition"/>
      </w:pPr>
    </w:p>
    <w:p w14:paraId="6B8FDCCD" w14:textId="2D221341" w:rsidR="00153508" w:rsidRDefault="00153508" w:rsidP="00153508">
      <w:pPr>
        <w:pStyle w:val="Heading2"/>
      </w:pPr>
      <w:bookmarkStart w:id="334" w:name="_Toc202030634"/>
      <w:r>
        <w:lastRenderedPageBreak/>
        <w:t>Abbreviated terms</w:t>
      </w:r>
      <w:bookmarkEnd w:id="334"/>
    </w:p>
    <w:tbl>
      <w:tblPr>
        <w:tblW w:w="5000" w:type="pct"/>
        <w:jc w:val="center"/>
        <w:tblLayout w:type="fixed"/>
        <w:tblCellMar>
          <w:left w:w="0" w:type="dxa"/>
          <w:right w:w="0" w:type="dxa"/>
        </w:tblCellMar>
        <w:tblLook w:val="04A0" w:firstRow="1" w:lastRow="0" w:firstColumn="1" w:lastColumn="0" w:noHBand="0" w:noVBand="1"/>
      </w:tblPr>
      <w:tblGrid>
        <w:gridCol w:w="1397"/>
        <w:gridCol w:w="8241"/>
      </w:tblGrid>
      <w:tr w:rsidR="0044223D" w:rsidRPr="0044223D" w14:paraId="0F4824F3" w14:textId="77777777" w:rsidTr="00D652B7">
        <w:trPr>
          <w:jc w:val="center"/>
        </w:trPr>
        <w:tc>
          <w:tcPr>
            <w:tcW w:w="1397" w:type="dxa"/>
            <w:hideMark/>
          </w:tcPr>
          <w:p w14:paraId="2851E34E" w14:textId="77777777" w:rsidR="0044223D" w:rsidRDefault="0044223D">
            <w:pPr>
              <w:pStyle w:val="Tablebody0"/>
            </w:pPr>
            <w:r>
              <w:t>DASH</w:t>
            </w:r>
          </w:p>
        </w:tc>
        <w:tc>
          <w:tcPr>
            <w:tcW w:w="8241" w:type="dxa"/>
            <w:hideMark/>
          </w:tcPr>
          <w:p w14:paraId="6889F350" w14:textId="77777777" w:rsidR="0044223D" w:rsidRDefault="0044223D">
            <w:pPr>
              <w:pStyle w:val="Tablebody0"/>
            </w:pPr>
            <w:r>
              <w:t>dynamic adaptive streaming over HTTP (specified in ISO/IEC 23009-1)</w:t>
            </w:r>
          </w:p>
        </w:tc>
      </w:tr>
      <w:tr w:rsidR="0044223D" w:rsidRPr="0044223D" w14:paraId="651EAB9D" w14:textId="77777777" w:rsidTr="00D652B7">
        <w:trPr>
          <w:jc w:val="center"/>
        </w:trPr>
        <w:tc>
          <w:tcPr>
            <w:tcW w:w="1397" w:type="dxa"/>
            <w:hideMark/>
          </w:tcPr>
          <w:p w14:paraId="27AC1D4C" w14:textId="77777777" w:rsidR="0044223D" w:rsidRDefault="0044223D">
            <w:pPr>
              <w:pStyle w:val="Tablebody0"/>
            </w:pPr>
            <w:r>
              <w:t>ISOBMFF</w:t>
            </w:r>
          </w:p>
        </w:tc>
        <w:tc>
          <w:tcPr>
            <w:tcW w:w="8241" w:type="dxa"/>
            <w:hideMark/>
          </w:tcPr>
          <w:p w14:paraId="10ECBD16" w14:textId="77777777" w:rsidR="0044223D" w:rsidRDefault="0044223D">
            <w:pPr>
              <w:pStyle w:val="Tablebody0"/>
            </w:pPr>
            <w:r>
              <w:t>ISO base media file format (specified in ISO/IEC 14496-12)</w:t>
            </w:r>
          </w:p>
        </w:tc>
      </w:tr>
      <w:tr w:rsidR="0044223D" w:rsidRPr="0044223D" w14:paraId="48D16E76" w14:textId="77777777" w:rsidTr="00D652B7">
        <w:trPr>
          <w:jc w:val="center"/>
        </w:trPr>
        <w:tc>
          <w:tcPr>
            <w:tcW w:w="1397" w:type="dxa"/>
            <w:hideMark/>
          </w:tcPr>
          <w:p w14:paraId="64AA8FD5" w14:textId="4340D8F6" w:rsidR="0044223D" w:rsidRDefault="0044223D">
            <w:pPr>
              <w:pStyle w:val="Tablebody0"/>
            </w:pPr>
          </w:p>
        </w:tc>
        <w:tc>
          <w:tcPr>
            <w:tcW w:w="8241" w:type="dxa"/>
            <w:hideMark/>
          </w:tcPr>
          <w:p w14:paraId="7E5CCA7F" w14:textId="41A80EF7" w:rsidR="0044223D" w:rsidRDefault="0044223D">
            <w:pPr>
              <w:pStyle w:val="Tablebody0"/>
            </w:pPr>
          </w:p>
        </w:tc>
      </w:tr>
    </w:tbl>
    <w:p w14:paraId="651AF451" w14:textId="40511829" w:rsidR="00794908" w:rsidRDefault="00794908" w:rsidP="001A33D0">
      <w:pPr>
        <w:pStyle w:val="Heading1"/>
        <w:numPr>
          <w:ilvl w:val="0"/>
          <w:numId w:val="1"/>
        </w:numPr>
        <w:tabs>
          <w:tab w:val="clear" w:pos="432"/>
        </w:tabs>
        <w:ind w:left="0" w:firstLine="0"/>
      </w:pPr>
      <w:bookmarkStart w:id="335" w:name="_Toc202030635"/>
      <w:r>
        <w:t>Overview</w:t>
      </w:r>
      <w:bookmarkEnd w:id="335"/>
    </w:p>
    <w:p w14:paraId="381783AF" w14:textId="78A6854F" w:rsidR="003B7F16" w:rsidRDefault="003B7F16" w:rsidP="003B7F16">
      <w:pPr>
        <w:pStyle w:val="Heading2"/>
        <w:tabs>
          <w:tab w:val="clear" w:pos="360"/>
        </w:tabs>
      </w:pPr>
      <w:bookmarkStart w:id="336" w:name="_Toc202030636"/>
      <w:r>
        <w:t>Over</w:t>
      </w:r>
      <w:r w:rsidR="002638D5">
        <w:t>all architecture for carriage of Green metadata</w:t>
      </w:r>
      <w:bookmarkEnd w:id="336"/>
    </w:p>
    <w:p w14:paraId="0EBF1B36" w14:textId="1EB98883" w:rsidR="00711C32" w:rsidRDefault="002132C0" w:rsidP="00377F2C">
      <w:pPr>
        <w:rPr>
          <w:ins w:id="337" w:author="Ahmed Hamza" w:date="2025-06-22T23:43:00Z" w16du:dateUtc="2025-06-23T06:43:00Z"/>
        </w:rPr>
      </w:pPr>
      <w:r w:rsidRPr="00377F2C">
        <w:rPr>
          <w:highlight w:val="yellow"/>
        </w:rPr>
        <w:t>TBD</w:t>
      </w:r>
    </w:p>
    <w:p w14:paraId="17E4505D" w14:textId="0675F8EB" w:rsidR="00E30443" w:rsidRDefault="00E30443" w:rsidP="00E30443">
      <w:pPr>
        <w:pStyle w:val="Heading2"/>
        <w:tabs>
          <w:tab w:val="clear" w:pos="360"/>
        </w:tabs>
        <w:rPr>
          <w:ins w:id="338" w:author="Ahmed Hamza" w:date="2025-06-22T23:43:00Z" w16du:dateUtc="2025-06-23T06:43:00Z"/>
        </w:rPr>
      </w:pPr>
      <w:bookmarkStart w:id="339" w:name="_Toc202030637"/>
      <w:commentRangeStart w:id="340"/>
      <w:ins w:id="341" w:author="Ahmed Hamza" w:date="2025-06-22T23:43:00Z" w16du:dateUtc="2025-06-23T06:43:00Z">
        <w:r>
          <w:t xml:space="preserve">Referenceable </w:t>
        </w:r>
      </w:ins>
      <w:ins w:id="342" w:author="Ahmed Hamza" w:date="2025-06-28T18:59:00Z" w16du:dateUtc="2025-06-29T01:59:00Z">
        <w:r w:rsidR="00C8642B">
          <w:t>c</w:t>
        </w:r>
      </w:ins>
      <w:ins w:id="343" w:author="Ahmed Hamza" w:date="2025-06-22T23:43:00Z" w16du:dateUtc="2025-06-23T06:43:00Z">
        <w:r>
          <w:t xml:space="preserve">ode </w:t>
        </w:r>
      </w:ins>
      <w:ins w:id="344" w:author="Claire-Helene Demarty" w:date="2025-06-24T08:49:00Z" w16du:dateUtc="2025-06-24T06:49:00Z">
        <w:del w:id="345" w:author="Ahmed Hamza" w:date="2025-06-28T18:59:00Z" w16du:dateUtc="2025-06-29T01:59:00Z">
          <w:r w:rsidDel="00C8642B">
            <w:delText>P</w:delText>
          </w:r>
        </w:del>
      </w:ins>
      <w:ins w:id="346" w:author="Ahmed Hamza" w:date="2025-06-28T18:59:00Z" w16du:dateUtc="2025-06-29T01:59:00Z">
        <w:r w:rsidR="00C8642B">
          <w:t>p</w:t>
        </w:r>
      </w:ins>
      <w:ins w:id="347" w:author="Ahmed Hamza" w:date="2025-06-22T23:43:00Z" w16du:dateUtc="2025-06-23T06:43:00Z">
        <w:r>
          <w:t>oints</w:t>
        </w:r>
      </w:ins>
      <w:commentRangeEnd w:id="340"/>
      <w:ins w:id="348" w:author="Ahmed Hamza" w:date="2025-06-22T23:55:00Z" w16du:dateUtc="2025-06-23T06:55:00Z">
        <w:r w:rsidR="000A766E">
          <w:rPr>
            <w:rStyle w:val="CommentReference"/>
            <w:rFonts w:eastAsia="Calibri"/>
            <w:b w:val="0"/>
            <w:lang w:eastAsia="en-US"/>
          </w:rPr>
          <w:commentReference w:id="340"/>
        </w:r>
      </w:ins>
      <w:bookmarkEnd w:id="339"/>
    </w:p>
    <w:p w14:paraId="1701B574" w14:textId="202A861C" w:rsidR="00E30443" w:rsidRDefault="002E24E1">
      <w:pPr>
        <w:pStyle w:val="Heading3"/>
        <w:rPr>
          <w:ins w:id="349" w:author="Ahmed Hamza" w:date="2025-06-22T23:43:00Z" w16du:dateUtc="2025-06-23T06:43:00Z"/>
        </w:rPr>
        <w:pPrChange w:id="350" w:author="Ahmed Hamza" w:date="2025-06-22T23:44:00Z" w16du:dateUtc="2025-06-23T06:44:00Z">
          <w:pPr/>
        </w:pPrChange>
      </w:pPr>
      <w:bookmarkStart w:id="351" w:name="_Toc202030638"/>
      <w:ins w:id="352" w:author="Ahmed Hamza" w:date="2025-06-22T23:43:00Z" w16du:dateUtc="2025-06-23T06:43:00Z">
        <w:r>
          <w:t>Uniform resource names</w:t>
        </w:r>
        <w:bookmarkEnd w:id="351"/>
      </w:ins>
    </w:p>
    <w:p w14:paraId="03739F49" w14:textId="4EB6810B" w:rsidR="00702981" w:rsidRDefault="00702981">
      <w:pPr>
        <w:pStyle w:val="BodyText"/>
        <w:rPr>
          <w:ins w:id="353" w:author="Ahmed Hamza" w:date="2025-06-22T23:44:00Z" w16du:dateUtc="2025-06-23T06:44:00Z"/>
        </w:rPr>
        <w:pPrChange w:id="354" w:author="Ahmed Hamza" w:date="2025-06-23T22:31:00Z" w16du:dateUtc="2025-06-24T05:31:00Z">
          <w:pPr/>
        </w:pPrChange>
      </w:pPr>
      <w:ins w:id="355" w:author="Ahmed Hamza" w:date="2025-06-22T23:44:00Z" w16du:dateUtc="2025-06-23T06:44:00Z">
        <w:r>
          <w:t>The URNs specified in this document are listed in</w:t>
        </w:r>
      </w:ins>
      <w:ins w:id="356" w:author="Ahmed Hamza" w:date="2025-06-23T22:31:00Z" w16du:dateUtc="2025-06-24T05:31:00Z">
        <w:r w:rsidR="000534A9">
          <w:t xml:space="preserve"> </w:t>
        </w:r>
      </w:ins>
      <w:ins w:id="357" w:author="Ahmed Hamza" w:date="2025-06-28T19:01:00Z" w16du:dateUtc="2025-06-29T02:01:00Z">
        <w:r w:rsidR="00F052B3">
          <w:fldChar w:fldCharType="begin"/>
        </w:r>
        <w:r w:rsidR="00F052B3">
          <w:instrText xml:space="preserve"> REF _Ref202029698 \r \h </w:instrText>
        </w:r>
      </w:ins>
      <w:r w:rsidR="00F052B3">
        <w:fldChar w:fldCharType="separate"/>
      </w:r>
      <w:ins w:id="358" w:author="Ahmed Hamza" w:date="2025-06-28T19:01:00Z" w16du:dateUtc="2025-06-29T02:01:00Z">
        <w:r w:rsidR="00F052B3">
          <w:t>Table 1</w:t>
        </w:r>
        <w:r w:rsidR="00F052B3">
          <w:fldChar w:fldCharType="end"/>
        </w:r>
      </w:ins>
      <w:ins w:id="359" w:author="Ahmed Hamza" w:date="2025-06-28T19:02:00Z" w16du:dateUtc="2025-06-29T02:02:00Z">
        <w:r w:rsidR="00BE1F1E">
          <w:t>.</w:t>
        </w:r>
      </w:ins>
    </w:p>
    <w:p w14:paraId="02FF9C67" w14:textId="4B9FD571" w:rsidR="00A354EF" w:rsidRPr="006F0BF8" w:rsidRDefault="000534A9">
      <w:pPr>
        <w:pStyle w:val="Tabletitle"/>
        <w:rPr>
          <w:ins w:id="360" w:author="Ahmed Hamza" w:date="2025-06-23T22:30:00Z" w16du:dateUtc="2025-06-24T05:30:00Z"/>
        </w:rPr>
        <w:pPrChange w:id="361" w:author="Ahmed Hamza" w:date="2025-06-28T19:00:00Z" w16du:dateUtc="2025-06-29T02:00:00Z">
          <w:pPr/>
        </w:pPrChange>
      </w:pPr>
      <w:bookmarkStart w:id="362" w:name="_Ref202029698"/>
      <w:bookmarkStart w:id="363" w:name="_Ref201610185"/>
      <w:commentRangeStart w:id="364"/>
      <w:ins w:id="365" w:author="Ahmed Hamza" w:date="2025-06-23T22:30:00Z" w16du:dateUtc="2025-06-24T05:30:00Z">
        <w:r w:rsidRPr="006F0BF8">
          <w:rPr>
            <w:rPrChange w:id="366" w:author="Ahmed Hamza" w:date="2025-06-28T19:00:00Z" w16du:dateUtc="2025-06-29T02:00:00Z">
              <w:rPr>
                <w:b/>
                <w:bCs/>
                <w:lang w:val="en-US"/>
              </w:rPr>
            </w:rPrChange>
          </w:rPr>
          <w:t>URNs specified in this document</w:t>
        </w:r>
        <w:commentRangeEnd w:id="364"/>
        <w:r w:rsidRPr="006F0BF8">
          <w:rPr>
            <w:rStyle w:val="CommentReference"/>
            <w:sz w:val="22"/>
            <w:szCs w:val="22"/>
            <w:rPrChange w:id="367" w:author="Ahmed Hamza" w:date="2025-06-28T19:00:00Z" w16du:dateUtc="2025-06-29T02:00:00Z">
              <w:rPr>
                <w:rStyle w:val="CommentReference"/>
                <w:b/>
                <w:bCs/>
                <w:i/>
                <w:iCs/>
              </w:rPr>
            </w:rPrChange>
          </w:rPr>
          <w:commentReference w:id="364"/>
        </w:r>
        <w:r w:rsidRPr="006F0BF8">
          <w:rPr>
            <w:rPrChange w:id="368" w:author="Ahmed Hamza" w:date="2025-06-28T19:00:00Z" w16du:dateUtc="2025-06-29T02:00:00Z">
              <w:rPr>
                <w:b/>
                <w:bCs/>
                <w:lang w:val="en-US"/>
              </w:rPr>
            </w:rPrChange>
          </w:rPr>
          <w:t>.</w:t>
        </w:r>
        <w:bookmarkEnd w:id="362"/>
        <w:bookmarkEnd w:id="363"/>
      </w:ins>
    </w:p>
    <w:tbl>
      <w:tblPr>
        <w:tblStyle w:val="TableGrid"/>
        <w:tblW w:w="0" w:type="auto"/>
        <w:tblLook w:val="04A0" w:firstRow="1" w:lastRow="0" w:firstColumn="1" w:lastColumn="0" w:noHBand="0" w:noVBand="1"/>
      </w:tblPr>
      <w:tblGrid>
        <w:gridCol w:w="4177"/>
        <w:gridCol w:w="988"/>
        <w:gridCol w:w="4180"/>
      </w:tblGrid>
      <w:tr w:rsidR="00702981" w14:paraId="5B19730B" w14:textId="77777777" w:rsidTr="00C80C1D">
        <w:trPr>
          <w:ins w:id="369" w:author="Ahmed Hamza" w:date="2025-06-22T23:44:00Z"/>
        </w:trPr>
        <w:tc>
          <w:tcPr>
            <w:tcW w:w="4177" w:type="dxa"/>
          </w:tcPr>
          <w:p w14:paraId="2634CCAF" w14:textId="77777777" w:rsidR="00702981" w:rsidRPr="005B7556" w:rsidRDefault="00702981" w:rsidP="00C80C1D">
            <w:pPr>
              <w:pStyle w:val="NormalWeb"/>
              <w:shd w:val="clear" w:color="auto" w:fill="FFFFFF"/>
              <w:spacing w:after="40" w:afterAutospacing="0"/>
              <w:rPr>
                <w:ins w:id="370" w:author="Ahmed Hamza" w:date="2025-06-22T23:44:00Z" w16du:dateUtc="2025-06-23T06:44:00Z"/>
                <w:rFonts w:ascii="Cambria" w:eastAsia="MS Mincho" w:hAnsi="Cambria"/>
                <w:b/>
                <w:bCs/>
                <w:sz w:val="22"/>
                <w:szCs w:val="22"/>
                <w:rPrChange w:id="371" w:author="Ahmed Hamza" w:date="2025-06-22T23:47:00Z" w16du:dateUtc="2025-06-23T06:47:00Z">
                  <w:rPr>
                    <w:ins w:id="372" w:author="Ahmed Hamza" w:date="2025-06-22T23:44:00Z" w16du:dateUtc="2025-06-23T06:44:00Z"/>
                    <w:rFonts w:eastAsia="MS Mincho"/>
                    <w:b/>
                    <w:bCs/>
                    <w:sz w:val="20"/>
                    <w:szCs w:val="20"/>
                  </w:rPr>
                </w:rPrChange>
              </w:rPr>
            </w:pPr>
            <w:ins w:id="373" w:author="Ahmed Hamza" w:date="2025-06-22T23:44:00Z" w16du:dateUtc="2025-06-23T06:44:00Z">
              <w:r w:rsidRPr="005B7556">
                <w:rPr>
                  <w:rFonts w:ascii="Cambria" w:hAnsi="Cambria"/>
                  <w:b/>
                  <w:bCs/>
                  <w:sz w:val="22"/>
                  <w:szCs w:val="22"/>
                  <w:rPrChange w:id="374" w:author="Ahmed Hamza" w:date="2025-06-22T23:47:00Z" w16du:dateUtc="2025-06-23T06:47:00Z">
                    <w:rPr>
                      <w:rFonts w:ascii="TimesNewRomanPS" w:hAnsi="TimesNewRomanPS"/>
                      <w:b/>
                      <w:bCs/>
                      <w:sz w:val="20"/>
                      <w:szCs w:val="20"/>
                    </w:rPr>
                  </w:rPrChange>
                </w:rPr>
                <w:t xml:space="preserve">URN </w:t>
              </w:r>
            </w:ins>
          </w:p>
        </w:tc>
        <w:tc>
          <w:tcPr>
            <w:tcW w:w="988" w:type="dxa"/>
          </w:tcPr>
          <w:p w14:paraId="529D1F01" w14:textId="77777777" w:rsidR="00702981" w:rsidRPr="005B7556" w:rsidRDefault="00702981" w:rsidP="00C80C1D">
            <w:pPr>
              <w:pStyle w:val="NormalWeb"/>
              <w:spacing w:after="40" w:afterAutospacing="0"/>
              <w:rPr>
                <w:ins w:id="375" w:author="Ahmed Hamza" w:date="2025-06-22T23:44:00Z" w16du:dateUtc="2025-06-23T06:44:00Z"/>
                <w:rFonts w:ascii="Cambria" w:eastAsia="MS Mincho" w:hAnsi="Cambria"/>
                <w:b/>
                <w:bCs/>
                <w:sz w:val="22"/>
                <w:szCs w:val="22"/>
                <w:rPrChange w:id="376" w:author="Ahmed Hamza" w:date="2025-06-22T23:47:00Z" w16du:dateUtc="2025-06-23T06:47:00Z">
                  <w:rPr>
                    <w:ins w:id="377" w:author="Ahmed Hamza" w:date="2025-06-22T23:44:00Z" w16du:dateUtc="2025-06-23T06:44:00Z"/>
                    <w:rFonts w:eastAsia="MS Mincho"/>
                    <w:b/>
                    <w:bCs/>
                    <w:sz w:val="20"/>
                    <w:szCs w:val="20"/>
                  </w:rPr>
                </w:rPrChange>
              </w:rPr>
            </w:pPr>
            <w:ins w:id="378" w:author="Ahmed Hamza" w:date="2025-06-22T23:44:00Z" w16du:dateUtc="2025-06-23T06:44:00Z">
              <w:r w:rsidRPr="005B7556">
                <w:rPr>
                  <w:rFonts w:ascii="Cambria" w:eastAsia="MS Mincho" w:hAnsi="Cambria"/>
                  <w:b/>
                  <w:bCs/>
                  <w:sz w:val="22"/>
                  <w:szCs w:val="22"/>
                  <w:rPrChange w:id="379" w:author="Ahmed Hamza" w:date="2025-06-22T23:47:00Z" w16du:dateUtc="2025-06-23T06:47:00Z">
                    <w:rPr>
                      <w:rFonts w:eastAsia="MS Mincho"/>
                      <w:b/>
                      <w:bCs/>
                      <w:sz w:val="20"/>
                      <w:szCs w:val="20"/>
                    </w:rPr>
                  </w:rPrChange>
                </w:rPr>
                <w:t>Clause</w:t>
              </w:r>
            </w:ins>
          </w:p>
        </w:tc>
        <w:tc>
          <w:tcPr>
            <w:tcW w:w="4180" w:type="dxa"/>
          </w:tcPr>
          <w:p w14:paraId="70BB4380" w14:textId="77777777" w:rsidR="00702981" w:rsidRPr="005B7556" w:rsidRDefault="00702981" w:rsidP="00C80C1D">
            <w:pPr>
              <w:pStyle w:val="NormalWeb"/>
              <w:spacing w:after="40" w:afterAutospacing="0"/>
              <w:rPr>
                <w:ins w:id="380" w:author="Ahmed Hamza" w:date="2025-06-22T23:44:00Z" w16du:dateUtc="2025-06-23T06:44:00Z"/>
                <w:rFonts w:ascii="Cambria" w:eastAsia="MS Mincho" w:hAnsi="Cambria"/>
                <w:b/>
                <w:bCs/>
                <w:sz w:val="22"/>
                <w:szCs w:val="22"/>
                <w:rPrChange w:id="381" w:author="Ahmed Hamza" w:date="2025-06-22T23:47:00Z" w16du:dateUtc="2025-06-23T06:47:00Z">
                  <w:rPr>
                    <w:ins w:id="382" w:author="Ahmed Hamza" w:date="2025-06-22T23:44:00Z" w16du:dateUtc="2025-06-23T06:44:00Z"/>
                    <w:rFonts w:eastAsia="MS Mincho"/>
                    <w:b/>
                    <w:bCs/>
                    <w:sz w:val="20"/>
                    <w:szCs w:val="20"/>
                  </w:rPr>
                </w:rPrChange>
              </w:rPr>
            </w:pPr>
            <w:ins w:id="383" w:author="Ahmed Hamza" w:date="2025-06-22T23:44:00Z" w16du:dateUtc="2025-06-23T06:44:00Z">
              <w:r w:rsidRPr="005B7556">
                <w:rPr>
                  <w:rFonts w:ascii="Cambria" w:eastAsia="MS Mincho" w:hAnsi="Cambria"/>
                  <w:b/>
                  <w:bCs/>
                  <w:sz w:val="22"/>
                  <w:szCs w:val="22"/>
                  <w:rPrChange w:id="384" w:author="Ahmed Hamza" w:date="2025-06-22T23:47:00Z" w16du:dateUtc="2025-06-23T06:47:00Z">
                    <w:rPr>
                      <w:rFonts w:eastAsia="MS Mincho"/>
                      <w:b/>
                      <w:bCs/>
                      <w:sz w:val="20"/>
                      <w:szCs w:val="20"/>
                    </w:rPr>
                  </w:rPrChange>
                </w:rPr>
                <w:t>Informative description</w:t>
              </w:r>
            </w:ins>
          </w:p>
        </w:tc>
      </w:tr>
      <w:tr w:rsidR="00702981" w14:paraId="430467C5" w14:textId="77777777" w:rsidTr="00C80C1D">
        <w:trPr>
          <w:ins w:id="385" w:author="Ahmed Hamza" w:date="2025-06-22T23:44:00Z"/>
        </w:trPr>
        <w:tc>
          <w:tcPr>
            <w:tcW w:w="4177" w:type="dxa"/>
          </w:tcPr>
          <w:p w14:paraId="7A5F5C43" w14:textId="77777777" w:rsidR="00702981" w:rsidRPr="00525B9E" w:rsidRDefault="00702981" w:rsidP="00C80C1D">
            <w:pPr>
              <w:pStyle w:val="NormalWeb"/>
              <w:spacing w:after="40" w:afterAutospacing="0"/>
              <w:rPr>
                <w:ins w:id="386" w:author="Ahmed Hamza" w:date="2025-06-22T23:44:00Z" w16du:dateUtc="2025-06-23T06:44:00Z"/>
                <w:rFonts w:ascii="Courier" w:eastAsia="MS Mincho" w:hAnsi="Courier"/>
                <w:sz w:val="20"/>
                <w:szCs w:val="20"/>
              </w:rPr>
            </w:pPr>
            <w:ins w:id="387" w:author="Ahmed Hamza" w:date="2025-06-22T23:44:00Z" w16du:dateUtc="2025-06-23T06:44:00Z">
              <w:r w:rsidRPr="00525B9E">
                <w:rPr>
                  <w:rFonts w:ascii="Courier" w:eastAsia="MS Mincho" w:hAnsi="Courier"/>
                  <w:sz w:val="20"/>
                  <w:szCs w:val="20"/>
                </w:rPr>
                <w:t>urn:mpeg:mpegI:</w:t>
              </w:r>
              <w:r>
                <w:rPr>
                  <w:rFonts w:ascii="Courier" w:eastAsia="MS Mincho" w:hAnsi="Courier"/>
                  <w:sz w:val="20"/>
                  <w:szCs w:val="20"/>
                </w:rPr>
                <w:t>green</w:t>
              </w:r>
              <w:r w:rsidRPr="00525B9E">
                <w:rPr>
                  <w:rFonts w:ascii="Courier" w:eastAsia="MS Mincho" w:hAnsi="Courier"/>
                  <w:sz w:val="20"/>
                  <w:szCs w:val="20"/>
                </w:rPr>
                <w:t>:</w:t>
              </w:r>
              <w:r w:rsidRPr="004F50A5">
                <w:rPr>
                  <w:rFonts w:ascii="Courier" w:eastAsia="MS Mincho" w:hAnsi="Courier"/>
                  <w:sz w:val="20"/>
                  <w:szCs w:val="20"/>
                </w:rPr>
                <w:t>2023</w:t>
              </w:r>
            </w:ins>
          </w:p>
        </w:tc>
        <w:tc>
          <w:tcPr>
            <w:tcW w:w="988" w:type="dxa"/>
          </w:tcPr>
          <w:p w14:paraId="37636C6D" w14:textId="77777777" w:rsidR="00702981" w:rsidRPr="004D6BB7" w:rsidRDefault="00702981">
            <w:pPr>
              <w:pStyle w:val="BodyText"/>
              <w:rPr>
                <w:ins w:id="388" w:author="Ahmed Hamza" w:date="2025-06-22T23:44:00Z" w16du:dateUtc="2025-06-23T06:44:00Z"/>
                <w:rFonts w:cstheme="minorHAnsi"/>
                <w:rPrChange w:id="389" w:author="Ahmed Hamza" w:date="2025-06-22T23:46:00Z" w16du:dateUtc="2025-06-23T06:46:00Z">
                  <w:rPr>
                    <w:ins w:id="390" w:author="Ahmed Hamza" w:date="2025-06-22T23:44:00Z" w16du:dateUtc="2025-06-23T06:44:00Z"/>
                    <w:rFonts w:eastAsia="MS Mincho"/>
                  </w:rPr>
                </w:rPrChange>
              </w:rPr>
              <w:pPrChange w:id="391" w:author="Ahmed Hamza" w:date="2025-06-22T23:45:00Z" w16du:dateUtc="2025-06-23T06:45:00Z">
                <w:pPr>
                  <w:pStyle w:val="NormalWeb"/>
                  <w:spacing w:after="40" w:afterAutospacing="0"/>
                </w:pPr>
              </w:pPrChange>
            </w:pPr>
            <w:ins w:id="392" w:author="Ahmed Hamza" w:date="2025-06-22T23:44:00Z" w16du:dateUtc="2025-06-23T06:44:00Z">
              <w:r w:rsidRPr="004D6BB7">
                <w:rPr>
                  <w:rFonts w:cstheme="minorHAnsi"/>
                  <w:rPrChange w:id="393" w:author="Ahmed Hamza" w:date="2025-06-22T23:46:00Z" w16du:dateUtc="2025-06-23T06:46:00Z">
                    <w:rPr>
                      <w:rFonts w:eastAsia="MS Mincho"/>
                    </w:rPr>
                  </w:rPrChange>
                </w:rPr>
                <w:t>6.4.1.1</w:t>
              </w:r>
            </w:ins>
          </w:p>
        </w:tc>
        <w:tc>
          <w:tcPr>
            <w:tcW w:w="4180" w:type="dxa"/>
          </w:tcPr>
          <w:p w14:paraId="7C4375A0" w14:textId="77777777" w:rsidR="00702981" w:rsidRPr="004D6BB7" w:rsidRDefault="00702981">
            <w:pPr>
              <w:pStyle w:val="BodyText"/>
              <w:rPr>
                <w:ins w:id="394" w:author="Ahmed Hamza" w:date="2025-06-22T23:44:00Z" w16du:dateUtc="2025-06-23T06:44:00Z"/>
                <w:rFonts w:cstheme="minorHAnsi"/>
              </w:rPr>
              <w:pPrChange w:id="395" w:author="Ahmed Hamza" w:date="2025-06-22T23:45:00Z" w16du:dateUtc="2025-06-23T06:45:00Z">
                <w:pPr>
                  <w:pStyle w:val="NormalWeb"/>
                  <w:spacing w:after="40" w:afterAutospacing="0"/>
                </w:pPr>
              </w:pPrChange>
            </w:pPr>
            <w:ins w:id="396" w:author="Ahmed Hamza" w:date="2025-06-22T23:44:00Z" w16du:dateUtc="2025-06-23T06:44:00Z">
              <w:r w:rsidRPr="004D6BB7">
                <w:rPr>
                  <w:rFonts w:cstheme="minorHAnsi"/>
                  <w:rPrChange w:id="397" w:author="Ahmed Hamza" w:date="2025-06-22T23:46:00Z" w16du:dateUtc="2025-06-23T06:46:00Z">
                    <w:rPr>
                      <w:rFonts w:ascii="TimesNewRomanPSMT" w:hAnsi="TimesNewRomanPSMT"/>
                    </w:rPr>
                  </w:rPrChange>
                </w:rPr>
                <w:t xml:space="preserve">Namespace for the XML elements and attributes specified in this document </w:t>
              </w:r>
            </w:ins>
          </w:p>
        </w:tc>
      </w:tr>
      <w:tr w:rsidR="00702981" w14:paraId="5720370B" w14:textId="77777777" w:rsidTr="00C80C1D">
        <w:trPr>
          <w:ins w:id="398" w:author="Ahmed Hamza" w:date="2025-06-22T23:44:00Z"/>
        </w:trPr>
        <w:tc>
          <w:tcPr>
            <w:tcW w:w="4177" w:type="dxa"/>
          </w:tcPr>
          <w:p w14:paraId="1B0DD8F2" w14:textId="77777777" w:rsidR="00702981" w:rsidRPr="00525B9E" w:rsidRDefault="00702981" w:rsidP="00C80C1D">
            <w:pPr>
              <w:pStyle w:val="NormalWeb"/>
              <w:spacing w:after="40" w:afterAutospacing="0"/>
              <w:rPr>
                <w:ins w:id="399" w:author="Ahmed Hamza" w:date="2025-06-22T23:44:00Z" w16du:dateUtc="2025-06-23T06:44:00Z"/>
                <w:rFonts w:ascii="Courier" w:eastAsia="MS Mincho" w:hAnsi="Courier"/>
                <w:sz w:val="20"/>
                <w:szCs w:val="20"/>
              </w:rPr>
            </w:pPr>
            <w:ins w:id="400" w:author="Ahmed Hamza" w:date="2025-06-22T23:44:00Z" w16du:dateUtc="2025-06-23T06:44:00Z">
              <w:r w:rsidRPr="004F50A5">
                <w:rPr>
                  <w:rFonts w:ascii="Courier" w:eastAsia="MS Mincho" w:hAnsi="Courier"/>
                  <w:sz w:val="20"/>
                  <w:szCs w:val="20"/>
                </w:rPr>
                <w:t>urn:mpeg:mpegI:green:2023:ami</w:t>
              </w:r>
            </w:ins>
          </w:p>
        </w:tc>
        <w:tc>
          <w:tcPr>
            <w:tcW w:w="988" w:type="dxa"/>
          </w:tcPr>
          <w:p w14:paraId="7D48705C" w14:textId="77777777" w:rsidR="00702981" w:rsidRPr="004D6BB7" w:rsidRDefault="00702981">
            <w:pPr>
              <w:pStyle w:val="BodyText"/>
              <w:rPr>
                <w:ins w:id="401" w:author="Ahmed Hamza" w:date="2025-06-22T23:44:00Z" w16du:dateUtc="2025-06-23T06:44:00Z"/>
                <w:rFonts w:cstheme="minorHAnsi"/>
                <w:rPrChange w:id="402" w:author="Ahmed Hamza" w:date="2025-06-22T23:46:00Z" w16du:dateUtc="2025-06-23T06:46:00Z">
                  <w:rPr>
                    <w:ins w:id="403" w:author="Ahmed Hamza" w:date="2025-06-22T23:44:00Z" w16du:dateUtc="2025-06-23T06:44:00Z"/>
                    <w:rFonts w:eastAsia="MS Mincho"/>
                  </w:rPr>
                </w:rPrChange>
              </w:rPr>
              <w:pPrChange w:id="404" w:author="Ahmed Hamza" w:date="2025-06-22T23:45:00Z" w16du:dateUtc="2025-06-23T06:45:00Z">
                <w:pPr>
                  <w:pStyle w:val="NormalWeb"/>
                  <w:spacing w:after="40" w:afterAutospacing="0"/>
                </w:pPr>
              </w:pPrChange>
            </w:pPr>
            <w:ins w:id="405" w:author="Ahmed Hamza" w:date="2025-06-22T23:44:00Z" w16du:dateUtc="2025-06-23T06:44:00Z">
              <w:r w:rsidRPr="004D6BB7">
                <w:rPr>
                  <w:rFonts w:cstheme="minorHAnsi"/>
                  <w:rPrChange w:id="406" w:author="Ahmed Hamza" w:date="2025-06-22T23:46:00Z" w16du:dateUtc="2025-06-23T06:46:00Z">
                    <w:rPr>
                      <w:rFonts w:eastAsia="MS Mincho"/>
                    </w:rPr>
                  </w:rPrChange>
                </w:rPr>
                <w:t>6.4.1.1</w:t>
              </w:r>
            </w:ins>
          </w:p>
        </w:tc>
        <w:tc>
          <w:tcPr>
            <w:tcW w:w="4180" w:type="dxa"/>
          </w:tcPr>
          <w:p w14:paraId="5F0B7F51" w14:textId="341946F9" w:rsidR="00702981" w:rsidRPr="004D6BB7" w:rsidRDefault="00702981">
            <w:pPr>
              <w:pStyle w:val="BodyText"/>
              <w:rPr>
                <w:ins w:id="407" w:author="Ahmed Hamza" w:date="2025-06-22T23:44:00Z" w16du:dateUtc="2025-06-23T06:44:00Z"/>
                <w:rFonts w:cstheme="minorHAnsi"/>
                <w:rPrChange w:id="408" w:author="Ahmed Hamza" w:date="2025-06-22T23:46:00Z" w16du:dateUtc="2025-06-23T06:46:00Z">
                  <w:rPr>
                    <w:ins w:id="409" w:author="Ahmed Hamza" w:date="2025-06-22T23:44:00Z" w16du:dateUtc="2025-06-23T06:44:00Z"/>
                    <w:rFonts w:ascii="TimesNewRomanPSMT" w:hAnsi="TimesNewRomanPSMT"/>
                  </w:rPr>
                </w:rPrChange>
              </w:rPr>
              <w:pPrChange w:id="410" w:author="Ahmed Hamza" w:date="2025-06-22T23:45:00Z" w16du:dateUtc="2025-06-23T06:45:00Z">
                <w:pPr>
                  <w:pStyle w:val="NormalWeb"/>
                  <w:spacing w:after="40" w:afterAutospacing="0"/>
                </w:pPr>
              </w:pPrChange>
            </w:pPr>
            <w:ins w:id="411" w:author="Ahmed Hamza" w:date="2025-06-22T23:44:00Z" w16du:dateUtc="2025-06-23T06:44:00Z">
              <w:r w:rsidRPr="004D6BB7">
                <w:rPr>
                  <w:rFonts w:cstheme="minorHAnsi"/>
                  <w:rPrChange w:id="412" w:author="Ahmed Hamza" w:date="2025-06-22T23:46:00Z" w16du:dateUtc="2025-06-23T06:46:00Z">
                    <w:rPr>
                      <w:rFonts w:ascii="TimesNewRomanPSMT" w:hAnsi="TimesNewRomanPSMT"/>
                    </w:rPr>
                  </w:rPrChange>
                </w:rPr>
                <w:t xml:space="preserve">Scheme identifier for the </w:t>
              </w:r>
            </w:ins>
            <w:ins w:id="413" w:author="Claire-Helene Demarty" w:date="2025-06-23T17:43:00Z" w16du:dateUtc="2025-06-23T15:43:00Z">
              <w:r w:rsidR="00820569">
                <w:rPr>
                  <w:rFonts w:cstheme="minorHAnsi"/>
                </w:rPr>
                <w:t xml:space="preserve">display </w:t>
              </w:r>
            </w:ins>
            <w:ins w:id="414" w:author="Ahmed Hamza" w:date="2025-06-22T23:44:00Z" w16du:dateUtc="2025-06-23T06:44:00Z">
              <w:r w:rsidRPr="004D6BB7">
                <w:rPr>
                  <w:rFonts w:cstheme="minorHAnsi"/>
                  <w:rPrChange w:id="415" w:author="Ahmed Hamza" w:date="2025-06-22T23:46:00Z" w16du:dateUtc="2025-06-23T06:46:00Z">
                    <w:rPr>
                      <w:rFonts w:ascii="TimesNewRomanPSMT" w:hAnsi="TimesNewRomanPSMT"/>
                    </w:rPr>
                  </w:rPrChange>
                </w:rPr>
                <w:t>attenuation map DASH MPD descriptor</w:t>
              </w:r>
            </w:ins>
          </w:p>
        </w:tc>
      </w:tr>
      <w:tr w:rsidR="00702981" w14:paraId="1809C264" w14:textId="77777777" w:rsidTr="00C80C1D">
        <w:trPr>
          <w:ins w:id="416" w:author="Ahmed Hamza" w:date="2025-06-22T23:44:00Z"/>
        </w:trPr>
        <w:tc>
          <w:tcPr>
            <w:tcW w:w="4177" w:type="dxa"/>
          </w:tcPr>
          <w:p w14:paraId="09EC7B10" w14:textId="77777777" w:rsidR="00702981" w:rsidRPr="00CD4A83" w:rsidRDefault="00702981" w:rsidP="00C80C1D">
            <w:pPr>
              <w:pStyle w:val="NormalWeb"/>
              <w:spacing w:after="40" w:afterAutospacing="0"/>
              <w:rPr>
                <w:ins w:id="417" w:author="Ahmed Hamza" w:date="2025-06-22T23:44:00Z" w16du:dateUtc="2025-06-23T06:44:00Z"/>
                <w:rFonts w:ascii="Courier" w:eastAsia="MS Mincho" w:hAnsi="Courier"/>
                <w:sz w:val="20"/>
                <w:szCs w:val="20"/>
              </w:rPr>
            </w:pPr>
            <w:ins w:id="418" w:author="Ahmed Hamza" w:date="2025-06-22T23:44:00Z" w16du:dateUtc="2025-06-23T06:44:00Z">
              <w:r>
                <w:rPr>
                  <w:rFonts w:ascii="Courier" w:eastAsia="MS Mincho" w:hAnsi="Courier"/>
                  <w:sz w:val="20"/>
                  <w:szCs w:val="20"/>
                </w:rPr>
                <w:t>urn:</w:t>
              </w:r>
              <w:r w:rsidRPr="004F50A5">
                <w:rPr>
                  <w:rFonts w:ascii="Courier" w:eastAsia="MS Mincho" w:hAnsi="Courier"/>
                  <w:sz w:val="20"/>
                  <w:szCs w:val="20"/>
                </w:rPr>
                <w:t>mpeg:mpegI:green:role:2023</w:t>
              </w:r>
            </w:ins>
          </w:p>
        </w:tc>
        <w:tc>
          <w:tcPr>
            <w:tcW w:w="988" w:type="dxa"/>
          </w:tcPr>
          <w:p w14:paraId="5039D506" w14:textId="77777777" w:rsidR="00702981" w:rsidRPr="004D6BB7" w:rsidRDefault="00702981">
            <w:pPr>
              <w:pStyle w:val="BodyText"/>
              <w:rPr>
                <w:ins w:id="419" w:author="Ahmed Hamza" w:date="2025-06-22T23:44:00Z" w16du:dateUtc="2025-06-23T06:44:00Z"/>
                <w:rFonts w:cstheme="minorHAnsi"/>
                <w:rPrChange w:id="420" w:author="Ahmed Hamza" w:date="2025-06-22T23:46:00Z" w16du:dateUtc="2025-06-23T06:46:00Z">
                  <w:rPr>
                    <w:ins w:id="421" w:author="Ahmed Hamza" w:date="2025-06-22T23:44:00Z" w16du:dateUtc="2025-06-23T06:44:00Z"/>
                    <w:rFonts w:eastAsia="MS Mincho"/>
                  </w:rPr>
                </w:rPrChange>
              </w:rPr>
              <w:pPrChange w:id="422" w:author="Ahmed Hamza" w:date="2025-06-22T23:45:00Z" w16du:dateUtc="2025-06-23T06:45:00Z">
                <w:pPr>
                  <w:pStyle w:val="NormalWeb"/>
                  <w:spacing w:after="40" w:afterAutospacing="0"/>
                </w:pPr>
              </w:pPrChange>
            </w:pPr>
            <w:ins w:id="423" w:author="Ahmed Hamza" w:date="2025-06-22T23:44:00Z" w16du:dateUtc="2025-06-23T06:44:00Z">
              <w:r w:rsidRPr="004D6BB7">
                <w:rPr>
                  <w:rFonts w:cstheme="minorHAnsi"/>
                  <w:highlight w:val="yellow"/>
                  <w:rPrChange w:id="424" w:author="Ahmed Hamza" w:date="2025-06-22T23:46:00Z" w16du:dateUtc="2025-06-23T06:46:00Z">
                    <w:rPr>
                      <w:rFonts w:eastAsia="MS Mincho"/>
                      <w:highlight w:val="yellow"/>
                    </w:rPr>
                  </w:rPrChange>
                </w:rPr>
                <w:t>TBD</w:t>
              </w:r>
            </w:ins>
          </w:p>
        </w:tc>
        <w:tc>
          <w:tcPr>
            <w:tcW w:w="4180" w:type="dxa"/>
          </w:tcPr>
          <w:p w14:paraId="55AE3A91" w14:textId="0E4C4AD2" w:rsidR="00702981" w:rsidRPr="004D6BB7" w:rsidRDefault="00702981">
            <w:pPr>
              <w:pStyle w:val="BodyText"/>
              <w:rPr>
                <w:ins w:id="425" w:author="Ahmed Hamza" w:date="2025-06-22T23:44:00Z" w16du:dateUtc="2025-06-23T06:44:00Z"/>
                <w:rFonts w:cstheme="minorHAnsi"/>
                <w:rPrChange w:id="426" w:author="Ahmed Hamza" w:date="2025-06-22T23:46:00Z" w16du:dateUtc="2025-06-23T06:46:00Z">
                  <w:rPr>
                    <w:ins w:id="427" w:author="Ahmed Hamza" w:date="2025-06-22T23:44:00Z" w16du:dateUtc="2025-06-23T06:44:00Z"/>
                    <w:rFonts w:ascii="TimesNewRomanPSMT" w:hAnsi="TimesNewRomanPSMT"/>
                  </w:rPr>
                </w:rPrChange>
              </w:rPr>
              <w:pPrChange w:id="428" w:author="Ahmed Hamza" w:date="2025-06-22T23:45:00Z" w16du:dateUtc="2025-06-23T06:45:00Z">
                <w:pPr>
                  <w:pStyle w:val="NormalWeb"/>
                  <w:spacing w:after="40" w:afterAutospacing="0"/>
                </w:pPr>
              </w:pPrChange>
            </w:pPr>
            <w:ins w:id="429" w:author="Ahmed Hamza" w:date="2025-06-22T23:44:00Z" w16du:dateUtc="2025-06-23T06:44:00Z">
              <w:r w:rsidRPr="004D6BB7">
                <w:rPr>
                  <w:rFonts w:cstheme="minorHAnsi"/>
                  <w:rPrChange w:id="430" w:author="Ahmed Hamza" w:date="2025-06-22T23:46:00Z" w16du:dateUtc="2025-06-23T06:46:00Z">
                    <w:rPr>
                      <w:rFonts w:ascii="TimesNewRomanPSMT" w:hAnsi="TimesNewRomanPSMT"/>
                    </w:rPr>
                  </w:rPrChange>
                </w:rPr>
                <w:t xml:space="preserve">Scheme identifier for a DASH MPD role descriptor for </w:t>
              </w:r>
              <w:del w:id="431" w:author="Claire-Helene Demarty" w:date="2025-06-23T17:43:00Z" w16du:dateUtc="2025-06-23T15:43:00Z">
                <w:r w:rsidRPr="004D6BB7" w:rsidDel="00820569">
                  <w:rPr>
                    <w:rFonts w:cstheme="minorHAnsi"/>
                    <w:rPrChange w:id="432" w:author="Ahmed Hamza" w:date="2025-06-22T23:46:00Z" w16du:dateUtc="2025-06-23T06:46:00Z">
                      <w:rPr>
                        <w:rFonts w:ascii="TimesNewRomanPSMT" w:hAnsi="TimesNewRomanPSMT"/>
                      </w:rPr>
                    </w:rPrChange>
                  </w:rPr>
                  <w:delText>g</w:delText>
                </w:r>
              </w:del>
            </w:ins>
            <w:ins w:id="433" w:author="Claire-Helene Demarty" w:date="2025-06-23T17:43:00Z" w16du:dateUtc="2025-06-23T15:43:00Z">
              <w:r w:rsidR="00820569">
                <w:rPr>
                  <w:rFonts w:cstheme="minorHAnsi"/>
                </w:rPr>
                <w:t>G</w:t>
              </w:r>
            </w:ins>
            <w:ins w:id="434" w:author="Ahmed Hamza" w:date="2025-06-22T23:44:00Z" w16du:dateUtc="2025-06-23T06:44:00Z">
              <w:r w:rsidRPr="004D6BB7">
                <w:rPr>
                  <w:rFonts w:cstheme="minorHAnsi"/>
                  <w:rPrChange w:id="435" w:author="Ahmed Hamza" w:date="2025-06-22T23:46:00Z" w16du:dateUtc="2025-06-23T06:46:00Z">
                    <w:rPr>
                      <w:rFonts w:ascii="TimesNewRomanPSMT" w:hAnsi="TimesNewRomanPSMT"/>
                    </w:rPr>
                  </w:rPrChange>
                </w:rPr>
                <w:t>reen metadata.</w:t>
              </w:r>
            </w:ins>
          </w:p>
        </w:tc>
      </w:tr>
    </w:tbl>
    <w:p w14:paraId="492293B5" w14:textId="77777777" w:rsidR="002E24E1" w:rsidRDefault="002E24E1" w:rsidP="00E30443">
      <w:pPr>
        <w:rPr>
          <w:ins w:id="436" w:author="Ahmed Hamza" w:date="2025-06-22T23:47:00Z" w16du:dateUtc="2025-06-23T06:47:00Z"/>
          <w:lang w:eastAsia="ja-JP"/>
        </w:rPr>
      </w:pPr>
    </w:p>
    <w:p w14:paraId="147A7580" w14:textId="35BF76B6" w:rsidR="005B7556" w:rsidRDefault="005B7556">
      <w:pPr>
        <w:pStyle w:val="Heading3"/>
        <w:rPr>
          <w:ins w:id="437" w:author="Ahmed Hamza" w:date="2025-06-22T23:47:00Z" w16du:dateUtc="2025-06-23T06:47:00Z"/>
        </w:rPr>
        <w:pPrChange w:id="438" w:author="Ahmed Hamza" w:date="2025-06-22T23:48:00Z" w16du:dateUtc="2025-06-23T06:48:00Z">
          <w:pPr/>
        </w:pPrChange>
      </w:pPr>
      <w:bookmarkStart w:id="439" w:name="_Toc202030639"/>
      <w:ins w:id="440" w:author="Ahmed Hamza" w:date="2025-06-22T23:47:00Z" w16du:dateUtc="2025-06-23T06:47:00Z">
        <w:r>
          <w:t>Restricted scheme types</w:t>
        </w:r>
        <w:bookmarkEnd w:id="439"/>
      </w:ins>
    </w:p>
    <w:p w14:paraId="11C0825D" w14:textId="72D66D11" w:rsidR="00D67A28" w:rsidRPr="00ED1751" w:rsidRDefault="002645BD">
      <w:pPr>
        <w:rPr>
          <w:ins w:id="441" w:author="Ahmed Hamza" w:date="2025-06-22T23:48:00Z" w16du:dateUtc="2025-06-23T06:48:00Z"/>
        </w:rPr>
        <w:pPrChange w:id="442" w:author="Ahmed Hamza" w:date="2025-06-23T22:32:00Z" w16du:dateUtc="2025-06-24T05:32:00Z">
          <w:pPr>
            <w:pStyle w:val="Caption"/>
            <w:keepNext/>
          </w:pPr>
        </w:pPrChange>
      </w:pPr>
      <w:ins w:id="443" w:author="Ahmed Hamza" w:date="2025-06-22T23:48:00Z" w16du:dateUtc="2025-06-23T06:48:00Z">
        <w:r>
          <w:t>The restricted scheme types specified in this document are listed in</w:t>
        </w:r>
      </w:ins>
      <w:ins w:id="444" w:author="Ahmed Hamza" w:date="2025-06-23T22:32:00Z" w16du:dateUtc="2025-06-24T05:32:00Z">
        <w:r w:rsidR="00ED1751">
          <w:t xml:space="preserve"> </w:t>
        </w:r>
      </w:ins>
      <w:ins w:id="445" w:author="Ahmed Hamza" w:date="2025-06-28T19:03:00Z" w16du:dateUtc="2025-06-29T02:03:00Z">
        <w:r w:rsidR="00ED057C">
          <w:fldChar w:fldCharType="begin"/>
        </w:r>
        <w:r w:rsidR="00ED057C">
          <w:instrText xml:space="preserve"> REF _Ref202029852 \r \h </w:instrText>
        </w:r>
      </w:ins>
      <w:r w:rsidR="00ED057C">
        <w:fldChar w:fldCharType="separate"/>
      </w:r>
      <w:ins w:id="446" w:author="Ahmed Hamza" w:date="2025-06-28T19:03:00Z" w16du:dateUtc="2025-06-29T02:03:00Z">
        <w:r w:rsidR="00ED057C">
          <w:t>Table 2</w:t>
        </w:r>
      </w:ins>
      <w:ins w:id="447" w:author="Ahmed Hamza" w:date="2025-06-28T19:04:00Z" w16du:dateUtc="2025-06-29T02:04:00Z">
        <w:r w:rsidR="00ED057C">
          <w:t>.</w:t>
        </w:r>
      </w:ins>
      <w:ins w:id="448" w:author="Ahmed Hamza" w:date="2025-06-28T19:03:00Z" w16du:dateUtc="2025-06-29T02:03:00Z">
        <w:r w:rsidR="00ED057C">
          <w:fldChar w:fldCharType="end"/>
        </w:r>
      </w:ins>
    </w:p>
    <w:p w14:paraId="70C25D3B" w14:textId="540B45E2" w:rsidR="00ED1751" w:rsidRPr="00ED057C" w:rsidRDefault="00ED1751">
      <w:pPr>
        <w:pStyle w:val="Tabletitle"/>
        <w:rPr>
          <w:ins w:id="449" w:author="Ahmed Hamza" w:date="2025-06-23T22:32:00Z" w16du:dateUtc="2025-06-24T05:32:00Z"/>
        </w:rPr>
        <w:pPrChange w:id="450" w:author="Ahmed Hamza" w:date="2025-06-28T19:03:00Z" w16du:dateUtc="2025-06-29T02:03:00Z">
          <w:pPr/>
        </w:pPrChange>
      </w:pPr>
      <w:bookmarkStart w:id="451" w:name="_Ref202029852"/>
      <w:ins w:id="452" w:author="Ahmed Hamza" w:date="2025-06-23T22:32:00Z" w16du:dateUtc="2025-06-24T05:32:00Z">
        <w:r w:rsidRPr="00ED057C">
          <w:rPr>
            <w:rPrChange w:id="453" w:author="Ahmed Hamza" w:date="2025-06-28T19:03:00Z" w16du:dateUtc="2025-06-29T02:03:00Z">
              <w:rPr>
                <w:b/>
                <w:bCs/>
                <w:lang w:val="en-US"/>
              </w:rPr>
            </w:rPrChange>
          </w:rPr>
          <w:t>Restricted scheme types specified in this document.</w:t>
        </w:r>
        <w:bookmarkEnd w:id="451"/>
      </w:ins>
    </w:p>
    <w:tbl>
      <w:tblPr>
        <w:tblStyle w:val="TableGrid"/>
        <w:tblW w:w="0" w:type="auto"/>
        <w:tblLook w:val="04A0" w:firstRow="1" w:lastRow="0" w:firstColumn="1" w:lastColumn="0" w:noHBand="0" w:noVBand="1"/>
        <w:tblPrChange w:id="454" w:author="Ahmed Hamza" w:date="2025-06-22T23:50:00Z" w16du:dateUtc="2025-06-23T06:50:00Z">
          <w:tblPr>
            <w:tblStyle w:val="TableGrid"/>
            <w:tblW w:w="0" w:type="auto"/>
            <w:tblLook w:val="04A0" w:firstRow="1" w:lastRow="0" w:firstColumn="1" w:lastColumn="0" w:noHBand="0" w:noVBand="1"/>
          </w:tblPr>
        </w:tblPrChange>
      </w:tblPr>
      <w:tblGrid>
        <w:gridCol w:w="2405"/>
        <w:gridCol w:w="992"/>
        <w:gridCol w:w="5948"/>
        <w:tblGridChange w:id="455">
          <w:tblGrid>
            <w:gridCol w:w="2245"/>
            <w:gridCol w:w="160"/>
            <w:gridCol w:w="920"/>
            <w:gridCol w:w="72"/>
            <w:gridCol w:w="5948"/>
          </w:tblGrid>
        </w:tblGridChange>
      </w:tblGrid>
      <w:tr w:rsidR="00D67A28" w14:paraId="0B202C75" w14:textId="77777777" w:rsidTr="001E6F61">
        <w:trPr>
          <w:ins w:id="456" w:author="Ahmed Hamza" w:date="2025-06-22T23:48:00Z"/>
        </w:trPr>
        <w:tc>
          <w:tcPr>
            <w:tcW w:w="2405" w:type="dxa"/>
            <w:tcPrChange w:id="457" w:author="Ahmed Hamza" w:date="2025-06-22T23:50:00Z" w16du:dateUtc="2025-06-23T06:50:00Z">
              <w:tcPr>
                <w:tcW w:w="2245" w:type="dxa"/>
              </w:tcPr>
            </w:tcPrChange>
          </w:tcPr>
          <w:p w14:paraId="2155F16B" w14:textId="77777777" w:rsidR="00D67A28" w:rsidRPr="001E6F61" w:rsidRDefault="00D67A28" w:rsidP="00C80C1D">
            <w:pPr>
              <w:pStyle w:val="NormalWeb"/>
              <w:spacing w:after="40" w:afterAutospacing="0"/>
              <w:rPr>
                <w:ins w:id="458" w:author="Ahmed Hamza" w:date="2025-06-22T23:48:00Z" w16du:dateUtc="2025-06-23T06:48:00Z"/>
                <w:rFonts w:ascii="Cambria" w:eastAsia="MS Mincho" w:hAnsi="Cambria"/>
                <w:b/>
                <w:bCs/>
                <w:sz w:val="20"/>
                <w:szCs w:val="20"/>
                <w:rPrChange w:id="459" w:author="Ahmed Hamza" w:date="2025-06-22T23:50:00Z" w16du:dateUtc="2025-06-23T06:50:00Z">
                  <w:rPr>
                    <w:ins w:id="460" w:author="Ahmed Hamza" w:date="2025-06-22T23:48:00Z" w16du:dateUtc="2025-06-23T06:48:00Z"/>
                    <w:rFonts w:eastAsia="MS Mincho"/>
                    <w:b/>
                    <w:bCs/>
                    <w:sz w:val="20"/>
                    <w:szCs w:val="20"/>
                  </w:rPr>
                </w:rPrChange>
              </w:rPr>
            </w:pPr>
            <w:ins w:id="461" w:author="Ahmed Hamza" w:date="2025-06-22T23:48:00Z" w16du:dateUtc="2025-06-23T06:48:00Z">
              <w:r w:rsidRPr="001E6F61">
                <w:rPr>
                  <w:rFonts w:ascii="Cambria" w:eastAsia="MS Mincho" w:hAnsi="Cambria"/>
                  <w:b/>
                  <w:bCs/>
                  <w:sz w:val="20"/>
                  <w:szCs w:val="20"/>
                  <w:rPrChange w:id="462" w:author="Ahmed Hamza" w:date="2025-06-22T23:50:00Z" w16du:dateUtc="2025-06-23T06:50:00Z">
                    <w:rPr>
                      <w:rFonts w:eastAsia="MS Mincho"/>
                      <w:b/>
                      <w:bCs/>
                      <w:sz w:val="20"/>
                      <w:szCs w:val="20"/>
                    </w:rPr>
                  </w:rPrChange>
                </w:rPr>
                <w:t>Restricted scheme type</w:t>
              </w:r>
            </w:ins>
          </w:p>
        </w:tc>
        <w:tc>
          <w:tcPr>
            <w:tcW w:w="992" w:type="dxa"/>
            <w:tcPrChange w:id="463" w:author="Ahmed Hamza" w:date="2025-06-22T23:50:00Z" w16du:dateUtc="2025-06-23T06:50:00Z">
              <w:tcPr>
                <w:tcW w:w="1080" w:type="dxa"/>
                <w:gridSpan w:val="2"/>
              </w:tcPr>
            </w:tcPrChange>
          </w:tcPr>
          <w:p w14:paraId="791B6238" w14:textId="77777777" w:rsidR="00D67A28" w:rsidRPr="001E6F61" w:rsidRDefault="00D67A28" w:rsidP="00C80C1D">
            <w:pPr>
              <w:pStyle w:val="NormalWeb"/>
              <w:spacing w:after="40" w:afterAutospacing="0"/>
              <w:rPr>
                <w:ins w:id="464" w:author="Ahmed Hamza" w:date="2025-06-22T23:48:00Z" w16du:dateUtc="2025-06-23T06:48:00Z"/>
                <w:rFonts w:ascii="Cambria" w:eastAsia="MS Mincho" w:hAnsi="Cambria"/>
                <w:b/>
                <w:bCs/>
                <w:sz w:val="20"/>
                <w:szCs w:val="20"/>
                <w:rPrChange w:id="465" w:author="Ahmed Hamza" w:date="2025-06-22T23:50:00Z" w16du:dateUtc="2025-06-23T06:50:00Z">
                  <w:rPr>
                    <w:ins w:id="466" w:author="Ahmed Hamza" w:date="2025-06-22T23:48:00Z" w16du:dateUtc="2025-06-23T06:48:00Z"/>
                    <w:rFonts w:eastAsia="MS Mincho"/>
                    <w:b/>
                    <w:bCs/>
                    <w:sz w:val="20"/>
                    <w:szCs w:val="20"/>
                  </w:rPr>
                </w:rPrChange>
              </w:rPr>
            </w:pPr>
            <w:ins w:id="467" w:author="Ahmed Hamza" w:date="2025-06-22T23:48:00Z" w16du:dateUtc="2025-06-23T06:48:00Z">
              <w:r w:rsidRPr="001E6F61">
                <w:rPr>
                  <w:rFonts w:ascii="Cambria" w:eastAsia="MS Mincho" w:hAnsi="Cambria"/>
                  <w:b/>
                  <w:bCs/>
                  <w:sz w:val="20"/>
                  <w:szCs w:val="20"/>
                  <w:rPrChange w:id="468" w:author="Ahmed Hamza" w:date="2025-06-22T23:50:00Z" w16du:dateUtc="2025-06-23T06:50:00Z">
                    <w:rPr>
                      <w:rFonts w:eastAsia="MS Mincho"/>
                      <w:b/>
                      <w:bCs/>
                      <w:sz w:val="20"/>
                      <w:szCs w:val="20"/>
                    </w:rPr>
                  </w:rPrChange>
                </w:rPr>
                <w:t>Clause</w:t>
              </w:r>
            </w:ins>
          </w:p>
        </w:tc>
        <w:tc>
          <w:tcPr>
            <w:tcW w:w="5948" w:type="dxa"/>
            <w:tcPrChange w:id="469" w:author="Ahmed Hamza" w:date="2025-06-22T23:50:00Z" w16du:dateUtc="2025-06-23T06:50:00Z">
              <w:tcPr>
                <w:tcW w:w="6020" w:type="dxa"/>
                <w:gridSpan w:val="2"/>
              </w:tcPr>
            </w:tcPrChange>
          </w:tcPr>
          <w:p w14:paraId="2A940212" w14:textId="77777777" w:rsidR="00D67A28" w:rsidRPr="001E6F61" w:rsidRDefault="00D67A28" w:rsidP="00C80C1D">
            <w:pPr>
              <w:pStyle w:val="NormalWeb"/>
              <w:spacing w:after="40" w:afterAutospacing="0"/>
              <w:rPr>
                <w:ins w:id="470" w:author="Ahmed Hamza" w:date="2025-06-22T23:48:00Z" w16du:dateUtc="2025-06-23T06:48:00Z"/>
                <w:rFonts w:ascii="Cambria" w:eastAsia="MS Mincho" w:hAnsi="Cambria"/>
                <w:b/>
                <w:bCs/>
                <w:sz w:val="20"/>
                <w:szCs w:val="20"/>
                <w:rPrChange w:id="471" w:author="Ahmed Hamza" w:date="2025-06-22T23:50:00Z" w16du:dateUtc="2025-06-23T06:50:00Z">
                  <w:rPr>
                    <w:ins w:id="472" w:author="Ahmed Hamza" w:date="2025-06-22T23:48:00Z" w16du:dateUtc="2025-06-23T06:48:00Z"/>
                    <w:rFonts w:eastAsia="MS Mincho"/>
                    <w:b/>
                    <w:bCs/>
                    <w:sz w:val="20"/>
                    <w:szCs w:val="20"/>
                  </w:rPr>
                </w:rPrChange>
              </w:rPr>
            </w:pPr>
            <w:ins w:id="473" w:author="Ahmed Hamza" w:date="2025-06-22T23:48:00Z" w16du:dateUtc="2025-06-23T06:48:00Z">
              <w:r w:rsidRPr="001E6F61">
                <w:rPr>
                  <w:rFonts w:ascii="Cambria" w:eastAsia="MS Mincho" w:hAnsi="Cambria"/>
                  <w:b/>
                  <w:bCs/>
                  <w:sz w:val="20"/>
                  <w:szCs w:val="20"/>
                  <w:rPrChange w:id="474" w:author="Ahmed Hamza" w:date="2025-06-22T23:50:00Z" w16du:dateUtc="2025-06-23T06:50:00Z">
                    <w:rPr>
                      <w:rFonts w:eastAsia="MS Mincho"/>
                      <w:b/>
                      <w:bCs/>
                      <w:sz w:val="20"/>
                      <w:szCs w:val="20"/>
                    </w:rPr>
                  </w:rPrChange>
                </w:rPr>
                <w:t>Informative description</w:t>
              </w:r>
            </w:ins>
          </w:p>
        </w:tc>
      </w:tr>
      <w:tr w:rsidR="00D67A28" w14:paraId="513E9516" w14:textId="77777777" w:rsidTr="001E6F61">
        <w:trPr>
          <w:ins w:id="475" w:author="Ahmed Hamza" w:date="2025-06-22T23:48:00Z"/>
        </w:trPr>
        <w:tc>
          <w:tcPr>
            <w:tcW w:w="2405" w:type="dxa"/>
            <w:tcPrChange w:id="476" w:author="Ahmed Hamza" w:date="2025-06-22T23:50:00Z" w16du:dateUtc="2025-06-23T06:50:00Z">
              <w:tcPr>
                <w:tcW w:w="2245" w:type="dxa"/>
              </w:tcPr>
            </w:tcPrChange>
          </w:tcPr>
          <w:p w14:paraId="6C5635A8" w14:textId="77777777" w:rsidR="00D67A28" w:rsidRPr="00A45A8A" w:rsidRDefault="00D67A28" w:rsidP="00C80C1D">
            <w:pPr>
              <w:pStyle w:val="NormalWeb"/>
              <w:spacing w:after="40" w:afterAutospacing="0"/>
              <w:rPr>
                <w:ins w:id="477" w:author="Ahmed Hamza" w:date="2025-06-22T23:48:00Z" w16du:dateUtc="2025-06-23T06:48:00Z"/>
                <w:rFonts w:ascii="Courier" w:eastAsia="MS Mincho" w:hAnsi="Courier"/>
                <w:sz w:val="20"/>
                <w:szCs w:val="20"/>
              </w:rPr>
            </w:pPr>
            <w:ins w:id="478" w:author="Ahmed Hamza" w:date="2025-06-22T23:48:00Z" w16du:dateUtc="2025-06-23T06:48:00Z">
              <w:r>
                <w:rPr>
                  <w:rFonts w:ascii="Courier" w:eastAsia="MS Mincho" w:hAnsi="Courier"/>
                  <w:sz w:val="20"/>
                  <w:szCs w:val="20"/>
                </w:rPr>
                <w:t>gmat</w:t>
              </w:r>
            </w:ins>
          </w:p>
        </w:tc>
        <w:tc>
          <w:tcPr>
            <w:tcW w:w="992" w:type="dxa"/>
            <w:tcPrChange w:id="479" w:author="Ahmed Hamza" w:date="2025-06-22T23:50:00Z" w16du:dateUtc="2025-06-23T06:50:00Z">
              <w:tcPr>
                <w:tcW w:w="1080" w:type="dxa"/>
                <w:gridSpan w:val="2"/>
              </w:tcPr>
            </w:tcPrChange>
          </w:tcPr>
          <w:p w14:paraId="42554DDD" w14:textId="77777777" w:rsidR="00D67A28" w:rsidRPr="001E6F61" w:rsidRDefault="00D67A28" w:rsidP="00C80C1D">
            <w:pPr>
              <w:pStyle w:val="NormalWeb"/>
              <w:spacing w:after="40" w:afterAutospacing="0"/>
              <w:rPr>
                <w:ins w:id="480" w:author="Ahmed Hamza" w:date="2025-06-22T23:48:00Z" w16du:dateUtc="2025-06-23T06:48:00Z"/>
                <w:rFonts w:ascii="Cambria" w:eastAsia="MS Mincho" w:hAnsi="Cambria"/>
                <w:sz w:val="20"/>
                <w:szCs w:val="20"/>
                <w:rPrChange w:id="481" w:author="Ahmed Hamza" w:date="2025-06-22T23:50:00Z" w16du:dateUtc="2025-06-23T06:50:00Z">
                  <w:rPr>
                    <w:ins w:id="482" w:author="Ahmed Hamza" w:date="2025-06-22T23:48:00Z" w16du:dateUtc="2025-06-23T06:48:00Z"/>
                    <w:rFonts w:eastAsia="MS Mincho"/>
                    <w:sz w:val="20"/>
                    <w:szCs w:val="20"/>
                  </w:rPr>
                </w:rPrChange>
              </w:rPr>
            </w:pPr>
            <w:ins w:id="483" w:author="Ahmed Hamza" w:date="2025-06-22T23:48:00Z" w16du:dateUtc="2025-06-23T06:48:00Z">
              <w:r w:rsidRPr="001E6F61">
                <w:rPr>
                  <w:rFonts w:ascii="Cambria" w:eastAsia="MS Mincho" w:hAnsi="Cambria"/>
                  <w:sz w:val="20"/>
                  <w:szCs w:val="20"/>
                  <w:rPrChange w:id="484" w:author="Ahmed Hamza" w:date="2025-06-22T23:50:00Z" w16du:dateUtc="2025-06-23T06:50:00Z">
                    <w:rPr>
                      <w:rFonts w:eastAsia="MS Mincho"/>
                      <w:sz w:val="20"/>
                      <w:szCs w:val="20"/>
                    </w:rPr>
                  </w:rPrChange>
                </w:rPr>
                <w:t>5.3.3.2</w:t>
              </w:r>
            </w:ins>
          </w:p>
        </w:tc>
        <w:tc>
          <w:tcPr>
            <w:tcW w:w="5948" w:type="dxa"/>
            <w:tcPrChange w:id="485" w:author="Ahmed Hamza" w:date="2025-06-22T23:50:00Z" w16du:dateUtc="2025-06-23T06:50:00Z">
              <w:tcPr>
                <w:tcW w:w="6020" w:type="dxa"/>
                <w:gridSpan w:val="2"/>
              </w:tcPr>
            </w:tcPrChange>
          </w:tcPr>
          <w:p w14:paraId="5D98FD69" w14:textId="77777777" w:rsidR="00D67A28" w:rsidRPr="001E6F61" w:rsidRDefault="00D67A28" w:rsidP="00C80C1D">
            <w:pPr>
              <w:pStyle w:val="NormalWeb"/>
              <w:spacing w:after="40" w:afterAutospacing="0"/>
              <w:rPr>
                <w:ins w:id="486" w:author="Ahmed Hamza" w:date="2025-06-22T23:48:00Z" w16du:dateUtc="2025-06-23T06:48:00Z"/>
                <w:rFonts w:ascii="Cambria" w:eastAsia="MS Mincho" w:hAnsi="Cambria"/>
                <w:sz w:val="20"/>
                <w:szCs w:val="20"/>
                <w:rPrChange w:id="487" w:author="Ahmed Hamza" w:date="2025-06-22T23:50:00Z" w16du:dateUtc="2025-06-23T06:50:00Z">
                  <w:rPr>
                    <w:ins w:id="488" w:author="Ahmed Hamza" w:date="2025-06-22T23:48:00Z" w16du:dateUtc="2025-06-23T06:48:00Z"/>
                    <w:rFonts w:eastAsia="MS Mincho"/>
                    <w:sz w:val="20"/>
                    <w:szCs w:val="20"/>
                  </w:rPr>
                </w:rPrChange>
              </w:rPr>
            </w:pPr>
            <w:ins w:id="489" w:author="Ahmed Hamza" w:date="2025-06-22T23:48:00Z" w16du:dateUtc="2025-06-23T06:48:00Z">
              <w:r w:rsidRPr="001E6F61">
                <w:rPr>
                  <w:rFonts w:ascii="Cambria" w:eastAsia="MS Mincho" w:hAnsi="Cambria"/>
                  <w:sz w:val="20"/>
                  <w:szCs w:val="20"/>
                  <w:rPrChange w:id="490" w:author="Ahmed Hamza" w:date="2025-06-22T23:50:00Z" w16du:dateUtc="2025-06-23T06:50:00Z">
                    <w:rPr>
                      <w:rFonts w:eastAsia="MS Mincho"/>
                      <w:sz w:val="20"/>
                      <w:szCs w:val="20"/>
                    </w:rPr>
                  </w:rPrChange>
                </w:rPr>
                <w:t>Restricted scheme type for a display attenuation map track</w:t>
              </w:r>
            </w:ins>
          </w:p>
        </w:tc>
      </w:tr>
    </w:tbl>
    <w:p w14:paraId="2C3FC1BE" w14:textId="77777777" w:rsidR="005B7556" w:rsidRDefault="005B7556" w:rsidP="00E30443">
      <w:pPr>
        <w:rPr>
          <w:ins w:id="491" w:author="Ahmed Hamza" w:date="2025-06-22T23:48:00Z" w16du:dateUtc="2025-06-23T06:48:00Z"/>
          <w:lang w:eastAsia="ja-JP"/>
        </w:rPr>
      </w:pPr>
    </w:p>
    <w:p w14:paraId="3B32A41D" w14:textId="7BA7EA4F" w:rsidR="00D67A28" w:rsidRDefault="00CA74F2">
      <w:pPr>
        <w:pStyle w:val="Heading3"/>
        <w:rPr>
          <w:ins w:id="492" w:author="Ahmed Hamza" w:date="2025-06-22T23:48:00Z" w16du:dateUtc="2025-06-23T06:48:00Z"/>
        </w:rPr>
        <w:pPrChange w:id="493" w:author="Ahmed Hamza" w:date="2025-06-22T23:48:00Z" w16du:dateUtc="2025-06-23T06:48:00Z">
          <w:pPr/>
        </w:pPrChange>
      </w:pPr>
      <w:bookmarkStart w:id="494" w:name="_Toc202030640"/>
      <w:ins w:id="495" w:author="Ahmed Hamza" w:date="2025-06-22T23:48:00Z" w16du:dateUtc="2025-06-23T06:48:00Z">
        <w:r>
          <w:t>Sample entry types</w:t>
        </w:r>
        <w:bookmarkEnd w:id="494"/>
      </w:ins>
    </w:p>
    <w:p w14:paraId="056B8B77" w14:textId="4F4A05D1" w:rsidR="001E6F61" w:rsidRPr="00094F3A" w:rsidRDefault="001E6F61">
      <w:pPr>
        <w:rPr>
          <w:ins w:id="496" w:author="Ahmed Hamza" w:date="2025-06-22T23:48:00Z" w16du:dateUtc="2025-06-23T06:48:00Z"/>
        </w:rPr>
        <w:pPrChange w:id="497" w:author="Ahmed Hamza" w:date="2025-06-23T22:33:00Z" w16du:dateUtc="2025-06-24T05:33:00Z">
          <w:pPr>
            <w:pStyle w:val="Caption"/>
            <w:keepNext/>
          </w:pPr>
        </w:pPrChange>
      </w:pPr>
      <w:ins w:id="498" w:author="Ahmed Hamza" w:date="2025-06-22T23:48:00Z" w16du:dateUtc="2025-06-23T06:48:00Z">
        <w:r w:rsidRPr="00DF2946">
          <w:t>The sample entry types specified in this document are listed in</w:t>
        </w:r>
      </w:ins>
      <w:ins w:id="499" w:author="Ahmed Hamza" w:date="2025-06-28T19:04:00Z" w16du:dateUtc="2025-06-29T02:04:00Z">
        <w:r w:rsidR="00136F2A">
          <w:t xml:space="preserve"> </w:t>
        </w:r>
        <w:r w:rsidR="00136F2A">
          <w:fldChar w:fldCharType="begin"/>
        </w:r>
        <w:r w:rsidR="00136F2A">
          <w:instrText xml:space="preserve"> REF _Ref202029897 \r \h </w:instrText>
        </w:r>
      </w:ins>
      <w:r w:rsidR="00136F2A">
        <w:fldChar w:fldCharType="separate"/>
      </w:r>
      <w:ins w:id="500" w:author="Ahmed Hamza" w:date="2025-06-28T19:04:00Z" w16du:dateUtc="2025-06-29T02:04:00Z">
        <w:r w:rsidR="00136F2A">
          <w:t>Table 3</w:t>
        </w:r>
        <w:r w:rsidR="00136F2A">
          <w:fldChar w:fldCharType="end"/>
        </w:r>
      </w:ins>
      <w:ins w:id="501" w:author="Ahmed Hamza" w:date="2025-06-22T23:48:00Z" w16du:dateUtc="2025-06-23T06:48:00Z">
        <w:r>
          <w:t>.</w:t>
        </w:r>
      </w:ins>
    </w:p>
    <w:p w14:paraId="7250E1FB" w14:textId="384E1BC0" w:rsidR="00094F3A" w:rsidRPr="00ED057C" w:rsidRDefault="00094F3A">
      <w:pPr>
        <w:pStyle w:val="Tabletitle"/>
        <w:rPr>
          <w:ins w:id="502" w:author="Ahmed Hamza" w:date="2025-06-23T22:33:00Z" w16du:dateUtc="2025-06-24T05:33:00Z"/>
        </w:rPr>
        <w:pPrChange w:id="503" w:author="Ahmed Hamza" w:date="2025-06-28T19:04:00Z" w16du:dateUtc="2025-06-29T02:04:00Z">
          <w:pPr/>
        </w:pPrChange>
      </w:pPr>
      <w:bookmarkStart w:id="504" w:name="_Ref202029897"/>
      <w:ins w:id="505" w:author="Ahmed Hamza" w:date="2025-06-23T22:33:00Z" w16du:dateUtc="2025-06-24T05:33:00Z">
        <w:r w:rsidRPr="00ED057C">
          <w:rPr>
            <w:rPrChange w:id="506" w:author="Ahmed Hamza" w:date="2025-06-28T19:04:00Z" w16du:dateUtc="2025-06-29T02:04:00Z">
              <w:rPr>
                <w:b/>
                <w:bCs/>
                <w:lang w:val="en-US"/>
              </w:rPr>
            </w:rPrChange>
          </w:rPr>
          <w:t>Sample entry types specified in this document.</w:t>
        </w:r>
        <w:bookmarkEnd w:id="504"/>
      </w:ins>
    </w:p>
    <w:tbl>
      <w:tblPr>
        <w:tblStyle w:val="TableGrid"/>
        <w:tblW w:w="0" w:type="auto"/>
        <w:tblLook w:val="04A0" w:firstRow="1" w:lastRow="0" w:firstColumn="1" w:lastColumn="0" w:noHBand="0" w:noVBand="1"/>
        <w:tblPrChange w:id="507" w:author="Ahmed Hamza" w:date="2025-06-22T23:51:00Z" w16du:dateUtc="2025-06-23T06:51:00Z">
          <w:tblPr>
            <w:tblStyle w:val="TableGrid"/>
            <w:tblW w:w="0" w:type="auto"/>
            <w:tblLook w:val="04A0" w:firstRow="1" w:lastRow="0" w:firstColumn="1" w:lastColumn="0" w:noHBand="0" w:noVBand="1"/>
          </w:tblPr>
        </w:tblPrChange>
      </w:tblPr>
      <w:tblGrid>
        <w:gridCol w:w="2405"/>
        <w:gridCol w:w="1010"/>
        <w:gridCol w:w="5930"/>
        <w:tblGridChange w:id="508">
          <w:tblGrid>
            <w:gridCol w:w="1885"/>
            <w:gridCol w:w="520"/>
            <w:gridCol w:w="1010"/>
            <w:gridCol w:w="5930"/>
          </w:tblGrid>
        </w:tblGridChange>
      </w:tblGrid>
      <w:tr w:rsidR="001E6F61" w14:paraId="10FF634D" w14:textId="77777777" w:rsidTr="001E6F61">
        <w:trPr>
          <w:ins w:id="509" w:author="Ahmed Hamza" w:date="2025-06-22T23:48:00Z"/>
        </w:trPr>
        <w:tc>
          <w:tcPr>
            <w:tcW w:w="2405" w:type="dxa"/>
            <w:tcPrChange w:id="510" w:author="Ahmed Hamza" w:date="2025-06-22T23:51:00Z" w16du:dateUtc="2025-06-23T06:51:00Z">
              <w:tcPr>
                <w:tcW w:w="1885" w:type="dxa"/>
              </w:tcPr>
            </w:tcPrChange>
          </w:tcPr>
          <w:p w14:paraId="09D216EC" w14:textId="77777777" w:rsidR="001E6F61" w:rsidRPr="001E6F61" w:rsidRDefault="001E6F61" w:rsidP="00C80C1D">
            <w:pPr>
              <w:pStyle w:val="NormalWeb"/>
              <w:rPr>
                <w:ins w:id="511" w:author="Ahmed Hamza" w:date="2025-06-22T23:48:00Z" w16du:dateUtc="2025-06-23T06:48:00Z"/>
                <w:rFonts w:ascii="Cambria" w:eastAsia="MS Mincho" w:hAnsi="Cambria"/>
                <w:b/>
                <w:bCs/>
                <w:sz w:val="20"/>
                <w:szCs w:val="20"/>
                <w:rPrChange w:id="512" w:author="Ahmed Hamza" w:date="2025-06-22T23:50:00Z" w16du:dateUtc="2025-06-23T06:50:00Z">
                  <w:rPr>
                    <w:ins w:id="513" w:author="Ahmed Hamza" w:date="2025-06-22T23:48:00Z" w16du:dateUtc="2025-06-23T06:48:00Z"/>
                    <w:rFonts w:eastAsia="MS Mincho"/>
                    <w:b/>
                    <w:bCs/>
                    <w:sz w:val="20"/>
                    <w:szCs w:val="20"/>
                  </w:rPr>
                </w:rPrChange>
              </w:rPr>
            </w:pPr>
            <w:ins w:id="514" w:author="Ahmed Hamza" w:date="2025-06-22T23:48:00Z" w16du:dateUtc="2025-06-23T06:48:00Z">
              <w:r w:rsidRPr="001E6F61">
                <w:rPr>
                  <w:rFonts w:ascii="Cambria" w:eastAsia="MS Mincho" w:hAnsi="Cambria"/>
                  <w:b/>
                  <w:bCs/>
                  <w:sz w:val="20"/>
                  <w:szCs w:val="20"/>
                  <w:rPrChange w:id="515" w:author="Ahmed Hamza" w:date="2025-06-22T23:50:00Z" w16du:dateUtc="2025-06-23T06:50:00Z">
                    <w:rPr>
                      <w:rFonts w:eastAsia="MS Mincho"/>
                      <w:b/>
                      <w:bCs/>
                      <w:sz w:val="20"/>
                      <w:szCs w:val="20"/>
                    </w:rPr>
                  </w:rPrChange>
                </w:rPr>
                <w:t>Sample entry type</w:t>
              </w:r>
            </w:ins>
          </w:p>
        </w:tc>
        <w:tc>
          <w:tcPr>
            <w:tcW w:w="1010" w:type="dxa"/>
            <w:tcPrChange w:id="516" w:author="Ahmed Hamza" w:date="2025-06-22T23:51:00Z" w16du:dateUtc="2025-06-23T06:51:00Z">
              <w:tcPr>
                <w:tcW w:w="1530" w:type="dxa"/>
                <w:gridSpan w:val="2"/>
              </w:tcPr>
            </w:tcPrChange>
          </w:tcPr>
          <w:p w14:paraId="5BC6022C" w14:textId="77777777" w:rsidR="001E6F61" w:rsidRPr="001E6F61" w:rsidRDefault="001E6F61" w:rsidP="00C80C1D">
            <w:pPr>
              <w:pStyle w:val="NormalWeb"/>
              <w:rPr>
                <w:ins w:id="517" w:author="Ahmed Hamza" w:date="2025-06-22T23:48:00Z" w16du:dateUtc="2025-06-23T06:48:00Z"/>
                <w:rFonts w:ascii="Cambria" w:eastAsia="MS Mincho" w:hAnsi="Cambria"/>
                <w:b/>
                <w:bCs/>
                <w:sz w:val="20"/>
                <w:szCs w:val="20"/>
                <w:rPrChange w:id="518" w:author="Ahmed Hamza" w:date="2025-06-22T23:50:00Z" w16du:dateUtc="2025-06-23T06:50:00Z">
                  <w:rPr>
                    <w:ins w:id="519" w:author="Ahmed Hamza" w:date="2025-06-22T23:48:00Z" w16du:dateUtc="2025-06-23T06:48:00Z"/>
                    <w:rFonts w:eastAsia="MS Mincho"/>
                    <w:b/>
                    <w:bCs/>
                    <w:sz w:val="20"/>
                    <w:szCs w:val="20"/>
                  </w:rPr>
                </w:rPrChange>
              </w:rPr>
            </w:pPr>
            <w:ins w:id="520" w:author="Ahmed Hamza" w:date="2025-06-22T23:48:00Z" w16du:dateUtc="2025-06-23T06:48:00Z">
              <w:r w:rsidRPr="001E6F61">
                <w:rPr>
                  <w:rFonts w:ascii="Cambria" w:eastAsia="MS Mincho" w:hAnsi="Cambria"/>
                  <w:b/>
                  <w:bCs/>
                  <w:sz w:val="20"/>
                  <w:szCs w:val="20"/>
                  <w:rPrChange w:id="521" w:author="Ahmed Hamza" w:date="2025-06-22T23:50:00Z" w16du:dateUtc="2025-06-23T06:50:00Z">
                    <w:rPr>
                      <w:rFonts w:eastAsia="MS Mincho"/>
                      <w:b/>
                      <w:bCs/>
                      <w:sz w:val="20"/>
                      <w:szCs w:val="20"/>
                    </w:rPr>
                  </w:rPrChange>
                </w:rPr>
                <w:t>Clause</w:t>
              </w:r>
            </w:ins>
          </w:p>
        </w:tc>
        <w:tc>
          <w:tcPr>
            <w:tcW w:w="5930" w:type="dxa"/>
            <w:tcPrChange w:id="522" w:author="Ahmed Hamza" w:date="2025-06-22T23:51:00Z" w16du:dateUtc="2025-06-23T06:51:00Z">
              <w:tcPr>
                <w:tcW w:w="5930" w:type="dxa"/>
              </w:tcPr>
            </w:tcPrChange>
          </w:tcPr>
          <w:p w14:paraId="564E32CA" w14:textId="77777777" w:rsidR="001E6F61" w:rsidRPr="001E6F61" w:rsidRDefault="001E6F61" w:rsidP="00C80C1D">
            <w:pPr>
              <w:pStyle w:val="NormalWeb"/>
              <w:rPr>
                <w:ins w:id="523" w:author="Ahmed Hamza" w:date="2025-06-22T23:48:00Z" w16du:dateUtc="2025-06-23T06:48:00Z"/>
                <w:rFonts w:ascii="Cambria" w:eastAsia="MS Mincho" w:hAnsi="Cambria"/>
                <w:b/>
                <w:bCs/>
                <w:sz w:val="20"/>
                <w:szCs w:val="20"/>
                <w:rPrChange w:id="524" w:author="Ahmed Hamza" w:date="2025-06-22T23:50:00Z" w16du:dateUtc="2025-06-23T06:50:00Z">
                  <w:rPr>
                    <w:ins w:id="525" w:author="Ahmed Hamza" w:date="2025-06-22T23:48:00Z" w16du:dateUtc="2025-06-23T06:48:00Z"/>
                    <w:rFonts w:eastAsia="MS Mincho"/>
                    <w:b/>
                    <w:bCs/>
                    <w:sz w:val="20"/>
                    <w:szCs w:val="20"/>
                  </w:rPr>
                </w:rPrChange>
              </w:rPr>
            </w:pPr>
            <w:ins w:id="526" w:author="Ahmed Hamza" w:date="2025-06-22T23:48:00Z" w16du:dateUtc="2025-06-23T06:48:00Z">
              <w:r w:rsidRPr="001E6F61">
                <w:rPr>
                  <w:rFonts w:ascii="Cambria" w:eastAsia="MS Mincho" w:hAnsi="Cambria"/>
                  <w:b/>
                  <w:bCs/>
                  <w:sz w:val="20"/>
                  <w:szCs w:val="20"/>
                  <w:rPrChange w:id="527" w:author="Ahmed Hamza" w:date="2025-06-22T23:50:00Z" w16du:dateUtc="2025-06-23T06:50:00Z">
                    <w:rPr>
                      <w:rFonts w:eastAsia="MS Mincho"/>
                      <w:b/>
                      <w:bCs/>
                      <w:sz w:val="20"/>
                      <w:szCs w:val="20"/>
                    </w:rPr>
                  </w:rPrChange>
                </w:rPr>
                <w:t>Informative description</w:t>
              </w:r>
            </w:ins>
          </w:p>
        </w:tc>
      </w:tr>
      <w:tr w:rsidR="001E6F61" w14:paraId="5579C9A4" w14:textId="77777777" w:rsidTr="001E6F61">
        <w:trPr>
          <w:ins w:id="528" w:author="Ahmed Hamza" w:date="2025-06-22T23:48:00Z"/>
        </w:trPr>
        <w:tc>
          <w:tcPr>
            <w:tcW w:w="2405" w:type="dxa"/>
            <w:tcPrChange w:id="529" w:author="Ahmed Hamza" w:date="2025-06-22T23:51:00Z" w16du:dateUtc="2025-06-23T06:51:00Z">
              <w:tcPr>
                <w:tcW w:w="1885" w:type="dxa"/>
              </w:tcPr>
            </w:tcPrChange>
          </w:tcPr>
          <w:p w14:paraId="30913460" w14:textId="77777777" w:rsidR="001E6F61" w:rsidRPr="00B015E9" w:rsidRDefault="001E6F61" w:rsidP="00C80C1D">
            <w:pPr>
              <w:pStyle w:val="NormalWeb"/>
              <w:rPr>
                <w:ins w:id="530" w:author="Ahmed Hamza" w:date="2025-06-22T23:48:00Z" w16du:dateUtc="2025-06-23T06:48:00Z"/>
                <w:rFonts w:ascii="Courier" w:eastAsia="MS Mincho" w:hAnsi="Courier"/>
                <w:sz w:val="20"/>
                <w:szCs w:val="20"/>
              </w:rPr>
            </w:pPr>
            <w:ins w:id="531" w:author="Ahmed Hamza" w:date="2025-06-22T23:48:00Z" w16du:dateUtc="2025-06-23T06:48:00Z">
              <w:r>
                <w:rPr>
                  <w:rFonts w:ascii="Courier" w:eastAsia="MS Mincho" w:hAnsi="Courier"/>
                  <w:sz w:val="20"/>
                  <w:szCs w:val="20"/>
                </w:rPr>
                <w:t>depi</w:t>
              </w:r>
            </w:ins>
          </w:p>
        </w:tc>
        <w:tc>
          <w:tcPr>
            <w:tcW w:w="1010" w:type="dxa"/>
            <w:tcPrChange w:id="532" w:author="Ahmed Hamza" w:date="2025-06-22T23:51:00Z" w16du:dateUtc="2025-06-23T06:51:00Z">
              <w:tcPr>
                <w:tcW w:w="1530" w:type="dxa"/>
                <w:gridSpan w:val="2"/>
              </w:tcPr>
            </w:tcPrChange>
          </w:tcPr>
          <w:p w14:paraId="4D931194" w14:textId="77777777" w:rsidR="001E6F61" w:rsidRPr="001E6F61" w:rsidRDefault="001E6F61" w:rsidP="00C80C1D">
            <w:pPr>
              <w:pStyle w:val="NormalWeb"/>
              <w:rPr>
                <w:ins w:id="533" w:author="Ahmed Hamza" w:date="2025-06-22T23:48:00Z" w16du:dateUtc="2025-06-23T06:48:00Z"/>
                <w:rFonts w:ascii="Cambria" w:eastAsia="MS Mincho" w:hAnsi="Cambria"/>
                <w:sz w:val="20"/>
                <w:szCs w:val="20"/>
                <w:rPrChange w:id="534" w:author="Ahmed Hamza" w:date="2025-06-22T23:49:00Z" w16du:dateUtc="2025-06-23T06:49:00Z">
                  <w:rPr>
                    <w:ins w:id="535" w:author="Ahmed Hamza" w:date="2025-06-22T23:48:00Z" w16du:dateUtc="2025-06-23T06:48:00Z"/>
                    <w:rFonts w:eastAsia="MS Mincho"/>
                    <w:sz w:val="20"/>
                    <w:szCs w:val="20"/>
                  </w:rPr>
                </w:rPrChange>
              </w:rPr>
            </w:pPr>
            <w:ins w:id="536" w:author="Ahmed Hamza" w:date="2025-06-22T23:48:00Z" w16du:dateUtc="2025-06-23T06:48:00Z">
              <w:r w:rsidRPr="001E6F61">
                <w:rPr>
                  <w:rFonts w:ascii="Cambria" w:eastAsia="MS Mincho" w:hAnsi="Cambria"/>
                  <w:sz w:val="20"/>
                  <w:szCs w:val="20"/>
                  <w:rPrChange w:id="537" w:author="Ahmed Hamza" w:date="2025-06-22T23:49:00Z" w16du:dateUtc="2025-06-23T06:49:00Z">
                    <w:rPr>
                      <w:rFonts w:eastAsia="MS Mincho"/>
                      <w:sz w:val="20"/>
                      <w:szCs w:val="20"/>
                    </w:rPr>
                  </w:rPrChange>
                </w:rPr>
                <w:t>5.2.1</w:t>
              </w:r>
            </w:ins>
          </w:p>
        </w:tc>
        <w:tc>
          <w:tcPr>
            <w:tcW w:w="5930" w:type="dxa"/>
            <w:tcPrChange w:id="538" w:author="Ahmed Hamza" w:date="2025-06-22T23:51:00Z" w16du:dateUtc="2025-06-23T06:51:00Z">
              <w:tcPr>
                <w:tcW w:w="5930" w:type="dxa"/>
              </w:tcPr>
            </w:tcPrChange>
          </w:tcPr>
          <w:p w14:paraId="1E163847" w14:textId="188EE8AD" w:rsidR="001E6F61" w:rsidRPr="001E6F61" w:rsidRDefault="001E6F61" w:rsidP="00C80C1D">
            <w:pPr>
              <w:pStyle w:val="NormalWeb"/>
              <w:rPr>
                <w:ins w:id="539" w:author="Ahmed Hamza" w:date="2025-06-22T23:48:00Z" w16du:dateUtc="2025-06-23T06:48:00Z"/>
                <w:rFonts w:ascii="Cambria" w:eastAsia="MS Mincho" w:hAnsi="Cambria"/>
                <w:sz w:val="20"/>
                <w:szCs w:val="20"/>
                <w:rPrChange w:id="540" w:author="Ahmed Hamza" w:date="2025-06-22T23:49:00Z" w16du:dateUtc="2025-06-23T06:49:00Z">
                  <w:rPr>
                    <w:ins w:id="541" w:author="Ahmed Hamza" w:date="2025-06-22T23:48:00Z" w16du:dateUtc="2025-06-23T06:48:00Z"/>
                    <w:rFonts w:eastAsia="MS Mincho"/>
                    <w:sz w:val="20"/>
                    <w:szCs w:val="20"/>
                  </w:rPr>
                </w:rPrChange>
              </w:rPr>
            </w:pPr>
            <w:ins w:id="542" w:author="Ahmed Hamza" w:date="2025-06-22T23:48:00Z" w16du:dateUtc="2025-06-23T06:48:00Z">
              <w:r w:rsidRPr="001E6F61">
                <w:rPr>
                  <w:rFonts w:ascii="Cambria" w:eastAsia="MS Mincho" w:hAnsi="Cambria"/>
                  <w:sz w:val="20"/>
                  <w:szCs w:val="20"/>
                  <w:rPrChange w:id="543" w:author="Ahmed Hamza" w:date="2025-06-22T23:49:00Z" w16du:dateUtc="2025-06-23T06:49:00Z">
                    <w:rPr>
                      <w:rFonts w:eastAsia="MS Mincho"/>
                      <w:sz w:val="20"/>
                      <w:szCs w:val="20"/>
                    </w:rPr>
                  </w:rPrChange>
                </w:rPr>
                <w:t xml:space="preserve">Sample entry for a track carrying </w:t>
              </w:r>
            </w:ins>
            <w:ins w:id="544" w:author="Claire-Helene Demarty" w:date="2025-06-23T17:43:00Z" w16du:dateUtc="2025-06-23T15:43:00Z">
              <w:r w:rsidR="00085748">
                <w:rPr>
                  <w:rFonts w:ascii="Cambria" w:eastAsia="MS Mincho" w:hAnsi="Cambria"/>
                  <w:sz w:val="20"/>
                  <w:szCs w:val="20"/>
                </w:rPr>
                <w:t>D</w:t>
              </w:r>
            </w:ins>
            <w:ins w:id="545" w:author="Ahmed Hamza" w:date="2025-06-22T23:48:00Z" w16du:dateUtc="2025-06-23T06:48:00Z">
              <w:del w:id="546" w:author="Claire-Helene Demarty" w:date="2025-06-23T17:43:00Z" w16du:dateUtc="2025-06-23T15:43:00Z">
                <w:r w:rsidRPr="001E6F61" w:rsidDel="00085748">
                  <w:rPr>
                    <w:rFonts w:ascii="Cambria" w:eastAsia="MS Mincho" w:hAnsi="Cambria"/>
                    <w:sz w:val="20"/>
                    <w:szCs w:val="20"/>
                    <w:rPrChange w:id="547" w:author="Ahmed Hamza" w:date="2025-06-22T23:49:00Z" w16du:dateUtc="2025-06-23T06:49:00Z">
                      <w:rPr>
                        <w:rFonts w:eastAsia="MS Mincho"/>
                        <w:sz w:val="20"/>
                        <w:szCs w:val="20"/>
                      </w:rPr>
                    </w:rPrChange>
                  </w:rPr>
                  <w:delText>d</w:delText>
                </w:r>
              </w:del>
              <w:r w:rsidRPr="001E6F61">
                <w:rPr>
                  <w:rFonts w:ascii="Cambria" w:eastAsia="MS Mincho" w:hAnsi="Cambria"/>
                  <w:sz w:val="20"/>
                  <w:szCs w:val="20"/>
                  <w:rPrChange w:id="548" w:author="Ahmed Hamza" w:date="2025-06-22T23:49:00Z" w16du:dateUtc="2025-06-23T06:49:00Z">
                    <w:rPr>
                      <w:rFonts w:eastAsia="MS Mincho"/>
                      <w:sz w:val="20"/>
                      <w:szCs w:val="20"/>
                    </w:rPr>
                  </w:rPrChange>
                </w:rPr>
                <w:t>ecoder</w:t>
              </w:r>
            </w:ins>
            <w:ins w:id="549" w:author="Claire-Helene Demarty" w:date="2025-06-23T17:43:00Z" w16du:dateUtc="2025-06-23T15:43:00Z">
              <w:r w:rsidR="00085748">
                <w:rPr>
                  <w:rFonts w:ascii="Cambria" w:eastAsia="MS Mincho" w:hAnsi="Cambria"/>
                  <w:sz w:val="20"/>
                  <w:szCs w:val="20"/>
                </w:rPr>
                <w:t>-</w:t>
              </w:r>
            </w:ins>
            <w:ins w:id="550" w:author="Ahmed Hamza" w:date="2025-06-22T23:48:00Z" w16du:dateUtc="2025-06-23T06:48:00Z">
              <w:del w:id="551" w:author="Claire-Helene Demarty" w:date="2025-06-23T17:43:00Z" w16du:dateUtc="2025-06-23T15:43:00Z">
                <w:r w:rsidRPr="001E6F61" w:rsidDel="00085748">
                  <w:rPr>
                    <w:rFonts w:ascii="Cambria" w:eastAsia="MS Mincho" w:hAnsi="Cambria"/>
                    <w:sz w:val="20"/>
                    <w:szCs w:val="20"/>
                    <w:rPrChange w:id="552" w:author="Ahmed Hamza" w:date="2025-06-22T23:49:00Z" w16du:dateUtc="2025-06-23T06:49:00Z">
                      <w:rPr>
                        <w:rFonts w:eastAsia="MS Mincho"/>
                        <w:sz w:val="20"/>
                        <w:szCs w:val="20"/>
                      </w:rPr>
                    </w:rPrChange>
                  </w:rPr>
                  <w:delText xml:space="preserve"> </w:delText>
                </w:r>
              </w:del>
            </w:ins>
            <w:ins w:id="553" w:author="Claire-Helene Demarty" w:date="2025-06-23T17:43:00Z" w16du:dateUtc="2025-06-23T15:43:00Z">
              <w:r w:rsidR="00085748">
                <w:rPr>
                  <w:rFonts w:ascii="Cambria" w:eastAsia="MS Mincho" w:hAnsi="Cambria"/>
                  <w:sz w:val="20"/>
                  <w:szCs w:val="20"/>
                </w:rPr>
                <w:t>P</w:t>
              </w:r>
            </w:ins>
            <w:ins w:id="554" w:author="Ahmed Hamza" w:date="2025-06-22T23:48:00Z" w16du:dateUtc="2025-06-23T06:48:00Z">
              <w:del w:id="555" w:author="Claire-Helene Demarty" w:date="2025-06-23T17:43:00Z" w16du:dateUtc="2025-06-23T15:43:00Z">
                <w:r w:rsidRPr="001E6F61" w:rsidDel="00085748">
                  <w:rPr>
                    <w:rFonts w:ascii="Cambria" w:eastAsia="MS Mincho" w:hAnsi="Cambria"/>
                    <w:sz w:val="20"/>
                    <w:szCs w:val="20"/>
                    <w:rPrChange w:id="556" w:author="Ahmed Hamza" w:date="2025-06-22T23:49:00Z" w16du:dateUtc="2025-06-23T06:49:00Z">
                      <w:rPr>
                        <w:rFonts w:eastAsia="MS Mincho"/>
                        <w:sz w:val="20"/>
                        <w:szCs w:val="20"/>
                      </w:rPr>
                    </w:rPrChange>
                  </w:rPr>
                  <w:delText>p</w:delText>
                </w:r>
              </w:del>
              <w:r w:rsidRPr="001E6F61">
                <w:rPr>
                  <w:rFonts w:ascii="Cambria" w:eastAsia="MS Mincho" w:hAnsi="Cambria"/>
                  <w:sz w:val="20"/>
                  <w:szCs w:val="20"/>
                  <w:rPrChange w:id="557" w:author="Ahmed Hamza" w:date="2025-06-22T23:49:00Z" w16du:dateUtc="2025-06-23T06:49:00Z">
                    <w:rPr>
                      <w:rFonts w:eastAsia="MS Mincho"/>
                      <w:sz w:val="20"/>
                      <w:szCs w:val="20"/>
                    </w:rPr>
                  </w:rPrChange>
                </w:rPr>
                <w:t xml:space="preserve">ower </w:t>
              </w:r>
            </w:ins>
            <w:ins w:id="558" w:author="Claire-Helene Demarty" w:date="2025-06-23T17:43:00Z" w16du:dateUtc="2025-06-23T15:43:00Z">
              <w:r w:rsidR="00085748">
                <w:rPr>
                  <w:rFonts w:ascii="Cambria" w:eastAsia="MS Mincho" w:hAnsi="Cambria"/>
                  <w:sz w:val="20"/>
                  <w:szCs w:val="20"/>
                </w:rPr>
                <w:t>I</w:t>
              </w:r>
            </w:ins>
            <w:ins w:id="559" w:author="Ahmed Hamza" w:date="2025-06-22T23:48:00Z" w16du:dateUtc="2025-06-23T06:48:00Z">
              <w:del w:id="560" w:author="Claire-Helene Demarty" w:date="2025-06-23T17:43:00Z" w16du:dateUtc="2025-06-23T15:43:00Z">
                <w:r w:rsidRPr="001E6F61">
                  <w:rPr>
                    <w:rFonts w:ascii="Cambria" w:eastAsia="MS Mincho" w:hAnsi="Cambria"/>
                    <w:sz w:val="20"/>
                    <w:szCs w:val="20"/>
                    <w:rPrChange w:id="561" w:author="Ahmed Hamza" w:date="2025-06-22T23:49:00Z" w16du:dateUtc="2025-06-23T06:49:00Z">
                      <w:rPr>
                        <w:rFonts w:eastAsia="MS Mincho"/>
                        <w:sz w:val="20"/>
                        <w:szCs w:val="20"/>
                      </w:rPr>
                    </w:rPrChange>
                  </w:rPr>
                  <w:delText>i</w:delText>
                </w:r>
              </w:del>
              <w:r w:rsidRPr="001E6F61">
                <w:rPr>
                  <w:rFonts w:ascii="Cambria" w:eastAsia="MS Mincho" w:hAnsi="Cambria"/>
                  <w:sz w:val="20"/>
                  <w:szCs w:val="20"/>
                  <w:rPrChange w:id="562" w:author="Ahmed Hamza" w:date="2025-06-22T23:49:00Z" w16du:dateUtc="2025-06-23T06:49:00Z">
                    <w:rPr>
                      <w:rFonts w:eastAsia="MS Mincho"/>
                      <w:sz w:val="20"/>
                      <w:szCs w:val="20"/>
                    </w:rPr>
                  </w:rPrChange>
                </w:rPr>
                <w:t>ndication metadata</w:t>
              </w:r>
            </w:ins>
          </w:p>
        </w:tc>
      </w:tr>
      <w:tr w:rsidR="001E6F61" w14:paraId="7E794AEA" w14:textId="77777777" w:rsidTr="001E6F61">
        <w:trPr>
          <w:ins w:id="563" w:author="Ahmed Hamza" w:date="2025-06-22T23:48:00Z"/>
        </w:trPr>
        <w:tc>
          <w:tcPr>
            <w:tcW w:w="2405" w:type="dxa"/>
            <w:tcPrChange w:id="564" w:author="Ahmed Hamza" w:date="2025-06-22T23:51:00Z" w16du:dateUtc="2025-06-23T06:51:00Z">
              <w:tcPr>
                <w:tcW w:w="1885" w:type="dxa"/>
              </w:tcPr>
            </w:tcPrChange>
          </w:tcPr>
          <w:p w14:paraId="3C398E37" w14:textId="77777777" w:rsidR="001E6F61" w:rsidRDefault="001E6F61" w:rsidP="00C80C1D">
            <w:pPr>
              <w:pStyle w:val="NormalWeb"/>
              <w:rPr>
                <w:ins w:id="565" w:author="Ahmed Hamza" w:date="2025-06-22T23:48:00Z" w16du:dateUtc="2025-06-23T06:48:00Z"/>
                <w:rFonts w:ascii="Courier" w:eastAsia="MS Mincho" w:hAnsi="Courier"/>
                <w:sz w:val="20"/>
                <w:szCs w:val="20"/>
              </w:rPr>
            </w:pPr>
            <w:ins w:id="566" w:author="Ahmed Hamza" w:date="2025-06-22T23:48:00Z" w16du:dateUtc="2025-06-23T06:48:00Z">
              <w:r>
                <w:rPr>
                  <w:rFonts w:ascii="Courier" w:eastAsia="MS Mincho" w:hAnsi="Courier"/>
                  <w:sz w:val="20"/>
                  <w:szCs w:val="20"/>
                </w:rPr>
                <w:t>dipi</w:t>
              </w:r>
            </w:ins>
          </w:p>
        </w:tc>
        <w:tc>
          <w:tcPr>
            <w:tcW w:w="1010" w:type="dxa"/>
            <w:tcPrChange w:id="567" w:author="Ahmed Hamza" w:date="2025-06-22T23:51:00Z" w16du:dateUtc="2025-06-23T06:51:00Z">
              <w:tcPr>
                <w:tcW w:w="1530" w:type="dxa"/>
                <w:gridSpan w:val="2"/>
              </w:tcPr>
            </w:tcPrChange>
          </w:tcPr>
          <w:p w14:paraId="0711B491" w14:textId="77777777" w:rsidR="001E6F61" w:rsidRPr="001E6F61" w:rsidRDefault="001E6F61" w:rsidP="00C80C1D">
            <w:pPr>
              <w:pStyle w:val="NormalWeb"/>
              <w:rPr>
                <w:ins w:id="568" w:author="Ahmed Hamza" w:date="2025-06-22T23:48:00Z" w16du:dateUtc="2025-06-23T06:48:00Z"/>
                <w:rFonts w:ascii="Cambria" w:eastAsia="MS Mincho" w:hAnsi="Cambria"/>
                <w:sz w:val="20"/>
                <w:szCs w:val="20"/>
                <w:rPrChange w:id="569" w:author="Ahmed Hamza" w:date="2025-06-22T23:49:00Z" w16du:dateUtc="2025-06-23T06:49:00Z">
                  <w:rPr>
                    <w:ins w:id="570" w:author="Ahmed Hamza" w:date="2025-06-22T23:48:00Z" w16du:dateUtc="2025-06-23T06:48:00Z"/>
                    <w:rFonts w:eastAsia="MS Mincho"/>
                    <w:sz w:val="20"/>
                    <w:szCs w:val="20"/>
                  </w:rPr>
                </w:rPrChange>
              </w:rPr>
            </w:pPr>
            <w:ins w:id="571" w:author="Ahmed Hamza" w:date="2025-06-22T23:48:00Z" w16du:dateUtc="2025-06-23T06:48:00Z">
              <w:r w:rsidRPr="001E6F61">
                <w:rPr>
                  <w:rFonts w:ascii="Cambria" w:eastAsia="MS Mincho" w:hAnsi="Cambria"/>
                  <w:sz w:val="20"/>
                  <w:szCs w:val="20"/>
                  <w:rPrChange w:id="572" w:author="Ahmed Hamza" w:date="2025-06-22T23:49:00Z" w16du:dateUtc="2025-06-23T06:49:00Z">
                    <w:rPr>
                      <w:rFonts w:eastAsia="MS Mincho"/>
                      <w:sz w:val="20"/>
                      <w:szCs w:val="20"/>
                    </w:rPr>
                  </w:rPrChange>
                </w:rPr>
                <w:t>5.3.1.1</w:t>
              </w:r>
            </w:ins>
          </w:p>
        </w:tc>
        <w:tc>
          <w:tcPr>
            <w:tcW w:w="5930" w:type="dxa"/>
            <w:tcPrChange w:id="573" w:author="Ahmed Hamza" w:date="2025-06-22T23:51:00Z" w16du:dateUtc="2025-06-23T06:51:00Z">
              <w:tcPr>
                <w:tcW w:w="5930" w:type="dxa"/>
              </w:tcPr>
            </w:tcPrChange>
          </w:tcPr>
          <w:p w14:paraId="4D48D752" w14:textId="54D4BA4D" w:rsidR="001E6F61" w:rsidRPr="001E6F61" w:rsidRDefault="001E6F61" w:rsidP="00C80C1D">
            <w:pPr>
              <w:pStyle w:val="NormalWeb"/>
              <w:rPr>
                <w:ins w:id="574" w:author="Ahmed Hamza" w:date="2025-06-22T23:48:00Z" w16du:dateUtc="2025-06-23T06:48:00Z"/>
                <w:rFonts w:ascii="Cambria" w:eastAsia="MS Mincho" w:hAnsi="Cambria"/>
                <w:sz w:val="20"/>
                <w:szCs w:val="20"/>
                <w:rPrChange w:id="575" w:author="Ahmed Hamza" w:date="2025-06-22T23:49:00Z" w16du:dateUtc="2025-06-23T06:49:00Z">
                  <w:rPr>
                    <w:ins w:id="576" w:author="Ahmed Hamza" w:date="2025-06-22T23:48:00Z" w16du:dateUtc="2025-06-23T06:48:00Z"/>
                    <w:rFonts w:eastAsia="MS Mincho"/>
                    <w:sz w:val="20"/>
                    <w:szCs w:val="20"/>
                  </w:rPr>
                </w:rPrChange>
              </w:rPr>
            </w:pPr>
            <w:ins w:id="577" w:author="Ahmed Hamza" w:date="2025-06-22T23:48:00Z" w16du:dateUtc="2025-06-23T06:48:00Z">
              <w:r w:rsidRPr="001E6F61">
                <w:rPr>
                  <w:rFonts w:ascii="Cambria" w:eastAsia="MS Mincho" w:hAnsi="Cambria"/>
                  <w:sz w:val="20"/>
                  <w:szCs w:val="20"/>
                  <w:rPrChange w:id="578" w:author="Ahmed Hamza" w:date="2025-06-22T23:49:00Z" w16du:dateUtc="2025-06-23T06:49:00Z">
                    <w:rPr>
                      <w:rFonts w:eastAsia="MS Mincho"/>
                      <w:sz w:val="20"/>
                      <w:szCs w:val="20"/>
                    </w:rPr>
                  </w:rPrChange>
                </w:rPr>
                <w:t xml:space="preserve">Sample entry for a track carrying </w:t>
              </w:r>
            </w:ins>
            <w:ins w:id="579" w:author="Claire-Helene Demarty" w:date="2025-06-23T17:43:00Z" w16du:dateUtc="2025-06-23T15:43:00Z">
              <w:r w:rsidR="00997A70">
                <w:rPr>
                  <w:rFonts w:ascii="Cambria" w:eastAsia="MS Mincho" w:hAnsi="Cambria"/>
                  <w:sz w:val="20"/>
                  <w:szCs w:val="20"/>
                </w:rPr>
                <w:t>D</w:t>
              </w:r>
            </w:ins>
            <w:ins w:id="580" w:author="Ahmed Hamza" w:date="2025-06-22T23:48:00Z" w16du:dateUtc="2025-06-23T06:48:00Z">
              <w:del w:id="581" w:author="Claire-Helene Demarty" w:date="2025-06-23T17:43:00Z" w16du:dateUtc="2025-06-23T15:43:00Z">
                <w:r w:rsidRPr="001E6F61" w:rsidDel="00997A70">
                  <w:rPr>
                    <w:rFonts w:ascii="Cambria" w:eastAsia="MS Mincho" w:hAnsi="Cambria"/>
                    <w:sz w:val="20"/>
                    <w:szCs w:val="20"/>
                    <w:rPrChange w:id="582" w:author="Ahmed Hamza" w:date="2025-06-22T23:49:00Z" w16du:dateUtc="2025-06-23T06:49:00Z">
                      <w:rPr>
                        <w:rFonts w:eastAsia="MS Mincho"/>
                        <w:sz w:val="20"/>
                        <w:szCs w:val="20"/>
                      </w:rPr>
                    </w:rPrChange>
                  </w:rPr>
                  <w:delText>d</w:delText>
                </w:r>
              </w:del>
              <w:r w:rsidRPr="001E6F61">
                <w:rPr>
                  <w:rFonts w:ascii="Cambria" w:eastAsia="MS Mincho" w:hAnsi="Cambria"/>
                  <w:sz w:val="20"/>
                  <w:szCs w:val="20"/>
                  <w:rPrChange w:id="583" w:author="Ahmed Hamza" w:date="2025-06-22T23:49:00Z" w16du:dateUtc="2025-06-23T06:49:00Z">
                    <w:rPr>
                      <w:rFonts w:eastAsia="MS Mincho"/>
                      <w:sz w:val="20"/>
                      <w:szCs w:val="20"/>
                    </w:rPr>
                  </w:rPrChange>
                </w:rPr>
                <w:t>isplay</w:t>
              </w:r>
            </w:ins>
            <w:ins w:id="584" w:author="Claire-Helene Demarty" w:date="2025-06-23T17:43:00Z" w16du:dateUtc="2025-06-23T15:43:00Z">
              <w:r w:rsidR="00997A70">
                <w:rPr>
                  <w:rFonts w:ascii="Cambria" w:eastAsia="MS Mincho" w:hAnsi="Cambria"/>
                  <w:sz w:val="20"/>
                  <w:szCs w:val="20"/>
                </w:rPr>
                <w:t>-</w:t>
              </w:r>
            </w:ins>
            <w:ins w:id="585" w:author="Ahmed Hamza" w:date="2025-06-22T23:48:00Z" w16du:dateUtc="2025-06-23T06:48:00Z">
              <w:del w:id="586" w:author="Claire-Helene Demarty" w:date="2025-06-23T17:43:00Z" w16du:dateUtc="2025-06-23T15:43:00Z">
                <w:r w:rsidRPr="001E6F61" w:rsidDel="00997A70">
                  <w:rPr>
                    <w:rFonts w:ascii="Cambria" w:eastAsia="MS Mincho" w:hAnsi="Cambria"/>
                    <w:sz w:val="20"/>
                    <w:szCs w:val="20"/>
                    <w:rPrChange w:id="587" w:author="Ahmed Hamza" w:date="2025-06-22T23:49:00Z" w16du:dateUtc="2025-06-23T06:49:00Z">
                      <w:rPr>
                        <w:rFonts w:eastAsia="MS Mincho"/>
                        <w:sz w:val="20"/>
                        <w:szCs w:val="20"/>
                      </w:rPr>
                    </w:rPrChange>
                  </w:rPr>
                  <w:delText xml:space="preserve"> p</w:delText>
                </w:r>
              </w:del>
            </w:ins>
            <w:ins w:id="588" w:author="Claire-Helene Demarty" w:date="2025-06-23T17:44:00Z" w16du:dateUtc="2025-06-23T15:44:00Z">
              <w:r w:rsidR="00997A70">
                <w:rPr>
                  <w:rFonts w:ascii="Cambria" w:eastAsia="MS Mincho" w:hAnsi="Cambria"/>
                  <w:sz w:val="20"/>
                  <w:szCs w:val="20"/>
                </w:rPr>
                <w:t>P</w:t>
              </w:r>
            </w:ins>
            <w:ins w:id="589" w:author="Ahmed Hamza" w:date="2025-06-22T23:48:00Z" w16du:dateUtc="2025-06-23T06:48:00Z">
              <w:r w:rsidRPr="001E6F61">
                <w:rPr>
                  <w:rFonts w:ascii="Cambria" w:eastAsia="MS Mincho" w:hAnsi="Cambria"/>
                  <w:sz w:val="20"/>
                  <w:szCs w:val="20"/>
                  <w:rPrChange w:id="590" w:author="Ahmed Hamza" w:date="2025-06-22T23:49:00Z" w16du:dateUtc="2025-06-23T06:49:00Z">
                    <w:rPr>
                      <w:rFonts w:eastAsia="MS Mincho"/>
                      <w:sz w:val="20"/>
                      <w:szCs w:val="20"/>
                    </w:rPr>
                  </w:rPrChange>
                </w:rPr>
                <w:t xml:space="preserve">ower </w:t>
              </w:r>
            </w:ins>
            <w:ins w:id="591" w:author="Claire-Helene Demarty" w:date="2025-06-23T17:44:00Z" w16du:dateUtc="2025-06-23T15:44:00Z">
              <w:r w:rsidR="00997A70">
                <w:rPr>
                  <w:rFonts w:ascii="Cambria" w:eastAsia="MS Mincho" w:hAnsi="Cambria"/>
                  <w:sz w:val="20"/>
                  <w:szCs w:val="20"/>
                </w:rPr>
                <w:t>I</w:t>
              </w:r>
            </w:ins>
            <w:ins w:id="592" w:author="Ahmed Hamza" w:date="2025-06-22T23:48:00Z" w16du:dateUtc="2025-06-23T06:48:00Z">
              <w:del w:id="593" w:author="Claire-Helene Demarty" w:date="2025-06-23T17:44:00Z" w16du:dateUtc="2025-06-23T15:44:00Z">
                <w:r w:rsidRPr="001E6F61">
                  <w:rPr>
                    <w:rFonts w:ascii="Cambria" w:eastAsia="MS Mincho" w:hAnsi="Cambria"/>
                    <w:sz w:val="20"/>
                    <w:szCs w:val="20"/>
                    <w:rPrChange w:id="594" w:author="Ahmed Hamza" w:date="2025-06-22T23:49:00Z" w16du:dateUtc="2025-06-23T06:49:00Z">
                      <w:rPr>
                        <w:rFonts w:eastAsia="MS Mincho"/>
                        <w:sz w:val="20"/>
                        <w:szCs w:val="20"/>
                      </w:rPr>
                    </w:rPrChange>
                  </w:rPr>
                  <w:delText>i</w:delText>
                </w:r>
              </w:del>
              <w:r w:rsidRPr="001E6F61">
                <w:rPr>
                  <w:rFonts w:ascii="Cambria" w:eastAsia="MS Mincho" w:hAnsi="Cambria"/>
                  <w:sz w:val="20"/>
                  <w:szCs w:val="20"/>
                  <w:rPrChange w:id="595" w:author="Ahmed Hamza" w:date="2025-06-22T23:49:00Z" w16du:dateUtc="2025-06-23T06:49:00Z">
                    <w:rPr>
                      <w:rFonts w:eastAsia="MS Mincho"/>
                      <w:sz w:val="20"/>
                      <w:szCs w:val="20"/>
                    </w:rPr>
                  </w:rPrChange>
                </w:rPr>
                <w:t>ndication metadata</w:t>
              </w:r>
            </w:ins>
          </w:p>
        </w:tc>
      </w:tr>
      <w:tr w:rsidR="001E6F61" w14:paraId="252D2FA8" w14:textId="77777777" w:rsidTr="001E6F61">
        <w:trPr>
          <w:ins w:id="596" w:author="Ahmed Hamza" w:date="2025-06-22T23:48:00Z"/>
        </w:trPr>
        <w:tc>
          <w:tcPr>
            <w:tcW w:w="2405" w:type="dxa"/>
            <w:tcPrChange w:id="597" w:author="Ahmed Hamza" w:date="2025-06-22T23:51:00Z" w16du:dateUtc="2025-06-23T06:51:00Z">
              <w:tcPr>
                <w:tcW w:w="1885" w:type="dxa"/>
              </w:tcPr>
            </w:tcPrChange>
          </w:tcPr>
          <w:p w14:paraId="0E3BE2F4" w14:textId="77777777" w:rsidR="001E6F61" w:rsidRDefault="001E6F61" w:rsidP="00C80C1D">
            <w:pPr>
              <w:pStyle w:val="NormalWeb"/>
              <w:rPr>
                <w:ins w:id="598" w:author="Ahmed Hamza" w:date="2025-06-22T23:48:00Z" w16du:dateUtc="2025-06-23T06:48:00Z"/>
                <w:rFonts w:ascii="Courier" w:eastAsia="MS Mincho" w:hAnsi="Courier"/>
                <w:sz w:val="20"/>
                <w:szCs w:val="20"/>
              </w:rPr>
            </w:pPr>
            <w:ins w:id="599" w:author="Ahmed Hamza" w:date="2025-06-22T23:48:00Z" w16du:dateUtc="2025-06-23T06:48:00Z">
              <w:r>
                <w:rPr>
                  <w:rFonts w:ascii="Courier" w:eastAsia="MS Mincho" w:hAnsi="Courier"/>
                  <w:sz w:val="20"/>
                  <w:szCs w:val="20"/>
                </w:rPr>
                <w:t>dfce</w:t>
              </w:r>
            </w:ins>
          </w:p>
        </w:tc>
        <w:tc>
          <w:tcPr>
            <w:tcW w:w="1010" w:type="dxa"/>
            <w:tcPrChange w:id="600" w:author="Ahmed Hamza" w:date="2025-06-22T23:51:00Z" w16du:dateUtc="2025-06-23T06:51:00Z">
              <w:tcPr>
                <w:tcW w:w="1530" w:type="dxa"/>
                <w:gridSpan w:val="2"/>
              </w:tcPr>
            </w:tcPrChange>
          </w:tcPr>
          <w:p w14:paraId="2A7E6C5B" w14:textId="77777777" w:rsidR="001E6F61" w:rsidRPr="001E6F61" w:rsidRDefault="001E6F61" w:rsidP="00C80C1D">
            <w:pPr>
              <w:pStyle w:val="NormalWeb"/>
              <w:rPr>
                <w:ins w:id="601" w:author="Ahmed Hamza" w:date="2025-06-22T23:48:00Z" w16du:dateUtc="2025-06-23T06:48:00Z"/>
                <w:rFonts w:ascii="Cambria" w:eastAsia="MS Mincho" w:hAnsi="Cambria"/>
                <w:sz w:val="20"/>
                <w:szCs w:val="20"/>
                <w:rPrChange w:id="602" w:author="Ahmed Hamza" w:date="2025-06-22T23:49:00Z" w16du:dateUtc="2025-06-23T06:49:00Z">
                  <w:rPr>
                    <w:ins w:id="603" w:author="Ahmed Hamza" w:date="2025-06-22T23:48:00Z" w16du:dateUtc="2025-06-23T06:48:00Z"/>
                    <w:rFonts w:eastAsia="MS Mincho"/>
                    <w:sz w:val="20"/>
                    <w:szCs w:val="20"/>
                  </w:rPr>
                </w:rPrChange>
              </w:rPr>
            </w:pPr>
            <w:ins w:id="604" w:author="Ahmed Hamza" w:date="2025-06-22T23:48:00Z" w16du:dateUtc="2025-06-23T06:48:00Z">
              <w:r w:rsidRPr="001E6F61">
                <w:rPr>
                  <w:rFonts w:ascii="Cambria" w:eastAsia="MS Mincho" w:hAnsi="Cambria"/>
                  <w:sz w:val="20"/>
                  <w:szCs w:val="20"/>
                  <w:rPrChange w:id="605" w:author="Ahmed Hamza" w:date="2025-06-22T23:49:00Z" w16du:dateUtc="2025-06-23T06:49:00Z">
                    <w:rPr>
                      <w:rFonts w:eastAsia="MS Mincho"/>
                      <w:sz w:val="20"/>
                      <w:szCs w:val="20"/>
                    </w:rPr>
                  </w:rPrChange>
                </w:rPr>
                <w:t>5.3.2.1</w:t>
              </w:r>
            </w:ins>
          </w:p>
        </w:tc>
        <w:tc>
          <w:tcPr>
            <w:tcW w:w="5930" w:type="dxa"/>
            <w:tcPrChange w:id="606" w:author="Ahmed Hamza" w:date="2025-06-22T23:51:00Z" w16du:dateUtc="2025-06-23T06:51:00Z">
              <w:tcPr>
                <w:tcW w:w="5930" w:type="dxa"/>
              </w:tcPr>
            </w:tcPrChange>
          </w:tcPr>
          <w:p w14:paraId="4F0F9DFF" w14:textId="790AE95D" w:rsidR="001E6F61" w:rsidRPr="001E6F61" w:rsidRDefault="001E6F61" w:rsidP="00C80C1D">
            <w:pPr>
              <w:pStyle w:val="NormalWeb"/>
              <w:rPr>
                <w:ins w:id="607" w:author="Ahmed Hamza" w:date="2025-06-22T23:48:00Z" w16du:dateUtc="2025-06-23T06:48:00Z"/>
                <w:rFonts w:ascii="Cambria" w:eastAsia="MS Mincho" w:hAnsi="Cambria"/>
                <w:sz w:val="20"/>
                <w:szCs w:val="20"/>
                <w:rPrChange w:id="608" w:author="Ahmed Hamza" w:date="2025-06-22T23:49:00Z" w16du:dateUtc="2025-06-23T06:49:00Z">
                  <w:rPr>
                    <w:ins w:id="609" w:author="Ahmed Hamza" w:date="2025-06-22T23:48:00Z" w16du:dateUtc="2025-06-23T06:48:00Z"/>
                    <w:rFonts w:eastAsia="MS Mincho"/>
                    <w:sz w:val="20"/>
                    <w:szCs w:val="20"/>
                  </w:rPr>
                </w:rPrChange>
              </w:rPr>
            </w:pPr>
            <w:ins w:id="610" w:author="Ahmed Hamza" w:date="2025-06-22T23:48:00Z" w16du:dateUtc="2025-06-23T06:48:00Z">
              <w:r w:rsidRPr="001E6F61">
                <w:rPr>
                  <w:rFonts w:ascii="Cambria" w:eastAsia="MS Mincho" w:hAnsi="Cambria"/>
                  <w:sz w:val="20"/>
                  <w:szCs w:val="20"/>
                  <w:rPrChange w:id="611" w:author="Ahmed Hamza" w:date="2025-06-22T23:49:00Z" w16du:dateUtc="2025-06-23T06:49:00Z">
                    <w:rPr>
                      <w:rFonts w:eastAsia="MS Mincho"/>
                      <w:sz w:val="20"/>
                      <w:szCs w:val="20"/>
                    </w:rPr>
                  </w:rPrChange>
                </w:rPr>
                <w:t xml:space="preserve">Sample entry for a track carrying </w:t>
              </w:r>
            </w:ins>
            <w:ins w:id="612" w:author="Claire-Helene Demarty" w:date="2025-06-23T17:44:00Z" w16du:dateUtc="2025-06-23T15:44:00Z">
              <w:r w:rsidR="00CC5CD6">
                <w:rPr>
                  <w:rFonts w:ascii="Cambria" w:eastAsia="MS Mincho" w:hAnsi="Cambria"/>
                  <w:sz w:val="20"/>
                  <w:szCs w:val="20"/>
                </w:rPr>
                <w:t>D</w:t>
              </w:r>
            </w:ins>
            <w:ins w:id="613" w:author="Ahmed Hamza" w:date="2025-06-22T23:48:00Z" w16du:dateUtc="2025-06-23T06:48:00Z">
              <w:del w:id="614" w:author="Claire-Helene Demarty" w:date="2025-06-23T17:44:00Z" w16du:dateUtc="2025-06-23T15:44:00Z">
                <w:r w:rsidRPr="001E6F61" w:rsidDel="00CC5CD6">
                  <w:rPr>
                    <w:rFonts w:ascii="Cambria" w:eastAsia="MS Mincho" w:hAnsi="Cambria"/>
                    <w:sz w:val="20"/>
                    <w:szCs w:val="20"/>
                    <w:rPrChange w:id="615" w:author="Ahmed Hamza" w:date="2025-06-22T23:49:00Z" w16du:dateUtc="2025-06-23T06:49:00Z">
                      <w:rPr>
                        <w:rFonts w:eastAsia="MS Mincho"/>
                        <w:sz w:val="20"/>
                        <w:szCs w:val="20"/>
                      </w:rPr>
                    </w:rPrChange>
                  </w:rPr>
                  <w:delText>d</w:delText>
                </w:r>
              </w:del>
              <w:r w:rsidRPr="001E6F61">
                <w:rPr>
                  <w:rFonts w:ascii="Cambria" w:eastAsia="MS Mincho" w:hAnsi="Cambria"/>
                  <w:sz w:val="20"/>
                  <w:szCs w:val="20"/>
                  <w:rPrChange w:id="616" w:author="Ahmed Hamza" w:date="2025-06-22T23:49:00Z" w16du:dateUtc="2025-06-23T06:49:00Z">
                    <w:rPr>
                      <w:rFonts w:eastAsia="MS Mincho"/>
                      <w:sz w:val="20"/>
                      <w:szCs w:val="20"/>
                    </w:rPr>
                  </w:rPrChange>
                </w:rPr>
                <w:t xml:space="preserve">isplay </w:t>
              </w:r>
              <w:del w:id="617" w:author="Claire-Helene Demarty" w:date="2025-06-23T17:44:00Z" w16du:dateUtc="2025-06-23T15:44:00Z">
                <w:r w:rsidRPr="001E6F61" w:rsidDel="001504BC">
                  <w:rPr>
                    <w:rFonts w:ascii="Cambria" w:eastAsia="MS Mincho" w:hAnsi="Cambria"/>
                    <w:sz w:val="20"/>
                    <w:szCs w:val="20"/>
                    <w:rPrChange w:id="618" w:author="Ahmed Hamza" w:date="2025-06-22T23:49:00Z" w16du:dateUtc="2025-06-23T06:49:00Z">
                      <w:rPr>
                        <w:rFonts w:eastAsia="MS Mincho"/>
                        <w:sz w:val="20"/>
                        <w:szCs w:val="20"/>
                      </w:rPr>
                    </w:rPrChange>
                  </w:rPr>
                  <w:delText>f</w:delText>
                </w:r>
              </w:del>
            </w:ins>
            <w:ins w:id="619" w:author="Claire-Helene Demarty" w:date="2025-06-23T17:44:00Z" w16du:dateUtc="2025-06-23T15:44:00Z">
              <w:r w:rsidR="001504BC">
                <w:rPr>
                  <w:rFonts w:ascii="Cambria" w:eastAsia="MS Mincho" w:hAnsi="Cambria"/>
                  <w:sz w:val="20"/>
                  <w:szCs w:val="20"/>
                </w:rPr>
                <w:t>F</w:t>
              </w:r>
            </w:ins>
            <w:ins w:id="620" w:author="Ahmed Hamza" w:date="2025-06-22T23:48:00Z" w16du:dateUtc="2025-06-23T06:48:00Z">
              <w:r w:rsidRPr="001E6F61">
                <w:rPr>
                  <w:rFonts w:ascii="Cambria" w:eastAsia="MS Mincho" w:hAnsi="Cambria"/>
                  <w:sz w:val="20"/>
                  <w:szCs w:val="20"/>
                  <w:rPrChange w:id="621" w:author="Ahmed Hamza" w:date="2025-06-22T23:49:00Z" w16du:dateUtc="2025-06-23T06:49:00Z">
                    <w:rPr>
                      <w:rFonts w:eastAsia="MS Mincho"/>
                      <w:sz w:val="20"/>
                      <w:szCs w:val="20"/>
                    </w:rPr>
                  </w:rPrChange>
                </w:rPr>
                <w:t xml:space="preserve">ine </w:t>
              </w:r>
              <w:del w:id="622" w:author="Claire-Helene Demarty" w:date="2025-06-23T17:44:00Z" w16du:dateUtc="2025-06-23T15:44:00Z">
                <w:r w:rsidRPr="001E6F61" w:rsidDel="001504BC">
                  <w:rPr>
                    <w:rFonts w:ascii="Cambria" w:eastAsia="MS Mincho" w:hAnsi="Cambria"/>
                    <w:sz w:val="20"/>
                    <w:szCs w:val="20"/>
                    <w:rPrChange w:id="623" w:author="Ahmed Hamza" w:date="2025-06-22T23:49:00Z" w16du:dateUtc="2025-06-23T06:49:00Z">
                      <w:rPr>
                        <w:rFonts w:eastAsia="MS Mincho"/>
                        <w:sz w:val="20"/>
                        <w:szCs w:val="20"/>
                      </w:rPr>
                    </w:rPrChange>
                  </w:rPr>
                  <w:delText>c</w:delText>
                </w:r>
              </w:del>
            </w:ins>
            <w:ins w:id="624" w:author="Claire-Helene Demarty" w:date="2025-06-23T17:44:00Z" w16du:dateUtc="2025-06-23T15:44:00Z">
              <w:r w:rsidR="001504BC">
                <w:rPr>
                  <w:rFonts w:ascii="Cambria" w:eastAsia="MS Mincho" w:hAnsi="Cambria"/>
                  <w:sz w:val="20"/>
                  <w:szCs w:val="20"/>
                </w:rPr>
                <w:t>C</w:t>
              </w:r>
            </w:ins>
            <w:ins w:id="625" w:author="Ahmed Hamza" w:date="2025-06-22T23:48:00Z" w16du:dateUtc="2025-06-23T06:48:00Z">
              <w:r w:rsidRPr="001E6F61">
                <w:rPr>
                  <w:rFonts w:ascii="Cambria" w:eastAsia="MS Mincho" w:hAnsi="Cambria"/>
                  <w:sz w:val="20"/>
                  <w:szCs w:val="20"/>
                  <w:rPrChange w:id="626" w:author="Ahmed Hamza" w:date="2025-06-22T23:49:00Z" w16du:dateUtc="2025-06-23T06:49:00Z">
                    <w:rPr>
                      <w:rFonts w:eastAsia="MS Mincho"/>
                      <w:sz w:val="20"/>
                      <w:szCs w:val="20"/>
                    </w:rPr>
                  </w:rPrChange>
                </w:rPr>
                <w:t>ontrol metadata</w:t>
              </w:r>
            </w:ins>
          </w:p>
        </w:tc>
      </w:tr>
    </w:tbl>
    <w:p w14:paraId="40CF7908" w14:textId="77777777" w:rsidR="001E6F61" w:rsidRDefault="001E6F61" w:rsidP="00E30443">
      <w:pPr>
        <w:rPr>
          <w:ins w:id="627" w:author="Ahmed Hamza" w:date="2025-06-22T23:51:00Z" w16du:dateUtc="2025-06-23T06:51:00Z"/>
          <w:lang w:eastAsia="ja-JP"/>
        </w:rPr>
      </w:pPr>
    </w:p>
    <w:p w14:paraId="438780D0" w14:textId="59CEA725" w:rsidR="00232447" w:rsidRDefault="009D0499">
      <w:pPr>
        <w:pStyle w:val="Heading3"/>
        <w:rPr>
          <w:ins w:id="628" w:author="Ahmed Hamza" w:date="2025-06-22T23:51:00Z" w16du:dateUtc="2025-06-23T06:51:00Z"/>
        </w:rPr>
        <w:pPrChange w:id="629" w:author="Ahmed Hamza" w:date="2025-06-22T23:52:00Z" w16du:dateUtc="2025-06-23T06:52:00Z">
          <w:pPr/>
        </w:pPrChange>
      </w:pPr>
      <w:bookmarkStart w:id="630" w:name="_Toc202030641"/>
      <w:ins w:id="631" w:author="Ahmed Hamza" w:date="2025-06-22T23:51:00Z" w16du:dateUtc="2025-06-23T06:51:00Z">
        <w:r>
          <w:lastRenderedPageBreak/>
          <w:t>Track reference types</w:t>
        </w:r>
        <w:bookmarkEnd w:id="630"/>
      </w:ins>
    </w:p>
    <w:p w14:paraId="2FA30B96" w14:textId="4F7179BA" w:rsidR="00565586" w:rsidRPr="00094F3A" w:rsidRDefault="00565586">
      <w:pPr>
        <w:rPr>
          <w:ins w:id="632" w:author="Ahmed Hamza" w:date="2025-06-22T23:51:00Z" w16du:dateUtc="2025-06-23T06:51:00Z"/>
          <w:lang w:eastAsia="ja-JP"/>
          <w:rPrChange w:id="633" w:author="Ahmed Hamza" w:date="2025-06-23T22:34:00Z" w16du:dateUtc="2025-06-24T05:34:00Z">
            <w:rPr>
              <w:ins w:id="634" w:author="Ahmed Hamza" w:date="2025-06-22T23:51:00Z" w16du:dateUtc="2025-06-23T06:51:00Z"/>
            </w:rPr>
          </w:rPrChange>
        </w:rPr>
        <w:pPrChange w:id="635" w:author="Ahmed Hamza" w:date="2025-06-23T22:34:00Z" w16du:dateUtc="2025-06-24T05:34:00Z">
          <w:pPr>
            <w:pStyle w:val="Caption"/>
            <w:keepNext/>
          </w:pPr>
        </w:pPrChange>
      </w:pPr>
      <w:ins w:id="636" w:author="Ahmed Hamza" w:date="2025-06-22T23:51:00Z" w16du:dateUtc="2025-06-23T06:51:00Z">
        <w:r>
          <w:rPr>
            <w:lang w:eastAsia="ja-JP"/>
          </w:rPr>
          <w:t>The track reference types specified in this document are listed in</w:t>
        </w:r>
      </w:ins>
      <w:ins w:id="637" w:author="Ahmed Hamza" w:date="2025-06-28T19:05:00Z" w16du:dateUtc="2025-06-29T02:05:00Z">
        <w:r w:rsidR="00136F2A">
          <w:rPr>
            <w:lang w:eastAsia="ja-JP"/>
          </w:rPr>
          <w:t xml:space="preserve"> </w:t>
        </w:r>
        <w:r w:rsidR="00136F2A">
          <w:rPr>
            <w:lang w:eastAsia="ja-JP"/>
          </w:rPr>
          <w:fldChar w:fldCharType="begin"/>
        </w:r>
        <w:r w:rsidR="00136F2A">
          <w:rPr>
            <w:lang w:eastAsia="ja-JP"/>
          </w:rPr>
          <w:instrText xml:space="preserve"> REF _Ref202029932 \r \h </w:instrText>
        </w:r>
      </w:ins>
      <w:r w:rsidR="00136F2A">
        <w:rPr>
          <w:lang w:eastAsia="ja-JP"/>
        </w:rPr>
      </w:r>
      <w:r w:rsidR="00136F2A">
        <w:rPr>
          <w:lang w:eastAsia="ja-JP"/>
        </w:rPr>
        <w:fldChar w:fldCharType="separate"/>
      </w:r>
      <w:ins w:id="638" w:author="Ahmed Hamza" w:date="2025-06-28T19:05:00Z" w16du:dateUtc="2025-06-29T02:05:00Z">
        <w:r w:rsidR="00136F2A">
          <w:rPr>
            <w:lang w:eastAsia="ja-JP"/>
          </w:rPr>
          <w:t>Table 4</w:t>
        </w:r>
        <w:r w:rsidR="00136F2A">
          <w:rPr>
            <w:lang w:eastAsia="ja-JP"/>
          </w:rPr>
          <w:fldChar w:fldCharType="end"/>
        </w:r>
      </w:ins>
      <w:ins w:id="639" w:author="Ahmed Hamza" w:date="2025-06-22T23:51:00Z" w16du:dateUtc="2025-06-23T06:51:00Z">
        <w:r>
          <w:rPr>
            <w:lang w:eastAsia="ja-JP"/>
          </w:rPr>
          <w:t>.</w:t>
        </w:r>
      </w:ins>
    </w:p>
    <w:p w14:paraId="7BFF5D01" w14:textId="6F49A5B6" w:rsidR="00094F3A" w:rsidRPr="00136F2A" w:rsidRDefault="00094F3A">
      <w:pPr>
        <w:pStyle w:val="Tabletitle"/>
        <w:rPr>
          <w:ins w:id="640" w:author="Ahmed Hamza" w:date="2025-06-23T22:34:00Z" w16du:dateUtc="2025-06-24T05:34:00Z"/>
        </w:rPr>
        <w:pPrChange w:id="641" w:author="Ahmed Hamza" w:date="2025-06-28T19:04:00Z" w16du:dateUtc="2025-06-29T02:04:00Z">
          <w:pPr/>
        </w:pPrChange>
      </w:pPr>
      <w:bookmarkStart w:id="642" w:name="_Ref202029932"/>
      <w:ins w:id="643" w:author="Ahmed Hamza" w:date="2025-06-23T22:34:00Z" w16du:dateUtc="2025-06-24T05:34:00Z">
        <w:r w:rsidRPr="00136F2A">
          <w:rPr>
            <w:rPrChange w:id="644" w:author="Ahmed Hamza" w:date="2025-06-28T19:04:00Z" w16du:dateUtc="2025-06-29T02:04:00Z">
              <w:rPr>
                <w:b/>
                <w:bCs/>
                <w:lang w:val="en-US"/>
              </w:rPr>
            </w:rPrChange>
          </w:rPr>
          <w:t>Track reference types specified in this document.</w:t>
        </w:r>
        <w:bookmarkEnd w:id="642"/>
      </w:ins>
    </w:p>
    <w:tbl>
      <w:tblPr>
        <w:tblStyle w:val="TableGrid"/>
        <w:tblW w:w="0" w:type="auto"/>
        <w:jc w:val="center"/>
        <w:tblLook w:val="04A0" w:firstRow="1" w:lastRow="0" w:firstColumn="1" w:lastColumn="0" w:noHBand="0" w:noVBand="1"/>
      </w:tblPr>
      <w:tblGrid>
        <w:gridCol w:w="2155"/>
        <w:gridCol w:w="1080"/>
        <w:gridCol w:w="6110"/>
      </w:tblGrid>
      <w:tr w:rsidR="00565586" w14:paraId="1258A971" w14:textId="77777777" w:rsidTr="00C80C1D">
        <w:trPr>
          <w:jc w:val="center"/>
          <w:ins w:id="645" w:author="Ahmed Hamza" w:date="2025-06-22T23:51:00Z"/>
        </w:trPr>
        <w:tc>
          <w:tcPr>
            <w:tcW w:w="2155" w:type="dxa"/>
          </w:tcPr>
          <w:p w14:paraId="1D0037AF" w14:textId="77777777" w:rsidR="00565586" w:rsidRPr="000C3489" w:rsidRDefault="00565586" w:rsidP="00C80C1D">
            <w:pPr>
              <w:pStyle w:val="NormalWeb"/>
              <w:spacing w:after="40" w:afterAutospacing="0"/>
              <w:rPr>
                <w:ins w:id="646" w:author="Ahmed Hamza" w:date="2025-06-22T23:51:00Z" w16du:dateUtc="2025-06-23T06:51:00Z"/>
                <w:rFonts w:ascii="Cambria" w:eastAsia="MS Mincho" w:hAnsi="Cambria"/>
                <w:b/>
                <w:bCs/>
                <w:sz w:val="20"/>
                <w:szCs w:val="20"/>
                <w:rPrChange w:id="647" w:author="Ahmed Hamza" w:date="2025-06-22T23:53:00Z" w16du:dateUtc="2025-06-23T06:53:00Z">
                  <w:rPr>
                    <w:ins w:id="648" w:author="Ahmed Hamza" w:date="2025-06-22T23:51:00Z" w16du:dateUtc="2025-06-23T06:51:00Z"/>
                    <w:rFonts w:eastAsia="MS Mincho"/>
                    <w:b/>
                    <w:bCs/>
                    <w:sz w:val="20"/>
                    <w:szCs w:val="20"/>
                  </w:rPr>
                </w:rPrChange>
              </w:rPr>
            </w:pPr>
            <w:ins w:id="649" w:author="Ahmed Hamza" w:date="2025-06-22T23:51:00Z" w16du:dateUtc="2025-06-23T06:51:00Z">
              <w:r w:rsidRPr="000C3489">
                <w:rPr>
                  <w:rFonts w:ascii="Cambria" w:eastAsia="MS Mincho" w:hAnsi="Cambria"/>
                  <w:b/>
                  <w:bCs/>
                  <w:sz w:val="20"/>
                  <w:szCs w:val="20"/>
                  <w:rPrChange w:id="650" w:author="Ahmed Hamza" w:date="2025-06-22T23:53:00Z" w16du:dateUtc="2025-06-23T06:53:00Z">
                    <w:rPr>
                      <w:rFonts w:eastAsia="MS Mincho"/>
                      <w:b/>
                      <w:bCs/>
                      <w:sz w:val="20"/>
                      <w:szCs w:val="20"/>
                    </w:rPr>
                  </w:rPrChange>
                </w:rPr>
                <w:t>Track reference type</w:t>
              </w:r>
            </w:ins>
          </w:p>
        </w:tc>
        <w:tc>
          <w:tcPr>
            <w:tcW w:w="1080" w:type="dxa"/>
          </w:tcPr>
          <w:p w14:paraId="2C650546" w14:textId="77777777" w:rsidR="00565586" w:rsidRPr="000C3489" w:rsidRDefault="00565586" w:rsidP="00C80C1D">
            <w:pPr>
              <w:pStyle w:val="NormalWeb"/>
              <w:spacing w:after="40" w:afterAutospacing="0"/>
              <w:rPr>
                <w:ins w:id="651" w:author="Ahmed Hamza" w:date="2025-06-22T23:51:00Z" w16du:dateUtc="2025-06-23T06:51:00Z"/>
                <w:rFonts w:ascii="Cambria" w:eastAsia="MS Mincho" w:hAnsi="Cambria"/>
                <w:b/>
                <w:bCs/>
                <w:sz w:val="20"/>
                <w:szCs w:val="20"/>
                <w:rPrChange w:id="652" w:author="Ahmed Hamza" w:date="2025-06-22T23:53:00Z" w16du:dateUtc="2025-06-23T06:53:00Z">
                  <w:rPr>
                    <w:ins w:id="653" w:author="Ahmed Hamza" w:date="2025-06-22T23:51:00Z" w16du:dateUtc="2025-06-23T06:51:00Z"/>
                    <w:rFonts w:eastAsia="MS Mincho"/>
                    <w:b/>
                    <w:bCs/>
                    <w:sz w:val="20"/>
                    <w:szCs w:val="20"/>
                  </w:rPr>
                </w:rPrChange>
              </w:rPr>
            </w:pPr>
            <w:ins w:id="654" w:author="Ahmed Hamza" w:date="2025-06-22T23:51:00Z" w16du:dateUtc="2025-06-23T06:51:00Z">
              <w:r w:rsidRPr="000C3489">
                <w:rPr>
                  <w:rFonts w:ascii="Cambria" w:eastAsia="MS Mincho" w:hAnsi="Cambria"/>
                  <w:b/>
                  <w:bCs/>
                  <w:sz w:val="20"/>
                  <w:szCs w:val="20"/>
                  <w:rPrChange w:id="655" w:author="Ahmed Hamza" w:date="2025-06-22T23:53:00Z" w16du:dateUtc="2025-06-23T06:53:00Z">
                    <w:rPr>
                      <w:rFonts w:eastAsia="MS Mincho"/>
                      <w:b/>
                      <w:bCs/>
                      <w:sz w:val="20"/>
                      <w:szCs w:val="20"/>
                    </w:rPr>
                  </w:rPrChange>
                </w:rPr>
                <w:t>Clause</w:t>
              </w:r>
            </w:ins>
          </w:p>
        </w:tc>
        <w:tc>
          <w:tcPr>
            <w:tcW w:w="6110" w:type="dxa"/>
          </w:tcPr>
          <w:p w14:paraId="3A8819F5" w14:textId="77777777" w:rsidR="00565586" w:rsidRPr="000C3489" w:rsidRDefault="00565586" w:rsidP="00C80C1D">
            <w:pPr>
              <w:pStyle w:val="NormalWeb"/>
              <w:spacing w:after="40" w:afterAutospacing="0"/>
              <w:rPr>
                <w:ins w:id="656" w:author="Ahmed Hamza" w:date="2025-06-22T23:51:00Z" w16du:dateUtc="2025-06-23T06:51:00Z"/>
                <w:rFonts w:ascii="Cambria" w:eastAsia="MS Mincho" w:hAnsi="Cambria"/>
                <w:b/>
                <w:bCs/>
                <w:sz w:val="20"/>
                <w:szCs w:val="20"/>
                <w:rPrChange w:id="657" w:author="Ahmed Hamza" w:date="2025-06-22T23:53:00Z" w16du:dateUtc="2025-06-23T06:53:00Z">
                  <w:rPr>
                    <w:ins w:id="658" w:author="Ahmed Hamza" w:date="2025-06-22T23:51:00Z" w16du:dateUtc="2025-06-23T06:51:00Z"/>
                    <w:rFonts w:eastAsia="MS Mincho"/>
                    <w:b/>
                    <w:bCs/>
                    <w:sz w:val="20"/>
                    <w:szCs w:val="20"/>
                  </w:rPr>
                </w:rPrChange>
              </w:rPr>
            </w:pPr>
            <w:ins w:id="659" w:author="Ahmed Hamza" w:date="2025-06-22T23:51:00Z" w16du:dateUtc="2025-06-23T06:51:00Z">
              <w:r w:rsidRPr="000C3489">
                <w:rPr>
                  <w:rFonts w:ascii="Cambria" w:eastAsia="MS Mincho" w:hAnsi="Cambria"/>
                  <w:b/>
                  <w:bCs/>
                  <w:sz w:val="20"/>
                  <w:szCs w:val="20"/>
                  <w:rPrChange w:id="660" w:author="Ahmed Hamza" w:date="2025-06-22T23:53:00Z" w16du:dateUtc="2025-06-23T06:53:00Z">
                    <w:rPr>
                      <w:rFonts w:eastAsia="MS Mincho"/>
                      <w:b/>
                      <w:bCs/>
                      <w:sz w:val="20"/>
                      <w:szCs w:val="20"/>
                    </w:rPr>
                  </w:rPrChange>
                </w:rPr>
                <w:t>Informative description</w:t>
              </w:r>
            </w:ins>
          </w:p>
        </w:tc>
      </w:tr>
      <w:tr w:rsidR="00565586" w14:paraId="6A98DD9F" w14:textId="77777777" w:rsidTr="00C80C1D">
        <w:trPr>
          <w:jc w:val="center"/>
          <w:ins w:id="661" w:author="Ahmed Hamza" w:date="2025-06-22T23:51:00Z"/>
        </w:trPr>
        <w:tc>
          <w:tcPr>
            <w:tcW w:w="2155" w:type="dxa"/>
          </w:tcPr>
          <w:p w14:paraId="6E691AEE" w14:textId="77777777" w:rsidR="00565586" w:rsidRDefault="00565586" w:rsidP="00C80C1D">
            <w:pPr>
              <w:pStyle w:val="NormalWeb"/>
              <w:spacing w:after="40" w:afterAutospacing="0"/>
              <w:rPr>
                <w:ins w:id="662" w:author="Ahmed Hamza" w:date="2025-06-22T23:51:00Z" w16du:dateUtc="2025-06-23T06:51:00Z"/>
                <w:rFonts w:eastAsia="MS Mincho"/>
                <w:b/>
                <w:bCs/>
                <w:sz w:val="20"/>
                <w:szCs w:val="20"/>
              </w:rPr>
            </w:pPr>
            <w:ins w:id="663" w:author="Ahmed Hamza" w:date="2025-06-22T23:51:00Z" w16du:dateUtc="2025-06-23T06:51:00Z">
              <w:r>
                <w:rPr>
                  <w:rFonts w:ascii="Courier" w:eastAsia="MS Mincho" w:hAnsi="Courier"/>
                  <w:sz w:val="20"/>
                  <w:szCs w:val="20"/>
                </w:rPr>
                <w:t>gmam</w:t>
              </w:r>
            </w:ins>
          </w:p>
        </w:tc>
        <w:tc>
          <w:tcPr>
            <w:tcW w:w="1080" w:type="dxa"/>
          </w:tcPr>
          <w:p w14:paraId="513B1638" w14:textId="77777777" w:rsidR="00565586" w:rsidRPr="000C3489" w:rsidRDefault="00565586" w:rsidP="00C80C1D">
            <w:pPr>
              <w:pStyle w:val="NormalWeb"/>
              <w:spacing w:after="40" w:afterAutospacing="0"/>
              <w:rPr>
                <w:ins w:id="664" w:author="Ahmed Hamza" w:date="2025-06-22T23:51:00Z" w16du:dateUtc="2025-06-23T06:51:00Z"/>
                <w:rFonts w:ascii="Cambria" w:eastAsia="MS Mincho" w:hAnsi="Cambria"/>
                <w:sz w:val="20"/>
                <w:szCs w:val="20"/>
                <w:rPrChange w:id="665" w:author="Ahmed Hamza" w:date="2025-06-22T23:53:00Z" w16du:dateUtc="2025-06-23T06:53:00Z">
                  <w:rPr>
                    <w:ins w:id="666" w:author="Ahmed Hamza" w:date="2025-06-22T23:51:00Z" w16du:dateUtc="2025-06-23T06:51:00Z"/>
                    <w:rFonts w:eastAsia="MS Mincho"/>
                    <w:sz w:val="20"/>
                    <w:szCs w:val="20"/>
                  </w:rPr>
                </w:rPrChange>
              </w:rPr>
            </w:pPr>
            <w:ins w:id="667" w:author="Ahmed Hamza" w:date="2025-06-22T23:51:00Z" w16du:dateUtc="2025-06-23T06:51:00Z">
              <w:r w:rsidRPr="000C3489">
                <w:rPr>
                  <w:rFonts w:ascii="Cambria" w:eastAsia="MS Mincho" w:hAnsi="Cambria"/>
                  <w:sz w:val="20"/>
                  <w:szCs w:val="20"/>
                  <w:rPrChange w:id="668" w:author="Ahmed Hamza" w:date="2025-06-22T23:53:00Z" w16du:dateUtc="2025-06-23T06:53:00Z">
                    <w:rPr>
                      <w:rFonts w:eastAsia="MS Mincho"/>
                      <w:sz w:val="20"/>
                      <w:szCs w:val="20"/>
                    </w:rPr>
                  </w:rPrChange>
                </w:rPr>
                <w:t>5.3.3.2.1</w:t>
              </w:r>
            </w:ins>
          </w:p>
        </w:tc>
        <w:tc>
          <w:tcPr>
            <w:tcW w:w="6110" w:type="dxa"/>
          </w:tcPr>
          <w:p w14:paraId="62D042A0" w14:textId="77777777" w:rsidR="00565586" w:rsidRPr="000C3489" w:rsidRDefault="00565586" w:rsidP="00C80C1D">
            <w:pPr>
              <w:pStyle w:val="NormalWeb"/>
              <w:spacing w:after="40" w:afterAutospacing="0"/>
              <w:rPr>
                <w:ins w:id="669" w:author="Ahmed Hamza" w:date="2025-06-22T23:51:00Z" w16du:dateUtc="2025-06-23T06:51:00Z"/>
                <w:rFonts w:ascii="Cambria" w:eastAsia="MS Mincho" w:hAnsi="Cambria"/>
                <w:sz w:val="20"/>
                <w:szCs w:val="20"/>
                <w:rPrChange w:id="670" w:author="Ahmed Hamza" w:date="2025-06-22T23:53:00Z" w16du:dateUtc="2025-06-23T06:53:00Z">
                  <w:rPr>
                    <w:ins w:id="671" w:author="Ahmed Hamza" w:date="2025-06-22T23:51:00Z" w16du:dateUtc="2025-06-23T06:51:00Z"/>
                    <w:rFonts w:eastAsia="MS Mincho"/>
                    <w:sz w:val="20"/>
                    <w:szCs w:val="20"/>
                  </w:rPr>
                </w:rPrChange>
              </w:rPr>
            </w:pPr>
            <w:ins w:id="672" w:author="Ahmed Hamza" w:date="2025-06-22T23:51:00Z" w16du:dateUtc="2025-06-23T06:51:00Z">
              <w:r w:rsidRPr="000C3489">
                <w:rPr>
                  <w:rFonts w:ascii="Cambria" w:eastAsia="MS Mincho" w:hAnsi="Cambria"/>
                  <w:sz w:val="20"/>
                  <w:szCs w:val="20"/>
                  <w:rPrChange w:id="673" w:author="Ahmed Hamza" w:date="2025-06-22T23:53:00Z" w16du:dateUtc="2025-06-23T06:53:00Z">
                    <w:rPr>
                      <w:rFonts w:eastAsia="MS Mincho"/>
                      <w:sz w:val="20"/>
                      <w:szCs w:val="20"/>
                    </w:rPr>
                  </w:rPrChange>
                </w:rPr>
                <w:t>Referenced track is a video track to which the display attenuation map applies.</w:t>
              </w:r>
            </w:ins>
          </w:p>
        </w:tc>
      </w:tr>
    </w:tbl>
    <w:p w14:paraId="5E04EC58" w14:textId="77777777" w:rsidR="009D0499" w:rsidRDefault="009D0499" w:rsidP="00E30443">
      <w:pPr>
        <w:rPr>
          <w:ins w:id="674" w:author="Ahmed Hamza" w:date="2025-06-22T23:51:00Z" w16du:dateUtc="2025-06-23T06:51:00Z"/>
          <w:lang w:eastAsia="ja-JP"/>
        </w:rPr>
      </w:pPr>
    </w:p>
    <w:p w14:paraId="7162C269" w14:textId="74EFC17B" w:rsidR="009D0499" w:rsidRDefault="009D0499">
      <w:pPr>
        <w:pStyle w:val="Heading3"/>
        <w:rPr>
          <w:ins w:id="675" w:author="Ahmed Hamza" w:date="2025-06-22T23:51:00Z" w16du:dateUtc="2025-06-23T06:51:00Z"/>
        </w:rPr>
        <w:pPrChange w:id="676" w:author="Ahmed Hamza" w:date="2025-06-22T23:52:00Z" w16du:dateUtc="2025-06-23T06:52:00Z">
          <w:pPr/>
        </w:pPrChange>
      </w:pPr>
      <w:bookmarkStart w:id="677" w:name="_Toc202030642"/>
      <w:ins w:id="678" w:author="Ahmed Hamza" w:date="2025-06-22T23:51:00Z" w16du:dateUtc="2025-06-23T06:51:00Z">
        <w:r>
          <w:t>Box types</w:t>
        </w:r>
        <w:bookmarkEnd w:id="677"/>
      </w:ins>
    </w:p>
    <w:p w14:paraId="5FCD352D" w14:textId="2CF3B631" w:rsidR="000C3489" w:rsidRPr="00094F3A" w:rsidRDefault="000C3489">
      <w:pPr>
        <w:rPr>
          <w:ins w:id="679" w:author="Ahmed Hamza" w:date="2025-06-22T23:51:00Z" w16du:dateUtc="2025-06-23T06:51:00Z"/>
          <w:lang w:eastAsia="ja-JP"/>
          <w:rPrChange w:id="680" w:author="Ahmed Hamza" w:date="2025-06-23T22:35:00Z" w16du:dateUtc="2025-06-24T05:35:00Z">
            <w:rPr>
              <w:ins w:id="681" w:author="Ahmed Hamza" w:date="2025-06-22T23:51:00Z" w16du:dateUtc="2025-06-23T06:51:00Z"/>
            </w:rPr>
          </w:rPrChange>
        </w:rPr>
        <w:pPrChange w:id="682" w:author="Ahmed Hamza" w:date="2025-06-23T22:35:00Z" w16du:dateUtc="2025-06-24T05:35:00Z">
          <w:pPr>
            <w:pStyle w:val="Caption"/>
            <w:keepNext/>
          </w:pPr>
        </w:pPrChange>
      </w:pPr>
      <w:ins w:id="683" w:author="Ahmed Hamza" w:date="2025-06-22T23:51:00Z" w16du:dateUtc="2025-06-23T06:51:00Z">
        <w:r>
          <w:rPr>
            <w:lang w:eastAsia="ja-JP"/>
          </w:rPr>
          <w:t>The box types specified in this document are listed in</w:t>
        </w:r>
      </w:ins>
      <w:ins w:id="684" w:author="Ahmed Hamza" w:date="2025-06-28T19:05:00Z" w16du:dateUtc="2025-06-29T02:05:00Z">
        <w:r w:rsidR="00136F2A">
          <w:rPr>
            <w:lang w:eastAsia="ja-JP"/>
          </w:rPr>
          <w:t xml:space="preserve"> </w:t>
        </w:r>
        <w:r w:rsidR="00136F2A">
          <w:rPr>
            <w:lang w:eastAsia="ja-JP"/>
          </w:rPr>
          <w:fldChar w:fldCharType="begin"/>
        </w:r>
        <w:r w:rsidR="00136F2A">
          <w:rPr>
            <w:lang w:eastAsia="ja-JP"/>
          </w:rPr>
          <w:instrText xml:space="preserve"> REF _Ref202029965 \r \h </w:instrText>
        </w:r>
      </w:ins>
      <w:r w:rsidR="00136F2A">
        <w:rPr>
          <w:lang w:eastAsia="ja-JP"/>
        </w:rPr>
      </w:r>
      <w:r w:rsidR="00136F2A">
        <w:rPr>
          <w:lang w:eastAsia="ja-JP"/>
        </w:rPr>
        <w:fldChar w:fldCharType="separate"/>
      </w:r>
      <w:ins w:id="685" w:author="Ahmed Hamza" w:date="2025-06-28T19:05:00Z" w16du:dateUtc="2025-06-29T02:05:00Z">
        <w:r w:rsidR="00136F2A">
          <w:rPr>
            <w:lang w:eastAsia="ja-JP"/>
          </w:rPr>
          <w:t>Table 5</w:t>
        </w:r>
        <w:r w:rsidR="00136F2A">
          <w:rPr>
            <w:lang w:eastAsia="ja-JP"/>
          </w:rPr>
          <w:fldChar w:fldCharType="end"/>
        </w:r>
      </w:ins>
      <w:ins w:id="686" w:author="Ahmed Hamza" w:date="2025-06-22T23:51:00Z" w16du:dateUtc="2025-06-23T06:51:00Z">
        <w:r>
          <w:rPr>
            <w:lang w:eastAsia="ja-JP"/>
          </w:rPr>
          <w:t>. In the table, t</w:t>
        </w:r>
        <w:r w:rsidRPr="00984EC6">
          <w:rPr>
            <w:lang w:eastAsia="ja-JP"/>
          </w:rPr>
          <w:t xml:space="preserve">he box types </w:t>
        </w:r>
        <w:r>
          <w:rPr>
            <w:lang w:eastAsia="ja-JP"/>
          </w:rPr>
          <w:t xml:space="preserve">specified in </w:t>
        </w:r>
        <w:r w:rsidRPr="00BE7591">
          <w:rPr>
            <w:lang w:eastAsia="ja-JP"/>
          </w:rPr>
          <w:t>ISO/IEC 230</w:t>
        </w:r>
        <w:r w:rsidRPr="004F50A5">
          <w:rPr>
            <w:lang w:eastAsia="ja-JP"/>
          </w:rPr>
          <w:t>01-19</w:t>
        </w:r>
        <w:r>
          <w:rPr>
            <w:lang w:eastAsia="ja-JP"/>
          </w:rPr>
          <w:t xml:space="preserve"> are</w:t>
        </w:r>
        <w:r w:rsidRPr="00984EC6">
          <w:rPr>
            <w:lang w:eastAsia="ja-JP"/>
          </w:rPr>
          <w:t xml:space="preserve"> in black text with links to the corresponding clauses in the specification. </w:t>
        </w:r>
        <w:r>
          <w:rPr>
            <w:lang w:eastAsia="ja-JP"/>
          </w:rPr>
          <w:t>Related container boxes specified in ISOBMFF are</w:t>
        </w:r>
        <w:r w:rsidRPr="00984EC6">
          <w:rPr>
            <w:lang w:eastAsia="ja-JP"/>
          </w:rPr>
          <w:t xml:space="preserve"> marked in grey. Non-related ISOBMFF boxes are not included in the table. Mandatory boxes are</w:t>
        </w:r>
        <w:r>
          <w:rPr>
            <w:lang w:eastAsia="ja-JP"/>
          </w:rPr>
          <w:t>,</w:t>
        </w:r>
        <w:r w:rsidRPr="00984EC6">
          <w:rPr>
            <w:lang w:eastAsia="ja-JP"/>
          </w:rPr>
          <w:t xml:space="preserve"> </w:t>
        </w:r>
        <w:r>
          <w:rPr>
            <w:lang w:eastAsia="ja-JP"/>
          </w:rPr>
          <w:t xml:space="preserve">as in ISOBMFF, </w:t>
        </w:r>
        <w:r w:rsidRPr="00984EC6">
          <w:rPr>
            <w:lang w:eastAsia="ja-JP"/>
          </w:rPr>
          <w:t xml:space="preserve">marked with an asterisk. </w:t>
        </w:r>
        <w:r>
          <w:rPr>
            <w:lang w:eastAsia="ja-JP"/>
          </w:rPr>
          <w:t>Box types</w:t>
        </w:r>
        <w:r w:rsidRPr="00984EC6">
          <w:rPr>
            <w:lang w:eastAsia="ja-JP"/>
          </w:rPr>
          <w:t xml:space="preserve"> without a four</w:t>
        </w:r>
        <w:r>
          <w:rPr>
            <w:lang w:eastAsia="ja-JP"/>
          </w:rPr>
          <w:t xml:space="preserve"> character code are marked with ‘-‘</w:t>
        </w:r>
        <w:r w:rsidRPr="00984EC6">
          <w:rPr>
            <w:lang w:eastAsia="ja-JP"/>
          </w:rPr>
          <w:t xml:space="preserve"> in the structure. </w:t>
        </w:r>
      </w:ins>
    </w:p>
    <w:p w14:paraId="1CF16BA8" w14:textId="6C0AA9D0" w:rsidR="00094F3A" w:rsidRPr="00F8709C" w:rsidRDefault="00094F3A">
      <w:pPr>
        <w:pStyle w:val="Tabletitle"/>
        <w:rPr>
          <w:ins w:id="687" w:author="Ahmed Hamza" w:date="2025-06-23T22:35:00Z" w16du:dateUtc="2025-06-24T05:35:00Z"/>
        </w:rPr>
        <w:pPrChange w:id="688" w:author="Ahmed Hamza" w:date="2025-06-28T19:05:00Z" w16du:dateUtc="2025-06-29T02:05:00Z">
          <w:pPr/>
        </w:pPrChange>
      </w:pPr>
      <w:bookmarkStart w:id="689" w:name="_Ref202029965"/>
      <w:ins w:id="690" w:author="Ahmed Hamza" w:date="2025-06-23T22:35:00Z" w16du:dateUtc="2025-06-24T05:35:00Z">
        <w:r w:rsidRPr="00136F2A">
          <w:rPr>
            <w:lang w:val="en-GB"/>
            <w:rPrChange w:id="691" w:author="Ahmed Hamza" w:date="2025-06-28T19:06:00Z" w16du:dateUtc="2025-06-29T02:06:00Z">
              <w:rPr>
                <w:b/>
                <w:bCs/>
                <w:lang w:val="en-US"/>
              </w:rPr>
            </w:rPrChange>
          </w:rPr>
          <w:t>Box types specified in this document.</w:t>
        </w:r>
        <w:bookmarkEnd w:id="689"/>
      </w:ins>
    </w:p>
    <w:tbl>
      <w:tblPr>
        <w:tblW w:w="9885" w:type="dxa"/>
        <w:tblInd w:w="93" w:type="dxa"/>
        <w:tblLayout w:type="fixed"/>
        <w:tblCellMar>
          <w:left w:w="0" w:type="dxa"/>
          <w:right w:w="0" w:type="dxa"/>
        </w:tblCellMar>
        <w:tblLook w:val="04A0" w:firstRow="1" w:lastRow="0" w:firstColumn="1" w:lastColumn="0" w:noHBand="0" w:noVBand="1"/>
      </w:tblPr>
      <w:tblGrid>
        <w:gridCol w:w="461"/>
        <w:gridCol w:w="426"/>
        <w:gridCol w:w="450"/>
        <w:gridCol w:w="450"/>
        <w:gridCol w:w="450"/>
        <w:gridCol w:w="450"/>
        <w:gridCol w:w="450"/>
        <w:gridCol w:w="446"/>
        <w:gridCol w:w="544"/>
        <w:gridCol w:w="450"/>
        <w:gridCol w:w="423"/>
        <w:gridCol w:w="851"/>
        <w:gridCol w:w="4034"/>
        <w:tblGridChange w:id="692">
          <w:tblGrid>
            <w:gridCol w:w="10"/>
            <w:gridCol w:w="451"/>
            <w:gridCol w:w="10"/>
            <w:gridCol w:w="416"/>
            <w:gridCol w:w="10"/>
            <w:gridCol w:w="440"/>
            <w:gridCol w:w="10"/>
            <w:gridCol w:w="440"/>
            <w:gridCol w:w="10"/>
            <w:gridCol w:w="440"/>
            <w:gridCol w:w="10"/>
            <w:gridCol w:w="440"/>
            <w:gridCol w:w="10"/>
            <w:gridCol w:w="440"/>
            <w:gridCol w:w="10"/>
            <w:gridCol w:w="446"/>
            <w:gridCol w:w="132"/>
            <w:gridCol w:w="402"/>
            <w:gridCol w:w="10"/>
            <w:gridCol w:w="440"/>
            <w:gridCol w:w="10"/>
            <w:gridCol w:w="260"/>
            <w:gridCol w:w="163"/>
            <w:gridCol w:w="737"/>
            <w:gridCol w:w="114"/>
            <w:gridCol w:w="4024"/>
            <w:gridCol w:w="10"/>
          </w:tblGrid>
        </w:tblGridChange>
      </w:tblGrid>
      <w:tr w:rsidR="00094F3A" w:rsidRPr="003A27A8" w14:paraId="0A149056" w14:textId="77777777" w:rsidTr="00C80C1D">
        <w:trPr>
          <w:tblHeader/>
          <w:ins w:id="693" w:author="Ahmed Hamza" w:date="2025-06-22T23:51:00Z"/>
        </w:trPr>
        <w:tc>
          <w:tcPr>
            <w:tcW w:w="9885" w:type="dxa"/>
            <w:gridSpan w:val="13"/>
            <w:tcBorders>
              <w:top w:val="single" w:sz="8" w:space="0" w:color="auto"/>
              <w:left w:val="single" w:sz="8" w:space="0" w:color="auto"/>
              <w:bottom w:val="single" w:sz="8" w:space="0" w:color="auto"/>
              <w:right w:val="single" w:sz="8" w:space="0" w:color="auto"/>
            </w:tcBorders>
          </w:tcPr>
          <w:p w14:paraId="1E5DA877" w14:textId="77777777" w:rsidR="00094F3A" w:rsidRPr="00382D26" w:rsidRDefault="00094F3A" w:rsidP="00C80C1D">
            <w:pPr>
              <w:jc w:val="center"/>
              <w:rPr>
                <w:ins w:id="694" w:author="Ahmed Hamza" w:date="2025-06-22T23:51:00Z" w16du:dateUtc="2025-06-23T06:51:00Z"/>
                <w:rFonts w:cs="Arial"/>
                <w:b/>
                <w:i/>
                <w:iCs/>
                <w:sz w:val="20"/>
                <w:szCs w:val="20"/>
              </w:rPr>
            </w:pPr>
            <w:ins w:id="695" w:author="Ahmed Hamza" w:date="2025-06-22T23:51:00Z" w16du:dateUtc="2025-06-23T06:51:00Z">
              <w:r w:rsidRPr="00382D26">
                <w:rPr>
                  <w:b/>
                  <w:sz w:val="20"/>
                  <w:szCs w:val="20"/>
                </w:rPr>
                <w:t>Box types, structure, and cross-reference</w:t>
              </w:r>
              <w:r w:rsidRPr="00382D26">
                <w:rPr>
                  <w:sz w:val="20"/>
                  <w:szCs w:val="20"/>
                </w:rPr>
                <w:t xml:space="preserve"> (Informative)</w:t>
              </w:r>
            </w:ins>
          </w:p>
        </w:tc>
      </w:tr>
      <w:tr w:rsidR="000C3489" w:rsidRPr="003A27A8" w14:paraId="7500AFDC" w14:textId="77777777" w:rsidTr="00E9102C">
        <w:tblPrEx>
          <w:tblW w:w="9885" w:type="dxa"/>
          <w:tblInd w:w="93" w:type="dxa"/>
          <w:tblLayout w:type="fixed"/>
          <w:tblCellMar>
            <w:left w:w="0" w:type="dxa"/>
            <w:right w:w="0" w:type="dxa"/>
          </w:tblCellMar>
          <w:tblPrExChange w:id="696" w:author="Ahmed Hamza" w:date="2025-06-24T15:34:00Z" w16du:dateUtc="2025-06-24T22:34:00Z">
            <w:tblPrEx>
              <w:tblW w:w="9885" w:type="dxa"/>
              <w:tblInd w:w="93" w:type="dxa"/>
              <w:tblLayout w:type="fixed"/>
              <w:tblCellMar>
                <w:left w:w="0" w:type="dxa"/>
                <w:right w:w="0" w:type="dxa"/>
              </w:tblCellMar>
            </w:tblPrEx>
          </w:tblPrExChange>
        </w:tblPrEx>
        <w:trPr>
          <w:ins w:id="697" w:author="Ahmed Hamza" w:date="2025-06-22T23:51:00Z"/>
          <w:trPrChange w:id="698"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hideMark/>
            <w:tcPrChange w:id="699"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51F1E212" w14:textId="77777777" w:rsidR="000C3489" w:rsidRPr="003A27A8" w:rsidRDefault="000C3489" w:rsidP="00C80C1D">
            <w:pPr>
              <w:rPr>
                <w:ins w:id="700" w:author="Ahmed Hamza" w:date="2025-06-22T23:51:00Z" w16du:dateUtc="2025-06-23T06:51:00Z"/>
                <w:rFonts w:cs="Arial"/>
                <w:color w:val="BFBFBF" w:themeColor="background1" w:themeShade="BF"/>
                <w:sz w:val="18"/>
                <w:szCs w:val="18"/>
              </w:rPr>
            </w:pPr>
            <w:ins w:id="701" w:author="Ahmed Hamza" w:date="2025-06-22T23:51:00Z" w16du:dateUtc="2025-06-23T06:51:00Z">
              <w:r w:rsidRPr="003A27A8">
                <w:rPr>
                  <w:rFonts w:cs="Arial"/>
                  <w:color w:val="BFBFBF" w:themeColor="background1" w:themeShade="BF"/>
                  <w:sz w:val="18"/>
                  <w:szCs w:val="18"/>
                </w:rPr>
                <w:t>moov</w:t>
              </w:r>
            </w:ins>
          </w:p>
        </w:tc>
        <w:tc>
          <w:tcPr>
            <w:tcW w:w="426" w:type="dxa"/>
            <w:tcBorders>
              <w:top w:val="nil"/>
              <w:left w:val="nil"/>
              <w:bottom w:val="single" w:sz="8" w:space="0" w:color="auto"/>
              <w:right w:val="single" w:sz="8" w:space="0" w:color="auto"/>
            </w:tcBorders>
            <w:shd w:val="clear" w:color="auto" w:fill="auto"/>
            <w:vAlign w:val="center"/>
            <w:hideMark/>
            <w:tcPrChange w:id="702"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hideMark/>
              </w:tcPr>
            </w:tcPrChange>
          </w:tcPr>
          <w:p w14:paraId="477ABA89" w14:textId="77777777" w:rsidR="000C3489" w:rsidRPr="003A27A8" w:rsidRDefault="000C3489" w:rsidP="00C80C1D">
            <w:pPr>
              <w:rPr>
                <w:ins w:id="703"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Change w:id="704"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4A52E61F" w14:textId="77777777" w:rsidR="000C3489" w:rsidRPr="003A27A8" w:rsidRDefault="000C3489" w:rsidP="00C80C1D">
            <w:pPr>
              <w:rPr>
                <w:ins w:id="705"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Change w:id="706"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6953109F" w14:textId="77777777" w:rsidR="000C3489" w:rsidRPr="003A27A8" w:rsidRDefault="000C3489" w:rsidP="00C80C1D">
            <w:pPr>
              <w:rPr>
                <w:ins w:id="707"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Change w:id="708"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32B18A0A" w14:textId="77777777" w:rsidR="000C3489" w:rsidRPr="003A27A8" w:rsidRDefault="000C3489" w:rsidP="00C80C1D">
            <w:pPr>
              <w:rPr>
                <w:ins w:id="709"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4" w:space="0" w:color="auto"/>
            </w:tcBorders>
            <w:shd w:val="clear" w:color="auto" w:fill="auto"/>
            <w:vAlign w:val="center"/>
            <w:hideMark/>
            <w:tcPrChange w:id="710"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hideMark/>
              </w:tcPr>
            </w:tcPrChange>
          </w:tcPr>
          <w:p w14:paraId="60097926" w14:textId="77777777" w:rsidR="000C3489" w:rsidRPr="003A27A8" w:rsidRDefault="000C3489" w:rsidP="00C80C1D">
            <w:pPr>
              <w:rPr>
                <w:ins w:id="711" w:author="Ahmed Hamza" w:date="2025-06-22T23:51:00Z" w16du:dateUtc="2025-06-23T06:51:00Z"/>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Change w:id="712"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667986A3" w14:textId="77777777" w:rsidR="000C3489" w:rsidRPr="003A27A8" w:rsidRDefault="000C3489" w:rsidP="00C80C1D">
            <w:pPr>
              <w:rPr>
                <w:ins w:id="713" w:author="Ahmed Hamza" w:date="2025-06-22T23:51:00Z" w16du:dateUtc="2025-06-23T06:51:00Z"/>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Change w:id="714"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5F2F0144" w14:textId="77777777" w:rsidR="000C3489" w:rsidRPr="003A27A8" w:rsidRDefault="000C3489" w:rsidP="00C80C1D">
            <w:pPr>
              <w:rPr>
                <w:ins w:id="715" w:author="Ahmed Hamza" w:date="2025-06-22T23:51:00Z" w16du:dateUtc="2025-06-23T06:51:00Z"/>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Change w:id="716"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295076AE" w14:textId="77777777" w:rsidR="000C3489" w:rsidRPr="003A27A8" w:rsidRDefault="000C3489" w:rsidP="00C80C1D">
            <w:pPr>
              <w:rPr>
                <w:ins w:id="717" w:author="Ahmed Hamza" w:date="2025-06-22T23:51:00Z" w16du:dateUtc="2025-06-23T06:51:00Z"/>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Change w:id="718"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0EE5B70C" w14:textId="77777777" w:rsidR="000C3489" w:rsidRPr="003A27A8" w:rsidRDefault="000C3489" w:rsidP="00C80C1D">
            <w:pPr>
              <w:rPr>
                <w:ins w:id="719" w:author="Ahmed Hamza" w:date="2025-06-22T23:51:00Z" w16du:dateUtc="2025-06-23T06:51:00Z"/>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hideMark/>
            <w:tcPrChange w:id="720"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hideMark/>
              </w:tcPr>
            </w:tcPrChange>
          </w:tcPr>
          <w:p w14:paraId="1DAC05ED" w14:textId="77777777" w:rsidR="000C3489" w:rsidRPr="003A27A8" w:rsidRDefault="000C3489" w:rsidP="00C80C1D">
            <w:pPr>
              <w:rPr>
                <w:ins w:id="721" w:author="Ahmed Hamza" w:date="2025-06-22T23:51:00Z" w16du:dateUtc="2025-06-23T06:51:00Z"/>
                <w:rFonts w:cs="Arial"/>
                <w:color w:val="BFBFBF" w:themeColor="background1" w:themeShade="BF"/>
                <w:sz w:val="18"/>
                <w:szCs w:val="18"/>
              </w:rPr>
            </w:pPr>
            <w:ins w:id="722" w:author="Ahmed Hamza" w:date="2025-06-22T23:51:00Z" w16du:dateUtc="2025-06-23T06:51:00Z">
              <w:r w:rsidRPr="003A27A8">
                <w:rPr>
                  <w:rFonts w:cs="Arial"/>
                  <w:color w:val="BFBFBF" w:themeColor="background1" w:themeShade="BF"/>
                  <w:sz w:val="18"/>
                  <w:szCs w:val="18"/>
                </w:rPr>
                <w:t>*</w:t>
              </w:r>
            </w:ins>
          </w:p>
        </w:tc>
        <w:tc>
          <w:tcPr>
            <w:tcW w:w="851" w:type="dxa"/>
            <w:tcBorders>
              <w:top w:val="nil"/>
              <w:left w:val="nil"/>
              <w:bottom w:val="single" w:sz="8" w:space="0" w:color="auto"/>
              <w:right w:val="single" w:sz="8" w:space="0" w:color="auto"/>
            </w:tcBorders>
            <w:shd w:val="clear" w:color="auto" w:fill="auto"/>
            <w:hideMark/>
            <w:tcPrChange w:id="723"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hideMark/>
              </w:tcPr>
            </w:tcPrChange>
          </w:tcPr>
          <w:p w14:paraId="6B6C2245" w14:textId="77777777" w:rsidR="000C3489" w:rsidRPr="003A27A8" w:rsidRDefault="000C3489" w:rsidP="00C80C1D">
            <w:pPr>
              <w:rPr>
                <w:ins w:id="724" w:author="Ahmed Hamza" w:date="2025-06-22T23:51:00Z" w16du:dateUtc="2025-06-23T06:51:00Z"/>
                <w:rFonts w:cs="Arial"/>
                <w:color w:val="BFBFBF" w:themeColor="background1" w:themeShade="BF"/>
                <w:sz w:val="18"/>
                <w:szCs w:val="18"/>
              </w:rPr>
            </w:pPr>
            <w:ins w:id="725" w:author="Ahmed Hamza" w:date="2025-06-22T23:51:00Z" w16du:dateUtc="2025-06-23T06:51:00Z">
              <w:r>
                <w:rPr>
                  <w:rFonts w:cs="Arial"/>
                  <w:color w:val="BFBFBF" w:themeColor="background1" w:themeShade="BF"/>
                  <w:sz w:val="18"/>
                  <w:szCs w:val="18"/>
                  <w:lang w:bidi="x-none"/>
                </w:rPr>
                <w:t>ISOBMFF</w:t>
              </w:r>
            </w:ins>
          </w:p>
        </w:tc>
        <w:tc>
          <w:tcPr>
            <w:tcW w:w="4034" w:type="dxa"/>
            <w:tcBorders>
              <w:top w:val="nil"/>
              <w:left w:val="nil"/>
              <w:bottom w:val="single" w:sz="8" w:space="0" w:color="auto"/>
              <w:right w:val="single" w:sz="8" w:space="0" w:color="auto"/>
            </w:tcBorders>
            <w:shd w:val="clear" w:color="auto" w:fill="auto"/>
            <w:vAlign w:val="center"/>
            <w:hideMark/>
            <w:tcPrChange w:id="726"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hideMark/>
              </w:tcPr>
            </w:tcPrChange>
          </w:tcPr>
          <w:p w14:paraId="2E6BB4B8" w14:textId="77777777" w:rsidR="000C3489" w:rsidRPr="003A27A8" w:rsidRDefault="000C3489" w:rsidP="00C80C1D">
            <w:pPr>
              <w:rPr>
                <w:ins w:id="727" w:author="Ahmed Hamza" w:date="2025-06-22T23:51:00Z" w16du:dateUtc="2025-06-23T06:51:00Z"/>
                <w:rFonts w:cs="Arial"/>
                <w:i/>
                <w:iCs/>
                <w:color w:val="BFBFBF" w:themeColor="background1" w:themeShade="BF"/>
                <w:sz w:val="18"/>
                <w:szCs w:val="18"/>
              </w:rPr>
            </w:pPr>
            <w:ins w:id="728" w:author="Ahmed Hamza" w:date="2025-06-22T23:51:00Z" w16du:dateUtc="2025-06-23T06:51:00Z">
              <w:r w:rsidRPr="003A27A8">
                <w:rPr>
                  <w:rFonts w:cs="Arial"/>
                  <w:i/>
                  <w:iCs/>
                  <w:color w:val="BFBFBF" w:themeColor="background1" w:themeShade="BF"/>
                  <w:sz w:val="18"/>
                  <w:szCs w:val="18"/>
                </w:rPr>
                <w:t>container for all the metadata</w:t>
              </w:r>
            </w:ins>
          </w:p>
        </w:tc>
      </w:tr>
      <w:tr w:rsidR="000C3489" w:rsidRPr="003A27A8" w14:paraId="2860A32E" w14:textId="77777777" w:rsidTr="00E9102C">
        <w:tblPrEx>
          <w:tblW w:w="9885" w:type="dxa"/>
          <w:tblInd w:w="93" w:type="dxa"/>
          <w:tblLayout w:type="fixed"/>
          <w:tblCellMar>
            <w:left w:w="0" w:type="dxa"/>
            <w:right w:w="0" w:type="dxa"/>
          </w:tblCellMar>
          <w:tblPrExChange w:id="729" w:author="Ahmed Hamza" w:date="2025-06-24T15:34:00Z" w16du:dateUtc="2025-06-24T22:34:00Z">
            <w:tblPrEx>
              <w:tblW w:w="9885" w:type="dxa"/>
              <w:tblInd w:w="93" w:type="dxa"/>
              <w:tblLayout w:type="fixed"/>
              <w:tblCellMar>
                <w:left w:w="0" w:type="dxa"/>
                <w:right w:w="0" w:type="dxa"/>
              </w:tblCellMar>
            </w:tblPrEx>
          </w:tblPrExChange>
        </w:tblPrEx>
        <w:trPr>
          <w:ins w:id="730" w:author="Ahmed Hamza" w:date="2025-06-22T23:51:00Z"/>
          <w:trPrChange w:id="731"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hideMark/>
            <w:tcPrChange w:id="732"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366793E4" w14:textId="77777777" w:rsidR="000C3489" w:rsidRPr="003A27A8" w:rsidRDefault="000C3489" w:rsidP="00C80C1D">
            <w:pPr>
              <w:rPr>
                <w:ins w:id="733" w:author="Ahmed Hamza" w:date="2025-06-22T23:51:00Z" w16du:dateUtc="2025-06-23T06:51:00Z"/>
                <w:rFonts w:cs="Arial"/>
                <w:color w:val="BFBFBF" w:themeColor="background1" w:themeShade="BF"/>
                <w:sz w:val="18"/>
                <w:szCs w:val="18"/>
              </w:rPr>
            </w:pPr>
          </w:p>
        </w:tc>
        <w:tc>
          <w:tcPr>
            <w:tcW w:w="426" w:type="dxa"/>
            <w:tcBorders>
              <w:top w:val="nil"/>
              <w:left w:val="nil"/>
              <w:bottom w:val="single" w:sz="8" w:space="0" w:color="auto"/>
              <w:right w:val="single" w:sz="8" w:space="0" w:color="auto"/>
            </w:tcBorders>
            <w:shd w:val="clear" w:color="auto" w:fill="auto"/>
            <w:vAlign w:val="center"/>
            <w:hideMark/>
            <w:tcPrChange w:id="734"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hideMark/>
              </w:tcPr>
            </w:tcPrChange>
          </w:tcPr>
          <w:p w14:paraId="3EA16D2B" w14:textId="77777777" w:rsidR="000C3489" w:rsidRPr="003A27A8" w:rsidRDefault="000C3489" w:rsidP="00C80C1D">
            <w:pPr>
              <w:rPr>
                <w:ins w:id="735" w:author="Ahmed Hamza" w:date="2025-06-22T23:51:00Z" w16du:dateUtc="2025-06-23T06:51:00Z"/>
                <w:rFonts w:cs="Arial"/>
                <w:color w:val="BFBFBF" w:themeColor="background1" w:themeShade="BF"/>
                <w:sz w:val="18"/>
                <w:szCs w:val="18"/>
              </w:rPr>
            </w:pPr>
            <w:ins w:id="736" w:author="Ahmed Hamza" w:date="2025-06-22T23:51:00Z" w16du:dateUtc="2025-06-23T06:51:00Z">
              <w:r>
                <w:rPr>
                  <w:rFonts w:cs="Arial"/>
                  <w:color w:val="BFBFBF" w:themeColor="background1" w:themeShade="BF"/>
                  <w:sz w:val="18"/>
                  <w:szCs w:val="18"/>
                </w:rPr>
                <w:t>t</w:t>
              </w:r>
              <w:r w:rsidRPr="003A27A8">
                <w:rPr>
                  <w:rFonts w:cs="Arial"/>
                  <w:color w:val="BFBFBF" w:themeColor="background1" w:themeShade="BF"/>
                  <w:sz w:val="18"/>
                  <w:szCs w:val="18"/>
                </w:rPr>
                <w:t>rak</w:t>
              </w:r>
            </w:ins>
          </w:p>
        </w:tc>
        <w:tc>
          <w:tcPr>
            <w:tcW w:w="450" w:type="dxa"/>
            <w:tcBorders>
              <w:top w:val="nil"/>
              <w:left w:val="nil"/>
              <w:bottom w:val="single" w:sz="8" w:space="0" w:color="auto"/>
              <w:right w:val="single" w:sz="8" w:space="0" w:color="auto"/>
            </w:tcBorders>
            <w:shd w:val="clear" w:color="auto" w:fill="auto"/>
            <w:vAlign w:val="center"/>
            <w:hideMark/>
            <w:tcPrChange w:id="737"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51E5CE35" w14:textId="77777777" w:rsidR="000C3489" w:rsidRPr="003A27A8" w:rsidRDefault="000C3489" w:rsidP="00C80C1D">
            <w:pPr>
              <w:rPr>
                <w:ins w:id="738"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Change w:id="739"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78249AF2" w14:textId="77777777" w:rsidR="000C3489" w:rsidRPr="003A27A8" w:rsidRDefault="000C3489" w:rsidP="00C80C1D">
            <w:pPr>
              <w:rPr>
                <w:ins w:id="740"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Change w:id="741"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2F5931FF" w14:textId="77777777" w:rsidR="000C3489" w:rsidRPr="003A27A8" w:rsidRDefault="000C3489" w:rsidP="00C80C1D">
            <w:pPr>
              <w:rPr>
                <w:ins w:id="742"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4" w:space="0" w:color="auto"/>
            </w:tcBorders>
            <w:shd w:val="clear" w:color="auto" w:fill="auto"/>
            <w:vAlign w:val="center"/>
            <w:hideMark/>
            <w:tcPrChange w:id="743"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hideMark/>
              </w:tcPr>
            </w:tcPrChange>
          </w:tcPr>
          <w:p w14:paraId="0BDFD5B0" w14:textId="77777777" w:rsidR="000C3489" w:rsidRPr="003A27A8" w:rsidRDefault="000C3489" w:rsidP="00C80C1D">
            <w:pPr>
              <w:rPr>
                <w:ins w:id="744" w:author="Ahmed Hamza" w:date="2025-06-22T23:51:00Z" w16du:dateUtc="2025-06-23T06:51:00Z"/>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Change w:id="745"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25157072" w14:textId="77777777" w:rsidR="000C3489" w:rsidRPr="003A27A8" w:rsidRDefault="000C3489" w:rsidP="00C80C1D">
            <w:pPr>
              <w:rPr>
                <w:ins w:id="746" w:author="Ahmed Hamza" w:date="2025-06-22T23:51:00Z" w16du:dateUtc="2025-06-23T06:51:00Z"/>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Change w:id="747"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42877F09" w14:textId="77777777" w:rsidR="000C3489" w:rsidRPr="003A27A8" w:rsidRDefault="000C3489" w:rsidP="00C80C1D">
            <w:pPr>
              <w:rPr>
                <w:ins w:id="748" w:author="Ahmed Hamza" w:date="2025-06-22T23:51:00Z" w16du:dateUtc="2025-06-23T06:51:00Z"/>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Change w:id="749"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632149E5" w14:textId="77777777" w:rsidR="000C3489" w:rsidRPr="003A27A8" w:rsidRDefault="000C3489" w:rsidP="00C80C1D">
            <w:pPr>
              <w:rPr>
                <w:ins w:id="750" w:author="Ahmed Hamza" w:date="2025-06-22T23:51:00Z" w16du:dateUtc="2025-06-23T06:51:00Z"/>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Change w:id="751"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0F1CB6ED" w14:textId="77777777" w:rsidR="000C3489" w:rsidRPr="003A27A8" w:rsidRDefault="000C3489" w:rsidP="00C80C1D">
            <w:pPr>
              <w:rPr>
                <w:ins w:id="752" w:author="Ahmed Hamza" w:date="2025-06-22T23:51:00Z" w16du:dateUtc="2025-06-23T06:51:00Z"/>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hideMark/>
            <w:tcPrChange w:id="753"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hideMark/>
              </w:tcPr>
            </w:tcPrChange>
          </w:tcPr>
          <w:p w14:paraId="5BA268AE" w14:textId="77777777" w:rsidR="000C3489" w:rsidRPr="003A27A8" w:rsidRDefault="000C3489" w:rsidP="00C80C1D">
            <w:pPr>
              <w:rPr>
                <w:ins w:id="754" w:author="Ahmed Hamza" w:date="2025-06-22T23:51:00Z" w16du:dateUtc="2025-06-23T06:51:00Z"/>
                <w:rFonts w:cs="Arial"/>
                <w:color w:val="BFBFBF" w:themeColor="background1" w:themeShade="BF"/>
                <w:sz w:val="18"/>
                <w:szCs w:val="18"/>
              </w:rPr>
            </w:pPr>
            <w:ins w:id="755" w:author="Ahmed Hamza" w:date="2025-06-22T23:51:00Z" w16du:dateUtc="2025-06-23T06:51:00Z">
              <w:r w:rsidRPr="003A27A8">
                <w:rPr>
                  <w:rFonts w:cs="Arial"/>
                  <w:color w:val="BFBFBF" w:themeColor="background1" w:themeShade="BF"/>
                  <w:sz w:val="18"/>
                  <w:szCs w:val="18"/>
                </w:rPr>
                <w:t>*</w:t>
              </w:r>
            </w:ins>
          </w:p>
        </w:tc>
        <w:tc>
          <w:tcPr>
            <w:tcW w:w="851" w:type="dxa"/>
            <w:tcBorders>
              <w:top w:val="nil"/>
              <w:left w:val="nil"/>
              <w:bottom w:val="single" w:sz="8" w:space="0" w:color="auto"/>
              <w:right w:val="single" w:sz="8" w:space="0" w:color="auto"/>
            </w:tcBorders>
            <w:shd w:val="clear" w:color="auto" w:fill="auto"/>
            <w:hideMark/>
            <w:tcPrChange w:id="756"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hideMark/>
              </w:tcPr>
            </w:tcPrChange>
          </w:tcPr>
          <w:p w14:paraId="0096B91A" w14:textId="77777777" w:rsidR="000C3489" w:rsidRPr="003A27A8" w:rsidRDefault="000C3489" w:rsidP="00C80C1D">
            <w:pPr>
              <w:rPr>
                <w:ins w:id="757" w:author="Ahmed Hamza" w:date="2025-06-22T23:51:00Z" w16du:dateUtc="2025-06-23T06:51:00Z"/>
                <w:rFonts w:cs="Arial"/>
                <w:color w:val="BFBFBF" w:themeColor="background1" w:themeShade="BF"/>
                <w:sz w:val="18"/>
                <w:szCs w:val="18"/>
              </w:rPr>
            </w:pPr>
            <w:ins w:id="758" w:author="Ahmed Hamza" w:date="2025-06-22T23:51:00Z" w16du:dateUtc="2025-06-23T06:51:00Z">
              <w:r>
                <w:rPr>
                  <w:rFonts w:cs="Arial"/>
                  <w:color w:val="BFBFBF" w:themeColor="background1" w:themeShade="BF"/>
                  <w:sz w:val="18"/>
                  <w:szCs w:val="18"/>
                  <w:lang w:bidi="x-none"/>
                </w:rPr>
                <w:t>ISOBMFF</w:t>
              </w:r>
            </w:ins>
          </w:p>
        </w:tc>
        <w:tc>
          <w:tcPr>
            <w:tcW w:w="4034" w:type="dxa"/>
            <w:tcBorders>
              <w:top w:val="nil"/>
              <w:left w:val="nil"/>
              <w:bottom w:val="single" w:sz="8" w:space="0" w:color="auto"/>
              <w:right w:val="single" w:sz="8" w:space="0" w:color="auto"/>
            </w:tcBorders>
            <w:shd w:val="clear" w:color="auto" w:fill="auto"/>
            <w:vAlign w:val="center"/>
            <w:hideMark/>
            <w:tcPrChange w:id="759"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hideMark/>
              </w:tcPr>
            </w:tcPrChange>
          </w:tcPr>
          <w:p w14:paraId="3147BE6A" w14:textId="77777777" w:rsidR="000C3489" w:rsidRPr="003A27A8" w:rsidRDefault="000C3489" w:rsidP="00C80C1D">
            <w:pPr>
              <w:rPr>
                <w:ins w:id="760" w:author="Ahmed Hamza" w:date="2025-06-22T23:51:00Z" w16du:dateUtc="2025-06-23T06:51:00Z"/>
                <w:rFonts w:cs="Arial"/>
                <w:i/>
                <w:iCs/>
                <w:color w:val="BFBFBF" w:themeColor="background1" w:themeShade="BF"/>
                <w:sz w:val="18"/>
                <w:szCs w:val="18"/>
              </w:rPr>
            </w:pPr>
            <w:ins w:id="761" w:author="Ahmed Hamza" w:date="2025-06-22T23:51:00Z" w16du:dateUtc="2025-06-23T06:51:00Z">
              <w:r w:rsidRPr="003A27A8">
                <w:rPr>
                  <w:rFonts w:cs="Arial"/>
                  <w:i/>
                  <w:iCs/>
                  <w:color w:val="BFBFBF" w:themeColor="background1" w:themeShade="BF"/>
                  <w:sz w:val="18"/>
                  <w:szCs w:val="18"/>
                </w:rPr>
                <w:t>container for an individual track or stream</w:t>
              </w:r>
            </w:ins>
          </w:p>
        </w:tc>
      </w:tr>
      <w:tr w:rsidR="000C3489" w:rsidRPr="003A27A8" w14:paraId="26DF0514" w14:textId="77777777" w:rsidTr="00E9102C">
        <w:tblPrEx>
          <w:tblW w:w="9885" w:type="dxa"/>
          <w:tblInd w:w="93" w:type="dxa"/>
          <w:tblLayout w:type="fixed"/>
          <w:tblCellMar>
            <w:left w:w="0" w:type="dxa"/>
            <w:right w:w="0" w:type="dxa"/>
          </w:tblCellMar>
          <w:tblPrExChange w:id="762" w:author="Ahmed Hamza" w:date="2025-06-24T15:34:00Z" w16du:dateUtc="2025-06-24T22:34:00Z">
            <w:tblPrEx>
              <w:tblW w:w="9885" w:type="dxa"/>
              <w:tblInd w:w="93" w:type="dxa"/>
              <w:tblLayout w:type="fixed"/>
              <w:tblCellMar>
                <w:left w:w="0" w:type="dxa"/>
                <w:right w:w="0" w:type="dxa"/>
              </w:tblCellMar>
            </w:tblPrEx>
          </w:tblPrExChange>
        </w:tblPrEx>
        <w:trPr>
          <w:ins w:id="763" w:author="Ahmed Hamza" w:date="2025-06-22T23:51:00Z"/>
          <w:trPrChange w:id="764"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hideMark/>
            <w:tcPrChange w:id="765"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1E60E34F" w14:textId="77777777" w:rsidR="000C3489" w:rsidRPr="003A27A8" w:rsidRDefault="000C3489" w:rsidP="00C80C1D">
            <w:pPr>
              <w:rPr>
                <w:ins w:id="766" w:author="Ahmed Hamza" w:date="2025-06-22T23:51:00Z" w16du:dateUtc="2025-06-23T06:51:00Z"/>
                <w:rFonts w:cs="Arial"/>
                <w:color w:val="BFBFBF" w:themeColor="background1" w:themeShade="BF"/>
                <w:sz w:val="18"/>
                <w:szCs w:val="18"/>
              </w:rPr>
            </w:pPr>
          </w:p>
        </w:tc>
        <w:tc>
          <w:tcPr>
            <w:tcW w:w="426" w:type="dxa"/>
            <w:tcBorders>
              <w:top w:val="nil"/>
              <w:left w:val="nil"/>
              <w:bottom w:val="single" w:sz="8" w:space="0" w:color="auto"/>
              <w:right w:val="single" w:sz="8" w:space="0" w:color="auto"/>
            </w:tcBorders>
            <w:shd w:val="clear" w:color="auto" w:fill="auto"/>
            <w:vAlign w:val="center"/>
            <w:hideMark/>
            <w:tcPrChange w:id="767"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hideMark/>
              </w:tcPr>
            </w:tcPrChange>
          </w:tcPr>
          <w:p w14:paraId="05FD0364" w14:textId="77777777" w:rsidR="000C3489" w:rsidRPr="003A27A8" w:rsidRDefault="000C3489" w:rsidP="00C80C1D">
            <w:pPr>
              <w:rPr>
                <w:ins w:id="768"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Change w:id="769"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5677B934" w14:textId="77777777" w:rsidR="000C3489" w:rsidRPr="003A27A8" w:rsidRDefault="000C3489" w:rsidP="00C80C1D">
            <w:pPr>
              <w:rPr>
                <w:ins w:id="770" w:author="Ahmed Hamza" w:date="2025-06-22T23:51:00Z" w16du:dateUtc="2025-06-23T06:51:00Z"/>
                <w:rFonts w:cs="Arial"/>
                <w:color w:val="BFBFBF" w:themeColor="background1" w:themeShade="BF"/>
                <w:sz w:val="18"/>
                <w:szCs w:val="18"/>
              </w:rPr>
            </w:pPr>
            <w:ins w:id="771" w:author="Ahmed Hamza" w:date="2025-06-22T23:51:00Z" w16du:dateUtc="2025-06-23T06:51:00Z">
              <w:r w:rsidRPr="003A27A8">
                <w:rPr>
                  <w:rFonts w:cs="Arial"/>
                  <w:color w:val="BFBFBF" w:themeColor="background1" w:themeShade="BF"/>
                  <w:sz w:val="18"/>
                  <w:szCs w:val="18"/>
                </w:rPr>
                <w:t>mdia</w:t>
              </w:r>
            </w:ins>
          </w:p>
        </w:tc>
        <w:tc>
          <w:tcPr>
            <w:tcW w:w="450" w:type="dxa"/>
            <w:tcBorders>
              <w:top w:val="nil"/>
              <w:left w:val="nil"/>
              <w:bottom w:val="single" w:sz="8" w:space="0" w:color="auto"/>
              <w:right w:val="single" w:sz="8" w:space="0" w:color="auto"/>
            </w:tcBorders>
            <w:shd w:val="clear" w:color="auto" w:fill="auto"/>
            <w:vAlign w:val="center"/>
            <w:hideMark/>
            <w:tcPrChange w:id="772"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4A08E5FB" w14:textId="77777777" w:rsidR="000C3489" w:rsidRPr="003A27A8" w:rsidRDefault="000C3489" w:rsidP="00C80C1D">
            <w:pPr>
              <w:rPr>
                <w:ins w:id="773"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Change w:id="774"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526BA77F" w14:textId="77777777" w:rsidR="000C3489" w:rsidRPr="003A27A8" w:rsidRDefault="000C3489" w:rsidP="00C80C1D">
            <w:pPr>
              <w:rPr>
                <w:ins w:id="775"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4" w:space="0" w:color="auto"/>
            </w:tcBorders>
            <w:shd w:val="clear" w:color="auto" w:fill="auto"/>
            <w:vAlign w:val="center"/>
            <w:hideMark/>
            <w:tcPrChange w:id="776"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hideMark/>
              </w:tcPr>
            </w:tcPrChange>
          </w:tcPr>
          <w:p w14:paraId="0705A0C3" w14:textId="77777777" w:rsidR="000C3489" w:rsidRPr="003A27A8" w:rsidRDefault="000C3489" w:rsidP="00C80C1D">
            <w:pPr>
              <w:rPr>
                <w:ins w:id="777" w:author="Ahmed Hamza" w:date="2025-06-22T23:51:00Z" w16du:dateUtc="2025-06-23T06:51:00Z"/>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Change w:id="778"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7DF50259" w14:textId="77777777" w:rsidR="000C3489" w:rsidRPr="003A27A8" w:rsidRDefault="000C3489" w:rsidP="00C80C1D">
            <w:pPr>
              <w:rPr>
                <w:ins w:id="779" w:author="Ahmed Hamza" w:date="2025-06-22T23:51:00Z" w16du:dateUtc="2025-06-23T06:51:00Z"/>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Change w:id="780"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3B68024C" w14:textId="77777777" w:rsidR="000C3489" w:rsidRPr="003A27A8" w:rsidRDefault="000C3489" w:rsidP="00C80C1D">
            <w:pPr>
              <w:rPr>
                <w:ins w:id="781" w:author="Ahmed Hamza" w:date="2025-06-22T23:51:00Z" w16du:dateUtc="2025-06-23T06:51:00Z"/>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Change w:id="782"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202D0217" w14:textId="77777777" w:rsidR="000C3489" w:rsidRPr="003A27A8" w:rsidRDefault="000C3489" w:rsidP="00C80C1D">
            <w:pPr>
              <w:rPr>
                <w:ins w:id="783" w:author="Ahmed Hamza" w:date="2025-06-22T23:51:00Z" w16du:dateUtc="2025-06-23T06:51:00Z"/>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Change w:id="784"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79B5F615" w14:textId="77777777" w:rsidR="000C3489" w:rsidRPr="003A27A8" w:rsidRDefault="000C3489" w:rsidP="00C80C1D">
            <w:pPr>
              <w:rPr>
                <w:ins w:id="785" w:author="Ahmed Hamza" w:date="2025-06-22T23:51:00Z" w16du:dateUtc="2025-06-23T06:51:00Z"/>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hideMark/>
            <w:tcPrChange w:id="786"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hideMark/>
              </w:tcPr>
            </w:tcPrChange>
          </w:tcPr>
          <w:p w14:paraId="54AE79A4" w14:textId="77777777" w:rsidR="000C3489" w:rsidRPr="003A27A8" w:rsidRDefault="000C3489" w:rsidP="00C80C1D">
            <w:pPr>
              <w:rPr>
                <w:ins w:id="787" w:author="Ahmed Hamza" w:date="2025-06-22T23:51:00Z" w16du:dateUtc="2025-06-23T06:51:00Z"/>
                <w:rFonts w:cs="Arial"/>
                <w:color w:val="BFBFBF" w:themeColor="background1" w:themeShade="BF"/>
                <w:sz w:val="18"/>
                <w:szCs w:val="18"/>
              </w:rPr>
            </w:pPr>
            <w:ins w:id="788" w:author="Ahmed Hamza" w:date="2025-06-22T23:51:00Z" w16du:dateUtc="2025-06-23T06:51:00Z">
              <w:r w:rsidRPr="003A27A8">
                <w:rPr>
                  <w:rFonts w:cs="Arial"/>
                  <w:color w:val="BFBFBF" w:themeColor="background1" w:themeShade="BF"/>
                  <w:sz w:val="18"/>
                  <w:szCs w:val="18"/>
                </w:rPr>
                <w:t>*</w:t>
              </w:r>
            </w:ins>
          </w:p>
        </w:tc>
        <w:tc>
          <w:tcPr>
            <w:tcW w:w="851" w:type="dxa"/>
            <w:tcBorders>
              <w:top w:val="nil"/>
              <w:left w:val="nil"/>
              <w:bottom w:val="single" w:sz="8" w:space="0" w:color="auto"/>
              <w:right w:val="single" w:sz="8" w:space="0" w:color="auto"/>
            </w:tcBorders>
            <w:shd w:val="clear" w:color="auto" w:fill="auto"/>
            <w:hideMark/>
            <w:tcPrChange w:id="789"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hideMark/>
              </w:tcPr>
            </w:tcPrChange>
          </w:tcPr>
          <w:p w14:paraId="447D65B7" w14:textId="77777777" w:rsidR="000C3489" w:rsidRPr="003A27A8" w:rsidRDefault="000C3489" w:rsidP="00C80C1D">
            <w:pPr>
              <w:rPr>
                <w:ins w:id="790" w:author="Ahmed Hamza" w:date="2025-06-22T23:51:00Z" w16du:dateUtc="2025-06-23T06:51:00Z"/>
                <w:rFonts w:cs="Arial"/>
                <w:color w:val="BFBFBF" w:themeColor="background1" w:themeShade="BF"/>
                <w:sz w:val="18"/>
                <w:szCs w:val="18"/>
              </w:rPr>
            </w:pPr>
            <w:ins w:id="791" w:author="Ahmed Hamza" w:date="2025-06-22T23:51:00Z" w16du:dateUtc="2025-06-23T06:51:00Z">
              <w:r>
                <w:rPr>
                  <w:rFonts w:cs="Arial"/>
                  <w:color w:val="BFBFBF" w:themeColor="background1" w:themeShade="BF"/>
                  <w:sz w:val="18"/>
                  <w:szCs w:val="18"/>
                  <w:lang w:bidi="x-none"/>
                </w:rPr>
                <w:t>ISOBMFF</w:t>
              </w:r>
            </w:ins>
          </w:p>
        </w:tc>
        <w:tc>
          <w:tcPr>
            <w:tcW w:w="4034" w:type="dxa"/>
            <w:tcBorders>
              <w:top w:val="nil"/>
              <w:left w:val="nil"/>
              <w:bottom w:val="single" w:sz="8" w:space="0" w:color="auto"/>
              <w:right w:val="single" w:sz="8" w:space="0" w:color="auto"/>
            </w:tcBorders>
            <w:shd w:val="clear" w:color="auto" w:fill="auto"/>
            <w:vAlign w:val="center"/>
            <w:hideMark/>
            <w:tcPrChange w:id="792"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hideMark/>
              </w:tcPr>
            </w:tcPrChange>
          </w:tcPr>
          <w:p w14:paraId="19B3EEDB" w14:textId="77777777" w:rsidR="000C3489" w:rsidRPr="003A27A8" w:rsidRDefault="000C3489" w:rsidP="00C80C1D">
            <w:pPr>
              <w:rPr>
                <w:ins w:id="793" w:author="Ahmed Hamza" w:date="2025-06-22T23:51:00Z" w16du:dateUtc="2025-06-23T06:51:00Z"/>
                <w:rFonts w:cs="Arial"/>
                <w:i/>
                <w:iCs/>
                <w:color w:val="BFBFBF" w:themeColor="background1" w:themeShade="BF"/>
                <w:sz w:val="18"/>
                <w:szCs w:val="18"/>
              </w:rPr>
            </w:pPr>
            <w:ins w:id="794" w:author="Ahmed Hamza" w:date="2025-06-22T23:51:00Z" w16du:dateUtc="2025-06-23T06:51:00Z">
              <w:r w:rsidRPr="003A27A8">
                <w:rPr>
                  <w:rFonts w:cs="Arial"/>
                  <w:i/>
                  <w:iCs/>
                  <w:color w:val="BFBFBF" w:themeColor="background1" w:themeShade="BF"/>
                  <w:sz w:val="18"/>
                  <w:szCs w:val="18"/>
                </w:rPr>
                <w:t>container for the media information in a track</w:t>
              </w:r>
            </w:ins>
          </w:p>
        </w:tc>
      </w:tr>
      <w:tr w:rsidR="000C3489" w:rsidRPr="003A27A8" w14:paraId="3AC305E9" w14:textId="77777777" w:rsidTr="00E9102C">
        <w:tblPrEx>
          <w:tblW w:w="9885" w:type="dxa"/>
          <w:tblInd w:w="93" w:type="dxa"/>
          <w:tblLayout w:type="fixed"/>
          <w:tblCellMar>
            <w:left w:w="0" w:type="dxa"/>
            <w:right w:w="0" w:type="dxa"/>
          </w:tblCellMar>
          <w:tblPrExChange w:id="795" w:author="Ahmed Hamza" w:date="2025-06-24T15:34:00Z" w16du:dateUtc="2025-06-24T22:34:00Z">
            <w:tblPrEx>
              <w:tblW w:w="9885" w:type="dxa"/>
              <w:tblInd w:w="93" w:type="dxa"/>
              <w:tblLayout w:type="fixed"/>
              <w:tblCellMar>
                <w:left w:w="0" w:type="dxa"/>
                <w:right w:w="0" w:type="dxa"/>
              </w:tblCellMar>
            </w:tblPrEx>
          </w:tblPrExChange>
        </w:tblPrEx>
        <w:trPr>
          <w:ins w:id="796" w:author="Ahmed Hamza" w:date="2025-06-22T23:51:00Z"/>
          <w:trPrChange w:id="797"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hideMark/>
            <w:tcPrChange w:id="798"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54D2889C" w14:textId="77777777" w:rsidR="000C3489" w:rsidRPr="003A27A8" w:rsidRDefault="000C3489" w:rsidP="00C80C1D">
            <w:pPr>
              <w:rPr>
                <w:ins w:id="799" w:author="Ahmed Hamza" w:date="2025-06-22T23:51:00Z" w16du:dateUtc="2025-06-23T06:51:00Z"/>
                <w:rFonts w:cs="Arial"/>
                <w:color w:val="BFBFBF" w:themeColor="background1" w:themeShade="BF"/>
                <w:sz w:val="18"/>
                <w:szCs w:val="18"/>
              </w:rPr>
            </w:pPr>
          </w:p>
        </w:tc>
        <w:tc>
          <w:tcPr>
            <w:tcW w:w="426" w:type="dxa"/>
            <w:tcBorders>
              <w:top w:val="nil"/>
              <w:left w:val="nil"/>
              <w:bottom w:val="single" w:sz="8" w:space="0" w:color="auto"/>
              <w:right w:val="single" w:sz="8" w:space="0" w:color="auto"/>
            </w:tcBorders>
            <w:shd w:val="clear" w:color="auto" w:fill="auto"/>
            <w:vAlign w:val="center"/>
            <w:hideMark/>
            <w:tcPrChange w:id="800"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hideMark/>
              </w:tcPr>
            </w:tcPrChange>
          </w:tcPr>
          <w:p w14:paraId="2BCFB94A" w14:textId="77777777" w:rsidR="000C3489" w:rsidRPr="003A27A8" w:rsidRDefault="000C3489" w:rsidP="00C80C1D">
            <w:pPr>
              <w:rPr>
                <w:ins w:id="801"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Change w:id="802"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5B0425F2" w14:textId="77777777" w:rsidR="000C3489" w:rsidRPr="003A27A8" w:rsidRDefault="000C3489" w:rsidP="00C80C1D">
            <w:pPr>
              <w:rPr>
                <w:ins w:id="803"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Change w:id="804"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49309B7E" w14:textId="77777777" w:rsidR="000C3489" w:rsidRPr="003A27A8" w:rsidRDefault="000C3489" w:rsidP="00C80C1D">
            <w:pPr>
              <w:rPr>
                <w:ins w:id="805" w:author="Ahmed Hamza" w:date="2025-06-22T23:51:00Z" w16du:dateUtc="2025-06-23T06:51:00Z"/>
                <w:rFonts w:cs="Arial"/>
                <w:color w:val="BFBFBF" w:themeColor="background1" w:themeShade="BF"/>
                <w:sz w:val="18"/>
                <w:szCs w:val="18"/>
              </w:rPr>
            </w:pPr>
            <w:ins w:id="806" w:author="Ahmed Hamza" w:date="2025-06-22T23:51:00Z" w16du:dateUtc="2025-06-23T06:51:00Z">
              <w:r w:rsidRPr="003A27A8">
                <w:rPr>
                  <w:rFonts w:cs="Arial"/>
                  <w:color w:val="BFBFBF" w:themeColor="background1" w:themeShade="BF"/>
                  <w:sz w:val="18"/>
                  <w:szCs w:val="18"/>
                </w:rPr>
                <w:t>minf</w:t>
              </w:r>
            </w:ins>
          </w:p>
        </w:tc>
        <w:tc>
          <w:tcPr>
            <w:tcW w:w="450" w:type="dxa"/>
            <w:tcBorders>
              <w:top w:val="nil"/>
              <w:left w:val="nil"/>
              <w:bottom w:val="single" w:sz="8" w:space="0" w:color="auto"/>
              <w:right w:val="single" w:sz="8" w:space="0" w:color="auto"/>
            </w:tcBorders>
            <w:shd w:val="clear" w:color="auto" w:fill="auto"/>
            <w:vAlign w:val="center"/>
            <w:hideMark/>
            <w:tcPrChange w:id="807"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68C9FDCC" w14:textId="77777777" w:rsidR="000C3489" w:rsidRPr="003A27A8" w:rsidRDefault="000C3489" w:rsidP="00C80C1D">
            <w:pPr>
              <w:rPr>
                <w:ins w:id="808"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4" w:space="0" w:color="auto"/>
            </w:tcBorders>
            <w:shd w:val="clear" w:color="auto" w:fill="auto"/>
            <w:vAlign w:val="center"/>
            <w:hideMark/>
            <w:tcPrChange w:id="809"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hideMark/>
              </w:tcPr>
            </w:tcPrChange>
          </w:tcPr>
          <w:p w14:paraId="281A70D3" w14:textId="77777777" w:rsidR="000C3489" w:rsidRPr="003A27A8" w:rsidRDefault="000C3489" w:rsidP="00C80C1D">
            <w:pPr>
              <w:rPr>
                <w:ins w:id="810" w:author="Ahmed Hamza" w:date="2025-06-22T23:51:00Z" w16du:dateUtc="2025-06-23T06:51:00Z"/>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Change w:id="811"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19670FD8" w14:textId="77777777" w:rsidR="000C3489" w:rsidRPr="003A27A8" w:rsidRDefault="000C3489" w:rsidP="00C80C1D">
            <w:pPr>
              <w:rPr>
                <w:ins w:id="812" w:author="Ahmed Hamza" w:date="2025-06-22T23:51:00Z" w16du:dateUtc="2025-06-23T06:51:00Z"/>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Change w:id="813"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21D785FF" w14:textId="77777777" w:rsidR="000C3489" w:rsidRPr="003A27A8" w:rsidRDefault="000C3489" w:rsidP="00C80C1D">
            <w:pPr>
              <w:rPr>
                <w:ins w:id="814" w:author="Ahmed Hamza" w:date="2025-06-22T23:51:00Z" w16du:dateUtc="2025-06-23T06:51:00Z"/>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Change w:id="815"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643C47C6" w14:textId="77777777" w:rsidR="000C3489" w:rsidRPr="003A27A8" w:rsidRDefault="000C3489" w:rsidP="00C80C1D">
            <w:pPr>
              <w:rPr>
                <w:ins w:id="816" w:author="Ahmed Hamza" w:date="2025-06-22T23:51:00Z" w16du:dateUtc="2025-06-23T06:51:00Z"/>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Change w:id="817"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779A6359" w14:textId="77777777" w:rsidR="000C3489" w:rsidRPr="003A27A8" w:rsidRDefault="000C3489" w:rsidP="00C80C1D">
            <w:pPr>
              <w:rPr>
                <w:ins w:id="818" w:author="Ahmed Hamza" w:date="2025-06-22T23:51:00Z" w16du:dateUtc="2025-06-23T06:51:00Z"/>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hideMark/>
            <w:tcPrChange w:id="819"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hideMark/>
              </w:tcPr>
            </w:tcPrChange>
          </w:tcPr>
          <w:p w14:paraId="78E2472A" w14:textId="77777777" w:rsidR="000C3489" w:rsidRPr="003A27A8" w:rsidRDefault="000C3489" w:rsidP="00C80C1D">
            <w:pPr>
              <w:rPr>
                <w:ins w:id="820" w:author="Ahmed Hamza" w:date="2025-06-22T23:51:00Z" w16du:dateUtc="2025-06-23T06:51:00Z"/>
                <w:rFonts w:cs="Arial"/>
                <w:color w:val="BFBFBF" w:themeColor="background1" w:themeShade="BF"/>
                <w:sz w:val="18"/>
                <w:szCs w:val="18"/>
              </w:rPr>
            </w:pPr>
            <w:ins w:id="821" w:author="Ahmed Hamza" w:date="2025-06-22T23:51:00Z" w16du:dateUtc="2025-06-23T06:51:00Z">
              <w:r w:rsidRPr="003A27A8">
                <w:rPr>
                  <w:rFonts w:cs="Arial"/>
                  <w:color w:val="BFBFBF" w:themeColor="background1" w:themeShade="BF"/>
                  <w:sz w:val="18"/>
                  <w:szCs w:val="18"/>
                </w:rPr>
                <w:t>*</w:t>
              </w:r>
            </w:ins>
          </w:p>
        </w:tc>
        <w:tc>
          <w:tcPr>
            <w:tcW w:w="851" w:type="dxa"/>
            <w:tcBorders>
              <w:top w:val="nil"/>
              <w:left w:val="nil"/>
              <w:bottom w:val="single" w:sz="8" w:space="0" w:color="auto"/>
              <w:right w:val="single" w:sz="8" w:space="0" w:color="auto"/>
            </w:tcBorders>
            <w:shd w:val="clear" w:color="auto" w:fill="auto"/>
            <w:hideMark/>
            <w:tcPrChange w:id="822"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hideMark/>
              </w:tcPr>
            </w:tcPrChange>
          </w:tcPr>
          <w:p w14:paraId="1BD0FD70" w14:textId="77777777" w:rsidR="000C3489" w:rsidRPr="003A27A8" w:rsidRDefault="000C3489" w:rsidP="00C80C1D">
            <w:pPr>
              <w:rPr>
                <w:ins w:id="823" w:author="Ahmed Hamza" w:date="2025-06-22T23:51:00Z" w16du:dateUtc="2025-06-23T06:51:00Z"/>
                <w:rFonts w:cs="Arial"/>
                <w:color w:val="BFBFBF" w:themeColor="background1" w:themeShade="BF"/>
                <w:sz w:val="18"/>
                <w:szCs w:val="18"/>
              </w:rPr>
            </w:pPr>
            <w:ins w:id="824" w:author="Ahmed Hamza" w:date="2025-06-22T23:51:00Z" w16du:dateUtc="2025-06-23T06:51:00Z">
              <w:r>
                <w:rPr>
                  <w:rFonts w:cs="Arial"/>
                  <w:color w:val="BFBFBF" w:themeColor="background1" w:themeShade="BF"/>
                  <w:sz w:val="18"/>
                  <w:szCs w:val="18"/>
                  <w:lang w:bidi="x-none"/>
                </w:rPr>
                <w:t>ISOBMFF</w:t>
              </w:r>
            </w:ins>
          </w:p>
        </w:tc>
        <w:tc>
          <w:tcPr>
            <w:tcW w:w="4034" w:type="dxa"/>
            <w:tcBorders>
              <w:top w:val="nil"/>
              <w:left w:val="nil"/>
              <w:bottom w:val="single" w:sz="8" w:space="0" w:color="auto"/>
              <w:right w:val="single" w:sz="8" w:space="0" w:color="auto"/>
            </w:tcBorders>
            <w:shd w:val="clear" w:color="auto" w:fill="auto"/>
            <w:vAlign w:val="center"/>
            <w:hideMark/>
            <w:tcPrChange w:id="825"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hideMark/>
              </w:tcPr>
            </w:tcPrChange>
          </w:tcPr>
          <w:p w14:paraId="3B9769CF" w14:textId="77777777" w:rsidR="000C3489" w:rsidRPr="003A27A8" w:rsidRDefault="000C3489" w:rsidP="00C80C1D">
            <w:pPr>
              <w:rPr>
                <w:ins w:id="826" w:author="Ahmed Hamza" w:date="2025-06-22T23:51:00Z" w16du:dateUtc="2025-06-23T06:51:00Z"/>
                <w:rFonts w:cs="Arial"/>
                <w:i/>
                <w:iCs/>
                <w:color w:val="BFBFBF" w:themeColor="background1" w:themeShade="BF"/>
                <w:sz w:val="18"/>
                <w:szCs w:val="18"/>
              </w:rPr>
            </w:pPr>
            <w:ins w:id="827" w:author="Ahmed Hamza" w:date="2025-06-22T23:51:00Z" w16du:dateUtc="2025-06-23T06:51:00Z">
              <w:r w:rsidRPr="003A27A8">
                <w:rPr>
                  <w:rFonts w:cs="Arial"/>
                  <w:i/>
                  <w:iCs/>
                  <w:color w:val="BFBFBF" w:themeColor="background1" w:themeShade="BF"/>
                  <w:sz w:val="18"/>
                  <w:szCs w:val="18"/>
                </w:rPr>
                <w:t>media information container</w:t>
              </w:r>
            </w:ins>
          </w:p>
        </w:tc>
      </w:tr>
      <w:tr w:rsidR="000C3489" w:rsidRPr="003A27A8" w14:paraId="592FD6E0" w14:textId="77777777" w:rsidTr="00E9102C">
        <w:tblPrEx>
          <w:tblW w:w="9885" w:type="dxa"/>
          <w:tblInd w:w="93" w:type="dxa"/>
          <w:tblLayout w:type="fixed"/>
          <w:tblCellMar>
            <w:left w:w="0" w:type="dxa"/>
            <w:right w:w="0" w:type="dxa"/>
          </w:tblCellMar>
          <w:tblPrExChange w:id="828" w:author="Ahmed Hamza" w:date="2025-06-24T15:34:00Z" w16du:dateUtc="2025-06-24T22:34:00Z">
            <w:tblPrEx>
              <w:tblW w:w="9885" w:type="dxa"/>
              <w:tblInd w:w="93" w:type="dxa"/>
              <w:tblLayout w:type="fixed"/>
              <w:tblCellMar>
                <w:left w:w="0" w:type="dxa"/>
                <w:right w:w="0" w:type="dxa"/>
              </w:tblCellMar>
            </w:tblPrEx>
          </w:tblPrExChange>
        </w:tblPrEx>
        <w:trPr>
          <w:ins w:id="829" w:author="Ahmed Hamza" w:date="2025-06-22T23:51:00Z"/>
          <w:trPrChange w:id="830"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hideMark/>
            <w:tcPrChange w:id="831"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66C6A212" w14:textId="77777777" w:rsidR="000C3489" w:rsidRPr="003A27A8" w:rsidRDefault="000C3489" w:rsidP="00C80C1D">
            <w:pPr>
              <w:ind w:left="-3"/>
              <w:rPr>
                <w:ins w:id="832" w:author="Ahmed Hamza" w:date="2025-06-22T23:51:00Z" w16du:dateUtc="2025-06-23T06:51:00Z"/>
                <w:rFonts w:cs="Arial"/>
                <w:color w:val="BFBFBF" w:themeColor="background1" w:themeShade="BF"/>
                <w:sz w:val="18"/>
                <w:szCs w:val="18"/>
              </w:rPr>
            </w:pPr>
          </w:p>
        </w:tc>
        <w:tc>
          <w:tcPr>
            <w:tcW w:w="426" w:type="dxa"/>
            <w:tcBorders>
              <w:top w:val="nil"/>
              <w:left w:val="nil"/>
              <w:bottom w:val="single" w:sz="8" w:space="0" w:color="auto"/>
              <w:right w:val="single" w:sz="8" w:space="0" w:color="auto"/>
            </w:tcBorders>
            <w:shd w:val="clear" w:color="auto" w:fill="auto"/>
            <w:vAlign w:val="center"/>
            <w:hideMark/>
            <w:tcPrChange w:id="833"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hideMark/>
              </w:tcPr>
            </w:tcPrChange>
          </w:tcPr>
          <w:p w14:paraId="6D4471FD" w14:textId="77777777" w:rsidR="000C3489" w:rsidRPr="003A27A8" w:rsidRDefault="000C3489" w:rsidP="00C80C1D">
            <w:pPr>
              <w:rPr>
                <w:ins w:id="834"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Change w:id="835"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75D5F4DD" w14:textId="77777777" w:rsidR="000C3489" w:rsidRPr="003A27A8" w:rsidRDefault="000C3489" w:rsidP="00C80C1D">
            <w:pPr>
              <w:rPr>
                <w:ins w:id="836"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Change w:id="837"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2C1FA92A" w14:textId="77777777" w:rsidR="000C3489" w:rsidRPr="003A27A8" w:rsidRDefault="000C3489" w:rsidP="00C80C1D">
            <w:pPr>
              <w:rPr>
                <w:ins w:id="838"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Change w:id="839"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55A972DE" w14:textId="77777777" w:rsidR="000C3489" w:rsidRPr="003A27A8" w:rsidRDefault="000C3489" w:rsidP="00C80C1D">
            <w:pPr>
              <w:rPr>
                <w:ins w:id="840" w:author="Ahmed Hamza" w:date="2025-06-22T23:51:00Z" w16du:dateUtc="2025-06-23T06:51:00Z"/>
                <w:rFonts w:cs="Arial"/>
                <w:color w:val="BFBFBF" w:themeColor="background1" w:themeShade="BF"/>
                <w:sz w:val="18"/>
                <w:szCs w:val="18"/>
              </w:rPr>
            </w:pPr>
            <w:ins w:id="841" w:author="Ahmed Hamza" w:date="2025-06-22T23:51:00Z" w16du:dateUtc="2025-06-23T06:51:00Z">
              <w:r w:rsidRPr="003A27A8">
                <w:rPr>
                  <w:rFonts w:cs="Arial"/>
                  <w:color w:val="BFBFBF" w:themeColor="background1" w:themeShade="BF"/>
                  <w:sz w:val="18"/>
                  <w:szCs w:val="18"/>
                </w:rPr>
                <w:t>stbl</w:t>
              </w:r>
            </w:ins>
          </w:p>
        </w:tc>
        <w:tc>
          <w:tcPr>
            <w:tcW w:w="450" w:type="dxa"/>
            <w:tcBorders>
              <w:top w:val="nil"/>
              <w:left w:val="nil"/>
              <w:bottom w:val="single" w:sz="8" w:space="0" w:color="auto"/>
              <w:right w:val="single" w:sz="4" w:space="0" w:color="auto"/>
            </w:tcBorders>
            <w:shd w:val="clear" w:color="auto" w:fill="auto"/>
            <w:vAlign w:val="center"/>
            <w:hideMark/>
            <w:tcPrChange w:id="842"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hideMark/>
              </w:tcPr>
            </w:tcPrChange>
          </w:tcPr>
          <w:p w14:paraId="60A89AD8" w14:textId="77777777" w:rsidR="000C3489" w:rsidRPr="003A27A8" w:rsidRDefault="000C3489" w:rsidP="00C80C1D">
            <w:pPr>
              <w:rPr>
                <w:ins w:id="843" w:author="Ahmed Hamza" w:date="2025-06-22T23:51:00Z" w16du:dateUtc="2025-06-23T06:51:00Z"/>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Change w:id="844"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3F493566" w14:textId="77777777" w:rsidR="000C3489" w:rsidRPr="003A27A8" w:rsidRDefault="000C3489" w:rsidP="00C80C1D">
            <w:pPr>
              <w:rPr>
                <w:ins w:id="845" w:author="Ahmed Hamza" w:date="2025-06-22T23:51:00Z" w16du:dateUtc="2025-06-23T06:51:00Z"/>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Change w:id="846"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7692573A" w14:textId="77777777" w:rsidR="000C3489" w:rsidRPr="003A27A8" w:rsidRDefault="000C3489" w:rsidP="00C80C1D">
            <w:pPr>
              <w:rPr>
                <w:ins w:id="847" w:author="Ahmed Hamza" w:date="2025-06-22T23:51:00Z" w16du:dateUtc="2025-06-23T06:51:00Z"/>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Change w:id="848"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67294FB8" w14:textId="77777777" w:rsidR="000C3489" w:rsidRPr="003A27A8" w:rsidRDefault="000C3489" w:rsidP="00C80C1D">
            <w:pPr>
              <w:rPr>
                <w:ins w:id="849" w:author="Ahmed Hamza" w:date="2025-06-22T23:51:00Z" w16du:dateUtc="2025-06-23T06:51:00Z"/>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Change w:id="850"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36E4253A" w14:textId="77777777" w:rsidR="000C3489" w:rsidRPr="003A27A8" w:rsidRDefault="000C3489" w:rsidP="00C80C1D">
            <w:pPr>
              <w:rPr>
                <w:ins w:id="851" w:author="Ahmed Hamza" w:date="2025-06-22T23:51:00Z" w16du:dateUtc="2025-06-23T06:51:00Z"/>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hideMark/>
            <w:tcPrChange w:id="852"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hideMark/>
              </w:tcPr>
            </w:tcPrChange>
          </w:tcPr>
          <w:p w14:paraId="697504AC" w14:textId="77777777" w:rsidR="000C3489" w:rsidRPr="003A27A8" w:rsidRDefault="000C3489" w:rsidP="00C80C1D">
            <w:pPr>
              <w:rPr>
                <w:ins w:id="853" w:author="Ahmed Hamza" w:date="2025-06-22T23:51:00Z" w16du:dateUtc="2025-06-23T06:51:00Z"/>
                <w:rFonts w:cs="Arial"/>
                <w:color w:val="BFBFBF" w:themeColor="background1" w:themeShade="BF"/>
                <w:sz w:val="18"/>
                <w:szCs w:val="18"/>
              </w:rPr>
            </w:pPr>
            <w:ins w:id="854" w:author="Ahmed Hamza" w:date="2025-06-22T23:51:00Z" w16du:dateUtc="2025-06-23T06:51:00Z">
              <w:r w:rsidRPr="003A27A8">
                <w:rPr>
                  <w:rFonts w:cs="Arial"/>
                  <w:color w:val="BFBFBF" w:themeColor="background1" w:themeShade="BF"/>
                  <w:sz w:val="18"/>
                  <w:szCs w:val="18"/>
                </w:rPr>
                <w:t>*</w:t>
              </w:r>
            </w:ins>
          </w:p>
        </w:tc>
        <w:tc>
          <w:tcPr>
            <w:tcW w:w="851" w:type="dxa"/>
            <w:tcBorders>
              <w:top w:val="nil"/>
              <w:left w:val="nil"/>
              <w:bottom w:val="single" w:sz="8" w:space="0" w:color="auto"/>
              <w:right w:val="single" w:sz="8" w:space="0" w:color="auto"/>
            </w:tcBorders>
            <w:shd w:val="clear" w:color="auto" w:fill="auto"/>
            <w:hideMark/>
            <w:tcPrChange w:id="855"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hideMark/>
              </w:tcPr>
            </w:tcPrChange>
          </w:tcPr>
          <w:p w14:paraId="49413C2F" w14:textId="77777777" w:rsidR="000C3489" w:rsidRPr="003A27A8" w:rsidRDefault="000C3489" w:rsidP="00C80C1D">
            <w:pPr>
              <w:rPr>
                <w:ins w:id="856" w:author="Ahmed Hamza" w:date="2025-06-22T23:51:00Z" w16du:dateUtc="2025-06-23T06:51:00Z"/>
                <w:rFonts w:cs="Arial"/>
                <w:color w:val="BFBFBF" w:themeColor="background1" w:themeShade="BF"/>
                <w:sz w:val="18"/>
                <w:szCs w:val="18"/>
              </w:rPr>
            </w:pPr>
            <w:ins w:id="857" w:author="Ahmed Hamza" w:date="2025-06-22T23:51:00Z" w16du:dateUtc="2025-06-23T06:51:00Z">
              <w:r>
                <w:rPr>
                  <w:rFonts w:cs="Arial"/>
                  <w:color w:val="BFBFBF" w:themeColor="background1" w:themeShade="BF"/>
                  <w:sz w:val="18"/>
                  <w:szCs w:val="18"/>
                  <w:lang w:bidi="x-none"/>
                </w:rPr>
                <w:t>ISOBMFF</w:t>
              </w:r>
            </w:ins>
          </w:p>
        </w:tc>
        <w:tc>
          <w:tcPr>
            <w:tcW w:w="4034" w:type="dxa"/>
            <w:tcBorders>
              <w:top w:val="nil"/>
              <w:left w:val="nil"/>
              <w:bottom w:val="single" w:sz="8" w:space="0" w:color="auto"/>
              <w:right w:val="single" w:sz="8" w:space="0" w:color="auto"/>
            </w:tcBorders>
            <w:shd w:val="clear" w:color="auto" w:fill="auto"/>
            <w:vAlign w:val="center"/>
            <w:hideMark/>
            <w:tcPrChange w:id="858"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hideMark/>
              </w:tcPr>
            </w:tcPrChange>
          </w:tcPr>
          <w:p w14:paraId="66AEC105" w14:textId="77777777" w:rsidR="000C3489" w:rsidRPr="003A27A8" w:rsidRDefault="000C3489" w:rsidP="00C80C1D">
            <w:pPr>
              <w:rPr>
                <w:ins w:id="859" w:author="Ahmed Hamza" w:date="2025-06-22T23:51:00Z" w16du:dateUtc="2025-06-23T06:51:00Z"/>
                <w:rFonts w:cs="Arial"/>
                <w:i/>
                <w:iCs/>
                <w:color w:val="BFBFBF" w:themeColor="background1" w:themeShade="BF"/>
                <w:sz w:val="18"/>
                <w:szCs w:val="18"/>
              </w:rPr>
            </w:pPr>
            <w:ins w:id="860" w:author="Ahmed Hamza" w:date="2025-06-22T23:51:00Z" w16du:dateUtc="2025-06-23T06:51:00Z">
              <w:r w:rsidRPr="003A27A8">
                <w:rPr>
                  <w:rFonts w:cs="Arial"/>
                  <w:i/>
                  <w:iCs/>
                  <w:color w:val="BFBFBF" w:themeColor="background1" w:themeShade="BF"/>
                  <w:sz w:val="18"/>
                  <w:szCs w:val="18"/>
                </w:rPr>
                <w:t>sample table box, container for the time/space map</w:t>
              </w:r>
            </w:ins>
          </w:p>
        </w:tc>
      </w:tr>
      <w:tr w:rsidR="000C3489" w:rsidRPr="00055E03" w14:paraId="669FC820" w14:textId="77777777" w:rsidTr="00E9102C">
        <w:tblPrEx>
          <w:tblW w:w="9885" w:type="dxa"/>
          <w:tblInd w:w="93" w:type="dxa"/>
          <w:tblLayout w:type="fixed"/>
          <w:tblCellMar>
            <w:left w:w="0" w:type="dxa"/>
            <w:right w:w="0" w:type="dxa"/>
          </w:tblCellMar>
          <w:tblPrExChange w:id="861" w:author="Ahmed Hamza" w:date="2025-06-24T15:34:00Z" w16du:dateUtc="2025-06-24T22:34:00Z">
            <w:tblPrEx>
              <w:tblW w:w="9885" w:type="dxa"/>
              <w:tblInd w:w="93" w:type="dxa"/>
              <w:tblLayout w:type="fixed"/>
              <w:tblCellMar>
                <w:left w:w="0" w:type="dxa"/>
                <w:right w:w="0" w:type="dxa"/>
              </w:tblCellMar>
            </w:tblPrEx>
          </w:tblPrExChange>
        </w:tblPrEx>
        <w:trPr>
          <w:ins w:id="862" w:author="Ahmed Hamza" w:date="2025-06-22T23:51:00Z"/>
          <w:trPrChange w:id="863"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hideMark/>
            <w:tcPrChange w:id="864"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1B532518" w14:textId="77777777" w:rsidR="000C3489" w:rsidRPr="003A27A8" w:rsidRDefault="000C3489" w:rsidP="00C80C1D">
            <w:pPr>
              <w:ind w:left="-3"/>
              <w:rPr>
                <w:ins w:id="865" w:author="Ahmed Hamza" w:date="2025-06-22T23:51:00Z" w16du:dateUtc="2025-06-23T06:51:00Z"/>
                <w:rFonts w:cs="Arial"/>
                <w:color w:val="BFBFBF" w:themeColor="background1" w:themeShade="BF"/>
                <w:sz w:val="18"/>
                <w:szCs w:val="18"/>
              </w:rPr>
            </w:pPr>
          </w:p>
        </w:tc>
        <w:tc>
          <w:tcPr>
            <w:tcW w:w="426" w:type="dxa"/>
            <w:tcBorders>
              <w:top w:val="nil"/>
              <w:left w:val="nil"/>
              <w:bottom w:val="single" w:sz="8" w:space="0" w:color="auto"/>
              <w:right w:val="single" w:sz="8" w:space="0" w:color="auto"/>
            </w:tcBorders>
            <w:shd w:val="clear" w:color="auto" w:fill="auto"/>
            <w:vAlign w:val="center"/>
            <w:hideMark/>
            <w:tcPrChange w:id="866"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hideMark/>
              </w:tcPr>
            </w:tcPrChange>
          </w:tcPr>
          <w:p w14:paraId="5FC2DBC3" w14:textId="77777777" w:rsidR="000C3489" w:rsidRPr="003A27A8" w:rsidRDefault="000C3489" w:rsidP="00C80C1D">
            <w:pPr>
              <w:rPr>
                <w:ins w:id="867"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Change w:id="868"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5175C412" w14:textId="77777777" w:rsidR="000C3489" w:rsidRPr="003A27A8" w:rsidRDefault="000C3489" w:rsidP="00C80C1D">
            <w:pPr>
              <w:rPr>
                <w:ins w:id="869"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Change w:id="870"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2DEFC686" w14:textId="77777777" w:rsidR="000C3489" w:rsidRPr="003A27A8" w:rsidRDefault="000C3489" w:rsidP="00C80C1D">
            <w:pPr>
              <w:rPr>
                <w:ins w:id="871"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8" w:space="0" w:color="auto"/>
            </w:tcBorders>
            <w:shd w:val="clear" w:color="auto" w:fill="auto"/>
            <w:vAlign w:val="center"/>
            <w:hideMark/>
            <w:tcPrChange w:id="872"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hideMark/>
              </w:tcPr>
            </w:tcPrChange>
          </w:tcPr>
          <w:p w14:paraId="629FD04E" w14:textId="34B95511" w:rsidR="000C3489" w:rsidRPr="003A27A8" w:rsidRDefault="000C3489" w:rsidP="00C80C1D">
            <w:pPr>
              <w:rPr>
                <w:ins w:id="873" w:author="Ahmed Hamza" w:date="2025-06-22T23:51:00Z" w16du:dateUtc="2025-06-23T06:51:00Z"/>
                <w:rFonts w:cs="Arial"/>
                <w:color w:val="BFBFBF" w:themeColor="background1" w:themeShade="BF"/>
                <w:sz w:val="18"/>
                <w:szCs w:val="18"/>
              </w:rPr>
            </w:pPr>
          </w:p>
        </w:tc>
        <w:tc>
          <w:tcPr>
            <w:tcW w:w="450" w:type="dxa"/>
            <w:tcBorders>
              <w:top w:val="nil"/>
              <w:left w:val="nil"/>
              <w:bottom w:val="single" w:sz="8" w:space="0" w:color="auto"/>
              <w:right w:val="single" w:sz="4" w:space="0" w:color="auto"/>
            </w:tcBorders>
            <w:shd w:val="clear" w:color="auto" w:fill="auto"/>
            <w:vAlign w:val="center"/>
            <w:hideMark/>
            <w:tcPrChange w:id="874"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hideMark/>
              </w:tcPr>
            </w:tcPrChange>
          </w:tcPr>
          <w:p w14:paraId="28072112" w14:textId="77777777" w:rsidR="000C3489" w:rsidRPr="003A27A8" w:rsidRDefault="000C3489" w:rsidP="00C80C1D">
            <w:pPr>
              <w:rPr>
                <w:ins w:id="875" w:author="Ahmed Hamza" w:date="2025-06-22T23:51:00Z" w16du:dateUtc="2025-06-23T06:51:00Z"/>
                <w:rFonts w:cs="Arial"/>
                <w:color w:val="BFBFBF" w:themeColor="background1" w:themeShade="BF"/>
                <w:sz w:val="18"/>
                <w:szCs w:val="18"/>
              </w:rPr>
            </w:pPr>
            <w:ins w:id="876" w:author="Ahmed Hamza" w:date="2025-06-22T23:51:00Z" w16du:dateUtc="2025-06-23T06:51:00Z">
              <w:r w:rsidRPr="003A27A8">
                <w:rPr>
                  <w:rFonts w:cs="Arial"/>
                  <w:color w:val="BFBFBF" w:themeColor="background1" w:themeShade="BF"/>
                  <w:sz w:val="18"/>
                  <w:szCs w:val="18"/>
                </w:rPr>
                <w:t>stsd</w:t>
              </w:r>
            </w:ins>
          </w:p>
        </w:tc>
        <w:tc>
          <w:tcPr>
            <w:tcW w:w="450" w:type="dxa"/>
            <w:tcBorders>
              <w:top w:val="single" w:sz="8" w:space="0" w:color="auto"/>
              <w:left w:val="single" w:sz="4" w:space="0" w:color="auto"/>
              <w:bottom w:val="single" w:sz="8" w:space="0" w:color="auto"/>
              <w:right w:val="single" w:sz="4" w:space="0" w:color="auto"/>
            </w:tcBorders>
            <w:tcPrChange w:id="877"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348C761F" w14:textId="77777777" w:rsidR="000C3489" w:rsidRPr="003A27A8" w:rsidRDefault="000C3489" w:rsidP="00C80C1D">
            <w:pPr>
              <w:rPr>
                <w:ins w:id="878" w:author="Ahmed Hamza" w:date="2025-06-22T23:51:00Z" w16du:dateUtc="2025-06-23T06:51:00Z"/>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Change w:id="879"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0B9C6127" w14:textId="77777777" w:rsidR="000C3489" w:rsidRPr="003A27A8" w:rsidRDefault="000C3489" w:rsidP="00C80C1D">
            <w:pPr>
              <w:rPr>
                <w:ins w:id="880" w:author="Ahmed Hamza" w:date="2025-06-22T23:51:00Z" w16du:dateUtc="2025-06-23T06:51:00Z"/>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Change w:id="881"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0947B923" w14:textId="77777777" w:rsidR="000C3489" w:rsidRPr="003A27A8" w:rsidRDefault="000C3489" w:rsidP="00C80C1D">
            <w:pPr>
              <w:rPr>
                <w:ins w:id="882" w:author="Ahmed Hamza" w:date="2025-06-22T23:51:00Z" w16du:dateUtc="2025-06-23T06:51:00Z"/>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Change w:id="883"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1F962E63" w14:textId="77777777" w:rsidR="000C3489" w:rsidRPr="003A27A8" w:rsidRDefault="000C3489" w:rsidP="00C80C1D">
            <w:pPr>
              <w:rPr>
                <w:ins w:id="884" w:author="Ahmed Hamza" w:date="2025-06-22T23:51:00Z" w16du:dateUtc="2025-06-23T06:51:00Z"/>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hideMark/>
            <w:tcPrChange w:id="885"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hideMark/>
              </w:tcPr>
            </w:tcPrChange>
          </w:tcPr>
          <w:p w14:paraId="5F7E480E" w14:textId="77777777" w:rsidR="000C3489" w:rsidRPr="003A27A8" w:rsidRDefault="000C3489" w:rsidP="00C80C1D">
            <w:pPr>
              <w:rPr>
                <w:ins w:id="886" w:author="Ahmed Hamza" w:date="2025-06-22T23:51:00Z" w16du:dateUtc="2025-06-23T06:51:00Z"/>
                <w:rFonts w:cs="Arial"/>
                <w:color w:val="BFBFBF" w:themeColor="background1" w:themeShade="BF"/>
                <w:sz w:val="18"/>
                <w:szCs w:val="18"/>
              </w:rPr>
            </w:pPr>
            <w:ins w:id="887" w:author="Ahmed Hamza" w:date="2025-06-22T23:51:00Z" w16du:dateUtc="2025-06-23T06:51:00Z">
              <w:r w:rsidRPr="003A27A8">
                <w:rPr>
                  <w:rFonts w:cs="Arial"/>
                  <w:color w:val="BFBFBF" w:themeColor="background1" w:themeShade="BF"/>
                  <w:sz w:val="18"/>
                  <w:szCs w:val="18"/>
                </w:rPr>
                <w:t>*</w:t>
              </w:r>
            </w:ins>
          </w:p>
        </w:tc>
        <w:tc>
          <w:tcPr>
            <w:tcW w:w="851" w:type="dxa"/>
            <w:tcBorders>
              <w:top w:val="nil"/>
              <w:left w:val="nil"/>
              <w:bottom w:val="single" w:sz="8" w:space="0" w:color="auto"/>
              <w:right w:val="single" w:sz="8" w:space="0" w:color="auto"/>
            </w:tcBorders>
            <w:shd w:val="clear" w:color="auto" w:fill="auto"/>
            <w:hideMark/>
            <w:tcPrChange w:id="888"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hideMark/>
              </w:tcPr>
            </w:tcPrChange>
          </w:tcPr>
          <w:p w14:paraId="0A9F34DB" w14:textId="77777777" w:rsidR="000C3489" w:rsidRPr="003A27A8" w:rsidRDefault="000C3489" w:rsidP="00C80C1D">
            <w:pPr>
              <w:rPr>
                <w:ins w:id="889" w:author="Ahmed Hamza" w:date="2025-06-22T23:51:00Z" w16du:dateUtc="2025-06-23T06:51:00Z"/>
                <w:rFonts w:cs="Arial"/>
                <w:color w:val="BFBFBF" w:themeColor="background1" w:themeShade="BF"/>
                <w:sz w:val="18"/>
                <w:szCs w:val="18"/>
              </w:rPr>
            </w:pPr>
            <w:ins w:id="890" w:author="Ahmed Hamza" w:date="2025-06-22T23:51:00Z" w16du:dateUtc="2025-06-23T06:51:00Z">
              <w:r>
                <w:rPr>
                  <w:rFonts w:cs="Arial"/>
                  <w:color w:val="BFBFBF" w:themeColor="background1" w:themeShade="BF"/>
                  <w:sz w:val="18"/>
                  <w:szCs w:val="18"/>
                  <w:lang w:bidi="x-none"/>
                </w:rPr>
                <w:t>ISOBMFF</w:t>
              </w:r>
            </w:ins>
          </w:p>
        </w:tc>
        <w:tc>
          <w:tcPr>
            <w:tcW w:w="4034" w:type="dxa"/>
            <w:tcBorders>
              <w:top w:val="nil"/>
              <w:left w:val="nil"/>
              <w:bottom w:val="single" w:sz="8" w:space="0" w:color="auto"/>
              <w:right w:val="single" w:sz="8" w:space="0" w:color="auto"/>
            </w:tcBorders>
            <w:shd w:val="clear" w:color="auto" w:fill="auto"/>
            <w:vAlign w:val="center"/>
            <w:hideMark/>
            <w:tcPrChange w:id="891"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hideMark/>
              </w:tcPr>
            </w:tcPrChange>
          </w:tcPr>
          <w:p w14:paraId="18BB5B07" w14:textId="77777777" w:rsidR="000C3489" w:rsidRPr="00492E09" w:rsidRDefault="000C3489" w:rsidP="00C80C1D">
            <w:pPr>
              <w:rPr>
                <w:ins w:id="892" w:author="Ahmed Hamza" w:date="2025-06-22T23:51:00Z" w16du:dateUtc="2025-06-23T06:51:00Z"/>
                <w:rFonts w:cs="Arial"/>
                <w:i/>
                <w:iCs/>
                <w:color w:val="BFBFBF" w:themeColor="background1" w:themeShade="BF"/>
                <w:sz w:val="18"/>
                <w:szCs w:val="18"/>
                <w:lang w:val="fr-FR"/>
              </w:rPr>
            </w:pPr>
            <w:ins w:id="893" w:author="Ahmed Hamza" w:date="2025-06-22T23:51:00Z" w16du:dateUtc="2025-06-23T06:51:00Z">
              <w:r w:rsidRPr="00492E09">
                <w:rPr>
                  <w:rFonts w:cs="Arial"/>
                  <w:i/>
                  <w:iCs/>
                  <w:color w:val="BFBFBF" w:themeColor="background1" w:themeShade="BF"/>
                  <w:sz w:val="18"/>
                  <w:szCs w:val="18"/>
                  <w:lang w:val="fr-FR"/>
                </w:rPr>
                <w:t>sample descriptions (codec types, initialization etc.)</w:t>
              </w:r>
            </w:ins>
          </w:p>
        </w:tc>
      </w:tr>
      <w:tr w:rsidR="000C3489" w:rsidRPr="003A27A8" w14:paraId="5A6D52C3" w14:textId="77777777" w:rsidTr="00E9102C">
        <w:tblPrEx>
          <w:tblW w:w="9885" w:type="dxa"/>
          <w:tblInd w:w="93" w:type="dxa"/>
          <w:tblLayout w:type="fixed"/>
          <w:tblCellMar>
            <w:left w:w="0" w:type="dxa"/>
            <w:right w:w="0" w:type="dxa"/>
          </w:tblCellMar>
          <w:tblPrExChange w:id="894" w:author="Ahmed Hamza" w:date="2025-06-24T15:34:00Z" w16du:dateUtc="2025-06-24T22:34:00Z">
            <w:tblPrEx>
              <w:tblW w:w="9885" w:type="dxa"/>
              <w:tblInd w:w="93" w:type="dxa"/>
              <w:tblLayout w:type="fixed"/>
              <w:tblCellMar>
                <w:left w:w="0" w:type="dxa"/>
                <w:right w:w="0" w:type="dxa"/>
              </w:tblCellMar>
            </w:tblPrEx>
          </w:tblPrExChange>
        </w:tblPrEx>
        <w:trPr>
          <w:ins w:id="895" w:author="Ahmed Hamza" w:date="2025-06-22T23:51:00Z"/>
          <w:trPrChange w:id="896"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tcPrChange w:id="897"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tcPr>
            </w:tcPrChange>
          </w:tcPr>
          <w:p w14:paraId="1ACD5064" w14:textId="77777777" w:rsidR="000C3489" w:rsidRPr="00492E09" w:rsidRDefault="000C3489" w:rsidP="00C80C1D">
            <w:pPr>
              <w:ind w:left="-3"/>
              <w:rPr>
                <w:ins w:id="898" w:author="Ahmed Hamza" w:date="2025-06-22T23:51:00Z" w16du:dateUtc="2025-06-23T06:51:00Z"/>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shd w:val="clear" w:color="auto" w:fill="auto"/>
            <w:vAlign w:val="center"/>
            <w:tcPrChange w:id="899"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tcPr>
            </w:tcPrChange>
          </w:tcPr>
          <w:p w14:paraId="5191BADC" w14:textId="77777777" w:rsidR="000C3489" w:rsidRPr="00492E09" w:rsidRDefault="000C3489" w:rsidP="00C80C1D">
            <w:pPr>
              <w:rPr>
                <w:ins w:id="900"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Change w:id="901"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5EBA5C0B" w14:textId="77777777" w:rsidR="000C3489" w:rsidRPr="00492E09" w:rsidRDefault="000C3489" w:rsidP="00C80C1D">
            <w:pPr>
              <w:rPr>
                <w:ins w:id="902"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Change w:id="903"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2E69EED5" w14:textId="77777777" w:rsidR="000C3489" w:rsidRPr="00492E09" w:rsidRDefault="000C3489" w:rsidP="00C80C1D">
            <w:pPr>
              <w:rPr>
                <w:ins w:id="904"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Change w:id="905"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30FC3D3E" w14:textId="77777777" w:rsidR="000C3489" w:rsidRPr="00492E09" w:rsidRDefault="000C3489" w:rsidP="00C80C1D">
            <w:pPr>
              <w:rPr>
                <w:ins w:id="906"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shd w:val="clear" w:color="auto" w:fill="auto"/>
            <w:vAlign w:val="center"/>
            <w:tcPrChange w:id="907"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tcPr>
            </w:tcPrChange>
          </w:tcPr>
          <w:p w14:paraId="57C64186" w14:textId="77777777" w:rsidR="000C3489" w:rsidRPr="00492E09" w:rsidRDefault="000C3489" w:rsidP="00C80C1D">
            <w:pPr>
              <w:rPr>
                <w:ins w:id="908" w:author="Ahmed Hamza" w:date="2025-06-22T23:51:00Z" w16du:dateUtc="2025-06-23T06:51:00Z"/>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Change w:id="909"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6BCC8EE3" w14:textId="77777777" w:rsidR="000C3489" w:rsidRPr="003A27A8" w:rsidRDefault="000C3489" w:rsidP="00C80C1D">
            <w:pPr>
              <w:rPr>
                <w:ins w:id="910" w:author="Ahmed Hamza" w:date="2025-06-22T23:51:00Z" w16du:dateUtc="2025-06-23T06:51:00Z"/>
                <w:rFonts w:cs="Arial"/>
                <w:color w:val="BFBFBF" w:themeColor="background1" w:themeShade="BF"/>
                <w:sz w:val="18"/>
                <w:szCs w:val="18"/>
              </w:rPr>
            </w:pPr>
            <w:ins w:id="911" w:author="Ahmed Hamza" w:date="2025-06-22T23:51:00Z" w16du:dateUtc="2025-06-23T06:51:00Z">
              <w:r>
                <w:rPr>
                  <w:rFonts w:cs="Arial"/>
                  <w:color w:val="BFBFBF" w:themeColor="background1" w:themeShade="BF"/>
                  <w:sz w:val="18"/>
                  <w:szCs w:val="18"/>
                </w:rPr>
                <w:t>-</w:t>
              </w:r>
            </w:ins>
          </w:p>
        </w:tc>
        <w:tc>
          <w:tcPr>
            <w:tcW w:w="446" w:type="dxa"/>
            <w:tcBorders>
              <w:top w:val="nil"/>
              <w:left w:val="single" w:sz="4" w:space="0" w:color="auto"/>
              <w:bottom w:val="single" w:sz="8" w:space="0" w:color="auto"/>
              <w:right w:val="single" w:sz="4" w:space="0" w:color="auto"/>
            </w:tcBorders>
            <w:tcPrChange w:id="912"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2192992C" w14:textId="77777777" w:rsidR="000C3489" w:rsidRPr="003A27A8" w:rsidRDefault="000C3489" w:rsidP="00C80C1D">
            <w:pPr>
              <w:rPr>
                <w:ins w:id="913" w:author="Ahmed Hamza" w:date="2025-06-22T23:51:00Z" w16du:dateUtc="2025-06-23T06:51:00Z"/>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Change w:id="914"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100AE675" w14:textId="77777777" w:rsidR="000C3489" w:rsidRPr="003A27A8" w:rsidRDefault="000C3489" w:rsidP="00C80C1D">
            <w:pPr>
              <w:rPr>
                <w:ins w:id="915" w:author="Ahmed Hamza" w:date="2025-06-22T23:51:00Z" w16du:dateUtc="2025-06-23T06:51:00Z"/>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Change w:id="916"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0D37D632" w14:textId="77777777" w:rsidR="000C3489" w:rsidRPr="003A27A8" w:rsidRDefault="000C3489" w:rsidP="00C80C1D">
            <w:pPr>
              <w:rPr>
                <w:ins w:id="917" w:author="Ahmed Hamza" w:date="2025-06-22T23:51:00Z" w16du:dateUtc="2025-06-23T06:51:00Z"/>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Change w:id="918"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tcPr>
            </w:tcPrChange>
          </w:tcPr>
          <w:p w14:paraId="3220FEC7" w14:textId="77777777" w:rsidR="000C3489" w:rsidRPr="003A27A8" w:rsidRDefault="000C3489" w:rsidP="00C80C1D">
            <w:pPr>
              <w:rPr>
                <w:ins w:id="919" w:author="Ahmed Hamza" w:date="2025-06-22T23:51:00Z" w16du:dateUtc="2025-06-23T06:51:00Z"/>
                <w:rFonts w:cs="Arial"/>
                <w:color w:val="BFBFBF" w:themeColor="background1" w:themeShade="BF"/>
                <w:sz w:val="18"/>
                <w:szCs w:val="18"/>
              </w:rPr>
            </w:pPr>
          </w:p>
        </w:tc>
        <w:tc>
          <w:tcPr>
            <w:tcW w:w="851" w:type="dxa"/>
            <w:tcBorders>
              <w:top w:val="nil"/>
              <w:left w:val="nil"/>
              <w:bottom w:val="single" w:sz="8" w:space="0" w:color="auto"/>
              <w:right w:val="single" w:sz="8" w:space="0" w:color="auto"/>
            </w:tcBorders>
            <w:shd w:val="clear" w:color="auto" w:fill="auto"/>
            <w:tcPrChange w:id="920"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tcPr>
            </w:tcPrChange>
          </w:tcPr>
          <w:p w14:paraId="36DADE21" w14:textId="77777777" w:rsidR="000C3489" w:rsidRPr="003A27A8" w:rsidRDefault="000C3489" w:rsidP="00C80C1D">
            <w:pPr>
              <w:rPr>
                <w:ins w:id="921" w:author="Ahmed Hamza" w:date="2025-06-22T23:51:00Z" w16du:dateUtc="2025-06-23T06:51:00Z"/>
                <w:rFonts w:cs="Arial"/>
                <w:color w:val="BFBFBF" w:themeColor="background1" w:themeShade="BF"/>
                <w:sz w:val="18"/>
                <w:szCs w:val="18"/>
                <w:lang w:bidi="x-none"/>
              </w:rPr>
            </w:pPr>
            <w:ins w:id="922" w:author="Ahmed Hamza" w:date="2025-06-22T23:51:00Z" w16du:dateUtc="2025-06-23T06:51:00Z">
              <w:r>
                <w:rPr>
                  <w:rFonts w:cs="Arial"/>
                  <w:color w:val="BFBFBF" w:themeColor="background1" w:themeShade="BF"/>
                  <w:sz w:val="18"/>
                  <w:szCs w:val="18"/>
                  <w:lang w:bidi="x-none"/>
                </w:rPr>
                <w:t>ISOBMFF</w:t>
              </w:r>
            </w:ins>
          </w:p>
        </w:tc>
        <w:tc>
          <w:tcPr>
            <w:tcW w:w="4034" w:type="dxa"/>
            <w:tcBorders>
              <w:top w:val="nil"/>
              <w:left w:val="nil"/>
              <w:bottom w:val="single" w:sz="8" w:space="0" w:color="auto"/>
              <w:right w:val="single" w:sz="8" w:space="0" w:color="auto"/>
            </w:tcBorders>
            <w:shd w:val="clear" w:color="auto" w:fill="auto"/>
            <w:vAlign w:val="center"/>
            <w:tcPrChange w:id="923"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tcPr>
            </w:tcPrChange>
          </w:tcPr>
          <w:p w14:paraId="0588568F" w14:textId="77777777" w:rsidR="000C3489" w:rsidRPr="003A27A8" w:rsidRDefault="000C3489" w:rsidP="00C80C1D">
            <w:pPr>
              <w:rPr>
                <w:ins w:id="924" w:author="Ahmed Hamza" w:date="2025-06-22T23:51:00Z" w16du:dateUtc="2025-06-23T06:51:00Z"/>
                <w:rFonts w:cs="Arial"/>
                <w:i/>
                <w:iCs/>
                <w:color w:val="BFBFBF" w:themeColor="background1" w:themeShade="BF"/>
                <w:sz w:val="18"/>
                <w:szCs w:val="18"/>
              </w:rPr>
            </w:pPr>
            <w:ins w:id="925" w:author="Ahmed Hamza" w:date="2025-06-22T23:51:00Z" w16du:dateUtc="2025-06-23T06:51:00Z">
              <w:r w:rsidRPr="00A71B71">
                <w:rPr>
                  <w:rFonts w:cs="Arial"/>
                  <w:i/>
                  <w:iCs/>
                  <w:color w:val="BFBFBF" w:themeColor="background1" w:themeShade="BF"/>
                  <w:sz w:val="18"/>
                  <w:szCs w:val="18"/>
                </w:rPr>
                <w:t>sample entry or restricted sample entry</w:t>
              </w:r>
            </w:ins>
          </w:p>
        </w:tc>
      </w:tr>
      <w:tr w:rsidR="000C3489" w:rsidRPr="003A27A8" w14:paraId="46C16B55" w14:textId="77777777" w:rsidTr="00E9102C">
        <w:tblPrEx>
          <w:tblW w:w="9885" w:type="dxa"/>
          <w:tblInd w:w="93" w:type="dxa"/>
          <w:tblLayout w:type="fixed"/>
          <w:tblCellMar>
            <w:left w:w="0" w:type="dxa"/>
            <w:right w:w="0" w:type="dxa"/>
          </w:tblCellMar>
          <w:tblPrExChange w:id="926" w:author="Ahmed Hamza" w:date="2025-06-24T15:34:00Z" w16du:dateUtc="2025-06-24T22:34:00Z">
            <w:tblPrEx>
              <w:tblW w:w="9885" w:type="dxa"/>
              <w:tblInd w:w="93" w:type="dxa"/>
              <w:tblLayout w:type="fixed"/>
              <w:tblCellMar>
                <w:left w:w="0" w:type="dxa"/>
                <w:right w:w="0" w:type="dxa"/>
              </w:tblCellMar>
            </w:tblPrEx>
          </w:tblPrExChange>
        </w:tblPrEx>
        <w:trPr>
          <w:ins w:id="927" w:author="Ahmed Hamza" w:date="2025-06-22T23:51:00Z"/>
          <w:trPrChange w:id="928"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tcPrChange w:id="929"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tcPr>
            </w:tcPrChange>
          </w:tcPr>
          <w:p w14:paraId="2F0CE020" w14:textId="77777777" w:rsidR="000C3489" w:rsidRPr="00DD0077" w:rsidRDefault="000C3489" w:rsidP="00C80C1D">
            <w:pPr>
              <w:ind w:left="-3"/>
              <w:rPr>
                <w:ins w:id="930" w:author="Ahmed Hamza" w:date="2025-06-22T23:51:00Z" w16du:dateUtc="2025-06-23T06:51:00Z"/>
                <w:rFonts w:cs="Arial"/>
                <w:color w:val="BFBFBF" w:themeColor="background1" w:themeShade="BF"/>
                <w:sz w:val="18"/>
                <w:szCs w:val="18"/>
                <w:lang w:val="en-US"/>
                <w:rPrChange w:id="931" w:author="Claire-Helene Demarty" w:date="2025-06-23T09:12:00Z" w16du:dateUtc="2025-06-23T16:12:00Z">
                  <w:rPr>
                    <w:ins w:id="932" w:author="Ahmed Hamza" w:date="2025-06-22T23:51:00Z" w16du:dateUtc="2025-06-23T06:51:00Z"/>
                    <w:rFonts w:cs="Arial"/>
                    <w:color w:val="BFBFBF" w:themeColor="background1" w:themeShade="BF"/>
                    <w:sz w:val="18"/>
                    <w:szCs w:val="18"/>
                    <w:lang w:val="fr-FR"/>
                  </w:rPr>
                </w:rPrChange>
              </w:rPr>
            </w:pPr>
          </w:p>
        </w:tc>
        <w:tc>
          <w:tcPr>
            <w:tcW w:w="426" w:type="dxa"/>
            <w:tcBorders>
              <w:top w:val="nil"/>
              <w:left w:val="nil"/>
              <w:bottom w:val="single" w:sz="8" w:space="0" w:color="auto"/>
              <w:right w:val="single" w:sz="8" w:space="0" w:color="auto"/>
            </w:tcBorders>
            <w:shd w:val="clear" w:color="auto" w:fill="auto"/>
            <w:vAlign w:val="center"/>
            <w:tcPrChange w:id="933"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tcPr>
            </w:tcPrChange>
          </w:tcPr>
          <w:p w14:paraId="1BFF0AF0" w14:textId="77777777" w:rsidR="000C3489" w:rsidRPr="00DD0077" w:rsidRDefault="000C3489" w:rsidP="00C80C1D">
            <w:pPr>
              <w:rPr>
                <w:ins w:id="934" w:author="Ahmed Hamza" w:date="2025-06-22T23:51:00Z" w16du:dateUtc="2025-06-23T06:51:00Z"/>
                <w:rFonts w:cs="Arial"/>
                <w:color w:val="BFBFBF" w:themeColor="background1" w:themeShade="BF"/>
                <w:sz w:val="18"/>
                <w:szCs w:val="18"/>
                <w:lang w:val="en-US"/>
                <w:rPrChange w:id="935" w:author="Claire-Helene Demarty" w:date="2025-06-23T09:12:00Z" w16du:dateUtc="2025-06-23T16:12:00Z">
                  <w:rPr>
                    <w:ins w:id="936" w:author="Ahmed Hamza" w:date="2025-06-22T23:51:00Z" w16du:dateUtc="2025-06-23T06:51:00Z"/>
                    <w:rFonts w:cs="Arial"/>
                    <w:color w:val="BFBFBF" w:themeColor="background1" w:themeShade="BF"/>
                    <w:sz w:val="18"/>
                    <w:szCs w:val="18"/>
                    <w:lang w:val="fr-FR"/>
                  </w:rPr>
                </w:rPrChange>
              </w:rPr>
            </w:pPr>
          </w:p>
        </w:tc>
        <w:tc>
          <w:tcPr>
            <w:tcW w:w="450" w:type="dxa"/>
            <w:tcBorders>
              <w:top w:val="nil"/>
              <w:left w:val="nil"/>
              <w:bottom w:val="single" w:sz="8" w:space="0" w:color="auto"/>
              <w:right w:val="single" w:sz="8" w:space="0" w:color="auto"/>
            </w:tcBorders>
            <w:shd w:val="clear" w:color="auto" w:fill="auto"/>
            <w:vAlign w:val="center"/>
            <w:tcPrChange w:id="937"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22534E77" w14:textId="77777777" w:rsidR="000C3489" w:rsidRPr="00DD0077" w:rsidRDefault="000C3489" w:rsidP="00C80C1D">
            <w:pPr>
              <w:rPr>
                <w:ins w:id="938" w:author="Ahmed Hamza" w:date="2025-06-22T23:51:00Z" w16du:dateUtc="2025-06-23T06:51:00Z"/>
                <w:rFonts w:cs="Arial"/>
                <w:color w:val="BFBFBF" w:themeColor="background1" w:themeShade="BF"/>
                <w:sz w:val="18"/>
                <w:szCs w:val="18"/>
                <w:lang w:val="en-US"/>
                <w:rPrChange w:id="939" w:author="Claire-Helene Demarty" w:date="2025-06-23T09:12:00Z" w16du:dateUtc="2025-06-23T16:12:00Z">
                  <w:rPr>
                    <w:ins w:id="940" w:author="Ahmed Hamza" w:date="2025-06-22T23:51:00Z" w16du:dateUtc="2025-06-23T06:51:00Z"/>
                    <w:rFonts w:cs="Arial"/>
                    <w:color w:val="BFBFBF" w:themeColor="background1" w:themeShade="BF"/>
                    <w:sz w:val="18"/>
                    <w:szCs w:val="18"/>
                    <w:lang w:val="fr-FR"/>
                  </w:rPr>
                </w:rPrChange>
              </w:rPr>
            </w:pPr>
          </w:p>
        </w:tc>
        <w:tc>
          <w:tcPr>
            <w:tcW w:w="450" w:type="dxa"/>
            <w:tcBorders>
              <w:top w:val="nil"/>
              <w:left w:val="nil"/>
              <w:bottom w:val="single" w:sz="8" w:space="0" w:color="auto"/>
              <w:right w:val="single" w:sz="8" w:space="0" w:color="auto"/>
            </w:tcBorders>
            <w:shd w:val="clear" w:color="auto" w:fill="auto"/>
            <w:vAlign w:val="center"/>
            <w:tcPrChange w:id="941"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70F5E453" w14:textId="77777777" w:rsidR="000C3489" w:rsidRPr="00DD0077" w:rsidRDefault="000C3489" w:rsidP="00C80C1D">
            <w:pPr>
              <w:rPr>
                <w:ins w:id="942" w:author="Ahmed Hamza" w:date="2025-06-22T23:51:00Z" w16du:dateUtc="2025-06-23T06:51:00Z"/>
                <w:rFonts w:cs="Arial"/>
                <w:color w:val="BFBFBF" w:themeColor="background1" w:themeShade="BF"/>
                <w:sz w:val="18"/>
                <w:szCs w:val="18"/>
                <w:lang w:val="en-US"/>
                <w:rPrChange w:id="943" w:author="Claire-Helene Demarty" w:date="2025-06-23T09:12:00Z" w16du:dateUtc="2025-06-23T16:12:00Z">
                  <w:rPr>
                    <w:ins w:id="944" w:author="Ahmed Hamza" w:date="2025-06-22T23:51:00Z" w16du:dateUtc="2025-06-23T06:51:00Z"/>
                    <w:rFonts w:cs="Arial"/>
                    <w:color w:val="BFBFBF" w:themeColor="background1" w:themeShade="BF"/>
                    <w:sz w:val="18"/>
                    <w:szCs w:val="18"/>
                    <w:lang w:val="fr-FR"/>
                  </w:rPr>
                </w:rPrChange>
              </w:rPr>
            </w:pPr>
          </w:p>
        </w:tc>
        <w:tc>
          <w:tcPr>
            <w:tcW w:w="450" w:type="dxa"/>
            <w:tcBorders>
              <w:top w:val="nil"/>
              <w:left w:val="nil"/>
              <w:bottom w:val="single" w:sz="8" w:space="0" w:color="auto"/>
              <w:right w:val="single" w:sz="8" w:space="0" w:color="auto"/>
            </w:tcBorders>
            <w:shd w:val="clear" w:color="auto" w:fill="auto"/>
            <w:vAlign w:val="center"/>
            <w:tcPrChange w:id="945"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24452DBA" w14:textId="77777777" w:rsidR="000C3489" w:rsidRPr="00DD0077" w:rsidRDefault="000C3489" w:rsidP="00C80C1D">
            <w:pPr>
              <w:rPr>
                <w:ins w:id="946" w:author="Ahmed Hamza" w:date="2025-06-22T23:51:00Z" w16du:dateUtc="2025-06-23T06:51:00Z"/>
                <w:rFonts w:cs="Arial"/>
                <w:color w:val="BFBFBF" w:themeColor="background1" w:themeShade="BF"/>
                <w:sz w:val="18"/>
                <w:szCs w:val="18"/>
                <w:lang w:val="en-US"/>
                <w:rPrChange w:id="947" w:author="Claire-Helene Demarty" w:date="2025-06-23T09:12:00Z" w16du:dateUtc="2025-06-23T16:12:00Z">
                  <w:rPr>
                    <w:ins w:id="948" w:author="Ahmed Hamza" w:date="2025-06-22T23:51:00Z" w16du:dateUtc="2025-06-23T06:51:00Z"/>
                    <w:rFonts w:cs="Arial"/>
                    <w:color w:val="BFBFBF" w:themeColor="background1" w:themeShade="BF"/>
                    <w:sz w:val="18"/>
                    <w:szCs w:val="18"/>
                    <w:lang w:val="fr-FR"/>
                  </w:rPr>
                </w:rPrChange>
              </w:rPr>
            </w:pPr>
          </w:p>
        </w:tc>
        <w:tc>
          <w:tcPr>
            <w:tcW w:w="450" w:type="dxa"/>
            <w:tcBorders>
              <w:top w:val="nil"/>
              <w:left w:val="nil"/>
              <w:bottom w:val="single" w:sz="8" w:space="0" w:color="auto"/>
              <w:right w:val="single" w:sz="4" w:space="0" w:color="auto"/>
            </w:tcBorders>
            <w:shd w:val="clear" w:color="auto" w:fill="auto"/>
            <w:vAlign w:val="center"/>
            <w:tcPrChange w:id="949"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tcPr>
            </w:tcPrChange>
          </w:tcPr>
          <w:p w14:paraId="0CF80FDD" w14:textId="77777777" w:rsidR="000C3489" w:rsidRPr="00DD0077" w:rsidRDefault="000C3489" w:rsidP="00C80C1D">
            <w:pPr>
              <w:rPr>
                <w:ins w:id="950" w:author="Ahmed Hamza" w:date="2025-06-22T23:51:00Z" w16du:dateUtc="2025-06-23T06:51:00Z"/>
                <w:rFonts w:cs="Arial"/>
                <w:color w:val="BFBFBF" w:themeColor="background1" w:themeShade="BF"/>
                <w:sz w:val="18"/>
                <w:szCs w:val="18"/>
                <w:lang w:val="en-US"/>
                <w:rPrChange w:id="951" w:author="Claire-Helene Demarty" w:date="2025-06-23T09:12:00Z" w16du:dateUtc="2025-06-23T16:12:00Z">
                  <w:rPr>
                    <w:ins w:id="952" w:author="Ahmed Hamza" w:date="2025-06-22T23:51:00Z" w16du:dateUtc="2025-06-23T06:51:00Z"/>
                    <w:rFonts w:cs="Arial"/>
                    <w:color w:val="BFBFBF" w:themeColor="background1" w:themeShade="BF"/>
                    <w:sz w:val="18"/>
                    <w:szCs w:val="18"/>
                    <w:lang w:val="fr-FR"/>
                  </w:rPr>
                </w:rPrChange>
              </w:rPr>
            </w:pPr>
          </w:p>
        </w:tc>
        <w:tc>
          <w:tcPr>
            <w:tcW w:w="450" w:type="dxa"/>
            <w:tcBorders>
              <w:top w:val="single" w:sz="8" w:space="0" w:color="auto"/>
              <w:left w:val="single" w:sz="4" w:space="0" w:color="auto"/>
              <w:bottom w:val="single" w:sz="8" w:space="0" w:color="auto"/>
              <w:right w:val="single" w:sz="4" w:space="0" w:color="auto"/>
            </w:tcBorders>
            <w:tcPrChange w:id="953"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23855C37" w14:textId="77777777" w:rsidR="000C3489" w:rsidRDefault="000C3489" w:rsidP="00C80C1D">
            <w:pPr>
              <w:rPr>
                <w:ins w:id="954" w:author="Ahmed Hamza" w:date="2025-06-22T23:51:00Z" w16du:dateUtc="2025-06-23T06:51:00Z"/>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Change w:id="955"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4E2F7608" w14:textId="77777777" w:rsidR="000C3489" w:rsidRPr="003A27A8" w:rsidRDefault="000C3489" w:rsidP="00C80C1D">
            <w:pPr>
              <w:rPr>
                <w:ins w:id="956" w:author="Ahmed Hamza" w:date="2025-06-22T23:51:00Z" w16du:dateUtc="2025-06-23T06:51:00Z"/>
                <w:rFonts w:cs="Arial"/>
                <w:color w:val="BFBFBF" w:themeColor="background1" w:themeShade="BF"/>
                <w:sz w:val="18"/>
                <w:szCs w:val="18"/>
              </w:rPr>
            </w:pPr>
            <w:ins w:id="957" w:author="Ahmed Hamza" w:date="2025-06-22T23:51:00Z" w16du:dateUtc="2025-06-23T06:51:00Z">
              <w:r>
                <w:rPr>
                  <w:rFonts w:cs="Arial"/>
                  <w:color w:val="BFBFBF" w:themeColor="background1" w:themeShade="BF"/>
                  <w:sz w:val="18"/>
                  <w:szCs w:val="18"/>
                </w:rPr>
                <w:t>rinf</w:t>
              </w:r>
            </w:ins>
          </w:p>
        </w:tc>
        <w:tc>
          <w:tcPr>
            <w:tcW w:w="544" w:type="dxa"/>
            <w:tcBorders>
              <w:top w:val="nil"/>
              <w:left w:val="single" w:sz="4" w:space="0" w:color="auto"/>
              <w:bottom w:val="single" w:sz="8" w:space="0" w:color="auto"/>
              <w:right w:val="single" w:sz="4" w:space="0" w:color="auto"/>
            </w:tcBorders>
            <w:tcPrChange w:id="958"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0DCFF8C3" w14:textId="77777777" w:rsidR="000C3489" w:rsidRPr="003A27A8" w:rsidRDefault="000C3489" w:rsidP="00C80C1D">
            <w:pPr>
              <w:rPr>
                <w:ins w:id="959" w:author="Ahmed Hamza" w:date="2025-06-22T23:51:00Z" w16du:dateUtc="2025-06-23T06:51:00Z"/>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Change w:id="960"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7E86FADF" w14:textId="77777777" w:rsidR="000C3489" w:rsidRPr="003A27A8" w:rsidRDefault="000C3489" w:rsidP="00C80C1D">
            <w:pPr>
              <w:rPr>
                <w:ins w:id="961" w:author="Ahmed Hamza" w:date="2025-06-22T23:51:00Z" w16du:dateUtc="2025-06-23T06:51:00Z"/>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Change w:id="962"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tcPr>
            </w:tcPrChange>
          </w:tcPr>
          <w:p w14:paraId="1B533965" w14:textId="77777777" w:rsidR="000C3489" w:rsidRPr="003A27A8" w:rsidRDefault="000C3489" w:rsidP="00C80C1D">
            <w:pPr>
              <w:rPr>
                <w:ins w:id="963" w:author="Ahmed Hamza" w:date="2025-06-22T23:51:00Z" w16du:dateUtc="2025-06-23T06:51:00Z"/>
                <w:rFonts w:cs="Arial"/>
                <w:color w:val="BFBFBF" w:themeColor="background1" w:themeShade="BF"/>
                <w:sz w:val="18"/>
                <w:szCs w:val="18"/>
              </w:rPr>
            </w:pPr>
          </w:p>
        </w:tc>
        <w:tc>
          <w:tcPr>
            <w:tcW w:w="851" w:type="dxa"/>
            <w:tcBorders>
              <w:top w:val="nil"/>
              <w:left w:val="nil"/>
              <w:bottom w:val="single" w:sz="8" w:space="0" w:color="auto"/>
              <w:right w:val="single" w:sz="8" w:space="0" w:color="auto"/>
            </w:tcBorders>
            <w:shd w:val="clear" w:color="auto" w:fill="auto"/>
            <w:tcPrChange w:id="964"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tcPr>
            </w:tcPrChange>
          </w:tcPr>
          <w:p w14:paraId="62CD9F3F" w14:textId="77777777" w:rsidR="000C3489" w:rsidRDefault="000C3489" w:rsidP="00C80C1D">
            <w:pPr>
              <w:rPr>
                <w:ins w:id="965" w:author="Ahmed Hamza" w:date="2025-06-22T23:51:00Z" w16du:dateUtc="2025-06-23T06:51:00Z"/>
                <w:rFonts w:cs="Arial"/>
                <w:color w:val="BFBFBF" w:themeColor="background1" w:themeShade="BF"/>
                <w:sz w:val="18"/>
                <w:szCs w:val="18"/>
                <w:lang w:bidi="x-none"/>
              </w:rPr>
            </w:pPr>
            <w:ins w:id="966" w:author="Ahmed Hamza" w:date="2025-06-22T23:51:00Z" w16du:dateUtc="2025-06-23T06:51:00Z">
              <w:r>
                <w:rPr>
                  <w:rFonts w:cs="Arial"/>
                  <w:color w:val="BFBFBF" w:themeColor="background1" w:themeShade="BF"/>
                  <w:sz w:val="18"/>
                  <w:szCs w:val="18"/>
                  <w:lang w:bidi="x-none"/>
                </w:rPr>
                <w:t>ISOBMFF</w:t>
              </w:r>
            </w:ins>
          </w:p>
        </w:tc>
        <w:tc>
          <w:tcPr>
            <w:tcW w:w="4034" w:type="dxa"/>
            <w:tcBorders>
              <w:top w:val="nil"/>
              <w:left w:val="nil"/>
              <w:bottom w:val="single" w:sz="8" w:space="0" w:color="auto"/>
              <w:right w:val="single" w:sz="8" w:space="0" w:color="auto"/>
            </w:tcBorders>
            <w:shd w:val="clear" w:color="auto" w:fill="auto"/>
            <w:vAlign w:val="center"/>
            <w:tcPrChange w:id="967"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tcPr>
            </w:tcPrChange>
          </w:tcPr>
          <w:p w14:paraId="05631FA3" w14:textId="77777777" w:rsidR="000C3489" w:rsidRPr="00A71B71" w:rsidRDefault="000C3489" w:rsidP="00C80C1D">
            <w:pPr>
              <w:rPr>
                <w:ins w:id="968" w:author="Ahmed Hamza" w:date="2025-06-22T23:51:00Z" w16du:dateUtc="2025-06-23T06:51:00Z"/>
                <w:rFonts w:cs="Arial"/>
                <w:i/>
                <w:iCs/>
                <w:color w:val="BFBFBF" w:themeColor="background1" w:themeShade="BF"/>
                <w:sz w:val="18"/>
                <w:szCs w:val="18"/>
              </w:rPr>
            </w:pPr>
            <w:ins w:id="969" w:author="Ahmed Hamza" w:date="2025-06-22T23:51:00Z" w16du:dateUtc="2025-06-23T06:51:00Z">
              <w:r>
                <w:rPr>
                  <w:rFonts w:cs="Arial"/>
                  <w:i/>
                  <w:iCs/>
                  <w:color w:val="BFBFBF" w:themeColor="background1" w:themeShade="BF"/>
                  <w:sz w:val="18"/>
                  <w:szCs w:val="18"/>
                </w:rPr>
                <w:t>restricted scheme info box</w:t>
              </w:r>
            </w:ins>
          </w:p>
        </w:tc>
      </w:tr>
      <w:tr w:rsidR="000C3489" w:rsidRPr="003A27A8" w14:paraId="1494051C" w14:textId="77777777" w:rsidTr="00E9102C">
        <w:tblPrEx>
          <w:tblW w:w="9885" w:type="dxa"/>
          <w:tblInd w:w="93" w:type="dxa"/>
          <w:tblLayout w:type="fixed"/>
          <w:tblCellMar>
            <w:left w:w="0" w:type="dxa"/>
            <w:right w:w="0" w:type="dxa"/>
          </w:tblCellMar>
          <w:tblPrExChange w:id="970" w:author="Ahmed Hamza" w:date="2025-06-24T15:34:00Z" w16du:dateUtc="2025-06-24T22:34:00Z">
            <w:tblPrEx>
              <w:tblW w:w="9885" w:type="dxa"/>
              <w:tblInd w:w="93" w:type="dxa"/>
              <w:tblLayout w:type="fixed"/>
              <w:tblCellMar>
                <w:left w:w="0" w:type="dxa"/>
                <w:right w:w="0" w:type="dxa"/>
              </w:tblCellMar>
            </w:tblPrEx>
          </w:tblPrExChange>
        </w:tblPrEx>
        <w:trPr>
          <w:ins w:id="971" w:author="Ahmed Hamza" w:date="2025-06-22T23:51:00Z"/>
          <w:trPrChange w:id="972"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tcPrChange w:id="973"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tcPr>
            </w:tcPrChange>
          </w:tcPr>
          <w:p w14:paraId="053F81C9" w14:textId="77777777" w:rsidR="000C3489" w:rsidRPr="00492E09" w:rsidRDefault="000C3489" w:rsidP="00C80C1D">
            <w:pPr>
              <w:ind w:left="-3"/>
              <w:rPr>
                <w:ins w:id="974" w:author="Ahmed Hamza" w:date="2025-06-22T23:51:00Z" w16du:dateUtc="2025-06-23T06:51:00Z"/>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shd w:val="clear" w:color="auto" w:fill="auto"/>
            <w:vAlign w:val="center"/>
            <w:tcPrChange w:id="975"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tcPr>
            </w:tcPrChange>
          </w:tcPr>
          <w:p w14:paraId="7062B0B1" w14:textId="77777777" w:rsidR="000C3489" w:rsidRPr="00492E09" w:rsidRDefault="000C3489" w:rsidP="00C80C1D">
            <w:pPr>
              <w:rPr>
                <w:ins w:id="976"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Change w:id="977"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15216ABE" w14:textId="77777777" w:rsidR="000C3489" w:rsidRPr="00492E09" w:rsidRDefault="000C3489" w:rsidP="00C80C1D">
            <w:pPr>
              <w:rPr>
                <w:ins w:id="978"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Change w:id="979"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3E08B8D7" w14:textId="77777777" w:rsidR="000C3489" w:rsidRPr="00492E09" w:rsidRDefault="000C3489" w:rsidP="00C80C1D">
            <w:pPr>
              <w:rPr>
                <w:ins w:id="980"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Change w:id="981"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6FA7E453" w14:textId="77777777" w:rsidR="000C3489" w:rsidRPr="00492E09" w:rsidRDefault="000C3489" w:rsidP="00C80C1D">
            <w:pPr>
              <w:rPr>
                <w:ins w:id="982"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shd w:val="clear" w:color="auto" w:fill="auto"/>
            <w:vAlign w:val="center"/>
            <w:tcPrChange w:id="983"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tcPr>
            </w:tcPrChange>
          </w:tcPr>
          <w:p w14:paraId="16EF244A" w14:textId="77777777" w:rsidR="000C3489" w:rsidRPr="00492E09" w:rsidRDefault="000C3489" w:rsidP="00C80C1D">
            <w:pPr>
              <w:rPr>
                <w:ins w:id="984" w:author="Ahmed Hamza" w:date="2025-06-22T23:51:00Z" w16du:dateUtc="2025-06-23T06:51:00Z"/>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Change w:id="985"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6F4FE027" w14:textId="77777777" w:rsidR="000C3489" w:rsidRDefault="000C3489" w:rsidP="00C80C1D">
            <w:pPr>
              <w:rPr>
                <w:ins w:id="986" w:author="Ahmed Hamza" w:date="2025-06-22T23:51:00Z" w16du:dateUtc="2025-06-23T06:51:00Z"/>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Change w:id="987"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66573DFD" w14:textId="77777777" w:rsidR="000C3489" w:rsidRDefault="000C3489" w:rsidP="00C80C1D">
            <w:pPr>
              <w:rPr>
                <w:ins w:id="988" w:author="Ahmed Hamza" w:date="2025-06-22T23:51:00Z" w16du:dateUtc="2025-06-23T06:51:00Z"/>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Change w:id="989"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3BF1FC7C" w14:textId="77777777" w:rsidR="000C3489" w:rsidRPr="003A27A8" w:rsidRDefault="000C3489" w:rsidP="00C80C1D">
            <w:pPr>
              <w:rPr>
                <w:ins w:id="990" w:author="Ahmed Hamza" w:date="2025-06-22T23:51:00Z" w16du:dateUtc="2025-06-23T06:51:00Z"/>
                <w:rFonts w:cs="Arial"/>
                <w:color w:val="BFBFBF" w:themeColor="background1" w:themeShade="BF"/>
                <w:sz w:val="18"/>
                <w:szCs w:val="18"/>
              </w:rPr>
            </w:pPr>
            <w:ins w:id="991" w:author="Ahmed Hamza" w:date="2025-06-22T23:51:00Z" w16du:dateUtc="2025-06-23T06:51:00Z">
              <w:r>
                <w:rPr>
                  <w:rFonts w:cs="Arial"/>
                  <w:color w:val="BFBFBF" w:themeColor="background1" w:themeShade="BF"/>
                  <w:sz w:val="18"/>
                  <w:szCs w:val="18"/>
                </w:rPr>
                <w:t>frma</w:t>
              </w:r>
            </w:ins>
          </w:p>
        </w:tc>
        <w:tc>
          <w:tcPr>
            <w:tcW w:w="450" w:type="dxa"/>
            <w:tcBorders>
              <w:top w:val="nil"/>
              <w:left w:val="single" w:sz="4" w:space="0" w:color="auto"/>
              <w:bottom w:val="single" w:sz="8" w:space="0" w:color="auto"/>
              <w:right w:val="single" w:sz="4" w:space="0" w:color="auto"/>
            </w:tcBorders>
            <w:tcPrChange w:id="992"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4D6FF843" w14:textId="77777777" w:rsidR="000C3489" w:rsidRPr="003A27A8" w:rsidRDefault="000C3489" w:rsidP="00C80C1D">
            <w:pPr>
              <w:rPr>
                <w:ins w:id="993" w:author="Ahmed Hamza" w:date="2025-06-22T23:51:00Z" w16du:dateUtc="2025-06-23T06:51:00Z"/>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Change w:id="994"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tcPr>
            </w:tcPrChange>
          </w:tcPr>
          <w:p w14:paraId="5B940CA9" w14:textId="77777777" w:rsidR="000C3489" w:rsidRPr="003A27A8" w:rsidRDefault="000C3489" w:rsidP="00C80C1D">
            <w:pPr>
              <w:rPr>
                <w:ins w:id="995" w:author="Ahmed Hamza" w:date="2025-06-22T23:51:00Z" w16du:dateUtc="2025-06-23T06:51:00Z"/>
                <w:rFonts w:cs="Arial"/>
                <w:color w:val="BFBFBF" w:themeColor="background1" w:themeShade="BF"/>
                <w:sz w:val="18"/>
                <w:szCs w:val="18"/>
              </w:rPr>
            </w:pPr>
          </w:p>
        </w:tc>
        <w:tc>
          <w:tcPr>
            <w:tcW w:w="851" w:type="dxa"/>
            <w:tcBorders>
              <w:top w:val="nil"/>
              <w:left w:val="nil"/>
              <w:bottom w:val="single" w:sz="8" w:space="0" w:color="auto"/>
              <w:right w:val="single" w:sz="8" w:space="0" w:color="auto"/>
            </w:tcBorders>
            <w:shd w:val="clear" w:color="auto" w:fill="auto"/>
            <w:tcPrChange w:id="996"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tcPr>
            </w:tcPrChange>
          </w:tcPr>
          <w:p w14:paraId="59B6A5EE" w14:textId="77777777" w:rsidR="000C3489" w:rsidRDefault="000C3489" w:rsidP="00C80C1D">
            <w:pPr>
              <w:rPr>
                <w:ins w:id="997" w:author="Ahmed Hamza" w:date="2025-06-22T23:51:00Z" w16du:dateUtc="2025-06-23T06:51:00Z"/>
                <w:rFonts w:cs="Arial"/>
                <w:color w:val="BFBFBF" w:themeColor="background1" w:themeShade="BF"/>
                <w:sz w:val="18"/>
                <w:szCs w:val="18"/>
                <w:lang w:bidi="x-none"/>
              </w:rPr>
            </w:pPr>
            <w:ins w:id="998" w:author="Ahmed Hamza" w:date="2025-06-22T23:51:00Z" w16du:dateUtc="2025-06-23T06:51:00Z">
              <w:r>
                <w:rPr>
                  <w:rFonts w:cs="Arial"/>
                  <w:color w:val="BFBFBF" w:themeColor="background1" w:themeShade="BF"/>
                  <w:sz w:val="18"/>
                  <w:szCs w:val="18"/>
                  <w:lang w:bidi="x-none"/>
                </w:rPr>
                <w:t>ISOBMFF</w:t>
              </w:r>
            </w:ins>
          </w:p>
        </w:tc>
        <w:tc>
          <w:tcPr>
            <w:tcW w:w="4034" w:type="dxa"/>
            <w:tcBorders>
              <w:top w:val="nil"/>
              <w:left w:val="nil"/>
              <w:bottom w:val="single" w:sz="8" w:space="0" w:color="auto"/>
              <w:right w:val="single" w:sz="8" w:space="0" w:color="auto"/>
            </w:tcBorders>
            <w:shd w:val="clear" w:color="auto" w:fill="auto"/>
            <w:vAlign w:val="center"/>
            <w:tcPrChange w:id="999"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tcPr>
            </w:tcPrChange>
          </w:tcPr>
          <w:p w14:paraId="4F0882F0" w14:textId="77777777" w:rsidR="000C3489" w:rsidRDefault="000C3489" w:rsidP="00C80C1D">
            <w:pPr>
              <w:rPr>
                <w:ins w:id="1000" w:author="Ahmed Hamza" w:date="2025-06-22T23:51:00Z" w16du:dateUtc="2025-06-23T06:51:00Z"/>
                <w:rFonts w:cs="Arial"/>
                <w:i/>
                <w:iCs/>
                <w:color w:val="BFBFBF" w:themeColor="background1" w:themeShade="BF"/>
                <w:sz w:val="18"/>
                <w:szCs w:val="18"/>
              </w:rPr>
            </w:pPr>
            <w:ins w:id="1001" w:author="Ahmed Hamza" w:date="2025-06-22T23:51:00Z" w16du:dateUtc="2025-06-23T06:51:00Z">
              <w:r>
                <w:rPr>
                  <w:rFonts w:cs="Arial"/>
                  <w:i/>
                  <w:iCs/>
                  <w:color w:val="BFBFBF" w:themeColor="background1" w:themeShade="BF"/>
                  <w:sz w:val="18"/>
                  <w:szCs w:val="18"/>
                </w:rPr>
                <w:t>original format box</w:t>
              </w:r>
            </w:ins>
          </w:p>
        </w:tc>
      </w:tr>
      <w:tr w:rsidR="000C3489" w:rsidRPr="003A27A8" w14:paraId="71B8700C" w14:textId="77777777" w:rsidTr="00E9102C">
        <w:tblPrEx>
          <w:tblW w:w="9885" w:type="dxa"/>
          <w:tblInd w:w="93" w:type="dxa"/>
          <w:tblLayout w:type="fixed"/>
          <w:tblCellMar>
            <w:left w:w="0" w:type="dxa"/>
            <w:right w:w="0" w:type="dxa"/>
          </w:tblCellMar>
          <w:tblPrExChange w:id="1002" w:author="Ahmed Hamza" w:date="2025-06-24T15:34:00Z" w16du:dateUtc="2025-06-24T22:34:00Z">
            <w:tblPrEx>
              <w:tblW w:w="9885" w:type="dxa"/>
              <w:tblInd w:w="93" w:type="dxa"/>
              <w:tblLayout w:type="fixed"/>
              <w:tblCellMar>
                <w:left w:w="0" w:type="dxa"/>
                <w:right w:w="0" w:type="dxa"/>
              </w:tblCellMar>
            </w:tblPrEx>
          </w:tblPrExChange>
        </w:tblPrEx>
        <w:trPr>
          <w:ins w:id="1003" w:author="Ahmed Hamza" w:date="2025-06-22T23:51:00Z"/>
          <w:trPrChange w:id="1004"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tcPrChange w:id="1005"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tcPr>
            </w:tcPrChange>
          </w:tcPr>
          <w:p w14:paraId="0D94C76F" w14:textId="77777777" w:rsidR="000C3489" w:rsidRPr="00492E09" w:rsidRDefault="000C3489" w:rsidP="00C80C1D">
            <w:pPr>
              <w:ind w:left="-3"/>
              <w:rPr>
                <w:ins w:id="1006" w:author="Ahmed Hamza" w:date="2025-06-22T23:51:00Z" w16du:dateUtc="2025-06-23T06:51:00Z"/>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shd w:val="clear" w:color="auto" w:fill="auto"/>
            <w:vAlign w:val="center"/>
            <w:tcPrChange w:id="1007"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tcPr>
            </w:tcPrChange>
          </w:tcPr>
          <w:p w14:paraId="1FB3B303" w14:textId="77777777" w:rsidR="000C3489" w:rsidRPr="00492E09" w:rsidRDefault="000C3489" w:rsidP="00C80C1D">
            <w:pPr>
              <w:rPr>
                <w:ins w:id="1008"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Change w:id="1009"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4BE72AB8" w14:textId="77777777" w:rsidR="000C3489" w:rsidRPr="00492E09" w:rsidRDefault="000C3489" w:rsidP="00C80C1D">
            <w:pPr>
              <w:rPr>
                <w:ins w:id="1010"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Change w:id="1011"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7E5EAA42" w14:textId="77777777" w:rsidR="000C3489" w:rsidRPr="00492E09" w:rsidRDefault="000C3489" w:rsidP="00C80C1D">
            <w:pPr>
              <w:rPr>
                <w:ins w:id="1012"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Change w:id="1013"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10B6A8E1" w14:textId="77777777" w:rsidR="000C3489" w:rsidRPr="00492E09" w:rsidRDefault="000C3489" w:rsidP="00C80C1D">
            <w:pPr>
              <w:rPr>
                <w:ins w:id="1014"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shd w:val="clear" w:color="auto" w:fill="auto"/>
            <w:vAlign w:val="center"/>
            <w:tcPrChange w:id="1015"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tcPr>
            </w:tcPrChange>
          </w:tcPr>
          <w:p w14:paraId="4A797FCD" w14:textId="77777777" w:rsidR="000C3489" w:rsidRPr="00492E09" w:rsidRDefault="000C3489" w:rsidP="00C80C1D">
            <w:pPr>
              <w:rPr>
                <w:ins w:id="1016" w:author="Ahmed Hamza" w:date="2025-06-22T23:51:00Z" w16du:dateUtc="2025-06-23T06:51:00Z"/>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Change w:id="1017"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3228C0ED" w14:textId="77777777" w:rsidR="000C3489" w:rsidRDefault="000C3489" w:rsidP="00C80C1D">
            <w:pPr>
              <w:rPr>
                <w:ins w:id="1018" w:author="Ahmed Hamza" w:date="2025-06-22T23:51:00Z" w16du:dateUtc="2025-06-23T06:51:00Z"/>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Change w:id="1019"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607E1BB0" w14:textId="77777777" w:rsidR="000C3489" w:rsidRDefault="000C3489" w:rsidP="00C80C1D">
            <w:pPr>
              <w:rPr>
                <w:ins w:id="1020" w:author="Ahmed Hamza" w:date="2025-06-22T23:51:00Z" w16du:dateUtc="2025-06-23T06:51:00Z"/>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Change w:id="1021"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60F915BD" w14:textId="77777777" w:rsidR="000C3489" w:rsidRDefault="000C3489" w:rsidP="00C80C1D">
            <w:pPr>
              <w:rPr>
                <w:ins w:id="1022" w:author="Ahmed Hamza" w:date="2025-06-22T23:51:00Z" w16du:dateUtc="2025-06-23T06:51:00Z"/>
                <w:rFonts w:cs="Arial"/>
                <w:color w:val="BFBFBF" w:themeColor="background1" w:themeShade="BF"/>
                <w:sz w:val="18"/>
                <w:szCs w:val="18"/>
              </w:rPr>
            </w:pPr>
            <w:ins w:id="1023" w:author="Ahmed Hamza" w:date="2025-06-22T23:51:00Z" w16du:dateUtc="2025-06-23T06:51:00Z">
              <w:r>
                <w:rPr>
                  <w:rFonts w:cs="Arial"/>
                  <w:color w:val="BFBFBF" w:themeColor="background1" w:themeShade="BF"/>
                  <w:sz w:val="18"/>
                  <w:szCs w:val="18"/>
                </w:rPr>
                <w:t>schm</w:t>
              </w:r>
            </w:ins>
          </w:p>
        </w:tc>
        <w:tc>
          <w:tcPr>
            <w:tcW w:w="450" w:type="dxa"/>
            <w:tcBorders>
              <w:top w:val="nil"/>
              <w:left w:val="single" w:sz="4" w:space="0" w:color="auto"/>
              <w:bottom w:val="single" w:sz="8" w:space="0" w:color="auto"/>
              <w:right w:val="single" w:sz="4" w:space="0" w:color="auto"/>
            </w:tcBorders>
            <w:tcPrChange w:id="1024"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4EC3D597" w14:textId="77777777" w:rsidR="000C3489" w:rsidRPr="003A27A8" w:rsidRDefault="000C3489" w:rsidP="00C80C1D">
            <w:pPr>
              <w:rPr>
                <w:ins w:id="1025" w:author="Ahmed Hamza" w:date="2025-06-22T23:51:00Z" w16du:dateUtc="2025-06-23T06:51:00Z"/>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Change w:id="1026"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tcPr>
            </w:tcPrChange>
          </w:tcPr>
          <w:p w14:paraId="49E5EB34" w14:textId="77777777" w:rsidR="000C3489" w:rsidRPr="003A27A8" w:rsidRDefault="000C3489" w:rsidP="00C80C1D">
            <w:pPr>
              <w:rPr>
                <w:ins w:id="1027" w:author="Ahmed Hamza" w:date="2025-06-22T23:51:00Z" w16du:dateUtc="2025-06-23T06:51:00Z"/>
                <w:rFonts w:cs="Arial"/>
                <w:color w:val="BFBFBF" w:themeColor="background1" w:themeShade="BF"/>
                <w:sz w:val="18"/>
                <w:szCs w:val="18"/>
              </w:rPr>
            </w:pPr>
          </w:p>
        </w:tc>
        <w:tc>
          <w:tcPr>
            <w:tcW w:w="851" w:type="dxa"/>
            <w:tcBorders>
              <w:top w:val="nil"/>
              <w:left w:val="nil"/>
              <w:bottom w:val="single" w:sz="8" w:space="0" w:color="auto"/>
              <w:right w:val="single" w:sz="8" w:space="0" w:color="auto"/>
            </w:tcBorders>
            <w:shd w:val="clear" w:color="auto" w:fill="auto"/>
            <w:tcPrChange w:id="1028"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tcPr>
            </w:tcPrChange>
          </w:tcPr>
          <w:p w14:paraId="147D1292" w14:textId="77777777" w:rsidR="000C3489" w:rsidRDefault="000C3489" w:rsidP="00C80C1D">
            <w:pPr>
              <w:rPr>
                <w:ins w:id="1029" w:author="Ahmed Hamza" w:date="2025-06-22T23:51:00Z" w16du:dateUtc="2025-06-23T06:51:00Z"/>
                <w:rFonts w:cs="Arial"/>
                <w:color w:val="BFBFBF" w:themeColor="background1" w:themeShade="BF"/>
                <w:sz w:val="18"/>
                <w:szCs w:val="18"/>
                <w:lang w:bidi="x-none"/>
              </w:rPr>
            </w:pPr>
            <w:ins w:id="1030" w:author="Ahmed Hamza" w:date="2025-06-22T23:51:00Z" w16du:dateUtc="2025-06-23T06:51:00Z">
              <w:r>
                <w:rPr>
                  <w:rFonts w:cs="Arial"/>
                  <w:color w:val="BFBFBF" w:themeColor="background1" w:themeShade="BF"/>
                  <w:sz w:val="18"/>
                  <w:szCs w:val="18"/>
                  <w:lang w:bidi="x-none"/>
                </w:rPr>
                <w:t>ISOBMFF</w:t>
              </w:r>
            </w:ins>
          </w:p>
        </w:tc>
        <w:tc>
          <w:tcPr>
            <w:tcW w:w="4034" w:type="dxa"/>
            <w:tcBorders>
              <w:top w:val="nil"/>
              <w:left w:val="nil"/>
              <w:bottom w:val="single" w:sz="8" w:space="0" w:color="auto"/>
              <w:right w:val="single" w:sz="8" w:space="0" w:color="auto"/>
            </w:tcBorders>
            <w:shd w:val="clear" w:color="auto" w:fill="auto"/>
            <w:vAlign w:val="center"/>
            <w:tcPrChange w:id="1031"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tcPr>
            </w:tcPrChange>
          </w:tcPr>
          <w:p w14:paraId="1D3E1500" w14:textId="77777777" w:rsidR="000C3489" w:rsidRDefault="000C3489" w:rsidP="00C80C1D">
            <w:pPr>
              <w:rPr>
                <w:ins w:id="1032" w:author="Ahmed Hamza" w:date="2025-06-22T23:51:00Z" w16du:dateUtc="2025-06-23T06:51:00Z"/>
                <w:rFonts w:cs="Arial"/>
                <w:i/>
                <w:iCs/>
                <w:color w:val="BFBFBF" w:themeColor="background1" w:themeShade="BF"/>
                <w:sz w:val="18"/>
                <w:szCs w:val="18"/>
              </w:rPr>
            </w:pPr>
            <w:ins w:id="1033" w:author="Ahmed Hamza" w:date="2025-06-22T23:51:00Z" w16du:dateUtc="2025-06-23T06:51:00Z">
              <w:r>
                <w:rPr>
                  <w:rFonts w:cs="Arial"/>
                  <w:i/>
                  <w:iCs/>
                  <w:color w:val="BFBFBF" w:themeColor="background1" w:themeShade="BF"/>
                  <w:sz w:val="18"/>
                  <w:szCs w:val="18"/>
                </w:rPr>
                <w:t>scheme type box</w:t>
              </w:r>
            </w:ins>
          </w:p>
        </w:tc>
      </w:tr>
      <w:tr w:rsidR="000C3489" w:rsidRPr="003A27A8" w14:paraId="11C7C9BD" w14:textId="77777777" w:rsidTr="00E9102C">
        <w:tblPrEx>
          <w:tblW w:w="9885" w:type="dxa"/>
          <w:tblInd w:w="93" w:type="dxa"/>
          <w:tblLayout w:type="fixed"/>
          <w:tblCellMar>
            <w:left w:w="0" w:type="dxa"/>
            <w:right w:w="0" w:type="dxa"/>
          </w:tblCellMar>
          <w:tblPrExChange w:id="1034" w:author="Ahmed Hamza" w:date="2025-06-24T15:34:00Z" w16du:dateUtc="2025-06-24T22:34:00Z">
            <w:tblPrEx>
              <w:tblW w:w="9885" w:type="dxa"/>
              <w:tblInd w:w="93" w:type="dxa"/>
              <w:tblLayout w:type="fixed"/>
              <w:tblCellMar>
                <w:left w:w="0" w:type="dxa"/>
                <w:right w:w="0" w:type="dxa"/>
              </w:tblCellMar>
            </w:tblPrEx>
          </w:tblPrExChange>
        </w:tblPrEx>
        <w:trPr>
          <w:ins w:id="1035" w:author="Ahmed Hamza" w:date="2025-06-22T23:51:00Z"/>
          <w:trPrChange w:id="1036"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tcPrChange w:id="1037"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tcPr>
            </w:tcPrChange>
          </w:tcPr>
          <w:p w14:paraId="4BAF6E66" w14:textId="77777777" w:rsidR="000C3489" w:rsidRPr="00492E09" w:rsidRDefault="000C3489" w:rsidP="00C80C1D">
            <w:pPr>
              <w:ind w:left="-3"/>
              <w:rPr>
                <w:ins w:id="1038" w:author="Ahmed Hamza" w:date="2025-06-22T23:51:00Z" w16du:dateUtc="2025-06-23T06:51:00Z"/>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shd w:val="clear" w:color="auto" w:fill="auto"/>
            <w:vAlign w:val="center"/>
            <w:tcPrChange w:id="1039"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tcPr>
            </w:tcPrChange>
          </w:tcPr>
          <w:p w14:paraId="242B2A6E" w14:textId="77777777" w:rsidR="000C3489" w:rsidRPr="00492E09" w:rsidRDefault="000C3489" w:rsidP="00C80C1D">
            <w:pPr>
              <w:rPr>
                <w:ins w:id="1040"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Change w:id="1041"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27077C9A" w14:textId="77777777" w:rsidR="000C3489" w:rsidRPr="00492E09" w:rsidRDefault="000C3489" w:rsidP="00C80C1D">
            <w:pPr>
              <w:rPr>
                <w:ins w:id="1042"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Change w:id="1043"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6543F416" w14:textId="77777777" w:rsidR="000C3489" w:rsidRPr="00492E09" w:rsidRDefault="000C3489" w:rsidP="00C80C1D">
            <w:pPr>
              <w:rPr>
                <w:ins w:id="1044"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Change w:id="1045"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7AF7EF84" w14:textId="77777777" w:rsidR="000C3489" w:rsidRPr="00492E09" w:rsidRDefault="000C3489" w:rsidP="00C80C1D">
            <w:pPr>
              <w:rPr>
                <w:ins w:id="1046"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shd w:val="clear" w:color="auto" w:fill="auto"/>
            <w:vAlign w:val="center"/>
            <w:tcPrChange w:id="1047"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tcPr>
            </w:tcPrChange>
          </w:tcPr>
          <w:p w14:paraId="14ACA101" w14:textId="77777777" w:rsidR="000C3489" w:rsidRPr="00492E09" w:rsidRDefault="000C3489" w:rsidP="00C80C1D">
            <w:pPr>
              <w:rPr>
                <w:ins w:id="1048" w:author="Ahmed Hamza" w:date="2025-06-22T23:51:00Z" w16du:dateUtc="2025-06-23T06:51:00Z"/>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Change w:id="1049"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3DA95531" w14:textId="77777777" w:rsidR="000C3489" w:rsidRDefault="000C3489" w:rsidP="00C80C1D">
            <w:pPr>
              <w:rPr>
                <w:ins w:id="1050" w:author="Ahmed Hamza" w:date="2025-06-22T23:51:00Z" w16du:dateUtc="2025-06-23T06:51:00Z"/>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Change w:id="1051"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24360AA0" w14:textId="77777777" w:rsidR="000C3489" w:rsidRDefault="000C3489" w:rsidP="00C80C1D">
            <w:pPr>
              <w:rPr>
                <w:ins w:id="1052" w:author="Ahmed Hamza" w:date="2025-06-22T23:51:00Z" w16du:dateUtc="2025-06-23T06:51:00Z"/>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Change w:id="1053"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48425D16" w14:textId="77777777" w:rsidR="000C3489" w:rsidRDefault="000C3489" w:rsidP="00C80C1D">
            <w:pPr>
              <w:rPr>
                <w:ins w:id="1054" w:author="Ahmed Hamza" w:date="2025-06-22T23:51:00Z" w16du:dateUtc="2025-06-23T06:51:00Z"/>
                <w:rFonts w:cs="Arial"/>
                <w:color w:val="BFBFBF" w:themeColor="background1" w:themeShade="BF"/>
                <w:sz w:val="18"/>
                <w:szCs w:val="18"/>
              </w:rPr>
            </w:pPr>
            <w:ins w:id="1055" w:author="Ahmed Hamza" w:date="2025-06-22T23:51:00Z" w16du:dateUtc="2025-06-23T06:51:00Z">
              <w:r>
                <w:rPr>
                  <w:rFonts w:cs="Arial"/>
                  <w:color w:val="BFBFBF" w:themeColor="background1" w:themeShade="BF"/>
                  <w:sz w:val="18"/>
                  <w:szCs w:val="18"/>
                </w:rPr>
                <w:t>schi</w:t>
              </w:r>
            </w:ins>
          </w:p>
        </w:tc>
        <w:tc>
          <w:tcPr>
            <w:tcW w:w="450" w:type="dxa"/>
            <w:tcBorders>
              <w:top w:val="nil"/>
              <w:left w:val="single" w:sz="4" w:space="0" w:color="auto"/>
              <w:bottom w:val="single" w:sz="8" w:space="0" w:color="auto"/>
              <w:right w:val="single" w:sz="4" w:space="0" w:color="auto"/>
            </w:tcBorders>
            <w:tcPrChange w:id="1056"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34FA0157" w14:textId="77777777" w:rsidR="000C3489" w:rsidRPr="003A27A8" w:rsidRDefault="000C3489" w:rsidP="00C80C1D">
            <w:pPr>
              <w:rPr>
                <w:ins w:id="1057" w:author="Ahmed Hamza" w:date="2025-06-22T23:51:00Z" w16du:dateUtc="2025-06-23T06:51:00Z"/>
                <w:rFonts w:cs="Arial"/>
                <w:color w:val="BFBFBF" w:themeColor="background1" w:themeShade="BF"/>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Change w:id="1058"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tcPr>
            </w:tcPrChange>
          </w:tcPr>
          <w:p w14:paraId="7612331B" w14:textId="77777777" w:rsidR="000C3489" w:rsidRPr="003A27A8" w:rsidRDefault="000C3489" w:rsidP="00C80C1D">
            <w:pPr>
              <w:rPr>
                <w:ins w:id="1059" w:author="Ahmed Hamza" w:date="2025-06-22T23:51:00Z" w16du:dateUtc="2025-06-23T06:51:00Z"/>
                <w:rFonts w:cs="Arial"/>
                <w:color w:val="BFBFBF" w:themeColor="background1" w:themeShade="BF"/>
                <w:sz w:val="18"/>
                <w:szCs w:val="18"/>
              </w:rPr>
            </w:pPr>
          </w:p>
        </w:tc>
        <w:tc>
          <w:tcPr>
            <w:tcW w:w="851" w:type="dxa"/>
            <w:tcBorders>
              <w:top w:val="nil"/>
              <w:left w:val="nil"/>
              <w:bottom w:val="single" w:sz="8" w:space="0" w:color="auto"/>
              <w:right w:val="single" w:sz="8" w:space="0" w:color="auto"/>
            </w:tcBorders>
            <w:shd w:val="clear" w:color="auto" w:fill="auto"/>
            <w:tcPrChange w:id="1060"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tcPr>
            </w:tcPrChange>
          </w:tcPr>
          <w:p w14:paraId="333F7E1B" w14:textId="77777777" w:rsidR="000C3489" w:rsidRDefault="000C3489" w:rsidP="00C80C1D">
            <w:pPr>
              <w:rPr>
                <w:ins w:id="1061" w:author="Ahmed Hamza" w:date="2025-06-22T23:51:00Z" w16du:dateUtc="2025-06-23T06:51:00Z"/>
                <w:rFonts w:cs="Arial"/>
                <w:color w:val="BFBFBF" w:themeColor="background1" w:themeShade="BF"/>
                <w:sz w:val="18"/>
                <w:szCs w:val="18"/>
                <w:lang w:bidi="x-none"/>
              </w:rPr>
            </w:pPr>
            <w:ins w:id="1062" w:author="Ahmed Hamza" w:date="2025-06-22T23:51:00Z" w16du:dateUtc="2025-06-23T06:51:00Z">
              <w:r>
                <w:rPr>
                  <w:rFonts w:cs="Arial"/>
                  <w:color w:val="BFBFBF" w:themeColor="background1" w:themeShade="BF"/>
                  <w:sz w:val="18"/>
                  <w:szCs w:val="18"/>
                  <w:lang w:bidi="x-none"/>
                </w:rPr>
                <w:t>ISOBMFF</w:t>
              </w:r>
            </w:ins>
          </w:p>
        </w:tc>
        <w:tc>
          <w:tcPr>
            <w:tcW w:w="4034" w:type="dxa"/>
            <w:tcBorders>
              <w:top w:val="nil"/>
              <w:left w:val="nil"/>
              <w:bottom w:val="single" w:sz="8" w:space="0" w:color="auto"/>
              <w:right w:val="single" w:sz="8" w:space="0" w:color="auto"/>
            </w:tcBorders>
            <w:shd w:val="clear" w:color="auto" w:fill="auto"/>
            <w:vAlign w:val="center"/>
            <w:tcPrChange w:id="1063"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tcPr>
            </w:tcPrChange>
          </w:tcPr>
          <w:p w14:paraId="25D5AFD8" w14:textId="77777777" w:rsidR="000C3489" w:rsidRDefault="000C3489" w:rsidP="00C80C1D">
            <w:pPr>
              <w:rPr>
                <w:ins w:id="1064" w:author="Ahmed Hamza" w:date="2025-06-22T23:51:00Z" w16du:dateUtc="2025-06-23T06:51:00Z"/>
                <w:rFonts w:cs="Arial"/>
                <w:i/>
                <w:iCs/>
                <w:color w:val="BFBFBF" w:themeColor="background1" w:themeShade="BF"/>
                <w:sz w:val="18"/>
                <w:szCs w:val="18"/>
              </w:rPr>
            </w:pPr>
            <w:ins w:id="1065" w:author="Ahmed Hamza" w:date="2025-06-22T23:51:00Z" w16du:dateUtc="2025-06-23T06:51:00Z">
              <w:r>
                <w:rPr>
                  <w:rFonts w:cs="Arial"/>
                  <w:i/>
                  <w:iCs/>
                  <w:color w:val="BFBFBF" w:themeColor="background1" w:themeShade="BF"/>
                  <w:sz w:val="18"/>
                  <w:szCs w:val="18"/>
                </w:rPr>
                <w:t>scheme information box</w:t>
              </w:r>
            </w:ins>
          </w:p>
        </w:tc>
      </w:tr>
      <w:tr w:rsidR="000C3489" w:rsidRPr="003A27A8" w14:paraId="78AB1452" w14:textId="77777777" w:rsidTr="00E9102C">
        <w:tblPrEx>
          <w:tblW w:w="9885" w:type="dxa"/>
          <w:tblInd w:w="93" w:type="dxa"/>
          <w:tblLayout w:type="fixed"/>
          <w:tblCellMar>
            <w:left w:w="0" w:type="dxa"/>
            <w:right w:w="0" w:type="dxa"/>
          </w:tblCellMar>
          <w:tblPrExChange w:id="1066" w:author="Ahmed Hamza" w:date="2025-06-24T15:34:00Z" w16du:dateUtc="2025-06-24T22:34:00Z">
            <w:tblPrEx>
              <w:tblW w:w="9885" w:type="dxa"/>
              <w:tblInd w:w="93" w:type="dxa"/>
              <w:tblLayout w:type="fixed"/>
              <w:tblCellMar>
                <w:left w:w="0" w:type="dxa"/>
                <w:right w:w="0" w:type="dxa"/>
              </w:tblCellMar>
            </w:tblPrEx>
          </w:tblPrExChange>
        </w:tblPrEx>
        <w:trPr>
          <w:ins w:id="1067" w:author="Ahmed Hamza" w:date="2025-06-22T23:51:00Z"/>
          <w:trPrChange w:id="1068"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tcPrChange w:id="1069"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tcPr>
            </w:tcPrChange>
          </w:tcPr>
          <w:p w14:paraId="38930A16" w14:textId="77777777" w:rsidR="000C3489" w:rsidRPr="00492E09" w:rsidRDefault="000C3489" w:rsidP="00C80C1D">
            <w:pPr>
              <w:ind w:left="-3"/>
              <w:rPr>
                <w:ins w:id="1070" w:author="Ahmed Hamza" w:date="2025-06-22T23:51:00Z" w16du:dateUtc="2025-06-23T06:51:00Z"/>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shd w:val="clear" w:color="auto" w:fill="auto"/>
            <w:vAlign w:val="center"/>
            <w:tcPrChange w:id="1071"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tcPr>
            </w:tcPrChange>
          </w:tcPr>
          <w:p w14:paraId="7BF6D132" w14:textId="77777777" w:rsidR="000C3489" w:rsidRPr="00492E09" w:rsidRDefault="000C3489" w:rsidP="00C80C1D">
            <w:pPr>
              <w:rPr>
                <w:ins w:id="1072"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Change w:id="1073"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46C457E3" w14:textId="77777777" w:rsidR="000C3489" w:rsidRPr="00492E09" w:rsidRDefault="000C3489" w:rsidP="00C80C1D">
            <w:pPr>
              <w:rPr>
                <w:ins w:id="1074"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Change w:id="1075"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756C6884" w14:textId="77777777" w:rsidR="000C3489" w:rsidRPr="00492E09" w:rsidRDefault="000C3489" w:rsidP="00C80C1D">
            <w:pPr>
              <w:rPr>
                <w:ins w:id="1076"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shd w:val="clear" w:color="auto" w:fill="auto"/>
            <w:vAlign w:val="center"/>
            <w:tcPrChange w:id="1077"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5AF293FA" w14:textId="77777777" w:rsidR="000C3489" w:rsidRPr="00492E09" w:rsidRDefault="000C3489" w:rsidP="00C80C1D">
            <w:pPr>
              <w:rPr>
                <w:ins w:id="1078" w:author="Ahmed Hamza" w:date="2025-06-22T23:51:00Z" w16du:dateUtc="2025-06-23T06:51:00Z"/>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shd w:val="clear" w:color="auto" w:fill="auto"/>
            <w:vAlign w:val="center"/>
            <w:tcPrChange w:id="1079"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tcPr>
            </w:tcPrChange>
          </w:tcPr>
          <w:p w14:paraId="2723B99C" w14:textId="77777777" w:rsidR="000C3489" w:rsidRPr="00492E09" w:rsidRDefault="000C3489" w:rsidP="00C80C1D">
            <w:pPr>
              <w:rPr>
                <w:ins w:id="1080" w:author="Ahmed Hamza" w:date="2025-06-22T23:51:00Z" w16du:dateUtc="2025-06-23T06:51:00Z"/>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Change w:id="1081"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20945CB5" w14:textId="77777777" w:rsidR="000C3489" w:rsidRDefault="000C3489" w:rsidP="00C80C1D">
            <w:pPr>
              <w:rPr>
                <w:ins w:id="1082" w:author="Ahmed Hamza" w:date="2025-06-22T23:51:00Z" w16du:dateUtc="2025-06-23T06:51:00Z"/>
                <w:rFonts w:cs="Arial"/>
                <w:color w:val="BFBFBF" w:themeColor="background1" w:themeShade="BF"/>
                <w:sz w:val="18"/>
                <w:szCs w:val="18"/>
              </w:rPr>
            </w:pPr>
          </w:p>
        </w:tc>
        <w:tc>
          <w:tcPr>
            <w:tcW w:w="446" w:type="dxa"/>
            <w:tcBorders>
              <w:top w:val="nil"/>
              <w:left w:val="single" w:sz="4" w:space="0" w:color="auto"/>
              <w:bottom w:val="single" w:sz="8" w:space="0" w:color="auto"/>
              <w:right w:val="single" w:sz="4" w:space="0" w:color="auto"/>
            </w:tcBorders>
            <w:tcPrChange w:id="1083"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76B546B8" w14:textId="77777777" w:rsidR="000C3489" w:rsidRDefault="000C3489" w:rsidP="00C80C1D">
            <w:pPr>
              <w:rPr>
                <w:ins w:id="1084" w:author="Ahmed Hamza" w:date="2025-06-22T23:51:00Z" w16du:dateUtc="2025-06-23T06:51:00Z"/>
                <w:rFonts w:cs="Arial"/>
                <w:color w:val="BFBFBF" w:themeColor="background1" w:themeShade="BF"/>
                <w:sz w:val="18"/>
                <w:szCs w:val="18"/>
              </w:rPr>
            </w:pPr>
          </w:p>
        </w:tc>
        <w:tc>
          <w:tcPr>
            <w:tcW w:w="544" w:type="dxa"/>
            <w:tcBorders>
              <w:top w:val="nil"/>
              <w:left w:val="single" w:sz="4" w:space="0" w:color="auto"/>
              <w:bottom w:val="single" w:sz="8" w:space="0" w:color="auto"/>
              <w:right w:val="single" w:sz="4" w:space="0" w:color="auto"/>
            </w:tcBorders>
            <w:tcPrChange w:id="1085"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2366FF2D" w14:textId="77777777" w:rsidR="000C3489" w:rsidRPr="009542C0" w:rsidRDefault="000C3489" w:rsidP="00C80C1D">
            <w:pPr>
              <w:rPr>
                <w:ins w:id="1086" w:author="Ahmed Hamza" w:date="2025-06-22T23:51:00Z" w16du:dateUtc="2025-06-23T06:51:00Z"/>
                <w:rFonts w:cs="Arial"/>
                <w:sz w:val="18"/>
                <w:szCs w:val="18"/>
              </w:rPr>
            </w:pPr>
          </w:p>
        </w:tc>
        <w:tc>
          <w:tcPr>
            <w:tcW w:w="450" w:type="dxa"/>
            <w:tcBorders>
              <w:top w:val="nil"/>
              <w:left w:val="single" w:sz="4" w:space="0" w:color="auto"/>
              <w:bottom w:val="single" w:sz="8" w:space="0" w:color="auto"/>
              <w:right w:val="single" w:sz="4" w:space="0" w:color="auto"/>
            </w:tcBorders>
            <w:tcPrChange w:id="1087"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41581E44" w14:textId="77777777" w:rsidR="000C3489" w:rsidRPr="009542C0" w:rsidRDefault="000C3489" w:rsidP="00C80C1D">
            <w:pPr>
              <w:rPr>
                <w:ins w:id="1088" w:author="Ahmed Hamza" w:date="2025-06-22T23:51:00Z" w16du:dateUtc="2025-06-23T06:51:00Z"/>
                <w:rFonts w:cs="Arial"/>
                <w:sz w:val="18"/>
                <w:szCs w:val="18"/>
              </w:rPr>
            </w:pPr>
            <w:ins w:id="1089" w:author="Ahmed Hamza" w:date="2025-06-22T23:51:00Z" w16du:dateUtc="2025-06-23T06:51:00Z">
              <w:r w:rsidRPr="009542C0">
                <w:rPr>
                  <w:rFonts w:cs="Arial"/>
                  <w:sz w:val="18"/>
                  <w:szCs w:val="18"/>
                </w:rPr>
                <w:t>amid</w:t>
              </w:r>
            </w:ins>
          </w:p>
        </w:tc>
        <w:tc>
          <w:tcPr>
            <w:tcW w:w="423" w:type="dxa"/>
            <w:tcBorders>
              <w:top w:val="nil"/>
              <w:left w:val="single" w:sz="4" w:space="0" w:color="auto"/>
              <w:bottom w:val="single" w:sz="8" w:space="0" w:color="auto"/>
              <w:right w:val="single" w:sz="8" w:space="0" w:color="auto"/>
            </w:tcBorders>
            <w:shd w:val="clear" w:color="auto" w:fill="auto"/>
            <w:vAlign w:val="center"/>
            <w:tcPrChange w:id="1090"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tcPr>
            </w:tcPrChange>
          </w:tcPr>
          <w:p w14:paraId="6C8DE407" w14:textId="77777777" w:rsidR="000C3489" w:rsidRPr="003A27A8" w:rsidRDefault="000C3489" w:rsidP="00C80C1D">
            <w:pPr>
              <w:rPr>
                <w:ins w:id="1091" w:author="Ahmed Hamza" w:date="2025-06-22T23:51:00Z" w16du:dateUtc="2025-06-23T06:51:00Z"/>
                <w:rFonts w:cs="Arial"/>
                <w:color w:val="BFBFBF" w:themeColor="background1" w:themeShade="BF"/>
                <w:sz w:val="18"/>
                <w:szCs w:val="18"/>
              </w:rPr>
            </w:pPr>
          </w:p>
        </w:tc>
        <w:tc>
          <w:tcPr>
            <w:tcW w:w="851" w:type="dxa"/>
            <w:tcBorders>
              <w:top w:val="nil"/>
              <w:left w:val="nil"/>
              <w:bottom w:val="single" w:sz="8" w:space="0" w:color="auto"/>
              <w:right w:val="single" w:sz="8" w:space="0" w:color="auto"/>
            </w:tcBorders>
            <w:shd w:val="clear" w:color="auto" w:fill="auto"/>
            <w:tcPrChange w:id="1092"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tcPr>
            </w:tcPrChange>
          </w:tcPr>
          <w:p w14:paraId="1A71CBC5" w14:textId="77777777" w:rsidR="000C3489" w:rsidRDefault="000C3489" w:rsidP="00C80C1D">
            <w:pPr>
              <w:rPr>
                <w:ins w:id="1093" w:author="Ahmed Hamza" w:date="2025-06-22T23:51:00Z" w16du:dateUtc="2025-06-23T06:51:00Z"/>
                <w:rFonts w:cs="Arial"/>
                <w:color w:val="BFBFBF" w:themeColor="background1" w:themeShade="BF"/>
                <w:sz w:val="18"/>
                <w:szCs w:val="18"/>
                <w:lang w:bidi="x-none"/>
              </w:rPr>
            </w:pPr>
            <w:commentRangeStart w:id="1094"/>
            <w:ins w:id="1095" w:author="Ahmed Hamza" w:date="2025-06-22T23:51:00Z" w16du:dateUtc="2025-06-23T06:51:00Z">
              <w:r w:rsidRPr="009542C0">
                <w:rPr>
                  <w:rFonts w:cs="Arial"/>
                  <w:sz w:val="18"/>
                  <w:szCs w:val="18"/>
                  <w:lang w:bidi="x-none"/>
                </w:rPr>
                <w:t>5.3.3.1</w:t>
              </w:r>
            </w:ins>
            <w:commentRangeEnd w:id="1094"/>
            <w:ins w:id="1096" w:author="Ahmed Hamza" w:date="2025-06-22T23:53:00Z" w16du:dateUtc="2025-06-23T06:53:00Z">
              <w:r>
                <w:rPr>
                  <w:rStyle w:val="CommentReference"/>
                </w:rPr>
                <w:commentReference w:id="1094"/>
              </w:r>
            </w:ins>
          </w:p>
        </w:tc>
        <w:tc>
          <w:tcPr>
            <w:tcW w:w="4034" w:type="dxa"/>
            <w:tcBorders>
              <w:top w:val="nil"/>
              <w:left w:val="nil"/>
              <w:bottom w:val="single" w:sz="8" w:space="0" w:color="auto"/>
              <w:right w:val="single" w:sz="8" w:space="0" w:color="auto"/>
            </w:tcBorders>
            <w:shd w:val="clear" w:color="auto" w:fill="auto"/>
            <w:vAlign w:val="center"/>
            <w:tcPrChange w:id="1097"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tcPr>
            </w:tcPrChange>
          </w:tcPr>
          <w:p w14:paraId="1AA2F559" w14:textId="77777777" w:rsidR="000C3489" w:rsidRDefault="000C3489" w:rsidP="00C80C1D">
            <w:pPr>
              <w:rPr>
                <w:ins w:id="1098" w:author="Ahmed Hamza" w:date="2025-06-22T23:51:00Z" w16du:dateUtc="2025-06-23T06:51:00Z"/>
                <w:rFonts w:cs="Arial"/>
                <w:i/>
                <w:iCs/>
                <w:color w:val="BFBFBF" w:themeColor="background1" w:themeShade="BF"/>
                <w:sz w:val="18"/>
                <w:szCs w:val="18"/>
              </w:rPr>
            </w:pPr>
            <w:ins w:id="1099" w:author="Ahmed Hamza" w:date="2025-06-22T23:51:00Z" w16du:dateUtc="2025-06-23T06:51:00Z">
              <w:r w:rsidRPr="00E93F8E">
                <w:rPr>
                  <w:rFonts w:cs="Arial"/>
                  <w:i/>
                  <w:iCs/>
                  <w:sz w:val="18"/>
                  <w:szCs w:val="18"/>
                </w:rPr>
                <w:t>attenuation map information box</w:t>
              </w:r>
            </w:ins>
          </w:p>
        </w:tc>
      </w:tr>
      <w:tr w:rsidR="000C3489" w:rsidRPr="00396F43" w14:paraId="1EE9696F" w14:textId="77777777" w:rsidTr="00E9102C">
        <w:tblPrEx>
          <w:tblW w:w="9885" w:type="dxa"/>
          <w:tblInd w:w="93" w:type="dxa"/>
          <w:tblLayout w:type="fixed"/>
          <w:tblCellMar>
            <w:left w:w="0" w:type="dxa"/>
            <w:right w:w="0" w:type="dxa"/>
          </w:tblCellMar>
          <w:tblPrExChange w:id="1100" w:author="Ahmed Hamza" w:date="2025-06-24T15:34:00Z" w16du:dateUtc="2025-06-24T22:34:00Z">
            <w:tblPrEx>
              <w:tblW w:w="9885" w:type="dxa"/>
              <w:tblInd w:w="93" w:type="dxa"/>
              <w:tblLayout w:type="fixed"/>
              <w:tblCellMar>
                <w:left w:w="0" w:type="dxa"/>
                <w:right w:w="0" w:type="dxa"/>
              </w:tblCellMar>
            </w:tblPrEx>
          </w:tblPrExChange>
        </w:tblPrEx>
        <w:trPr>
          <w:ins w:id="1101" w:author="Ahmed Hamza" w:date="2025-06-22T23:51:00Z"/>
          <w:trPrChange w:id="1102"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tcPrChange w:id="1103"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tcPr>
            </w:tcPrChange>
          </w:tcPr>
          <w:p w14:paraId="56378872" w14:textId="77777777" w:rsidR="000C3489" w:rsidRPr="00396F43" w:rsidRDefault="000C3489" w:rsidP="00C80C1D">
            <w:pPr>
              <w:ind w:left="-3"/>
              <w:rPr>
                <w:ins w:id="1104" w:author="Ahmed Hamza" w:date="2025-06-22T23:51:00Z" w16du:dateUtc="2025-06-23T06:51:00Z"/>
                <w:rFonts w:cs="Arial"/>
                <w:sz w:val="18"/>
                <w:szCs w:val="18"/>
              </w:rPr>
            </w:pPr>
          </w:p>
        </w:tc>
        <w:tc>
          <w:tcPr>
            <w:tcW w:w="426" w:type="dxa"/>
            <w:tcBorders>
              <w:top w:val="nil"/>
              <w:left w:val="nil"/>
              <w:bottom w:val="single" w:sz="8" w:space="0" w:color="auto"/>
              <w:right w:val="single" w:sz="8" w:space="0" w:color="auto"/>
            </w:tcBorders>
            <w:shd w:val="clear" w:color="auto" w:fill="auto"/>
            <w:vAlign w:val="center"/>
            <w:tcPrChange w:id="1105"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tcPr>
            </w:tcPrChange>
          </w:tcPr>
          <w:p w14:paraId="2B7A6498" w14:textId="77777777" w:rsidR="000C3489" w:rsidRPr="00396F43" w:rsidRDefault="000C3489" w:rsidP="00C80C1D">
            <w:pPr>
              <w:rPr>
                <w:ins w:id="1106" w:author="Ahmed Hamza" w:date="2025-06-22T23:51:00Z" w16du:dateUtc="2025-06-23T06:51:00Z"/>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Change w:id="1107"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1171D345" w14:textId="77777777" w:rsidR="000C3489" w:rsidRPr="00396F43" w:rsidRDefault="000C3489" w:rsidP="00C80C1D">
            <w:pPr>
              <w:rPr>
                <w:ins w:id="1108" w:author="Ahmed Hamza" w:date="2025-06-22T23:51:00Z" w16du:dateUtc="2025-06-23T06:51:00Z"/>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Change w:id="1109"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56C2AC72" w14:textId="77777777" w:rsidR="000C3489" w:rsidRPr="00396F43" w:rsidRDefault="000C3489" w:rsidP="00C80C1D">
            <w:pPr>
              <w:rPr>
                <w:ins w:id="1110" w:author="Ahmed Hamza" w:date="2025-06-22T23:51:00Z" w16du:dateUtc="2025-06-23T06:51:00Z"/>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Change w:id="1111"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055E7BF7" w14:textId="77777777" w:rsidR="000C3489" w:rsidRPr="00396F43" w:rsidRDefault="000C3489" w:rsidP="00C80C1D">
            <w:pPr>
              <w:rPr>
                <w:ins w:id="1112" w:author="Ahmed Hamza" w:date="2025-06-22T23:51:00Z" w16du:dateUtc="2025-06-23T06:51:00Z"/>
                <w:rFonts w:cs="Arial"/>
                <w:sz w:val="18"/>
                <w:szCs w:val="18"/>
              </w:rPr>
            </w:pPr>
          </w:p>
        </w:tc>
        <w:tc>
          <w:tcPr>
            <w:tcW w:w="450" w:type="dxa"/>
            <w:tcBorders>
              <w:top w:val="nil"/>
              <w:left w:val="nil"/>
              <w:bottom w:val="single" w:sz="8" w:space="0" w:color="auto"/>
              <w:right w:val="single" w:sz="4" w:space="0" w:color="auto"/>
            </w:tcBorders>
            <w:shd w:val="clear" w:color="auto" w:fill="auto"/>
            <w:vAlign w:val="center"/>
            <w:tcPrChange w:id="1113"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tcPr>
            </w:tcPrChange>
          </w:tcPr>
          <w:p w14:paraId="14C67173" w14:textId="77777777" w:rsidR="000C3489" w:rsidRPr="00396F43" w:rsidRDefault="000C3489" w:rsidP="00C80C1D">
            <w:pPr>
              <w:rPr>
                <w:ins w:id="1114" w:author="Ahmed Hamza" w:date="2025-06-22T23:51:00Z" w16du:dateUtc="2025-06-23T06:51:00Z"/>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Change w:id="1115"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1BFAFD88" w14:textId="77777777" w:rsidR="000C3489" w:rsidRPr="00396F43" w:rsidRDefault="000C3489" w:rsidP="00C80C1D">
            <w:pPr>
              <w:rPr>
                <w:ins w:id="1116" w:author="Ahmed Hamza" w:date="2025-06-22T23:51:00Z" w16du:dateUtc="2025-06-23T06:51:00Z"/>
                <w:rFonts w:cs="Arial"/>
                <w:sz w:val="18"/>
                <w:szCs w:val="18"/>
              </w:rPr>
            </w:pPr>
            <w:ins w:id="1117" w:author="Ahmed Hamza" w:date="2025-06-22T23:51:00Z" w16du:dateUtc="2025-06-23T06:51:00Z">
              <w:r>
                <w:rPr>
                  <w:rFonts w:cs="Arial"/>
                  <w:sz w:val="18"/>
                  <w:szCs w:val="18"/>
                </w:rPr>
                <w:t>depi</w:t>
              </w:r>
            </w:ins>
          </w:p>
        </w:tc>
        <w:tc>
          <w:tcPr>
            <w:tcW w:w="446" w:type="dxa"/>
            <w:tcBorders>
              <w:top w:val="nil"/>
              <w:left w:val="single" w:sz="4" w:space="0" w:color="auto"/>
              <w:bottom w:val="single" w:sz="8" w:space="0" w:color="auto"/>
              <w:right w:val="single" w:sz="4" w:space="0" w:color="auto"/>
            </w:tcBorders>
            <w:tcPrChange w:id="1118"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06DCF917" w14:textId="77777777" w:rsidR="000C3489" w:rsidRPr="00396F43" w:rsidRDefault="000C3489" w:rsidP="00C80C1D">
            <w:pPr>
              <w:rPr>
                <w:ins w:id="1119" w:author="Ahmed Hamza" w:date="2025-06-22T23:51:00Z" w16du:dateUtc="2025-06-23T06:51:00Z"/>
                <w:rFonts w:cs="Arial"/>
                <w:sz w:val="18"/>
                <w:szCs w:val="18"/>
              </w:rPr>
            </w:pPr>
          </w:p>
        </w:tc>
        <w:tc>
          <w:tcPr>
            <w:tcW w:w="544" w:type="dxa"/>
            <w:tcBorders>
              <w:top w:val="nil"/>
              <w:left w:val="single" w:sz="4" w:space="0" w:color="auto"/>
              <w:bottom w:val="single" w:sz="8" w:space="0" w:color="auto"/>
              <w:right w:val="single" w:sz="4" w:space="0" w:color="auto"/>
            </w:tcBorders>
            <w:tcPrChange w:id="1120"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664CA10C" w14:textId="77777777" w:rsidR="000C3489" w:rsidRPr="00396F43" w:rsidRDefault="000C3489" w:rsidP="00C80C1D">
            <w:pPr>
              <w:rPr>
                <w:ins w:id="1121" w:author="Ahmed Hamza" w:date="2025-06-22T23:51:00Z" w16du:dateUtc="2025-06-23T06:51:00Z"/>
                <w:rFonts w:cs="Arial"/>
                <w:sz w:val="18"/>
                <w:szCs w:val="18"/>
              </w:rPr>
            </w:pPr>
          </w:p>
        </w:tc>
        <w:tc>
          <w:tcPr>
            <w:tcW w:w="450" w:type="dxa"/>
            <w:tcBorders>
              <w:top w:val="nil"/>
              <w:left w:val="single" w:sz="4" w:space="0" w:color="auto"/>
              <w:bottom w:val="single" w:sz="8" w:space="0" w:color="auto"/>
              <w:right w:val="single" w:sz="4" w:space="0" w:color="auto"/>
            </w:tcBorders>
            <w:tcPrChange w:id="1122"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24CB4452" w14:textId="77777777" w:rsidR="000C3489" w:rsidRPr="00396F43" w:rsidRDefault="000C3489" w:rsidP="00C80C1D">
            <w:pPr>
              <w:rPr>
                <w:ins w:id="1123" w:author="Ahmed Hamza" w:date="2025-06-22T23:51:00Z" w16du:dateUtc="2025-06-23T06:51:00Z"/>
                <w:rFonts w:cs="Arial"/>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Change w:id="1124"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tcPr>
            </w:tcPrChange>
          </w:tcPr>
          <w:p w14:paraId="2508B40A" w14:textId="77777777" w:rsidR="000C3489" w:rsidRPr="00396F43" w:rsidRDefault="000C3489" w:rsidP="00C80C1D">
            <w:pPr>
              <w:rPr>
                <w:ins w:id="1125" w:author="Ahmed Hamza" w:date="2025-06-22T23:51:00Z" w16du:dateUtc="2025-06-23T06:51:00Z"/>
                <w:rFonts w:cs="Arial"/>
                <w:sz w:val="18"/>
                <w:szCs w:val="18"/>
              </w:rPr>
            </w:pPr>
          </w:p>
        </w:tc>
        <w:tc>
          <w:tcPr>
            <w:tcW w:w="851" w:type="dxa"/>
            <w:tcBorders>
              <w:top w:val="nil"/>
              <w:left w:val="nil"/>
              <w:bottom w:val="single" w:sz="8" w:space="0" w:color="auto"/>
              <w:right w:val="single" w:sz="8" w:space="0" w:color="auto"/>
            </w:tcBorders>
            <w:shd w:val="clear" w:color="auto" w:fill="auto"/>
            <w:tcPrChange w:id="1126"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tcPr>
            </w:tcPrChange>
          </w:tcPr>
          <w:p w14:paraId="59EFAA97" w14:textId="77777777" w:rsidR="000C3489" w:rsidRPr="00396F43" w:rsidRDefault="000C3489" w:rsidP="00C80C1D">
            <w:pPr>
              <w:rPr>
                <w:ins w:id="1127" w:author="Ahmed Hamza" w:date="2025-06-22T23:51:00Z" w16du:dateUtc="2025-06-23T06:51:00Z"/>
                <w:rFonts w:cs="Arial"/>
                <w:sz w:val="18"/>
                <w:szCs w:val="18"/>
                <w:lang w:bidi="x-none"/>
              </w:rPr>
            </w:pPr>
            <w:ins w:id="1128" w:author="Ahmed Hamza" w:date="2025-06-22T23:51:00Z" w16du:dateUtc="2025-06-23T06:51:00Z">
              <w:r>
                <w:rPr>
                  <w:rFonts w:cs="Arial"/>
                  <w:sz w:val="18"/>
                  <w:szCs w:val="18"/>
                  <w:lang w:bidi="x-none"/>
                </w:rPr>
                <w:t>5.2.1</w:t>
              </w:r>
            </w:ins>
          </w:p>
        </w:tc>
        <w:tc>
          <w:tcPr>
            <w:tcW w:w="4034" w:type="dxa"/>
            <w:tcBorders>
              <w:top w:val="nil"/>
              <w:left w:val="nil"/>
              <w:bottom w:val="single" w:sz="8" w:space="0" w:color="auto"/>
              <w:right w:val="single" w:sz="8" w:space="0" w:color="auto"/>
            </w:tcBorders>
            <w:shd w:val="clear" w:color="auto" w:fill="auto"/>
            <w:vAlign w:val="center"/>
            <w:tcPrChange w:id="1129"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tcPr>
            </w:tcPrChange>
          </w:tcPr>
          <w:p w14:paraId="5A703D38" w14:textId="77777777" w:rsidR="000C3489" w:rsidRPr="007E4D8F" w:rsidRDefault="000C3489" w:rsidP="00C80C1D">
            <w:pPr>
              <w:rPr>
                <w:ins w:id="1130" w:author="Ahmed Hamza" w:date="2025-06-22T23:51:00Z" w16du:dateUtc="2025-06-23T06:51:00Z"/>
                <w:rFonts w:cs="Arial"/>
                <w:i/>
                <w:iCs/>
                <w:sz w:val="18"/>
                <w:szCs w:val="18"/>
              </w:rPr>
            </w:pPr>
            <w:ins w:id="1131" w:author="Ahmed Hamza" w:date="2025-06-22T23:51:00Z" w16du:dateUtc="2025-06-23T06:51:00Z">
              <w:r>
                <w:rPr>
                  <w:rFonts w:cs="Arial"/>
                  <w:i/>
                  <w:iCs/>
                  <w:sz w:val="18"/>
                  <w:szCs w:val="18"/>
                </w:rPr>
                <w:t>d</w:t>
              </w:r>
              <w:r w:rsidRPr="007E4D8F">
                <w:rPr>
                  <w:rFonts w:cs="Arial"/>
                  <w:i/>
                  <w:iCs/>
                  <w:sz w:val="18"/>
                  <w:szCs w:val="18"/>
                </w:rPr>
                <w:t>ecoder power indication metadata sample entry</w:t>
              </w:r>
            </w:ins>
          </w:p>
        </w:tc>
      </w:tr>
      <w:tr w:rsidR="000C3489" w:rsidRPr="00396F43" w14:paraId="4B62D6E2" w14:textId="77777777" w:rsidTr="00E9102C">
        <w:tblPrEx>
          <w:tblW w:w="9885" w:type="dxa"/>
          <w:tblInd w:w="93" w:type="dxa"/>
          <w:tblLayout w:type="fixed"/>
          <w:tblCellMar>
            <w:left w:w="0" w:type="dxa"/>
            <w:right w:w="0" w:type="dxa"/>
          </w:tblCellMar>
          <w:tblPrExChange w:id="1132" w:author="Ahmed Hamza" w:date="2025-06-24T15:34:00Z" w16du:dateUtc="2025-06-24T22:34:00Z">
            <w:tblPrEx>
              <w:tblW w:w="9885" w:type="dxa"/>
              <w:tblInd w:w="93" w:type="dxa"/>
              <w:tblLayout w:type="fixed"/>
              <w:tblCellMar>
                <w:left w:w="0" w:type="dxa"/>
                <w:right w:w="0" w:type="dxa"/>
              </w:tblCellMar>
            </w:tblPrEx>
          </w:tblPrExChange>
        </w:tblPrEx>
        <w:trPr>
          <w:ins w:id="1133" w:author="Ahmed Hamza" w:date="2025-06-22T23:51:00Z"/>
          <w:trPrChange w:id="1134"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tcPrChange w:id="1135"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tcPr>
            </w:tcPrChange>
          </w:tcPr>
          <w:p w14:paraId="7B7E83DD" w14:textId="77777777" w:rsidR="000C3489" w:rsidRPr="00396F43" w:rsidRDefault="000C3489" w:rsidP="00C80C1D">
            <w:pPr>
              <w:ind w:left="-3"/>
              <w:rPr>
                <w:ins w:id="1136" w:author="Ahmed Hamza" w:date="2025-06-22T23:51:00Z" w16du:dateUtc="2025-06-23T06:51:00Z"/>
                <w:rFonts w:cs="Arial"/>
                <w:sz w:val="18"/>
                <w:szCs w:val="18"/>
              </w:rPr>
            </w:pPr>
          </w:p>
        </w:tc>
        <w:tc>
          <w:tcPr>
            <w:tcW w:w="426" w:type="dxa"/>
            <w:tcBorders>
              <w:top w:val="nil"/>
              <w:left w:val="nil"/>
              <w:bottom w:val="single" w:sz="8" w:space="0" w:color="auto"/>
              <w:right w:val="single" w:sz="8" w:space="0" w:color="auto"/>
            </w:tcBorders>
            <w:shd w:val="clear" w:color="auto" w:fill="auto"/>
            <w:vAlign w:val="center"/>
            <w:tcPrChange w:id="1137"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tcPr>
            </w:tcPrChange>
          </w:tcPr>
          <w:p w14:paraId="3F95AC7F" w14:textId="77777777" w:rsidR="000C3489" w:rsidRPr="00396F43" w:rsidRDefault="000C3489" w:rsidP="00C80C1D">
            <w:pPr>
              <w:rPr>
                <w:ins w:id="1138" w:author="Ahmed Hamza" w:date="2025-06-22T23:51:00Z" w16du:dateUtc="2025-06-23T06:51:00Z"/>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Change w:id="1139"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6C075DAC" w14:textId="77777777" w:rsidR="000C3489" w:rsidRPr="00396F43" w:rsidRDefault="000C3489" w:rsidP="00C80C1D">
            <w:pPr>
              <w:rPr>
                <w:ins w:id="1140" w:author="Ahmed Hamza" w:date="2025-06-22T23:51:00Z" w16du:dateUtc="2025-06-23T06:51:00Z"/>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Change w:id="1141"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71A19202" w14:textId="77777777" w:rsidR="000C3489" w:rsidRPr="00396F43" w:rsidRDefault="000C3489" w:rsidP="00C80C1D">
            <w:pPr>
              <w:rPr>
                <w:ins w:id="1142" w:author="Ahmed Hamza" w:date="2025-06-22T23:51:00Z" w16du:dateUtc="2025-06-23T06:51:00Z"/>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Change w:id="1143"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5E6B4099" w14:textId="77777777" w:rsidR="000C3489" w:rsidRPr="00396F43" w:rsidRDefault="000C3489" w:rsidP="00C80C1D">
            <w:pPr>
              <w:rPr>
                <w:ins w:id="1144" w:author="Ahmed Hamza" w:date="2025-06-22T23:51:00Z" w16du:dateUtc="2025-06-23T06:51:00Z"/>
                <w:rFonts w:cs="Arial"/>
                <w:sz w:val="18"/>
                <w:szCs w:val="18"/>
              </w:rPr>
            </w:pPr>
          </w:p>
        </w:tc>
        <w:tc>
          <w:tcPr>
            <w:tcW w:w="450" w:type="dxa"/>
            <w:tcBorders>
              <w:top w:val="nil"/>
              <w:left w:val="nil"/>
              <w:bottom w:val="single" w:sz="8" w:space="0" w:color="auto"/>
              <w:right w:val="single" w:sz="4" w:space="0" w:color="auto"/>
            </w:tcBorders>
            <w:shd w:val="clear" w:color="auto" w:fill="auto"/>
            <w:vAlign w:val="center"/>
            <w:tcPrChange w:id="1145"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tcPr>
            </w:tcPrChange>
          </w:tcPr>
          <w:p w14:paraId="539A20BF" w14:textId="77777777" w:rsidR="000C3489" w:rsidRPr="00396F43" w:rsidRDefault="000C3489" w:rsidP="00C80C1D">
            <w:pPr>
              <w:rPr>
                <w:ins w:id="1146" w:author="Ahmed Hamza" w:date="2025-06-22T23:51:00Z" w16du:dateUtc="2025-06-23T06:51:00Z"/>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Change w:id="1147"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5AE72031" w14:textId="77777777" w:rsidR="000C3489" w:rsidRPr="00396F43" w:rsidRDefault="000C3489" w:rsidP="00C80C1D">
            <w:pPr>
              <w:rPr>
                <w:ins w:id="1148" w:author="Ahmed Hamza" w:date="2025-06-22T23:51:00Z" w16du:dateUtc="2025-06-23T06:51:00Z"/>
                <w:rFonts w:cs="Arial"/>
                <w:sz w:val="18"/>
                <w:szCs w:val="18"/>
              </w:rPr>
            </w:pPr>
            <w:ins w:id="1149" w:author="Ahmed Hamza" w:date="2025-06-22T23:51:00Z" w16du:dateUtc="2025-06-23T06:51:00Z">
              <w:r>
                <w:rPr>
                  <w:rFonts w:cs="Arial"/>
                  <w:sz w:val="18"/>
                  <w:szCs w:val="18"/>
                </w:rPr>
                <w:t>dipi</w:t>
              </w:r>
            </w:ins>
          </w:p>
        </w:tc>
        <w:tc>
          <w:tcPr>
            <w:tcW w:w="446" w:type="dxa"/>
            <w:tcBorders>
              <w:top w:val="nil"/>
              <w:left w:val="single" w:sz="4" w:space="0" w:color="auto"/>
              <w:bottom w:val="single" w:sz="8" w:space="0" w:color="auto"/>
              <w:right w:val="single" w:sz="4" w:space="0" w:color="auto"/>
            </w:tcBorders>
            <w:tcPrChange w:id="1150"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6FCAEBB6" w14:textId="77777777" w:rsidR="000C3489" w:rsidRDefault="000C3489" w:rsidP="00C80C1D">
            <w:pPr>
              <w:rPr>
                <w:ins w:id="1151" w:author="Ahmed Hamza" w:date="2025-06-22T23:51:00Z" w16du:dateUtc="2025-06-23T06:51:00Z"/>
                <w:rFonts w:cs="Arial"/>
                <w:sz w:val="18"/>
                <w:szCs w:val="18"/>
              </w:rPr>
            </w:pPr>
          </w:p>
        </w:tc>
        <w:tc>
          <w:tcPr>
            <w:tcW w:w="544" w:type="dxa"/>
            <w:tcBorders>
              <w:top w:val="nil"/>
              <w:left w:val="single" w:sz="4" w:space="0" w:color="auto"/>
              <w:bottom w:val="single" w:sz="8" w:space="0" w:color="auto"/>
              <w:right w:val="single" w:sz="4" w:space="0" w:color="auto"/>
            </w:tcBorders>
            <w:tcPrChange w:id="1152"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56C1A53E" w14:textId="77777777" w:rsidR="000C3489" w:rsidRPr="00396F43" w:rsidRDefault="000C3489" w:rsidP="00C80C1D">
            <w:pPr>
              <w:rPr>
                <w:ins w:id="1153" w:author="Ahmed Hamza" w:date="2025-06-22T23:51:00Z" w16du:dateUtc="2025-06-23T06:51:00Z"/>
                <w:rFonts w:cs="Arial"/>
                <w:sz w:val="18"/>
                <w:szCs w:val="18"/>
              </w:rPr>
            </w:pPr>
          </w:p>
        </w:tc>
        <w:tc>
          <w:tcPr>
            <w:tcW w:w="450" w:type="dxa"/>
            <w:tcBorders>
              <w:top w:val="nil"/>
              <w:left w:val="single" w:sz="4" w:space="0" w:color="auto"/>
              <w:bottom w:val="single" w:sz="8" w:space="0" w:color="auto"/>
              <w:right w:val="single" w:sz="4" w:space="0" w:color="auto"/>
            </w:tcBorders>
            <w:tcPrChange w:id="1154"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5DED2C97" w14:textId="77777777" w:rsidR="000C3489" w:rsidRPr="00396F43" w:rsidRDefault="000C3489" w:rsidP="00C80C1D">
            <w:pPr>
              <w:rPr>
                <w:ins w:id="1155" w:author="Ahmed Hamza" w:date="2025-06-22T23:51:00Z" w16du:dateUtc="2025-06-23T06:51:00Z"/>
                <w:rFonts w:cs="Arial"/>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Change w:id="1156"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tcPr>
            </w:tcPrChange>
          </w:tcPr>
          <w:p w14:paraId="6ED47A5D" w14:textId="77777777" w:rsidR="000C3489" w:rsidRPr="00396F43" w:rsidRDefault="000C3489" w:rsidP="00C80C1D">
            <w:pPr>
              <w:rPr>
                <w:ins w:id="1157" w:author="Ahmed Hamza" w:date="2025-06-22T23:51:00Z" w16du:dateUtc="2025-06-23T06:51:00Z"/>
                <w:rFonts w:cs="Arial"/>
                <w:sz w:val="18"/>
                <w:szCs w:val="18"/>
              </w:rPr>
            </w:pPr>
          </w:p>
        </w:tc>
        <w:tc>
          <w:tcPr>
            <w:tcW w:w="851" w:type="dxa"/>
            <w:tcBorders>
              <w:top w:val="nil"/>
              <w:left w:val="nil"/>
              <w:bottom w:val="single" w:sz="8" w:space="0" w:color="auto"/>
              <w:right w:val="single" w:sz="8" w:space="0" w:color="auto"/>
            </w:tcBorders>
            <w:shd w:val="clear" w:color="auto" w:fill="auto"/>
            <w:tcPrChange w:id="1158"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tcPr>
            </w:tcPrChange>
          </w:tcPr>
          <w:p w14:paraId="686735FF" w14:textId="77777777" w:rsidR="000C3489" w:rsidRDefault="000C3489" w:rsidP="00C80C1D">
            <w:pPr>
              <w:rPr>
                <w:ins w:id="1159" w:author="Ahmed Hamza" w:date="2025-06-22T23:51:00Z" w16du:dateUtc="2025-06-23T06:51:00Z"/>
                <w:rFonts w:cs="Arial"/>
                <w:sz w:val="18"/>
                <w:szCs w:val="18"/>
                <w:lang w:bidi="x-none"/>
              </w:rPr>
            </w:pPr>
            <w:ins w:id="1160" w:author="Ahmed Hamza" w:date="2025-06-22T23:51:00Z" w16du:dateUtc="2025-06-23T06:51:00Z">
              <w:r>
                <w:rPr>
                  <w:rFonts w:cs="Arial"/>
                  <w:sz w:val="18"/>
                  <w:szCs w:val="18"/>
                  <w:lang w:bidi="x-none"/>
                </w:rPr>
                <w:t>5.3.1</w:t>
              </w:r>
            </w:ins>
          </w:p>
        </w:tc>
        <w:tc>
          <w:tcPr>
            <w:tcW w:w="4034" w:type="dxa"/>
            <w:tcBorders>
              <w:top w:val="nil"/>
              <w:left w:val="nil"/>
              <w:bottom w:val="single" w:sz="8" w:space="0" w:color="auto"/>
              <w:right w:val="single" w:sz="8" w:space="0" w:color="auto"/>
            </w:tcBorders>
            <w:shd w:val="clear" w:color="auto" w:fill="auto"/>
            <w:vAlign w:val="center"/>
            <w:tcPrChange w:id="1161"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tcPr>
            </w:tcPrChange>
          </w:tcPr>
          <w:p w14:paraId="5A8F6D59" w14:textId="77777777" w:rsidR="000C3489" w:rsidRDefault="000C3489" w:rsidP="00C80C1D">
            <w:pPr>
              <w:rPr>
                <w:ins w:id="1162" w:author="Ahmed Hamza" w:date="2025-06-22T23:51:00Z" w16du:dateUtc="2025-06-23T06:51:00Z"/>
                <w:rFonts w:cs="Arial"/>
                <w:i/>
                <w:iCs/>
                <w:sz w:val="18"/>
                <w:szCs w:val="18"/>
              </w:rPr>
            </w:pPr>
            <w:ins w:id="1163" w:author="Ahmed Hamza" w:date="2025-06-22T23:51:00Z" w16du:dateUtc="2025-06-23T06:51:00Z">
              <w:r>
                <w:rPr>
                  <w:rFonts w:cs="Arial"/>
                  <w:i/>
                  <w:iCs/>
                  <w:sz w:val="18"/>
                  <w:szCs w:val="18"/>
                </w:rPr>
                <w:t>display power indication metadata sample entry</w:t>
              </w:r>
            </w:ins>
          </w:p>
        </w:tc>
      </w:tr>
      <w:tr w:rsidR="000C3489" w:rsidRPr="00396F43" w14:paraId="5C4D7358" w14:textId="77777777" w:rsidTr="00E9102C">
        <w:tblPrEx>
          <w:tblW w:w="9885" w:type="dxa"/>
          <w:tblInd w:w="93" w:type="dxa"/>
          <w:tblLayout w:type="fixed"/>
          <w:tblCellMar>
            <w:left w:w="0" w:type="dxa"/>
            <w:right w:w="0" w:type="dxa"/>
          </w:tblCellMar>
          <w:tblPrExChange w:id="1164" w:author="Ahmed Hamza" w:date="2025-06-24T15:34:00Z" w16du:dateUtc="2025-06-24T22:34:00Z">
            <w:tblPrEx>
              <w:tblW w:w="9885" w:type="dxa"/>
              <w:tblInd w:w="93" w:type="dxa"/>
              <w:tblLayout w:type="fixed"/>
              <w:tblCellMar>
                <w:left w:w="0" w:type="dxa"/>
                <w:right w:w="0" w:type="dxa"/>
              </w:tblCellMar>
            </w:tblPrEx>
          </w:tblPrExChange>
        </w:tblPrEx>
        <w:trPr>
          <w:ins w:id="1165" w:author="Ahmed Hamza" w:date="2025-06-22T23:51:00Z"/>
          <w:trPrChange w:id="1166"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tcPrChange w:id="1167"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tcPr>
            </w:tcPrChange>
          </w:tcPr>
          <w:p w14:paraId="29DA76FE" w14:textId="77777777" w:rsidR="000C3489" w:rsidRPr="00396F43" w:rsidRDefault="000C3489" w:rsidP="00C80C1D">
            <w:pPr>
              <w:ind w:left="-3"/>
              <w:rPr>
                <w:ins w:id="1168" w:author="Ahmed Hamza" w:date="2025-06-22T23:51:00Z" w16du:dateUtc="2025-06-23T06:51:00Z"/>
                <w:rFonts w:cs="Arial"/>
                <w:sz w:val="18"/>
                <w:szCs w:val="18"/>
              </w:rPr>
            </w:pPr>
          </w:p>
        </w:tc>
        <w:tc>
          <w:tcPr>
            <w:tcW w:w="426" w:type="dxa"/>
            <w:tcBorders>
              <w:top w:val="nil"/>
              <w:left w:val="nil"/>
              <w:bottom w:val="single" w:sz="8" w:space="0" w:color="auto"/>
              <w:right w:val="single" w:sz="8" w:space="0" w:color="auto"/>
            </w:tcBorders>
            <w:shd w:val="clear" w:color="auto" w:fill="auto"/>
            <w:vAlign w:val="center"/>
            <w:tcPrChange w:id="1169"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tcPr>
            </w:tcPrChange>
          </w:tcPr>
          <w:p w14:paraId="3D13AE6A" w14:textId="77777777" w:rsidR="000C3489" w:rsidRPr="00396F43" w:rsidRDefault="000C3489" w:rsidP="00C80C1D">
            <w:pPr>
              <w:rPr>
                <w:ins w:id="1170" w:author="Ahmed Hamza" w:date="2025-06-22T23:51:00Z" w16du:dateUtc="2025-06-23T06:51:00Z"/>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Change w:id="1171"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3716DE91" w14:textId="77777777" w:rsidR="000C3489" w:rsidRPr="00396F43" w:rsidRDefault="000C3489" w:rsidP="00C80C1D">
            <w:pPr>
              <w:rPr>
                <w:ins w:id="1172" w:author="Ahmed Hamza" w:date="2025-06-22T23:51:00Z" w16du:dateUtc="2025-06-23T06:51:00Z"/>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Change w:id="1173"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03653426" w14:textId="77777777" w:rsidR="000C3489" w:rsidRPr="00396F43" w:rsidRDefault="000C3489" w:rsidP="00C80C1D">
            <w:pPr>
              <w:rPr>
                <w:ins w:id="1174" w:author="Ahmed Hamza" w:date="2025-06-22T23:51:00Z" w16du:dateUtc="2025-06-23T06:51:00Z"/>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Change w:id="1175"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5C8E569E" w14:textId="77777777" w:rsidR="000C3489" w:rsidRPr="00396F43" w:rsidRDefault="000C3489" w:rsidP="00C80C1D">
            <w:pPr>
              <w:rPr>
                <w:ins w:id="1176" w:author="Ahmed Hamza" w:date="2025-06-22T23:51:00Z" w16du:dateUtc="2025-06-23T06:51:00Z"/>
                <w:rFonts w:cs="Arial"/>
                <w:sz w:val="18"/>
                <w:szCs w:val="18"/>
              </w:rPr>
            </w:pPr>
          </w:p>
        </w:tc>
        <w:tc>
          <w:tcPr>
            <w:tcW w:w="450" w:type="dxa"/>
            <w:tcBorders>
              <w:top w:val="nil"/>
              <w:left w:val="nil"/>
              <w:bottom w:val="single" w:sz="8" w:space="0" w:color="auto"/>
              <w:right w:val="single" w:sz="4" w:space="0" w:color="auto"/>
            </w:tcBorders>
            <w:shd w:val="clear" w:color="auto" w:fill="auto"/>
            <w:vAlign w:val="center"/>
            <w:tcPrChange w:id="1177"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tcPr>
            </w:tcPrChange>
          </w:tcPr>
          <w:p w14:paraId="5B9DC9CF" w14:textId="77777777" w:rsidR="000C3489" w:rsidRPr="00396F43" w:rsidRDefault="000C3489" w:rsidP="00C80C1D">
            <w:pPr>
              <w:rPr>
                <w:ins w:id="1178" w:author="Ahmed Hamza" w:date="2025-06-22T23:51:00Z" w16du:dateUtc="2025-06-23T06:51:00Z"/>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Change w:id="1179"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4F53DEF1" w14:textId="77777777" w:rsidR="000C3489" w:rsidRDefault="000C3489" w:rsidP="00C80C1D">
            <w:pPr>
              <w:rPr>
                <w:ins w:id="1180" w:author="Ahmed Hamza" w:date="2025-06-22T23:51:00Z" w16du:dateUtc="2025-06-23T06:51:00Z"/>
                <w:rFonts w:cs="Arial"/>
                <w:sz w:val="18"/>
                <w:szCs w:val="18"/>
              </w:rPr>
            </w:pPr>
            <w:ins w:id="1181" w:author="Ahmed Hamza" w:date="2025-06-22T23:51:00Z" w16du:dateUtc="2025-06-23T06:51:00Z">
              <w:r>
                <w:rPr>
                  <w:rFonts w:cs="Arial"/>
                  <w:sz w:val="18"/>
                  <w:szCs w:val="18"/>
                </w:rPr>
                <w:t>dfce</w:t>
              </w:r>
            </w:ins>
          </w:p>
        </w:tc>
        <w:tc>
          <w:tcPr>
            <w:tcW w:w="446" w:type="dxa"/>
            <w:tcBorders>
              <w:top w:val="nil"/>
              <w:left w:val="single" w:sz="4" w:space="0" w:color="auto"/>
              <w:bottom w:val="single" w:sz="8" w:space="0" w:color="auto"/>
              <w:right w:val="single" w:sz="4" w:space="0" w:color="auto"/>
            </w:tcBorders>
            <w:tcPrChange w:id="1182"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5F9CAE19" w14:textId="77777777" w:rsidR="000C3489" w:rsidRPr="00396F43" w:rsidRDefault="000C3489" w:rsidP="00C80C1D">
            <w:pPr>
              <w:rPr>
                <w:ins w:id="1183" w:author="Ahmed Hamza" w:date="2025-06-22T23:51:00Z" w16du:dateUtc="2025-06-23T06:51:00Z"/>
                <w:rFonts w:cs="Arial"/>
                <w:sz w:val="18"/>
                <w:szCs w:val="18"/>
              </w:rPr>
            </w:pPr>
          </w:p>
        </w:tc>
        <w:tc>
          <w:tcPr>
            <w:tcW w:w="544" w:type="dxa"/>
            <w:tcBorders>
              <w:top w:val="nil"/>
              <w:left w:val="single" w:sz="4" w:space="0" w:color="auto"/>
              <w:bottom w:val="single" w:sz="8" w:space="0" w:color="auto"/>
              <w:right w:val="single" w:sz="4" w:space="0" w:color="auto"/>
            </w:tcBorders>
            <w:tcPrChange w:id="1184"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18CFDA2A" w14:textId="77777777" w:rsidR="000C3489" w:rsidRPr="00396F43" w:rsidRDefault="000C3489" w:rsidP="00C80C1D">
            <w:pPr>
              <w:rPr>
                <w:ins w:id="1185" w:author="Ahmed Hamza" w:date="2025-06-22T23:51:00Z" w16du:dateUtc="2025-06-23T06:51:00Z"/>
                <w:rFonts w:cs="Arial"/>
                <w:sz w:val="18"/>
                <w:szCs w:val="18"/>
              </w:rPr>
            </w:pPr>
          </w:p>
        </w:tc>
        <w:tc>
          <w:tcPr>
            <w:tcW w:w="450" w:type="dxa"/>
            <w:tcBorders>
              <w:top w:val="nil"/>
              <w:left w:val="single" w:sz="4" w:space="0" w:color="auto"/>
              <w:bottom w:val="single" w:sz="8" w:space="0" w:color="auto"/>
              <w:right w:val="single" w:sz="4" w:space="0" w:color="auto"/>
            </w:tcBorders>
            <w:tcPrChange w:id="1186"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78F13201" w14:textId="77777777" w:rsidR="000C3489" w:rsidRPr="00396F43" w:rsidRDefault="000C3489" w:rsidP="00C80C1D">
            <w:pPr>
              <w:rPr>
                <w:ins w:id="1187" w:author="Ahmed Hamza" w:date="2025-06-22T23:51:00Z" w16du:dateUtc="2025-06-23T06:51:00Z"/>
                <w:rFonts w:cs="Arial"/>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Change w:id="1188"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tcPr>
            </w:tcPrChange>
          </w:tcPr>
          <w:p w14:paraId="58184BC5" w14:textId="77777777" w:rsidR="000C3489" w:rsidRPr="00396F43" w:rsidRDefault="000C3489" w:rsidP="00C80C1D">
            <w:pPr>
              <w:rPr>
                <w:ins w:id="1189" w:author="Ahmed Hamza" w:date="2025-06-22T23:51:00Z" w16du:dateUtc="2025-06-23T06:51:00Z"/>
                <w:rFonts w:cs="Arial"/>
                <w:sz w:val="18"/>
                <w:szCs w:val="18"/>
              </w:rPr>
            </w:pPr>
          </w:p>
        </w:tc>
        <w:tc>
          <w:tcPr>
            <w:tcW w:w="851" w:type="dxa"/>
            <w:tcBorders>
              <w:top w:val="nil"/>
              <w:left w:val="nil"/>
              <w:bottom w:val="single" w:sz="8" w:space="0" w:color="auto"/>
              <w:right w:val="single" w:sz="8" w:space="0" w:color="auto"/>
            </w:tcBorders>
            <w:shd w:val="clear" w:color="auto" w:fill="auto"/>
            <w:tcPrChange w:id="1190"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tcPr>
            </w:tcPrChange>
          </w:tcPr>
          <w:p w14:paraId="371FA4B3" w14:textId="77777777" w:rsidR="000C3489" w:rsidRPr="00396F43" w:rsidRDefault="000C3489" w:rsidP="00C80C1D">
            <w:pPr>
              <w:rPr>
                <w:ins w:id="1191" w:author="Ahmed Hamza" w:date="2025-06-22T23:51:00Z" w16du:dateUtc="2025-06-23T06:51:00Z"/>
                <w:rFonts w:cs="Arial"/>
                <w:sz w:val="18"/>
                <w:szCs w:val="18"/>
                <w:lang w:bidi="x-none"/>
              </w:rPr>
            </w:pPr>
            <w:ins w:id="1192" w:author="Ahmed Hamza" w:date="2025-06-22T23:51:00Z" w16du:dateUtc="2025-06-23T06:51:00Z">
              <w:r>
                <w:rPr>
                  <w:rFonts w:cs="Arial"/>
                  <w:sz w:val="18"/>
                  <w:szCs w:val="18"/>
                  <w:lang w:bidi="x-none"/>
                </w:rPr>
                <w:t>5.3.2.1</w:t>
              </w:r>
            </w:ins>
          </w:p>
        </w:tc>
        <w:tc>
          <w:tcPr>
            <w:tcW w:w="4034" w:type="dxa"/>
            <w:tcBorders>
              <w:top w:val="nil"/>
              <w:left w:val="nil"/>
              <w:bottom w:val="single" w:sz="8" w:space="0" w:color="auto"/>
              <w:right w:val="single" w:sz="8" w:space="0" w:color="auto"/>
            </w:tcBorders>
            <w:shd w:val="clear" w:color="auto" w:fill="auto"/>
            <w:vAlign w:val="center"/>
            <w:tcPrChange w:id="1193"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tcPr>
            </w:tcPrChange>
          </w:tcPr>
          <w:p w14:paraId="53FE4297" w14:textId="77777777" w:rsidR="000C3489" w:rsidRPr="007E4D8F" w:rsidRDefault="000C3489" w:rsidP="00C80C1D">
            <w:pPr>
              <w:rPr>
                <w:ins w:id="1194" w:author="Ahmed Hamza" w:date="2025-06-22T23:51:00Z" w16du:dateUtc="2025-06-23T06:51:00Z"/>
                <w:rFonts w:cs="Arial"/>
                <w:i/>
                <w:iCs/>
                <w:sz w:val="18"/>
                <w:szCs w:val="18"/>
                <w:highlight w:val="yellow"/>
              </w:rPr>
            </w:pPr>
            <w:ins w:id="1195" w:author="Ahmed Hamza" w:date="2025-06-22T23:51:00Z" w16du:dateUtc="2025-06-23T06:51:00Z">
              <w:r w:rsidRPr="007E4D8F">
                <w:rPr>
                  <w:rFonts w:cs="Arial"/>
                  <w:i/>
                  <w:iCs/>
                  <w:sz w:val="18"/>
                  <w:szCs w:val="18"/>
                </w:rPr>
                <w:t>display fine control metadata sample entry</w:t>
              </w:r>
            </w:ins>
          </w:p>
        </w:tc>
      </w:tr>
      <w:tr w:rsidR="000C3489" w:rsidRPr="00396F43" w14:paraId="2FAAEA4D" w14:textId="77777777" w:rsidTr="00E9102C">
        <w:tblPrEx>
          <w:tblW w:w="9885" w:type="dxa"/>
          <w:tblInd w:w="93" w:type="dxa"/>
          <w:tblLayout w:type="fixed"/>
          <w:tblCellMar>
            <w:left w:w="0" w:type="dxa"/>
            <w:right w:w="0" w:type="dxa"/>
          </w:tblCellMar>
          <w:tblPrExChange w:id="1196" w:author="Ahmed Hamza" w:date="2025-06-24T15:34:00Z" w16du:dateUtc="2025-06-24T22:34:00Z">
            <w:tblPrEx>
              <w:tblW w:w="9885" w:type="dxa"/>
              <w:tblInd w:w="93" w:type="dxa"/>
              <w:tblLayout w:type="fixed"/>
              <w:tblCellMar>
                <w:left w:w="0" w:type="dxa"/>
                <w:right w:w="0" w:type="dxa"/>
              </w:tblCellMar>
            </w:tblPrEx>
          </w:tblPrExChange>
        </w:tblPrEx>
        <w:trPr>
          <w:ins w:id="1197" w:author="Ahmed Hamza" w:date="2025-06-22T23:51:00Z"/>
          <w:trPrChange w:id="1198"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tcPrChange w:id="1199"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tcPr>
            </w:tcPrChange>
          </w:tcPr>
          <w:p w14:paraId="224EE4AA" w14:textId="77777777" w:rsidR="000C3489" w:rsidRPr="00396F43" w:rsidRDefault="000C3489" w:rsidP="00C80C1D">
            <w:pPr>
              <w:ind w:left="-3"/>
              <w:rPr>
                <w:ins w:id="1200" w:author="Ahmed Hamza" w:date="2025-06-22T23:51:00Z" w16du:dateUtc="2025-06-23T06:51:00Z"/>
                <w:rFonts w:cs="Arial"/>
                <w:sz w:val="18"/>
                <w:szCs w:val="18"/>
              </w:rPr>
            </w:pPr>
          </w:p>
        </w:tc>
        <w:tc>
          <w:tcPr>
            <w:tcW w:w="426" w:type="dxa"/>
            <w:tcBorders>
              <w:top w:val="nil"/>
              <w:left w:val="nil"/>
              <w:bottom w:val="single" w:sz="8" w:space="0" w:color="auto"/>
              <w:right w:val="single" w:sz="8" w:space="0" w:color="auto"/>
            </w:tcBorders>
            <w:shd w:val="clear" w:color="auto" w:fill="auto"/>
            <w:vAlign w:val="center"/>
            <w:tcPrChange w:id="1201"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tcPr>
            </w:tcPrChange>
          </w:tcPr>
          <w:p w14:paraId="47A72499" w14:textId="77777777" w:rsidR="000C3489" w:rsidRPr="00396F43" w:rsidRDefault="000C3489" w:rsidP="00C80C1D">
            <w:pPr>
              <w:rPr>
                <w:ins w:id="1202" w:author="Ahmed Hamza" w:date="2025-06-22T23:51:00Z" w16du:dateUtc="2025-06-23T06:51:00Z"/>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Change w:id="1203"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7233EF6D" w14:textId="77777777" w:rsidR="000C3489" w:rsidRPr="00396F43" w:rsidRDefault="000C3489" w:rsidP="00C80C1D">
            <w:pPr>
              <w:rPr>
                <w:ins w:id="1204" w:author="Ahmed Hamza" w:date="2025-06-22T23:51:00Z" w16du:dateUtc="2025-06-23T06:51:00Z"/>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Change w:id="1205"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4D750D60" w14:textId="77777777" w:rsidR="000C3489" w:rsidRPr="00396F43" w:rsidRDefault="000C3489" w:rsidP="00C80C1D">
            <w:pPr>
              <w:rPr>
                <w:ins w:id="1206" w:author="Ahmed Hamza" w:date="2025-06-22T23:51:00Z" w16du:dateUtc="2025-06-23T06:51:00Z"/>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Change w:id="1207"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1E8F018E" w14:textId="77777777" w:rsidR="000C3489" w:rsidRPr="00396F43" w:rsidRDefault="000C3489" w:rsidP="00C80C1D">
            <w:pPr>
              <w:rPr>
                <w:ins w:id="1208" w:author="Ahmed Hamza" w:date="2025-06-22T23:51:00Z" w16du:dateUtc="2025-06-23T06:51:00Z"/>
                <w:rFonts w:cs="Arial"/>
                <w:sz w:val="18"/>
                <w:szCs w:val="18"/>
              </w:rPr>
            </w:pPr>
          </w:p>
        </w:tc>
        <w:tc>
          <w:tcPr>
            <w:tcW w:w="450" w:type="dxa"/>
            <w:tcBorders>
              <w:top w:val="nil"/>
              <w:left w:val="nil"/>
              <w:bottom w:val="single" w:sz="8" w:space="0" w:color="auto"/>
              <w:right w:val="single" w:sz="4" w:space="0" w:color="auto"/>
            </w:tcBorders>
            <w:shd w:val="clear" w:color="auto" w:fill="auto"/>
            <w:vAlign w:val="center"/>
            <w:tcPrChange w:id="1209"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tcPr>
            </w:tcPrChange>
          </w:tcPr>
          <w:p w14:paraId="6F3B6AB7" w14:textId="77777777" w:rsidR="000C3489" w:rsidRPr="00396F43" w:rsidRDefault="000C3489" w:rsidP="00C80C1D">
            <w:pPr>
              <w:rPr>
                <w:ins w:id="1210" w:author="Ahmed Hamza" w:date="2025-06-22T23:51:00Z" w16du:dateUtc="2025-06-23T06:51:00Z"/>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Change w:id="1211"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5579EF48" w14:textId="77777777" w:rsidR="000C3489" w:rsidRDefault="000C3489" w:rsidP="00C80C1D">
            <w:pPr>
              <w:rPr>
                <w:ins w:id="1212" w:author="Ahmed Hamza" w:date="2025-06-22T23:51:00Z" w16du:dateUtc="2025-06-23T06:51:00Z"/>
                <w:rFonts w:cs="Arial"/>
                <w:sz w:val="18"/>
                <w:szCs w:val="18"/>
              </w:rPr>
            </w:pPr>
          </w:p>
        </w:tc>
        <w:tc>
          <w:tcPr>
            <w:tcW w:w="446" w:type="dxa"/>
            <w:tcBorders>
              <w:top w:val="nil"/>
              <w:left w:val="single" w:sz="4" w:space="0" w:color="auto"/>
              <w:bottom w:val="single" w:sz="8" w:space="0" w:color="auto"/>
              <w:right w:val="single" w:sz="4" w:space="0" w:color="auto"/>
            </w:tcBorders>
            <w:tcPrChange w:id="1213"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41DD8049" w14:textId="77777777" w:rsidR="000C3489" w:rsidRPr="00396F43" w:rsidRDefault="000C3489" w:rsidP="00C80C1D">
            <w:pPr>
              <w:rPr>
                <w:ins w:id="1214" w:author="Ahmed Hamza" w:date="2025-06-22T23:51:00Z" w16du:dateUtc="2025-06-23T06:51:00Z"/>
                <w:rFonts w:cs="Arial"/>
                <w:sz w:val="18"/>
                <w:szCs w:val="18"/>
              </w:rPr>
            </w:pPr>
            <w:ins w:id="1215" w:author="Ahmed Hamza" w:date="2025-06-22T23:51:00Z" w16du:dateUtc="2025-06-23T06:51:00Z">
              <w:r>
                <w:rPr>
                  <w:rFonts w:cs="Arial"/>
                  <w:sz w:val="18"/>
                  <w:szCs w:val="18"/>
                </w:rPr>
                <w:t>dfcC</w:t>
              </w:r>
            </w:ins>
          </w:p>
        </w:tc>
        <w:tc>
          <w:tcPr>
            <w:tcW w:w="544" w:type="dxa"/>
            <w:tcBorders>
              <w:top w:val="nil"/>
              <w:left w:val="single" w:sz="4" w:space="0" w:color="auto"/>
              <w:bottom w:val="single" w:sz="8" w:space="0" w:color="auto"/>
              <w:right w:val="single" w:sz="4" w:space="0" w:color="auto"/>
            </w:tcBorders>
            <w:tcPrChange w:id="1216"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698F5645" w14:textId="77777777" w:rsidR="000C3489" w:rsidRPr="00396F43" w:rsidRDefault="000C3489" w:rsidP="00C80C1D">
            <w:pPr>
              <w:rPr>
                <w:ins w:id="1217" w:author="Ahmed Hamza" w:date="2025-06-22T23:51:00Z" w16du:dateUtc="2025-06-23T06:51:00Z"/>
                <w:rFonts w:cs="Arial"/>
                <w:sz w:val="18"/>
                <w:szCs w:val="18"/>
              </w:rPr>
            </w:pPr>
          </w:p>
        </w:tc>
        <w:tc>
          <w:tcPr>
            <w:tcW w:w="450" w:type="dxa"/>
            <w:tcBorders>
              <w:top w:val="nil"/>
              <w:left w:val="single" w:sz="4" w:space="0" w:color="auto"/>
              <w:bottom w:val="single" w:sz="8" w:space="0" w:color="auto"/>
              <w:right w:val="single" w:sz="4" w:space="0" w:color="auto"/>
            </w:tcBorders>
            <w:tcPrChange w:id="1218"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3AED8888" w14:textId="77777777" w:rsidR="000C3489" w:rsidRPr="00396F43" w:rsidRDefault="000C3489" w:rsidP="00C80C1D">
            <w:pPr>
              <w:rPr>
                <w:ins w:id="1219" w:author="Ahmed Hamza" w:date="2025-06-22T23:51:00Z" w16du:dateUtc="2025-06-23T06:51:00Z"/>
                <w:rFonts w:cs="Arial"/>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Change w:id="1220"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tcPr>
            </w:tcPrChange>
          </w:tcPr>
          <w:p w14:paraId="459B9FB9" w14:textId="77777777" w:rsidR="000C3489" w:rsidRPr="00396F43" w:rsidRDefault="000C3489" w:rsidP="00C80C1D">
            <w:pPr>
              <w:rPr>
                <w:ins w:id="1221" w:author="Ahmed Hamza" w:date="2025-06-22T23:51:00Z" w16du:dateUtc="2025-06-23T06:51:00Z"/>
                <w:rFonts w:cs="Arial"/>
                <w:sz w:val="18"/>
                <w:szCs w:val="18"/>
              </w:rPr>
            </w:pPr>
          </w:p>
        </w:tc>
        <w:tc>
          <w:tcPr>
            <w:tcW w:w="851" w:type="dxa"/>
            <w:tcBorders>
              <w:top w:val="nil"/>
              <w:left w:val="nil"/>
              <w:bottom w:val="single" w:sz="8" w:space="0" w:color="auto"/>
              <w:right w:val="single" w:sz="8" w:space="0" w:color="auto"/>
            </w:tcBorders>
            <w:shd w:val="clear" w:color="auto" w:fill="auto"/>
            <w:tcPrChange w:id="1222"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tcPr>
            </w:tcPrChange>
          </w:tcPr>
          <w:p w14:paraId="7E4B5FA2" w14:textId="77777777" w:rsidR="000C3489" w:rsidRDefault="000C3489" w:rsidP="00C80C1D">
            <w:pPr>
              <w:rPr>
                <w:ins w:id="1223" w:author="Ahmed Hamza" w:date="2025-06-22T23:51:00Z" w16du:dateUtc="2025-06-23T06:51:00Z"/>
                <w:rFonts w:cs="Arial"/>
                <w:sz w:val="18"/>
                <w:szCs w:val="18"/>
                <w:lang w:bidi="x-none"/>
              </w:rPr>
            </w:pPr>
            <w:ins w:id="1224" w:author="Ahmed Hamza" w:date="2025-06-22T23:51:00Z" w16du:dateUtc="2025-06-23T06:51:00Z">
              <w:r>
                <w:rPr>
                  <w:rFonts w:cs="Arial"/>
                  <w:sz w:val="18"/>
                  <w:szCs w:val="18"/>
                  <w:lang w:bidi="x-none"/>
                </w:rPr>
                <w:t>5.3.2.1</w:t>
              </w:r>
            </w:ins>
          </w:p>
        </w:tc>
        <w:tc>
          <w:tcPr>
            <w:tcW w:w="4034" w:type="dxa"/>
            <w:tcBorders>
              <w:top w:val="nil"/>
              <w:left w:val="nil"/>
              <w:bottom w:val="single" w:sz="8" w:space="0" w:color="auto"/>
              <w:right w:val="single" w:sz="8" w:space="0" w:color="auto"/>
            </w:tcBorders>
            <w:shd w:val="clear" w:color="auto" w:fill="auto"/>
            <w:vAlign w:val="center"/>
            <w:tcPrChange w:id="1225"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tcPr>
            </w:tcPrChange>
          </w:tcPr>
          <w:p w14:paraId="2CA0CB7B" w14:textId="77777777" w:rsidR="000C3489" w:rsidRPr="007E4D8F" w:rsidRDefault="000C3489" w:rsidP="00C80C1D">
            <w:pPr>
              <w:rPr>
                <w:ins w:id="1226" w:author="Ahmed Hamza" w:date="2025-06-22T23:51:00Z" w16du:dateUtc="2025-06-23T06:51:00Z"/>
                <w:rFonts w:cs="Arial"/>
                <w:i/>
                <w:iCs/>
                <w:sz w:val="18"/>
                <w:szCs w:val="18"/>
              </w:rPr>
            </w:pPr>
            <w:ins w:id="1227" w:author="Ahmed Hamza" w:date="2025-06-22T23:51:00Z" w16du:dateUtc="2025-06-23T06:51:00Z">
              <w:r w:rsidRPr="007E4D8F">
                <w:rPr>
                  <w:rFonts w:cs="Arial"/>
                  <w:i/>
                  <w:iCs/>
                  <w:sz w:val="18"/>
                  <w:szCs w:val="18"/>
                </w:rPr>
                <w:t>display fine control configuration box</w:t>
              </w:r>
            </w:ins>
          </w:p>
        </w:tc>
      </w:tr>
      <w:tr w:rsidR="000C3489" w:rsidRPr="00396F43" w14:paraId="0A846D86" w14:textId="77777777" w:rsidTr="00E9102C">
        <w:tblPrEx>
          <w:tblW w:w="9885" w:type="dxa"/>
          <w:tblInd w:w="93" w:type="dxa"/>
          <w:tblLayout w:type="fixed"/>
          <w:tblCellMar>
            <w:left w:w="0" w:type="dxa"/>
            <w:right w:w="0" w:type="dxa"/>
          </w:tblCellMar>
          <w:tblPrExChange w:id="1228" w:author="Ahmed Hamza" w:date="2025-06-24T15:34:00Z" w16du:dateUtc="2025-06-24T22:34:00Z">
            <w:tblPrEx>
              <w:tblW w:w="9885" w:type="dxa"/>
              <w:tblInd w:w="93" w:type="dxa"/>
              <w:tblLayout w:type="fixed"/>
              <w:tblCellMar>
                <w:left w:w="0" w:type="dxa"/>
                <w:right w:w="0" w:type="dxa"/>
              </w:tblCellMar>
            </w:tblPrEx>
          </w:tblPrExChange>
        </w:tblPrEx>
        <w:trPr>
          <w:ins w:id="1229" w:author="Ahmed Hamza" w:date="2025-06-22T23:51:00Z"/>
          <w:trPrChange w:id="1230" w:author="Ahmed Hamza" w:date="2025-06-24T15:34:00Z" w16du:dateUtc="2025-06-24T22:34:00Z">
            <w:trPr>
              <w:gridAfter w:val="0"/>
            </w:trPr>
          </w:trPrChange>
        </w:trPr>
        <w:tc>
          <w:tcPr>
            <w:tcW w:w="461" w:type="dxa"/>
            <w:tcBorders>
              <w:top w:val="nil"/>
              <w:left w:val="single" w:sz="8" w:space="0" w:color="auto"/>
              <w:bottom w:val="single" w:sz="8" w:space="0" w:color="auto"/>
              <w:right w:val="single" w:sz="8" w:space="0" w:color="auto"/>
            </w:tcBorders>
            <w:shd w:val="clear" w:color="auto" w:fill="auto"/>
            <w:vAlign w:val="center"/>
            <w:tcPrChange w:id="1231" w:author="Ahmed Hamza" w:date="2025-06-24T15:34:00Z" w16du:dateUtc="2025-06-24T22:34:00Z">
              <w:tcPr>
                <w:tcW w:w="461" w:type="dxa"/>
                <w:gridSpan w:val="2"/>
                <w:tcBorders>
                  <w:top w:val="nil"/>
                  <w:left w:val="single" w:sz="8" w:space="0" w:color="auto"/>
                  <w:bottom w:val="single" w:sz="8" w:space="0" w:color="auto"/>
                  <w:right w:val="single" w:sz="8" w:space="0" w:color="auto"/>
                </w:tcBorders>
                <w:shd w:val="clear" w:color="auto" w:fill="auto"/>
                <w:vAlign w:val="center"/>
              </w:tcPr>
            </w:tcPrChange>
          </w:tcPr>
          <w:p w14:paraId="4AEB63CA" w14:textId="77777777" w:rsidR="000C3489" w:rsidRPr="00396F43" w:rsidRDefault="000C3489" w:rsidP="00C80C1D">
            <w:pPr>
              <w:ind w:left="-3"/>
              <w:rPr>
                <w:ins w:id="1232" w:author="Ahmed Hamza" w:date="2025-06-22T23:51:00Z" w16du:dateUtc="2025-06-23T06:51:00Z"/>
                <w:rFonts w:cs="Arial"/>
                <w:sz w:val="18"/>
                <w:szCs w:val="18"/>
              </w:rPr>
            </w:pPr>
          </w:p>
        </w:tc>
        <w:tc>
          <w:tcPr>
            <w:tcW w:w="426" w:type="dxa"/>
            <w:tcBorders>
              <w:top w:val="nil"/>
              <w:left w:val="nil"/>
              <w:bottom w:val="single" w:sz="8" w:space="0" w:color="auto"/>
              <w:right w:val="single" w:sz="8" w:space="0" w:color="auto"/>
            </w:tcBorders>
            <w:shd w:val="clear" w:color="auto" w:fill="auto"/>
            <w:vAlign w:val="center"/>
            <w:tcPrChange w:id="1233" w:author="Ahmed Hamza" w:date="2025-06-24T15:34:00Z" w16du:dateUtc="2025-06-24T22:34:00Z">
              <w:tcPr>
                <w:tcW w:w="426" w:type="dxa"/>
                <w:gridSpan w:val="2"/>
                <w:tcBorders>
                  <w:top w:val="nil"/>
                  <w:left w:val="nil"/>
                  <w:bottom w:val="single" w:sz="8" w:space="0" w:color="auto"/>
                  <w:right w:val="single" w:sz="8" w:space="0" w:color="auto"/>
                </w:tcBorders>
                <w:shd w:val="clear" w:color="auto" w:fill="auto"/>
                <w:vAlign w:val="center"/>
              </w:tcPr>
            </w:tcPrChange>
          </w:tcPr>
          <w:p w14:paraId="436011BA" w14:textId="77777777" w:rsidR="000C3489" w:rsidRPr="00396F43" w:rsidRDefault="000C3489" w:rsidP="00C80C1D">
            <w:pPr>
              <w:rPr>
                <w:ins w:id="1234" w:author="Ahmed Hamza" w:date="2025-06-22T23:51:00Z" w16du:dateUtc="2025-06-23T06:51:00Z"/>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Change w:id="1235"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5794E223" w14:textId="77777777" w:rsidR="000C3489" w:rsidRPr="00396F43" w:rsidRDefault="000C3489" w:rsidP="00C80C1D">
            <w:pPr>
              <w:rPr>
                <w:ins w:id="1236" w:author="Ahmed Hamza" w:date="2025-06-22T23:51:00Z" w16du:dateUtc="2025-06-23T06:51:00Z"/>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Change w:id="1237"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05B44331" w14:textId="77777777" w:rsidR="000C3489" w:rsidRPr="00396F43" w:rsidRDefault="000C3489" w:rsidP="00C80C1D">
            <w:pPr>
              <w:rPr>
                <w:ins w:id="1238" w:author="Ahmed Hamza" w:date="2025-06-22T23:51:00Z" w16du:dateUtc="2025-06-23T06:51:00Z"/>
                <w:rFonts w:cs="Arial"/>
                <w:sz w:val="18"/>
                <w:szCs w:val="18"/>
              </w:rPr>
            </w:pPr>
          </w:p>
        </w:tc>
        <w:tc>
          <w:tcPr>
            <w:tcW w:w="450" w:type="dxa"/>
            <w:tcBorders>
              <w:top w:val="nil"/>
              <w:left w:val="nil"/>
              <w:bottom w:val="single" w:sz="8" w:space="0" w:color="auto"/>
              <w:right w:val="single" w:sz="8" w:space="0" w:color="auto"/>
            </w:tcBorders>
            <w:shd w:val="clear" w:color="auto" w:fill="auto"/>
            <w:vAlign w:val="center"/>
            <w:tcPrChange w:id="1239" w:author="Ahmed Hamza" w:date="2025-06-24T15:34:00Z" w16du:dateUtc="2025-06-24T22:34:00Z">
              <w:tcPr>
                <w:tcW w:w="450" w:type="dxa"/>
                <w:gridSpan w:val="2"/>
                <w:tcBorders>
                  <w:top w:val="nil"/>
                  <w:left w:val="nil"/>
                  <w:bottom w:val="single" w:sz="8" w:space="0" w:color="auto"/>
                  <w:right w:val="single" w:sz="8" w:space="0" w:color="auto"/>
                </w:tcBorders>
                <w:shd w:val="clear" w:color="auto" w:fill="auto"/>
                <w:vAlign w:val="center"/>
              </w:tcPr>
            </w:tcPrChange>
          </w:tcPr>
          <w:p w14:paraId="6F82668B" w14:textId="77777777" w:rsidR="000C3489" w:rsidRPr="00396F43" w:rsidRDefault="000C3489" w:rsidP="00C80C1D">
            <w:pPr>
              <w:rPr>
                <w:ins w:id="1240" w:author="Ahmed Hamza" w:date="2025-06-22T23:51:00Z" w16du:dateUtc="2025-06-23T06:51:00Z"/>
                <w:rFonts w:cs="Arial"/>
                <w:sz w:val="18"/>
                <w:szCs w:val="18"/>
              </w:rPr>
            </w:pPr>
          </w:p>
        </w:tc>
        <w:tc>
          <w:tcPr>
            <w:tcW w:w="450" w:type="dxa"/>
            <w:tcBorders>
              <w:top w:val="nil"/>
              <w:left w:val="nil"/>
              <w:bottom w:val="single" w:sz="8" w:space="0" w:color="auto"/>
              <w:right w:val="single" w:sz="4" w:space="0" w:color="auto"/>
            </w:tcBorders>
            <w:shd w:val="clear" w:color="auto" w:fill="auto"/>
            <w:vAlign w:val="center"/>
            <w:tcPrChange w:id="1241" w:author="Ahmed Hamza" w:date="2025-06-24T15:34:00Z" w16du:dateUtc="2025-06-24T22:34:00Z">
              <w:tcPr>
                <w:tcW w:w="450" w:type="dxa"/>
                <w:gridSpan w:val="2"/>
                <w:tcBorders>
                  <w:top w:val="nil"/>
                  <w:left w:val="nil"/>
                  <w:bottom w:val="single" w:sz="8" w:space="0" w:color="auto"/>
                  <w:right w:val="single" w:sz="4" w:space="0" w:color="auto"/>
                </w:tcBorders>
                <w:shd w:val="clear" w:color="auto" w:fill="auto"/>
                <w:vAlign w:val="center"/>
              </w:tcPr>
            </w:tcPrChange>
          </w:tcPr>
          <w:p w14:paraId="78A4E817" w14:textId="77777777" w:rsidR="000C3489" w:rsidRPr="00396F43" w:rsidRDefault="000C3489" w:rsidP="00C80C1D">
            <w:pPr>
              <w:rPr>
                <w:ins w:id="1242" w:author="Ahmed Hamza" w:date="2025-06-22T23:51:00Z" w16du:dateUtc="2025-06-23T06:51:00Z"/>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Change w:id="1243" w:author="Ahmed Hamza" w:date="2025-06-24T15:34:00Z" w16du:dateUtc="2025-06-24T22:34:00Z">
              <w:tcPr>
                <w:tcW w:w="450" w:type="dxa"/>
                <w:gridSpan w:val="2"/>
                <w:tcBorders>
                  <w:top w:val="single" w:sz="8" w:space="0" w:color="auto"/>
                  <w:left w:val="single" w:sz="4" w:space="0" w:color="auto"/>
                  <w:bottom w:val="single" w:sz="8" w:space="0" w:color="auto"/>
                  <w:right w:val="single" w:sz="4" w:space="0" w:color="auto"/>
                </w:tcBorders>
              </w:tcPr>
            </w:tcPrChange>
          </w:tcPr>
          <w:p w14:paraId="6968B576" w14:textId="77777777" w:rsidR="000C3489" w:rsidRDefault="000C3489" w:rsidP="00C80C1D">
            <w:pPr>
              <w:rPr>
                <w:ins w:id="1244" w:author="Ahmed Hamza" w:date="2025-06-22T23:51:00Z" w16du:dateUtc="2025-06-23T06:51:00Z"/>
                <w:rFonts w:cs="Arial"/>
                <w:sz w:val="18"/>
                <w:szCs w:val="18"/>
              </w:rPr>
            </w:pPr>
          </w:p>
        </w:tc>
        <w:tc>
          <w:tcPr>
            <w:tcW w:w="446" w:type="dxa"/>
            <w:tcBorders>
              <w:top w:val="nil"/>
              <w:left w:val="single" w:sz="4" w:space="0" w:color="auto"/>
              <w:bottom w:val="single" w:sz="8" w:space="0" w:color="auto"/>
              <w:right w:val="single" w:sz="4" w:space="0" w:color="auto"/>
            </w:tcBorders>
            <w:tcPrChange w:id="1245" w:author="Ahmed Hamza" w:date="2025-06-24T15:34:00Z" w16du:dateUtc="2025-06-24T22:34:00Z">
              <w:tcPr>
                <w:tcW w:w="588" w:type="dxa"/>
                <w:gridSpan w:val="3"/>
                <w:tcBorders>
                  <w:top w:val="nil"/>
                  <w:left w:val="single" w:sz="4" w:space="0" w:color="auto"/>
                  <w:bottom w:val="single" w:sz="8" w:space="0" w:color="auto"/>
                  <w:right w:val="single" w:sz="4" w:space="0" w:color="auto"/>
                </w:tcBorders>
              </w:tcPr>
            </w:tcPrChange>
          </w:tcPr>
          <w:p w14:paraId="71065A7D" w14:textId="77777777" w:rsidR="000C3489" w:rsidRDefault="000C3489" w:rsidP="00C80C1D">
            <w:pPr>
              <w:rPr>
                <w:ins w:id="1246" w:author="Ahmed Hamza" w:date="2025-06-22T23:51:00Z" w16du:dateUtc="2025-06-23T06:51:00Z"/>
                <w:rFonts w:cs="Arial"/>
                <w:sz w:val="18"/>
                <w:szCs w:val="18"/>
              </w:rPr>
            </w:pPr>
          </w:p>
        </w:tc>
        <w:tc>
          <w:tcPr>
            <w:tcW w:w="544" w:type="dxa"/>
            <w:tcBorders>
              <w:top w:val="nil"/>
              <w:left w:val="single" w:sz="4" w:space="0" w:color="auto"/>
              <w:bottom w:val="single" w:sz="8" w:space="0" w:color="auto"/>
              <w:right w:val="single" w:sz="4" w:space="0" w:color="auto"/>
            </w:tcBorders>
            <w:tcPrChange w:id="1247" w:author="Ahmed Hamza" w:date="2025-06-24T15:34:00Z" w16du:dateUtc="2025-06-24T22:34:00Z">
              <w:tcPr>
                <w:tcW w:w="402" w:type="dxa"/>
                <w:tcBorders>
                  <w:top w:val="nil"/>
                  <w:left w:val="single" w:sz="4" w:space="0" w:color="auto"/>
                  <w:bottom w:val="single" w:sz="8" w:space="0" w:color="auto"/>
                  <w:right w:val="single" w:sz="4" w:space="0" w:color="auto"/>
                </w:tcBorders>
              </w:tcPr>
            </w:tcPrChange>
          </w:tcPr>
          <w:p w14:paraId="1BCA5976" w14:textId="77777777" w:rsidR="000C3489" w:rsidDel="00B91F0C" w:rsidRDefault="000C3489" w:rsidP="00C80C1D">
            <w:pPr>
              <w:rPr>
                <w:ins w:id="1248" w:author="Ahmed Hamza" w:date="2025-06-22T23:51:00Z" w16du:dateUtc="2025-06-23T06:51:00Z"/>
                <w:rFonts w:cs="Arial"/>
                <w:sz w:val="18"/>
                <w:szCs w:val="18"/>
              </w:rPr>
            </w:pPr>
          </w:p>
        </w:tc>
        <w:tc>
          <w:tcPr>
            <w:tcW w:w="450" w:type="dxa"/>
            <w:tcBorders>
              <w:top w:val="nil"/>
              <w:left w:val="single" w:sz="4" w:space="0" w:color="auto"/>
              <w:bottom w:val="single" w:sz="8" w:space="0" w:color="auto"/>
              <w:right w:val="single" w:sz="4" w:space="0" w:color="auto"/>
            </w:tcBorders>
            <w:tcPrChange w:id="1249" w:author="Ahmed Hamza" w:date="2025-06-24T15:34:00Z" w16du:dateUtc="2025-06-24T22:34:00Z">
              <w:tcPr>
                <w:tcW w:w="450" w:type="dxa"/>
                <w:gridSpan w:val="2"/>
                <w:tcBorders>
                  <w:top w:val="nil"/>
                  <w:left w:val="single" w:sz="4" w:space="0" w:color="auto"/>
                  <w:bottom w:val="single" w:sz="8" w:space="0" w:color="auto"/>
                  <w:right w:val="single" w:sz="4" w:space="0" w:color="auto"/>
                </w:tcBorders>
              </w:tcPr>
            </w:tcPrChange>
          </w:tcPr>
          <w:p w14:paraId="3CD6B47F" w14:textId="77777777" w:rsidR="000C3489" w:rsidRPr="00396F43" w:rsidRDefault="000C3489" w:rsidP="00C80C1D">
            <w:pPr>
              <w:rPr>
                <w:ins w:id="1250" w:author="Ahmed Hamza" w:date="2025-06-22T23:51:00Z" w16du:dateUtc="2025-06-23T06:51:00Z"/>
                <w:rFonts w:cs="Arial"/>
                <w:sz w:val="18"/>
                <w:szCs w:val="18"/>
              </w:rPr>
            </w:pPr>
          </w:p>
        </w:tc>
        <w:tc>
          <w:tcPr>
            <w:tcW w:w="423" w:type="dxa"/>
            <w:tcBorders>
              <w:top w:val="nil"/>
              <w:left w:val="single" w:sz="4" w:space="0" w:color="auto"/>
              <w:bottom w:val="single" w:sz="8" w:space="0" w:color="auto"/>
              <w:right w:val="single" w:sz="8" w:space="0" w:color="auto"/>
            </w:tcBorders>
            <w:shd w:val="clear" w:color="auto" w:fill="auto"/>
            <w:vAlign w:val="center"/>
            <w:tcPrChange w:id="1251" w:author="Ahmed Hamza" w:date="2025-06-24T15:34:00Z" w16du:dateUtc="2025-06-24T22:34:00Z">
              <w:tcPr>
                <w:tcW w:w="270" w:type="dxa"/>
                <w:gridSpan w:val="2"/>
                <w:tcBorders>
                  <w:top w:val="nil"/>
                  <w:left w:val="single" w:sz="4" w:space="0" w:color="auto"/>
                  <w:bottom w:val="single" w:sz="8" w:space="0" w:color="auto"/>
                  <w:right w:val="single" w:sz="8" w:space="0" w:color="auto"/>
                </w:tcBorders>
                <w:shd w:val="clear" w:color="auto" w:fill="auto"/>
                <w:vAlign w:val="center"/>
              </w:tcPr>
            </w:tcPrChange>
          </w:tcPr>
          <w:p w14:paraId="13D7418F" w14:textId="77777777" w:rsidR="000C3489" w:rsidRPr="00396F43" w:rsidRDefault="000C3489" w:rsidP="00C80C1D">
            <w:pPr>
              <w:rPr>
                <w:ins w:id="1252" w:author="Ahmed Hamza" w:date="2025-06-22T23:51:00Z" w16du:dateUtc="2025-06-23T06:51:00Z"/>
                <w:rFonts w:cs="Arial"/>
                <w:sz w:val="18"/>
                <w:szCs w:val="18"/>
              </w:rPr>
            </w:pPr>
          </w:p>
        </w:tc>
        <w:tc>
          <w:tcPr>
            <w:tcW w:w="851" w:type="dxa"/>
            <w:tcBorders>
              <w:top w:val="nil"/>
              <w:left w:val="nil"/>
              <w:bottom w:val="single" w:sz="8" w:space="0" w:color="auto"/>
              <w:right w:val="single" w:sz="8" w:space="0" w:color="auto"/>
            </w:tcBorders>
            <w:shd w:val="clear" w:color="auto" w:fill="auto"/>
            <w:tcPrChange w:id="1253" w:author="Ahmed Hamza" w:date="2025-06-24T15:34:00Z" w16du:dateUtc="2025-06-24T22:34:00Z">
              <w:tcPr>
                <w:tcW w:w="900" w:type="dxa"/>
                <w:gridSpan w:val="2"/>
                <w:tcBorders>
                  <w:top w:val="nil"/>
                  <w:left w:val="nil"/>
                  <w:bottom w:val="single" w:sz="8" w:space="0" w:color="auto"/>
                  <w:right w:val="single" w:sz="8" w:space="0" w:color="auto"/>
                </w:tcBorders>
                <w:shd w:val="clear" w:color="auto" w:fill="auto"/>
              </w:tcPr>
            </w:tcPrChange>
          </w:tcPr>
          <w:p w14:paraId="43FAC11F" w14:textId="77777777" w:rsidR="000C3489" w:rsidRDefault="000C3489" w:rsidP="00C80C1D">
            <w:pPr>
              <w:rPr>
                <w:ins w:id="1254" w:author="Ahmed Hamza" w:date="2025-06-22T23:51:00Z" w16du:dateUtc="2025-06-23T06:51:00Z"/>
                <w:rFonts w:cs="Arial"/>
                <w:sz w:val="18"/>
                <w:szCs w:val="18"/>
                <w:lang w:bidi="x-none"/>
              </w:rPr>
            </w:pPr>
          </w:p>
        </w:tc>
        <w:tc>
          <w:tcPr>
            <w:tcW w:w="4034" w:type="dxa"/>
            <w:tcBorders>
              <w:top w:val="nil"/>
              <w:left w:val="nil"/>
              <w:bottom w:val="single" w:sz="8" w:space="0" w:color="auto"/>
              <w:right w:val="single" w:sz="8" w:space="0" w:color="auto"/>
            </w:tcBorders>
            <w:shd w:val="clear" w:color="auto" w:fill="auto"/>
            <w:vAlign w:val="center"/>
            <w:tcPrChange w:id="1255" w:author="Ahmed Hamza" w:date="2025-06-24T15:34:00Z" w16du:dateUtc="2025-06-24T22:34:00Z">
              <w:tcPr>
                <w:tcW w:w="4138" w:type="dxa"/>
                <w:gridSpan w:val="2"/>
                <w:tcBorders>
                  <w:top w:val="nil"/>
                  <w:left w:val="nil"/>
                  <w:bottom w:val="single" w:sz="8" w:space="0" w:color="auto"/>
                  <w:right w:val="single" w:sz="8" w:space="0" w:color="auto"/>
                </w:tcBorders>
                <w:shd w:val="clear" w:color="auto" w:fill="auto"/>
                <w:vAlign w:val="center"/>
              </w:tcPr>
            </w:tcPrChange>
          </w:tcPr>
          <w:p w14:paraId="05CFA89E" w14:textId="77777777" w:rsidR="000C3489" w:rsidRPr="007E4D8F" w:rsidRDefault="000C3489" w:rsidP="00C80C1D">
            <w:pPr>
              <w:rPr>
                <w:ins w:id="1256" w:author="Ahmed Hamza" w:date="2025-06-22T23:51:00Z" w16du:dateUtc="2025-06-23T06:51:00Z"/>
                <w:rFonts w:cs="Arial"/>
                <w:i/>
                <w:iCs/>
                <w:sz w:val="18"/>
                <w:szCs w:val="18"/>
              </w:rPr>
            </w:pPr>
          </w:p>
        </w:tc>
      </w:tr>
    </w:tbl>
    <w:p w14:paraId="7B12AE0D" w14:textId="77777777" w:rsidR="000C3489" w:rsidRPr="00E30443" w:rsidRDefault="000C3489" w:rsidP="00E30443">
      <w:pPr>
        <w:rPr>
          <w:lang w:eastAsia="ja-JP"/>
          <w:rPrChange w:id="1257" w:author="Ahmed Hamza" w:date="2025-06-22T23:43:00Z" w16du:dateUtc="2025-06-23T06:43:00Z">
            <w:rPr/>
          </w:rPrChange>
        </w:rPr>
      </w:pPr>
    </w:p>
    <w:p w14:paraId="1C4F2CFB" w14:textId="607AE11D" w:rsidR="001A33D0" w:rsidRPr="00BC394B" w:rsidRDefault="00153508" w:rsidP="001A33D0">
      <w:pPr>
        <w:pStyle w:val="Heading1"/>
        <w:numPr>
          <w:ilvl w:val="0"/>
          <w:numId w:val="1"/>
        </w:numPr>
        <w:tabs>
          <w:tab w:val="clear" w:pos="432"/>
        </w:tabs>
        <w:ind w:left="0" w:firstLine="0"/>
      </w:pPr>
      <w:bookmarkStart w:id="1258" w:name="Table_tab_1"/>
      <w:bookmarkStart w:id="1259" w:name="_Toc202030643"/>
      <w:bookmarkEnd w:id="1258"/>
      <w:r>
        <w:lastRenderedPageBreak/>
        <w:t>Carriage of Green Metadata in ISO Base Media File Format</w:t>
      </w:r>
      <w:bookmarkEnd w:id="1259"/>
    </w:p>
    <w:p w14:paraId="6A52472D" w14:textId="49A68753" w:rsidR="00153508" w:rsidRDefault="00153508" w:rsidP="00153508">
      <w:pPr>
        <w:pStyle w:val="Heading2"/>
        <w:tabs>
          <w:tab w:val="clear" w:pos="360"/>
        </w:tabs>
      </w:pPr>
      <w:bookmarkStart w:id="1260" w:name="_Toc202030644"/>
      <w:r>
        <w:t>General</w:t>
      </w:r>
      <w:bookmarkEnd w:id="1260"/>
    </w:p>
    <w:p w14:paraId="1327A33D" w14:textId="5A7C36E1" w:rsidR="00153508" w:rsidRDefault="00153508" w:rsidP="00153508">
      <w:pPr>
        <w:pStyle w:val="BodyText"/>
      </w:pPr>
      <w:r>
        <w:t xml:space="preserve">If Green Metadata is carried in an ISO Base Media File Format, it shall be carried in the metadata tracks within the ISO Base Media File Format. Different Green Metadata types and corresponding storage formats are identified by their unique sample entry codes. </w:t>
      </w:r>
    </w:p>
    <w:p w14:paraId="247D6649" w14:textId="72AE0C9C" w:rsidR="001A33D0" w:rsidRDefault="00153508" w:rsidP="00153508">
      <w:pPr>
        <w:pStyle w:val="BodyText"/>
      </w:pPr>
      <w:r>
        <w:t>A metadata track carrying Green metadata is linked to the track it describes by means of a ‘cdsc’ (content describes) track reference.</w:t>
      </w:r>
    </w:p>
    <w:p w14:paraId="6A9511B6" w14:textId="14277617" w:rsidR="00153508" w:rsidRDefault="00153508" w:rsidP="00153508">
      <w:pPr>
        <w:pStyle w:val="Heading2"/>
      </w:pPr>
      <w:bookmarkStart w:id="1261" w:name="_Toc252808975"/>
      <w:bookmarkStart w:id="1262" w:name="_Toc379372639"/>
      <w:bookmarkStart w:id="1263" w:name="_Toc379372685"/>
      <w:bookmarkStart w:id="1264" w:name="_Toc253211978"/>
      <w:bookmarkStart w:id="1265" w:name="_Toc373247494"/>
      <w:bookmarkStart w:id="1266" w:name="_Toc158820477"/>
      <w:bookmarkStart w:id="1267" w:name="_Ref169706690"/>
      <w:bookmarkStart w:id="1268" w:name="_Toc202030645"/>
      <w:r w:rsidRPr="00B541A1">
        <w:rPr>
          <w:rFonts w:hint="eastAsia"/>
        </w:rPr>
        <w:t>Decoder</w:t>
      </w:r>
      <w:r w:rsidRPr="00B541A1">
        <w:t xml:space="preserve"> Power Indication Metadata</w:t>
      </w:r>
      <w:bookmarkEnd w:id="1261"/>
      <w:bookmarkEnd w:id="1262"/>
      <w:bookmarkEnd w:id="1263"/>
      <w:bookmarkEnd w:id="1264"/>
      <w:bookmarkEnd w:id="1268"/>
      <w:r w:rsidRPr="00B541A1">
        <w:t xml:space="preserve"> </w:t>
      </w:r>
      <w:bookmarkEnd w:id="1265"/>
      <w:bookmarkEnd w:id="1266"/>
      <w:bookmarkEnd w:id="1267"/>
    </w:p>
    <w:p w14:paraId="36431CD6" w14:textId="182DFF4E" w:rsidR="00153508" w:rsidRDefault="00FB6D74" w:rsidP="00FB6D74">
      <w:pPr>
        <w:pStyle w:val="Heading3"/>
      </w:pPr>
      <w:bookmarkStart w:id="1269" w:name="_Ref161731616"/>
      <w:bookmarkStart w:id="1270" w:name="_Ref161732550"/>
      <w:bookmarkStart w:id="1271" w:name="_Ref171273662"/>
      <w:bookmarkStart w:id="1272" w:name="_Toc202030646"/>
      <w:r>
        <w:t>Definition</w:t>
      </w:r>
      <w:bookmarkEnd w:id="1269"/>
      <w:bookmarkEnd w:id="1270"/>
      <w:bookmarkEnd w:id="1271"/>
      <w:bookmarkEnd w:id="1272"/>
    </w:p>
    <w:p w14:paraId="4F316DE1" w14:textId="77777777" w:rsidR="00FB6D74" w:rsidRPr="00FB6D74" w:rsidRDefault="00FB6D74" w:rsidP="00FB6D74">
      <w:pPr>
        <w:pStyle w:val="Example"/>
        <w:jc w:val="left"/>
        <w:rPr>
          <w:sz w:val="22"/>
          <w:szCs w:val="22"/>
        </w:rPr>
      </w:pPr>
      <w:r w:rsidRPr="00FB6D74">
        <w:rPr>
          <w:sz w:val="22"/>
          <w:szCs w:val="22"/>
        </w:rPr>
        <w:t>Sample Entry Type:</w:t>
      </w:r>
      <w:r w:rsidRPr="00FB6D74">
        <w:rPr>
          <w:sz w:val="22"/>
          <w:szCs w:val="22"/>
        </w:rPr>
        <w:tab/>
        <w:t xml:space="preserve">‘depi’ </w:t>
      </w:r>
      <w:r w:rsidRPr="00FB6D74">
        <w:rPr>
          <w:sz w:val="22"/>
          <w:szCs w:val="22"/>
        </w:rPr>
        <w:br/>
        <w:t xml:space="preserve">Container: </w:t>
      </w:r>
      <w:r w:rsidRPr="00FB6D74">
        <w:rPr>
          <w:sz w:val="22"/>
          <w:szCs w:val="22"/>
        </w:rPr>
        <w:tab/>
        <w:t>Sample Description Box (‘stsd’)</w:t>
      </w:r>
      <w:r w:rsidRPr="00FB6D74">
        <w:rPr>
          <w:sz w:val="22"/>
          <w:szCs w:val="22"/>
        </w:rPr>
        <w:br/>
        <w:t>Mandatory:</w:t>
      </w:r>
      <w:r w:rsidRPr="00FB6D74">
        <w:rPr>
          <w:sz w:val="22"/>
          <w:szCs w:val="22"/>
        </w:rPr>
        <w:tab/>
        <w:t>No</w:t>
      </w:r>
      <w:r w:rsidRPr="00FB6D74">
        <w:rPr>
          <w:sz w:val="22"/>
          <w:szCs w:val="22"/>
        </w:rPr>
        <w:br/>
        <w:t>Quantity:</w:t>
      </w:r>
      <w:r w:rsidRPr="00FB6D74">
        <w:rPr>
          <w:sz w:val="22"/>
          <w:szCs w:val="22"/>
        </w:rPr>
        <w:tab/>
        <w:t>0 or 1</w:t>
      </w:r>
    </w:p>
    <w:p w14:paraId="2D40DCFF" w14:textId="5C8971D0" w:rsidR="00153508" w:rsidRPr="00FB6D74" w:rsidRDefault="00FB6D74" w:rsidP="00FB6D74">
      <w:pPr>
        <w:pStyle w:val="Example"/>
        <w:rPr>
          <w:sz w:val="22"/>
          <w:szCs w:val="22"/>
        </w:rPr>
      </w:pPr>
      <w:r w:rsidRPr="00FB6D74">
        <w:rPr>
          <w:sz w:val="22"/>
          <w:szCs w:val="22"/>
          <w:lang w:val="de-DE"/>
        </w:rPr>
        <w:t>The Decoder-Power Indication Metadata is defined in ISO/IEC 23001-11</w:t>
      </w:r>
      <w:r w:rsidR="004A40BA">
        <w:rPr>
          <w:sz w:val="22"/>
          <w:szCs w:val="22"/>
          <w:lang w:val="de-DE"/>
        </w:rPr>
        <w:t>.</w:t>
      </w:r>
      <w:r w:rsidRPr="00FB6D74">
        <w:rPr>
          <w:sz w:val="22"/>
          <w:szCs w:val="22"/>
          <w:lang w:val="de-DE"/>
        </w:rPr>
        <w:t xml:space="preserve"> It provides decoder complexity reduction ratios for the media track to which the metadata track refers by means of ‘cdsc’ reference.</w:t>
      </w:r>
    </w:p>
    <w:p w14:paraId="05518584" w14:textId="0FF1B503" w:rsidR="00153508" w:rsidRDefault="00FB6D74" w:rsidP="00FB6D74">
      <w:pPr>
        <w:pStyle w:val="Heading3"/>
      </w:pPr>
      <w:bookmarkStart w:id="1273" w:name="_Toc202030647"/>
      <w:r>
        <w:t>Syntax</w:t>
      </w:r>
      <w:bookmarkEnd w:id="1273"/>
    </w:p>
    <w:p w14:paraId="48169D53" w14:textId="3D7BDE36" w:rsidR="00FB6D74" w:rsidRPr="00FB6D74" w:rsidRDefault="00FB6D74" w:rsidP="00FB6D74">
      <w:pPr>
        <w:pStyle w:val="Example"/>
        <w:rPr>
          <w:sz w:val="22"/>
          <w:szCs w:val="22"/>
          <w:lang w:val="de-DE"/>
        </w:rPr>
      </w:pPr>
      <w:r w:rsidRPr="00FB6D74">
        <w:rPr>
          <w:sz w:val="22"/>
          <w:szCs w:val="22"/>
          <w:lang w:val="de-DE"/>
        </w:rPr>
        <w:t>The decoder power indication metadata sample entry shall be as follows.</w:t>
      </w:r>
    </w:p>
    <w:p w14:paraId="3C5CB903" w14:textId="77777777" w:rsidR="00FB6D74" w:rsidRDefault="00FB6D74" w:rsidP="00FB6D74">
      <w:pPr>
        <w:pStyle w:val="code0"/>
      </w:pPr>
      <w:r>
        <w:t>class Decoder</w:t>
      </w:r>
      <w:r w:rsidRPr="00126351">
        <w:t>Power</w:t>
      </w:r>
      <w:r>
        <w:t>Indica</w:t>
      </w:r>
      <w:r w:rsidRPr="00126351">
        <w:t xml:space="preserve">tionMetaDataSampleEntry() </w:t>
      </w:r>
      <w:r>
        <w:br/>
      </w:r>
      <w:r>
        <w:tab/>
      </w:r>
      <w:r w:rsidRPr="00126351">
        <w:t>extends MetaDataSampleEntry</w:t>
      </w:r>
      <w:r w:rsidRPr="00126351">
        <w:rPr>
          <w:rFonts w:cs="Courier"/>
          <w:color w:val="000000"/>
          <w:sz w:val="19"/>
          <w:szCs w:val="19"/>
        </w:rPr>
        <w:t xml:space="preserve"> (‘</w:t>
      </w:r>
      <w:r>
        <w:t>depi</w:t>
      </w:r>
      <w:r w:rsidRPr="00126351">
        <w:rPr>
          <w:rFonts w:cs="Courier"/>
          <w:color w:val="000000"/>
          <w:sz w:val="19"/>
          <w:szCs w:val="19"/>
        </w:rPr>
        <w:t>‘) {</w:t>
      </w:r>
      <w:r w:rsidRPr="00126351">
        <w:br/>
      </w:r>
      <w:r w:rsidRPr="00126351">
        <w:br/>
        <w:t>}</w:t>
      </w:r>
    </w:p>
    <w:p w14:paraId="6D22BEBF" w14:textId="3BF8221B" w:rsidR="00FB6D74" w:rsidRDefault="00FB6D74" w:rsidP="00FB6D74">
      <w:pPr>
        <w:pStyle w:val="Example"/>
      </w:pPr>
      <w:r>
        <w:rPr>
          <w:rFonts w:eastAsia="Malgun Gothic" w:cs="Arial"/>
          <w:lang w:eastAsia="ko-KR"/>
        </w:rPr>
        <w:t>T</w:t>
      </w:r>
      <w:r w:rsidRPr="00FB6D74">
        <w:rPr>
          <w:rFonts w:eastAsia="Malgun Gothic" w:cs="Arial"/>
          <w:sz w:val="22"/>
          <w:szCs w:val="22"/>
          <w:lang w:eastAsia="ko-KR"/>
        </w:rPr>
        <w:t>he Decoder-Power Indication</w:t>
      </w:r>
      <w:r w:rsidRPr="00FB6D74">
        <w:rPr>
          <w:rFonts w:eastAsia="Malgun Gothic"/>
          <w:sz w:val="22"/>
          <w:szCs w:val="22"/>
          <w:lang w:eastAsia="ko-KR"/>
        </w:rPr>
        <w:t xml:space="preserve"> </w:t>
      </w:r>
      <w:r w:rsidRPr="00FB6D74">
        <w:rPr>
          <w:rFonts w:cs="Arial"/>
          <w:sz w:val="22"/>
          <w:szCs w:val="22"/>
        </w:rPr>
        <w:t>sample shall conform to the following syntax:</w:t>
      </w:r>
    </w:p>
    <w:p w14:paraId="220B15A6" w14:textId="4260F439" w:rsidR="00FB6D74" w:rsidRDefault="00FB6D74" w:rsidP="00FB6D74">
      <w:pPr>
        <w:pStyle w:val="code0"/>
      </w:pPr>
      <w:r w:rsidRPr="00FB6D74">
        <w:t xml:space="preserve">aligned(8) class DecoderPowerIndicationMetaDataSample(){ </w:t>
      </w:r>
      <w:r w:rsidRPr="00FB6D74">
        <w:br/>
      </w:r>
      <w:r w:rsidRPr="00FB6D74">
        <w:tab/>
        <w:t>unsigned int(8) Dec_ops_reduction_ratio_from_max;</w:t>
      </w:r>
      <w:r w:rsidRPr="00FB6D74">
        <w:br/>
      </w:r>
      <w:r w:rsidRPr="00FB6D74">
        <w:tab/>
        <w:t>signed int(16)  Dec_ops_reduction_ratio_from_prev;</w:t>
      </w:r>
      <w:r w:rsidRPr="00FB6D74">
        <w:br/>
        <w:t>}</w:t>
      </w:r>
    </w:p>
    <w:p w14:paraId="54DF278A" w14:textId="40C40B73" w:rsidR="00FB6D74" w:rsidRDefault="00FB6D74" w:rsidP="00FB6D74">
      <w:pPr>
        <w:pStyle w:val="Heading3"/>
      </w:pPr>
      <w:bookmarkStart w:id="1274" w:name="_Toc202030648"/>
      <w:r>
        <w:t>Semantics</w:t>
      </w:r>
      <w:bookmarkEnd w:id="1274"/>
    </w:p>
    <w:p w14:paraId="6AFADCAE" w14:textId="2D4F861C" w:rsidR="00FB6D74" w:rsidRPr="00FB6D74" w:rsidRDefault="00FB6D74" w:rsidP="004417F0">
      <w:pPr>
        <w:pStyle w:val="Example"/>
        <w:rPr>
          <w:sz w:val="22"/>
          <w:szCs w:val="22"/>
        </w:rPr>
      </w:pPr>
      <w:r w:rsidRPr="00FB6D74">
        <w:rPr>
          <w:sz w:val="22"/>
          <w:szCs w:val="22"/>
        </w:rPr>
        <w:t>Semantics are defined in ISO/IEC 23001-11.</w:t>
      </w:r>
    </w:p>
    <w:p w14:paraId="7CB34569" w14:textId="47F3D0F7" w:rsidR="00FB6D74" w:rsidRPr="00FB6D74" w:rsidRDefault="00FB6D74" w:rsidP="00FB6D74">
      <w:pPr>
        <w:pStyle w:val="Heading2"/>
      </w:pPr>
      <w:bookmarkStart w:id="1275" w:name="_Toc202030649"/>
      <w:r w:rsidRPr="00FB6D74">
        <w:t>Display Power Reduction Metadata</w:t>
      </w:r>
      <w:bookmarkEnd w:id="1275"/>
    </w:p>
    <w:p w14:paraId="50F34929" w14:textId="13CE481B" w:rsidR="00FB6D74" w:rsidRPr="00021F3A" w:rsidRDefault="00FB6D74" w:rsidP="00FB6D74">
      <w:pPr>
        <w:pStyle w:val="Example"/>
        <w:rPr>
          <w:sz w:val="22"/>
          <w:szCs w:val="22"/>
        </w:rPr>
      </w:pPr>
      <w:r w:rsidRPr="00021F3A">
        <w:rPr>
          <w:sz w:val="22"/>
          <w:szCs w:val="22"/>
        </w:rPr>
        <w:t>The Display-Power Reduction Metadata is defined in ISO/IEC 23001-11</w:t>
      </w:r>
      <w:r w:rsidR="00646A9B" w:rsidRPr="00021F3A">
        <w:rPr>
          <w:sz w:val="22"/>
          <w:szCs w:val="22"/>
        </w:rPr>
        <w:t>.</w:t>
      </w:r>
      <w:r w:rsidRPr="00021F3A">
        <w:rPr>
          <w:sz w:val="22"/>
          <w:szCs w:val="22"/>
        </w:rPr>
        <w:t xml:space="preserve"> Display Power Reduction Metadata provides frame statistics and quality indicators for the media track that the metadata track refers to by means of ‘cdsc’ reference. Th</w:t>
      </w:r>
      <w:r w:rsidR="00646A9B" w:rsidRPr="00021F3A">
        <w:rPr>
          <w:sz w:val="22"/>
          <w:szCs w:val="22"/>
        </w:rPr>
        <w:t>ese</w:t>
      </w:r>
      <w:r w:rsidRPr="00021F3A">
        <w:rPr>
          <w:sz w:val="22"/>
          <w:szCs w:val="22"/>
        </w:rPr>
        <w:t xml:space="preserve"> </w:t>
      </w:r>
      <w:r w:rsidR="00646A9B" w:rsidRPr="00021F3A">
        <w:rPr>
          <w:sz w:val="22"/>
          <w:szCs w:val="22"/>
        </w:rPr>
        <w:t xml:space="preserve">metadata </w:t>
      </w:r>
      <w:r w:rsidRPr="00021F3A">
        <w:rPr>
          <w:sz w:val="22"/>
          <w:szCs w:val="22"/>
        </w:rPr>
        <w:t>allow the client to attain a specified quality level by scaling frame-buffer pixels and to reduce power correspondingly by decreasing the display backlight or OLED voltage.</w:t>
      </w:r>
    </w:p>
    <w:p w14:paraId="204A8B9A" w14:textId="1FE01DF1" w:rsidR="00FB6D74" w:rsidRPr="00286238" w:rsidRDefault="00FB6D74" w:rsidP="00FB6D74">
      <w:pPr>
        <w:pStyle w:val="Example"/>
        <w:rPr>
          <w:sz w:val="22"/>
          <w:szCs w:val="22"/>
        </w:rPr>
      </w:pPr>
      <w:r w:rsidRPr="00021F3A">
        <w:rPr>
          <w:sz w:val="22"/>
          <w:szCs w:val="22"/>
        </w:rPr>
        <w:t xml:space="preserve">Display-Power Reduction Metadata is of </w:t>
      </w:r>
      <w:r w:rsidR="00286238" w:rsidRPr="00021F3A">
        <w:rPr>
          <w:sz w:val="22"/>
          <w:szCs w:val="22"/>
        </w:rPr>
        <w:t xml:space="preserve">three </w:t>
      </w:r>
      <w:r w:rsidRPr="00021F3A">
        <w:rPr>
          <w:sz w:val="22"/>
          <w:szCs w:val="22"/>
        </w:rPr>
        <w:t>types:</w:t>
      </w:r>
      <w:r w:rsidRPr="00286238">
        <w:rPr>
          <w:sz w:val="22"/>
          <w:szCs w:val="22"/>
        </w:rPr>
        <w:t xml:space="preserve"> </w:t>
      </w:r>
    </w:p>
    <w:p w14:paraId="66DA6763" w14:textId="77777777" w:rsidR="00FB6D74" w:rsidRPr="00021F3A" w:rsidRDefault="00FB6D74" w:rsidP="00FB6D74">
      <w:pPr>
        <w:pStyle w:val="ListParagraph"/>
        <w:tabs>
          <w:tab w:val="clear" w:pos="403"/>
        </w:tabs>
        <w:spacing w:after="200" w:line="230" w:lineRule="atLeast"/>
        <w:ind w:hanging="360"/>
        <w:rPr>
          <w:rFonts w:eastAsia="Malgun Gothic" w:cs="Arial"/>
          <w:szCs w:val="20"/>
          <w:lang w:eastAsia="ko-KR"/>
        </w:rPr>
      </w:pPr>
      <w:r w:rsidRPr="00286238">
        <w:t>1.</w:t>
      </w:r>
      <w:r w:rsidRPr="00286238">
        <w:tab/>
      </w:r>
      <w:r w:rsidRPr="00021F3A">
        <w:rPr>
          <w:rFonts w:eastAsia="Malgun Gothic" w:cs="Arial"/>
          <w:szCs w:val="20"/>
          <w:lang w:eastAsia="ko-KR"/>
        </w:rPr>
        <w:t xml:space="preserve">metadata that indicates power saving at different quality levels over the sample duration. This metadata shall use the 'dipi’ (display power indication) sample entry type. </w:t>
      </w:r>
    </w:p>
    <w:p w14:paraId="63BD3600" w14:textId="6BB0FC7D" w:rsidR="00FB6D74" w:rsidRDefault="00FB6D74" w:rsidP="00FB6D74">
      <w:pPr>
        <w:pStyle w:val="ListParagraph"/>
        <w:tabs>
          <w:tab w:val="clear" w:pos="403"/>
        </w:tabs>
        <w:spacing w:after="200" w:line="230" w:lineRule="atLeast"/>
        <w:ind w:hanging="360"/>
        <w:rPr>
          <w:rFonts w:eastAsia="Malgun Gothic" w:cs="Arial"/>
          <w:szCs w:val="20"/>
          <w:lang w:eastAsia="ko-KR"/>
        </w:rPr>
      </w:pPr>
      <w:r w:rsidRPr="00021F3A">
        <w:rPr>
          <w:rFonts w:eastAsia="Malgun Gothic" w:cs="Arial"/>
          <w:szCs w:val="20"/>
          <w:lang w:eastAsia="ko-KR"/>
        </w:rPr>
        <w:t>2.</w:t>
      </w:r>
      <w:r w:rsidRPr="00021F3A">
        <w:rPr>
          <w:rFonts w:eastAsia="Malgun Gothic" w:cs="Arial"/>
          <w:szCs w:val="20"/>
          <w:lang w:eastAsia="ko-KR"/>
        </w:rPr>
        <w:tab/>
        <w:t>metadata that allows fine control of the display to achieve power reduction at a specified quality level. This metadata shall use the ’dfce’ (display fine control) sample entry type.</w:t>
      </w:r>
    </w:p>
    <w:p w14:paraId="0D98C605" w14:textId="3E41349D" w:rsidR="001C4C8C" w:rsidRPr="00FB6D74" w:rsidRDefault="001C4C8C" w:rsidP="00FB6D74">
      <w:pPr>
        <w:pStyle w:val="ListParagraph"/>
        <w:tabs>
          <w:tab w:val="clear" w:pos="403"/>
        </w:tabs>
        <w:spacing w:after="200" w:line="230" w:lineRule="atLeast"/>
        <w:ind w:hanging="360"/>
        <w:rPr>
          <w:rFonts w:eastAsia="Malgun Gothic" w:cs="Arial"/>
          <w:szCs w:val="20"/>
          <w:highlight w:val="yellow"/>
          <w:lang w:eastAsia="ko-KR"/>
        </w:rPr>
      </w:pPr>
      <w:r>
        <w:rPr>
          <w:rFonts w:eastAsia="Malgun Gothic" w:cs="Arial"/>
          <w:szCs w:val="20"/>
          <w:lang w:eastAsia="ko-KR"/>
        </w:rPr>
        <w:t>3.</w:t>
      </w:r>
      <w:r>
        <w:rPr>
          <w:rFonts w:eastAsia="Malgun Gothic" w:cs="Arial"/>
          <w:szCs w:val="20"/>
          <w:lang w:eastAsia="ko-KR"/>
        </w:rPr>
        <w:tab/>
      </w:r>
      <w:r w:rsidR="00350CC8">
        <w:rPr>
          <w:rFonts w:eastAsia="Malgun Gothic" w:cs="Arial"/>
          <w:szCs w:val="20"/>
          <w:lang w:eastAsia="ko-KR"/>
        </w:rPr>
        <w:t xml:space="preserve">metadata that </w:t>
      </w:r>
      <w:r w:rsidR="00350CC8" w:rsidRPr="00665F50">
        <w:rPr>
          <w:rFonts w:eastAsia="MS Mincho" w:cs="Calibri"/>
        </w:rPr>
        <w:t>conveys pixel-wise information that can be applied to frame</w:t>
      </w:r>
      <w:r w:rsidR="00731C3B">
        <w:rPr>
          <w:rFonts w:eastAsia="MS Mincho" w:cs="Calibri"/>
        </w:rPr>
        <w:t>s</w:t>
      </w:r>
      <w:r w:rsidR="00350CC8" w:rsidRPr="00665F50">
        <w:rPr>
          <w:rFonts w:eastAsia="MS Mincho" w:cs="Calibri"/>
        </w:rPr>
        <w:t xml:space="preserve"> in the original video sequence to reduce the total energy consumption resulting from rendering the frames of that video</w:t>
      </w:r>
      <w:r w:rsidR="00731C3B">
        <w:rPr>
          <w:rFonts w:eastAsia="MS Mincho" w:cs="Calibri"/>
        </w:rPr>
        <w:t>. This metadata shall use the ‘amid’</w:t>
      </w:r>
      <w:r w:rsidR="0058642E">
        <w:rPr>
          <w:rFonts w:eastAsia="MS Mincho" w:cs="Calibri"/>
        </w:rPr>
        <w:t xml:space="preserve"> (display attenuation map</w:t>
      </w:r>
      <w:r w:rsidR="00AD2DEB">
        <w:rPr>
          <w:rFonts w:eastAsia="MS Mincho" w:cs="Calibri"/>
        </w:rPr>
        <w:t>) sample entry type.</w:t>
      </w:r>
    </w:p>
    <w:p w14:paraId="3B7615FD" w14:textId="6CCD938F" w:rsidR="00FB6D74" w:rsidRDefault="00FB6D74" w:rsidP="00FB6D74">
      <w:pPr>
        <w:pStyle w:val="Example"/>
        <w:rPr>
          <w:sz w:val="22"/>
          <w:szCs w:val="22"/>
        </w:rPr>
      </w:pPr>
      <w:r w:rsidRPr="00021F3A">
        <w:rPr>
          <w:sz w:val="22"/>
          <w:szCs w:val="22"/>
        </w:rPr>
        <w:lastRenderedPageBreak/>
        <w:t>Static metadata for the display fine control is stored in the sample entry. Dynamic metadata is stored in the samples.</w:t>
      </w:r>
    </w:p>
    <w:p w14:paraId="09FE16E1" w14:textId="155ABDC2" w:rsidR="00FB6D74" w:rsidRDefault="00FB6D74" w:rsidP="00AF1AC4">
      <w:pPr>
        <w:pStyle w:val="Heading3"/>
      </w:pPr>
      <w:bookmarkStart w:id="1276" w:name="_Ref164174105"/>
      <w:bookmarkStart w:id="1277" w:name="_Ref164174819"/>
      <w:bookmarkStart w:id="1278" w:name="_Toc202030650"/>
      <w:r>
        <w:t>Display Power Indication Metadata</w:t>
      </w:r>
      <w:bookmarkEnd w:id="1276"/>
      <w:bookmarkEnd w:id="1277"/>
      <w:bookmarkEnd w:id="1278"/>
    </w:p>
    <w:p w14:paraId="737FBFFF" w14:textId="4B9F990B" w:rsidR="00FB6D74" w:rsidRDefault="00FB6D74" w:rsidP="00AF1AC4">
      <w:pPr>
        <w:pStyle w:val="Heading4"/>
      </w:pPr>
      <w:bookmarkStart w:id="1279" w:name="_Ref161731695"/>
      <w:r>
        <w:t>Definition</w:t>
      </w:r>
      <w:bookmarkEnd w:id="1279"/>
    </w:p>
    <w:p w14:paraId="2881B64D" w14:textId="77777777" w:rsidR="009400E9" w:rsidRDefault="009400E9" w:rsidP="009400E9">
      <w:pPr>
        <w:pStyle w:val="Atom"/>
        <w:rPr>
          <w:rFonts w:ascii="Cambria" w:hAnsi="Cambria"/>
          <w:sz w:val="22"/>
          <w:szCs w:val="22"/>
          <w:lang w:val="en-US"/>
        </w:rPr>
      </w:pPr>
      <w:r w:rsidRPr="68061CBD">
        <w:rPr>
          <w:rFonts w:ascii="Cambria" w:hAnsi="Cambria"/>
          <w:sz w:val="22"/>
          <w:szCs w:val="22"/>
          <w:lang w:val="en-US"/>
        </w:rPr>
        <w:t>Sample Entry Type:</w:t>
      </w:r>
      <w:r w:rsidRPr="00126351">
        <w:tab/>
      </w:r>
      <w:r w:rsidRPr="68061CBD">
        <w:rPr>
          <w:rFonts w:ascii="Courier" w:hAnsi="Courier"/>
          <w:lang w:val="en-US"/>
        </w:rPr>
        <w:t xml:space="preserve">‘dipi’ </w:t>
      </w:r>
      <w:r w:rsidRPr="00126351">
        <w:br/>
      </w:r>
      <w:r w:rsidRPr="68061CBD">
        <w:rPr>
          <w:rFonts w:ascii="Cambria" w:hAnsi="Cambria"/>
          <w:sz w:val="22"/>
          <w:szCs w:val="22"/>
          <w:lang w:val="en-US"/>
        </w:rPr>
        <w:t>Container:</w:t>
      </w:r>
      <w:r>
        <w:tab/>
      </w:r>
      <w:r w:rsidRPr="68061CBD">
        <w:rPr>
          <w:rFonts w:ascii="Cambria" w:hAnsi="Cambria"/>
          <w:sz w:val="22"/>
          <w:szCs w:val="22"/>
          <w:lang w:val="en-US"/>
        </w:rPr>
        <w:t>Sample Description Box (‘stsd’)</w:t>
      </w:r>
      <w:r>
        <w:br/>
      </w:r>
      <w:r w:rsidRPr="68061CBD">
        <w:rPr>
          <w:rFonts w:ascii="Cambria" w:hAnsi="Cambria"/>
          <w:sz w:val="22"/>
          <w:szCs w:val="22"/>
          <w:lang w:val="en-US"/>
        </w:rPr>
        <w:t>Mandatory:</w:t>
      </w:r>
      <w:r>
        <w:tab/>
      </w:r>
      <w:r w:rsidRPr="68061CBD">
        <w:rPr>
          <w:rFonts w:ascii="Cambria" w:hAnsi="Cambria"/>
          <w:sz w:val="22"/>
          <w:szCs w:val="22"/>
          <w:lang w:val="en-US"/>
        </w:rPr>
        <w:t>No</w:t>
      </w:r>
      <w:r>
        <w:br/>
      </w:r>
      <w:r w:rsidRPr="68061CBD">
        <w:rPr>
          <w:rFonts w:ascii="Cambria" w:hAnsi="Cambria"/>
          <w:sz w:val="22"/>
          <w:szCs w:val="22"/>
          <w:lang w:val="en-US"/>
        </w:rPr>
        <w:t>Quantity:</w:t>
      </w:r>
      <w:r>
        <w:tab/>
      </w:r>
      <w:r w:rsidRPr="68061CBD">
        <w:rPr>
          <w:rFonts w:ascii="Cambria" w:hAnsi="Cambria"/>
          <w:sz w:val="22"/>
          <w:szCs w:val="22"/>
          <w:lang w:val="en-US"/>
        </w:rPr>
        <w:t>0 or 1</w:t>
      </w:r>
    </w:p>
    <w:p w14:paraId="7010D89D" w14:textId="133B71A1" w:rsidR="00FB6D74" w:rsidRPr="009400E9" w:rsidRDefault="009400E9" w:rsidP="009400E9">
      <w:pPr>
        <w:pStyle w:val="Example"/>
        <w:rPr>
          <w:sz w:val="22"/>
          <w:szCs w:val="22"/>
        </w:rPr>
      </w:pPr>
      <w:r w:rsidRPr="009400E9">
        <w:rPr>
          <w:rFonts w:eastAsia="Malgun Gothic" w:cs="Arial"/>
          <w:sz w:val="22"/>
          <w:szCs w:val="22"/>
          <w:lang w:eastAsia="ko-KR"/>
        </w:rPr>
        <w:t>This metadata indicates potential power saving at different quality levels over the sample duration.</w:t>
      </w:r>
    </w:p>
    <w:p w14:paraId="73EC28CF" w14:textId="42572DE8" w:rsidR="00FB6D74" w:rsidRDefault="009400E9" w:rsidP="009400E9">
      <w:pPr>
        <w:pStyle w:val="Heading4"/>
        <w:tabs>
          <w:tab w:val="clear" w:pos="1080"/>
        </w:tabs>
      </w:pPr>
      <w:r>
        <w:t>Syntax</w:t>
      </w:r>
    </w:p>
    <w:p w14:paraId="1C6E8BC0" w14:textId="77777777" w:rsidR="009400E9" w:rsidRDefault="009400E9" w:rsidP="009400E9">
      <w:pPr>
        <w:spacing w:after="200"/>
        <w:rPr>
          <w:lang w:eastAsia="ko-KR"/>
        </w:rPr>
      </w:pPr>
      <w:r>
        <w:rPr>
          <w:lang w:eastAsia="ko-KR"/>
        </w:rPr>
        <w:t>Display Power Indication M</w:t>
      </w:r>
      <w:r w:rsidRPr="00DE4392">
        <w:rPr>
          <w:lang w:eastAsia="ko-KR"/>
        </w:rPr>
        <w:t xml:space="preserve">etadata </w:t>
      </w:r>
      <w:r>
        <w:rPr>
          <w:lang w:eastAsia="ko-KR"/>
        </w:rPr>
        <w:t>shall use the following sample entry:</w:t>
      </w:r>
    </w:p>
    <w:p w14:paraId="57F41260" w14:textId="77777777" w:rsidR="009400E9" w:rsidRDefault="009400E9" w:rsidP="009400E9">
      <w:pPr>
        <w:pStyle w:val="code0"/>
        <w:rPr>
          <w:rFonts w:cs="Courier"/>
          <w:color w:val="000000"/>
          <w:sz w:val="19"/>
          <w:szCs w:val="19"/>
        </w:rPr>
      </w:pPr>
      <w:r w:rsidRPr="00941B62">
        <w:t>aligned(8) class DisplayPowerIndicationMetaDataSampleEntry() extends MetaDataSampleEntry</w:t>
      </w:r>
      <w:r w:rsidRPr="00941B62">
        <w:rPr>
          <w:rFonts w:cs="Courier"/>
          <w:color w:val="000000"/>
          <w:sz w:val="19"/>
          <w:szCs w:val="19"/>
        </w:rPr>
        <w:t xml:space="preserve"> (</w:t>
      </w:r>
      <w:r>
        <w:rPr>
          <w:rFonts w:eastAsiaTheme="minorEastAsia"/>
          <w:lang w:eastAsia="zh-CN"/>
        </w:rPr>
        <w:t>‘</w:t>
      </w:r>
      <w:r w:rsidRPr="00941B62">
        <w:rPr>
          <w:rFonts w:eastAsiaTheme="minorEastAsia"/>
          <w:lang w:eastAsia="zh-CN"/>
        </w:rPr>
        <w:t>dipi‘</w:t>
      </w:r>
      <w:r w:rsidRPr="00941B62">
        <w:rPr>
          <w:rFonts w:cs="Courier"/>
          <w:color w:val="000000"/>
          <w:sz w:val="19"/>
          <w:szCs w:val="19"/>
        </w:rPr>
        <w:t>) {</w:t>
      </w:r>
      <w:r w:rsidRPr="00941B62">
        <w:br/>
        <w:t>}</w:t>
      </w:r>
    </w:p>
    <w:p w14:paraId="4971CD9B" w14:textId="5D94690C" w:rsidR="009400E9" w:rsidRDefault="009400E9" w:rsidP="009400E9">
      <w:pPr>
        <w:rPr>
          <w:rFonts w:cs="Arial"/>
        </w:rPr>
      </w:pPr>
      <w:r>
        <w:rPr>
          <w:rFonts w:eastAsia="Malgun Gothic" w:cs="Arial"/>
          <w:lang w:eastAsia="ko-KR"/>
        </w:rPr>
        <w:t xml:space="preserve">The Display Power Indication sample shall use the </w:t>
      </w:r>
      <w:r>
        <w:rPr>
          <w:rFonts w:cs="Arial"/>
        </w:rPr>
        <w:t>following syntax:</w:t>
      </w:r>
    </w:p>
    <w:p w14:paraId="2DE9A041" w14:textId="77777777" w:rsidR="009400E9" w:rsidRDefault="009400E9" w:rsidP="009400E9">
      <w:pPr>
        <w:pStyle w:val="code0"/>
      </w:pPr>
      <w:r w:rsidRPr="00126351">
        <w:t>class QualityLevels (num_quality_levels) {</w:t>
      </w:r>
      <w:r w:rsidRPr="00126351">
        <w:br/>
      </w:r>
      <w:r>
        <w:tab/>
        <w:t>unsigned int(8) rgb_component_for_infinite_psnr;</w:t>
      </w:r>
      <w:r>
        <w:br/>
      </w:r>
      <w:r>
        <w:tab/>
        <w:t>for (i = 1; i &lt;=</w:t>
      </w:r>
      <w:r w:rsidRPr="00126351">
        <w:t xml:space="preserve"> num_quality_levels; i++) {</w:t>
      </w:r>
      <w:r w:rsidRPr="00126351">
        <w:br/>
      </w:r>
      <w:r>
        <w:tab/>
      </w:r>
      <w:r>
        <w:tab/>
      </w:r>
      <w:r w:rsidRPr="00126351">
        <w:t xml:space="preserve">unsigned int(8) </w:t>
      </w:r>
      <w:r>
        <w:t>max_rgb_component</w:t>
      </w:r>
      <w:r w:rsidRPr="00126351">
        <w:t xml:space="preserve">; </w:t>
      </w:r>
      <w:r w:rsidRPr="00126351">
        <w:br/>
      </w:r>
      <w:r>
        <w:tab/>
      </w:r>
      <w:r>
        <w:tab/>
      </w:r>
      <w:r w:rsidRPr="00126351">
        <w:t xml:space="preserve">unsigned int(8) </w:t>
      </w:r>
      <w:r>
        <w:t>scaled_psnr_rgb</w:t>
      </w:r>
      <w:r w:rsidRPr="00126351">
        <w:t>;</w:t>
      </w:r>
      <w:r w:rsidRPr="00126351">
        <w:br/>
      </w:r>
      <w:r>
        <w:tab/>
      </w:r>
      <w:r w:rsidRPr="00126351">
        <w:t xml:space="preserve">} </w:t>
      </w:r>
      <w:r w:rsidRPr="00126351">
        <w:br/>
        <w:t>}</w:t>
      </w:r>
    </w:p>
    <w:p w14:paraId="76B5BB7F" w14:textId="77777777" w:rsidR="009400E9" w:rsidRDefault="009400E9" w:rsidP="009400E9">
      <w:pPr>
        <w:pStyle w:val="code0"/>
      </w:pPr>
      <w:r>
        <w:t xml:space="preserve">aligned </w:t>
      </w:r>
      <w:r w:rsidRPr="00126351">
        <w:t xml:space="preserve">class </w:t>
      </w:r>
      <w:r>
        <w:t>Display</w:t>
      </w:r>
      <w:r w:rsidRPr="00126351">
        <w:t>P</w:t>
      </w:r>
      <w:r>
        <w:t>owerIndicationMetaDataSample</w:t>
      </w:r>
      <w:r w:rsidRPr="00126351">
        <w:t xml:space="preserve"> () {</w:t>
      </w:r>
      <w:r w:rsidRPr="00126351">
        <w:br/>
      </w:r>
      <w:r>
        <w:tab/>
        <w:t>unsigned int(4) num_quality_levels;</w:t>
      </w:r>
      <w:r>
        <w:br/>
      </w:r>
      <w:r>
        <w:tab/>
        <w:t>unsigned int(4) reserved=0;}</w:t>
      </w:r>
      <w:r>
        <w:br/>
      </w:r>
      <w:r>
        <w:tab/>
        <w:t>QualityLevels(num_quality_levels)</w:t>
      </w:r>
      <w:r>
        <w:br/>
      </w:r>
      <w:r w:rsidRPr="00126351">
        <w:t>}</w:t>
      </w:r>
    </w:p>
    <w:p w14:paraId="37E2A491" w14:textId="4460B839" w:rsidR="00FB6D74" w:rsidRPr="009400E9" w:rsidRDefault="009400E9" w:rsidP="009400E9">
      <w:pPr>
        <w:pStyle w:val="Example"/>
        <w:rPr>
          <w:sz w:val="22"/>
          <w:szCs w:val="22"/>
        </w:rPr>
      </w:pPr>
      <w:r w:rsidRPr="009400E9">
        <w:rPr>
          <w:sz w:val="22"/>
          <w:szCs w:val="22"/>
        </w:rPr>
        <w:t xml:space="preserve">Please note that the PSNR variables appearing in the syntax presented above are as defined in ISO/IEC 23001-11 and should not be confused with the PSNR metric defined in clause 4.2 of </w:t>
      </w:r>
      <w:r w:rsidR="00712DBA">
        <w:rPr>
          <w:sz w:val="22"/>
          <w:szCs w:val="22"/>
        </w:rPr>
        <w:t>ISO/IEC 23001-10</w:t>
      </w:r>
      <w:r w:rsidRPr="009400E9">
        <w:rPr>
          <w:sz w:val="22"/>
          <w:szCs w:val="22"/>
        </w:rPr>
        <w:t>.</w:t>
      </w:r>
    </w:p>
    <w:p w14:paraId="11917C8B" w14:textId="2C8F29BD" w:rsidR="009400E9" w:rsidRDefault="00D61BCA" w:rsidP="00D61BCA">
      <w:pPr>
        <w:pStyle w:val="Heading4"/>
        <w:tabs>
          <w:tab w:val="clear" w:pos="1080"/>
        </w:tabs>
      </w:pPr>
      <w:r>
        <w:t>Semantics</w:t>
      </w:r>
    </w:p>
    <w:p w14:paraId="0B4107E9" w14:textId="77777777" w:rsidR="00D61BCA" w:rsidRDefault="00D61BCA" w:rsidP="00D61BCA">
      <w:r>
        <w:t>Semantics are defined in ISO/IEC 23001-11.</w:t>
      </w:r>
    </w:p>
    <w:p w14:paraId="27059695" w14:textId="286D9115" w:rsidR="009400E9" w:rsidRDefault="00D61BCA" w:rsidP="00D61BCA">
      <w:pPr>
        <w:pStyle w:val="Heading3"/>
      </w:pPr>
      <w:bookmarkStart w:id="1280" w:name="_Ref171273417"/>
      <w:bookmarkStart w:id="1281" w:name="_Toc202030651"/>
      <w:r>
        <w:t>Display Fine Control Metadata</w:t>
      </w:r>
      <w:bookmarkEnd w:id="1280"/>
      <w:bookmarkEnd w:id="1281"/>
    </w:p>
    <w:p w14:paraId="26E61631" w14:textId="3EE43184" w:rsidR="00FB6D74" w:rsidRDefault="00D61BCA" w:rsidP="00D61BCA">
      <w:pPr>
        <w:pStyle w:val="Heading4"/>
        <w:tabs>
          <w:tab w:val="clear" w:pos="1080"/>
        </w:tabs>
      </w:pPr>
      <w:bookmarkStart w:id="1282" w:name="_Ref161731703"/>
      <w:r>
        <w:t>Definition</w:t>
      </w:r>
      <w:bookmarkEnd w:id="1282"/>
    </w:p>
    <w:p w14:paraId="7A00A72E" w14:textId="77777777" w:rsidR="00D61BCA" w:rsidRDefault="00D61BCA" w:rsidP="00D61BCA">
      <w:pPr>
        <w:pStyle w:val="Atom"/>
        <w:rPr>
          <w:rFonts w:eastAsia="ｺﾞｼｯｸ"/>
          <w:lang w:val="en-US"/>
        </w:rPr>
      </w:pPr>
      <w:r w:rsidRPr="68061CBD">
        <w:rPr>
          <w:rFonts w:ascii="Cambria" w:hAnsi="Cambria"/>
          <w:sz w:val="22"/>
          <w:szCs w:val="22"/>
          <w:lang w:val="en-US"/>
        </w:rPr>
        <w:t>Sample Entry Type:</w:t>
      </w:r>
      <w:r w:rsidRPr="00126351">
        <w:tab/>
      </w:r>
      <w:r w:rsidRPr="68061CBD">
        <w:rPr>
          <w:rFonts w:ascii="Courier" w:hAnsi="Courier"/>
          <w:lang w:val="en-US"/>
        </w:rPr>
        <w:t>‘dfce’</w:t>
      </w:r>
      <w:r w:rsidRPr="00126351">
        <w:br/>
      </w:r>
      <w:r w:rsidRPr="68061CBD">
        <w:rPr>
          <w:rFonts w:ascii="Cambria" w:hAnsi="Cambria"/>
          <w:sz w:val="22"/>
          <w:szCs w:val="22"/>
          <w:lang w:val="en-US"/>
        </w:rPr>
        <w:t>Container:</w:t>
      </w:r>
      <w:r>
        <w:tab/>
      </w:r>
      <w:r w:rsidRPr="68061CBD">
        <w:rPr>
          <w:rFonts w:ascii="Cambria" w:hAnsi="Cambria"/>
          <w:sz w:val="22"/>
          <w:szCs w:val="22"/>
          <w:lang w:val="en-US"/>
        </w:rPr>
        <w:t>Sample Description Box (‘stsd’)</w:t>
      </w:r>
      <w:r>
        <w:br/>
      </w:r>
      <w:r w:rsidRPr="68061CBD">
        <w:rPr>
          <w:rFonts w:ascii="Cambria" w:hAnsi="Cambria"/>
          <w:sz w:val="22"/>
          <w:szCs w:val="22"/>
          <w:lang w:val="en-US"/>
        </w:rPr>
        <w:t>Mandatory:</w:t>
      </w:r>
      <w:r>
        <w:tab/>
      </w:r>
      <w:r w:rsidRPr="68061CBD">
        <w:rPr>
          <w:rFonts w:ascii="Cambria" w:hAnsi="Cambria"/>
          <w:sz w:val="22"/>
          <w:szCs w:val="22"/>
          <w:lang w:val="en-US"/>
        </w:rPr>
        <w:t>No</w:t>
      </w:r>
      <w:r>
        <w:br/>
      </w:r>
      <w:r w:rsidRPr="68061CBD">
        <w:rPr>
          <w:rFonts w:ascii="Cambria" w:hAnsi="Cambria"/>
          <w:sz w:val="22"/>
          <w:szCs w:val="22"/>
          <w:lang w:val="en-US"/>
        </w:rPr>
        <w:t>Quantity:</w:t>
      </w:r>
      <w:r>
        <w:tab/>
      </w:r>
      <w:r w:rsidRPr="68061CBD">
        <w:rPr>
          <w:rFonts w:ascii="Cambria" w:hAnsi="Cambria"/>
          <w:sz w:val="22"/>
          <w:szCs w:val="22"/>
          <w:lang w:val="en-US"/>
        </w:rPr>
        <w:t>0 or 1</w:t>
      </w:r>
    </w:p>
    <w:p w14:paraId="061A7D69" w14:textId="77777777" w:rsidR="00D61BCA" w:rsidRPr="00126351" w:rsidRDefault="00D61BCA" w:rsidP="00D61BCA">
      <w:pPr>
        <w:spacing w:after="200"/>
        <w:rPr>
          <w:lang w:eastAsia="ko-KR"/>
        </w:rPr>
      </w:pPr>
      <w:r>
        <w:rPr>
          <w:lang w:eastAsia="ko-KR"/>
        </w:rPr>
        <w:t>The Display Fine Control</w:t>
      </w:r>
      <w:r w:rsidRPr="00126351">
        <w:rPr>
          <w:lang w:eastAsia="ko-KR"/>
        </w:rPr>
        <w:t xml:space="preserve"> Dynamic</w:t>
      </w:r>
      <w:r>
        <w:rPr>
          <w:lang w:eastAsia="ko-KR"/>
        </w:rPr>
        <w:t xml:space="preserve"> M</w:t>
      </w:r>
      <w:r w:rsidRPr="00126351">
        <w:rPr>
          <w:lang w:eastAsia="ko-KR"/>
        </w:rPr>
        <w:t xml:space="preserve">etadata is stored in </w:t>
      </w:r>
      <w:r>
        <w:rPr>
          <w:lang w:eastAsia="ko-KR"/>
        </w:rPr>
        <w:t xml:space="preserve">the </w:t>
      </w:r>
      <w:r w:rsidRPr="00126351">
        <w:rPr>
          <w:lang w:eastAsia="ko-KR"/>
        </w:rPr>
        <w:t>samples and is associated with one or more video frames.</w:t>
      </w:r>
    </w:p>
    <w:p w14:paraId="3E4B55F0" w14:textId="4149D5A0" w:rsidR="00FB6D74" w:rsidRPr="00D61BCA" w:rsidRDefault="00D61BCA" w:rsidP="00D61BCA">
      <w:pPr>
        <w:pStyle w:val="Example"/>
        <w:rPr>
          <w:sz w:val="22"/>
          <w:szCs w:val="22"/>
        </w:rPr>
      </w:pPr>
      <w:r w:rsidRPr="00D61BCA">
        <w:rPr>
          <w:sz w:val="22"/>
          <w:szCs w:val="22"/>
        </w:rPr>
        <w:t xml:space="preserve">The Decoding Time to Sample box provides the decoding time for the sample so that the metadata contained therein is made available to the display with sufficient lead time relative to the video composition time. Note that the video composition time and metadata composition time are identical. The lead time is required because display settings must be adjusted in advance of presentation time for </w:t>
      </w:r>
      <w:r w:rsidRPr="00D61BCA">
        <w:rPr>
          <w:sz w:val="22"/>
          <w:szCs w:val="22"/>
        </w:rPr>
        <w:lastRenderedPageBreak/>
        <w:t xml:space="preserve">correct operation. If </w:t>
      </w:r>
      <w:r w:rsidRPr="00D61BCA">
        <w:rPr>
          <w:rFonts w:ascii="Courier" w:hAnsi="Courier"/>
          <w:noProof/>
          <w:sz w:val="22"/>
          <w:szCs w:val="22"/>
        </w:rPr>
        <w:t>num_constant_backlight_voltage_time_intervals &gt; 1</w:t>
      </w:r>
      <w:r w:rsidRPr="00D61BCA">
        <w:rPr>
          <w:sz w:val="22"/>
          <w:szCs w:val="22"/>
        </w:rPr>
        <w:t xml:space="preserve">, then the lead time should be larger than the largest </w:t>
      </w:r>
      <w:r w:rsidRPr="00D61BCA">
        <w:rPr>
          <w:rFonts w:ascii="Courier" w:hAnsi="Courier"/>
          <w:noProof/>
          <w:sz w:val="22"/>
          <w:szCs w:val="22"/>
        </w:rPr>
        <w:t>constant_backlight_voltage_time_interval</w:t>
      </w:r>
      <w:r w:rsidRPr="00D61BCA">
        <w:rPr>
          <w:sz w:val="22"/>
          <w:szCs w:val="22"/>
        </w:rPr>
        <w:t>.</w:t>
      </w:r>
    </w:p>
    <w:p w14:paraId="29069935" w14:textId="10EB2FF5" w:rsidR="00D61BCA" w:rsidRDefault="00D61BCA" w:rsidP="00D61BCA">
      <w:pPr>
        <w:pStyle w:val="Heading4"/>
        <w:tabs>
          <w:tab w:val="clear" w:pos="1080"/>
        </w:tabs>
      </w:pPr>
      <w:r>
        <w:t>Syntax</w:t>
      </w:r>
    </w:p>
    <w:p w14:paraId="299B79F6" w14:textId="77777777" w:rsidR="00D61BCA" w:rsidRPr="00126351" w:rsidRDefault="00D61BCA" w:rsidP="00D61BC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
        <w:t>The D</w:t>
      </w:r>
      <w:r w:rsidRPr="00126351">
        <w:t xml:space="preserve">isplay </w:t>
      </w:r>
      <w:r>
        <w:t>Fine Control M</w:t>
      </w:r>
      <w:r w:rsidRPr="00126351">
        <w:t xml:space="preserve">etadata sample entry </w:t>
      </w:r>
      <w:r>
        <w:t xml:space="preserve">shall </w:t>
      </w:r>
      <w:r w:rsidRPr="00126351">
        <w:t>store static metadata as follows.</w:t>
      </w:r>
    </w:p>
    <w:p w14:paraId="4CA28F6F" w14:textId="77777777" w:rsidR="00D61BCA" w:rsidRDefault="00D61BCA" w:rsidP="00D61BCA">
      <w:pPr>
        <w:pStyle w:val="code0"/>
      </w:pPr>
      <w:r w:rsidRPr="00941B62">
        <w:t xml:space="preserve">class DisplayFineControlMetaDataSampleEntry() </w:t>
      </w:r>
      <w:r w:rsidRPr="00941B62">
        <w:br/>
      </w:r>
      <w:r w:rsidRPr="00941B62">
        <w:tab/>
        <w:t>extends MetaDataSampleEntry</w:t>
      </w:r>
      <w:r w:rsidRPr="003349DA">
        <w:rPr>
          <w:rFonts w:cs="Courier"/>
          <w:color w:val="000000"/>
        </w:rPr>
        <w:t xml:space="preserve"> (‘</w:t>
      </w:r>
      <w:r w:rsidRPr="00941B62">
        <w:t>dfce</w:t>
      </w:r>
      <w:r w:rsidRPr="003349DA">
        <w:rPr>
          <w:rFonts w:cs="Courier"/>
          <w:color w:val="000000"/>
        </w:rPr>
        <w:t>‘) {</w:t>
      </w:r>
      <w:r w:rsidRPr="003349DA">
        <w:rPr>
          <w:rFonts w:cs="Courier"/>
          <w:color w:val="000000"/>
        </w:rPr>
        <w:br/>
      </w:r>
      <w:r w:rsidRPr="00941B62">
        <w:t xml:space="preserve"> DisplayFineControlConfigurationBox();</w:t>
      </w:r>
      <w:r w:rsidRPr="00941B62">
        <w:br/>
        <w:t>}</w:t>
      </w:r>
      <w:r w:rsidRPr="00941B62">
        <w:br/>
      </w:r>
      <w:r w:rsidRPr="00941B62">
        <w:br/>
      </w:r>
      <w:r w:rsidRPr="00D638CD">
        <w:t xml:space="preserve">aligned(8) class DisplayFineControlConfigurationBox </w:t>
      </w:r>
      <w:r w:rsidRPr="00D638CD">
        <w:br/>
      </w:r>
      <w:r w:rsidRPr="00D638CD">
        <w:tab/>
        <w:t>extends FullBox(‘dfcC’, version = 0, flags = 0) {</w:t>
      </w:r>
      <w:r w:rsidRPr="00D638CD">
        <w:br/>
      </w:r>
      <w:r>
        <w:tab/>
      </w:r>
      <w:r w:rsidRPr="00941B62">
        <w:t>unsigned int(2) num_constant_backlight_voltage_time_intervals;</w:t>
      </w:r>
      <w:r w:rsidRPr="00941B62">
        <w:br/>
      </w:r>
      <w:r>
        <w:tab/>
      </w:r>
      <w:r w:rsidRPr="00941B62">
        <w:t xml:space="preserve">unsigned int(6) reserved = 0;   </w:t>
      </w:r>
      <w:r w:rsidRPr="00941B62">
        <w:br/>
      </w:r>
      <w:r>
        <w:tab/>
      </w:r>
      <w:r w:rsidRPr="00941B62">
        <w:t xml:space="preserve">unsigned int(16)constant_backlight_voltage_time_interval[ </w:t>
      </w:r>
      <w:r w:rsidRPr="00941B62">
        <w:br/>
      </w:r>
      <w:r>
        <w:tab/>
      </w:r>
      <w:r>
        <w:tab/>
      </w:r>
      <w:r>
        <w:tab/>
      </w:r>
      <w:r>
        <w:tab/>
      </w:r>
      <w:r>
        <w:tab/>
      </w:r>
      <w:r>
        <w:tab/>
      </w:r>
      <w:r>
        <w:tab/>
      </w:r>
      <w:r w:rsidRPr="00941B62">
        <w:t>num_constant_backlight_voltage_time_intervals</w:t>
      </w:r>
      <w:r w:rsidRPr="00941B62" w:rsidDel="001D0123">
        <w:t xml:space="preserve"> </w:t>
      </w:r>
      <w:r w:rsidRPr="00941B62">
        <w:t>];</w:t>
      </w:r>
      <w:r w:rsidRPr="00941B62">
        <w:br/>
      </w:r>
      <w:r>
        <w:tab/>
      </w:r>
      <w:r w:rsidRPr="00941B62">
        <w:t>unsigned int(2) num_max_variations;</w:t>
      </w:r>
      <w:r w:rsidRPr="00941B62">
        <w:br/>
      </w:r>
      <w:r>
        <w:tab/>
      </w:r>
      <w:r w:rsidRPr="00941B62">
        <w:t>unsigned int(6) reserved = 0;</w:t>
      </w:r>
      <w:r w:rsidRPr="00941B62">
        <w:br/>
      </w:r>
      <w:r>
        <w:tab/>
      </w:r>
      <w:r w:rsidRPr="00941B62">
        <w:t>unsigned int(16) max_variation[ num_max_variations</w:t>
      </w:r>
      <w:r w:rsidRPr="00941B62" w:rsidDel="001D0123">
        <w:t xml:space="preserve"> </w:t>
      </w:r>
      <w:r w:rsidRPr="00941B62">
        <w:t>];</w:t>
      </w:r>
      <w:r w:rsidRPr="00941B62">
        <w:br/>
        <w:t>}</w:t>
      </w:r>
    </w:p>
    <w:p w14:paraId="13657097" w14:textId="093B83A2" w:rsidR="00D61BCA" w:rsidRPr="00126351" w:rsidRDefault="00D61BCA" w:rsidP="00D61BCA">
      <w:r w:rsidRPr="00126351">
        <w:t xml:space="preserve">The </w:t>
      </w:r>
      <w:r>
        <w:t xml:space="preserve">Display Fine Control Metadata </w:t>
      </w:r>
      <w:r w:rsidRPr="00126351">
        <w:t xml:space="preserve">sample </w:t>
      </w:r>
      <w:r>
        <w:t>shall use the following syntax:</w:t>
      </w:r>
    </w:p>
    <w:p w14:paraId="359D0D79" w14:textId="77777777" w:rsidR="00D61BCA" w:rsidRPr="003349DA" w:rsidRDefault="00D61BCA" w:rsidP="00D61BCA">
      <w:pPr>
        <w:pStyle w:val="code0"/>
      </w:pPr>
      <w:r w:rsidRPr="00941B62">
        <w:t>class QualityLevels (num_quality_levels) {</w:t>
      </w:r>
      <w:r w:rsidRPr="00941B62">
        <w:br/>
      </w:r>
      <w:r w:rsidRPr="00941B62">
        <w:tab/>
        <w:t xml:space="preserve">unsigned int(8) </w:t>
      </w:r>
      <w:r>
        <w:t>rgb_component_for_infinite_psnr</w:t>
      </w:r>
      <w:r w:rsidRPr="00941B62">
        <w:t>;</w:t>
      </w:r>
      <w:r w:rsidRPr="00941B62">
        <w:br/>
      </w:r>
      <w:r w:rsidRPr="00941B62">
        <w:tab/>
        <w:t>for (i = 1; i &lt;=</w:t>
      </w:r>
      <w:r w:rsidRPr="00D638CD">
        <w:t xml:space="preserve"> num_quality_levels; i++) {</w:t>
      </w:r>
      <w:r w:rsidRPr="00D638CD">
        <w:br/>
      </w:r>
      <w:r w:rsidRPr="00135967">
        <w:tab/>
      </w:r>
      <w:r w:rsidRPr="00135967">
        <w:tab/>
        <w:t xml:space="preserve">unsigned int(8) </w:t>
      </w:r>
      <w:r>
        <w:t>max_rgb_component</w:t>
      </w:r>
      <w:r w:rsidRPr="00135967">
        <w:t xml:space="preserve">; </w:t>
      </w:r>
      <w:r w:rsidRPr="00135967">
        <w:br/>
      </w:r>
      <w:r w:rsidRPr="003349DA">
        <w:tab/>
      </w:r>
      <w:r w:rsidRPr="003349DA">
        <w:tab/>
        <w:t>unsigned int(8) scaled_psnr_rgb;</w:t>
      </w:r>
      <w:r w:rsidRPr="003349DA">
        <w:br/>
      </w:r>
      <w:r w:rsidRPr="003349DA">
        <w:tab/>
        <w:t xml:space="preserve">} </w:t>
      </w:r>
      <w:r w:rsidRPr="003349DA">
        <w:br/>
        <w:t>}</w:t>
      </w:r>
    </w:p>
    <w:p w14:paraId="651AB2C5" w14:textId="77777777" w:rsidR="00D61BCA" w:rsidRDefault="00D61BCA" w:rsidP="00D61BCA">
      <w:pPr>
        <w:pStyle w:val="code0"/>
      </w:pPr>
      <w:r w:rsidRPr="003349DA">
        <w:t>class MetadataSet (num_quality_levels) {</w:t>
      </w:r>
      <w:r w:rsidRPr="003349DA">
        <w:br/>
      </w:r>
      <w:r>
        <w:tab/>
      </w:r>
      <w:r w:rsidRPr="00941B62">
        <w:t xml:space="preserve">unsigned int(8) lower_bound; </w:t>
      </w:r>
      <w:r w:rsidRPr="00941B62">
        <w:br/>
      </w:r>
      <w:r>
        <w:tab/>
      </w:r>
      <w:r w:rsidRPr="00941B62">
        <w:t>if (lower_bound &gt; 0)</w:t>
      </w:r>
      <w:r w:rsidRPr="00941B62">
        <w:br/>
      </w:r>
      <w:r>
        <w:tab/>
      </w:r>
      <w:r>
        <w:tab/>
      </w:r>
      <w:r w:rsidRPr="00941B62">
        <w:t>unsigned int(8) upper_bound;</w:t>
      </w:r>
      <w:r w:rsidRPr="00941B62">
        <w:br/>
      </w:r>
      <w:r>
        <w:tab/>
      </w:r>
      <w:r w:rsidRPr="00941B62">
        <w:t>QualityLevels(num_quality_levels);</w:t>
      </w:r>
      <w:r>
        <w:br/>
      </w:r>
      <w:r w:rsidRPr="00941B62">
        <w:t>}</w:t>
      </w:r>
    </w:p>
    <w:p w14:paraId="4125E9F2" w14:textId="4C492B46" w:rsidR="00D61BCA" w:rsidRDefault="00D61BCA" w:rsidP="00D61BCA">
      <w:pPr>
        <w:pStyle w:val="Example"/>
        <w:jc w:val="left"/>
        <w:rPr>
          <w:sz w:val="22"/>
          <w:szCs w:val="22"/>
        </w:rPr>
      </w:pPr>
      <w:r w:rsidRPr="00D61BCA">
        <w:rPr>
          <w:rFonts w:ascii="Courier" w:eastAsia="MS Mincho" w:hAnsi="Courier"/>
          <w:noProof/>
          <w:lang w:eastAsia="ja-JP"/>
        </w:rPr>
        <w:t>class DisplayPowerReductionMetaDataSample {</w:t>
      </w:r>
      <w:r w:rsidRPr="00D61BCA">
        <w:rPr>
          <w:rFonts w:ascii="Courier" w:eastAsia="MS Mincho" w:hAnsi="Courier"/>
          <w:noProof/>
          <w:lang w:eastAsia="ja-JP"/>
        </w:rPr>
        <w:br/>
      </w:r>
      <w:r w:rsidRPr="00D61BCA">
        <w:rPr>
          <w:rFonts w:ascii="Courier" w:eastAsia="MS Mincho" w:hAnsi="Courier"/>
          <w:noProof/>
          <w:lang w:eastAsia="ja-JP"/>
        </w:rPr>
        <w:tab/>
        <w:t>unsigned int(4) num_quality_levels;</w:t>
      </w:r>
      <w:r w:rsidRPr="00D61BCA">
        <w:rPr>
          <w:rFonts w:ascii="Courier" w:eastAsia="MS Mincho" w:hAnsi="Courier"/>
          <w:noProof/>
          <w:lang w:eastAsia="ja-JP"/>
        </w:rPr>
        <w:br/>
      </w:r>
      <w:r w:rsidRPr="00D61BCA">
        <w:rPr>
          <w:rFonts w:ascii="Courier" w:eastAsia="MS Mincho" w:hAnsi="Courier"/>
          <w:noProof/>
          <w:lang w:eastAsia="ja-JP"/>
        </w:rPr>
        <w:tab/>
        <w:t>unsigned int(4) reserved = 0;</w:t>
      </w:r>
      <w:r w:rsidRPr="00D61BCA">
        <w:rPr>
          <w:rFonts w:ascii="Courier" w:eastAsia="MS Mincho" w:hAnsi="Courier"/>
          <w:noProof/>
          <w:lang w:eastAsia="ja-JP"/>
        </w:rPr>
        <w:br/>
      </w:r>
      <w:r w:rsidRPr="00D61BCA">
        <w:rPr>
          <w:rFonts w:ascii="Courier" w:eastAsia="MS Mincho" w:hAnsi="Courier"/>
          <w:noProof/>
          <w:lang w:eastAsia="ja-JP"/>
        </w:rPr>
        <w:br/>
      </w:r>
      <w:r w:rsidRPr="00D61BCA">
        <w:rPr>
          <w:rFonts w:ascii="Courier" w:eastAsia="MS Mincho" w:hAnsi="Courier"/>
          <w:noProof/>
          <w:lang w:eastAsia="ja-JP"/>
        </w:rPr>
        <w:tab/>
        <w:t xml:space="preserve">for (k=0; k&lt;num_constant_backlight_voltage_time_intervals; k++)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t xml:space="preserve">for (j = 0; j &lt; num_max_variations; j++)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r>
      <w:r w:rsidRPr="00D61BCA">
        <w:rPr>
          <w:rFonts w:ascii="Courier" w:eastAsia="MS Mincho" w:hAnsi="Courier"/>
          <w:noProof/>
          <w:lang w:eastAsia="ja-JP"/>
        </w:rPr>
        <w:tab/>
        <w:t>MetadataSet(num_quality_levels);</w:t>
      </w:r>
      <w:r w:rsidRPr="00D61BCA">
        <w:rPr>
          <w:rFonts w:ascii="Courier" w:eastAsia="MS Mincho" w:hAnsi="Courier"/>
          <w:noProof/>
          <w:lang w:eastAsia="ja-JP"/>
        </w:rPr>
        <w:br/>
        <w:t>}</w:t>
      </w:r>
    </w:p>
    <w:p w14:paraId="423D6A98" w14:textId="71943B04" w:rsidR="00D61BCA" w:rsidRDefault="00D61BCA" w:rsidP="00D61BCA">
      <w:pPr>
        <w:pStyle w:val="Heading4"/>
        <w:tabs>
          <w:tab w:val="clear" w:pos="1080"/>
        </w:tabs>
      </w:pPr>
      <w:r>
        <w:t>Semantics</w:t>
      </w:r>
    </w:p>
    <w:p w14:paraId="5FDC879A" w14:textId="40D904BA" w:rsidR="00D61BCA" w:rsidRDefault="00D61BCA" w:rsidP="004417F0">
      <w:pPr>
        <w:pStyle w:val="Example"/>
        <w:rPr>
          <w:sz w:val="22"/>
          <w:szCs w:val="22"/>
        </w:rPr>
      </w:pPr>
      <w:r w:rsidRPr="00D61BCA">
        <w:rPr>
          <w:sz w:val="22"/>
          <w:szCs w:val="22"/>
        </w:rPr>
        <w:t>Semantics are defined in ISO/IEC 23001-11.</w:t>
      </w:r>
    </w:p>
    <w:p w14:paraId="2CBEEDDE" w14:textId="12122888" w:rsidR="006E04DE" w:rsidRDefault="006E04DE" w:rsidP="00C607F1">
      <w:pPr>
        <w:pStyle w:val="Heading3"/>
      </w:pPr>
      <w:bookmarkStart w:id="1283" w:name="_Ref164094671"/>
      <w:bookmarkStart w:id="1284" w:name="_Toc202030652"/>
      <w:r w:rsidRPr="00664948">
        <w:t>Display Attenuation Map</w:t>
      </w:r>
      <w:r w:rsidR="00E63A4D">
        <w:t xml:space="preserve"> Metadata</w:t>
      </w:r>
      <w:bookmarkEnd w:id="1283"/>
      <w:bookmarkEnd w:id="1284"/>
    </w:p>
    <w:p w14:paraId="5070F967" w14:textId="77777777" w:rsidR="0093544F" w:rsidRPr="00665F50" w:rsidRDefault="0093544F" w:rsidP="0093544F">
      <w:pPr>
        <w:rPr>
          <w:rFonts w:eastAsia="MS Mincho" w:cs="Calibri"/>
        </w:rPr>
      </w:pPr>
      <w:r w:rsidRPr="00665F50">
        <w:rPr>
          <w:rFonts w:eastAsia="MS Mincho" w:cs="Calibri"/>
        </w:rPr>
        <w:t>A display attenuation map video is a 2D video where each frame conveys pixel-wise information that can be applied to a corresponding frame in the original video sequence through a processing operation to reduce the total energy consumption resulting from rendering the frames of that video.</w:t>
      </w:r>
    </w:p>
    <w:p w14:paraId="191CB2A5" w14:textId="77777777" w:rsidR="0093544F" w:rsidRPr="00077DB7" w:rsidRDefault="0093544F" w:rsidP="00C607F1">
      <w:pPr>
        <w:pStyle w:val="Heading4"/>
      </w:pPr>
      <w:r w:rsidRPr="00C607F1">
        <w:lastRenderedPageBreak/>
        <w:t>Attenuation Map Information Box</w:t>
      </w:r>
    </w:p>
    <w:p w14:paraId="7CFE2FB1" w14:textId="77777777" w:rsidR="0093544F" w:rsidRDefault="0093544F" w:rsidP="0093544F">
      <w:pPr>
        <w:rPr>
          <w:rFonts w:eastAsia="MS Mincho" w:cs="Calibri"/>
        </w:rPr>
      </w:pPr>
      <w:r w:rsidRPr="6AE7F31C">
        <w:rPr>
          <w:rFonts w:eastAsia="MS Mincho" w:cs="Calibri"/>
        </w:rPr>
        <w:t xml:space="preserve">An </w:t>
      </w:r>
      <w:r w:rsidRPr="6AE7F31C">
        <w:rPr>
          <w:rFonts w:ascii="Courier" w:eastAsia="MS Mincho" w:hAnsi="Courier"/>
        </w:rPr>
        <w:t>AttenuationMapInformationBox</w:t>
      </w:r>
      <w:r w:rsidRPr="6AE7F31C">
        <w:rPr>
          <w:rFonts w:ascii="Calibri" w:eastAsia="MS Mincho" w:hAnsi="Calibri" w:cs="Calibri"/>
          <w:sz w:val="24"/>
          <w:szCs w:val="24"/>
        </w:rPr>
        <w:t xml:space="preserve"> </w:t>
      </w:r>
      <w:r w:rsidRPr="6AE7F31C">
        <w:rPr>
          <w:rFonts w:eastAsia="MS Mincho" w:cs="Calibri"/>
        </w:rPr>
        <w:t xml:space="preserve">contains information about the characteristics of the display attenuation map data stream carried by the track in which it is signalled. It is identified by the 4CC </w:t>
      </w:r>
      <w:r w:rsidRPr="6AE7F31C">
        <w:rPr>
          <w:rFonts w:ascii="Calibri" w:eastAsia="MS Mincho" w:hAnsi="Calibri" w:cs="Calibri"/>
          <w:sz w:val="24"/>
          <w:szCs w:val="24"/>
        </w:rPr>
        <w:t>‘</w:t>
      </w:r>
      <w:r w:rsidRPr="6AE7F31C">
        <w:rPr>
          <w:rFonts w:ascii="Courier New" w:eastAsia="MS Mincho" w:hAnsi="Courier New" w:cs="Courier New"/>
        </w:rPr>
        <w:t>amid</w:t>
      </w:r>
      <w:r w:rsidRPr="6AE7F31C">
        <w:rPr>
          <w:rFonts w:ascii="Calibri" w:eastAsia="MS Mincho" w:hAnsi="Calibri" w:cs="Calibri"/>
          <w:sz w:val="24"/>
          <w:szCs w:val="24"/>
        </w:rPr>
        <w:t>’</w:t>
      </w:r>
      <w:r w:rsidRPr="6AE7F31C">
        <w:rPr>
          <w:rFonts w:eastAsia="MS Mincho" w:cs="Calibri"/>
        </w:rPr>
        <w:t xml:space="preserve">. The information in the payload of the track may include pre-processing operations that should be applied to the samples of the attenuation map sample as well as other information that may distinguish one display attenuation map track from another for the same content, which enables a player to select the most suitable track </w:t>
      </w:r>
      <w:r>
        <w:rPr>
          <w:rFonts w:eastAsia="MS Mincho" w:cs="Calibri"/>
        </w:rPr>
        <w:t xml:space="preserve">based on </w:t>
      </w:r>
      <w:r w:rsidRPr="6AE7F31C">
        <w:rPr>
          <w:rFonts w:eastAsia="MS Mincho" w:cs="Calibri"/>
        </w:rPr>
        <w:t>its energy reduction strategy.</w:t>
      </w:r>
    </w:p>
    <w:p w14:paraId="3E788BA4" w14:textId="77777777" w:rsidR="0093544F" w:rsidRPr="00077DB7" w:rsidRDefault="0093544F" w:rsidP="00C607F1">
      <w:pPr>
        <w:pStyle w:val="Heading5"/>
      </w:pPr>
      <w:r w:rsidRPr="00C607F1">
        <w:t>Syntax</w:t>
      </w:r>
    </w:p>
    <w:p w14:paraId="3191F37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AMIApproximationModel() {</w:t>
      </w:r>
    </w:p>
    <w:p w14:paraId="4735CA6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bit(4) reserved = 0;</w:t>
      </w:r>
    </w:p>
    <w:p w14:paraId="75A20D9B"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int(4) ami_map_approx_model;</w:t>
      </w:r>
    </w:p>
    <w:p w14:paraId="64F0E4C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088473BE" w14:textId="77777777" w:rsidR="0093544F" w:rsidRPr="00C607F1" w:rsidRDefault="0093544F" w:rsidP="00C607F1">
      <w:pPr>
        <w:spacing w:after="0" w:line="240" w:lineRule="auto"/>
        <w:rPr>
          <w:rFonts w:ascii="Courier" w:eastAsia="MS Mincho" w:hAnsi="Courier"/>
          <w:sz w:val="20"/>
          <w:szCs w:val="20"/>
        </w:rPr>
      </w:pPr>
    </w:p>
    <w:p w14:paraId="5C58F94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AMIWindowInfo() {</w:t>
      </w:r>
    </w:p>
    <w:p w14:paraId="5C5F9D3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ami_window_x;</w:t>
      </w:r>
    </w:p>
    <w:p w14:paraId="5B1F15F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ami_window_y;</w:t>
      </w:r>
    </w:p>
    <w:p w14:paraId="529A1CB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ami_window_width;</w:t>
      </w:r>
    </w:p>
    <w:p w14:paraId="7D4C619B"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ami_window_height;</w:t>
      </w:r>
    </w:p>
    <w:p w14:paraId="7649824C"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7D189BB6" w14:textId="77777777" w:rsidR="0093544F" w:rsidRPr="00C607F1" w:rsidRDefault="0093544F" w:rsidP="00C607F1">
      <w:pPr>
        <w:spacing w:after="0" w:line="240" w:lineRule="auto"/>
        <w:rPr>
          <w:rFonts w:ascii="Courier" w:eastAsia="MS Mincho" w:hAnsi="Courier"/>
          <w:sz w:val="20"/>
          <w:szCs w:val="20"/>
        </w:rPr>
      </w:pPr>
    </w:p>
    <w:p w14:paraId="341A89E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AMIVideoQualityInfo() {</w:t>
      </w:r>
    </w:p>
    <w:p w14:paraId="792A503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bit(5) reserved = 0;</w:t>
      </w:r>
    </w:p>
    <w:p w14:paraId="675354B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int(3) ami_quality_metric;</w:t>
      </w:r>
    </w:p>
    <w:p w14:paraId="02E70147"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ami_quality_reduction;</w:t>
      </w:r>
    </w:p>
    <w:p w14:paraId="7328A4C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79458782" w14:textId="77777777" w:rsidR="0093544F" w:rsidRPr="00C607F1" w:rsidRDefault="0093544F" w:rsidP="00C607F1">
      <w:pPr>
        <w:spacing w:after="0" w:line="240" w:lineRule="auto"/>
        <w:rPr>
          <w:rFonts w:ascii="Courier" w:eastAsia="MS Mincho" w:hAnsi="Courier"/>
          <w:sz w:val="20"/>
          <w:szCs w:val="20"/>
        </w:rPr>
      </w:pPr>
    </w:p>
    <w:p w14:paraId="7B6C7FA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AMIPreprocessingInfo() {</w:t>
      </w:r>
    </w:p>
    <w:p w14:paraId="0C6B475A"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bit(6) reserved = 0;</w:t>
      </w:r>
    </w:p>
    <w:p w14:paraId="0A9CF508"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int(2) ami_preprocessing_type;</w:t>
      </w:r>
    </w:p>
    <w:p w14:paraId="4270E34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ami_max_value;</w:t>
      </w:r>
    </w:p>
    <w:p w14:paraId="7FCB536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ami_preprocessing_scale;</w:t>
      </w:r>
    </w:p>
    <w:p w14:paraId="364AD2D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6F87155C" w14:textId="77777777" w:rsidR="0093544F" w:rsidRPr="00C607F1" w:rsidRDefault="0093544F" w:rsidP="00C607F1">
      <w:pPr>
        <w:spacing w:after="0" w:line="240" w:lineRule="auto"/>
        <w:rPr>
          <w:rFonts w:ascii="Courier" w:eastAsia="MS Mincho" w:hAnsi="Courier"/>
          <w:sz w:val="20"/>
          <w:szCs w:val="20"/>
        </w:rPr>
      </w:pPr>
    </w:p>
    <w:p w14:paraId="2C4B5E6A" w14:textId="77777777" w:rsidR="0093544F" w:rsidRPr="00C607F1" w:rsidRDefault="0093544F" w:rsidP="00C607F1">
      <w:pPr>
        <w:spacing w:after="0" w:line="240" w:lineRule="auto"/>
        <w:rPr>
          <w:rFonts w:ascii="Courier" w:eastAsia="MS Mincho" w:hAnsi="Courier"/>
          <w:sz w:val="20"/>
          <w:szCs w:val="20"/>
        </w:rPr>
      </w:pPr>
    </w:p>
    <w:p w14:paraId="6271C2E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AttenuationMapInformationBox() extends FullBox('amid', version = 0, flags) {</w:t>
      </w:r>
    </w:p>
    <w:p w14:paraId="414DF852" w14:textId="77777777" w:rsidR="0093544F" w:rsidRPr="00C607F1" w:rsidRDefault="0093544F" w:rsidP="00C607F1">
      <w:pPr>
        <w:spacing w:after="0" w:line="240" w:lineRule="auto"/>
        <w:rPr>
          <w:rFonts w:ascii="Courier" w:eastAsia="MS Mincho" w:hAnsi="Courier"/>
          <w:sz w:val="20"/>
          <w:szCs w:val="20"/>
        </w:rPr>
      </w:pPr>
    </w:p>
    <w:p w14:paraId="673C3FAC"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bit(3) reserved = 0;</w:t>
      </w:r>
    </w:p>
    <w:p w14:paraId="0D639A2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int(1) ami_preprocessing_info_present_flag;</w:t>
      </w:r>
    </w:p>
    <w:p w14:paraId="411E916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int(1) ami_approx_model_present_flag;</w:t>
      </w:r>
    </w:p>
    <w:p w14:paraId="4CBC18B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int(1) ami_window_info_present_flag;</w:t>
      </w:r>
    </w:p>
    <w:p w14:paraId="670C321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int(1) ami_video_quality_info_present_flag;</w:t>
      </w:r>
    </w:p>
    <w:p w14:paraId="59E98201" w14:textId="77777777" w:rsidR="0093544F" w:rsidRPr="00C607F1" w:rsidRDefault="0093544F" w:rsidP="00C607F1">
      <w:pPr>
        <w:spacing w:after="0" w:line="240" w:lineRule="auto"/>
        <w:rPr>
          <w:rFonts w:ascii="Courier" w:eastAsia="MS Mincho" w:hAnsi="Courier"/>
          <w:sz w:val="20"/>
          <w:szCs w:val="20"/>
        </w:rPr>
      </w:pPr>
    </w:p>
    <w:p w14:paraId="6E2D334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int(5) ami_energy_reduction_rate;</w:t>
      </w:r>
    </w:p>
    <w:p w14:paraId="57163A7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int(4) ami_display_model;</w:t>
      </w:r>
    </w:p>
    <w:p w14:paraId="0ACD95C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int(4) ami_attenuation_use_idc;</w:t>
      </w:r>
    </w:p>
    <w:p w14:paraId="0BF72BF7"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int(4) ami_attenuation_component_idc;</w:t>
      </w:r>
    </w:p>
    <w:p w14:paraId="245E593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
    <w:p w14:paraId="5290FBC0" w14:textId="59936ED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(ami_preprocessing_info_present</w:t>
      </w:r>
      <w:r w:rsidR="00634EDD">
        <w:rPr>
          <w:rFonts w:ascii="Courier" w:eastAsia="MS Mincho" w:hAnsi="Courier"/>
          <w:sz w:val="20"/>
          <w:szCs w:val="20"/>
        </w:rPr>
        <w:t>_flag</w:t>
      </w:r>
      <w:r w:rsidRPr="00C607F1">
        <w:rPr>
          <w:rFonts w:ascii="Courier" w:eastAsia="MS Mincho" w:hAnsi="Courier"/>
          <w:sz w:val="20"/>
          <w:szCs w:val="20"/>
        </w:rPr>
        <w:t>) {</w:t>
      </w:r>
    </w:p>
    <w:p w14:paraId="1F16E91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t>AMIPreprocessingInfo();</w:t>
      </w:r>
    </w:p>
    <w:p w14:paraId="4CF9DAB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2849A9BB" w14:textId="77777777" w:rsidR="0093544F" w:rsidRPr="00C607F1" w:rsidRDefault="0093544F" w:rsidP="00C607F1">
      <w:pPr>
        <w:spacing w:after="0" w:line="240" w:lineRule="auto"/>
        <w:rPr>
          <w:rFonts w:ascii="Courier" w:eastAsia="MS Mincho" w:hAnsi="Courier"/>
          <w:sz w:val="20"/>
          <w:szCs w:val="20"/>
        </w:rPr>
      </w:pPr>
    </w:p>
    <w:p w14:paraId="2D01245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(ami_approx_model_present_flag) {</w:t>
      </w:r>
    </w:p>
    <w:p w14:paraId="1FDB899A"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t>AMIApproximationModel();</w:t>
      </w:r>
    </w:p>
    <w:p w14:paraId="443A9FAD"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180C9BAC" w14:textId="77777777" w:rsidR="0093544F" w:rsidRPr="00C607F1" w:rsidRDefault="0093544F" w:rsidP="00C607F1">
      <w:pPr>
        <w:spacing w:after="0" w:line="240" w:lineRule="auto"/>
        <w:rPr>
          <w:rFonts w:ascii="Courier" w:eastAsia="MS Mincho" w:hAnsi="Courier"/>
          <w:sz w:val="20"/>
          <w:szCs w:val="20"/>
        </w:rPr>
      </w:pPr>
    </w:p>
    <w:p w14:paraId="36BCD79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(ami_window_info_present_flag) {</w:t>
      </w:r>
    </w:p>
    <w:p w14:paraId="05A6DDD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lastRenderedPageBreak/>
        <w:tab/>
      </w:r>
      <w:r w:rsidRPr="00C607F1">
        <w:rPr>
          <w:rFonts w:ascii="Courier" w:eastAsia="MS Mincho" w:hAnsi="Courier"/>
          <w:sz w:val="20"/>
          <w:szCs w:val="20"/>
        </w:rPr>
        <w:tab/>
        <w:t>AMIWindowInfo();</w:t>
      </w:r>
    </w:p>
    <w:p w14:paraId="6D989CB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12C06FF3" w14:textId="77777777" w:rsidR="0093544F" w:rsidRPr="00C607F1" w:rsidRDefault="0093544F" w:rsidP="00C607F1">
      <w:pPr>
        <w:spacing w:after="0" w:line="240" w:lineRule="auto"/>
        <w:rPr>
          <w:rFonts w:ascii="Courier" w:eastAsia="MS Mincho" w:hAnsi="Courier"/>
          <w:sz w:val="20"/>
          <w:szCs w:val="20"/>
        </w:rPr>
      </w:pPr>
    </w:p>
    <w:p w14:paraId="7B93668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(ami_video_quality_info_present_flag) {</w:t>
      </w:r>
    </w:p>
    <w:p w14:paraId="60D27F5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t>AMIVideoQualityInfo();</w:t>
      </w:r>
    </w:p>
    <w:p w14:paraId="066D5048" w14:textId="77777777" w:rsidR="0093544F" w:rsidRPr="00C607F1" w:rsidRDefault="0093544F" w:rsidP="00C607F1">
      <w:pPr>
        <w:spacing w:after="0" w:line="240" w:lineRule="auto"/>
        <w:ind w:firstLine="360"/>
        <w:rPr>
          <w:rFonts w:ascii="Courier" w:eastAsia="MS Mincho" w:hAnsi="Courier"/>
          <w:sz w:val="20"/>
          <w:szCs w:val="20"/>
        </w:rPr>
      </w:pPr>
      <w:r w:rsidRPr="00C607F1">
        <w:rPr>
          <w:rFonts w:ascii="Courier" w:eastAsia="MS Mincho" w:hAnsi="Courier"/>
          <w:sz w:val="20"/>
          <w:szCs w:val="20"/>
        </w:rPr>
        <w:t>}</w:t>
      </w:r>
    </w:p>
    <w:p w14:paraId="2AAD9BCC" w14:textId="77777777" w:rsidR="0093544F" w:rsidRPr="00C607F1" w:rsidRDefault="0093544F" w:rsidP="00C607F1">
      <w:pPr>
        <w:spacing w:after="0" w:line="240" w:lineRule="auto"/>
        <w:ind w:firstLine="360"/>
        <w:rPr>
          <w:rFonts w:ascii="Courier" w:eastAsia="MS Mincho" w:hAnsi="Courier"/>
          <w:sz w:val="20"/>
          <w:szCs w:val="20"/>
        </w:rPr>
      </w:pPr>
    </w:p>
    <w:p w14:paraId="613E991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39838868" w14:textId="77777777" w:rsidR="0093544F" w:rsidRPr="007811EA" w:rsidRDefault="0093544F" w:rsidP="0093544F">
      <w:pPr>
        <w:rPr>
          <w:rFonts w:ascii="Times New Roman" w:eastAsia="MS Mincho" w:hAnsi="Times New Roman"/>
          <w:sz w:val="24"/>
          <w:szCs w:val="24"/>
        </w:rPr>
      </w:pPr>
    </w:p>
    <w:p w14:paraId="0614C617" w14:textId="77777777" w:rsidR="0093544F" w:rsidRPr="00077DB7" w:rsidRDefault="0093544F" w:rsidP="00C607F1">
      <w:pPr>
        <w:pStyle w:val="Heading5"/>
      </w:pPr>
      <w:r w:rsidRPr="00C607F1">
        <w:t>Semantics</w:t>
      </w:r>
    </w:p>
    <w:p w14:paraId="66001EB2" w14:textId="77777777" w:rsidR="0093544F" w:rsidRPr="007811EA" w:rsidRDefault="0093544F" w:rsidP="0093544F">
      <w:pPr>
        <w:rPr>
          <w:rFonts w:ascii="Times New Roman" w:eastAsia="MS Mincho" w:hAnsi="Times New Roman"/>
          <w:sz w:val="24"/>
          <w:szCs w:val="24"/>
          <w:lang w:val="en-CA" w:eastAsia="ja-JP"/>
        </w:rPr>
      </w:pPr>
      <w:r w:rsidRPr="007811EA">
        <w:rPr>
          <w:rFonts w:eastAsia="MS Mincho" w:cs="Calibri"/>
        </w:rPr>
        <w:t>The semantics of the fields defined in</w:t>
      </w:r>
      <w:r w:rsidRPr="007811EA">
        <w:rPr>
          <w:rFonts w:ascii="Calibri" w:eastAsia="MS Mincho" w:hAnsi="Calibri" w:cs="Calibri"/>
          <w:sz w:val="24"/>
          <w:szCs w:val="24"/>
          <w:lang w:val="en-CA" w:eastAsia="ja-JP"/>
        </w:rPr>
        <w:t xml:space="preserve"> </w:t>
      </w:r>
      <w:r w:rsidRPr="007811EA">
        <w:rPr>
          <w:rFonts w:ascii="Courier" w:eastAsia="MS Mincho" w:hAnsi="Courier"/>
        </w:rPr>
        <w:t>AttenuationMapInformationBox</w:t>
      </w:r>
      <w:r w:rsidRPr="007811EA">
        <w:rPr>
          <w:rFonts w:eastAsia="MS Mincho" w:cs="Calibri"/>
        </w:rPr>
        <w:t xml:space="preserve"> are as follows:</w:t>
      </w:r>
    </w:p>
    <w:p w14:paraId="2DA6714D" w14:textId="6C4BA94C" w:rsidR="0093544F" w:rsidRPr="007811EA" w:rsidRDefault="0093544F" w:rsidP="0093544F">
      <w:pPr>
        <w:ind w:left="851" w:hanging="284"/>
        <w:rPr>
          <w:rFonts w:ascii="Courier" w:eastAsia="MS Mincho" w:hAnsi="Courier"/>
        </w:rPr>
      </w:pPr>
      <w:r w:rsidRPr="007811EA">
        <w:rPr>
          <w:rFonts w:ascii="Courier" w:eastAsia="MS Mincho" w:hAnsi="Courier"/>
        </w:rPr>
        <w:t>ami_</w:t>
      </w:r>
      <w:r w:rsidR="00A264DF">
        <w:rPr>
          <w:rFonts w:ascii="Courier" w:eastAsia="MS Mincho" w:hAnsi="Courier"/>
        </w:rPr>
        <w:t>pre</w:t>
      </w:r>
      <w:r w:rsidRPr="007811EA">
        <w:rPr>
          <w:rFonts w:ascii="Courier" w:eastAsia="MS Mincho" w:hAnsi="Courier"/>
        </w:rPr>
        <w:t>processing_info_present_flag</w:t>
      </w:r>
      <w:r w:rsidRPr="00C607F1">
        <w:rPr>
          <w:rFonts w:eastAsia="MS Mincho" w:cs="Calibri"/>
        </w:rPr>
        <w:t xml:space="preserve"> is a flag indicating whether preprocessing information is present. Value 1 indicates that the box contains preprocessing information.</w:t>
      </w:r>
      <w:r w:rsidRPr="007811EA">
        <w:rPr>
          <w:rFonts w:ascii="Calibri" w:eastAsia="MS Mincho" w:hAnsi="Calibri"/>
        </w:rPr>
        <w:t xml:space="preserve"> </w:t>
      </w:r>
    </w:p>
    <w:p w14:paraId="65555A42" w14:textId="77777777" w:rsidR="0093544F" w:rsidRPr="00C607F1" w:rsidRDefault="0093544F" w:rsidP="0093544F">
      <w:pPr>
        <w:ind w:left="851" w:hanging="284"/>
        <w:rPr>
          <w:rFonts w:eastAsia="MS Mincho" w:cs="Calibri"/>
        </w:rPr>
      </w:pPr>
      <w:r w:rsidRPr="007811EA">
        <w:rPr>
          <w:rFonts w:ascii="Courier" w:eastAsia="MS Mincho" w:hAnsi="Courier"/>
        </w:rPr>
        <w:t>ami_approx_model_present_flag</w:t>
      </w:r>
      <w:r w:rsidRPr="00C607F1">
        <w:rPr>
          <w:rFonts w:eastAsia="MS Mincho" w:cs="Calibri"/>
        </w:rPr>
        <w:t xml:space="preserve"> is a flag indicating whether approximation model information is present. Value 1 indicates that the box contains approximation model information.</w:t>
      </w:r>
    </w:p>
    <w:p w14:paraId="1674742A"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ami_window_info_present_flag</w:t>
      </w:r>
      <w:r w:rsidRPr="00C607F1">
        <w:rPr>
          <w:rFonts w:eastAsia="MS Mincho" w:cs="Calibri"/>
        </w:rPr>
        <w:t xml:space="preserve"> is a flag indicating whether window information is present. Value 1 indicates that the box contains window information.</w:t>
      </w:r>
    </w:p>
    <w:p w14:paraId="0C992F1A"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ami_video_quality_info_present_flag</w:t>
      </w:r>
      <w:r w:rsidRPr="00C607F1">
        <w:rPr>
          <w:rFonts w:eastAsia="MS Mincho" w:cs="Calibri"/>
        </w:rPr>
        <w:t xml:space="preserve"> is a flag indicating whether video quality information is present. Value 1 indicates that the box contains video quality information.</w:t>
      </w:r>
    </w:p>
    <w:p w14:paraId="6BB0A2A1"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ami_energy_reduction_rate</w:t>
      </w:r>
      <w:r w:rsidRPr="00C607F1">
        <w:rPr>
          <w:rFonts w:eastAsia="MS Mincho" w:cs="Calibri"/>
        </w:rPr>
        <w:t xml:space="preserve"> indicates the expected energy saving rate (percentage) when the video is displayed after applying the attenuation map sample values on the sample values of the associated video.</w:t>
      </w:r>
    </w:p>
    <w:p w14:paraId="725BDE71" w14:textId="3BEE197E" w:rsidR="0093544F" w:rsidRPr="007811EA" w:rsidRDefault="0093544F" w:rsidP="0093544F">
      <w:pPr>
        <w:ind w:left="851" w:hanging="284"/>
        <w:rPr>
          <w:rFonts w:ascii="Calibri" w:eastAsia="MS Mincho" w:hAnsi="Calibri" w:cs="Calibri"/>
          <w:sz w:val="24"/>
          <w:szCs w:val="24"/>
          <w:lang w:val="en-CA" w:eastAsia="ja-JP"/>
        </w:rPr>
      </w:pPr>
      <w:r w:rsidRPr="007811EA">
        <w:rPr>
          <w:rFonts w:ascii="Courier" w:eastAsia="MS Mincho" w:hAnsi="Courier"/>
        </w:rPr>
        <w:t>ami_display_model</w:t>
      </w:r>
      <w:r w:rsidRPr="00C607F1">
        <w:rPr>
          <w:rFonts w:eastAsia="MS Mincho" w:cs="Calibri"/>
        </w:rPr>
        <w:t xml:space="preserve"> indicates the display models on which the attenuation map sample values may be used. The semantics of the bits of this field are as described in</w:t>
      </w:r>
      <w:del w:id="1285" w:author="Ahmed Hamza" w:date="2025-06-23T22:40:00Z" w16du:dateUtc="2025-06-24T05:40:00Z">
        <w:r w:rsidRPr="00C607F1" w:rsidDel="00E8102A">
          <w:rPr>
            <w:rFonts w:eastAsia="MS Mincho" w:cs="Calibri"/>
          </w:rPr>
          <w:delText xml:space="preserve"> </w:delText>
        </w:r>
      </w:del>
      <w:ins w:id="1286" w:author="Ahmed Hamza" w:date="2025-06-28T19:07:00Z" w16du:dateUtc="2025-06-29T02:07:00Z">
        <w:r w:rsidR="002D7947">
          <w:rPr>
            <w:rFonts w:eastAsia="MS Mincho" w:cs="Calibri"/>
          </w:rPr>
          <w:t xml:space="preserve"> </w:t>
        </w:r>
        <w:r w:rsidR="002D7947">
          <w:rPr>
            <w:rFonts w:eastAsia="MS Mincho" w:cs="Calibri"/>
          </w:rPr>
          <w:fldChar w:fldCharType="begin"/>
        </w:r>
        <w:r w:rsidR="002D7947">
          <w:rPr>
            <w:rFonts w:eastAsia="MS Mincho" w:cs="Calibri"/>
          </w:rPr>
          <w:instrText xml:space="preserve"> REF _Ref202030063 \r \h </w:instrText>
        </w:r>
      </w:ins>
      <w:r w:rsidR="002D7947">
        <w:rPr>
          <w:rFonts w:eastAsia="MS Mincho" w:cs="Calibri"/>
        </w:rPr>
      </w:r>
      <w:r w:rsidR="002D7947">
        <w:rPr>
          <w:rFonts w:eastAsia="MS Mincho" w:cs="Calibri"/>
        </w:rPr>
        <w:fldChar w:fldCharType="separate"/>
      </w:r>
      <w:ins w:id="1287" w:author="Ahmed Hamza" w:date="2025-06-28T19:07:00Z" w16du:dateUtc="2025-06-29T02:07:00Z">
        <w:r w:rsidR="002D7947">
          <w:rPr>
            <w:rFonts w:eastAsia="MS Mincho" w:cs="Calibri"/>
          </w:rPr>
          <w:t>Table 6</w:t>
        </w:r>
        <w:r w:rsidR="002D7947">
          <w:rPr>
            <w:rFonts w:eastAsia="MS Mincho" w:cs="Calibri"/>
          </w:rPr>
          <w:fldChar w:fldCharType="end"/>
        </w:r>
      </w:ins>
      <w:del w:id="1288" w:author="Ahmed Hamza" w:date="2025-06-23T22:40:00Z" w16du:dateUtc="2025-06-24T05:40:00Z">
        <w:r w:rsidRPr="00C607F1" w:rsidDel="00E8102A">
          <w:rPr>
            <w:rFonts w:eastAsia="MS Mincho" w:cs="Calibri"/>
          </w:rPr>
          <w:fldChar w:fldCharType="begin"/>
        </w:r>
        <w:r w:rsidRPr="00C607F1" w:rsidDel="00E8102A">
          <w:rPr>
            <w:rFonts w:eastAsia="MS Mincho" w:cs="Calibri"/>
          </w:rPr>
          <w:delInstrText xml:space="preserve"> REF _Ref147587544 \h  \* MERGEFORMAT </w:delInstrText>
        </w:r>
        <w:r w:rsidRPr="00C607F1" w:rsidDel="00E8102A">
          <w:rPr>
            <w:rFonts w:eastAsia="MS Mincho" w:cs="Calibri"/>
          </w:rPr>
        </w:r>
        <w:r w:rsidRPr="00C607F1" w:rsidDel="00E8102A">
          <w:rPr>
            <w:rFonts w:eastAsia="MS Mincho" w:cs="Calibri"/>
          </w:rPr>
          <w:fldChar w:fldCharType="separate"/>
        </w:r>
        <w:r w:rsidRPr="00C607F1" w:rsidDel="00E8102A">
          <w:rPr>
            <w:rFonts w:eastAsia="MS Mincho" w:cs="Calibri"/>
          </w:rPr>
          <w:delText>Table 1</w:delText>
        </w:r>
        <w:r w:rsidRPr="00C607F1" w:rsidDel="00E8102A">
          <w:rPr>
            <w:rFonts w:eastAsia="MS Mincho" w:cs="Calibri"/>
          </w:rPr>
          <w:fldChar w:fldCharType="end"/>
        </w:r>
      </w:del>
      <w:r w:rsidRPr="00C607F1">
        <w:rPr>
          <w:rFonts w:eastAsia="MS Mincho" w:cs="Calibri"/>
        </w:rPr>
        <w:t>.</w:t>
      </w:r>
    </w:p>
    <w:p w14:paraId="49717ABA" w14:textId="0F441DFF" w:rsidR="0093544F" w:rsidRPr="00077DB7" w:rsidRDefault="0093544F">
      <w:pPr>
        <w:pStyle w:val="Tabletitle"/>
        <w:numPr>
          <w:ilvl w:val="0"/>
          <w:numId w:val="0"/>
        </w:numPr>
        <w:ind w:left="720"/>
        <w:jc w:val="both"/>
        <w:rPr>
          <w:szCs w:val="16"/>
          <w:lang w:val="en-US"/>
        </w:rPr>
        <w:pPrChange w:id="1289" w:author="Ahmed Hamza" w:date="2025-06-23T22:39:00Z" w16du:dateUtc="2025-06-24T05:39:00Z">
          <w:pPr>
            <w:pStyle w:val="Tabletitle"/>
          </w:pPr>
        </w:pPrChange>
      </w:pPr>
      <w:moveFromRangeStart w:id="1290" w:author="Ahmed Hamza" w:date="2025-06-23T22:39:00Z" w:name="move201610813"/>
      <w:moveFrom w:id="1291" w:author="Ahmed Hamza" w:date="2025-06-23T22:39:00Z" w16du:dateUtc="2025-06-24T05:39:00Z">
        <w:r w:rsidRPr="00077DB7" w:rsidDel="00E8102A">
          <w:rPr>
            <w:lang w:val="en-US"/>
          </w:rPr>
          <w:t xml:space="preserve">Semantics of the bits of the </w:t>
        </w:r>
        <w:r w:rsidRPr="00077DB7" w:rsidDel="00E8102A">
          <w:rPr>
            <w:rFonts w:ascii="Courier New" w:hAnsi="Courier New" w:cs="Courier New"/>
            <w:lang w:val="en-US"/>
          </w:rPr>
          <w:t>ami_display_model</w:t>
        </w:r>
        <w:r w:rsidRPr="00077DB7" w:rsidDel="00E8102A">
          <w:rPr>
            <w:lang w:val="en-US"/>
          </w:rPr>
          <w:t xml:space="preserve"> field</w:t>
        </w:r>
        <w:r w:rsidR="006D6A0F" w:rsidRPr="00077DB7" w:rsidDel="00E8102A">
          <w:rPr>
            <w:lang w:val="en-US"/>
          </w:rPr>
          <w:t>.</w:t>
        </w:r>
      </w:moveFrom>
      <w:moveFromRangeEnd w:id="1290"/>
    </w:p>
    <w:p w14:paraId="41D41F91" w14:textId="16CD8E56" w:rsidR="00E8102A" w:rsidRPr="002D7947" w:rsidRDefault="00E8102A">
      <w:pPr>
        <w:pStyle w:val="Tabletitle"/>
        <w:rPr>
          <w:ins w:id="1292" w:author="Ahmed Hamza" w:date="2025-06-23T22:39:00Z" w16du:dateUtc="2025-06-24T05:39:00Z"/>
        </w:rPr>
        <w:pPrChange w:id="1293" w:author="Ahmed Hamza" w:date="2025-06-28T19:06:00Z" w16du:dateUtc="2025-06-29T02:06:00Z">
          <w:pPr/>
        </w:pPrChange>
      </w:pPr>
      <w:bookmarkStart w:id="1294" w:name="_Ref202030063"/>
      <w:moveToRangeStart w:id="1295" w:author="Ahmed Hamza" w:date="2025-06-23T22:39:00Z" w:name="move201610813"/>
      <w:moveTo w:id="1296" w:author="Ahmed Hamza" w:date="2025-06-23T22:39:00Z" w16du:dateUtc="2025-06-24T05:39:00Z">
        <w:r w:rsidRPr="002D7947">
          <w:rPr>
            <w:rPrChange w:id="1297" w:author="Ahmed Hamza" w:date="2025-06-28T19:06:00Z" w16du:dateUtc="2025-06-29T02:06:00Z">
              <w:rPr>
                <w:b/>
                <w:bCs/>
                <w:lang w:val="en-US"/>
              </w:rPr>
            </w:rPrChange>
          </w:rPr>
          <w:t xml:space="preserve">Semantics of the bits of the </w:t>
        </w:r>
        <w:r w:rsidRPr="002D7947">
          <w:rPr>
            <w:rPrChange w:id="1298" w:author="Ahmed Hamza" w:date="2025-06-28T19:06:00Z" w16du:dateUtc="2025-06-29T02:06:00Z">
              <w:rPr>
                <w:rFonts w:ascii="Courier New" w:hAnsi="Courier New" w:cs="Courier New"/>
                <w:b/>
                <w:bCs/>
                <w:lang w:val="en-US"/>
              </w:rPr>
            </w:rPrChange>
          </w:rPr>
          <w:t>ami_display_model</w:t>
        </w:r>
        <w:r w:rsidRPr="002D7947">
          <w:rPr>
            <w:rPrChange w:id="1299" w:author="Ahmed Hamza" w:date="2025-06-28T19:06:00Z" w16du:dateUtc="2025-06-29T02:06:00Z">
              <w:rPr>
                <w:b/>
                <w:bCs/>
                <w:lang w:val="en-US"/>
              </w:rPr>
            </w:rPrChange>
          </w:rPr>
          <w:t xml:space="preserve"> field.</w:t>
        </w:r>
      </w:moveTo>
      <w:bookmarkEnd w:id="1294"/>
      <w:moveToRangeEnd w:id="1295"/>
    </w:p>
    <w:tbl>
      <w:tblPr>
        <w:tblStyle w:val="TableGrid1"/>
        <w:tblW w:w="0" w:type="auto"/>
        <w:tblInd w:w="851" w:type="dxa"/>
        <w:tblLook w:val="04A0" w:firstRow="1" w:lastRow="0" w:firstColumn="1" w:lastColumn="0" w:noHBand="0" w:noVBand="1"/>
      </w:tblPr>
      <w:tblGrid>
        <w:gridCol w:w="1838"/>
        <w:gridCol w:w="6328"/>
      </w:tblGrid>
      <w:tr w:rsidR="0093544F" w:rsidRPr="007811EA" w14:paraId="71526FFA" w14:textId="77777777">
        <w:tc>
          <w:tcPr>
            <w:tcW w:w="1838" w:type="dxa"/>
          </w:tcPr>
          <w:p w14:paraId="217E1E25"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Bit number</w:t>
            </w:r>
          </w:p>
        </w:tc>
        <w:tc>
          <w:tcPr>
            <w:tcW w:w="6328" w:type="dxa"/>
          </w:tcPr>
          <w:p w14:paraId="7E572C7B"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Display Model</w:t>
            </w:r>
          </w:p>
        </w:tc>
      </w:tr>
      <w:tr w:rsidR="0093544F" w:rsidRPr="007811EA" w14:paraId="7BF24195" w14:textId="77777777">
        <w:tc>
          <w:tcPr>
            <w:tcW w:w="1838" w:type="dxa"/>
          </w:tcPr>
          <w:p w14:paraId="029ECF6C"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0</w:t>
            </w:r>
          </w:p>
        </w:tc>
        <w:tc>
          <w:tcPr>
            <w:tcW w:w="6328" w:type="dxa"/>
          </w:tcPr>
          <w:p w14:paraId="2188109E" w14:textId="77777777" w:rsidR="0093544F" w:rsidRPr="00C607F1" w:rsidRDefault="0093544F">
            <w:pPr>
              <w:rPr>
                <w:rFonts w:ascii="Cambria" w:hAnsi="Cambria" w:cs="Calibri"/>
                <w:sz w:val="20"/>
                <w:szCs w:val="20"/>
              </w:rPr>
            </w:pPr>
            <w:r w:rsidRPr="00C607F1">
              <w:rPr>
                <w:rFonts w:ascii="Cambria" w:hAnsi="Cambria" w:cs="Calibri"/>
                <w:sz w:val="20"/>
                <w:szCs w:val="20"/>
              </w:rPr>
              <w:t>Transmissive pixel</w:t>
            </w:r>
          </w:p>
        </w:tc>
      </w:tr>
      <w:tr w:rsidR="0093544F" w:rsidRPr="007811EA" w14:paraId="5EA209A0" w14:textId="77777777">
        <w:tc>
          <w:tcPr>
            <w:tcW w:w="1838" w:type="dxa"/>
          </w:tcPr>
          <w:p w14:paraId="17CAED37"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1</w:t>
            </w:r>
          </w:p>
        </w:tc>
        <w:tc>
          <w:tcPr>
            <w:tcW w:w="6328" w:type="dxa"/>
          </w:tcPr>
          <w:p w14:paraId="5EFB02A9" w14:textId="77777777" w:rsidR="0093544F" w:rsidRPr="00C607F1" w:rsidRDefault="0093544F">
            <w:pPr>
              <w:rPr>
                <w:rFonts w:ascii="Cambria" w:hAnsi="Cambria" w:cs="Calibri"/>
                <w:sz w:val="20"/>
                <w:szCs w:val="20"/>
              </w:rPr>
            </w:pPr>
            <w:r w:rsidRPr="00C607F1">
              <w:rPr>
                <w:rFonts w:ascii="Cambria" w:hAnsi="Cambria" w:cs="Calibri"/>
                <w:sz w:val="20"/>
                <w:szCs w:val="20"/>
              </w:rPr>
              <w:t>Emissive pixel</w:t>
            </w:r>
          </w:p>
        </w:tc>
      </w:tr>
      <w:tr w:rsidR="0093544F" w:rsidRPr="007811EA" w14:paraId="7C456CD7" w14:textId="77777777">
        <w:tc>
          <w:tcPr>
            <w:tcW w:w="1838" w:type="dxa"/>
          </w:tcPr>
          <w:p w14:paraId="09581F1D"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2 .. 3</w:t>
            </w:r>
          </w:p>
        </w:tc>
        <w:tc>
          <w:tcPr>
            <w:tcW w:w="6328" w:type="dxa"/>
          </w:tcPr>
          <w:p w14:paraId="14AE42CD" w14:textId="77777777" w:rsidR="0093544F" w:rsidRPr="00C607F1" w:rsidRDefault="0093544F">
            <w:pPr>
              <w:rPr>
                <w:rFonts w:ascii="Cambria" w:hAnsi="Cambria" w:cs="Calibri"/>
                <w:sz w:val="20"/>
                <w:szCs w:val="20"/>
              </w:rPr>
            </w:pPr>
            <w:r w:rsidRPr="00C607F1">
              <w:rPr>
                <w:rFonts w:ascii="Cambria" w:hAnsi="Cambria" w:cs="Calibri"/>
                <w:sz w:val="20"/>
                <w:szCs w:val="20"/>
              </w:rPr>
              <w:t>Reserved for future use</w:t>
            </w:r>
          </w:p>
        </w:tc>
      </w:tr>
    </w:tbl>
    <w:p w14:paraId="0E6D610E" w14:textId="77777777" w:rsidR="0093544F" w:rsidRPr="007811EA" w:rsidRDefault="0093544F" w:rsidP="0093544F">
      <w:pPr>
        <w:ind w:left="851" w:hanging="284"/>
        <w:rPr>
          <w:rFonts w:ascii="Courier" w:eastAsia="MS Mincho" w:hAnsi="Courier"/>
          <w:sz w:val="24"/>
          <w:szCs w:val="24"/>
        </w:rPr>
      </w:pPr>
    </w:p>
    <w:p w14:paraId="08237B31" w14:textId="1E19A4E9" w:rsidR="0093544F" w:rsidRPr="00C607F1" w:rsidDel="00A735DC" w:rsidRDefault="0093544F" w:rsidP="00077DB7">
      <w:pPr>
        <w:ind w:left="851" w:hanging="284"/>
        <w:rPr>
          <w:del w:id="1300" w:author="Ahmed Hamza" w:date="2025-06-23T22:42:00Z" w16du:dateUtc="2025-06-24T05:42:00Z"/>
          <w:rFonts w:eastAsia="MS Mincho" w:cs="Calibri"/>
          <w:lang w:val="en-CA" w:eastAsia="ja-JP"/>
        </w:rPr>
      </w:pPr>
      <w:r w:rsidRPr="007811EA">
        <w:rPr>
          <w:rFonts w:ascii="Courier" w:eastAsia="MS Mincho" w:hAnsi="Courier"/>
        </w:rPr>
        <w:t>ami_attenuation_use_idc</w:t>
      </w:r>
      <w:r w:rsidRPr="00C607F1">
        <w:rPr>
          <w:rFonts w:eastAsia="MS Mincho" w:cs="Calibri"/>
        </w:rPr>
        <w:t xml:space="preserve"> indicates which operation should be used to apply the attenuation map sample values to the corresponding frame in the associated video before rendering the frame on the display. The semantics of the values assigned to this field are</w:t>
      </w:r>
      <w:r w:rsidR="0065473A">
        <w:rPr>
          <w:rFonts w:eastAsia="MS Mincho" w:cs="Calibri"/>
        </w:rPr>
        <w:t xml:space="preserve"> </w:t>
      </w:r>
      <w:r w:rsidR="0065473A" w:rsidRPr="0065473A">
        <w:rPr>
          <w:rFonts w:eastAsia="MS Mincho" w:cs="Calibri"/>
        </w:rPr>
        <w:t>described in</w:t>
      </w:r>
      <w:del w:id="1301" w:author="Ahmed Hamza" w:date="2025-06-23T22:41:00Z" w16du:dateUtc="2025-06-24T05:41:00Z">
        <w:r w:rsidR="0065473A" w:rsidRPr="0065473A" w:rsidDel="00A735DC">
          <w:rPr>
            <w:rFonts w:eastAsia="MS Mincho" w:cs="Calibri"/>
          </w:rPr>
          <w:delText xml:space="preserve"> </w:delText>
        </w:r>
      </w:del>
      <w:ins w:id="1302" w:author="Ahmed Hamza" w:date="2025-06-28T19:08:00Z" w16du:dateUtc="2025-06-29T02:08:00Z">
        <w:r w:rsidR="00AA7C35">
          <w:rPr>
            <w:rFonts w:eastAsia="MS Mincho" w:cs="Calibri"/>
          </w:rPr>
          <w:t xml:space="preserve"> </w:t>
        </w:r>
        <w:r w:rsidR="00AA7C35">
          <w:rPr>
            <w:rFonts w:eastAsia="MS Mincho" w:cs="Calibri"/>
          </w:rPr>
          <w:fldChar w:fldCharType="begin"/>
        </w:r>
        <w:r w:rsidR="00AA7C35">
          <w:rPr>
            <w:rFonts w:eastAsia="MS Mincho" w:cs="Calibri"/>
          </w:rPr>
          <w:instrText xml:space="preserve"> REF _Ref202030112 \r \h </w:instrText>
        </w:r>
      </w:ins>
      <w:r w:rsidR="00AA7C35">
        <w:rPr>
          <w:rFonts w:eastAsia="MS Mincho" w:cs="Calibri"/>
        </w:rPr>
      </w:r>
      <w:r w:rsidR="00AA7C35">
        <w:rPr>
          <w:rFonts w:eastAsia="MS Mincho" w:cs="Calibri"/>
        </w:rPr>
        <w:fldChar w:fldCharType="separate"/>
      </w:r>
      <w:ins w:id="1303" w:author="Ahmed Hamza" w:date="2025-06-28T19:08:00Z" w16du:dateUtc="2025-06-29T02:08:00Z">
        <w:r w:rsidR="00AA7C35">
          <w:rPr>
            <w:rFonts w:eastAsia="MS Mincho" w:cs="Calibri"/>
          </w:rPr>
          <w:t>Table 7</w:t>
        </w:r>
        <w:r w:rsidR="00AA7C35">
          <w:rPr>
            <w:rFonts w:eastAsia="MS Mincho" w:cs="Calibri"/>
          </w:rPr>
          <w:fldChar w:fldCharType="end"/>
        </w:r>
      </w:ins>
      <w:del w:id="1304" w:author="Ahmed Hamza" w:date="2025-06-23T22:41:00Z" w16du:dateUtc="2025-06-24T05:41:00Z">
        <w:r w:rsidR="0065473A" w:rsidRPr="0065473A" w:rsidDel="00A735DC">
          <w:rPr>
            <w:rFonts w:eastAsia="MS Mincho" w:cs="Calibri"/>
          </w:rPr>
          <w:fldChar w:fldCharType="begin"/>
        </w:r>
        <w:r w:rsidR="0065473A" w:rsidRPr="0065473A" w:rsidDel="00A735DC">
          <w:rPr>
            <w:rFonts w:eastAsia="MS Mincho" w:cs="Calibri"/>
          </w:rPr>
          <w:delInstrText xml:space="preserve"> REF _Ref169709526 \h </w:delInstrText>
        </w:r>
        <w:r w:rsidR="0065473A" w:rsidRPr="00077DB7" w:rsidDel="00A735DC">
          <w:rPr>
            <w:rFonts w:eastAsia="MS Mincho" w:cs="Calibri"/>
          </w:rPr>
          <w:delInstrText xml:space="preserve"> \* MERGEFORMAT </w:delInstrText>
        </w:r>
        <w:r w:rsidR="0065473A" w:rsidRPr="0065473A" w:rsidDel="00A735DC">
          <w:rPr>
            <w:rFonts w:eastAsia="MS Mincho" w:cs="Calibri"/>
          </w:rPr>
        </w:r>
        <w:r w:rsidR="0065473A" w:rsidRPr="0065473A" w:rsidDel="00A735DC">
          <w:rPr>
            <w:rFonts w:eastAsia="MS Mincho" w:cs="Calibri"/>
          </w:rPr>
          <w:fldChar w:fldCharType="separate"/>
        </w:r>
        <w:r w:rsidR="0065473A" w:rsidRPr="00077DB7" w:rsidDel="00A735DC">
          <w:rPr>
            <w:rFonts w:eastAsia="Times New Roman"/>
          </w:rPr>
          <w:delText>Table 2</w:delText>
        </w:r>
        <w:r w:rsidR="0065473A" w:rsidRPr="0065473A" w:rsidDel="00A735DC">
          <w:rPr>
            <w:rFonts w:eastAsia="MS Mincho" w:cs="Calibri"/>
          </w:rPr>
          <w:fldChar w:fldCharType="end"/>
        </w:r>
      </w:del>
      <w:r w:rsidRPr="00C607F1">
        <w:rPr>
          <w:rFonts w:eastAsia="MS Mincho" w:cs="Calibri"/>
          <w:lang w:val="en-CA" w:eastAsia="ja-JP"/>
        </w:rPr>
        <w:t>.</w:t>
      </w:r>
    </w:p>
    <w:p w14:paraId="7C609611" w14:textId="77777777" w:rsidR="0041788C" w:rsidRDefault="0041788C">
      <w:pPr>
        <w:rPr>
          <w:rFonts w:eastAsia="MS Mincho" w:cs="Calibri"/>
          <w:lang w:val="en-CA" w:eastAsia="ja-JP"/>
        </w:rPr>
        <w:pPrChange w:id="1305" w:author="Ahmed Hamza" w:date="2025-06-23T22:42:00Z" w16du:dateUtc="2025-06-24T05:42:00Z">
          <w:pPr>
            <w:tabs>
              <w:tab w:val="clear" w:pos="403"/>
            </w:tabs>
            <w:spacing w:after="200" w:line="276" w:lineRule="auto"/>
            <w:ind w:left="1211"/>
            <w:contextualSpacing/>
          </w:pPr>
        </w:pPrChange>
      </w:pPr>
    </w:p>
    <w:p w14:paraId="554D6ABD" w14:textId="0F55C10C" w:rsidR="005A3D2A" w:rsidRPr="00077DB7" w:rsidDel="00C30325" w:rsidRDefault="005A3D2A" w:rsidP="00077DB7">
      <w:pPr>
        <w:pStyle w:val="Tabletitle"/>
        <w:rPr>
          <w:del w:id="1306" w:author="Ahmed Hamza" w:date="2025-06-23T22:41:00Z" w16du:dateUtc="2025-06-24T05:41:00Z"/>
          <w:lang w:val="en-US"/>
        </w:rPr>
      </w:pPr>
      <w:moveFromRangeStart w:id="1307" w:author="Ahmed Hamza" w:date="2025-06-23T22:41:00Z" w:name="move201610897"/>
      <w:moveFrom w:id="1308" w:author="Ahmed Hamza" w:date="2025-06-23T22:41:00Z" w16du:dateUtc="2025-06-24T05:41:00Z">
        <w:del w:id="1309" w:author="Ahmed Hamza" w:date="2025-06-23T22:41:00Z" w16du:dateUtc="2025-06-24T05:41:00Z">
          <w:r w:rsidRPr="007811EA" w:rsidDel="00C30325">
            <w:rPr>
              <w:lang w:val="en-CA"/>
            </w:rPr>
            <w:delText xml:space="preserve">Semantics of the </w:delText>
          </w:r>
          <w:r w:rsidR="00502550" w:rsidDel="00C30325">
            <w:rPr>
              <w:lang w:val="en-CA"/>
            </w:rPr>
            <w:delText>values assigned to</w:delText>
          </w:r>
          <w:r w:rsidRPr="007811EA" w:rsidDel="00C30325">
            <w:rPr>
              <w:lang w:val="en-CA"/>
            </w:rPr>
            <w:delText xml:space="preserve"> </w:delText>
          </w:r>
          <w:r w:rsidRPr="00077DB7" w:rsidDel="00C30325">
            <w:rPr>
              <w:rFonts w:ascii="Courier" w:eastAsia="MS Mincho" w:hAnsi="Courier"/>
              <w:lang w:val="en-GB"/>
            </w:rPr>
            <w:delText>ami_</w:delText>
          </w:r>
          <w:r w:rsidR="00B50989" w:rsidRPr="00077DB7" w:rsidDel="00C30325">
            <w:rPr>
              <w:rFonts w:ascii="Courier" w:eastAsia="MS Mincho" w:hAnsi="Courier"/>
              <w:lang w:val="en-US"/>
            </w:rPr>
            <w:delText>attenuation_use_idc</w:delText>
          </w:r>
          <w:r w:rsidR="006D6A0F" w:rsidDel="00C30325">
            <w:rPr>
              <w:lang w:val="en-CA"/>
            </w:rPr>
            <w:delText>.</w:delText>
          </w:r>
        </w:del>
      </w:moveFrom>
      <w:moveFromRangeEnd w:id="1307"/>
    </w:p>
    <w:p w14:paraId="603297BE" w14:textId="649818B4" w:rsidR="00C30325" w:rsidRPr="00F8709C" w:rsidRDefault="00C30325">
      <w:pPr>
        <w:pStyle w:val="Tabletitle"/>
        <w:rPr>
          <w:ins w:id="1310" w:author="Ahmed Hamza" w:date="2025-06-23T22:41:00Z" w16du:dateUtc="2025-06-24T05:41:00Z"/>
        </w:rPr>
        <w:pPrChange w:id="1311" w:author="Ahmed Hamza" w:date="2025-06-28T19:07:00Z" w16du:dateUtc="2025-06-29T02:07:00Z">
          <w:pPr/>
        </w:pPrChange>
      </w:pPr>
      <w:bookmarkStart w:id="1312" w:name="_Ref202030112"/>
      <w:moveToRangeStart w:id="1313" w:author="Ahmed Hamza" w:date="2025-06-23T22:41:00Z" w:name="move201610897"/>
      <w:moveTo w:id="1314" w:author="Ahmed Hamza" w:date="2025-06-23T22:41:00Z" w16du:dateUtc="2025-06-24T05:41:00Z">
        <w:r w:rsidRPr="00AA7C35">
          <w:rPr>
            <w:lang w:val="en-GB"/>
            <w:rPrChange w:id="1315" w:author="Ahmed Hamza" w:date="2025-06-28T19:12:00Z" w16du:dateUtc="2025-06-29T02:12:00Z">
              <w:rPr>
                <w:b/>
                <w:bCs/>
                <w:lang w:val="en-CA"/>
              </w:rPr>
            </w:rPrChange>
          </w:rPr>
          <w:t xml:space="preserve">Semantics of the values assigned to </w:t>
        </w:r>
        <w:r w:rsidRPr="00AA7C35">
          <w:rPr>
            <w:rFonts w:ascii="Courier New" w:hAnsi="Courier New" w:cs="Courier New"/>
            <w:lang w:val="en-GB"/>
            <w:rPrChange w:id="1316" w:author="Ahmed Hamza" w:date="2025-06-28T19:12:00Z" w16du:dateUtc="2025-06-29T02:12:00Z">
              <w:rPr>
                <w:rFonts w:ascii="Courier" w:eastAsia="MS Mincho" w:hAnsi="Courier"/>
                <w:b/>
                <w:bCs/>
              </w:rPr>
            </w:rPrChange>
          </w:rPr>
          <w:t>ami_</w:t>
        </w:r>
        <w:r w:rsidRPr="00AA7C35">
          <w:rPr>
            <w:rFonts w:ascii="Courier New" w:hAnsi="Courier New" w:cs="Courier New"/>
            <w:lang w:val="en-GB"/>
            <w:rPrChange w:id="1317" w:author="Ahmed Hamza" w:date="2025-06-28T19:12:00Z" w16du:dateUtc="2025-06-29T02:12:00Z">
              <w:rPr>
                <w:rFonts w:ascii="Courier" w:eastAsia="MS Mincho" w:hAnsi="Courier"/>
                <w:b/>
                <w:bCs/>
                <w:lang w:val="en-US"/>
              </w:rPr>
            </w:rPrChange>
          </w:rPr>
          <w:t>attenuation_use_idc</w:t>
        </w:r>
        <w:r w:rsidRPr="00AA7C35">
          <w:rPr>
            <w:lang w:val="en-GB"/>
            <w:rPrChange w:id="1318" w:author="Ahmed Hamza" w:date="2025-06-28T19:12:00Z" w16du:dateUtc="2025-06-29T02:12:00Z">
              <w:rPr>
                <w:b/>
                <w:bCs/>
                <w:lang w:val="en-CA"/>
              </w:rPr>
            </w:rPrChange>
          </w:rPr>
          <w:t>.</w:t>
        </w:r>
      </w:moveTo>
      <w:bookmarkEnd w:id="1312"/>
      <w:moveToRangeEnd w:id="1313"/>
    </w:p>
    <w:tbl>
      <w:tblPr>
        <w:tblStyle w:val="TableGrid1"/>
        <w:tblW w:w="0" w:type="auto"/>
        <w:tblInd w:w="851" w:type="dxa"/>
        <w:tblLook w:val="04A0" w:firstRow="1" w:lastRow="0" w:firstColumn="1" w:lastColumn="0" w:noHBand="0" w:noVBand="1"/>
      </w:tblPr>
      <w:tblGrid>
        <w:gridCol w:w="1838"/>
        <w:gridCol w:w="6328"/>
      </w:tblGrid>
      <w:tr w:rsidR="0041788C" w:rsidRPr="007811EA" w14:paraId="27315587" w14:textId="77777777" w:rsidTr="006151CF">
        <w:tc>
          <w:tcPr>
            <w:tcW w:w="1838" w:type="dxa"/>
          </w:tcPr>
          <w:p w14:paraId="3061F579" w14:textId="34D33455" w:rsidR="0041788C" w:rsidRPr="00C607F1" w:rsidRDefault="005A3D2A" w:rsidP="006151CF">
            <w:pPr>
              <w:jc w:val="center"/>
              <w:rPr>
                <w:rFonts w:ascii="Cambria" w:hAnsi="Cambria" w:cs="Calibri"/>
                <w:b/>
                <w:sz w:val="20"/>
                <w:szCs w:val="20"/>
              </w:rPr>
            </w:pPr>
            <w:r>
              <w:rPr>
                <w:rFonts w:ascii="Cambria" w:hAnsi="Cambria" w:cs="Calibri"/>
                <w:b/>
                <w:sz w:val="20"/>
                <w:szCs w:val="20"/>
              </w:rPr>
              <w:t>Value</w:t>
            </w:r>
          </w:p>
        </w:tc>
        <w:tc>
          <w:tcPr>
            <w:tcW w:w="6328" w:type="dxa"/>
          </w:tcPr>
          <w:p w14:paraId="3912F442" w14:textId="29E46913" w:rsidR="0041788C" w:rsidRPr="00C607F1" w:rsidRDefault="005A3D2A" w:rsidP="006151CF">
            <w:pPr>
              <w:jc w:val="center"/>
              <w:rPr>
                <w:rFonts w:ascii="Cambria" w:hAnsi="Cambria" w:cs="Calibri"/>
                <w:b/>
                <w:sz w:val="20"/>
                <w:szCs w:val="20"/>
              </w:rPr>
            </w:pPr>
            <w:r>
              <w:rPr>
                <w:rFonts w:ascii="Cambria" w:hAnsi="Cambria" w:cs="Calibri"/>
                <w:b/>
                <w:sz w:val="20"/>
                <w:szCs w:val="20"/>
              </w:rPr>
              <w:t>Description</w:t>
            </w:r>
          </w:p>
        </w:tc>
      </w:tr>
      <w:tr w:rsidR="0041788C" w:rsidRPr="007811EA" w14:paraId="7CEF0B6D" w14:textId="77777777" w:rsidTr="006151CF">
        <w:tc>
          <w:tcPr>
            <w:tcW w:w="1838" w:type="dxa"/>
          </w:tcPr>
          <w:p w14:paraId="2AAAF5CF" w14:textId="77777777" w:rsidR="0041788C" w:rsidRPr="00C607F1" w:rsidRDefault="0041788C" w:rsidP="005A3D2A">
            <w:pPr>
              <w:jc w:val="center"/>
              <w:rPr>
                <w:rFonts w:ascii="Cambria" w:hAnsi="Cambria" w:cs="Calibri"/>
                <w:sz w:val="20"/>
                <w:szCs w:val="20"/>
              </w:rPr>
            </w:pPr>
            <w:r w:rsidRPr="00C607F1">
              <w:rPr>
                <w:rFonts w:ascii="Cambria" w:hAnsi="Cambria" w:cs="Calibri"/>
                <w:sz w:val="20"/>
                <w:szCs w:val="20"/>
              </w:rPr>
              <w:t>0</w:t>
            </w:r>
          </w:p>
        </w:tc>
        <w:tc>
          <w:tcPr>
            <w:tcW w:w="6328" w:type="dxa"/>
          </w:tcPr>
          <w:p w14:paraId="7BA4D0E6" w14:textId="622A612C"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he attenuation map sample values should be added to the video frame</w:t>
            </w:r>
            <w:r w:rsidR="00EB33F8">
              <w:rPr>
                <w:rFonts w:ascii="Cambria" w:hAnsi="Cambria" w:cs="Calibri"/>
                <w:sz w:val="20"/>
                <w:szCs w:val="20"/>
              </w:rPr>
              <w:t xml:space="preserve"> sample values</w:t>
            </w:r>
            <w:r>
              <w:rPr>
                <w:rFonts w:ascii="Cambria" w:hAnsi="Cambria" w:cs="Calibri"/>
                <w:sz w:val="20"/>
                <w:szCs w:val="20"/>
              </w:rPr>
              <w:t>.</w:t>
            </w:r>
          </w:p>
        </w:tc>
      </w:tr>
      <w:tr w:rsidR="0041788C" w:rsidRPr="007811EA" w14:paraId="236C2C46" w14:textId="77777777" w:rsidTr="006151CF">
        <w:tc>
          <w:tcPr>
            <w:tcW w:w="1838" w:type="dxa"/>
          </w:tcPr>
          <w:p w14:paraId="799648CF" w14:textId="77777777" w:rsidR="0041788C" w:rsidRPr="00C607F1" w:rsidRDefault="0041788C" w:rsidP="005A3D2A">
            <w:pPr>
              <w:jc w:val="center"/>
              <w:rPr>
                <w:rFonts w:ascii="Cambria" w:hAnsi="Cambria" w:cs="Calibri"/>
                <w:sz w:val="20"/>
                <w:szCs w:val="20"/>
              </w:rPr>
            </w:pPr>
            <w:r w:rsidRPr="00C607F1">
              <w:rPr>
                <w:rFonts w:ascii="Cambria" w:hAnsi="Cambria" w:cs="Calibri"/>
                <w:sz w:val="20"/>
                <w:szCs w:val="20"/>
              </w:rPr>
              <w:t>1</w:t>
            </w:r>
          </w:p>
        </w:tc>
        <w:tc>
          <w:tcPr>
            <w:tcW w:w="6328" w:type="dxa"/>
          </w:tcPr>
          <w:p w14:paraId="157422EA" w14:textId="52C42E04"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he attenuation map sample values should be subtracted from the video frame</w:t>
            </w:r>
            <w:r w:rsidR="00EB33F8">
              <w:rPr>
                <w:rFonts w:ascii="Cambria" w:hAnsi="Cambria" w:cs="Calibri"/>
                <w:sz w:val="20"/>
                <w:szCs w:val="20"/>
              </w:rPr>
              <w:t xml:space="preserve"> sample values</w:t>
            </w:r>
            <w:r>
              <w:rPr>
                <w:rFonts w:ascii="Cambria" w:hAnsi="Cambria" w:cs="Calibri"/>
                <w:sz w:val="20"/>
                <w:szCs w:val="20"/>
              </w:rPr>
              <w:t>.</w:t>
            </w:r>
          </w:p>
        </w:tc>
      </w:tr>
      <w:tr w:rsidR="0041788C" w:rsidRPr="007811EA" w14:paraId="4E285955" w14:textId="77777777" w:rsidTr="006151CF">
        <w:tc>
          <w:tcPr>
            <w:tcW w:w="1838" w:type="dxa"/>
          </w:tcPr>
          <w:p w14:paraId="07EB34ED" w14:textId="4C5F2EF3" w:rsidR="0041788C" w:rsidRPr="00C607F1" w:rsidRDefault="0041788C" w:rsidP="005A3D2A">
            <w:pPr>
              <w:jc w:val="center"/>
              <w:rPr>
                <w:rFonts w:ascii="Cambria" w:hAnsi="Cambria" w:cs="Calibri"/>
                <w:sz w:val="20"/>
                <w:szCs w:val="20"/>
              </w:rPr>
            </w:pPr>
            <w:r w:rsidRPr="00C607F1">
              <w:rPr>
                <w:rFonts w:ascii="Cambria" w:hAnsi="Cambria" w:cs="Calibri"/>
                <w:sz w:val="20"/>
                <w:szCs w:val="20"/>
              </w:rPr>
              <w:lastRenderedPageBreak/>
              <w:t>2</w:t>
            </w:r>
          </w:p>
        </w:tc>
        <w:tc>
          <w:tcPr>
            <w:tcW w:w="6328" w:type="dxa"/>
          </w:tcPr>
          <w:p w14:paraId="655A241D" w14:textId="78AE04BF"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 xml:space="preserve">he </w:t>
            </w:r>
            <w:r w:rsidR="009A260F">
              <w:rPr>
                <w:rFonts w:ascii="Cambria" w:hAnsi="Cambria" w:cs="Calibri"/>
                <w:sz w:val="20"/>
                <w:szCs w:val="20"/>
              </w:rPr>
              <w:t xml:space="preserve">video </w:t>
            </w:r>
            <w:del w:id="1319" w:author="Ahmed Hamza" w:date="2025-06-23T22:42:00Z" w16du:dateUtc="2025-06-24T05:42:00Z">
              <w:r w:rsidR="009A260F" w:rsidDel="00F2342A">
                <w:rPr>
                  <w:rFonts w:ascii="Cambria" w:hAnsi="Cambria" w:cs="Calibri"/>
                  <w:sz w:val="20"/>
                  <w:szCs w:val="20"/>
                </w:rPr>
                <w:delText xml:space="preserve">frame </w:delText>
              </w:r>
              <w:r w:rsidRPr="005A3D2A" w:rsidDel="00F2342A">
                <w:rPr>
                  <w:rFonts w:ascii="Cambria" w:hAnsi="Cambria" w:cs="Calibri"/>
                  <w:sz w:val="20"/>
                  <w:szCs w:val="20"/>
                </w:rPr>
                <w:delText xml:space="preserve"> sample</w:delText>
              </w:r>
            </w:del>
            <w:ins w:id="1320" w:author="Ahmed Hamza" w:date="2025-06-23T22:42:00Z" w16du:dateUtc="2025-06-24T05:42:00Z">
              <w:r w:rsidR="00F2342A">
                <w:rPr>
                  <w:rFonts w:ascii="Cambria" w:hAnsi="Cambria" w:cs="Calibri"/>
                  <w:sz w:val="20"/>
                  <w:szCs w:val="20"/>
                </w:rPr>
                <w:t xml:space="preserve">frame </w:t>
              </w:r>
              <w:r w:rsidR="00F2342A" w:rsidRPr="005A3D2A">
                <w:rPr>
                  <w:rFonts w:cs="Calibri"/>
                  <w:sz w:val="20"/>
                  <w:szCs w:val="20"/>
                </w:rPr>
                <w:t>sample</w:t>
              </w:r>
            </w:ins>
            <w:r w:rsidRPr="005A3D2A">
              <w:rPr>
                <w:rFonts w:ascii="Cambria" w:hAnsi="Cambria" w:cs="Calibri"/>
                <w:sz w:val="20"/>
                <w:szCs w:val="20"/>
              </w:rPr>
              <w:t xml:space="preserve"> values should be multiplied by the </w:t>
            </w:r>
            <w:r w:rsidR="009571B5">
              <w:rPr>
                <w:rFonts w:ascii="Cambria" w:hAnsi="Cambria" w:cs="Calibri"/>
                <w:sz w:val="20"/>
                <w:szCs w:val="20"/>
              </w:rPr>
              <w:t xml:space="preserve">attenuation map sample </w:t>
            </w:r>
            <w:del w:id="1321" w:author="Ahmed Hamza" w:date="2025-06-28T19:12:00Z" w16du:dateUtc="2025-06-29T02:12:00Z">
              <w:r w:rsidR="009571B5" w:rsidDel="00AA7C35">
                <w:rPr>
                  <w:rFonts w:ascii="Cambria" w:hAnsi="Cambria" w:cs="Calibri"/>
                  <w:sz w:val="20"/>
                  <w:szCs w:val="20"/>
                </w:rPr>
                <w:delText>values</w:delText>
              </w:r>
              <w:r w:rsidRPr="005A3D2A" w:rsidDel="00AA7C35">
                <w:rPr>
                  <w:rFonts w:ascii="Cambria" w:hAnsi="Cambria" w:cs="Calibri"/>
                  <w:sz w:val="20"/>
                  <w:szCs w:val="20"/>
                </w:rPr>
                <w:delText>e</w:delText>
              </w:r>
            </w:del>
            <w:ins w:id="1322" w:author="Ahmed Hamza" w:date="2025-06-28T19:12:00Z" w16du:dateUtc="2025-06-29T02:12:00Z">
              <w:r w:rsidR="00AA7C35">
                <w:rPr>
                  <w:rFonts w:ascii="Cambria" w:hAnsi="Cambria" w:cs="Calibri"/>
                  <w:sz w:val="20"/>
                  <w:szCs w:val="20"/>
                </w:rPr>
                <w:t>values</w:t>
              </w:r>
            </w:ins>
            <w:r>
              <w:rPr>
                <w:rFonts w:ascii="Cambria" w:hAnsi="Cambria" w:cs="Calibri"/>
                <w:sz w:val="20"/>
                <w:szCs w:val="20"/>
              </w:rPr>
              <w:t>.</w:t>
            </w:r>
          </w:p>
        </w:tc>
      </w:tr>
      <w:tr w:rsidR="005A3D2A" w:rsidRPr="007811EA" w14:paraId="73B3ACD1" w14:textId="77777777" w:rsidTr="006151CF">
        <w:tc>
          <w:tcPr>
            <w:tcW w:w="1838" w:type="dxa"/>
          </w:tcPr>
          <w:p w14:paraId="4051F272" w14:textId="2B42FBB8" w:rsidR="005A3D2A" w:rsidRPr="00077DB7" w:rsidRDefault="005A3D2A" w:rsidP="005A3D2A">
            <w:pPr>
              <w:jc w:val="center"/>
              <w:rPr>
                <w:rFonts w:ascii="Cambria" w:hAnsi="Cambria" w:cs="Calibri"/>
                <w:sz w:val="20"/>
                <w:szCs w:val="20"/>
              </w:rPr>
            </w:pPr>
            <w:r w:rsidRPr="005A3D2A">
              <w:rPr>
                <w:rFonts w:cs="Calibri"/>
                <w:sz w:val="20"/>
                <w:szCs w:val="20"/>
              </w:rPr>
              <w:t>3</w:t>
            </w:r>
          </w:p>
        </w:tc>
        <w:tc>
          <w:tcPr>
            <w:tcW w:w="6328" w:type="dxa"/>
          </w:tcPr>
          <w:p w14:paraId="22CED44F" w14:textId="469062A0" w:rsidR="005A3D2A" w:rsidRPr="00077DB7" w:rsidRDefault="005A3D2A" w:rsidP="005A3D2A">
            <w:pPr>
              <w:rPr>
                <w:rFonts w:ascii="Cambria" w:hAnsi="Cambria" w:cs="Calibri"/>
                <w:sz w:val="20"/>
                <w:szCs w:val="20"/>
              </w:rPr>
            </w:pPr>
            <w:r w:rsidRPr="00077DB7">
              <w:rPr>
                <w:rFonts w:cs="Calibri"/>
                <w:sz w:val="20"/>
                <w:szCs w:val="20"/>
              </w:rPr>
              <w:t>The attenuation map sample values should be applied to the video frame according to a proprietary use</w:t>
            </w:r>
            <w:r w:rsidR="0099756F">
              <w:rPr>
                <w:rFonts w:ascii="Cambria" w:hAnsi="Cambria" w:cs="Calibri"/>
                <w:sz w:val="20"/>
                <w:szCs w:val="20"/>
              </w:rPr>
              <w:t>r</w:t>
            </w:r>
            <w:r w:rsidRPr="00077DB7">
              <w:rPr>
                <w:rFonts w:cs="Calibri"/>
                <w:sz w:val="20"/>
                <w:szCs w:val="20"/>
              </w:rPr>
              <w:t>-defined process</w:t>
            </w:r>
            <w:r>
              <w:rPr>
                <w:rFonts w:ascii="Cambria" w:hAnsi="Cambria" w:cs="Calibri"/>
                <w:sz w:val="20"/>
                <w:szCs w:val="20"/>
              </w:rPr>
              <w:t>.</w:t>
            </w:r>
          </w:p>
        </w:tc>
      </w:tr>
    </w:tbl>
    <w:p w14:paraId="706D26F3" w14:textId="77777777" w:rsidR="007D5328" w:rsidRPr="00C607F1" w:rsidRDefault="007D5328" w:rsidP="00077DB7">
      <w:pPr>
        <w:tabs>
          <w:tab w:val="clear" w:pos="403"/>
        </w:tabs>
        <w:spacing w:after="200" w:line="276" w:lineRule="auto"/>
        <w:contextualSpacing/>
        <w:rPr>
          <w:rFonts w:eastAsia="MS Mincho" w:cs="Calibri"/>
          <w:lang w:val="en-CA" w:eastAsia="ja-JP"/>
        </w:rPr>
      </w:pPr>
    </w:p>
    <w:p w14:paraId="5439AC44" w14:textId="7B678D72" w:rsidR="0093544F" w:rsidRPr="007811EA" w:rsidRDefault="0093544F" w:rsidP="0093544F">
      <w:pPr>
        <w:ind w:left="851" w:hanging="284"/>
        <w:rPr>
          <w:rFonts w:ascii="Calibri" w:eastAsia="MS Mincho" w:hAnsi="Calibri" w:cs="Calibri"/>
          <w:lang w:val="en-CA" w:eastAsia="ja-JP"/>
        </w:rPr>
      </w:pPr>
      <w:r w:rsidRPr="007811EA">
        <w:rPr>
          <w:rFonts w:ascii="Courier" w:eastAsia="MS Mincho" w:hAnsi="Courier"/>
        </w:rPr>
        <w:t>ami_attenuation_component_idc</w:t>
      </w:r>
      <w:r w:rsidRPr="00C607F1">
        <w:rPr>
          <w:rFonts w:eastAsia="MS Mincho"/>
        </w:rPr>
        <w:t xml:space="preserve"> </w:t>
      </w:r>
      <w:r w:rsidRPr="00C607F1">
        <w:rPr>
          <w:rFonts w:eastAsia="MS Mincho" w:cs="Calibri"/>
          <w:lang w:val="en-CA" w:eastAsia="ja-JP"/>
        </w:rPr>
        <w:t xml:space="preserve">indicates on which color component(s) of the associated video to apply the attenuation map using the operation defined by </w:t>
      </w:r>
      <w:r w:rsidRPr="007811EA">
        <w:rPr>
          <w:rFonts w:ascii="Courier" w:eastAsia="MS Mincho" w:hAnsi="Courier"/>
        </w:rPr>
        <w:t>ami_attenuation_use_idc</w:t>
      </w:r>
      <w:r w:rsidRPr="00C607F1">
        <w:rPr>
          <w:rFonts w:eastAsia="MS Mincho" w:cs="Calibri"/>
          <w:lang w:val="en-CA" w:eastAsia="ja-JP"/>
        </w:rPr>
        <w:t xml:space="preserve">. It also specifies how many components the attenuation map has. The semantics of the values assigned to this field are </w:t>
      </w:r>
      <w:r w:rsidR="004C0CCA">
        <w:rPr>
          <w:rFonts w:eastAsia="MS Mincho" w:cs="Calibri"/>
          <w:lang w:val="en-CA" w:eastAsia="ja-JP"/>
        </w:rPr>
        <w:t>described</w:t>
      </w:r>
      <w:r w:rsidRPr="00C607F1">
        <w:rPr>
          <w:rFonts w:eastAsia="MS Mincho" w:cs="Calibri"/>
          <w:lang w:val="en-CA" w:eastAsia="ja-JP"/>
        </w:rPr>
        <w:t xml:space="preserve"> in</w:t>
      </w:r>
      <w:del w:id="1323" w:author="Ahmed Hamza" w:date="2025-06-23T22:43:00Z" w16du:dateUtc="2025-06-24T05:43:00Z">
        <w:r w:rsidRPr="00C607F1" w:rsidDel="00742143">
          <w:rPr>
            <w:rFonts w:eastAsia="MS Mincho" w:cs="Calibri"/>
            <w:lang w:val="en-CA" w:eastAsia="ja-JP"/>
          </w:rPr>
          <w:delText xml:space="preserve"> </w:delText>
        </w:r>
      </w:del>
      <w:ins w:id="1324" w:author="Ahmed Hamza" w:date="2025-06-28T19:08:00Z" w16du:dateUtc="2025-06-29T02:08:00Z">
        <w:r w:rsidR="00AA7C35">
          <w:rPr>
            <w:rFonts w:eastAsia="MS Mincho" w:cs="Calibri"/>
            <w:lang w:val="en-CA" w:eastAsia="ja-JP"/>
          </w:rPr>
          <w:t xml:space="preserve"> </w:t>
        </w:r>
        <w:r w:rsidR="00AA7C35">
          <w:rPr>
            <w:rFonts w:eastAsia="MS Mincho" w:cs="Calibri"/>
            <w:lang w:val="en-CA" w:eastAsia="ja-JP"/>
          </w:rPr>
          <w:fldChar w:fldCharType="begin"/>
        </w:r>
        <w:r w:rsidR="00AA7C35">
          <w:rPr>
            <w:rFonts w:eastAsia="MS Mincho" w:cs="Calibri"/>
            <w:lang w:val="en-CA" w:eastAsia="ja-JP"/>
          </w:rPr>
          <w:instrText xml:space="preserve"> REF _Ref202030151 \r \h </w:instrText>
        </w:r>
      </w:ins>
      <w:r w:rsidR="00AA7C35">
        <w:rPr>
          <w:rFonts w:eastAsia="MS Mincho" w:cs="Calibri"/>
          <w:lang w:val="en-CA" w:eastAsia="ja-JP"/>
        </w:rPr>
      </w:r>
      <w:r w:rsidR="00AA7C35">
        <w:rPr>
          <w:rFonts w:eastAsia="MS Mincho" w:cs="Calibri"/>
          <w:lang w:val="en-CA" w:eastAsia="ja-JP"/>
        </w:rPr>
        <w:fldChar w:fldCharType="separate"/>
      </w:r>
      <w:ins w:id="1325" w:author="Ahmed Hamza" w:date="2025-06-28T19:08:00Z" w16du:dateUtc="2025-06-29T02:08:00Z">
        <w:r w:rsidR="00AA7C35">
          <w:rPr>
            <w:rFonts w:eastAsia="MS Mincho" w:cs="Calibri"/>
            <w:lang w:val="en-CA" w:eastAsia="ja-JP"/>
          </w:rPr>
          <w:t>Table 8</w:t>
        </w:r>
        <w:r w:rsidR="00AA7C35">
          <w:rPr>
            <w:rFonts w:eastAsia="MS Mincho" w:cs="Calibri"/>
            <w:lang w:val="en-CA" w:eastAsia="ja-JP"/>
          </w:rPr>
          <w:fldChar w:fldCharType="end"/>
        </w:r>
      </w:ins>
      <w:del w:id="1326" w:author="Ahmed Hamza" w:date="2025-06-23T22:43:00Z" w16du:dateUtc="2025-06-24T05:43:00Z">
        <w:r w:rsidR="00913A1C" w:rsidRPr="00913A1C" w:rsidDel="00742143">
          <w:rPr>
            <w:rFonts w:eastAsia="MS Mincho" w:cs="Calibri"/>
            <w:lang w:val="en-CA" w:eastAsia="ja-JP"/>
          </w:rPr>
          <w:fldChar w:fldCharType="begin"/>
        </w:r>
        <w:r w:rsidR="00913A1C" w:rsidRPr="00913A1C" w:rsidDel="00742143">
          <w:rPr>
            <w:rFonts w:eastAsia="MS Mincho" w:cs="Calibri"/>
            <w:lang w:val="en-CA" w:eastAsia="ja-JP"/>
          </w:rPr>
          <w:delInstrText xml:space="preserve"> REF _Ref170250443 \h  \* MERGEFORMAT </w:delInstrText>
        </w:r>
        <w:r w:rsidR="00913A1C" w:rsidRPr="00913A1C" w:rsidDel="00742143">
          <w:rPr>
            <w:rFonts w:eastAsia="MS Mincho" w:cs="Calibri"/>
            <w:lang w:val="en-CA" w:eastAsia="ja-JP"/>
          </w:rPr>
        </w:r>
        <w:r w:rsidR="00913A1C" w:rsidRPr="00913A1C" w:rsidDel="00742143">
          <w:rPr>
            <w:rFonts w:eastAsia="MS Mincho" w:cs="Calibri"/>
            <w:lang w:val="en-CA" w:eastAsia="ja-JP"/>
          </w:rPr>
          <w:fldChar w:fldCharType="separate"/>
        </w:r>
        <w:r w:rsidR="00913A1C" w:rsidRPr="00077DB7" w:rsidDel="00742143">
          <w:rPr>
            <w:rFonts w:eastAsia="Times New Roman"/>
          </w:rPr>
          <w:delText xml:space="preserve">Table </w:delText>
        </w:r>
        <w:r w:rsidR="00913A1C" w:rsidRPr="00077DB7" w:rsidDel="00742143">
          <w:rPr>
            <w:rFonts w:eastAsia="Times New Roman"/>
            <w:noProof/>
          </w:rPr>
          <w:delText>3</w:delText>
        </w:r>
        <w:r w:rsidR="00913A1C" w:rsidRPr="00913A1C" w:rsidDel="00742143">
          <w:rPr>
            <w:rFonts w:eastAsia="MS Mincho" w:cs="Calibri"/>
            <w:lang w:val="en-CA" w:eastAsia="ja-JP"/>
          </w:rPr>
          <w:fldChar w:fldCharType="end"/>
        </w:r>
      </w:del>
      <w:r w:rsidR="00946B96" w:rsidRPr="00913A1C">
        <w:rPr>
          <w:rFonts w:eastAsia="MS Mincho" w:cs="Calibri"/>
          <w:lang w:val="en-CA" w:eastAsia="ja-JP"/>
        </w:rPr>
        <w:t>.</w:t>
      </w:r>
      <w:r w:rsidRPr="007811EA">
        <w:rPr>
          <w:rFonts w:ascii="Calibri" w:eastAsia="MS Mincho" w:hAnsi="Calibri" w:cs="Calibri"/>
          <w:lang w:val="en-CA" w:eastAsia="ja-JP"/>
        </w:rPr>
        <w:t xml:space="preserve"> </w:t>
      </w:r>
    </w:p>
    <w:p w14:paraId="68A71471" w14:textId="52496CD7" w:rsidR="0093544F" w:rsidRPr="00077DB7" w:rsidRDefault="0093544F">
      <w:pPr>
        <w:pStyle w:val="Tabletitle"/>
        <w:numPr>
          <w:ilvl w:val="0"/>
          <w:numId w:val="0"/>
        </w:numPr>
        <w:ind w:left="720"/>
        <w:jc w:val="both"/>
        <w:rPr>
          <w:b w:val="0"/>
          <w:lang w:val="en-US"/>
        </w:rPr>
        <w:pPrChange w:id="1327" w:author="Ahmed Hamza" w:date="2025-06-23T22:43:00Z" w16du:dateUtc="2025-06-24T05:43:00Z">
          <w:pPr>
            <w:pStyle w:val="Tabletitle"/>
          </w:pPr>
        </w:pPrChange>
      </w:pPr>
      <w:moveFromRangeStart w:id="1328" w:author="Ahmed Hamza" w:date="2025-06-23T22:43:00Z" w:name="move201611028"/>
      <w:moveFrom w:id="1329" w:author="Ahmed Hamza" w:date="2025-06-23T22:43:00Z" w16du:dateUtc="2025-06-24T05:43:00Z">
        <w:r w:rsidRPr="00077DB7" w:rsidDel="00742143">
          <w:rPr>
            <w:lang w:val="en-CA"/>
          </w:rPr>
          <w:t xml:space="preserve">Semantics of the values assigned to </w:t>
        </w:r>
        <w:r w:rsidRPr="00077DB7" w:rsidDel="00742143">
          <w:rPr>
            <w:rFonts w:ascii="Courier New" w:hAnsi="Courier New" w:cs="Courier New"/>
            <w:lang w:val="en-CA"/>
          </w:rPr>
          <w:t>ami_attenuation_component_idc</w:t>
        </w:r>
        <w:r w:rsidR="001059D8" w:rsidRPr="00077DB7" w:rsidDel="00742143">
          <w:rPr>
            <w:rFonts w:ascii="Courier New" w:hAnsi="Courier New" w:cs="Courier New"/>
            <w:lang w:val="en-CA"/>
          </w:rPr>
          <w:t>.</w:t>
        </w:r>
      </w:moveFrom>
      <w:moveFromRangeEnd w:id="1328"/>
    </w:p>
    <w:p w14:paraId="5346F83D" w14:textId="40E56D7F" w:rsidR="00F2342A" w:rsidRPr="00AA7C35" w:rsidRDefault="00742143">
      <w:pPr>
        <w:pStyle w:val="Tabletitle"/>
        <w:rPr>
          <w:ins w:id="1330" w:author="Ahmed Hamza" w:date="2025-06-23T22:42:00Z" w16du:dateUtc="2025-06-24T05:42:00Z"/>
        </w:rPr>
        <w:pPrChange w:id="1331" w:author="Ahmed Hamza" w:date="2025-06-28T19:08:00Z" w16du:dateUtc="2025-06-29T02:08:00Z">
          <w:pPr/>
        </w:pPrChange>
      </w:pPr>
      <w:bookmarkStart w:id="1332" w:name="_Ref202030151"/>
      <w:moveToRangeStart w:id="1333" w:author="Ahmed Hamza" w:date="2025-06-23T22:43:00Z" w:name="move201611028"/>
      <w:moveTo w:id="1334" w:author="Ahmed Hamza" w:date="2025-06-23T22:43:00Z" w16du:dateUtc="2025-06-24T05:43:00Z">
        <w:r w:rsidRPr="00AA7C35">
          <w:rPr>
            <w:rPrChange w:id="1335" w:author="Ahmed Hamza" w:date="2025-06-28T19:08:00Z" w16du:dateUtc="2025-06-29T02:08:00Z">
              <w:rPr>
                <w:b/>
                <w:bCs/>
                <w:lang w:val="en-CA"/>
              </w:rPr>
            </w:rPrChange>
          </w:rPr>
          <w:t xml:space="preserve">Semantics of the values assigned to </w:t>
        </w:r>
        <w:r w:rsidRPr="00AA7C35">
          <w:rPr>
            <w:rFonts w:ascii="Courier New" w:hAnsi="Courier New" w:cs="Courier New"/>
            <w:rPrChange w:id="1336" w:author="Ahmed Hamza" w:date="2025-06-28T19:12:00Z" w16du:dateUtc="2025-06-29T02:12:00Z">
              <w:rPr>
                <w:rFonts w:ascii="Courier New" w:hAnsi="Courier New" w:cs="Courier New"/>
                <w:b/>
                <w:bCs/>
                <w:lang w:val="en-CA"/>
              </w:rPr>
            </w:rPrChange>
          </w:rPr>
          <w:t>ami_attenuation_component_idc</w:t>
        </w:r>
        <w:r w:rsidRPr="00AA7C35">
          <w:rPr>
            <w:rPrChange w:id="1337" w:author="Ahmed Hamza" w:date="2025-06-28T19:08:00Z" w16du:dateUtc="2025-06-29T02:08:00Z">
              <w:rPr>
                <w:rFonts w:ascii="Courier New" w:hAnsi="Courier New" w:cs="Courier New"/>
                <w:b/>
                <w:bCs/>
                <w:lang w:val="en-CA"/>
              </w:rPr>
            </w:rPrChange>
          </w:rPr>
          <w:t>.</w:t>
        </w:r>
      </w:moveTo>
      <w:bookmarkEnd w:id="1332"/>
      <w:moveToRangeEnd w:id="1333"/>
    </w:p>
    <w:tbl>
      <w:tblPr>
        <w:tblStyle w:val="TableGrid1"/>
        <w:tblW w:w="0" w:type="auto"/>
        <w:tblInd w:w="1209" w:type="dxa"/>
        <w:tblLook w:val="04A0" w:firstRow="1" w:lastRow="0" w:firstColumn="1" w:lastColumn="0" w:noHBand="0" w:noVBand="1"/>
      </w:tblPr>
      <w:tblGrid>
        <w:gridCol w:w="1480"/>
        <w:gridCol w:w="6328"/>
      </w:tblGrid>
      <w:tr w:rsidR="0093544F" w:rsidRPr="007811EA" w14:paraId="0A41AD55" w14:textId="77777777">
        <w:tc>
          <w:tcPr>
            <w:tcW w:w="1480" w:type="dxa"/>
          </w:tcPr>
          <w:p w14:paraId="6CC812CF" w14:textId="77777777" w:rsidR="0093544F" w:rsidRPr="00C607F1" w:rsidRDefault="0093544F">
            <w:pPr>
              <w:contextualSpacing/>
              <w:jc w:val="center"/>
              <w:rPr>
                <w:rFonts w:ascii="Cambria" w:hAnsi="Cambria" w:cs="Calibri"/>
                <w:b/>
                <w:sz w:val="20"/>
                <w:szCs w:val="20"/>
                <w:lang w:val="en-CA" w:eastAsia="ja-JP"/>
              </w:rPr>
            </w:pPr>
            <w:r w:rsidRPr="00C607F1">
              <w:rPr>
                <w:rFonts w:ascii="Cambria" w:hAnsi="Cambria" w:cs="Calibri"/>
                <w:b/>
                <w:sz w:val="20"/>
                <w:szCs w:val="20"/>
                <w:lang w:val="en-CA" w:eastAsia="ja-JP"/>
              </w:rPr>
              <w:t>Value</w:t>
            </w:r>
          </w:p>
        </w:tc>
        <w:tc>
          <w:tcPr>
            <w:tcW w:w="6328" w:type="dxa"/>
          </w:tcPr>
          <w:p w14:paraId="52866E48" w14:textId="77777777" w:rsidR="0093544F" w:rsidRPr="00C607F1" w:rsidRDefault="0093544F">
            <w:pPr>
              <w:contextualSpacing/>
              <w:jc w:val="center"/>
              <w:rPr>
                <w:rFonts w:ascii="Cambria" w:hAnsi="Cambria" w:cs="Calibri"/>
                <w:b/>
                <w:sz w:val="20"/>
                <w:szCs w:val="20"/>
                <w:lang w:val="en-CA" w:eastAsia="ja-JP"/>
              </w:rPr>
            </w:pPr>
            <w:r w:rsidRPr="00C607F1">
              <w:rPr>
                <w:rFonts w:ascii="Cambria" w:hAnsi="Cambria" w:cs="Calibri"/>
                <w:b/>
                <w:sz w:val="20"/>
                <w:szCs w:val="20"/>
                <w:lang w:val="en-CA" w:eastAsia="ja-JP"/>
              </w:rPr>
              <w:t>Description</w:t>
            </w:r>
          </w:p>
        </w:tc>
      </w:tr>
      <w:tr w:rsidR="0093544F" w:rsidRPr="007811EA" w14:paraId="7DDA49E4" w14:textId="77777777">
        <w:tc>
          <w:tcPr>
            <w:tcW w:w="1480" w:type="dxa"/>
          </w:tcPr>
          <w:p w14:paraId="14A33BF2"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0</w:t>
            </w:r>
          </w:p>
        </w:tc>
        <w:tc>
          <w:tcPr>
            <w:tcW w:w="6328" w:type="dxa"/>
          </w:tcPr>
          <w:p w14:paraId="553F70E1" w14:textId="4E39EBF2" w:rsidR="0093544F" w:rsidRPr="00C607F1" w:rsidRDefault="00C728EC">
            <w:pPr>
              <w:rPr>
                <w:rFonts w:ascii="Cambria" w:hAnsi="Cambria" w:cs="Calibri"/>
                <w:sz w:val="20"/>
                <w:szCs w:val="20"/>
                <w:lang w:val="en-CA" w:eastAsia="ja-JP"/>
              </w:rPr>
            </w:pPr>
            <w:r>
              <w:rPr>
                <w:rFonts w:ascii="Cambria" w:hAnsi="Cambria" w:cs="Calibri"/>
                <w:sz w:val="20"/>
                <w:szCs w:val="20"/>
                <w:lang w:val="en-CA" w:eastAsia="ja-JP"/>
              </w:rPr>
              <w:t>The a</w:t>
            </w:r>
            <w:r w:rsidR="0093544F" w:rsidRPr="00C607F1">
              <w:rPr>
                <w:rFonts w:ascii="Cambria" w:hAnsi="Cambria" w:cs="Calibri"/>
                <w:sz w:val="20"/>
                <w:szCs w:val="20"/>
                <w:lang w:val="en-CA" w:eastAsia="ja-JP"/>
              </w:rPr>
              <w:t>ttenuation map contains only one component, and this component should be applied to the luma component of media video.</w:t>
            </w:r>
          </w:p>
        </w:tc>
      </w:tr>
      <w:tr w:rsidR="0093544F" w:rsidRPr="007811EA" w14:paraId="39C1C9DF" w14:textId="77777777">
        <w:tc>
          <w:tcPr>
            <w:tcW w:w="1480" w:type="dxa"/>
          </w:tcPr>
          <w:p w14:paraId="3A51AE15"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1</w:t>
            </w:r>
          </w:p>
        </w:tc>
        <w:tc>
          <w:tcPr>
            <w:tcW w:w="6328" w:type="dxa"/>
          </w:tcPr>
          <w:p w14:paraId="6A903803" w14:textId="1F1D84FF" w:rsidR="0093544F" w:rsidRPr="00C607F1" w:rsidRDefault="00C728EC">
            <w:pPr>
              <w:contextualSpacing/>
              <w:rPr>
                <w:rFonts w:ascii="Cambria" w:hAnsi="Cambria" w:cs="Calibri"/>
                <w:sz w:val="20"/>
                <w:szCs w:val="20"/>
                <w:lang w:val="en-CA" w:eastAsia="ja-JP"/>
              </w:rPr>
            </w:pPr>
            <w:r>
              <w:rPr>
                <w:rFonts w:ascii="Cambria" w:eastAsia="Times New Roman" w:hAnsi="Cambria" w:cs="Calibri"/>
                <w:color w:val="000000"/>
                <w:sz w:val="20"/>
                <w:szCs w:val="20"/>
              </w:rPr>
              <w:t>The a</w:t>
            </w:r>
            <w:r w:rsidR="0093544F" w:rsidRPr="00C607F1">
              <w:rPr>
                <w:rFonts w:ascii="Cambria" w:eastAsia="Times New Roman" w:hAnsi="Cambria" w:cs="Calibri"/>
                <w:color w:val="000000"/>
                <w:sz w:val="20"/>
                <w:szCs w:val="20"/>
              </w:rPr>
              <w:t>ttenuation map contains two components, and the first component should be applied to the luma component of the media video, and the second component should be applied to both chroma components of the media video.</w:t>
            </w:r>
          </w:p>
        </w:tc>
      </w:tr>
      <w:tr w:rsidR="0093544F" w:rsidRPr="007811EA" w14:paraId="31EFD837" w14:textId="77777777">
        <w:tc>
          <w:tcPr>
            <w:tcW w:w="1480" w:type="dxa"/>
          </w:tcPr>
          <w:p w14:paraId="5A6A3060"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2</w:t>
            </w:r>
          </w:p>
        </w:tc>
        <w:tc>
          <w:tcPr>
            <w:tcW w:w="6328" w:type="dxa"/>
          </w:tcPr>
          <w:p w14:paraId="36CEADD7" w14:textId="4A83FB8F" w:rsidR="0093544F" w:rsidRPr="00C607F1" w:rsidRDefault="00C728EC">
            <w:pPr>
              <w:contextualSpacing/>
              <w:rPr>
                <w:rFonts w:ascii="Cambria" w:hAnsi="Cambria" w:cs="Calibri"/>
                <w:sz w:val="20"/>
                <w:szCs w:val="20"/>
                <w:lang w:val="en-CA" w:eastAsia="ja-JP"/>
              </w:rPr>
            </w:pPr>
            <w:r>
              <w:rPr>
                <w:rFonts w:ascii="Cambria" w:eastAsia="Times New Roman" w:hAnsi="Cambria" w:cs="Calibri"/>
                <w:color w:val="000000"/>
                <w:sz w:val="20"/>
                <w:szCs w:val="20"/>
              </w:rPr>
              <w:t>The a</w:t>
            </w:r>
            <w:r w:rsidR="0093544F" w:rsidRPr="00C607F1">
              <w:rPr>
                <w:rFonts w:ascii="Cambria" w:eastAsia="Times New Roman" w:hAnsi="Cambria" w:cs="Calibri"/>
                <w:color w:val="000000"/>
                <w:sz w:val="20"/>
                <w:szCs w:val="20"/>
              </w:rPr>
              <w:t>ttenuation map contains only one component, and this component should be applied to the luma component and the chroma components of the media video.</w:t>
            </w:r>
          </w:p>
        </w:tc>
      </w:tr>
      <w:tr w:rsidR="0093544F" w:rsidRPr="007811EA" w14:paraId="04598FA4" w14:textId="77777777">
        <w:tc>
          <w:tcPr>
            <w:tcW w:w="1480" w:type="dxa"/>
          </w:tcPr>
          <w:p w14:paraId="594677EB"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3</w:t>
            </w:r>
          </w:p>
        </w:tc>
        <w:tc>
          <w:tcPr>
            <w:tcW w:w="6328" w:type="dxa"/>
          </w:tcPr>
          <w:p w14:paraId="7F734636" w14:textId="44567D62" w:rsidR="0093544F" w:rsidRPr="00C607F1" w:rsidRDefault="00C728EC">
            <w:pPr>
              <w:contextualSpacing/>
              <w:rPr>
                <w:rFonts w:ascii="Cambria" w:hAnsi="Cambria" w:cs="Calibri"/>
                <w:sz w:val="20"/>
                <w:szCs w:val="20"/>
                <w:lang w:val="en-CA" w:eastAsia="ja-JP"/>
              </w:rPr>
            </w:pPr>
            <w:r>
              <w:rPr>
                <w:rFonts w:ascii="Cambria" w:eastAsia="Times New Roman" w:hAnsi="Cambria" w:cs="Calibri"/>
                <w:color w:val="000000"/>
                <w:sz w:val="20"/>
                <w:szCs w:val="20"/>
              </w:rPr>
              <w:t>The a</w:t>
            </w:r>
            <w:r w:rsidR="0093544F" w:rsidRPr="00C607F1">
              <w:rPr>
                <w:rFonts w:ascii="Cambria" w:eastAsia="Times New Roman" w:hAnsi="Cambria" w:cs="Calibri"/>
                <w:color w:val="000000"/>
                <w:sz w:val="20"/>
                <w:szCs w:val="20"/>
              </w:rPr>
              <w:t>ttenuation map contains only one component, and this component should be applied to the RGB components (after YUV to RGB conversion) of the media video.</w:t>
            </w:r>
          </w:p>
        </w:tc>
      </w:tr>
      <w:tr w:rsidR="0093544F" w:rsidRPr="007811EA" w14:paraId="309BF344" w14:textId="77777777">
        <w:tc>
          <w:tcPr>
            <w:tcW w:w="1480" w:type="dxa"/>
          </w:tcPr>
          <w:p w14:paraId="7AE82A04"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4</w:t>
            </w:r>
          </w:p>
        </w:tc>
        <w:tc>
          <w:tcPr>
            <w:tcW w:w="6328" w:type="dxa"/>
          </w:tcPr>
          <w:p w14:paraId="37A0D86F" w14:textId="4514E9AD" w:rsidR="0093544F" w:rsidRPr="00C607F1" w:rsidRDefault="00C728EC">
            <w:pPr>
              <w:contextualSpacing/>
              <w:rPr>
                <w:rFonts w:ascii="Cambria" w:hAnsi="Cambria" w:cs="Calibri"/>
                <w:sz w:val="20"/>
                <w:szCs w:val="20"/>
                <w:lang w:val="en-CA" w:eastAsia="ja-JP"/>
              </w:rPr>
            </w:pPr>
            <w:r>
              <w:rPr>
                <w:rFonts w:ascii="Cambria" w:eastAsia="Times New Roman" w:hAnsi="Cambria" w:cs="Calibri"/>
                <w:color w:val="000000"/>
                <w:sz w:val="20"/>
                <w:szCs w:val="20"/>
              </w:rPr>
              <w:t>The a</w:t>
            </w:r>
            <w:r w:rsidR="0093544F" w:rsidRPr="00C607F1">
              <w:rPr>
                <w:rFonts w:ascii="Cambria" w:eastAsia="Times New Roman" w:hAnsi="Cambria" w:cs="Calibri"/>
                <w:color w:val="000000"/>
                <w:sz w:val="20"/>
                <w:szCs w:val="20"/>
              </w:rPr>
              <w:t>ttenuation map contains three components and these components should be applied respectively to the luma and chroma components of the media video.</w:t>
            </w:r>
          </w:p>
        </w:tc>
      </w:tr>
      <w:tr w:rsidR="0093544F" w:rsidRPr="007811EA" w14:paraId="2F040DFD" w14:textId="77777777">
        <w:tc>
          <w:tcPr>
            <w:tcW w:w="1480" w:type="dxa"/>
          </w:tcPr>
          <w:p w14:paraId="69D0427B"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5</w:t>
            </w:r>
          </w:p>
        </w:tc>
        <w:tc>
          <w:tcPr>
            <w:tcW w:w="6328" w:type="dxa"/>
          </w:tcPr>
          <w:p w14:paraId="75934D29" w14:textId="4E5559DA" w:rsidR="0093544F" w:rsidRPr="00C607F1" w:rsidRDefault="00C728EC">
            <w:pPr>
              <w:contextualSpacing/>
              <w:rPr>
                <w:rFonts w:ascii="Cambria" w:hAnsi="Cambria" w:cs="Calibri"/>
                <w:sz w:val="20"/>
                <w:szCs w:val="20"/>
                <w:lang w:val="en-CA" w:eastAsia="ja-JP"/>
              </w:rPr>
            </w:pPr>
            <w:r>
              <w:rPr>
                <w:rFonts w:ascii="Cambria" w:eastAsia="Times New Roman" w:hAnsi="Cambria" w:cs="Calibri"/>
                <w:color w:val="000000"/>
                <w:sz w:val="20"/>
                <w:szCs w:val="20"/>
              </w:rPr>
              <w:t>The a</w:t>
            </w:r>
            <w:r w:rsidR="0093544F" w:rsidRPr="00C607F1">
              <w:rPr>
                <w:rFonts w:ascii="Cambria" w:eastAsia="Times New Roman" w:hAnsi="Cambria" w:cs="Calibri"/>
                <w:color w:val="000000"/>
                <w:sz w:val="20"/>
                <w:szCs w:val="20"/>
              </w:rPr>
              <w:t>ttenuation map contains three components and these components should be applied, respectively, to the RGB components (after YUV to RGB conversion) of the media video.</w:t>
            </w:r>
          </w:p>
        </w:tc>
      </w:tr>
      <w:tr w:rsidR="0093544F" w:rsidRPr="007811EA" w14:paraId="2E48FE7F" w14:textId="77777777">
        <w:tc>
          <w:tcPr>
            <w:tcW w:w="1480" w:type="dxa"/>
          </w:tcPr>
          <w:p w14:paraId="4999728F"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6</w:t>
            </w:r>
          </w:p>
        </w:tc>
        <w:tc>
          <w:tcPr>
            <w:tcW w:w="6328" w:type="dxa"/>
          </w:tcPr>
          <w:p w14:paraId="1ECCB503" w14:textId="77777777" w:rsidR="0093544F" w:rsidRPr="00C607F1" w:rsidRDefault="0093544F">
            <w:pPr>
              <w:contextualSpacing/>
              <w:rPr>
                <w:rFonts w:ascii="Cambria" w:hAnsi="Cambria" w:cs="Calibri"/>
                <w:sz w:val="20"/>
                <w:szCs w:val="20"/>
                <w:lang w:val="en-CA" w:eastAsia="ja-JP"/>
              </w:rPr>
            </w:pPr>
            <w:r w:rsidRPr="00C607F1">
              <w:rPr>
                <w:rFonts w:ascii="Cambria" w:eastAsia="Times New Roman" w:hAnsi="Cambria" w:cs="Calibri"/>
                <w:color w:val="000000"/>
                <w:sz w:val="20"/>
                <w:szCs w:val="20"/>
              </w:rPr>
              <w:t>User-defined</w:t>
            </w:r>
          </w:p>
        </w:tc>
      </w:tr>
      <w:tr w:rsidR="0093544F" w:rsidRPr="007811EA" w14:paraId="4C3DE77A" w14:textId="77777777">
        <w:tc>
          <w:tcPr>
            <w:tcW w:w="1480" w:type="dxa"/>
          </w:tcPr>
          <w:p w14:paraId="41580FC6" w14:textId="2991D978" w:rsidR="0093544F" w:rsidRPr="00C607F1" w:rsidRDefault="0093544F">
            <w:pPr>
              <w:contextualSpacing/>
              <w:jc w:val="center"/>
              <w:rPr>
                <w:rFonts w:ascii="Cambria" w:hAnsi="Cambria" w:cs="Calibri"/>
                <w:sz w:val="20"/>
                <w:szCs w:val="20"/>
                <w:lang w:eastAsia="ja-JP"/>
              </w:rPr>
            </w:pPr>
            <w:r w:rsidRPr="62E881CE">
              <w:rPr>
                <w:rFonts w:ascii="Cambria" w:hAnsi="Cambria" w:cs="Calibri"/>
                <w:sz w:val="20"/>
                <w:szCs w:val="20"/>
                <w:lang w:eastAsia="ja-JP"/>
              </w:rPr>
              <w:t>7</w:t>
            </w:r>
            <w:r w:rsidRPr="00C607F1">
              <w:rPr>
                <w:rFonts w:ascii="Cambria" w:hAnsi="Cambria" w:cs="Calibri"/>
                <w:sz w:val="20"/>
                <w:szCs w:val="20"/>
                <w:lang w:val="en-CA" w:eastAsia="ja-JP"/>
              </w:rPr>
              <w:t xml:space="preserve"> ..</w:t>
            </w:r>
            <w:r w:rsidRPr="62E881CE">
              <w:rPr>
                <w:rFonts w:ascii="Cambria" w:hAnsi="Cambria" w:cs="Calibri"/>
                <w:sz w:val="20"/>
                <w:szCs w:val="20"/>
                <w:lang w:eastAsia="ja-JP"/>
              </w:rPr>
              <w:t xml:space="preserve"> 15</w:t>
            </w:r>
          </w:p>
        </w:tc>
        <w:tc>
          <w:tcPr>
            <w:tcW w:w="6328" w:type="dxa"/>
          </w:tcPr>
          <w:p w14:paraId="6A61FD43" w14:textId="77777777" w:rsidR="0093544F" w:rsidRPr="00C607F1" w:rsidRDefault="0093544F">
            <w:pPr>
              <w:contextualSpacing/>
              <w:rPr>
                <w:rFonts w:ascii="Cambria" w:hAnsi="Cambria" w:cs="Calibri"/>
                <w:sz w:val="20"/>
                <w:szCs w:val="20"/>
                <w:lang w:val="en-CA" w:eastAsia="ja-JP"/>
              </w:rPr>
            </w:pPr>
            <w:r w:rsidRPr="00C607F1">
              <w:rPr>
                <w:rFonts w:ascii="Cambria" w:hAnsi="Cambria" w:cs="Calibri"/>
                <w:sz w:val="20"/>
                <w:szCs w:val="20"/>
                <w:lang w:val="en-CA" w:eastAsia="ja-JP"/>
              </w:rPr>
              <w:t>Reserved for future use</w:t>
            </w:r>
          </w:p>
        </w:tc>
      </w:tr>
    </w:tbl>
    <w:p w14:paraId="7DE621FC" w14:textId="77777777" w:rsidR="0093544F" w:rsidRPr="007811EA" w:rsidRDefault="0093544F" w:rsidP="0093544F">
      <w:pPr>
        <w:ind w:left="1209"/>
        <w:contextualSpacing/>
        <w:rPr>
          <w:rFonts w:ascii="Calibri" w:eastAsia="MS Mincho" w:hAnsi="Calibri" w:cs="Calibri"/>
          <w:sz w:val="24"/>
          <w:szCs w:val="24"/>
          <w:lang w:val="en-CA" w:eastAsia="ja-JP"/>
        </w:rPr>
      </w:pPr>
    </w:p>
    <w:p w14:paraId="00B2CB9E" w14:textId="59DEA8DA" w:rsidR="0093544F" w:rsidRPr="007811EA" w:rsidRDefault="0093544F" w:rsidP="0093544F">
      <w:pPr>
        <w:ind w:left="851" w:hanging="284"/>
        <w:rPr>
          <w:rFonts w:ascii="Calibri" w:eastAsia="MS Mincho" w:hAnsi="Calibri"/>
          <w:lang w:val="en-CA" w:eastAsia="ja-JP"/>
        </w:rPr>
      </w:pPr>
      <w:r w:rsidRPr="007811EA">
        <w:rPr>
          <w:rFonts w:ascii="Courier" w:eastAsia="MS Mincho" w:hAnsi="Courier"/>
        </w:rPr>
        <w:t>ami_preprocessing_type</w:t>
      </w:r>
      <w:r w:rsidRPr="00C607F1">
        <w:rPr>
          <w:rFonts w:eastAsia="MS Mincho"/>
          <w:lang w:val="en-CA" w:eastAsia="ja-JP"/>
        </w:rPr>
        <w:t xml:space="preserve"> indicates which type of pre-processing interpolation model should be used to re-sample the attenuation map sample values at the same resolution as the associated video before applying it to the associated video frame.</w:t>
      </w:r>
      <w:r w:rsidR="005F1861">
        <w:rPr>
          <w:rFonts w:eastAsia="MS Mincho"/>
          <w:lang w:val="en-CA" w:eastAsia="ja-JP"/>
        </w:rPr>
        <w:t xml:space="preserve"> </w:t>
      </w:r>
      <w:r w:rsidR="005F1861" w:rsidRPr="00C607F1">
        <w:rPr>
          <w:rFonts w:eastAsia="MS Mincho" w:cs="Calibri"/>
          <w:lang w:val="en-CA" w:eastAsia="ja-JP"/>
        </w:rPr>
        <w:t xml:space="preserve">The semantics of the values assigned to this field are </w:t>
      </w:r>
      <w:r w:rsidR="005F1861">
        <w:rPr>
          <w:rFonts w:eastAsia="MS Mincho" w:cs="Calibri"/>
          <w:lang w:val="en-CA" w:eastAsia="ja-JP"/>
        </w:rPr>
        <w:t>described</w:t>
      </w:r>
      <w:r w:rsidR="005F1861" w:rsidRPr="00C607F1">
        <w:rPr>
          <w:rFonts w:eastAsia="MS Mincho" w:cs="Calibri"/>
          <w:lang w:val="en-CA" w:eastAsia="ja-JP"/>
        </w:rPr>
        <w:t xml:space="preserve"> </w:t>
      </w:r>
      <w:r w:rsidR="005F1861" w:rsidRPr="00913A1C">
        <w:rPr>
          <w:rFonts w:eastAsia="MS Mincho" w:cs="Calibri"/>
          <w:lang w:val="en-CA" w:eastAsia="ja-JP"/>
        </w:rPr>
        <w:t>in</w:t>
      </w:r>
      <w:r w:rsidR="005F1861">
        <w:rPr>
          <w:rFonts w:eastAsia="MS Mincho" w:cs="Calibri"/>
          <w:lang w:val="en-CA" w:eastAsia="ja-JP"/>
        </w:rPr>
        <w:t xml:space="preserve"> </w:t>
      </w:r>
      <w:r w:rsidR="0036481A">
        <w:rPr>
          <w:rFonts w:eastAsia="MS Mincho" w:cs="Calibri"/>
          <w:lang w:val="en-CA" w:eastAsia="ja-JP"/>
        </w:rPr>
        <w:fldChar w:fldCharType="begin"/>
      </w:r>
      <w:r w:rsidR="0036481A">
        <w:rPr>
          <w:rFonts w:eastAsia="MS Mincho" w:cs="Calibri"/>
          <w:lang w:val="en-CA" w:eastAsia="ja-JP"/>
        </w:rPr>
        <w:instrText xml:space="preserve"> REF _Ref170251291 \r \h </w:instrText>
      </w:r>
      <w:r w:rsidR="0036481A">
        <w:rPr>
          <w:rFonts w:eastAsia="MS Mincho" w:cs="Calibri"/>
          <w:lang w:val="en-CA" w:eastAsia="ja-JP"/>
        </w:rPr>
      </w:r>
      <w:r w:rsidR="0036481A">
        <w:rPr>
          <w:rFonts w:eastAsia="MS Mincho" w:cs="Calibri"/>
          <w:lang w:val="en-CA" w:eastAsia="ja-JP"/>
        </w:rPr>
        <w:fldChar w:fldCharType="separate"/>
      </w:r>
      <w:r w:rsidR="0036481A">
        <w:rPr>
          <w:rFonts w:eastAsia="MS Mincho" w:cs="Calibri" w:hint="cs"/>
          <w:cs/>
          <w:lang w:val="en-CA" w:eastAsia="ja-JP"/>
        </w:rPr>
        <w:t>‎</w:t>
      </w:r>
      <w:ins w:id="1338" w:author="Ahmed Hamza" w:date="2025-06-28T19:09:00Z" w16du:dateUtc="2025-06-29T02:09:00Z">
        <w:r w:rsidR="00AA7C35">
          <w:rPr>
            <w:rFonts w:eastAsia="MS Mincho" w:cs="Calibri"/>
            <w:cs/>
            <w:lang w:val="en-CA" w:eastAsia="ja-JP"/>
          </w:rPr>
          <w:fldChar w:fldCharType="begin"/>
        </w:r>
        <w:r w:rsidR="00AA7C35">
          <w:rPr>
            <w:rFonts w:eastAsia="MS Mincho" w:cs="Calibri"/>
            <w:lang w:val="en-CA" w:eastAsia="ja-JP"/>
          </w:rPr>
          <w:instrText xml:space="preserve"> </w:instrText>
        </w:r>
        <w:r w:rsidR="00AA7C35">
          <w:rPr>
            <w:rFonts w:eastAsia="MS Mincho" w:cs="Calibri" w:hint="cs"/>
            <w:cs/>
            <w:lang w:val="en-CA" w:eastAsia="ja-JP"/>
          </w:rPr>
          <w:instrText>REF _Ref202030208 \r \h</w:instrText>
        </w:r>
        <w:r w:rsidR="00AA7C35">
          <w:rPr>
            <w:rFonts w:eastAsia="MS Mincho" w:cs="Calibri"/>
            <w:lang w:val="en-CA" w:eastAsia="ja-JP"/>
          </w:rPr>
          <w:instrText xml:space="preserve"> </w:instrText>
        </w:r>
      </w:ins>
      <w:r w:rsidR="00AA7C35">
        <w:rPr>
          <w:rFonts w:eastAsia="MS Mincho" w:cs="Calibri"/>
          <w:cs/>
          <w:lang w:val="en-CA" w:eastAsia="ja-JP"/>
        </w:rPr>
      </w:r>
      <w:r w:rsidR="00AA7C35">
        <w:rPr>
          <w:rFonts w:eastAsia="MS Mincho" w:cs="Calibri"/>
          <w:cs/>
          <w:lang w:val="en-CA" w:eastAsia="ja-JP"/>
        </w:rPr>
        <w:fldChar w:fldCharType="separate"/>
      </w:r>
      <w:ins w:id="1339" w:author="Ahmed Hamza" w:date="2025-06-28T19:09:00Z" w16du:dateUtc="2025-06-29T02:09:00Z">
        <w:r w:rsidR="00AA7C35">
          <w:rPr>
            <w:rFonts w:eastAsia="MS Mincho" w:cs="Calibri"/>
            <w:lang w:val="en-CA" w:eastAsia="ja-JP"/>
          </w:rPr>
          <w:t>Table 9</w:t>
        </w:r>
        <w:r w:rsidR="00AA7C35">
          <w:rPr>
            <w:rFonts w:eastAsia="MS Mincho" w:cs="Calibri"/>
            <w:cs/>
            <w:lang w:val="en-CA" w:eastAsia="ja-JP"/>
          </w:rPr>
          <w:fldChar w:fldCharType="end"/>
        </w:r>
        <w:r w:rsidR="00AA7C35" w:rsidDel="008B3C72">
          <w:rPr>
            <w:rFonts w:eastAsia="MS Mincho" w:cs="Calibri"/>
            <w:lang w:val="en-CA" w:eastAsia="ja-JP"/>
          </w:rPr>
          <w:t xml:space="preserve"> </w:t>
        </w:r>
      </w:ins>
      <w:del w:id="1340" w:author="Ahmed Hamza" w:date="2025-06-23T23:29:00Z" w16du:dateUtc="2025-06-24T06:29:00Z">
        <w:r w:rsidR="0036481A" w:rsidDel="008B3C72">
          <w:rPr>
            <w:rFonts w:eastAsia="MS Mincho" w:cs="Calibri"/>
            <w:lang w:val="en-CA" w:eastAsia="ja-JP"/>
          </w:rPr>
          <w:delText>Table 4</w:delText>
        </w:r>
      </w:del>
      <w:r w:rsidR="0036481A">
        <w:rPr>
          <w:rFonts w:eastAsia="MS Mincho" w:cs="Calibri"/>
          <w:lang w:val="en-CA" w:eastAsia="ja-JP"/>
        </w:rPr>
        <w:t>.</w:t>
      </w:r>
      <w:r w:rsidR="0036481A">
        <w:rPr>
          <w:rFonts w:eastAsia="MS Mincho" w:cs="Calibri"/>
          <w:lang w:val="en-CA" w:eastAsia="ja-JP"/>
        </w:rPr>
        <w:fldChar w:fldCharType="end"/>
      </w:r>
    </w:p>
    <w:p w14:paraId="00AF1032" w14:textId="291EC4F6" w:rsidR="0093544F" w:rsidRPr="00077DB7" w:rsidRDefault="0093544F" w:rsidP="00077DB7">
      <w:pPr>
        <w:pStyle w:val="Tabletitle"/>
        <w:numPr>
          <w:ilvl w:val="0"/>
          <w:numId w:val="0"/>
        </w:numPr>
        <w:ind w:left="720"/>
        <w:jc w:val="both"/>
        <w:rPr>
          <w:lang w:val="en-US"/>
        </w:rPr>
      </w:pPr>
    </w:p>
    <w:p w14:paraId="5282B989" w14:textId="40C1B07E" w:rsidR="001059D8" w:rsidRPr="00077DB7" w:rsidDel="008B3C72" w:rsidRDefault="001059D8">
      <w:pPr>
        <w:pStyle w:val="Tabletitle"/>
        <w:numPr>
          <w:ilvl w:val="0"/>
          <w:numId w:val="0"/>
        </w:numPr>
        <w:ind w:left="720"/>
        <w:jc w:val="both"/>
        <w:rPr>
          <w:del w:id="1341" w:author="Ahmed Hamza" w:date="2025-06-23T23:29:00Z" w16du:dateUtc="2025-06-24T06:29:00Z"/>
          <w:lang w:val="en-US"/>
        </w:rPr>
        <w:pPrChange w:id="1342" w:author="Ahmed Hamza" w:date="2025-06-23T23:29:00Z" w16du:dateUtc="2025-06-24T06:29:00Z">
          <w:pPr>
            <w:pStyle w:val="Tabletitle"/>
          </w:pPr>
        </w:pPrChange>
      </w:pPr>
      <w:bookmarkStart w:id="1343" w:name="_Ref170251291"/>
      <w:del w:id="1344" w:author="Ahmed Hamza" w:date="2025-06-23T23:29:00Z" w16du:dateUtc="2025-06-24T06:29:00Z">
        <w:r w:rsidRPr="00077DB7" w:rsidDel="008B3C72">
          <w:rPr>
            <w:lang w:val="en-US"/>
          </w:rPr>
          <w:delText>Se</w:delText>
        </w:r>
        <w:r w:rsidR="00283873" w:rsidRPr="00077DB7" w:rsidDel="008B3C72">
          <w:rPr>
            <w:lang w:val="en-US"/>
          </w:rPr>
          <w:delText>mantics of the values assigned to ami_preprocessing_type.</w:delText>
        </w:r>
        <w:bookmarkEnd w:id="1343"/>
      </w:del>
    </w:p>
    <w:p w14:paraId="12C04C0E" w14:textId="1937CD42" w:rsidR="008B3C72" w:rsidRPr="00F8709C" w:rsidRDefault="008B3C72">
      <w:pPr>
        <w:pStyle w:val="Tabletitle"/>
        <w:rPr>
          <w:ins w:id="1345" w:author="Ahmed Hamza" w:date="2025-06-23T23:29:00Z" w16du:dateUtc="2025-06-24T06:29:00Z"/>
        </w:rPr>
        <w:pPrChange w:id="1346" w:author="Ahmed Hamza" w:date="2025-06-28T19:09:00Z" w16du:dateUtc="2025-06-29T02:09:00Z">
          <w:pPr/>
        </w:pPrChange>
      </w:pPr>
      <w:bookmarkStart w:id="1347" w:name="_Ref202030208"/>
      <w:ins w:id="1348" w:author="Ahmed Hamza" w:date="2025-06-23T23:29:00Z" w16du:dateUtc="2025-06-24T06:29:00Z">
        <w:r w:rsidRPr="00AA7C35">
          <w:rPr>
            <w:lang w:val="en-GB"/>
            <w:rPrChange w:id="1349" w:author="Ahmed Hamza" w:date="2025-06-28T19:09:00Z" w16du:dateUtc="2025-06-29T02:09:00Z">
              <w:rPr>
                <w:b/>
                <w:bCs/>
                <w:lang w:val="en-US"/>
              </w:rPr>
            </w:rPrChange>
          </w:rPr>
          <w:t xml:space="preserve">Semantics of the values assigned to </w:t>
        </w:r>
        <w:r w:rsidRPr="00AA7C35">
          <w:rPr>
            <w:rFonts w:ascii="Courier New" w:hAnsi="Courier New" w:cs="Courier New"/>
            <w:lang w:val="en-GB"/>
            <w:rPrChange w:id="1350" w:author="Ahmed Hamza" w:date="2025-06-28T19:12:00Z" w16du:dateUtc="2025-06-29T02:12:00Z">
              <w:rPr>
                <w:b/>
                <w:bCs/>
                <w:lang w:val="en-US"/>
              </w:rPr>
            </w:rPrChange>
          </w:rPr>
          <w:t>ami_preprocessing_type</w:t>
        </w:r>
        <w:r w:rsidRPr="00AA7C35">
          <w:rPr>
            <w:lang w:val="en-GB"/>
            <w:rPrChange w:id="1351" w:author="Ahmed Hamza" w:date="2025-06-28T19:09:00Z" w16du:dateUtc="2025-06-29T02:09:00Z">
              <w:rPr>
                <w:b/>
                <w:bCs/>
                <w:lang w:val="en-US"/>
              </w:rPr>
            </w:rPrChange>
          </w:rPr>
          <w:t>.</w:t>
        </w:r>
        <w:bookmarkEnd w:id="1347"/>
      </w:ins>
    </w:p>
    <w:tbl>
      <w:tblPr>
        <w:tblStyle w:val="TableGrid1"/>
        <w:tblW w:w="0" w:type="auto"/>
        <w:tblInd w:w="851" w:type="dxa"/>
        <w:tblLook w:val="04A0" w:firstRow="1" w:lastRow="0" w:firstColumn="1" w:lastColumn="0" w:noHBand="0" w:noVBand="1"/>
      </w:tblPr>
      <w:tblGrid>
        <w:gridCol w:w="1838"/>
        <w:gridCol w:w="6328"/>
      </w:tblGrid>
      <w:tr w:rsidR="005F1861" w:rsidRPr="007811EA" w14:paraId="7155D587" w14:textId="77777777" w:rsidTr="006151CF">
        <w:tc>
          <w:tcPr>
            <w:tcW w:w="1838" w:type="dxa"/>
          </w:tcPr>
          <w:p w14:paraId="6A4302E7" w14:textId="77777777" w:rsidR="005F1861" w:rsidRPr="00C607F1" w:rsidRDefault="005F1861" w:rsidP="006151CF">
            <w:pPr>
              <w:jc w:val="center"/>
              <w:rPr>
                <w:rFonts w:ascii="Cambria" w:hAnsi="Cambria" w:cs="Calibri"/>
                <w:b/>
                <w:sz w:val="20"/>
                <w:szCs w:val="20"/>
              </w:rPr>
            </w:pPr>
            <w:r>
              <w:rPr>
                <w:rFonts w:ascii="Cambria" w:hAnsi="Cambria" w:cs="Calibri"/>
                <w:b/>
                <w:sz w:val="20"/>
                <w:szCs w:val="20"/>
              </w:rPr>
              <w:t>Value</w:t>
            </w:r>
          </w:p>
        </w:tc>
        <w:tc>
          <w:tcPr>
            <w:tcW w:w="6328" w:type="dxa"/>
          </w:tcPr>
          <w:p w14:paraId="27D3544D" w14:textId="77A4795A" w:rsidR="005F1861" w:rsidRPr="00C607F1" w:rsidRDefault="00531599" w:rsidP="006151CF">
            <w:pPr>
              <w:jc w:val="center"/>
              <w:rPr>
                <w:rFonts w:ascii="Cambria" w:hAnsi="Cambria" w:cs="Calibri"/>
                <w:b/>
                <w:sz w:val="20"/>
                <w:szCs w:val="20"/>
              </w:rPr>
            </w:pPr>
            <w:r>
              <w:rPr>
                <w:rFonts w:ascii="Cambria" w:hAnsi="Cambria" w:cs="Calibri"/>
                <w:b/>
                <w:sz w:val="20"/>
                <w:szCs w:val="20"/>
              </w:rPr>
              <w:t>Interpolation Type</w:t>
            </w:r>
          </w:p>
        </w:tc>
      </w:tr>
      <w:tr w:rsidR="005F1861" w:rsidRPr="007811EA" w14:paraId="55A8D130" w14:textId="77777777" w:rsidTr="006151CF">
        <w:tc>
          <w:tcPr>
            <w:tcW w:w="1838" w:type="dxa"/>
          </w:tcPr>
          <w:p w14:paraId="04ED87CB"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0</w:t>
            </w:r>
          </w:p>
        </w:tc>
        <w:tc>
          <w:tcPr>
            <w:tcW w:w="6328" w:type="dxa"/>
          </w:tcPr>
          <w:p w14:paraId="277F31DE" w14:textId="63539D87" w:rsidR="005F1861" w:rsidRPr="00C607F1" w:rsidRDefault="00531599" w:rsidP="006151CF">
            <w:pPr>
              <w:rPr>
                <w:rFonts w:ascii="Cambria" w:hAnsi="Cambria" w:cs="Calibri"/>
                <w:sz w:val="20"/>
                <w:szCs w:val="20"/>
              </w:rPr>
            </w:pPr>
            <w:r>
              <w:rPr>
                <w:rFonts w:ascii="Cambria" w:hAnsi="Cambria" w:cs="Calibri"/>
                <w:sz w:val="20"/>
                <w:szCs w:val="20"/>
              </w:rPr>
              <w:t>Bicubic interpolation</w:t>
            </w:r>
            <w:r w:rsidR="005F1861">
              <w:rPr>
                <w:rFonts w:ascii="Cambria" w:hAnsi="Cambria" w:cs="Calibri"/>
                <w:sz w:val="20"/>
                <w:szCs w:val="20"/>
              </w:rPr>
              <w:t>.</w:t>
            </w:r>
          </w:p>
        </w:tc>
      </w:tr>
      <w:tr w:rsidR="005F1861" w:rsidRPr="007811EA" w14:paraId="68D885DE" w14:textId="77777777" w:rsidTr="006151CF">
        <w:tc>
          <w:tcPr>
            <w:tcW w:w="1838" w:type="dxa"/>
          </w:tcPr>
          <w:p w14:paraId="486DF97A"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1</w:t>
            </w:r>
          </w:p>
        </w:tc>
        <w:tc>
          <w:tcPr>
            <w:tcW w:w="6328" w:type="dxa"/>
          </w:tcPr>
          <w:p w14:paraId="3E088B65" w14:textId="2E1F7CB6" w:rsidR="005F1861" w:rsidRPr="00C607F1" w:rsidRDefault="00531599" w:rsidP="006151CF">
            <w:pPr>
              <w:rPr>
                <w:rFonts w:ascii="Cambria" w:hAnsi="Cambria" w:cs="Calibri"/>
                <w:sz w:val="20"/>
                <w:szCs w:val="20"/>
              </w:rPr>
            </w:pPr>
            <w:r>
              <w:rPr>
                <w:rFonts w:ascii="Cambria" w:hAnsi="Cambria" w:cs="Calibri"/>
                <w:sz w:val="20"/>
                <w:szCs w:val="20"/>
              </w:rPr>
              <w:t>Bilinear interpolation</w:t>
            </w:r>
            <w:r w:rsidR="005F1861">
              <w:rPr>
                <w:rFonts w:ascii="Cambria" w:hAnsi="Cambria" w:cs="Calibri"/>
                <w:sz w:val="20"/>
                <w:szCs w:val="20"/>
              </w:rPr>
              <w:t>.</w:t>
            </w:r>
          </w:p>
        </w:tc>
      </w:tr>
      <w:tr w:rsidR="005F1861" w:rsidRPr="007811EA" w14:paraId="7B25213C" w14:textId="77777777" w:rsidTr="006151CF">
        <w:tc>
          <w:tcPr>
            <w:tcW w:w="1838" w:type="dxa"/>
          </w:tcPr>
          <w:p w14:paraId="5594903B"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2</w:t>
            </w:r>
          </w:p>
        </w:tc>
        <w:tc>
          <w:tcPr>
            <w:tcW w:w="6328" w:type="dxa"/>
          </w:tcPr>
          <w:p w14:paraId="3F6E0791" w14:textId="694D301F" w:rsidR="005F1861" w:rsidRPr="00C607F1" w:rsidRDefault="00531599" w:rsidP="006151CF">
            <w:pPr>
              <w:rPr>
                <w:rFonts w:ascii="Cambria" w:hAnsi="Cambria" w:cs="Calibri"/>
                <w:sz w:val="20"/>
                <w:szCs w:val="20"/>
              </w:rPr>
            </w:pPr>
            <w:r>
              <w:rPr>
                <w:rFonts w:ascii="Cambria" w:hAnsi="Cambria" w:cs="Calibri"/>
                <w:sz w:val="20"/>
                <w:szCs w:val="20"/>
              </w:rPr>
              <w:t>Lanczos interpolation</w:t>
            </w:r>
            <w:r w:rsidR="005F1861">
              <w:rPr>
                <w:rFonts w:ascii="Cambria" w:hAnsi="Cambria" w:cs="Calibri"/>
                <w:sz w:val="20"/>
                <w:szCs w:val="20"/>
              </w:rPr>
              <w:t>.</w:t>
            </w:r>
          </w:p>
        </w:tc>
      </w:tr>
      <w:tr w:rsidR="005F1861" w:rsidRPr="007811EA" w14:paraId="34300DB7" w14:textId="77777777" w:rsidTr="006151CF">
        <w:tc>
          <w:tcPr>
            <w:tcW w:w="1838" w:type="dxa"/>
          </w:tcPr>
          <w:p w14:paraId="5A78F9A6" w14:textId="77777777" w:rsidR="005F1861" w:rsidRPr="00F4671B" w:rsidRDefault="005F1861" w:rsidP="006151CF">
            <w:pPr>
              <w:jc w:val="center"/>
              <w:rPr>
                <w:rFonts w:ascii="Cambria" w:hAnsi="Cambria" w:cs="Calibri"/>
                <w:sz w:val="20"/>
                <w:szCs w:val="20"/>
              </w:rPr>
            </w:pPr>
            <w:r w:rsidRPr="00F4671B">
              <w:rPr>
                <w:rFonts w:ascii="Cambria" w:hAnsi="Cambria" w:cs="Calibri"/>
                <w:sz w:val="20"/>
                <w:szCs w:val="20"/>
              </w:rPr>
              <w:t>3</w:t>
            </w:r>
          </w:p>
        </w:tc>
        <w:tc>
          <w:tcPr>
            <w:tcW w:w="6328" w:type="dxa"/>
          </w:tcPr>
          <w:p w14:paraId="6E0E4312" w14:textId="73EC1C66" w:rsidR="005F1861" w:rsidRPr="00F4671B" w:rsidRDefault="00531599" w:rsidP="006151CF">
            <w:pPr>
              <w:rPr>
                <w:rFonts w:ascii="Cambria" w:hAnsi="Cambria" w:cs="Calibri"/>
                <w:sz w:val="20"/>
                <w:szCs w:val="20"/>
              </w:rPr>
            </w:pPr>
            <w:r>
              <w:rPr>
                <w:rFonts w:ascii="Cambria" w:hAnsi="Cambria" w:cs="Calibri"/>
                <w:sz w:val="20"/>
                <w:szCs w:val="20"/>
              </w:rPr>
              <w:t>U</w:t>
            </w:r>
            <w:r w:rsidR="005F1861" w:rsidRPr="00F4671B">
              <w:rPr>
                <w:rFonts w:ascii="Cambria" w:hAnsi="Cambria" w:cs="Calibri"/>
                <w:sz w:val="20"/>
                <w:szCs w:val="20"/>
              </w:rPr>
              <w:t>se</w:t>
            </w:r>
            <w:r>
              <w:rPr>
                <w:rFonts w:ascii="Cambria" w:hAnsi="Cambria" w:cs="Calibri"/>
                <w:sz w:val="20"/>
                <w:szCs w:val="20"/>
              </w:rPr>
              <w:t>r</w:t>
            </w:r>
            <w:r w:rsidR="005F1861" w:rsidRPr="00F4671B">
              <w:rPr>
                <w:rFonts w:ascii="Cambria" w:hAnsi="Cambria" w:cs="Calibri"/>
                <w:sz w:val="20"/>
                <w:szCs w:val="20"/>
              </w:rPr>
              <w:t xml:space="preserve">-defined </w:t>
            </w:r>
            <w:r>
              <w:rPr>
                <w:rFonts w:ascii="Cambria" w:hAnsi="Cambria" w:cs="Calibri"/>
                <w:sz w:val="20"/>
                <w:szCs w:val="20"/>
              </w:rPr>
              <w:t xml:space="preserve">interpolation </w:t>
            </w:r>
            <w:r w:rsidR="005F1861" w:rsidRPr="00F4671B">
              <w:rPr>
                <w:rFonts w:ascii="Cambria" w:hAnsi="Cambria" w:cs="Calibri"/>
                <w:sz w:val="20"/>
                <w:szCs w:val="20"/>
              </w:rPr>
              <w:t>process</w:t>
            </w:r>
            <w:r w:rsidR="005F1861">
              <w:rPr>
                <w:rFonts w:ascii="Cambria" w:hAnsi="Cambria" w:cs="Calibri"/>
                <w:sz w:val="20"/>
                <w:szCs w:val="20"/>
              </w:rPr>
              <w:t>.</w:t>
            </w:r>
          </w:p>
        </w:tc>
      </w:tr>
    </w:tbl>
    <w:p w14:paraId="5C473935" w14:textId="77777777" w:rsidR="005F1861" w:rsidRPr="00C607F1" w:rsidRDefault="005F1861" w:rsidP="00077DB7">
      <w:pPr>
        <w:tabs>
          <w:tab w:val="clear" w:pos="403"/>
        </w:tabs>
        <w:spacing w:after="200" w:line="276" w:lineRule="auto"/>
        <w:ind w:left="1569"/>
        <w:contextualSpacing/>
        <w:rPr>
          <w:rFonts w:eastAsia="MS Mincho"/>
        </w:rPr>
      </w:pPr>
    </w:p>
    <w:p w14:paraId="74E69575" w14:textId="77777777" w:rsidR="0093544F" w:rsidRPr="007811EA" w:rsidRDefault="0093544F" w:rsidP="0093544F">
      <w:pPr>
        <w:ind w:left="851" w:hanging="284"/>
        <w:rPr>
          <w:rFonts w:ascii="Courier" w:eastAsia="MS Mincho" w:hAnsi="Courier"/>
        </w:rPr>
      </w:pPr>
      <w:r w:rsidRPr="007811EA">
        <w:rPr>
          <w:rFonts w:ascii="Courier" w:eastAsia="MS Mincho" w:hAnsi="Courier"/>
        </w:rPr>
        <w:lastRenderedPageBreak/>
        <w:t>ami_max_value</w:t>
      </w:r>
      <w:r w:rsidRPr="00C607F1">
        <w:rPr>
          <w:rFonts w:eastAsia="MS Mincho"/>
          <w:lang w:val="en-CA" w:eastAsia="ja-JP"/>
        </w:rPr>
        <w:t xml:space="preserve"> indicates the maximum value of the attenuation map. This value can be optionally used to further adjust the dynamic range of the encoded attenuation map in the scaling process.</w:t>
      </w:r>
    </w:p>
    <w:p w14:paraId="6064FF27" w14:textId="23B767BC" w:rsidR="00C008AD" w:rsidRPr="007811EA" w:rsidRDefault="0093544F" w:rsidP="00C008AD">
      <w:pPr>
        <w:ind w:left="851" w:hanging="284"/>
        <w:rPr>
          <w:rFonts w:ascii="Calibri" w:eastAsia="MS Mincho" w:hAnsi="Calibri" w:cs="Calibri"/>
          <w:lang w:val="en-CA" w:eastAsia="ja-JP"/>
        </w:rPr>
      </w:pPr>
      <w:r w:rsidRPr="007811EA">
        <w:rPr>
          <w:rFonts w:ascii="Courier" w:eastAsia="MS Mincho" w:hAnsi="Courier"/>
        </w:rPr>
        <w:t>ami_preprocessing_scale</w:t>
      </w:r>
      <w:r w:rsidRPr="00C607F1">
        <w:rPr>
          <w:rFonts w:eastAsia="MS Mincho" w:cs="Calibri"/>
          <w:lang w:val="en-CA" w:eastAsia="ja-JP"/>
        </w:rPr>
        <w:t xml:space="preserve"> indicates which scaling should be applied to obtain the attenuation map sample values before applying them on the sample values of the associated video.</w:t>
      </w:r>
      <w:r w:rsidR="00C008AD" w:rsidRPr="00250677">
        <w:rPr>
          <w:rFonts w:eastAsia="MS Mincho" w:cs="Calibri"/>
          <w:lang w:val="en-CA" w:eastAsia="ja-JP"/>
        </w:rPr>
        <w:t xml:space="preserve"> The semantics of the values assigned to this field are described in</w:t>
      </w:r>
      <w:del w:id="1352" w:author="Ahmed Hamza" w:date="2025-06-23T23:31:00Z" w16du:dateUtc="2025-06-24T06:31:00Z">
        <w:r w:rsidR="00C008AD" w:rsidRPr="00250677" w:rsidDel="003C7CEE">
          <w:rPr>
            <w:rFonts w:eastAsia="MS Mincho" w:cs="Calibri"/>
            <w:lang w:val="en-CA" w:eastAsia="ja-JP"/>
          </w:rPr>
          <w:delText xml:space="preserve"> </w:delText>
        </w:r>
      </w:del>
      <w:ins w:id="1353" w:author="Ahmed Hamza" w:date="2025-06-23T23:31:00Z" w16du:dateUtc="2025-06-24T06:31:00Z">
        <w:r w:rsidR="003C7CEE">
          <w:rPr>
            <w:rFonts w:eastAsia="MS Mincho" w:cs="Calibri"/>
            <w:lang w:val="en-CA" w:eastAsia="ja-JP"/>
          </w:rPr>
          <w:t xml:space="preserve"> </w:t>
        </w:r>
      </w:ins>
      <w:ins w:id="1354" w:author="Ahmed Hamza" w:date="2025-06-28T19:10:00Z" w16du:dateUtc="2025-06-29T02:10:00Z">
        <w:r w:rsidR="00AA7C35">
          <w:rPr>
            <w:rFonts w:eastAsia="MS Mincho" w:cs="Calibri"/>
            <w:lang w:val="en-CA" w:eastAsia="ja-JP"/>
          </w:rPr>
          <w:t xml:space="preserve"> </w:t>
        </w:r>
        <w:r w:rsidR="00AA7C35">
          <w:rPr>
            <w:rFonts w:eastAsia="MS Mincho" w:cs="Calibri"/>
            <w:lang w:val="en-CA" w:eastAsia="ja-JP"/>
          </w:rPr>
          <w:fldChar w:fldCharType="begin"/>
        </w:r>
        <w:r w:rsidR="00AA7C35">
          <w:rPr>
            <w:rFonts w:eastAsia="MS Mincho" w:cs="Calibri"/>
            <w:lang w:val="en-CA" w:eastAsia="ja-JP"/>
          </w:rPr>
          <w:instrText xml:space="preserve"> REF _Ref202030262 \r \h </w:instrText>
        </w:r>
      </w:ins>
      <w:r w:rsidR="00AA7C35">
        <w:rPr>
          <w:rFonts w:eastAsia="MS Mincho" w:cs="Calibri"/>
          <w:lang w:val="en-CA" w:eastAsia="ja-JP"/>
        </w:rPr>
      </w:r>
      <w:r w:rsidR="00AA7C35">
        <w:rPr>
          <w:rFonts w:eastAsia="MS Mincho" w:cs="Calibri"/>
          <w:lang w:val="en-CA" w:eastAsia="ja-JP"/>
        </w:rPr>
        <w:fldChar w:fldCharType="separate"/>
      </w:r>
      <w:ins w:id="1355" w:author="Ahmed Hamza" w:date="2025-06-28T19:10:00Z" w16du:dateUtc="2025-06-29T02:10:00Z">
        <w:r w:rsidR="00AA7C35">
          <w:rPr>
            <w:rFonts w:eastAsia="MS Mincho" w:cs="Calibri"/>
            <w:lang w:val="en-CA" w:eastAsia="ja-JP"/>
          </w:rPr>
          <w:t>Table 10</w:t>
        </w:r>
        <w:r w:rsidR="00AA7C35">
          <w:rPr>
            <w:rFonts w:eastAsia="MS Mincho" w:cs="Calibri"/>
            <w:lang w:val="en-CA" w:eastAsia="ja-JP"/>
          </w:rPr>
          <w:fldChar w:fldCharType="end"/>
        </w:r>
      </w:ins>
      <w:del w:id="1356" w:author="Ahmed Hamza" w:date="2025-06-23T23:31:00Z" w16du:dateUtc="2025-06-24T06:31:00Z">
        <w:r w:rsidR="00C008AD" w:rsidRPr="00250677" w:rsidDel="003C7CEE">
          <w:rPr>
            <w:rFonts w:eastAsia="MS Mincho" w:cs="Calibri"/>
            <w:lang w:val="en-CA" w:eastAsia="ja-JP"/>
          </w:rPr>
          <w:fldChar w:fldCharType="begin"/>
        </w:r>
        <w:r w:rsidR="00C008AD" w:rsidRPr="00250677" w:rsidDel="003C7CEE">
          <w:rPr>
            <w:rFonts w:eastAsia="MS Mincho" w:cs="Calibri"/>
            <w:lang w:val="en-CA" w:eastAsia="ja-JP"/>
          </w:rPr>
          <w:delInstrText xml:space="preserve"> REF _Ref183184272 \h </w:delInstrText>
        </w:r>
        <w:r w:rsidR="006E666E" w:rsidRPr="00250677" w:rsidDel="003C7CEE">
          <w:rPr>
            <w:rFonts w:eastAsia="MS Mincho" w:cs="Calibri"/>
            <w:lang w:val="en-CA" w:eastAsia="ja-JP"/>
          </w:rPr>
          <w:delInstrText xml:space="preserve"> \* MERGEFORMAT </w:delInstrText>
        </w:r>
        <w:r w:rsidR="00C008AD" w:rsidRPr="00250677" w:rsidDel="003C7CEE">
          <w:rPr>
            <w:rFonts w:eastAsia="MS Mincho" w:cs="Calibri"/>
            <w:lang w:val="en-CA" w:eastAsia="ja-JP"/>
          </w:rPr>
        </w:r>
        <w:r w:rsidR="00C008AD" w:rsidRPr="00250677" w:rsidDel="003C7CEE">
          <w:rPr>
            <w:rFonts w:eastAsia="MS Mincho" w:cs="Calibri"/>
            <w:lang w:val="en-CA" w:eastAsia="ja-JP"/>
          </w:rPr>
          <w:fldChar w:fldCharType="separate"/>
        </w:r>
        <w:r w:rsidR="00C008AD" w:rsidRPr="00250677" w:rsidDel="003C7CEE">
          <w:rPr>
            <w:rFonts w:eastAsia="MS Mincho" w:cs="Calibri"/>
            <w:lang w:val="en-CA" w:eastAsia="ja-JP"/>
          </w:rPr>
          <w:delText>Table 5</w:delText>
        </w:r>
        <w:r w:rsidR="00C008AD" w:rsidRPr="00250677" w:rsidDel="003C7CEE">
          <w:rPr>
            <w:rFonts w:eastAsia="MS Mincho" w:cs="Calibri"/>
            <w:lang w:val="en-CA" w:eastAsia="ja-JP"/>
          </w:rPr>
          <w:fldChar w:fldCharType="end"/>
        </w:r>
      </w:del>
      <w:r w:rsidR="00C008AD" w:rsidRPr="00250677">
        <w:rPr>
          <w:rFonts w:eastAsia="MS Mincho" w:cs="Calibri"/>
          <w:lang w:val="en-CA" w:eastAsia="ja-JP"/>
        </w:rPr>
        <w:t>.</w:t>
      </w:r>
    </w:p>
    <w:p w14:paraId="1D9D7468" w14:textId="77777777" w:rsidR="00C008AD" w:rsidRDefault="00C008AD" w:rsidP="00C008AD">
      <w:pPr>
        <w:pStyle w:val="Caption"/>
        <w:keepNext/>
        <w:rPr>
          <w:rFonts w:ascii="Calibri" w:eastAsia="MS Mincho" w:hAnsi="Calibri"/>
          <w:lang w:val="en-CA" w:eastAsia="ja-JP"/>
        </w:rPr>
      </w:pPr>
    </w:p>
    <w:p w14:paraId="3C876936" w14:textId="74B44354" w:rsidR="00C008AD" w:rsidRPr="00250677" w:rsidDel="003C7CEE" w:rsidRDefault="00C008AD">
      <w:pPr>
        <w:pStyle w:val="Tabletitle"/>
        <w:numPr>
          <w:ilvl w:val="0"/>
          <w:numId w:val="0"/>
        </w:numPr>
        <w:ind w:left="720"/>
        <w:jc w:val="both"/>
        <w:rPr>
          <w:del w:id="1357" w:author="Ahmed Hamza" w:date="2025-06-23T23:30:00Z" w16du:dateUtc="2025-06-24T06:30:00Z"/>
          <w:lang w:val="en-US"/>
        </w:rPr>
        <w:pPrChange w:id="1358" w:author="Ahmed Hamza" w:date="2025-06-23T23:30:00Z" w16du:dateUtc="2025-06-24T06:30:00Z">
          <w:pPr>
            <w:pStyle w:val="Tabletitle"/>
          </w:pPr>
        </w:pPrChange>
      </w:pPr>
      <w:del w:id="1359" w:author="Ahmed Hamza" w:date="2025-06-23T23:30:00Z" w16du:dateUtc="2025-06-24T06:30:00Z">
        <w:r w:rsidRPr="00250677" w:rsidDel="003C7CEE">
          <w:rPr>
            <w:lang w:val="en-US"/>
          </w:rPr>
          <w:delText>Semantics of the values assigned to ami_preprocessing_scale</w:delText>
        </w:r>
        <w:r w:rsidR="007025C6" w:rsidDel="003C7CEE">
          <w:rPr>
            <w:lang w:val="en-US"/>
          </w:rPr>
          <w:delText>.</w:delText>
        </w:r>
      </w:del>
    </w:p>
    <w:p w14:paraId="757854AD" w14:textId="091F1CBD" w:rsidR="008B3C72" w:rsidRPr="00F8709C" w:rsidRDefault="003C7CEE">
      <w:pPr>
        <w:pStyle w:val="Tabletitle"/>
        <w:rPr>
          <w:ins w:id="1360" w:author="Ahmed Hamza" w:date="2025-06-23T23:30:00Z" w16du:dateUtc="2025-06-24T06:30:00Z"/>
        </w:rPr>
        <w:pPrChange w:id="1361" w:author="Ahmed Hamza" w:date="2025-06-28T19:10:00Z" w16du:dateUtc="2025-06-29T02:10:00Z">
          <w:pPr/>
        </w:pPrChange>
      </w:pPr>
      <w:bookmarkStart w:id="1362" w:name="_Ref202030262"/>
      <w:ins w:id="1363" w:author="Ahmed Hamza" w:date="2025-06-23T23:30:00Z" w16du:dateUtc="2025-06-24T06:30:00Z">
        <w:r w:rsidRPr="00AA7C35">
          <w:rPr>
            <w:lang w:val="en-GB"/>
            <w:rPrChange w:id="1364" w:author="Ahmed Hamza" w:date="2025-06-28T19:10:00Z" w16du:dateUtc="2025-06-29T02:10:00Z">
              <w:rPr>
                <w:b/>
                <w:bCs/>
                <w:lang w:val="en-US"/>
              </w:rPr>
            </w:rPrChange>
          </w:rPr>
          <w:t xml:space="preserve">Semantics of the values assigned to </w:t>
        </w:r>
        <w:r w:rsidRPr="00806C6E">
          <w:rPr>
            <w:rFonts w:ascii="Courier New" w:hAnsi="Courier New" w:cs="Courier New"/>
            <w:lang w:val="en-GB"/>
            <w:rPrChange w:id="1365" w:author="Ahmed Hamza" w:date="2025-06-28T19:13:00Z" w16du:dateUtc="2025-06-29T02:13:00Z">
              <w:rPr>
                <w:b/>
                <w:bCs/>
                <w:lang w:val="en-US"/>
              </w:rPr>
            </w:rPrChange>
          </w:rPr>
          <w:t>ami_preprocessing_scale</w:t>
        </w:r>
        <w:r w:rsidRPr="00AA7C35">
          <w:rPr>
            <w:lang w:val="en-GB"/>
            <w:rPrChange w:id="1366" w:author="Ahmed Hamza" w:date="2025-06-28T19:10:00Z" w16du:dateUtc="2025-06-29T02:10:00Z">
              <w:rPr>
                <w:b/>
                <w:bCs/>
                <w:lang w:val="en-US"/>
              </w:rPr>
            </w:rPrChange>
          </w:rPr>
          <w:t>.</w:t>
        </w:r>
        <w:bookmarkEnd w:id="1362"/>
      </w:ins>
    </w:p>
    <w:tbl>
      <w:tblPr>
        <w:tblStyle w:val="TableGrid1"/>
        <w:tblW w:w="0" w:type="auto"/>
        <w:tblInd w:w="1209" w:type="dxa"/>
        <w:tblLook w:val="04A0" w:firstRow="1" w:lastRow="0" w:firstColumn="1" w:lastColumn="0" w:noHBand="0" w:noVBand="1"/>
      </w:tblPr>
      <w:tblGrid>
        <w:gridCol w:w="1479"/>
        <w:gridCol w:w="6322"/>
      </w:tblGrid>
      <w:tr w:rsidR="00C008AD" w:rsidRPr="007811EA" w14:paraId="457B02F1" w14:textId="77777777" w:rsidTr="005F6D93">
        <w:tc>
          <w:tcPr>
            <w:tcW w:w="1479" w:type="dxa"/>
          </w:tcPr>
          <w:p w14:paraId="31DC15A2" w14:textId="77777777" w:rsidR="00C008AD" w:rsidRPr="007811EA" w:rsidRDefault="00C008AD" w:rsidP="005F6D93">
            <w:pPr>
              <w:contextualSpacing/>
              <w:jc w:val="center"/>
              <w:rPr>
                <w:rFonts w:ascii="Calibri" w:hAnsi="Calibri" w:cs="Calibri"/>
                <w:b/>
                <w:bCs/>
                <w:lang w:val="en-CA" w:eastAsia="ja-JP"/>
              </w:rPr>
            </w:pPr>
            <w:r w:rsidRPr="007811EA">
              <w:rPr>
                <w:rFonts w:ascii="Calibri" w:hAnsi="Calibri" w:cs="Calibri"/>
                <w:b/>
                <w:bCs/>
                <w:lang w:val="en-CA" w:eastAsia="ja-JP"/>
              </w:rPr>
              <w:t>Value</w:t>
            </w:r>
          </w:p>
        </w:tc>
        <w:tc>
          <w:tcPr>
            <w:tcW w:w="6322" w:type="dxa"/>
          </w:tcPr>
          <w:p w14:paraId="6336B999" w14:textId="77777777" w:rsidR="00C008AD" w:rsidRPr="007811EA" w:rsidRDefault="00C008AD" w:rsidP="005F6D93">
            <w:pPr>
              <w:contextualSpacing/>
              <w:jc w:val="center"/>
              <w:rPr>
                <w:rFonts w:ascii="Calibri" w:hAnsi="Calibri" w:cs="Calibri"/>
                <w:b/>
                <w:bCs/>
                <w:lang w:val="en-CA" w:eastAsia="ja-JP"/>
              </w:rPr>
            </w:pPr>
            <w:r w:rsidRPr="007811EA">
              <w:rPr>
                <w:rFonts w:ascii="Calibri" w:hAnsi="Calibri" w:cs="Calibri"/>
                <w:b/>
                <w:bCs/>
                <w:lang w:val="en-CA" w:eastAsia="ja-JP"/>
              </w:rPr>
              <w:t>Description</w:t>
            </w:r>
          </w:p>
        </w:tc>
      </w:tr>
      <w:tr w:rsidR="00C008AD" w:rsidRPr="007811EA" w14:paraId="02BBCB5B" w14:textId="77777777" w:rsidTr="005F6D93">
        <w:tc>
          <w:tcPr>
            <w:tcW w:w="1479" w:type="dxa"/>
          </w:tcPr>
          <w:p w14:paraId="1B2CA1A8" w14:textId="77777777" w:rsidR="00C008AD" w:rsidRPr="007811EA" w:rsidRDefault="00C008AD" w:rsidP="005F6D93">
            <w:pPr>
              <w:contextualSpacing/>
              <w:jc w:val="center"/>
              <w:rPr>
                <w:rFonts w:ascii="Calibri" w:hAnsi="Calibri" w:cs="Calibri"/>
                <w:lang w:val="en-CA" w:eastAsia="ja-JP"/>
              </w:rPr>
            </w:pPr>
            <w:r w:rsidRPr="007811EA">
              <w:rPr>
                <w:rFonts w:ascii="Calibri" w:hAnsi="Calibri" w:cs="Calibri"/>
                <w:lang w:val="en-CA" w:eastAsia="ja-JP"/>
              </w:rPr>
              <w:t>0</w:t>
            </w:r>
          </w:p>
        </w:tc>
        <w:tc>
          <w:tcPr>
            <w:tcW w:w="6322" w:type="dxa"/>
          </w:tcPr>
          <w:p w14:paraId="1A427629" w14:textId="77777777" w:rsidR="00C008AD" w:rsidRPr="007811EA" w:rsidRDefault="00C008AD" w:rsidP="005F6D93">
            <w:pPr>
              <w:rPr>
                <w:rFonts w:ascii="Calibri" w:hAnsi="Calibri" w:cs="Calibri"/>
                <w:lang w:val="en-CA" w:eastAsia="ja-JP"/>
              </w:rPr>
            </w:pPr>
            <w:r>
              <w:rPr>
                <w:rFonts w:ascii="Calibri" w:hAnsi="Calibri" w:cs="Calibri"/>
                <w:lang w:val="en-CA" w:eastAsia="ja-JP"/>
              </w:rPr>
              <w:t>A scaling of 1/255 should be applied.</w:t>
            </w:r>
          </w:p>
        </w:tc>
      </w:tr>
      <w:tr w:rsidR="00C008AD" w:rsidRPr="007811EA" w14:paraId="6A16D33B" w14:textId="77777777" w:rsidTr="005F6D93">
        <w:tc>
          <w:tcPr>
            <w:tcW w:w="1479" w:type="dxa"/>
          </w:tcPr>
          <w:p w14:paraId="797507F8" w14:textId="77777777" w:rsidR="00C008AD" w:rsidRPr="007811EA" w:rsidRDefault="00C008AD" w:rsidP="005F6D93">
            <w:pPr>
              <w:contextualSpacing/>
              <w:jc w:val="center"/>
              <w:rPr>
                <w:rFonts w:ascii="Calibri" w:hAnsi="Calibri" w:cs="Calibri"/>
                <w:lang w:val="en-CA" w:eastAsia="ja-JP"/>
              </w:rPr>
            </w:pPr>
            <w:r w:rsidRPr="007811EA">
              <w:rPr>
                <w:rFonts w:ascii="Calibri" w:hAnsi="Calibri" w:cs="Calibri"/>
                <w:lang w:val="en-CA" w:eastAsia="ja-JP"/>
              </w:rPr>
              <w:t>1</w:t>
            </w:r>
          </w:p>
        </w:tc>
        <w:tc>
          <w:tcPr>
            <w:tcW w:w="6322" w:type="dxa"/>
          </w:tcPr>
          <w:p w14:paraId="19BFB1DB" w14:textId="59287215" w:rsidR="00C008AD" w:rsidRPr="007811EA" w:rsidRDefault="008F0FA3" w:rsidP="005F6D93">
            <w:pPr>
              <w:contextualSpacing/>
              <w:rPr>
                <w:rFonts w:ascii="Calibri" w:hAnsi="Calibri" w:cs="Calibri"/>
                <w:lang w:val="en-CA" w:eastAsia="ja-JP"/>
              </w:rPr>
            </w:pPr>
            <w:r>
              <w:rPr>
                <w:rFonts w:ascii="Calibri" w:eastAsia="Times New Roman" w:hAnsi="Calibri" w:cs="Calibri"/>
                <w:color w:val="000000"/>
              </w:rPr>
              <w:t>U</w:t>
            </w:r>
            <w:r w:rsidR="00C008AD">
              <w:rPr>
                <w:rFonts w:ascii="Calibri" w:eastAsia="Times New Roman" w:hAnsi="Calibri" w:cs="Calibri"/>
                <w:color w:val="000000"/>
              </w:rPr>
              <w:t>ser-defined scaling operation.</w:t>
            </w:r>
          </w:p>
        </w:tc>
      </w:tr>
      <w:tr w:rsidR="00C008AD" w:rsidRPr="007811EA" w14:paraId="7AE66104" w14:textId="77777777" w:rsidTr="005F6D93">
        <w:tc>
          <w:tcPr>
            <w:tcW w:w="1479" w:type="dxa"/>
          </w:tcPr>
          <w:p w14:paraId="08B272E0" w14:textId="77777777" w:rsidR="00C008AD" w:rsidRPr="007811EA" w:rsidRDefault="00C008AD" w:rsidP="005F6D93">
            <w:pPr>
              <w:contextualSpacing/>
              <w:jc w:val="center"/>
              <w:rPr>
                <w:rFonts w:ascii="Calibri" w:hAnsi="Calibri" w:cs="Calibri"/>
                <w:lang w:val="en-CA" w:eastAsia="ja-JP"/>
              </w:rPr>
            </w:pPr>
            <w:r w:rsidRPr="007811EA">
              <w:rPr>
                <w:rFonts w:ascii="Calibri" w:hAnsi="Calibri" w:cs="Calibri"/>
                <w:lang w:val="en-CA" w:eastAsia="ja-JP"/>
              </w:rPr>
              <w:t>2</w:t>
            </w:r>
            <w:r>
              <w:rPr>
                <w:rFonts w:ascii="Calibri" w:hAnsi="Calibri" w:cs="Calibri"/>
                <w:lang w:val="en-CA" w:eastAsia="ja-JP"/>
              </w:rPr>
              <w:t>..7</w:t>
            </w:r>
          </w:p>
        </w:tc>
        <w:tc>
          <w:tcPr>
            <w:tcW w:w="6322" w:type="dxa"/>
          </w:tcPr>
          <w:p w14:paraId="40EDB931" w14:textId="77777777" w:rsidR="00C008AD" w:rsidRPr="007811EA" w:rsidRDefault="00C008AD" w:rsidP="005F6D93">
            <w:pPr>
              <w:contextualSpacing/>
              <w:rPr>
                <w:rFonts w:ascii="Calibri" w:hAnsi="Calibri" w:cs="Calibri"/>
                <w:lang w:val="en-CA" w:eastAsia="ja-JP"/>
              </w:rPr>
            </w:pPr>
            <w:r>
              <w:rPr>
                <w:rFonts w:ascii="Calibri" w:eastAsia="Times New Roman" w:hAnsi="Calibri" w:cs="Calibri"/>
                <w:color w:val="000000"/>
              </w:rPr>
              <w:t>Reserved for future use.</w:t>
            </w:r>
          </w:p>
        </w:tc>
      </w:tr>
    </w:tbl>
    <w:p w14:paraId="4D00A06A" w14:textId="7324DCF2" w:rsidR="0093544F" w:rsidRPr="007811EA" w:rsidRDefault="0093544F" w:rsidP="0093544F">
      <w:pPr>
        <w:ind w:left="851" w:hanging="284"/>
        <w:rPr>
          <w:rFonts w:ascii="Calibri" w:eastAsia="MS Mincho" w:hAnsi="Calibri" w:cs="Calibri"/>
          <w:lang w:val="en-CA" w:eastAsia="ja-JP"/>
        </w:rPr>
      </w:pPr>
    </w:p>
    <w:p w14:paraId="0597026B" w14:textId="629A8F25" w:rsidR="0093544F" w:rsidRPr="00C607F1" w:rsidRDefault="0093544F" w:rsidP="00250677">
      <w:pPr>
        <w:tabs>
          <w:tab w:val="clear" w:pos="403"/>
        </w:tabs>
        <w:spacing w:after="200" w:line="276" w:lineRule="auto"/>
        <w:ind w:left="1569"/>
        <w:contextualSpacing/>
        <w:rPr>
          <w:rFonts w:eastAsia="MS Mincho"/>
          <w:lang w:val="en-CA" w:eastAsia="ja-JP"/>
        </w:rPr>
      </w:pPr>
    </w:p>
    <w:p w14:paraId="0D4484E3" w14:textId="2AB06D64" w:rsidR="0093544F" w:rsidRPr="007811EA" w:rsidRDefault="0093544F" w:rsidP="0093544F">
      <w:pPr>
        <w:ind w:left="851" w:hanging="284"/>
        <w:rPr>
          <w:rFonts w:ascii="Calibri" w:eastAsia="MS Mincho" w:hAnsi="Calibri"/>
          <w:lang w:val="en-CA" w:eastAsia="ja-JP"/>
        </w:rPr>
      </w:pPr>
      <w:r w:rsidRPr="007811EA">
        <w:rPr>
          <w:rFonts w:ascii="Courier" w:eastAsia="MS Mincho" w:hAnsi="Courier"/>
        </w:rPr>
        <w:t>ami_map_approx_model</w:t>
      </w:r>
      <w:r w:rsidRPr="00C607F1">
        <w:rPr>
          <w:rFonts w:eastAsia="MS Mincho"/>
          <w:lang w:val="en-CA" w:eastAsia="ja-JP"/>
        </w:rPr>
        <w:t xml:space="preserve"> specifies the model used to extrapolate the attenuation map with individual energy reduction rate to another set of attenuation map with a different energy reduction rate. The semantics of the values assigned to this field are </w:t>
      </w:r>
      <w:r w:rsidR="00740CD9" w:rsidRPr="00250677">
        <w:rPr>
          <w:rFonts w:eastAsia="MS Mincho"/>
          <w:lang w:val="en-CA" w:eastAsia="ja-JP"/>
        </w:rPr>
        <w:t>described in</w:t>
      </w:r>
      <w:del w:id="1367" w:author="Ahmed Hamza" w:date="2025-06-23T23:33:00Z" w16du:dateUtc="2025-06-24T06:33:00Z">
        <w:r w:rsidR="00740CD9" w:rsidRPr="00250677" w:rsidDel="003C7CEE">
          <w:rPr>
            <w:rFonts w:eastAsia="MS Mincho"/>
            <w:lang w:val="en-CA" w:eastAsia="ja-JP"/>
          </w:rPr>
          <w:delText xml:space="preserve"> </w:delText>
        </w:r>
      </w:del>
      <w:ins w:id="1368" w:author="Ahmed Hamza" w:date="2025-06-23T23:33:00Z" w16du:dateUtc="2025-06-24T06:33:00Z">
        <w:r w:rsidR="003C7CEE">
          <w:rPr>
            <w:rFonts w:eastAsia="MS Mincho"/>
            <w:lang w:val="en-CA" w:eastAsia="ja-JP"/>
          </w:rPr>
          <w:t xml:space="preserve"> </w:t>
        </w:r>
      </w:ins>
      <w:ins w:id="1369" w:author="Ahmed Hamza" w:date="2025-06-28T19:11:00Z" w16du:dateUtc="2025-06-29T02:11:00Z">
        <w:r w:rsidR="00AA7C35">
          <w:rPr>
            <w:rFonts w:eastAsia="MS Mincho"/>
            <w:lang w:val="en-CA" w:eastAsia="ja-JP"/>
          </w:rPr>
          <w:fldChar w:fldCharType="begin"/>
        </w:r>
        <w:r w:rsidR="00AA7C35">
          <w:rPr>
            <w:rFonts w:eastAsia="MS Mincho"/>
            <w:lang w:val="en-CA" w:eastAsia="ja-JP"/>
          </w:rPr>
          <w:instrText xml:space="preserve"> REF _Ref202030300 \r \h </w:instrText>
        </w:r>
      </w:ins>
      <w:r w:rsidR="00AA7C35">
        <w:rPr>
          <w:rFonts w:eastAsia="MS Mincho"/>
          <w:lang w:val="en-CA" w:eastAsia="ja-JP"/>
        </w:rPr>
      </w:r>
      <w:r w:rsidR="00AA7C35">
        <w:rPr>
          <w:rFonts w:eastAsia="MS Mincho"/>
          <w:lang w:val="en-CA" w:eastAsia="ja-JP"/>
        </w:rPr>
        <w:fldChar w:fldCharType="separate"/>
      </w:r>
      <w:ins w:id="1370" w:author="Ahmed Hamza" w:date="2025-06-28T19:11:00Z" w16du:dateUtc="2025-06-29T02:11:00Z">
        <w:r w:rsidR="00AA7C35">
          <w:rPr>
            <w:rFonts w:eastAsia="MS Mincho"/>
            <w:lang w:val="en-CA" w:eastAsia="ja-JP"/>
          </w:rPr>
          <w:t>Table 11</w:t>
        </w:r>
        <w:r w:rsidR="00AA7C35">
          <w:rPr>
            <w:rFonts w:eastAsia="MS Mincho"/>
            <w:lang w:val="en-CA" w:eastAsia="ja-JP"/>
          </w:rPr>
          <w:fldChar w:fldCharType="end"/>
        </w:r>
      </w:ins>
      <w:del w:id="1371" w:author="Ahmed Hamza" w:date="2025-06-23T23:33:00Z" w16du:dateUtc="2025-06-24T06:33:00Z">
        <w:r w:rsidR="00740CD9" w:rsidRPr="00250677" w:rsidDel="003C7CEE">
          <w:rPr>
            <w:rFonts w:eastAsia="MS Mincho"/>
            <w:lang w:val="en-CA" w:eastAsia="ja-JP"/>
          </w:rPr>
          <w:fldChar w:fldCharType="begin"/>
        </w:r>
        <w:r w:rsidR="00740CD9" w:rsidRPr="00250677" w:rsidDel="003C7CEE">
          <w:rPr>
            <w:rFonts w:eastAsia="MS Mincho"/>
            <w:lang w:val="en-CA" w:eastAsia="ja-JP"/>
          </w:rPr>
          <w:delInstrText xml:space="preserve"> REF _Ref183186236 \h </w:delInstrText>
        </w:r>
        <w:r w:rsidR="00740CD9" w:rsidRPr="00250677" w:rsidDel="003C7CEE">
          <w:rPr>
            <w:rFonts w:eastAsia="MS Mincho"/>
            <w:lang w:val="en-CA" w:eastAsia="ja-JP"/>
          </w:rPr>
        </w:r>
        <w:r w:rsidR="00740CD9" w:rsidRPr="00250677" w:rsidDel="003C7CEE">
          <w:rPr>
            <w:rFonts w:eastAsia="MS Mincho"/>
            <w:lang w:val="en-CA" w:eastAsia="ja-JP"/>
          </w:rPr>
          <w:fldChar w:fldCharType="separate"/>
        </w:r>
        <w:r w:rsidR="00740CD9" w:rsidRPr="00250677" w:rsidDel="003C7CEE">
          <w:rPr>
            <w:rFonts w:eastAsia="MS Mincho"/>
            <w:lang w:val="en-CA" w:eastAsia="ja-JP"/>
          </w:rPr>
          <w:delText>Table 6</w:delText>
        </w:r>
        <w:r w:rsidR="00740CD9" w:rsidRPr="00250677" w:rsidDel="003C7CEE">
          <w:rPr>
            <w:rFonts w:eastAsia="MS Mincho"/>
            <w:lang w:val="en-CA" w:eastAsia="ja-JP"/>
          </w:rPr>
          <w:fldChar w:fldCharType="end"/>
        </w:r>
      </w:del>
      <w:r w:rsidR="00C74360" w:rsidRPr="00250677">
        <w:rPr>
          <w:rFonts w:eastAsia="MS Mincho"/>
          <w:lang w:val="en-CA" w:eastAsia="ja-JP"/>
        </w:rPr>
        <w:t>.</w:t>
      </w:r>
    </w:p>
    <w:p w14:paraId="4C28DAAD" w14:textId="4E2BD751" w:rsidR="0093544F" w:rsidRDefault="0093544F" w:rsidP="00250677">
      <w:pPr>
        <w:tabs>
          <w:tab w:val="clear" w:pos="403"/>
        </w:tabs>
        <w:spacing w:after="200" w:line="276" w:lineRule="auto"/>
        <w:ind w:left="1569"/>
        <w:contextualSpacing/>
        <w:rPr>
          <w:rFonts w:eastAsia="MS Mincho" w:cs="Calibri"/>
          <w:lang w:val="en-CA" w:eastAsia="ja-JP"/>
        </w:rPr>
      </w:pPr>
    </w:p>
    <w:p w14:paraId="485CFD79" w14:textId="562AE87D" w:rsidR="00925433" w:rsidRPr="00250677" w:rsidDel="003C7CEE" w:rsidRDefault="00925433">
      <w:pPr>
        <w:pStyle w:val="Tabletitle"/>
        <w:numPr>
          <w:ilvl w:val="0"/>
          <w:numId w:val="0"/>
        </w:numPr>
        <w:ind w:left="720"/>
        <w:jc w:val="both"/>
        <w:rPr>
          <w:del w:id="1372" w:author="Ahmed Hamza" w:date="2025-06-23T23:32:00Z" w16du:dateUtc="2025-06-24T06:32:00Z"/>
          <w:lang w:val="en-US"/>
        </w:rPr>
        <w:pPrChange w:id="1373" w:author="Ahmed Hamza" w:date="2025-06-23T23:32:00Z" w16du:dateUtc="2025-06-24T06:32:00Z">
          <w:pPr>
            <w:pStyle w:val="Tabletitle"/>
          </w:pPr>
        </w:pPrChange>
      </w:pPr>
      <w:del w:id="1374" w:author="Ahmed Hamza" w:date="2025-06-23T23:32:00Z" w16du:dateUtc="2025-06-24T06:32:00Z">
        <w:r w:rsidRPr="00250677" w:rsidDel="003C7CEE">
          <w:rPr>
            <w:lang w:val="en-US"/>
          </w:rPr>
          <w:delText>Semantics of the values assigned to ami_map_approximation_model</w:delText>
        </w:r>
      </w:del>
    </w:p>
    <w:p w14:paraId="48FEB029" w14:textId="0E6D5EEE" w:rsidR="003C7CEE" w:rsidRPr="00F8709C" w:rsidRDefault="003C7CEE">
      <w:pPr>
        <w:pStyle w:val="Tabletitle"/>
        <w:rPr>
          <w:ins w:id="1375" w:author="Ahmed Hamza" w:date="2025-06-23T23:31:00Z" w16du:dateUtc="2025-06-24T06:31:00Z"/>
        </w:rPr>
        <w:pPrChange w:id="1376" w:author="Ahmed Hamza" w:date="2025-06-28T19:11:00Z" w16du:dateUtc="2025-06-29T02:11:00Z">
          <w:pPr/>
        </w:pPrChange>
      </w:pPr>
      <w:bookmarkStart w:id="1377" w:name="_Ref202030300"/>
      <w:ins w:id="1378" w:author="Ahmed Hamza" w:date="2025-06-23T23:32:00Z" w16du:dateUtc="2025-06-24T06:32:00Z">
        <w:r w:rsidRPr="00AA7C35">
          <w:rPr>
            <w:lang w:val="en-GB"/>
            <w:rPrChange w:id="1379" w:author="Ahmed Hamza" w:date="2025-06-28T19:11:00Z" w16du:dateUtc="2025-06-29T02:11:00Z">
              <w:rPr>
                <w:b/>
                <w:bCs/>
                <w:lang w:val="en-US"/>
              </w:rPr>
            </w:rPrChange>
          </w:rPr>
          <w:t xml:space="preserve">Semantics of the values assigned to </w:t>
        </w:r>
        <w:r w:rsidRPr="00AA7C35">
          <w:rPr>
            <w:rFonts w:ascii="Courier New" w:hAnsi="Courier New" w:cs="Courier New"/>
            <w:lang w:val="en-GB"/>
            <w:rPrChange w:id="1380" w:author="Ahmed Hamza" w:date="2025-06-28T19:12:00Z" w16du:dateUtc="2025-06-29T02:12:00Z">
              <w:rPr>
                <w:b/>
                <w:bCs/>
                <w:lang w:val="en-US"/>
              </w:rPr>
            </w:rPrChange>
          </w:rPr>
          <w:t>ami_map_approximation_model</w:t>
        </w:r>
        <w:r w:rsidRPr="00AA7C35">
          <w:rPr>
            <w:lang w:val="en-GB"/>
            <w:rPrChange w:id="1381" w:author="Ahmed Hamza" w:date="2025-06-28T19:11:00Z" w16du:dateUtc="2025-06-29T02:11:00Z">
              <w:rPr>
                <w:b/>
                <w:bCs/>
                <w:lang w:val="en-US"/>
              </w:rPr>
            </w:rPrChange>
          </w:rPr>
          <w:t>.</w:t>
        </w:r>
      </w:ins>
      <w:bookmarkEnd w:id="1377"/>
    </w:p>
    <w:tbl>
      <w:tblPr>
        <w:tblStyle w:val="TableGrid1"/>
        <w:tblW w:w="0" w:type="auto"/>
        <w:tblInd w:w="1209" w:type="dxa"/>
        <w:tblLook w:val="04A0" w:firstRow="1" w:lastRow="0" w:firstColumn="1" w:lastColumn="0" w:noHBand="0" w:noVBand="1"/>
      </w:tblPr>
      <w:tblGrid>
        <w:gridCol w:w="1479"/>
        <w:gridCol w:w="6322"/>
      </w:tblGrid>
      <w:tr w:rsidR="00925433" w:rsidRPr="007811EA" w14:paraId="3ECF63AD" w14:textId="77777777" w:rsidTr="005F6D93">
        <w:tc>
          <w:tcPr>
            <w:tcW w:w="1479" w:type="dxa"/>
          </w:tcPr>
          <w:p w14:paraId="3274F655" w14:textId="77777777" w:rsidR="00925433" w:rsidRPr="007811EA" w:rsidRDefault="00925433" w:rsidP="005F6D93">
            <w:pPr>
              <w:contextualSpacing/>
              <w:jc w:val="center"/>
              <w:rPr>
                <w:rFonts w:ascii="Calibri" w:hAnsi="Calibri" w:cs="Calibri"/>
                <w:b/>
                <w:bCs/>
                <w:lang w:val="en-CA" w:eastAsia="ja-JP"/>
              </w:rPr>
            </w:pPr>
            <w:r w:rsidRPr="007811EA">
              <w:rPr>
                <w:rFonts w:ascii="Calibri" w:hAnsi="Calibri" w:cs="Calibri"/>
                <w:b/>
                <w:bCs/>
                <w:lang w:val="en-CA" w:eastAsia="ja-JP"/>
              </w:rPr>
              <w:t>Value</w:t>
            </w:r>
          </w:p>
        </w:tc>
        <w:tc>
          <w:tcPr>
            <w:tcW w:w="6322" w:type="dxa"/>
          </w:tcPr>
          <w:p w14:paraId="4C1AE4FC" w14:textId="77777777" w:rsidR="00925433" w:rsidRPr="007811EA" w:rsidRDefault="00925433" w:rsidP="005F6D93">
            <w:pPr>
              <w:contextualSpacing/>
              <w:jc w:val="center"/>
              <w:rPr>
                <w:rFonts w:ascii="Calibri" w:hAnsi="Calibri" w:cs="Calibri"/>
                <w:b/>
                <w:bCs/>
                <w:lang w:val="en-CA" w:eastAsia="ja-JP"/>
              </w:rPr>
            </w:pPr>
            <w:r w:rsidRPr="007811EA">
              <w:rPr>
                <w:rFonts w:ascii="Calibri" w:hAnsi="Calibri" w:cs="Calibri"/>
                <w:b/>
                <w:bCs/>
                <w:lang w:val="en-CA" w:eastAsia="ja-JP"/>
              </w:rPr>
              <w:t>Description</w:t>
            </w:r>
          </w:p>
        </w:tc>
      </w:tr>
      <w:tr w:rsidR="00925433" w:rsidRPr="007811EA" w14:paraId="5DDB756D" w14:textId="77777777" w:rsidTr="005F6D93">
        <w:tc>
          <w:tcPr>
            <w:tcW w:w="1479" w:type="dxa"/>
          </w:tcPr>
          <w:p w14:paraId="352FAC4E" w14:textId="77777777" w:rsidR="00925433" w:rsidRPr="007811EA" w:rsidRDefault="00925433" w:rsidP="005F6D93">
            <w:pPr>
              <w:contextualSpacing/>
              <w:jc w:val="center"/>
              <w:rPr>
                <w:rFonts w:ascii="Calibri" w:hAnsi="Calibri" w:cs="Calibri"/>
                <w:lang w:val="en-CA" w:eastAsia="ja-JP"/>
              </w:rPr>
            </w:pPr>
            <w:r w:rsidRPr="007811EA">
              <w:rPr>
                <w:rFonts w:ascii="Calibri" w:hAnsi="Calibri" w:cs="Calibri"/>
                <w:lang w:val="en-CA" w:eastAsia="ja-JP"/>
              </w:rPr>
              <w:t>0</w:t>
            </w:r>
          </w:p>
        </w:tc>
        <w:tc>
          <w:tcPr>
            <w:tcW w:w="6322" w:type="dxa"/>
          </w:tcPr>
          <w:p w14:paraId="00F1F89E" w14:textId="77777777" w:rsidR="00925433" w:rsidRPr="007811EA" w:rsidRDefault="00925433" w:rsidP="005F6D93">
            <w:pPr>
              <w:rPr>
                <w:rFonts w:ascii="Calibri" w:hAnsi="Calibri" w:cs="Calibri"/>
                <w:lang w:val="en-CA" w:eastAsia="ja-JP"/>
              </w:rPr>
            </w:pPr>
            <w:r>
              <w:rPr>
                <w:rFonts w:ascii="Calibri" w:hAnsi="Calibri" w:cs="Calibri"/>
                <w:lang w:val="en-CA" w:eastAsia="ja-JP"/>
              </w:rPr>
              <w:t xml:space="preserve">Extrapolation to another target energy reduction rate is to be applied through a linear scaling of the attenuation map sample values given its </w:t>
            </w:r>
            <w:r w:rsidRPr="007811EA">
              <w:rPr>
                <w:rFonts w:ascii="Courier New" w:hAnsi="Courier New" w:cs="Courier New"/>
                <w:lang w:val="en-CA" w:eastAsia="ja-JP"/>
              </w:rPr>
              <w:t>ami_energy_reduction_rate</w:t>
            </w:r>
            <w:r w:rsidRPr="007811EA">
              <w:rPr>
                <w:rFonts w:ascii="Calibri" w:hAnsi="Calibri" w:cs="Calibri"/>
                <w:lang w:val="en-CA" w:eastAsia="ja-JP"/>
              </w:rPr>
              <w:t xml:space="preserve"> value</w:t>
            </w:r>
            <w:r>
              <w:rPr>
                <w:rFonts w:ascii="Calibri" w:hAnsi="Calibri" w:cs="Calibri"/>
                <w:lang w:val="en-CA" w:eastAsia="ja-JP"/>
              </w:rPr>
              <w:t xml:space="preserve"> </w:t>
            </w:r>
            <w:r w:rsidRPr="005F6D93">
              <w:rPr>
                <w:rFonts w:ascii="Calibri" w:hAnsi="Calibri" w:cs="Calibri"/>
                <w:lang w:val="en-CA" w:eastAsia="ja-JP"/>
              </w:rPr>
              <w:t>and the target energy reduction rate.</w:t>
            </w:r>
          </w:p>
        </w:tc>
      </w:tr>
      <w:tr w:rsidR="00925433" w:rsidRPr="007811EA" w14:paraId="2C86FADD" w14:textId="77777777" w:rsidTr="005F6D93">
        <w:tc>
          <w:tcPr>
            <w:tcW w:w="1479" w:type="dxa"/>
          </w:tcPr>
          <w:p w14:paraId="4734C0FF" w14:textId="77777777" w:rsidR="00925433" w:rsidRPr="005F6D93" w:rsidRDefault="00925433" w:rsidP="005F6D93">
            <w:pPr>
              <w:jc w:val="center"/>
              <w:rPr>
                <w:rFonts w:ascii="Calibri" w:hAnsi="Calibri" w:cs="Calibri"/>
                <w:lang w:val="en-CA" w:eastAsia="ja-JP"/>
              </w:rPr>
            </w:pPr>
            <w:r w:rsidRPr="005F6D93">
              <w:rPr>
                <w:rFonts w:ascii="Calibri" w:hAnsi="Calibri" w:cs="Calibri"/>
                <w:lang w:val="en-CA" w:eastAsia="ja-JP"/>
              </w:rPr>
              <w:t>1</w:t>
            </w:r>
          </w:p>
        </w:tc>
        <w:tc>
          <w:tcPr>
            <w:tcW w:w="6322" w:type="dxa"/>
          </w:tcPr>
          <w:p w14:paraId="4DDCD93E" w14:textId="7AB70CE0" w:rsidR="00925433" w:rsidRPr="005F6D93" w:rsidRDefault="00D76CAC" w:rsidP="005F6D93">
            <w:pPr>
              <w:rPr>
                <w:rFonts w:ascii="Calibri" w:hAnsi="Calibri" w:cs="Calibri"/>
                <w:lang w:val="en-CA" w:eastAsia="ja-JP"/>
              </w:rPr>
            </w:pPr>
            <w:r>
              <w:rPr>
                <w:rFonts w:ascii="Calibri" w:hAnsi="Calibri" w:cs="Calibri"/>
                <w:lang w:val="en-CA" w:eastAsia="ja-JP"/>
              </w:rPr>
              <w:t>U</w:t>
            </w:r>
            <w:r w:rsidR="00925433">
              <w:rPr>
                <w:rFonts w:ascii="Calibri" w:hAnsi="Calibri" w:cs="Calibri"/>
                <w:lang w:val="en-CA" w:eastAsia="ja-JP"/>
              </w:rPr>
              <w:t xml:space="preserve">ser-defined </w:t>
            </w:r>
            <w:r>
              <w:rPr>
                <w:rFonts w:ascii="Calibri" w:hAnsi="Calibri" w:cs="Calibri"/>
                <w:lang w:val="en-CA" w:eastAsia="ja-JP"/>
              </w:rPr>
              <w:t xml:space="preserve">extrapolation </w:t>
            </w:r>
            <w:r w:rsidR="00925433">
              <w:rPr>
                <w:rFonts w:ascii="Calibri" w:hAnsi="Calibri" w:cs="Calibri"/>
                <w:lang w:val="en-CA" w:eastAsia="ja-JP"/>
              </w:rPr>
              <w:t>process.</w:t>
            </w:r>
          </w:p>
        </w:tc>
      </w:tr>
      <w:tr w:rsidR="00925433" w:rsidRPr="007811EA" w14:paraId="4D3E0679" w14:textId="77777777" w:rsidTr="005F6D93">
        <w:tc>
          <w:tcPr>
            <w:tcW w:w="1479" w:type="dxa"/>
          </w:tcPr>
          <w:p w14:paraId="5152B3DF" w14:textId="77777777" w:rsidR="00925433" w:rsidRPr="007811EA" w:rsidRDefault="00925433" w:rsidP="005F6D93">
            <w:pPr>
              <w:contextualSpacing/>
              <w:jc w:val="center"/>
              <w:rPr>
                <w:rFonts w:ascii="Calibri" w:hAnsi="Calibri" w:cs="Calibri"/>
                <w:lang w:val="en-CA" w:eastAsia="ja-JP"/>
              </w:rPr>
            </w:pPr>
            <w:r>
              <w:rPr>
                <w:rFonts w:ascii="Calibri" w:hAnsi="Calibri" w:cs="Calibri"/>
                <w:lang w:val="en-CA" w:eastAsia="ja-JP"/>
              </w:rPr>
              <w:t>2..3</w:t>
            </w:r>
          </w:p>
        </w:tc>
        <w:tc>
          <w:tcPr>
            <w:tcW w:w="6322" w:type="dxa"/>
          </w:tcPr>
          <w:p w14:paraId="6CCB45B4" w14:textId="77777777" w:rsidR="00925433" w:rsidRPr="007811EA" w:rsidRDefault="00925433" w:rsidP="005F6D93">
            <w:pPr>
              <w:contextualSpacing/>
              <w:rPr>
                <w:rFonts w:ascii="Calibri" w:hAnsi="Calibri" w:cs="Calibri"/>
                <w:lang w:val="en-CA" w:eastAsia="ja-JP"/>
              </w:rPr>
            </w:pPr>
            <w:r>
              <w:rPr>
                <w:rFonts w:ascii="Calibri" w:eastAsia="Times New Roman" w:hAnsi="Calibri" w:cs="Calibri"/>
                <w:color w:val="000000"/>
              </w:rPr>
              <w:t>Reserved for future use</w:t>
            </w:r>
          </w:p>
        </w:tc>
      </w:tr>
    </w:tbl>
    <w:p w14:paraId="633F890A" w14:textId="77777777" w:rsidR="00925433" w:rsidRPr="00C607F1" w:rsidRDefault="00925433" w:rsidP="00250677">
      <w:pPr>
        <w:tabs>
          <w:tab w:val="clear" w:pos="403"/>
        </w:tabs>
        <w:spacing w:after="200" w:line="276" w:lineRule="auto"/>
        <w:contextualSpacing/>
        <w:rPr>
          <w:rFonts w:eastAsia="MS Mincho" w:cs="Calibri"/>
          <w:lang w:val="en-CA" w:eastAsia="ja-JP"/>
        </w:rPr>
      </w:pPr>
    </w:p>
    <w:p w14:paraId="5659F1F1" w14:textId="77777777" w:rsidR="0093544F" w:rsidRPr="007811EA" w:rsidRDefault="0093544F" w:rsidP="0093544F">
      <w:pPr>
        <w:ind w:left="851" w:hanging="284"/>
        <w:rPr>
          <w:rFonts w:ascii="Calibri" w:eastAsia="MS Mincho" w:hAnsi="Calibri" w:cs="Calibri"/>
          <w:lang w:val="en-CA" w:eastAsia="ja-JP"/>
        </w:rPr>
      </w:pPr>
      <w:r w:rsidRPr="007811EA">
        <w:rPr>
          <w:rFonts w:ascii="Courier" w:eastAsia="MS Mincho" w:hAnsi="Courier"/>
        </w:rPr>
        <w:t>ami_window_x</w:t>
      </w:r>
      <w:r w:rsidRPr="00C607F1">
        <w:rPr>
          <w:rFonts w:eastAsia="MS Mincho"/>
          <w:lang w:val="en-CA" w:eastAsia="ja-JP"/>
        </w:rPr>
        <w:t xml:space="preserve"> </w:t>
      </w:r>
      <w:r w:rsidRPr="00C607F1">
        <w:rPr>
          <w:rFonts w:eastAsia="MS Mincho" w:cs="Calibri"/>
          <w:lang w:val="en-CA" w:eastAsia="ja-JP"/>
        </w:rPr>
        <w:t xml:space="preserve">indicates the x-coordinate </w:t>
      </w:r>
      <w:r w:rsidRPr="00C607F1">
        <w:rPr>
          <w:rFonts w:eastAsia="Times New Roman" w:cs="Calibri"/>
          <w:color w:val="000000"/>
        </w:rPr>
        <w:t>of the top-left corner of the bounding window defining a region of the associated media video to apply the attenuation map carried by the display attenuation map track to.</w:t>
      </w:r>
      <w:r w:rsidRPr="00C607F1">
        <w:rPr>
          <w:rFonts w:eastAsia="MS Mincho" w:cs="Calibri"/>
          <w:lang w:val="en-CA" w:eastAsia="ja-JP"/>
        </w:rPr>
        <w:t xml:space="preserve"> </w:t>
      </w:r>
    </w:p>
    <w:p w14:paraId="53A3953F"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ami_window_y</w:t>
      </w:r>
      <w:r w:rsidRPr="00C607F1">
        <w:rPr>
          <w:rFonts w:eastAsia="MS Mincho" w:cs="Calibri"/>
          <w:lang w:val="en-CA" w:eastAsia="ja-JP"/>
        </w:rPr>
        <w:t xml:space="preserve"> indicates the y-coordinate </w:t>
      </w:r>
      <w:r w:rsidRPr="00C607F1">
        <w:rPr>
          <w:rFonts w:eastAsia="Times New Roman" w:cs="Calibri"/>
          <w:color w:val="000000"/>
        </w:rPr>
        <w:t>of the top-left corner of the bounding window defining a region of the associated media video to apply the attenuation map carried by the display attenuation map track to.</w:t>
      </w:r>
      <w:r w:rsidRPr="007811EA">
        <w:rPr>
          <w:rFonts w:ascii="Calibri" w:eastAsia="MS Mincho" w:hAnsi="Calibri" w:cs="Calibri"/>
          <w:lang w:val="en-CA" w:eastAsia="ja-JP"/>
        </w:rPr>
        <w:t xml:space="preserve"> </w:t>
      </w:r>
    </w:p>
    <w:p w14:paraId="45A184E7"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ami_window_width</w:t>
      </w:r>
      <w:r w:rsidRPr="00C607F1">
        <w:rPr>
          <w:rFonts w:eastAsia="MS Mincho" w:cs="Calibri"/>
          <w:lang w:val="en-CA" w:eastAsia="ja-JP"/>
        </w:rPr>
        <w:t xml:space="preserve"> indicates the width, in number of pixels, </w:t>
      </w:r>
      <w:r w:rsidRPr="00C607F1">
        <w:rPr>
          <w:rFonts w:eastAsia="Times New Roman" w:cs="Calibri"/>
          <w:color w:val="000000"/>
        </w:rPr>
        <w:t>of the bounding window defining a region of the associated media video to apply the attenuation map carried by the display attenuation map track to.</w:t>
      </w:r>
    </w:p>
    <w:p w14:paraId="607464C9"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ami_window_height</w:t>
      </w:r>
      <w:r w:rsidRPr="00C607F1">
        <w:rPr>
          <w:rFonts w:eastAsia="MS Mincho" w:cs="Calibri"/>
          <w:lang w:val="en-CA" w:eastAsia="ja-JP"/>
        </w:rPr>
        <w:t xml:space="preserve"> indicates the height, in number of pixels, </w:t>
      </w:r>
      <w:r w:rsidRPr="00C607F1">
        <w:rPr>
          <w:rFonts w:eastAsia="Times New Roman" w:cs="Calibri"/>
          <w:color w:val="000000"/>
        </w:rPr>
        <w:t>of the bounding window defining a region of the associated media video to apply the attenuation map carried by the display attenuation map track to.</w:t>
      </w:r>
    </w:p>
    <w:p w14:paraId="6C4B6F2C" w14:textId="06C9154B" w:rsidR="0093544F" w:rsidRPr="007811EA" w:rsidRDefault="0093544F" w:rsidP="0093544F">
      <w:pPr>
        <w:ind w:left="851" w:hanging="284"/>
        <w:rPr>
          <w:rFonts w:ascii="Calibri" w:eastAsia="Times New Roman" w:hAnsi="Calibri" w:cs="Calibri"/>
          <w:color w:val="000000"/>
          <w:sz w:val="24"/>
          <w:szCs w:val="24"/>
        </w:rPr>
      </w:pPr>
      <w:r w:rsidRPr="007811EA">
        <w:rPr>
          <w:rFonts w:ascii="Courier" w:eastAsia="MS Mincho" w:hAnsi="Courier"/>
        </w:rPr>
        <w:t>ami_quality_metric</w:t>
      </w:r>
      <w:r w:rsidRPr="00C607F1">
        <w:rPr>
          <w:rFonts w:eastAsia="MS Mincho"/>
        </w:rPr>
        <w:t xml:space="preserve"> </w:t>
      </w:r>
      <w:r w:rsidRPr="00C607F1">
        <w:rPr>
          <w:rFonts w:eastAsia="Times New Roman" w:cs="Calibri"/>
          <w:color w:val="000000"/>
        </w:rPr>
        <w:t xml:space="preserve">indicates the type of the objective quality metric used for the measured quality reduction value resulting from applying the attenuation map to the video content and </w:t>
      </w:r>
      <w:r w:rsidRPr="00C607F1">
        <w:rPr>
          <w:rFonts w:eastAsia="Times New Roman" w:cs="Calibri"/>
          <w:color w:val="000000"/>
        </w:rPr>
        <w:lastRenderedPageBreak/>
        <w:t xml:space="preserve">assigned to the </w:t>
      </w:r>
      <w:r w:rsidRPr="007811EA">
        <w:rPr>
          <w:rFonts w:ascii="Courier" w:eastAsia="MS Mincho" w:hAnsi="Courier"/>
        </w:rPr>
        <w:t>ami_quality_reduction</w:t>
      </w:r>
      <w:r w:rsidRPr="00C607F1">
        <w:rPr>
          <w:rFonts w:eastAsia="Times New Roman" w:cs="Calibri"/>
          <w:color w:val="000000"/>
        </w:rPr>
        <w:t xml:space="preserve"> field. The semantics of the values assigned to this field are </w:t>
      </w:r>
      <w:r w:rsidR="008F329C">
        <w:rPr>
          <w:rFonts w:eastAsia="Times New Roman" w:cs="Calibri"/>
          <w:color w:val="000000"/>
        </w:rPr>
        <w:t>described in</w:t>
      </w:r>
      <w:del w:id="1382" w:author="Ahmed Hamza" w:date="2025-06-28T19:13:00Z" w16du:dateUtc="2025-06-29T02:13:00Z">
        <w:r w:rsidR="008F329C" w:rsidDel="00806C6E">
          <w:rPr>
            <w:rFonts w:eastAsia="Times New Roman" w:cs="Calibri"/>
            <w:color w:val="000000"/>
          </w:rPr>
          <w:delText xml:space="preserve"> </w:delText>
        </w:r>
      </w:del>
      <w:ins w:id="1383" w:author="Ahmed Hamza" w:date="2025-06-28T19:14:00Z" w16du:dateUtc="2025-06-29T02:14:00Z">
        <w:r w:rsidR="00806C6E">
          <w:rPr>
            <w:rFonts w:eastAsia="Times New Roman" w:cs="Calibri"/>
            <w:color w:val="000000"/>
          </w:rPr>
          <w:t xml:space="preserve"> </w:t>
        </w:r>
        <w:r w:rsidR="00806C6E">
          <w:rPr>
            <w:rFonts w:eastAsia="Times New Roman" w:cs="Calibri"/>
            <w:color w:val="000000"/>
          </w:rPr>
          <w:fldChar w:fldCharType="begin"/>
        </w:r>
        <w:r w:rsidR="00806C6E">
          <w:rPr>
            <w:rFonts w:eastAsia="Times New Roman" w:cs="Calibri"/>
            <w:color w:val="000000"/>
          </w:rPr>
          <w:instrText xml:space="preserve"> REF _Ref202030463 \r \h </w:instrText>
        </w:r>
      </w:ins>
      <w:r w:rsidR="00806C6E">
        <w:rPr>
          <w:rFonts w:eastAsia="Times New Roman" w:cs="Calibri"/>
          <w:color w:val="000000"/>
        </w:rPr>
      </w:r>
      <w:r w:rsidR="00806C6E">
        <w:rPr>
          <w:rFonts w:eastAsia="Times New Roman" w:cs="Calibri"/>
          <w:color w:val="000000"/>
        </w:rPr>
        <w:fldChar w:fldCharType="separate"/>
      </w:r>
      <w:ins w:id="1384" w:author="Ahmed Hamza" w:date="2025-06-28T19:14:00Z" w16du:dateUtc="2025-06-29T02:14:00Z">
        <w:r w:rsidR="00806C6E">
          <w:rPr>
            <w:rFonts w:eastAsia="Times New Roman" w:cs="Calibri"/>
            <w:color w:val="000000"/>
          </w:rPr>
          <w:t>Table 12</w:t>
        </w:r>
        <w:r w:rsidR="00806C6E">
          <w:rPr>
            <w:rFonts w:eastAsia="Times New Roman" w:cs="Calibri"/>
            <w:color w:val="000000"/>
          </w:rPr>
          <w:fldChar w:fldCharType="end"/>
        </w:r>
      </w:ins>
      <w:del w:id="1385" w:author="Ahmed Hamza" w:date="2025-06-28T19:13:00Z" w16du:dateUtc="2025-06-29T02:13:00Z">
        <w:r w:rsidR="008F329C" w:rsidDel="00806C6E">
          <w:rPr>
            <w:rFonts w:eastAsia="Times New Roman" w:cs="Calibri"/>
            <w:color w:val="000000"/>
          </w:rPr>
          <w:fldChar w:fldCharType="begin"/>
        </w:r>
        <w:r w:rsidR="008F329C" w:rsidDel="00806C6E">
          <w:rPr>
            <w:rFonts w:eastAsia="Times New Roman" w:cs="Calibri"/>
            <w:color w:val="000000"/>
          </w:rPr>
          <w:delInstrText xml:space="preserve"> REF _Ref170251394 \r \h </w:delInstrText>
        </w:r>
        <w:r w:rsidR="008F329C" w:rsidDel="00806C6E">
          <w:rPr>
            <w:rFonts w:eastAsia="Times New Roman" w:cs="Calibri"/>
            <w:color w:val="000000"/>
          </w:rPr>
        </w:r>
        <w:r w:rsidR="008F329C" w:rsidDel="00806C6E">
          <w:rPr>
            <w:rFonts w:eastAsia="Times New Roman" w:cs="Calibri"/>
            <w:color w:val="000000"/>
          </w:rPr>
          <w:fldChar w:fldCharType="separate"/>
        </w:r>
        <w:r w:rsidR="008F329C" w:rsidDel="00806C6E">
          <w:rPr>
            <w:rFonts w:eastAsia="Times New Roman" w:cs="Calibri" w:hint="eastAsia"/>
            <w:color w:val="000000"/>
            <w:cs/>
          </w:rPr>
          <w:delText>‎</w:delText>
        </w:r>
      </w:del>
      <w:del w:id="1386" w:author="Ahmed Hamza" w:date="2025-06-23T23:34:00Z" w16du:dateUtc="2025-06-24T06:34:00Z">
        <w:r w:rsidR="008F329C" w:rsidDel="004612EA">
          <w:rPr>
            <w:rFonts w:eastAsia="Times New Roman" w:cs="Calibri"/>
            <w:color w:val="000000"/>
          </w:rPr>
          <w:delText>Table 5</w:delText>
        </w:r>
      </w:del>
      <w:del w:id="1387" w:author="Ahmed Hamza" w:date="2025-06-28T19:13:00Z" w16du:dateUtc="2025-06-29T02:13:00Z">
        <w:r w:rsidR="008F329C" w:rsidDel="00806C6E">
          <w:rPr>
            <w:rFonts w:eastAsia="Times New Roman" w:cs="Calibri"/>
            <w:color w:val="000000"/>
          </w:rPr>
          <w:fldChar w:fldCharType="end"/>
        </w:r>
      </w:del>
      <w:r w:rsidRPr="00C607F1">
        <w:rPr>
          <w:rFonts w:eastAsia="Times New Roman" w:cs="Calibri"/>
          <w:color w:val="000000"/>
        </w:rPr>
        <w:t>.</w:t>
      </w:r>
    </w:p>
    <w:p w14:paraId="24F4EA5D" w14:textId="12F039CD" w:rsidR="0093544F" w:rsidRPr="00077DB7" w:rsidDel="004612EA" w:rsidRDefault="0093544F">
      <w:pPr>
        <w:pStyle w:val="Tabletitle"/>
        <w:numPr>
          <w:ilvl w:val="0"/>
          <w:numId w:val="0"/>
        </w:numPr>
        <w:ind w:left="720"/>
        <w:jc w:val="both"/>
        <w:rPr>
          <w:del w:id="1388" w:author="Ahmed Hamza" w:date="2025-06-23T23:33:00Z" w16du:dateUtc="2025-06-24T06:33:00Z"/>
          <w:szCs w:val="20"/>
          <w:lang w:val="en-US"/>
        </w:rPr>
        <w:pPrChange w:id="1389" w:author="Ahmed Hamza" w:date="2025-06-23T23:33:00Z" w16du:dateUtc="2025-06-24T06:33:00Z">
          <w:pPr>
            <w:pStyle w:val="Tabletitle"/>
          </w:pPr>
        </w:pPrChange>
      </w:pPr>
      <w:bookmarkStart w:id="1390" w:name="_Ref170251394"/>
      <w:del w:id="1391" w:author="Ahmed Hamza" w:date="2025-06-23T23:33:00Z" w16du:dateUtc="2025-06-24T06:33:00Z">
        <w:r w:rsidRPr="00077DB7" w:rsidDel="004612EA">
          <w:rPr>
            <w:lang w:val="en-US"/>
          </w:rPr>
          <w:delText xml:space="preserve">Semantics of the values assigned to </w:delText>
        </w:r>
        <w:r w:rsidRPr="00077DB7" w:rsidDel="004612EA">
          <w:rPr>
            <w:rFonts w:ascii="Courier New" w:hAnsi="Courier New" w:cs="Courier New"/>
            <w:lang w:val="en-US"/>
          </w:rPr>
          <w:delText>ami_quality_metric</w:delText>
        </w:r>
        <w:r w:rsidR="008F329C" w:rsidRPr="00077DB7" w:rsidDel="004612EA">
          <w:rPr>
            <w:rFonts w:ascii="Courier New" w:hAnsi="Courier New" w:cs="Courier New"/>
            <w:lang w:val="en-US"/>
          </w:rPr>
          <w:delText>.</w:delText>
        </w:r>
        <w:bookmarkEnd w:id="1390"/>
      </w:del>
    </w:p>
    <w:p w14:paraId="5F63C305" w14:textId="6BC4ABAC" w:rsidR="004612EA" w:rsidRPr="00F8709C" w:rsidRDefault="004612EA">
      <w:pPr>
        <w:pStyle w:val="Tabletitle"/>
        <w:rPr>
          <w:ins w:id="1392" w:author="Ahmed Hamza" w:date="2025-06-23T23:33:00Z" w16du:dateUtc="2025-06-24T06:33:00Z"/>
        </w:rPr>
        <w:pPrChange w:id="1393" w:author="Ahmed Hamza" w:date="2025-06-28T19:13:00Z" w16du:dateUtc="2025-06-29T02:13:00Z">
          <w:pPr/>
        </w:pPrChange>
      </w:pPr>
      <w:bookmarkStart w:id="1394" w:name="_Ref202030463"/>
      <w:ins w:id="1395" w:author="Ahmed Hamza" w:date="2025-06-23T23:33:00Z" w16du:dateUtc="2025-06-24T06:33:00Z">
        <w:r w:rsidRPr="00806C6E">
          <w:rPr>
            <w:lang w:val="en-GB"/>
            <w:rPrChange w:id="1396" w:author="Ahmed Hamza" w:date="2025-06-28T19:14:00Z" w16du:dateUtc="2025-06-29T02:14:00Z">
              <w:rPr>
                <w:b/>
                <w:bCs/>
                <w:lang w:val="en-US"/>
              </w:rPr>
            </w:rPrChange>
          </w:rPr>
          <w:t xml:space="preserve">Semantics of the values assigned to </w:t>
        </w:r>
        <w:r w:rsidRPr="00806C6E">
          <w:rPr>
            <w:rFonts w:ascii="Courier New" w:hAnsi="Courier New" w:cs="Courier New"/>
            <w:lang w:val="en-GB"/>
            <w:rPrChange w:id="1397" w:author="Ahmed Hamza" w:date="2025-06-28T19:14:00Z" w16du:dateUtc="2025-06-29T02:14:00Z">
              <w:rPr>
                <w:rFonts w:ascii="Courier New" w:hAnsi="Courier New" w:cs="Courier New"/>
                <w:b/>
                <w:bCs/>
                <w:lang w:val="en-US"/>
              </w:rPr>
            </w:rPrChange>
          </w:rPr>
          <w:t>ami_quality_metric</w:t>
        </w:r>
        <w:r w:rsidRPr="00806C6E">
          <w:rPr>
            <w:lang w:val="en-GB"/>
            <w:rPrChange w:id="1398" w:author="Ahmed Hamza" w:date="2025-06-28T19:14:00Z" w16du:dateUtc="2025-06-29T02:14:00Z">
              <w:rPr>
                <w:rFonts w:ascii="Courier New" w:hAnsi="Courier New" w:cs="Courier New"/>
                <w:b/>
                <w:bCs/>
                <w:lang w:val="en-US"/>
              </w:rPr>
            </w:rPrChange>
          </w:rPr>
          <w:t>.</w:t>
        </w:r>
        <w:bookmarkEnd w:id="1394"/>
      </w:ins>
    </w:p>
    <w:tbl>
      <w:tblPr>
        <w:tblStyle w:val="TableGrid1"/>
        <w:tblW w:w="0" w:type="auto"/>
        <w:jc w:val="center"/>
        <w:tblLook w:val="04A0" w:firstRow="1" w:lastRow="0" w:firstColumn="1" w:lastColumn="0" w:noHBand="0" w:noVBand="1"/>
      </w:tblPr>
      <w:tblGrid>
        <w:gridCol w:w="1129"/>
        <w:gridCol w:w="3402"/>
      </w:tblGrid>
      <w:tr w:rsidR="0093544F" w:rsidRPr="007811EA" w14:paraId="5AFBE14E" w14:textId="77777777">
        <w:trPr>
          <w:jc w:val="center"/>
        </w:trPr>
        <w:tc>
          <w:tcPr>
            <w:tcW w:w="1129" w:type="dxa"/>
          </w:tcPr>
          <w:p w14:paraId="62CFC388"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Value</w:t>
            </w:r>
          </w:p>
        </w:tc>
        <w:tc>
          <w:tcPr>
            <w:tcW w:w="3402" w:type="dxa"/>
          </w:tcPr>
          <w:p w14:paraId="578D18C3"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Quality Metric</w:t>
            </w:r>
          </w:p>
        </w:tc>
      </w:tr>
      <w:tr w:rsidR="0093544F" w:rsidRPr="007811EA" w14:paraId="6CE0BE3B" w14:textId="77777777">
        <w:trPr>
          <w:jc w:val="center"/>
        </w:trPr>
        <w:tc>
          <w:tcPr>
            <w:tcW w:w="1129" w:type="dxa"/>
          </w:tcPr>
          <w:p w14:paraId="0BFF5FD4"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0</w:t>
            </w:r>
          </w:p>
        </w:tc>
        <w:tc>
          <w:tcPr>
            <w:tcW w:w="3402" w:type="dxa"/>
          </w:tcPr>
          <w:p w14:paraId="5F0C1078" w14:textId="77777777" w:rsidR="0093544F" w:rsidRPr="00C607F1" w:rsidRDefault="0093544F">
            <w:pPr>
              <w:rPr>
                <w:rFonts w:ascii="Cambria" w:hAnsi="Cambria" w:cs="Calibri"/>
                <w:sz w:val="20"/>
                <w:szCs w:val="20"/>
              </w:rPr>
            </w:pPr>
            <w:r w:rsidRPr="00C607F1">
              <w:rPr>
                <w:rFonts w:ascii="Cambria" w:hAnsi="Cambria" w:cs="Calibri"/>
                <w:sz w:val="20"/>
                <w:szCs w:val="20"/>
              </w:rPr>
              <w:t>PSNR</w:t>
            </w:r>
          </w:p>
        </w:tc>
      </w:tr>
      <w:tr w:rsidR="0093544F" w:rsidRPr="007811EA" w14:paraId="49FAC1C1" w14:textId="77777777">
        <w:trPr>
          <w:jc w:val="center"/>
        </w:trPr>
        <w:tc>
          <w:tcPr>
            <w:tcW w:w="1129" w:type="dxa"/>
          </w:tcPr>
          <w:p w14:paraId="04EEDA31"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1</w:t>
            </w:r>
          </w:p>
        </w:tc>
        <w:tc>
          <w:tcPr>
            <w:tcW w:w="3402" w:type="dxa"/>
          </w:tcPr>
          <w:p w14:paraId="5A354DE9" w14:textId="77777777" w:rsidR="0093544F" w:rsidRPr="00C607F1" w:rsidRDefault="0093544F">
            <w:pPr>
              <w:rPr>
                <w:rFonts w:ascii="Cambria" w:hAnsi="Cambria" w:cs="Calibri"/>
                <w:sz w:val="20"/>
                <w:szCs w:val="20"/>
              </w:rPr>
            </w:pPr>
            <w:r w:rsidRPr="00C607F1">
              <w:rPr>
                <w:rFonts w:ascii="Cambria" w:hAnsi="Cambria" w:cs="Calibri"/>
                <w:sz w:val="20"/>
                <w:szCs w:val="20"/>
              </w:rPr>
              <w:t>SSIM</w:t>
            </w:r>
          </w:p>
        </w:tc>
      </w:tr>
      <w:tr w:rsidR="0093544F" w:rsidRPr="007811EA" w14:paraId="654DAA94" w14:textId="77777777">
        <w:trPr>
          <w:jc w:val="center"/>
        </w:trPr>
        <w:tc>
          <w:tcPr>
            <w:tcW w:w="1129" w:type="dxa"/>
          </w:tcPr>
          <w:p w14:paraId="33E7E859"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2</w:t>
            </w:r>
          </w:p>
        </w:tc>
        <w:tc>
          <w:tcPr>
            <w:tcW w:w="3402" w:type="dxa"/>
          </w:tcPr>
          <w:p w14:paraId="62C97300" w14:textId="77777777" w:rsidR="0093544F" w:rsidRPr="00C607F1" w:rsidRDefault="0093544F">
            <w:pPr>
              <w:rPr>
                <w:rFonts w:ascii="Cambria" w:hAnsi="Cambria" w:cs="Calibri"/>
                <w:sz w:val="20"/>
                <w:szCs w:val="20"/>
              </w:rPr>
            </w:pPr>
            <w:r w:rsidRPr="00C607F1">
              <w:rPr>
                <w:rFonts w:ascii="Cambria" w:hAnsi="Cambria" w:cs="Calibri"/>
                <w:sz w:val="20"/>
                <w:szCs w:val="20"/>
              </w:rPr>
              <w:t>wPSNR</w:t>
            </w:r>
          </w:p>
        </w:tc>
      </w:tr>
      <w:tr w:rsidR="0093544F" w:rsidRPr="007811EA" w14:paraId="484F123C" w14:textId="77777777">
        <w:trPr>
          <w:jc w:val="center"/>
        </w:trPr>
        <w:tc>
          <w:tcPr>
            <w:tcW w:w="1129" w:type="dxa"/>
          </w:tcPr>
          <w:p w14:paraId="6F95D8F6"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3</w:t>
            </w:r>
          </w:p>
        </w:tc>
        <w:tc>
          <w:tcPr>
            <w:tcW w:w="3402" w:type="dxa"/>
          </w:tcPr>
          <w:p w14:paraId="62B15678" w14:textId="77777777" w:rsidR="0093544F" w:rsidRPr="00C607F1" w:rsidRDefault="0093544F">
            <w:pPr>
              <w:rPr>
                <w:rFonts w:ascii="Cambria" w:hAnsi="Cambria" w:cs="Calibri"/>
                <w:sz w:val="20"/>
                <w:szCs w:val="20"/>
              </w:rPr>
            </w:pPr>
            <w:r w:rsidRPr="00C607F1">
              <w:rPr>
                <w:rFonts w:ascii="Cambria" w:hAnsi="Cambria" w:cs="Calibri"/>
                <w:sz w:val="20"/>
                <w:szCs w:val="20"/>
              </w:rPr>
              <w:t>WS-PSNR</w:t>
            </w:r>
          </w:p>
        </w:tc>
      </w:tr>
      <w:tr w:rsidR="0093544F" w:rsidRPr="007811EA" w14:paraId="0A9F5187" w14:textId="77777777">
        <w:trPr>
          <w:jc w:val="center"/>
        </w:trPr>
        <w:tc>
          <w:tcPr>
            <w:tcW w:w="1129" w:type="dxa"/>
          </w:tcPr>
          <w:p w14:paraId="1C7B5D11"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4</w:t>
            </w:r>
          </w:p>
        </w:tc>
        <w:tc>
          <w:tcPr>
            <w:tcW w:w="3402" w:type="dxa"/>
          </w:tcPr>
          <w:p w14:paraId="43AE23C7" w14:textId="77777777" w:rsidR="0093544F" w:rsidRPr="00C607F1" w:rsidRDefault="0093544F">
            <w:pPr>
              <w:rPr>
                <w:rFonts w:ascii="Cambria" w:hAnsi="Cambria" w:cs="Calibri"/>
                <w:sz w:val="20"/>
                <w:szCs w:val="20"/>
              </w:rPr>
            </w:pPr>
            <w:r w:rsidRPr="00C607F1">
              <w:rPr>
                <w:rFonts w:ascii="Cambria" w:hAnsi="Cambria" w:cs="Calibri"/>
                <w:sz w:val="20"/>
                <w:szCs w:val="20"/>
              </w:rPr>
              <w:t>User-defined</w:t>
            </w:r>
          </w:p>
        </w:tc>
      </w:tr>
    </w:tbl>
    <w:p w14:paraId="1D075F6B" w14:textId="77777777" w:rsidR="0093544F" w:rsidRPr="007811EA" w:rsidRDefault="0093544F" w:rsidP="0093544F">
      <w:pPr>
        <w:ind w:left="851" w:hanging="284"/>
        <w:rPr>
          <w:rFonts w:ascii="Courier" w:eastAsia="MS Mincho" w:hAnsi="Courier"/>
          <w:sz w:val="24"/>
          <w:szCs w:val="24"/>
        </w:rPr>
      </w:pPr>
    </w:p>
    <w:p w14:paraId="3EE44844" w14:textId="77777777" w:rsidR="0093544F" w:rsidRPr="007811EA" w:rsidRDefault="0093544F" w:rsidP="00C607F1">
      <w:pPr>
        <w:ind w:left="851" w:hanging="284"/>
        <w:rPr>
          <w:rFonts w:ascii="Times New Roman" w:eastAsia="Malgun Gothic" w:hAnsi="Times New Roman"/>
          <w:lang w:eastAsia="ko-KR"/>
        </w:rPr>
      </w:pPr>
      <w:r w:rsidRPr="007811EA">
        <w:rPr>
          <w:rFonts w:ascii="Courier" w:eastAsia="MS Mincho" w:hAnsi="Courier"/>
        </w:rPr>
        <w:t>ami_quality_reduction</w:t>
      </w:r>
      <w:r w:rsidRPr="00C607F1">
        <w:rPr>
          <w:rFonts w:eastAsia="Times New Roman" w:cs="Calibri"/>
          <w:color w:val="000000"/>
        </w:rPr>
        <w:t xml:space="preserve"> specifies the percentage of quality reduction in the media video as a result of applying the attenuation map to it.</w:t>
      </w:r>
    </w:p>
    <w:p w14:paraId="56B51B9D" w14:textId="77777777" w:rsidR="0093544F" w:rsidRPr="00077DB7" w:rsidRDefault="0093544F" w:rsidP="00C607F1">
      <w:pPr>
        <w:pStyle w:val="Heading4"/>
      </w:pPr>
      <w:r w:rsidRPr="00C607F1">
        <w:t>Display attenuation map tracks</w:t>
      </w:r>
    </w:p>
    <w:p w14:paraId="7CF137BD" w14:textId="40A22E66" w:rsidR="0093544F" w:rsidRPr="007811EA" w:rsidRDefault="0093544F" w:rsidP="0093544F">
      <w:pPr>
        <w:tabs>
          <w:tab w:val="left" w:pos="1701"/>
        </w:tabs>
        <w:spacing w:after="160"/>
        <w:rPr>
          <w:rFonts w:ascii="Times New Roman" w:eastAsia="MS Mincho" w:hAnsi="Times New Roman"/>
          <w:noProof/>
          <w:color w:val="000000"/>
          <w:sz w:val="20"/>
          <w:szCs w:val="24"/>
          <w:lang w:eastAsia="zh-CN"/>
        </w:rPr>
      </w:pPr>
      <w:r w:rsidRPr="00C607F1">
        <w:rPr>
          <w:rFonts w:eastAsia="MS Mincho" w:cs="Calibri"/>
          <w:lang w:val="en-CA" w:eastAsia="ja-JP"/>
        </w:rPr>
        <w:t>A display attenuation map track is a restricted video track with the sample entry type</w:t>
      </w:r>
      <w:r w:rsidRPr="007811EA">
        <w:rPr>
          <w:rFonts w:asciiTheme="majorHAnsi" w:eastAsia="MS Mincho" w:hAnsiTheme="majorHAnsi" w:cs="Calibri"/>
          <w:lang w:val="en-CA" w:eastAsia="ja-JP"/>
        </w:rPr>
        <w:t xml:space="preserve"> </w:t>
      </w:r>
      <w:r w:rsidR="00C607F1" w:rsidRPr="007811EA">
        <w:rPr>
          <w:rFonts w:ascii="Courier" w:eastAsia="MS Mincho" w:hAnsi="Courier"/>
          <w:noProof/>
          <w:sz w:val="20"/>
          <w:szCs w:val="24"/>
          <w:lang w:eastAsia="zh-CN"/>
        </w:rPr>
        <w:t>'</w:t>
      </w:r>
      <w:r w:rsidRPr="00C607F1">
        <w:rPr>
          <w:rFonts w:ascii="Courier" w:eastAsia="MS Mincho" w:hAnsi="Courier"/>
          <w:noProof/>
          <w:lang w:eastAsia="zh-CN"/>
        </w:rPr>
        <w:t>resv</w:t>
      </w:r>
      <w:r w:rsidR="00C607F1" w:rsidRPr="007811EA">
        <w:rPr>
          <w:rFonts w:ascii="Courier" w:eastAsia="MS Mincho" w:hAnsi="Courier"/>
          <w:noProof/>
          <w:sz w:val="20"/>
          <w:szCs w:val="24"/>
          <w:lang w:eastAsia="zh-CN"/>
        </w:rPr>
        <w:t>'</w:t>
      </w:r>
      <w:r w:rsidRPr="00C607F1">
        <w:rPr>
          <w:rFonts w:eastAsia="MS Mincho" w:cs="Calibri"/>
          <w:lang w:val="en-CA" w:eastAsia="ja-JP"/>
        </w:rPr>
        <w:t>. The original sample entry type, which is based on the video codec used for encoding the stream, is stored within the</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OriginalFormatBox</w:t>
      </w:r>
      <w:r w:rsidRPr="00C607F1">
        <w:rPr>
          <w:rFonts w:eastAsia="MS Mincho" w:cs="Calibri"/>
          <w:noProof/>
          <w:lang w:eastAsia="zh-CN"/>
        </w:rPr>
        <w:t xml:space="preserve"> </w:t>
      </w:r>
      <w:r w:rsidRPr="00C607F1">
        <w:rPr>
          <w:rFonts w:eastAsia="MS Mincho" w:cs="Calibri"/>
          <w:lang w:val="en-CA" w:eastAsia="ja-JP"/>
        </w:rPr>
        <w:t xml:space="preserve">in the </w:t>
      </w:r>
      <w:r w:rsidRPr="007811EA">
        <w:rPr>
          <w:rFonts w:ascii="Courier" w:eastAsia="MS Mincho" w:hAnsi="Courier"/>
          <w:noProof/>
          <w:lang w:eastAsia="zh-CN"/>
        </w:rPr>
        <w:t>RestrictedSchemeInfoBox</w:t>
      </w:r>
      <w:r w:rsidRPr="00C607F1">
        <w:rPr>
          <w:rFonts w:eastAsia="MS Mincho" w:cs="Calibri"/>
          <w:sz w:val="24"/>
          <w:szCs w:val="24"/>
          <w:lang w:val="en-CA" w:eastAsia="ja-JP"/>
        </w:rPr>
        <w:t>.</w:t>
      </w:r>
      <w:r w:rsidRPr="00C607F1">
        <w:rPr>
          <w:rFonts w:eastAsia="MS Mincho" w:cs="Calibri"/>
          <w:lang w:val="en-CA" w:eastAsia="ja-JP"/>
        </w:rPr>
        <w:t xml:space="preserve"> The</w:t>
      </w:r>
      <w:r w:rsidRPr="00C607F1">
        <w:rPr>
          <w:rFonts w:eastAsia="MS Mincho" w:cs="Calibri"/>
          <w:noProof/>
          <w:lang w:eastAsia="zh-CN"/>
        </w:rPr>
        <w:t xml:space="preserve"> </w:t>
      </w:r>
      <w:r w:rsidRPr="00C607F1">
        <w:rPr>
          <w:rFonts w:eastAsia="MS Mincho"/>
          <w:noProof/>
          <w:lang w:eastAsia="zh-CN"/>
        </w:rPr>
        <w:t>scheme_type</w:t>
      </w:r>
      <w:r w:rsidRPr="00C607F1">
        <w:rPr>
          <w:rFonts w:eastAsia="MS Mincho" w:cs="Calibri"/>
          <w:noProof/>
          <w:lang w:eastAsia="zh-CN"/>
        </w:rPr>
        <w:t xml:space="preserve"> </w:t>
      </w:r>
      <w:r w:rsidRPr="00C607F1">
        <w:rPr>
          <w:rFonts w:eastAsia="MS Mincho" w:cs="Calibri"/>
          <w:lang w:val="en-CA" w:eastAsia="ja-JP"/>
        </w:rPr>
        <w:t>field in</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SchemeTypeBox</w:t>
      </w:r>
      <w:r w:rsidRPr="00C607F1">
        <w:rPr>
          <w:rFonts w:eastAsia="MS Mincho" w:cs="Calibri"/>
          <w:lang w:val="en-CA" w:eastAsia="ja-JP"/>
        </w:rPr>
        <w:t xml:space="preserve"> shall be set to </w:t>
      </w:r>
      <w:r w:rsidRPr="007811EA">
        <w:rPr>
          <w:rFonts w:ascii="Courier" w:eastAsia="MS Mincho" w:hAnsi="Courier"/>
          <w:noProof/>
          <w:sz w:val="20"/>
          <w:szCs w:val="24"/>
          <w:lang w:eastAsia="zh-CN"/>
        </w:rPr>
        <w:t>'</w:t>
      </w:r>
      <w:r w:rsidRPr="007811EA">
        <w:rPr>
          <w:rFonts w:ascii="Courier" w:eastAsia="MS Mincho" w:hAnsi="Courier"/>
          <w:noProof/>
          <w:lang w:eastAsia="zh-CN"/>
        </w:rPr>
        <w:t>gmat</w:t>
      </w:r>
      <w:r w:rsidRPr="007811EA">
        <w:rPr>
          <w:rFonts w:ascii="Courier" w:eastAsia="MS Mincho" w:hAnsi="Courier"/>
          <w:noProof/>
          <w:sz w:val="20"/>
          <w:szCs w:val="24"/>
          <w:lang w:eastAsia="zh-CN"/>
        </w:rPr>
        <w:t>'</w:t>
      </w:r>
      <w:r w:rsidRPr="00C607F1">
        <w:rPr>
          <w:rFonts w:eastAsia="MS Mincho" w:cs="Calibri"/>
          <w:noProof/>
          <w:lang w:eastAsia="zh-CN"/>
        </w:rPr>
        <w:t xml:space="preserve">, indicating an </w:t>
      </w:r>
      <w:r w:rsidRPr="00C607F1">
        <w:rPr>
          <w:rFonts w:eastAsia="MS Mincho" w:cs="Calibri"/>
          <w:i/>
          <w:noProof/>
          <w:lang w:eastAsia="zh-CN"/>
        </w:rPr>
        <w:t>attenuation map restricted scheme</w:t>
      </w:r>
      <w:r w:rsidRPr="00C607F1">
        <w:rPr>
          <w:rFonts w:eastAsia="MS Mincho" w:cs="Calibri"/>
          <w:noProof/>
          <w:lang w:eastAsia="zh-CN"/>
        </w:rPr>
        <w:t>. The</w:t>
      </w:r>
      <w:r w:rsidRPr="007811EA">
        <w:rPr>
          <w:rFonts w:asciiTheme="majorHAnsi" w:eastAsia="MS Mincho" w:hAnsiTheme="majorHAnsi"/>
          <w:noProof/>
          <w:lang w:eastAsia="zh-CN"/>
        </w:rPr>
        <w:t xml:space="preserve"> </w:t>
      </w:r>
      <w:r w:rsidRPr="007811EA">
        <w:rPr>
          <w:rFonts w:ascii="Courier" w:eastAsia="MS Mincho" w:hAnsi="Courier"/>
          <w:noProof/>
          <w:lang w:eastAsia="zh-CN"/>
        </w:rPr>
        <w:t>SchemeInformationBox</w:t>
      </w:r>
      <w:r w:rsidRPr="00C607F1">
        <w:rPr>
          <w:rFonts w:eastAsia="MS Mincho" w:cs="Calibri"/>
          <w:noProof/>
          <w:lang w:eastAsia="zh-CN"/>
        </w:rPr>
        <w:t xml:space="preserve"> shall include an</w:t>
      </w:r>
      <w:r w:rsidRPr="00C607F1">
        <w:rPr>
          <w:rFonts w:eastAsia="MS Mincho"/>
          <w:noProof/>
          <w:lang w:eastAsia="zh-CN"/>
        </w:rPr>
        <w:t xml:space="preserve"> </w:t>
      </w:r>
      <w:r w:rsidRPr="007811EA">
        <w:rPr>
          <w:rFonts w:ascii="Courier" w:eastAsia="MS Mincho" w:hAnsi="Courier"/>
          <w:noProof/>
          <w:lang w:eastAsia="zh-CN"/>
        </w:rPr>
        <w:t>AttenuationMapInformationBox</w:t>
      </w:r>
      <w:r w:rsidRPr="00C607F1">
        <w:rPr>
          <w:rFonts w:eastAsia="MS Mincho" w:cs="Calibri"/>
          <w:lang w:val="en-CA" w:eastAsia="ja-JP"/>
        </w:rPr>
        <w:t>, as defined in the previous section. In the track header, the</w:t>
      </w:r>
      <w:r w:rsidRPr="00C607F1">
        <w:rPr>
          <w:rFonts w:eastAsia="MS Mincho" w:cs="Calibri"/>
          <w:noProof/>
          <w:lang w:val="en-CA" w:eastAsia="zh-CN"/>
        </w:rPr>
        <w:t xml:space="preserve"> </w:t>
      </w:r>
      <w:r w:rsidRPr="007811EA">
        <w:rPr>
          <w:rFonts w:ascii="Courier" w:eastAsia="MS Mincho" w:hAnsi="Courier"/>
          <w:noProof/>
          <w:lang w:eastAsia="ja-JP"/>
        </w:rPr>
        <w:t>track_in_movie</w:t>
      </w:r>
      <w:r w:rsidRPr="00C607F1">
        <w:rPr>
          <w:rFonts w:eastAsia="MS Mincho" w:cs="Calibri"/>
          <w:lang w:val="en-CA" w:eastAsia="ja-JP"/>
        </w:rPr>
        <w:t xml:space="preserve"> flag shall be set to 0 to indicate that this track should not be presented alone.</w:t>
      </w:r>
    </w:p>
    <w:p w14:paraId="4CF44878" w14:textId="77777777" w:rsidR="0093544F" w:rsidRPr="00077DB7" w:rsidRDefault="0093544F" w:rsidP="00C607F1">
      <w:pPr>
        <w:pStyle w:val="Heading5"/>
      </w:pPr>
      <w:r w:rsidRPr="00C607F1">
        <w:t>Association with Video Tracks</w:t>
      </w:r>
    </w:p>
    <w:p w14:paraId="528CF258" w14:textId="77777777" w:rsidR="0093544F" w:rsidRPr="007811EA" w:rsidRDefault="0093544F" w:rsidP="0093544F">
      <w:pPr>
        <w:tabs>
          <w:tab w:val="left" w:pos="1701"/>
        </w:tabs>
        <w:spacing w:after="160"/>
        <w:rPr>
          <w:rFonts w:ascii="Calibri" w:eastAsia="MS Mincho" w:hAnsi="Calibri" w:cs="Calibri"/>
          <w:noProof/>
          <w:sz w:val="24"/>
          <w:szCs w:val="24"/>
          <w:lang w:eastAsia="zh-CN"/>
        </w:rPr>
      </w:pPr>
      <w:r w:rsidRPr="00C607F1">
        <w:rPr>
          <w:rFonts w:eastAsia="MS Mincho"/>
          <w:noProof/>
          <w:lang w:eastAsia="zh-CN"/>
        </w:rPr>
        <w:t xml:space="preserve">A </w:t>
      </w:r>
      <w:r w:rsidRPr="007811EA">
        <w:rPr>
          <w:rFonts w:ascii="Courier New" w:eastAsia="Batang" w:hAnsi="Courier New" w:cs="Courier New"/>
          <w:noProof/>
          <w:lang w:eastAsia="ja-JP"/>
        </w:rPr>
        <w:t>TrackReferenceTypeBox</w:t>
      </w:r>
      <w:r w:rsidRPr="00C607F1">
        <w:rPr>
          <w:rFonts w:eastAsia="MS Mincho" w:cs="Calibri"/>
          <w:noProof/>
          <w:lang w:eastAsia="zh-CN"/>
        </w:rPr>
        <w:t xml:space="preserve"> with the reference type </w:t>
      </w:r>
      <w:r w:rsidRPr="007811EA">
        <w:rPr>
          <w:rFonts w:ascii="Courier" w:eastAsia="Batang" w:hAnsi="Courier" w:cs="Courier New"/>
          <w:noProof/>
          <w:sz w:val="20"/>
          <w:szCs w:val="24"/>
          <w:lang w:eastAsia="ja-JP"/>
        </w:rPr>
        <w:t>'</w:t>
      </w:r>
      <w:r w:rsidRPr="007811EA">
        <w:rPr>
          <w:rFonts w:ascii="Courier New" w:eastAsia="Batang" w:hAnsi="Courier New" w:cs="Courier New"/>
          <w:noProof/>
          <w:lang w:eastAsia="ja-JP"/>
        </w:rPr>
        <w:t>gmam</w:t>
      </w:r>
      <w:r w:rsidRPr="007811EA">
        <w:rPr>
          <w:rFonts w:ascii="Courier" w:eastAsia="Batang" w:hAnsi="Courier" w:cs="Courier New"/>
          <w:noProof/>
          <w:sz w:val="20"/>
          <w:szCs w:val="24"/>
          <w:lang w:eastAsia="ja-JP"/>
        </w:rPr>
        <w:t>'</w:t>
      </w:r>
      <w:r w:rsidRPr="00C607F1">
        <w:rPr>
          <w:rFonts w:eastAsia="MS Mincho" w:cs="Calibri"/>
          <w:noProof/>
          <w:lang w:eastAsia="zh-CN"/>
        </w:rPr>
        <w:t xml:space="preserve"> shall be added to a </w:t>
      </w:r>
      <w:r w:rsidRPr="007811EA">
        <w:rPr>
          <w:rFonts w:ascii="Courier New" w:eastAsia="Batang" w:hAnsi="Courier New" w:cs="Courier New"/>
          <w:noProof/>
          <w:lang w:eastAsia="ja-JP"/>
        </w:rPr>
        <w:t>TrackReferenceBox</w:t>
      </w:r>
      <w:r w:rsidRPr="00C607F1">
        <w:rPr>
          <w:rFonts w:eastAsia="MS Mincho" w:cs="Calibri"/>
          <w:noProof/>
          <w:lang w:eastAsia="zh-CN"/>
        </w:rPr>
        <w:t xml:space="preserve"> within the</w:t>
      </w:r>
      <w:r w:rsidRPr="00C607F1">
        <w:rPr>
          <w:rFonts w:eastAsia="MS Mincho"/>
          <w:noProof/>
          <w:lang w:eastAsia="zh-CN"/>
        </w:rPr>
        <w:t xml:space="preserve"> </w:t>
      </w:r>
      <w:r w:rsidRPr="007811EA">
        <w:rPr>
          <w:rFonts w:ascii="Courier New" w:eastAsia="Batang" w:hAnsi="Courier New" w:cs="Courier New"/>
          <w:noProof/>
          <w:lang w:eastAsia="ja-JP"/>
        </w:rPr>
        <w:t>TrackBox</w:t>
      </w:r>
      <w:r w:rsidRPr="00C607F1">
        <w:rPr>
          <w:rFonts w:eastAsia="MS Mincho" w:cs="Calibri"/>
          <w:noProof/>
          <w:lang w:eastAsia="zh-CN"/>
        </w:rPr>
        <w:t xml:space="preserve"> of the track carrying the attenuation map data. The</w:t>
      </w:r>
      <w:r w:rsidRPr="00C607F1">
        <w:rPr>
          <w:rFonts w:eastAsia="MS Mincho"/>
          <w:noProof/>
          <w:lang w:eastAsia="zh-CN"/>
        </w:rPr>
        <w:t xml:space="preserve"> </w:t>
      </w:r>
      <w:r w:rsidRPr="007811EA">
        <w:rPr>
          <w:rFonts w:ascii="Courier New" w:eastAsia="Batang" w:hAnsi="Courier New" w:cs="Courier New"/>
          <w:noProof/>
          <w:lang w:eastAsia="ja-JP"/>
        </w:rPr>
        <w:t>TrackReferenceTypeBo</w:t>
      </w:r>
      <w:r w:rsidRPr="007811EA">
        <w:rPr>
          <w:rFonts w:ascii="Courier New" w:eastAsia="MS Mincho" w:hAnsi="Courier New" w:cs="Courier New"/>
          <w:noProof/>
          <w:lang w:eastAsia="zh-CN"/>
        </w:rPr>
        <w:t>x</w:t>
      </w:r>
      <w:r w:rsidRPr="00C607F1">
        <w:rPr>
          <w:rFonts w:eastAsia="MS Mincho" w:cs="Calibri"/>
          <w:noProof/>
          <w:lang w:eastAsia="zh-CN"/>
        </w:rPr>
        <w:t xml:space="preserve"> shall contain an array of</w:t>
      </w:r>
      <w:r w:rsidRPr="00C607F1">
        <w:rPr>
          <w:rFonts w:eastAsia="MS Mincho"/>
          <w:noProof/>
          <w:lang w:eastAsia="zh-CN"/>
        </w:rPr>
        <w:t xml:space="preserve"> </w:t>
      </w:r>
      <w:r w:rsidRPr="007811EA">
        <w:rPr>
          <w:rFonts w:ascii="Courier New" w:eastAsia="Batang" w:hAnsi="Courier New" w:cs="Courier New"/>
          <w:noProof/>
          <w:lang w:eastAsia="ja-JP"/>
        </w:rPr>
        <w:t>track_ID</w:t>
      </w:r>
      <w:r w:rsidRPr="00C607F1">
        <w:rPr>
          <w:rFonts w:eastAsia="MS Mincho" w:cs="Calibri"/>
          <w:noProof/>
          <w:lang w:eastAsia="zh-CN"/>
        </w:rPr>
        <w:t>s designating the identifiers for the referenced video tracks.</w:t>
      </w:r>
    </w:p>
    <w:p w14:paraId="0439F024" w14:textId="77777777" w:rsidR="0093544F" w:rsidRPr="00077DB7" w:rsidRDefault="0093544F" w:rsidP="00C607F1">
      <w:pPr>
        <w:pStyle w:val="Heading5"/>
      </w:pPr>
      <w:r w:rsidRPr="00C607F1">
        <w:t>Sample Format</w:t>
      </w:r>
    </w:p>
    <w:p w14:paraId="3DBE4435" w14:textId="7DFB911A" w:rsidR="0093544F" w:rsidRPr="00C607F1" w:rsidRDefault="0093544F" w:rsidP="0093544F">
      <w:pPr>
        <w:rPr>
          <w:rFonts w:eastAsia="MS Mincho"/>
          <w:lang w:eastAsia="ja-JP"/>
        </w:rPr>
      </w:pPr>
      <w:r w:rsidRPr="00C607F1">
        <w:rPr>
          <w:rFonts w:eastAsia="MS Mincho"/>
          <w:lang w:eastAsia="ja-JP"/>
        </w:rPr>
        <w:t>Each sample in an attenuation map track carries a sequence of video NAL units corresponding to the encoded attenuation map for a single access unit (AU) in the associated video track(s) and are encapsulated based on the sample formats defined in ISO/IEC 14496-15</w:t>
      </w:r>
      <w:r w:rsidR="004F32F8">
        <w:rPr>
          <w:rFonts w:eastAsia="MS Mincho"/>
          <w:lang w:eastAsia="ja-JP"/>
        </w:rPr>
        <w:t>:2022</w:t>
      </w:r>
      <w:r w:rsidRPr="00C607F1">
        <w:rPr>
          <w:rFonts w:eastAsia="MS Mincho"/>
          <w:lang w:eastAsia="ja-JP"/>
        </w:rPr>
        <w:t xml:space="preserve">. </w:t>
      </w:r>
    </w:p>
    <w:p w14:paraId="474B88C2" w14:textId="23A15011" w:rsidR="0093544F" w:rsidRPr="00077DB7" w:rsidRDefault="0093544F" w:rsidP="00C607F1">
      <w:pPr>
        <w:pStyle w:val="Heading5"/>
      </w:pPr>
      <w:bookmarkStart w:id="1399" w:name="_Ref164094693"/>
      <w:r w:rsidRPr="00C607F1">
        <w:t>Signa</w:t>
      </w:r>
      <w:r w:rsidR="004B67D9">
        <w:t>l</w:t>
      </w:r>
      <w:r w:rsidRPr="00C607F1">
        <w:t xml:space="preserve">ling </w:t>
      </w:r>
      <w:r w:rsidRPr="00077DB7">
        <w:t>Alternative Attenuation Map Tracks</w:t>
      </w:r>
      <w:bookmarkEnd w:id="1399"/>
    </w:p>
    <w:p w14:paraId="37CA5CB5" w14:textId="77777777" w:rsidR="0093544F" w:rsidRPr="00C607F1" w:rsidRDefault="0093544F" w:rsidP="0093544F">
      <w:pPr>
        <w:rPr>
          <w:rFonts w:eastAsia="MS Mincho" w:cs="Calibri"/>
          <w:noProof/>
          <w:lang w:eastAsia="zh-CN"/>
        </w:rPr>
      </w:pPr>
      <w:r w:rsidRPr="00C607F1">
        <w:rPr>
          <w:rFonts w:eastAsia="MS Mincho" w:cs="Calibri"/>
          <w:noProof/>
          <w:lang w:eastAsia="zh-CN"/>
        </w:rPr>
        <w:t xml:space="preserve">Multiple display attenuation map tracks may be present in a ISOBMFF file. When more than one version of an attenuation map is available for the same video track in the ISOBMFF container (e.g., different energy consumption levels, different video qualities, etc.), each version is carried in a separate display attenuation map track. </w:t>
      </w:r>
    </w:p>
    <w:p w14:paraId="7CDF7A60" w14:textId="72E91B50" w:rsidR="00E95652" w:rsidRPr="00664948" w:rsidRDefault="0093544F" w:rsidP="00664948">
      <w:pPr>
        <w:rPr>
          <w:lang w:eastAsia="ja-JP"/>
        </w:rPr>
      </w:pPr>
      <w:r w:rsidRPr="00C607F1">
        <w:rPr>
          <w:rFonts w:eastAsia="MS Mincho"/>
          <w:lang w:eastAsia="ja-JP"/>
        </w:rPr>
        <w:t xml:space="preserve">Display attenuation map tracks that are alternatives of each other shall be signalled as alternatives of each other by either setting the </w:t>
      </w:r>
      <w:r w:rsidRPr="00782BDF">
        <w:rPr>
          <w:rFonts w:ascii="Courier" w:eastAsia="MS Mincho" w:hAnsi="Courier"/>
        </w:rPr>
        <w:t>alternate_group</w:t>
      </w:r>
      <w:r w:rsidRPr="00C607F1">
        <w:rPr>
          <w:rFonts w:eastAsia="MS Mincho"/>
          <w:lang w:eastAsia="ja-JP"/>
        </w:rPr>
        <w:t xml:space="preserve"> field in their respective </w:t>
      </w:r>
      <w:r w:rsidRPr="00782BDF">
        <w:rPr>
          <w:rFonts w:ascii="Courier" w:eastAsia="MS Mincho" w:hAnsi="Courier"/>
        </w:rPr>
        <w:t>TrackHeaderBox</w:t>
      </w:r>
      <w:r w:rsidRPr="00C607F1">
        <w:rPr>
          <w:rFonts w:eastAsia="MS Mincho"/>
          <w:lang w:eastAsia="ja-JP"/>
        </w:rPr>
        <w:t xml:space="preserve">(es) to the same value or grouping the tracks together with an </w:t>
      </w:r>
      <w:r w:rsidRPr="00782BDF">
        <w:rPr>
          <w:rFonts w:ascii="Courier New" w:eastAsia="MS Mincho" w:hAnsi="Courier New"/>
          <w:noProof/>
          <w:lang w:val="en-CA" w:eastAsia="ja-JP"/>
        </w:rPr>
        <w:t>EntityToGroupBox</w:t>
      </w:r>
      <w:r w:rsidRPr="00C607F1">
        <w:rPr>
          <w:rFonts w:eastAsia="MS Mincho"/>
          <w:lang w:eastAsia="ja-JP"/>
        </w:rPr>
        <w:t xml:space="preserve"> with </w:t>
      </w:r>
      <w:r w:rsidRPr="00782BDF">
        <w:rPr>
          <w:rFonts w:ascii="Courier New" w:eastAsia="MS Mincho" w:hAnsi="Courier New"/>
          <w:noProof/>
          <w:lang w:val="en-CA" w:eastAsia="ja-JP"/>
        </w:rPr>
        <w:t>grouping_type</w:t>
      </w:r>
      <w:r w:rsidRPr="00C607F1">
        <w:rPr>
          <w:rFonts w:eastAsia="MS Mincho"/>
          <w:lang w:val="en-CA"/>
        </w:rPr>
        <w:t xml:space="preserve"> </w:t>
      </w:r>
      <w:r w:rsidRPr="00C607F1">
        <w:rPr>
          <w:rFonts w:eastAsia="MS Mincho"/>
          <w:lang w:eastAsia="ja-JP"/>
        </w:rPr>
        <w:t>equal to</w:t>
      </w:r>
      <w:r w:rsidRPr="00C607F1">
        <w:rPr>
          <w:rFonts w:eastAsia="MS Mincho"/>
          <w:lang w:val="en-CA"/>
        </w:rPr>
        <w:t xml:space="preserve"> </w:t>
      </w:r>
      <w:r w:rsidRPr="00782BDF">
        <w:rPr>
          <w:rFonts w:ascii="Courier New" w:eastAsia="MS Mincho" w:hAnsi="Courier New"/>
          <w:noProof/>
          <w:lang w:val="en-CA" w:eastAsia="ja-JP"/>
        </w:rPr>
        <w:t>'altr'</w:t>
      </w:r>
      <w:r w:rsidRPr="00C607F1">
        <w:rPr>
          <w:rFonts w:eastAsia="MS Mincho" w:cs="Calibri"/>
          <w:noProof/>
          <w:lang w:eastAsia="zh-CN"/>
        </w:rPr>
        <w:t>, indicating that the attenuation map tracks which are mapped to this grouping are alternatives to each other, and only one of them should be processed.</w:t>
      </w:r>
    </w:p>
    <w:p w14:paraId="388EE4E4" w14:textId="0E689E91" w:rsidR="00D61BCA" w:rsidRDefault="00D61BCA" w:rsidP="00D61BCA">
      <w:pPr>
        <w:pStyle w:val="Heading1"/>
        <w:numPr>
          <w:ilvl w:val="0"/>
          <w:numId w:val="1"/>
        </w:numPr>
        <w:tabs>
          <w:tab w:val="clear" w:pos="432"/>
        </w:tabs>
        <w:ind w:left="0" w:firstLine="0"/>
      </w:pPr>
      <w:bookmarkStart w:id="1400" w:name="_Toc202030653"/>
      <w:r w:rsidRPr="00D61BCA">
        <w:lastRenderedPageBreak/>
        <w:t>Encapsulation and Signalling in MPEG-DASH</w:t>
      </w:r>
      <w:bookmarkEnd w:id="1400"/>
    </w:p>
    <w:p w14:paraId="171C1D10" w14:textId="061C443F" w:rsidR="000D5966" w:rsidRPr="00DC4C4C" w:rsidRDefault="000D5966" w:rsidP="00DC4C4C">
      <w:pPr>
        <w:pStyle w:val="Heading2"/>
      </w:pPr>
      <w:bookmarkStart w:id="1401" w:name="_Toc202030654"/>
      <w:r w:rsidRPr="00DC4C4C">
        <w:t>General</w:t>
      </w:r>
      <w:bookmarkEnd w:id="1401"/>
    </w:p>
    <w:p w14:paraId="4EDCBBD4" w14:textId="7895A601" w:rsidR="000D5966" w:rsidRPr="000D5966" w:rsidRDefault="005F6E53" w:rsidP="00664948">
      <w:r w:rsidRPr="5C38D409">
        <w:rPr>
          <w:rFonts w:eastAsia="MS Mincho"/>
        </w:rPr>
        <w:t>This clause explains how the green metadat</w:t>
      </w:r>
      <w:r w:rsidRPr="008248EB">
        <w:rPr>
          <w:rFonts w:eastAsia="MS Mincho"/>
        </w:rPr>
        <w:t xml:space="preserve">a </w:t>
      </w:r>
      <w:r w:rsidRPr="5C38D409">
        <w:rPr>
          <w:rFonts w:eastAsia="MS Mincho"/>
        </w:rPr>
        <w:t xml:space="preserve">can be computed at the server </w:t>
      </w:r>
      <w:r w:rsidR="00E33661" w:rsidRPr="5C38D409">
        <w:rPr>
          <w:rFonts w:eastAsia="MS Mincho"/>
        </w:rPr>
        <w:t xml:space="preserve">for adaptive streaming </w:t>
      </w:r>
      <w:r w:rsidR="00E33661">
        <w:rPr>
          <w:rFonts w:eastAsia="MS Mincho"/>
        </w:rPr>
        <w:t xml:space="preserve">scenarios </w:t>
      </w:r>
      <w:r w:rsidRPr="5C38D409">
        <w:rPr>
          <w:rFonts w:eastAsia="MS Mincho"/>
        </w:rPr>
        <w:t>and how such metadata can be used at the client.</w:t>
      </w:r>
    </w:p>
    <w:p w14:paraId="660F8712" w14:textId="4907046D" w:rsidR="07C7E7E5" w:rsidRDefault="07C7E7E5" w:rsidP="00664948">
      <w:pPr>
        <w:ind w:left="-20" w:right="-20"/>
        <w:rPr>
          <w:rFonts w:eastAsia="Cambria" w:cs="Cambria"/>
        </w:rPr>
      </w:pPr>
      <w:r w:rsidRPr="00664948">
        <w:rPr>
          <w:rFonts w:eastAsia="Cambria" w:cs="Cambria"/>
        </w:rPr>
        <w:t xml:space="preserve">In the context of DASH delivery, a specific adaptation set within the MPD can define the available green metadata representations and their association to the available media representations, using the signalling mechanisms specified in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1</w:t>
      </w:r>
      <w:r w:rsidR="004F32F8">
        <w:rPr>
          <w:rFonts w:eastAsia="Cambria" w:cs="Cambria"/>
          <w:color w:val="000000" w:themeColor="text1"/>
        </w:rPr>
        <w:t>:2022</w:t>
      </w:r>
      <w:r w:rsidRPr="00664948">
        <w:rPr>
          <w:rFonts w:eastAsia="Cambria" w:cs="Cambria"/>
        </w:rPr>
        <w:t xml:space="preserve"> and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3</w:t>
      </w:r>
      <w:r w:rsidRPr="00664948">
        <w:rPr>
          <w:rFonts w:eastAsia="Cambria" w:cs="Cambria"/>
        </w:rPr>
        <w:t xml:space="preserve"> [1].</w:t>
      </w:r>
    </w:p>
    <w:p w14:paraId="161714E0" w14:textId="3C845AA3" w:rsidR="002575C0" w:rsidRDefault="002575C0" w:rsidP="00077DB7">
      <w:pPr>
        <w:pStyle w:val="Heading2"/>
      </w:pPr>
      <w:bookmarkStart w:id="1402" w:name="_Toc202030655"/>
      <w:r>
        <w:t>Decoder Power Indication</w:t>
      </w:r>
      <w:bookmarkEnd w:id="1402"/>
    </w:p>
    <w:p w14:paraId="4977EA94" w14:textId="77777777" w:rsidR="00D61BCA" w:rsidRDefault="00D61BCA" w:rsidP="00D61BCA">
      <w:pPr>
        <w:pStyle w:val="Heading3"/>
      </w:pPr>
      <w:bookmarkStart w:id="1403" w:name="_Toc171279099"/>
      <w:bookmarkStart w:id="1404" w:name="_Toc171279100"/>
      <w:bookmarkStart w:id="1405" w:name="_Toc171279101"/>
      <w:bookmarkStart w:id="1406" w:name="_Toc171279102"/>
      <w:bookmarkStart w:id="1407" w:name="_Toc171279103"/>
      <w:bookmarkStart w:id="1408" w:name="_Toc171279104"/>
      <w:bookmarkStart w:id="1409" w:name="_Toc171279105"/>
      <w:bookmarkStart w:id="1410" w:name="_Toc171279106"/>
      <w:bookmarkStart w:id="1411" w:name="_Toc171279107"/>
      <w:bookmarkStart w:id="1412" w:name="_Toc158820488"/>
      <w:bookmarkStart w:id="1413" w:name="_Toc202030656"/>
      <w:bookmarkEnd w:id="1403"/>
      <w:bookmarkEnd w:id="1404"/>
      <w:bookmarkEnd w:id="1405"/>
      <w:bookmarkEnd w:id="1406"/>
      <w:bookmarkEnd w:id="1407"/>
      <w:bookmarkEnd w:id="1408"/>
      <w:bookmarkEnd w:id="1409"/>
      <w:bookmarkEnd w:id="1410"/>
      <w:bookmarkEnd w:id="1411"/>
      <w:r>
        <w:t>Metadata signalling in the MPD manifest file</w:t>
      </w:r>
      <w:bookmarkEnd w:id="1412"/>
      <w:bookmarkEnd w:id="1413"/>
    </w:p>
    <w:p w14:paraId="131FF748" w14:textId="0B91B1F8" w:rsidR="000121F9" w:rsidRPr="00D318DE" w:rsidRDefault="000121F9" w:rsidP="000121F9">
      <w:pPr>
        <w:pStyle w:val="BodyText"/>
        <w:autoSpaceDE w:val="0"/>
        <w:autoSpaceDN w:val="0"/>
        <w:adjustRightInd w:val="0"/>
        <w:rPr>
          <w:rFonts w:eastAsia="MS Mincho"/>
          <w:szCs w:val="24"/>
        </w:rPr>
      </w:pPr>
      <w:r w:rsidRPr="00D318DE">
        <w:rPr>
          <w:rFonts w:eastAsia="MS Mincho"/>
          <w:szCs w:val="24"/>
        </w:rPr>
        <w:t xml:space="preserve">In the DASH context, the metadata files created for one or multiple video </w:t>
      </w:r>
      <w:r>
        <w:rPr>
          <w:rFonts w:eastAsia="MS Mincho"/>
          <w:szCs w:val="24"/>
        </w:rPr>
        <w:t>representation</w:t>
      </w:r>
      <w:r w:rsidRPr="00D318DE">
        <w:rPr>
          <w:rFonts w:eastAsia="MS Mincho"/>
          <w:szCs w:val="24"/>
        </w:rPr>
        <w:t xml:space="preserve">s </w:t>
      </w:r>
      <w:r>
        <w:rPr>
          <w:rFonts w:eastAsia="MS Mincho"/>
          <w:szCs w:val="24"/>
        </w:rPr>
        <w:t>are</w:t>
      </w:r>
      <w:r w:rsidRPr="00D318DE">
        <w:rPr>
          <w:rFonts w:eastAsia="MS Mincho"/>
          <w:szCs w:val="24"/>
        </w:rPr>
        <w:t xml:space="preserve"> considered as metadata </w:t>
      </w:r>
      <w:r>
        <w:rPr>
          <w:rFonts w:eastAsia="MS Mincho"/>
          <w:szCs w:val="24"/>
        </w:rPr>
        <w:t>representation</w:t>
      </w:r>
      <w:r w:rsidRPr="00D318DE">
        <w:rPr>
          <w:rFonts w:eastAsia="MS Mincho"/>
          <w:szCs w:val="24"/>
        </w:rPr>
        <w:t xml:space="preserve">s. The available metadata </w:t>
      </w:r>
      <w:r>
        <w:rPr>
          <w:rFonts w:eastAsia="MS Mincho"/>
          <w:szCs w:val="24"/>
        </w:rPr>
        <w:t>representation</w:t>
      </w:r>
      <w:r w:rsidRPr="00D318DE">
        <w:rPr>
          <w:rFonts w:eastAsia="MS Mincho"/>
          <w:szCs w:val="24"/>
        </w:rPr>
        <w:t xml:space="preserve">s </w:t>
      </w:r>
      <w:r>
        <w:rPr>
          <w:rFonts w:eastAsia="MS Mincho"/>
          <w:szCs w:val="24"/>
        </w:rPr>
        <w:t>are</w:t>
      </w:r>
      <w:r w:rsidRPr="00D318DE">
        <w:rPr>
          <w:rFonts w:eastAsia="MS Mincho"/>
          <w:szCs w:val="24"/>
        </w:rPr>
        <w:t xml:space="preserve"> signalled in a specific </w:t>
      </w:r>
      <w:r>
        <w:rPr>
          <w:rFonts w:eastAsia="MS Mincho"/>
          <w:szCs w:val="24"/>
        </w:rPr>
        <w:t>adaptation set</w:t>
      </w:r>
      <w:r w:rsidRPr="00D318DE">
        <w:rPr>
          <w:rFonts w:eastAsia="MS Mincho"/>
          <w:szCs w:val="24"/>
        </w:rPr>
        <w:t xml:space="preserve"> within the MPD. The association of a metadata </w:t>
      </w:r>
      <w:r>
        <w:rPr>
          <w:rFonts w:eastAsia="MS Mincho"/>
          <w:szCs w:val="24"/>
        </w:rPr>
        <w:t>representation</w:t>
      </w:r>
      <w:r w:rsidRPr="00D318DE">
        <w:rPr>
          <w:rFonts w:eastAsia="MS Mincho"/>
          <w:szCs w:val="24"/>
        </w:rPr>
        <w:t xml:space="preserve"> with a media </w:t>
      </w:r>
      <w:r>
        <w:rPr>
          <w:rFonts w:eastAsia="MS Mincho"/>
          <w:szCs w:val="24"/>
        </w:rPr>
        <w:t>representation</w:t>
      </w:r>
      <w:r w:rsidRPr="00D318DE">
        <w:rPr>
          <w:rFonts w:eastAsia="MS Mincho"/>
          <w:szCs w:val="24"/>
        </w:rPr>
        <w:t xml:space="preserve"> is signalled in the MPD through the </w:t>
      </w:r>
      <w:r w:rsidRPr="004069D9">
        <w:rPr>
          <w:rFonts w:ascii="Courier New" w:eastAsia="MS Mincho" w:hAnsi="Courier New" w:cs="Courier New"/>
          <w:szCs w:val="24"/>
        </w:rPr>
        <w:t>@associationId</w:t>
      </w:r>
      <w:r w:rsidRPr="00D318DE">
        <w:rPr>
          <w:rFonts w:eastAsia="MS Mincho"/>
          <w:szCs w:val="24"/>
        </w:rPr>
        <w:t xml:space="preserve"> and </w:t>
      </w:r>
      <w:r w:rsidRPr="004069D9">
        <w:rPr>
          <w:rFonts w:ascii="Courier New" w:eastAsia="MS Mincho" w:hAnsi="Courier New" w:cs="Courier New"/>
          <w:szCs w:val="24"/>
        </w:rPr>
        <w:t>@associationType</w:t>
      </w:r>
      <w:r w:rsidRPr="00D318DE">
        <w:rPr>
          <w:rFonts w:eastAsia="MS Mincho"/>
          <w:szCs w:val="24"/>
        </w:rPr>
        <w:t xml:space="preserve"> attributes. A metadata </w:t>
      </w:r>
      <w:r>
        <w:rPr>
          <w:rFonts w:eastAsia="MS Mincho"/>
          <w:szCs w:val="24"/>
        </w:rPr>
        <w:t xml:space="preserve">Segment </w:t>
      </w:r>
      <w:r w:rsidRPr="00D318DE">
        <w:rPr>
          <w:rFonts w:eastAsia="MS Mincho"/>
          <w:szCs w:val="24"/>
        </w:rPr>
        <w:t xml:space="preserve">and its associated media </w:t>
      </w:r>
      <w:r>
        <w:rPr>
          <w:rFonts w:eastAsia="MS Mincho"/>
          <w:szCs w:val="24"/>
        </w:rPr>
        <w:t>Segment</w:t>
      </w:r>
      <w:r w:rsidRPr="00D318DE">
        <w:rPr>
          <w:rFonts w:eastAsia="MS Mincho"/>
          <w:szCs w:val="24"/>
        </w:rPr>
        <w:t xml:space="preserve">(s) are time aligned on </w:t>
      </w:r>
      <w:r>
        <w:rPr>
          <w:rFonts w:eastAsia="MS Mincho"/>
          <w:szCs w:val="24"/>
        </w:rPr>
        <w:t xml:space="preserve">Segment </w:t>
      </w:r>
      <w:r w:rsidRPr="00D318DE">
        <w:rPr>
          <w:rFonts w:eastAsia="MS Mincho"/>
          <w:szCs w:val="24"/>
        </w:rPr>
        <w:t>boundaries.</w:t>
      </w:r>
    </w:p>
    <w:p w14:paraId="4C5E4392" w14:textId="058B5B1C" w:rsidR="000121F9" w:rsidRDefault="000121F9" w:rsidP="000121F9">
      <w:pPr>
        <w:rPr>
          <w:rFonts w:eastAsia="MS Mincho"/>
          <w:szCs w:val="24"/>
        </w:rPr>
      </w:pPr>
      <w:r w:rsidRPr="00D318DE">
        <w:rPr>
          <w:rFonts w:eastAsia="MS Mincho"/>
          <w:szCs w:val="24"/>
        </w:rPr>
        <w:t xml:space="preserve">The decoder-power indication metadata </w:t>
      </w:r>
      <w:r>
        <w:rPr>
          <w:rFonts w:eastAsia="MS Mincho"/>
          <w:szCs w:val="24"/>
        </w:rPr>
        <w:t>representation</w:t>
      </w:r>
      <w:r w:rsidRPr="00D318DE">
        <w:rPr>
          <w:rFonts w:eastAsia="MS Mincho"/>
          <w:szCs w:val="24"/>
        </w:rPr>
        <w:t xml:space="preserve"> is associated with a single media </w:t>
      </w:r>
      <w:r>
        <w:rPr>
          <w:rFonts w:eastAsia="MS Mincho"/>
          <w:szCs w:val="24"/>
        </w:rPr>
        <w:t>representation</w:t>
      </w:r>
      <w:r w:rsidRPr="00D318DE">
        <w:rPr>
          <w:rFonts w:eastAsia="MS Mincho"/>
          <w:szCs w:val="24"/>
        </w:rPr>
        <w:t xml:space="preserve"> as shown in</w:t>
      </w:r>
      <w:r>
        <w:rPr>
          <w:rFonts w:eastAsia="MS Mincho"/>
          <w:szCs w:val="24"/>
        </w:rPr>
        <w:t xml:space="preserve"> </w:t>
      </w:r>
      <w:r w:rsidRPr="00A8720D">
        <w:rPr>
          <w:rFonts w:eastAsia="MS Mincho"/>
          <w:szCs w:val="24"/>
        </w:rPr>
        <w:fldChar w:fldCharType="begin"/>
      </w:r>
      <w:r w:rsidRPr="00A8720D">
        <w:rPr>
          <w:rFonts w:eastAsia="MS Mincho"/>
          <w:szCs w:val="24"/>
        </w:rPr>
        <w:instrText xml:space="preserve"> REF _Ref161736263 \h </w:instrText>
      </w:r>
      <w:r w:rsidR="00A8720D" w:rsidRPr="00077DB7">
        <w:rPr>
          <w:rFonts w:eastAsia="MS Mincho"/>
          <w:szCs w:val="24"/>
        </w:rPr>
        <w:instrText xml:space="preserve"> \* MERGEFORMAT </w:instrText>
      </w:r>
      <w:r w:rsidRPr="00A8720D">
        <w:rPr>
          <w:rFonts w:eastAsia="MS Mincho"/>
          <w:szCs w:val="24"/>
        </w:rPr>
      </w:r>
      <w:r w:rsidRPr="00A8720D">
        <w:rPr>
          <w:rFonts w:eastAsia="MS Mincho"/>
          <w:szCs w:val="24"/>
        </w:rPr>
        <w:fldChar w:fldCharType="separate"/>
      </w:r>
      <w:r w:rsidRPr="00077DB7">
        <w:t xml:space="preserve">Figure </w:t>
      </w:r>
      <w:r w:rsidRPr="00077DB7">
        <w:rPr>
          <w:noProof/>
        </w:rPr>
        <w:t>6</w:t>
      </w:r>
      <w:r w:rsidRPr="00077DB7">
        <w:noBreakHyphen/>
      </w:r>
      <w:r w:rsidRPr="00077DB7">
        <w:rPr>
          <w:noProof/>
        </w:rPr>
        <w:t>2</w:t>
      </w:r>
      <w:r w:rsidRPr="00A8720D">
        <w:rPr>
          <w:rFonts w:eastAsia="MS Mincho"/>
          <w:szCs w:val="24"/>
        </w:rPr>
        <w:fldChar w:fldCharType="end"/>
      </w:r>
      <w:r w:rsidRPr="00D318DE">
        <w:rPr>
          <w:rFonts w:eastAsia="MS Mincho"/>
          <w:szCs w:val="24"/>
        </w:rPr>
        <w:t>.</w:t>
      </w:r>
    </w:p>
    <w:p w14:paraId="57531DA4" w14:textId="77777777" w:rsidR="000121F9" w:rsidRDefault="00D026F0" w:rsidP="000121F9">
      <w:pPr>
        <w:pStyle w:val="FigureGraphic"/>
        <w:keepNext/>
      </w:pPr>
      <w:r>
        <w:rPr>
          <w:noProof/>
          <w:lang w:val="de-DE" w:eastAsia="de-DE"/>
        </w:rPr>
        <w:object w:dxaOrig="11970" w:dyaOrig="10756" w14:anchorId="6BD1DD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style="width:445.25pt;height:405.55pt;mso-width-percent:0;mso-height-percent:0;mso-width-percent:0;mso-height-percent:0" o:ole="">
            <v:imagedata r:id="rId24" o:title=""/>
          </v:shape>
          <o:OLEObject Type="Embed" ProgID="Visio.Drawing.15" ShapeID="_x0000_i1029" DrawAspect="Content" ObjectID="_1812650990" r:id="rId25"/>
        </w:object>
      </w:r>
    </w:p>
    <w:p w14:paraId="5FCA5561" w14:textId="0F825169" w:rsidR="000121F9" w:rsidRPr="008939A2" w:rsidRDefault="000121F9" w:rsidP="0083160E">
      <w:pPr>
        <w:jc w:val="center"/>
      </w:pPr>
      <w:r w:rsidRPr="00B2595C">
        <w:rPr>
          <w:b/>
          <w:bCs/>
        </w:rPr>
        <w:t xml:space="preserve">Figure </w:t>
      </w:r>
      <w:r>
        <w:rPr>
          <w:b/>
          <w:bCs/>
          <w:i/>
          <w:iCs/>
        </w:rPr>
        <w:fldChar w:fldCharType="begin"/>
      </w:r>
      <w:r>
        <w:rPr>
          <w:b/>
          <w:bCs/>
        </w:rPr>
        <w:instrText xml:space="preserve"> STYLEREF 1 \s </w:instrText>
      </w:r>
      <w:r>
        <w:rPr>
          <w:b/>
          <w:bCs/>
          <w:i/>
          <w:iCs/>
        </w:rPr>
        <w:fldChar w:fldCharType="separate"/>
      </w:r>
      <w:r>
        <w:rPr>
          <w:b/>
          <w:bCs/>
          <w:noProof/>
        </w:rPr>
        <w:t>6</w:t>
      </w:r>
      <w:r>
        <w:rPr>
          <w:b/>
          <w:bCs/>
          <w:i/>
          <w:iCs/>
        </w:rPr>
        <w:fldChar w:fldCharType="end"/>
      </w:r>
      <w:r>
        <w:rPr>
          <w:b/>
          <w:bCs/>
        </w:rPr>
        <w:noBreakHyphen/>
      </w:r>
      <w:r>
        <w:rPr>
          <w:b/>
          <w:bCs/>
          <w:i/>
          <w:iCs/>
        </w:rPr>
        <w:fldChar w:fldCharType="begin"/>
      </w:r>
      <w:r>
        <w:rPr>
          <w:b/>
          <w:bCs/>
        </w:rPr>
        <w:instrText xml:space="preserve"> SEQ Figure \* ARABIC \s 1 </w:instrText>
      </w:r>
      <w:r>
        <w:rPr>
          <w:b/>
          <w:bCs/>
          <w:i/>
          <w:iCs/>
        </w:rPr>
        <w:fldChar w:fldCharType="separate"/>
      </w:r>
      <w:r>
        <w:rPr>
          <w:b/>
          <w:bCs/>
          <w:noProof/>
        </w:rPr>
        <w:t>2</w:t>
      </w:r>
      <w:r>
        <w:rPr>
          <w:b/>
          <w:bCs/>
          <w:i/>
          <w:iCs/>
        </w:rPr>
        <w:fldChar w:fldCharType="end"/>
      </w:r>
      <w:r w:rsidRPr="00B2595C">
        <w:rPr>
          <w:b/>
          <w:bCs/>
        </w:rPr>
        <w:t>: One metadata representation for one media representation</w:t>
      </w:r>
      <w:r>
        <w:rPr>
          <w:b/>
          <w:bCs/>
        </w:rPr>
        <w:t>.</w:t>
      </w:r>
    </w:p>
    <w:p w14:paraId="6D671E5F" w14:textId="1284BE4C" w:rsidR="00D61BCA" w:rsidRDefault="00D61BCA" w:rsidP="00D61BCA">
      <w:pPr>
        <w:pStyle w:val="Heading2"/>
      </w:pPr>
      <w:bookmarkStart w:id="1414" w:name="_Toc171279109"/>
      <w:bookmarkStart w:id="1415" w:name="_Toc171279110"/>
      <w:bookmarkStart w:id="1416" w:name="_Toc158820490"/>
      <w:bookmarkStart w:id="1417" w:name="_Toc202030657"/>
      <w:bookmarkEnd w:id="1414"/>
      <w:bookmarkEnd w:id="1415"/>
      <w:r>
        <w:t>Display Power Indication</w:t>
      </w:r>
      <w:bookmarkEnd w:id="1416"/>
      <w:bookmarkEnd w:id="1417"/>
    </w:p>
    <w:p w14:paraId="434BB092" w14:textId="77777777" w:rsidR="00D61BCA" w:rsidRDefault="00D61BCA" w:rsidP="0039397F">
      <w:pPr>
        <w:pStyle w:val="Heading3"/>
      </w:pPr>
      <w:bookmarkStart w:id="1418" w:name="_Toc171279112"/>
      <w:bookmarkStart w:id="1419" w:name="_Toc171279113"/>
      <w:bookmarkStart w:id="1420" w:name="_Toc171279114"/>
      <w:bookmarkStart w:id="1421" w:name="_Toc202030658"/>
      <w:bookmarkEnd w:id="1418"/>
      <w:bookmarkEnd w:id="1419"/>
      <w:bookmarkEnd w:id="1420"/>
      <w:r>
        <w:t>Metadata signalling in the MPD manifest file</w:t>
      </w:r>
      <w:bookmarkEnd w:id="1421"/>
    </w:p>
    <w:p w14:paraId="22FC9D2B" w14:textId="4FADEB51" w:rsidR="004A5522" w:rsidRDefault="004A5522" w:rsidP="004A5522">
      <w:pPr>
        <w:rPr>
          <w:rFonts w:eastAsia="MS Mincho"/>
          <w:szCs w:val="24"/>
        </w:rPr>
      </w:pPr>
      <w:r w:rsidRPr="00D318DE">
        <w:rPr>
          <w:rFonts w:eastAsia="MS Mincho"/>
          <w:szCs w:val="24"/>
        </w:rPr>
        <w:t xml:space="preserve">The display-power indication metadata </w:t>
      </w:r>
      <w:r>
        <w:rPr>
          <w:rFonts w:eastAsia="MS Mincho"/>
          <w:szCs w:val="24"/>
        </w:rPr>
        <w:t>representation</w:t>
      </w:r>
      <w:r w:rsidRPr="00D318DE">
        <w:rPr>
          <w:rFonts w:eastAsia="MS Mincho"/>
          <w:szCs w:val="24"/>
        </w:rPr>
        <w:t xml:space="preserve"> is associated with all the available media </w:t>
      </w:r>
      <w:r>
        <w:rPr>
          <w:rFonts w:eastAsia="MS Mincho"/>
          <w:szCs w:val="24"/>
        </w:rPr>
        <w:t>representation</w:t>
      </w:r>
      <w:r w:rsidRPr="00D318DE">
        <w:rPr>
          <w:rFonts w:eastAsia="MS Mincho"/>
          <w:szCs w:val="24"/>
        </w:rPr>
        <w:t>s as shown in</w:t>
      </w:r>
      <w:r>
        <w:rPr>
          <w:rFonts w:eastAsia="MS Mincho"/>
          <w:szCs w:val="24"/>
        </w:rPr>
        <w:t xml:space="preserve"> </w:t>
      </w:r>
      <w:r w:rsidRPr="00A8720D">
        <w:rPr>
          <w:rFonts w:eastAsia="MS Mincho"/>
          <w:szCs w:val="24"/>
        </w:rPr>
        <w:fldChar w:fldCharType="begin"/>
      </w:r>
      <w:r w:rsidRPr="00A8720D">
        <w:rPr>
          <w:rFonts w:eastAsia="MS Mincho"/>
          <w:szCs w:val="24"/>
        </w:rPr>
        <w:instrText xml:space="preserve"> REF _Ref161736638 \h </w:instrText>
      </w:r>
      <w:r w:rsidR="00A8720D" w:rsidRPr="00077DB7">
        <w:rPr>
          <w:rFonts w:eastAsia="MS Mincho"/>
          <w:szCs w:val="24"/>
        </w:rPr>
        <w:instrText xml:space="preserve"> \* MERGEFORMAT </w:instrText>
      </w:r>
      <w:r w:rsidRPr="00A8720D">
        <w:rPr>
          <w:rFonts w:eastAsia="MS Mincho"/>
          <w:szCs w:val="24"/>
        </w:rPr>
      </w:r>
      <w:r w:rsidRPr="00A8720D">
        <w:rPr>
          <w:rFonts w:eastAsia="MS Mincho"/>
          <w:szCs w:val="24"/>
        </w:rPr>
        <w:fldChar w:fldCharType="separate"/>
      </w:r>
      <w:r w:rsidRPr="00077DB7">
        <w:t xml:space="preserve">Figure </w:t>
      </w:r>
      <w:r w:rsidRPr="00077DB7">
        <w:rPr>
          <w:noProof/>
        </w:rPr>
        <w:t>6</w:t>
      </w:r>
      <w:r w:rsidRPr="00077DB7">
        <w:noBreakHyphen/>
      </w:r>
      <w:r w:rsidRPr="00077DB7">
        <w:rPr>
          <w:noProof/>
        </w:rPr>
        <w:t>3</w:t>
      </w:r>
      <w:r w:rsidRPr="00A8720D">
        <w:rPr>
          <w:rFonts w:eastAsia="MS Mincho"/>
          <w:szCs w:val="24"/>
        </w:rPr>
        <w:fldChar w:fldCharType="end"/>
      </w:r>
      <w:r w:rsidRPr="00D318DE">
        <w:rPr>
          <w:rFonts w:eastAsia="MS Mincho"/>
          <w:szCs w:val="24"/>
        </w:rPr>
        <w:t>.</w:t>
      </w:r>
    </w:p>
    <w:p w14:paraId="502652E3" w14:textId="77777777" w:rsidR="004A5522" w:rsidRDefault="00D026F0" w:rsidP="004A5522">
      <w:pPr>
        <w:pStyle w:val="FigureGraphic"/>
        <w:keepNext/>
      </w:pPr>
      <w:r>
        <w:rPr>
          <w:noProof/>
          <w:lang w:val="de-DE" w:eastAsia="de-DE"/>
        </w:rPr>
        <w:object w:dxaOrig="12145" w:dyaOrig="9985" w14:anchorId="702DD664">
          <v:shape id="_x0000_i1028" type="#_x0000_t75" alt="" style="width:451.6pt;height:372.7pt;mso-width-percent:0;mso-height-percent:0;mso-width-percent:0;mso-height-percent:0" o:ole="">
            <v:imagedata r:id="rId26" o:title=""/>
          </v:shape>
          <o:OLEObject Type="Embed" ProgID="Visio.Drawing.15" ShapeID="_x0000_i1028" DrawAspect="Content" ObjectID="_1812650991" r:id="rId27"/>
        </w:object>
      </w:r>
    </w:p>
    <w:p w14:paraId="6946A741" w14:textId="3ABE05B3" w:rsidR="004A5522" w:rsidRPr="00096DBC" w:rsidRDefault="004A5522" w:rsidP="004A5522">
      <w:pPr>
        <w:pStyle w:val="Caption"/>
        <w:jc w:val="center"/>
        <w:rPr>
          <w:b/>
          <w:bCs/>
          <w:i w:val="0"/>
          <w:iCs w:val="0"/>
          <w:sz w:val="22"/>
          <w:szCs w:val="22"/>
        </w:rPr>
      </w:pPr>
      <w:r w:rsidRPr="00096DBC">
        <w:rPr>
          <w:b/>
          <w:bCs/>
          <w:i w:val="0"/>
          <w:iCs w:val="0"/>
          <w:sz w:val="22"/>
          <w:szCs w:val="22"/>
        </w:rPr>
        <w:t xml:space="preserve">Figure </w:t>
      </w:r>
      <w:r>
        <w:rPr>
          <w:b/>
          <w:bCs/>
          <w:i w:val="0"/>
          <w:iCs w:val="0"/>
          <w:sz w:val="22"/>
          <w:szCs w:val="22"/>
        </w:rPr>
        <w:fldChar w:fldCharType="begin"/>
      </w:r>
      <w:r>
        <w:rPr>
          <w:b/>
          <w:bCs/>
          <w:i w:val="0"/>
          <w:iCs w:val="0"/>
          <w:sz w:val="22"/>
          <w:szCs w:val="22"/>
        </w:rPr>
        <w:instrText xml:space="preserve"> STYLEREF 1 \s </w:instrText>
      </w:r>
      <w:r>
        <w:rPr>
          <w:b/>
          <w:bCs/>
          <w:i w:val="0"/>
          <w:iCs w:val="0"/>
          <w:sz w:val="22"/>
          <w:szCs w:val="22"/>
        </w:rPr>
        <w:fldChar w:fldCharType="separate"/>
      </w:r>
      <w:r>
        <w:rPr>
          <w:b/>
          <w:bCs/>
          <w:i w:val="0"/>
          <w:iCs w:val="0"/>
          <w:noProof/>
          <w:sz w:val="22"/>
          <w:szCs w:val="22"/>
        </w:rPr>
        <w:t>6</w:t>
      </w:r>
      <w:r>
        <w:rPr>
          <w:b/>
          <w:bCs/>
          <w:i w:val="0"/>
          <w:iCs w:val="0"/>
          <w:sz w:val="22"/>
          <w:szCs w:val="22"/>
        </w:rPr>
        <w:fldChar w:fldCharType="end"/>
      </w:r>
      <w:r>
        <w:rPr>
          <w:b/>
          <w:bCs/>
          <w:i w:val="0"/>
          <w:iCs w:val="0"/>
          <w:sz w:val="22"/>
          <w:szCs w:val="22"/>
        </w:rPr>
        <w:noBreakHyphen/>
      </w:r>
      <w:r>
        <w:rPr>
          <w:b/>
          <w:bCs/>
          <w:i w:val="0"/>
          <w:iCs w:val="0"/>
          <w:sz w:val="22"/>
          <w:szCs w:val="22"/>
        </w:rPr>
        <w:fldChar w:fldCharType="begin"/>
      </w:r>
      <w:r>
        <w:rPr>
          <w:b/>
          <w:bCs/>
          <w:i w:val="0"/>
          <w:iCs w:val="0"/>
          <w:sz w:val="22"/>
          <w:szCs w:val="22"/>
        </w:rPr>
        <w:instrText xml:space="preserve"> SEQ Figure \* ARABIC \s 1 </w:instrText>
      </w:r>
      <w:r>
        <w:rPr>
          <w:b/>
          <w:bCs/>
          <w:i w:val="0"/>
          <w:iCs w:val="0"/>
          <w:sz w:val="22"/>
          <w:szCs w:val="22"/>
        </w:rPr>
        <w:fldChar w:fldCharType="separate"/>
      </w:r>
      <w:r>
        <w:rPr>
          <w:b/>
          <w:bCs/>
          <w:i w:val="0"/>
          <w:iCs w:val="0"/>
          <w:noProof/>
          <w:sz w:val="22"/>
          <w:szCs w:val="22"/>
        </w:rPr>
        <w:t>3</w:t>
      </w:r>
      <w:r>
        <w:rPr>
          <w:b/>
          <w:bCs/>
          <w:i w:val="0"/>
          <w:iCs w:val="0"/>
          <w:sz w:val="22"/>
          <w:szCs w:val="22"/>
        </w:rPr>
        <w:fldChar w:fldCharType="end"/>
      </w:r>
      <w:r w:rsidRPr="00096DBC">
        <w:rPr>
          <w:b/>
          <w:bCs/>
          <w:i w:val="0"/>
          <w:iCs w:val="0"/>
          <w:sz w:val="22"/>
          <w:szCs w:val="22"/>
        </w:rPr>
        <w:t>: One metadata representation for all media representations</w:t>
      </w:r>
      <w:r w:rsidR="008D0782">
        <w:rPr>
          <w:b/>
          <w:bCs/>
          <w:i w:val="0"/>
          <w:iCs w:val="0"/>
          <w:sz w:val="22"/>
          <w:szCs w:val="22"/>
        </w:rPr>
        <w:t>.</w:t>
      </w:r>
    </w:p>
    <w:p w14:paraId="5BF10BF3" w14:textId="1354458B" w:rsidR="00254149" w:rsidRPr="00506C49" w:rsidRDefault="00254149" w:rsidP="004069D9"/>
    <w:p w14:paraId="66F5C9BC" w14:textId="77777777" w:rsidR="00D61BCA" w:rsidRDefault="00D61BCA" w:rsidP="004069D9">
      <w:pPr>
        <w:pStyle w:val="Heading2"/>
      </w:pPr>
      <w:bookmarkStart w:id="1422" w:name="_Toc171279116"/>
      <w:bookmarkStart w:id="1423" w:name="_Toc171279117"/>
      <w:bookmarkStart w:id="1424" w:name="_Toc171279118"/>
      <w:bookmarkStart w:id="1425" w:name="_Toc171279119"/>
      <w:bookmarkStart w:id="1426" w:name="_Toc171279120"/>
      <w:bookmarkStart w:id="1427" w:name="_Toc171279121"/>
      <w:bookmarkStart w:id="1428" w:name="_Toc171279122"/>
      <w:bookmarkStart w:id="1429" w:name="_Toc171279123"/>
      <w:bookmarkStart w:id="1430" w:name="_Toc171279124"/>
      <w:bookmarkStart w:id="1431" w:name="_Toc171279125"/>
      <w:bookmarkStart w:id="1432" w:name="_Toc171279126"/>
      <w:bookmarkStart w:id="1433" w:name="_Toc171279127"/>
      <w:bookmarkStart w:id="1434" w:name="_Toc171279128"/>
      <w:bookmarkStart w:id="1435" w:name="_Toc171279129"/>
      <w:bookmarkStart w:id="1436" w:name="_Toc171279130"/>
      <w:bookmarkStart w:id="1437" w:name="_Toc171279131"/>
      <w:bookmarkStart w:id="1438" w:name="_Toc171279132"/>
      <w:bookmarkStart w:id="1439" w:name="_Toc171279133"/>
      <w:bookmarkStart w:id="1440" w:name="_Toc171279134"/>
      <w:bookmarkStart w:id="1441" w:name="_Toc171279135"/>
      <w:bookmarkStart w:id="1442" w:name="_Toc171279136"/>
      <w:bookmarkStart w:id="1443" w:name="_Toc171279137"/>
      <w:bookmarkStart w:id="1444" w:name="_Toc171279138"/>
      <w:bookmarkStart w:id="1445" w:name="_Toc171279139"/>
      <w:bookmarkStart w:id="1446" w:name="_Toc171279140"/>
      <w:bookmarkStart w:id="1447" w:name="_Toc171279141"/>
      <w:bookmarkStart w:id="1448" w:name="_Toc171279142"/>
      <w:bookmarkStart w:id="1449" w:name="_Toc171279143"/>
      <w:bookmarkStart w:id="1450" w:name="_Toc171279144"/>
      <w:bookmarkStart w:id="1451" w:name="_Toc171279145"/>
      <w:bookmarkStart w:id="1452" w:name="_Toc171279146"/>
      <w:bookmarkStart w:id="1453" w:name="_Toc158820492"/>
      <w:bookmarkStart w:id="1454" w:name="_Ref170241124"/>
      <w:bookmarkStart w:id="1455" w:name="_Toc202030659"/>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r>
        <w:t>Display Attenuation Map Information</w:t>
      </w:r>
      <w:bookmarkEnd w:id="1453"/>
      <w:bookmarkEnd w:id="1454"/>
      <w:bookmarkEnd w:id="1455"/>
    </w:p>
    <w:p w14:paraId="56002F92" w14:textId="77777777" w:rsidR="00D61BCA" w:rsidRPr="001B7C46" w:rsidRDefault="00D61BCA" w:rsidP="009C500C">
      <w:pPr>
        <w:pStyle w:val="Heading3"/>
      </w:pPr>
      <w:bookmarkStart w:id="1456" w:name="_Toc171279148"/>
      <w:bookmarkStart w:id="1457" w:name="_Toc171279149"/>
      <w:bookmarkStart w:id="1458" w:name="_Toc171279150"/>
      <w:bookmarkStart w:id="1459" w:name="_Toc171279151"/>
      <w:bookmarkStart w:id="1460" w:name="_Toc171279152"/>
      <w:bookmarkStart w:id="1461" w:name="_Toc171279153"/>
      <w:bookmarkStart w:id="1462" w:name="_Toc171279154"/>
      <w:bookmarkStart w:id="1463" w:name="_Toc171279155"/>
      <w:bookmarkStart w:id="1464" w:name="_Toc171279156"/>
      <w:bookmarkStart w:id="1465" w:name="_Toc202030660"/>
      <w:bookmarkEnd w:id="1456"/>
      <w:bookmarkEnd w:id="1457"/>
      <w:bookmarkEnd w:id="1458"/>
      <w:bookmarkEnd w:id="1459"/>
      <w:bookmarkEnd w:id="1460"/>
      <w:bookmarkEnd w:id="1461"/>
      <w:bookmarkEnd w:id="1462"/>
      <w:bookmarkEnd w:id="1463"/>
      <w:bookmarkEnd w:id="1464"/>
      <w:r w:rsidRPr="001B7C46">
        <w:t>Metadata signalling in the MPD manifest file</w:t>
      </w:r>
      <w:bookmarkEnd w:id="1465"/>
    </w:p>
    <w:p w14:paraId="6C4F3F1F" w14:textId="1AC83534" w:rsidR="009C500C" w:rsidRPr="001B7C46" w:rsidRDefault="009C500C" w:rsidP="00035AEC">
      <w:pPr>
        <w:pStyle w:val="BodyText"/>
        <w:autoSpaceDE w:val="0"/>
        <w:autoSpaceDN w:val="0"/>
        <w:adjustRightInd w:val="0"/>
        <w:ind w:right="40"/>
        <w:rPr>
          <w:rFonts w:eastAsia="MS Mincho"/>
          <w:szCs w:val="24"/>
        </w:rPr>
      </w:pPr>
      <w:r w:rsidRPr="001B7C46">
        <w:rPr>
          <w:rFonts w:eastAsia="MS Mincho"/>
          <w:szCs w:val="24"/>
        </w:rPr>
        <w:t xml:space="preserve">Display attenuation map Representations for a video are signalled in their own Adaptation Set within the MPD file. This Adaptation Set is henceforth referred to as a Display Attenuation Map Adaptation Set. The </w:t>
      </w:r>
      <w:r w:rsidRPr="0061604C">
        <w:rPr>
          <w:rStyle w:val="ISOCode"/>
        </w:rPr>
        <w:t>@codecs</w:t>
      </w:r>
      <w:r w:rsidRPr="001B7C46">
        <w:rPr>
          <w:rFonts w:cstheme="minorBidi"/>
        </w:rPr>
        <w:t xml:space="preserve"> attribute for a Display Attenuation Map Adaptation Set, or Representations of this Adaptation Set if </w:t>
      </w:r>
      <w:r w:rsidRPr="0061604C">
        <w:rPr>
          <w:rStyle w:val="ISOCode"/>
        </w:rPr>
        <w:t>@codecs</w:t>
      </w:r>
      <w:r w:rsidRPr="001B7C46">
        <w:rPr>
          <w:rFonts w:cstheme="minorBidi"/>
        </w:rPr>
        <w:t xml:space="preserve"> is not signalled for the </w:t>
      </w:r>
      <w:r w:rsidRPr="001B7C46">
        <w:rPr>
          <w:rFonts w:cs="Courier New"/>
          <w:b/>
          <w:bCs/>
        </w:rPr>
        <w:t>AdaptationSet</w:t>
      </w:r>
      <w:r w:rsidRPr="001B7C46">
        <w:rPr>
          <w:rFonts w:cstheme="minorBidi"/>
        </w:rPr>
        <w:t xml:space="preserve"> element, is set based on the respective codec used for encoding the attenuation map. The value of </w:t>
      </w:r>
      <w:r w:rsidRPr="0061604C">
        <w:rPr>
          <w:rStyle w:val="ISOCode"/>
        </w:rPr>
        <w:t>@codecs</w:t>
      </w:r>
      <w:r w:rsidRPr="001B7C46">
        <w:rPr>
          <w:rFonts w:cstheme="minorBidi"/>
        </w:rPr>
        <w:t xml:space="preserve"> shall be set to </w:t>
      </w:r>
      <w:r w:rsidRPr="0061604C">
        <w:rPr>
          <w:rStyle w:val="ISOCode"/>
        </w:rPr>
        <w:t>'resv.gmat.</w:t>
      </w:r>
      <w:r w:rsidRPr="0061604C">
        <w:rPr>
          <w:rFonts w:ascii="Courier New" w:hAnsi="Courier New" w:cs="Courier New"/>
        </w:rPr>
        <w:t>XXXX'</w:t>
      </w:r>
      <w:r w:rsidRPr="001B7C46">
        <w:rPr>
          <w:rFonts w:cstheme="minorBidi"/>
        </w:rPr>
        <w:t xml:space="preserve">, where XXXX corresponds to the four-character code (4CC) of the video codec and </w:t>
      </w:r>
      <w:r w:rsidR="0061604C">
        <w:rPr>
          <w:rFonts w:cstheme="minorBidi"/>
        </w:rPr>
        <w:t>shall</w:t>
      </w:r>
      <w:r w:rsidRPr="001B7C46">
        <w:rPr>
          <w:rFonts w:cstheme="minorBidi"/>
        </w:rPr>
        <w:t xml:space="preserve"> be identical to the </w:t>
      </w:r>
      <w:r w:rsidRPr="0061604C">
        <w:rPr>
          <w:rStyle w:val="ISOCode"/>
        </w:rPr>
        <w:t>original_format</w:t>
      </w:r>
      <w:r w:rsidRPr="001B7C46">
        <w:rPr>
          <w:rFonts w:cstheme="minorBidi"/>
        </w:rPr>
        <w:t xml:space="preserve"> field in the </w:t>
      </w:r>
      <w:r w:rsidRPr="0061604C">
        <w:rPr>
          <w:rStyle w:val="ISOCode"/>
        </w:rPr>
        <w:t>RestrictedSchemeInfoBox</w:t>
      </w:r>
      <w:r w:rsidRPr="001B7C46">
        <w:rPr>
          <w:rFonts w:cstheme="minorBidi"/>
        </w:rPr>
        <w:t xml:space="preserve"> of the sample entry of the corresponding ISOBMFF track</w:t>
      </w:r>
      <w:r w:rsidRPr="00035AEC">
        <w:rPr>
          <w:rFonts w:cstheme="minorBidi"/>
        </w:rPr>
        <w:t xml:space="preserve">, </w:t>
      </w:r>
      <w:r w:rsidR="00035AEC" w:rsidRPr="00035AEC">
        <w:rPr>
          <w:rFonts w:cstheme="minorBidi"/>
        </w:rPr>
        <w:t xml:space="preserve">clause </w:t>
      </w:r>
      <w:r w:rsidR="00035AEC" w:rsidRPr="00035AEC">
        <w:rPr>
          <w:rFonts w:cstheme="minorBidi"/>
        </w:rPr>
        <w:fldChar w:fldCharType="begin"/>
      </w:r>
      <w:r w:rsidR="00035AEC" w:rsidRPr="00035AEC">
        <w:rPr>
          <w:rFonts w:cstheme="minorBidi"/>
        </w:rPr>
        <w:instrText xml:space="preserve"> REF _Ref164094671 \r \h </w:instrText>
      </w:r>
      <w:r w:rsidR="00035AEC">
        <w:rPr>
          <w:rFonts w:cstheme="minorBidi"/>
        </w:rPr>
        <w:instrText xml:space="preserve"> \* MERGEFORMAT </w:instrText>
      </w:r>
      <w:r w:rsidR="00035AEC" w:rsidRPr="00035AEC">
        <w:rPr>
          <w:rFonts w:cstheme="minorBidi"/>
        </w:rPr>
      </w:r>
      <w:r w:rsidR="00035AEC" w:rsidRPr="00035AEC">
        <w:rPr>
          <w:rFonts w:cstheme="minorBidi"/>
        </w:rPr>
        <w:fldChar w:fldCharType="separate"/>
      </w:r>
      <w:r w:rsidR="00035AEC" w:rsidRPr="00035AEC">
        <w:rPr>
          <w:rFonts w:cstheme="minorBidi" w:hint="eastAsia"/>
          <w:cs/>
        </w:rPr>
        <w:t>‎</w:t>
      </w:r>
      <w:r w:rsidR="00035AEC" w:rsidRPr="00035AEC">
        <w:rPr>
          <w:rFonts w:cstheme="minorBidi"/>
        </w:rPr>
        <w:t>5.3.3</w:t>
      </w:r>
      <w:r w:rsidR="00035AEC" w:rsidRPr="00035AEC">
        <w:rPr>
          <w:rFonts w:cstheme="minorBidi"/>
        </w:rPr>
        <w:fldChar w:fldCharType="end"/>
      </w:r>
      <w:r w:rsidR="00035AEC" w:rsidRPr="00035AEC">
        <w:rPr>
          <w:rFonts w:cstheme="minorBidi"/>
        </w:rPr>
        <w:t>.</w:t>
      </w:r>
    </w:p>
    <w:p w14:paraId="373576A2" w14:textId="77777777" w:rsidR="009C500C" w:rsidRPr="001B7C46" w:rsidRDefault="009C500C" w:rsidP="001B7C46">
      <w:pPr>
        <w:pStyle w:val="BodyText"/>
        <w:autoSpaceDE w:val="0"/>
        <w:autoSpaceDN w:val="0"/>
        <w:adjustRightInd w:val="0"/>
        <w:ind w:right="40"/>
        <w:rPr>
          <w:rFonts w:eastAsia="MS Mincho"/>
          <w:szCs w:val="24"/>
        </w:rPr>
      </w:pPr>
      <w:r w:rsidRPr="001B7C46">
        <w:rPr>
          <w:rFonts w:eastAsia="MS Mincho"/>
          <w:szCs w:val="24"/>
        </w:rPr>
        <w:t xml:space="preserve">The association of a display attenuation map Representation with one or more video media Representations is signalled in the MPD through the </w:t>
      </w:r>
      <w:r w:rsidRPr="007826DB">
        <w:rPr>
          <w:rFonts w:ascii="Courier New" w:eastAsia="MS Mincho" w:hAnsi="Courier New" w:cs="Courier New"/>
          <w:szCs w:val="24"/>
        </w:rPr>
        <w:t>@associationId</w:t>
      </w:r>
      <w:r w:rsidRPr="001B7C46">
        <w:rPr>
          <w:rFonts w:eastAsia="MS Mincho"/>
          <w:szCs w:val="24"/>
        </w:rPr>
        <w:t xml:space="preserve"> and </w:t>
      </w:r>
      <w:r w:rsidRPr="007826DB">
        <w:rPr>
          <w:rFonts w:ascii="Courier New" w:eastAsia="MS Mincho" w:hAnsi="Courier New" w:cs="Courier New"/>
          <w:szCs w:val="24"/>
        </w:rPr>
        <w:t>@associationType</w:t>
      </w:r>
      <w:r w:rsidRPr="001B7C46">
        <w:rPr>
          <w:rFonts w:eastAsia="MS Mincho"/>
          <w:szCs w:val="24"/>
        </w:rPr>
        <w:t xml:space="preserve"> attributes. The </w:t>
      </w:r>
      <w:r w:rsidRPr="007826DB">
        <w:rPr>
          <w:rFonts w:ascii="Courier New" w:eastAsia="MS Mincho" w:hAnsi="Courier New" w:cs="Courier New"/>
          <w:szCs w:val="24"/>
        </w:rPr>
        <w:t>@associationId</w:t>
      </w:r>
      <w:r w:rsidRPr="001B7C46">
        <w:rPr>
          <w:rFonts w:eastAsia="MS Mincho"/>
          <w:szCs w:val="24"/>
        </w:rPr>
        <w:t xml:space="preserve"> attribute is set to a space separated list that includes the </w:t>
      </w:r>
      <w:r w:rsidRPr="007826DB">
        <w:rPr>
          <w:rFonts w:ascii="Courier New" w:eastAsia="MS Mincho" w:hAnsi="Courier New" w:cs="Courier New"/>
          <w:szCs w:val="24"/>
        </w:rPr>
        <w:t>@id</w:t>
      </w:r>
      <w:r w:rsidRPr="001B7C46">
        <w:rPr>
          <w:rFonts w:eastAsia="MS Mincho"/>
          <w:szCs w:val="24"/>
        </w:rPr>
        <w:t xml:space="preserve"> attribute values of the associated video Representations. The </w:t>
      </w:r>
      <w:r w:rsidRPr="007826DB">
        <w:rPr>
          <w:rFonts w:ascii="Courier New" w:eastAsia="MS Mincho" w:hAnsi="Courier New" w:cs="Courier New"/>
          <w:szCs w:val="24"/>
        </w:rPr>
        <w:t>@associationType</w:t>
      </w:r>
      <w:r w:rsidRPr="001B7C46">
        <w:rPr>
          <w:rFonts w:eastAsia="MS Mincho"/>
          <w:szCs w:val="24"/>
        </w:rPr>
        <w:t xml:space="preserve"> attribute shall be set to “</w:t>
      </w:r>
      <w:r w:rsidRPr="007826DB">
        <w:rPr>
          <w:rFonts w:ascii="Courier New" w:eastAsia="MS Mincho" w:hAnsi="Courier New" w:cs="Courier New"/>
          <w:szCs w:val="24"/>
        </w:rPr>
        <w:t>amit</w:t>
      </w:r>
      <w:r w:rsidRPr="001B7C46">
        <w:rPr>
          <w:rFonts w:eastAsia="MS Mincho"/>
          <w:szCs w:val="24"/>
        </w:rPr>
        <w:t>”, indicating that this association is for display attenuation map information.</w:t>
      </w:r>
    </w:p>
    <w:p w14:paraId="1914EDC2" w14:textId="529ACF86" w:rsidR="009C500C" w:rsidRDefault="009C500C" w:rsidP="001B7C46">
      <w:pPr>
        <w:pStyle w:val="BodyText"/>
        <w:autoSpaceDE w:val="0"/>
        <w:autoSpaceDN w:val="0"/>
        <w:adjustRightInd w:val="0"/>
        <w:ind w:right="40"/>
        <w:rPr>
          <w:rStyle w:val="codeChar"/>
          <w:rFonts w:ascii="Cambria" w:hAnsi="Cambria"/>
        </w:rPr>
      </w:pPr>
      <w:r w:rsidRPr="001B7C46">
        <w:rPr>
          <w:rStyle w:val="normaltextrun"/>
          <w:rFonts w:cs="Calibri"/>
          <w:color w:val="000000"/>
          <w:shd w:val="clear" w:color="auto" w:fill="FFFFFF"/>
        </w:rPr>
        <w:t xml:space="preserve">Multiple display attenuation maps with different characteristics (e.g., different values of </w:t>
      </w:r>
      <w:r w:rsidRPr="007826DB">
        <w:rPr>
          <w:rFonts w:ascii="Courier New" w:hAnsi="Courier New" w:cs="Courier New"/>
        </w:rPr>
        <w:t>ami_energy_reduction_rate</w:t>
      </w:r>
      <w:r w:rsidRPr="001B7C46">
        <w:t xml:space="preserve">, </w:t>
      </w:r>
      <w:r w:rsidRPr="001B7C46">
        <w:rPr>
          <w:rStyle w:val="normaltextrun"/>
          <w:rFonts w:cs="Calibri"/>
          <w:color w:val="000000"/>
          <w:shd w:val="clear" w:color="auto" w:fill="FFFFFF"/>
        </w:rPr>
        <w:t xml:space="preserve">different values of </w:t>
      </w:r>
      <w:r w:rsidRPr="001B7C46">
        <w:rPr>
          <w:rFonts w:cs="Courier New"/>
        </w:rPr>
        <w:t>display model</w:t>
      </w:r>
      <w:r w:rsidRPr="001B7C46">
        <w:t>, different resolutions, etc.)</w:t>
      </w:r>
      <w:r w:rsidRPr="001B7C46">
        <w:rPr>
          <w:rStyle w:val="normaltextrun"/>
          <w:rFonts w:cs="Calibri"/>
          <w:color w:val="000000"/>
          <w:shd w:val="clear" w:color="auto" w:fill="FFFFFF"/>
        </w:rPr>
        <w:t xml:space="preserve"> can be </w:t>
      </w:r>
      <w:r w:rsidRPr="00196971">
        <w:rPr>
          <w:rStyle w:val="normaltextrun"/>
          <w:rFonts w:cs="Calibri"/>
          <w:color w:val="000000"/>
          <w:shd w:val="clear" w:color="auto" w:fill="FFFFFF"/>
        </w:rPr>
        <w:t xml:space="preserve">generated for the same video Representation and each alternative attenuation map is represented by </w:t>
      </w:r>
      <w:r w:rsidRPr="00196971">
        <w:rPr>
          <w:rStyle w:val="normaltextrun"/>
          <w:rFonts w:cs="Calibri"/>
          <w:color w:val="000000"/>
          <w:shd w:val="clear" w:color="auto" w:fill="FFFFFF"/>
        </w:rPr>
        <w:lastRenderedPageBreak/>
        <w:t xml:space="preserve">one Representation in the Display Attenuation Map Adaptation Set. </w:t>
      </w:r>
      <w:r w:rsidRPr="00196971">
        <w:rPr>
          <w:rFonts w:eastAsia="MS Mincho"/>
        </w:rPr>
        <w:t>As specified in</w:t>
      </w:r>
      <w:r w:rsidR="00F07CCA" w:rsidRPr="00196971">
        <w:rPr>
          <w:rFonts w:eastAsia="MS Mincho"/>
        </w:rPr>
        <w:t xml:space="preserve"> subcla</w:t>
      </w:r>
      <w:r w:rsidR="00150582" w:rsidRPr="00196971">
        <w:rPr>
          <w:rFonts w:eastAsia="MS Mincho"/>
        </w:rPr>
        <w:t xml:space="preserve">use </w:t>
      </w:r>
      <w:r w:rsidR="00150582" w:rsidRPr="00196971">
        <w:rPr>
          <w:rFonts w:eastAsia="MS Mincho"/>
        </w:rPr>
        <w:fldChar w:fldCharType="begin"/>
      </w:r>
      <w:r w:rsidR="00150582" w:rsidRPr="00196971">
        <w:rPr>
          <w:rFonts w:eastAsia="MS Mincho"/>
        </w:rPr>
        <w:instrText xml:space="preserve"> REF _Ref164094693 \r \h </w:instrText>
      </w:r>
      <w:r w:rsidR="00196971">
        <w:rPr>
          <w:rFonts w:eastAsia="MS Mincho"/>
        </w:rPr>
        <w:instrText xml:space="preserve"> \* MERGEFORMAT </w:instrText>
      </w:r>
      <w:r w:rsidR="00150582" w:rsidRPr="00196971">
        <w:rPr>
          <w:rFonts w:eastAsia="MS Mincho"/>
        </w:rPr>
      </w:r>
      <w:r w:rsidR="00150582" w:rsidRPr="00196971">
        <w:rPr>
          <w:rFonts w:eastAsia="MS Mincho"/>
        </w:rPr>
        <w:fldChar w:fldCharType="separate"/>
      </w:r>
      <w:r w:rsidR="00150582" w:rsidRPr="00196971">
        <w:rPr>
          <w:rFonts w:eastAsia="MS Mincho" w:hint="cs"/>
          <w:cs/>
        </w:rPr>
        <w:t>‎</w:t>
      </w:r>
      <w:r w:rsidR="00150582" w:rsidRPr="00196971">
        <w:rPr>
          <w:rFonts w:eastAsia="MS Mincho"/>
        </w:rPr>
        <w:t>5.3.3.2.3</w:t>
      </w:r>
      <w:r w:rsidR="00150582" w:rsidRPr="00196971">
        <w:rPr>
          <w:rFonts w:eastAsia="MS Mincho"/>
        </w:rPr>
        <w:fldChar w:fldCharType="end"/>
      </w:r>
      <w:r w:rsidRPr="00196971">
        <w:rPr>
          <w:rStyle w:val="stddocPartNumber"/>
          <w:rFonts w:eastAsia="MS Mincho"/>
        </w:rPr>
        <w:t xml:space="preserve">, these display attenuation map Representations that are alternatives of each other shall be </w:t>
      </w:r>
      <w:r w:rsidRPr="00196971">
        <w:t>indicated by</w:t>
      </w:r>
      <w:r w:rsidRPr="001B7C46">
        <w:t xml:space="preserve"> the same value of </w:t>
      </w:r>
      <w:r w:rsidRPr="007826DB">
        <w:rPr>
          <w:rStyle w:val="codeChar"/>
          <w:rFonts w:ascii="Courier New" w:hAnsi="Courier New" w:cs="Courier New"/>
        </w:rPr>
        <w:t>alternate_group</w:t>
      </w:r>
      <w:r w:rsidRPr="001B7C46">
        <w:t xml:space="preserve"> in the </w:t>
      </w:r>
      <w:r w:rsidRPr="007826DB">
        <w:rPr>
          <w:rStyle w:val="codeChar"/>
          <w:rFonts w:ascii="Courier New" w:hAnsi="Courier New" w:cs="Courier New"/>
        </w:rPr>
        <w:t>TrackHeaderBox</w:t>
      </w:r>
      <w:r w:rsidRPr="001B7C46">
        <w:rPr>
          <w:rStyle w:val="codeChar"/>
          <w:rFonts w:ascii="Cambria" w:hAnsi="Cambria"/>
        </w:rPr>
        <w:t>.</w:t>
      </w:r>
    </w:p>
    <w:p w14:paraId="0AC5ED6F" w14:textId="77777777" w:rsidR="00771BA4" w:rsidRPr="007B1E54" w:rsidRDefault="00771BA4" w:rsidP="00771BA4">
      <w:pPr>
        <w:pStyle w:val="BodyText"/>
        <w:autoSpaceDE w:val="0"/>
        <w:autoSpaceDN w:val="0"/>
        <w:adjustRightInd w:val="0"/>
        <w:ind w:right="40"/>
        <w:rPr>
          <w:color w:val="000000" w:themeColor="text1"/>
          <w:shd w:val="clear" w:color="auto" w:fill="FFFFFF"/>
          <w:lang w:val="en-US"/>
          <w:rPrChange w:id="1466" w:author="Ahmed Hamza" w:date="2025-06-24T15:15:00Z" w16du:dateUtc="2025-06-24T22:15:00Z">
            <w:rPr>
              <w:color w:val="0070C0"/>
              <w:shd w:val="clear" w:color="auto" w:fill="FFFFFF"/>
              <w:lang w:val="en-US"/>
            </w:rPr>
          </w:rPrChange>
        </w:rPr>
      </w:pPr>
      <w:r w:rsidRPr="007B1E54">
        <w:rPr>
          <w:color w:val="000000" w:themeColor="text1"/>
          <w:shd w:val="clear" w:color="auto" w:fill="FFFFFF"/>
          <w:lang w:val="en-US"/>
          <w:rPrChange w:id="1467" w:author="Ahmed Hamza" w:date="2025-06-24T15:15:00Z" w16du:dateUtc="2025-06-24T22:15:00Z">
            <w:rPr>
              <w:color w:val="0070C0"/>
              <w:shd w:val="clear" w:color="auto" w:fill="FFFFFF"/>
              <w:lang w:val="en-US"/>
            </w:rPr>
          </w:rPrChange>
        </w:rPr>
        <w:t>A number of Display Attenuation Map Adaptation Sets may be associated with the same video. For example, each Display Attenuation Map Adaptation Set may be related to a particular region (window) within the video frames. When more than one Display Attenuation Map Adaptation Set is available for the same video content, the Display Attenuation Map Adaptation Sets may be grouped with the associated video Adaptation Set using a Green Video Preselection to provide different experiences. For example, each preselection may be tailored to certain lighting condition (e.g., indoors vs. outdoors).</w:t>
      </w:r>
    </w:p>
    <w:p w14:paraId="663278B0" w14:textId="77777777" w:rsidR="00771BA4" w:rsidRPr="007B1E54" w:rsidRDefault="00771BA4" w:rsidP="00771BA4">
      <w:pPr>
        <w:pStyle w:val="BodyText"/>
        <w:autoSpaceDE w:val="0"/>
        <w:autoSpaceDN w:val="0"/>
        <w:adjustRightInd w:val="0"/>
        <w:ind w:right="40"/>
        <w:rPr>
          <w:color w:val="000000" w:themeColor="text1"/>
          <w:shd w:val="clear" w:color="auto" w:fill="FFFFFF"/>
          <w:lang w:val="en-US"/>
          <w:rPrChange w:id="1468" w:author="Ahmed Hamza" w:date="2025-06-24T15:15:00Z" w16du:dateUtc="2025-06-24T22:15:00Z">
            <w:rPr>
              <w:color w:val="0070C0"/>
              <w:shd w:val="clear" w:color="auto" w:fill="FFFFFF"/>
              <w:lang w:val="en-US"/>
            </w:rPr>
          </w:rPrChange>
        </w:rPr>
      </w:pPr>
      <w:r w:rsidRPr="007B1E54">
        <w:rPr>
          <w:color w:val="000000" w:themeColor="text1"/>
          <w:shd w:val="clear" w:color="auto" w:fill="FFFFFF"/>
          <w:lang w:val="en-US"/>
          <w:rPrChange w:id="1469" w:author="Ahmed Hamza" w:date="2025-06-24T15:15:00Z" w16du:dateUtc="2025-06-24T22:15:00Z">
            <w:rPr>
              <w:color w:val="0070C0"/>
              <w:shd w:val="clear" w:color="auto" w:fill="FFFFFF"/>
              <w:lang w:val="en-US"/>
            </w:rPr>
          </w:rPrChange>
        </w:rPr>
        <w:t xml:space="preserve">A Green Video Preselection is signaled using a Preselection element, as defined in ISO/IEC  23009-1, with an id list for the </w:t>
      </w:r>
      <w:r w:rsidRPr="007B1E54">
        <w:rPr>
          <w:rFonts w:ascii="Courier New" w:hAnsi="Courier New" w:cs="Courier New"/>
          <w:color w:val="000000" w:themeColor="text1"/>
          <w:shd w:val="clear" w:color="auto" w:fill="FFFFFF"/>
          <w:rPrChange w:id="1470" w:author="Ahmed Hamza" w:date="2025-06-24T15:15:00Z" w16du:dateUtc="2025-06-24T22:15:00Z">
            <w:rPr>
              <w:rFonts w:ascii="Courier New" w:hAnsi="Courier New" w:cs="Courier New"/>
              <w:color w:val="0070C0"/>
              <w:shd w:val="clear" w:color="auto" w:fill="FFFFFF"/>
            </w:rPr>
          </w:rPrChange>
        </w:rPr>
        <w:t>@preselectionComponents</w:t>
      </w:r>
      <w:r w:rsidRPr="007B1E54">
        <w:rPr>
          <w:color w:val="000000" w:themeColor="text1"/>
          <w:shd w:val="clear" w:color="auto" w:fill="FFFFFF"/>
          <w:lang w:val="en-US"/>
          <w:rPrChange w:id="1471" w:author="Ahmed Hamza" w:date="2025-06-24T15:15:00Z" w16du:dateUtc="2025-06-24T22:15:00Z">
            <w:rPr>
              <w:color w:val="0070C0"/>
              <w:shd w:val="clear" w:color="auto" w:fill="FFFFFF"/>
              <w:lang w:val="en-US"/>
            </w:rPr>
          </w:rPrChange>
        </w:rPr>
        <w:t xml:space="preserve"> attribute including the id of the Main Adaptation Set for the media (i.e., the video Adaptation Set) followed by the ids of the associated Display Attenuation Map Adaptation Sets. The </w:t>
      </w:r>
      <w:r w:rsidRPr="007B1E54">
        <w:rPr>
          <w:rFonts w:ascii="Courier New" w:hAnsi="Courier New" w:cs="Courier New"/>
          <w:color w:val="000000" w:themeColor="text1"/>
          <w:shd w:val="clear" w:color="auto" w:fill="FFFFFF"/>
          <w:rPrChange w:id="1472" w:author="Ahmed Hamza" w:date="2025-06-24T15:15:00Z" w16du:dateUtc="2025-06-24T22:15:00Z">
            <w:rPr>
              <w:rFonts w:ascii="Courier New" w:hAnsi="Courier New" w:cs="Courier New"/>
              <w:color w:val="0070C0"/>
              <w:shd w:val="clear" w:color="auto" w:fill="FFFFFF"/>
            </w:rPr>
          </w:rPrChange>
        </w:rPr>
        <w:t>@codecs</w:t>
      </w:r>
      <w:r w:rsidRPr="007B1E54">
        <w:rPr>
          <w:color w:val="000000" w:themeColor="text1"/>
          <w:shd w:val="clear" w:color="auto" w:fill="FFFFFF"/>
          <w:lang w:val="en-US"/>
          <w:rPrChange w:id="1473" w:author="Ahmed Hamza" w:date="2025-06-24T15:15:00Z" w16du:dateUtc="2025-06-24T22:15:00Z">
            <w:rPr>
              <w:color w:val="0070C0"/>
              <w:shd w:val="clear" w:color="auto" w:fill="FFFFFF"/>
              <w:lang w:val="en-US"/>
            </w:rPr>
          </w:rPrChange>
        </w:rPr>
        <w:t xml:space="preserve"> attribute for the Preselection is set based on the codec used by the Main Adaptation Set (i.e., the video Adaptation Set).</w:t>
      </w:r>
    </w:p>
    <w:p w14:paraId="61B68EF5" w14:textId="77777777" w:rsidR="00771BA4" w:rsidRPr="001B7C46" w:rsidRDefault="00771BA4" w:rsidP="001B7C46">
      <w:pPr>
        <w:pStyle w:val="BodyText"/>
        <w:autoSpaceDE w:val="0"/>
        <w:autoSpaceDN w:val="0"/>
        <w:adjustRightInd w:val="0"/>
        <w:ind w:right="40"/>
        <w:rPr>
          <w:rStyle w:val="eop"/>
          <w:color w:val="0070C0"/>
          <w:shd w:val="clear" w:color="auto" w:fill="FFFFFF"/>
          <w:lang w:val="en-US"/>
        </w:rPr>
      </w:pPr>
    </w:p>
    <w:p w14:paraId="602DE375" w14:textId="77777777" w:rsidR="00D61BCA" w:rsidRDefault="00D61BCA" w:rsidP="00697748">
      <w:pPr>
        <w:pStyle w:val="Heading4"/>
      </w:pPr>
      <w:bookmarkStart w:id="1474" w:name="_Ref161738430"/>
      <w:r>
        <w:t>Descriptors</w:t>
      </w:r>
      <w:bookmarkEnd w:id="1474"/>
    </w:p>
    <w:p w14:paraId="341EB763" w14:textId="77777777" w:rsidR="001A4891" w:rsidRPr="00161383" w:rsidRDefault="001A4891" w:rsidP="001A4891">
      <w:pPr>
        <w:ind w:right="40"/>
        <w:rPr>
          <w:rFonts w:asciiTheme="majorHAnsi" w:hAnsiTheme="majorHAnsi" w:cstheme="minorBidi"/>
        </w:rPr>
      </w:pPr>
      <w:r w:rsidRPr="004726C9">
        <w:rPr>
          <w:lang w:eastAsia="ja-JP"/>
        </w:rPr>
        <w:t>To signal the characteristics of the display attenuation map(s) carried by a Display Attenuation Map Adaptation Set, an AttenuationMap descriptor is defined. The XML elements and attributes for this descriptor are defined in a separate namespace</w:t>
      </w:r>
      <w:r w:rsidRPr="00161383">
        <w:rPr>
          <w:rFonts w:asciiTheme="majorHAnsi" w:hAnsiTheme="majorHAnsi" w:cstheme="minorBidi"/>
        </w:rPr>
        <w:t xml:space="preserve"> "</w:t>
      </w:r>
      <w:r w:rsidRPr="00161383">
        <w:rPr>
          <w:rFonts w:ascii="Courier New" w:hAnsi="Courier New" w:cs="Courier New"/>
        </w:rPr>
        <w:t>urn:mpeg:mpegI:green:2023</w:t>
      </w:r>
      <w:r w:rsidRPr="00161383">
        <w:rPr>
          <w:rFonts w:asciiTheme="majorHAnsi" w:hAnsiTheme="majorHAnsi" w:cstheme="minorBidi"/>
        </w:rPr>
        <w:t>”</w:t>
      </w:r>
      <w:r w:rsidRPr="004726C9">
        <w:rPr>
          <w:lang w:eastAsia="ja-JP"/>
        </w:rPr>
        <w:t>.</w:t>
      </w:r>
      <w:r w:rsidRPr="00161383">
        <w:rPr>
          <w:rFonts w:asciiTheme="majorHAnsi" w:hAnsiTheme="majorHAnsi" w:cstheme="minorBidi"/>
        </w:rPr>
        <w:t xml:space="preserve"> </w:t>
      </w:r>
      <w:r w:rsidRPr="004726C9">
        <w:rPr>
          <w:lang w:eastAsia="ja-JP"/>
        </w:rPr>
        <w:t xml:space="preserve">The namespace designator </w:t>
      </w:r>
      <w:r w:rsidRPr="00161383">
        <w:rPr>
          <w:rFonts w:asciiTheme="majorHAnsi" w:hAnsiTheme="majorHAnsi" w:cstheme="minorBidi"/>
        </w:rPr>
        <w:t>“</w:t>
      </w:r>
      <w:r w:rsidRPr="00161383">
        <w:rPr>
          <w:rFonts w:ascii="Courier New" w:hAnsi="Courier New" w:cs="Courier New"/>
        </w:rPr>
        <w:t>green:</w:t>
      </w:r>
      <w:r w:rsidRPr="00161383">
        <w:rPr>
          <w:rFonts w:asciiTheme="majorHAnsi" w:hAnsiTheme="majorHAnsi" w:cstheme="minorBidi"/>
        </w:rPr>
        <w:t>”</w:t>
      </w:r>
      <w:r w:rsidRPr="004726C9">
        <w:rPr>
          <w:lang w:eastAsia="ja-JP"/>
        </w:rPr>
        <w:t xml:space="preserve"> is used to refer to this name space.</w:t>
      </w:r>
    </w:p>
    <w:p w14:paraId="196E1E25" w14:textId="77777777" w:rsidR="001A4891" w:rsidRPr="00161383" w:rsidRDefault="001A4891" w:rsidP="001A4891">
      <w:pPr>
        <w:rPr>
          <w:rFonts w:asciiTheme="majorHAnsi" w:hAnsiTheme="majorHAnsi" w:cstheme="minorBidi"/>
        </w:rPr>
      </w:pPr>
      <w:r w:rsidRPr="004726C9">
        <w:rPr>
          <w:lang w:eastAsia="ja-JP"/>
        </w:rPr>
        <w:t>This descriptor is an EssentialProperty descriptor with the</w:t>
      </w:r>
      <w:r w:rsidRPr="00161383">
        <w:rPr>
          <w:rFonts w:asciiTheme="majorHAnsi" w:hAnsiTheme="majorHAnsi"/>
        </w:rPr>
        <w:t xml:space="preserve"> </w:t>
      </w:r>
      <w:r w:rsidRPr="00161383">
        <w:rPr>
          <w:rFonts w:ascii="Courier New" w:hAnsi="Courier New" w:cs="Courier New"/>
        </w:rPr>
        <w:t>@schemeIdUri</w:t>
      </w:r>
      <w:r w:rsidRPr="004726C9">
        <w:rPr>
          <w:lang w:eastAsia="ja-JP"/>
        </w:rPr>
        <w:t xml:space="preserve"> attribute set to the unique URI </w:t>
      </w:r>
      <w:r w:rsidRPr="00161383">
        <w:rPr>
          <w:rFonts w:asciiTheme="majorHAnsi" w:hAnsiTheme="majorHAnsi"/>
        </w:rPr>
        <w:t>"</w:t>
      </w:r>
      <w:r w:rsidRPr="00161383">
        <w:rPr>
          <w:rStyle w:val="ISOCode"/>
        </w:rPr>
        <w:t>urn:mpeg:mpegI:green:2023:ami</w:t>
      </w:r>
      <w:r w:rsidRPr="00161383">
        <w:rPr>
          <w:rFonts w:asciiTheme="majorHAnsi" w:hAnsiTheme="majorHAnsi"/>
        </w:rPr>
        <w:t>"</w:t>
      </w:r>
      <w:r w:rsidRPr="004726C9">
        <w:rPr>
          <w:lang w:eastAsia="ja-JP"/>
        </w:rPr>
        <w:t>.</w:t>
      </w:r>
      <w:r w:rsidRPr="00161383">
        <w:rPr>
          <w:rFonts w:asciiTheme="majorHAnsi" w:hAnsiTheme="majorHAnsi" w:cstheme="minorBidi"/>
        </w:rPr>
        <w:t xml:space="preserve"> </w:t>
      </w:r>
    </w:p>
    <w:p w14:paraId="3087285D" w14:textId="77777777" w:rsidR="001A4891" w:rsidRPr="004726C9" w:rsidRDefault="001A4891" w:rsidP="001A4891">
      <w:pPr>
        <w:rPr>
          <w:lang w:eastAsia="ja-JP"/>
        </w:rPr>
      </w:pPr>
      <w:r w:rsidRPr="004726C9">
        <w:rPr>
          <w:lang w:eastAsia="ja-JP"/>
        </w:rPr>
        <w:t>At most one single AttenuationMap descriptor shall be present at the Adaptation level and/or at Representation level for each Representation in a Display Attenuation Map Adaptation Set.</w:t>
      </w:r>
    </w:p>
    <w:p w14:paraId="4C245718" w14:textId="1DF53B8C" w:rsidR="001A4891" w:rsidRPr="004726C9" w:rsidRDefault="001A4891" w:rsidP="001A4891">
      <w:pPr>
        <w:rPr>
          <w:lang w:eastAsia="ja-JP"/>
        </w:rPr>
      </w:pPr>
      <w:r w:rsidRPr="004726C9">
        <w:rPr>
          <w:lang w:eastAsia="ja-JP"/>
        </w:rPr>
        <w:t xml:space="preserve">The </w:t>
      </w:r>
      <w:r w:rsidRPr="00161383">
        <w:rPr>
          <w:rStyle w:val="ISOCode"/>
        </w:rPr>
        <w:t>@value</w:t>
      </w:r>
      <w:r w:rsidRPr="004726C9">
        <w:rPr>
          <w:lang w:eastAsia="ja-JP"/>
        </w:rPr>
        <w:t xml:space="preserve"> attribute of the AttenuationMap descriptor shall not be present. </w:t>
      </w:r>
      <w:ins w:id="1475" w:author="Ahmed Hamza" w:date="2025-06-28T19:15:00Z" w16du:dateUtc="2025-06-29T02:15:00Z">
        <w:r w:rsidR="00806C6E">
          <w:rPr>
            <w:lang w:eastAsia="ja-JP"/>
          </w:rPr>
          <w:fldChar w:fldCharType="begin"/>
        </w:r>
        <w:r w:rsidR="00806C6E">
          <w:rPr>
            <w:lang w:eastAsia="ja-JP"/>
          </w:rPr>
          <w:instrText xml:space="preserve"> REF _Ref202030531 \r \h </w:instrText>
        </w:r>
      </w:ins>
      <w:r w:rsidR="00806C6E">
        <w:rPr>
          <w:lang w:eastAsia="ja-JP"/>
        </w:rPr>
      </w:r>
      <w:r w:rsidR="00806C6E">
        <w:rPr>
          <w:lang w:eastAsia="ja-JP"/>
        </w:rPr>
        <w:fldChar w:fldCharType="separate"/>
      </w:r>
      <w:ins w:id="1476" w:author="Ahmed Hamza" w:date="2025-06-28T19:15:00Z" w16du:dateUtc="2025-06-29T02:15:00Z">
        <w:r w:rsidR="00806C6E">
          <w:rPr>
            <w:lang w:eastAsia="ja-JP"/>
          </w:rPr>
          <w:t>Table 13</w:t>
        </w:r>
        <w:r w:rsidR="00806C6E">
          <w:rPr>
            <w:lang w:eastAsia="ja-JP"/>
          </w:rPr>
          <w:fldChar w:fldCharType="end"/>
        </w:r>
      </w:ins>
      <w:del w:id="1477" w:author="Ahmed Hamza" w:date="2025-06-24T15:18:00Z" w16du:dateUtc="2025-06-24T22:18:00Z">
        <w:r w:rsidR="008F329C" w:rsidDel="00432416">
          <w:rPr>
            <w:lang w:eastAsia="ja-JP"/>
          </w:rPr>
          <w:fldChar w:fldCharType="begin"/>
        </w:r>
        <w:r w:rsidR="008F329C" w:rsidDel="00432416">
          <w:rPr>
            <w:lang w:eastAsia="ja-JP"/>
          </w:rPr>
          <w:delInstrText xml:space="preserve"> REF _Ref170251486 \r \h </w:delInstrText>
        </w:r>
        <w:r w:rsidR="008F329C" w:rsidDel="00432416">
          <w:rPr>
            <w:lang w:eastAsia="ja-JP"/>
          </w:rPr>
        </w:r>
        <w:r w:rsidR="008F329C" w:rsidDel="00432416">
          <w:rPr>
            <w:lang w:eastAsia="ja-JP"/>
          </w:rPr>
          <w:fldChar w:fldCharType="separate"/>
        </w:r>
        <w:r w:rsidR="008F329C" w:rsidDel="00432416">
          <w:rPr>
            <w:rFonts w:hint="eastAsia"/>
            <w:cs/>
            <w:lang w:eastAsia="ja-JP"/>
          </w:rPr>
          <w:delText>‎</w:delText>
        </w:r>
        <w:r w:rsidR="008F329C" w:rsidDel="00432416">
          <w:rPr>
            <w:lang w:eastAsia="ja-JP"/>
          </w:rPr>
          <w:delText>Table 6</w:delText>
        </w:r>
        <w:r w:rsidR="008F329C" w:rsidDel="00432416">
          <w:rPr>
            <w:lang w:eastAsia="ja-JP"/>
          </w:rPr>
          <w:fldChar w:fldCharType="end"/>
        </w:r>
        <w:r w:rsidRPr="004726C9" w:rsidDel="00432416">
          <w:rPr>
            <w:lang w:eastAsia="ja-JP"/>
          </w:rPr>
          <w:delText xml:space="preserve"> </w:delText>
        </w:r>
      </w:del>
      <w:r w:rsidRPr="004726C9">
        <w:rPr>
          <w:lang w:eastAsia="ja-JP"/>
        </w:rPr>
        <w:t>lists all the elements and attribute of the AttenuationMap descriptor.</w:t>
      </w:r>
    </w:p>
    <w:p w14:paraId="292E0F5C" w14:textId="77777777" w:rsidR="001A4891" w:rsidRDefault="001A4891" w:rsidP="001A4891">
      <w:pPr>
        <w:rPr>
          <w:rFonts w:asciiTheme="majorHAnsi" w:hAnsiTheme="majorHAnsi" w:cstheme="minorBidi"/>
        </w:rPr>
      </w:pPr>
    </w:p>
    <w:p w14:paraId="3D567BDC" w14:textId="0A904F4F" w:rsidR="00122D68" w:rsidRPr="00077DB7" w:rsidDel="00A9658E" w:rsidRDefault="00122D68">
      <w:pPr>
        <w:pStyle w:val="Tabletitle"/>
        <w:numPr>
          <w:ilvl w:val="0"/>
          <w:numId w:val="0"/>
        </w:numPr>
        <w:ind w:left="720"/>
        <w:jc w:val="both"/>
        <w:rPr>
          <w:del w:id="1478" w:author="Ahmed Hamza" w:date="2025-06-24T15:17:00Z" w16du:dateUtc="2025-06-24T22:17:00Z"/>
          <w:lang w:val="en-US"/>
        </w:rPr>
        <w:pPrChange w:id="1479" w:author="Ahmed Hamza" w:date="2025-06-24T15:15:00Z" w16du:dateUtc="2025-06-24T22:15:00Z">
          <w:pPr>
            <w:pStyle w:val="Tabletitle"/>
          </w:pPr>
        </w:pPrChange>
      </w:pPr>
      <w:bookmarkStart w:id="1480" w:name="_Ref170251486"/>
      <w:del w:id="1481" w:author="Ahmed Hamza" w:date="2025-06-24T15:17:00Z" w16du:dateUtc="2025-06-24T22:17:00Z">
        <w:r w:rsidRPr="037DC8D8" w:rsidDel="00A9658E">
          <w:rPr>
            <w:lang w:val="en-GB"/>
          </w:rPr>
          <w:delText>Elements and attributes of the AttenuationMap descriptor</w:delText>
        </w:r>
        <w:r w:rsidR="008F329C" w:rsidRPr="00077DB7" w:rsidDel="00A9658E">
          <w:rPr>
            <w:lang w:val="en-US"/>
          </w:rPr>
          <w:delText>.</w:delText>
        </w:r>
        <w:bookmarkEnd w:id="1480"/>
      </w:del>
    </w:p>
    <w:p w14:paraId="090C2BB3" w14:textId="3D8FDA76" w:rsidR="00A9658E" w:rsidRPr="00806C6E" w:rsidRDefault="00A9658E">
      <w:pPr>
        <w:pStyle w:val="Tabletitle"/>
        <w:rPr>
          <w:ins w:id="1482" w:author="Ahmed Hamza" w:date="2025-06-24T15:17:00Z" w16du:dateUtc="2025-06-24T22:17:00Z"/>
        </w:rPr>
        <w:pPrChange w:id="1483" w:author="Ahmed Hamza" w:date="2025-06-28T19:14:00Z" w16du:dateUtc="2025-06-29T02:14:00Z">
          <w:pPr/>
        </w:pPrChange>
      </w:pPr>
      <w:bookmarkStart w:id="1484" w:name="_Ref202030531"/>
      <w:ins w:id="1485" w:author="Ahmed Hamza" w:date="2025-06-24T15:17:00Z" w16du:dateUtc="2025-06-24T22:17:00Z">
        <w:r w:rsidRPr="00806C6E">
          <w:t>Elements and attributes of the AttenuationMap descriptor</w:t>
        </w:r>
        <w:r w:rsidRPr="00806C6E">
          <w:rPr>
            <w:rPrChange w:id="1486" w:author="Ahmed Hamza" w:date="2025-06-28T19:14:00Z" w16du:dateUtc="2025-06-29T02:14:00Z">
              <w:rPr>
                <w:b/>
                <w:bCs/>
                <w:lang w:val="en-US"/>
              </w:rPr>
            </w:rPrChange>
          </w:rPr>
          <w:t>.</w:t>
        </w:r>
        <w:bookmarkEnd w:id="1484"/>
      </w:ins>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Change w:id="1487" w:author="Ahmed Hamza" w:date="2025-06-24T15:17:00Z" w16du:dateUtc="2025-06-24T22:17:00Z">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PrChange>
      </w:tblPr>
      <w:tblGrid>
        <w:gridCol w:w="3203"/>
        <w:gridCol w:w="484"/>
        <w:gridCol w:w="2821"/>
        <w:gridCol w:w="3012"/>
        <w:tblGridChange w:id="1488">
          <w:tblGrid>
            <w:gridCol w:w="3203"/>
            <w:gridCol w:w="484"/>
            <w:gridCol w:w="2821"/>
            <w:gridCol w:w="3012"/>
          </w:tblGrid>
        </w:tblGridChange>
      </w:tblGrid>
      <w:tr w:rsidR="001A4891" w:rsidRPr="00CF4FB5" w14:paraId="25938EEB"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489"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6A4AB28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 xml:space="preserve">Elements and attributes </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490"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4EAFBC42" w14:textId="77777777" w:rsidR="001A4891" w:rsidRPr="004726C9" w:rsidRDefault="001A4891" w:rsidP="00FD064D">
            <w:pPr>
              <w:tabs>
                <w:tab w:val="left" w:pos="720"/>
                <w:tab w:val="left" w:pos="1080"/>
                <w:tab w:val="left" w:pos="1440"/>
                <w:tab w:val="left" w:pos="1800"/>
                <w:tab w:val="left" w:pos="2160"/>
              </w:tabs>
              <w:suppressAutoHyphens/>
              <w:jc w:val="center"/>
              <w:rPr>
                <w:b/>
                <w:sz w:val="18"/>
                <w:szCs w:val="16"/>
              </w:rPr>
            </w:pPr>
            <w:r w:rsidRPr="004726C9">
              <w:rPr>
                <w:b/>
                <w:sz w:val="18"/>
                <w:szCs w:val="16"/>
              </w:rPr>
              <w:t>Use</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491"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46D61A4D" w14:textId="77777777" w:rsidR="001A4891" w:rsidRPr="004726C9" w:rsidRDefault="001A4891" w:rsidP="00FD064D">
            <w:pPr>
              <w:tabs>
                <w:tab w:val="left" w:pos="720"/>
                <w:tab w:val="left" w:pos="1080"/>
                <w:tab w:val="left" w:pos="1440"/>
                <w:tab w:val="left" w:pos="1800"/>
                <w:tab w:val="left" w:pos="2160"/>
              </w:tabs>
              <w:suppressAutoHyphens/>
              <w:rPr>
                <w:b/>
                <w:sz w:val="18"/>
                <w:szCs w:val="16"/>
              </w:rPr>
            </w:pPr>
            <w:r w:rsidRPr="004726C9">
              <w:rPr>
                <w:b/>
                <w:sz w:val="18"/>
                <w:szCs w:val="16"/>
              </w:rPr>
              <w:t>Data 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492"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1EBBCC2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Description</w:t>
            </w:r>
          </w:p>
        </w:tc>
      </w:tr>
      <w:tr w:rsidR="001A4891" w:rsidRPr="00CF4FB5" w14:paraId="197F15A3"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493"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28DEA14B"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4726C9">
              <w:rPr>
                <w:rFonts w:ascii="Courier" w:hAnsi="Courier"/>
                <w:b/>
                <w:sz w:val="18"/>
              </w:rPr>
              <w:t>AMI</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494"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7FDE7E81"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495"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15A806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green:AMInfoType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496"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6A1DEFA2"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An element whose attributes and sub-elements specify information for the display attenuation map present in the Representation(s) of the Adaptation Set.</w:t>
            </w:r>
          </w:p>
        </w:tc>
      </w:tr>
      <w:tr w:rsidR="001A4891" w:rsidRPr="00CF4FB5" w14:paraId="302C1FE5"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497"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3B6DC463"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4726C9">
              <w:rPr>
                <w:rFonts w:ascii="Courier" w:hAnsi="Courier"/>
                <w:b/>
                <w:sz w:val="18"/>
              </w:rPr>
              <w:t>AMI</w:t>
            </w:r>
            <w:r w:rsidRPr="004726C9">
              <w:rPr>
                <w:rFonts w:ascii="Courier" w:hAnsi="Courier"/>
                <w:bCs/>
                <w:sz w:val="18"/>
              </w:rPr>
              <w:t>@displayModel</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498"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7D13F050"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499"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00F731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green:DisplayModelType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00"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2642936F"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 xml:space="preserve">Indicates the display models on which the attenuation map may be used. </w:t>
            </w:r>
          </w:p>
          <w:p w14:paraId="631ED05B"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 xml:space="preserve">For ISO Base Media File Format Segments, the value of the </w:t>
            </w:r>
            <w:r w:rsidRPr="004726C9">
              <w:rPr>
                <w:rFonts w:ascii="Courier" w:hAnsi="Courier" w:cs="Courier New"/>
                <w:sz w:val="18"/>
              </w:rPr>
              <w:t>@displayModel</w:t>
            </w:r>
            <w:r w:rsidRPr="004726C9">
              <w:rPr>
                <w:sz w:val="18"/>
                <w:szCs w:val="16"/>
              </w:rPr>
              <w:t xml:space="preserve"> attribute shall be equal to </w:t>
            </w:r>
            <w:r w:rsidRPr="004726C9">
              <w:rPr>
                <w:rFonts w:ascii="Courier" w:hAnsi="Courier"/>
                <w:sz w:val="18"/>
                <w:szCs w:val="16"/>
              </w:rPr>
              <w:t>ami_display_model</w:t>
            </w:r>
            <w:r w:rsidRPr="004726C9">
              <w:rPr>
                <w:sz w:val="18"/>
                <w:szCs w:val="16"/>
              </w:rPr>
              <w:t xml:space="preserve"> in the </w:t>
            </w:r>
            <w:r w:rsidRPr="004726C9">
              <w:rPr>
                <w:rFonts w:ascii="Courier" w:hAnsi="Courier"/>
                <w:sz w:val="18"/>
                <w:szCs w:val="16"/>
              </w:rPr>
              <w:t>AttenuationMapInformation</w:t>
            </w:r>
            <w:r w:rsidRPr="004726C9">
              <w:rPr>
                <w:rFonts w:ascii="Courier" w:hAnsi="Courier"/>
                <w:sz w:val="18"/>
                <w:szCs w:val="16"/>
              </w:rPr>
              <w:lastRenderedPageBreak/>
              <w:t>Box</w:t>
            </w:r>
            <w:r w:rsidRPr="004726C9">
              <w:rPr>
                <w:sz w:val="18"/>
                <w:szCs w:val="16"/>
              </w:rPr>
              <w:t xml:space="preserve"> in sample entries of the Initialization Segment.</w:t>
            </w:r>
          </w:p>
        </w:tc>
      </w:tr>
      <w:tr w:rsidR="001A4891" w:rsidRPr="00CF4FB5" w14:paraId="2B589351"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01"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27D054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lastRenderedPageBreak/>
              <w:t>AMI</w:t>
            </w:r>
            <w:r w:rsidRPr="00A166AE">
              <w:rPr>
                <w:rFonts w:ascii="Courier" w:hAnsi="Courier"/>
                <w:bCs/>
                <w:sz w:val="18"/>
              </w:rPr>
              <w:t>@attenuationUse</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02"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7E45C6AD"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03"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55E3CC7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green:FourValueRangeType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04"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1F26CC9E"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7D47A9D8">
              <w:rPr>
                <w:sz w:val="18"/>
                <w:szCs w:val="18"/>
              </w:rPr>
              <w:t>Indicates which operation should be used to apply the attenuation map sample values to the corresponding frame in the associated video before rendering the frame on the display.</w:t>
            </w:r>
          </w:p>
          <w:p w14:paraId="2E847A6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@attenuationUse</w:t>
            </w:r>
            <w:r w:rsidRPr="00A166AE">
              <w:rPr>
                <w:sz w:val="18"/>
                <w:szCs w:val="16"/>
              </w:rPr>
              <w:t xml:space="preserve"> attribute shall be equal to </w:t>
            </w:r>
            <w:r w:rsidRPr="00A166AE">
              <w:rPr>
                <w:rFonts w:ascii="Courier" w:hAnsi="Courier"/>
                <w:sz w:val="18"/>
                <w:szCs w:val="16"/>
              </w:rPr>
              <w:t>ami_attenuation_use_idc</w:t>
            </w:r>
            <w:r w:rsidRPr="00A166AE">
              <w:rPr>
                <w:sz w:val="18"/>
                <w:szCs w:val="16"/>
              </w:rPr>
              <w:t xml:space="preserve"> in the </w:t>
            </w:r>
            <w:r w:rsidRPr="00A166AE">
              <w:rPr>
                <w:rFonts w:ascii="Courier" w:hAnsi="Courier"/>
                <w:sz w:val="18"/>
                <w:szCs w:val="16"/>
              </w:rPr>
              <w:t>AttenuationMapInformationBox</w:t>
            </w:r>
            <w:r w:rsidRPr="00A166AE">
              <w:rPr>
                <w:sz w:val="18"/>
                <w:szCs w:val="16"/>
              </w:rPr>
              <w:t xml:space="preserve"> in sample entries of the Initialization Segment.</w:t>
            </w:r>
          </w:p>
        </w:tc>
      </w:tr>
      <w:tr w:rsidR="001A4891" w:rsidRPr="00CF4FB5" w14:paraId="1661896C"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05"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0018525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w:t>
            </w:r>
            <w:r w:rsidRPr="00A166AE">
              <w:rPr>
                <w:rFonts w:ascii="Courier" w:hAnsi="Courier"/>
                <w:bCs/>
                <w:sz w:val="18"/>
              </w:rPr>
              <w:t>@attenuationComponentIdc</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06"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401C554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07"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1A009E6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green:AttenuationComponentIdcType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08"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24C97E1B"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on which color component(s) of the associated video to apply the attenuation map using the operation defined by </w:t>
            </w:r>
            <w:r w:rsidRPr="00A166AE">
              <w:rPr>
                <w:rFonts w:ascii="Courier New" w:hAnsi="Courier New" w:cs="Courier New"/>
                <w:sz w:val="18"/>
                <w:szCs w:val="16"/>
              </w:rPr>
              <w:t>@attenuationUse</w:t>
            </w:r>
            <w:r w:rsidRPr="00A166AE">
              <w:rPr>
                <w:sz w:val="18"/>
                <w:szCs w:val="16"/>
              </w:rPr>
              <w:t>. It also specifies how many components the attenuation map has.</w:t>
            </w:r>
          </w:p>
          <w:p w14:paraId="60F79D7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@attenuationComponentIdc</w:t>
            </w:r>
            <w:r w:rsidRPr="00A166AE">
              <w:rPr>
                <w:sz w:val="18"/>
                <w:szCs w:val="16"/>
              </w:rPr>
              <w:t xml:space="preserve"> attribute shall be equal to </w:t>
            </w:r>
            <w:r w:rsidRPr="00A166AE">
              <w:rPr>
                <w:rFonts w:ascii="Courier" w:hAnsi="Courier"/>
                <w:sz w:val="18"/>
                <w:szCs w:val="16"/>
              </w:rPr>
              <w:t>ami_attenuation_component_idc</w:t>
            </w:r>
            <w:r w:rsidRPr="00A166AE">
              <w:rPr>
                <w:sz w:val="18"/>
                <w:szCs w:val="16"/>
              </w:rPr>
              <w:t xml:space="preserve"> in the </w:t>
            </w:r>
            <w:r w:rsidRPr="00A166AE">
              <w:rPr>
                <w:rFonts w:ascii="Courier" w:hAnsi="Courier"/>
                <w:sz w:val="18"/>
                <w:szCs w:val="16"/>
              </w:rPr>
              <w:t>AttenuationMapInformationBox</w:t>
            </w:r>
            <w:r w:rsidRPr="00A166AE">
              <w:rPr>
                <w:sz w:val="18"/>
                <w:szCs w:val="16"/>
              </w:rPr>
              <w:t xml:space="preserve"> in sample entries of the Initialization Segment.</w:t>
            </w:r>
          </w:p>
        </w:tc>
      </w:tr>
      <w:tr w:rsidR="001A4891" w:rsidRPr="00CF4FB5" w14:paraId="3AA6D18F"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09"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36E1B2E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w:t>
            </w:r>
            <w:r w:rsidRPr="00A166AE">
              <w:rPr>
                <w:rFonts w:ascii="Courier" w:hAnsi="Courier"/>
                <w:bCs/>
                <w:sz w:val="18"/>
              </w:rPr>
              <w:t>@energyReductionRate</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10"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0B980F86"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11"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63983A7B"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green:EnergyReductionRateType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12"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6208605E"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expected energy saving rate (percentage) when the video is displayed after applying the attenuation map sample values on the sample values of the associated video.</w:t>
            </w:r>
          </w:p>
          <w:p w14:paraId="7665CE4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@energyReductionRate</w:t>
            </w:r>
            <w:r w:rsidRPr="00A166AE">
              <w:rPr>
                <w:sz w:val="18"/>
                <w:szCs w:val="16"/>
              </w:rPr>
              <w:t xml:space="preserve"> attribute shall be equal to </w:t>
            </w:r>
            <w:r w:rsidRPr="00A166AE">
              <w:rPr>
                <w:rFonts w:ascii="Courier" w:hAnsi="Courier"/>
                <w:sz w:val="18"/>
                <w:szCs w:val="16"/>
              </w:rPr>
              <w:t>ami_energy_reduction_rate</w:t>
            </w:r>
            <w:r w:rsidRPr="00A166AE">
              <w:rPr>
                <w:sz w:val="18"/>
                <w:szCs w:val="16"/>
              </w:rPr>
              <w:t xml:space="preserve"> in the </w:t>
            </w:r>
            <w:r w:rsidRPr="00A166AE">
              <w:rPr>
                <w:rFonts w:ascii="Courier" w:hAnsi="Courier"/>
                <w:sz w:val="18"/>
                <w:szCs w:val="16"/>
              </w:rPr>
              <w:t>AttenuationMapInformationBox</w:t>
            </w:r>
            <w:r w:rsidRPr="00A166AE">
              <w:rPr>
                <w:sz w:val="18"/>
                <w:szCs w:val="16"/>
              </w:rPr>
              <w:t xml:space="preserve"> in sample entries of the Initialization Segment.</w:t>
            </w:r>
          </w:p>
        </w:tc>
      </w:tr>
      <w:tr w:rsidR="001A4891" w:rsidRPr="00CF4FB5" w14:paraId="16F67BC6"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13"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2CC2201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AMI.QualityInfo</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14"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2E569EC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15"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4C14F7A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green:QualityInfoType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16"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5B6D9B95"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the quality reduction rate when the attenuation map is applied to the associated video representation.</w:t>
            </w:r>
          </w:p>
        </w:tc>
      </w:tr>
      <w:tr w:rsidR="001A4891" w:rsidRPr="00CF4FB5" w14:paraId="057F9819"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17"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08F709D7" w14:textId="77777777" w:rsidR="001A4891" w:rsidRPr="00A768A9" w:rsidRDefault="001A4891" w:rsidP="00FD064D">
            <w:pPr>
              <w:tabs>
                <w:tab w:val="left" w:pos="720"/>
                <w:tab w:val="left" w:pos="1080"/>
                <w:tab w:val="left" w:pos="1440"/>
                <w:tab w:val="left" w:pos="1800"/>
                <w:tab w:val="left" w:pos="2160"/>
              </w:tabs>
              <w:suppressAutoHyphens/>
              <w:rPr>
                <w:b/>
                <w:sz w:val="18"/>
                <w:szCs w:val="18"/>
              </w:rPr>
            </w:pPr>
            <w:r w:rsidRPr="006416A2">
              <w:rPr>
                <w:rStyle w:val="Hyperlink"/>
                <w:rFonts w:ascii="Courier" w:hAnsi="Courier"/>
                <w:b/>
                <w:color w:val="auto"/>
                <w:sz w:val="18"/>
              </w:rPr>
              <w:lastRenderedPageBreak/>
              <w:t>AMI.QualityInfo</w:t>
            </w:r>
            <w:r w:rsidRPr="006416A2">
              <w:rPr>
                <w:rStyle w:val="Hyperlink"/>
                <w:rFonts w:ascii="Courier" w:hAnsi="Courier"/>
                <w:color w:val="auto"/>
                <w:sz w:val="18"/>
              </w:rPr>
              <w:t>@metric</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18"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08412558" w14:textId="77777777" w:rsidR="001A4891" w:rsidRPr="00A166AE" w:rsidRDefault="001A4891" w:rsidP="00FD064D">
            <w:pPr>
              <w:tabs>
                <w:tab w:val="left" w:pos="720"/>
                <w:tab w:val="left" w:pos="1080"/>
                <w:tab w:val="left" w:pos="1440"/>
                <w:tab w:val="left" w:pos="1800"/>
                <w:tab w:val="left" w:pos="2160"/>
              </w:tabs>
              <w:suppressAutoHyphens/>
              <w:jc w:val="center"/>
              <w:rPr>
                <w:b/>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19"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46426933"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r w:rsidRPr="00A166AE">
              <w:rPr>
                <w:sz w:val="18"/>
                <w:szCs w:val="16"/>
              </w:rPr>
              <w:t>xs:string</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20"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7CCAA742"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r w:rsidRPr="00A166AE">
              <w:rPr>
                <w:sz w:val="18"/>
                <w:szCs w:val="16"/>
              </w:rPr>
              <w:t>Indicates the video quality metric used to assess the quality reduction.</w:t>
            </w:r>
          </w:p>
        </w:tc>
      </w:tr>
      <w:tr w:rsidR="001A4891" w:rsidRPr="00CF4FB5" w14:paraId="48666475"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21"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0AFAB9F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bCs/>
                <w:sz w:val="18"/>
                <w:szCs w:val="18"/>
              </w:rPr>
            </w:pPr>
            <w:r w:rsidRPr="006416A2">
              <w:rPr>
                <w:rStyle w:val="Hyperlink"/>
                <w:rFonts w:ascii="Courier" w:hAnsi="Courier"/>
                <w:b/>
                <w:color w:val="auto"/>
                <w:sz w:val="18"/>
                <w:szCs w:val="18"/>
              </w:rPr>
              <w:t>AMI.QualityInfo</w:t>
            </w:r>
            <w:r w:rsidRPr="006416A2">
              <w:rPr>
                <w:rStyle w:val="Hyperlink"/>
                <w:rFonts w:ascii="Courier" w:hAnsi="Courier"/>
                <w:color w:val="auto"/>
                <w:sz w:val="18"/>
                <w:szCs w:val="18"/>
              </w:rPr>
              <w:t>@reduction</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22"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4FBE26F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23"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4CEA3FA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24"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5197D22A"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00A166AE">
              <w:rPr>
                <w:sz w:val="18"/>
                <w:szCs w:val="18"/>
              </w:rPr>
              <w:t>Indicates the percentage of quality reduction in the media video as a result of applying the attenuation map to it.</w:t>
            </w:r>
          </w:p>
        </w:tc>
      </w:tr>
      <w:tr w:rsidR="001A4891" w:rsidRPr="00CF4FB5" w14:paraId="510C0E6F"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25"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1B28B61F"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AMI.PreprocessingInfo</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26"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03DF8008"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27"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303F724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green:PreprocessingInfoType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28"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0D109AB7"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3E9F7FE7">
              <w:rPr>
                <w:sz w:val="18"/>
                <w:szCs w:val="18"/>
              </w:rPr>
              <w:t>An element whose attributes and sub-elements specify information for the pre-processing interpolation model that should be used.</w:t>
            </w:r>
          </w:p>
        </w:tc>
      </w:tr>
      <w:tr w:rsidR="001A4891" w:rsidRPr="00CF4FB5" w14:paraId="61783837"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29"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56929BC1"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6416A2">
              <w:rPr>
                <w:rStyle w:val="Hyperlink"/>
                <w:rFonts w:ascii="Courier" w:hAnsi="Courier"/>
                <w:b/>
                <w:color w:val="auto"/>
                <w:sz w:val="18"/>
              </w:rPr>
              <w:t>AMI.PreprocessingInfo</w:t>
            </w:r>
            <w:r w:rsidRPr="006416A2">
              <w:rPr>
                <w:rStyle w:val="Hyperlink"/>
                <w:rFonts w:ascii="Courier" w:hAnsi="Courier"/>
                <w:color w:val="auto"/>
                <w:sz w:val="18"/>
              </w:rPr>
              <w:t>@type</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30"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516E166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31"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075D43D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green:FourValueRangeType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32"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20010060"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794A0DEE">
              <w:rPr>
                <w:sz w:val="18"/>
                <w:szCs w:val="18"/>
              </w:rPr>
              <w:t>Indicates which type of pre-processing interpolation model should be used to re-sample the attenuation map sample values at the same resolution as the associated video before applying it to the associated video frame.</w:t>
            </w:r>
          </w:p>
        </w:tc>
      </w:tr>
      <w:tr w:rsidR="001A4891" w:rsidRPr="00CF4FB5" w14:paraId="29ACE00A"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33"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5C1191E9"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6416A2">
              <w:rPr>
                <w:rStyle w:val="Hyperlink"/>
                <w:rFonts w:ascii="Courier" w:hAnsi="Courier"/>
                <w:b/>
                <w:color w:val="auto"/>
                <w:sz w:val="18"/>
              </w:rPr>
              <w:t>AMI.PreprocessingInfo</w:t>
            </w:r>
            <w:r w:rsidRPr="006416A2">
              <w:rPr>
                <w:rStyle w:val="Hyperlink"/>
                <w:rFonts w:ascii="Courier" w:hAnsi="Courier"/>
                <w:color w:val="auto"/>
                <w:sz w:val="18"/>
              </w:rPr>
              <w:t>@max</w:t>
            </w:r>
            <w:r w:rsidRPr="00A768A9">
              <w:rPr>
                <w:rFonts w:ascii="Courier" w:hAnsi="Courier"/>
                <w:bCs/>
                <w:sz w:val="18"/>
              </w:rPr>
              <w:t>_value</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34"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2917821F"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35"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05E7970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36"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209906F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maximum value of the attenuation map. This value can be optionally used to further adjust the dynamic range of the encoded attenuation map in the scaling process.</w:t>
            </w:r>
          </w:p>
        </w:tc>
      </w:tr>
      <w:tr w:rsidR="001A4891" w:rsidRPr="00CF4FB5" w14:paraId="26350A87"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37"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681B9CD9" w14:textId="77777777" w:rsidR="001A4891" w:rsidRPr="00C863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AMI.PreprocessingInfo</w:t>
            </w:r>
            <w:r w:rsidRPr="00D36157">
              <w:rPr>
                <w:rStyle w:val="Hyperlink"/>
                <w:rFonts w:ascii="Courier" w:hAnsi="Courier"/>
                <w:color w:val="auto"/>
                <w:sz w:val="18"/>
              </w:rPr>
              <w:t>@scale</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38"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065D1A09" w14:textId="77777777" w:rsidR="001A4891" w:rsidRPr="00C863A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C863A9">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39"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3CBC7FA5" w14:textId="77777777" w:rsidR="001A4891" w:rsidRPr="00C863A9" w:rsidRDefault="001A4891" w:rsidP="00FD064D">
            <w:pPr>
              <w:tabs>
                <w:tab w:val="left" w:pos="720"/>
                <w:tab w:val="left" w:pos="1080"/>
                <w:tab w:val="left" w:pos="1440"/>
                <w:tab w:val="left" w:pos="1800"/>
                <w:tab w:val="left" w:pos="2160"/>
              </w:tabs>
              <w:suppressAutoHyphens/>
              <w:rPr>
                <w:sz w:val="18"/>
                <w:szCs w:val="16"/>
              </w:rPr>
            </w:pPr>
            <w:r w:rsidRPr="00C863A9">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40"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2679B582" w14:textId="77777777" w:rsidR="001A4891" w:rsidRPr="00C863A9" w:rsidRDefault="001A4891" w:rsidP="00FD064D">
            <w:pPr>
              <w:tabs>
                <w:tab w:val="left" w:pos="720"/>
                <w:tab w:val="left" w:pos="1080"/>
                <w:tab w:val="left" w:pos="1440"/>
                <w:tab w:val="left" w:pos="1800"/>
                <w:tab w:val="left" w:pos="2160"/>
              </w:tabs>
              <w:suppressAutoHyphens/>
              <w:rPr>
                <w:sz w:val="18"/>
                <w:szCs w:val="18"/>
              </w:rPr>
            </w:pPr>
            <w:r w:rsidRPr="285E146E">
              <w:rPr>
                <w:sz w:val="18"/>
                <w:szCs w:val="18"/>
              </w:rPr>
              <w:t>Indicates the scaling that should be applied to obtain the attenuation map sample values before applying them on the sample values of the associated video.</w:t>
            </w:r>
          </w:p>
        </w:tc>
      </w:tr>
      <w:tr w:rsidR="001A4891" w:rsidRPr="00CF4FB5" w14:paraId="7BBF9F26"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41"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5BE1AFC3"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AMI.ApproxModel</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42"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7C20BA0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43"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0E8EB2B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green:ApproxModelType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44"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136A9AC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the model used to extrapolate the attenuation map with individual energy reduction rate to another set of attenuation map with a different energy reduction rate.</w:t>
            </w:r>
          </w:p>
        </w:tc>
      </w:tr>
      <w:tr w:rsidR="001A4891" w:rsidRPr="00CF4FB5" w14:paraId="1D96EC27"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45"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0149682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AMI.ApproxModel</w:t>
            </w:r>
            <w:r w:rsidRPr="00D36157">
              <w:rPr>
                <w:rStyle w:val="Hyperlink"/>
                <w:rFonts w:ascii="Courier" w:hAnsi="Courier"/>
                <w:color w:val="auto"/>
                <w:sz w:val="18"/>
              </w:rPr>
              <w:t>@type</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46"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782C35B7"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47"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5315A01F"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green:FourValueRangeType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48"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7FACA73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model used to extrapolate the attenuation map with a certain energy reduction rate to another set of attenuation map with a different energy reduction rate.</w:t>
            </w:r>
          </w:p>
        </w:tc>
      </w:tr>
      <w:tr w:rsidR="001A4891" w:rsidRPr="00CF4FB5" w14:paraId="3239A26A"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49"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41EE56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AMI.WindowInfo</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50"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6F787D01"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51"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7C6084C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green:WindowInfoType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52"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1DD2920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a bounding window defining a region of the associated media video to apply the attenuation map to.</w:t>
            </w:r>
          </w:p>
        </w:tc>
      </w:tr>
      <w:tr w:rsidR="001A4891" w:rsidRPr="00CF4FB5" w14:paraId="6653716F"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53"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68187DFE"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AMI.WindowInfo</w:t>
            </w:r>
            <w:r w:rsidRPr="00D36157">
              <w:rPr>
                <w:rStyle w:val="Hyperlink"/>
                <w:rFonts w:ascii="Courier" w:hAnsi="Courier"/>
                <w:color w:val="auto"/>
                <w:sz w:val="18"/>
              </w:rPr>
              <w:t>@x</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54"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0EA6700A"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55"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2224DF4A"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56"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7B96E17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x-coordinate of the top-left corner of the bounding window defining a region of the associated media video to apply the attenuation map carried by the display attenuation map track to</w:t>
            </w:r>
          </w:p>
        </w:tc>
      </w:tr>
      <w:tr w:rsidR="001A4891" w:rsidRPr="00CF4FB5" w14:paraId="1EECFFA0"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57"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2A3390C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AMI.WindowInfo</w:t>
            </w:r>
            <w:r w:rsidRPr="00D36157">
              <w:rPr>
                <w:rStyle w:val="Hyperlink"/>
                <w:rFonts w:ascii="Courier" w:hAnsi="Courier"/>
                <w:color w:val="auto"/>
                <w:sz w:val="18"/>
              </w:rPr>
              <w:t>@y</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58"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174714B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59"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1CF371B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60"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425DAE1A"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y-coordinate of the top-left corner of the bounding window </w:t>
            </w:r>
            <w:r w:rsidRPr="00A166AE">
              <w:rPr>
                <w:sz w:val="18"/>
                <w:szCs w:val="16"/>
              </w:rPr>
              <w:lastRenderedPageBreak/>
              <w:t>defining a region of the associated media video to apply the attenuation map carried by the display attenuation map track to</w:t>
            </w:r>
          </w:p>
        </w:tc>
      </w:tr>
      <w:tr w:rsidR="001A4891" w:rsidRPr="00CF4FB5" w14:paraId="4A9AB6C0"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61"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05177159"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lastRenderedPageBreak/>
              <w:t>AMI.WindowInfo</w:t>
            </w:r>
            <w:r w:rsidRPr="00D36157">
              <w:rPr>
                <w:rStyle w:val="Hyperlink"/>
                <w:rFonts w:ascii="Courier" w:hAnsi="Courier"/>
                <w:color w:val="auto"/>
                <w:sz w:val="18"/>
              </w:rPr>
              <w:t>@width</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62"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6F641D1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63"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6EBD4A0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64"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6ECD073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width, in number of pixels, of the bounding window defining a region of the associated media video to apply the attenuation map carried by the display attenuation map track to</w:t>
            </w:r>
          </w:p>
        </w:tc>
      </w:tr>
      <w:tr w:rsidR="001A4891" w:rsidRPr="00CF4FB5" w14:paraId="3BB545E7" w14:textId="77777777" w:rsidTr="00A9658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65" w:author="Ahmed Hamza" w:date="2025-06-24T15:17:00Z" w16du:dateUtc="2025-06-24T22:17:00Z">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2C61C1A3"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AMI.WindowInfo</w:t>
            </w:r>
            <w:r w:rsidRPr="00D36157">
              <w:rPr>
                <w:rStyle w:val="Hyperlink"/>
                <w:rFonts w:ascii="Courier" w:hAnsi="Courier"/>
                <w:color w:val="auto"/>
                <w:sz w:val="18"/>
              </w:rPr>
              <w:t>@height</w:t>
            </w:r>
          </w:p>
        </w:tc>
        <w:tc>
          <w:tcPr>
            <w:tcW w:w="254" w:type="pct"/>
            <w:tcBorders>
              <w:top w:val="single" w:sz="4" w:space="0" w:color="000000" w:themeColor="text1"/>
              <w:left w:val="nil"/>
              <w:bottom w:val="single" w:sz="4" w:space="0" w:color="000000" w:themeColor="text1"/>
              <w:right w:val="single" w:sz="4" w:space="0" w:color="000000" w:themeColor="text1"/>
            </w:tcBorders>
            <w:hideMark/>
            <w:tcPrChange w:id="1566" w:author="Ahmed Hamza" w:date="2025-06-24T15:17:00Z" w16du:dateUtc="2025-06-24T22:17:00Z">
              <w:tcPr>
                <w:tcW w:w="254" w:type="pct"/>
                <w:tcBorders>
                  <w:top w:val="single" w:sz="4" w:space="0" w:color="000000" w:themeColor="text1"/>
                  <w:left w:val="nil"/>
                  <w:bottom w:val="single" w:sz="4" w:space="0" w:color="000000" w:themeColor="text1"/>
                  <w:right w:val="single" w:sz="4" w:space="0" w:color="000000" w:themeColor="text1"/>
                </w:tcBorders>
                <w:hideMark/>
              </w:tcPr>
            </w:tcPrChange>
          </w:tcPr>
          <w:p w14:paraId="3D4E548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Change w:id="1567" w:author="Ahmed Hamza" w:date="2025-06-24T15:17:00Z" w16du:dateUtc="2025-06-24T22:17:00Z">
              <w:tcPr>
                <w:tcW w:w="1482" w:type="pct"/>
                <w:tcBorders>
                  <w:top w:val="single" w:sz="4" w:space="0" w:color="000000" w:themeColor="text1"/>
                  <w:left w:val="nil"/>
                  <w:bottom w:val="single" w:sz="4" w:space="0" w:color="000000" w:themeColor="text1"/>
                  <w:right w:val="single" w:sz="4" w:space="0" w:color="000000" w:themeColor="text1"/>
                </w:tcBorders>
                <w:hideMark/>
              </w:tcPr>
            </w:tcPrChange>
          </w:tcPr>
          <w:p w14:paraId="010E3988"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1568" w:author="Ahmed Hamza" w:date="2025-06-24T15:17:00Z" w16du:dateUtc="2025-06-24T22:17:00Z">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cPrChange>
          </w:tcPr>
          <w:p w14:paraId="19C1D28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height, in number of pixels, of the bounding window defining a region of the associated media video to apply the attenuation map carried by the display attenuation map track to.</w:t>
            </w:r>
          </w:p>
        </w:tc>
      </w:tr>
      <w:tr w:rsidR="001A4891" w:rsidRPr="00CF4FB5" w14:paraId="0BCEB2EE" w14:textId="77777777" w:rsidTr="794A0DEE">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7863F" w14:textId="77777777" w:rsidR="001A4891" w:rsidRPr="00A166AE" w:rsidRDefault="001A4891" w:rsidP="00FD064D">
            <w:pPr>
              <w:pStyle w:val="TH"/>
              <w:spacing w:after="0"/>
              <w:jc w:val="left"/>
              <w:rPr>
                <w:sz w:val="18"/>
              </w:rPr>
            </w:pPr>
            <w:r w:rsidRPr="00A166AE">
              <w:rPr>
                <w:sz w:val="18"/>
              </w:rPr>
              <w:t>Key:</w:t>
            </w:r>
          </w:p>
          <w:p w14:paraId="36F60085" w14:textId="77777777" w:rsidR="001A4891" w:rsidRPr="00A166AE" w:rsidRDefault="001A4891" w:rsidP="00FD064D">
            <w:pPr>
              <w:pStyle w:val="TH"/>
              <w:spacing w:before="0" w:after="0"/>
              <w:ind w:left="360"/>
              <w:jc w:val="left"/>
              <w:rPr>
                <w:b w:val="0"/>
                <w:sz w:val="18"/>
              </w:rPr>
            </w:pPr>
            <w:r w:rsidRPr="00A166AE">
              <w:rPr>
                <w:b w:val="0"/>
                <w:sz w:val="18"/>
              </w:rPr>
              <w:t>For attributes: M=Mandatory, O=Optional, OD=Optional with Default Value, CM=Conditionally Mandatory.</w:t>
            </w:r>
          </w:p>
          <w:p w14:paraId="167EBBCC" w14:textId="77777777" w:rsidR="001A4891" w:rsidRPr="00A166AE" w:rsidRDefault="001A4891" w:rsidP="00FD064D">
            <w:pPr>
              <w:pStyle w:val="TH"/>
              <w:spacing w:before="0" w:after="0"/>
              <w:ind w:left="360"/>
              <w:jc w:val="left"/>
              <w:rPr>
                <w:b w:val="0"/>
                <w:sz w:val="18"/>
              </w:rPr>
            </w:pPr>
            <w:r w:rsidRPr="00A166AE">
              <w:rPr>
                <w:b w:val="0"/>
                <w:sz w:val="18"/>
              </w:rPr>
              <w:t>For elements: &lt;minOccurs&gt;..&lt;maxOccurs&gt; (N=unbounded)</w:t>
            </w:r>
          </w:p>
          <w:p w14:paraId="16F72D8B" w14:textId="77777777" w:rsidR="001A4891" w:rsidRPr="00A166AE" w:rsidRDefault="001A4891" w:rsidP="00FD064D">
            <w:pPr>
              <w:pStyle w:val="TH"/>
              <w:spacing w:before="0" w:after="0"/>
              <w:ind w:left="360"/>
              <w:jc w:val="left"/>
              <w:rPr>
                <w:b w:val="0"/>
                <w:sz w:val="18"/>
              </w:rPr>
            </w:pPr>
          </w:p>
          <w:p w14:paraId="239AFC5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rPr>
              <w:t xml:space="preserve">Elements are </w:t>
            </w:r>
            <w:r w:rsidRPr="00A166AE">
              <w:rPr>
                <w:rFonts w:ascii="Courier" w:hAnsi="Courier" w:cs="Courier New"/>
                <w:b/>
                <w:bCs/>
                <w:sz w:val="18"/>
              </w:rPr>
              <w:t>bold</w:t>
            </w:r>
            <w:r w:rsidRPr="00A166AE">
              <w:rPr>
                <w:sz w:val="18"/>
              </w:rPr>
              <w:t xml:space="preserve">; attributes are non-bold and preceded with an </w:t>
            </w:r>
            <w:r w:rsidRPr="00A166AE">
              <w:rPr>
                <w:rFonts w:ascii="Courier" w:hAnsi="Courier"/>
                <w:sz w:val="18"/>
              </w:rPr>
              <w:t>@</w:t>
            </w:r>
            <w:r w:rsidRPr="00A166AE">
              <w:rPr>
                <w:sz w:val="18"/>
              </w:rPr>
              <w:t>.</w:t>
            </w:r>
          </w:p>
        </w:tc>
      </w:tr>
    </w:tbl>
    <w:p w14:paraId="13B2FF79" w14:textId="77777777" w:rsidR="001A4891" w:rsidRPr="00BD595E" w:rsidRDefault="001A4891" w:rsidP="001A4891">
      <w:pPr>
        <w:rPr>
          <w:rFonts w:asciiTheme="majorHAnsi" w:hAnsiTheme="majorHAnsi"/>
          <w:highlight w:val="yellow"/>
        </w:rPr>
      </w:pPr>
    </w:p>
    <w:p w14:paraId="5A67CBC6" w14:textId="77777777" w:rsidR="00426C8C" w:rsidRPr="006C23B0" w:rsidRDefault="00426C8C" w:rsidP="00B9118A">
      <w:pPr>
        <w:rPr>
          <w:lang w:val="en-US"/>
        </w:rPr>
      </w:pPr>
    </w:p>
    <w:p w14:paraId="34E487B0" w14:textId="77777777" w:rsidR="00483700" w:rsidRPr="00BC394B" w:rsidRDefault="00483700" w:rsidP="00483700">
      <w:pPr>
        <w:pStyle w:val="ANNEX"/>
        <w:numPr>
          <w:ilvl w:val="0"/>
          <w:numId w:val="7"/>
        </w:numPr>
      </w:pPr>
      <w:r w:rsidRPr="00AD6264">
        <w:rPr>
          <w:lang w:val="en-US"/>
        </w:rPr>
        <w:lastRenderedPageBreak/>
        <w:br/>
      </w:r>
      <w:bookmarkStart w:id="1569" w:name="_Toc202030661"/>
      <w:r w:rsidRPr="00BC394B">
        <w:rPr>
          <w:b w:val="0"/>
        </w:rPr>
        <w:t>(</w:t>
      </w:r>
      <w:r>
        <w:rPr>
          <w:b w:val="0"/>
        </w:rPr>
        <w:t>n</w:t>
      </w:r>
      <w:r w:rsidRPr="00BC394B">
        <w:rPr>
          <w:b w:val="0"/>
        </w:rPr>
        <w:t>ormative)</w:t>
      </w:r>
      <w:r w:rsidRPr="00BC394B">
        <w:br/>
      </w:r>
      <w:r w:rsidRPr="00BC394B">
        <w:br/>
      </w:r>
      <w:r>
        <w:t>Green metadata MPEG-DASH schema</w:t>
      </w:r>
      <w:bookmarkEnd w:id="1569"/>
    </w:p>
    <w:p w14:paraId="15FCE261" w14:textId="77777777" w:rsidR="000606A9" w:rsidRDefault="000606A9" w:rsidP="00151B6D"/>
    <w:p w14:paraId="15FE217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&lt;?xml version="1.0" encoding="UTF-8"?&gt;</w:t>
      </w:r>
    </w:p>
    <w:p w14:paraId="5155D75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&lt;xs:schema xmlns:xs="http://www.w3.org/2001/XMLSchema"</w:t>
      </w:r>
    </w:p>
    <w:p w14:paraId="65334F5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targetNamespace="urn:mpeg:mpegI:green:2023"</w:t>
      </w:r>
    </w:p>
    <w:p w14:paraId="7C78A16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xmlns:green="urn:mpeg:mpegI:green:2023"</w:t>
      </w:r>
    </w:p>
    <w:p w14:paraId="3AD5384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elementFormDefault="qualified"&gt;</w:t>
      </w:r>
    </w:p>
    <w:p w14:paraId="20DD9EE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71255E2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&lt;xs:element name="AMI" type="green:AMInfoType" /&gt;</w:t>
      </w:r>
    </w:p>
    <w:p w14:paraId="4199E96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89B787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name="AMInfoType"&gt;</w:t>
      </w:r>
    </w:p>
    <w:p w14:paraId="0F6976F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&lt;xs:sequence&gt;</w:t>
      </w:r>
    </w:p>
    <w:p w14:paraId="5C051C9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&lt;xs:element name="QualityInfo" type="green:QualityInfoType" minOccurs="0"</w:t>
      </w:r>
    </w:p>
    <w:p w14:paraId="4B25F42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maxOccurs="1"/&gt;</w:t>
      </w:r>
    </w:p>
    <w:p w14:paraId="0A13E08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&lt;xs:element name="PreprocessingInfo" type="green:PreprocessingInfoType" </w:t>
      </w:r>
    </w:p>
    <w:p w14:paraId="3799272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minOccurs="0" maxOccurs="1" /&gt;</w:t>
      </w:r>
    </w:p>
    <w:p w14:paraId="0980F9E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&lt;xs:element name="WindowInfo" type="green:WindowInfoType" minOccurs="0" </w:t>
      </w:r>
    </w:p>
    <w:p w14:paraId="33FF3BB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maxOccurs="1" /&gt;</w:t>
      </w:r>
    </w:p>
    <w:p w14:paraId="61A231B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&lt;xs:element name="ApproxModel" type="green:ApproxModelType" minOccurs="0" </w:t>
      </w:r>
    </w:p>
    <w:p w14:paraId="265B3F8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maxOccurs="1" /&gt;</w:t>
      </w:r>
    </w:p>
    <w:p w14:paraId="15A21C4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&lt;xs:any namespace="##other" processContents="lax" minOccurs="0" </w:t>
      </w:r>
    </w:p>
    <w:p w14:paraId="0722B2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maxOccurs="unbounded" /&gt;</w:t>
      </w:r>
    </w:p>
    <w:p w14:paraId="591908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&lt;/xs:sequence&gt;</w:t>
      </w:r>
    </w:p>
    <w:p w14:paraId="306F1A3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14D4E0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name="displayModel" type="green:DisplayModelType" /&gt;</w:t>
      </w:r>
    </w:p>
    <w:p w14:paraId="7DB736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name="attenuationUse" type="green:FourValueRangeType" /&gt;</w:t>
      </w:r>
    </w:p>
    <w:p w14:paraId="78A5B80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 xml:space="preserve">&lt;xs:attribute name="attenuationComponentIdc" </w:t>
      </w:r>
    </w:p>
    <w:p w14:paraId="0890FA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type="green:AttenuationComponentIdcType" /&gt;</w:t>
      </w:r>
    </w:p>
    <w:p w14:paraId="3CF8D8A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 xml:space="preserve">&lt;xs:attribute name="energyReductionRate" </w:t>
      </w:r>
    </w:p>
    <w:p w14:paraId="319B7ED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type="green:EnergyReductionRateType" /&gt;</w:t>
      </w:r>
    </w:p>
    <w:p w14:paraId="355DDC9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6CE4689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118C691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2A8EF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name="QualityInfoType"&gt;</w:t>
      </w:r>
    </w:p>
    <w:p w14:paraId="360B020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name="metric" type="xs:string" use="required" /&gt;</w:t>
      </w:r>
    </w:p>
    <w:p w14:paraId="5F59362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name="reduction" type="xs:unsignedByte" use="required" /&gt;</w:t>
      </w:r>
    </w:p>
    <w:p w14:paraId="7C7E98A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1FB34AD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3C4BAE1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E619B5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name="PreprocessingInfoType"&gt;</w:t>
      </w:r>
    </w:p>
    <w:p w14:paraId="4191384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name="type" type="green:FourValueRangeType" use="required" /&gt;</w:t>
      </w:r>
    </w:p>
    <w:p w14:paraId="7B2946F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name="max_value" type="xs:unsignedByte" use="required" /&gt;</w:t>
      </w:r>
    </w:p>
    <w:p w14:paraId="799595D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name="scale" type="xs:unsignedByte" use="required" /&gt;</w:t>
      </w:r>
    </w:p>
    <w:p w14:paraId="7AA2B7B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4F6EDA7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6AC10D1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0B1FBB6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name="ApproxModelType"&gt;</w:t>
      </w:r>
    </w:p>
    <w:p w14:paraId="5B64C03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name="type" type="green:FourValueRangeType" use="required" /&gt;</w:t>
      </w:r>
    </w:p>
    <w:p w14:paraId="432F1CD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0171CDD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05F3001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6560D7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name="WindowInfoType"&gt;</w:t>
      </w:r>
    </w:p>
    <w:p w14:paraId="3E4EDD7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name="x" type="xs:unsignedByte" use="required" /&gt;</w:t>
      </w:r>
    </w:p>
    <w:p w14:paraId="7293EB6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name="y" type="xs:unsignedByte" use="required" /&gt;</w:t>
      </w:r>
    </w:p>
    <w:p w14:paraId="2FBBF8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name="width" type="xs:unsignedByte" use="required" /&gt;</w:t>
      </w:r>
    </w:p>
    <w:p w14:paraId="592C19E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name="height" type="xs:unsignedByte" use="required" /&gt;</w:t>
      </w:r>
    </w:p>
    <w:p w14:paraId="0BE9B68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200C91E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1D45B5C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65BD7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lastRenderedPageBreak/>
        <w:tab/>
        <w:t>&lt;xs:simpleType name="DisplayModelType"&gt;</w:t>
      </w:r>
    </w:p>
    <w:p w14:paraId="5C6E0B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 base="xs:unsignedByte"&gt;</w:t>
      </w:r>
    </w:p>
    <w:p w14:paraId="04AD871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&lt;xs:minInclusive value="0"/&gt;</w:t>
      </w:r>
    </w:p>
    <w:p w14:paraId="10246D9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&lt;xs:maxInclusive value="3"/&gt;</w:t>
      </w:r>
    </w:p>
    <w:p w14:paraId="608D642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&lt;/xs:restriction&gt;</w:t>
      </w:r>
    </w:p>
    <w:p w14:paraId="2B489A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&lt;/xs:simpleType&gt;</w:t>
      </w:r>
    </w:p>
    <w:p w14:paraId="1B59AC3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A3027D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 name="AttenuationComponentIdcType"&gt;</w:t>
      </w:r>
    </w:p>
    <w:p w14:paraId="04758B5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 base="xs:unsignedByte"&gt;</w:t>
      </w:r>
    </w:p>
    <w:p w14:paraId="2C6E9A5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&lt;xs:minInclusive value="0"/&gt;</w:t>
      </w:r>
    </w:p>
    <w:p w14:paraId="2A22BA8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&lt;xs:maxInclusive value="15"/&gt;</w:t>
      </w:r>
    </w:p>
    <w:p w14:paraId="115A306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&lt;/xs:restriction&gt;</w:t>
      </w:r>
    </w:p>
    <w:p w14:paraId="4C006A3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&lt;/xs:simpleType&gt;</w:t>
      </w:r>
    </w:p>
    <w:p w14:paraId="46F8792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54DBD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 name="EnergyReductionRateType"&gt;</w:t>
      </w:r>
    </w:p>
    <w:p w14:paraId="526968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 base="xs:unsignedByte"&gt;</w:t>
      </w:r>
    </w:p>
    <w:p w14:paraId="30E739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&lt;xs:minInclusive value="0"/&gt;</w:t>
      </w:r>
    </w:p>
    <w:p w14:paraId="318840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&lt;xs:maxInclusive value="99"/&gt;</w:t>
      </w:r>
    </w:p>
    <w:p w14:paraId="5310AC8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&lt;/xs:restriction&gt;</w:t>
      </w:r>
    </w:p>
    <w:p w14:paraId="41B73A3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&lt;/xs:simpleType&gt;</w:t>
      </w:r>
    </w:p>
    <w:p w14:paraId="2D40356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34D94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 name="FourValueRangeType"&gt;</w:t>
      </w:r>
    </w:p>
    <w:p w14:paraId="2253256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 base="xs:unsignedByte"&gt;</w:t>
      </w:r>
    </w:p>
    <w:p w14:paraId="6ACF274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&lt;xs:minInclusive value="0"/&gt;</w:t>
      </w:r>
    </w:p>
    <w:p w14:paraId="2822AB7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&lt;xs:maxInclusive value="3"/&gt;</w:t>
      </w:r>
    </w:p>
    <w:p w14:paraId="55195B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&lt;/xs:restriction&gt;</w:t>
      </w:r>
    </w:p>
    <w:p w14:paraId="48DF25C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&lt;/xs:simpleType&gt;</w:t>
      </w:r>
    </w:p>
    <w:p w14:paraId="33B9685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D9BCCCA" w14:textId="56A67577" w:rsidR="000606A9" w:rsidRDefault="000606A9" w:rsidP="008217FD">
      <w:pPr>
        <w:pBdr>
          <w:top w:val="single" w:sz="4" w:space="1" w:color="auto"/>
          <w:left w:val="single" w:sz="4" w:space="1" w:color="auto"/>
          <w:bottom w:val="single" w:sz="4" w:space="1" w:color="auto"/>
          <w:right w:val="single" w:sz="4" w:space="1" w:color="auto"/>
        </w:pBdr>
        <w:spacing w:after="0" w:line="240" w:lineRule="auto"/>
        <w:rPr>
          <w:rFonts w:ascii="Courier New" w:hAnsi="Courier New" w:cs="Courier New"/>
          <w:sz w:val="18"/>
          <w:szCs w:val="18"/>
        </w:rPr>
      </w:pPr>
      <w:r w:rsidRPr="00483700">
        <w:rPr>
          <w:rFonts w:ascii="Courier New" w:hAnsi="Courier New" w:cs="Courier New"/>
          <w:sz w:val="18"/>
          <w:szCs w:val="18"/>
        </w:rPr>
        <w:t>&lt;/xs:schema&gt;</w:t>
      </w:r>
    </w:p>
    <w:p w14:paraId="109A4C62" w14:textId="77777777" w:rsidR="009C1E2E" w:rsidRDefault="009C1E2E" w:rsidP="009C1E2E">
      <w:pPr>
        <w:spacing w:after="0" w:line="240" w:lineRule="auto"/>
        <w:rPr>
          <w:rFonts w:ascii="Courier New" w:hAnsi="Courier New" w:cs="Courier New"/>
          <w:sz w:val="18"/>
          <w:szCs w:val="18"/>
        </w:rPr>
      </w:pPr>
    </w:p>
    <w:p w14:paraId="27704CD1" w14:textId="77777777" w:rsidR="009C1E2E" w:rsidRDefault="009C1E2E" w:rsidP="009C1E2E">
      <w:pPr>
        <w:spacing w:after="0" w:line="240" w:lineRule="auto"/>
        <w:rPr>
          <w:rFonts w:ascii="Courier New" w:hAnsi="Courier New" w:cs="Courier New"/>
          <w:sz w:val="18"/>
          <w:szCs w:val="18"/>
        </w:rPr>
      </w:pPr>
    </w:p>
    <w:p w14:paraId="057081B1" w14:textId="77777777" w:rsidR="009C1E2E" w:rsidRDefault="009C1E2E" w:rsidP="009C1E2E"/>
    <w:p w14:paraId="0834FB91" w14:textId="2A9F6C39" w:rsidR="00F85DF0" w:rsidRDefault="00F85DF0">
      <w:pPr>
        <w:tabs>
          <w:tab w:val="clear" w:pos="403"/>
        </w:tabs>
        <w:spacing w:after="0" w:line="240" w:lineRule="auto"/>
        <w:jc w:val="left"/>
      </w:pPr>
      <w:r>
        <w:br w:type="page"/>
      </w:r>
    </w:p>
    <w:p w14:paraId="4E7C6103" w14:textId="4ABCD450" w:rsidR="00760CB2" w:rsidRPr="00BC394B" w:rsidRDefault="00760CB2" w:rsidP="00760CB2">
      <w:pPr>
        <w:pStyle w:val="ANNEX"/>
        <w:numPr>
          <w:ilvl w:val="0"/>
          <w:numId w:val="7"/>
        </w:numPr>
      </w:pPr>
      <w:r w:rsidRPr="00AD6264">
        <w:rPr>
          <w:lang w:val="en-US"/>
        </w:rPr>
        <w:lastRenderedPageBreak/>
        <w:br/>
      </w:r>
      <w:bookmarkStart w:id="1570" w:name="_Toc202030662"/>
      <w:r w:rsidRPr="00BC394B">
        <w:rPr>
          <w:b w:val="0"/>
        </w:rPr>
        <w:t>(</w:t>
      </w:r>
      <w:r>
        <w:rPr>
          <w:b w:val="0"/>
        </w:rPr>
        <w:t>inf</w:t>
      </w:r>
      <w:r w:rsidRPr="00BC394B">
        <w:rPr>
          <w:b w:val="0"/>
        </w:rPr>
        <w:t>ormative)</w:t>
      </w:r>
      <w:r w:rsidRPr="00BC394B">
        <w:br/>
      </w:r>
      <w:r w:rsidRPr="00BC394B">
        <w:br/>
      </w:r>
      <w:r>
        <w:t>MPEG-DASH</w:t>
      </w:r>
      <w:r w:rsidR="006D2CD3">
        <w:t xml:space="preserve"> MPD</w:t>
      </w:r>
      <w:r>
        <w:t xml:space="preserve"> </w:t>
      </w:r>
      <w:r w:rsidR="007D0468">
        <w:t>e</w:t>
      </w:r>
      <w:r w:rsidR="006D2CD3">
        <w:t>xamples</w:t>
      </w:r>
      <w:bookmarkEnd w:id="1570"/>
    </w:p>
    <w:p w14:paraId="6BAFD5DF" w14:textId="6D12A55F" w:rsidR="00546826" w:rsidRPr="00BC394B" w:rsidRDefault="00002FD9" w:rsidP="00546826">
      <w:pPr>
        <w:pStyle w:val="a2"/>
        <w:numPr>
          <w:ilvl w:val="1"/>
          <w:numId w:val="7"/>
        </w:numPr>
      </w:pPr>
      <w:bookmarkStart w:id="1571" w:name="_Toc202030663"/>
      <w:r>
        <w:t>Example MPD with decoder power indication metadata</w:t>
      </w:r>
      <w:bookmarkEnd w:id="1571"/>
    </w:p>
    <w:p w14:paraId="14463B87" w14:textId="4882922A" w:rsidR="00B95748" w:rsidRDefault="00B95748" w:rsidP="00B95748">
      <w:pPr>
        <w:pStyle w:val="BodyText"/>
        <w:rPr>
          <w:lang w:eastAsia="ja-JP"/>
        </w:rPr>
      </w:pPr>
      <w:r>
        <w:rPr>
          <w:lang w:eastAsia="ja-JP"/>
        </w:rPr>
        <w:t>The following XML file provides an example of an MPD for decoder-power indication metadata.</w:t>
      </w:r>
    </w:p>
    <w:p w14:paraId="226C510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&lt;?xml version=”1.0” encoding=”UTF-8”?&gt;</w:t>
      </w:r>
    </w:p>
    <w:p w14:paraId="306C861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w:t>
      </w:r>
    </w:p>
    <w:p w14:paraId="4E608A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xmlns:xsi="http://www.w3.org/2001/XMLSchema-instance"</w:t>
      </w:r>
    </w:p>
    <w:p w14:paraId="68B3026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xmlns="urn:mpeg:DASH:schema:MPD:XXXX"</w:t>
      </w:r>
    </w:p>
    <w:p w14:paraId="367000E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xsi:schemaLocation="urn:mpeg:DASH:schema:MPD:xxxx"</w:t>
      </w:r>
    </w:p>
    <w:p w14:paraId="01E0B0A9"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type="dynamic"</w:t>
      </w:r>
    </w:p>
    <w:p w14:paraId="23E6031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minimumUpdatePeriod="PT2S"</w:t>
      </w:r>
    </w:p>
    <w:p w14:paraId="4A11259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timeShiftBufferDepth="PT30M"</w:t>
      </w:r>
    </w:p>
    <w:p w14:paraId="0EDC882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availabilityStartTime="2011-12-25T12:30:00"</w:t>
      </w:r>
    </w:p>
    <w:p w14:paraId="3D5FCF4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minBufferTime="PT4S"</w:t>
      </w:r>
    </w:p>
    <w:p w14:paraId="1FA0B15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profiles="urn:mpeg:dash:profile:isoff-live:2011"&gt;</w:t>
      </w:r>
    </w:p>
    <w:p w14:paraId="72C00D7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4CD0F3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&lt;BaseURL&gt;http://cdn1.example.com/&lt;/BaseURL&gt;</w:t>
      </w:r>
    </w:p>
    <w:p w14:paraId="0719958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&lt;BaseURL&gt;http://cdn2.example.com/&lt;/BaseURL&gt;</w:t>
      </w:r>
    </w:p>
    <w:p w14:paraId="7B89CF0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70D74256"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2785C60B" w14:textId="7114BF7D"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0D18C98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 Video --&gt;</w:t>
      </w:r>
    </w:p>
    <w:p w14:paraId="0AF7929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 </w:t>
      </w:r>
    </w:p>
    <w:p w14:paraId="56BE6E5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id="video"</w:t>
      </w:r>
    </w:p>
    <w:p w14:paraId="629BB2C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mimeType="video/mp4" </w:t>
      </w:r>
    </w:p>
    <w:p w14:paraId="0A267E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codecs="avc1.4D401F" </w:t>
      </w:r>
    </w:p>
    <w:p w14:paraId="01DC01C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frameRate="30000/1001" </w:t>
      </w:r>
    </w:p>
    <w:p w14:paraId="703DE2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segmentAlignment="true" </w:t>
      </w:r>
    </w:p>
    <w:p w14:paraId="111B985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startWithSAP="1"&gt;</w:t>
      </w:r>
    </w:p>
    <w:p w14:paraId="6AB136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&lt;BaseURL&gt;video/&lt;/BaseURL&gt;</w:t>
      </w:r>
    </w:p>
    <w:p w14:paraId="2B910CF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 timescale="90000" media="$Bandwidth$/$Time$.mp4v"&gt;</w:t>
      </w:r>
    </w:p>
    <w:p w14:paraId="76ABA1D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 </w:t>
      </w:r>
    </w:p>
    <w:p w14:paraId="316DB3B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5893524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26C985B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&lt;/SegmentTemplate&gt;</w:t>
      </w:r>
    </w:p>
    <w:p w14:paraId="1C1B1E8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id="v0" width="320" height="240" bandwidth="250000"/&gt;</w:t>
      </w:r>
    </w:p>
    <w:p w14:paraId="576F46E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id="v1" width="640" height="480" bandwidth="500000"/&gt;</w:t>
      </w:r>
    </w:p>
    <w:p w14:paraId="63011E8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id="v2" width="960" height="720" bandwidth="1000000"/&gt;</w:t>
      </w:r>
    </w:p>
    <w:p w14:paraId="3CFC3958"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&lt;/AdaptationSet&gt;</w:t>
      </w:r>
    </w:p>
    <w:p w14:paraId="4559A0CD" w14:textId="6738706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3330AFD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 English Audio --&gt;</w:t>
      </w:r>
    </w:p>
    <w:p w14:paraId="6DD5F6BC" w14:textId="77777777" w:rsidR="00B95748" w:rsidRPr="00281EC0"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r w:rsidRPr="00281EC0">
        <w:rPr>
          <w:rFonts w:ascii="Courier New" w:eastAsia="MS Mincho" w:hAnsi="Courier New" w:cs="Courier New"/>
          <w:sz w:val="18"/>
          <w:szCs w:val="18"/>
        </w:rPr>
        <w:t>&lt;AdaptationSet mimeType="audio/mp4" codecs="mp4a.0x40" lang="en" segmentAlignment="0"&gt;</w:t>
      </w:r>
    </w:p>
    <w:p w14:paraId="4467764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81EC0">
        <w:rPr>
          <w:rFonts w:ascii="Courier New" w:eastAsia="MS Mincho" w:hAnsi="Courier New" w:cs="Courier New"/>
          <w:sz w:val="18"/>
          <w:szCs w:val="18"/>
        </w:rPr>
        <w:t xml:space="preserve">      </w:t>
      </w:r>
      <w:r w:rsidRPr="00220BDC">
        <w:rPr>
          <w:rFonts w:ascii="Courier New" w:eastAsia="MS Mincho" w:hAnsi="Courier New" w:cs="Courier New"/>
          <w:sz w:val="18"/>
          <w:szCs w:val="18"/>
        </w:rPr>
        <w:t>&lt;SegmentTemplate timescale="48000" media="audio/en/$Time$.mp4a"&gt;</w:t>
      </w:r>
    </w:p>
    <w:p w14:paraId="5031052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 </w:t>
      </w:r>
    </w:p>
    <w:p w14:paraId="039FFCC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 </w:t>
      </w:r>
    </w:p>
    <w:p w14:paraId="2BB0C33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373F0BC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&lt;/SegmentTemplate&gt;</w:t>
      </w:r>
    </w:p>
    <w:p w14:paraId="08B3742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677B27F2"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&lt;/AdaptationSet&gt;</w:t>
      </w:r>
    </w:p>
    <w:p w14:paraId="64584051" w14:textId="4387E423"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7AB868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 French Audio --&gt;</w:t>
      </w:r>
    </w:p>
    <w:p w14:paraId="0F9A2E7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 mimeType="audio/mp4" codecs="mp4a.0x40" lang="fr" segmentAlignment="0"&gt;</w:t>
      </w:r>
    </w:p>
    <w:p w14:paraId="28F4329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 timescale="48000" media="audio/fr/$Time$.mp4a"&gt;</w:t>
      </w:r>
    </w:p>
    <w:p w14:paraId="3B46862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1B956D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w:t>
      </w:r>
    </w:p>
    <w:p w14:paraId="4E8AE7A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41E5353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lastRenderedPageBreak/>
        <w:t xml:space="preserve">      &lt;/SegmentTemplate&gt;</w:t>
      </w:r>
    </w:p>
    <w:p w14:paraId="1136CF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7EBC8F45"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&lt;/AdaptationSet&gt;</w:t>
      </w:r>
    </w:p>
    <w:p w14:paraId="4B193ADC" w14:textId="22A99635"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22D14E64" w14:textId="506FAC2D" w:rsidR="00B95748"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B95748" w:rsidRPr="00220BDC">
        <w:rPr>
          <w:rFonts w:ascii="Courier New" w:eastAsia="MS Mincho" w:hAnsi="Courier New" w:cs="Courier New"/>
          <w:sz w:val="18"/>
          <w:szCs w:val="18"/>
        </w:rPr>
        <w:t>&lt;!--</w:t>
      </w:r>
      <w:r>
        <w:rPr>
          <w:rFonts w:ascii="Courier New" w:eastAsia="MS Mincho" w:hAnsi="Courier New" w:cs="Courier New"/>
          <w:sz w:val="18"/>
          <w:szCs w:val="18"/>
        </w:rPr>
        <w:t xml:space="preserve"> </w:t>
      </w:r>
      <w:r w:rsidR="00B95748" w:rsidRPr="00220BDC">
        <w:rPr>
          <w:rFonts w:ascii="Courier New" w:eastAsia="MS Mincho" w:hAnsi="Courier New" w:cs="Courier New"/>
          <w:sz w:val="18"/>
          <w:szCs w:val="18"/>
        </w:rPr>
        <w:t>AdaptationSet carrying Green Video Information for Video --&gt;</w:t>
      </w:r>
    </w:p>
    <w:p w14:paraId="52B923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 id="green_video" codecs="depi"/&gt;</w:t>
      </w:r>
    </w:p>
    <w:p w14:paraId="23988E0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&lt;BaseURL&gt;video_green_depi/&lt;/BaseURL&gt;</w:t>
      </w:r>
    </w:p>
    <w:p w14:paraId="2E8DD21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 timescale="90000" media="$id$/$Time$.mp4m"&gt;</w:t>
      </w:r>
    </w:p>
    <w:p w14:paraId="11C1F9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 </w:t>
      </w:r>
    </w:p>
    <w:p w14:paraId="5986C2B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21E9A1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1AE4B6D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&lt;/SegmentTemplate&gt;</w:t>
      </w:r>
    </w:p>
    <w:p w14:paraId="534710B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id="gv0" bandwidth="1000" associationId="v0" associationType="cdsc"/&gt;</w:t>
      </w:r>
    </w:p>
    <w:p w14:paraId="68587E8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id="gv1" bandwidth="1000" associationId="v1" associationType="cdsc"/&gt;</w:t>
      </w:r>
    </w:p>
    <w:p w14:paraId="25FA5F7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id="gv2" bandwidth="1000" associationId="v2" associationType="cdsc"/&gt;</w:t>
      </w:r>
    </w:p>
    <w:p w14:paraId="112D96C7"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&lt;/AdaptationSet&gt;</w:t>
      </w:r>
    </w:p>
    <w:p w14:paraId="40AA01E8" w14:textId="71CD4EC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CFE006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5762140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2C4FDF6" w14:textId="68A85678" w:rsidR="00546826"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&lt;/MPD&gt;</w:t>
      </w:r>
      <w:r w:rsidR="00546826" w:rsidRPr="00220BDC">
        <w:rPr>
          <w:rFonts w:ascii="Courier New" w:eastAsia="MS Mincho" w:hAnsi="Courier New" w:cs="Courier New"/>
          <w:sz w:val="18"/>
          <w:szCs w:val="18"/>
        </w:rPr>
        <w:t>.</w:t>
      </w:r>
    </w:p>
    <w:p w14:paraId="41078101" w14:textId="746DF319" w:rsidR="00F85DF0" w:rsidRDefault="00D72960" w:rsidP="003A6512">
      <w:pPr>
        <w:pStyle w:val="a2"/>
        <w:numPr>
          <w:ilvl w:val="1"/>
          <w:numId w:val="7"/>
        </w:numPr>
      </w:pPr>
      <w:bookmarkStart w:id="1572" w:name="_Toc202030664"/>
      <w:r>
        <w:t>Example MPD with display power indication metadata</w:t>
      </w:r>
      <w:bookmarkEnd w:id="1572"/>
    </w:p>
    <w:p w14:paraId="720CEC4E" w14:textId="404A3CE0" w:rsidR="00D72960" w:rsidRDefault="00D72960" w:rsidP="00D72960">
      <w:pPr>
        <w:pStyle w:val="BodyText"/>
        <w:autoSpaceDE w:val="0"/>
        <w:autoSpaceDN w:val="0"/>
        <w:adjustRightInd w:val="0"/>
        <w:rPr>
          <w:rFonts w:eastAsia="MS Mincho"/>
          <w:szCs w:val="24"/>
        </w:rPr>
      </w:pPr>
      <w:r w:rsidRPr="00D318DE">
        <w:rPr>
          <w:rFonts w:eastAsia="MS Mincho"/>
          <w:szCs w:val="24"/>
        </w:rPr>
        <w:t>The following XML file provides an example of an MPD for display-power indication metadata</w:t>
      </w:r>
      <w:r>
        <w:rPr>
          <w:rFonts w:eastAsia="MS Mincho"/>
          <w:szCs w:val="24"/>
        </w:rPr>
        <w:t>.</w:t>
      </w:r>
    </w:p>
    <w:p w14:paraId="74D2511D"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&lt;?xml version=”1.0” encoding=”UTF-8”?&gt;</w:t>
      </w:r>
    </w:p>
    <w:p w14:paraId="437EAB3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&lt;MPD</w:t>
      </w:r>
    </w:p>
    <w:p w14:paraId="6D7B23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xmlns:xsi="http://www.w3.org/2001/XMLSchema-instance"</w:t>
      </w:r>
    </w:p>
    <w:p w14:paraId="2801C9D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xmlns="urn:mpeg:DASH:schema:MPD:XXXX"</w:t>
      </w:r>
    </w:p>
    <w:p w14:paraId="67A9426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xsi:schemaLocation="urn:mpeg:DASH:schema:MPD:xxxx"</w:t>
      </w:r>
    </w:p>
    <w:p w14:paraId="636548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type="dynamic"</w:t>
      </w:r>
    </w:p>
    <w:p w14:paraId="3F9E23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minimumUpdatePeriod="PT2S"</w:t>
      </w:r>
    </w:p>
    <w:p w14:paraId="30C373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timeShiftBufferDepth="PT30M"</w:t>
      </w:r>
    </w:p>
    <w:p w14:paraId="55435A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availabilityStartTime="2011-12-25T12:30:00"</w:t>
      </w:r>
    </w:p>
    <w:p w14:paraId="13EB80C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minBufferTime="PT4S"</w:t>
      </w:r>
    </w:p>
    <w:p w14:paraId="4CB83F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profiles="urn:mpeg:dash:profile:isoff-live:2011"&gt;</w:t>
      </w:r>
    </w:p>
    <w:p w14:paraId="536784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455905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&lt;BaseURL&gt;http://cdn1.example.com/&lt;/BaseURL&gt;</w:t>
      </w:r>
    </w:p>
    <w:p w14:paraId="032F7C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&lt;BaseURL&gt;http://cdn2.example.com/&lt;/BaseURL&gt;</w:t>
      </w:r>
    </w:p>
    <w:p w14:paraId="4FCB11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3C713659"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&lt;Period&gt;</w:t>
      </w:r>
    </w:p>
    <w:p w14:paraId="2CF6C399" w14:textId="033461B3"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5E3EB66B" w14:textId="74F461B6" w:rsidR="00D72960" w:rsidRPr="00AA78C3" w:rsidRDefault="00B11E2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D72960" w:rsidRPr="00AA78C3">
        <w:rPr>
          <w:rFonts w:ascii="Courier New" w:eastAsia="MS Mincho" w:hAnsi="Courier New" w:cs="Courier New"/>
          <w:sz w:val="18"/>
          <w:szCs w:val="18"/>
        </w:rPr>
        <w:t xml:space="preserve">  &lt;!-- Video --&gt;</w:t>
      </w:r>
    </w:p>
    <w:p w14:paraId="26E908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 </w:t>
      </w:r>
    </w:p>
    <w:p w14:paraId="54FDCA1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id="video"</w:t>
      </w:r>
    </w:p>
    <w:p w14:paraId="273E522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mimeType="video/mp4" </w:t>
      </w:r>
    </w:p>
    <w:p w14:paraId="1CE3A4A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codecs="avc1.4D401F" </w:t>
      </w:r>
    </w:p>
    <w:p w14:paraId="64304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frameRate="30000/1001" </w:t>
      </w:r>
    </w:p>
    <w:p w14:paraId="2BA2F9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segmentAlignment="true" </w:t>
      </w:r>
    </w:p>
    <w:p w14:paraId="264D8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startWithSAP="1"&gt;</w:t>
      </w:r>
    </w:p>
    <w:p w14:paraId="07C300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&lt;BaseURL&gt;video/&lt;/BaseURL&gt;</w:t>
      </w:r>
    </w:p>
    <w:p w14:paraId="5EEAED7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 timescale="90000" media="$Bandwidth$/$Time$.mp4v"&gt;</w:t>
      </w:r>
    </w:p>
    <w:p w14:paraId="75A467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 </w:t>
      </w:r>
    </w:p>
    <w:p w14:paraId="3F34322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0743B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16161FAD"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&lt;/SegmentTemplate&gt;</w:t>
      </w:r>
    </w:p>
    <w:p w14:paraId="69C9EED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id="v0" width="320" height="240" bandwidth="250000"/&gt;</w:t>
      </w:r>
    </w:p>
    <w:p w14:paraId="02DD64E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id="v1" width="640" height="480" bandwidth="500000"/&gt;</w:t>
      </w:r>
    </w:p>
    <w:p w14:paraId="0275033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id="v2" width="960" height="720" bandwidth="1000000"/&gt;</w:t>
      </w:r>
    </w:p>
    <w:p w14:paraId="5E08C373"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&lt;/AdaptationSet&gt;</w:t>
      </w:r>
    </w:p>
    <w:p w14:paraId="51D9D535" w14:textId="5548CB12"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13EF0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 English Audio --&gt;</w:t>
      </w:r>
    </w:p>
    <w:p w14:paraId="3694E6BA" w14:textId="77777777" w:rsidR="00D72960" w:rsidRPr="00281EC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r w:rsidRPr="00281EC0">
        <w:rPr>
          <w:rFonts w:ascii="Courier New" w:eastAsia="MS Mincho" w:hAnsi="Courier New" w:cs="Courier New"/>
          <w:sz w:val="18"/>
          <w:szCs w:val="18"/>
        </w:rPr>
        <w:t>&lt;AdaptationSet mimeType="audio/mp4" codecs="mp4a.0x40" lang="en" segmentAlignment="0"&gt;</w:t>
      </w:r>
    </w:p>
    <w:p w14:paraId="09644EF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81EC0">
        <w:rPr>
          <w:rFonts w:ascii="Courier New" w:eastAsia="MS Mincho" w:hAnsi="Courier New" w:cs="Courier New"/>
          <w:sz w:val="18"/>
          <w:szCs w:val="18"/>
        </w:rPr>
        <w:lastRenderedPageBreak/>
        <w:t xml:space="preserve">      </w:t>
      </w:r>
      <w:r w:rsidRPr="00AA78C3">
        <w:rPr>
          <w:rFonts w:ascii="Courier New" w:eastAsia="MS Mincho" w:hAnsi="Courier New" w:cs="Courier New"/>
          <w:sz w:val="18"/>
          <w:szCs w:val="18"/>
        </w:rPr>
        <w:t>&lt;SegmentTemplate timescale="48000" media="audio/en/$Time$.mp4a"&gt;</w:t>
      </w:r>
    </w:p>
    <w:p w14:paraId="6836ABC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 </w:t>
      </w:r>
    </w:p>
    <w:p w14:paraId="1467EA4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 </w:t>
      </w:r>
    </w:p>
    <w:p w14:paraId="71934D2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3B02D2B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&lt;/SegmentTemplate&gt;</w:t>
      </w:r>
    </w:p>
    <w:p w14:paraId="765992C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6560211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&lt;/AdaptationSet&gt;</w:t>
      </w:r>
    </w:p>
    <w:p w14:paraId="33E2A94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 French Audio --&gt;</w:t>
      </w:r>
    </w:p>
    <w:p w14:paraId="1983EF0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 mimeType="audio/mp4" codecs="mp4a.0x40" lang="fr" segmentAlignment="0"&gt;</w:t>
      </w:r>
    </w:p>
    <w:p w14:paraId="757636F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 timescale="48000" media="audio/fr/$Time$.mp4a"&gt;</w:t>
      </w:r>
    </w:p>
    <w:p w14:paraId="53275D8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283BB5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w:t>
      </w:r>
    </w:p>
    <w:p w14:paraId="15B17E5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5549142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&lt;/SegmentTemplate&gt;</w:t>
      </w:r>
    </w:p>
    <w:p w14:paraId="6F9693E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7EB5C5AF"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&lt;/AdaptationSet&gt;</w:t>
      </w:r>
    </w:p>
    <w:p w14:paraId="27064C6B" w14:textId="386BCA14"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E6DBBA5" w14:textId="3E60E046" w:rsidR="00D72960"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D72960" w:rsidRPr="00AA78C3">
        <w:rPr>
          <w:rFonts w:ascii="Courier New" w:eastAsia="MS Mincho" w:hAnsi="Courier New" w:cs="Courier New"/>
          <w:sz w:val="18"/>
          <w:szCs w:val="18"/>
        </w:rPr>
        <w:t>&lt;!--</w:t>
      </w:r>
      <w:r w:rsidR="00253BD5">
        <w:rPr>
          <w:rFonts w:ascii="Courier New" w:eastAsia="MS Mincho" w:hAnsi="Courier New" w:cs="Courier New"/>
          <w:sz w:val="18"/>
          <w:szCs w:val="18"/>
        </w:rPr>
        <w:t xml:space="preserve"> </w:t>
      </w:r>
      <w:r w:rsidR="00D72960" w:rsidRPr="00AA78C3">
        <w:rPr>
          <w:rFonts w:ascii="Courier New" w:eastAsia="MS Mincho" w:hAnsi="Courier New" w:cs="Courier New"/>
          <w:sz w:val="18"/>
          <w:szCs w:val="18"/>
        </w:rPr>
        <w:t>AdapatationSet carrying Green Video Information for Video --&gt;</w:t>
      </w:r>
    </w:p>
    <w:p w14:paraId="72C4602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 id="green_video" codecs="dipi"/&gt;</w:t>
      </w:r>
    </w:p>
    <w:p w14:paraId="72AA001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&lt;BaseURL&gt;video_green_dipi/&lt;/BaseURL&gt;</w:t>
      </w:r>
    </w:p>
    <w:p w14:paraId="7ED1CA6A"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 timescale="90000" media="$id$/$Time$.mp4m"&gt;</w:t>
      </w:r>
    </w:p>
    <w:p w14:paraId="514F4BE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 </w:t>
      </w:r>
    </w:p>
    <w:p w14:paraId="6A1FBF7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F00732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2F4E408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&lt;/SegmentTemplate&gt;</w:t>
      </w:r>
    </w:p>
    <w:p w14:paraId="680DB4E8"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id="gv0" bandwidth="1000" associationId="v0 v1 v2" </w:t>
      </w:r>
      <w:r>
        <w:rPr>
          <w:rFonts w:ascii="Courier New" w:eastAsia="MS Mincho" w:hAnsi="Courier New" w:cs="Courier New"/>
          <w:sz w:val="18"/>
          <w:szCs w:val="18"/>
        </w:rPr>
        <w:br/>
        <w:t xml:space="preserve">       </w:t>
      </w:r>
      <w:r w:rsidRPr="00D41B6E">
        <w:rPr>
          <w:rFonts w:ascii="Courier New" w:eastAsia="MS Mincho" w:hAnsi="Courier New" w:cs="Courier New"/>
          <w:sz w:val="18"/>
          <w:szCs w:val="18"/>
        </w:rPr>
        <w:t>associationType="cdsc"/&gt;</w:t>
      </w:r>
    </w:p>
    <w:p w14:paraId="70E227E2"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&lt;/AdaptationSet&gt;</w:t>
      </w:r>
    </w:p>
    <w:p w14:paraId="486E58AB" w14:textId="77777777" w:rsidR="003A6512" w:rsidRPr="00D41B6E"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F20EFC1"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&lt;/Period&gt;</w:t>
      </w:r>
    </w:p>
    <w:p w14:paraId="1D9A931C"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1E7BD24B" w14:textId="4E0A6466" w:rsidR="000B256A" w:rsidRDefault="00D72960" w:rsidP="003A6512">
      <w:pPr>
        <w:pBdr>
          <w:top w:val="single" w:sz="4" w:space="1" w:color="auto"/>
          <w:left w:val="single" w:sz="4" w:space="1" w:color="auto"/>
          <w:bottom w:val="single" w:sz="4" w:space="1" w:color="auto"/>
          <w:right w:val="single" w:sz="4" w:space="1" w:color="auto"/>
        </w:pBdr>
        <w:spacing w:after="0" w:line="240" w:lineRule="auto"/>
        <w:jc w:val="left"/>
      </w:pPr>
      <w:r w:rsidRPr="00D41B6E">
        <w:rPr>
          <w:rFonts w:ascii="Courier New" w:eastAsia="MS Mincho" w:hAnsi="Courier New" w:cs="Courier New"/>
          <w:sz w:val="18"/>
          <w:szCs w:val="18"/>
        </w:rPr>
        <w:t>&lt;/MPD&gt;</w:t>
      </w:r>
    </w:p>
    <w:p w14:paraId="6F1293C6" w14:textId="2E1261FF" w:rsidR="00760CB2" w:rsidRDefault="00002FD9" w:rsidP="00002FD9">
      <w:pPr>
        <w:pStyle w:val="a2"/>
        <w:numPr>
          <w:ilvl w:val="1"/>
          <w:numId w:val="7"/>
        </w:numPr>
      </w:pPr>
      <w:bookmarkStart w:id="1573" w:name="_Toc202030665"/>
      <w:r>
        <w:t>Example</w:t>
      </w:r>
      <w:r w:rsidR="00BC728A">
        <w:t>s</w:t>
      </w:r>
      <w:r>
        <w:t xml:space="preserve"> </w:t>
      </w:r>
      <w:r w:rsidR="006349FB">
        <w:t xml:space="preserve">of </w:t>
      </w:r>
      <w:r>
        <w:t xml:space="preserve">MPD with display attenuation map </w:t>
      </w:r>
      <w:r w:rsidRPr="00002FD9">
        <w:t>metadata</w:t>
      </w:r>
      <w:bookmarkEnd w:id="1573"/>
    </w:p>
    <w:p w14:paraId="04E51404" w14:textId="2359FEF3" w:rsidR="00C3677B" w:rsidRPr="00D318DE" w:rsidRDefault="00C3677B" w:rsidP="00C3677B">
      <w:pPr>
        <w:pStyle w:val="a3"/>
        <w:keepNext w:val="0"/>
        <w:numPr>
          <w:ilvl w:val="2"/>
          <w:numId w:val="7"/>
        </w:numPr>
        <w:tabs>
          <w:tab w:val="clear" w:pos="403"/>
          <w:tab w:val="left" w:pos="640"/>
        </w:tabs>
        <w:spacing w:before="0" w:after="240" w:line="250" w:lineRule="exact"/>
      </w:pPr>
      <w:bookmarkStart w:id="1574" w:name="_Toc202030666"/>
      <w:r>
        <w:t>Example 1</w:t>
      </w:r>
      <w:bookmarkEnd w:id="1574"/>
    </w:p>
    <w:p w14:paraId="2AA154E9" w14:textId="77777777" w:rsidR="00F34675" w:rsidRPr="00D439B4" w:rsidRDefault="00F34675" w:rsidP="00F34675">
      <w:pPr>
        <w:rPr>
          <w:rFonts w:eastAsia="MS Mincho"/>
          <w:szCs w:val="24"/>
        </w:rPr>
      </w:pPr>
      <w:r w:rsidRPr="00D439B4">
        <w:rPr>
          <w:rFonts w:eastAsia="MS Mincho"/>
          <w:szCs w:val="24"/>
        </w:rPr>
        <w:t>This example demonstrates a DASH MPD with a presentation that includes a video Adaptation Set with three Representations and a Display Attenuation Map Adaptation Set with one Representation that is associated with the first video Representation. The attenuation map carried by the Display Attenuation Map Adaptation Set results in a 20% reduction in energy consumption when applied to the associated video Representation. The application of Display Attenuation Map Representation also results in a 5% reduction of the video quality in terms of PSNR.</w:t>
      </w:r>
    </w:p>
    <w:p w14:paraId="2F993ACE" w14:textId="77777777" w:rsidR="00F34675" w:rsidRPr="00077DB7"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&lt;?xml version=”1.0” encoding=”UTF-8”?&gt;</w:t>
      </w:r>
    </w:p>
    <w:p w14:paraId="2471CFC6" w14:textId="77777777" w:rsidR="00F34675" w:rsidRPr="00077DB7"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&lt;MPD</w:t>
      </w:r>
    </w:p>
    <w:p w14:paraId="3D3C97BA" w14:textId="2EC8E58D" w:rsidR="00F34675" w:rsidRPr="00077DB7"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Pr>
          <w:rFonts w:ascii="Courier New" w:eastAsia="MS Mincho" w:hAnsi="Courier New" w:cs="Courier New"/>
          <w:sz w:val="18"/>
          <w:szCs w:val="18"/>
        </w:rPr>
        <w:t xml:space="preserve">  </w:t>
      </w:r>
      <w:r w:rsidR="00F34675" w:rsidRPr="00077DB7">
        <w:rPr>
          <w:rFonts w:ascii="Courier" w:hAnsi="Courier" w:cs="Lucida Sans Typewriter"/>
          <w:sz w:val="18"/>
          <w:szCs w:val="18"/>
          <w:lang w:val="en-US"/>
        </w:rPr>
        <w:t>xmlns:xsi="http://www.w3.org/2001/XMLSchema-instance"</w:t>
      </w:r>
    </w:p>
    <w:p w14:paraId="58958845" w14:textId="6C1B1DE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xmlns="urn:mpeg:DASH:schema:MPD:2011"</w:t>
      </w:r>
    </w:p>
    <w:p w14:paraId="7B99A6C4" w14:textId="6756EBE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xmlns:green="urn:mpeg:mpegI:green:2023"</w:t>
      </w:r>
    </w:p>
    <w:p w14:paraId="509F9607" w14:textId="0CA5C82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xsi:schemaLocation="urn:mpeg:DASH:schema:MPD:xxxx"</w:t>
      </w:r>
    </w:p>
    <w:p w14:paraId="154B68E1" w14:textId="4EFD417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type="static"</w:t>
      </w:r>
    </w:p>
    <w:p w14:paraId="09034D84" w14:textId="64C520E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minBufferTime="PT4S"</w:t>
      </w:r>
    </w:p>
    <w:p w14:paraId="5EC18942" w14:textId="798C6AB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profiles="urn:mpeg:dash:profile:isoff-on-demand:2011"&gt;</w:t>
      </w:r>
    </w:p>
    <w:p w14:paraId="41BB8DAE"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3372AD8" w14:textId="603CECE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&lt;BaseURL&gt;http://cdn1.example.com/&lt;/BaseURL&gt;</w:t>
      </w:r>
    </w:p>
    <w:p w14:paraId="06738A1F" w14:textId="6FAD547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&lt;BaseURL&gt;http://cdn2.example.com/&lt;/BaseURL&gt;</w:t>
      </w:r>
    </w:p>
    <w:p w14:paraId="19867F16"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7C62ED4" w14:textId="0B682158"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68FF71ED"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AC2750E" w14:textId="1AE64FF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Video --&gt;</w:t>
      </w:r>
    </w:p>
    <w:p w14:paraId="01115968" w14:textId="1097533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 id="video" mimeType="video/mp4" codecs="avc1.4D401F"</w:t>
      </w:r>
    </w:p>
    <w:p w14:paraId="119F8A8E" w14:textId="1860F2B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r w:rsidR="00F34675" w:rsidRPr="00C3677B">
        <w:rPr>
          <w:rFonts w:ascii="Courier" w:hAnsi="Courier" w:cs="Lucida Sans Typewriter"/>
          <w:sz w:val="18"/>
          <w:szCs w:val="18"/>
        </w:rPr>
        <w:t>frameRate="30000/1001" segmentAlignment="true" startWithSAP="1"&gt;</w:t>
      </w:r>
    </w:p>
    <w:p w14:paraId="30931DAA" w14:textId="5A4C797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&lt;BaseURL&gt;video/&lt;/BaseURL&gt;</w:t>
      </w:r>
    </w:p>
    <w:p w14:paraId="16E5CAF4" w14:textId="42DC0D3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media="$Bandwidth$/$Time$.mp4v"&gt;</w:t>
      </w:r>
    </w:p>
    <w:p w14:paraId="08A7B9B7" w14:textId="0EF4BC8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258C4CC1" w14:textId="5DF2031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12694AD7" w14:textId="286DD7C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6C68D735" w14:textId="18FBFD9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0D14FE30" w14:textId="163CF702"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color w:val="000000"/>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w:t>
      </w:r>
      <w:r w:rsidR="00F34675" w:rsidRPr="00C3677B">
        <w:rPr>
          <w:rFonts w:ascii="Courier New" w:hAnsi="Courier New" w:cs="Courier New"/>
          <w:color w:val="000000"/>
          <w:sz w:val="18"/>
          <w:szCs w:val="18"/>
        </w:rPr>
        <w:t xml:space="preserve"> width="320" height="240" bandwidth="250000"/&gt;</w:t>
      </w:r>
    </w:p>
    <w:p w14:paraId="79681EEC" w14:textId="3BDCB71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2A773960" w14:textId="1D6872A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3AE0D23F" w14:textId="4B042CB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5DEE8178"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1E9B67B" w14:textId="7A34487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 id="ami" mimeType="video/mp4" codecs="resv.gmat.avc1.4D401F"&gt;</w:t>
      </w:r>
    </w:p>
    <w:p w14:paraId="1E0A5704"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B8EF20" w14:textId="42CCCADB"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&lt;BaseURL&gt;attenuation_maps/&lt;/BaseURL&gt;</w:t>
      </w:r>
    </w:p>
    <w:p w14:paraId="0ABA5AB9" w14:textId="458F144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media="$id$/$Time$.mp4v"&gt;</w:t>
      </w:r>
    </w:p>
    <w:p w14:paraId="2A37123F" w14:textId="1D0A47D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1DC3C6B7" w14:textId="2E726D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7AAB2D6C" w14:textId="76EF013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13FA8B5D" w14:textId="4A0FAEEB"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0DC11D78"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44943E4A" w14:textId="56B64F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id="ami0" bandwidth="1000" associationId="v0"</w:t>
      </w:r>
    </w:p>
    <w:p w14:paraId="0626717B" w14:textId="2B24254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 /&gt;</w:t>
      </w:r>
    </w:p>
    <w:p w14:paraId="0BDC31EF" w14:textId="24B74F9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 schemeIdUri="urn:mpeg:mpegI:green:2023:ami"&gt;</w:t>
      </w:r>
    </w:p>
    <w:p w14:paraId="197464C9" w14:textId="2775272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&lt;green:AMI displayMode="3" attenuationUse="1" </w:t>
      </w:r>
    </w:p>
    <w:p w14:paraId="214B2706" w14:textId="546CC29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energyReductionRate="20"&gt;</w:t>
      </w:r>
    </w:p>
    <w:p w14:paraId="5B24C6E7" w14:textId="6B71DB24"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&lt;green:QualityInfo metric="PSNR" reduction="5" /&gt;</w:t>
      </w:r>
    </w:p>
    <w:p w14:paraId="2CEF6ED3" w14:textId="09F0EE71"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&lt;green:ApproxModel type="0” /&gt;</w:t>
      </w:r>
    </w:p>
    <w:p w14:paraId="787B657F" w14:textId="7AF809F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30F1B8F7" w14:textId="18A41DCF"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4451B113" w14:textId="6B183B14"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0D02FB79"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46761511" w14:textId="1B9F66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3B130B49"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64A4CEC0" w14:textId="1CC7E52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219C96C9" w14:textId="77777777" w:rsidR="00F34675"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668FDD5F" w14:textId="77777777" w:rsidR="00B11E20" w:rsidRPr="00C3677B" w:rsidRDefault="00B11E20" w:rsidP="00D439B4">
      <w:pPr>
        <w:adjustRightInd w:val="0"/>
        <w:spacing w:after="0"/>
        <w:rPr>
          <w:rFonts w:ascii="Courier" w:hAnsi="Courier" w:cs="Lucida Sans Typewriter"/>
          <w:sz w:val="18"/>
          <w:szCs w:val="18"/>
        </w:rPr>
      </w:pPr>
    </w:p>
    <w:p w14:paraId="0F515A3D" w14:textId="75820E45" w:rsidR="00F34675" w:rsidRPr="00C3677B" w:rsidRDefault="00F34675" w:rsidP="00C3677B">
      <w:pPr>
        <w:pStyle w:val="a3"/>
        <w:keepNext w:val="0"/>
        <w:numPr>
          <w:ilvl w:val="2"/>
          <w:numId w:val="7"/>
        </w:numPr>
        <w:tabs>
          <w:tab w:val="clear" w:pos="403"/>
          <w:tab w:val="left" w:pos="640"/>
        </w:tabs>
        <w:spacing w:before="0" w:after="240" w:line="250" w:lineRule="exact"/>
      </w:pPr>
      <w:bookmarkStart w:id="1575" w:name="_Toc202030667"/>
      <w:r w:rsidRPr="00C3677B">
        <w:t>Example 2</w:t>
      </w:r>
      <w:bookmarkEnd w:id="1575"/>
    </w:p>
    <w:p w14:paraId="0A432CEA" w14:textId="618CCBF3" w:rsidR="00F34675" w:rsidRDefault="00F34675" w:rsidP="00F34675">
      <w:pPr>
        <w:rPr>
          <w:rFonts w:eastAsia="MS Mincho"/>
          <w:szCs w:val="24"/>
        </w:rPr>
      </w:pPr>
    </w:p>
    <w:p w14:paraId="74DDF901" w14:textId="716D0927" w:rsidR="00D53821" w:rsidRPr="00D439B4" w:rsidRDefault="00D53821" w:rsidP="00F34675">
      <w:pPr>
        <w:rPr>
          <w:rFonts w:eastAsia="MS Mincho"/>
          <w:szCs w:val="24"/>
        </w:rPr>
      </w:pPr>
      <w:r w:rsidRPr="00D53821">
        <w:rPr>
          <w:rFonts w:eastAsia="MS Mincho"/>
          <w:szCs w:val="24"/>
        </w:rPr>
        <w:t>This example demonstrates a DASH MPD with a presentation that includes a video Adaptation Set with three Representations and a Display Attenuation Map Adaptation Set with two Representations that are associated with the first video Representation. The 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w:t>
      </w:r>
    </w:p>
    <w:p w14:paraId="6E9D495F" w14:textId="77777777" w:rsidR="00F34675" w:rsidRPr="00C3677B" w:rsidRDefault="00F34675" w:rsidP="00F34675">
      <w:pPr>
        <w:rPr>
          <w:rFonts w:asciiTheme="majorHAnsi" w:hAnsiTheme="majorHAnsi"/>
        </w:rPr>
      </w:pPr>
    </w:p>
    <w:p w14:paraId="2314C07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fr-FR"/>
        </w:rPr>
      </w:pPr>
      <w:r w:rsidRPr="00C3677B">
        <w:rPr>
          <w:rFonts w:ascii="Courier" w:hAnsi="Courier" w:cs="Lucida Sans Typewriter"/>
          <w:sz w:val="18"/>
          <w:szCs w:val="18"/>
          <w:lang w:val="fr-FR"/>
        </w:rPr>
        <w:t>&lt;?xml version=”1.0” encoding=”UTF-8”?&gt;</w:t>
      </w:r>
    </w:p>
    <w:p w14:paraId="6E277D80"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fr-FR"/>
        </w:rPr>
      </w:pPr>
      <w:r w:rsidRPr="00C3677B">
        <w:rPr>
          <w:rFonts w:ascii="Courier" w:hAnsi="Courier" w:cs="Lucida Sans Typewriter"/>
          <w:sz w:val="18"/>
          <w:szCs w:val="18"/>
          <w:lang w:val="fr-FR"/>
        </w:rPr>
        <w:t>&lt;MPD</w:t>
      </w:r>
    </w:p>
    <w:p w14:paraId="7C067827" w14:textId="5AA69819" w:rsidR="00F34675" w:rsidRPr="00077DB7"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077DB7">
        <w:rPr>
          <w:rFonts w:ascii="Courier" w:hAnsi="Courier" w:cs="Lucida Sans Typewriter"/>
          <w:sz w:val="18"/>
          <w:szCs w:val="18"/>
        </w:rPr>
        <w:t>xmlns:xsi="http://www.w3.org/2001/XMLSchema-instance"</w:t>
      </w:r>
    </w:p>
    <w:p w14:paraId="1F3C7CA9" w14:textId="4425DCD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xmlns="urn:mpeg:DASH:schema:MPD:XXXX"</w:t>
      </w:r>
    </w:p>
    <w:p w14:paraId="6E87290C" w14:textId="7B95CAD7"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xmlns:green="urn:mpeg:mpegI:green:2023"</w:t>
      </w:r>
    </w:p>
    <w:p w14:paraId="523EA067" w14:textId="3C9396C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xsi:schemaLocation="urn:mpeg:DASH:schema:MPD:xxxx"</w:t>
      </w:r>
    </w:p>
    <w:p w14:paraId="479C70C0" w14:textId="050C807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type="dynamic"</w:t>
      </w:r>
    </w:p>
    <w:p w14:paraId="579E4DB7" w14:textId="4BA8970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r w:rsidR="00F34675" w:rsidRPr="00C3677B">
        <w:rPr>
          <w:rFonts w:ascii="Courier" w:hAnsi="Courier" w:cs="Lucida Sans Typewriter"/>
          <w:sz w:val="18"/>
          <w:szCs w:val="18"/>
        </w:rPr>
        <w:t>minimumUpdatePeriod="PT2S"</w:t>
      </w:r>
    </w:p>
    <w:p w14:paraId="6F1848C2" w14:textId="1DB73D9E"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timeShiftBufferDepth="PT30M"</w:t>
      </w:r>
    </w:p>
    <w:p w14:paraId="11AC2E2B" w14:textId="19C387DB"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availabilityStartTime="2011-12-25T12:30:00"</w:t>
      </w:r>
    </w:p>
    <w:p w14:paraId="1573EC7C" w14:textId="7D3F8B8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minBufferTime="PT4S"</w:t>
      </w:r>
    </w:p>
    <w:p w14:paraId="1B4401C1" w14:textId="09D902B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profiles="urn:mpeg:dash:profile:isoff-live:2011"&gt;</w:t>
      </w:r>
    </w:p>
    <w:p w14:paraId="1B03FF24"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35FBA22" w14:textId="6711828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r w:rsidR="00F34675" w:rsidRPr="00C3677B">
        <w:rPr>
          <w:rFonts w:ascii="Courier New" w:hAnsi="Courier New" w:cs="Courier New"/>
          <w:sz w:val="18"/>
          <w:szCs w:val="18"/>
        </w:rPr>
        <w:t>BaseURL&gt;http://cdn1.example.com/&lt;/BaseURL&gt;</w:t>
      </w:r>
    </w:p>
    <w:p w14:paraId="0A746AB8" w14:textId="111D2C2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New" w:hAnsi="Courier New" w:cs="Courier New"/>
          <w:sz w:val="18"/>
          <w:szCs w:val="18"/>
        </w:rPr>
        <w:t>&lt;BaseURL&gt;http://cdn2.example</w:t>
      </w:r>
      <w:r w:rsidR="00F34675" w:rsidRPr="00C3677B">
        <w:rPr>
          <w:rFonts w:ascii="Courier" w:hAnsi="Courier" w:cs="Lucida Sans Typewriter"/>
          <w:sz w:val="18"/>
          <w:szCs w:val="18"/>
        </w:rPr>
        <w:t>.com/&lt;/BaseURL&gt;</w:t>
      </w:r>
    </w:p>
    <w:p w14:paraId="2F2EC972"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0F2E186" w14:textId="691B6AF2"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70C2939D"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3A5E83E" w14:textId="65497780"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Video --&gt;</w:t>
      </w:r>
    </w:p>
    <w:p w14:paraId="3ECB7641" w14:textId="4E7A479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&lt;AdaptationSet id="video" mimeType="video/mp4" codecs="avc1.4D401F" </w:t>
      </w:r>
    </w:p>
    <w:p w14:paraId="1E846C77" w14:textId="441A0AE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frameRate="30000/1001" segmentAlignment="true" startWithSAP="1"&gt;</w:t>
      </w:r>
    </w:p>
    <w:p w14:paraId="5941C455" w14:textId="36213AF3"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&lt;BaseURL&gt;video/&lt;/BaseURL&gt;</w:t>
      </w:r>
    </w:p>
    <w:p w14:paraId="4B15C612" w14:textId="33DF5FD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media="$Bandwidth$/$Time$.mp4v"&gt;</w:t>
      </w:r>
    </w:p>
    <w:p w14:paraId="1D5C8E89" w14:textId="1B6D3DC3"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02D4EA20" w14:textId="48E71637"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3D26849F" w14:textId="644C148B"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09BAAE0B" w14:textId="55BD0D2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59B3A427" w14:textId="50AEB09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 width="320" height="240" bandwidth="250000"/&gt;</w:t>
      </w:r>
    </w:p>
    <w:p w14:paraId="5BAD42EF" w14:textId="58BA654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20EDB1B4" w14:textId="01CB4FE0"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59C708ED" w14:textId="6FC3EF02"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43AE5153"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1172C634" w14:textId="4AB5072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Display Attenuation Map Adapatation Set for energy reduction for video --&gt;</w:t>
      </w:r>
    </w:p>
    <w:p w14:paraId="7B2A85B0" w14:textId="1DDF60DF"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 id="ami" mimeType="video/mp4" codecs="resv.gmat.avc1.4D401F"&gt;</w:t>
      </w:r>
    </w:p>
    <w:p w14:paraId="2957B81C"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53ED7BA" w14:textId="1D94035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&lt;BaseURL&gt;attenuation_maps/&lt;/BaseURL&gt;</w:t>
      </w:r>
    </w:p>
    <w:p w14:paraId="76E6ADF8" w14:textId="5251AAA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media="$id$/$Time$.mp4v"&gt;</w:t>
      </w:r>
    </w:p>
    <w:p w14:paraId="0AACF42A" w14:textId="220D88E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281FA67B" w14:textId="7C4A393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61429180" w14:textId="46820CB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51D4CD04" w14:textId="062F57A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6BC9F368"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D8BDEA2" w14:textId="61423C7E"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id="ami0" bandwidth="1000" associationId="v0"</w:t>
      </w:r>
    </w:p>
    <w:p w14:paraId="39E8BE73" w14:textId="451788A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associationType="amit"&gt;</w:t>
      </w:r>
    </w:p>
    <w:p w14:paraId="30DF1433" w14:textId="32E2A1E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&lt;EssentialProperty </w:t>
      </w:r>
    </w:p>
    <w:p w14:paraId="7916BADF" w14:textId="3B69BA9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schemeIdUri="urn:mpeg:mpegI:green:2023:ami"&gt;</w:t>
      </w:r>
    </w:p>
    <w:p w14:paraId="780BEEC0" w14:textId="6228EC8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&lt;green:AMI displayMode="3" attenuationUse="1" </w:t>
      </w:r>
    </w:p>
    <w:p w14:paraId="7CD331C2" w14:textId="5705F80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energyReductionRate="20"&gt;</w:t>
      </w:r>
    </w:p>
    <w:p w14:paraId="4D28E2FA" w14:textId="1B09760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&lt;green:ApproxModel type="1” /&gt;</w:t>
      </w:r>
    </w:p>
    <w:p w14:paraId="34986245" w14:textId="550258B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54FEB58D" w14:textId="56133535"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4A87BCD0" w14:textId="39ED1755"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5463423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EEF2857" w14:textId="57A4F2FE"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id="ami1" bandwidth="1000" associationId="v0"</w:t>
      </w:r>
    </w:p>
    <w:p w14:paraId="37EB89F1" w14:textId="6E0ACF51"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associationType="amit"&gt;</w:t>
      </w:r>
    </w:p>
    <w:p w14:paraId="6217B199" w14:textId="2FC0367C"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&lt;EssentialProperty </w:t>
      </w:r>
    </w:p>
    <w:p w14:paraId="42052CA0" w14:textId="7BF707A3"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schemeIdUri="urn:mpeg:mpegI:green:2023:attenuationMap"&gt;</w:t>
      </w:r>
    </w:p>
    <w:p w14:paraId="5B8DBB22" w14:textId="4EECFB30"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&lt;green:AMI displayMode="3" attenuationUse="1" </w:t>
      </w:r>
    </w:p>
    <w:p w14:paraId="6750EC5A" w14:textId="746D4DC1"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energyReductionRate="40"&gt;</w:t>
      </w:r>
    </w:p>
    <w:p w14:paraId="26883334" w14:textId="204CE5D8"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&lt;ami:ApproxModel type="1” /&gt;</w:t>
      </w:r>
    </w:p>
    <w:p w14:paraId="52212B0E" w14:textId="411A4531"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5D7D97C5" w14:textId="27DD4BB5"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363438AF" w14:textId="6FAE2F99"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0C6F5C6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739AD0C" w14:textId="0865006A"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r w:rsidR="00F34675" w:rsidRPr="00C3677B">
        <w:rPr>
          <w:rFonts w:ascii="Courier" w:hAnsi="Courier" w:cs="Lucida Sans Typewriter"/>
          <w:sz w:val="18"/>
          <w:szCs w:val="18"/>
        </w:rPr>
        <w:t>&lt;/AdaptationSet&gt;</w:t>
      </w:r>
    </w:p>
    <w:p w14:paraId="6AB06AF7"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047C1F" w14:textId="03CFB2C2"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001A6471" w14:textId="77777777" w:rsidR="00F34675"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0674C3DA" w14:textId="77777777" w:rsidR="00595C15" w:rsidRPr="00077DB7" w:rsidRDefault="00595C15" w:rsidP="00077DB7">
      <w:pPr>
        <w:adjustRightInd w:val="0"/>
      </w:pPr>
    </w:p>
    <w:p w14:paraId="0F8BF8DA" w14:textId="56903ABB" w:rsidR="00F34675" w:rsidRPr="00C3677B" w:rsidRDefault="00F34675" w:rsidP="006349FB">
      <w:pPr>
        <w:pStyle w:val="a3"/>
        <w:keepNext w:val="0"/>
        <w:numPr>
          <w:ilvl w:val="2"/>
          <w:numId w:val="7"/>
        </w:numPr>
        <w:tabs>
          <w:tab w:val="clear" w:pos="403"/>
          <w:tab w:val="left" w:pos="640"/>
        </w:tabs>
        <w:spacing w:before="0" w:after="240" w:line="250" w:lineRule="exact"/>
      </w:pPr>
      <w:bookmarkStart w:id="1576" w:name="_Toc202030668"/>
      <w:r w:rsidRPr="006349FB">
        <w:t>Example 3</w:t>
      </w:r>
      <w:bookmarkEnd w:id="1576"/>
    </w:p>
    <w:p w14:paraId="34ABC275" w14:textId="3A11F2CA" w:rsidR="00F34675" w:rsidRPr="003F6986" w:rsidRDefault="00F34675" w:rsidP="003F6986">
      <w:pPr>
        <w:rPr>
          <w:rFonts w:eastAsia="MS Mincho"/>
          <w:szCs w:val="24"/>
        </w:rPr>
      </w:pPr>
      <w:r w:rsidRPr="003F6986">
        <w:rPr>
          <w:rFonts w:eastAsia="MS Mincho"/>
          <w:szCs w:val="24"/>
        </w:rPr>
        <w:t xml:space="preserve">This example is similar to Example </w:t>
      </w:r>
      <w:r w:rsidR="00133765" w:rsidRPr="00133765">
        <w:rPr>
          <w:rFonts w:eastAsia="MS Mincho"/>
          <w:szCs w:val="24"/>
        </w:rPr>
        <w:t>2,</w:t>
      </w:r>
      <w:r w:rsidRPr="003F6986">
        <w:rPr>
          <w:rFonts w:eastAsia="MS Mincho"/>
          <w:szCs w:val="24"/>
        </w:rPr>
        <w:t xml:space="preserve"> but it uses one instance of the descriptor at the Adaptation Set level containing common information for all Representations and additional </w:t>
      </w:r>
      <w:r w:rsidR="00447A64">
        <w:rPr>
          <w:rFonts w:eastAsia="MS Mincho"/>
          <w:szCs w:val="24"/>
        </w:rPr>
        <w:t xml:space="preserve">descriptor </w:t>
      </w:r>
      <w:r w:rsidRPr="003F6986">
        <w:rPr>
          <w:rFonts w:eastAsia="MS Mincho"/>
          <w:szCs w:val="24"/>
        </w:rPr>
        <w:t xml:space="preserve">instances </w:t>
      </w:r>
      <w:r w:rsidR="00447A64" w:rsidRPr="00F4671B">
        <w:rPr>
          <w:rFonts w:eastAsia="MS Mincho"/>
          <w:szCs w:val="24"/>
        </w:rPr>
        <w:t>with representation-specific information</w:t>
      </w:r>
      <w:r w:rsidR="00447A64" w:rsidRPr="00447A64">
        <w:rPr>
          <w:rFonts w:eastAsia="MS Mincho"/>
          <w:szCs w:val="24"/>
        </w:rPr>
        <w:t xml:space="preserve"> </w:t>
      </w:r>
      <w:r w:rsidRPr="003F6986">
        <w:rPr>
          <w:rFonts w:eastAsia="MS Mincho"/>
          <w:szCs w:val="24"/>
        </w:rPr>
        <w:t>for each Representation.</w:t>
      </w:r>
    </w:p>
    <w:p w14:paraId="4BFAA8D9" w14:textId="77777777" w:rsidR="00F34675" w:rsidRPr="00C3677B" w:rsidRDefault="00F34675" w:rsidP="00F34675">
      <w:pPr>
        <w:adjustRightInd w:val="0"/>
        <w:rPr>
          <w:rFonts w:asciiTheme="minorHAnsi" w:hAnsiTheme="minorHAnsi" w:cstheme="minorHAnsi"/>
        </w:rPr>
      </w:pPr>
    </w:p>
    <w:p w14:paraId="6A2C69B9" w14:textId="77777777" w:rsidR="00F34675" w:rsidRPr="00077DB7"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&lt;?xml version=”1.0” encoding=”UTF-8”?&gt;</w:t>
      </w:r>
    </w:p>
    <w:p w14:paraId="44E0C8E8" w14:textId="77777777" w:rsidR="00F34675" w:rsidRPr="00077DB7"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&lt;MPD</w:t>
      </w:r>
    </w:p>
    <w:p w14:paraId="7E8838EE" w14:textId="5D9C14D6" w:rsidR="00F34675" w:rsidRPr="00077DB7"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New" w:eastAsia="MS Mincho" w:hAnsi="Courier New" w:cs="Courier New"/>
          <w:sz w:val="18"/>
          <w:szCs w:val="18"/>
          <w:lang w:val="en-US"/>
        </w:rPr>
        <w:t xml:space="preserve">  </w:t>
      </w:r>
      <w:r w:rsidR="00F34675" w:rsidRPr="00077DB7">
        <w:rPr>
          <w:rFonts w:ascii="Courier" w:hAnsi="Courier" w:cs="Lucida Sans Typewriter"/>
          <w:sz w:val="18"/>
          <w:szCs w:val="18"/>
          <w:lang w:val="en-US"/>
        </w:rPr>
        <w:t>xmlns:xsi="http://www.w3.org/2001/XMLSchema-instance"</w:t>
      </w:r>
    </w:p>
    <w:p w14:paraId="4AFCFBB2" w14:textId="47D82D55"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xmlns="urn:mpeg:DASH:schema:MPD:XXXX"</w:t>
      </w:r>
    </w:p>
    <w:p w14:paraId="6650B19B" w14:textId="4B4FFCAE"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xmlns:green="urn:mpeg:mpegI:green:2023"</w:t>
      </w:r>
    </w:p>
    <w:p w14:paraId="40BA6E43" w14:textId="569D812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xsi:schemaLocation="urn:mpeg:DASH:schema:MPD:xxxx"</w:t>
      </w:r>
    </w:p>
    <w:p w14:paraId="4B24C9D8" w14:textId="73702B6D"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type="dynamic"</w:t>
      </w:r>
    </w:p>
    <w:p w14:paraId="5D604493" w14:textId="313EDD46"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minimumUpdatePeriod="PT2S"</w:t>
      </w:r>
    </w:p>
    <w:p w14:paraId="5133A4D3" w14:textId="53BB96D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timeShiftBufferDepth="PT30M"</w:t>
      </w:r>
    </w:p>
    <w:p w14:paraId="4547224C" w14:textId="5E961908"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availabilityStartTime="2011-12-25T12:30:00"</w:t>
      </w:r>
    </w:p>
    <w:p w14:paraId="54FB89CF" w14:textId="3F4B35D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minBufferTime="PT4S"</w:t>
      </w:r>
    </w:p>
    <w:p w14:paraId="50E2BFFC" w14:textId="435CCB66"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profiles="urn:mpeg:dash:profile:isoff-live:2011"&gt;</w:t>
      </w:r>
    </w:p>
    <w:p w14:paraId="25EC151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6CF103F1" w14:textId="6C85ABE3"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r w:rsidR="00F34675" w:rsidRPr="00C3677B">
        <w:rPr>
          <w:rFonts w:ascii="Courier New" w:hAnsi="Courier New" w:cs="Courier New"/>
          <w:sz w:val="18"/>
          <w:szCs w:val="18"/>
        </w:rPr>
        <w:t>BaseURL&gt;http://cdn1.example.com/&lt;/BaseURL&gt;</w:t>
      </w:r>
    </w:p>
    <w:p w14:paraId="75311B6D" w14:textId="3410AE31"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New" w:hAnsi="Courier New" w:cs="Courier New"/>
          <w:sz w:val="18"/>
          <w:szCs w:val="18"/>
        </w:rPr>
        <w:t>&lt;BaseURL&gt;http://cdn2.example</w:t>
      </w:r>
      <w:r w:rsidR="00F34675" w:rsidRPr="00C3677B">
        <w:rPr>
          <w:rFonts w:ascii="Courier" w:hAnsi="Courier" w:cs="Lucida Sans Typewriter"/>
          <w:sz w:val="18"/>
          <w:szCs w:val="18"/>
        </w:rPr>
        <w:t>.com/&lt;/BaseURL&gt;</w:t>
      </w:r>
    </w:p>
    <w:p w14:paraId="77F60D92"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5738650" w14:textId="7F8B267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2BF470AC"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B934682" w14:textId="59F3E989"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Video --&gt;</w:t>
      </w:r>
    </w:p>
    <w:p w14:paraId="3C04C2C4" w14:textId="7D5312AB"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&lt;AdaptationSet id="video" mimeType="video/mp4" codecs="avc1.4D401F" </w:t>
      </w:r>
    </w:p>
    <w:p w14:paraId="1DB0B55E" w14:textId="77002B85"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frameRate="30000/1001" segmentAlignment="true" startWithSAP="1"&gt;</w:t>
      </w:r>
    </w:p>
    <w:p w14:paraId="1F2A9AA9" w14:textId="5C9281D4"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&lt;BaseURL&gt;video/&lt;/BaseURL&gt;</w:t>
      </w:r>
    </w:p>
    <w:p w14:paraId="407C121F" w14:textId="7B8B8D3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media="$Bandwidth$/$Time$.mp4v"&gt;</w:t>
      </w:r>
    </w:p>
    <w:p w14:paraId="72D00919" w14:textId="33B6343A"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31F9FC1E" w14:textId="6FFE717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3E4B0A">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5E49E470" w14:textId="0F536DE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53CD78D9" w14:textId="0EACB71A"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0CA206B6" w14:textId="12F9150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 width="320" height="240" bandwidth="250000"/&gt;</w:t>
      </w:r>
    </w:p>
    <w:p w14:paraId="3EE81A7B" w14:textId="78A9347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694CBA85" w14:textId="0E4EA189"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3F9C785A" w14:textId="7997B23F"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70C1EE15"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AD79037" w14:textId="4B9E24E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Display Attenuation Map Adapatation Set for energy reduction for video --&gt;</w:t>
      </w:r>
    </w:p>
    <w:p w14:paraId="1AC48019" w14:textId="0CFAA21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 id="ami" mimeType="video/mp4" codecs="resv.gmat.avc1.4D401F"&gt;</w:t>
      </w:r>
    </w:p>
    <w:p w14:paraId="7F730B0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B7C1F54" w14:textId="0628FC9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 schemeIdUri="urn:mpeg:mpegI:green:2023:ami"&gt;</w:t>
      </w:r>
    </w:p>
    <w:p w14:paraId="63CAD479" w14:textId="6D6FC59C"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 displayMode="3" attenuationUse="1" /&gt;</w:t>
      </w:r>
    </w:p>
    <w:p w14:paraId="774602A4" w14:textId="73FCE2D0"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53E041D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D4BB7E4" w14:textId="47962A0B"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&lt;BaseURL&gt;attenuation_maps/&lt;/BaseURL&gt;</w:t>
      </w:r>
    </w:p>
    <w:p w14:paraId="3CDA824A" w14:textId="66D7B1CC"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media="$id$/$Time$.mp4v"&gt;</w:t>
      </w:r>
    </w:p>
    <w:p w14:paraId="25C53045" w14:textId="7BCCDC16"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18D98350" w14:textId="7D24374B"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6B8F4909" w14:textId="716A2976"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72F1C837" w14:textId="10C57F6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r w:rsidR="00F34675" w:rsidRPr="00C3677B">
        <w:rPr>
          <w:rFonts w:ascii="Courier" w:hAnsi="Courier" w:cs="Lucida Sans Typewriter"/>
          <w:sz w:val="18"/>
          <w:szCs w:val="18"/>
        </w:rPr>
        <w:t>&lt;/SegmentTemplate&gt;</w:t>
      </w:r>
    </w:p>
    <w:p w14:paraId="409AE030"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1097752C" w14:textId="03B4EBFC"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id="ami0" bandwidth="1000" associationId="v0"</w:t>
      </w:r>
    </w:p>
    <w:p w14:paraId="1D76C365" w14:textId="4ECDCF0E"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associationType="amit"&gt;</w:t>
      </w:r>
    </w:p>
    <w:p w14:paraId="7032CC2F" w14:textId="488D21E1"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 schemeIdUri="urn:mpeg:mpegI:green:2023:ami"&gt;</w:t>
      </w:r>
    </w:p>
    <w:p w14:paraId="67D026C0" w14:textId="69598DC0"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 energyReductionRate="20"&gt;</w:t>
      </w:r>
    </w:p>
    <w:p w14:paraId="376B815F" w14:textId="2B9FF6D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&lt;green:ApproxModel type="1" /&gt;</w:t>
      </w:r>
    </w:p>
    <w:p w14:paraId="324EE963" w14:textId="32CE3648"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185C4692" w14:textId="2C053243"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270C0D15" w14:textId="5E660077"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145EA165"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624D1A" w14:textId="0A2CC40E"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id="ami1" bandwidth="1000" associationId="v0"</w:t>
      </w:r>
    </w:p>
    <w:p w14:paraId="0F3494C6" w14:textId="7269F2FF"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associationType="amit"&gt;</w:t>
      </w:r>
    </w:p>
    <w:p w14:paraId="6F3C177D" w14:textId="659C1D6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 schemeIdUri="urn:mpeg:mpegI:green:2023:ami"&gt;</w:t>
      </w:r>
    </w:p>
    <w:p w14:paraId="6F5E1303" w14:textId="31206FC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 energyReductionRate="40"&gt;</w:t>
      </w:r>
    </w:p>
    <w:p w14:paraId="070C5CFE" w14:textId="446DE995"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&lt;green:ApproxModel type="1" /&gt;</w:t>
      </w:r>
    </w:p>
    <w:p w14:paraId="00583C57" w14:textId="47A6D85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540F94B2" w14:textId="66C73C7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74C84841" w14:textId="046711B9"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4288DACD" w14:textId="011FA90C"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173EC79D"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E7C7D0B" w14:textId="2F971F7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68D5F2E0" w14:textId="77777777" w:rsidR="00F34675"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451C9750" w14:textId="77777777" w:rsidR="00844639" w:rsidRDefault="00844639" w:rsidP="00250677">
      <w:pPr>
        <w:pStyle w:val="a3"/>
        <w:keepNext w:val="0"/>
        <w:numPr>
          <w:ilvl w:val="0"/>
          <w:numId w:val="0"/>
        </w:numPr>
        <w:tabs>
          <w:tab w:val="clear" w:pos="403"/>
          <w:tab w:val="left" w:pos="640"/>
        </w:tabs>
        <w:spacing w:before="0" w:after="240" w:line="250" w:lineRule="exact"/>
      </w:pPr>
    </w:p>
    <w:p w14:paraId="7DD22319" w14:textId="77777777" w:rsidR="006A0CC7" w:rsidRDefault="00844639" w:rsidP="006A0CC7">
      <w:pPr>
        <w:pStyle w:val="a3"/>
        <w:keepNext w:val="0"/>
        <w:numPr>
          <w:ilvl w:val="2"/>
          <w:numId w:val="7"/>
        </w:numPr>
        <w:tabs>
          <w:tab w:val="clear" w:pos="403"/>
          <w:tab w:val="left" w:pos="640"/>
        </w:tabs>
        <w:spacing w:before="0" w:after="240" w:line="250" w:lineRule="exact"/>
      </w:pPr>
      <w:bookmarkStart w:id="1577" w:name="_Toc202030669"/>
      <w:r w:rsidRPr="006349FB">
        <w:t xml:space="preserve">Example </w:t>
      </w:r>
      <w:r>
        <w:t>4</w:t>
      </w:r>
      <w:bookmarkEnd w:id="1577"/>
    </w:p>
    <w:p w14:paraId="2F71B170" w14:textId="550175D1" w:rsidR="006C02C6" w:rsidRDefault="006C02C6" w:rsidP="006C02C6">
      <w:r w:rsidRPr="006C02C6">
        <w:t>This example demonstrates a DASH MPD with a presentation that includes a video Adaptation Set with three Representations and two Display Attenuation Map Adaptation Sets with two Representations that are associated with the first video Representation. The 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 Two Preselections are defined to signal two experiences, each grouping of the video Adaptation Set with one of the two Display Attenuation Map Adaptation Sets.</w:t>
      </w:r>
    </w:p>
    <w:p w14:paraId="737D579C" w14:textId="77777777" w:rsidR="006C02C6" w:rsidRPr="006C02C6" w:rsidRDefault="006C02C6" w:rsidP="00250677"/>
    <w:p w14:paraId="0C52F20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&lt;?xml version=”1.0” encoding=”UTF-8”?&gt;</w:t>
      </w:r>
    </w:p>
    <w:p w14:paraId="651B08C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&lt;MPD</w:t>
      </w:r>
    </w:p>
    <w:p w14:paraId="592C69C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xmlns:xsi="http://www.w3.org/2001/XMLSchema-instance"</w:t>
      </w:r>
    </w:p>
    <w:p w14:paraId="17E3971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xmlns="urn:mpeg:DASH:schema:MPD:2011"</w:t>
      </w:r>
    </w:p>
    <w:p w14:paraId="1128415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xmlns:green="urn:mpeg:mpegI:green:2023"</w:t>
      </w:r>
    </w:p>
    <w:p w14:paraId="505FADB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xsi:schemaLocation="urn:mpeg:DASH:schema:MPD:xxxx"</w:t>
      </w:r>
    </w:p>
    <w:p w14:paraId="019798FA"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type="static"</w:t>
      </w:r>
    </w:p>
    <w:p w14:paraId="2FD4665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minBufferTime="PT4S"</w:t>
      </w:r>
    </w:p>
    <w:p w14:paraId="0267084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profiles="urn:mpeg:dash:profile:isoff-on-demand:2011"&gt;</w:t>
      </w:r>
    </w:p>
    <w:p w14:paraId="45B6382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A94AE2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&lt;BaseURL&gt;http://cdn1.example.com/&lt;/BaseURL&gt;</w:t>
      </w:r>
    </w:p>
    <w:p w14:paraId="34EB25D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&lt;BaseURL&gt;http://cdn2.example.com/&lt;/BaseURL&gt;</w:t>
      </w:r>
    </w:p>
    <w:p w14:paraId="3C1801E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000CB48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&lt;Period&gt;</w:t>
      </w:r>
    </w:p>
    <w:p w14:paraId="0275B9A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96091D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 Video --&gt;</w:t>
      </w:r>
    </w:p>
    <w:p w14:paraId="08C6C50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 id="video" mimeType="video/mp4" codecs="avc1.4D401F"</w:t>
      </w:r>
    </w:p>
    <w:p w14:paraId="4C80831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frameRate="30000/1001" segmentAlignment="true" startWithSAP="1"&gt;</w:t>
      </w:r>
    </w:p>
    <w:p w14:paraId="7932E1D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&lt;BaseURL&gt;video/&lt;/BaseURL&gt;</w:t>
      </w:r>
    </w:p>
    <w:p w14:paraId="30102F4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lastRenderedPageBreak/>
        <w:tab/>
      </w:r>
      <w:r w:rsidRPr="00250677">
        <w:rPr>
          <w:rFonts w:ascii="Courier New" w:eastAsia="MS Mincho" w:hAnsi="Courier New" w:cs="Courier New"/>
          <w:sz w:val="18"/>
          <w:szCs w:val="18"/>
        </w:rPr>
        <w:tab/>
        <w:t>&lt;SegmentTemplate timescale="90000" media="$Bandwidth$/$Time$.mp4v"&gt;</w:t>
      </w:r>
    </w:p>
    <w:p w14:paraId="77F1CB9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121B7CA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 t="0" d="180180" r="432"/&gt;</w:t>
      </w:r>
    </w:p>
    <w:p w14:paraId="4389D9A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1A6EA97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&lt;/SegmentTemplate&gt;</w:t>
      </w:r>
    </w:p>
    <w:p w14:paraId="2268FC8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id="v0" width="320" height="240" bandwidth="250000"/&gt;</w:t>
      </w:r>
    </w:p>
    <w:p w14:paraId="30AB770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id="v1" width="640" height="480" bandwidth="500000"/&gt;</w:t>
      </w:r>
    </w:p>
    <w:p w14:paraId="3D02B1D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id="v2" width="960" height="720" bandwidth="1000000"/&gt;</w:t>
      </w:r>
    </w:p>
    <w:p w14:paraId="2B6D84E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&lt;/AdaptationSet&gt;</w:t>
      </w:r>
    </w:p>
    <w:p w14:paraId="23919A0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23CE797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 id="am1" mimeType="video/mp4" codecs="resv.gmat.avc1.4D401F"&gt;</w:t>
      </w:r>
    </w:p>
    <w:p w14:paraId="4315FD2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3D9CB85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schemeIdUri="urn:mpeg:mpegI:green:2023:ami"&gt;</w:t>
      </w:r>
    </w:p>
    <w:p w14:paraId="4059149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displayMode="3" attenuationUse="1"&gt;</w:t>
      </w:r>
    </w:p>
    <w:p w14:paraId="34787C3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&lt;green:ApproxModel type="0” /&gt;</w:t>
      </w:r>
    </w:p>
    <w:p w14:paraId="0D411D4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160CC61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031955E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E00383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&lt;BaseURL&gt;attenuation_maps/&lt;/BaseURL&gt;</w:t>
      </w:r>
    </w:p>
    <w:p w14:paraId="69792E2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&lt;SegmentTemplate timescale="90000" media="$id$/$Time$.mp4v"&gt;</w:t>
      </w:r>
    </w:p>
    <w:p w14:paraId="68EDA54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7FE982D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 t="0" d="180180" r="432"/&gt;</w:t>
      </w:r>
    </w:p>
    <w:p w14:paraId="3C4D058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71D94E3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&lt;/SegmentTemplate&gt;</w:t>
      </w:r>
    </w:p>
    <w:p w14:paraId="389AE68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298AB2C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id="ami1" bandwidth="1000" associationId="v0"</w:t>
      </w:r>
    </w:p>
    <w:p w14:paraId="48F8EE5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associationType="amit" /&gt;</w:t>
      </w:r>
    </w:p>
    <w:p w14:paraId="10DCFB2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schemeIdUri="urn:mpeg:mpegI:green:2023:ami"&gt;</w:t>
      </w:r>
    </w:p>
    <w:p w14:paraId="089B650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energyReductionRate="20"&gt;</w:t>
      </w:r>
    </w:p>
    <w:p w14:paraId="4C7E916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&lt;green:QualityInfo metric="PSNR" reduction="5" /&gt;</w:t>
      </w:r>
    </w:p>
    <w:p w14:paraId="2E9E206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034DB11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568E7BA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332A31B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4C178D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id="ami2" bandwidth="1000" associationId="v0"</w:t>
      </w:r>
    </w:p>
    <w:p w14:paraId="3D44CD2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associationType="amit" /&gt;</w:t>
      </w:r>
    </w:p>
    <w:p w14:paraId="137E57B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schemeIdUri="urn:mpeg:mpegI:green:2023:ami"&gt;</w:t>
      </w:r>
    </w:p>
    <w:p w14:paraId="70F7AA1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energyReductionRate="40"&gt;</w:t>
      </w:r>
    </w:p>
    <w:p w14:paraId="684557C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&lt;green:QualityInfo metric="PSNR" reduction="10" /&gt;</w:t>
      </w:r>
    </w:p>
    <w:p w14:paraId="474526EA"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42F2ACA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72D5A39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08F1781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32984EF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&lt;/AdaptationSet&gt;</w:t>
      </w:r>
    </w:p>
    <w:p w14:paraId="1819257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17BEABE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 id="am2" mimeType="video/mp4" codecs="resv.gmat.avc1.4D401F"&gt;</w:t>
      </w:r>
    </w:p>
    <w:p w14:paraId="08D6ACA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2EAAE27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schemeIdUri="urn:mpeg:mpegI:green:2023:ami"&gt;</w:t>
      </w:r>
    </w:p>
    <w:p w14:paraId="6CBF51A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displayMode="3" attenuationUse="1"&gt;</w:t>
      </w:r>
    </w:p>
    <w:p w14:paraId="02ACBD7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&lt;green:ApproxModel type="1” /&gt;</w:t>
      </w:r>
    </w:p>
    <w:p w14:paraId="37ECC4C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11453A7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27E0DEF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8D68D9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&lt;BaseURL&gt;attenuation_maps/&lt;/BaseURL&gt;</w:t>
      </w:r>
    </w:p>
    <w:p w14:paraId="5A03786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&lt;SegmentTemplate timescale="90000" media="$id$/$Time$.mp4v"&gt;</w:t>
      </w:r>
    </w:p>
    <w:p w14:paraId="522E11D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4C6FD89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 t="0" d="180180" r="432"/&gt;</w:t>
      </w:r>
    </w:p>
    <w:p w14:paraId="79D6325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lastRenderedPageBreak/>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295600A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&lt;/SegmentTemplate&gt;</w:t>
      </w:r>
    </w:p>
    <w:p w14:paraId="6363163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B578A1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id="ami3" bandwidth="1000" associationId="v0"</w:t>
      </w:r>
    </w:p>
    <w:p w14:paraId="1858FC2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associationType="amit" /&gt;</w:t>
      </w:r>
    </w:p>
    <w:p w14:paraId="28CE4AB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schemeIdUri="urn:mpeg:mpegI:green:2023:ami"&gt;</w:t>
      </w:r>
    </w:p>
    <w:p w14:paraId="0D164E6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energyReductionRate="20"&gt;</w:t>
      </w:r>
    </w:p>
    <w:p w14:paraId="2BCB07D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&lt;green:QualityInfo metric="PSNR" reduction="5" /&gt;</w:t>
      </w:r>
    </w:p>
    <w:p w14:paraId="26F9441D"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43B6C10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551942F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452A50B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0366B68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id="ami4" bandwidth="1000" associationId="v0"</w:t>
      </w:r>
    </w:p>
    <w:p w14:paraId="16740D5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associationType="amit" /&gt;</w:t>
      </w:r>
    </w:p>
    <w:p w14:paraId="7D2F947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schemeIdUri="urn:mpeg:mpegI:green:2023:ami"&gt;</w:t>
      </w:r>
    </w:p>
    <w:p w14:paraId="255FBAB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energyReductionRate="40"&gt;</w:t>
      </w:r>
    </w:p>
    <w:p w14:paraId="648A4FA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&lt;green:QualityInfo metric="PSNR" reduction="10" /&gt;</w:t>
      </w:r>
    </w:p>
    <w:p w14:paraId="291E7F5A"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120876B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69BE135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3BF9669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9E1BB9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&lt;/AdaptationSet&gt;</w:t>
      </w:r>
    </w:p>
    <w:p w14:paraId="13E5AE8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D65266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 xml:space="preserve">&lt;Preselection id="amip1" tag="1" preselectionComponents="video am1" </w:t>
      </w:r>
    </w:p>
    <w:p w14:paraId="5C7EB0C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codecs="avc1.4D401F"&gt;</w:t>
      </w:r>
    </w:p>
    <w:p w14:paraId="034FC1A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&lt;Role schemeIdUri=" mpeg:mpegI:green:role:2023" value="ami" /&gt;</w:t>
      </w:r>
    </w:p>
    <w:p w14:paraId="25C48F2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&lt;/Preselection&gt;</w:t>
      </w:r>
    </w:p>
    <w:p w14:paraId="00B4146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177F600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 xml:space="preserve">&lt;Preselection id="amip2" tag="2" preselectionComponents="video am2" </w:t>
      </w:r>
    </w:p>
    <w:p w14:paraId="0C92BCC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codecs="avc1.4D401F"&gt;</w:t>
      </w:r>
    </w:p>
    <w:p w14:paraId="7460653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&lt;Role schemeIdUri="mpeg:mpegI:green:role:2023" value="ami" /&gt;</w:t>
      </w:r>
    </w:p>
    <w:p w14:paraId="31188F9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&lt;/Preselection&gt;</w:t>
      </w:r>
    </w:p>
    <w:p w14:paraId="16488AF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807DEA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0F66E7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&lt;/Period&gt;</w:t>
      </w:r>
    </w:p>
    <w:p w14:paraId="68F96A9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&lt;/MPD&gt;</w:t>
      </w:r>
    </w:p>
    <w:p w14:paraId="383B226E" w14:textId="77777777" w:rsidR="006A0CC7" w:rsidRPr="00250677" w:rsidRDefault="006A0CC7" w:rsidP="00250677"/>
    <w:p w14:paraId="640E4625" w14:textId="77777777" w:rsidR="00A14711" w:rsidRPr="00250677" w:rsidRDefault="00A14711" w:rsidP="00277FA7">
      <w:pPr>
        <w:rPr>
          <w:rFonts w:eastAsia="MS Mincho"/>
          <w:szCs w:val="24"/>
          <w:lang w:val="en-US"/>
        </w:rPr>
      </w:pPr>
    </w:p>
    <w:p w14:paraId="2543330B" w14:textId="77777777" w:rsidR="00277FA7" w:rsidRPr="00250677" w:rsidRDefault="00277FA7" w:rsidP="00277FA7">
      <w:pPr>
        <w:rPr>
          <w:rFonts w:eastAsia="MS Mincho"/>
          <w:szCs w:val="24"/>
        </w:rPr>
      </w:pPr>
    </w:p>
    <w:p w14:paraId="0ACF1CC9" w14:textId="77777777" w:rsidR="00277FA7" w:rsidRPr="00250677" w:rsidRDefault="00277FA7" w:rsidP="00277FA7">
      <w:pPr>
        <w:rPr>
          <w:rFonts w:eastAsia="MS Mincho"/>
          <w:szCs w:val="24"/>
        </w:rPr>
      </w:pPr>
    </w:p>
    <w:p w14:paraId="1384690D" w14:textId="77777777" w:rsidR="00277FA7" w:rsidRPr="00250677" w:rsidRDefault="00277FA7" w:rsidP="00250677">
      <w:pPr>
        <w:rPr>
          <w:rFonts w:eastAsia="MS Mincho"/>
          <w:szCs w:val="24"/>
        </w:rPr>
      </w:pPr>
    </w:p>
    <w:p w14:paraId="60B23637" w14:textId="3808C998" w:rsidR="00F634FE" w:rsidRDefault="00F634FE">
      <w:pPr>
        <w:tabs>
          <w:tab w:val="clear" w:pos="403"/>
        </w:tabs>
        <w:spacing w:after="0" w:line="240" w:lineRule="auto"/>
        <w:jc w:val="left"/>
      </w:pPr>
      <w:r>
        <w:br w:type="page"/>
      </w:r>
    </w:p>
    <w:p w14:paraId="572FABFD" w14:textId="00197086" w:rsidR="00F634FE" w:rsidRPr="00BC394B" w:rsidRDefault="00F634FE" w:rsidP="00F634FE">
      <w:pPr>
        <w:pStyle w:val="ANNEX"/>
        <w:numPr>
          <w:ilvl w:val="0"/>
          <w:numId w:val="7"/>
        </w:numPr>
      </w:pPr>
      <w:r w:rsidRPr="00AD6264">
        <w:rPr>
          <w:lang w:val="en-US"/>
        </w:rPr>
        <w:lastRenderedPageBreak/>
        <w:br/>
      </w:r>
      <w:bookmarkStart w:id="1578" w:name="_Toc202030670"/>
      <w:r w:rsidRPr="00BC394B">
        <w:rPr>
          <w:b w:val="0"/>
        </w:rPr>
        <w:t>(</w:t>
      </w:r>
      <w:r>
        <w:rPr>
          <w:b w:val="0"/>
        </w:rPr>
        <w:t>inf</w:t>
      </w:r>
      <w:r w:rsidRPr="00BC394B">
        <w:rPr>
          <w:b w:val="0"/>
        </w:rPr>
        <w:t>ormative)</w:t>
      </w:r>
      <w:r w:rsidRPr="00BC394B">
        <w:br/>
      </w:r>
      <w:r w:rsidRPr="00BC394B">
        <w:br/>
      </w:r>
      <w:r>
        <w:t xml:space="preserve">Conformance </w:t>
      </w:r>
      <w:r w:rsidRPr="00D63888">
        <w:t>and Reference Software</w:t>
      </w:r>
      <w:bookmarkEnd w:id="1578"/>
    </w:p>
    <w:p w14:paraId="442AA815" w14:textId="00B17A45" w:rsidR="00760CB2" w:rsidRDefault="00326692" w:rsidP="00E663A3">
      <w:pPr>
        <w:pStyle w:val="a2"/>
        <w:numPr>
          <w:ilvl w:val="1"/>
          <w:numId w:val="7"/>
        </w:numPr>
      </w:pPr>
      <w:bookmarkStart w:id="1579" w:name="_Toc136599233"/>
      <w:bookmarkStart w:id="1580" w:name="_Toc148637572"/>
      <w:bookmarkStart w:id="1581" w:name="_Toc202030671"/>
      <w:r w:rsidRPr="00F6142F">
        <w:t>Display</w:t>
      </w:r>
      <w:r w:rsidR="003B0182">
        <w:t xml:space="preserve"> </w:t>
      </w:r>
      <w:r w:rsidRPr="00F6142F">
        <w:t>power reduction using display adapta</w:t>
      </w:r>
      <w:bookmarkEnd w:id="1579"/>
      <w:bookmarkEnd w:id="1580"/>
      <w:r w:rsidR="00DD316A">
        <w:t>tion</w:t>
      </w:r>
      <w:bookmarkEnd w:id="1581"/>
    </w:p>
    <w:p w14:paraId="5595B371" w14:textId="10EAC1A1" w:rsidR="00326692" w:rsidRDefault="002A5FAF" w:rsidP="00E663A3">
      <w:pPr>
        <w:pStyle w:val="a3"/>
      </w:pPr>
      <w:bookmarkStart w:id="1582" w:name="_Toc202030672"/>
      <w:r>
        <w:t>Conformance test vectors</w:t>
      </w:r>
      <w:bookmarkEnd w:id="1582"/>
    </w:p>
    <w:p w14:paraId="44587B22" w14:textId="54A427BE" w:rsidR="00A6319D" w:rsidRPr="004340A4" w:rsidRDefault="00A6319D" w:rsidP="00E663A3">
      <w:pPr>
        <w:spacing w:line="240" w:lineRule="auto"/>
        <w:rPr>
          <w:lang w:eastAsia="x-none"/>
        </w:rPr>
      </w:pPr>
      <w:r w:rsidRPr="004340A4">
        <w:rPr>
          <w:lang w:eastAsia="x-none"/>
        </w:rPr>
        <w:t xml:space="preserve">One conformance ISO BMFF file, BasketballDrill_28_gamma.mp4m, which contains </w:t>
      </w:r>
      <w:r>
        <w:rPr>
          <w:lang w:eastAsia="x-none"/>
        </w:rPr>
        <w:t>green metadata</w:t>
      </w:r>
      <w:r w:rsidRPr="004340A4">
        <w:rPr>
          <w:lang w:eastAsia="x-none"/>
        </w:rPr>
        <w:t xml:space="preserve"> samples of ‘dfce’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ype, as specified in</w:t>
      </w:r>
      <w:r w:rsidR="00E862D9">
        <w:rPr>
          <w:lang w:eastAsia="x-none"/>
        </w:rPr>
        <w:t xml:space="preserve"> </w:t>
      </w:r>
      <w:r w:rsidR="00923DF4">
        <w:rPr>
          <w:lang w:eastAsia="x-none"/>
        </w:rPr>
        <w:t xml:space="preserve">subclause </w:t>
      </w:r>
      <w:r w:rsidR="00923DF4">
        <w:rPr>
          <w:lang w:eastAsia="x-none"/>
        </w:rPr>
        <w:fldChar w:fldCharType="begin"/>
      </w:r>
      <w:r w:rsidR="00923DF4">
        <w:rPr>
          <w:lang w:eastAsia="x-none"/>
        </w:rPr>
        <w:instrText xml:space="preserve"> REF _Ref171273417 \r \h </w:instrText>
      </w:r>
      <w:r w:rsidR="00923DF4">
        <w:rPr>
          <w:lang w:eastAsia="x-none"/>
        </w:rPr>
      </w:r>
      <w:r w:rsidR="00923DF4">
        <w:rPr>
          <w:lang w:eastAsia="x-none"/>
        </w:rPr>
        <w:fldChar w:fldCharType="separate"/>
      </w:r>
      <w:r w:rsidR="00923DF4">
        <w:rPr>
          <w:rFonts w:hint="eastAsia"/>
          <w:cs/>
          <w:lang w:eastAsia="x-none"/>
        </w:rPr>
        <w:t>‎</w:t>
      </w:r>
      <w:r w:rsidR="00923DF4">
        <w:rPr>
          <w:lang w:eastAsia="x-none"/>
        </w:rPr>
        <w:t>5.3.2</w:t>
      </w:r>
      <w:r w:rsidR="00923DF4">
        <w:rPr>
          <w:lang w:eastAsia="x-none"/>
        </w:rPr>
        <w:fldChar w:fldCharType="end"/>
      </w:r>
      <w:r w:rsidRPr="004340A4">
        <w:rPr>
          <w:lang w:eastAsia="x-none"/>
        </w:rPr>
        <w:t xml:space="preserve">, is available </w:t>
      </w:r>
      <w:r w:rsidRPr="00FD1079">
        <w:rPr>
          <w:szCs w:val="24"/>
        </w:rPr>
        <w:t xml:space="preserve">at </w:t>
      </w:r>
      <w:hyperlink r:id="rId28" w:history="1">
        <w:r>
          <w:rPr>
            <w:rStyle w:val="Hyperlink"/>
            <w:szCs w:val="24"/>
            <w:lang w:val="en-US"/>
          </w:rPr>
          <w:t>http://standards.iso.org/iso-iec/23001/-11/ed-3/en</w:t>
        </w:r>
      </w:hyperlink>
      <w:r w:rsidRPr="00FD1079">
        <w:rPr>
          <w:szCs w:val="24"/>
        </w:rPr>
        <w:t>.</w:t>
      </w:r>
    </w:p>
    <w:p w14:paraId="1178AB02" w14:textId="77777777" w:rsidR="00A6319D" w:rsidRPr="004340A4" w:rsidRDefault="00A6319D" w:rsidP="00E663A3">
      <w:pPr>
        <w:spacing w:line="240" w:lineRule="auto"/>
        <w:rPr>
          <w:lang w:eastAsia="x-none"/>
        </w:rPr>
      </w:pPr>
      <w:r w:rsidRPr="004340A4">
        <w:rPr>
          <w:lang w:eastAsia="x-none"/>
        </w:rPr>
        <w:t xml:space="preserve">It is composed of a sample entry which contains static </w:t>
      </w:r>
      <w:r>
        <w:rPr>
          <w:lang w:eastAsia="x-none"/>
        </w:rPr>
        <w:t>m</w:t>
      </w:r>
      <w:r w:rsidRPr="004340A4">
        <w:rPr>
          <w:lang w:eastAsia="x-none"/>
        </w:rPr>
        <w:t xml:space="preserve">etadata and samples which contain dynamic </w:t>
      </w:r>
      <w:r>
        <w:rPr>
          <w:lang w:eastAsia="x-none"/>
        </w:rPr>
        <w:t>m</w:t>
      </w:r>
      <w:r w:rsidRPr="004340A4">
        <w:rPr>
          <w:lang w:eastAsia="x-none"/>
        </w:rPr>
        <w:t>etadata.</w:t>
      </w:r>
    </w:p>
    <w:p w14:paraId="234491EE" w14:textId="5D453588" w:rsidR="00A6319D" w:rsidRDefault="00A6319D" w:rsidP="00E663A3">
      <w:pPr>
        <w:spacing w:line="240" w:lineRule="auto"/>
        <w:rPr>
          <w:lang w:eastAsia="x-none"/>
        </w:rPr>
      </w:pPr>
      <w:r w:rsidRPr="004340A4">
        <w:rPr>
          <w:lang w:eastAsia="x-none"/>
        </w:rPr>
        <w:t xml:space="preserve">To verify conformance of a software implementation of ‘dfce’ </w:t>
      </w:r>
      <w:r>
        <w:rPr>
          <w:lang w:eastAsia="x-none"/>
        </w:rPr>
        <w:t>green metadata</w:t>
      </w:r>
      <w:r w:rsidRPr="004340A4">
        <w:rPr>
          <w:lang w:eastAsia="x-none"/>
        </w:rPr>
        <w:t xml:space="preserve"> samples parsing in an ISO BMFF file, the conformance file </w:t>
      </w:r>
      <w:r>
        <w:rPr>
          <w:lang w:eastAsia="x-none"/>
        </w:rPr>
        <w:t xml:space="preserve">shall be used to </w:t>
      </w:r>
      <w:r w:rsidRPr="004340A4">
        <w:rPr>
          <w:lang w:eastAsia="x-none"/>
        </w:rPr>
        <w:t>check that extracted values match expected values given in the side text file provided with the conformance file.</w:t>
      </w:r>
    </w:p>
    <w:p w14:paraId="397DE3F0" w14:textId="2AF1BDCB" w:rsidR="00A6319D" w:rsidRDefault="002A5FAF" w:rsidP="00E663A3">
      <w:pPr>
        <w:pStyle w:val="a3"/>
      </w:pPr>
      <w:bookmarkStart w:id="1583" w:name="_Toc202030673"/>
      <w:r>
        <w:t>Reference software</w:t>
      </w:r>
      <w:bookmarkEnd w:id="1583"/>
    </w:p>
    <w:p w14:paraId="29B24F1C" w14:textId="77777777" w:rsidR="00101731" w:rsidRDefault="00101731" w:rsidP="00101731">
      <w:commentRangeStart w:id="1584"/>
      <w:r>
        <w:t xml:space="preserve">A reference software for parsing and display of ‘dfce’ green metadata samples in ISO BMFF file is available at http://standards.iso.org/iso-iec/23001/-11/ed-3/en. </w:t>
      </w:r>
    </w:p>
    <w:p w14:paraId="3891BC04" w14:textId="77777777" w:rsidR="00101731" w:rsidRDefault="00101731" w:rsidP="00101731">
      <w:r>
        <w:t>It is linked with ISO BMFF reference software libraries (IsoLib), which are available in ISO/IEC 14496-5.</w:t>
      </w:r>
      <w:commentRangeEnd w:id="1584"/>
      <w:r w:rsidR="00EB0338">
        <w:rPr>
          <w:rStyle w:val="CommentReference"/>
        </w:rPr>
        <w:commentReference w:id="1584"/>
      </w:r>
    </w:p>
    <w:p w14:paraId="49E6ACEF" w14:textId="77777777" w:rsidR="00101731" w:rsidRDefault="00101731" w:rsidP="00101731">
      <w:r>
        <w:t>A readme.txt is provided to explain how to produce the executable in a Windows or Linux environment.</w:t>
      </w:r>
    </w:p>
    <w:p w14:paraId="3185319B" w14:textId="77777777" w:rsidR="00101731" w:rsidRDefault="00101731" w:rsidP="00101731">
      <w:r>
        <w:t>The reference software takes the ISO BMFF metadata file (*.mp4m) as input and produces a text file as output, which gives a full description of the metadata stored in the samples of the input file.</w:t>
      </w:r>
    </w:p>
    <w:p w14:paraId="03A9C70B" w14:textId="5DCCC68C" w:rsidR="002A5FAF" w:rsidRDefault="00101731" w:rsidP="00101731">
      <w:r>
        <w:t>To verify conformance of test metadata files, the reference software shall be used to parse the test metadata files and to check them for syntactic correctness and valid ranges.</w:t>
      </w:r>
    </w:p>
    <w:p w14:paraId="061D5118" w14:textId="20B26842" w:rsidR="00101731" w:rsidRDefault="009264FD" w:rsidP="00E663A3">
      <w:pPr>
        <w:pStyle w:val="a2"/>
        <w:numPr>
          <w:ilvl w:val="1"/>
          <w:numId w:val="7"/>
        </w:numPr>
      </w:pPr>
      <w:bookmarkStart w:id="1585" w:name="_Toc202030674"/>
      <w:r>
        <w:t>Energy-efficient media selection</w:t>
      </w:r>
      <w:bookmarkEnd w:id="1585"/>
    </w:p>
    <w:p w14:paraId="498B9209" w14:textId="6069A571" w:rsidR="009264FD" w:rsidRDefault="006A7790" w:rsidP="00E663A3">
      <w:pPr>
        <w:pStyle w:val="a3"/>
      </w:pPr>
      <w:bookmarkStart w:id="1586" w:name="_Toc202030675"/>
      <w:r>
        <w:t>Conformance test vectors</w:t>
      </w:r>
      <w:bookmarkEnd w:id="1586"/>
    </w:p>
    <w:p w14:paraId="58F7E120" w14:textId="77777777" w:rsidR="00420895" w:rsidRPr="004340A4" w:rsidRDefault="00420895" w:rsidP="00E663A3">
      <w:pPr>
        <w:spacing w:line="240" w:lineRule="auto"/>
        <w:rPr>
          <w:lang w:eastAsia="x-none"/>
        </w:rPr>
      </w:pPr>
      <w:r w:rsidRPr="004340A4">
        <w:rPr>
          <w:lang w:eastAsia="x-none"/>
        </w:rPr>
        <w:t xml:space="preserve">A conformance test vector for decoder-power indication metadata is available </w:t>
      </w:r>
      <w:r w:rsidRPr="00FD1079">
        <w:rPr>
          <w:szCs w:val="24"/>
        </w:rPr>
        <w:t xml:space="preserve">at </w:t>
      </w:r>
      <w:hyperlink r:id="rId29" w:history="1">
        <w:r>
          <w:rPr>
            <w:rStyle w:val="Hyperlink"/>
            <w:szCs w:val="24"/>
            <w:lang w:val="en-US"/>
          </w:rPr>
          <w:t>http://standards.iso.org/iso-iec/23001/-11/ed-3/en</w:t>
        </w:r>
      </w:hyperlink>
      <w:r w:rsidRPr="00FD1079">
        <w:rPr>
          <w:szCs w:val="24"/>
        </w:rPr>
        <w:t>.</w:t>
      </w:r>
    </w:p>
    <w:p w14:paraId="38846AEF" w14:textId="77777777" w:rsidR="00420895" w:rsidRPr="004340A4" w:rsidRDefault="00420895" w:rsidP="00E663A3">
      <w:pPr>
        <w:spacing w:line="240" w:lineRule="auto"/>
        <w:rPr>
          <w:lang w:eastAsia="x-none"/>
        </w:rPr>
      </w:pPr>
      <w:r w:rsidRPr="004340A4">
        <w:rPr>
          <w:lang w:eastAsia="x-none"/>
        </w:rPr>
        <w:t>It consists of a set of:</w:t>
      </w:r>
    </w:p>
    <w:p w14:paraId="4B07124A"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 xml:space="preserve">ten ISO BMFF video files, which provide ten AVC video representations, with (sub)segments duration of 2 s, at the following resolutions and bitrates: </w:t>
      </w:r>
    </w:p>
    <w:p w14:paraId="695574F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10Mbps,</w:t>
      </w:r>
    </w:p>
    <w:p w14:paraId="0E7486D7"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8Mbps,</w:t>
      </w:r>
    </w:p>
    <w:p w14:paraId="2765A38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8Mbps,</w:t>
      </w:r>
    </w:p>
    <w:p w14:paraId="0140099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6Mbps,</w:t>
      </w:r>
    </w:p>
    <w:p w14:paraId="10BD275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6Mbps,</w:t>
      </w:r>
    </w:p>
    <w:p w14:paraId="439A4E7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5Mbps,</w:t>
      </w:r>
    </w:p>
    <w:p w14:paraId="11C193E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lastRenderedPageBreak/>
        <w:t>960x540p50 @ 5Mbps,</w:t>
      </w:r>
    </w:p>
    <w:p w14:paraId="4A548EB0"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960x540p50 @ 3.5Mbps,</w:t>
      </w:r>
    </w:p>
    <w:p w14:paraId="28F2DA7E"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768x432p50 @ 3.5Mbps,</w:t>
      </w:r>
    </w:p>
    <w:p w14:paraId="07B4E47A"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768x432p25 @ 2.5Mbps.</w:t>
      </w:r>
    </w:p>
    <w:p w14:paraId="41ADC17C"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ten ISO BMFF metadata files, which provide associated decoder-power indication (‘depi’) metadata representation of each video representation,</w:t>
      </w:r>
    </w:p>
    <w:p w14:paraId="41E48F7C"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a manifest file, conformant to ISO/IEC</w:t>
      </w:r>
      <w:r w:rsidRPr="004340A4">
        <w:rPr>
          <w:rFonts w:eastAsia="Times New Roman"/>
          <w:lang w:eastAsia="x-none"/>
        </w:rPr>
        <w:t> 23009</w:t>
      </w:r>
      <w:r w:rsidRPr="004340A4">
        <w:rPr>
          <w:lang w:eastAsia="x-none"/>
        </w:rPr>
        <w:t>-</w:t>
      </w:r>
      <w:r w:rsidRPr="004340A4">
        <w:rPr>
          <w:rFonts w:eastAsia="Times New Roman"/>
          <w:lang w:eastAsia="x-none"/>
        </w:rPr>
        <w:t>1</w:t>
      </w:r>
      <w:r w:rsidRPr="004340A4">
        <w:rPr>
          <w:lang w:eastAsia="x-none"/>
        </w:rPr>
        <w:t xml:space="preserve">. </w:t>
      </w:r>
    </w:p>
    <w:p w14:paraId="78614EED" w14:textId="38957DA3" w:rsidR="00420895" w:rsidRDefault="00420895" w:rsidP="00E663A3">
      <w:pPr>
        <w:spacing w:line="240" w:lineRule="auto"/>
        <w:rPr>
          <w:lang w:eastAsia="x-none"/>
        </w:rPr>
      </w:pPr>
      <w:r w:rsidRPr="004340A4">
        <w:rPr>
          <w:rStyle w:val="reference-text"/>
        </w:rPr>
        <w:t xml:space="preserve">The ISO BMFF metadata files </w:t>
      </w:r>
      <w:r w:rsidRPr="004340A4">
        <w:rPr>
          <w:lang w:eastAsia="x-none"/>
        </w:rPr>
        <w:t xml:space="preserve">contain </w:t>
      </w:r>
      <w:r>
        <w:rPr>
          <w:lang w:eastAsia="x-none"/>
        </w:rPr>
        <w:t>green metadata</w:t>
      </w:r>
      <w:r w:rsidRPr="004340A4">
        <w:rPr>
          <w:lang w:eastAsia="x-none"/>
        </w:rPr>
        <w:t xml:space="preserve"> samples of ‘depi’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 xml:space="preserve">ype, </w:t>
      </w:r>
      <w:r w:rsidRPr="006374FF">
        <w:rPr>
          <w:lang w:eastAsia="x-none"/>
        </w:rPr>
        <w:t xml:space="preserve">as specified in </w:t>
      </w:r>
      <w:r w:rsidR="006374FF" w:rsidRPr="006374FF">
        <w:rPr>
          <w:lang w:eastAsia="x-none"/>
        </w:rPr>
        <w:t xml:space="preserve">clause </w:t>
      </w:r>
      <w:r w:rsidR="006374FF" w:rsidRPr="006374FF">
        <w:rPr>
          <w:lang w:eastAsia="x-none"/>
        </w:rPr>
        <w:fldChar w:fldCharType="begin"/>
      </w:r>
      <w:r w:rsidR="006374FF" w:rsidRPr="006374FF">
        <w:rPr>
          <w:lang w:eastAsia="x-none"/>
        </w:rPr>
        <w:instrText xml:space="preserve"> REF _Ref164174105 \r \h </w:instrText>
      </w:r>
      <w:r w:rsidR="006374FF">
        <w:rPr>
          <w:lang w:eastAsia="x-none"/>
        </w:rPr>
        <w:instrText xml:space="preserve"> \* MERGEFORMAT </w:instrText>
      </w:r>
      <w:r w:rsidR="006374FF" w:rsidRPr="006374FF">
        <w:rPr>
          <w:lang w:eastAsia="x-none"/>
        </w:rPr>
      </w:r>
      <w:r w:rsidR="006374FF" w:rsidRPr="006374FF">
        <w:rPr>
          <w:lang w:eastAsia="x-none"/>
        </w:rPr>
        <w:fldChar w:fldCharType="separate"/>
      </w:r>
      <w:r w:rsidR="006374FF" w:rsidRPr="006374FF">
        <w:rPr>
          <w:rFonts w:hint="eastAsia"/>
          <w:cs/>
          <w:lang w:eastAsia="x-none"/>
        </w:rPr>
        <w:t>‎</w:t>
      </w:r>
      <w:r w:rsidR="006374FF" w:rsidRPr="006374FF">
        <w:rPr>
          <w:lang w:eastAsia="x-none"/>
        </w:rPr>
        <w:fldChar w:fldCharType="end"/>
      </w:r>
      <w:r w:rsidR="006F4149">
        <w:rPr>
          <w:lang w:eastAsia="x-none"/>
        </w:rPr>
        <w:fldChar w:fldCharType="begin"/>
      </w:r>
      <w:r w:rsidR="006F4149">
        <w:rPr>
          <w:lang w:eastAsia="x-none"/>
        </w:rPr>
        <w:instrText xml:space="preserve"> REF _Ref171273662 \r \h </w:instrText>
      </w:r>
      <w:r w:rsidR="006F4149">
        <w:rPr>
          <w:lang w:eastAsia="x-none"/>
        </w:rPr>
      </w:r>
      <w:r w:rsidR="006F4149">
        <w:rPr>
          <w:lang w:eastAsia="x-none"/>
        </w:rPr>
        <w:fldChar w:fldCharType="separate"/>
      </w:r>
      <w:r w:rsidR="006F4149">
        <w:rPr>
          <w:rFonts w:hint="eastAsia"/>
          <w:cs/>
          <w:lang w:eastAsia="x-none"/>
        </w:rPr>
        <w:t>‎</w:t>
      </w:r>
      <w:r w:rsidR="006F4149">
        <w:rPr>
          <w:lang w:eastAsia="x-none"/>
        </w:rPr>
        <w:t>5.2.1</w:t>
      </w:r>
      <w:r w:rsidR="006F4149">
        <w:rPr>
          <w:lang w:eastAsia="x-none"/>
        </w:rPr>
        <w:fldChar w:fldCharType="end"/>
      </w:r>
      <w:r w:rsidRPr="006374FF">
        <w:rPr>
          <w:lang w:eastAsia="x-none"/>
        </w:rPr>
        <w:t>.</w:t>
      </w:r>
    </w:p>
    <w:p w14:paraId="79C3933E" w14:textId="481DD3DB" w:rsidR="006A7790" w:rsidRDefault="00420895" w:rsidP="00E663A3">
      <w:pPr>
        <w:spacing w:line="240" w:lineRule="auto"/>
        <w:rPr>
          <w:lang w:eastAsia="x-none"/>
        </w:rPr>
      </w:pPr>
      <w:r w:rsidRPr="004340A4">
        <w:rPr>
          <w:lang w:eastAsia="x-none"/>
        </w:rPr>
        <w:t xml:space="preserve">To verify conformance of a software implementation of ‘depi’ </w:t>
      </w:r>
      <w:r>
        <w:rPr>
          <w:lang w:eastAsia="x-none"/>
        </w:rPr>
        <w:t>green metadata</w:t>
      </w:r>
      <w:r w:rsidRPr="004340A4">
        <w:rPr>
          <w:lang w:eastAsia="x-none"/>
        </w:rPr>
        <w:t xml:space="preserve"> samples parsing in an ISO BMFF file,</w:t>
      </w:r>
      <w:r>
        <w:rPr>
          <w:lang w:eastAsia="x-none"/>
        </w:rPr>
        <w:t xml:space="preserve"> </w:t>
      </w:r>
      <w:r w:rsidRPr="004340A4">
        <w:rPr>
          <w:lang w:eastAsia="x-none"/>
        </w:rPr>
        <w:t xml:space="preserve">the conformance metadata files </w:t>
      </w:r>
      <w:r>
        <w:rPr>
          <w:lang w:eastAsia="x-none"/>
        </w:rPr>
        <w:t>shall be used to</w:t>
      </w:r>
      <w:r w:rsidRPr="004340A4">
        <w:rPr>
          <w:lang w:eastAsia="x-none"/>
        </w:rPr>
        <w:t xml:space="preserve"> check that extracted values match expected values given in the side text files provided with the conformance files.</w:t>
      </w:r>
    </w:p>
    <w:p w14:paraId="66E48FBC" w14:textId="6FF8EAF8" w:rsidR="00420895" w:rsidRDefault="00420895" w:rsidP="00E663A3">
      <w:pPr>
        <w:pStyle w:val="a3"/>
      </w:pPr>
      <w:bookmarkStart w:id="1587" w:name="_Toc202030676"/>
      <w:r>
        <w:t>Reference software</w:t>
      </w:r>
      <w:bookmarkEnd w:id="1587"/>
    </w:p>
    <w:p w14:paraId="21A460C7" w14:textId="77777777" w:rsidR="00224185" w:rsidRPr="004340A4" w:rsidRDefault="00224185" w:rsidP="00E663A3">
      <w:pPr>
        <w:spacing w:line="240" w:lineRule="auto"/>
        <w:rPr>
          <w:lang w:eastAsia="x-none"/>
        </w:rPr>
      </w:pPr>
      <w:r w:rsidRPr="004340A4">
        <w:rPr>
          <w:lang w:eastAsia="x-none"/>
        </w:rPr>
        <w:t xml:space="preserve">A reference software for parsing and display of decoder-power (‘depi’) or display-power (‘dipi’) indication metadata in ISO BMFF file is available </w:t>
      </w:r>
      <w:r w:rsidRPr="00FD1079">
        <w:rPr>
          <w:szCs w:val="24"/>
        </w:rPr>
        <w:t xml:space="preserve">at </w:t>
      </w:r>
      <w:hyperlink r:id="rId30" w:history="1">
        <w:r>
          <w:rPr>
            <w:rStyle w:val="Hyperlink"/>
            <w:szCs w:val="24"/>
            <w:lang w:val="en-US"/>
          </w:rPr>
          <w:t>http://standards.iso.org/iso-iec/23001/-11/ed-3/en</w:t>
        </w:r>
      </w:hyperlink>
      <w:r w:rsidRPr="00FD1079">
        <w:rPr>
          <w:szCs w:val="24"/>
        </w:rPr>
        <w:t>.</w:t>
      </w:r>
    </w:p>
    <w:p w14:paraId="3A21688B" w14:textId="77777777" w:rsidR="00224185" w:rsidRPr="004340A4" w:rsidRDefault="00224185" w:rsidP="00E663A3">
      <w:pPr>
        <w:spacing w:line="240" w:lineRule="auto"/>
        <w:rPr>
          <w:u w:val="single"/>
          <w:lang w:eastAsia="x-none"/>
        </w:rPr>
      </w:pPr>
      <w:r w:rsidRPr="004340A4">
        <w:rPr>
          <w:lang w:eastAsia="x-none"/>
        </w:rPr>
        <w:t>It is linked with ISO BMFF reference software libraries (IsoLib), which are available in ISO/IEC 14496-5.</w:t>
      </w:r>
    </w:p>
    <w:p w14:paraId="2EB46374" w14:textId="77777777" w:rsidR="00224185" w:rsidRPr="004340A4" w:rsidRDefault="00224185" w:rsidP="00E663A3">
      <w:pPr>
        <w:spacing w:line="240" w:lineRule="auto"/>
        <w:rPr>
          <w:lang w:eastAsia="x-none"/>
        </w:rPr>
      </w:pPr>
      <w:r w:rsidRPr="004340A4">
        <w:rPr>
          <w:lang w:eastAsia="x-none"/>
        </w:rPr>
        <w:t>A readme.txt is provided to explain how to produce the executable in Windows or Linux environment.</w:t>
      </w:r>
    </w:p>
    <w:p w14:paraId="59583381" w14:textId="77777777" w:rsidR="00224185" w:rsidRPr="004340A4" w:rsidRDefault="00224185" w:rsidP="00E663A3">
      <w:pPr>
        <w:spacing w:line="240" w:lineRule="auto"/>
        <w:rPr>
          <w:lang w:eastAsia="x-none"/>
        </w:rPr>
      </w:pPr>
      <w:r w:rsidRPr="004340A4">
        <w:rPr>
          <w:lang w:eastAsia="x-none"/>
        </w:rPr>
        <w:t>The reference software takes the ISO BMFF metadata file (*.mp4m) as input and produces a text file as output, which gives a full description of the metadata stored in the samples of the input file.</w:t>
      </w:r>
    </w:p>
    <w:p w14:paraId="023B50FF" w14:textId="27BCB7F4" w:rsidR="00420895" w:rsidRDefault="00224185" w:rsidP="00E663A3">
      <w:pPr>
        <w:spacing w:line="240" w:lineRule="auto"/>
      </w:pPr>
      <w:r w:rsidRPr="004340A4">
        <w:rPr>
          <w:lang w:eastAsia="x-none"/>
        </w:rPr>
        <w:t xml:space="preserve">To verify conformance of test metadata files, the reference software </w:t>
      </w:r>
      <w:r>
        <w:rPr>
          <w:lang w:eastAsia="x-none"/>
        </w:rPr>
        <w:t xml:space="preserve">shall be used </w:t>
      </w:r>
      <w:r w:rsidRPr="004340A4">
        <w:rPr>
          <w:lang w:eastAsia="x-none"/>
        </w:rPr>
        <w:t xml:space="preserve">to parse the test metadata files and </w:t>
      </w:r>
      <w:r>
        <w:rPr>
          <w:lang w:eastAsia="x-none"/>
        </w:rPr>
        <w:t xml:space="preserve">to </w:t>
      </w:r>
      <w:r w:rsidRPr="004340A4">
        <w:rPr>
          <w:lang w:eastAsia="x-none"/>
        </w:rPr>
        <w:t>check them for syntactic correctness and valid ranges.</w:t>
      </w:r>
    </w:p>
    <w:p w14:paraId="205618F4" w14:textId="77777777" w:rsidR="00420895" w:rsidRDefault="00420895" w:rsidP="00101731"/>
    <w:p w14:paraId="44FB8044" w14:textId="5486FC8A" w:rsidR="00420895" w:rsidRPr="00151B6D" w:rsidRDefault="006810BE">
      <w:pPr>
        <w:tabs>
          <w:tab w:val="clear" w:pos="403"/>
        </w:tabs>
        <w:spacing w:after="0" w:line="240" w:lineRule="auto"/>
        <w:jc w:val="left"/>
      </w:pPr>
      <w:r>
        <w:br w:type="page"/>
      </w:r>
    </w:p>
    <w:p w14:paraId="59930AD4" w14:textId="6058F5FF" w:rsidR="00420895" w:rsidRDefault="007E1593" w:rsidP="007E1593">
      <w:pPr>
        <w:pStyle w:val="ANNEX"/>
        <w:numPr>
          <w:ilvl w:val="0"/>
          <w:numId w:val="7"/>
        </w:numPr>
      </w:pPr>
      <w:r>
        <w:lastRenderedPageBreak/>
        <w:br/>
      </w:r>
      <w:bookmarkStart w:id="1588" w:name="_Toc202030677"/>
      <w:r w:rsidR="00D93681" w:rsidRPr="00BC394B">
        <w:rPr>
          <w:b w:val="0"/>
        </w:rPr>
        <w:t>(</w:t>
      </w:r>
      <w:r w:rsidR="00D93681">
        <w:rPr>
          <w:b w:val="0"/>
        </w:rPr>
        <w:t>inf</w:t>
      </w:r>
      <w:r w:rsidR="00D93681" w:rsidRPr="00BC394B">
        <w:rPr>
          <w:b w:val="0"/>
        </w:rPr>
        <w:t>ormative)</w:t>
      </w:r>
      <w:r w:rsidR="00D93681" w:rsidRPr="00BC394B">
        <w:br/>
      </w:r>
      <w:r w:rsidR="00D93681" w:rsidRPr="00BC394B">
        <w:br/>
      </w:r>
      <w:r w:rsidR="00A34282">
        <w:t>Generation and U</w:t>
      </w:r>
      <w:r w:rsidR="00D93681">
        <w:t>se of Green Metadata</w:t>
      </w:r>
      <w:bookmarkEnd w:id="1588"/>
    </w:p>
    <w:p w14:paraId="45E6B316" w14:textId="63B9E627" w:rsidR="000A6F08" w:rsidRDefault="004869C6" w:rsidP="000A6F08">
      <w:pPr>
        <w:pStyle w:val="a2"/>
        <w:numPr>
          <w:ilvl w:val="1"/>
          <w:numId w:val="7"/>
        </w:numPr>
      </w:pPr>
      <w:bookmarkStart w:id="1589" w:name="_Toc202030678"/>
      <w:r>
        <w:t>Decoder and display power indication</w:t>
      </w:r>
      <w:bookmarkEnd w:id="1589"/>
    </w:p>
    <w:p w14:paraId="21FA9A11" w14:textId="77777777" w:rsidR="00AA4C3C" w:rsidRDefault="00AA4C3C" w:rsidP="00AA4C3C">
      <w:pPr>
        <w:pStyle w:val="a3"/>
      </w:pPr>
      <w:bookmarkStart w:id="1590" w:name="_Toc202030679"/>
      <w:r>
        <w:t>Metadata generation at the server side</w:t>
      </w:r>
      <w:bookmarkEnd w:id="1590"/>
    </w:p>
    <w:p w14:paraId="25F54416" w14:textId="571B9528" w:rsidR="00AA4C3C" w:rsidRDefault="00AA4C3C" w:rsidP="00AA4C3C">
      <w:pPr>
        <w:rPr>
          <w:rFonts w:eastAsia="MS Mincho"/>
          <w:szCs w:val="24"/>
        </w:rPr>
      </w:pPr>
      <w:r w:rsidRPr="00D318DE">
        <w:rPr>
          <w:rFonts w:eastAsia="MS Mincho"/>
          <w:szCs w:val="24"/>
        </w:rPr>
        <w:t xml:space="preserve">Given </w:t>
      </w:r>
      <w:r w:rsidRPr="00D318DE">
        <w:rPr>
          <w:rFonts w:eastAsia="MS Mincho"/>
          <w:i/>
          <w:szCs w:val="24"/>
        </w:rPr>
        <w:t>N</w:t>
      </w:r>
      <w:r w:rsidRPr="00D318DE">
        <w:rPr>
          <w:rFonts w:eastAsia="MS Mincho"/>
          <w:szCs w:val="24"/>
        </w:rPr>
        <w:t xml:space="preserve"> video </w:t>
      </w:r>
      <w:r>
        <w:rPr>
          <w:rFonts w:eastAsia="MS Mincho"/>
          <w:szCs w:val="24"/>
        </w:rPr>
        <w:t>representation</w:t>
      </w:r>
      <w:r w:rsidRPr="00D318DE">
        <w:rPr>
          <w:rFonts w:eastAsia="MS Mincho"/>
          <w:szCs w:val="24"/>
        </w:rPr>
        <w:t xml:space="preserve">s, the decoder-power indication metadata dec_ops_reduction_ratio_from_max(i) (DOR-Ratio-Max(i)) and dec_ops_reduction_ratio_from_prev(i) (DOR-Ratio-Prev(i)) are computed by the encoding system and provided by the server for i = 0 to </w:t>
      </w:r>
      <w:r w:rsidRPr="00045D53">
        <w:rPr>
          <w:rFonts w:eastAsia="MS Mincho"/>
          <w:i/>
          <w:iCs/>
          <w:szCs w:val="24"/>
        </w:rPr>
        <w:t>N</w:t>
      </w:r>
      <w:r>
        <w:rPr>
          <w:rFonts w:eastAsia="MS Mincho"/>
          <w:szCs w:val="24"/>
        </w:rPr>
        <w:t xml:space="preserve"> – </w:t>
      </w:r>
      <w:r w:rsidRPr="00D318DE">
        <w:rPr>
          <w:rFonts w:eastAsia="MS Mincho"/>
          <w:szCs w:val="24"/>
        </w:rPr>
        <w:t>1, as shown in</w:t>
      </w:r>
      <w:r>
        <w:rPr>
          <w:rFonts w:eastAsia="MS Mincho"/>
          <w:szCs w:val="24"/>
        </w:rPr>
        <w:t xml:space="preserve"> </w:t>
      </w:r>
      <w:r w:rsidR="0019046E">
        <w:rPr>
          <w:rFonts w:eastAsia="MS Mincho"/>
          <w:szCs w:val="24"/>
        </w:rPr>
        <w:fldChar w:fldCharType="begin"/>
      </w:r>
      <w:r w:rsidR="0019046E">
        <w:rPr>
          <w:rFonts w:eastAsia="MS Mincho"/>
          <w:szCs w:val="24"/>
        </w:rPr>
        <w:instrText xml:space="preserve"> REF _Ref170250200 \r \h </w:instrText>
      </w:r>
      <w:r w:rsidR="0019046E">
        <w:rPr>
          <w:rFonts w:eastAsia="MS Mincho"/>
          <w:szCs w:val="24"/>
        </w:rPr>
      </w:r>
      <w:r w:rsidR="0019046E">
        <w:rPr>
          <w:rFonts w:eastAsia="MS Mincho"/>
          <w:szCs w:val="24"/>
        </w:rPr>
        <w:fldChar w:fldCharType="separate"/>
      </w:r>
      <w:r w:rsidR="0019046E">
        <w:rPr>
          <w:rFonts w:eastAsia="MS Mincho" w:hint="cs"/>
          <w:szCs w:val="24"/>
          <w:cs/>
        </w:rPr>
        <w:t>‎</w:t>
      </w:r>
      <w:r w:rsidR="0019046E">
        <w:rPr>
          <w:rFonts w:eastAsia="MS Mincho"/>
          <w:szCs w:val="24"/>
        </w:rPr>
        <w:t>Figure D.1</w:t>
      </w:r>
      <w:r w:rsidR="0019046E">
        <w:rPr>
          <w:rFonts w:eastAsia="MS Mincho"/>
          <w:szCs w:val="24"/>
        </w:rPr>
        <w:fldChar w:fldCharType="end"/>
      </w:r>
      <w:r>
        <w:rPr>
          <w:rFonts w:eastAsia="MS Mincho"/>
          <w:szCs w:val="24"/>
        </w:rPr>
        <w:fldChar w:fldCharType="begin"/>
      </w:r>
      <w:r>
        <w:rPr>
          <w:rFonts w:eastAsia="MS Mincho"/>
          <w:szCs w:val="24"/>
        </w:rPr>
        <w:instrText xml:space="preserve"> REF _Ref161736088 \h </w:instrText>
      </w:r>
      <w:r>
        <w:rPr>
          <w:rFonts w:eastAsia="MS Mincho"/>
          <w:szCs w:val="24"/>
        </w:rPr>
      </w:r>
      <w:r>
        <w:rPr>
          <w:rFonts w:eastAsia="MS Mincho"/>
          <w:szCs w:val="24"/>
        </w:rPr>
        <w:fldChar w:fldCharType="separate"/>
      </w:r>
      <w:r>
        <w:rPr>
          <w:rFonts w:eastAsia="MS Mincho"/>
          <w:szCs w:val="24"/>
        </w:rPr>
        <w:fldChar w:fldCharType="end"/>
      </w:r>
      <w:r w:rsidRPr="00D318DE">
        <w:rPr>
          <w:rFonts w:eastAsia="MS Mincho"/>
          <w:szCs w:val="24"/>
        </w:rPr>
        <w:t xml:space="preserve">. The display-power indication metadata is computed from one </w:t>
      </w:r>
      <w:r>
        <w:rPr>
          <w:rFonts w:eastAsia="MS Mincho"/>
          <w:szCs w:val="24"/>
        </w:rPr>
        <w:t>representation</w:t>
      </w:r>
      <w:r w:rsidRPr="00D318DE">
        <w:rPr>
          <w:rFonts w:eastAsia="MS Mincho"/>
          <w:szCs w:val="24"/>
        </w:rPr>
        <w:t>.</w:t>
      </w:r>
    </w:p>
    <w:p w14:paraId="4D41C586" w14:textId="77777777" w:rsidR="00AA4C3C" w:rsidRDefault="00D026F0" w:rsidP="00AA4C3C">
      <w:pPr>
        <w:pStyle w:val="FigureGraphic"/>
        <w:keepNext/>
      </w:pPr>
      <w:r>
        <w:rPr>
          <w:noProof/>
        </w:rPr>
        <w:object w:dxaOrig="12445" w:dyaOrig="7237" w14:anchorId="3ED0378D">
          <v:shape id="_x0000_i1027" type="#_x0000_t75" alt="" style="width:490.75pt;height:281.1pt;mso-width-percent:0;mso-height-percent:0;mso-width-percent:0;mso-height-percent:0" o:ole="">
            <v:imagedata r:id="rId31" o:title=""/>
          </v:shape>
          <o:OLEObject Type="Embed" ProgID="Visio.Drawing.15" ShapeID="_x0000_i1027" DrawAspect="Content" ObjectID="_1812650992" r:id="rId32"/>
        </w:object>
      </w:r>
    </w:p>
    <w:p w14:paraId="6F439518" w14:textId="60BE901F" w:rsidR="00AA4C3C" w:rsidRPr="00C07CC7" w:rsidRDefault="00DF4598" w:rsidP="00077DB7">
      <w:pPr>
        <w:pStyle w:val="AnnexFigureTitle"/>
      </w:pPr>
      <w:r>
        <w:t xml:space="preserve"> </w:t>
      </w:r>
      <w:bookmarkStart w:id="1591" w:name="_Ref170250200"/>
      <w:r w:rsidR="00AA4C3C" w:rsidRPr="00C07CC7">
        <w:t>Green metadata computation and insertion</w:t>
      </w:r>
      <w:r>
        <w:t>.</w:t>
      </w:r>
      <w:bookmarkEnd w:id="1591"/>
    </w:p>
    <w:p w14:paraId="0EBBBDBF" w14:textId="77777777" w:rsidR="00AA4C3C" w:rsidRPr="000D7891" w:rsidRDefault="00AA4C3C" w:rsidP="00AA4C3C">
      <w:pPr>
        <w:pStyle w:val="BodyText"/>
        <w:autoSpaceDE w:val="0"/>
        <w:autoSpaceDN w:val="0"/>
        <w:adjustRightInd w:val="0"/>
        <w:rPr>
          <w:rFonts w:eastAsia="MS Mincho"/>
          <w:szCs w:val="24"/>
        </w:rPr>
      </w:pPr>
      <w:r w:rsidRPr="000D7891">
        <w:rPr>
          <w:rFonts w:eastAsia="MS Mincho"/>
          <w:szCs w:val="24"/>
        </w:rPr>
        <w:t xml:space="preserve">The DOR-Ratio-Max(i) associated with each video representation i of a </w:t>
      </w:r>
      <w:r>
        <w:rPr>
          <w:rFonts w:eastAsia="MS Mincho"/>
          <w:szCs w:val="24"/>
        </w:rPr>
        <w:t xml:space="preserve">Segment </w:t>
      </w:r>
      <w:r w:rsidRPr="000D7891">
        <w:rPr>
          <w:rFonts w:eastAsia="MS Mincho"/>
          <w:szCs w:val="24"/>
        </w:rPr>
        <w:t xml:space="preserve">is computed as the power-saving ratio from the most demanding video representation produced for the </w:t>
      </w:r>
      <w:r>
        <w:rPr>
          <w:rFonts w:eastAsia="MS Mincho"/>
          <w:szCs w:val="24"/>
        </w:rPr>
        <w:t>Segment</w:t>
      </w:r>
      <w:r w:rsidRPr="000D7891">
        <w:rPr>
          <w:rFonts w:eastAsia="MS Mincho"/>
          <w:szCs w:val="24"/>
        </w:rPr>
        <w:t>, as defined in</w:t>
      </w:r>
      <w:r>
        <w:rPr>
          <w:rFonts w:eastAsia="MS Mincho"/>
          <w:szCs w:val="24"/>
        </w:rPr>
        <w:t xml:space="preserve"> subclause</w:t>
      </w:r>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Pr>
          <w:rFonts w:eastAsia="MS Mincho"/>
          <w:szCs w:val="24"/>
        </w:rPr>
        <w:t xml:space="preserve"> </w:t>
      </w:r>
      <w:r w:rsidRPr="00574743">
        <w:rPr>
          <w:rFonts w:eastAsia="MS Mincho"/>
          <w:szCs w:val="24"/>
        </w:rPr>
        <w:t>of ISO/IEC 23001-11.</w:t>
      </w:r>
    </w:p>
    <w:p w14:paraId="536AFDCF" w14:textId="77777777" w:rsidR="00AA4C3C" w:rsidRPr="000D7891" w:rsidRDefault="00AA4C3C" w:rsidP="00AA4C3C">
      <w:pPr>
        <w:pStyle w:val="BodyText"/>
        <w:autoSpaceDE w:val="0"/>
        <w:autoSpaceDN w:val="0"/>
        <w:adjustRightInd w:val="0"/>
        <w:rPr>
          <w:rFonts w:eastAsia="MS Mincho"/>
          <w:szCs w:val="24"/>
        </w:rPr>
      </w:pPr>
      <w:r w:rsidRPr="000D7891">
        <w:rPr>
          <w:rFonts w:eastAsia="MS Mincho"/>
          <w:szCs w:val="24"/>
        </w:rPr>
        <w:t xml:space="preserve">The DOR-Ratio-Prev(i) associated with each video representation i of a </w:t>
      </w:r>
      <w:r>
        <w:rPr>
          <w:rFonts w:eastAsia="MS Mincho"/>
          <w:szCs w:val="24"/>
        </w:rPr>
        <w:t xml:space="preserve">Segment </w:t>
      </w:r>
      <w:r w:rsidRPr="000D7891">
        <w:rPr>
          <w:rFonts w:eastAsia="MS Mincho"/>
          <w:szCs w:val="24"/>
        </w:rPr>
        <w:t xml:space="preserve">is computed as the power-saving ratio from the previous </w:t>
      </w:r>
      <w:r>
        <w:rPr>
          <w:rFonts w:eastAsia="MS Mincho"/>
          <w:szCs w:val="24"/>
        </w:rPr>
        <w:t xml:space="preserve">Segment </w:t>
      </w:r>
      <w:r w:rsidRPr="000D7891">
        <w:rPr>
          <w:rFonts w:eastAsia="MS Mincho"/>
          <w:szCs w:val="24"/>
        </w:rPr>
        <w:t>of the same representation, as defined in</w:t>
      </w:r>
      <w:r>
        <w:rPr>
          <w:rFonts w:eastAsia="MS Mincho"/>
          <w:szCs w:val="24"/>
        </w:rPr>
        <w:t xml:space="preserve"> subclause</w:t>
      </w:r>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Pr>
          <w:rFonts w:eastAsia="MS Mincho"/>
          <w:szCs w:val="24"/>
        </w:rPr>
        <w:t xml:space="preserve"> </w:t>
      </w:r>
      <w:r w:rsidRPr="00574743">
        <w:rPr>
          <w:rFonts w:eastAsia="MS Mincho"/>
          <w:szCs w:val="24"/>
        </w:rPr>
        <w:t>of ISO/IEC 23001-11.</w:t>
      </w:r>
    </w:p>
    <w:p w14:paraId="2E4E6796" w14:textId="4A97DB98" w:rsidR="00AA4C3C" w:rsidRDefault="00AA4C3C" w:rsidP="00AA4C3C">
      <w:r w:rsidRPr="000D7891">
        <w:rPr>
          <w:rFonts w:eastAsia="MS Mincho"/>
          <w:szCs w:val="24"/>
        </w:rPr>
        <w:t xml:space="preserve">To produce the normative green metadata DOR-Ratio-Max(i) and DOR-Ratio-Prev(i) for a given </w:t>
      </w:r>
      <w:r>
        <w:rPr>
          <w:rFonts w:eastAsia="MS Mincho"/>
          <w:szCs w:val="24"/>
        </w:rPr>
        <w:t>Segment</w:t>
      </w:r>
      <w:r w:rsidRPr="000D7891">
        <w:rPr>
          <w:rFonts w:eastAsia="MS Mincho"/>
          <w:szCs w:val="24"/>
        </w:rPr>
        <w:t>, the encoding</w:t>
      </w:r>
      <w:r w:rsidRPr="00D318DE">
        <w:rPr>
          <w:rFonts w:eastAsia="MS Mincho"/>
          <w:szCs w:val="24"/>
        </w:rPr>
        <w:t xml:space="preserve"> system needs to estimate the decoding complexity of each video </w:t>
      </w:r>
      <w:r>
        <w:rPr>
          <w:rFonts w:eastAsia="MS Mincho"/>
          <w:szCs w:val="24"/>
        </w:rPr>
        <w:t>representation</w:t>
      </w:r>
      <w:r w:rsidRPr="00D318DE">
        <w:rPr>
          <w:rFonts w:eastAsia="MS Mincho"/>
          <w:szCs w:val="24"/>
        </w:rPr>
        <w:t>, as a number of processing cycles.</w:t>
      </w:r>
      <w:r>
        <w:rPr>
          <w:rFonts w:eastAsia="MS Mincho"/>
          <w:szCs w:val="24"/>
        </w:rPr>
        <w:t xml:space="preserve"> </w:t>
      </w:r>
      <w:r w:rsidRPr="00D318DE">
        <w:t xml:space="preserve">Each sample which contains the DOR-Ratio values is then stored in a specific metadata file “$id$/$Time$.mp4m” (one for each </w:t>
      </w:r>
      <w:r>
        <w:t>Segment</w:t>
      </w:r>
      <w:r w:rsidRPr="00D318DE">
        <w:t xml:space="preserve">) </w:t>
      </w:r>
      <w:r w:rsidRPr="00574743">
        <w:t xml:space="preserve">using the format specified in </w:t>
      </w:r>
      <w:r>
        <w:t>sub</w:t>
      </w:r>
      <w:r>
        <w:rPr>
          <w:rStyle w:val="stdpublisher"/>
          <w:rFonts w:eastAsia="MS Mincho"/>
          <w:szCs w:val="24"/>
        </w:rPr>
        <w:t xml:space="preserve">clause </w:t>
      </w:r>
      <w:r>
        <w:rPr>
          <w:rStyle w:val="stdpublisher"/>
          <w:rFonts w:eastAsia="MS Mincho"/>
          <w:szCs w:val="24"/>
        </w:rPr>
        <w:fldChar w:fldCharType="begin"/>
      </w:r>
      <w:r>
        <w:rPr>
          <w:rStyle w:val="stdpublisher"/>
          <w:rFonts w:eastAsia="MS Mincho"/>
          <w:szCs w:val="24"/>
        </w:rPr>
        <w:instrText xml:space="preserve"> REF _Ref169706690 \r \h </w:instrText>
      </w:r>
      <w:r>
        <w:rPr>
          <w:rStyle w:val="stdpublisher"/>
          <w:rFonts w:eastAsia="MS Mincho"/>
          <w:szCs w:val="24"/>
        </w:rPr>
      </w:r>
      <w:r>
        <w:rPr>
          <w:rStyle w:val="stdpublisher"/>
          <w:rFonts w:eastAsia="MS Mincho"/>
          <w:szCs w:val="24"/>
        </w:rPr>
        <w:fldChar w:fldCharType="separate"/>
      </w:r>
      <w:r>
        <w:rPr>
          <w:rStyle w:val="stdpublisher"/>
          <w:rFonts w:eastAsia="MS Mincho" w:hint="cs"/>
          <w:szCs w:val="24"/>
          <w:cs/>
        </w:rPr>
        <w:t>‎</w:t>
      </w:r>
      <w:r>
        <w:rPr>
          <w:rStyle w:val="stdpublisher"/>
          <w:rFonts w:eastAsia="MS Mincho"/>
          <w:szCs w:val="24"/>
        </w:rPr>
        <w:t>5.2</w:t>
      </w:r>
      <w:r>
        <w:rPr>
          <w:rStyle w:val="stdpublisher"/>
          <w:rFonts w:eastAsia="MS Mincho"/>
          <w:szCs w:val="24"/>
        </w:rPr>
        <w:fldChar w:fldCharType="end"/>
      </w:r>
      <w:r w:rsidRPr="00D318DE">
        <w:t>.</w:t>
      </w:r>
    </w:p>
    <w:p w14:paraId="58B4C407" w14:textId="77777777" w:rsidR="00980DCA" w:rsidRPr="00D318DE" w:rsidRDefault="00980DCA" w:rsidP="00980DCA">
      <w:pPr>
        <w:pStyle w:val="BodyText"/>
        <w:autoSpaceDE w:val="0"/>
        <w:autoSpaceDN w:val="0"/>
        <w:adjustRightInd w:val="0"/>
        <w:rPr>
          <w:rFonts w:eastAsia="MS Mincho"/>
          <w:szCs w:val="24"/>
        </w:rPr>
      </w:pPr>
      <w:r w:rsidRPr="00D318DE">
        <w:rPr>
          <w:rFonts w:eastAsia="MS Mincho"/>
          <w:szCs w:val="24"/>
        </w:rPr>
        <w:lastRenderedPageBreak/>
        <w:t xml:space="preserve">The display-power indication metadata is a list </w:t>
      </w:r>
      <w:r w:rsidRPr="000D7891">
        <w:rPr>
          <w:rFonts w:eastAsia="MS Mincho"/>
          <w:szCs w:val="24"/>
        </w:rPr>
        <w:t xml:space="preserve">of (ms_num_quality_levels + 1) pairs of the form (ms_max_rgb_component[ i ], ms_scaled_psnr_rgb[ i ]) as defined in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sidRPr="000D7891">
        <w:rPr>
          <w:rFonts w:eastAsia="MS Mincho"/>
          <w:szCs w:val="24"/>
        </w:rPr>
        <w:t>. This metadata is produced without considering any constraint on max_variation, the maximal</w:t>
      </w:r>
      <w:r w:rsidRPr="00D318DE">
        <w:rPr>
          <w:rFonts w:eastAsia="MS Mincho"/>
          <w:szCs w:val="24"/>
        </w:rPr>
        <w:t xml:space="preserve"> backlight variation between two successive frames. It is also assumed that the backlight can be updated on each frame so that constant_backlight_voltage_time_interval is the inter-frame interval. Therefore</w:t>
      </w:r>
      <w:r>
        <w:rPr>
          <w:rFonts w:eastAsia="MS Mincho"/>
          <w:szCs w:val="24"/>
        </w:rPr>
        <w:t>,</w:t>
      </w:r>
      <w:r w:rsidRPr="00D318DE">
        <w:rPr>
          <w:rFonts w:eastAsia="MS Mincho"/>
          <w:szCs w:val="24"/>
        </w:rPr>
        <w:t xml:space="preserve"> the display power-indication metadata provides the maximum power saving for a given quality level.</w:t>
      </w:r>
    </w:p>
    <w:p w14:paraId="0A143749" w14:textId="768D08D8" w:rsidR="00980DCA" w:rsidRDefault="00980DCA" w:rsidP="00980DCA">
      <w:r w:rsidRPr="00D318DE">
        <w:rPr>
          <w:rFonts w:eastAsia="MS Mincho"/>
          <w:szCs w:val="24"/>
        </w:rPr>
        <w:t xml:space="preserve">The display-power indication metadata is stored in a specific metadata file “$id$/$Time$.mp4m” (one for each </w:t>
      </w:r>
      <w:r>
        <w:rPr>
          <w:rFonts w:eastAsia="MS Mincho"/>
          <w:szCs w:val="24"/>
        </w:rPr>
        <w:t>Segment</w:t>
      </w:r>
      <w:r w:rsidRPr="00D318DE">
        <w:rPr>
          <w:rFonts w:eastAsia="MS Mincho"/>
          <w:szCs w:val="24"/>
        </w:rPr>
        <w:t xml:space="preserve">) using the format specified in </w:t>
      </w:r>
      <w:r>
        <w:rPr>
          <w:rFonts w:eastAsia="MS Mincho"/>
          <w:szCs w:val="24"/>
        </w:rPr>
        <w:t>sub</w:t>
      </w:r>
      <w:r w:rsidR="00EA5B1B">
        <w:rPr>
          <w:rFonts w:eastAsia="MS Mincho"/>
          <w:szCs w:val="24"/>
        </w:rPr>
        <w:t>clause 5.3.</w:t>
      </w:r>
    </w:p>
    <w:p w14:paraId="34FEB4D3" w14:textId="5071E410" w:rsidR="00AA4C3C" w:rsidRDefault="00AA4C3C" w:rsidP="00AA4C3C">
      <w:pPr>
        <w:pStyle w:val="a3"/>
      </w:pPr>
      <w:bookmarkStart w:id="1592" w:name="_Toc202030680"/>
      <w:r>
        <w:t>Use of metadata at the client</w:t>
      </w:r>
      <w:bookmarkEnd w:id="1592"/>
    </w:p>
    <w:p w14:paraId="0E44A7A5"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The client (player/decoder) can determine its remaining battery life based on the energy consumption of the current </w:t>
      </w:r>
      <w:r>
        <w:rPr>
          <w:rFonts w:eastAsia="MS Mincho"/>
          <w:szCs w:val="24"/>
        </w:rPr>
        <w:t>representation</w:t>
      </w:r>
      <w:r w:rsidRPr="00D318DE">
        <w:rPr>
          <w:rFonts w:eastAsia="MS Mincho"/>
          <w:szCs w:val="24"/>
        </w:rPr>
        <w:t xml:space="preserve"> it is using. If it detects that its battery life is insufficient for the total duration of the video content to be consumed (given parameter in the server or requirements of duration expressed by the user), the terminal can compute the power consumption saving ratio from the current </w:t>
      </w:r>
      <w:r>
        <w:rPr>
          <w:rFonts w:eastAsia="MS Mincho"/>
          <w:szCs w:val="24"/>
        </w:rPr>
        <w:t>representation</w:t>
      </w:r>
      <w:r w:rsidRPr="00D318DE">
        <w:rPr>
          <w:rFonts w:eastAsia="MS Mincho"/>
          <w:szCs w:val="24"/>
        </w:rPr>
        <w:t>.</w:t>
      </w:r>
    </w:p>
    <w:p w14:paraId="7AE02467"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Using the following information, the terminal can determine (for the next </w:t>
      </w:r>
      <w:r>
        <w:rPr>
          <w:rFonts w:eastAsia="MS Mincho"/>
          <w:szCs w:val="24"/>
        </w:rPr>
        <w:t>Segment</w:t>
      </w:r>
      <w:r w:rsidRPr="00D318DE">
        <w:rPr>
          <w:rFonts w:eastAsia="MS Mincho"/>
          <w:szCs w:val="24"/>
        </w:rPr>
        <w:t>) the best power-saving allocation strategy for the decoder and for the display:</w:t>
      </w:r>
    </w:p>
    <w:p w14:paraId="03E17DDB" w14:textId="77777777" w:rsidR="002C13BA" w:rsidRPr="00D318DE" w:rsidRDefault="002C13BA" w:rsidP="002C13BA">
      <w:pPr>
        <w:pStyle w:val="ListContinue1"/>
      </w:pPr>
      <w:r w:rsidRPr="00D318DE">
        <w:t>—</w:t>
      </w:r>
      <w:r w:rsidRPr="00D318DE">
        <w:tab/>
        <w:t xml:space="preserve">the decoder-power saving ratio of all available video </w:t>
      </w:r>
      <w:r>
        <w:t>representation</w:t>
      </w:r>
      <w:r w:rsidRPr="00D318DE">
        <w:t xml:space="preserve">s in the next </w:t>
      </w:r>
      <w:r>
        <w:rPr>
          <w:rFonts w:eastAsia="MS Mincho"/>
          <w:szCs w:val="24"/>
        </w:rPr>
        <w:t xml:space="preserve">Segment </w:t>
      </w:r>
      <w:r w:rsidRPr="00D318DE">
        <w:t xml:space="preserve">from the current (selected) </w:t>
      </w:r>
      <w:r>
        <w:t>representation</w:t>
      </w:r>
      <w:r w:rsidRPr="00D318DE">
        <w:t xml:space="preserve"> in the previous </w:t>
      </w:r>
      <w:r>
        <w:rPr>
          <w:rFonts w:eastAsia="MS Mincho"/>
          <w:szCs w:val="24"/>
        </w:rPr>
        <w:t>Segment</w:t>
      </w:r>
      <w:r w:rsidRPr="00D318DE">
        <w:t>,</w:t>
      </w:r>
    </w:p>
    <w:p w14:paraId="7CA5E663" w14:textId="77777777" w:rsidR="002C13BA" w:rsidRPr="00D318DE" w:rsidRDefault="002C13BA" w:rsidP="002C13BA">
      <w:pPr>
        <w:pStyle w:val="ListContinue1"/>
      </w:pPr>
      <w:r w:rsidRPr="00D318DE">
        <w:t>—</w:t>
      </w:r>
      <w:r w:rsidRPr="00D318DE">
        <w:tab/>
        <w:t xml:space="preserve">the impact of RGB component scaling on video quality for the next </w:t>
      </w:r>
      <w:r>
        <w:rPr>
          <w:rFonts w:eastAsia="MS Mincho"/>
          <w:szCs w:val="24"/>
        </w:rPr>
        <w:t>Segment</w:t>
      </w:r>
      <w:r w:rsidRPr="00D318DE">
        <w:t>,</w:t>
      </w:r>
    </w:p>
    <w:p w14:paraId="03846E23" w14:textId="77777777" w:rsidR="002C13BA" w:rsidRPr="00D318DE" w:rsidRDefault="002C13BA" w:rsidP="002C13BA">
      <w:pPr>
        <w:pStyle w:val="ListContinue1"/>
      </w:pPr>
      <w:r w:rsidRPr="00D318DE">
        <w:t>—</w:t>
      </w:r>
      <w:r w:rsidRPr="00D318DE">
        <w:tab/>
        <w:t xml:space="preserve">for the last </w:t>
      </w:r>
      <w:r>
        <w:rPr>
          <w:rFonts w:eastAsia="MS Mincho"/>
          <w:szCs w:val="24"/>
        </w:rPr>
        <w:t>Segments</w:t>
      </w:r>
      <w:r w:rsidRPr="00D318DE">
        <w:t>, the decoder and display consumption as a fraction of the total consumption.</w:t>
      </w:r>
    </w:p>
    <w:p w14:paraId="0A81E619"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From this information, the terminal determines which </w:t>
      </w:r>
      <w:r>
        <w:rPr>
          <w:rFonts w:eastAsia="MS Mincho"/>
          <w:szCs w:val="24"/>
        </w:rPr>
        <w:t>representation</w:t>
      </w:r>
      <w:r w:rsidRPr="00D318DE">
        <w:rPr>
          <w:rFonts w:eastAsia="MS Mincho"/>
          <w:szCs w:val="24"/>
        </w:rPr>
        <w:t xml:space="preserve"> it needs to download and what is the appropriate scaling of RGB components for this </w:t>
      </w:r>
      <w:r>
        <w:rPr>
          <w:rFonts w:eastAsia="MS Mincho"/>
          <w:szCs w:val="24"/>
        </w:rPr>
        <w:t>representation</w:t>
      </w:r>
      <w:r w:rsidRPr="00D318DE">
        <w:rPr>
          <w:rFonts w:eastAsia="MS Mincho"/>
          <w:szCs w:val="24"/>
        </w:rPr>
        <w:t>.</w:t>
      </w:r>
    </w:p>
    <w:p w14:paraId="3464F518" w14:textId="77777777" w:rsidR="002C13BA" w:rsidRPr="00D318DE" w:rsidRDefault="002C13BA" w:rsidP="002C13BA">
      <w:pPr>
        <w:pStyle w:val="BodyText"/>
        <w:autoSpaceDE w:val="0"/>
        <w:autoSpaceDN w:val="0"/>
        <w:adjustRightInd w:val="0"/>
        <w:rPr>
          <w:rFonts w:eastAsia="MS Mincho"/>
          <w:szCs w:val="24"/>
        </w:rPr>
      </w:pPr>
      <w:r>
        <w:rPr>
          <w:rFonts w:eastAsia="MS Mincho"/>
          <w:szCs w:val="24"/>
        </w:rPr>
        <w:t>It is o</w:t>
      </w:r>
      <w:r w:rsidRPr="00D318DE">
        <w:rPr>
          <w:rFonts w:eastAsia="MS Mincho"/>
          <w:szCs w:val="24"/>
        </w:rPr>
        <w:t>bserve</w:t>
      </w:r>
      <w:r>
        <w:rPr>
          <w:rFonts w:eastAsia="MS Mincho"/>
          <w:szCs w:val="24"/>
        </w:rPr>
        <w:t>d</w:t>
      </w:r>
      <w:r w:rsidRPr="00D318DE">
        <w:rPr>
          <w:rFonts w:eastAsia="MS Mincho"/>
          <w:szCs w:val="24"/>
        </w:rPr>
        <w:t xml:space="preserve"> that the decoder-power saving ratio of all available video </w:t>
      </w:r>
      <w:r>
        <w:rPr>
          <w:rFonts w:eastAsia="MS Mincho"/>
          <w:szCs w:val="24"/>
        </w:rPr>
        <w:t>representation</w:t>
      </w:r>
      <w:r w:rsidRPr="00D318DE">
        <w:rPr>
          <w:rFonts w:eastAsia="MS Mincho"/>
          <w:szCs w:val="24"/>
        </w:rPr>
        <w:t xml:space="preserve">s from the current </w:t>
      </w:r>
      <w:r>
        <w:rPr>
          <w:rFonts w:eastAsia="MS Mincho"/>
          <w:szCs w:val="24"/>
        </w:rPr>
        <w:t>representation</w:t>
      </w:r>
      <w:r w:rsidRPr="00D318DE">
        <w:rPr>
          <w:rFonts w:eastAsia="MS Mincho"/>
          <w:szCs w:val="24"/>
        </w:rPr>
        <w:t xml:space="preserve"> in the previous </w:t>
      </w:r>
      <w:r>
        <w:rPr>
          <w:rFonts w:eastAsia="MS Mincho"/>
          <w:szCs w:val="24"/>
        </w:rPr>
        <w:t>Segment i</w:t>
      </w:r>
      <w:r w:rsidRPr="00D318DE">
        <w:rPr>
          <w:rFonts w:eastAsia="MS Mincho"/>
          <w:szCs w:val="24"/>
        </w:rPr>
        <w:t xml:space="preserve">s not directly given by the power-indication metadata. At the server, what is given is a list of two decoder operations reduction ratios per video </w:t>
      </w:r>
      <w:r>
        <w:rPr>
          <w:rFonts w:eastAsia="MS Mincho"/>
          <w:szCs w:val="24"/>
        </w:rPr>
        <w:t>representation</w:t>
      </w:r>
      <w:r w:rsidRPr="00D318DE">
        <w:rPr>
          <w:rFonts w:eastAsia="MS Mincho"/>
          <w:szCs w:val="24"/>
        </w:rPr>
        <w:t>:</w:t>
      </w:r>
    </w:p>
    <w:p w14:paraId="201B7369" w14:textId="1E10B98D" w:rsidR="002C13BA" w:rsidRPr="003E01D9" w:rsidRDefault="002C13BA" w:rsidP="002C13BA">
      <w:pPr>
        <w:pStyle w:val="ListContinue1"/>
      </w:pPr>
      <w:r w:rsidRPr="00706C17">
        <w:t>—</w:t>
      </w:r>
      <w:r w:rsidRPr="00706C17">
        <w:tab/>
        <w:t xml:space="preserve">the first </w:t>
      </w:r>
      <w:r w:rsidRPr="003E01D9">
        <w:t>one is the ratio of each representation from the most energy-consuming one at a given period of time</w:t>
      </w:r>
      <w:r>
        <w:t xml:space="preserve"> </w:t>
      </w:r>
      <w:r w:rsidRPr="00802EFE">
        <w:rPr>
          <w:i/>
          <w:iCs/>
        </w:rPr>
        <w:t>T</w:t>
      </w:r>
      <w:r w:rsidRPr="003E01D9">
        <w:t xml:space="preserve"> (dash</w:t>
      </w:r>
      <w:r>
        <w:t>ed</w:t>
      </w:r>
      <w:r w:rsidRPr="003E01D9">
        <w:t xml:space="preserve"> arrow</w:t>
      </w:r>
      <w:r>
        <w:t>s</w:t>
      </w:r>
      <w:r w:rsidRPr="003E01D9">
        <w:t xml:space="preserve"> in</w:t>
      </w:r>
      <w:r>
        <w:t xml:space="preserve"> </w:t>
      </w:r>
      <w:r w:rsidR="00B55939">
        <w:fldChar w:fldCharType="begin"/>
      </w:r>
      <w:r w:rsidR="00B55939">
        <w:instrText xml:space="preserve"> REF _Ref170249971 \r \h </w:instrText>
      </w:r>
      <w:r w:rsidR="00B55939">
        <w:fldChar w:fldCharType="separate"/>
      </w:r>
      <w:r w:rsidR="00B55939">
        <w:rPr>
          <w:rFonts w:hint="eastAsia"/>
          <w:cs/>
        </w:rPr>
        <w:t>‎</w:t>
      </w:r>
      <w:r w:rsidR="00B55939">
        <w:t>Figure D.2</w:t>
      </w:r>
      <w:r w:rsidR="00B55939">
        <w:fldChar w:fldCharType="end"/>
      </w:r>
      <w:r w:rsidRPr="003E01D9">
        <w:t>),</w:t>
      </w:r>
    </w:p>
    <w:p w14:paraId="582746E1" w14:textId="79F5A349" w:rsidR="002C13BA" w:rsidRPr="00D318DE" w:rsidRDefault="002C13BA" w:rsidP="002C13BA">
      <w:pPr>
        <w:pStyle w:val="ListContinue1"/>
      </w:pPr>
      <w:r w:rsidRPr="003E01D9">
        <w:t>—</w:t>
      </w:r>
      <w:r w:rsidRPr="003E01D9">
        <w:tab/>
        <w:t>the second one is the ratio of each representation at a given period of time</w:t>
      </w:r>
      <w:r>
        <w:t xml:space="preserve"> </w:t>
      </w:r>
      <w:r w:rsidRPr="00802EFE">
        <w:rPr>
          <w:i/>
          <w:iCs/>
        </w:rPr>
        <w:t>T</w:t>
      </w:r>
      <w:r>
        <w:rPr>
          <w:i/>
          <w:iCs/>
        </w:rPr>
        <w:t xml:space="preserve"> </w:t>
      </w:r>
      <w:r w:rsidRPr="003E01D9">
        <w:t>from the previous period of time</w:t>
      </w:r>
      <w:r>
        <w:t xml:space="preserve"> </w:t>
      </w:r>
      <w:r w:rsidRPr="00BB028F">
        <w:rPr>
          <w:i/>
          <w:iCs/>
        </w:rPr>
        <w:t>T</w:t>
      </w:r>
      <w:r w:rsidRPr="003E01D9">
        <w:t xml:space="preserve"> </w:t>
      </w:r>
      <w:r>
        <w:t xml:space="preserve">– 1 </w:t>
      </w:r>
      <w:r w:rsidRPr="003E01D9">
        <w:t>(continuous</w:t>
      </w:r>
      <w:r w:rsidRPr="00DE5E4E">
        <w:t xml:space="preserve"> </w:t>
      </w:r>
      <w:r w:rsidRPr="003E01D9">
        <w:t>arrow in</w:t>
      </w:r>
      <w:r w:rsidR="00DC26BD">
        <w:t xml:space="preserve"> </w:t>
      </w:r>
      <w:r w:rsidR="00DC26BD">
        <w:fldChar w:fldCharType="begin"/>
      </w:r>
      <w:r w:rsidR="00DC26BD">
        <w:instrText xml:space="preserve"> REF _Ref170240957 \r \h </w:instrText>
      </w:r>
      <w:r w:rsidR="00DC26BD">
        <w:fldChar w:fldCharType="separate"/>
      </w:r>
      <w:r w:rsidR="00DC26BD">
        <w:rPr>
          <w:rFonts w:hint="eastAsia"/>
          <w:cs/>
        </w:rPr>
        <w:t>‎</w:t>
      </w:r>
      <w:r w:rsidR="00DC26BD">
        <w:t>Figure D.3</w:t>
      </w:r>
      <w:r w:rsidR="00DC26BD">
        <w:fldChar w:fldCharType="end"/>
      </w:r>
      <w:r w:rsidRPr="003E01D9">
        <w:t>).</w:t>
      </w:r>
    </w:p>
    <w:p w14:paraId="75D7075E"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The terminal can convert this list of ratios into a list of ratios from the current </w:t>
      </w:r>
      <w:r>
        <w:rPr>
          <w:rFonts w:eastAsia="MS Mincho"/>
          <w:szCs w:val="24"/>
        </w:rPr>
        <w:t>representation</w:t>
      </w:r>
      <w:r w:rsidRPr="00D318DE">
        <w:rPr>
          <w:rFonts w:eastAsia="MS Mincho"/>
          <w:szCs w:val="24"/>
        </w:rPr>
        <w:t xml:space="preserve"> it was using in the previous </w:t>
      </w:r>
      <w:r>
        <w:rPr>
          <w:rFonts w:eastAsia="MS Mincho"/>
          <w:szCs w:val="24"/>
        </w:rPr>
        <w:t>Segment</w:t>
      </w:r>
      <w:r w:rsidRPr="00D318DE">
        <w:rPr>
          <w:rFonts w:eastAsia="MS Mincho"/>
          <w:szCs w:val="24"/>
        </w:rPr>
        <w:t>.</w:t>
      </w:r>
    </w:p>
    <w:p w14:paraId="554294FD"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Let us define the following terms:</w:t>
      </w:r>
    </w:p>
    <w:p w14:paraId="765A80B4" w14:textId="77777777" w:rsidR="002C13BA" w:rsidRPr="00D318DE" w:rsidRDefault="002C13BA" w:rsidP="002C13BA">
      <w:pPr>
        <w:pStyle w:val="ListContinue1"/>
      </w:pPr>
      <w:r w:rsidRPr="00D318DE">
        <w:t>—</w:t>
      </w:r>
      <w:r w:rsidRPr="00D318DE">
        <w:tab/>
      </w:r>
      <w:r w:rsidRPr="00FF4A02">
        <w:rPr>
          <w:i/>
          <w:iCs/>
        </w:rPr>
        <w:t>I</w:t>
      </w:r>
      <w:r w:rsidRPr="00FF4A02">
        <w:rPr>
          <w:vertAlign w:val="subscript"/>
        </w:rPr>
        <w:t>refRep</w:t>
      </w:r>
      <w:r w:rsidRPr="006533A3">
        <w:t xml:space="preserve"> </w:t>
      </w:r>
      <w:r w:rsidRPr="00D318DE">
        <w:t xml:space="preserve">the index, in the current </w:t>
      </w:r>
      <w:r>
        <w:rPr>
          <w:rFonts w:eastAsia="MS Mincho"/>
          <w:szCs w:val="24"/>
        </w:rPr>
        <w:t>Segment</w:t>
      </w:r>
      <w:r w:rsidRPr="00D318DE">
        <w:t xml:space="preserve">, of the </w:t>
      </w:r>
      <w:r>
        <w:t>representation</w:t>
      </w:r>
      <w:r w:rsidRPr="00D318DE">
        <w:t xml:space="preserve"> which was used by the client terminal in the previous </w:t>
      </w:r>
      <w:r>
        <w:rPr>
          <w:rFonts w:eastAsia="MS Mincho"/>
          <w:szCs w:val="24"/>
        </w:rPr>
        <w:t>Segment</w:t>
      </w:r>
      <w:r w:rsidRPr="00D318DE">
        <w:t>,</w:t>
      </w:r>
    </w:p>
    <w:p w14:paraId="09086E95" w14:textId="77777777" w:rsidR="002C13BA" w:rsidRPr="0006503B" w:rsidRDefault="002C13BA" w:rsidP="002C13BA">
      <w:pPr>
        <w:pStyle w:val="ListContinue1"/>
      </w:pPr>
      <w:r w:rsidRPr="0006503B">
        <w:t>—</w:t>
      </w:r>
      <w:r w:rsidRPr="0006503B">
        <w:tab/>
        <w:t>dec_ops_reduction_ratio_from_max(i) the reduction ratio from the most energy consuming representation, received from the server,</w:t>
      </w:r>
    </w:p>
    <w:p w14:paraId="238700E7" w14:textId="77777777" w:rsidR="002C13BA" w:rsidRPr="0006503B" w:rsidRDefault="002C13BA" w:rsidP="002C13BA">
      <w:pPr>
        <w:pStyle w:val="ListContinue1"/>
      </w:pPr>
      <w:r w:rsidRPr="0006503B">
        <w:t>—</w:t>
      </w:r>
      <w:r w:rsidRPr="0006503B">
        <w:tab/>
      </w:r>
      <w:r w:rsidRPr="0006503B">
        <w:rPr>
          <w:i/>
          <w:iCs/>
        </w:rPr>
        <w:t>R</w:t>
      </w:r>
      <w:r w:rsidRPr="0006503B">
        <w:rPr>
          <w:vertAlign w:val="subscript"/>
        </w:rPr>
        <w:t>decOpsReducFromRepRef</w:t>
      </w:r>
      <w:r w:rsidRPr="0006503B">
        <w:t xml:space="preserve">(i) the reduction ratio from representation RefRep in the current </w:t>
      </w:r>
      <w:r>
        <w:rPr>
          <w:rFonts w:eastAsia="MS Mincho"/>
          <w:szCs w:val="24"/>
        </w:rPr>
        <w:t>Segment</w:t>
      </w:r>
      <w:r w:rsidRPr="0006503B">
        <w:t>,</w:t>
      </w:r>
    </w:p>
    <w:p w14:paraId="0D3A6F4B" w14:textId="77777777" w:rsidR="002C13BA" w:rsidRPr="0006503B" w:rsidRDefault="002C13BA" w:rsidP="002C13BA">
      <w:pPr>
        <w:pStyle w:val="ListContinue1"/>
      </w:pPr>
      <w:r w:rsidRPr="0006503B">
        <w:t>—</w:t>
      </w:r>
      <w:r w:rsidRPr="0006503B">
        <w:tab/>
      </w:r>
      <w:r w:rsidRPr="00FF4A02">
        <w:rPr>
          <w:i/>
          <w:iCs/>
        </w:rPr>
        <w:t>R</w:t>
      </w:r>
      <w:r w:rsidRPr="00FF4A02">
        <w:rPr>
          <w:vertAlign w:val="subscript"/>
        </w:rPr>
        <w:t>decOpsReducFromPrevRepRef</w:t>
      </w:r>
      <w:r w:rsidRPr="0006503B">
        <w:t xml:space="preserve">(i) the reduction ratio from representation RefRep in the previous </w:t>
      </w:r>
      <w:r>
        <w:rPr>
          <w:rFonts w:eastAsia="MS Mincho"/>
          <w:szCs w:val="24"/>
        </w:rPr>
        <w:t>Segment</w:t>
      </w:r>
      <w:r w:rsidRPr="0006503B">
        <w:t>,</w:t>
      </w:r>
    </w:p>
    <w:p w14:paraId="15CC4DC4" w14:textId="77777777" w:rsidR="002C13BA" w:rsidRPr="0006503B" w:rsidRDefault="002C13BA" w:rsidP="002C13BA">
      <w:pPr>
        <w:pStyle w:val="BodyText"/>
        <w:autoSpaceDE w:val="0"/>
        <w:autoSpaceDN w:val="0"/>
        <w:adjustRightInd w:val="0"/>
        <w:rPr>
          <w:rFonts w:eastAsia="MS Mincho"/>
          <w:szCs w:val="24"/>
        </w:rPr>
      </w:pPr>
      <w:r w:rsidRPr="0006503B">
        <w:rPr>
          <w:rFonts w:eastAsia="MS Mincho"/>
          <w:szCs w:val="24"/>
        </w:rPr>
        <w:t xml:space="preserve">It is possible to express </w:t>
      </w:r>
      <w:r w:rsidRPr="0006503B">
        <w:rPr>
          <w:i/>
          <w:iCs/>
        </w:rPr>
        <w:t>R</w:t>
      </w:r>
      <w:r w:rsidRPr="0006503B">
        <w:rPr>
          <w:vertAlign w:val="subscript"/>
        </w:rPr>
        <w:t>decOpsReducFromRepRef</w:t>
      </w:r>
      <w:r w:rsidRPr="0006503B">
        <w:rPr>
          <w:rFonts w:eastAsia="MS Mincho"/>
          <w:szCs w:val="24"/>
        </w:rPr>
        <w:t>(i) from dec_ops_reduction_ratio_from_max(i), using the following formula:</w:t>
      </w:r>
    </w:p>
    <w:p w14:paraId="59D0108C" w14:textId="392A673F" w:rsidR="002C13BA" w:rsidRPr="00D318DE" w:rsidRDefault="00000000" w:rsidP="002C13BA">
      <w:pPr>
        <w:pStyle w:val="BodyText"/>
        <w:tabs>
          <w:tab w:val="left" w:pos="9180"/>
        </w:tabs>
        <w:ind w:left="720"/>
      </w:pPr>
      <m:oMath>
        <m:sSub>
          <m:sSubPr>
            <m:ctrlPr>
              <w:ins w:id="1593" w:author="Ahmed Hamza" w:date="2025-06-24T15:13:00Z" w16du:dateUtc="2025-06-24T22:13:00Z">
                <w:rPr>
                  <w:rFonts w:ascii="Cambria Math" w:eastAsia="MS Mincho" w:hAnsi="Cambria Math"/>
                  <w:i/>
                  <w:szCs w:val="24"/>
                </w:rPr>
              </w:ins>
            </m:ctrlPr>
          </m:sSubPr>
          <m:e>
            <m:r>
              <w:rPr>
                <w:rFonts w:ascii="Cambria Math" w:eastAsia="MS Mincho" w:hAnsi="Cambria Math"/>
                <w:szCs w:val="24"/>
              </w:rPr>
              <m:t>R</m:t>
            </m:r>
          </m:e>
          <m:sub>
            <m:r>
              <m:rPr>
                <m:sty m:val="p"/>
              </m:rPr>
              <w:rPr>
                <w:rFonts w:ascii="Cambria Math" w:eastAsia="MS Mincho" w:hAnsi="Cambria Math"/>
                <w:szCs w:val="24"/>
              </w:rPr>
              <m:t>decOpsReducFromRefRep(i)</m:t>
            </m:r>
          </m:sub>
        </m:sSub>
        <m:r>
          <w:rPr>
            <w:rFonts w:ascii="Cambria Math" w:eastAsia="MS Mincho" w:hAnsi="Cambria Math"/>
            <w:szCs w:val="24"/>
          </w:rPr>
          <m:t>=</m:t>
        </m:r>
        <m:d>
          <m:dPr>
            <m:begChr m:val="["/>
            <m:endChr m:val="]"/>
            <m:ctrlPr>
              <w:ins w:id="1594" w:author="Ahmed Hamza" w:date="2025-06-24T15:13:00Z" w16du:dateUtc="2025-06-24T22:13:00Z">
                <w:rPr>
                  <w:rFonts w:ascii="Cambria Math" w:eastAsia="MS Mincho" w:hAnsi="Cambria Math"/>
                  <w:i/>
                  <w:szCs w:val="24"/>
                </w:rPr>
              </w:ins>
            </m:ctrlPr>
          </m:dPr>
          <m:e>
            <m:r>
              <w:rPr>
                <w:rFonts w:ascii="Cambria Math" w:eastAsia="MS Mincho" w:hAnsi="Cambria Math"/>
                <w:szCs w:val="24"/>
              </w:rPr>
              <m:t>1-</m:t>
            </m:r>
            <m:f>
              <m:fPr>
                <m:ctrlPr>
                  <w:ins w:id="1595" w:author="Ahmed Hamza" w:date="2025-06-24T15:13:00Z" w16du:dateUtc="2025-06-24T22:13:00Z">
                    <w:rPr>
                      <w:rFonts w:ascii="Cambria Math" w:eastAsia="MS Mincho" w:hAnsi="Cambria Math"/>
                      <w:i/>
                      <w:szCs w:val="24"/>
                    </w:rPr>
                  </w:ins>
                </m:ctrlPr>
              </m:fPr>
              <m:num>
                <m:r>
                  <w:rPr>
                    <w:rFonts w:ascii="Cambria Math" w:eastAsia="MS Mincho" w:hAnsi="Cambria Math"/>
                    <w:szCs w:val="24"/>
                  </w:rPr>
                  <m:t>100-</m:t>
                </m:r>
                <m:r>
                  <m:rPr>
                    <m:sty m:val="p"/>
                  </m:rPr>
                  <w:rPr>
                    <w:rFonts w:ascii="Cambria Math" w:hAnsi="Cambria Math"/>
                  </w:rPr>
                  <m:t>dec_ops_reduction_ratio_from_max(i)</m:t>
                </m:r>
              </m:num>
              <m:den>
                <m:r>
                  <w:rPr>
                    <w:rFonts w:ascii="Cambria Math" w:eastAsia="MS Mincho" w:hAnsi="Cambria Math"/>
                    <w:szCs w:val="24"/>
                  </w:rPr>
                  <m:t>100-</m:t>
                </m:r>
                <m:r>
                  <m:rPr>
                    <m:sty m:val="p"/>
                  </m:rPr>
                  <w:rPr>
                    <w:rFonts w:ascii="Cambria Math" w:hAnsi="Cambria Math"/>
                  </w:rPr>
                  <m:t>dec_ops_reduction_ratio_from_max(</m:t>
                </m:r>
                <m:sSub>
                  <m:sSubPr>
                    <m:ctrlPr>
                      <w:ins w:id="1596" w:author="Ahmed Hamza" w:date="2025-06-24T15:13:00Z" w16du:dateUtc="2025-06-24T22:13:00Z">
                        <w:rPr>
                          <w:rFonts w:ascii="Cambria Math" w:eastAsia="MS Mincho" w:hAnsi="Cambria Math"/>
                          <w:i/>
                          <w:szCs w:val="24"/>
                        </w:rPr>
                      </w:ins>
                    </m:ctrlPr>
                  </m:sSubPr>
                  <m:e>
                    <m:r>
                      <w:rPr>
                        <w:rFonts w:ascii="Cambria Math" w:eastAsia="MS Mincho" w:hAnsi="Cambria Math"/>
                        <w:szCs w:val="24"/>
                      </w:rPr>
                      <m:t>I</m:t>
                    </m:r>
                  </m:e>
                  <m:sub>
                    <m:r>
                      <m:rPr>
                        <m:sty m:val="p"/>
                      </m:rPr>
                      <w:rPr>
                        <w:rFonts w:ascii="Cambria Math" w:eastAsia="MS Mincho" w:hAnsi="Cambria Math"/>
                        <w:szCs w:val="24"/>
                      </w:rPr>
                      <m:t>refRep</m:t>
                    </m:r>
                  </m:sub>
                </m:sSub>
                <m:r>
                  <m:rPr>
                    <m:sty m:val="p"/>
                  </m:rPr>
                  <w:rPr>
                    <w:rFonts w:ascii="Cambria Math" w:hAnsi="Cambria Math"/>
                  </w:rPr>
                  <m:t>)</m:t>
                </m:r>
              </m:den>
            </m:f>
          </m:e>
        </m:d>
        <m:r>
          <w:rPr>
            <w:rFonts w:ascii="Cambria Math" w:eastAsia="MS Mincho" w:hAnsi="Cambria Math"/>
            <w:szCs w:val="24"/>
          </w:rPr>
          <m:t>*100</m:t>
        </m:r>
      </m:oMath>
      <w:r w:rsidR="002C13BA" w:rsidRPr="0006503B">
        <w:rPr>
          <w:rFonts w:eastAsia="MS Mincho"/>
          <w:szCs w:val="24"/>
        </w:rPr>
        <w:tab/>
      </w:r>
      <w:r w:rsidR="002C13BA" w:rsidRPr="0006503B">
        <w:t>(</w:t>
      </w:r>
      <w:r w:rsidR="004D2833">
        <w:t>D</w:t>
      </w:r>
      <w:r w:rsidR="002C13BA" w:rsidRPr="0006503B">
        <w:t>-</w:t>
      </w:r>
      <w:r w:rsidR="004D2833">
        <w:t>1</w:t>
      </w:r>
      <w:r w:rsidR="002C13BA" w:rsidRPr="0006503B">
        <w:t>)</w:t>
      </w:r>
    </w:p>
    <w:p w14:paraId="1E17BB7B" w14:textId="2AC7B3DB" w:rsidR="002C13BA" w:rsidRDefault="002C13BA" w:rsidP="002C13BA">
      <w:pPr>
        <w:pStyle w:val="BodyText"/>
        <w:autoSpaceDE w:val="0"/>
        <w:autoSpaceDN w:val="0"/>
        <w:adjustRightInd w:val="0"/>
        <w:rPr>
          <w:rFonts w:eastAsia="MS Mincho"/>
          <w:szCs w:val="24"/>
        </w:rPr>
      </w:pPr>
      <w:r w:rsidRPr="006D5129">
        <w:rPr>
          <w:i/>
          <w:iCs/>
        </w:rPr>
        <w:t>R</w:t>
      </w:r>
      <w:r w:rsidRPr="006D5129">
        <w:rPr>
          <w:vertAlign w:val="subscript"/>
        </w:rPr>
        <w:t>decOpsReducFromRepRef</w:t>
      </w:r>
      <w:r w:rsidRPr="00D318DE">
        <w:rPr>
          <w:rFonts w:eastAsia="MS Mincho"/>
          <w:szCs w:val="24"/>
        </w:rPr>
        <w:t xml:space="preserve">(i) are </w:t>
      </w:r>
      <w:r w:rsidRPr="00222BB0">
        <w:rPr>
          <w:rFonts w:eastAsia="MS Mincho"/>
          <w:szCs w:val="24"/>
        </w:rPr>
        <w:t>represented by dotted arrows in</w:t>
      </w:r>
      <w:r w:rsidRPr="00D318DE">
        <w:rPr>
          <w:rFonts w:eastAsia="MS Mincho"/>
          <w:szCs w:val="24"/>
        </w:rPr>
        <w:t xml:space="preserve"> </w:t>
      </w:r>
      <w:r w:rsidR="00DC26BD">
        <w:rPr>
          <w:rStyle w:val="citefig"/>
        </w:rPr>
        <w:fldChar w:fldCharType="begin"/>
      </w:r>
      <w:r w:rsidR="00DC26BD">
        <w:rPr>
          <w:rFonts w:eastAsia="MS Mincho"/>
          <w:szCs w:val="24"/>
        </w:rPr>
        <w:instrText xml:space="preserve"> REF _Ref170249971 \r \h </w:instrText>
      </w:r>
      <w:r w:rsidR="00DC26BD">
        <w:rPr>
          <w:rStyle w:val="citefig"/>
        </w:rPr>
      </w:r>
      <w:r w:rsidR="00DC26BD">
        <w:rPr>
          <w:rStyle w:val="citefig"/>
        </w:rPr>
        <w:fldChar w:fldCharType="separate"/>
      </w:r>
      <w:r w:rsidR="00DC26BD">
        <w:rPr>
          <w:rFonts w:eastAsia="MS Mincho" w:hint="cs"/>
          <w:szCs w:val="24"/>
          <w:cs/>
        </w:rPr>
        <w:t>‎</w:t>
      </w:r>
      <w:r w:rsidR="00DC26BD">
        <w:rPr>
          <w:rFonts w:eastAsia="MS Mincho"/>
          <w:szCs w:val="24"/>
        </w:rPr>
        <w:t>Figure D.2</w:t>
      </w:r>
      <w:r w:rsidR="00DC26BD">
        <w:rPr>
          <w:rStyle w:val="citefig"/>
        </w:rPr>
        <w:fldChar w:fldCharType="end"/>
      </w:r>
      <w:r w:rsidRPr="00D318DE">
        <w:rPr>
          <w:rFonts w:eastAsia="MS Mincho"/>
          <w:szCs w:val="24"/>
        </w:rPr>
        <w:t xml:space="preserve">. It is then possible to express </w:t>
      </w:r>
      <w:r w:rsidRPr="006D5129">
        <w:rPr>
          <w:i/>
          <w:iCs/>
        </w:rPr>
        <w:t>R</w:t>
      </w:r>
      <w:r w:rsidRPr="006D5129">
        <w:rPr>
          <w:vertAlign w:val="subscript"/>
        </w:rPr>
        <w:t>decOpsReducFromPrevRepRef</w:t>
      </w:r>
      <w:r w:rsidRPr="00D318DE">
        <w:rPr>
          <w:rFonts w:eastAsia="MS Mincho"/>
          <w:szCs w:val="24"/>
        </w:rPr>
        <w:t xml:space="preserve">(i) from </w:t>
      </w:r>
      <w:r w:rsidRPr="006D5129">
        <w:rPr>
          <w:i/>
          <w:iCs/>
        </w:rPr>
        <w:t>R</w:t>
      </w:r>
      <w:r w:rsidRPr="006D5129">
        <w:rPr>
          <w:vertAlign w:val="subscript"/>
        </w:rPr>
        <w:t>decOpsReducFromRepRef</w:t>
      </w:r>
      <w:r w:rsidRPr="00D318DE">
        <w:rPr>
          <w:rFonts w:eastAsia="MS Mincho"/>
          <w:szCs w:val="24"/>
        </w:rPr>
        <w:t>(i), using the following formula:</w:t>
      </w:r>
    </w:p>
    <w:p w14:paraId="0F801163" w14:textId="77777777" w:rsidR="002C13BA" w:rsidRPr="00FF4A02" w:rsidRDefault="00000000" w:rsidP="002C13BA">
      <w:pPr>
        <w:pStyle w:val="BodyText"/>
        <w:autoSpaceDE w:val="0"/>
        <w:autoSpaceDN w:val="0"/>
        <w:adjustRightInd w:val="0"/>
        <w:ind w:left="720"/>
        <w:rPr>
          <w:rFonts w:eastAsia="MS Mincho"/>
          <w:szCs w:val="24"/>
        </w:rPr>
      </w:pPr>
      <m:oMathPara>
        <m:oMathParaPr>
          <m:jc m:val="left"/>
        </m:oMathParaPr>
        <m:oMath>
          <m:sSub>
            <m:sSubPr>
              <m:ctrlPr>
                <w:ins w:id="1597" w:author="Ahmed Hamza" w:date="2025-06-24T15:13:00Z" w16du:dateUtc="2025-06-24T22:13:00Z">
                  <w:rPr>
                    <w:rFonts w:ascii="Cambria Math" w:eastAsia="MS Mincho" w:hAnsi="Cambria Math"/>
                    <w:i/>
                    <w:szCs w:val="24"/>
                  </w:rPr>
                </w:ins>
              </m:ctrlPr>
            </m:sSubPr>
            <m:e>
              <m:r>
                <w:rPr>
                  <w:rFonts w:ascii="Cambria Math" w:eastAsia="MS Mincho" w:hAnsi="Cambria Math"/>
                  <w:szCs w:val="24"/>
                </w:rPr>
                <m:t>R</m:t>
              </m:r>
            </m:e>
            <m:sub>
              <m:r>
                <m:rPr>
                  <m:sty m:val="p"/>
                </m:rPr>
                <w:rPr>
                  <w:rFonts w:ascii="Cambria Math" w:eastAsia="MS Mincho" w:hAnsi="Cambria Math"/>
                  <w:szCs w:val="24"/>
                </w:rPr>
                <m:t>decOpsReducFromPrevRefRep(i)</m:t>
              </m:r>
            </m:sub>
          </m:sSub>
        </m:oMath>
      </m:oMathPara>
    </w:p>
    <w:p w14:paraId="3F27C32E" w14:textId="50B236A5" w:rsidR="002C13BA" w:rsidRPr="00D318DE" w:rsidRDefault="00017A56" w:rsidP="002C13BA">
      <w:pPr>
        <w:pStyle w:val="BodyText"/>
        <w:tabs>
          <w:tab w:val="left" w:pos="9180"/>
        </w:tabs>
        <w:ind w:left="720"/>
      </w:pPr>
      <m:oMath>
        <m:r>
          <w:rPr>
            <w:rFonts w:ascii="Cambria Math" w:eastAsia="MS Mincho" w:hAnsi="Cambria Math"/>
            <w:szCs w:val="24"/>
          </w:rPr>
          <m:t>=100-</m:t>
        </m:r>
        <m:f>
          <m:fPr>
            <m:ctrlPr>
              <w:ins w:id="1598" w:author="Ahmed Hamza" w:date="2025-06-24T15:13:00Z" w16du:dateUtc="2025-06-24T22:13:00Z">
                <w:rPr>
                  <w:rFonts w:ascii="Cambria Math" w:eastAsia="MS Mincho" w:hAnsi="Cambria Math"/>
                  <w:i/>
                  <w:szCs w:val="24"/>
                </w:rPr>
              </w:ins>
            </m:ctrlPr>
          </m:fPr>
          <m:num>
            <m:d>
              <m:dPr>
                <m:ctrlPr>
                  <w:ins w:id="1599" w:author="Ahmed Hamza" w:date="2025-06-24T15:13:00Z" w16du:dateUtc="2025-06-24T22:13:00Z">
                    <w:rPr>
                      <w:rFonts w:ascii="Cambria Math" w:eastAsia="MS Mincho" w:hAnsi="Cambria Math"/>
                      <w:i/>
                      <w:szCs w:val="24"/>
                    </w:rPr>
                  </w:ins>
                </m:ctrlPr>
              </m:dPr>
              <m:e>
                <m:r>
                  <w:rPr>
                    <w:rFonts w:ascii="Cambria Math" w:eastAsia="MS Mincho" w:hAnsi="Cambria Math"/>
                    <w:szCs w:val="24"/>
                  </w:rPr>
                  <m:t>100-</m:t>
                </m:r>
                <m:r>
                  <m:rPr>
                    <m:sty m:val="p"/>
                  </m:rPr>
                  <w:rPr>
                    <w:rFonts w:ascii="Cambria Math" w:hAnsi="Cambria Math"/>
                  </w:rPr>
                  <m:t>dec_ops_reduction_ratio_from_prev(</m:t>
                </m:r>
                <m:sSub>
                  <m:sSubPr>
                    <m:ctrlPr>
                      <w:ins w:id="1600" w:author="Ahmed Hamza" w:date="2025-06-24T15:13:00Z" w16du:dateUtc="2025-06-24T22:13:00Z">
                        <w:rPr>
                          <w:rFonts w:ascii="Cambria Math" w:eastAsia="MS Mincho" w:hAnsi="Cambria Math"/>
                          <w:i/>
                          <w:szCs w:val="24"/>
                        </w:rPr>
                      </w:ins>
                    </m:ctrlPr>
                  </m:sSubPr>
                  <m:e>
                    <m:r>
                      <w:rPr>
                        <w:rFonts w:ascii="Cambria Math" w:eastAsia="MS Mincho" w:hAnsi="Cambria Math"/>
                        <w:szCs w:val="24"/>
                      </w:rPr>
                      <m:t>I</m:t>
                    </m:r>
                  </m:e>
                  <m:sub>
                    <m:r>
                      <m:rPr>
                        <m:sty m:val="p"/>
                      </m:rPr>
                      <w:rPr>
                        <w:rFonts w:ascii="Cambria Math" w:eastAsia="MS Mincho" w:hAnsi="Cambria Math"/>
                        <w:szCs w:val="24"/>
                      </w:rPr>
                      <m:t>refRep</m:t>
                    </m:r>
                  </m:sub>
                </m:sSub>
                <m:r>
                  <m:rPr>
                    <m:sty m:val="p"/>
                  </m:rPr>
                  <w:rPr>
                    <w:rFonts w:ascii="Cambria Math" w:hAnsi="Cambria Math"/>
                  </w:rPr>
                  <m:t>)</m:t>
                </m:r>
              </m:e>
            </m:d>
            <m:r>
              <w:rPr>
                <w:rFonts w:ascii="Cambria Math" w:eastAsia="MS Mincho" w:hAnsi="Cambria Math"/>
                <w:szCs w:val="24"/>
              </w:rPr>
              <m:t>*</m:t>
            </m:r>
            <m:d>
              <m:dPr>
                <m:ctrlPr>
                  <w:ins w:id="1601" w:author="Ahmed Hamza" w:date="2025-06-24T15:13:00Z" w16du:dateUtc="2025-06-24T22:13:00Z">
                    <w:rPr>
                      <w:rFonts w:ascii="Cambria Math" w:eastAsia="MS Mincho" w:hAnsi="Cambria Math"/>
                      <w:i/>
                      <w:szCs w:val="24"/>
                    </w:rPr>
                  </w:ins>
                </m:ctrlPr>
              </m:dPr>
              <m:e>
                <m:r>
                  <w:rPr>
                    <w:rFonts w:ascii="Cambria Math" w:eastAsia="MS Mincho" w:hAnsi="Cambria Math"/>
                    <w:szCs w:val="24"/>
                  </w:rPr>
                  <m:t>100-</m:t>
                </m:r>
                <m:sSub>
                  <m:sSubPr>
                    <m:ctrlPr>
                      <w:ins w:id="1602" w:author="Ahmed Hamza" w:date="2025-06-24T15:13:00Z" w16du:dateUtc="2025-06-24T22:13:00Z">
                        <w:rPr>
                          <w:rFonts w:ascii="Cambria Math" w:eastAsia="MS Mincho" w:hAnsi="Cambria Math"/>
                          <w:i/>
                          <w:szCs w:val="24"/>
                        </w:rPr>
                      </w:ins>
                    </m:ctrlPr>
                  </m:sSubPr>
                  <m:e>
                    <m:r>
                      <w:rPr>
                        <w:rFonts w:ascii="Cambria Math" w:eastAsia="MS Mincho" w:hAnsi="Cambria Math"/>
                        <w:szCs w:val="24"/>
                      </w:rPr>
                      <m:t>R</m:t>
                    </m:r>
                  </m:e>
                  <m:sub>
                    <m:r>
                      <m:rPr>
                        <m:sty m:val="p"/>
                      </m:rPr>
                      <w:rPr>
                        <w:rFonts w:ascii="Cambria Math" w:eastAsia="MS Mincho" w:hAnsi="Cambria Math"/>
                        <w:szCs w:val="24"/>
                      </w:rPr>
                      <m:t>decOpsReducFromRefRep</m:t>
                    </m:r>
                  </m:sub>
                </m:sSub>
                <m:r>
                  <m:rPr>
                    <m:sty m:val="p"/>
                  </m:rPr>
                  <w:rPr>
                    <w:rFonts w:ascii="Cambria Math" w:hAnsi="Cambria Math"/>
                  </w:rPr>
                  <m:t>(i)</m:t>
                </m:r>
              </m:e>
            </m:d>
          </m:num>
          <m:den>
            <m:r>
              <w:rPr>
                <w:rFonts w:ascii="Cambria Math" w:eastAsia="MS Mincho" w:hAnsi="Cambria Math"/>
                <w:szCs w:val="24"/>
              </w:rPr>
              <m:t>100</m:t>
            </m:r>
          </m:den>
        </m:f>
      </m:oMath>
      <w:r w:rsidR="002C13BA">
        <w:rPr>
          <w:rFonts w:eastAsia="MS Mincho"/>
          <w:szCs w:val="24"/>
        </w:rPr>
        <w:tab/>
      </w:r>
      <w:r w:rsidR="002C13BA" w:rsidRPr="00D318DE">
        <w:t>(</w:t>
      </w:r>
      <w:r w:rsidR="004D2833">
        <w:t>D</w:t>
      </w:r>
      <w:r w:rsidR="002C13BA" w:rsidRPr="00D318DE">
        <w:t>-</w:t>
      </w:r>
      <w:r w:rsidR="004D2833">
        <w:t>2</w:t>
      </w:r>
      <w:r w:rsidR="002C13BA" w:rsidRPr="00D318DE">
        <w:t>)</w:t>
      </w:r>
    </w:p>
    <w:p w14:paraId="737788BC" w14:textId="5FE7432A" w:rsidR="002C13BA" w:rsidRPr="00D318DE" w:rsidRDefault="002C13BA" w:rsidP="002C13BA">
      <w:pPr>
        <w:pStyle w:val="BodyText"/>
        <w:autoSpaceDE w:val="0"/>
        <w:autoSpaceDN w:val="0"/>
        <w:adjustRightInd w:val="0"/>
        <w:spacing w:after="240"/>
        <w:rPr>
          <w:rFonts w:eastAsia="MS Mincho"/>
          <w:szCs w:val="24"/>
        </w:rPr>
      </w:pPr>
      <w:r w:rsidRPr="006D5129">
        <w:rPr>
          <w:i/>
          <w:iCs/>
        </w:rPr>
        <w:t>R</w:t>
      </w:r>
      <w:r w:rsidRPr="006D5129">
        <w:rPr>
          <w:vertAlign w:val="subscript"/>
        </w:rPr>
        <w:t>decOpsReducFromPrevRepRef</w:t>
      </w:r>
      <w:r w:rsidRPr="00D318DE">
        <w:rPr>
          <w:rFonts w:eastAsia="MS Mincho"/>
          <w:szCs w:val="24"/>
        </w:rPr>
        <w:t xml:space="preserve">(i) are </w:t>
      </w:r>
      <w:r w:rsidRPr="009D4072">
        <w:rPr>
          <w:rFonts w:eastAsia="MS Mincho"/>
          <w:szCs w:val="24"/>
        </w:rPr>
        <w:t>represented by dash</w:t>
      </w:r>
      <w:r>
        <w:rPr>
          <w:rFonts w:eastAsia="MS Mincho"/>
          <w:szCs w:val="24"/>
        </w:rPr>
        <w:t>ed</w:t>
      </w:r>
      <w:r w:rsidRPr="009D4072">
        <w:rPr>
          <w:rFonts w:eastAsia="MS Mincho"/>
          <w:szCs w:val="24"/>
        </w:rPr>
        <w:t xml:space="preserve"> arrows in</w:t>
      </w:r>
      <w:r w:rsidR="000D59CF">
        <w:rPr>
          <w:rFonts w:eastAsia="MS Mincho"/>
          <w:szCs w:val="24"/>
        </w:rPr>
        <w:t xml:space="preserve"> </w:t>
      </w:r>
      <w:r w:rsidR="00DC26BD">
        <w:rPr>
          <w:rFonts w:eastAsia="MS Mincho"/>
          <w:szCs w:val="24"/>
        </w:rPr>
        <w:fldChar w:fldCharType="begin"/>
      </w:r>
      <w:r w:rsidR="00DC26BD">
        <w:rPr>
          <w:rFonts w:eastAsia="MS Mincho"/>
          <w:szCs w:val="24"/>
        </w:rPr>
        <w:instrText xml:space="preserve"> REF _Ref170240957 \r \h </w:instrText>
      </w:r>
      <w:r w:rsidR="00DC26BD">
        <w:rPr>
          <w:rFonts w:eastAsia="MS Mincho"/>
          <w:szCs w:val="24"/>
        </w:rPr>
      </w:r>
      <w:r w:rsidR="00DC26BD">
        <w:rPr>
          <w:rFonts w:eastAsia="MS Mincho"/>
          <w:szCs w:val="24"/>
        </w:rPr>
        <w:fldChar w:fldCharType="separate"/>
      </w:r>
      <w:r w:rsidR="00DC26BD">
        <w:rPr>
          <w:rFonts w:eastAsia="MS Mincho" w:hint="cs"/>
          <w:szCs w:val="24"/>
          <w:cs/>
        </w:rPr>
        <w:t>‎</w:t>
      </w:r>
      <w:r w:rsidR="00DC26BD">
        <w:rPr>
          <w:rFonts w:eastAsia="MS Mincho"/>
          <w:szCs w:val="24"/>
        </w:rPr>
        <w:t>Figure D.3</w:t>
      </w:r>
      <w:r w:rsidR="00DC26BD">
        <w:rPr>
          <w:rFonts w:eastAsia="MS Mincho"/>
          <w:szCs w:val="24"/>
        </w:rPr>
        <w:fldChar w:fldCharType="end"/>
      </w:r>
      <w:r w:rsidRPr="00D318DE">
        <w:rPr>
          <w:rFonts w:eastAsia="MS Mincho"/>
          <w:szCs w:val="24"/>
        </w:rPr>
        <w:t>.</w:t>
      </w:r>
    </w:p>
    <w:p w14:paraId="4BC58A02" w14:textId="77777777" w:rsidR="002C13BA" w:rsidRDefault="002C13BA" w:rsidP="002C13BA">
      <w:r w:rsidRPr="00D318DE">
        <w:t>NOTE 1</w:t>
      </w:r>
      <w:r w:rsidRPr="00D318DE">
        <w:tab/>
        <w:t>Floating-point numbers are used for these computations.</w:t>
      </w:r>
    </w:p>
    <w:p w14:paraId="744C5659" w14:textId="77777777" w:rsidR="002C13BA" w:rsidRDefault="00D026F0" w:rsidP="002C13BA">
      <w:pPr>
        <w:pStyle w:val="FigureGraphic"/>
        <w:keepNext/>
      </w:pPr>
      <w:r>
        <w:rPr>
          <w:noProof/>
          <w:lang w:val="de-DE" w:eastAsia="de-DE"/>
        </w:rPr>
        <w:object w:dxaOrig="9925" w:dyaOrig="9001" w14:anchorId="3B6CEA6B">
          <v:shape id="_x0000_i1026" type="#_x0000_t75" alt="" style="width:367.95pt;height:339.9pt;mso-width-percent:0;mso-height-percent:0;mso-width-percent:0;mso-height-percent:0" o:ole="">
            <v:imagedata r:id="rId33" o:title=""/>
          </v:shape>
          <o:OLEObject Type="Embed" ProgID="Visio.Drawing.15" ShapeID="_x0000_i1026" DrawAspect="Content" ObjectID="_1812650993" r:id="rId34"/>
        </w:object>
      </w:r>
    </w:p>
    <w:p w14:paraId="2F999C8E" w14:textId="4BF926B3" w:rsidR="002C13BA" w:rsidRPr="00DF4598" w:rsidRDefault="00DF4598" w:rsidP="00077DB7">
      <w:pPr>
        <w:pStyle w:val="AnnexFigureTitle"/>
      </w:pPr>
      <w:bookmarkStart w:id="1603" w:name="_Ref170240839"/>
      <w:r>
        <w:t xml:space="preserve"> </w:t>
      </w:r>
      <w:bookmarkStart w:id="1604" w:name="_Ref170249971"/>
      <w:r w:rsidR="002C13BA" w:rsidRPr="00DF4598">
        <w:t>Derivation of DecOpsReductionRatios within the current Segment</w:t>
      </w:r>
      <w:bookmarkEnd w:id="1603"/>
      <w:r>
        <w:t>.</w:t>
      </w:r>
      <w:bookmarkEnd w:id="1604"/>
    </w:p>
    <w:p w14:paraId="3317AF9B" w14:textId="77777777" w:rsidR="002C13BA" w:rsidRDefault="00D026F0" w:rsidP="002C13BA">
      <w:pPr>
        <w:pStyle w:val="FigureGraphic"/>
        <w:keepNext/>
      </w:pPr>
      <w:r>
        <w:rPr>
          <w:noProof/>
          <w:lang w:val="de-DE" w:eastAsia="de-DE"/>
        </w:rPr>
        <w:object w:dxaOrig="11185" w:dyaOrig="10417" w14:anchorId="62CEAA70">
          <v:shape id="_x0000_i1025" type="#_x0000_t75" alt="" style="width:419.3pt;height:386.45pt;mso-width-percent:0;mso-height-percent:0;mso-width-percent:0;mso-height-percent:0" o:ole="">
            <v:imagedata r:id="rId35" o:title=""/>
          </v:shape>
          <o:OLEObject Type="Embed" ProgID="Visio.Drawing.15" ShapeID="_x0000_i1025" DrawAspect="Content" ObjectID="_1812650994" r:id="rId36"/>
        </w:object>
      </w:r>
    </w:p>
    <w:p w14:paraId="2EB893BE" w14:textId="3D45A933" w:rsidR="002C13BA" w:rsidRPr="00192FC0" w:rsidRDefault="000D59CF" w:rsidP="00077DB7">
      <w:pPr>
        <w:pStyle w:val="AnnexFigureTitle"/>
      </w:pPr>
      <w:r>
        <w:t xml:space="preserve"> </w:t>
      </w:r>
      <w:bookmarkStart w:id="1605" w:name="_Ref170240957"/>
      <w:r w:rsidR="002C13BA" w:rsidRPr="00192FC0">
        <w:t>Derivation of DecOpsReductionRatios within the current Segment from the previous Segment</w:t>
      </w:r>
      <w:r w:rsidR="002C13BA">
        <w:t>.</w:t>
      </w:r>
      <w:bookmarkEnd w:id="1605"/>
    </w:p>
    <w:p w14:paraId="7A08AFF8"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Using the mapping between Processing frequency of processors or devices and Power Supply Voltage and the mapping between Power Supply Voltage and Power consumption, the terminal can translate this list into a list of decoder-power saving ratios from the </w:t>
      </w:r>
      <w:r>
        <w:rPr>
          <w:rFonts w:eastAsia="MS Mincho"/>
          <w:szCs w:val="24"/>
        </w:rPr>
        <w:t>representation</w:t>
      </w:r>
      <w:r w:rsidRPr="00D318DE">
        <w:rPr>
          <w:rFonts w:eastAsia="MS Mincho"/>
          <w:szCs w:val="24"/>
        </w:rPr>
        <w:t xml:space="preserve"> which was used in the previous </w:t>
      </w:r>
      <w:r>
        <w:rPr>
          <w:rFonts w:eastAsia="MS Mincho"/>
          <w:szCs w:val="24"/>
        </w:rPr>
        <w:t>Segment</w:t>
      </w:r>
      <w:r w:rsidRPr="00D318DE">
        <w:rPr>
          <w:rFonts w:eastAsia="MS Mincho"/>
          <w:szCs w:val="24"/>
        </w:rPr>
        <w:t>.</w:t>
      </w:r>
    </w:p>
    <w:p w14:paraId="3A53B607"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In the case where the total duration of the video content to be consumed is not known (case of live content for example), the terminal can display the expected remaining usage duration based on current battery level and the energy consumption of the current </w:t>
      </w:r>
      <w:r>
        <w:rPr>
          <w:rFonts w:eastAsia="MS Mincho"/>
          <w:szCs w:val="24"/>
        </w:rPr>
        <w:t>representation</w:t>
      </w:r>
      <w:r w:rsidRPr="00D318DE">
        <w:rPr>
          <w:rFonts w:eastAsia="MS Mincho"/>
          <w:szCs w:val="24"/>
        </w:rPr>
        <w:t xml:space="preserve"> it is using. The user can therefore act on its terminal to increase this usage duration, which </w:t>
      </w:r>
      <w:r>
        <w:rPr>
          <w:rFonts w:eastAsia="MS Mincho"/>
          <w:szCs w:val="24"/>
        </w:rPr>
        <w:t>are</w:t>
      </w:r>
      <w:r w:rsidRPr="00D318DE">
        <w:rPr>
          <w:rFonts w:eastAsia="MS Mincho"/>
          <w:szCs w:val="24"/>
        </w:rPr>
        <w:t xml:space="preserve"> translated into a power saving ratio as in the previous case.</w:t>
      </w:r>
    </w:p>
    <w:p w14:paraId="387B0AD4" w14:textId="77777777" w:rsidR="002C13BA" w:rsidRPr="004069D9" w:rsidRDefault="002C13BA" w:rsidP="002C13BA">
      <w:pPr>
        <w:pStyle w:val="Note"/>
        <w:rPr>
          <w:sz w:val="22"/>
          <w:szCs w:val="22"/>
        </w:rPr>
      </w:pPr>
      <w:r w:rsidRPr="004069D9">
        <w:rPr>
          <w:sz w:val="22"/>
          <w:szCs w:val="22"/>
        </w:rPr>
        <w:t>NOTE 2</w:t>
      </w:r>
      <w:r w:rsidRPr="004069D9">
        <w:rPr>
          <w:sz w:val="22"/>
          <w:szCs w:val="22"/>
        </w:rPr>
        <w:tab/>
        <w:t>Complexity metrics, as defined in</w:t>
      </w:r>
      <w:r>
        <w:rPr>
          <w:sz w:val="22"/>
          <w:szCs w:val="22"/>
        </w:rPr>
        <w:t xml:space="preserve"> subclause</w:t>
      </w:r>
      <w:r w:rsidRPr="004069D9">
        <w:rPr>
          <w:sz w:val="22"/>
          <w:szCs w:val="22"/>
        </w:rPr>
        <w:t xml:space="preserve"> </w:t>
      </w:r>
      <w:r w:rsidRPr="004069D9">
        <w:rPr>
          <w:sz w:val="22"/>
          <w:szCs w:val="22"/>
        </w:rPr>
        <w:fldChar w:fldCharType="begin"/>
      </w:r>
      <w:r w:rsidRPr="004069D9">
        <w:rPr>
          <w:sz w:val="22"/>
          <w:szCs w:val="22"/>
        </w:rPr>
        <w:instrText xml:space="preserve"> REF _Ref109283749 \r \h  \* MERGEFORMAT </w:instrText>
      </w:r>
      <w:r w:rsidRPr="004069D9">
        <w:rPr>
          <w:sz w:val="22"/>
          <w:szCs w:val="22"/>
        </w:rPr>
      </w:r>
      <w:r w:rsidRPr="004069D9">
        <w:rPr>
          <w:sz w:val="22"/>
          <w:szCs w:val="22"/>
        </w:rPr>
        <w:fldChar w:fldCharType="separate"/>
      </w:r>
      <w:r w:rsidRPr="004069D9">
        <w:rPr>
          <w:sz w:val="22"/>
          <w:szCs w:val="22"/>
        </w:rPr>
        <w:t>6.2</w:t>
      </w:r>
      <w:r w:rsidRPr="004069D9">
        <w:rPr>
          <w:sz w:val="22"/>
          <w:szCs w:val="22"/>
        </w:rPr>
        <w:fldChar w:fldCharType="end"/>
      </w:r>
      <w:r w:rsidRPr="004069D9">
        <w:rPr>
          <w:sz w:val="22"/>
          <w:szCs w:val="22"/>
        </w:rPr>
        <w:t xml:space="preserve"> </w:t>
      </w:r>
      <w:r w:rsidRPr="00F4671B">
        <w:rPr>
          <w:sz w:val="22"/>
          <w:szCs w:val="22"/>
        </w:rPr>
        <w:t>of ISO/IEC 23001-11</w:t>
      </w:r>
      <w:r w:rsidRPr="004069D9">
        <w:rPr>
          <w:sz w:val="22"/>
          <w:szCs w:val="22"/>
        </w:rPr>
        <w:t xml:space="preserve"> can be sent with each representation to allow the client to save energy by proactively invoking C-DVFS to make the selection of </w:t>
      </w:r>
      <w:r>
        <w:rPr>
          <w:sz w:val="22"/>
          <w:szCs w:val="22"/>
        </w:rPr>
        <w:t xml:space="preserve">a </w:t>
      </w:r>
      <w:r w:rsidRPr="004069D9">
        <w:rPr>
          <w:sz w:val="22"/>
          <w:szCs w:val="22"/>
        </w:rPr>
        <w:t>representation work at its best for energy saving.</w:t>
      </w:r>
    </w:p>
    <w:p w14:paraId="7131AFA5" w14:textId="635B2A26" w:rsidR="000A6F08" w:rsidRDefault="002C13BA" w:rsidP="002C13BA">
      <w:r w:rsidRPr="00D318DE">
        <w:t xml:space="preserve">NOTE </w:t>
      </w:r>
      <w:r>
        <w:t>3</w:t>
      </w:r>
      <w:r w:rsidRPr="00D318DE">
        <w:tab/>
        <w:t>The dec_ops_reduction_ratio is known to be stable across software-based platforms.</w:t>
      </w:r>
    </w:p>
    <w:p w14:paraId="5EDCEDD5" w14:textId="32116DBF" w:rsidR="002C13BA" w:rsidRDefault="002C13BA" w:rsidP="002C13BA">
      <w:pPr>
        <w:pStyle w:val="a2"/>
        <w:numPr>
          <w:ilvl w:val="1"/>
          <w:numId w:val="7"/>
        </w:numPr>
      </w:pPr>
      <w:bookmarkStart w:id="1606" w:name="_Toc202030681"/>
      <w:r>
        <w:lastRenderedPageBreak/>
        <w:t>Display attenuation maps</w:t>
      </w:r>
      <w:bookmarkEnd w:id="1606"/>
    </w:p>
    <w:p w14:paraId="096355AE" w14:textId="77777777" w:rsidR="00B87500" w:rsidRDefault="00B87500" w:rsidP="00B87500">
      <w:pPr>
        <w:pStyle w:val="a3"/>
      </w:pPr>
      <w:bookmarkStart w:id="1607" w:name="_Toc202030682"/>
      <w:r>
        <w:t>Metadata generation at the server side</w:t>
      </w:r>
      <w:bookmarkEnd w:id="1607"/>
    </w:p>
    <w:p w14:paraId="42DA98DA" w14:textId="6A0F5436" w:rsidR="00B87500" w:rsidRPr="006416A2" w:rsidRDefault="00B87500" w:rsidP="00B87500">
      <w:pPr>
        <w:ind w:right="-680"/>
      </w:pPr>
      <w:r w:rsidRPr="006416A2">
        <w:t xml:space="preserve">Given a video representation, a set of </w:t>
      </w:r>
      <w:r w:rsidRPr="004212BC">
        <w:rPr>
          <w:i/>
          <w:iCs/>
        </w:rPr>
        <w:t>N</w:t>
      </w:r>
      <w:r>
        <w:t xml:space="preserve"> </w:t>
      </w:r>
      <w:r w:rsidRPr="006416A2">
        <w:t xml:space="preserve">display attenuation maps is generated by the encoding system provided by the server to reduce locally and smartly the brightness of the video representation’s frames. Each display attenuation map </w:t>
      </w:r>
      <w:r w:rsidRPr="004212BC">
        <w:rPr>
          <w:i/>
          <w:iCs/>
        </w:rPr>
        <w:t>i</w:t>
      </w:r>
      <w:r>
        <w:t xml:space="preserve"> </w:t>
      </w:r>
      <w:r w:rsidRPr="006416A2">
        <w:t xml:space="preserve">optimizes the trade-off between </w:t>
      </w:r>
      <w:r w:rsidRPr="006416A2">
        <w:rPr>
          <w:rStyle w:val="cf01"/>
          <w:rFonts w:ascii="Cambria" w:hAnsi="Cambria"/>
          <w:sz w:val="22"/>
          <w:szCs w:val="22"/>
        </w:rPr>
        <w:t>the resulting video quality and energy reduction</w:t>
      </w:r>
      <w:r w:rsidRPr="00F4671B">
        <w:t xml:space="preserve">, for i = 0 to </w:t>
      </w:r>
      <w:r w:rsidRPr="00F4671B">
        <w:rPr>
          <w:i/>
          <w:iCs/>
        </w:rPr>
        <w:t>N</w:t>
      </w:r>
      <w:r w:rsidRPr="00F4671B">
        <w:t xml:space="preserve"> – 1, </w:t>
      </w:r>
      <w:r w:rsidRPr="00F4671B">
        <w:rPr>
          <w:rFonts w:cstheme="minorHAnsi"/>
        </w:rPr>
        <w:t xml:space="preserve">as shown in </w:t>
      </w:r>
      <w:r w:rsidR="0019046E">
        <w:rPr>
          <w:rStyle w:val="citefig"/>
          <w:rFonts w:cstheme="minorHAnsi"/>
        </w:rPr>
        <w:fldChar w:fldCharType="begin"/>
      </w:r>
      <w:r w:rsidR="0019046E">
        <w:rPr>
          <w:rFonts w:cstheme="minorHAnsi"/>
        </w:rPr>
        <w:instrText xml:space="preserve"> REF _Ref170249704 \r \h </w:instrText>
      </w:r>
      <w:r w:rsidR="0019046E">
        <w:rPr>
          <w:rStyle w:val="citefig"/>
          <w:rFonts w:cstheme="minorHAnsi"/>
        </w:rPr>
      </w:r>
      <w:r w:rsidR="0019046E">
        <w:rPr>
          <w:rStyle w:val="citefig"/>
          <w:rFonts w:cstheme="minorHAnsi"/>
        </w:rPr>
        <w:fldChar w:fldCharType="separate"/>
      </w:r>
      <w:r w:rsidR="0019046E">
        <w:rPr>
          <w:rFonts w:cstheme="minorHAnsi" w:hint="eastAsia"/>
          <w:cs/>
        </w:rPr>
        <w:t>‎</w:t>
      </w:r>
      <w:r w:rsidR="0019046E">
        <w:rPr>
          <w:rFonts w:cstheme="minorHAnsi"/>
        </w:rPr>
        <w:t>Figure D.4</w:t>
      </w:r>
      <w:r w:rsidR="0019046E">
        <w:rPr>
          <w:rStyle w:val="citefig"/>
          <w:rFonts w:cstheme="minorHAnsi"/>
        </w:rPr>
        <w:fldChar w:fldCharType="end"/>
      </w:r>
      <w:r w:rsidRPr="00F4671B">
        <w:rPr>
          <w:rStyle w:val="cf01"/>
          <w:rFonts w:ascii="Cambria" w:hAnsi="Cambria" w:cstheme="minorHAnsi"/>
          <w:sz w:val="22"/>
          <w:szCs w:val="22"/>
        </w:rPr>
        <w:t>.</w:t>
      </w:r>
      <w:r w:rsidRPr="00DF6C9A">
        <w:rPr>
          <w:rStyle w:val="cf01"/>
          <w:rFonts w:ascii="Cambria" w:hAnsi="Cambria"/>
          <w:sz w:val="22"/>
          <w:szCs w:val="22"/>
        </w:rPr>
        <w:t xml:space="preserve"> </w:t>
      </w:r>
    </w:p>
    <w:p w14:paraId="5726B637" w14:textId="77777777" w:rsidR="00B87500" w:rsidRPr="00416D9E" w:rsidRDefault="00B87500" w:rsidP="00B87500">
      <w:pPr>
        <w:pStyle w:val="Note"/>
      </w:pPr>
      <w:r w:rsidRPr="00416D9E">
        <w:rPr>
          <w:noProof/>
        </w:rPr>
        <w:drawing>
          <wp:inline distT="0" distB="0" distL="0" distR="0" wp14:anchorId="07F07C82" wp14:editId="2FE52C64">
            <wp:extent cx="6154779" cy="2607399"/>
            <wp:effectExtent l="0" t="0" r="0" b="2540"/>
            <wp:docPr id="1354567124" name="Picture 97778551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492894" name="Picture 977785511" descr="A black screen with white text&#10;&#10;Description automatically generated"/>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229874" cy="2639212"/>
                    </a:xfrm>
                    <a:prstGeom prst="rect">
                      <a:avLst/>
                    </a:prstGeom>
                    <a:noFill/>
                  </pic:spPr>
                </pic:pic>
              </a:graphicData>
            </a:graphic>
          </wp:inline>
        </w:drawing>
      </w:r>
    </w:p>
    <w:p w14:paraId="03293FB7" w14:textId="35795CBE" w:rsidR="00B87500" w:rsidRPr="00416D9E" w:rsidRDefault="00FA7BA7" w:rsidP="00077DB7">
      <w:pPr>
        <w:pStyle w:val="AnnexFigureTitle"/>
      </w:pPr>
      <w:r>
        <w:t xml:space="preserve"> </w:t>
      </w:r>
      <w:bookmarkStart w:id="1608" w:name="_Ref170249704"/>
      <w:r w:rsidR="00B87500" w:rsidRPr="00416D9E">
        <w:t>Display attenuation map computation and insertion.</w:t>
      </w:r>
      <w:bookmarkEnd w:id="1608"/>
    </w:p>
    <w:p w14:paraId="607DF9E3" w14:textId="77777777" w:rsidR="00B87500" w:rsidRPr="006416A2" w:rsidRDefault="00B87500" w:rsidP="00B87500">
      <w:pPr>
        <w:pStyle w:val="BodyText"/>
        <w:autoSpaceDE w:val="0"/>
        <w:autoSpaceDN w:val="0"/>
        <w:adjustRightInd w:val="0"/>
        <w:ind w:right="-680"/>
      </w:pPr>
      <w:r w:rsidRPr="006416A2">
        <w:rPr>
          <w:rFonts w:eastAsia="MS Mincho"/>
        </w:rPr>
        <w:t xml:space="preserve">The display attenuation map associated with a video representation is computed to reduce the energy consumption of displaying this representation by an </w:t>
      </w:r>
      <w:r w:rsidRPr="006416A2">
        <w:t>energy-reduction rate indicated as a reduction percentage.</w:t>
      </w:r>
    </w:p>
    <w:p w14:paraId="5BE87253" w14:textId="6311A2D7" w:rsidR="00B87500" w:rsidRDefault="00B87500" w:rsidP="00B87500">
      <w:pPr>
        <w:pStyle w:val="BodyText"/>
        <w:autoSpaceDE w:val="0"/>
        <w:autoSpaceDN w:val="0"/>
        <w:adjustRightInd w:val="0"/>
        <w:ind w:right="-680"/>
        <w:rPr>
          <w:rFonts w:eastAsia="MS Mincho"/>
        </w:rPr>
      </w:pPr>
      <w:r w:rsidRPr="006416A2">
        <w:rPr>
          <w:rFonts w:eastAsia="MS Mincho"/>
        </w:rPr>
        <w:t>A display attenuation map Media Segment and its associated video Media Segment(s</w:t>
      </w:r>
      <w:r>
        <w:rPr>
          <w:rFonts w:eastAsia="MS Mincho"/>
        </w:rPr>
        <w:t>) are</w:t>
      </w:r>
      <w:r w:rsidRPr="006416A2">
        <w:rPr>
          <w:rFonts w:eastAsia="MS Mincho"/>
        </w:rPr>
        <w:t xml:space="preserve"> time aligned on Segment </w:t>
      </w:r>
      <w:r w:rsidRPr="00912F3C">
        <w:rPr>
          <w:rFonts w:eastAsia="MS Mincho"/>
        </w:rPr>
        <w:t>boundaries. A display attenuation map Media Segment is an ISOBMFF file which contains samples for a restricted video track</w:t>
      </w:r>
      <w:r w:rsidRPr="00912F3C">
        <w:rPr>
          <w:rFonts w:eastAsia="MS Mincho"/>
          <w:szCs w:val="24"/>
        </w:rPr>
        <w:t xml:space="preserve">, as shown in </w:t>
      </w:r>
      <w:r w:rsidR="0019046E">
        <w:rPr>
          <w:rFonts w:eastAsia="MS Mincho"/>
          <w:szCs w:val="24"/>
        </w:rPr>
        <w:fldChar w:fldCharType="begin"/>
      </w:r>
      <w:r w:rsidR="0019046E">
        <w:rPr>
          <w:rFonts w:eastAsia="MS Mincho"/>
          <w:szCs w:val="24"/>
        </w:rPr>
        <w:instrText xml:space="preserve"> REF _Ref170249783 \r \h </w:instrText>
      </w:r>
      <w:r w:rsidR="0019046E">
        <w:rPr>
          <w:rFonts w:eastAsia="MS Mincho"/>
          <w:szCs w:val="24"/>
        </w:rPr>
      </w:r>
      <w:r w:rsidR="0019046E">
        <w:rPr>
          <w:rFonts w:eastAsia="MS Mincho"/>
          <w:szCs w:val="24"/>
        </w:rPr>
        <w:fldChar w:fldCharType="separate"/>
      </w:r>
      <w:r w:rsidR="0019046E">
        <w:rPr>
          <w:rFonts w:eastAsia="MS Mincho" w:hint="cs"/>
          <w:szCs w:val="24"/>
          <w:cs/>
        </w:rPr>
        <w:t>‎</w:t>
      </w:r>
      <w:r w:rsidR="0019046E">
        <w:rPr>
          <w:rFonts w:eastAsia="MS Mincho"/>
          <w:szCs w:val="24"/>
        </w:rPr>
        <w:t>Figure D.5</w:t>
      </w:r>
      <w:r w:rsidR="0019046E">
        <w:rPr>
          <w:rFonts w:eastAsia="MS Mincho"/>
          <w:szCs w:val="24"/>
        </w:rPr>
        <w:fldChar w:fldCharType="end"/>
      </w:r>
      <w:r w:rsidRPr="00912F3C">
        <w:rPr>
          <w:rFonts w:eastAsia="MS Mincho"/>
        </w:rPr>
        <w:t>, where</w:t>
      </w:r>
      <w:r w:rsidRPr="006416A2">
        <w:rPr>
          <w:rFonts w:eastAsia="MS Mincho"/>
        </w:rPr>
        <w:t xml:space="preserve"> each sample is a coded display attenuation map frame. The carriage of display attenuation map data in ISOBMFF files is specified in subclause </w:t>
      </w:r>
      <w:r>
        <w:rPr>
          <w:rFonts w:eastAsia="MS Mincho"/>
        </w:rPr>
        <w:fldChar w:fldCharType="begin"/>
      </w:r>
      <w:r>
        <w:rPr>
          <w:rFonts w:eastAsia="MS Mincho"/>
        </w:rPr>
        <w:instrText xml:space="preserve"> REF _Ref164094671 \r \h </w:instrText>
      </w:r>
      <w:r>
        <w:rPr>
          <w:rFonts w:eastAsia="MS Mincho"/>
        </w:rPr>
      </w:r>
      <w:r>
        <w:rPr>
          <w:rFonts w:eastAsia="MS Mincho"/>
        </w:rPr>
        <w:fldChar w:fldCharType="separate"/>
      </w:r>
      <w:r>
        <w:rPr>
          <w:rFonts w:eastAsia="MS Mincho" w:hint="cs"/>
          <w:cs/>
        </w:rPr>
        <w:t>‎</w:t>
      </w:r>
      <w:r>
        <w:rPr>
          <w:rFonts w:eastAsia="MS Mincho"/>
        </w:rPr>
        <w:t>5.3.3</w:t>
      </w:r>
      <w:r>
        <w:rPr>
          <w:rFonts w:eastAsia="MS Mincho"/>
        </w:rPr>
        <w:fldChar w:fldCharType="end"/>
      </w:r>
      <w:r w:rsidRPr="006B7C52">
        <w:rPr>
          <w:rFonts w:eastAsia="MS Mincho"/>
        </w:rPr>
        <w:t>.</w:t>
      </w:r>
    </w:p>
    <w:p w14:paraId="7F76CA77" w14:textId="77777777" w:rsidR="00B87500" w:rsidRPr="00A06700" w:rsidRDefault="00B87500" w:rsidP="00B87500">
      <w:pPr>
        <w:pStyle w:val="BodyText"/>
        <w:adjustRightInd w:val="0"/>
        <w:ind w:left="540" w:right="-680"/>
        <w:jc w:val="left"/>
        <w:rPr>
          <w:rFonts w:asciiTheme="majorHAnsi" w:eastAsia="MS Mincho" w:hAnsiTheme="majorHAnsi"/>
          <w:szCs w:val="24"/>
        </w:rPr>
      </w:pPr>
      <w:r w:rsidRPr="00A06700">
        <w:rPr>
          <w:rFonts w:asciiTheme="majorHAnsi" w:eastAsia="MS Mincho" w:hAnsiTheme="majorHAnsi"/>
          <w:noProof/>
          <w:szCs w:val="24"/>
        </w:rPr>
        <w:lastRenderedPageBreak/>
        <w:drawing>
          <wp:inline distT="0" distB="0" distL="0" distR="0" wp14:anchorId="05E4D5C4" wp14:editId="1EE9EC39">
            <wp:extent cx="6117996" cy="3794377"/>
            <wp:effectExtent l="0" t="0" r="0" b="0"/>
            <wp:docPr id="1487576934" name="Picture 164912146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85548" name="Picture 1649121465" descr="A black background with white text&#10;&#10;Description automatically generated"/>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158728" cy="3819639"/>
                    </a:xfrm>
                    <a:prstGeom prst="rect">
                      <a:avLst/>
                    </a:prstGeom>
                    <a:noFill/>
                  </pic:spPr>
                </pic:pic>
              </a:graphicData>
            </a:graphic>
          </wp:inline>
        </w:drawing>
      </w:r>
    </w:p>
    <w:p w14:paraId="5457B4BE" w14:textId="4C4097B7" w:rsidR="00294FEE" w:rsidRPr="007E7875" w:rsidRDefault="00364765" w:rsidP="00077DB7">
      <w:pPr>
        <w:pStyle w:val="AnnexFigureTitle"/>
      </w:pPr>
      <w:r>
        <w:t xml:space="preserve"> </w:t>
      </w:r>
      <w:bookmarkStart w:id="1609" w:name="_Ref170249783"/>
      <w:r w:rsidR="00B87500" w:rsidRPr="00A06700">
        <w:t xml:space="preserve">Alternate group of multiple </w:t>
      </w:r>
      <w:r w:rsidR="004D7D32">
        <w:t>d</w:t>
      </w:r>
      <w:r w:rsidR="00B87500" w:rsidRPr="00A06700">
        <w:t xml:space="preserve">isplay </w:t>
      </w:r>
      <w:r w:rsidR="004D7D32">
        <w:t>a</w:t>
      </w:r>
      <w:r w:rsidR="00B87500" w:rsidRPr="00A06700">
        <w:t xml:space="preserve">ttenuation </w:t>
      </w:r>
      <w:r w:rsidR="004D7D32">
        <w:t>m</w:t>
      </w:r>
      <w:r w:rsidR="00B87500" w:rsidRPr="00A06700">
        <w:t xml:space="preserve">ap </w:t>
      </w:r>
      <w:r w:rsidR="004D7D32">
        <w:t>r</w:t>
      </w:r>
      <w:r w:rsidR="00B87500" w:rsidRPr="00A06700">
        <w:t>epresentations</w:t>
      </w:r>
      <w:r w:rsidR="004D7D32">
        <w:t>.</w:t>
      </w:r>
      <w:bookmarkEnd w:id="1609"/>
    </w:p>
    <w:p w14:paraId="34636D9C" w14:textId="6CDE7C0E" w:rsidR="004D7D32" w:rsidRDefault="000F10E8" w:rsidP="004D7D32">
      <w:pPr>
        <w:pStyle w:val="a3"/>
      </w:pPr>
      <w:bookmarkStart w:id="1610" w:name="_Toc202030683"/>
      <w:r>
        <w:t>Use of metadata at the client</w:t>
      </w:r>
      <w:bookmarkEnd w:id="1610"/>
    </w:p>
    <w:p w14:paraId="1C4E6A9E" w14:textId="3C5A6288" w:rsidR="002C13BA" w:rsidRPr="00A0367D" w:rsidRDefault="002C13BA" w:rsidP="002C13BA">
      <w:pPr>
        <w:tabs>
          <w:tab w:val="left" w:pos="450"/>
        </w:tabs>
        <w:spacing w:line="240" w:lineRule="auto"/>
        <w:rPr>
          <w:rFonts w:eastAsia="MS Mincho"/>
          <w:szCs w:val="24"/>
        </w:rPr>
      </w:pPr>
      <w:r w:rsidRPr="00A0367D">
        <w:rPr>
          <w:rFonts w:eastAsia="MS Mincho"/>
          <w:szCs w:val="24"/>
        </w:rPr>
        <w:t xml:space="preserve">A DASH client is guided by the information provided in the MPD. The following is an example client </w:t>
      </w:r>
      <w:r w:rsidRPr="00F56191">
        <w:rPr>
          <w:rFonts w:eastAsia="MS Mincho"/>
          <w:szCs w:val="24"/>
        </w:rPr>
        <w:t>behaviour</w:t>
      </w:r>
      <w:r w:rsidRPr="00A0367D">
        <w:rPr>
          <w:rFonts w:eastAsia="MS Mincho"/>
          <w:szCs w:val="24"/>
        </w:rPr>
        <w:t xml:space="preserve"> for streaming videos with associated display attenuation maps using the signalling presented in </w:t>
      </w:r>
      <w:r w:rsidR="009D24E9">
        <w:rPr>
          <w:rFonts w:eastAsia="MS Mincho"/>
          <w:szCs w:val="24"/>
        </w:rPr>
        <w:t xml:space="preserve">subclause </w:t>
      </w:r>
      <w:r w:rsidR="009D24E9">
        <w:rPr>
          <w:rFonts w:eastAsia="MS Mincho"/>
          <w:szCs w:val="24"/>
        </w:rPr>
        <w:fldChar w:fldCharType="begin"/>
      </w:r>
      <w:r w:rsidR="009D24E9">
        <w:rPr>
          <w:rFonts w:eastAsia="MS Mincho"/>
          <w:szCs w:val="24"/>
        </w:rPr>
        <w:instrText xml:space="preserve"> REF _Ref170241124 \r \h </w:instrText>
      </w:r>
      <w:r w:rsidR="009D24E9">
        <w:rPr>
          <w:rFonts w:eastAsia="MS Mincho"/>
          <w:szCs w:val="24"/>
        </w:rPr>
      </w:r>
      <w:r w:rsidR="009D24E9">
        <w:rPr>
          <w:rFonts w:eastAsia="MS Mincho"/>
          <w:szCs w:val="24"/>
        </w:rPr>
        <w:fldChar w:fldCharType="separate"/>
      </w:r>
      <w:r w:rsidR="009D24E9">
        <w:rPr>
          <w:rFonts w:eastAsia="MS Mincho" w:hint="cs"/>
          <w:szCs w:val="24"/>
          <w:cs/>
        </w:rPr>
        <w:t>‎</w:t>
      </w:r>
      <w:r w:rsidR="009D24E9">
        <w:rPr>
          <w:rFonts w:eastAsia="MS Mincho"/>
          <w:szCs w:val="24"/>
        </w:rPr>
        <w:t>6.4</w:t>
      </w:r>
      <w:r w:rsidR="009D24E9">
        <w:rPr>
          <w:rFonts w:eastAsia="MS Mincho"/>
          <w:szCs w:val="24"/>
        </w:rPr>
        <w:fldChar w:fldCharType="end"/>
      </w:r>
      <w:r w:rsidRPr="00A0367D">
        <w:rPr>
          <w:rFonts w:eastAsia="MS Mincho"/>
          <w:szCs w:val="24"/>
        </w:rPr>
        <w:t xml:space="preserve">. </w:t>
      </w:r>
    </w:p>
    <w:p w14:paraId="075CFADB" w14:textId="77777777" w:rsidR="002C13BA" w:rsidRPr="00A0367D"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The client first issues an HTTP request and downloads the MPD file from the content server. </w:t>
      </w:r>
      <w:r>
        <w:rPr>
          <w:rFonts w:eastAsia="MS Mincho"/>
          <w:szCs w:val="24"/>
        </w:rPr>
        <w:t>It</w:t>
      </w:r>
      <w:r w:rsidRPr="00A0367D">
        <w:rPr>
          <w:rFonts w:eastAsia="MS Mincho"/>
          <w:szCs w:val="24"/>
        </w:rPr>
        <w:t xml:space="preserve"> then parses the MPD file to generate a corresponding in-memory representation of the XML elements in the MPD file. </w:t>
      </w:r>
    </w:p>
    <w:p w14:paraId="151053AA" w14:textId="77777777" w:rsidR="002C13BA" w:rsidRPr="00A0367D"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To identify available display attenuation maps in a Period, the streaming client scans the AdaptationSet elements to find Adaptation Sets with an AttenuationMap descriptor whose </w:t>
      </w:r>
      <w:r w:rsidRPr="00A0367D">
        <w:rPr>
          <w:rStyle w:val="ISOCode"/>
        </w:rPr>
        <w:t>@schemeIdUri</w:t>
      </w:r>
      <w:r w:rsidRPr="00A0367D">
        <w:rPr>
          <w:rFonts w:eastAsia="MS Mincho"/>
          <w:szCs w:val="24"/>
        </w:rPr>
        <w:t xml:space="preserve"> is set to the unique URL "</w:t>
      </w:r>
      <w:r w:rsidRPr="00A0367D">
        <w:rPr>
          <w:rStyle w:val="ISOCode"/>
        </w:rPr>
        <w:t>urn:mpeg:mpegI:green:2023:ami</w:t>
      </w:r>
      <w:r w:rsidRPr="00A0367D">
        <w:rPr>
          <w:rFonts w:eastAsia="MS Mincho"/>
          <w:szCs w:val="24"/>
        </w:rPr>
        <w:t>".</w:t>
      </w:r>
      <w:r>
        <w:rPr>
          <w:rFonts w:eastAsia="MS Mincho"/>
          <w:szCs w:val="24"/>
        </w:rPr>
        <w:t xml:space="preserve"> </w:t>
      </w:r>
      <w:r w:rsidRPr="00F4671B">
        <w:rPr>
          <w:rFonts w:eastAsia="MS Mincho"/>
          <w:szCs w:val="24"/>
        </w:rPr>
        <w:t xml:space="preserve">For each Representation in the Display Attenuation Map Adaptation Set, the client also identifies the associated Representation in the video Adaptation Set using the </w:t>
      </w:r>
      <w:r w:rsidRPr="00A0367D">
        <w:rPr>
          <w:rStyle w:val="ISOCode"/>
        </w:rPr>
        <w:t>@associationId</w:t>
      </w:r>
      <w:r w:rsidRPr="00A0367D">
        <w:rPr>
          <w:rFonts w:eastAsia="MS Mincho"/>
          <w:szCs w:val="24"/>
        </w:rPr>
        <w:t>.</w:t>
      </w:r>
    </w:p>
    <w:p w14:paraId="2E666BC3" w14:textId="00EB5B84" w:rsidR="002C13BA"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The </w:t>
      </w:r>
      <w:r>
        <w:rPr>
          <w:rFonts w:eastAsia="MS Mincho"/>
          <w:szCs w:val="24"/>
        </w:rPr>
        <w:t xml:space="preserve">streaming </w:t>
      </w:r>
      <w:r w:rsidRPr="00A0367D">
        <w:rPr>
          <w:rFonts w:eastAsia="MS Mincho"/>
          <w:szCs w:val="24"/>
        </w:rPr>
        <w:t xml:space="preserve">client selects one of the Representations of the video Adaptation Set based on its capabilities and the network conditions and downloads the Initialization Segment for that Representation. </w:t>
      </w:r>
      <w:r>
        <w:rPr>
          <w:rFonts w:eastAsia="MS Mincho"/>
          <w:szCs w:val="24"/>
        </w:rPr>
        <w:t>It</w:t>
      </w:r>
      <w:r w:rsidRPr="00A0367D">
        <w:rPr>
          <w:rFonts w:eastAsia="MS Mincho"/>
          <w:szCs w:val="24"/>
        </w:rPr>
        <w:t xml:space="preserve"> then downloads the Initialization Segment for all Representations from the Display Attenuation Map Adaptation Set that are associated with the selected video Representation. The client</w:t>
      </w:r>
      <w:r>
        <w:rPr>
          <w:rFonts w:eastAsia="MS Mincho"/>
          <w:szCs w:val="24"/>
        </w:rPr>
        <w:t xml:space="preserve"> then</w:t>
      </w:r>
      <w:r w:rsidRPr="00A0367D">
        <w:rPr>
          <w:rFonts w:eastAsia="MS Mincho"/>
          <w:szCs w:val="24"/>
        </w:rPr>
        <w:t xml:space="preserve"> starts sequentially downloading Media Segments from the video Representation. The client regularly monitors the remaining power in the device’s battery and based on the battery level, remaining playback time, and the information </w:t>
      </w:r>
      <w:r w:rsidR="009D24E9" w:rsidRPr="00A0367D">
        <w:rPr>
          <w:rFonts w:eastAsia="MS Mincho"/>
          <w:szCs w:val="24"/>
        </w:rPr>
        <w:t>signalled</w:t>
      </w:r>
      <w:r w:rsidRPr="00A0367D">
        <w:rPr>
          <w:rFonts w:eastAsia="MS Mincho"/>
          <w:szCs w:val="24"/>
        </w:rPr>
        <w:t xml:space="preserve"> in the AttenuationMap descriptor selects one of the display attenuation map Representations. </w:t>
      </w:r>
    </w:p>
    <w:p w14:paraId="4F592769" w14:textId="2A40EADD" w:rsidR="002C13BA" w:rsidRPr="00077DB7" w:rsidRDefault="002C13BA" w:rsidP="002C13BA">
      <w:pPr>
        <w:rPr>
          <w:lang w:eastAsia="ja-JP"/>
        </w:rPr>
      </w:pPr>
      <w:r w:rsidRPr="00A0367D">
        <w:rPr>
          <w:rFonts w:eastAsia="MS Mincho"/>
          <w:szCs w:val="24"/>
        </w:rPr>
        <w:t>The client subsequently downloads with each Media Segment from the video Representation a corresponding Media Segment from the display attenuation map Representation. The downloaded display attenuation map Media Segments are decoded, and the decoded frames are applied to the corresponding decoded frames from the video before rendering.</w:t>
      </w:r>
    </w:p>
    <w:p w14:paraId="1800B440" w14:textId="77777777" w:rsidR="001A33D0" w:rsidRPr="00BC394B" w:rsidRDefault="001A33D0" w:rsidP="001A33D0">
      <w:pPr>
        <w:pStyle w:val="BiblioTitle"/>
        <w:keepNext/>
        <w:pageBreakBefore/>
      </w:pPr>
      <w:bookmarkStart w:id="1611" w:name="_Toc443470372"/>
      <w:bookmarkStart w:id="1612" w:name="_Toc450303224"/>
      <w:bookmarkStart w:id="1613" w:name="_Toc9996979"/>
      <w:bookmarkStart w:id="1614" w:name="_Toc353342679"/>
      <w:bookmarkStart w:id="1615" w:name="_Toc202030684"/>
      <w:r w:rsidRPr="00BC394B">
        <w:lastRenderedPageBreak/>
        <w:t>Bibliography</w:t>
      </w:r>
      <w:bookmarkEnd w:id="1611"/>
      <w:bookmarkEnd w:id="1612"/>
      <w:bookmarkEnd w:id="1613"/>
      <w:bookmarkEnd w:id="1614"/>
      <w:bookmarkEnd w:id="1615"/>
    </w:p>
    <w:p w14:paraId="5143B324" w14:textId="6E6FF3FB" w:rsidR="008B5617" w:rsidRDefault="008B5617" w:rsidP="008B5617">
      <w:pPr>
        <w:pStyle w:val="BiblioEntry"/>
        <w:autoSpaceDE w:val="0"/>
        <w:autoSpaceDN w:val="0"/>
        <w:adjustRightInd w:val="0"/>
        <w:rPr>
          <w:szCs w:val="24"/>
        </w:rPr>
      </w:pPr>
      <w:r w:rsidRPr="00C22A78">
        <w:rPr>
          <w:szCs w:val="24"/>
        </w:rPr>
        <w:t>[</w:t>
      </w:r>
      <w:r>
        <w:rPr>
          <w:szCs w:val="24"/>
        </w:rPr>
        <w:t>1</w:t>
      </w:r>
      <w:r w:rsidRPr="00C22A78">
        <w:rPr>
          <w:szCs w:val="24"/>
        </w:rPr>
        <w:t>]</w:t>
      </w:r>
      <w:r w:rsidRPr="00C22A78">
        <w:rPr>
          <w:szCs w:val="24"/>
        </w:rPr>
        <w:tab/>
      </w:r>
      <w:r w:rsidRPr="0058698C">
        <w:rPr>
          <w:szCs w:val="24"/>
        </w:rPr>
        <w:t>ISO/IEC 23009-3, Information technology — Dynamic adaptive streaming over HTTP (DASH) — Part 3: Implementation guidelines</w:t>
      </w:r>
      <w:r w:rsidRPr="00570CCA">
        <w:rPr>
          <w:szCs w:val="24"/>
        </w:rPr>
        <w:t xml:space="preserve"> </w:t>
      </w:r>
    </w:p>
    <w:p w14:paraId="024307F2" w14:textId="77777777" w:rsidR="001A33D0" w:rsidRPr="00BC394B" w:rsidRDefault="001A33D0"/>
    <w:sectPr w:rsidR="001A33D0" w:rsidRPr="00BC394B" w:rsidSect="00B55892">
      <w:footerReference w:type="even" r:id="rId39"/>
      <w:footerReference w:type="default" r:id="rId40"/>
      <w:type w:val="oddPage"/>
      <w:pgSz w:w="11906" w:h="16838" w:code="9"/>
      <w:pgMar w:top="794" w:right="1134" w:bottom="284" w:left="1134" w:header="709" w:footer="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30" w:author="Ahmed Hamza" w:date="2025-06-24T15:43:00Z" w:initials="AH">
    <w:p w14:paraId="23BD8698" w14:textId="77777777" w:rsidR="00FF788E" w:rsidRDefault="00FF788E" w:rsidP="00FF788E">
      <w:pPr>
        <w:jc w:val="left"/>
      </w:pPr>
      <w:r>
        <w:rPr>
          <w:rStyle w:val="CommentReference"/>
        </w:rPr>
        <w:annotationRef/>
      </w:r>
      <w:r>
        <w:rPr>
          <w:sz w:val="20"/>
          <w:szCs w:val="20"/>
        </w:rPr>
        <w:t>Not sure why this reference is needed.</w:t>
      </w:r>
    </w:p>
  </w:comment>
  <w:comment w:id="340" w:author="Ahmed Hamza" w:date="2025-06-22T23:55:00Z" w:initials="AH">
    <w:p w14:paraId="26E70AEF" w14:textId="77777777" w:rsidR="000A766E" w:rsidRDefault="000A766E" w:rsidP="000A766E">
      <w:pPr>
        <w:jc w:val="left"/>
      </w:pPr>
      <w:r>
        <w:rPr>
          <w:rStyle w:val="CommentReference"/>
        </w:rPr>
        <w:annotationRef/>
      </w:r>
      <w:r>
        <w:rPr>
          <w:sz w:val="20"/>
          <w:szCs w:val="20"/>
        </w:rPr>
        <w:t>From BoG report: Following a feedback from meeting with DASH experts, it is recommended to add a definition (currently missing) of the URI for role of Green Metadata.</w:t>
      </w:r>
    </w:p>
    <w:p w14:paraId="31F709AF" w14:textId="77777777" w:rsidR="000A766E" w:rsidRDefault="000A766E" w:rsidP="000A766E">
      <w:pPr>
        <w:jc w:val="left"/>
      </w:pPr>
    </w:p>
  </w:comment>
  <w:comment w:id="364" w:author="Ahmed Hamza" w:date="2025-06-22T23:44:00Z" w:initials="AH">
    <w:p w14:paraId="203DB5B2" w14:textId="77777777" w:rsidR="000534A9" w:rsidRDefault="000534A9" w:rsidP="000534A9">
      <w:pPr>
        <w:jc w:val="left"/>
      </w:pPr>
      <w:r>
        <w:rPr>
          <w:rStyle w:val="CommentReference"/>
        </w:rPr>
        <w:annotationRef/>
      </w:r>
      <w:r>
        <w:rPr>
          <w:sz w:val="20"/>
          <w:szCs w:val="20"/>
        </w:rPr>
        <w:t>To check all table numbers.</w:t>
      </w:r>
    </w:p>
  </w:comment>
  <w:comment w:id="1094" w:author="Ahmed Hamza" w:date="2025-06-22T23:53:00Z" w:initials="AH">
    <w:p w14:paraId="13C60D4F" w14:textId="77777777" w:rsidR="000C3489" w:rsidRDefault="000C3489" w:rsidP="000C3489">
      <w:pPr>
        <w:jc w:val="left"/>
      </w:pPr>
      <w:r>
        <w:rPr>
          <w:rStyle w:val="CommentReference"/>
        </w:rPr>
        <w:annotationRef/>
      </w:r>
      <w:r>
        <w:rPr>
          <w:sz w:val="20"/>
          <w:szCs w:val="20"/>
        </w:rPr>
        <w:t>To check references and create cross-references to these clauses.</w:t>
      </w:r>
    </w:p>
  </w:comment>
  <w:comment w:id="1584" w:author="Ahmed Hamza" w:date="2025-06-24T15:44:00Z" w:initials="AH">
    <w:p w14:paraId="21B47CA9" w14:textId="77777777" w:rsidR="00EB0338" w:rsidRDefault="00EB0338" w:rsidP="00EB0338">
      <w:pPr>
        <w:jc w:val="left"/>
      </w:pPr>
      <w:r>
        <w:rPr>
          <w:rStyle w:val="CommentReference"/>
        </w:rPr>
        <w:annotationRef/>
      </w:r>
      <w:r>
        <w:rPr>
          <w:sz w:val="20"/>
          <w:szCs w:val="20"/>
        </w:rPr>
        <w:t>Is this still available? I’m not sure what this IsoLib 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3BD8698" w15:done="0"/>
  <w15:commentEx w15:paraId="31F709AF" w15:done="0"/>
  <w15:commentEx w15:paraId="203DB5B2" w15:done="0"/>
  <w15:commentEx w15:paraId="13C60D4F" w15:done="0"/>
  <w15:commentEx w15:paraId="21B47CA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D6A6990" w16cex:dateUtc="2025-06-24T22:43:00Z"/>
  <w16cex:commentExtensible w16cex:durableId="627BFCFD" w16cex:dateUtc="2025-06-23T06:55:00Z"/>
  <w16cex:commentExtensible w16cex:durableId="63CDDD3C" w16cex:dateUtc="2025-06-23T06:44:00Z"/>
  <w16cex:commentExtensible w16cex:durableId="6CA8291D" w16cex:dateUtc="2025-06-23T06:53:00Z"/>
  <w16cex:commentExtensible w16cex:durableId="5FB48A92" w16cex:dateUtc="2025-06-24T22: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3BD8698" w16cid:durableId="6D6A6990"/>
  <w16cid:commentId w16cid:paraId="31F709AF" w16cid:durableId="627BFCFD"/>
  <w16cid:commentId w16cid:paraId="203DB5B2" w16cid:durableId="63CDDD3C"/>
  <w16cid:commentId w16cid:paraId="13C60D4F" w16cid:durableId="6CA8291D"/>
  <w16cid:commentId w16cid:paraId="21B47CA9" w16cid:durableId="5FB48A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7BC12" w14:textId="77777777" w:rsidR="00D026F0" w:rsidRDefault="00D026F0">
      <w:pPr>
        <w:spacing w:after="0" w:line="240" w:lineRule="auto"/>
      </w:pPr>
      <w:r>
        <w:separator/>
      </w:r>
    </w:p>
  </w:endnote>
  <w:endnote w:type="continuationSeparator" w:id="0">
    <w:p w14:paraId="19BD98CE" w14:textId="77777777" w:rsidR="00D026F0" w:rsidRDefault="00D026F0">
      <w:pPr>
        <w:spacing w:after="0" w:line="240" w:lineRule="auto"/>
      </w:pPr>
      <w:r>
        <w:continuationSeparator/>
      </w:r>
    </w:p>
  </w:endnote>
  <w:endnote w:type="continuationNotice" w:id="1">
    <w:p w14:paraId="0B5951F5" w14:textId="77777777" w:rsidR="00D026F0" w:rsidRDefault="00D026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TimesNewRomanPS">
    <w:altName w:val="Times New Roman"/>
    <w:panose1 w:val="020B0604020202020204"/>
    <w:charset w:val="00"/>
    <w:family w:val="roman"/>
    <w:notTrueType/>
    <w:pitch w:val="variable"/>
    <w:sig w:usb0="00000003" w:usb1="00000000" w:usb2="00000000" w:usb3="00000000" w:csb0="00000001" w:csb1="00000000"/>
  </w:font>
  <w:font w:name="TimesNewRomanPSMT">
    <w:altName w:val="Times New Roman"/>
    <w:panose1 w:val="020B0604020202020204"/>
    <w:charset w:val="00"/>
    <w:family w:val="roman"/>
    <w:pitch w:val="variable"/>
    <w:sig w:usb0="E0002AEF" w:usb1="C0007841" w:usb2="00000009" w:usb3="00000000" w:csb0="000001FF" w:csb1="00000000"/>
  </w:font>
  <w:font w:name="ｺﾞｼｯｸ">
    <w:panose1 w:val="020B060402020202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Lucida Sans Typewriter">
    <w:panose1 w:val="020B0509030504030204"/>
    <w:charset w:val="4D"/>
    <w:family w:val="modern"/>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6EF1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2AA80" w14:textId="4B8F39CA"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w:t>
    </w:r>
    <w:r w:rsidR="00D63888">
      <w:rPr>
        <w:b w:val="0"/>
        <w:sz w:val="20"/>
        <w:szCs w:val="20"/>
      </w:rPr>
      <w:t>/IEC</w:t>
    </w:r>
    <w:r w:rsidRPr="000F0E7A">
      <w:rPr>
        <w:b w:val="0"/>
        <w:sz w:val="20"/>
        <w:szCs w:val="20"/>
      </w:rPr>
      <w:t> </w:t>
    </w:r>
    <w:r w:rsidR="00D63888">
      <w:rPr>
        <w:b w:val="0"/>
        <w:sz w:val="20"/>
        <w:szCs w:val="20"/>
      </w:rPr>
      <w:t>2025</w:t>
    </w:r>
    <w:r w:rsidR="00D63888" w:rsidRPr="000F0E7A">
      <w:rPr>
        <w:b w:val="0"/>
        <w:sz w:val="20"/>
        <w:szCs w:val="20"/>
      </w:rPr>
      <w:t> </w:t>
    </w:r>
    <w:r w:rsidRPr="000F0E7A">
      <w:rPr>
        <w:b w:val="0"/>
        <w:sz w:val="20"/>
        <w:szCs w:val="20"/>
      </w:rPr>
      <w:t>–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4C825"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4433E" w14:textId="7485829A" w:rsidR="00FA1F1F" w:rsidRDefault="004421EF" w:rsidP="00FA1F1F">
    <w:pPr>
      <w:pStyle w:val="Footer"/>
      <w:spacing w:after="0" w:line="240" w:lineRule="atLeast"/>
      <w:jc w:val="center"/>
      <w:rPr>
        <w:sz w:val="18"/>
        <w:szCs w:val="18"/>
      </w:rPr>
    </w:pPr>
    <w:r w:rsidRPr="00596E93">
      <w:rPr>
        <w:sz w:val="18"/>
        <w:szCs w:val="18"/>
      </w:rPr>
      <w:t>© ISO</w:t>
    </w:r>
    <w:r w:rsidR="00D63888">
      <w:rPr>
        <w:sz w:val="18"/>
        <w:szCs w:val="18"/>
      </w:rPr>
      <w:t>/IEC</w:t>
    </w:r>
    <w:r w:rsidRPr="00596E93">
      <w:rPr>
        <w:sz w:val="18"/>
        <w:szCs w:val="18"/>
      </w:rPr>
      <w:t> </w:t>
    </w:r>
    <w:r w:rsidR="00D63888">
      <w:rPr>
        <w:sz w:val="18"/>
        <w:szCs w:val="18"/>
      </w:rPr>
      <w:t>2025</w:t>
    </w:r>
    <w:r w:rsidR="00D63888" w:rsidRPr="00596E93">
      <w:rPr>
        <w:sz w:val="18"/>
        <w:szCs w:val="18"/>
      </w:rPr>
      <w:t> </w:t>
    </w:r>
    <w:r w:rsidRPr="00596E93">
      <w:rPr>
        <w:sz w:val="18"/>
        <w:szCs w:val="18"/>
      </w:rPr>
      <w:t>– All rights reserved</w:t>
    </w:r>
  </w:p>
  <w:p w14:paraId="2DE46389"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888A9"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3E949" w14:textId="0BFE80C7" w:rsidR="00FA1F1F" w:rsidRDefault="004421EF" w:rsidP="00FA1F1F">
    <w:pPr>
      <w:pStyle w:val="Footer"/>
      <w:spacing w:after="0" w:line="240" w:lineRule="exact"/>
      <w:jc w:val="center"/>
      <w:rPr>
        <w:sz w:val="18"/>
        <w:szCs w:val="18"/>
      </w:rPr>
    </w:pPr>
    <w:r w:rsidRPr="00864D32">
      <w:rPr>
        <w:sz w:val="18"/>
        <w:szCs w:val="18"/>
      </w:rPr>
      <w:t>© ISO</w:t>
    </w:r>
    <w:r w:rsidR="009400E9">
      <w:rPr>
        <w:sz w:val="18"/>
        <w:szCs w:val="18"/>
      </w:rPr>
      <w:t>/IEC</w:t>
    </w:r>
    <w:r w:rsidRPr="00864D32">
      <w:rPr>
        <w:sz w:val="18"/>
        <w:szCs w:val="18"/>
      </w:rPr>
      <w:t> </w:t>
    </w:r>
    <w:r w:rsidR="009400E9">
      <w:rPr>
        <w:sz w:val="18"/>
        <w:szCs w:val="18"/>
      </w:rPr>
      <w:t>202</w:t>
    </w:r>
    <w:r w:rsidR="00D63888">
      <w:rPr>
        <w:sz w:val="18"/>
        <w:szCs w:val="18"/>
      </w:rPr>
      <w:t>5</w:t>
    </w:r>
    <w:r w:rsidRPr="00864D32">
      <w:rPr>
        <w:sz w:val="18"/>
        <w:szCs w:val="18"/>
      </w:rPr>
      <w:t> – All rights reserved</w:t>
    </w:r>
  </w:p>
  <w:p w14:paraId="2BA959DB"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79806" w14:textId="77777777" w:rsidR="00D026F0" w:rsidRDefault="00D026F0">
      <w:pPr>
        <w:spacing w:after="0" w:line="240" w:lineRule="auto"/>
      </w:pPr>
      <w:r>
        <w:separator/>
      </w:r>
    </w:p>
  </w:footnote>
  <w:footnote w:type="continuationSeparator" w:id="0">
    <w:p w14:paraId="1F794B0F" w14:textId="77777777" w:rsidR="00D026F0" w:rsidRDefault="00D026F0">
      <w:pPr>
        <w:spacing w:after="0" w:line="240" w:lineRule="auto"/>
      </w:pPr>
      <w:r>
        <w:continuationSeparator/>
      </w:r>
    </w:p>
  </w:footnote>
  <w:footnote w:type="continuationNotice" w:id="1">
    <w:p w14:paraId="61BD24E5" w14:textId="77777777" w:rsidR="00D026F0" w:rsidRDefault="00D026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E5692"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CE539" w14:textId="77777777" w:rsidR="004421EF" w:rsidRPr="004D16C0" w:rsidRDefault="004421EF" w:rsidP="00FA1F1F">
    <w:pPr>
      <w:pStyle w:val="Header"/>
      <w:spacing w:after="720" w:line="240" w:lineRule="exact"/>
      <w:jc w:val="center"/>
      <w:rPr>
        <w:sz w:val="24"/>
        <w:szCs w:val="24"/>
      </w:rPr>
    </w:pPr>
    <w:r w:rsidRPr="004D16C0">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B6D04" w14:textId="7FC6198B" w:rsidR="004421EF" w:rsidRPr="004D16C0" w:rsidRDefault="004421EF" w:rsidP="00FA1F1F">
    <w:pPr>
      <w:pStyle w:val="Header"/>
      <w:spacing w:after="720" w:line="240" w:lineRule="exact"/>
      <w:jc w:val="center"/>
      <w:rPr>
        <w:sz w:val="24"/>
        <w:szCs w:val="24"/>
      </w:rPr>
    </w:pPr>
    <w:r w:rsidRPr="004D16C0">
      <w:rPr>
        <w:sz w:val="24"/>
        <w:szCs w:val="24"/>
      </w:rPr>
      <w:t>ISO</w:t>
    </w:r>
    <w:r w:rsidR="00D66CE5">
      <w:rPr>
        <w:sz w:val="24"/>
        <w:szCs w:val="24"/>
      </w:rPr>
      <w:t>/IEC</w:t>
    </w:r>
    <w:r w:rsidRPr="004D16C0">
      <w:rPr>
        <w:sz w:val="24"/>
        <w:szCs w:val="24"/>
      </w:rPr>
      <w:t> </w:t>
    </w:r>
    <w:r w:rsidR="00D66CE5">
      <w:rPr>
        <w:sz w:val="24"/>
        <w:szCs w:val="24"/>
      </w:rPr>
      <w:t>23001</w:t>
    </w:r>
    <w:r w:rsidR="00D63888" w:rsidRPr="004D16C0">
      <w:rPr>
        <w:sz w:val="24"/>
        <w:szCs w:val="24"/>
      </w:rPr>
      <w:t>-</w:t>
    </w:r>
    <w:r w:rsidR="00D63888">
      <w:rPr>
        <w:sz w:val="24"/>
        <w:szCs w:val="24"/>
      </w:rPr>
      <w:t>19</w:t>
    </w:r>
    <w:r w:rsidR="00D63888" w:rsidRPr="004D16C0">
      <w:rPr>
        <w:sz w:val="24"/>
        <w:szCs w:val="24"/>
      </w:rPr>
      <w:t>:</w:t>
    </w:r>
    <w:r w:rsidR="00D63888">
      <w:rPr>
        <w:sz w:val="24"/>
        <w:szCs w:val="24"/>
      </w:rPr>
      <w:t>2025</w:t>
    </w:r>
    <w:r w:rsidRPr="004D16C0">
      <w:rPr>
        <w:sz w:val="24"/>
        <w:szCs w:val="24"/>
      </w:rPr>
      <w:t>(</w:t>
    </w:r>
    <w:r w:rsidR="00D66CE5">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1626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AE0673E"/>
    <w:multiLevelType w:val="hybridMultilevel"/>
    <w:tmpl w:val="670A7308"/>
    <w:lvl w:ilvl="0" w:tplc="7EE8FC56">
      <w:start w:val="1"/>
      <w:numFmt w:val="bullet"/>
      <w:lvlText w:val=""/>
      <w:lvlJc w:val="left"/>
      <w:pPr>
        <w:ind w:left="408" w:hanging="360"/>
      </w:pPr>
      <w:rPr>
        <w:rFonts w:ascii="Symbol" w:hAnsi="Symbol" w:hint="default"/>
      </w:rPr>
    </w:lvl>
    <w:lvl w:ilvl="1" w:tplc="04090003">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2" w15:restartNumberingAfterBreak="0">
    <w:nsid w:val="12062E8A"/>
    <w:multiLevelType w:val="hybridMultilevel"/>
    <w:tmpl w:val="39F82868"/>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3"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97D16C"/>
    <w:multiLevelType w:val="hybridMultilevel"/>
    <w:tmpl w:val="7F321108"/>
    <w:lvl w:ilvl="0" w:tplc="E3FCCE92">
      <w:start w:val="1"/>
      <w:numFmt w:val="bullet"/>
      <w:lvlText w:val="·"/>
      <w:lvlJc w:val="left"/>
      <w:pPr>
        <w:ind w:left="720" w:hanging="360"/>
      </w:pPr>
      <w:rPr>
        <w:rFonts w:ascii="Symbol" w:hAnsi="Symbol" w:hint="default"/>
      </w:rPr>
    </w:lvl>
    <w:lvl w:ilvl="1" w:tplc="2DA43F32">
      <w:start w:val="1"/>
      <w:numFmt w:val="bullet"/>
      <w:lvlText w:val="o"/>
      <w:lvlJc w:val="left"/>
      <w:pPr>
        <w:ind w:left="1440" w:hanging="360"/>
      </w:pPr>
      <w:rPr>
        <w:rFonts w:ascii="Courier New" w:hAnsi="Courier New" w:hint="default"/>
      </w:rPr>
    </w:lvl>
    <w:lvl w:ilvl="2" w:tplc="EFCAB716">
      <w:start w:val="1"/>
      <w:numFmt w:val="bullet"/>
      <w:lvlText w:val=""/>
      <w:lvlJc w:val="left"/>
      <w:pPr>
        <w:ind w:left="2160" w:hanging="360"/>
      </w:pPr>
      <w:rPr>
        <w:rFonts w:ascii="Wingdings" w:hAnsi="Wingdings" w:hint="default"/>
      </w:rPr>
    </w:lvl>
    <w:lvl w:ilvl="3" w:tplc="372848FA">
      <w:start w:val="1"/>
      <w:numFmt w:val="bullet"/>
      <w:lvlText w:val=""/>
      <w:lvlJc w:val="left"/>
      <w:pPr>
        <w:ind w:left="2880" w:hanging="360"/>
      </w:pPr>
      <w:rPr>
        <w:rFonts w:ascii="Symbol" w:hAnsi="Symbol" w:hint="default"/>
      </w:rPr>
    </w:lvl>
    <w:lvl w:ilvl="4" w:tplc="1D746C38">
      <w:start w:val="1"/>
      <w:numFmt w:val="bullet"/>
      <w:lvlText w:val="o"/>
      <w:lvlJc w:val="left"/>
      <w:pPr>
        <w:ind w:left="3600" w:hanging="360"/>
      </w:pPr>
      <w:rPr>
        <w:rFonts w:ascii="Courier New" w:hAnsi="Courier New" w:hint="default"/>
      </w:rPr>
    </w:lvl>
    <w:lvl w:ilvl="5" w:tplc="25E63778">
      <w:start w:val="1"/>
      <w:numFmt w:val="bullet"/>
      <w:lvlText w:val=""/>
      <w:lvlJc w:val="left"/>
      <w:pPr>
        <w:ind w:left="4320" w:hanging="360"/>
      </w:pPr>
      <w:rPr>
        <w:rFonts w:ascii="Wingdings" w:hAnsi="Wingdings" w:hint="default"/>
      </w:rPr>
    </w:lvl>
    <w:lvl w:ilvl="6" w:tplc="610809B0">
      <w:start w:val="1"/>
      <w:numFmt w:val="bullet"/>
      <w:lvlText w:val=""/>
      <w:lvlJc w:val="left"/>
      <w:pPr>
        <w:ind w:left="5040" w:hanging="360"/>
      </w:pPr>
      <w:rPr>
        <w:rFonts w:ascii="Symbol" w:hAnsi="Symbol" w:hint="default"/>
      </w:rPr>
    </w:lvl>
    <w:lvl w:ilvl="7" w:tplc="0F0A6978">
      <w:start w:val="1"/>
      <w:numFmt w:val="bullet"/>
      <w:lvlText w:val="o"/>
      <w:lvlJc w:val="left"/>
      <w:pPr>
        <w:ind w:left="5760" w:hanging="360"/>
      </w:pPr>
      <w:rPr>
        <w:rFonts w:ascii="Courier New" w:hAnsi="Courier New" w:hint="default"/>
      </w:rPr>
    </w:lvl>
    <w:lvl w:ilvl="8" w:tplc="77D007BA">
      <w:start w:val="1"/>
      <w:numFmt w:val="bullet"/>
      <w:lvlText w:val=""/>
      <w:lvlJc w:val="left"/>
      <w:pPr>
        <w:ind w:left="6480" w:hanging="360"/>
      </w:pPr>
      <w:rPr>
        <w:rFonts w:ascii="Wingdings" w:hAnsi="Wingdings" w:hint="default"/>
      </w:rPr>
    </w:lvl>
  </w:abstractNum>
  <w:abstractNum w:abstractNumId="16" w15:restartNumberingAfterBreak="0">
    <w:nsid w:val="1F275A46"/>
    <w:multiLevelType w:val="hybridMultilevel"/>
    <w:tmpl w:val="EF08CDC0"/>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7"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0" w15:restartNumberingAfterBreak="0">
    <w:nsid w:val="358C0B41"/>
    <w:multiLevelType w:val="hybridMultilevel"/>
    <w:tmpl w:val="5A0C17EE"/>
    <w:lvl w:ilvl="0" w:tplc="F9248CCE">
      <w:numFmt w:val="bullet"/>
      <w:lvlText w:val="-"/>
      <w:lvlJc w:val="left"/>
      <w:pPr>
        <w:ind w:left="720" w:hanging="360"/>
      </w:pPr>
      <w:rPr>
        <w:rFonts w:ascii="Cambria" w:eastAsia="Calibri"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48122E"/>
    <w:multiLevelType w:val="hybridMultilevel"/>
    <w:tmpl w:val="4EBE5524"/>
    <w:lvl w:ilvl="0" w:tplc="8D883EE8">
      <w:start w:val="1"/>
      <w:numFmt w:val="decimal"/>
      <w:pStyle w:val="AnnexFigureTitle"/>
      <w:lvlText w:val="Figure D.%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EC4A62"/>
    <w:multiLevelType w:val="hybridMultilevel"/>
    <w:tmpl w:val="7EDC2876"/>
    <w:lvl w:ilvl="0" w:tplc="0409000F">
      <w:start w:val="1"/>
      <w:numFmt w:val="decimal"/>
      <w:pStyle w:val="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6A4094"/>
    <w:multiLevelType w:val="hybridMultilevel"/>
    <w:tmpl w:val="3FB0BC8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1F60FD"/>
    <w:multiLevelType w:val="multilevel"/>
    <w:tmpl w:val="B11C2E7A"/>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7A4B51DE"/>
    <w:multiLevelType w:val="hybridMultilevel"/>
    <w:tmpl w:val="088AE1BE"/>
    <w:lvl w:ilvl="0" w:tplc="FFFFFFFF">
      <w:start w:val="1"/>
      <w:numFmt w:val="bullet"/>
      <w:lvlText w:val=""/>
      <w:lvlJc w:val="left"/>
      <w:pPr>
        <w:ind w:left="408" w:hanging="360"/>
      </w:pPr>
      <w:rPr>
        <w:rFonts w:ascii="Symbol" w:hAnsi="Symbol" w:hint="default"/>
      </w:rPr>
    </w:lvl>
    <w:lvl w:ilvl="1" w:tplc="7EE8FC56">
      <w:start w:val="1"/>
      <w:numFmt w:val="bullet"/>
      <w:lvlText w:val=""/>
      <w:lvlJc w:val="left"/>
      <w:pPr>
        <w:ind w:left="1128" w:hanging="360"/>
      </w:pPr>
      <w:rPr>
        <w:rFonts w:ascii="Symbol" w:hAnsi="Symbol" w:hint="default"/>
      </w:rPr>
    </w:lvl>
    <w:lvl w:ilvl="2" w:tplc="FFFFFFFF" w:tentative="1">
      <w:start w:val="1"/>
      <w:numFmt w:val="bullet"/>
      <w:lvlText w:val=""/>
      <w:lvlJc w:val="left"/>
      <w:pPr>
        <w:ind w:left="1848" w:hanging="360"/>
      </w:pPr>
      <w:rPr>
        <w:rFonts w:ascii="Wingdings" w:hAnsi="Wingdings" w:hint="default"/>
      </w:rPr>
    </w:lvl>
    <w:lvl w:ilvl="3" w:tplc="FFFFFFFF" w:tentative="1">
      <w:start w:val="1"/>
      <w:numFmt w:val="bullet"/>
      <w:lvlText w:val=""/>
      <w:lvlJc w:val="left"/>
      <w:pPr>
        <w:ind w:left="2568" w:hanging="360"/>
      </w:pPr>
      <w:rPr>
        <w:rFonts w:ascii="Symbol" w:hAnsi="Symbol" w:hint="default"/>
      </w:rPr>
    </w:lvl>
    <w:lvl w:ilvl="4" w:tplc="FFFFFFFF" w:tentative="1">
      <w:start w:val="1"/>
      <w:numFmt w:val="bullet"/>
      <w:lvlText w:val="o"/>
      <w:lvlJc w:val="left"/>
      <w:pPr>
        <w:ind w:left="3288" w:hanging="360"/>
      </w:pPr>
      <w:rPr>
        <w:rFonts w:ascii="Courier New" w:hAnsi="Courier New" w:cs="Courier New" w:hint="default"/>
      </w:rPr>
    </w:lvl>
    <w:lvl w:ilvl="5" w:tplc="FFFFFFFF" w:tentative="1">
      <w:start w:val="1"/>
      <w:numFmt w:val="bullet"/>
      <w:lvlText w:val=""/>
      <w:lvlJc w:val="left"/>
      <w:pPr>
        <w:ind w:left="4008" w:hanging="360"/>
      </w:pPr>
      <w:rPr>
        <w:rFonts w:ascii="Wingdings" w:hAnsi="Wingdings" w:hint="default"/>
      </w:rPr>
    </w:lvl>
    <w:lvl w:ilvl="6" w:tplc="FFFFFFFF" w:tentative="1">
      <w:start w:val="1"/>
      <w:numFmt w:val="bullet"/>
      <w:lvlText w:val=""/>
      <w:lvlJc w:val="left"/>
      <w:pPr>
        <w:ind w:left="4728" w:hanging="360"/>
      </w:pPr>
      <w:rPr>
        <w:rFonts w:ascii="Symbol" w:hAnsi="Symbol" w:hint="default"/>
      </w:rPr>
    </w:lvl>
    <w:lvl w:ilvl="7" w:tplc="FFFFFFFF" w:tentative="1">
      <w:start w:val="1"/>
      <w:numFmt w:val="bullet"/>
      <w:lvlText w:val="o"/>
      <w:lvlJc w:val="left"/>
      <w:pPr>
        <w:ind w:left="5448" w:hanging="360"/>
      </w:pPr>
      <w:rPr>
        <w:rFonts w:ascii="Courier New" w:hAnsi="Courier New" w:cs="Courier New" w:hint="default"/>
      </w:rPr>
    </w:lvl>
    <w:lvl w:ilvl="8" w:tplc="FFFFFFFF" w:tentative="1">
      <w:start w:val="1"/>
      <w:numFmt w:val="bullet"/>
      <w:lvlText w:val=""/>
      <w:lvlJc w:val="left"/>
      <w:pPr>
        <w:ind w:left="6168" w:hanging="360"/>
      </w:pPr>
      <w:rPr>
        <w:rFonts w:ascii="Wingdings" w:hAnsi="Wingdings" w:hint="default"/>
      </w:rPr>
    </w:lvl>
  </w:abstractNum>
  <w:abstractNum w:abstractNumId="28" w15:restartNumberingAfterBreak="0">
    <w:nsid w:val="7CDA7A47"/>
    <w:multiLevelType w:val="hybridMultilevel"/>
    <w:tmpl w:val="A84ACE9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9" w15:restartNumberingAfterBreak="0">
    <w:nsid w:val="7EB710C6"/>
    <w:multiLevelType w:val="multilevel"/>
    <w:tmpl w:val="9594EFA2"/>
    <w:styleLink w:val="CurrentList1"/>
    <w:lvl w:ilvl="0">
      <w:start w:val="1"/>
      <w:numFmt w:val="decimal"/>
      <w:lvlText w:val="Figure A.%1 —"/>
      <w:lvlJc w:val="left"/>
      <w:pPr>
        <w:tabs>
          <w:tab w:val="num" w:pos="113"/>
        </w:tabs>
        <w:ind w:left="340" w:hanging="22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EE24B1"/>
    <w:multiLevelType w:val="hybridMultilevel"/>
    <w:tmpl w:val="82440C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1011372376">
    <w:abstractNumId w:val="19"/>
  </w:num>
  <w:num w:numId="2" w16cid:durableId="531261207">
    <w:abstractNumId w:val="19"/>
  </w:num>
  <w:num w:numId="3" w16cid:durableId="1200437135">
    <w:abstractNumId w:val="19"/>
  </w:num>
  <w:num w:numId="4" w16cid:durableId="1023483948">
    <w:abstractNumId w:val="19"/>
  </w:num>
  <w:num w:numId="5" w16cid:durableId="887841879">
    <w:abstractNumId w:val="19"/>
  </w:num>
  <w:num w:numId="6" w16cid:durableId="1495997218">
    <w:abstractNumId w:val="19"/>
  </w:num>
  <w:num w:numId="7" w16cid:durableId="1938711977">
    <w:abstractNumId w:val="10"/>
  </w:num>
  <w:num w:numId="8" w16cid:durableId="675115336">
    <w:abstractNumId w:val="10"/>
  </w:num>
  <w:num w:numId="9" w16cid:durableId="1862814295">
    <w:abstractNumId w:val="10"/>
  </w:num>
  <w:num w:numId="10" w16cid:durableId="957416308">
    <w:abstractNumId w:val="10"/>
  </w:num>
  <w:num w:numId="11" w16cid:durableId="22218313">
    <w:abstractNumId w:val="10"/>
  </w:num>
  <w:num w:numId="12" w16cid:durableId="1408570546">
    <w:abstractNumId w:val="10"/>
  </w:num>
  <w:num w:numId="13" w16cid:durableId="79646367">
    <w:abstractNumId w:val="21"/>
  </w:num>
  <w:num w:numId="14" w16cid:durableId="38435502">
    <w:abstractNumId w:val="17"/>
  </w:num>
  <w:num w:numId="15" w16cid:durableId="1096173830">
    <w:abstractNumId w:val="18"/>
  </w:num>
  <w:num w:numId="16" w16cid:durableId="319887112">
    <w:abstractNumId w:val="25"/>
  </w:num>
  <w:num w:numId="17" w16cid:durableId="1726374959">
    <w:abstractNumId w:val="30"/>
  </w:num>
  <w:num w:numId="18" w16cid:durableId="2016956816">
    <w:abstractNumId w:val="14"/>
  </w:num>
  <w:num w:numId="19" w16cid:durableId="1842962359">
    <w:abstractNumId w:val="13"/>
  </w:num>
  <w:num w:numId="20" w16cid:durableId="1884556473">
    <w:abstractNumId w:val="22"/>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493030248">
    <w:abstractNumId w:val="19"/>
  </w:num>
  <w:num w:numId="32" w16cid:durableId="311448230">
    <w:abstractNumId w:val="19"/>
  </w:num>
  <w:num w:numId="33" w16cid:durableId="1784154569">
    <w:abstractNumId w:val="19"/>
  </w:num>
  <w:num w:numId="34" w16cid:durableId="1917082362">
    <w:abstractNumId w:val="19"/>
  </w:num>
  <w:num w:numId="35" w16cid:durableId="933978656">
    <w:abstractNumId w:val="19"/>
  </w:num>
  <w:num w:numId="36" w16cid:durableId="1399478289">
    <w:abstractNumId w:val="19"/>
  </w:num>
  <w:num w:numId="37" w16cid:durableId="1082991848">
    <w:abstractNumId w:val="19"/>
  </w:num>
  <w:num w:numId="38" w16cid:durableId="197668140">
    <w:abstractNumId w:val="19"/>
  </w:num>
  <w:num w:numId="39" w16cid:durableId="862594882">
    <w:abstractNumId w:val="19"/>
  </w:num>
  <w:num w:numId="40" w16cid:durableId="1566137851">
    <w:abstractNumId w:val="19"/>
  </w:num>
  <w:num w:numId="41" w16cid:durableId="137917048">
    <w:abstractNumId w:val="19"/>
  </w:num>
  <w:num w:numId="42" w16cid:durableId="329874872">
    <w:abstractNumId w:val="19"/>
  </w:num>
  <w:num w:numId="43" w16cid:durableId="562758581">
    <w:abstractNumId w:val="19"/>
  </w:num>
  <w:num w:numId="44" w16cid:durableId="125899131">
    <w:abstractNumId w:val="19"/>
  </w:num>
  <w:num w:numId="45" w16cid:durableId="1285842534">
    <w:abstractNumId w:val="19"/>
  </w:num>
  <w:num w:numId="46" w16cid:durableId="687176411">
    <w:abstractNumId w:val="19"/>
  </w:num>
  <w:num w:numId="47" w16cid:durableId="1209683078">
    <w:abstractNumId w:val="19"/>
  </w:num>
  <w:num w:numId="48" w16cid:durableId="348989385">
    <w:abstractNumId w:val="19"/>
  </w:num>
  <w:num w:numId="49" w16cid:durableId="523711650">
    <w:abstractNumId w:val="25"/>
  </w:num>
  <w:num w:numId="50" w16cid:durableId="799761553">
    <w:abstractNumId w:val="19"/>
  </w:num>
  <w:num w:numId="51" w16cid:durableId="1769033472">
    <w:abstractNumId w:val="23"/>
  </w:num>
  <w:num w:numId="52" w16cid:durableId="1489975909">
    <w:abstractNumId w:val="10"/>
  </w:num>
  <w:num w:numId="53" w16cid:durableId="1977484859">
    <w:abstractNumId w:val="10"/>
  </w:num>
  <w:num w:numId="54" w16cid:durableId="1602907992">
    <w:abstractNumId w:val="19"/>
  </w:num>
  <w:num w:numId="55" w16cid:durableId="1623994631">
    <w:abstractNumId w:val="10"/>
  </w:num>
  <w:num w:numId="56" w16cid:durableId="772482093">
    <w:abstractNumId w:val="10"/>
  </w:num>
  <w:num w:numId="57" w16cid:durableId="1687637309">
    <w:abstractNumId w:val="10"/>
  </w:num>
  <w:num w:numId="58" w16cid:durableId="633946334">
    <w:abstractNumId w:val="10"/>
  </w:num>
  <w:num w:numId="59" w16cid:durableId="1892419813">
    <w:abstractNumId w:val="10"/>
  </w:num>
  <w:num w:numId="60" w16cid:durableId="800658741">
    <w:abstractNumId w:val="11"/>
  </w:num>
  <w:num w:numId="61" w16cid:durableId="2105884012">
    <w:abstractNumId w:val="27"/>
  </w:num>
  <w:num w:numId="62" w16cid:durableId="734088965">
    <w:abstractNumId w:val="10"/>
  </w:num>
  <w:num w:numId="63" w16cid:durableId="1531725838">
    <w:abstractNumId w:val="20"/>
  </w:num>
  <w:num w:numId="64" w16cid:durableId="241376978">
    <w:abstractNumId w:val="25"/>
    <w:lvlOverride w:ilvl="0">
      <w:startOverride w:val="1"/>
    </w:lvlOverride>
  </w:num>
  <w:num w:numId="65" w16cid:durableId="1677732938">
    <w:abstractNumId w:val="25"/>
    <w:lvlOverride w:ilvl="0">
      <w:startOverride w:val="1"/>
    </w:lvlOverride>
  </w:num>
  <w:num w:numId="66" w16cid:durableId="475344802">
    <w:abstractNumId w:val="25"/>
    <w:lvlOverride w:ilvl="0">
      <w:startOverride w:val="1"/>
    </w:lvlOverride>
  </w:num>
  <w:num w:numId="67" w16cid:durableId="2024236082">
    <w:abstractNumId w:val="25"/>
    <w:lvlOverride w:ilvl="0">
      <w:startOverride w:val="1"/>
    </w:lvlOverride>
  </w:num>
  <w:num w:numId="68" w16cid:durableId="1099986207">
    <w:abstractNumId w:val="25"/>
    <w:lvlOverride w:ilvl="0">
      <w:startOverride w:val="1"/>
    </w:lvlOverride>
  </w:num>
  <w:num w:numId="69" w16cid:durableId="397482709">
    <w:abstractNumId w:val="25"/>
    <w:lvlOverride w:ilvl="0">
      <w:startOverride w:val="1"/>
    </w:lvlOverride>
  </w:num>
  <w:num w:numId="70" w16cid:durableId="996032028">
    <w:abstractNumId w:val="28"/>
  </w:num>
  <w:num w:numId="71" w16cid:durableId="572010918">
    <w:abstractNumId w:val="24"/>
  </w:num>
  <w:num w:numId="72" w16cid:durableId="1357540840">
    <w:abstractNumId w:val="16"/>
  </w:num>
  <w:num w:numId="73" w16cid:durableId="378743193">
    <w:abstractNumId w:val="12"/>
  </w:num>
  <w:num w:numId="74" w16cid:durableId="770009958">
    <w:abstractNumId w:val="31"/>
  </w:num>
  <w:num w:numId="75" w16cid:durableId="388382492">
    <w:abstractNumId w:val="26"/>
  </w:num>
  <w:num w:numId="76" w16cid:durableId="1786578048">
    <w:abstractNumId w:val="19"/>
  </w:num>
  <w:num w:numId="77" w16cid:durableId="1601331507">
    <w:abstractNumId w:val="19"/>
  </w:num>
  <w:num w:numId="78" w16cid:durableId="2137021290">
    <w:abstractNumId w:val="19"/>
  </w:num>
  <w:num w:numId="79" w16cid:durableId="197937467">
    <w:abstractNumId w:val="19"/>
  </w:num>
  <w:num w:numId="80" w16cid:durableId="2084132770">
    <w:abstractNumId w:val="19"/>
  </w:num>
  <w:num w:numId="81" w16cid:durableId="601186604">
    <w:abstractNumId w:val="19"/>
  </w:num>
  <w:num w:numId="82" w16cid:durableId="1936088673">
    <w:abstractNumId w:val="19"/>
  </w:num>
  <w:num w:numId="83" w16cid:durableId="890045372">
    <w:abstractNumId w:val="15"/>
  </w:num>
  <w:num w:numId="84" w16cid:durableId="1733968859">
    <w:abstractNumId w:val="10"/>
  </w:num>
  <w:num w:numId="85" w16cid:durableId="683244156">
    <w:abstractNumId w:val="10"/>
  </w:num>
  <w:num w:numId="86" w16cid:durableId="17239951">
    <w:abstractNumId w:val="10"/>
  </w:num>
  <w:num w:numId="87" w16cid:durableId="1043018239">
    <w:abstractNumId w:val="29"/>
  </w:num>
  <w:num w:numId="88" w16cid:durableId="733088178">
    <w:abstractNumId w:val="21"/>
    <w:lvlOverride w:ilvl="0">
      <w:startOverride w:val="1"/>
    </w:lvlOverride>
  </w:num>
  <w:num w:numId="89" w16cid:durableId="824786931">
    <w:abstractNumId w:val="19"/>
  </w:num>
  <w:num w:numId="90" w16cid:durableId="1852331745">
    <w:abstractNumId w:val="25"/>
  </w:num>
  <w:num w:numId="91" w16cid:durableId="776218328">
    <w:abstractNumId w:val="25"/>
  </w:num>
  <w:num w:numId="92" w16cid:durableId="733745639">
    <w:abstractNumId w:val="10"/>
  </w:num>
  <w:num w:numId="93" w16cid:durableId="1112286039">
    <w:abstractNumId w:val="19"/>
  </w:num>
  <w:num w:numId="94" w16cid:durableId="1300460212">
    <w:abstractNumId w:val="19"/>
  </w:num>
  <w:num w:numId="95" w16cid:durableId="712576576">
    <w:abstractNumId w:val="19"/>
  </w:num>
  <w:num w:numId="96" w16cid:durableId="636645903">
    <w:abstractNumId w:val="19"/>
  </w:num>
  <w:num w:numId="97" w16cid:durableId="318847537">
    <w:abstractNumId w:val="19"/>
  </w:num>
  <w:num w:numId="98" w16cid:durableId="571505874">
    <w:abstractNumId w:val="25"/>
  </w:num>
  <w:num w:numId="99" w16cid:durableId="641693378">
    <w:abstractNumId w:val="25"/>
  </w:num>
  <w:num w:numId="100" w16cid:durableId="1705322526">
    <w:abstractNumId w:val="25"/>
  </w:num>
  <w:num w:numId="101" w16cid:durableId="189533731">
    <w:abstractNumId w:val="25"/>
  </w:num>
  <w:num w:numId="102" w16cid:durableId="50546823">
    <w:abstractNumId w:val="25"/>
  </w:num>
  <w:num w:numId="103" w16cid:durableId="1910574183">
    <w:abstractNumId w:val="25"/>
  </w:num>
  <w:num w:numId="104" w16cid:durableId="351494511">
    <w:abstractNumId w:val="25"/>
  </w:num>
  <w:num w:numId="105" w16cid:durableId="2012289060">
    <w:abstractNumId w:val="25"/>
  </w:num>
  <w:num w:numId="106" w16cid:durableId="584727320">
    <w:abstractNumId w:val="25"/>
  </w:num>
  <w:num w:numId="107" w16cid:durableId="1914076666">
    <w:abstractNumId w:val="25"/>
  </w:num>
  <w:num w:numId="108" w16cid:durableId="788161741">
    <w:abstractNumId w:val="25"/>
  </w:num>
  <w:num w:numId="109" w16cid:durableId="762529547">
    <w:abstractNumId w:val="25"/>
  </w:num>
  <w:num w:numId="110" w16cid:durableId="1026713900">
    <w:abstractNumId w:val="25"/>
  </w:num>
  <w:numIdMacAtCleanup w:val="10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hmed Hamza">
    <w15:presenceInfo w15:providerId="AD" w15:userId="S::Ahmed.Hamza@InterDigital.com::33048365-ed7c-4902-b993-9b9b64236180"/>
  </w15:person>
  <w15:person w15:author="Claire-Helene Demarty">
    <w15:presenceInfo w15:providerId="AD" w15:userId="S::Claire-Helene.Demarty@InterDigital.com::bc8d14ae-4fb5-4dfe-a10d-2bb65c2026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9"/>
  <w:mirrorMargin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35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E5"/>
    <w:rsid w:val="000009C0"/>
    <w:rsid w:val="00002FD9"/>
    <w:rsid w:val="00004286"/>
    <w:rsid w:val="0000582F"/>
    <w:rsid w:val="00007080"/>
    <w:rsid w:val="0001205F"/>
    <w:rsid w:val="000121F9"/>
    <w:rsid w:val="00012E3F"/>
    <w:rsid w:val="000175C0"/>
    <w:rsid w:val="00017A56"/>
    <w:rsid w:val="00021F3A"/>
    <w:rsid w:val="00023EC1"/>
    <w:rsid w:val="000245A3"/>
    <w:rsid w:val="000254DA"/>
    <w:rsid w:val="0002592C"/>
    <w:rsid w:val="00026782"/>
    <w:rsid w:val="00026FEF"/>
    <w:rsid w:val="000303EB"/>
    <w:rsid w:val="00031D1C"/>
    <w:rsid w:val="00031F54"/>
    <w:rsid w:val="00033351"/>
    <w:rsid w:val="000335A5"/>
    <w:rsid w:val="00033CF7"/>
    <w:rsid w:val="00035447"/>
    <w:rsid w:val="00035AEC"/>
    <w:rsid w:val="00036543"/>
    <w:rsid w:val="0003678A"/>
    <w:rsid w:val="0004257F"/>
    <w:rsid w:val="0004289B"/>
    <w:rsid w:val="000438CB"/>
    <w:rsid w:val="00044295"/>
    <w:rsid w:val="00045627"/>
    <w:rsid w:val="00047737"/>
    <w:rsid w:val="000518A1"/>
    <w:rsid w:val="00052262"/>
    <w:rsid w:val="00053341"/>
    <w:rsid w:val="000534A9"/>
    <w:rsid w:val="00054661"/>
    <w:rsid w:val="00055455"/>
    <w:rsid w:val="00060093"/>
    <w:rsid w:val="000606A9"/>
    <w:rsid w:val="000607E8"/>
    <w:rsid w:val="00060E3E"/>
    <w:rsid w:val="000610F8"/>
    <w:rsid w:val="000613B1"/>
    <w:rsid w:val="000634E4"/>
    <w:rsid w:val="00063798"/>
    <w:rsid w:val="0006434B"/>
    <w:rsid w:val="00064640"/>
    <w:rsid w:val="00065D12"/>
    <w:rsid w:val="00070EBD"/>
    <w:rsid w:val="00070F04"/>
    <w:rsid w:val="00072D10"/>
    <w:rsid w:val="0007459D"/>
    <w:rsid w:val="0007531B"/>
    <w:rsid w:val="00077DB7"/>
    <w:rsid w:val="00081C76"/>
    <w:rsid w:val="00083E8A"/>
    <w:rsid w:val="00083FD1"/>
    <w:rsid w:val="00085469"/>
    <w:rsid w:val="00085748"/>
    <w:rsid w:val="00085795"/>
    <w:rsid w:val="00090EA5"/>
    <w:rsid w:val="00093831"/>
    <w:rsid w:val="000948D1"/>
    <w:rsid w:val="00094F3A"/>
    <w:rsid w:val="00096387"/>
    <w:rsid w:val="00096DBC"/>
    <w:rsid w:val="000A1467"/>
    <w:rsid w:val="000A1D58"/>
    <w:rsid w:val="000A3C33"/>
    <w:rsid w:val="000A44FB"/>
    <w:rsid w:val="000A5336"/>
    <w:rsid w:val="000A6F08"/>
    <w:rsid w:val="000A766E"/>
    <w:rsid w:val="000B0644"/>
    <w:rsid w:val="000B0A98"/>
    <w:rsid w:val="000B12BE"/>
    <w:rsid w:val="000B256A"/>
    <w:rsid w:val="000B25BA"/>
    <w:rsid w:val="000B77CF"/>
    <w:rsid w:val="000C033F"/>
    <w:rsid w:val="000C0418"/>
    <w:rsid w:val="000C177C"/>
    <w:rsid w:val="000C1BD3"/>
    <w:rsid w:val="000C2793"/>
    <w:rsid w:val="000C3489"/>
    <w:rsid w:val="000C37FD"/>
    <w:rsid w:val="000C44AB"/>
    <w:rsid w:val="000C46BB"/>
    <w:rsid w:val="000C6722"/>
    <w:rsid w:val="000C67C0"/>
    <w:rsid w:val="000D2664"/>
    <w:rsid w:val="000D278C"/>
    <w:rsid w:val="000D3358"/>
    <w:rsid w:val="000D5966"/>
    <w:rsid w:val="000D59CF"/>
    <w:rsid w:val="000E1074"/>
    <w:rsid w:val="000E1876"/>
    <w:rsid w:val="000E6E01"/>
    <w:rsid w:val="000E737B"/>
    <w:rsid w:val="000E7E38"/>
    <w:rsid w:val="000F06E4"/>
    <w:rsid w:val="000F0E7A"/>
    <w:rsid w:val="000F10E8"/>
    <w:rsid w:val="000F3024"/>
    <w:rsid w:val="000F5EFA"/>
    <w:rsid w:val="000F61AF"/>
    <w:rsid w:val="000F6564"/>
    <w:rsid w:val="00100F61"/>
    <w:rsid w:val="00101731"/>
    <w:rsid w:val="0010378D"/>
    <w:rsid w:val="00104B2A"/>
    <w:rsid w:val="001059D8"/>
    <w:rsid w:val="001059F2"/>
    <w:rsid w:val="00105E99"/>
    <w:rsid w:val="00106800"/>
    <w:rsid w:val="00107FE5"/>
    <w:rsid w:val="001127E9"/>
    <w:rsid w:val="00112A80"/>
    <w:rsid w:val="0011765F"/>
    <w:rsid w:val="0012260E"/>
    <w:rsid w:val="00122D68"/>
    <w:rsid w:val="001232AC"/>
    <w:rsid w:val="00126C24"/>
    <w:rsid w:val="00127627"/>
    <w:rsid w:val="00130AAF"/>
    <w:rsid w:val="0013236E"/>
    <w:rsid w:val="00133765"/>
    <w:rsid w:val="0013409E"/>
    <w:rsid w:val="00135937"/>
    <w:rsid w:val="00135D0E"/>
    <w:rsid w:val="00135DC7"/>
    <w:rsid w:val="00136026"/>
    <w:rsid w:val="00136E47"/>
    <w:rsid w:val="00136F2A"/>
    <w:rsid w:val="0014090C"/>
    <w:rsid w:val="00140AA9"/>
    <w:rsid w:val="00144074"/>
    <w:rsid w:val="00145184"/>
    <w:rsid w:val="00145D5A"/>
    <w:rsid w:val="00147C95"/>
    <w:rsid w:val="0015037A"/>
    <w:rsid w:val="001504BC"/>
    <w:rsid w:val="00150582"/>
    <w:rsid w:val="00151B6D"/>
    <w:rsid w:val="0015226D"/>
    <w:rsid w:val="00153508"/>
    <w:rsid w:val="00154266"/>
    <w:rsid w:val="001610E4"/>
    <w:rsid w:val="0016119D"/>
    <w:rsid w:val="00161383"/>
    <w:rsid w:val="00161CB0"/>
    <w:rsid w:val="001621FE"/>
    <w:rsid w:val="00162783"/>
    <w:rsid w:val="00162FA4"/>
    <w:rsid w:val="001651C2"/>
    <w:rsid w:val="00166BBE"/>
    <w:rsid w:val="00167180"/>
    <w:rsid w:val="0017002B"/>
    <w:rsid w:val="00172376"/>
    <w:rsid w:val="0017439A"/>
    <w:rsid w:val="001749D6"/>
    <w:rsid w:val="0018070B"/>
    <w:rsid w:val="00180A11"/>
    <w:rsid w:val="00181EF7"/>
    <w:rsid w:val="00183054"/>
    <w:rsid w:val="0019046E"/>
    <w:rsid w:val="0019093B"/>
    <w:rsid w:val="00192FC0"/>
    <w:rsid w:val="00196971"/>
    <w:rsid w:val="00196EFF"/>
    <w:rsid w:val="001A0B0F"/>
    <w:rsid w:val="001A33D0"/>
    <w:rsid w:val="001A4891"/>
    <w:rsid w:val="001A5C5A"/>
    <w:rsid w:val="001A6CF0"/>
    <w:rsid w:val="001A6D51"/>
    <w:rsid w:val="001A6FE7"/>
    <w:rsid w:val="001A7FB7"/>
    <w:rsid w:val="001B0F4C"/>
    <w:rsid w:val="001B2495"/>
    <w:rsid w:val="001B51CD"/>
    <w:rsid w:val="001B6F87"/>
    <w:rsid w:val="001B787D"/>
    <w:rsid w:val="001B7BB6"/>
    <w:rsid w:val="001B7C46"/>
    <w:rsid w:val="001B7F36"/>
    <w:rsid w:val="001C0F74"/>
    <w:rsid w:val="001C4C8C"/>
    <w:rsid w:val="001C5916"/>
    <w:rsid w:val="001C6575"/>
    <w:rsid w:val="001D061B"/>
    <w:rsid w:val="001D1FD6"/>
    <w:rsid w:val="001D2967"/>
    <w:rsid w:val="001D7C20"/>
    <w:rsid w:val="001D7EFF"/>
    <w:rsid w:val="001E0F3C"/>
    <w:rsid w:val="001E122E"/>
    <w:rsid w:val="001E525F"/>
    <w:rsid w:val="001E5A95"/>
    <w:rsid w:val="001E601F"/>
    <w:rsid w:val="001E6363"/>
    <w:rsid w:val="001E6F61"/>
    <w:rsid w:val="001E76AA"/>
    <w:rsid w:val="001E76D5"/>
    <w:rsid w:val="001F2F4E"/>
    <w:rsid w:val="001F3AA9"/>
    <w:rsid w:val="0020150A"/>
    <w:rsid w:val="002019CE"/>
    <w:rsid w:val="00201B86"/>
    <w:rsid w:val="00203DFB"/>
    <w:rsid w:val="00203F22"/>
    <w:rsid w:val="002047CB"/>
    <w:rsid w:val="00205F33"/>
    <w:rsid w:val="00206DD0"/>
    <w:rsid w:val="00210520"/>
    <w:rsid w:val="0021152F"/>
    <w:rsid w:val="00212625"/>
    <w:rsid w:val="0021295F"/>
    <w:rsid w:val="002132C0"/>
    <w:rsid w:val="0021407D"/>
    <w:rsid w:val="00217101"/>
    <w:rsid w:val="00217704"/>
    <w:rsid w:val="0021779B"/>
    <w:rsid w:val="00220117"/>
    <w:rsid w:val="00220995"/>
    <w:rsid w:val="00220BDC"/>
    <w:rsid w:val="00221C77"/>
    <w:rsid w:val="00224185"/>
    <w:rsid w:val="00224524"/>
    <w:rsid w:val="0023093A"/>
    <w:rsid w:val="00232027"/>
    <w:rsid w:val="00232447"/>
    <w:rsid w:val="00233DFC"/>
    <w:rsid w:val="00233F65"/>
    <w:rsid w:val="002359B5"/>
    <w:rsid w:val="00241F1D"/>
    <w:rsid w:val="0024256B"/>
    <w:rsid w:val="00242813"/>
    <w:rsid w:val="00242F56"/>
    <w:rsid w:val="002439A6"/>
    <w:rsid w:val="002439D7"/>
    <w:rsid w:val="00247D6E"/>
    <w:rsid w:val="00247F7E"/>
    <w:rsid w:val="00250677"/>
    <w:rsid w:val="00251252"/>
    <w:rsid w:val="0025126C"/>
    <w:rsid w:val="00251608"/>
    <w:rsid w:val="002531C2"/>
    <w:rsid w:val="002531C4"/>
    <w:rsid w:val="00253BD5"/>
    <w:rsid w:val="00254149"/>
    <w:rsid w:val="00254FDD"/>
    <w:rsid w:val="002575C0"/>
    <w:rsid w:val="0025760C"/>
    <w:rsid w:val="002609D2"/>
    <w:rsid w:val="002638D5"/>
    <w:rsid w:val="00264095"/>
    <w:rsid w:val="002645BD"/>
    <w:rsid w:val="00265CAB"/>
    <w:rsid w:val="0027148D"/>
    <w:rsid w:val="00272ADA"/>
    <w:rsid w:val="002736F1"/>
    <w:rsid w:val="0027483F"/>
    <w:rsid w:val="002755F2"/>
    <w:rsid w:val="00277FA7"/>
    <w:rsid w:val="002805C3"/>
    <w:rsid w:val="002812EB"/>
    <w:rsid w:val="0028138B"/>
    <w:rsid w:val="002813DC"/>
    <w:rsid w:val="00281CA5"/>
    <w:rsid w:val="00281EC0"/>
    <w:rsid w:val="00282AAD"/>
    <w:rsid w:val="00283873"/>
    <w:rsid w:val="002857D6"/>
    <w:rsid w:val="00286238"/>
    <w:rsid w:val="00286EF7"/>
    <w:rsid w:val="00287FE5"/>
    <w:rsid w:val="00290A6A"/>
    <w:rsid w:val="00290BBD"/>
    <w:rsid w:val="00294138"/>
    <w:rsid w:val="00294FB0"/>
    <w:rsid w:val="00294FEE"/>
    <w:rsid w:val="00297441"/>
    <w:rsid w:val="002A07F7"/>
    <w:rsid w:val="002A1BF6"/>
    <w:rsid w:val="002A1C55"/>
    <w:rsid w:val="002A5237"/>
    <w:rsid w:val="002A5503"/>
    <w:rsid w:val="002A5FAF"/>
    <w:rsid w:val="002A65B4"/>
    <w:rsid w:val="002A736A"/>
    <w:rsid w:val="002A7C41"/>
    <w:rsid w:val="002A7E5B"/>
    <w:rsid w:val="002B0B6E"/>
    <w:rsid w:val="002B559E"/>
    <w:rsid w:val="002B7675"/>
    <w:rsid w:val="002C13BA"/>
    <w:rsid w:val="002C2EA0"/>
    <w:rsid w:val="002C453D"/>
    <w:rsid w:val="002C4667"/>
    <w:rsid w:val="002C5CF0"/>
    <w:rsid w:val="002D10D0"/>
    <w:rsid w:val="002D16D0"/>
    <w:rsid w:val="002D1F90"/>
    <w:rsid w:val="002D20EA"/>
    <w:rsid w:val="002D4F8D"/>
    <w:rsid w:val="002D7947"/>
    <w:rsid w:val="002E0796"/>
    <w:rsid w:val="002E1207"/>
    <w:rsid w:val="002E2496"/>
    <w:rsid w:val="002E24E1"/>
    <w:rsid w:val="002E27E5"/>
    <w:rsid w:val="002E30C3"/>
    <w:rsid w:val="002E41AB"/>
    <w:rsid w:val="002E421A"/>
    <w:rsid w:val="002E4BEE"/>
    <w:rsid w:val="002E6463"/>
    <w:rsid w:val="002F1198"/>
    <w:rsid w:val="002F2247"/>
    <w:rsid w:val="002F313A"/>
    <w:rsid w:val="002F39EE"/>
    <w:rsid w:val="002F467E"/>
    <w:rsid w:val="002F52E8"/>
    <w:rsid w:val="002F5FA0"/>
    <w:rsid w:val="003000BD"/>
    <w:rsid w:val="00301EF7"/>
    <w:rsid w:val="00312C7F"/>
    <w:rsid w:val="00313581"/>
    <w:rsid w:val="00314414"/>
    <w:rsid w:val="0031522C"/>
    <w:rsid w:val="003167F2"/>
    <w:rsid w:val="00320630"/>
    <w:rsid w:val="00320C3D"/>
    <w:rsid w:val="003218AD"/>
    <w:rsid w:val="003218B3"/>
    <w:rsid w:val="003258D2"/>
    <w:rsid w:val="003259B9"/>
    <w:rsid w:val="003262A1"/>
    <w:rsid w:val="00326692"/>
    <w:rsid w:val="00327261"/>
    <w:rsid w:val="003274B2"/>
    <w:rsid w:val="003308C8"/>
    <w:rsid w:val="00332EF7"/>
    <w:rsid w:val="00333718"/>
    <w:rsid w:val="00337054"/>
    <w:rsid w:val="00343B46"/>
    <w:rsid w:val="00350CC8"/>
    <w:rsid w:val="00352788"/>
    <w:rsid w:val="0035278A"/>
    <w:rsid w:val="0035361C"/>
    <w:rsid w:val="00355089"/>
    <w:rsid w:val="0035629B"/>
    <w:rsid w:val="00357D74"/>
    <w:rsid w:val="003606B6"/>
    <w:rsid w:val="00360CC5"/>
    <w:rsid w:val="003621EE"/>
    <w:rsid w:val="00364765"/>
    <w:rsid w:val="0036481A"/>
    <w:rsid w:val="00372E78"/>
    <w:rsid w:val="00372FC7"/>
    <w:rsid w:val="00373791"/>
    <w:rsid w:val="0037412E"/>
    <w:rsid w:val="00374476"/>
    <w:rsid w:val="0037503F"/>
    <w:rsid w:val="00377F2C"/>
    <w:rsid w:val="00380619"/>
    <w:rsid w:val="00387255"/>
    <w:rsid w:val="003878DE"/>
    <w:rsid w:val="00392C2E"/>
    <w:rsid w:val="0039397F"/>
    <w:rsid w:val="00393C1F"/>
    <w:rsid w:val="00394CE5"/>
    <w:rsid w:val="00395E39"/>
    <w:rsid w:val="00395FB4"/>
    <w:rsid w:val="00396685"/>
    <w:rsid w:val="00396AE5"/>
    <w:rsid w:val="00396B9B"/>
    <w:rsid w:val="003A21E4"/>
    <w:rsid w:val="003A22D3"/>
    <w:rsid w:val="003A420C"/>
    <w:rsid w:val="003A6512"/>
    <w:rsid w:val="003A7C64"/>
    <w:rsid w:val="003A7DD6"/>
    <w:rsid w:val="003B0182"/>
    <w:rsid w:val="003B0311"/>
    <w:rsid w:val="003B153F"/>
    <w:rsid w:val="003B1CAD"/>
    <w:rsid w:val="003B3D1B"/>
    <w:rsid w:val="003B5AD5"/>
    <w:rsid w:val="003B7BD6"/>
    <w:rsid w:val="003B7F16"/>
    <w:rsid w:val="003C0C85"/>
    <w:rsid w:val="003C1976"/>
    <w:rsid w:val="003C213D"/>
    <w:rsid w:val="003C461F"/>
    <w:rsid w:val="003C4B6B"/>
    <w:rsid w:val="003C7CEE"/>
    <w:rsid w:val="003D1883"/>
    <w:rsid w:val="003D3334"/>
    <w:rsid w:val="003D4666"/>
    <w:rsid w:val="003D4B48"/>
    <w:rsid w:val="003D691E"/>
    <w:rsid w:val="003D6B85"/>
    <w:rsid w:val="003D7108"/>
    <w:rsid w:val="003E18DF"/>
    <w:rsid w:val="003E46EE"/>
    <w:rsid w:val="003E4B0A"/>
    <w:rsid w:val="003E54E0"/>
    <w:rsid w:val="003E6591"/>
    <w:rsid w:val="003E6C49"/>
    <w:rsid w:val="003F26AE"/>
    <w:rsid w:val="003F2BBD"/>
    <w:rsid w:val="003F372F"/>
    <w:rsid w:val="003F3F35"/>
    <w:rsid w:val="003F633A"/>
    <w:rsid w:val="003F6986"/>
    <w:rsid w:val="003F6A0C"/>
    <w:rsid w:val="003F79D7"/>
    <w:rsid w:val="0040089E"/>
    <w:rsid w:val="00400F60"/>
    <w:rsid w:val="004020BD"/>
    <w:rsid w:val="00403E07"/>
    <w:rsid w:val="00404DBD"/>
    <w:rsid w:val="004065C8"/>
    <w:rsid w:val="004069D9"/>
    <w:rsid w:val="0040712F"/>
    <w:rsid w:val="004072F3"/>
    <w:rsid w:val="00407C25"/>
    <w:rsid w:val="0041336D"/>
    <w:rsid w:val="00414287"/>
    <w:rsid w:val="004146A6"/>
    <w:rsid w:val="004169DA"/>
    <w:rsid w:val="00416D3D"/>
    <w:rsid w:val="00416D9E"/>
    <w:rsid w:val="0041788C"/>
    <w:rsid w:val="00420895"/>
    <w:rsid w:val="00420ABE"/>
    <w:rsid w:val="004212BC"/>
    <w:rsid w:val="0042225F"/>
    <w:rsid w:val="004235D9"/>
    <w:rsid w:val="00425C73"/>
    <w:rsid w:val="0042687E"/>
    <w:rsid w:val="00426C8C"/>
    <w:rsid w:val="00430A50"/>
    <w:rsid w:val="00430B02"/>
    <w:rsid w:val="00432416"/>
    <w:rsid w:val="004335E2"/>
    <w:rsid w:val="00434F8E"/>
    <w:rsid w:val="00435DD4"/>
    <w:rsid w:val="004377FB"/>
    <w:rsid w:val="004417F0"/>
    <w:rsid w:val="004421EF"/>
    <w:rsid w:val="0044223D"/>
    <w:rsid w:val="00442A0B"/>
    <w:rsid w:val="004439F7"/>
    <w:rsid w:val="004446E7"/>
    <w:rsid w:val="00447A64"/>
    <w:rsid w:val="00453A2B"/>
    <w:rsid w:val="00454D31"/>
    <w:rsid w:val="0045735C"/>
    <w:rsid w:val="004600FD"/>
    <w:rsid w:val="00460244"/>
    <w:rsid w:val="004612EA"/>
    <w:rsid w:val="0046574B"/>
    <w:rsid w:val="00470A56"/>
    <w:rsid w:val="004726C9"/>
    <w:rsid w:val="004749BA"/>
    <w:rsid w:val="0047609C"/>
    <w:rsid w:val="00476369"/>
    <w:rsid w:val="00476E54"/>
    <w:rsid w:val="00481387"/>
    <w:rsid w:val="00483194"/>
    <w:rsid w:val="00483700"/>
    <w:rsid w:val="00485467"/>
    <w:rsid w:val="00485CBB"/>
    <w:rsid w:val="004869C6"/>
    <w:rsid w:val="00487057"/>
    <w:rsid w:val="00490792"/>
    <w:rsid w:val="00490847"/>
    <w:rsid w:val="00490CBC"/>
    <w:rsid w:val="00490E00"/>
    <w:rsid w:val="00492055"/>
    <w:rsid w:val="00492AA4"/>
    <w:rsid w:val="00494DC9"/>
    <w:rsid w:val="004A33D6"/>
    <w:rsid w:val="004A40BA"/>
    <w:rsid w:val="004A5522"/>
    <w:rsid w:val="004A5936"/>
    <w:rsid w:val="004A63D9"/>
    <w:rsid w:val="004B00BC"/>
    <w:rsid w:val="004B049A"/>
    <w:rsid w:val="004B4CB5"/>
    <w:rsid w:val="004B5107"/>
    <w:rsid w:val="004B5C7B"/>
    <w:rsid w:val="004B67D9"/>
    <w:rsid w:val="004B7D9D"/>
    <w:rsid w:val="004C0CCA"/>
    <w:rsid w:val="004C0FF5"/>
    <w:rsid w:val="004C104E"/>
    <w:rsid w:val="004C241D"/>
    <w:rsid w:val="004C4BF9"/>
    <w:rsid w:val="004C601D"/>
    <w:rsid w:val="004D16C0"/>
    <w:rsid w:val="004D2196"/>
    <w:rsid w:val="004D2833"/>
    <w:rsid w:val="004D28AC"/>
    <w:rsid w:val="004D3DEB"/>
    <w:rsid w:val="004D6BB7"/>
    <w:rsid w:val="004D7D32"/>
    <w:rsid w:val="004E1531"/>
    <w:rsid w:val="004E1E09"/>
    <w:rsid w:val="004E6E8E"/>
    <w:rsid w:val="004E7CDA"/>
    <w:rsid w:val="004F073D"/>
    <w:rsid w:val="004F1277"/>
    <w:rsid w:val="004F2761"/>
    <w:rsid w:val="004F2BE6"/>
    <w:rsid w:val="004F32F8"/>
    <w:rsid w:val="004F6DF9"/>
    <w:rsid w:val="00501F28"/>
    <w:rsid w:val="00502550"/>
    <w:rsid w:val="00506861"/>
    <w:rsid w:val="00506C49"/>
    <w:rsid w:val="00507F55"/>
    <w:rsid w:val="00512473"/>
    <w:rsid w:val="00516AA2"/>
    <w:rsid w:val="00521BCF"/>
    <w:rsid w:val="00524708"/>
    <w:rsid w:val="00526284"/>
    <w:rsid w:val="005275ED"/>
    <w:rsid w:val="00530B05"/>
    <w:rsid w:val="00531599"/>
    <w:rsid w:val="00532423"/>
    <w:rsid w:val="00534C2A"/>
    <w:rsid w:val="0053526B"/>
    <w:rsid w:val="00535AD7"/>
    <w:rsid w:val="00536672"/>
    <w:rsid w:val="0053755A"/>
    <w:rsid w:val="00540001"/>
    <w:rsid w:val="00541FBC"/>
    <w:rsid w:val="00542F23"/>
    <w:rsid w:val="00543849"/>
    <w:rsid w:val="0054428C"/>
    <w:rsid w:val="005453FB"/>
    <w:rsid w:val="00546826"/>
    <w:rsid w:val="0054733A"/>
    <w:rsid w:val="00551421"/>
    <w:rsid w:val="00553A12"/>
    <w:rsid w:val="00555961"/>
    <w:rsid w:val="00565586"/>
    <w:rsid w:val="005657CF"/>
    <w:rsid w:val="005666FB"/>
    <w:rsid w:val="00567FB2"/>
    <w:rsid w:val="005704D5"/>
    <w:rsid w:val="00572F2A"/>
    <w:rsid w:val="00574743"/>
    <w:rsid w:val="00575447"/>
    <w:rsid w:val="00576722"/>
    <w:rsid w:val="005803D0"/>
    <w:rsid w:val="00580B4F"/>
    <w:rsid w:val="00581728"/>
    <w:rsid w:val="00581BFB"/>
    <w:rsid w:val="00582EBA"/>
    <w:rsid w:val="00583123"/>
    <w:rsid w:val="0058388A"/>
    <w:rsid w:val="0058642E"/>
    <w:rsid w:val="00586B53"/>
    <w:rsid w:val="00586E88"/>
    <w:rsid w:val="005873C2"/>
    <w:rsid w:val="00592117"/>
    <w:rsid w:val="00594664"/>
    <w:rsid w:val="00595C15"/>
    <w:rsid w:val="00596E93"/>
    <w:rsid w:val="00597D0E"/>
    <w:rsid w:val="005A0E1E"/>
    <w:rsid w:val="005A10BA"/>
    <w:rsid w:val="005A235A"/>
    <w:rsid w:val="005A2D22"/>
    <w:rsid w:val="005A2E90"/>
    <w:rsid w:val="005A328B"/>
    <w:rsid w:val="005A3D2A"/>
    <w:rsid w:val="005A4497"/>
    <w:rsid w:val="005A7CBA"/>
    <w:rsid w:val="005A7D09"/>
    <w:rsid w:val="005B02B0"/>
    <w:rsid w:val="005B3671"/>
    <w:rsid w:val="005B3EC6"/>
    <w:rsid w:val="005B48D4"/>
    <w:rsid w:val="005B5A3A"/>
    <w:rsid w:val="005B63C9"/>
    <w:rsid w:val="005B6BC1"/>
    <w:rsid w:val="005B7556"/>
    <w:rsid w:val="005C30F5"/>
    <w:rsid w:val="005C3646"/>
    <w:rsid w:val="005D1B44"/>
    <w:rsid w:val="005D32EB"/>
    <w:rsid w:val="005D349C"/>
    <w:rsid w:val="005D6017"/>
    <w:rsid w:val="005D799D"/>
    <w:rsid w:val="005D7FAD"/>
    <w:rsid w:val="005E0501"/>
    <w:rsid w:val="005E1F3E"/>
    <w:rsid w:val="005E2BE3"/>
    <w:rsid w:val="005E7732"/>
    <w:rsid w:val="005E7971"/>
    <w:rsid w:val="005F1861"/>
    <w:rsid w:val="005F259A"/>
    <w:rsid w:val="005F67A1"/>
    <w:rsid w:val="005F6E53"/>
    <w:rsid w:val="00601641"/>
    <w:rsid w:val="00604395"/>
    <w:rsid w:val="006058E5"/>
    <w:rsid w:val="00606D94"/>
    <w:rsid w:val="006106C1"/>
    <w:rsid w:val="00610D56"/>
    <w:rsid w:val="006151CF"/>
    <w:rsid w:val="00615235"/>
    <w:rsid w:val="00615E14"/>
    <w:rsid w:val="0061604C"/>
    <w:rsid w:val="006213FF"/>
    <w:rsid w:val="00622D6C"/>
    <w:rsid w:val="00624BFF"/>
    <w:rsid w:val="006272F7"/>
    <w:rsid w:val="006332B4"/>
    <w:rsid w:val="00633B1A"/>
    <w:rsid w:val="006349FB"/>
    <w:rsid w:val="00634EDD"/>
    <w:rsid w:val="00636872"/>
    <w:rsid w:val="00636FD3"/>
    <w:rsid w:val="006374FF"/>
    <w:rsid w:val="006410FC"/>
    <w:rsid w:val="006416A2"/>
    <w:rsid w:val="0064323D"/>
    <w:rsid w:val="00643482"/>
    <w:rsid w:val="00644016"/>
    <w:rsid w:val="00645807"/>
    <w:rsid w:val="00646A9B"/>
    <w:rsid w:val="006476FC"/>
    <w:rsid w:val="00652F34"/>
    <w:rsid w:val="00653762"/>
    <w:rsid w:val="006538AA"/>
    <w:rsid w:val="0065473A"/>
    <w:rsid w:val="00654C00"/>
    <w:rsid w:val="00661B18"/>
    <w:rsid w:val="00661E03"/>
    <w:rsid w:val="00661EEF"/>
    <w:rsid w:val="00664948"/>
    <w:rsid w:val="00664DF2"/>
    <w:rsid w:val="006656E5"/>
    <w:rsid w:val="00670136"/>
    <w:rsid w:val="00670206"/>
    <w:rsid w:val="00673172"/>
    <w:rsid w:val="0067431F"/>
    <w:rsid w:val="0067537A"/>
    <w:rsid w:val="00675AC3"/>
    <w:rsid w:val="00675DB0"/>
    <w:rsid w:val="00677465"/>
    <w:rsid w:val="006805C6"/>
    <w:rsid w:val="0068101F"/>
    <w:rsid w:val="006810BE"/>
    <w:rsid w:val="00683136"/>
    <w:rsid w:val="00683278"/>
    <w:rsid w:val="00685F51"/>
    <w:rsid w:val="00686BFA"/>
    <w:rsid w:val="00687A5C"/>
    <w:rsid w:val="00690240"/>
    <w:rsid w:val="00690DA4"/>
    <w:rsid w:val="00692383"/>
    <w:rsid w:val="00692C85"/>
    <w:rsid w:val="00693686"/>
    <w:rsid w:val="006953DB"/>
    <w:rsid w:val="00696F07"/>
    <w:rsid w:val="00696F67"/>
    <w:rsid w:val="0069727A"/>
    <w:rsid w:val="00697748"/>
    <w:rsid w:val="006A0710"/>
    <w:rsid w:val="006A0CC7"/>
    <w:rsid w:val="006A202B"/>
    <w:rsid w:val="006A3D41"/>
    <w:rsid w:val="006A7790"/>
    <w:rsid w:val="006A7DEF"/>
    <w:rsid w:val="006B050D"/>
    <w:rsid w:val="006B7551"/>
    <w:rsid w:val="006B7C52"/>
    <w:rsid w:val="006C0069"/>
    <w:rsid w:val="006C02C6"/>
    <w:rsid w:val="006C1375"/>
    <w:rsid w:val="006C23B0"/>
    <w:rsid w:val="006C2F45"/>
    <w:rsid w:val="006C3DC6"/>
    <w:rsid w:val="006C4113"/>
    <w:rsid w:val="006C48BF"/>
    <w:rsid w:val="006C5920"/>
    <w:rsid w:val="006D23FA"/>
    <w:rsid w:val="006D2CD3"/>
    <w:rsid w:val="006D2D4F"/>
    <w:rsid w:val="006D3A9F"/>
    <w:rsid w:val="006D3D76"/>
    <w:rsid w:val="006D4D5E"/>
    <w:rsid w:val="006D5017"/>
    <w:rsid w:val="006D6A0F"/>
    <w:rsid w:val="006D7C4A"/>
    <w:rsid w:val="006E04DE"/>
    <w:rsid w:val="006E0DC0"/>
    <w:rsid w:val="006E1670"/>
    <w:rsid w:val="006E324A"/>
    <w:rsid w:val="006E3595"/>
    <w:rsid w:val="006E38FF"/>
    <w:rsid w:val="006E3C0B"/>
    <w:rsid w:val="006E3EE9"/>
    <w:rsid w:val="006E503A"/>
    <w:rsid w:val="006E666E"/>
    <w:rsid w:val="006E7D6B"/>
    <w:rsid w:val="006F0BF8"/>
    <w:rsid w:val="006F1B1A"/>
    <w:rsid w:val="006F25AD"/>
    <w:rsid w:val="006F384C"/>
    <w:rsid w:val="006F4149"/>
    <w:rsid w:val="0070141B"/>
    <w:rsid w:val="00701B47"/>
    <w:rsid w:val="007025C6"/>
    <w:rsid w:val="00702981"/>
    <w:rsid w:val="007040F3"/>
    <w:rsid w:val="00704197"/>
    <w:rsid w:val="00710811"/>
    <w:rsid w:val="00711C32"/>
    <w:rsid w:val="00712DBA"/>
    <w:rsid w:val="0071419F"/>
    <w:rsid w:val="00715AFA"/>
    <w:rsid w:val="0071671A"/>
    <w:rsid w:val="0072116A"/>
    <w:rsid w:val="00721770"/>
    <w:rsid w:val="0072312B"/>
    <w:rsid w:val="00724864"/>
    <w:rsid w:val="00726CD3"/>
    <w:rsid w:val="00727FB1"/>
    <w:rsid w:val="00730FCF"/>
    <w:rsid w:val="00731C3B"/>
    <w:rsid w:val="00732B09"/>
    <w:rsid w:val="007332F0"/>
    <w:rsid w:val="0073389D"/>
    <w:rsid w:val="00733D7C"/>
    <w:rsid w:val="00734A3D"/>
    <w:rsid w:val="00735546"/>
    <w:rsid w:val="00736962"/>
    <w:rsid w:val="007371ED"/>
    <w:rsid w:val="00737582"/>
    <w:rsid w:val="00740CD9"/>
    <w:rsid w:val="007412F5"/>
    <w:rsid w:val="00742143"/>
    <w:rsid w:val="00751265"/>
    <w:rsid w:val="00751770"/>
    <w:rsid w:val="00751F78"/>
    <w:rsid w:val="00752342"/>
    <w:rsid w:val="00753C1E"/>
    <w:rsid w:val="00754923"/>
    <w:rsid w:val="00755931"/>
    <w:rsid w:val="00760CB2"/>
    <w:rsid w:val="007625C1"/>
    <w:rsid w:val="00762AED"/>
    <w:rsid w:val="00762CF6"/>
    <w:rsid w:val="007671A7"/>
    <w:rsid w:val="00770E9C"/>
    <w:rsid w:val="00771BA4"/>
    <w:rsid w:val="00773250"/>
    <w:rsid w:val="00774699"/>
    <w:rsid w:val="007812F0"/>
    <w:rsid w:val="007826DB"/>
    <w:rsid w:val="00785038"/>
    <w:rsid w:val="0078594B"/>
    <w:rsid w:val="00792FD4"/>
    <w:rsid w:val="0079452E"/>
    <w:rsid w:val="00794908"/>
    <w:rsid w:val="00794A00"/>
    <w:rsid w:val="007968C9"/>
    <w:rsid w:val="00796F81"/>
    <w:rsid w:val="007970F0"/>
    <w:rsid w:val="007A1541"/>
    <w:rsid w:val="007A2844"/>
    <w:rsid w:val="007A3319"/>
    <w:rsid w:val="007A3744"/>
    <w:rsid w:val="007A5C84"/>
    <w:rsid w:val="007B0A79"/>
    <w:rsid w:val="007B1295"/>
    <w:rsid w:val="007B1CEF"/>
    <w:rsid w:val="007B1E54"/>
    <w:rsid w:val="007B2F86"/>
    <w:rsid w:val="007B323D"/>
    <w:rsid w:val="007B5DAA"/>
    <w:rsid w:val="007B68AE"/>
    <w:rsid w:val="007B6C79"/>
    <w:rsid w:val="007C0CA4"/>
    <w:rsid w:val="007C1078"/>
    <w:rsid w:val="007C16D2"/>
    <w:rsid w:val="007C24E9"/>
    <w:rsid w:val="007C25ED"/>
    <w:rsid w:val="007C395E"/>
    <w:rsid w:val="007C5155"/>
    <w:rsid w:val="007C55EE"/>
    <w:rsid w:val="007C5A82"/>
    <w:rsid w:val="007C5DB2"/>
    <w:rsid w:val="007C6648"/>
    <w:rsid w:val="007C7E93"/>
    <w:rsid w:val="007D0468"/>
    <w:rsid w:val="007D1374"/>
    <w:rsid w:val="007D143C"/>
    <w:rsid w:val="007D167A"/>
    <w:rsid w:val="007D3D04"/>
    <w:rsid w:val="007D5328"/>
    <w:rsid w:val="007D5D6D"/>
    <w:rsid w:val="007E030E"/>
    <w:rsid w:val="007E1593"/>
    <w:rsid w:val="007E4DAE"/>
    <w:rsid w:val="007E5FBE"/>
    <w:rsid w:val="007E7875"/>
    <w:rsid w:val="007F0115"/>
    <w:rsid w:val="007F04FC"/>
    <w:rsid w:val="007F0740"/>
    <w:rsid w:val="007F0D31"/>
    <w:rsid w:val="007F1E6E"/>
    <w:rsid w:val="007F3B91"/>
    <w:rsid w:val="007F3BC6"/>
    <w:rsid w:val="007F46F9"/>
    <w:rsid w:val="007F61C9"/>
    <w:rsid w:val="007F7021"/>
    <w:rsid w:val="007F7F35"/>
    <w:rsid w:val="00801743"/>
    <w:rsid w:val="00802418"/>
    <w:rsid w:val="008043D4"/>
    <w:rsid w:val="0080615F"/>
    <w:rsid w:val="00806C6E"/>
    <w:rsid w:val="0081143E"/>
    <w:rsid w:val="00813291"/>
    <w:rsid w:val="00813911"/>
    <w:rsid w:val="0081434F"/>
    <w:rsid w:val="00814EEF"/>
    <w:rsid w:val="00820569"/>
    <w:rsid w:val="008216DC"/>
    <w:rsid w:val="008217FD"/>
    <w:rsid w:val="008221FD"/>
    <w:rsid w:val="0082228A"/>
    <w:rsid w:val="008250CB"/>
    <w:rsid w:val="00825855"/>
    <w:rsid w:val="00825E00"/>
    <w:rsid w:val="0083160E"/>
    <w:rsid w:val="00833A05"/>
    <w:rsid w:val="00835C1A"/>
    <w:rsid w:val="00837C38"/>
    <w:rsid w:val="00842E74"/>
    <w:rsid w:val="00842FF1"/>
    <w:rsid w:val="00844639"/>
    <w:rsid w:val="008449D4"/>
    <w:rsid w:val="00846FAB"/>
    <w:rsid w:val="0084771D"/>
    <w:rsid w:val="00850E1E"/>
    <w:rsid w:val="00851544"/>
    <w:rsid w:val="00851D97"/>
    <w:rsid w:val="008524DC"/>
    <w:rsid w:val="00852695"/>
    <w:rsid w:val="00852D1E"/>
    <w:rsid w:val="00852F79"/>
    <w:rsid w:val="008542B0"/>
    <w:rsid w:val="008544BE"/>
    <w:rsid w:val="0085590C"/>
    <w:rsid w:val="00855BE5"/>
    <w:rsid w:val="00856C2F"/>
    <w:rsid w:val="00856C39"/>
    <w:rsid w:val="00860320"/>
    <w:rsid w:val="00863C3C"/>
    <w:rsid w:val="00864D32"/>
    <w:rsid w:val="0086535E"/>
    <w:rsid w:val="00865532"/>
    <w:rsid w:val="00866CDB"/>
    <w:rsid w:val="008713ED"/>
    <w:rsid w:val="00873EF3"/>
    <w:rsid w:val="00880D5E"/>
    <w:rsid w:val="008814B2"/>
    <w:rsid w:val="00883125"/>
    <w:rsid w:val="008839E1"/>
    <w:rsid w:val="00885E28"/>
    <w:rsid w:val="0088626C"/>
    <w:rsid w:val="0089005D"/>
    <w:rsid w:val="00890708"/>
    <w:rsid w:val="00892954"/>
    <w:rsid w:val="0089310F"/>
    <w:rsid w:val="008939A2"/>
    <w:rsid w:val="008941D7"/>
    <w:rsid w:val="00896BA2"/>
    <w:rsid w:val="00897226"/>
    <w:rsid w:val="00897497"/>
    <w:rsid w:val="00897961"/>
    <w:rsid w:val="008A01B8"/>
    <w:rsid w:val="008A0980"/>
    <w:rsid w:val="008A22C7"/>
    <w:rsid w:val="008A2A0E"/>
    <w:rsid w:val="008A5903"/>
    <w:rsid w:val="008A6D64"/>
    <w:rsid w:val="008B2B5B"/>
    <w:rsid w:val="008B3B1D"/>
    <w:rsid w:val="008B3C72"/>
    <w:rsid w:val="008B5617"/>
    <w:rsid w:val="008B61B7"/>
    <w:rsid w:val="008C154E"/>
    <w:rsid w:val="008C2EB1"/>
    <w:rsid w:val="008C3157"/>
    <w:rsid w:val="008C47AE"/>
    <w:rsid w:val="008C4CCB"/>
    <w:rsid w:val="008C7271"/>
    <w:rsid w:val="008C74B4"/>
    <w:rsid w:val="008D0782"/>
    <w:rsid w:val="008D141A"/>
    <w:rsid w:val="008D14D9"/>
    <w:rsid w:val="008D33C3"/>
    <w:rsid w:val="008D44C8"/>
    <w:rsid w:val="008D457A"/>
    <w:rsid w:val="008D45AF"/>
    <w:rsid w:val="008D6A5C"/>
    <w:rsid w:val="008D7FE3"/>
    <w:rsid w:val="008E0C43"/>
    <w:rsid w:val="008E2E5F"/>
    <w:rsid w:val="008E740A"/>
    <w:rsid w:val="008F0FA3"/>
    <w:rsid w:val="008F203C"/>
    <w:rsid w:val="008F2160"/>
    <w:rsid w:val="008F2F5F"/>
    <w:rsid w:val="008F329C"/>
    <w:rsid w:val="008F423E"/>
    <w:rsid w:val="008F5853"/>
    <w:rsid w:val="008F72D8"/>
    <w:rsid w:val="0090092B"/>
    <w:rsid w:val="00900AEF"/>
    <w:rsid w:val="00900BB2"/>
    <w:rsid w:val="00900E4C"/>
    <w:rsid w:val="009034C7"/>
    <w:rsid w:val="00903CF4"/>
    <w:rsid w:val="00904343"/>
    <w:rsid w:val="0090713C"/>
    <w:rsid w:val="009108D3"/>
    <w:rsid w:val="00910B9E"/>
    <w:rsid w:val="0091293D"/>
    <w:rsid w:val="00912F3C"/>
    <w:rsid w:val="00913A1C"/>
    <w:rsid w:val="009146F9"/>
    <w:rsid w:val="00914EC3"/>
    <w:rsid w:val="00914FA0"/>
    <w:rsid w:val="009151B6"/>
    <w:rsid w:val="00915434"/>
    <w:rsid w:val="009209AF"/>
    <w:rsid w:val="00921FDE"/>
    <w:rsid w:val="0092368A"/>
    <w:rsid w:val="00923DF4"/>
    <w:rsid w:val="00923FE1"/>
    <w:rsid w:val="00925433"/>
    <w:rsid w:val="009264FD"/>
    <w:rsid w:val="00926802"/>
    <w:rsid w:val="00927104"/>
    <w:rsid w:val="009278E9"/>
    <w:rsid w:val="00927BB1"/>
    <w:rsid w:val="00930081"/>
    <w:rsid w:val="0093544F"/>
    <w:rsid w:val="009400E9"/>
    <w:rsid w:val="00942AAB"/>
    <w:rsid w:val="00945C95"/>
    <w:rsid w:val="00945D68"/>
    <w:rsid w:val="0094680E"/>
    <w:rsid w:val="00946B96"/>
    <w:rsid w:val="00950DBB"/>
    <w:rsid w:val="0095282F"/>
    <w:rsid w:val="0095448B"/>
    <w:rsid w:val="009571B5"/>
    <w:rsid w:val="009611BA"/>
    <w:rsid w:val="00961C94"/>
    <w:rsid w:val="00961E7F"/>
    <w:rsid w:val="00963105"/>
    <w:rsid w:val="00967623"/>
    <w:rsid w:val="00970E35"/>
    <w:rsid w:val="00970E7E"/>
    <w:rsid w:val="00972E0E"/>
    <w:rsid w:val="0097303B"/>
    <w:rsid w:val="00973C28"/>
    <w:rsid w:val="00980284"/>
    <w:rsid w:val="00980352"/>
    <w:rsid w:val="00980DCA"/>
    <w:rsid w:val="00981585"/>
    <w:rsid w:val="00982C54"/>
    <w:rsid w:val="00983B5C"/>
    <w:rsid w:val="00983C50"/>
    <w:rsid w:val="00983DE3"/>
    <w:rsid w:val="00986DA4"/>
    <w:rsid w:val="00991401"/>
    <w:rsid w:val="009938D9"/>
    <w:rsid w:val="00997296"/>
    <w:rsid w:val="0099756F"/>
    <w:rsid w:val="00997A70"/>
    <w:rsid w:val="009A0195"/>
    <w:rsid w:val="009A260F"/>
    <w:rsid w:val="009A2E7D"/>
    <w:rsid w:val="009A4FFE"/>
    <w:rsid w:val="009A6D1E"/>
    <w:rsid w:val="009B29F5"/>
    <w:rsid w:val="009B3584"/>
    <w:rsid w:val="009B3E49"/>
    <w:rsid w:val="009C1E2E"/>
    <w:rsid w:val="009C500C"/>
    <w:rsid w:val="009C6857"/>
    <w:rsid w:val="009C6897"/>
    <w:rsid w:val="009D0223"/>
    <w:rsid w:val="009D0499"/>
    <w:rsid w:val="009D0C7A"/>
    <w:rsid w:val="009D24E9"/>
    <w:rsid w:val="009D2932"/>
    <w:rsid w:val="009D309A"/>
    <w:rsid w:val="009D55BF"/>
    <w:rsid w:val="009D5BE7"/>
    <w:rsid w:val="009D7B05"/>
    <w:rsid w:val="009E1E97"/>
    <w:rsid w:val="009E6CED"/>
    <w:rsid w:val="009E7407"/>
    <w:rsid w:val="009E7B5A"/>
    <w:rsid w:val="009F1102"/>
    <w:rsid w:val="009F1BDE"/>
    <w:rsid w:val="009F2F2E"/>
    <w:rsid w:val="009F4913"/>
    <w:rsid w:val="009F5629"/>
    <w:rsid w:val="00A0198E"/>
    <w:rsid w:val="00A01BDE"/>
    <w:rsid w:val="00A02565"/>
    <w:rsid w:val="00A0367D"/>
    <w:rsid w:val="00A04D97"/>
    <w:rsid w:val="00A05572"/>
    <w:rsid w:val="00A06700"/>
    <w:rsid w:val="00A069F2"/>
    <w:rsid w:val="00A06B1F"/>
    <w:rsid w:val="00A07A4D"/>
    <w:rsid w:val="00A10668"/>
    <w:rsid w:val="00A10C28"/>
    <w:rsid w:val="00A119BB"/>
    <w:rsid w:val="00A11CED"/>
    <w:rsid w:val="00A13C82"/>
    <w:rsid w:val="00A1461A"/>
    <w:rsid w:val="00A14711"/>
    <w:rsid w:val="00A166AE"/>
    <w:rsid w:val="00A20468"/>
    <w:rsid w:val="00A2074D"/>
    <w:rsid w:val="00A2221A"/>
    <w:rsid w:val="00A264DF"/>
    <w:rsid w:val="00A2764E"/>
    <w:rsid w:val="00A304A1"/>
    <w:rsid w:val="00A30964"/>
    <w:rsid w:val="00A32C7D"/>
    <w:rsid w:val="00A34282"/>
    <w:rsid w:val="00A34FFA"/>
    <w:rsid w:val="00A354EF"/>
    <w:rsid w:val="00A35C3E"/>
    <w:rsid w:val="00A370C3"/>
    <w:rsid w:val="00A4018F"/>
    <w:rsid w:val="00A4141A"/>
    <w:rsid w:val="00A41F23"/>
    <w:rsid w:val="00A42740"/>
    <w:rsid w:val="00A4368A"/>
    <w:rsid w:val="00A43C7A"/>
    <w:rsid w:val="00A45AE0"/>
    <w:rsid w:val="00A46051"/>
    <w:rsid w:val="00A50D78"/>
    <w:rsid w:val="00A52B8E"/>
    <w:rsid w:val="00A5345D"/>
    <w:rsid w:val="00A57CAD"/>
    <w:rsid w:val="00A60252"/>
    <w:rsid w:val="00A62D1A"/>
    <w:rsid w:val="00A6319D"/>
    <w:rsid w:val="00A658B0"/>
    <w:rsid w:val="00A678D6"/>
    <w:rsid w:val="00A71574"/>
    <w:rsid w:val="00A735DC"/>
    <w:rsid w:val="00A73BF6"/>
    <w:rsid w:val="00A752AD"/>
    <w:rsid w:val="00A768A9"/>
    <w:rsid w:val="00A81A9B"/>
    <w:rsid w:val="00A82438"/>
    <w:rsid w:val="00A83117"/>
    <w:rsid w:val="00A83B28"/>
    <w:rsid w:val="00A83F9A"/>
    <w:rsid w:val="00A844EF"/>
    <w:rsid w:val="00A8534F"/>
    <w:rsid w:val="00A8720D"/>
    <w:rsid w:val="00A87448"/>
    <w:rsid w:val="00A90265"/>
    <w:rsid w:val="00A92D49"/>
    <w:rsid w:val="00A937F9"/>
    <w:rsid w:val="00A94950"/>
    <w:rsid w:val="00A9658E"/>
    <w:rsid w:val="00A96C43"/>
    <w:rsid w:val="00A975BE"/>
    <w:rsid w:val="00A97816"/>
    <w:rsid w:val="00AA13E2"/>
    <w:rsid w:val="00AA1ED6"/>
    <w:rsid w:val="00AA311A"/>
    <w:rsid w:val="00AA3885"/>
    <w:rsid w:val="00AA3A86"/>
    <w:rsid w:val="00AA479E"/>
    <w:rsid w:val="00AA4C3C"/>
    <w:rsid w:val="00AA716D"/>
    <w:rsid w:val="00AA7C35"/>
    <w:rsid w:val="00AA7FD6"/>
    <w:rsid w:val="00AB3C29"/>
    <w:rsid w:val="00AB471E"/>
    <w:rsid w:val="00AB5A47"/>
    <w:rsid w:val="00AB5ACE"/>
    <w:rsid w:val="00AC049A"/>
    <w:rsid w:val="00AC1EBF"/>
    <w:rsid w:val="00AC3FCE"/>
    <w:rsid w:val="00AC6B70"/>
    <w:rsid w:val="00AD0136"/>
    <w:rsid w:val="00AD0493"/>
    <w:rsid w:val="00AD2DEB"/>
    <w:rsid w:val="00AD5044"/>
    <w:rsid w:val="00AD6264"/>
    <w:rsid w:val="00AD6709"/>
    <w:rsid w:val="00AE096B"/>
    <w:rsid w:val="00AE13F9"/>
    <w:rsid w:val="00AE617E"/>
    <w:rsid w:val="00AE72F6"/>
    <w:rsid w:val="00AF09A1"/>
    <w:rsid w:val="00AF1AC4"/>
    <w:rsid w:val="00AF2C27"/>
    <w:rsid w:val="00AF553A"/>
    <w:rsid w:val="00B0233F"/>
    <w:rsid w:val="00B02CDA"/>
    <w:rsid w:val="00B0450F"/>
    <w:rsid w:val="00B04841"/>
    <w:rsid w:val="00B053E3"/>
    <w:rsid w:val="00B07E18"/>
    <w:rsid w:val="00B10EC6"/>
    <w:rsid w:val="00B11446"/>
    <w:rsid w:val="00B11CD6"/>
    <w:rsid w:val="00B11E20"/>
    <w:rsid w:val="00B147A3"/>
    <w:rsid w:val="00B147C3"/>
    <w:rsid w:val="00B16B60"/>
    <w:rsid w:val="00B16E33"/>
    <w:rsid w:val="00B16EB6"/>
    <w:rsid w:val="00B16F7C"/>
    <w:rsid w:val="00B201BD"/>
    <w:rsid w:val="00B21796"/>
    <w:rsid w:val="00B24632"/>
    <w:rsid w:val="00B2595C"/>
    <w:rsid w:val="00B276DB"/>
    <w:rsid w:val="00B3253C"/>
    <w:rsid w:val="00B33856"/>
    <w:rsid w:val="00B34299"/>
    <w:rsid w:val="00B360D2"/>
    <w:rsid w:val="00B422B6"/>
    <w:rsid w:val="00B42BD3"/>
    <w:rsid w:val="00B449D1"/>
    <w:rsid w:val="00B468A3"/>
    <w:rsid w:val="00B46A43"/>
    <w:rsid w:val="00B47764"/>
    <w:rsid w:val="00B50989"/>
    <w:rsid w:val="00B52BB0"/>
    <w:rsid w:val="00B540C3"/>
    <w:rsid w:val="00B547F6"/>
    <w:rsid w:val="00B5485C"/>
    <w:rsid w:val="00B55892"/>
    <w:rsid w:val="00B55939"/>
    <w:rsid w:val="00B55AD3"/>
    <w:rsid w:val="00B60CE8"/>
    <w:rsid w:val="00B60F59"/>
    <w:rsid w:val="00B63117"/>
    <w:rsid w:val="00B6569C"/>
    <w:rsid w:val="00B65DF8"/>
    <w:rsid w:val="00B67E0A"/>
    <w:rsid w:val="00B67EC1"/>
    <w:rsid w:val="00B72FBA"/>
    <w:rsid w:val="00B73C09"/>
    <w:rsid w:val="00B73C44"/>
    <w:rsid w:val="00B77025"/>
    <w:rsid w:val="00B80F08"/>
    <w:rsid w:val="00B83404"/>
    <w:rsid w:val="00B843C2"/>
    <w:rsid w:val="00B84B18"/>
    <w:rsid w:val="00B85F9A"/>
    <w:rsid w:val="00B87500"/>
    <w:rsid w:val="00B87BC4"/>
    <w:rsid w:val="00B9118A"/>
    <w:rsid w:val="00B918E5"/>
    <w:rsid w:val="00B924D7"/>
    <w:rsid w:val="00B93F45"/>
    <w:rsid w:val="00B945CB"/>
    <w:rsid w:val="00B950AA"/>
    <w:rsid w:val="00B95748"/>
    <w:rsid w:val="00B96292"/>
    <w:rsid w:val="00B976A4"/>
    <w:rsid w:val="00BA0D72"/>
    <w:rsid w:val="00BA1F97"/>
    <w:rsid w:val="00BA4603"/>
    <w:rsid w:val="00BA560F"/>
    <w:rsid w:val="00BA6E9D"/>
    <w:rsid w:val="00BB129C"/>
    <w:rsid w:val="00BB1546"/>
    <w:rsid w:val="00BB30F7"/>
    <w:rsid w:val="00BB364A"/>
    <w:rsid w:val="00BB40E3"/>
    <w:rsid w:val="00BB4750"/>
    <w:rsid w:val="00BC1101"/>
    <w:rsid w:val="00BC17B3"/>
    <w:rsid w:val="00BC2B83"/>
    <w:rsid w:val="00BC3693"/>
    <w:rsid w:val="00BC3737"/>
    <w:rsid w:val="00BC394B"/>
    <w:rsid w:val="00BC3D9E"/>
    <w:rsid w:val="00BC41AE"/>
    <w:rsid w:val="00BC57D6"/>
    <w:rsid w:val="00BC6702"/>
    <w:rsid w:val="00BC728A"/>
    <w:rsid w:val="00BC7A13"/>
    <w:rsid w:val="00BD0FBA"/>
    <w:rsid w:val="00BD10D1"/>
    <w:rsid w:val="00BD2A4F"/>
    <w:rsid w:val="00BD5640"/>
    <w:rsid w:val="00BD6B9B"/>
    <w:rsid w:val="00BE1F1E"/>
    <w:rsid w:val="00BE21AF"/>
    <w:rsid w:val="00BE4EF8"/>
    <w:rsid w:val="00BE4F17"/>
    <w:rsid w:val="00BE58DD"/>
    <w:rsid w:val="00BE5E97"/>
    <w:rsid w:val="00BE5F1A"/>
    <w:rsid w:val="00BE77E1"/>
    <w:rsid w:val="00BE7FB9"/>
    <w:rsid w:val="00BF0738"/>
    <w:rsid w:val="00BF0E52"/>
    <w:rsid w:val="00BF1CDC"/>
    <w:rsid w:val="00BF1FA0"/>
    <w:rsid w:val="00BF3084"/>
    <w:rsid w:val="00BF3B1A"/>
    <w:rsid w:val="00BF699A"/>
    <w:rsid w:val="00BF764C"/>
    <w:rsid w:val="00BF7921"/>
    <w:rsid w:val="00C00812"/>
    <w:rsid w:val="00C008AD"/>
    <w:rsid w:val="00C04AE3"/>
    <w:rsid w:val="00C05F0F"/>
    <w:rsid w:val="00C07217"/>
    <w:rsid w:val="00C07CC7"/>
    <w:rsid w:val="00C11C16"/>
    <w:rsid w:val="00C12F02"/>
    <w:rsid w:val="00C15583"/>
    <w:rsid w:val="00C167B5"/>
    <w:rsid w:val="00C21358"/>
    <w:rsid w:val="00C2251F"/>
    <w:rsid w:val="00C26B8F"/>
    <w:rsid w:val="00C30325"/>
    <w:rsid w:val="00C31EAB"/>
    <w:rsid w:val="00C330DD"/>
    <w:rsid w:val="00C33932"/>
    <w:rsid w:val="00C346FF"/>
    <w:rsid w:val="00C3677B"/>
    <w:rsid w:val="00C41B34"/>
    <w:rsid w:val="00C41C0D"/>
    <w:rsid w:val="00C42ABC"/>
    <w:rsid w:val="00C4462E"/>
    <w:rsid w:val="00C466AD"/>
    <w:rsid w:val="00C46E55"/>
    <w:rsid w:val="00C5016C"/>
    <w:rsid w:val="00C507FB"/>
    <w:rsid w:val="00C53BBC"/>
    <w:rsid w:val="00C54485"/>
    <w:rsid w:val="00C54C9A"/>
    <w:rsid w:val="00C607F1"/>
    <w:rsid w:val="00C618F1"/>
    <w:rsid w:val="00C637AB"/>
    <w:rsid w:val="00C63A6A"/>
    <w:rsid w:val="00C670BD"/>
    <w:rsid w:val="00C67CBE"/>
    <w:rsid w:val="00C70732"/>
    <w:rsid w:val="00C70FB9"/>
    <w:rsid w:val="00C728EC"/>
    <w:rsid w:val="00C74052"/>
    <w:rsid w:val="00C74360"/>
    <w:rsid w:val="00C7717E"/>
    <w:rsid w:val="00C77BEC"/>
    <w:rsid w:val="00C800D6"/>
    <w:rsid w:val="00C80DEE"/>
    <w:rsid w:val="00C8235F"/>
    <w:rsid w:val="00C83357"/>
    <w:rsid w:val="00C845B4"/>
    <w:rsid w:val="00C84D3D"/>
    <w:rsid w:val="00C859CF"/>
    <w:rsid w:val="00C863A9"/>
    <w:rsid w:val="00C8642B"/>
    <w:rsid w:val="00C86BDD"/>
    <w:rsid w:val="00C878AB"/>
    <w:rsid w:val="00C902C3"/>
    <w:rsid w:val="00C90BCF"/>
    <w:rsid w:val="00C90DCB"/>
    <w:rsid w:val="00C953A4"/>
    <w:rsid w:val="00C9631E"/>
    <w:rsid w:val="00C9717F"/>
    <w:rsid w:val="00CA0F77"/>
    <w:rsid w:val="00CA74F2"/>
    <w:rsid w:val="00CB117B"/>
    <w:rsid w:val="00CB3C5C"/>
    <w:rsid w:val="00CB5693"/>
    <w:rsid w:val="00CB5EBE"/>
    <w:rsid w:val="00CB7BFC"/>
    <w:rsid w:val="00CC15E4"/>
    <w:rsid w:val="00CC1CBC"/>
    <w:rsid w:val="00CC5CD6"/>
    <w:rsid w:val="00CC5E4B"/>
    <w:rsid w:val="00CD03FC"/>
    <w:rsid w:val="00CD0D5E"/>
    <w:rsid w:val="00CD1600"/>
    <w:rsid w:val="00CD2CCF"/>
    <w:rsid w:val="00CD4396"/>
    <w:rsid w:val="00CE1B29"/>
    <w:rsid w:val="00CE2D02"/>
    <w:rsid w:val="00CE39DE"/>
    <w:rsid w:val="00CE5FE5"/>
    <w:rsid w:val="00CF18E7"/>
    <w:rsid w:val="00CF3929"/>
    <w:rsid w:val="00CF576D"/>
    <w:rsid w:val="00CF65B3"/>
    <w:rsid w:val="00CF7AAB"/>
    <w:rsid w:val="00D00B5F"/>
    <w:rsid w:val="00D010AC"/>
    <w:rsid w:val="00D026F0"/>
    <w:rsid w:val="00D0659E"/>
    <w:rsid w:val="00D11984"/>
    <w:rsid w:val="00D1455B"/>
    <w:rsid w:val="00D14D5C"/>
    <w:rsid w:val="00D203DF"/>
    <w:rsid w:val="00D204C4"/>
    <w:rsid w:val="00D2170A"/>
    <w:rsid w:val="00D21A10"/>
    <w:rsid w:val="00D25D1C"/>
    <w:rsid w:val="00D26876"/>
    <w:rsid w:val="00D276ED"/>
    <w:rsid w:val="00D33289"/>
    <w:rsid w:val="00D36157"/>
    <w:rsid w:val="00D3776A"/>
    <w:rsid w:val="00D377AE"/>
    <w:rsid w:val="00D41669"/>
    <w:rsid w:val="00D42F96"/>
    <w:rsid w:val="00D439B4"/>
    <w:rsid w:val="00D46BA6"/>
    <w:rsid w:val="00D476D9"/>
    <w:rsid w:val="00D51170"/>
    <w:rsid w:val="00D52937"/>
    <w:rsid w:val="00D53821"/>
    <w:rsid w:val="00D5616C"/>
    <w:rsid w:val="00D56FA9"/>
    <w:rsid w:val="00D57F26"/>
    <w:rsid w:val="00D60EEB"/>
    <w:rsid w:val="00D61BCA"/>
    <w:rsid w:val="00D61C3F"/>
    <w:rsid w:val="00D61FB8"/>
    <w:rsid w:val="00D62680"/>
    <w:rsid w:val="00D63888"/>
    <w:rsid w:val="00D652B7"/>
    <w:rsid w:val="00D66CE5"/>
    <w:rsid w:val="00D66EE6"/>
    <w:rsid w:val="00D66F2B"/>
    <w:rsid w:val="00D67A28"/>
    <w:rsid w:val="00D70675"/>
    <w:rsid w:val="00D70DF3"/>
    <w:rsid w:val="00D7199D"/>
    <w:rsid w:val="00D71AE6"/>
    <w:rsid w:val="00D71ECA"/>
    <w:rsid w:val="00D728D2"/>
    <w:rsid w:val="00D72960"/>
    <w:rsid w:val="00D752EE"/>
    <w:rsid w:val="00D76CAC"/>
    <w:rsid w:val="00D80394"/>
    <w:rsid w:val="00D816CD"/>
    <w:rsid w:val="00D824B0"/>
    <w:rsid w:val="00D82794"/>
    <w:rsid w:val="00D82E9A"/>
    <w:rsid w:val="00D83BDD"/>
    <w:rsid w:val="00D86130"/>
    <w:rsid w:val="00D86A64"/>
    <w:rsid w:val="00D93681"/>
    <w:rsid w:val="00D97496"/>
    <w:rsid w:val="00D97A4A"/>
    <w:rsid w:val="00D97A5D"/>
    <w:rsid w:val="00D97A99"/>
    <w:rsid w:val="00DA190D"/>
    <w:rsid w:val="00DA402C"/>
    <w:rsid w:val="00DA5D69"/>
    <w:rsid w:val="00DA5DDB"/>
    <w:rsid w:val="00DA7ED0"/>
    <w:rsid w:val="00DB01B1"/>
    <w:rsid w:val="00DB347C"/>
    <w:rsid w:val="00DB3B4E"/>
    <w:rsid w:val="00DB43E1"/>
    <w:rsid w:val="00DB45F1"/>
    <w:rsid w:val="00DB636B"/>
    <w:rsid w:val="00DB6BB6"/>
    <w:rsid w:val="00DB7DF4"/>
    <w:rsid w:val="00DC089E"/>
    <w:rsid w:val="00DC26BD"/>
    <w:rsid w:val="00DC30DA"/>
    <w:rsid w:val="00DC4C4C"/>
    <w:rsid w:val="00DC5324"/>
    <w:rsid w:val="00DC5803"/>
    <w:rsid w:val="00DD0077"/>
    <w:rsid w:val="00DD1BA4"/>
    <w:rsid w:val="00DD26D5"/>
    <w:rsid w:val="00DD2BB5"/>
    <w:rsid w:val="00DD316A"/>
    <w:rsid w:val="00DD44EB"/>
    <w:rsid w:val="00DD455C"/>
    <w:rsid w:val="00DD4FD3"/>
    <w:rsid w:val="00DD5686"/>
    <w:rsid w:val="00DD7E03"/>
    <w:rsid w:val="00DE3C67"/>
    <w:rsid w:val="00DE4393"/>
    <w:rsid w:val="00DE4691"/>
    <w:rsid w:val="00DE4F33"/>
    <w:rsid w:val="00DE5C64"/>
    <w:rsid w:val="00DE75B3"/>
    <w:rsid w:val="00DF0CCC"/>
    <w:rsid w:val="00DF121D"/>
    <w:rsid w:val="00DF35B1"/>
    <w:rsid w:val="00DF38BE"/>
    <w:rsid w:val="00DF4598"/>
    <w:rsid w:val="00DF5BC2"/>
    <w:rsid w:val="00DF6AAF"/>
    <w:rsid w:val="00DF6C9A"/>
    <w:rsid w:val="00DF7F1B"/>
    <w:rsid w:val="00E00793"/>
    <w:rsid w:val="00E014A1"/>
    <w:rsid w:val="00E027DD"/>
    <w:rsid w:val="00E02A47"/>
    <w:rsid w:val="00E03269"/>
    <w:rsid w:val="00E05909"/>
    <w:rsid w:val="00E05A3E"/>
    <w:rsid w:val="00E07763"/>
    <w:rsid w:val="00E10C7C"/>
    <w:rsid w:val="00E13C3B"/>
    <w:rsid w:val="00E1519F"/>
    <w:rsid w:val="00E209F3"/>
    <w:rsid w:val="00E254A6"/>
    <w:rsid w:val="00E26810"/>
    <w:rsid w:val="00E26A6B"/>
    <w:rsid w:val="00E27B87"/>
    <w:rsid w:val="00E30443"/>
    <w:rsid w:val="00E33661"/>
    <w:rsid w:val="00E35391"/>
    <w:rsid w:val="00E35EF9"/>
    <w:rsid w:val="00E37009"/>
    <w:rsid w:val="00E42693"/>
    <w:rsid w:val="00E438A9"/>
    <w:rsid w:val="00E43E8E"/>
    <w:rsid w:val="00E45DE1"/>
    <w:rsid w:val="00E47FFD"/>
    <w:rsid w:val="00E50063"/>
    <w:rsid w:val="00E511C7"/>
    <w:rsid w:val="00E51E5B"/>
    <w:rsid w:val="00E53142"/>
    <w:rsid w:val="00E63042"/>
    <w:rsid w:val="00E63A4D"/>
    <w:rsid w:val="00E64CFC"/>
    <w:rsid w:val="00E663A3"/>
    <w:rsid w:val="00E66E01"/>
    <w:rsid w:val="00E67A35"/>
    <w:rsid w:val="00E7075E"/>
    <w:rsid w:val="00E7353C"/>
    <w:rsid w:val="00E73F51"/>
    <w:rsid w:val="00E74E78"/>
    <w:rsid w:val="00E777E9"/>
    <w:rsid w:val="00E8102A"/>
    <w:rsid w:val="00E82053"/>
    <w:rsid w:val="00E833FA"/>
    <w:rsid w:val="00E862D9"/>
    <w:rsid w:val="00E9042D"/>
    <w:rsid w:val="00E9102C"/>
    <w:rsid w:val="00E933FC"/>
    <w:rsid w:val="00E949C3"/>
    <w:rsid w:val="00E95652"/>
    <w:rsid w:val="00E97DBF"/>
    <w:rsid w:val="00EA0227"/>
    <w:rsid w:val="00EA04C7"/>
    <w:rsid w:val="00EA0FF4"/>
    <w:rsid w:val="00EA2360"/>
    <w:rsid w:val="00EA3F9E"/>
    <w:rsid w:val="00EA5B1B"/>
    <w:rsid w:val="00EA6205"/>
    <w:rsid w:val="00EA75B4"/>
    <w:rsid w:val="00EA7AB2"/>
    <w:rsid w:val="00EA7BD6"/>
    <w:rsid w:val="00EB0338"/>
    <w:rsid w:val="00EB0980"/>
    <w:rsid w:val="00EB33F8"/>
    <w:rsid w:val="00EB3931"/>
    <w:rsid w:val="00EB5B98"/>
    <w:rsid w:val="00EB5FF5"/>
    <w:rsid w:val="00EB636A"/>
    <w:rsid w:val="00EC04C5"/>
    <w:rsid w:val="00EC0807"/>
    <w:rsid w:val="00EC2F1E"/>
    <w:rsid w:val="00EC6E79"/>
    <w:rsid w:val="00EC7375"/>
    <w:rsid w:val="00ED057C"/>
    <w:rsid w:val="00ED06D3"/>
    <w:rsid w:val="00ED0975"/>
    <w:rsid w:val="00ED1244"/>
    <w:rsid w:val="00ED1751"/>
    <w:rsid w:val="00ED19B9"/>
    <w:rsid w:val="00ED5339"/>
    <w:rsid w:val="00ED56F7"/>
    <w:rsid w:val="00ED5F3F"/>
    <w:rsid w:val="00ED5FAB"/>
    <w:rsid w:val="00EE039A"/>
    <w:rsid w:val="00EE282B"/>
    <w:rsid w:val="00EE3C61"/>
    <w:rsid w:val="00EE54D2"/>
    <w:rsid w:val="00EE6D9E"/>
    <w:rsid w:val="00EF1C26"/>
    <w:rsid w:val="00EF500F"/>
    <w:rsid w:val="00EF5F24"/>
    <w:rsid w:val="00EF6A7E"/>
    <w:rsid w:val="00EF7C25"/>
    <w:rsid w:val="00F00501"/>
    <w:rsid w:val="00F032B4"/>
    <w:rsid w:val="00F03C50"/>
    <w:rsid w:val="00F05182"/>
    <w:rsid w:val="00F052B3"/>
    <w:rsid w:val="00F07318"/>
    <w:rsid w:val="00F07CCA"/>
    <w:rsid w:val="00F10D25"/>
    <w:rsid w:val="00F1108F"/>
    <w:rsid w:val="00F13C19"/>
    <w:rsid w:val="00F14977"/>
    <w:rsid w:val="00F17BE4"/>
    <w:rsid w:val="00F22B2E"/>
    <w:rsid w:val="00F2342A"/>
    <w:rsid w:val="00F30283"/>
    <w:rsid w:val="00F30704"/>
    <w:rsid w:val="00F33A01"/>
    <w:rsid w:val="00F34675"/>
    <w:rsid w:val="00F4098C"/>
    <w:rsid w:val="00F41061"/>
    <w:rsid w:val="00F42A7F"/>
    <w:rsid w:val="00F42FC1"/>
    <w:rsid w:val="00F42FEA"/>
    <w:rsid w:val="00F43DE1"/>
    <w:rsid w:val="00F44352"/>
    <w:rsid w:val="00F50557"/>
    <w:rsid w:val="00F51309"/>
    <w:rsid w:val="00F515EB"/>
    <w:rsid w:val="00F5324D"/>
    <w:rsid w:val="00F54A94"/>
    <w:rsid w:val="00F56191"/>
    <w:rsid w:val="00F567B0"/>
    <w:rsid w:val="00F6148A"/>
    <w:rsid w:val="00F617FC"/>
    <w:rsid w:val="00F634FE"/>
    <w:rsid w:val="00F6357C"/>
    <w:rsid w:val="00F639DE"/>
    <w:rsid w:val="00F641CA"/>
    <w:rsid w:val="00F64952"/>
    <w:rsid w:val="00F667FD"/>
    <w:rsid w:val="00F746A8"/>
    <w:rsid w:val="00F75D65"/>
    <w:rsid w:val="00F771EC"/>
    <w:rsid w:val="00F777E3"/>
    <w:rsid w:val="00F77E4F"/>
    <w:rsid w:val="00F803F3"/>
    <w:rsid w:val="00F810F2"/>
    <w:rsid w:val="00F81286"/>
    <w:rsid w:val="00F818C1"/>
    <w:rsid w:val="00F81ACE"/>
    <w:rsid w:val="00F828CA"/>
    <w:rsid w:val="00F82CDD"/>
    <w:rsid w:val="00F84341"/>
    <w:rsid w:val="00F85048"/>
    <w:rsid w:val="00F8572E"/>
    <w:rsid w:val="00F85DF0"/>
    <w:rsid w:val="00F864DE"/>
    <w:rsid w:val="00F8709C"/>
    <w:rsid w:val="00F951C5"/>
    <w:rsid w:val="00F952B9"/>
    <w:rsid w:val="00F9623B"/>
    <w:rsid w:val="00F971C7"/>
    <w:rsid w:val="00FA08AC"/>
    <w:rsid w:val="00FA1F1F"/>
    <w:rsid w:val="00FA271D"/>
    <w:rsid w:val="00FA47EF"/>
    <w:rsid w:val="00FA4EFE"/>
    <w:rsid w:val="00FA5917"/>
    <w:rsid w:val="00FA7BA7"/>
    <w:rsid w:val="00FB4600"/>
    <w:rsid w:val="00FB4D2E"/>
    <w:rsid w:val="00FB6D74"/>
    <w:rsid w:val="00FB7BEF"/>
    <w:rsid w:val="00FC0A5C"/>
    <w:rsid w:val="00FC0B1B"/>
    <w:rsid w:val="00FC0D17"/>
    <w:rsid w:val="00FC1FDA"/>
    <w:rsid w:val="00FC21A3"/>
    <w:rsid w:val="00FC245A"/>
    <w:rsid w:val="00FC3659"/>
    <w:rsid w:val="00FC5E5C"/>
    <w:rsid w:val="00FC6A79"/>
    <w:rsid w:val="00FC6EFE"/>
    <w:rsid w:val="00FC71DC"/>
    <w:rsid w:val="00FC75B7"/>
    <w:rsid w:val="00FD064D"/>
    <w:rsid w:val="00FD07C8"/>
    <w:rsid w:val="00FD11BD"/>
    <w:rsid w:val="00FD2DDF"/>
    <w:rsid w:val="00FD4746"/>
    <w:rsid w:val="00FD5C6E"/>
    <w:rsid w:val="00FD6479"/>
    <w:rsid w:val="00FE30BE"/>
    <w:rsid w:val="00FE33F6"/>
    <w:rsid w:val="00FE349E"/>
    <w:rsid w:val="00FE4DFF"/>
    <w:rsid w:val="00FF2548"/>
    <w:rsid w:val="00FF788E"/>
    <w:rsid w:val="037DC8D8"/>
    <w:rsid w:val="04CB5559"/>
    <w:rsid w:val="04F6B46C"/>
    <w:rsid w:val="07C7E7E5"/>
    <w:rsid w:val="0A5342AE"/>
    <w:rsid w:val="0EFCB271"/>
    <w:rsid w:val="15A2C1C3"/>
    <w:rsid w:val="1B89772A"/>
    <w:rsid w:val="22C69A85"/>
    <w:rsid w:val="23E93976"/>
    <w:rsid w:val="28419EA0"/>
    <w:rsid w:val="285E146E"/>
    <w:rsid w:val="28EAF7A4"/>
    <w:rsid w:val="292B65A4"/>
    <w:rsid w:val="2A800A62"/>
    <w:rsid w:val="2D1CC51A"/>
    <w:rsid w:val="35F4B1C6"/>
    <w:rsid w:val="3E9F7FE7"/>
    <w:rsid w:val="4083D50E"/>
    <w:rsid w:val="4A721B34"/>
    <w:rsid w:val="5AD5FBC2"/>
    <w:rsid w:val="5CF8F2CB"/>
    <w:rsid w:val="62905510"/>
    <w:rsid w:val="62E881CE"/>
    <w:rsid w:val="6483C886"/>
    <w:rsid w:val="64F9156A"/>
    <w:rsid w:val="659E0334"/>
    <w:rsid w:val="68061CBD"/>
    <w:rsid w:val="716B7541"/>
    <w:rsid w:val="76A9231D"/>
    <w:rsid w:val="794A0DEE"/>
    <w:rsid w:val="7CFF1E3B"/>
    <w:rsid w:val="7D47A9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4C9FB"/>
  <w15:chartTrackingRefBased/>
  <w15:docId w15:val="{F737F23D-8E8D-488A-A761-74DD7837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eastAsia="MS Mincho"/>
      <w:b/>
      <w:sz w:val="26"/>
      <w:szCs w:val="22"/>
      <w:lang w:val="en-GB" w:eastAsia="ja-JP"/>
    </w:rPr>
  </w:style>
  <w:style w:type="character" w:customStyle="1" w:styleId="Heading2Char">
    <w:name w:val="Heading 2 Char"/>
    <w:link w:val="Heading2"/>
    <w:uiPriority w:val="2"/>
    <w:rsid w:val="001B51CD"/>
    <w:rPr>
      <w:rFonts w:eastAsia="MS Mincho"/>
      <w:b/>
      <w:sz w:val="24"/>
      <w:szCs w:val="22"/>
      <w:lang w:val="en-GB" w:eastAsia="ja-JP"/>
    </w:rPr>
  </w:style>
  <w:style w:type="character" w:customStyle="1" w:styleId="Heading3Char">
    <w:name w:val="Heading 3 Char"/>
    <w:link w:val="Heading3"/>
    <w:uiPriority w:val="3"/>
    <w:rsid w:val="001B51CD"/>
    <w:rPr>
      <w:rFonts w:eastAsia="MS Mincho"/>
      <w:b/>
      <w:sz w:val="22"/>
      <w:szCs w:val="22"/>
      <w:lang w:val="en-GB" w:eastAsia="ja-JP"/>
    </w:rPr>
  </w:style>
  <w:style w:type="character" w:customStyle="1" w:styleId="Heading4Char">
    <w:name w:val="Heading 4 Char"/>
    <w:link w:val="Heading4"/>
    <w:uiPriority w:val="4"/>
    <w:rsid w:val="00F828CA"/>
    <w:rPr>
      <w:rFonts w:eastAsia="MS Mincho"/>
      <w:b/>
      <w:sz w:val="22"/>
      <w:szCs w:val="22"/>
      <w:lang w:val="en-GB" w:eastAsia="ja-JP"/>
    </w:rPr>
  </w:style>
  <w:style w:type="character" w:customStyle="1" w:styleId="Heading5Char">
    <w:name w:val="Heading 5 Char"/>
    <w:link w:val="Heading5"/>
    <w:uiPriority w:val="5"/>
    <w:rsid w:val="001B51CD"/>
    <w:rPr>
      <w:rFonts w:eastAsia="MS Mincho"/>
      <w:b/>
      <w:sz w:val="22"/>
      <w:szCs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 List,FooterText,- Bullets,목록 단락,リスト段落,?? ??,?????,????,Lista1,列出段落"/>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88"/>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 List Char,FooterText Char,- Bullets Char,목록 단락 Char,リスト段落 Char,?? ?? Char,????? Char,???? Char,Lista1 Char,列出段落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character" w:styleId="CommentReference">
    <w:name w:val="annotation reference"/>
    <w:basedOn w:val="DefaultParagraphFont"/>
    <w:uiPriority w:val="99"/>
    <w:unhideWhenUsed/>
    <w:qFormat/>
    <w:rsid w:val="00D66CE5"/>
    <w:rPr>
      <w:sz w:val="16"/>
      <w:szCs w:val="16"/>
    </w:rPr>
  </w:style>
  <w:style w:type="paragraph" w:styleId="CommentText">
    <w:name w:val="annotation text"/>
    <w:basedOn w:val="Normal"/>
    <w:link w:val="CommentTextChar"/>
    <w:uiPriority w:val="99"/>
    <w:unhideWhenUsed/>
    <w:qFormat/>
    <w:rsid w:val="00D66CE5"/>
    <w:pPr>
      <w:spacing w:line="240" w:lineRule="auto"/>
    </w:pPr>
    <w:rPr>
      <w:sz w:val="20"/>
      <w:szCs w:val="20"/>
    </w:rPr>
  </w:style>
  <w:style w:type="character" w:customStyle="1" w:styleId="CommentTextChar">
    <w:name w:val="Comment Text Char"/>
    <w:basedOn w:val="DefaultParagraphFont"/>
    <w:link w:val="CommentText"/>
    <w:uiPriority w:val="99"/>
    <w:qFormat/>
    <w:rsid w:val="00D66CE5"/>
    <w:rPr>
      <w:lang w:val="en-GB"/>
    </w:rPr>
  </w:style>
  <w:style w:type="paragraph" w:styleId="CommentSubject">
    <w:name w:val="annotation subject"/>
    <w:basedOn w:val="CommentText"/>
    <w:next w:val="CommentText"/>
    <w:link w:val="CommentSubjectChar"/>
    <w:uiPriority w:val="99"/>
    <w:semiHidden/>
    <w:unhideWhenUsed/>
    <w:rsid w:val="00D66CE5"/>
    <w:rPr>
      <w:b/>
      <w:bCs/>
    </w:rPr>
  </w:style>
  <w:style w:type="character" w:customStyle="1" w:styleId="CommentSubjectChar">
    <w:name w:val="Comment Subject Char"/>
    <w:basedOn w:val="CommentTextChar"/>
    <w:link w:val="CommentSubject"/>
    <w:uiPriority w:val="99"/>
    <w:semiHidden/>
    <w:rsid w:val="00D66CE5"/>
    <w:rPr>
      <w:b/>
      <w:bCs/>
      <w:lang w:val="en-GB"/>
    </w:rPr>
  </w:style>
  <w:style w:type="paragraph" w:styleId="Closing">
    <w:name w:val="Closing"/>
    <w:basedOn w:val="Normal"/>
    <w:link w:val="ClosingChar"/>
    <w:uiPriority w:val="99"/>
    <w:semiHidden/>
    <w:unhideWhenUsed/>
    <w:rsid w:val="00D66CE5"/>
    <w:pPr>
      <w:spacing w:after="0" w:line="240" w:lineRule="auto"/>
      <w:ind w:left="4252"/>
    </w:pPr>
  </w:style>
  <w:style w:type="character" w:customStyle="1" w:styleId="ClosingChar">
    <w:name w:val="Closing Char"/>
    <w:basedOn w:val="DefaultParagraphFont"/>
    <w:link w:val="Closing"/>
    <w:uiPriority w:val="99"/>
    <w:semiHidden/>
    <w:rsid w:val="00D66CE5"/>
    <w:rPr>
      <w:sz w:val="22"/>
      <w:szCs w:val="22"/>
      <w:lang w:val="en-GB"/>
    </w:rPr>
  </w:style>
  <w:style w:type="paragraph" w:styleId="FootnoteText">
    <w:name w:val="footnote text"/>
    <w:basedOn w:val="Normal"/>
    <w:link w:val="FootnoteTextChar"/>
    <w:uiPriority w:val="99"/>
    <w:semiHidden/>
    <w:unhideWhenUsed/>
    <w:rsid w:val="00D66C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6CE5"/>
    <w:rPr>
      <w:lang w:val="en-GB"/>
    </w:rPr>
  </w:style>
  <w:style w:type="character" w:styleId="FootnoteReference">
    <w:name w:val="footnote reference"/>
    <w:semiHidden/>
    <w:rsid w:val="00D66CE5"/>
    <w:rPr>
      <w:noProof/>
      <w:position w:val="6"/>
      <w:sz w:val="18"/>
      <w:vertAlign w:val="baseline"/>
      <w:lang w:val="fr-FR"/>
    </w:rPr>
  </w:style>
  <w:style w:type="paragraph" w:styleId="Index3">
    <w:name w:val="index 3"/>
    <w:basedOn w:val="Normal"/>
    <w:next w:val="Normal"/>
    <w:autoRedefine/>
    <w:uiPriority w:val="99"/>
    <w:semiHidden/>
    <w:unhideWhenUsed/>
    <w:rsid w:val="00FB6D74"/>
    <w:pPr>
      <w:tabs>
        <w:tab w:val="clear" w:pos="403"/>
      </w:tabs>
      <w:spacing w:after="0" w:line="240" w:lineRule="auto"/>
      <w:ind w:left="660" w:hanging="220"/>
    </w:pPr>
  </w:style>
  <w:style w:type="paragraph" w:customStyle="1" w:styleId="code0">
    <w:name w:val="code"/>
    <w:basedOn w:val="Normal"/>
    <w:next w:val="Normal"/>
    <w:link w:val="codeZchn"/>
    <w:rsid w:val="00FB6D74"/>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w:eastAsia="MS Mincho" w:hAnsi="Courier"/>
      <w:noProof/>
      <w:sz w:val="20"/>
      <w:szCs w:val="20"/>
      <w:lang w:eastAsia="ja-JP"/>
    </w:rPr>
  </w:style>
  <w:style w:type="character" w:customStyle="1" w:styleId="codeZchn">
    <w:name w:val="code Zchn"/>
    <w:link w:val="code0"/>
    <w:rsid w:val="00FB6D74"/>
    <w:rPr>
      <w:rFonts w:ascii="Courier" w:eastAsia="MS Mincho" w:hAnsi="Courier"/>
      <w:noProof/>
      <w:lang w:val="en-GB" w:eastAsia="ja-JP"/>
    </w:rPr>
  </w:style>
  <w:style w:type="paragraph" w:customStyle="1" w:styleId="Atom">
    <w:name w:val="Atom"/>
    <w:basedOn w:val="Normal"/>
    <w:rsid w:val="009400E9"/>
    <w:pPr>
      <w:keepLines/>
      <w:tabs>
        <w:tab w:val="clear" w:pos="403"/>
      </w:tabs>
      <w:spacing w:after="220" w:line="240" w:lineRule="auto"/>
      <w:jc w:val="left"/>
    </w:pPr>
    <w:rPr>
      <w:rFonts w:ascii="Arial" w:eastAsia="Times New Roman" w:hAnsi="Arial"/>
      <w:sz w:val="20"/>
      <w:szCs w:val="20"/>
      <w:lang w:eastAsia="ja-JP"/>
    </w:rPr>
  </w:style>
  <w:style w:type="paragraph" w:styleId="ListBullet">
    <w:name w:val="List Bullet"/>
    <w:basedOn w:val="Normal"/>
    <w:rsid w:val="00D61BCA"/>
    <w:pPr>
      <w:tabs>
        <w:tab w:val="clear" w:pos="403"/>
        <w:tab w:val="num" w:pos="360"/>
      </w:tabs>
      <w:spacing w:after="240" w:line="230" w:lineRule="atLeast"/>
      <w:ind w:left="360" w:hanging="360"/>
    </w:pPr>
    <w:rPr>
      <w:rFonts w:eastAsia="MS Mincho" w:cs="Cambria"/>
      <w:szCs w:val="20"/>
      <w:lang w:eastAsia="fr-FR"/>
    </w:rPr>
  </w:style>
  <w:style w:type="paragraph" w:styleId="Revision">
    <w:name w:val="Revision"/>
    <w:hidden/>
    <w:uiPriority w:val="99"/>
    <w:semiHidden/>
    <w:rsid w:val="00D010AC"/>
    <w:rPr>
      <w:sz w:val="22"/>
      <w:szCs w:val="22"/>
      <w:lang w:val="en-GB"/>
    </w:rPr>
  </w:style>
  <w:style w:type="paragraph" w:customStyle="1" w:styleId="TH">
    <w:name w:val="TH"/>
    <w:basedOn w:val="Normal"/>
    <w:link w:val="THChar"/>
    <w:rsid w:val="001A4891"/>
    <w:pPr>
      <w:keepNext/>
      <w:keepLines/>
      <w:tabs>
        <w:tab w:val="clear" w:pos="403"/>
      </w:tabs>
      <w:overflowPunct w:val="0"/>
      <w:autoSpaceDE w:val="0"/>
      <w:autoSpaceDN w:val="0"/>
      <w:adjustRightInd w:val="0"/>
      <w:spacing w:before="60" w:after="180" w:line="240" w:lineRule="auto"/>
      <w:jc w:val="center"/>
      <w:textAlignment w:val="baseline"/>
    </w:pPr>
    <w:rPr>
      <w:rFonts w:ascii="Arial" w:eastAsia="Batang" w:hAnsi="Arial"/>
      <w:b/>
      <w:noProof/>
      <w:sz w:val="24"/>
      <w:szCs w:val="24"/>
      <w:lang w:val="en-US"/>
    </w:rPr>
  </w:style>
  <w:style w:type="character" w:customStyle="1" w:styleId="THChar">
    <w:name w:val="TH Char"/>
    <w:link w:val="TH"/>
    <w:rsid w:val="001A4891"/>
    <w:rPr>
      <w:rFonts w:ascii="Arial" w:eastAsia="Batang" w:hAnsi="Arial"/>
      <w:b/>
      <w:noProof/>
      <w:sz w:val="24"/>
      <w:szCs w:val="24"/>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1A4891"/>
    <w:rPr>
      <w:i/>
      <w:iCs/>
      <w:color w:val="44546A" w:themeColor="text2"/>
      <w:sz w:val="18"/>
      <w:szCs w:val="18"/>
      <w:lang w:val="en-GB"/>
    </w:rPr>
  </w:style>
  <w:style w:type="character" w:customStyle="1" w:styleId="ISOCode">
    <w:name w:val="ISOCode"/>
    <w:rsid w:val="001A4891"/>
    <w:rPr>
      <w:rFonts w:ascii="Courier New" w:hAnsi="Courier New" w:cs="Courier New" w:hint="default"/>
      <w:b w:val="0"/>
      <w:bCs w:val="0"/>
      <w:i w:val="0"/>
      <w:iCs w:val="0"/>
      <w:sz w:val="22"/>
    </w:rPr>
  </w:style>
  <w:style w:type="paragraph" w:customStyle="1" w:styleId="a">
    <w:name w:val="글머리기호"/>
    <w:basedOn w:val="ListContinue"/>
    <w:qFormat/>
    <w:rsid w:val="00D72960"/>
    <w:pPr>
      <w:numPr>
        <w:numId w:val="51"/>
      </w:numPr>
      <w:tabs>
        <w:tab w:val="clear" w:pos="403"/>
      </w:tabs>
      <w:ind w:left="0" w:firstLine="0"/>
    </w:pPr>
    <w:rPr>
      <w:rFonts w:ascii="Arial" w:eastAsia="Malgun Gothic" w:hAnsi="Arial"/>
      <w:noProof/>
      <w:sz w:val="20"/>
      <w:szCs w:val="20"/>
      <w:lang w:val="en-US" w:eastAsia="ja-JP"/>
    </w:rPr>
  </w:style>
  <w:style w:type="paragraph" w:styleId="ListContinue">
    <w:name w:val="List Continue"/>
    <w:basedOn w:val="Normal"/>
    <w:uiPriority w:val="99"/>
    <w:semiHidden/>
    <w:unhideWhenUsed/>
    <w:rsid w:val="00D72960"/>
    <w:pPr>
      <w:ind w:left="283"/>
      <w:contextualSpacing/>
    </w:pPr>
  </w:style>
  <w:style w:type="character" w:customStyle="1" w:styleId="citefig">
    <w:name w:val="cite_fig"/>
    <w:rsid w:val="00ED06D3"/>
    <w:rPr>
      <w:rFonts w:ascii="Cambria" w:hAnsi="Cambria"/>
      <w:color w:val="auto"/>
      <w:bdr w:val="none" w:sz="0" w:space="0" w:color="auto"/>
      <w:shd w:val="clear" w:color="auto" w:fill="CCFFCC"/>
    </w:rPr>
  </w:style>
  <w:style w:type="paragraph" w:customStyle="1" w:styleId="Figuretitle0">
    <w:name w:val="Figure title"/>
    <w:basedOn w:val="Normal"/>
    <w:rsid w:val="0058388A"/>
    <w:pPr>
      <w:tabs>
        <w:tab w:val="clear" w:pos="403"/>
      </w:tabs>
      <w:suppressAutoHyphens/>
      <w:spacing w:before="240" w:after="360"/>
      <w:jc w:val="center"/>
    </w:pPr>
    <w:rPr>
      <w:b/>
    </w:rPr>
  </w:style>
  <w:style w:type="paragraph" w:customStyle="1" w:styleId="FigureGraphic">
    <w:name w:val="Figure Graphic"/>
    <w:basedOn w:val="Normal"/>
    <w:rsid w:val="0058388A"/>
    <w:pPr>
      <w:tabs>
        <w:tab w:val="clear" w:pos="403"/>
      </w:tabs>
      <w:spacing w:before="240"/>
      <w:jc w:val="center"/>
    </w:pPr>
  </w:style>
  <w:style w:type="character" w:customStyle="1" w:styleId="stddocNumber">
    <w:name w:val="std_docNumber"/>
    <w:rsid w:val="00254FDD"/>
    <w:rPr>
      <w:rFonts w:ascii="Cambria" w:hAnsi="Cambria"/>
      <w:bdr w:val="none" w:sz="0" w:space="0" w:color="auto"/>
      <w:shd w:val="clear" w:color="auto" w:fill="F2DBDB"/>
    </w:rPr>
  </w:style>
  <w:style w:type="character" w:customStyle="1" w:styleId="stddocPartNumber">
    <w:name w:val="std_docPartNumber"/>
    <w:rsid w:val="00254FDD"/>
    <w:rPr>
      <w:rFonts w:ascii="Cambria" w:hAnsi="Cambria"/>
      <w:bdr w:val="none" w:sz="0" w:space="0" w:color="auto"/>
      <w:shd w:val="clear" w:color="auto" w:fill="EAF1DD"/>
    </w:rPr>
  </w:style>
  <w:style w:type="character" w:customStyle="1" w:styleId="stdpublisher">
    <w:name w:val="std_publisher"/>
    <w:rsid w:val="00254FDD"/>
    <w:rPr>
      <w:rFonts w:ascii="Cambria" w:hAnsi="Cambria"/>
      <w:bdr w:val="none" w:sz="0" w:space="0" w:color="auto"/>
      <w:shd w:val="clear" w:color="auto" w:fill="C6D9F1"/>
    </w:rPr>
  </w:style>
  <w:style w:type="paragraph" w:customStyle="1" w:styleId="ListContinue1">
    <w:name w:val="List Continue 1"/>
    <w:basedOn w:val="Normal"/>
    <w:rsid w:val="00EB3931"/>
    <w:pPr>
      <w:tabs>
        <w:tab w:val="clear" w:pos="403"/>
      </w:tabs>
      <w:spacing w:after="240"/>
      <w:ind w:left="403" w:hanging="403"/>
    </w:pPr>
  </w:style>
  <w:style w:type="character" w:customStyle="1" w:styleId="reference-text">
    <w:name w:val="reference-text"/>
    <w:rsid w:val="00420895"/>
  </w:style>
  <w:style w:type="paragraph" w:customStyle="1" w:styleId="Tablebody0">
    <w:name w:val="Table body (+)"/>
    <w:basedOn w:val="Normal"/>
    <w:rsid w:val="0044223D"/>
    <w:pPr>
      <w:tabs>
        <w:tab w:val="clear" w:pos="403"/>
      </w:tabs>
      <w:spacing w:before="60" w:after="60" w:line="230" w:lineRule="atLeast"/>
      <w:jc w:val="left"/>
    </w:pPr>
  </w:style>
  <w:style w:type="paragraph" w:customStyle="1" w:styleId="Tableheader">
    <w:name w:val="Table header"/>
    <w:basedOn w:val="Tablebody"/>
    <w:rsid w:val="0045735C"/>
    <w:pPr>
      <w:tabs>
        <w:tab w:val="clear" w:pos="403"/>
      </w:tabs>
      <w:spacing w:line="210" w:lineRule="atLeast"/>
      <w:jc w:val="left"/>
    </w:pPr>
  </w:style>
  <w:style w:type="character" w:customStyle="1" w:styleId="Courier">
    <w:name w:val="Courier"/>
    <w:rsid w:val="0045735C"/>
    <w:rPr>
      <w:rFonts w:ascii="Courier New" w:hAnsi="Courier New" w:cs="Courier New" w:hint="default"/>
    </w:rPr>
  </w:style>
  <w:style w:type="character" w:customStyle="1" w:styleId="cf01">
    <w:name w:val="cf01"/>
    <w:basedOn w:val="DefaultParagraphFont"/>
    <w:rsid w:val="009D309A"/>
    <w:rPr>
      <w:rFonts w:ascii="Segoe UI" w:hAnsi="Segoe UI" w:cs="Segoe UI" w:hint="default"/>
      <w:sz w:val="18"/>
      <w:szCs w:val="18"/>
    </w:rPr>
  </w:style>
  <w:style w:type="character" w:customStyle="1" w:styleId="codeChar">
    <w:name w:val="code Char"/>
    <w:rsid w:val="009C500C"/>
    <w:rPr>
      <w:rFonts w:ascii="Courier" w:hAnsi="Courier"/>
      <w:noProof/>
      <w:lang w:val="en-GB" w:eastAsia="ja-JP" w:bidi="ar-SA"/>
    </w:rPr>
  </w:style>
  <w:style w:type="character" w:customStyle="1" w:styleId="eop">
    <w:name w:val="eop"/>
    <w:basedOn w:val="DefaultParagraphFont"/>
    <w:rsid w:val="009C500C"/>
  </w:style>
  <w:style w:type="character" w:customStyle="1" w:styleId="normaltextrun">
    <w:name w:val="normaltextrun"/>
    <w:basedOn w:val="DefaultParagraphFont"/>
    <w:rsid w:val="009C500C"/>
  </w:style>
  <w:style w:type="table" w:customStyle="1" w:styleId="TableGrid1">
    <w:name w:val="Table Grid1"/>
    <w:basedOn w:val="TableNormal"/>
    <w:next w:val="TableGrid"/>
    <w:uiPriority w:val="39"/>
    <w:rsid w:val="00D25D1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Norm">
    <w:name w:val="RefNorm"/>
    <w:basedOn w:val="Normal"/>
    <w:rsid w:val="002F313A"/>
    <w:pPr>
      <w:tabs>
        <w:tab w:val="clear" w:pos="403"/>
      </w:tabs>
      <w:spacing w:after="240"/>
    </w:pPr>
  </w:style>
  <w:style w:type="paragraph" w:customStyle="1" w:styleId="BiblioEntry">
    <w:name w:val="Biblio Entry"/>
    <w:basedOn w:val="Normal"/>
    <w:rsid w:val="002F313A"/>
    <w:pPr>
      <w:tabs>
        <w:tab w:val="clear" w:pos="403"/>
      </w:tabs>
      <w:spacing w:after="240"/>
      <w:ind w:left="662" w:hanging="662"/>
      <w:jc w:val="left"/>
    </w:pPr>
  </w:style>
  <w:style w:type="numbering" w:customStyle="1" w:styleId="CurrentList1">
    <w:name w:val="Current List1"/>
    <w:uiPriority w:val="99"/>
    <w:rsid w:val="0037503F"/>
    <w:pPr>
      <w:numPr>
        <w:numId w:val="87"/>
      </w:numPr>
    </w:pPr>
  </w:style>
  <w:style w:type="character" w:styleId="Mention">
    <w:name w:val="Mention"/>
    <w:basedOn w:val="DefaultParagraphFont"/>
    <w:uiPriority w:val="99"/>
    <w:unhideWhenUsed/>
    <w:rsid w:val="00AE13F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96457">
      <w:bodyDiv w:val="1"/>
      <w:marLeft w:val="0"/>
      <w:marRight w:val="0"/>
      <w:marTop w:val="0"/>
      <w:marBottom w:val="0"/>
      <w:divBdr>
        <w:top w:val="none" w:sz="0" w:space="0" w:color="auto"/>
        <w:left w:val="none" w:sz="0" w:space="0" w:color="auto"/>
        <w:bottom w:val="none" w:sz="0" w:space="0" w:color="auto"/>
        <w:right w:val="none" w:sz="0" w:space="0" w:color="auto"/>
      </w:divBdr>
    </w:div>
    <w:div w:id="206994292">
      <w:bodyDiv w:val="1"/>
      <w:marLeft w:val="0"/>
      <w:marRight w:val="0"/>
      <w:marTop w:val="0"/>
      <w:marBottom w:val="0"/>
      <w:divBdr>
        <w:top w:val="none" w:sz="0" w:space="0" w:color="auto"/>
        <w:left w:val="none" w:sz="0" w:space="0" w:color="auto"/>
        <w:bottom w:val="none" w:sz="0" w:space="0" w:color="auto"/>
        <w:right w:val="none" w:sz="0" w:space="0" w:color="auto"/>
      </w:divBdr>
    </w:div>
    <w:div w:id="240874326">
      <w:bodyDiv w:val="1"/>
      <w:marLeft w:val="0"/>
      <w:marRight w:val="0"/>
      <w:marTop w:val="0"/>
      <w:marBottom w:val="0"/>
      <w:divBdr>
        <w:top w:val="none" w:sz="0" w:space="0" w:color="auto"/>
        <w:left w:val="none" w:sz="0" w:space="0" w:color="auto"/>
        <w:bottom w:val="none" w:sz="0" w:space="0" w:color="auto"/>
        <w:right w:val="none" w:sz="0" w:space="0" w:color="auto"/>
      </w:divBdr>
    </w:div>
    <w:div w:id="276642267">
      <w:bodyDiv w:val="1"/>
      <w:marLeft w:val="0"/>
      <w:marRight w:val="0"/>
      <w:marTop w:val="0"/>
      <w:marBottom w:val="0"/>
      <w:divBdr>
        <w:top w:val="none" w:sz="0" w:space="0" w:color="auto"/>
        <w:left w:val="none" w:sz="0" w:space="0" w:color="auto"/>
        <w:bottom w:val="none" w:sz="0" w:space="0" w:color="auto"/>
        <w:right w:val="none" w:sz="0" w:space="0" w:color="auto"/>
      </w:divBdr>
    </w:div>
    <w:div w:id="293297010">
      <w:bodyDiv w:val="1"/>
      <w:marLeft w:val="0"/>
      <w:marRight w:val="0"/>
      <w:marTop w:val="0"/>
      <w:marBottom w:val="0"/>
      <w:divBdr>
        <w:top w:val="none" w:sz="0" w:space="0" w:color="auto"/>
        <w:left w:val="none" w:sz="0" w:space="0" w:color="auto"/>
        <w:bottom w:val="none" w:sz="0" w:space="0" w:color="auto"/>
        <w:right w:val="none" w:sz="0" w:space="0" w:color="auto"/>
      </w:divBdr>
    </w:div>
    <w:div w:id="453526494">
      <w:bodyDiv w:val="1"/>
      <w:marLeft w:val="0"/>
      <w:marRight w:val="0"/>
      <w:marTop w:val="0"/>
      <w:marBottom w:val="0"/>
      <w:divBdr>
        <w:top w:val="none" w:sz="0" w:space="0" w:color="auto"/>
        <w:left w:val="none" w:sz="0" w:space="0" w:color="auto"/>
        <w:bottom w:val="none" w:sz="0" w:space="0" w:color="auto"/>
        <w:right w:val="none" w:sz="0" w:space="0" w:color="auto"/>
      </w:divBdr>
    </w:div>
    <w:div w:id="638540037">
      <w:bodyDiv w:val="1"/>
      <w:marLeft w:val="0"/>
      <w:marRight w:val="0"/>
      <w:marTop w:val="0"/>
      <w:marBottom w:val="0"/>
      <w:divBdr>
        <w:top w:val="none" w:sz="0" w:space="0" w:color="auto"/>
        <w:left w:val="none" w:sz="0" w:space="0" w:color="auto"/>
        <w:bottom w:val="none" w:sz="0" w:space="0" w:color="auto"/>
        <w:right w:val="none" w:sz="0" w:space="0" w:color="auto"/>
      </w:divBdr>
    </w:div>
    <w:div w:id="676617589">
      <w:bodyDiv w:val="1"/>
      <w:marLeft w:val="0"/>
      <w:marRight w:val="0"/>
      <w:marTop w:val="0"/>
      <w:marBottom w:val="0"/>
      <w:divBdr>
        <w:top w:val="none" w:sz="0" w:space="0" w:color="auto"/>
        <w:left w:val="none" w:sz="0" w:space="0" w:color="auto"/>
        <w:bottom w:val="none" w:sz="0" w:space="0" w:color="auto"/>
        <w:right w:val="none" w:sz="0" w:space="0" w:color="auto"/>
      </w:divBdr>
    </w:div>
    <w:div w:id="885870352">
      <w:bodyDiv w:val="1"/>
      <w:marLeft w:val="0"/>
      <w:marRight w:val="0"/>
      <w:marTop w:val="0"/>
      <w:marBottom w:val="0"/>
      <w:divBdr>
        <w:top w:val="none" w:sz="0" w:space="0" w:color="auto"/>
        <w:left w:val="none" w:sz="0" w:space="0" w:color="auto"/>
        <w:bottom w:val="none" w:sz="0" w:space="0" w:color="auto"/>
        <w:right w:val="none" w:sz="0" w:space="0" w:color="auto"/>
      </w:divBdr>
    </w:div>
    <w:div w:id="931426226">
      <w:bodyDiv w:val="1"/>
      <w:marLeft w:val="0"/>
      <w:marRight w:val="0"/>
      <w:marTop w:val="0"/>
      <w:marBottom w:val="0"/>
      <w:divBdr>
        <w:top w:val="none" w:sz="0" w:space="0" w:color="auto"/>
        <w:left w:val="none" w:sz="0" w:space="0" w:color="auto"/>
        <w:bottom w:val="none" w:sz="0" w:space="0" w:color="auto"/>
        <w:right w:val="none" w:sz="0" w:space="0" w:color="auto"/>
      </w:divBdr>
    </w:div>
    <w:div w:id="998074093">
      <w:bodyDiv w:val="1"/>
      <w:marLeft w:val="0"/>
      <w:marRight w:val="0"/>
      <w:marTop w:val="0"/>
      <w:marBottom w:val="0"/>
      <w:divBdr>
        <w:top w:val="none" w:sz="0" w:space="0" w:color="auto"/>
        <w:left w:val="none" w:sz="0" w:space="0" w:color="auto"/>
        <w:bottom w:val="none" w:sz="0" w:space="0" w:color="auto"/>
        <w:right w:val="none" w:sz="0" w:space="0" w:color="auto"/>
      </w:divBdr>
    </w:div>
    <w:div w:id="1142118208">
      <w:bodyDiv w:val="1"/>
      <w:marLeft w:val="0"/>
      <w:marRight w:val="0"/>
      <w:marTop w:val="0"/>
      <w:marBottom w:val="0"/>
      <w:divBdr>
        <w:top w:val="none" w:sz="0" w:space="0" w:color="auto"/>
        <w:left w:val="none" w:sz="0" w:space="0" w:color="auto"/>
        <w:bottom w:val="none" w:sz="0" w:space="0" w:color="auto"/>
        <w:right w:val="none" w:sz="0" w:space="0" w:color="auto"/>
      </w:divBdr>
    </w:div>
    <w:div w:id="1162430186">
      <w:bodyDiv w:val="1"/>
      <w:marLeft w:val="0"/>
      <w:marRight w:val="0"/>
      <w:marTop w:val="0"/>
      <w:marBottom w:val="0"/>
      <w:divBdr>
        <w:top w:val="none" w:sz="0" w:space="0" w:color="auto"/>
        <w:left w:val="none" w:sz="0" w:space="0" w:color="auto"/>
        <w:bottom w:val="none" w:sz="0" w:space="0" w:color="auto"/>
        <w:right w:val="none" w:sz="0" w:space="0" w:color="auto"/>
      </w:divBdr>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553810003">
      <w:bodyDiv w:val="1"/>
      <w:marLeft w:val="0"/>
      <w:marRight w:val="0"/>
      <w:marTop w:val="0"/>
      <w:marBottom w:val="0"/>
      <w:divBdr>
        <w:top w:val="none" w:sz="0" w:space="0" w:color="auto"/>
        <w:left w:val="none" w:sz="0" w:space="0" w:color="auto"/>
        <w:bottom w:val="none" w:sz="0" w:space="0" w:color="auto"/>
        <w:right w:val="none" w:sz="0" w:space="0" w:color="auto"/>
      </w:divBdr>
    </w:div>
    <w:div w:id="1589383624">
      <w:bodyDiv w:val="1"/>
      <w:marLeft w:val="0"/>
      <w:marRight w:val="0"/>
      <w:marTop w:val="0"/>
      <w:marBottom w:val="0"/>
      <w:divBdr>
        <w:top w:val="none" w:sz="0" w:space="0" w:color="auto"/>
        <w:left w:val="none" w:sz="0" w:space="0" w:color="auto"/>
        <w:bottom w:val="none" w:sz="0" w:space="0" w:color="auto"/>
        <w:right w:val="none" w:sz="0" w:space="0" w:color="auto"/>
      </w:divBdr>
    </w:div>
    <w:div w:id="1679969059">
      <w:bodyDiv w:val="1"/>
      <w:marLeft w:val="0"/>
      <w:marRight w:val="0"/>
      <w:marTop w:val="0"/>
      <w:marBottom w:val="0"/>
      <w:divBdr>
        <w:top w:val="none" w:sz="0" w:space="0" w:color="auto"/>
        <w:left w:val="none" w:sz="0" w:space="0" w:color="auto"/>
        <w:bottom w:val="none" w:sz="0" w:space="0" w:color="auto"/>
        <w:right w:val="none" w:sz="0" w:space="0" w:color="auto"/>
      </w:divBdr>
    </w:div>
    <w:div w:id="1845240283">
      <w:bodyDiv w:val="1"/>
      <w:marLeft w:val="0"/>
      <w:marRight w:val="0"/>
      <w:marTop w:val="0"/>
      <w:marBottom w:val="0"/>
      <w:divBdr>
        <w:top w:val="none" w:sz="0" w:space="0" w:color="auto"/>
        <w:left w:val="none" w:sz="0" w:space="0" w:color="auto"/>
        <w:bottom w:val="none" w:sz="0" w:space="0" w:color="auto"/>
        <w:right w:val="none" w:sz="0" w:space="0" w:color="auto"/>
      </w:divBdr>
    </w:div>
    <w:div w:id="185487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comments" Target="comments.xml"/><Relationship Id="rId26" Type="http://schemas.openxmlformats.org/officeDocument/2006/relationships/image" Target="media/image2.emf"/><Relationship Id="rId39" Type="http://schemas.openxmlformats.org/officeDocument/2006/relationships/footer" Target="footer5.xml"/><Relationship Id="rId21" Type="http://schemas.microsoft.com/office/2018/08/relationships/commentsExtensible" Target="commentsExtensible.xml"/><Relationship Id="rId34" Type="http://schemas.openxmlformats.org/officeDocument/2006/relationships/package" Target="embeddings/Microsoft_Visio_Drawing3.vsdx"/><Relationship Id="rId42"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29" Type="http://schemas.openxmlformats.org/officeDocument/2006/relationships/hyperlink" Target="http://standards.iso.org/iso-iec/23001/-11/ed-3/e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emf"/><Relationship Id="rId32" Type="http://schemas.openxmlformats.org/officeDocument/2006/relationships/package" Target="embeddings/Microsoft_Visio_Drawing2.vsdx"/><Relationship Id="rId37" Type="http://schemas.openxmlformats.org/officeDocument/2006/relationships/image" Target="media/image6.png"/><Relationship Id="rId40"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electropedia.org/" TargetMode="External"/><Relationship Id="rId28" Type="http://schemas.openxmlformats.org/officeDocument/2006/relationships/hyperlink" Target="http://standards.iso.org/iso-iec/23001/-11/ed-3/en" TargetMode="External"/><Relationship Id="rId36" Type="http://schemas.openxmlformats.org/officeDocument/2006/relationships/package" Target="embeddings/Microsoft_Visio_Drawing4.vsdx"/><Relationship Id="rId10" Type="http://schemas.openxmlformats.org/officeDocument/2006/relationships/endnotes" Target="endnotes.xml"/><Relationship Id="rId19" Type="http://schemas.microsoft.com/office/2011/relationships/commentsExtended" Target="commentsExtended.xml"/><Relationship Id="rId31"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iso.org/obp" TargetMode="External"/><Relationship Id="rId27" Type="http://schemas.openxmlformats.org/officeDocument/2006/relationships/package" Target="embeddings/Microsoft_Visio_Drawing1.vsdx"/><Relationship Id="rId30" Type="http://schemas.openxmlformats.org/officeDocument/2006/relationships/hyperlink" Target="http://standards.iso.org/iso-iec/23001/-11/ed-3/en" TargetMode="External"/><Relationship Id="rId35" Type="http://schemas.openxmlformats.org/officeDocument/2006/relationships/image" Target="media/image5.emf"/><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package" Target="embeddings/Microsoft_Visio_Drawing.vsdx"/><Relationship Id="rId33" Type="http://schemas.openxmlformats.org/officeDocument/2006/relationships/image" Target="media/image4.emf"/><Relationship Id="rId38"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9DF4663B346214AA113078E9EE5D352" ma:contentTypeVersion="8" ma:contentTypeDescription="Create a new document." ma:contentTypeScope="" ma:versionID="4fb5293775c8a678e6776547dfd475b4">
  <xsd:schema xmlns:xsd="http://www.w3.org/2001/XMLSchema" xmlns:xs="http://www.w3.org/2001/XMLSchema" xmlns:p="http://schemas.microsoft.com/office/2006/metadata/properties" xmlns:ns2="142de944-97dd-44b9-ba6c-9323e71b7157" xmlns:ns3="79a132d1-8e2e-4b37-92cb-6b5081b1a57f" targetNamespace="http://schemas.microsoft.com/office/2006/metadata/properties" ma:root="true" ma:fieldsID="2032809bef698cdf37a5106f5d6175a0" ns2:_="" ns3:_="">
    <xsd:import namespace="142de944-97dd-44b9-ba6c-9323e71b7157"/>
    <xsd:import namespace="79a132d1-8e2e-4b37-92cb-6b5081b1a5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2de944-97dd-44b9-ba6c-9323e71b71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a132d1-8e2e-4b37-92cb-6b5081b1a57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5251CA74-0528-4D23-B96A-E49D44350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2de944-97dd-44b9-ba6c-9323e71b7157"/>
    <ds:schemaRef ds:uri="79a132d1-8e2e-4b37-92cb-6b5081b1a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46</Pages>
  <Words>12319</Words>
  <Characters>70220</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82375</CharactersWithSpaces>
  <SharedDoc>false</SharedDoc>
  <HLinks>
    <vt:vector size="336" baseType="variant">
      <vt:variant>
        <vt:i4>7864364</vt:i4>
      </vt:variant>
      <vt:variant>
        <vt:i4>447</vt:i4>
      </vt:variant>
      <vt:variant>
        <vt:i4>0</vt:i4>
      </vt:variant>
      <vt:variant>
        <vt:i4>5</vt:i4>
      </vt:variant>
      <vt:variant>
        <vt:lpwstr>http://standards.iso.org/iso-iec/23001/-11/ed-3/en</vt:lpwstr>
      </vt:variant>
      <vt:variant>
        <vt:lpwstr/>
      </vt:variant>
      <vt:variant>
        <vt:i4>7864364</vt:i4>
      </vt:variant>
      <vt:variant>
        <vt:i4>441</vt:i4>
      </vt:variant>
      <vt:variant>
        <vt:i4>0</vt:i4>
      </vt:variant>
      <vt:variant>
        <vt:i4>5</vt:i4>
      </vt:variant>
      <vt:variant>
        <vt:lpwstr>http://standards.iso.org/iso-iec/23001/-11/ed-3/en</vt:lpwstr>
      </vt:variant>
      <vt:variant>
        <vt:lpwstr/>
      </vt:variant>
      <vt:variant>
        <vt:i4>7864364</vt:i4>
      </vt:variant>
      <vt:variant>
        <vt:i4>438</vt:i4>
      </vt:variant>
      <vt:variant>
        <vt:i4>0</vt:i4>
      </vt:variant>
      <vt:variant>
        <vt:i4>5</vt:i4>
      </vt:variant>
      <vt:variant>
        <vt:lpwstr>http://standards.iso.org/iso-iec/23001/-11/ed-3/en</vt:lpwstr>
      </vt:variant>
      <vt:variant>
        <vt:lpwstr/>
      </vt:variant>
      <vt:variant>
        <vt:i4>4718603</vt:i4>
      </vt:variant>
      <vt:variant>
        <vt:i4>300</vt:i4>
      </vt:variant>
      <vt:variant>
        <vt:i4>0</vt:i4>
      </vt:variant>
      <vt:variant>
        <vt:i4>5</vt:i4>
      </vt:variant>
      <vt:variant>
        <vt:lpwstr>https://www.electropedia.org/</vt:lpwstr>
      </vt:variant>
      <vt:variant>
        <vt:lpwstr/>
      </vt:variant>
      <vt:variant>
        <vt:i4>2752545</vt:i4>
      </vt:variant>
      <vt:variant>
        <vt:i4>297</vt:i4>
      </vt:variant>
      <vt:variant>
        <vt:i4>0</vt:i4>
      </vt:variant>
      <vt:variant>
        <vt:i4>5</vt:i4>
      </vt:variant>
      <vt:variant>
        <vt:lpwstr>https://www.iso.org/obp</vt:lpwstr>
      </vt:variant>
      <vt:variant>
        <vt:lpwstr/>
      </vt:variant>
      <vt:variant>
        <vt:i4>720989</vt:i4>
      </vt:variant>
      <vt:variant>
        <vt:i4>294</vt:i4>
      </vt:variant>
      <vt:variant>
        <vt:i4>0</vt:i4>
      </vt:variant>
      <vt:variant>
        <vt:i4>5</vt:i4>
      </vt:variant>
      <vt:variant>
        <vt:lpwstr>https://www.iso.org/members.html</vt:lpwstr>
      </vt:variant>
      <vt:variant>
        <vt:lpwstr/>
      </vt:variant>
      <vt:variant>
        <vt:i4>2293873</vt:i4>
      </vt:variant>
      <vt:variant>
        <vt:i4>291</vt:i4>
      </vt:variant>
      <vt:variant>
        <vt:i4>0</vt:i4>
      </vt:variant>
      <vt:variant>
        <vt:i4>5</vt:i4>
      </vt:variant>
      <vt:variant>
        <vt:lpwstr>https://www.iso.org/foreword-supplementary-information.html</vt:lpwstr>
      </vt:variant>
      <vt:variant>
        <vt:lpwstr/>
      </vt:variant>
      <vt:variant>
        <vt:i4>3932192</vt:i4>
      </vt:variant>
      <vt:variant>
        <vt:i4>288</vt:i4>
      </vt:variant>
      <vt:variant>
        <vt:i4>0</vt:i4>
      </vt:variant>
      <vt:variant>
        <vt:i4>5</vt:i4>
      </vt:variant>
      <vt:variant>
        <vt:lpwstr>http://www.iso.org/patents</vt:lpwstr>
      </vt:variant>
      <vt:variant>
        <vt:lpwstr/>
      </vt:variant>
      <vt:variant>
        <vt:i4>1835072</vt:i4>
      </vt:variant>
      <vt:variant>
        <vt:i4>285</vt:i4>
      </vt:variant>
      <vt:variant>
        <vt:i4>0</vt:i4>
      </vt:variant>
      <vt:variant>
        <vt:i4>5</vt:i4>
      </vt:variant>
      <vt:variant>
        <vt:lpwstr>https://www.iso.org/directives-and-policies.html</vt:lpwstr>
      </vt:variant>
      <vt:variant>
        <vt:lpwstr/>
      </vt:variant>
      <vt:variant>
        <vt:i4>1114168</vt:i4>
      </vt:variant>
      <vt:variant>
        <vt:i4>278</vt:i4>
      </vt:variant>
      <vt:variant>
        <vt:i4>0</vt:i4>
      </vt:variant>
      <vt:variant>
        <vt:i4>5</vt:i4>
      </vt:variant>
      <vt:variant>
        <vt:lpwstr/>
      </vt:variant>
      <vt:variant>
        <vt:lpwstr>_Toc160505907</vt:lpwstr>
      </vt:variant>
      <vt:variant>
        <vt:i4>1114168</vt:i4>
      </vt:variant>
      <vt:variant>
        <vt:i4>272</vt:i4>
      </vt:variant>
      <vt:variant>
        <vt:i4>0</vt:i4>
      </vt:variant>
      <vt:variant>
        <vt:i4>5</vt:i4>
      </vt:variant>
      <vt:variant>
        <vt:lpwstr/>
      </vt:variant>
      <vt:variant>
        <vt:lpwstr>_Toc160505906</vt:lpwstr>
      </vt:variant>
      <vt:variant>
        <vt:i4>1114168</vt:i4>
      </vt:variant>
      <vt:variant>
        <vt:i4>266</vt:i4>
      </vt:variant>
      <vt:variant>
        <vt:i4>0</vt:i4>
      </vt:variant>
      <vt:variant>
        <vt:i4>5</vt:i4>
      </vt:variant>
      <vt:variant>
        <vt:lpwstr/>
      </vt:variant>
      <vt:variant>
        <vt:lpwstr>_Toc160505905</vt:lpwstr>
      </vt:variant>
      <vt:variant>
        <vt:i4>1114168</vt:i4>
      </vt:variant>
      <vt:variant>
        <vt:i4>260</vt:i4>
      </vt:variant>
      <vt:variant>
        <vt:i4>0</vt:i4>
      </vt:variant>
      <vt:variant>
        <vt:i4>5</vt:i4>
      </vt:variant>
      <vt:variant>
        <vt:lpwstr/>
      </vt:variant>
      <vt:variant>
        <vt:lpwstr>_Toc160505904</vt:lpwstr>
      </vt:variant>
      <vt:variant>
        <vt:i4>1114168</vt:i4>
      </vt:variant>
      <vt:variant>
        <vt:i4>254</vt:i4>
      </vt:variant>
      <vt:variant>
        <vt:i4>0</vt:i4>
      </vt:variant>
      <vt:variant>
        <vt:i4>5</vt:i4>
      </vt:variant>
      <vt:variant>
        <vt:lpwstr/>
      </vt:variant>
      <vt:variant>
        <vt:lpwstr>_Toc160505903</vt:lpwstr>
      </vt:variant>
      <vt:variant>
        <vt:i4>1114168</vt:i4>
      </vt:variant>
      <vt:variant>
        <vt:i4>248</vt:i4>
      </vt:variant>
      <vt:variant>
        <vt:i4>0</vt:i4>
      </vt:variant>
      <vt:variant>
        <vt:i4>5</vt:i4>
      </vt:variant>
      <vt:variant>
        <vt:lpwstr/>
      </vt:variant>
      <vt:variant>
        <vt:lpwstr>_Toc160505902</vt:lpwstr>
      </vt:variant>
      <vt:variant>
        <vt:i4>1114168</vt:i4>
      </vt:variant>
      <vt:variant>
        <vt:i4>242</vt:i4>
      </vt:variant>
      <vt:variant>
        <vt:i4>0</vt:i4>
      </vt:variant>
      <vt:variant>
        <vt:i4>5</vt:i4>
      </vt:variant>
      <vt:variant>
        <vt:lpwstr/>
      </vt:variant>
      <vt:variant>
        <vt:lpwstr>_Toc160505901</vt:lpwstr>
      </vt:variant>
      <vt:variant>
        <vt:i4>1114168</vt:i4>
      </vt:variant>
      <vt:variant>
        <vt:i4>236</vt:i4>
      </vt:variant>
      <vt:variant>
        <vt:i4>0</vt:i4>
      </vt:variant>
      <vt:variant>
        <vt:i4>5</vt:i4>
      </vt:variant>
      <vt:variant>
        <vt:lpwstr/>
      </vt:variant>
      <vt:variant>
        <vt:lpwstr>_Toc160505900</vt:lpwstr>
      </vt:variant>
      <vt:variant>
        <vt:i4>1572921</vt:i4>
      </vt:variant>
      <vt:variant>
        <vt:i4>230</vt:i4>
      </vt:variant>
      <vt:variant>
        <vt:i4>0</vt:i4>
      </vt:variant>
      <vt:variant>
        <vt:i4>5</vt:i4>
      </vt:variant>
      <vt:variant>
        <vt:lpwstr/>
      </vt:variant>
      <vt:variant>
        <vt:lpwstr>_Toc160505899</vt:lpwstr>
      </vt:variant>
      <vt:variant>
        <vt:i4>1572921</vt:i4>
      </vt:variant>
      <vt:variant>
        <vt:i4>224</vt:i4>
      </vt:variant>
      <vt:variant>
        <vt:i4>0</vt:i4>
      </vt:variant>
      <vt:variant>
        <vt:i4>5</vt:i4>
      </vt:variant>
      <vt:variant>
        <vt:lpwstr/>
      </vt:variant>
      <vt:variant>
        <vt:lpwstr>_Toc160505898</vt:lpwstr>
      </vt:variant>
      <vt:variant>
        <vt:i4>1572921</vt:i4>
      </vt:variant>
      <vt:variant>
        <vt:i4>218</vt:i4>
      </vt:variant>
      <vt:variant>
        <vt:i4>0</vt:i4>
      </vt:variant>
      <vt:variant>
        <vt:i4>5</vt:i4>
      </vt:variant>
      <vt:variant>
        <vt:lpwstr/>
      </vt:variant>
      <vt:variant>
        <vt:lpwstr>_Toc160505897</vt:lpwstr>
      </vt:variant>
      <vt:variant>
        <vt:i4>1572921</vt:i4>
      </vt:variant>
      <vt:variant>
        <vt:i4>212</vt:i4>
      </vt:variant>
      <vt:variant>
        <vt:i4>0</vt:i4>
      </vt:variant>
      <vt:variant>
        <vt:i4>5</vt:i4>
      </vt:variant>
      <vt:variant>
        <vt:lpwstr/>
      </vt:variant>
      <vt:variant>
        <vt:lpwstr>_Toc160505896</vt:lpwstr>
      </vt:variant>
      <vt:variant>
        <vt:i4>1572921</vt:i4>
      </vt:variant>
      <vt:variant>
        <vt:i4>206</vt:i4>
      </vt:variant>
      <vt:variant>
        <vt:i4>0</vt:i4>
      </vt:variant>
      <vt:variant>
        <vt:i4>5</vt:i4>
      </vt:variant>
      <vt:variant>
        <vt:lpwstr/>
      </vt:variant>
      <vt:variant>
        <vt:lpwstr>_Toc160505895</vt:lpwstr>
      </vt:variant>
      <vt:variant>
        <vt:i4>1638457</vt:i4>
      </vt:variant>
      <vt:variant>
        <vt:i4>200</vt:i4>
      </vt:variant>
      <vt:variant>
        <vt:i4>0</vt:i4>
      </vt:variant>
      <vt:variant>
        <vt:i4>5</vt:i4>
      </vt:variant>
      <vt:variant>
        <vt:lpwstr/>
      </vt:variant>
      <vt:variant>
        <vt:lpwstr>_Toc160505883</vt:lpwstr>
      </vt:variant>
      <vt:variant>
        <vt:i4>1638457</vt:i4>
      </vt:variant>
      <vt:variant>
        <vt:i4>194</vt:i4>
      </vt:variant>
      <vt:variant>
        <vt:i4>0</vt:i4>
      </vt:variant>
      <vt:variant>
        <vt:i4>5</vt:i4>
      </vt:variant>
      <vt:variant>
        <vt:lpwstr/>
      </vt:variant>
      <vt:variant>
        <vt:lpwstr>_Toc160505882</vt:lpwstr>
      </vt:variant>
      <vt:variant>
        <vt:i4>1638457</vt:i4>
      </vt:variant>
      <vt:variant>
        <vt:i4>188</vt:i4>
      </vt:variant>
      <vt:variant>
        <vt:i4>0</vt:i4>
      </vt:variant>
      <vt:variant>
        <vt:i4>5</vt:i4>
      </vt:variant>
      <vt:variant>
        <vt:lpwstr/>
      </vt:variant>
      <vt:variant>
        <vt:lpwstr>_Toc160505881</vt:lpwstr>
      </vt:variant>
      <vt:variant>
        <vt:i4>1638457</vt:i4>
      </vt:variant>
      <vt:variant>
        <vt:i4>182</vt:i4>
      </vt:variant>
      <vt:variant>
        <vt:i4>0</vt:i4>
      </vt:variant>
      <vt:variant>
        <vt:i4>5</vt:i4>
      </vt:variant>
      <vt:variant>
        <vt:lpwstr/>
      </vt:variant>
      <vt:variant>
        <vt:lpwstr>_Toc160505880</vt:lpwstr>
      </vt:variant>
      <vt:variant>
        <vt:i4>1441849</vt:i4>
      </vt:variant>
      <vt:variant>
        <vt:i4>176</vt:i4>
      </vt:variant>
      <vt:variant>
        <vt:i4>0</vt:i4>
      </vt:variant>
      <vt:variant>
        <vt:i4>5</vt:i4>
      </vt:variant>
      <vt:variant>
        <vt:lpwstr/>
      </vt:variant>
      <vt:variant>
        <vt:lpwstr>_Toc160505879</vt:lpwstr>
      </vt:variant>
      <vt:variant>
        <vt:i4>1441849</vt:i4>
      </vt:variant>
      <vt:variant>
        <vt:i4>170</vt:i4>
      </vt:variant>
      <vt:variant>
        <vt:i4>0</vt:i4>
      </vt:variant>
      <vt:variant>
        <vt:i4>5</vt:i4>
      </vt:variant>
      <vt:variant>
        <vt:lpwstr/>
      </vt:variant>
      <vt:variant>
        <vt:lpwstr>_Toc160505878</vt:lpwstr>
      </vt:variant>
      <vt:variant>
        <vt:i4>1441849</vt:i4>
      </vt:variant>
      <vt:variant>
        <vt:i4>164</vt:i4>
      </vt:variant>
      <vt:variant>
        <vt:i4>0</vt:i4>
      </vt:variant>
      <vt:variant>
        <vt:i4>5</vt:i4>
      </vt:variant>
      <vt:variant>
        <vt:lpwstr/>
      </vt:variant>
      <vt:variant>
        <vt:lpwstr>_Toc160505877</vt:lpwstr>
      </vt:variant>
      <vt:variant>
        <vt:i4>1441849</vt:i4>
      </vt:variant>
      <vt:variant>
        <vt:i4>158</vt:i4>
      </vt:variant>
      <vt:variant>
        <vt:i4>0</vt:i4>
      </vt:variant>
      <vt:variant>
        <vt:i4>5</vt:i4>
      </vt:variant>
      <vt:variant>
        <vt:lpwstr/>
      </vt:variant>
      <vt:variant>
        <vt:lpwstr>_Toc160505876</vt:lpwstr>
      </vt:variant>
      <vt:variant>
        <vt:i4>1441849</vt:i4>
      </vt:variant>
      <vt:variant>
        <vt:i4>152</vt:i4>
      </vt:variant>
      <vt:variant>
        <vt:i4>0</vt:i4>
      </vt:variant>
      <vt:variant>
        <vt:i4>5</vt:i4>
      </vt:variant>
      <vt:variant>
        <vt:lpwstr/>
      </vt:variant>
      <vt:variant>
        <vt:lpwstr>_Toc160505875</vt:lpwstr>
      </vt:variant>
      <vt:variant>
        <vt:i4>1441849</vt:i4>
      </vt:variant>
      <vt:variant>
        <vt:i4>146</vt:i4>
      </vt:variant>
      <vt:variant>
        <vt:i4>0</vt:i4>
      </vt:variant>
      <vt:variant>
        <vt:i4>5</vt:i4>
      </vt:variant>
      <vt:variant>
        <vt:lpwstr/>
      </vt:variant>
      <vt:variant>
        <vt:lpwstr>_Toc160505874</vt:lpwstr>
      </vt:variant>
      <vt:variant>
        <vt:i4>1441849</vt:i4>
      </vt:variant>
      <vt:variant>
        <vt:i4>140</vt:i4>
      </vt:variant>
      <vt:variant>
        <vt:i4>0</vt:i4>
      </vt:variant>
      <vt:variant>
        <vt:i4>5</vt:i4>
      </vt:variant>
      <vt:variant>
        <vt:lpwstr/>
      </vt:variant>
      <vt:variant>
        <vt:lpwstr>_Toc160505872</vt:lpwstr>
      </vt:variant>
      <vt:variant>
        <vt:i4>1441849</vt:i4>
      </vt:variant>
      <vt:variant>
        <vt:i4>134</vt:i4>
      </vt:variant>
      <vt:variant>
        <vt:i4>0</vt:i4>
      </vt:variant>
      <vt:variant>
        <vt:i4>5</vt:i4>
      </vt:variant>
      <vt:variant>
        <vt:lpwstr/>
      </vt:variant>
      <vt:variant>
        <vt:lpwstr>_Toc160505871</vt:lpwstr>
      </vt:variant>
      <vt:variant>
        <vt:i4>1441849</vt:i4>
      </vt:variant>
      <vt:variant>
        <vt:i4>128</vt:i4>
      </vt:variant>
      <vt:variant>
        <vt:i4>0</vt:i4>
      </vt:variant>
      <vt:variant>
        <vt:i4>5</vt:i4>
      </vt:variant>
      <vt:variant>
        <vt:lpwstr/>
      </vt:variant>
      <vt:variant>
        <vt:lpwstr>_Toc160505870</vt:lpwstr>
      </vt:variant>
      <vt:variant>
        <vt:i4>1507385</vt:i4>
      </vt:variant>
      <vt:variant>
        <vt:i4>122</vt:i4>
      </vt:variant>
      <vt:variant>
        <vt:i4>0</vt:i4>
      </vt:variant>
      <vt:variant>
        <vt:i4>5</vt:i4>
      </vt:variant>
      <vt:variant>
        <vt:lpwstr/>
      </vt:variant>
      <vt:variant>
        <vt:lpwstr>_Toc160505869</vt:lpwstr>
      </vt:variant>
      <vt:variant>
        <vt:i4>1507385</vt:i4>
      </vt:variant>
      <vt:variant>
        <vt:i4>116</vt:i4>
      </vt:variant>
      <vt:variant>
        <vt:i4>0</vt:i4>
      </vt:variant>
      <vt:variant>
        <vt:i4>5</vt:i4>
      </vt:variant>
      <vt:variant>
        <vt:lpwstr/>
      </vt:variant>
      <vt:variant>
        <vt:lpwstr>_Toc160505868</vt:lpwstr>
      </vt:variant>
      <vt:variant>
        <vt:i4>1507385</vt:i4>
      </vt:variant>
      <vt:variant>
        <vt:i4>110</vt:i4>
      </vt:variant>
      <vt:variant>
        <vt:i4>0</vt:i4>
      </vt:variant>
      <vt:variant>
        <vt:i4>5</vt:i4>
      </vt:variant>
      <vt:variant>
        <vt:lpwstr/>
      </vt:variant>
      <vt:variant>
        <vt:lpwstr>_Toc160505867</vt:lpwstr>
      </vt:variant>
      <vt:variant>
        <vt:i4>1507385</vt:i4>
      </vt:variant>
      <vt:variant>
        <vt:i4>104</vt:i4>
      </vt:variant>
      <vt:variant>
        <vt:i4>0</vt:i4>
      </vt:variant>
      <vt:variant>
        <vt:i4>5</vt:i4>
      </vt:variant>
      <vt:variant>
        <vt:lpwstr/>
      </vt:variant>
      <vt:variant>
        <vt:lpwstr>_Toc160505866</vt:lpwstr>
      </vt:variant>
      <vt:variant>
        <vt:i4>1507385</vt:i4>
      </vt:variant>
      <vt:variant>
        <vt:i4>98</vt:i4>
      </vt:variant>
      <vt:variant>
        <vt:i4>0</vt:i4>
      </vt:variant>
      <vt:variant>
        <vt:i4>5</vt:i4>
      </vt:variant>
      <vt:variant>
        <vt:lpwstr/>
      </vt:variant>
      <vt:variant>
        <vt:lpwstr>_Toc160505865</vt:lpwstr>
      </vt:variant>
      <vt:variant>
        <vt:i4>1507385</vt:i4>
      </vt:variant>
      <vt:variant>
        <vt:i4>92</vt:i4>
      </vt:variant>
      <vt:variant>
        <vt:i4>0</vt:i4>
      </vt:variant>
      <vt:variant>
        <vt:i4>5</vt:i4>
      </vt:variant>
      <vt:variant>
        <vt:lpwstr/>
      </vt:variant>
      <vt:variant>
        <vt:lpwstr>_Toc160505864</vt:lpwstr>
      </vt:variant>
      <vt:variant>
        <vt:i4>1507385</vt:i4>
      </vt:variant>
      <vt:variant>
        <vt:i4>86</vt:i4>
      </vt:variant>
      <vt:variant>
        <vt:i4>0</vt:i4>
      </vt:variant>
      <vt:variant>
        <vt:i4>5</vt:i4>
      </vt:variant>
      <vt:variant>
        <vt:lpwstr/>
      </vt:variant>
      <vt:variant>
        <vt:lpwstr>_Toc160505863</vt:lpwstr>
      </vt:variant>
      <vt:variant>
        <vt:i4>1507385</vt:i4>
      </vt:variant>
      <vt:variant>
        <vt:i4>80</vt:i4>
      </vt:variant>
      <vt:variant>
        <vt:i4>0</vt:i4>
      </vt:variant>
      <vt:variant>
        <vt:i4>5</vt:i4>
      </vt:variant>
      <vt:variant>
        <vt:lpwstr/>
      </vt:variant>
      <vt:variant>
        <vt:lpwstr>_Toc160505862</vt:lpwstr>
      </vt:variant>
      <vt:variant>
        <vt:i4>1507385</vt:i4>
      </vt:variant>
      <vt:variant>
        <vt:i4>74</vt:i4>
      </vt:variant>
      <vt:variant>
        <vt:i4>0</vt:i4>
      </vt:variant>
      <vt:variant>
        <vt:i4>5</vt:i4>
      </vt:variant>
      <vt:variant>
        <vt:lpwstr/>
      </vt:variant>
      <vt:variant>
        <vt:lpwstr>_Toc160505861</vt:lpwstr>
      </vt:variant>
      <vt:variant>
        <vt:i4>1507385</vt:i4>
      </vt:variant>
      <vt:variant>
        <vt:i4>68</vt:i4>
      </vt:variant>
      <vt:variant>
        <vt:i4>0</vt:i4>
      </vt:variant>
      <vt:variant>
        <vt:i4>5</vt:i4>
      </vt:variant>
      <vt:variant>
        <vt:lpwstr/>
      </vt:variant>
      <vt:variant>
        <vt:lpwstr>_Toc160505860</vt:lpwstr>
      </vt:variant>
      <vt:variant>
        <vt:i4>1310777</vt:i4>
      </vt:variant>
      <vt:variant>
        <vt:i4>62</vt:i4>
      </vt:variant>
      <vt:variant>
        <vt:i4>0</vt:i4>
      </vt:variant>
      <vt:variant>
        <vt:i4>5</vt:i4>
      </vt:variant>
      <vt:variant>
        <vt:lpwstr/>
      </vt:variant>
      <vt:variant>
        <vt:lpwstr>_Toc160505859</vt:lpwstr>
      </vt:variant>
      <vt:variant>
        <vt:i4>1310777</vt:i4>
      </vt:variant>
      <vt:variant>
        <vt:i4>56</vt:i4>
      </vt:variant>
      <vt:variant>
        <vt:i4>0</vt:i4>
      </vt:variant>
      <vt:variant>
        <vt:i4>5</vt:i4>
      </vt:variant>
      <vt:variant>
        <vt:lpwstr/>
      </vt:variant>
      <vt:variant>
        <vt:lpwstr>_Toc160505858</vt:lpwstr>
      </vt:variant>
      <vt:variant>
        <vt:i4>1310777</vt:i4>
      </vt:variant>
      <vt:variant>
        <vt:i4>50</vt:i4>
      </vt:variant>
      <vt:variant>
        <vt:i4>0</vt:i4>
      </vt:variant>
      <vt:variant>
        <vt:i4>5</vt:i4>
      </vt:variant>
      <vt:variant>
        <vt:lpwstr/>
      </vt:variant>
      <vt:variant>
        <vt:lpwstr>_Toc160505857</vt:lpwstr>
      </vt:variant>
      <vt:variant>
        <vt:i4>1310777</vt:i4>
      </vt:variant>
      <vt:variant>
        <vt:i4>44</vt:i4>
      </vt:variant>
      <vt:variant>
        <vt:i4>0</vt:i4>
      </vt:variant>
      <vt:variant>
        <vt:i4>5</vt:i4>
      </vt:variant>
      <vt:variant>
        <vt:lpwstr/>
      </vt:variant>
      <vt:variant>
        <vt:lpwstr>_Toc160505856</vt:lpwstr>
      </vt:variant>
      <vt:variant>
        <vt:i4>1310777</vt:i4>
      </vt:variant>
      <vt:variant>
        <vt:i4>38</vt:i4>
      </vt:variant>
      <vt:variant>
        <vt:i4>0</vt:i4>
      </vt:variant>
      <vt:variant>
        <vt:i4>5</vt:i4>
      </vt:variant>
      <vt:variant>
        <vt:lpwstr/>
      </vt:variant>
      <vt:variant>
        <vt:lpwstr>_Toc160505855</vt:lpwstr>
      </vt:variant>
      <vt:variant>
        <vt:i4>1310777</vt:i4>
      </vt:variant>
      <vt:variant>
        <vt:i4>32</vt:i4>
      </vt:variant>
      <vt:variant>
        <vt:i4>0</vt:i4>
      </vt:variant>
      <vt:variant>
        <vt:i4>5</vt:i4>
      </vt:variant>
      <vt:variant>
        <vt:lpwstr/>
      </vt:variant>
      <vt:variant>
        <vt:lpwstr>_Toc160505854</vt:lpwstr>
      </vt:variant>
      <vt:variant>
        <vt:i4>1310777</vt:i4>
      </vt:variant>
      <vt:variant>
        <vt:i4>26</vt:i4>
      </vt:variant>
      <vt:variant>
        <vt:i4>0</vt:i4>
      </vt:variant>
      <vt:variant>
        <vt:i4>5</vt:i4>
      </vt:variant>
      <vt:variant>
        <vt:lpwstr/>
      </vt:variant>
      <vt:variant>
        <vt:lpwstr>_Toc160505853</vt:lpwstr>
      </vt:variant>
      <vt:variant>
        <vt:i4>1310777</vt:i4>
      </vt:variant>
      <vt:variant>
        <vt:i4>20</vt:i4>
      </vt:variant>
      <vt:variant>
        <vt:i4>0</vt:i4>
      </vt:variant>
      <vt:variant>
        <vt:i4>5</vt:i4>
      </vt:variant>
      <vt:variant>
        <vt:lpwstr/>
      </vt:variant>
      <vt:variant>
        <vt:lpwstr>_Toc160505852</vt:lpwstr>
      </vt:variant>
      <vt:variant>
        <vt:i4>1310777</vt:i4>
      </vt:variant>
      <vt:variant>
        <vt:i4>14</vt:i4>
      </vt:variant>
      <vt:variant>
        <vt:i4>0</vt:i4>
      </vt:variant>
      <vt:variant>
        <vt:i4>5</vt:i4>
      </vt:variant>
      <vt:variant>
        <vt:lpwstr/>
      </vt:variant>
      <vt:variant>
        <vt:lpwstr>_Toc160505851</vt:lpwstr>
      </vt:variant>
      <vt:variant>
        <vt:i4>1310777</vt:i4>
      </vt:variant>
      <vt:variant>
        <vt:i4>8</vt:i4>
      </vt:variant>
      <vt:variant>
        <vt:i4>0</vt:i4>
      </vt:variant>
      <vt:variant>
        <vt:i4>5</vt:i4>
      </vt:variant>
      <vt:variant>
        <vt:lpwstr/>
      </vt:variant>
      <vt:variant>
        <vt:lpwstr>_Toc160505850</vt:lpwstr>
      </vt:variant>
      <vt:variant>
        <vt:i4>1376313</vt:i4>
      </vt:variant>
      <vt:variant>
        <vt:i4>2</vt:i4>
      </vt:variant>
      <vt:variant>
        <vt:i4>0</vt:i4>
      </vt:variant>
      <vt:variant>
        <vt:i4>5</vt:i4>
      </vt:variant>
      <vt:variant>
        <vt:lpwstr/>
      </vt:variant>
      <vt:variant>
        <vt:lpwstr>_Toc160505849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Ahmed Hamza</cp:lastModifiedBy>
  <cp:revision>110</cp:revision>
  <dcterms:created xsi:type="dcterms:W3CDTF">2024-11-04T10:37:00Z</dcterms:created>
  <dcterms:modified xsi:type="dcterms:W3CDTF">2025-06-29T02:16:00Z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0x010100E9DF4663B346214AA113078E9EE5D352</vt:lpwstr>
  </property>
  <property fmtid="{D5CDD505-2E9C-101B-9397-08002B2CF9AE}" pid="3" name="MediaServiceImageTags">
    <vt:lpwstr/>
  </property>
  <property fmtid="{D5CDD505-2E9C-101B-9397-08002B2CF9AE}" pid="4" name="MSIP_Label_bcf26ed8-713a-4e6c-8a04-66607341a11c_Enabled">
    <vt:lpwstr>true</vt:lpwstr>
  </property>
  <property fmtid="{D5CDD505-2E9C-101B-9397-08002B2CF9AE}" pid="5" name="MSIP_Label_bcf26ed8-713a-4e6c-8a04-66607341a11c_SetDate">
    <vt:lpwstr>2024-07-08T04:11:58Z</vt:lpwstr>
  </property>
  <property fmtid="{D5CDD505-2E9C-101B-9397-08002B2CF9AE}" pid="6" name="MSIP_Label_bcf26ed8-713a-4e6c-8a04-66607341a11c_Method">
    <vt:lpwstr>Privileged</vt:lpwstr>
  </property>
  <property fmtid="{D5CDD505-2E9C-101B-9397-08002B2CF9AE}" pid="7" name="MSIP_Label_bcf26ed8-713a-4e6c-8a04-66607341a11c_Name">
    <vt:lpwstr>Public</vt:lpwstr>
  </property>
  <property fmtid="{D5CDD505-2E9C-101B-9397-08002B2CF9AE}" pid="8" name="MSIP_Label_bcf26ed8-713a-4e6c-8a04-66607341a11c_SiteId">
    <vt:lpwstr>e351b779-f6d5-4e50-8568-80e922d180ae</vt:lpwstr>
  </property>
  <property fmtid="{D5CDD505-2E9C-101B-9397-08002B2CF9AE}" pid="9" name="MSIP_Label_bcf26ed8-713a-4e6c-8a04-66607341a11c_ActionId">
    <vt:lpwstr>af6ec888-5ad2-4bad-9d05-96e07a5c799d</vt:lpwstr>
  </property>
  <property fmtid="{D5CDD505-2E9C-101B-9397-08002B2CF9AE}" pid="10" name="MSIP_Label_bcf26ed8-713a-4e6c-8a04-66607341a11c_ContentBits">
    <vt:lpwstr>0</vt:lpwstr>
  </property>
</Properties>
</file>