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E0A3" w14:textId="29B6F978" w:rsidR="00D97597" w:rsidRDefault="00D97597" w:rsidP="00D97597">
      <w:pPr>
        <w:pStyle w:val="Title"/>
        <w:tabs>
          <w:tab w:val="left" w:pos="4589"/>
        </w:tabs>
        <w:jc w:val="right"/>
        <w:rPr>
          <w:rFonts w:ascii="Times New Roman" w:hAnsi="Times New Roman" w:cs="Times New Roman"/>
          <w:sz w:val="28"/>
          <w:szCs w:val="28"/>
          <w:u w:val="none"/>
          <w:lang w:val="en-GB"/>
        </w:rPr>
      </w:pPr>
      <w:bookmarkStart w:id="0" w:name="_Hlk6474836"/>
      <w:r>
        <w:rPr>
          <w:noProof/>
          <w:u w:val="none"/>
        </w:rPr>
        <w:drawing>
          <wp:anchor distT="0" distB="0" distL="114300" distR="114300" simplePos="0" relativeHeight="251657216" behindDoc="0" locked="0" layoutInCell="1" allowOverlap="1" wp14:anchorId="04B2FFA6" wp14:editId="1660318E">
            <wp:simplePos x="0" y="0"/>
            <wp:positionH relativeFrom="page">
              <wp:posOffset>632460</wp:posOffset>
            </wp:positionH>
            <wp:positionV relativeFrom="paragraph">
              <wp:posOffset>59690</wp:posOffset>
            </wp:positionV>
            <wp:extent cx="1239520" cy="5378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DD67B7">
        <w:rPr>
          <w:rFonts w:ascii="Times New Roman" w:hAnsi="Times New Roman" w:cs="Times New Roman"/>
          <w:w w:val="115"/>
          <w:sz w:val="48"/>
          <w:szCs w:val="48"/>
          <w:u w:val="thick"/>
          <w:lang w:val="en-GB"/>
        </w:rPr>
        <w:t>N</w:t>
      </w:r>
      <w:r w:rsidR="00AD1DDF">
        <w:rPr>
          <w:rFonts w:ascii="Times New Roman" w:hAnsi="Times New Roman" w:cs="Times New Roman"/>
          <w:spacing w:val="28"/>
          <w:w w:val="115"/>
          <w:sz w:val="48"/>
          <w:szCs w:val="48"/>
          <w:u w:val="thick"/>
          <w:lang w:val="en-GB"/>
        </w:rPr>
        <w:t>1</w:t>
      </w:r>
      <w:r w:rsidR="00261C5E">
        <w:rPr>
          <w:rFonts w:ascii="Times New Roman" w:hAnsi="Times New Roman" w:cs="Times New Roman"/>
          <w:spacing w:val="28"/>
          <w:w w:val="115"/>
          <w:sz w:val="48"/>
          <w:szCs w:val="48"/>
          <w:u w:val="thick"/>
          <w:lang w:val="en-GB"/>
        </w:rPr>
        <w:t>501</w:t>
      </w:r>
    </w:p>
    <w:p w14:paraId="4F7CB870" w14:textId="77777777" w:rsidR="00D97597" w:rsidRDefault="00D97597" w:rsidP="00D97597">
      <w:pPr>
        <w:rPr>
          <w:rFonts w:ascii="Arial" w:hAnsi="Arial" w:cs="Arial"/>
          <w:b/>
          <w:sz w:val="20"/>
          <w:szCs w:val="22"/>
          <w:lang w:val="en-GB"/>
        </w:rPr>
      </w:pPr>
    </w:p>
    <w:p w14:paraId="7EBC77C0" w14:textId="77777777" w:rsidR="00D97597" w:rsidRDefault="00D97597" w:rsidP="00D97597">
      <w:pPr>
        <w:rPr>
          <w:b/>
          <w:sz w:val="20"/>
          <w:lang w:val="en-GB"/>
        </w:rPr>
      </w:pPr>
    </w:p>
    <w:p w14:paraId="1F4B0381" w14:textId="5C0A7605" w:rsidR="00D97597" w:rsidRDefault="00D97597" w:rsidP="00D97597">
      <w:pPr>
        <w:spacing w:before="3"/>
        <w:rPr>
          <w:b/>
          <w:sz w:val="23"/>
          <w:lang w:val="en-GB"/>
        </w:rPr>
      </w:pPr>
      <w:r>
        <w:rPr>
          <w:noProof/>
          <w:sz w:val="22"/>
        </w:rPr>
        <mc:AlternateContent>
          <mc:Choice Requires="wps">
            <w:drawing>
              <wp:anchor distT="0" distB="0" distL="0" distR="0" simplePos="0" relativeHeight="251658240" behindDoc="1" locked="0" layoutInCell="1" allowOverlap="1" wp14:anchorId="620634E8" wp14:editId="037FE1EA">
                <wp:simplePos x="0" y="0"/>
                <wp:positionH relativeFrom="page">
                  <wp:posOffset>704850</wp:posOffset>
                </wp:positionH>
                <wp:positionV relativeFrom="paragraph">
                  <wp:posOffset>201930</wp:posOffset>
                </wp:positionV>
                <wp:extent cx="6155055" cy="971550"/>
                <wp:effectExtent l="0" t="0" r="17145"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88B90" w14:textId="77777777" w:rsidR="00D70124" w:rsidRDefault="00D70124"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634E8" id="_x0000_t202" coordsize="21600,21600" o:spt="202" path="m,l,21600r21600,l21600,xe">
                <v:stroke joinstyle="miter"/>
                <v:path gradientshapeok="t" o:connecttype="rect"/>
              </v:shapetype>
              <v:shape id="Text Box 1"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" filled="f" strokeweight=".27094mm">
                <v:textbox inset="0,0,0,0">
                  <w:txbxContent>
                    <w:p w14:paraId="23288B90" w14:textId="77777777" w:rsidR="00D70124" w:rsidRDefault="00D70124"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BD21DFE" w14:textId="77777777" w:rsidR="00D97597" w:rsidRDefault="00D97597" w:rsidP="00D97597">
      <w:pPr>
        <w:tabs>
          <w:tab w:val="left" w:pos="3099"/>
        </w:tabs>
        <w:spacing w:before="240"/>
        <w:ind w:left="104"/>
        <w:rPr>
          <w:snapToGrid w:val="0"/>
          <w:lang w:val="en-GB"/>
        </w:rPr>
      </w:pPr>
      <w:r>
        <w:rPr>
          <w:b/>
          <w:snapToGrid w:val="0"/>
          <w:lang w:val="en-GB"/>
        </w:rPr>
        <w:t>Document</w:t>
      </w:r>
      <w:r>
        <w:rPr>
          <w:b/>
          <w:snapToGrid w:val="0"/>
          <w:spacing w:val="14"/>
          <w:lang w:val="en-GB"/>
        </w:rPr>
        <w:t xml:space="preserve"> </w:t>
      </w:r>
      <w:r>
        <w:rPr>
          <w:b/>
          <w:snapToGrid w:val="0"/>
          <w:lang w:val="en-GB"/>
        </w:rPr>
        <w:t>type:</w:t>
      </w:r>
      <w:r>
        <w:rPr>
          <w:snapToGrid w:val="0"/>
          <w:lang w:val="en-GB"/>
        </w:rPr>
        <w:tab/>
        <w:t>Output Document</w:t>
      </w:r>
    </w:p>
    <w:p w14:paraId="66D5609A" w14:textId="64362EFF" w:rsidR="00D97597" w:rsidRDefault="00D97597" w:rsidP="00D97597">
      <w:pPr>
        <w:pStyle w:val="BodyText"/>
        <w:tabs>
          <w:tab w:val="left" w:pos="3099"/>
        </w:tabs>
        <w:spacing w:before="240"/>
        <w:ind w:left="3099" w:right="214" w:hanging="2996"/>
        <w:rPr>
          <w:snapToGrid w:val="0"/>
          <w:lang w:val="en-GB"/>
        </w:rPr>
      </w:pPr>
      <w:r>
        <w:rPr>
          <w:b/>
          <w:snapToGrid w:val="0"/>
          <w:lang w:val="en-GB"/>
        </w:rPr>
        <w:t>Title:</w:t>
      </w:r>
      <w:r>
        <w:rPr>
          <w:snapToGrid w:val="0"/>
          <w:lang w:val="en-GB"/>
        </w:rPr>
        <w:tab/>
      </w:r>
      <w:r>
        <w:rPr>
          <w:snapToGrid w:val="0"/>
          <w:highlight w:val="yellow"/>
          <w:lang w:val="en-GB"/>
        </w:rPr>
        <w:fldChar w:fldCharType="begin"/>
      </w:r>
      <w:r>
        <w:rPr>
          <w:snapToGrid w:val="0"/>
          <w:highlight w:val="yellow"/>
          <w:lang w:val="en-GB"/>
        </w:rPr>
        <w:instrText xml:space="preserve"> TITLE  \* MERGEFORMAT </w:instrText>
      </w:r>
      <w:r>
        <w:rPr>
          <w:snapToGrid w:val="0"/>
          <w:highlight w:val="yellow"/>
          <w:lang w:val="en-GB"/>
        </w:rPr>
        <w:fldChar w:fldCharType="separate"/>
      </w:r>
      <w:r w:rsidRPr="00D97597">
        <w:rPr>
          <w:snapToGrid w:val="0"/>
          <w:lang w:val="en-GB"/>
        </w:rPr>
        <w:t>Technologies under consideration on carriage of V3C data</w:t>
      </w:r>
      <w:r>
        <w:rPr>
          <w:snapToGrid w:val="0"/>
          <w:highlight w:val="yellow"/>
          <w:lang w:val="en-GB"/>
        </w:rPr>
        <w:t xml:space="preserve"> </w:t>
      </w:r>
      <w:r>
        <w:rPr>
          <w:snapToGrid w:val="0"/>
          <w:highlight w:val="yellow"/>
          <w:lang w:val="en-GB"/>
        </w:rPr>
        <w:fldChar w:fldCharType="end"/>
      </w:r>
    </w:p>
    <w:p w14:paraId="22E7F127" w14:textId="77777777" w:rsidR="00D97597" w:rsidRDefault="00D97597" w:rsidP="00D97597">
      <w:pPr>
        <w:pStyle w:val="BodyText"/>
        <w:tabs>
          <w:tab w:val="left" w:pos="3099"/>
        </w:tabs>
        <w:spacing w:before="240"/>
        <w:ind w:left="3099" w:right="214" w:hanging="2996"/>
        <w:rPr>
          <w:snapToGrid w:val="0"/>
          <w:lang w:val="en-GB"/>
        </w:rPr>
      </w:pPr>
      <w:r>
        <w:rPr>
          <w:b/>
          <w:snapToGrid w:val="0"/>
          <w:lang w:val="en-GB"/>
        </w:rPr>
        <w:t>Status:</w:t>
      </w:r>
      <w:r>
        <w:rPr>
          <w:snapToGrid w:val="0"/>
          <w:lang w:val="en-GB"/>
        </w:rPr>
        <w:tab/>
        <w:t>Approved</w:t>
      </w:r>
    </w:p>
    <w:p w14:paraId="371B2CA7" w14:textId="3545CFEB" w:rsidR="00D97597" w:rsidRDefault="00D97597" w:rsidP="00D97597">
      <w:pPr>
        <w:tabs>
          <w:tab w:val="left" w:pos="3099"/>
        </w:tabs>
        <w:spacing w:before="240"/>
        <w:ind w:left="104"/>
        <w:rPr>
          <w:snapToGrid w:val="0"/>
          <w:lang w:val="en-GB"/>
        </w:rPr>
      </w:pPr>
      <w:r>
        <w:rPr>
          <w:b/>
          <w:snapToGrid w:val="0"/>
          <w:lang w:val="en-GB"/>
        </w:rPr>
        <w:t>Date</w:t>
      </w:r>
      <w:r>
        <w:rPr>
          <w:b/>
          <w:snapToGrid w:val="0"/>
          <w:spacing w:val="-16"/>
          <w:lang w:val="en-GB"/>
        </w:rPr>
        <w:t xml:space="preserve"> </w:t>
      </w:r>
      <w:r>
        <w:rPr>
          <w:b/>
          <w:snapToGrid w:val="0"/>
          <w:lang w:val="en-GB"/>
        </w:rPr>
        <w:t>of</w:t>
      </w:r>
      <w:r>
        <w:rPr>
          <w:b/>
          <w:snapToGrid w:val="0"/>
          <w:spacing w:val="-16"/>
          <w:lang w:val="en-GB"/>
        </w:rPr>
        <w:t xml:space="preserve"> </w:t>
      </w:r>
      <w:r>
        <w:rPr>
          <w:b/>
          <w:snapToGrid w:val="0"/>
          <w:lang w:val="en-GB"/>
        </w:rPr>
        <w:t>document:</w:t>
      </w:r>
      <w:r>
        <w:rPr>
          <w:snapToGrid w:val="0"/>
          <w:lang w:val="en-GB"/>
        </w:rPr>
        <w:tab/>
      </w:r>
      <w:r w:rsidRPr="00A6666B">
        <w:rPr>
          <w:snapToGrid w:val="0"/>
          <w:lang w:val="en-GB"/>
        </w:rPr>
        <w:fldChar w:fldCharType="begin"/>
      </w:r>
      <w:r w:rsidRPr="00A6666B">
        <w:rPr>
          <w:snapToGrid w:val="0"/>
          <w:lang w:val="en-GB"/>
        </w:rPr>
        <w:instrText xml:space="preserve"> SAVEDATE  \@ "yyyy-MM-dd" </w:instrText>
      </w:r>
      <w:r w:rsidRPr="00A6666B">
        <w:rPr>
          <w:snapToGrid w:val="0"/>
          <w:lang w:val="en-GB"/>
        </w:rPr>
        <w:fldChar w:fldCharType="separate"/>
      </w:r>
      <w:r w:rsidR="00261C5E">
        <w:rPr>
          <w:noProof/>
          <w:snapToGrid w:val="0"/>
          <w:lang w:val="en-GB"/>
        </w:rPr>
        <w:t>2025-06-16</w:t>
      </w:r>
      <w:r w:rsidRPr="00A6666B">
        <w:rPr>
          <w:snapToGrid w:val="0"/>
          <w:lang w:val="en-GB"/>
        </w:rPr>
        <w:fldChar w:fldCharType="end"/>
      </w:r>
    </w:p>
    <w:p w14:paraId="288CC116" w14:textId="77777777" w:rsidR="00D97597" w:rsidRDefault="00D97597" w:rsidP="00D97597">
      <w:pPr>
        <w:tabs>
          <w:tab w:val="left" w:pos="3099"/>
        </w:tabs>
        <w:spacing w:before="240"/>
        <w:ind w:left="104"/>
        <w:rPr>
          <w:snapToGrid w:val="0"/>
          <w:lang w:val="en-GB"/>
        </w:rPr>
      </w:pPr>
      <w:r>
        <w:rPr>
          <w:b/>
          <w:snapToGrid w:val="0"/>
          <w:lang w:val="en-GB"/>
        </w:rPr>
        <w:t>Source:</w:t>
      </w:r>
      <w:r>
        <w:rPr>
          <w:snapToGrid w:val="0"/>
          <w:lang w:val="en-GB"/>
        </w:rPr>
        <w:tab/>
        <w:t>ISO/IEC JTC 1/SC 29/WG 03</w:t>
      </w:r>
    </w:p>
    <w:p w14:paraId="3AD8283B" w14:textId="66728C54" w:rsidR="00D97597" w:rsidRDefault="00D97597" w:rsidP="00D97597">
      <w:pPr>
        <w:tabs>
          <w:tab w:val="left" w:pos="3099"/>
        </w:tabs>
        <w:spacing w:before="240"/>
        <w:ind w:left="104"/>
        <w:rPr>
          <w:snapToGrid w:val="0"/>
          <w:lang w:val="en-GB"/>
        </w:rPr>
      </w:pPr>
      <w:r>
        <w:rPr>
          <w:b/>
          <w:snapToGrid w:val="0"/>
          <w:lang w:val="en-GB"/>
        </w:rPr>
        <w:t>No.</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pages:</w:t>
      </w:r>
      <w:r>
        <w:rPr>
          <w:snapToGrid w:val="0"/>
          <w:lang w:val="en-GB"/>
        </w:rPr>
        <w:tab/>
      </w:r>
      <w:r w:rsidR="000A7642">
        <w:rPr>
          <w:snapToGrid w:val="0"/>
          <w:lang w:val="en-GB"/>
        </w:rPr>
        <w:t>1</w:t>
      </w:r>
      <w:r w:rsidR="00733E85">
        <w:rPr>
          <w:snapToGrid w:val="0"/>
          <w:lang w:val="en-GB"/>
        </w:rPr>
        <w:t>1</w:t>
      </w:r>
      <w:r w:rsidR="00A07A13">
        <w:rPr>
          <w:snapToGrid w:val="0"/>
          <w:lang w:val="en-GB"/>
        </w:rPr>
        <w:t>9</w:t>
      </w:r>
      <w:r>
        <w:rPr>
          <w:snapToGrid w:val="0"/>
          <w:lang w:val="en-GB"/>
        </w:rPr>
        <w:t xml:space="preserve"> (with cover</w:t>
      </w:r>
      <w:r>
        <w:rPr>
          <w:snapToGrid w:val="0"/>
          <w:spacing w:val="-10"/>
          <w:lang w:val="en-GB"/>
        </w:rPr>
        <w:t xml:space="preserve"> </w:t>
      </w:r>
      <w:r>
        <w:rPr>
          <w:snapToGrid w:val="0"/>
          <w:lang w:val="en-GB"/>
        </w:rPr>
        <w:t>page)</w:t>
      </w:r>
    </w:p>
    <w:p w14:paraId="118C44F7" w14:textId="77777777" w:rsidR="00D97597" w:rsidRDefault="00D97597" w:rsidP="00D97597">
      <w:pPr>
        <w:tabs>
          <w:tab w:val="left" w:pos="3099"/>
        </w:tabs>
        <w:spacing w:before="240"/>
        <w:ind w:left="104"/>
        <w:rPr>
          <w:snapToGrid w:val="0"/>
          <w:lang w:val="en-GB"/>
        </w:rPr>
      </w:pPr>
      <w:r>
        <w:rPr>
          <w:b/>
          <w:snapToGrid w:val="0"/>
          <w:lang w:val="en-GB"/>
        </w:rPr>
        <w:t>Email</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Convenor:</w:t>
      </w:r>
      <w:r>
        <w:rPr>
          <w:snapToGrid w:val="0"/>
          <w:lang w:val="en-GB"/>
        </w:rPr>
        <w:tab/>
      </w:r>
      <w:proofErr w:type="spellStart"/>
      <w:proofErr w:type="gramStart"/>
      <w:r>
        <w:rPr>
          <w:snapToGrid w:val="0"/>
          <w:lang w:val="en-GB"/>
        </w:rPr>
        <w:t>young.L</w:t>
      </w:r>
      <w:proofErr w:type="spellEnd"/>
      <w:proofErr w:type="gramEnd"/>
      <w:r>
        <w:rPr>
          <w:snapToGrid w:val="0"/>
          <w:lang w:val="en-GB"/>
        </w:rPr>
        <w:t xml:space="preserve"> @ </w:t>
      </w:r>
      <w:proofErr w:type="spellStart"/>
      <w:r>
        <w:rPr>
          <w:snapToGrid w:val="0"/>
          <w:lang w:val="en-GB"/>
        </w:rPr>
        <w:t>samsung</w:t>
      </w:r>
      <w:proofErr w:type="spellEnd"/>
      <w:r>
        <w:rPr>
          <w:snapToGrid w:val="0"/>
          <w:lang w:val="en-GB"/>
        </w:rPr>
        <w:t xml:space="preserve"> . com</w:t>
      </w:r>
    </w:p>
    <w:p w14:paraId="4D3E6FED" w14:textId="77777777" w:rsidR="00D97597" w:rsidRDefault="00D97597" w:rsidP="00D97597">
      <w:pPr>
        <w:tabs>
          <w:tab w:val="left" w:pos="3099"/>
        </w:tabs>
        <w:spacing w:before="240"/>
        <w:ind w:left="104"/>
        <w:rPr>
          <w:snapToGrid w:val="0"/>
          <w:color w:val="0000EE"/>
          <w:lang w:val="en-GB"/>
        </w:rPr>
      </w:pPr>
      <w:r>
        <w:rPr>
          <w:b/>
          <w:snapToGrid w:val="0"/>
          <w:lang w:val="en-GB"/>
        </w:rPr>
        <w:t>Committee</w:t>
      </w:r>
      <w:r>
        <w:rPr>
          <w:b/>
          <w:snapToGrid w:val="0"/>
          <w:spacing w:val="-6"/>
          <w:lang w:val="en-GB"/>
        </w:rPr>
        <w:t xml:space="preserve"> </w:t>
      </w:r>
      <w:r>
        <w:rPr>
          <w:b/>
          <w:snapToGrid w:val="0"/>
          <w:lang w:val="en-GB"/>
        </w:rPr>
        <w:t>URL:</w:t>
      </w:r>
      <w:r>
        <w:rPr>
          <w:snapToGrid w:val="0"/>
          <w:lang w:val="en-GB"/>
        </w:rPr>
        <w:tab/>
      </w:r>
      <w:hyperlink r:id="rId9" w:history="1">
        <w:r>
          <w:rPr>
            <w:rStyle w:val="Hyperlink"/>
            <w:snapToGrid w:val="0"/>
            <w:lang w:val="en-GB"/>
          </w:rPr>
          <w:t>https://isotc.iso.org/livelink/livelink/open/jtc1sc29wg3</w:t>
        </w:r>
      </w:hyperlink>
    </w:p>
    <w:p w14:paraId="6F58B9C7" w14:textId="77777777" w:rsidR="00D97597" w:rsidRDefault="00D97597" w:rsidP="00D97597">
      <w:pPr>
        <w:tabs>
          <w:tab w:val="left" w:pos="3099"/>
        </w:tabs>
        <w:ind w:left="104"/>
        <w:rPr>
          <w:rFonts w:ascii="Arial" w:hAnsi="Arial" w:cs="Arial"/>
          <w:color w:val="0000EE"/>
          <w:w w:val="120"/>
          <w:szCs w:val="22"/>
          <w:u w:val="single" w:color="0000EE"/>
          <w:lang w:val="en-GB"/>
        </w:rPr>
      </w:pPr>
    </w:p>
    <w:p w14:paraId="61E6AC7B" w14:textId="2659FF9E" w:rsidR="00D97597" w:rsidRDefault="00D97597">
      <w:pPr>
        <w:jc w:val="left"/>
        <w:rPr>
          <w:rFonts w:eastAsia="Times New Roman"/>
          <w:b/>
          <w:bCs/>
          <w:spacing w:val="1"/>
          <w:w w:val="112"/>
          <w:lang w:val="en-GB"/>
        </w:rPr>
      </w:pPr>
      <w:r>
        <w:rPr>
          <w:rFonts w:eastAsia="Times New Roman"/>
          <w:b/>
          <w:bCs/>
          <w:spacing w:val="1"/>
          <w:w w:val="112"/>
          <w:lang w:val="en-GB"/>
        </w:rPr>
        <w:br w:type="page"/>
      </w:r>
    </w:p>
    <w:p w14:paraId="11243F39" w14:textId="77777777" w:rsidR="00D97597" w:rsidRDefault="00D97597" w:rsidP="00D97597">
      <w:pPr>
        <w:jc w:val="center"/>
        <w:rPr>
          <w:rFonts w:eastAsia="SimSun"/>
          <w:b/>
          <w:sz w:val="28"/>
          <w:lang w:val="en-GB" w:eastAsia="zh-CN"/>
        </w:rPr>
      </w:pPr>
      <w:r>
        <w:rPr>
          <w:rFonts w:eastAsia="SimSun"/>
          <w:b/>
          <w:sz w:val="28"/>
          <w:lang w:val="en-GB" w:eastAsia="zh-CN"/>
        </w:rPr>
        <w:lastRenderedPageBreak/>
        <w:t>INTERNATIONAL ORGANIZATION FOR STANDARDIZATION</w:t>
      </w:r>
    </w:p>
    <w:p w14:paraId="369A3663" w14:textId="77777777" w:rsidR="00D97597" w:rsidRDefault="00D97597" w:rsidP="00D97597">
      <w:pPr>
        <w:jc w:val="center"/>
        <w:rPr>
          <w:rFonts w:eastAsia="SimSun"/>
          <w:b/>
          <w:sz w:val="28"/>
          <w:lang w:val="en-GB" w:eastAsia="zh-CN"/>
        </w:rPr>
      </w:pPr>
      <w:r>
        <w:rPr>
          <w:rFonts w:eastAsia="SimSun"/>
          <w:b/>
          <w:sz w:val="28"/>
          <w:lang w:val="en-GB" w:eastAsia="zh-CN"/>
        </w:rPr>
        <w:t>ORGANISATION INTERNATIONALE DE NORMALISATION</w:t>
      </w:r>
    </w:p>
    <w:p w14:paraId="55255525" w14:textId="77777777" w:rsidR="00D97597" w:rsidRDefault="00D97597" w:rsidP="00D97597">
      <w:pPr>
        <w:jc w:val="center"/>
        <w:rPr>
          <w:rFonts w:eastAsia="SimSun"/>
          <w:b/>
          <w:sz w:val="28"/>
          <w:lang w:val="en-GB" w:eastAsia="zh-CN"/>
        </w:rPr>
      </w:pPr>
      <w:r>
        <w:rPr>
          <w:rFonts w:eastAsia="SimSun"/>
          <w:b/>
          <w:sz w:val="28"/>
          <w:lang w:val="en-GB" w:eastAsia="zh-CN"/>
        </w:rPr>
        <w:t>ISO/IEC JTC 1/SC 29/WG 03 MPEG SYSTEMS</w:t>
      </w:r>
    </w:p>
    <w:p w14:paraId="14405CD6" w14:textId="55DC8FB1" w:rsidR="00D97597" w:rsidRDefault="00D97597" w:rsidP="00D97597">
      <w:pPr>
        <w:jc w:val="right"/>
        <w:rPr>
          <w:rFonts w:eastAsia="SimSun"/>
          <w:b/>
          <w:sz w:val="48"/>
          <w:lang w:val="en-GB" w:eastAsia="zh-CN"/>
        </w:rPr>
      </w:pPr>
      <w:r>
        <w:rPr>
          <w:rFonts w:eastAsia="SimSun"/>
          <w:b/>
          <w:sz w:val="28"/>
          <w:lang w:val="en-GB" w:eastAsia="zh-CN"/>
        </w:rPr>
        <w:t xml:space="preserve">ISO/IEC JTC 1/SC 29/WG 03 </w:t>
      </w:r>
      <w:r w:rsidR="00A07A13">
        <w:rPr>
          <w:rFonts w:eastAsia="SimSun"/>
          <w:b/>
          <w:sz w:val="48"/>
          <w:lang w:val="en-GB" w:eastAsia="zh-CN"/>
        </w:rPr>
        <w:t>N</w:t>
      </w:r>
      <w:r w:rsidR="00AD1DDF">
        <w:rPr>
          <w:rFonts w:eastAsia="SimSun"/>
          <w:b/>
          <w:sz w:val="48"/>
          <w:lang w:val="en-GB" w:eastAsia="zh-CN"/>
        </w:rPr>
        <w:t>1</w:t>
      </w:r>
      <w:r w:rsidR="00261C5E">
        <w:rPr>
          <w:rFonts w:eastAsia="SimSun"/>
          <w:b/>
          <w:sz w:val="48"/>
          <w:lang w:val="en-GB" w:eastAsia="zh-CN"/>
        </w:rPr>
        <w:t>501</w:t>
      </w:r>
    </w:p>
    <w:p w14:paraId="043642E8" w14:textId="75629A07" w:rsidR="00D97597" w:rsidRDefault="00261C5E" w:rsidP="00D97597">
      <w:pPr>
        <w:spacing w:after="480"/>
        <w:jc w:val="right"/>
        <w:rPr>
          <w:rFonts w:eastAsia="SimSun"/>
          <w:b/>
          <w:sz w:val="28"/>
          <w:lang w:val="en-GB" w:eastAsia="zh-CN"/>
        </w:rPr>
      </w:pPr>
      <w:r>
        <w:rPr>
          <w:rFonts w:eastAsia="SimSun"/>
          <w:b/>
          <w:sz w:val="28"/>
          <w:lang w:val="en-GB" w:eastAsia="zh-CN"/>
        </w:rPr>
        <w:t>April</w:t>
      </w:r>
      <w:r w:rsidR="0062702B">
        <w:rPr>
          <w:rFonts w:eastAsia="SimSun"/>
          <w:b/>
          <w:sz w:val="28"/>
          <w:lang w:val="en-GB" w:eastAsia="zh-CN"/>
        </w:rPr>
        <w:t xml:space="preserve"> 2025</w:t>
      </w:r>
      <w:r w:rsidR="00D97597" w:rsidRPr="00A6666B">
        <w:rPr>
          <w:rFonts w:eastAsia="SimSun"/>
          <w:b/>
          <w:sz w:val="28"/>
          <w:lang w:val="en-GB" w:eastAsia="zh-CN"/>
        </w:rPr>
        <w:t>,</w:t>
      </w:r>
      <w:r w:rsidR="00D97597">
        <w:rPr>
          <w:rFonts w:eastAsia="SimSun"/>
          <w:b/>
          <w:sz w:val="28"/>
          <w:lang w:val="en-GB" w:eastAsia="zh-CN"/>
        </w:rPr>
        <w:t xml:space="preserve"> </w:t>
      </w:r>
      <w:proofErr w:type="spellStart"/>
      <w:r>
        <w:rPr>
          <w:rFonts w:eastAsia="SimSun"/>
          <w:b/>
          <w:sz w:val="28"/>
          <w:lang w:val="en-GB" w:eastAsia="zh-CN"/>
        </w:rPr>
        <w:t>OnLine</w:t>
      </w:r>
      <w:proofErr w:type="spellEnd"/>
    </w:p>
    <w:tbl>
      <w:tblPr>
        <w:tblW w:w="10169" w:type="dxa"/>
        <w:tblLook w:val="01E0" w:firstRow="1" w:lastRow="1" w:firstColumn="1" w:lastColumn="1" w:noHBand="0" w:noVBand="0"/>
      </w:tblPr>
      <w:tblGrid>
        <w:gridCol w:w="1890"/>
        <w:gridCol w:w="8279"/>
      </w:tblGrid>
      <w:tr w:rsidR="00D97597" w14:paraId="7D31E18B" w14:textId="77777777" w:rsidTr="00D97597">
        <w:tc>
          <w:tcPr>
            <w:tcW w:w="1890" w:type="dxa"/>
            <w:hideMark/>
          </w:tcPr>
          <w:p w14:paraId="30B1647F" w14:textId="77777777" w:rsidR="00D97597" w:rsidRDefault="00D97597">
            <w:pPr>
              <w:suppressAutoHyphens/>
              <w:rPr>
                <w:rFonts w:eastAsia="Arial"/>
                <w:b/>
                <w:lang w:val="en-GB"/>
              </w:rPr>
            </w:pPr>
            <w:r>
              <w:rPr>
                <w:b/>
                <w:lang w:val="en-GB"/>
              </w:rPr>
              <w:t>Title</w:t>
            </w:r>
          </w:p>
        </w:tc>
        <w:tc>
          <w:tcPr>
            <w:tcW w:w="8279" w:type="dxa"/>
            <w:hideMark/>
          </w:tcPr>
          <w:p w14:paraId="2069280B" w14:textId="3F4325FB" w:rsidR="00D97597" w:rsidRDefault="00D9759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Pr="00D97597">
              <w:rPr>
                <w:b/>
                <w:lang w:val="en-GB"/>
              </w:rPr>
              <w:t>Technologies under consideration on carriage of V3C data</w:t>
            </w:r>
            <w:r>
              <w:rPr>
                <w:b/>
                <w:highlight w:val="yellow"/>
                <w:lang w:val="en-GB"/>
              </w:rPr>
              <w:t xml:space="preserve"> </w:t>
            </w:r>
            <w:r>
              <w:rPr>
                <w:b/>
                <w:highlight w:val="yellow"/>
                <w:lang w:val="en-GB"/>
              </w:rPr>
              <w:fldChar w:fldCharType="end"/>
            </w:r>
          </w:p>
        </w:tc>
      </w:tr>
      <w:tr w:rsidR="00D97597" w14:paraId="46575B1D" w14:textId="77777777" w:rsidTr="00D97597">
        <w:tc>
          <w:tcPr>
            <w:tcW w:w="1890" w:type="dxa"/>
            <w:hideMark/>
          </w:tcPr>
          <w:p w14:paraId="7DA6907F" w14:textId="77777777" w:rsidR="00D97597" w:rsidRDefault="00D97597">
            <w:pPr>
              <w:suppressAutoHyphens/>
              <w:rPr>
                <w:b/>
                <w:lang w:val="en-GB"/>
              </w:rPr>
            </w:pPr>
            <w:r>
              <w:rPr>
                <w:b/>
                <w:lang w:val="en-GB"/>
              </w:rPr>
              <w:t>Source</w:t>
            </w:r>
          </w:p>
        </w:tc>
        <w:tc>
          <w:tcPr>
            <w:tcW w:w="8279" w:type="dxa"/>
            <w:hideMark/>
          </w:tcPr>
          <w:p w14:paraId="7A0253D7" w14:textId="77777777" w:rsidR="00D97597" w:rsidRDefault="00D97597">
            <w:pPr>
              <w:suppressAutoHyphens/>
              <w:rPr>
                <w:b/>
                <w:lang w:val="en-GB"/>
              </w:rPr>
            </w:pPr>
            <w:r>
              <w:rPr>
                <w:b/>
                <w:lang w:val="en-GB"/>
              </w:rPr>
              <w:t>WG 03, MPEG Systems</w:t>
            </w:r>
          </w:p>
        </w:tc>
      </w:tr>
      <w:tr w:rsidR="00D97597" w14:paraId="7009AEAD" w14:textId="77777777" w:rsidTr="00D97597">
        <w:tc>
          <w:tcPr>
            <w:tcW w:w="1890" w:type="dxa"/>
            <w:hideMark/>
          </w:tcPr>
          <w:p w14:paraId="204F32B1" w14:textId="77777777" w:rsidR="00D97597" w:rsidRDefault="00D97597">
            <w:pPr>
              <w:suppressAutoHyphens/>
              <w:rPr>
                <w:b/>
                <w:lang w:val="en-GB"/>
              </w:rPr>
            </w:pPr>
            <w:r>
              <w:rPr>
                <w:b/>
                <w:lang w:val="en-GB"/>
              </w:rPr>
              <w:t>Status</w:t>
            </w:r>
          </w:p>
        </w:tc>
        <w:tc>
          <w:tcPr>
            <w:tcW w:w="8279" w:type="dxa"/>
            <w:hideMark/>
          </w:tcPr>
          <w:p w14:paraId="19586AE6" w14:textId="77777777" w:rsidR="00D97597" w:rsidRDefault="00D97597">
            <w:pPr>
              <w:suppressAutoHyphens/>
              <w:rPr>
                <w:b/>
                <w:lang w:val="en-GB"/>
              </w:rPr>
            </w:pPr>
            <w:r>
              <w:rPr>
                <w:b/>
                <w:lang w:val="en-GB"/>
              </w:rPr>
              <w:t>Approved</w:t>
            </w:r>
          </w:p>
        </w:tc>
      </w:tr>
      <w:tr w:rsidR="00D97597" w14:paraId="5BB2C137" w14:textId="77777777" w:rsidTr="00D97597">
        <w:tc>
          <w:tcPr>
            <w:tcW w:w="1890" w:type="dxa"/>
            <w:hideMark/>
          </w:tcPr>
          <w:p w14:paraId="3E7F1ABC" w14:textId="77777777" w:rsidR="00D97597" w:rsidRDefault="00D97597">
            <w:pPr>
              <w:suppressAutoHyphens/>
              <w:rPr>
                <w:b/>
                <w:lang w:val="en-GB"/>
              </w:rPr>
            </w:pPr>
            <w:r>
              <w:rPr>
                <w:b/>
                <w:lang w:val="en-GB"/>
              </w:rPr>
              <w:t>Serial Number</w:t>
            </w:r>
          </w:p>
        </w:tc>
        <w:tc>
          <w:tcPr>
            <w:tcW w:w="8279" w:type="dxa"/>
            <w:hideMark/>
          </w:tcPr>
          <w:p w14:paraId="2D3169C0" w14:textId="76BAE80E" w:rsidR="00D97597" w:rsidRDefault="008E6B85">
            <w:pPr>
              <w:suppressAutoHyphens/>
              <w:rPr>
                <w:b/>
                <w:lang w:val="en-GB"/>
              </w:rPr>
            </w:pPr>
            <w:r>
              <w:rPr>
                <w:b/>
                <w:bCs/>
              </w:rPr>
              <w:t>2</w:t>
            </w:r>
            <w:r w:rsidR="00261C5E">
              <w:rPr>
                <w:b/>
                <w:bCs/>
              </w:rPr>
              <w:t>5037</w:t>
            </w:r>
            <w:bookmarkStart w:id="1" w:name="_GoBack"/>
            <w:bookmarkEnd w:id="1"/>
          </w:p>
        </w:tc>
      </w:tr>
    </w:tbl>
    <w:p w14:paraId="65B0078B" w14:textId="0E8426E3" w:rsidR="00F500A1" w:rsidRPr="00D97597" w:rsidRDefault="00D97597" w:rsidP="00F500A1">
      <w:pPr>
        <w:rPr>
          <w:rFonts w:eastAsia="Times New Roman"/>
          <w:b/>
          <w:bCs/>
          <w:spacing w:val="1"/>
          <w:w w:val="112"/>
          <w:lang w:val="en-GB"/>
        </w:rPr>
        <w:sectPr w:rsidR="00F500A1" w:rsidRPr="00D97597" w:rsidSect="00B036C1">
          <w:headerReference w:type="first" r:id="rId10"/>
          <w:pgSz w:w="11894" w:h="16834" w:code="9"/>
          <w:pgMar w:top="1440" w:right="1440" w:bottom="1800" w:left="1440" w:header="720" w:footer="720" w:gutter="0"/>
          <w:cols w:space="720"/>
          <w:titlePg/>
          <w:docGrid w:linePitch="360"/>
        </w:sectPr>
      </w:pPr>
      <w:r>
        <w:rPr>
          <w:rFonts w:eastAsia="Times New Roman"/>
          <w:b/>
          <w:bCs/>
          <w:spacing w:val="1"/>
          <w:w w:val="112"/>
          <w:lang w:val="en-GB"/>
        </w:rPr>
        <w:br/>
      </w:r>
    </w:p>
    <w:bookmarkEnd w:id="0"/>
    <w:p w14:paraId="30987A6E" w14:textId="07BBAF87" w:rsidR="00F94CDD" w:rsidRDefault="00F94CDD" w:rsidP="003979C1">
      <w:pPr>
        <w:pStyle w:val="1"/>
      </w:pPr>
      <w:r>
        <w:lastRenderedPageBreak/>
        <w:t>Introduction</w:t>
      </w:r>
    </w:p>
    <w:p w14:paraId="663675A8" w14:textId="6ECD2172" w:rsidR="00224BA3" w:rsidRDefault="00F94CDD" w:rsidP="007506A4">
      <w:pPr>
        <w:rPr>
          <w:lang w:val="en-GB"/>
        </w:rPr>
      </w:pPr>
      <w:r>
        <w:rPr>
          <w:lang w:val="en-GB"/>
        </w:rPr>
        <w:t>This document contains technologies under consideration for</w:t>
      </w:r>
      <w:r w:rsidR="004559FF">
        <w:rPr>
          <w:lang w:val="en-GB"/>
        </w:rPr>
        <w:t xml:space="preserve"> </w:t>
      </w:r>
      <w:r w:rsidR="00E24A5F">
        <w:rPr>
          <w:lang w:val="en-GB"/>
        </w:rPr>
        <w:t>c</w:t>
      </w:r>
      <w:r w:rsidR="0050465D">
        <w:rPr>
          <w:lang w:val="en-GB"/>
        </w:rPr>
        <w:t>arriage</w:t>
      </w:r>
      <w:r w:rsidR="004559FF">
        <w:rPr>
          <w:lang w:val="en-GB"/>
        </w:rPr>
        <w:t xml:space="preserve"> of </w:t>
      </w:r>
      <w:r w:rsidR="007506A4">
        <w:rPr>
          <w:lang w:val="en-GB"/>
        </w:rPr>
        <w:t>V3C data as of the 1</w:t>
      </w:r>
      <w:r w:rsidR="0062702B">
        <w:rPr>
          <w:lang w:val="en-GB"/>
        </w:rPr>
        <w:t>8</w:t>
      </w:r>
      <w:r w:rsidR="007506A4" w:rsidRPr="007506A4">
        <w:rPr>
          <w:vertAlign w:val="superscript"/>
          <w:lang w:val="en-GB"/>
        </w:rPr>
        <w:t>th</w:t>
      </w:r>
      <w:r w:rsidR="007506A4">
        <w:rPr>
          <w:lang w:val="en-GB"/>
        </w:rPr>
        <w:t xml:space="preserve"> MPEG Systems WG meeting. </w:t>
      </w:r>
      <w:bookmarkStart w:id="2" w:name="_Toc5888602"/>
      <w:bookmarkStart w:id="3" w:name="_Toc5888603"/>
      <w:bookmarkStart w:id="4" w:name="_Toc5888604"/>
      <w:bookmarkEnd w:id="2"/>
      <w:bookmarkEnd w:id="3"/>
      <w:bookmarkEnd w:id="4"/>
    </w:p>
    <w:p w14:paraId="060A265C" w14:textId="77777777" w:rsidR="007506A4" w:rsidRDefault="007506A4" w:rsidP="007506A4">
      <w:pPr>
        <w:rPr>
          <w:rStyle w:val="normaltextrun"/>
        </w:rPr>
      </w:pPr>
    </w:p>
    <w:p w14:paraId="421D3B08" w14:textId="5F0238F0" w:rsidR="00224BA3" w:rsidRDefault="008E6B85" w:rsidP="003979C1">
      <w:pPr>
        <w:pStyle w:val="1"/>
      </w:pPr>
      <w:r w:rsidRPr="008E6B85">
        <w:t xml:space="preserve">Signaling of </w:t>
      </w:r>
      <w:proofErr w:type="spellStart"/>
      <w:r w:rsidRPr="008E6B85">
        <w:t>instanceable</w:t>
      </w:r>
      <w:proofErr w:type="spellEnd"/>
      <w:r w:rsidRPr="008E6B85">
        <w:t xml:space="preserve"> variations for V-DMC encoded content </w:t>
      </w:r>
      <w:r w:rsidR="00224BA3">
        <w:t>(m6</w:t>
      </w:r>
      <w:r>
        <w:t>9853</w:t>
      </w:r>
      <w:r w:rsidR="00224BA3">
        <w:t>)</w:t>
      </w:r>
    </w:p>
    <w:p w14:paraId="45A08193" w14:textId="67189F72" w:rsidR="001416C6" w:rsidRDefault="001416C6" w:rsidP="008E6B85">
      <w:pPr>
        <w:pStyle w:val="BiblioReference"/>
        <w:numPr>
          <w:ilvl w:val="0"/>
          <w:numId w:val="0"/>
        </w:numPr>
        <w:jc w:val="left"/>
      </w:pPr>
    </w:p>
    <w:p w14:paraId="13017CAB" w14:textId="77777777" w:rsidR="008E6B85" w:rsidRDefault="008E6B85" w:rsidP="003979C1">
      <w:pPr>
        <w:pStyle w:val="Heading1"/>
        <w:numPr>
          <w:ilvl w:val="0"/>
          <w:numId w:val="0"/>
        </w:numPr>
      </w:pPr>
      <w:r>
        <w:rPr>
          <w:rFonts w:eastAsia="Calibri" w:cs="Calibri"/>
          <w:lang w:val="en-CA"/>
        </w:rPr>
        <w:t>1</w:t>
      </w:r>
      <w:r>
        <w:rPr>
          <w:rFonts w:eastAsia="Calibri"/>
          <w:sz w:val="14"/>
          <w:szCs w:val="14"/>
          <w:lang w:val="en-CA"/>
        </w:rPr>
        <w:t xml:space="preserve">         </w:t>
      </w:r>
      <w:r>
        <w:rPr>
          <w:lang w:val="en-CA"/>
        </w:rPr>
        <w:t>Introduction</w:t>
      </w:r>
    </w:p>
    <w:p w14:paraId="3B187254" w14:textId="77777777" w:rsidR="008E6B85" w:rsidRDefault="008E6B85" w:rsidP="003979C1">
      <w:pPr>
        <w:spacing w:before="100" w:beforeAutospacing="1" w:after="100" w:afterAutospacing="1"/>
      </w:pPr>
      <w:r>
        <w:rPr>
          <w:lang w:val="en-CA"/>
        </w:rPr>
        <w:t xml:space="preserve">The input and output of V-DMC [1] codec </w:t>
      </w:r>
      <w:proofErr w:type="gramStart"/>
      <w:r>
        <w:rPr>
          <w:lang w:val="en-CA"/>
        </w:rPr>
        <w:t>are</w:t>
      </w:r>
      <w:proofErr w:type="gramEnd"/>
      <w:r>
        <w:rPr>
          <w:lang w:val="en-CA"/>
        </w:rPr>
        <w:t xml:space="preserve"> meshes, which are widely used for modeling and rendering in computer graphics. Due to their popularity, multiple optimizations have been implemented in hardware to improve their rendering performance. One of such optimizations is instanced rendering, instanced drawing, or instancing, which allows reusing mesh information to efficiently draw multiple versions of a mesh. Simply drawing multiple versions of the same </w:t>
      </w:r>
      <w:proofErr w:type="gramStart"/>
      <w:r>
        <w:rPr>
          <w:lang w:val="en-CA"/>
        </w:rPr>
        <w:t>mesh</w:t>
      </w:r>
      <w:proofErr w:type="gramEnd"/>
      <w:r>
        <w:rPr>
          <w:lang w:val="en-CA"/>
        </w:rPr>
        <w:t xml:space="preserve"> itself might not be very useful, so instanced rendering offers limited customization options of each instance to generate visual alternatives from the same mesh model. Instancing offers for example the following methods for customizing individual instances:</w:t>
      </w:r>
    </w:p>
    <w:p w14:paraId="33E6E1E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Transformation, to generate instances in different world positions, orientations and sizes (a). </w:t>
      </w:r>
    </w:p>
    <w:p w14:paraId="3B75F9A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Texture variants, to attach different textures for instances. All instances must share the same material, but texture variants are supported using texture offsets that can be configured per instance.</w:t>
      </w:r>
    </w:p>
    <w:p w14:paraId="37F7F448"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Animation variants via skinning or morphing, to animate instances with different pose or pace.</w:t>
      </w:r>
    </w:p>
    <w:p w14:paraId="3E633BD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Other shader accessible customizations.</w:t>
      </w:r>
    </w:p>
    <w:p w14:paraId="7FFC2841" w14:textId="77777777" w:rsidR="008E6B85" w:rsidRDefault="008E6B85" w:rsidP="003979C1">
      <w:pPr>
        <w:spacing w:before="100" w:beforeAutospacing="1" w:after="100" w:afterAutospacing="1"/>
      </w:pPr>
      <w:r>
        <w:rPr>
          <w:lang w:val="en-CA"/>
        </w:rPr>
        <w:t> </w:t>
      </w:r>
    </w:p>
    <w:p w14:paraId="07A154CE" w14:textId="77777777" w:rsidR="008E6B85" w:rsidRDefault="008E6B85" w:rsidP="003979C1">
      <w:pPr>
        <w:spacing w:before="100" w:beforeAutospacing="1" w:after="100" w:afterAutospacing="1"/>
      </w:pPr>
      <w:r>
        <w:rPr>
          <w:lang w:val="en-CA"/>
        </w:rPr>
        <w:t xml:space="preserve">Due to the popularity of instancing, it seems useful to be able to provide information for efficiently rendering different variants of V-DMC encoded meshes. </w:t>
      </w:r>
    </w:p>
    <w:p w14:paraId="533F1ACE" w14:textId="77777777" w:rsidR="008E6B85" w:rsidRDefault="008E6B85" w:rsidP="003979C1">
      <w:pPr>
        <w:pStyle w:val="Heading2"/>
        <w:numPr>
          <w:ilvl w:val="0"/>
          <w:numId w:val="0"/>
        </w:numPr>
      </w:pPr>
      <w:r>
        <w:rPr>
          <w:rFonts w:eastAsia="Calibri" w:cs="Calibri"/>
          <w:lang w:val="en-CA"/>
        </w:rPr>
        <w:t>1.1</w:t>
      </w:r>
      <w:r>
        <w:rPr>
          <w:rFonts w:eastAsia="Calibri"/>
          <w:sz w:val="14"/>
          <w:szCs w:val="14"/>
          <w:lang w:val="en-CA"/>
        </w:rPr>
        <w:t xml:space="preserve">        </w:t>
      </w:r>
      <w:r>
        <w:rPr>
          <w:lang w:val="en-CA"/>
        </w:rPr>
        <w:t>Use cases for instanced drawing</w:t>
      </w:r>
    </w:p>
    <w:p w14:paraId="36F444FA" w14:textId="77777777" w:rsidR="008E6B85" w:rsidRDefault="008E6B85" w:rsidP="003979C1">
      <w:pPr>
        <w:spacing w:before="100" w:beforeAutospacing="1" w:after="100" w:afterAutospacing="1"/>
      </w:pPr>
      <w:r>
        <w:t xml:space="preserve">Instanced drawing becomes relevant if there is value for rendering the same mesh multiple times with minimal variations between the objects. For example, the following use cases can be considered: </w:t>
      </w:r>
    </w:p>
    <w:p w14:paraId="5406F320" w14:textId="77777777" w:rsidR="008E6B85" w:rsidRDefault="008E6B85" w:rsidP="003979C1">
      <w:pPr>
        <w:pStyle w:val="ListParagraph"/>
        <w:ind w:left="360"/>
      </w:pPr>
      <w:r>
        <w:t>1.</w:t>
      </w:r>
      <w:r>
        <w:rPr>
          <w:sz w:val="14"/>
          <w:szCs w:val="14"/>
        </w:rPr>
        <w:t xml:space="preserve">     </w:t>
      </w:r>
      <w:r>
        <w:t>Scenes with multiple similar objects like (crowds of people).</w:t>
      </w:r>
    </w:p>
    <w:p w14:paraId="29A9F755" w14:textId="77777777" w:rsidR="008E6B85" w:rsidRDefault="008E6B85" w:rsidP="003979C1">
      <w:pPr>
        <w:pStyle w:val="ListParagraph"/>
        <w:ind w:left="360"/>
      </w:pPr>
      <w:r>
        <w:t>2.</w:t>
      </w:r>
      <w:r>
        <w:rPr>
          <w:sz w:val="14"/>
          <w:szCs w:val="14"/>
        </w:rPr>
        <w:t xml:space="preserve">     </w:t>
      </w:r>
      <w:r>
        <w:t>Scenes where a low LOD mesh is repeated several times for example in the background (ties extremely well with the base-mesh concept from V-CMD).</w:t>
      </w:r>
    </w:p>
    <w:p w14:paraId="78823026" w14:textId="77777777" w:rsidR="008E6B85" w:rsidRDefault="008E6B85" w:rsidP="003979C1">
      <w:pPr>
        <w:pStyle w:val="ListParagraph"/>
        <w:ind w:left="360"/>
      </w:pPr>
      <w:r>
        <w:t>3.</w:t>
      </w:r>
      <w:r>
        <w:rPr>
          <w:sz w:val="14"/>
          <w:szCs w:val="14"/>
        </w:rPr>
        <w:t xml:space="preserve">     </w:t>
      </w:r>
      <w:r>
        <w:t>Particle systems, where each particle is a mesh with small differences.</w:t>
      </w:r>
    </w:p>
    <w:p w14:paraId="357E0B74" w14:textId="77777777" w:rsidR="008E6B85" w:rsidRDefault="008E6B85" w:rsidP="003979C1">
      <w:pPr>
        <w:pStyle w:val="ListParagraph"/>
        <w:ind w:left="360"/>
      </w:pPr>
      <w:r>
        <w:t>4.</w:t>
      </w:r>
      <w:r>
        <w:rPr>
          <w:sz w:val="14"/>
          <w:szCs w:val="14"/>
        </w:rPr>
        <w:t xml:space="preserve">     </w:t>
      </w:r>
      <w:r>
        <w:t>Procedural generation (like particle systems), where a scene can be populated procedurally while leveraging shared geometry of its components.</w:t>
      </w:r>
    </w:p>
    <w:p w14:paraId="3F8A3F7A" w14:textId="77777777" w:rsidR="008E6B85" w:rsidRDefault="008E6B85" w:rsidP="003979C1">
      <w:pPr>
        <w:pStyle w:val="ListParagraph"/>
        <w:ind w:left="360"/>
      </w:pPr>
      <w:r>
        <w:t>5.</w:t>
      </w:r>
      <w:r>
        <w:rPr>
          <w:sz w:val="14"/>
          <w:szCs w:val="14"/>
        </w:rPr>
        <w:t xml:space="preserve">     </w:t>
      </w:r>
      <w:r>
        <w:t xml:space="preserve">Systems where draw calls are expensive, for example on battery-powered VR/AR devices every draw call </w:t>
      </w:r>
      <w:proofErr w:type="gramStart"/>
      <w:r>
        <w:t>counts</w:t>
      </w:r>
      <w:proofErr w:type="gramEnd"/>
      <w:r>
        <w:t>.</w:t>
      </w:r>
    </w:p>
    <w:p w14:paraId="35B1F919" w14:textId="77777777" w:rsidR="008E6B85" w:rsidRDefault="008E6B85" w:rsidP="003979C1">
      <w:pPr>
        <w:pStyle w:val="Heading1"/>
        <w:numPr>
          <w:ilvl w:val="0"/>
          <w:numId w:val="0"/>
        </w:numPr>
      </w:pPr>
      <w:r>
        <w:rPr>
          <w:rFonts w:eastAsia="Calibri" w:cs="Calibri"/>
          <w:lang w:val="en-CA"/>
        </w:rPr>
        <w:lastRenderedPageBreak/>
        <w:t>2</w:t>
      </w:r>
      <w:r>
        <w:rPr>
          <w:rFonts w:eastAsia="Calibri"/>
          <w:sz w:val="14"/>
          <w:szCs w:val="14"/>
          <w:lang w:val="en-CA"/>
        </w:rPr>
        <w:t xml:space="preserve">         </w:t>
      </w:r>
      <w:r>
        <w:rPr>
          <w:lang w:val="en-CA"/>
        </w:rPr>
        <w:t>Description</w:t>
      </w:r>
    </w:p>
    <w:p w14:paraId="07ADFC64" w14:textId="77777777" w:rsidR="008E6B85" w:rsidRDefault="008E6B85" w:rsidP="003979C1">
      <w:pPr>
        <w:spacing w:before="100" w:beforeAutospacing="1" w:after="100" w:afterAutospacing="1"/>
      </w:pPr>
      <w:r>
        <w:rPr>
          <w:lang w:val="en-CA"/>
        </w:rPr>
        <w:t xml:space="preserve">Some of the signaling for instanced rendering may be done in the application logic or in delivery systems protocols. These could include the transformation related signaling as it will not have an impact on the storage and largely depend on the use case of the application. Also, the way V-DMC handles compression of mesh-frames makes it less suitable for animation variants because it doesn’t rely on skinning- or morphing-based animations (the mesh between frames is different, thus not </w:t>
      </w:r>
      <w:proofErr w:type="spellStart"/>
      <w:r>
        <w:rPr>
          <w:lang w:val="en-CA"/>
        </w:rPr>
        <w:t>instanceable</w:t>
      </w:r>
      <w:proofErr w:type="spellEnd"/>
      <w:r>
        <w:rPr>
          <w:lang w:val="en-CA"/>
        </w:rPr>
        <w:t xml:space="preserve">). That leaves the texture variants, which would benefit from being stored together with the compressed V-DMC bitstreams. </w:t>
      </w:r>
    </w:p>
    <w:p w14:paraId="38B846AB" w14:textId="77777777" w:rsidR="008E6B85" w:rsidRDefault="008E6B85" w:rsidP="003979C1">
      <w:pPr>
        <w:spacing w:before="100" w:beforeAutospacing="1" w:after="100" w:afterAutospacing="1"/>
      </w:pPr>
      <w:r>
        <w:rPr>
          <w:lang w:val="en-CA"/>
        </w:rPr>
        <w:t xml:space="preserve">To provide necessary information for instanced rendering of texture variants, track grouping seems like a logical tool considering that in a group one or more tracks may be needed but are not required for display. As such track references seem like a less fitting solution. </w:t>
      </w:r>
    </w:p>
    <w:p w14:paraId="107BECC2" w14:textId="77777777" w:rsidR="008E6B85" w:rsidRDefault="008E6B85" w:rsidP="003979C1">
      <w:pPr>
        <w:spacing w:before="100" w:beforeAutospacing="1" w:after="100" w:afterAutospacing="1"/>
      </w:pPr>
      <w:r>
        <w:rPr>
          <w:lang w:val="en-CA"/>
        </w:rPr>
        <w:t xml:space="preserve">Typically, </w:t>
      </w:r>
      <w:proofErr w:type="spellStart"/>
      <w:r>
        <w:rPr>
          <w:lang w:val="en-CA"/>
        </w:rPr>
        <w:t>alternate_groups</w:t>
      </w:r>
      <w:proofErr w:type="spellEnd"/>
      <w:r>
        <w:rPr>
          <w:lang w:val="en-CA"/>
        </w:rPr>
        <w:t xml:space="preserve"> [2] are used to indicate video track alternatives that contain different versions of the same visual track. However, the logic for handling </w:t>
      </w:r>
      <w:proofErr w:type="spellStart"/>
      <w:r>
        <w:rPr>
          <w:lang w:val="en-CA"/>
        </w:rPr>
        <w:t>alternate_groups</w:t>
      </w:r>
      <w:proofErr w:type="spellEnd"/>
      <w:r>
        <w:rPr>
          <w:lang w:val="en-CA"/>
        </w:rPr>
        <w:t xml:space="preserve"> is different than what is intended for instanced variants. The intention for alternate groups is that each track in the group describes how it is different from the other tracks, e.g. in video resolution or bitrate. For instanced variants every 2D video related parameter may be the same, making it impossible to distinguish visual alternatives in the group. Furthermore, in an alternate group typically only one track is used for display, for instanced rendering many alternative tracks may be needed. Hence, another way of establishing the relationship is needed.</w:t>
      </w:r>
    </w:p>
    <w:p w14:paraId="7D3691C2" w14:textId="77777777" w:rsidR="008E6B85" w:rsidRDefault="008E6B85" w:rsidP="003979C1">
      <w:pPr>
        <w:spacing w:before="100" w:beforeAutospacing="1" w:after="100" w:afterAutospacing="1"/>
      </w:pPr>
      <w:r>
        <w:rPr>
          <w:lang w:val="en-CA"/>
        </w:rPr>
        <w:t>As such it would be preferred if the signaling of texture variants for instancing would be kept as simple as possible. The bare minimum would be to indicate if and how the V-DMC encoded mesh can be rendered using instanced drawing, and which attribute tracks can be considered as input for instancing.</w:t>
      </w:r>
    </w:p>
    <w:p w14:paraId="3182C407" w14:textId="77777777" w:rsidR="008E6B85" w:rsidRDefault="008E6B85" w:rsidP="003979C1">
      <w:pPr>
        <w:pStyle w:val="Heading1"/>
        <w:numPr>
          <w:ilvl w:val="0"/>
          <w:numId w:val="0"/>
        </w:numPr>
      </w:pPr>
      <w:r>
        <w:rPr>
          <w:rFonts w:eastAsia="Calibri" w:cs="Calibri"/>
          <w:lang w:val="en-CA"/>
        </w:rPr>
        <w:t>3</w:t>
      </w:r>
      <w:r>
        <w:rPr>
          <w:rFonts w:eastAsia="Calibri"/>
          <w:sz w:val="14"/>
          <w:szCs w:val="14"/>
          <w:lang w:val="en-CA"/>
        </w:rPr>
        <w:t xml:space="preserve">         </w:t>
      </w:r>
      <w:r>
        <w:rPr>
          <w:rFonts w:eastAsia="MS Mincho"/>
          <w:lang w:val="en-CA"/>
        </w:rPr>
        <w:t xml:space="preserve">Proposed changes as described in </w:t>
      </w:r>
      <w:r>
        <w:rPr>
          <w:lang w:val="en-CA"/>
        </w:rPr>
        <w:t>m69129</w:t>
      </w:r>
    </w:p>
    <w:p w14:paraId="00A70076" w14:textId="77777777" w:rsidR="008E6B85" w:rsidRDefault="008E6B85" w:rsidP="003979C1">
      <w:pPr>
        <w:spacing w:before="100" w:beforeAutospacing="1" w:after="100" w:afterAutospacing="1"/>
      </w:pPr>
      <w:r>
        <w:rPr>
          <w:lang w:val="en-CA"/>
        </w:rPr>
        <w:t>It is proposed to make the following changes to V3C carriage specification [3]:</w:t>
      </w:r>
    </w:p>
    <w:p w14:paraId="21C96006"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Add indication to atlas track for V-DMC that the mesh can be instanced, but not temporally.</w:t>
      </w:r>
    </w:p>
    <w:p w14:paraId="45757FA7"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track group for indicating that the tracks in a group contain attribute alternatives for instanced drawing. </w:t>
      </w:r>
    </w:p>
    <w:p w14:paraId="47AEF4D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entity group for indicating that the tracks and items in a group contain attribute alternatives for instanced drawing. </w:t>
      </w:r>
    </w:p>
    <w:p w14:paraId="1DF46D26" w14:textId="77777777" w:rsidR="008E6B85" w:rsidRDefault="008E6B85" w:rsidP="003979C1">
      <w:pPr>
        <w:pStyle w:val="Heading2"/>
        <w:numPr>
          <w:ilvl w:val="0"/>
          <w:numId w:val="0"/>
        </w:numPr>
      </w:pPr>
      <w:r>
        <w:rPr>
          <w:rFonts w:eastAsia="Calibri" w:cs="Calibri"/>
        </w:rPr>
        <w:lastRenderedPageBreak/>
        <w:t>3.1</w:t>
      </w:r>
      <w:r>
        <w:rPr>
          <w:rFonts w:eastAsia="Calibri"/>
          <w:sz w:val="14"/>
          <w:szCs w:val="14"/>
        </w:rPr>
        <w:t xml:space="preserve">        </w:t>
      </w:r>
      <w:r>
        <w:t>V3C instanced rendering box</w:t>
      </w:r>
    </w:p>
    <w:p w14:paraId="450BFA62" w14:textId="77777777" w:rsidR="008E6B85" w:rsidRDefault="008E6B85" w:rsidP="003979C1">
      <w:pPr>
        <w:pStyle w:val="Heading3"/>
        <w:numPr>
          <w:ilvl w:val="0"/>
          <w:numId w:val="0"/>
        </w:numPr>
      </w:pPr>
      <w:bookmarkStart w:id="5" w:name="_Toc11159408"/>
      <w:r>
        <w:rPr>
          <w:rFonts w:eastAsia="Calibri" w:cs="Calibri"/>
        </w:rPr>
        <w:t>3.1.1</w:t>
      </w:r>
      <w:r>
        <w:rPr>
          <w:rFonts w:eastAsia="Calibri"/>
          <w:sz w:val="14"/>
          <w:szCs w:val="14"/>
        </w:rPr>
        <w:t xml:space="preserve">       </w:t>
      </w:r>
      <w:r>
        <w:t>Definition</w:t>
      </w:r>
      <w:bookmarkEnd w:id="5"/>
    </w:p>
    <w:p w14:paraId="7791688D" w14:textId="77777777" w:rsidR="008E6B85" w:rsidRDefault="008E6B85" w:rsidP="003979C1">
      <w:pPr>
        <w:keepNext/>
        <w:keepLines/>
        <w:spacing w:before="100" w:beforeAutospacing="1" w:after="160"/>
      </w:pPr>
      <w:r>
        <w:t>Box Types:</w:t>
      </w:r>
      <w:r>
        <w:tab/>
      </w:r>
      <w:r>
        <w:tab/>
        <w:t>'</w:t>
      </w:r>
      <w:proofErr w:type="spellStart"/>
      <w:r>
        <w:rPr>
          <w:rStyle w:val="codechar1"/>
          <w:rFonts w:ascii="Courier" w:hAnsi="Courier"/>
          <w:lang w:val="en-GB"/>
        </w:rPr>
        <w:t>vire</w:t>
      </w:r>
      <w:proofErr w:type="spellEnd"/>
      <w:r>
        <w:t>'</w:t>
      </w:r>
      <w:r>
        <w:br/>
        <w:t>Container:</w:t>
      </w:r>
      <w:r>
        <w:tab/>
      </w:r>
      <w:r>
        <w:tab/>
        <w:t>Sample Entry ('</w:t>
      </w:r>
      <w:r>
        <w:rPr>
          <w:rStyle w:val="codechar1"/>
          <w:rFonts w:ascii="Courier" w:hAnsi="Courier"/>
          <w:lang w:val="en-GB"/>
        </w:rPr>
        <w:t>v3c1</w:t>
      </w:r>
      <w:r>
        <w:t>', '</w:t>
      </w:r>
      <w:r>
        <w:rPr>
          <w:rStyle w:val="codechar1"/>
          <w:rFonts w:ascii="Courier" w:hAnsi="Courier"/>
          <w:lang w:val="en-GB"/>
        </w:rPr>
        <w:t>v3cg</w:t>
      </w:r>
      <w:r>
        <w:t>', '</w:t>
      </w:r>
      <w:r>
        <w:rPr>
          <w:rStyle w:val="codechar1"/>
          <w:rFonts w:ascii="Courier" w:hAnsi="Courier"/>
          <w:lang w:val="en-GB"/>
        </w:rPr>
        <w:t>v3cb</w:t>
      </w:r>
      <w:r>
        <w:t>', '</w:t>
      </w:r>
      <w:r>
        <w:rPr>
          <w:rStyle w:val="codechar1"/>
          <w:rFonts w:ascii="Courier" w:hAnsi="Courier"/>
          <w:lang w:val="en-GB"/>
        </w:rPr>
        <w:t>v3a1</w:t>
      </w:r>
      <w:r>
        <w:t>', or '</w:t>
      </w:r>
      <w:r>
        <w:rPr>
          <w:rStyle w:val="codechar1"/>
          <w:rFonts w:ascii="Courier" w:hAnsi="Courier"/>
          <w:lang w:val="en-GB"/>
        </w:rPr>
        <w:t>v3ag</w:t>
      </w:r>
      <w:r>
        <w:t xml:space="preserve">') </w:t>
      </w:r>
      <w:r>
        <w:br/>
        <w:t>Mandatory:</w:t>
      </w:r>
      <w:r>
        <w:tab/>
      </w:r>
      <w:r>
        <w:tab/>
        <w:t>No</w:t>
      </w:r>
      <w:r>
        <w:br/>
        <w:t>Quantity:</w:t>
      </w:r>
      <w:r>
        <w:tab/>
      </w:r>
      <w:r>
        <w:tab/>
        <w:t>one</w:t>
      </w:r>
    </w:p>
    <w:p w14:paraId="2064D918" w14:textId="77777777" w:rsidR="008E6B85" w:rsidRDefault="008E6B85" w:rsidP="003979C1">
      <w:pPr>
        <w:spacing w:before="100" w:beforeAutospacing="1" w:after="100" w:afterAutospacing="1"/>
      </w:pPr>
      <w:r>
        <w:t>A single</w:t>
      </w:r>
      <w:r>
        <w:rPr>
          <w:rStyle w:val="codechar1"/>
          <w:rFonts w:ascii="Courier" w:hAnsi="Courier"/>
        </w:rPr>
        <w:t xml:space="preserve"> </w:t>
      </w:r>
      <w:r>
        <w:rPr>
          <w:rStyle w:val="codechar1"/>
          <w:rFonts w:ascii="Courier" w:hAnsi="Courier"/>
          <w:lang w:val="en-GB"/>
        </w:rPr>
        <w:t>V3CInstancedRenderingBox</w:t>
      </w:r>
      <w:r>
        <w:rPr>
          <w:lang w:val="en-GB" w:eastAsia="ja-JP"/>
        </w:rPr>
        <w:t xml:space="preserve"> </w:t>
      </w:r>
      <w:r>
        <w:rPr>
          <w:lang w:eastAsia="ja-JP"/>
        </w:rPr>
        <w:t>may present in the sample entry of a V3C atlas track indicating that the mesh representation associated with the atlas track may be used for instanced rendering.</w:t>
      </w:r>
    </w:p>
    <w:p w14:paraId="57E92889" w14:textId="77777777" w:rsidR="008E6B85" w:rsidRDefault="008E6B85" w:rsidP="003979C1">
      <w:pPr>
        <w:pStyle w:val="Heading3"/>
        <w:numPr>
          <w:ilvl w:val="0"/>
          <w:numId w:val="0"/>
        </w:numPr>
      </w:pPr>
      <w:bookmarkStart w:id="6" w:name="_Toc11159409"/>
      <w:r>
        <w:rPr>
          <w:rFonts w:eastAsia="Calibri" w:cs="Calibri"/>
        </w:rPr>
        <w:t>3.1.2</w:t>
      </w:r>
      <w:r>
        <w:rPr>
          <w:rFonts w:eastAsia="Calibri"/>
          <w:sz w:val="14"/>
          <w:szCs w:val="14"/>
        </w:rPr>
        <w:t xml:space="preserve">       </w:t>
      </w:r>
      <w:r>
        <w:t>Syntax</w:t>
      </w:r>
      <w:bookmarkEnd w:id="6"/>
    </w:p>
    <w:p w14:paraId="26C5002A" w14:textId="77777777" w:rsidR="008E6B85" w:rsidRDefault="008E6B85" w:rsidP="003979C1">
      <w:pPr>
        <w:pStyle w:val="code"/>
      </w:pPr>
      <w:r>
        <w:t>aligned(8) class V3CInstancedRenderingBox extends FullBox('vire', version = 0, 0){</w:t>
      </w:r>
    </w:p>
    <w:p w14:paraId="6EA4106A" w14:textId="77777777" w:rsidR="008E6B85" w:rsidRDefault="008E6B85" w:rsidP="003979C1">
      <w:pPr>
        <w:pStyle w:val="code00"/>
      </w:pPr>
      <w:r>
        <w:tab/>
        <w:t xml:space="preserve">unsigned </w:t>
      </w:r>
      <w:proofErr w:type="gramStart"/>
      <w:r>
        <w:t>int(</w:t>
      </w:r>
      <w:proofErr w:type="gramEnd"/>
      <w:r>
        <w:t xml:space="preserve">1) </w:t>
      </w:r>
      <w:r>
        <w:tab/>
      </w:r>
      <w:proofErr w:type="spellStart"/>
      <w:r>
        <w:t>can_be_instanced</w:t>
      </w:r>
      <w:proofErr w:type="spellEnd"/>
      <w:r>
        <w:t>;</w:t>
      </w:r>
    </w:p>
    <w:p w14:paraId="2716A573" w14:textId="77777777" w:rsidR="008E6B85" w:rsidRDefault="008E6B85" w:rsidP="003979C1">
      <w:pPr>
        <w:pStyle w:val="code00"/>
      </w:pPr>
      <w:r>
        <w:tab/>
        <w:t xml:space="preserve">unsigned </w:t>
      </w:r>
      <w:proofErr w:type="gramStart"/>
      <w:r>
        <w:t>int(</w:t>
      </w:r>
      <w:proofErr w:type="gramEnd"/>
      <w:r>
        <w:t>1)</w:t>
      </w:r>
      <w:r>
        <w:tab/>
      </w:r>
      <w:proofErr w:type="spellStart"/>
      <w:r>
        <w:t>can_be_temporally_instanced</w:t>
      </w:r>
      <w:proofErr w:type="spellEnd"/>
      <w:r>
        <w:t>;</w:t>
      </w:r>
    </w:p>
    <w:p w14:paraId="2AD5F8D5" w14:textId="77777777" w:rsidR="008E6B85" w:rsidRDefault="008E6B85" w:rsidP="003979C1">
      <w:pPr>
        <w:pStyle w:val="code00"/>
        <w:ind w:left="394"/>
      </w:pPr>
      <w:r>
        <w:t xml:space="preserve">unsigned </w:t>
      </w:r>
      <w:proofErr w:type="gramStart"/>
      <w:r>
        <w:t>int(</w:t>
      </w:r>
      <w:proofErr w:type="gramEnd"/>
      <w:r>
        <w:t xml:space="preserve">6) </w:t>
      </w:r>
      <w:r>
        <w:tab/>
        <w:t>reserved;</w:t>
      </w:r>
    </w:p>
    <w:p w14:paraId="6DB7C4DD" w14:textId="77777777" w:rsidR="008E6B85" w:rsidRDefault="008E6B85" w:rsidP="003979C1">
      <w:pPr>
        <w:pStyle w:val="code"/>
      </w:pPr>
      <w:r>
        <w:t>}</w:t>
      </w:r>
    </w:p>
    <w:p w14:paraId="3E08490C" w14:textId="77777777" w:rsidR="008E6B85" w:rsidRDefault="008E6B85" w:rsidP="003979C1">
      <w:pPr>
        <w:pStyle w:val="Heading3"/>
        <w:numPr>
          <w:ilvl w:val="0"/>
          <w:numId w:val="0"/>
        </w:numPr>
      </w:pPr>
      <w:bookmarkStart w:id="7" w:name="_Toc11159410"/>
      <w:r>
        <w:rPr>
          <w:rFonts w:eastAsia="Calibri" w:cs="Calibri"/>
        </w:rPr>
        <w:t>3.1.3</w:t>
      </w:r>
      <w:r>
        <w:rPr>
          <w:rFonts w:eastAsia="Calibri"/>
          <w:sz w:val="14"/>
          <w:szCs w:val="14"/>
        </w:rPr>
        <w:t xml:space="preserve">       </w:t>
      </w:r>
      <w:r>
        <w:t>Semantics</w:t>
      </w:r>
      <w:bookmarkEnd w:id="7"/>
    </w:p>
    <w:p w14:paraId="5EE72773"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can_be_instanced</w:t>
      </w:r>
      <w:proofErr w:type="spellEnd"/>
      <w:r>
        <w:rPr>
          <w:rFonts w:eastAsia="바탕"/>
          <w:sz w:val="20"/>
        </w:rPr>
        <w:t>, when equal to 1, indicates that the mesh information associated with the atlas track may be rendered using instanced drawing.</w:t>
      </w:r>
    </w:p>
    <w:p w14:paraId="64E15BAA"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can_be_temporally_instanced</w:t>
      </w:r>
      <w:proofErr w:type="spellEnd"/>
      <w:r>
        <w:rPr>
          <w:rFonts w:eastAsia="바탕"/>
          <w:sz w:val="20"/>
        </w:rPr>
        <w:t xml:space="preserve">, when equal to 1, indicates that the mesh information associated with the atlas track may be used for temporal instancing. </w:t>
      </w:r>
    </w:p>
    <w:p w14:paraId="34867062" w14:textId="77777777" w:rsidR="008E6B85" w:rsidRDefault="008E6B85" w:rsidP="003979C1">
      <w:pPr>
        <w:pStyle w:val="Heading2"/>
        <w:numPr>
          <w:ilvl w:val="0"/>
          <w:numId w:val="0"/>
        </w:numPr>
      </w:pPr>
      <w:r>
        <w:rPr>
          <w:rFonts w:eastAsia="Calibri" w:cs="Calibri"/>
        </w:rPr>
        <w:t>3.2</w:t>
      </w:r>
      <w:r>
        <w:rPr>
          <w:rFonts w:eastAsia="Calibri"/>
          <w:sz w:val="14"/>
          <w:szCs w:val="14"/>
        </w:rPr>
        <w:t xml:space="preserve">        </w:t>
      </w:r>
      <w:r>
        <w:t>Grouping alternative attributes for instanced rendering</w:t>
      </w:r>
    </w:p>
    <w:p w14:paraId="24924176" w14:textId="77777777" w:rsidR="008E6B85" w:rsidRDefault="008E6B85" w:rsidP="003979C1">
      <w:pPr>
        <w:pStyle w:val="Heading3"/>
        <w:numPr>
          <w:ilvl w:val="0"/>
          <w:numId w:val="0"/>
        </w:numPr>
      </w:pPr>
      <w:r>
        <w:rPr>
          <w:rFonts w:eastAsia="Calibri" w:cs="Calibri"/>
        </w:rPr>
        <w:t>3.2.1</w:t>
      </w:r>
      <w:r>
        <w:rPr>
          <w:rFonts w:eastAsia="Calibri"/>
          <w:sz w:val="14"/>
          <w:szCs w:val="14"/>
        </w:rPr>
        <w:t xml:space="preserve">       </w:t>
      </w:r>
      <w:r>
        <w:t>General</w:t>
      </w:r>
    </w:p>
    <w:p w14:paraId="19E607E3" w14:textId="77777777" w:rsidR="008E6B85" w:rsidRDefault="008E6B85" w:rsidP="003979C1">
      <w:pPr>
        <w:spacing w:before="100" w:beforeAutospacing="1" w:after="100" w:afterAutospacing="1"/>
      </w:pPr>
      <w:r>
        <w:t xml:space="preserve">For instanced rendering, multiple versions of an attribute track may exist that can be indexed using the same set of UV-coordinates and the same mesh. For such applications, instanced attribute track group offers the needed information to identify tracks that can be considered as alternative attributes for instanced drawing. An application may choose to use zero or more tracks from the group and the group and does not mandate any rendering behavior. It merely informs that there is an option for instanced drawing with multiple different attribute variants. </w:t>
      </w:r>
    </w:p>
    <w:p w14:paraId="28C955E6" w14:textId="77777777" w:rsidR="008E6B85" w:rsidRDefault="008E6B85" w:rsidP="003979C1">
      <w:pPr>
        <w:pStyle w:val="Heading3"/>
        <w:numPr>
          <w:ilvl w:val="0"/>
          <w:numId w:val="0"/>
        </w:numPr>
      </w:pPr>
      <w:bookmarkStart w:id="8" w:name="_Ref56609787"/>
      <w:r>
        <w:rPr>
          <w:rFonts w:eastAsia="Calibri" w:cs="Calibri"/>
        </w:rPr>
        <w:lastRenderedPageBreak/>
        <w:t>3.2.2</w:t>
      </w:r>
      <w:r>
        <w:rPr>
          <w:rFonts w:eastAsia="Calibri"/>
          <w:sz w:val="14"/>
          <w:szCs w:val="14"/>
        </w:rPr>
        <w:t xml:space="preserve">       </w:t>
      </w:r>
      <w:r>
        <w:t>Instanced attribute variant track group</w:t>
      </w:r>
      <w:bookmarkEnd w:id="8"/>
    </w:p>
    <w:p w14:paraId="4EF12881" w14:textId="77777777" w:rsidR="008E6B85" w:rsidRDefault="008E6B85" w:rsidP="003979C1">
      <w:pPr>
        <w:pStyle w:val="Heading4"/>
        <w:numPr>
          <w:ilvl w:val="0"/>
          <w:numId w:val="0"/>
        </w:numPr>
      </w:pPr>
      <w:r>
        <w:rPr>
          <w:rFonts w:eastAsia="Cambria" w:cs="Cambria"/>
        </w:rPr>
        <w:t>3.2.2.1</w:t>
      </w:r>
      <w:r>
        <w:rPr>
          <w:rFonts w:eastAsia="Cambria"/>
          <w:sz w:val="14"/>
          <w:szCs w:val="14"/>
        </w:rPr>
        <w:t xml:space="preserve">    </w:t>
      </w:r>
      <w:r>
        <w:t>Definition</w:t>
      </w:r>
    </w:p>
    <w:p w14:paraId="14ABAF70"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lang w:val="en-GB"/>
        </w:rPr>
        <w:t>i</w:t>
      </w:r>
      <w:r>
        <w:rPr>
          <w:rStyle w:val="codechar1"/>
          <w:rFonts w:ascii="Courier" w:hAnsi="Courier"/>
          <w:lang w:val="en-GB"/>
        </w:rPr>
        <w:t>avg</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TrackGroupBox</w:t>
      </w:r>
      <w:proofErr w:type="spellEnd"/>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1976159C" w14:textId="77777777" w:rsidR="008E6B85" w:rsidRDefault="008E6B85" w:rsidP="003979C1">
      <w:pPr>
        <w:spacing w:before="100" w:beforeAutospacing="1" w:after="100" w:afterAutospacing="1"/>
      </w:pPr>
      <w:r>
        <w:t xml:space="preserve">Instanced attribute variant track groups are defined using </w:t>
      </w:r>
      <w:proofErr w:type="spellStart"/>
      <w:r>
        <w:rPr>
          <w:rStyle w:val="codechar1"/>
          <w:rFonts w:ascii="Courier" w:hAnsi="Courier"/>
          <w:lang w:val="en-GB"/>
        </w:rPr>
        <w:t>InstancedAttributeVariantTrackGroupBox</w:t>
      </w:r>
      <w:proofErr w:type="spellEnd"/>
      <w:r>
        <w:t xml:space="preserve">, which extends </w:t>
      </w:r>
      <w:proofErr w:type="spellStart"/>
      <w:r>
        <w:rPr>
          <w:rStyle w:val="codechar1"/>
          <w:rFonts w:ascii="Courier" w:hAnsi="Courier"/>
          <w:lang w:val="en-GB"/>
        </w:rPr>
        <w:t>TrackGroupTypeBox</w:t>
      </w:r>
      <w:proofErr w:type="spellEnd"/>
      <w:r>
        <w:t xml:space="preserve"> as defined in ISO/IEC 14496-12. The tracks belonging to the track group are considered as alternative attributes for instanced rendering and shall contain information that can be indexed using the same set of UV-coordinates. Zero or more tracks of the group may be used at any given time. </w:t>
      </w:r>
    </w:p>
    <w:p w14:paraId="6227C4CE" w14:textId="77777777" w:rsidR="008E6B85" w:rsidRDefault="008E6B85" w:rsidP="003979C1">
      <w:pPr>
        <w:pStyle w:val="Heading4"/>
        <w:numPr>
          <w:ilvl w:val="0"/>
          <w:numId w:val="0"/>
        </w:numPr>
      </w:pPr>
      <w:r>
        <w:rPr>
          <w:rFonts w:eastAsia="Cambria" w:cs="Cambria"/>
        </w:rPr>
        <w:t>3.2.2.2</w:t>
      </w:r>
      <w:r>
        <w:rPr>
          <w:rFonts w:eastAsia="Cambria"/>
          <w:sz w:val="14"/>
          <w:szCs w:val="14"/>
        </w:rPr>
        <w:t xml:space="preserve">    </w:t>
      </w:r>
      <w:r>
        <w:t>Syntax</w:t>
      </w:r>
    </w:p>
    <w:p w14:paraId="2AB60973" w14:textId="77777777" w:rsidR="008E6B85" w:rsidRDefault="008E6B85" w:rsidP="003979C1">
      <w:pPr>
        <w:pStyle w:val="code"/>
      </w:pPr>
      <w:r>
        <w:t>aligned(8) class InstancedAttributeVariantTrackGroupBox extends TrackGroupTypeBox('iavg') {</w:t>
      </w:r>
    </w:p>
    <w:p w14:paraId="249548DC" w14:textId="77777777" w:rsidR="008E6B85" w:rsidRDefault="008E6B85" w:rsidP="003979C1">
      <w:pPr>
        <w:pStyle w:val="code"/>
      </w:pPr>
      <w:r>
        <w:tab/>
        <w:t>// track_group_id is inherited from TrackGroupTypeBox</w:t>
      </w:r>
    </w:p>
    <w:p w14:paraId="0E18EFB9" w14:textId="77777777" w:rsidR="008E6B85" w:rsidRDefault="008E6B85" w:rsidP="003979C1">
      <w:pPr>
        <w:pStyle w:val="code"/>
      </w:pPr>
      <w:r>
        <w:t>}</w:t>
      </w:r>
    </w:p>
    <w:p w14:paraId="6DB150D7" w14:textId="77777777" w:rsidR="008E6B85" w:rsidRDefault="008E6B85" w:rsidP="003979C1">
      <w:pPr>
        <w:pStyle w:val="Heading2"/>
        <w:numPr>
          <w:ilvl w:val="0"/>
          <w:numId w:val="0"/>
        </w:numPr>
      </w:pPr>
      <w:r>
        <w:rPr>
          <w:rFonts w:eastAsia="Calibri" w:cs="Calibri"/>
        </w:rPr>
        <w:t>3.3</w:t>
      </w:r>
      <w:r>
        <w:rPr>
          <w:rFonts w:eastAsia="Calibri"/>
          <w:sz w:val="14"/>
          <w:szCs w:val="14"/>
        </w:rPr>
        <w:t xml:space="preserve">        </w:t>
      </w:r>
      <w:r>
        <w:t>Grouping alternative attributes for instanced rendering</w:t>
      </w:r>
    </w:p>
    <w:p w14:paraId="467730A1" w14:textId="77777777" w:rsidR="008E6B85" w:rsidRDefault="008E6B85" w:rsidP="003979C1">
      <w:pPr>
        <w:pStyle w:val="Heading3"/>
        <w:numPr>
          <w:ilvl w:val="0"/>
          <w:numId w:val="0"/>
        </w:numPr>
      </w:pPr>
      <w:r>
        <w:rPr>
          <w:rFonts w:eastAsia="Calibri" w:cs="Calibri"/>
        </w:rPr>
        <w:t>3.3.1</w:t>
      </w:r>
      <w:r>
        <w:rPr>
          <w:rFonts w:eastAsia="Calibri"/>
          <w:sz w:val="14"/>
          <w:szCs w:val="14"/>
        </w:rPr>
        <w:t xml:space="preserve">       </w:t>
      </w:r>
      <w:r>
        <w:t>General</w:t>
      </w:r>
    </w:p>
    <w:p w14:paraId="65917950" w14:textId="77777777" w:rsidR="008E6B85" w:rsidRDefault="008E6B85" w:rsidP="003979C1">
      <w:pPr>
        <w:spacing w:before="100" w:beforeAutospacing="1" w:after="100" w:afterAutospacing="1"/>
      </w:pPr>
      <w:r>
        <w:t xml:space="preserve">For instanced rendering, multiple versions of an attribute item may exist that can be indexed using the same set of UV-coordinates and the same mesh. For such applications, instanced attribute entity group offers the needed information to identify items that can be considered as alternative attributes for instanced drawing. An application may choose to use zero or more items from the entity group and the entity group does not mandate any rendering behavior. It merely informs that there is an option for instanced drawing with different attribute variants. </w:t>
      </w:r>
    </w:p>
    <w:p w14:paraId="18E7D053" w14:textId="77777777" w:rsidR="008E6B85" w:rsidRDefault="008E6B85" w:rsidP="003979C1">
      <w:pPr>
        <w:pStyle w:val="Heading3"/>
        <w:numPr>
          <w:ilvl w:val="0"/>
          <w:numId w:val="0"/>
        </w:numPr>
      </w:pPr>
      <w:bookmarkStart w:id="9" w:name="_Ref65661087"/>
      <w:r>
        <w:rPr>
          <w:rFonts w:eastAsia="Calibri" w:cs="Calibri"/>
        </w:rPr>
        <w:t>3.3.2</w:t>
      </w:r>
      <w:r>
        <w:rPr>
          <w:rFonts w:eastAsia="Calibri"/>
          <w:sz w:val="14"/>
          <w:szCs w:val="14"/>
        </w:rPr>
        <w:t xml:space="preserve">       </w:t>
      </w:r>
      <w:r>
        <w:t>Instanced attribute variant entity to group box</w:t>
      </w:r>
      <w:bookmarkEnd w:id="9"/>
    </w:p>
    <w:p w14:paraId="102FC6F6" w14:textId="77777777" w:rsidR="008E6B85" w:rsidRDefault="008E6B85" w:rsidP="003979C1">
      <w:pPr>
        <w:pStyle w:val="Heading4"/>
        <w:numPr>
          <w:ilvl w:val="0"/>
          <w:numId w:val="0"/>
        </w:numPr>
      </w:pPr>
      <w:r>
        <w:rPr>
          <w:rFonts w:eastAsia="Cambria" w:cs="Cambria"/>
        </w:rPr>
        <w:t>3.3.2.1</w:t>
      </w:r>
      <w:r>
        <w:rPr>
          <w:rFonts w:eastAsia="Cambria"/>
          <w:sz w:val="14"/>
          <w:szCs w:val="14"/>
        </w:rPr>
        <w:t xml:space="preserve">    </w:t>
      </w:r>
      <w:r>
        <w:t>Definition</w:t>
      </w:r>
    </w:p>
    <w:p w14:paraId="13F097CC"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rFonts w:ascii="Courier" w:hAnsi="Courier"/>
          <w:lang w:val="en-GB"/>
        </w:rPr>
        <w:t>eiav</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GroupsListBox</w:t>
      </w:r>
      <w:proofErr w:type="spellEnd"/>
      <w:r>
        <w:rPr>
          <w:rStyle w:val="codechar1"/>
          <w:rFonts w:ascii="Courier" w:hAnsi="Courier"/>
          <w:lang w:val="en-GB"/>
        </w:rPr>
        <w:t xml:space="preserve"> </w:t>
      </w:r>
      <w:r>
        <w:t>(</w:t>
      </w:r>
      <w:r>
        <w:rPr>
          <w:rFonts w:ascii="Courier New" w:hAnsi="Courier New"/>
          <w:sz w:val="20"/>
        </w:rPr>
        <w:t>'</w:t>
      </w:r>
      <w:proofErr w:type="spellStart"/>
      <w:r>
        <w:rPr>
          <w:rFonts w:ascii="Courier New" w:hAnsi="Courier New"/>
          <w:sz w:val="20"/>
        </w:rPr>
        <w:t>grpl</w:t>
      </w:r>
      <w:proofErr w:type="spellEnd"/>
      <w:r>
        <w:rPr>
          <w:rFonts w:ascii="Courier New" w:hAnsi="Courier New"/>
          <w:sz w:val="20"/>
        </w:rPr>
        <w:t>'</w:t>
      </w:r>
      <w:r>
        <w:t>)</w:t>
      </w:r>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0FFC2B14" w14:textId="77777777" w:rsidR="008E6B85" w:rsidRDefault="008E6B85" w:rsidP="003979C1">
      <w:pPr>
        <w:spacing w:before="100" w:beforeAutospacing="1" w:after="100" w:afterAutospacing="1"/>
      </w:pPr>
      <w:r>
        <w:t xml:space="preserve">An </w:t>
      </w:r>
      <w:proofErr w:type="spellStart"/>
      <w:r>
        <w:rPr>
          <w:rStyle w:val="codechar1"/>
          <w:rFonts w:ascii="Courier" w:hAnsi="Courier"/>
          <w:lang w:val="en-GB"/>
        </w:rPr>
        <w:t>EntityToGroupBox</w:t>
      </w:r>
      <w:proofErr w:type="spellEnd"/>
      <w:r>
        <w:t xml:space="preserve"> with </w:t>
      </w:r>
      <w:proofErr w:type="spellStart"/>
      <w:r>
        <w:rPr>
          <w:rStyle w:val="codechar1"/>
          <w:rFonts w:ascii="Courier" w:hAnsi="Courier"/>
          <w:lang w:val="en-GB"/>
        </w:rPr>
        <w:t>grouping_type</w:t>
      </w:r>
      <w:proofErr w:type="spellEnd"/>
      <w:r>
        <w:t xml:space="preserve"> equal to '</w:t>
      </w:r>
      <w:proofErr w:type="spellStart"/>
      <w:r>
        <w:rPr>
          <w:rStyle w:val="codechar1"/>
          <w:rFonts w:ascii="Courier" w:hAnsi="Courier"/>
          <w:lang w:val="en-GB"/>
        </w:rPr>
        <w:t>eiav</w:t>
      </w:r>
      <w:proofErr w:type="spellEnd"/>
      <w:r>
        <w:t xml:space="preserve">' indicates attribute items that shall be considered as variants for instanced rendering. Each item belonging to the entity group shall be indexable with the same UV-coordinates. An </w:t>
      </w:r>
      <w:proofErr w:type="spellStart"/>
      <w:r>
        <w:rPr>
          <w:rStyle w:val="codechar1"/>
          <w:rFonts w:ascii="Courier" w:hAnsi="Courier"/>
          <w:lang w:val="en-GB"/>
        </w:rPr>
        <w:t>InstancedAttributeVariantEntityToGroupBox</w:t>
      </w:r>
      <w:proofErr w:type="spellEnd"/>
      <w:r>
        <w:t xml:space="preserve"> is used to group non-timed (item) V3C data in the same group. Zero or more items from the group may be needed at any given time. </w:t>
      </w:r>
    </w:p>
    <w:p w14:paraId="580D5A0F" w14:textId="77777777" w:rsidR="008E6B85" w:rsidRDefault="008E6B85" w:rsidP="003979C1">
      <w:pPr>
        <w:pStyle w:val="Heading4"/>
        <w:numPr>
          <w:ilvl w:val="0"/>
          <w:numId w:val="0"/>
        </w:numPr>
      </w:pPr>
      <w:r>
        <w:rPr>
          <w:rFonts w:eastAsia="Cambria" w:cs="Cambria"/>
        </w:rPr>
        <w:lastRenderedPageBreak/>
        <w:t>3.3.2.2</w:t>
      </w:r>
      <w:r>
        <w:rPr>
          <w:rFonts w:eastAsia="Cambria"/>
          <w:sz w:val="14"/>
          <w:szCs w:val="14"/>
        </w:rPr>
        <w:t xml:space="preserve">    </w:t>
      </w:r>
      <w:r>
        <w:rPr>
          <w:lang w:eastAsia="zh-CN"/>
        </w:rPr>
        <w:t xml:space="preserve"> </w:t>
      </w:r>
      <w:r>
        <w:t>Syntax</w:t>
      </w:r>
    </w:p>
    <w:p w14:paraId="1344C958" w14:textId="77777777" w:rsidR="008E6B85" w:rsidRDefault="008E6B85" w:rsidP="003979C1">
      <w:pPr>
        <w:pStyle w:val="code"/>
      </w:pPr>
      <w:r>
        <w:t>aligned(8) class InstancedAttributeVariantEntityToGroupBox extends EntityToGroupBox('eiav') {}</w:t>
      </w:r>
    </w:p>
    <w:p w14:paraId="50ECEAEB" w14:textId="77777777" w:rsidR="008E6B85" w:rsidRDefault="008E6B85" w:rsidP="003979C1">
      <w:pPr>
        <w:pStyle w:val="Heading1"/>
        <w:numPr>
          <w:ilvl w:val="0"/>
          <w:numId w:val="0"/>
        </w:numPr>
      </w:pPr>
      <w:r>
        <w:rPr>
          <w:rFonts w:eastAsia="Calibri" w:cs="Calibri"/>
          <w:lang w:val="en-CA"/>
        </w:rPr>
        <w:t>4</w:t>
      </w:r>
      <w:r>
        <w:rPr>
          <w:rFonts w:eastAsia="Calibri"/>
          <w:sz w:val="14"/>
          <w:szCs w:val="14"/>
          <w:lang w:val="en-CA"/>
        </w:rPr>
        <w:t xml:space="preserve">         </w:t>
      </w:r>
      <w:r>
        <w:rPr>
          <w:lang w:val="en-CA"/>
        </w:rPr>
        <w:t>Proposal</w:t>
      </w:r>
    </w:p>
    <w:p w14:paraId="2BFD0AD2" w14:textId="77777777" w:rsidR="008E6B85" w:rsidRDefault="008E6B85" w:rsidP="003979C1">
      <w:pPr>
        <w:spacing w:before="100" w:beforeAutospacing="1" w:after="100" w:afterAutospacing="1"/>
      </w:pPr>
      <w:r>
        <w:rPr>
          <w:lang w:val="en-GB"/>
        </w:rPr>
        <w:t xml:space="preserve">It is proposed to include Clauses 3.1, </w:t>
      </w:r>
      <w:r>
        <w:rPr>
          <w:lang w:val="en-GB"/>
        </w:rPr>
        <w:fldChar w:fldCharType="begin"/>
      </w:r>
      <w:r>
        <w:rPr>
          <w:lang w:val="en-GB"/>
        </w:rPr>
        <w:instrText xml:space="preserve"> REF _Ref147320403 \r \h  \* MERGEFORMAT </w:instrText>
      </w:r>
      <w:r>
        <w:rPr>
          <w:lang w:val="en-GB"/>
        </w:rPr>
      </w:r>
      <w:r>
        <w:rPr>
          <w:lang w:val="en-GB"/>
        </w:rPr>
        <w:fldChar w:fldCharType="separate"/>
      </w:r>
      <w:r>
        <w:rPr>
          <w:lang w:val="en-GB"/>
        </w:rPr>
        <w:t>3</w:t>
      </w:r>
      <w:r>
        <w:rPr>
          <w:lang w:val="en-GB"/>
        </w:rPr>
        <w:fldChar w:fldCharType="end"/>
      </w:r>
      <w:r>
        <w:rPr>
          <w:lang w:val="en-GB"/>
        </w:rPr>
        <w:t>.2 and 3.3 in edition two of ISO/IEC 23090-10.</w:t>
      </w:r>
    </w:p>
    <w:p w14:paraId="2594DEC7" w14:textId="77777777" w:rsidR="008E6B85" w:rsidRDefault="008E6B85" w:rsidP="003979C1">
      <w:pPr>
        <w:pStyle w:val="Heading1"/>
        <w:numPr>
          <w:ilvl w:val="0"/>
          <w:numId w:val="0"/>
        </w:numPr>
      </w:pPr>
      <w:r>
        <w:rPr>
          <w:rFonts w:eastAsia="Calibri" w:cs="Calibri"/>
          <w:lang w:val="en-CA"/>
        </w:rPr>
        <w:t>5</w:t>
      </w:r>
      <w:r>
        <w:rPr>
          <w:rFonts w:eastAsia="Calibri"/>
          <w:sz w:val="14"/>
          <w:szCs w:val="14"/>
          <w:lang w:val="en-CA"/>
        </w:rPr>
        <w:t xml:space="preserve">         </w:t>
      </w:r>
      <w:r>
        <w:rPr>
          <w:lang w:val="en-CA"/>
        </w:rPr>
        <w:t>References</w:t>
      </w:r>
    </w:p>
    <w:p w14:paraId="5B332C84" w14:textId="77777777" w:rsidR="008E6B85" w:rsidRDefault="008E6B85" w:rsidP="003979C1">
      <w:pPr>
        <w:spacing w:before="100" w:beforeAutospacing="1" w:after="100" w:afterAutospacing="1"/>
      </w:pPr>
      <w:r>
        <w:rPr>
          <w:rStyle w:val="normaltextrun"/>
          <w:color w:val="000000" w:themeColor="text1"/>
        </w:rPr>
        <w:t>[1]</w:t>
      </w:r>
      <w:r>
        <w:rPr>
          <w:rStyle w:val="normaltextrun"/>
          <w:color w:val="000000" w:themeColor="text1"/>
        </w:rPr>
        <w:tab/>
        <w:t>ISO/IEC CD 23090-29 Video-based dynamic mesh coding.</w:t>
      </w:r>
    </w:p>
    <w:p w14:paraId="553FB4F2" w14:textId="77777777" w:rsidR="008E6B85" w:rsidRDefault="008E6B85" w:rsidP="003979C1">
      <w:pPr>
        <w:spacing w:before="100" w:beforeAutospacing="1" w:after="100" w:afterAutospacing="1"/>
      </w:pPr>
      <w:r>
        <w:t>[2] ISO/IEC 14496-12 ISO base media file format.</w:t>
      </w:r>
    </w:p>
    <w:p w14:paraId="080D7E76" w14:textId="59D2D105" w:rsidR="008E6B85" w:rsidRDefault="008E6B85" w:rsidP="003979C1">
      <w:pPr>
        <w:spacing w:before="100" w:beforeAutospacing="1" w:after="100" w:afterAutospacing="1"/>
        <w:rPr>
          <w:rStyle w:val="normaltextrun"/>
          <w:color w:val="000000" w:themeColor="text1"/>
        </w:rPr>
      </w:pPr>
      <w:r>
        <w:rPr>
          <w:rStyle w:val="normaltextrun"/>
          <w:color w:val="000000"/>
          <w:shd w:val="clear" w:color="auto" w:fill="FFFFFF"/>
          <w:lang w:val="en-CA"/>
        </w:rPr>
        <w:t xml:space="preserve">[3] </w:t>
      </w:r>
      <w:r>
        <w:rPr>
          <w:rStyle w:val="normaltextrun"/>
          <w:color w:val="000000" w:themeColor="text1"/>
        </w:rPr>
        <w:t>ISO/IEC 23090-10 WD Carriage of Visual Volumetric Video-based Coding Data Ed 2.</w:t>
      </w:r>
    </w:p>
    <w:p w14:paraId="07A99733" w14:textId="101A382D" w:rsidR="003979C1" w:rsidRDefault="003979C1" w:rsidP="003979C1">
      <w:pPr>
        <w:spacing w:before="100" w:beforeAutospacing="1" w:after="100" w:afterAutospacing="1"/>
      </w:pPr>
    </w:p>
    <w:p w14:paraId="58E9D61C" w14:textId="1DC7E01E" w:rsidR="003979C1" w:rsidRDefault="003979C1" w:rsidP="003979C1">
      <w:pPr>
        <w:pStyle w:val="1"/>
        <w:numPr>
          <w:ilvl w:val="0"/>
          <w:numId w:val="0"/>
        </w:numPr>
        <w:ind w:left="420"/>
      </w:pPr>
    </w:p>
    <w:p w14:paraId="342839E0" w14:textId="77777777" w:rsidR="003979C1" w:rsidRDefault="003979C1">
      <w:pPr>
        <w:spacing w:before="0" w:after="0"/>
        <w:jc w:val="left"/>
        <w:rPr>
          <w:rFonts w:eastAsia="Yu Mincho" w:cs="Arial"/>
          <w:b/>
          <w:bCs/>
          <w:kern w:val="32"/>
          <w:sz w:val="32"/>
          <w:szCs w:val="32"/>
          <w:lang w:val="en-CA"/>
        </w:rPr>
      </w:pPr>
      <w:r>
        <w:br w:type="page"/>
      </w:r>
    </w:p>
    <w:p w14:paraId="4ACAA49E" w14:textId="62E2DC3F" w:rsidR="003979C1" w:rsidRDefault="003979C1" w:rsidP="003979C1">
      <w:pPr>
        <w:pStyle w:val="1"/>
      </w:pPr>
      <w:r>
        <w:lastRenderedPageBreak/>
        <w:t>On signaling multiple V3C parameter sets in ISO/IEC 23090-10 (m70325)</w:t>
      </w:r>
    </w:p>
    <w:p w14:paraId="0CC668CF" w14:textId="32AF774F" w:rsidR="003979C1" w:rsidRDefault="003979C1" w:rsidP="003979C1"/>
    <w:p w14:paraId="1080EEB0" w14:textId="3D519960" w:rsidR="003979C1" w:rsidRDefault="003979C1" w:rsidP="003979C1"/>
    <w:p w14:paraId="7E75BDA1" w14:textId="05F8CDD1" w:rsidR="003979C1" w:rsidRDefault="003979C1" w:rsidP="003979C1"/>
    <w:p w14:paraId="4701366B" w14:textId="77777777" w:rsidR="003979C1" w:rsidRPr="003979C1" w:rsidRDefault="003979C1" w:rsidP="006B753F">
      <w:pPr>
        <w:pStyle w:val="Heading1"/>
        <w:numPr>
          <w:ilvl w:val="0"/>
          <w:numId w:val="13"/>
        </w:numPr>
        <w:rPr>
          <w:lang w:val="en-CA"/>
        </w:rPr>
      </w:pPr>
      <w:r w:rsidRPr="003979C1">
        <w:rPr>
          <w:lang w:val="en-CA"/>
        </w:rPr>
        <w:t>Introduction</w:t>
      </w:r>
    </w:p>
    <w:p w14:paraId="1491740D" w14:textId="77777777" w:rsidR="003979C1" w:rsidRPr="003979C1" w:rsidRDefault="003979C1" w:rsidP="003979C1">
      <w:pPr>
        <w:spacing w:before="0"/>
      </w:pPr>
      <w:r w:rsidRPr="003979C1">
        <w:t xml:space="preserve">The ISO/IEC 23090-10 (Carriage of V3C Data) specification </w:t>
      </w:r>
      <w:r w:rsidRPr="003979C1">
        <w:fldChar w:fldCharType="begin"/>
      </w:r>
      <w:r w:rsidRPr="003979C1">
        <w:instrText xml:space="preserve"> REF _Ref148003700 \r \h </w:instrText>
      </w:r>
      <w:r w:rsidRPr="003979C1">
        <w:fldChar w:fldCharType="separate"/>
      </w:r>
      <w:r w:rsidRPr="003979C1">
        <w:rPr>
          <w:rFonts w:hint="cs"/>
        </w:rPr>
        <w:t>‎</w:t>
      </w:r>
      <w:r w:rsidRPr="003979C1">
        <w:t>[1]</w:t>
      </w:r>
      <w:r w:rsidRPr="003979C1">
        <w:fldChar w:fldCharType="end"/>
      </w:r>
      <w:r w:rsidRPr="003979C1">
        <w:t xml:space="preserve"> defines how to carry V3C bitstream in ISOBMFF media containers. The ISO/IEC 23090-5 (Visual Volumetric Video-based Coding) specification [2] supports signaling of multiple V3C parameter sets in a V3C bitstream. When the VPS information is changing over time in the V3C bitstream, the V3C unit header information for the following V3C units will also change accordingly to reference the new VPS.</w:t>
      </w:r>
    </w:p>
    <w:p w14:paraId="2B1DCDA6" w14:textId="77777777" w:rsidR="003979C1" w:rsidRPr="003979C1" w:rsidRDefault="003979C1" w:rsidP="003979C1">
      <w:pPr>
        <w:spacing w:before="0"/>
      </w:pPr>
      <w:r w:rsidRPr="003979C1">
        <w:t xml:space="preserve">The ISO/IEC 23090-10 Carriage of V3C Data specification [1] defines the storage of V3C parameter sets (VPS) in a </w:t>
      </w:r>
      <w:r w:rsidRPr="003979C1">
        <w:rPr>
          <w:rFonts w:ascii="Courier" w:hAnsi="Courier"/>
          <w:color w:val="000000"/>
        </w:rPr>
        <w:t>V3CDecoderConfigurationRecord</w:t>
      </w:r>
      <w:r w:rsidRPr="003979C1">
        <w:t xml:space="preserve">. Though the semantics of the </w:t>
      </w:r>
      <w:r w:rsidRPr="003979C1">
        <w:rPr>
          <w:rFonts w:ascii="Courier" w:hAnsi="Courier"/>
          <w:color w:val="000000"/>
        </w:rPr>
        <w:t>V3CDecoderConfigurationRecord</w:t>
      </w:r>
      <w:r w:rsidRPr="003979C1">
        <w:t xml:space="preserve"> provides the flexibility to include multiple V3C parameter sets, the specification restricts the number of V3C parameter sets to one. TMC2 reference software supports generating the V3C bitstreams with multiple V3C parameter sets.</w:t>
      </w:r>
    </w:p>
    <w:p w14:paraId="31671240" w14:textId="77777777" w:rsidR="003979C1" w:rsidRPr="003979C1" w:rsidRDefault="003979C1" w:rsidP="003979C1">
      <w:pPr>
        <w:spacing w:before="0"/>
      </w:pPr>
      <w:r w:rsidRPr="003979C1">
        <w:t xml:space="preserve">Hence, the ISO/IEC 23090-10 specification does not clearly specify how to handle multiple V3C parameter sets and multiple V3C unit headers information when they are changing over the time in a V3C bitstream. </w:t>
      </w:r>
    </w:p>
    <w:p w14:paraId="5A33FCE3" w14:textId="77777777" w:rsidR="003979C1" w:rsidRPr="003979C1" w:rsidRDefault="003979C1" w:rsidP="003979C1">
      <w:pPr>
        <w:spacing w:before="0"/>
      </w:pPr>
      <w:r w:rsidRPr="003979C1">
        <w:t xml:space="preserve">In this contribution, we propose two different solutions to address the above-mentioned issue: </w:t>
      </w:r>
    </w:p>
    <w:p w14:paraId="17796FED"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allowing multiple sample entries</w:t>
      </w:r>
    </w:p>
    <w:p w14:paraId="28C79A4F"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introducing a new sample to group box and the Sample group description entry to signal the V3C parameter sets and the associated V3C unit headers present in the V3C bitstream.</w:t>
      </w:r>
    </w:p>
    <w:p w14:paraId="0C779FEB" w14:textId="77777777" w:rsidR="003979C1" w:rsidRPr="003979C1" w:rsidRDefault="003979C1" w:rsidP="003979C1">
      <w:pPr>
        <w:spacing w:before="0"/>
      </w:pPr>
      <w:r w:rsidRPr="003979C1">
        <w:t>The specification text changes for Solution 1 are provided in a different file. The specification text changes for Solution 2 are provided in section 2.2 of this document.</w:t>
      </w:r>
    </w:p>
    <w:p w14:paraId="643EBE54" w14:textId="77777777" w:rsidR="003979C1" w:rsidRPr="003979C1" w:rsidRDefault="003979C1" w:rsidP="006B753F">
      <w:pPr>
        <w:pStyle w:val="Heading1"/>
        <w:numPr>
          <w:ilvl w:val="0"/>
          <w:numId w:val="13"/>
        </w:numPr>
        <w:rPr>
          <w:lang w:val="en-CA"/>
        </w:rPr>
      </w:pPr>
      <w:r w:rsidRPr="003979C1">
        <w:rPr>
          <w:lang w:val="en-CA"/>
        </w:rPr>
        <w:t>Proposed Solutions</w:t>
      </w:r>
    </w:p>
    <w:p w14:paraId="5618930D" w14:textId="77777777" w:rsidR="003979C1" w:rsidRPr="003979C1" w:rsidRDefault="003979C1" w:rsidP="006B753F">
      <w:pPr>
        <w:pStyle w:val="Heading2"/>
        <w:numPr>
          <w:ilvl w:val="1"/>
          <w:numId w:val="13"/>
        </w:numPr>
      </w:pPr>
      <w:r w:rsidRPr="003979C1">
        <w:t>Solution-1: Multiple sample entries</w:t>
      </w:r>
    </w:p>
    <w:p w14:paraId="07CE4134" w14:textId="77777777" w:rsidR="003979C1" w:rsidRPr="003979C1" w:rsidRDefault="003979C1" w:rsidP="006B753F">
      <w:pPr>
        <w:pStyle w:val="Heading3"/>
        <w:numPr>
          <w:ilvl w:val="2"/>
          <w:numId w:val="13"/>
        </w:numPr>
      </w:pPr>
      <w:bookmarkStart w:id="10" w:name="_Toc57208258"/>
      <w:r w:rsidRPr="003979C1">
        <w:t>V3C bitstream</w:t>
      </w:r>
      <w:bookmarkEnd w:id="10"/>
      <w:r w:rsidRPr="003979C1">
        <w:t xml:space="preserve"> track </w:t>
      </w:r>
    </w:p>
    <w:p w14:paraId="0EA81573" w14:textId="77777777" w:rsidR="003979C1" w:rsidRPr="003979C1" w:rsidRDefault="003979C1" w:rsidP="003979C1">
      <w:pPr>
        <w:spacing w:before="0"/>
        <w:rPr>
          <w:rFonts w:eastAsia="맑은 고딕"/>
          <w:highlight w:val="yellow"/>
          <w:lang w:eastAsia="ko-KR"/>
        </w:rPr>
      </w:pPr>
      <w:r w:rsidRPr="003979C1">
        <w:t>W</w:t>
      </w:r>
      <w:r w:rsidRPr="003979C1">
        <w:rPr>
          <w:rFonts w:eastAsia="맑은 고딕"/>
          <w:lang w:eastAsia="ko-KR"/>
        </w:rPr>
        <w:t>hen the V3C data is carried using a V3C bitstream track and multiple the V3C parameter sets are present in a V3C bitstream, V3C parameter sets information can be stored using multiple sample entries in the V3C bitstream track.</w:t>
      </w:r>
    </w:p>
    <w:p w14:paraId="614BA109" w14:textId="77777777" w:rsidR="003979C1" w:rsidRPr="003979C1" w:rsidRDefault="003979C1" w:rsidP="003979C1">
      <w:pPr>
        <w:spacing w:before="0"/>
      </w:pPr>
      <w:r w:rsidRPr="003979C1">
        <w:rPr>
          <w:rFonts w:eastAsia="맑은 고딕"/>
          <w:lang w:eastAsia="ko-KR"/>
        </w:rPr>
        <w:t xml:space="preserve">Each V3C parameter set associated with one or more samples in a V3C bitstream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All sample entries present in a V3C bitstream track are </w:t>
      </w:r>
      <w:proofErr w:type="spellStart"/>
      <w:r w:rsidRPr="003979C1">
        <w:rPr>
          <w:rFonts w:eastAsia="맑은 고딕"/>
          <w:lang w:eastAsia="ko-KR"/>
        </w:rPr>
        <w:t>signalled</w:t>
      </w:r>
      <w:proofErr w:type="spellEnd"/>
      <w:r w:rsidRPr="003979C1">
        <w:rPr>
          <w:rFonts w:eastAsia="맑은 고딕"/>
          <w:lang w:eastAsia="ko-KR"/>
        </w:rPr>
        <w:t xml:space="preserve"> in the </w:t>
      </w:r>
      <w:proofErr w:type="spellStart"/>
      <w:r w:rsidRPr="003979C1">
        <w:rPr>
          <w:rFonts w:ascii="Courier" w:hAnsi="Courier"/>
          <w:color w:val="000000"/>
        </w:rPr>
        <w:t>SampleDescriptionBox</w:t>
      </w:r>
      <w:proofErr w:type="spellEnd"/>
      <w:r w:rsidRPr="003979C1">
        <w:rPr>
          <w:rFonts w:eastAsia="맑은 고딕"/>
          <w:lang w:eastAsia="ko-KR"/>
        </w:rPr>
        <w:t xml:space="preserve"> of that track</w:t>
      </w:r>
      <w:r w:rsidRPr="003979C1">
        <w:t xml:space="preserve">. </w:t>
      </w:r>
      <w:r w:rsidRPr="003979C1">
        <w:rPr>
          <w:rFonts w:eastAsia="맑은 고딕"/>
          <w:lang w:eastAsia="ko-KR"/>
        </w:rPr>
        <w:t xml:space="preserve">Each </w:t>
      </w:r>
      <w:proofErr w:type="spellStart"/>
      <w:r w:rsidRPr="003979C1">
        <w:rPr>
          <w:rFonts w:ascii="Courier" w:hAnsi="Courier"/>
          <w:color w:val="000000"/>
        </w:rPr>
        <w:t>SampleEntry</w:t>
      </w:r>
      <w:proofErr w:type="spellEnd"/>
      <w:r w:rsidRPr="003979C1">
        <w:rPr>
          <w:rFonts w:eastAsia="맑은 고딕"/>
          <w:lang w:eastAsia="ko-KR"/>
        </w:rPr>
        <w:t xml:space="preserve"> in a </w:t>
      </w:r>
      <w:proofErr w:type="spellStart"/>
      <w:r w:rsidRPr="003979C1">
        <w:rPr>
          <w:rFonts w:ascii="Courier" w:hAnsi="Courier"/>
          <w:color w:val="000000"/>
        </w:rPr>
        <w:t>SampleDescriptionBox</w:t>
      </w:r>
      <w:proofErr w:type="spellEnd"/>
      <w:r w:rsidRPr="003979C1">
        <w:rPr>
          <w:rFonts w:eastAsia="맑은 고딕"/>
          <w:lang w:eastAsia="ko-KR"/>
        </w:rPr>
        <w:t xml:space="preserve"> is identified using the </w:t>
      </w:r>
      <w:proofErr w:type="spellStart"/>
      <w:r w:rsidRPr="003979C1">
        <w:rPr>
          <w:rFonts w:ascii="Courier" w:hAnsi="Courier"/>
          <w:color w:val="000000"/>
        </w:rPr>
        <w:t>sample_description_index</w:t>
      </w:r>
      <w:proofErr w:type="spellEnd"/>
      <w:r w:rsidRPr="003979C1">
        <w:rPr>
          <w:rFonts w:eastAsia="맑은 고딕"/>
          <w:lang w:eastAsia="ko-KR"/>
        </w:rPr>
        <w:t xml:space="preserve">. The group of samples in a V3C bitstream track that refers to a V3C parameter set,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2D6DC251" w14:textId="77777777" w:rsidR="003979C1" w:rsidRPr="003979C1" w:rsidRDefault="003979C1" w:rsidP="006B753F">
      <w:pPr>
        <w:pStyle w:val="Heading3"/>
        <w:numPr>
          <w:ilvl w:val="2"/>
          <w:numId w:val="13"/>
        </w:numPr>
      </w:pPr>
      <w:bookmarkStart w:id="11" w:name="_Ref32416899"/>
      <w:bookmarkStart w:id="12" w:name="_Toc80301639"/>
      <w:bookmarkStart w:id="13" w:name="_Toc57208259"/>
      <w:bookmarkStart w:id="14" w:name="_Ref41308459"/>
      <w:r w:rsidRPr="003979C1">
        <w:lastRenderedPageBreak/>
        <w:t xml:space="preserve">Multi-track </w:t>
      </w:r>
      <w:bookmarkEnd w:id="11"/>
      <w:r w:rsidRPr="003979C1">
        <w:t>encapsulation of V3C data</w:t>
      </w:r>
      <w:bookmarkEnd w:id="12"/>
      <w:bookmarkEnd w:id="13"/>
      <w:bookmarkEnd w:id="14"/>
    </w:p>
    <w:p w14:paraId="66C4746A"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track</w:t>
      </w:r>
    </w:p>
    <w:p w14:paraId="19B3024B" w14:textId="77777777" w:rsidR="003979C1" w:rsidRPr="003979C1" w:rsidRDefault="003979C1" w:rsidP="003979C1">
      <w:pPr>
        <w:spacing w:before="0" w:after="0"/>
        <w:rPr>
          <w:rFonts w:eastAsia="맑은 고딕"/>
          <w:lang w:eastAsia="ko-KR"/>
        </w:rPr>
      </w:pPr>
      <w:r w:rsidRPr="003979C1">
        <w:rPr>
          <w:rFonts w:eastAsia="맑은 고딕"/>
          <w:lang w:eastAsia="ko-KR"/>
        </w:rPr>
        <w:t xml:space="preserve">Each V3C parameter set and the V3C unit header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parameter set and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36BAD6C" w14:textId="77777777" w:rsidR="003979C1" w:rsidRPr="003979C1" w:rsidRDefault="003979C1" w:rsidP="006B753F">
      <w:pPr>
        <w:pStyle w:val="Heading4"/>
        <w:numPr>
          <w:ilvl w:val="3"/>
          <w:numId w:val="13"/>
        </w:numPr>
        <w:rPr>
          <w:rFonts w:ascii="Calibri" w:hAnsi="Calibri"/>
        </w:rPr>
      </w:pPr>
      <w:r w:rsidRPr="003979C1">
        <w:rPr>
          <w:rFonts w:ascii="Calibri" w:hAnsi="Calibri"/>
        </w:rPr>
        <w:t>Video component track</w:t>
      </w:r>
    </w:p>
    <w:p w14:paraId="54E8C839" w14:textId="77777777" w:rsidR="003979C1" w:rsidRPr="003979C1" w:rsidRDefault="003979C1" w:rsidP="003979C1">
      <w:pPr>
        <w:spacing w:before="0" w:after="0"/>
      </w:pPr>
      <w:r w:rsidRPr="003979C1">
        <w:rPr>
          <w:rFonts w:eastAsia="맑은 고딕"/>
          <w:lang w:eastAsia="ko-KR"/>
        </w:rPr>
        <w:t xml:space="preserve">Each V3C unit header associated with one or more of samples in a video component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(in </w:t>
      </w:r>
      <w:r w:rsidRPr="003979C1">
        <w:rPr>
          <w:rFonts w:ascii="Courier" w:hAnsi="Courier" w:cs="Courier New"/>
          <w:noProof/>
          <w:lang w:val="en-GB" w:eastAsia="ja-JP"/>
        </w:rPr>
        <w:t>SchemeInformationBox)</w:t>
      </w:r>
      <w:r w:rsidRPr="003979C1">
        <w:rPr>
          <w:rFonts w:eastAsia="맑은 고딕"/>
          <w:lang w:eastAsia="ko-KR"/>
        </w:rPr>
        <w:t xml:space="preserve">. The group of samples in a video component track that refers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1561132"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tile tracks</w:t>
      </w:r>
    </w:p>
    <w:p w14:paraId="5DDE6083"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track</w:t>
      </w:r>
    </w:p>
    <w:p w14:paraId="37296805" w14:textId="77777777" w:rsidR="003979C1" w:rsidRPr="003979C1" w:rsidRDefault="003979C1" w:rsidP="003979C1">
      <w:pPr>
        <w:spacing w:before="0" w:after="0"/>
        <w:rPr>
          <w:rFonts w:eastAsia="맑은 고딕"/>
          <w:lang w:eastAsia="ko-KR"/>
        </w:rPr>
      </w:pPr>
      <w:r w:rsidRPr="003979C1">
        <w:rPr>
          <w:rFonts w:eastAsia="맑은 고딕"/>
          <w:lang w:eastAsia="ko-KR"/>
        </w:rPr>
        <w:t>when</w:t>
      </w:r>
      <w:r w:rsidRPr="003979C1">
        <w:rPr>
          <w:rFonts w:ascii="Courier" w:hAnsi="Courier"/>
          <w:color w:val="000000"/>
          <w:sz w:val="20"/>
          <w:szCs w:val="20"/>
        </w:rPr>
        <w:t xml:space="preserve"> </w:t>
      </w:r>
      <w:r w:rsidRPr="003979C1">
        <w:rPr>
          <w:rFonts w:eastAsia="맑은 고딕"/>
          <w:lang w:eastAsia="ko-KR"/>
        </w:rPr>
        <w:t xml:space="preserve">multiple V3C parameter sets are present in a V3C bitstream, the </w:t>
      </w:r>
      <w:r w:rsidRPr="003979C1">
        <w:rPr>
          <w:rFonts w:ascii="Courier" w:hAnsi="Courier"/>
          <w:color w:val="000000"/>
        </w:rPr>
        <w:t>V3CDecoderConfigurationRecord</w:t>
      </w:r>
      <w:r w:rsidRPr="003979C1">
        <w:rPr>
          <w:rFonts w:eastAsia="맑은 고딕"/>
          <w:lang w:eastAsia="ko-KR"/>
        </w:rPr>
        <w:t xml:space="preserve"> present in the</w:t>
      </w:r>
      <w:r w:rsidRPr="003979C1">
        <w:rPr>
          <w:rFonts w:ascii="Courier" w:hAnsi="Courier"/>
          <w:color w:val="000000"/>
        </w:rPr>
        <w:t xml:space="preserve"> </w:t>
      </w:r>
      <w:r w:rsidRPr="003979C1">
        <w:rPr>
          <w:rFonts w:eastAsia="맑은 고딕"/>
          <w:lang w:eastAsia="ko-KR"/>
        </w:rPr>
        <w:t xml:space="preserve">atlas track that references the V3C atlas tile tracks shall store all the V3C parameter sets present in the V3C bitstream. In this case, the </w:t>
      </w:r>
      <w:r w:rsidRPr="003979C1">
        <w:rPr>
          <w:rFonts w:ascii="Courier" w:hAnsi="Courier"/>
          <w:color w:val="000000"/>
        </w:rPr>
        <w:t>num_of_v3c_parameter_sets</w:t>
      </w:r>
      <w:r w:rsidRPr="003979C1">
        <w:rPr>
          <w:rFonts w:ascii="Cambria" w:eastAsia="맑은 고딕" w:hAnsi="Cambria"/>
          <w:szCs w:val="22"/>
          <w:lang w:eastAsia="ko-KR"/>
        </w:rPr>
        <w:t xml:space="preserve"> in </w:t>
      </w:r>
      <w:r w:rsidRPr="003979C1">
        <w:rPr>
          <w:rFonts w:ascii="Courier" w:hAnsi="Courier"/>
          <w:color w:val="000000"/>
        </w:rPr>
        <w:t>V3CDecoderConfigurationRecord</w:t>
      </w:r>
      <w:r w:rsidRPr="003979C1">
        <w:rPr>
          <w:rFonts w:ascii="Cambria" w:eastAsia="맑은 고딕" w:hAnsi="Cambria"/>
          <w:szCs w:val="22"/>
          <w:lang w:eastAsia="ko-KR"/>
        </w:rPr>
        <w:t xml:space="preserve"> shall be equal to the number of unique V3C parameter sets present in the bitstream.</w:t>
      </w:r>
    </w:p>
    <w:p w14:paraId="4A88525F" w14:textId="77777777" w:rsidR="003979C1" w:rsidRPr="003979C1" w:rsidRDefault="003979C1" w:rsidP="003979C1">
      <w:pPr>
        <w:spacing w:before="0" w:after="0"/>
        <w:rPr>
          <w:rFonts w:eastAsia="맑은 고딕"/>
          <w:lang w:eastAsia="ko-KR"/>
        </w:rPr>
      </w:pPr>
    </w:p>
    <w:p w14:paraId="6ACCD615"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available in the V3C bitstream, the </w:t>
      </w:r>
      <w:r w:rsidRPr="003979C1">
        <w:rPr>
          <w:rFonts w:ascii="Courier" w:hAnsi="Courier"/>
          <w:color w:val="000000"/>
          <w:sz w:val="20"/>
          <w:szCs w:val="20"/>
        </w:rPr>
        <w:t>V3CUnitHeaderBox</w:t>
      </w:r>
      <w:r w:rsidRPr="003979C1">
        <w:rPr>
          <w:rFonts w:eastAsia="맑은 고딕"/>
          <w:lang w:eastAsia="ko-KR"/>
        </w:rPr>
        <w:t xml:space="preserve"> present in the atlas track that references the V3C atlas tile tracks, shall include all unique atlas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 </w:t>
      </w:r>
    </w:p>
    <w:p w14:paraId="4F3DE016"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13CA7A98"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59CDE17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proofErr w:type="gramStart"/>
      <w:r w:rsidRPr="003979C1">
        <w:rPr>
          <w:rFonts w:ascii="Courier New" w:hAnsi="Courier New" w:cs="Courier New"/>
          <w:color w:val="000000"/>
          <w:sz w:val="20"/>
          <w:szCs w:val="20"/>
          <w:highlight w:val="green"/>
        </w:rPr>
        <w:t>if(</w:t>
      </w:r>
      <w:proofErr w:type="gramEnd"/>
      <w:r w:rsidRPr="003979C1">
        <w:rPr>
          <w:rFonts w:ascii="Courier New" w:hAnsi="Courier New" w:cs="Courier New"/>
          <w:color w:val="000000"/>
          <w:sz w:val="20"/>
          <w:szCs w:val="20"/>
          <w:highlight w:val="green"/>
        </w:rPr>
        <w:t>version == 1) {</w:t>
      </w:r>
    </w:p>
    <w:p w14:paraId="4A4ED68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4D88425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F66133D"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09FD133C"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4CD792E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052A906B"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CF301B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195565F"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p>
    <w:p w14:paraId="791F3747"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3D98848C" w14:textId="77777777" w:rsidR="003979C1" w:rsidRPr="003979C1" w:rsidRDefault="003979C1" w:rsidP="006B753F">
      <w:pPr>
        <w:pStyle w:val="Heading5"/>
        <w:numPr>
          <w:ilvl w:val="4"/>
          <w:numId w:val="13"/>
        </w:numPr>
        <w:rPr>
          <w:rFonts w:ascii="Calibri" w:hAnsi="Calibri"/>
        </w:rPr>
      </w:pPr>
      <w:r w:rsidRPr="003979C1">
        <w:rPr>
          <w:rFonts w:ascii="Calibri" w:hAnsi="Calibri"/>
        </w:rPr>
        <w:t>Semantics</w:t>
      </w:r>
    </w:p>
    <w:p w14:paraId="1F21BC1D" w14:textId="77777777" w:rsidR="003979C1" w:rsidRPr="003979C1" w:rsidRDefault="003979C1" w:rsidP="003979C1">
      <w:pPr>
        <w:tabs>
          <w:tab w:val="left" w:pos="1701"/>
        </w:tabs>
        <w:spacing w:before="0" w:after="160"/>
        <w:ind w:left="1080" w:hanging="360"/>
        <w:rPr>
          <w:rFonts w:ascii="Courier New" w:eastAsia="Calibri" w:hAnsi="Courier New" w:cs="Courier New"/>
          <w:noProof/>
          <w:color w:val="000000"/>
          <w:sz w:val="20"/>
          <w:szCs w:val="20"/>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atlas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C3A626C"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tile track</w:t>
      </w:r>
    </w:p>
    <w:p w14:paraId="16DECACA" w14:textId="77777777" w:rsidR="003979C1" w:rsidRPr="003979C1" w:rsidRDefault="003979C1" w:rsidP="003979C1">
      <w:pPr>
        <w:spacing w:before="0" w:after="60"/>
        <w:rPr>
          <w:rFonts w:eastAsia="맑은 고딕"/>
          <w:lang w:eastAsia="ko-KR"/>
        </w:rPr>
      </w:pPr>
      <w:r w:rsidRPr="003979C1">
        <w:rPr>
          <w:rFonts w:eastAsia="맑은 고딕"/>
          <w:lang w:eastAsia="ko-KR"/>
        </w:rPr>
        <w:lastRenderedPageBreak/>
        <w:t xml:space="preserve">When multiple V3C parameter sets are present in the V3C bitstream, </w:t>
      </w:r>
      <w:r w:rsidRPr="003979C1">
        <w:rPr>
          <w:rFonts w:ascii="Courier" w:hAnsi="Courier"/>
          <w:color w:val="000000"/>
        </w:rPr>
        <w:t>V3CAtlasTileConfigurationBox</w:t>
      </w:r>
      <w:r w:rsidRPr="003979C1">
        <w:rPr>
          <w:rFonts w:eastAsia="맑은 고딕"/>
          <w:lang w:eastAsia="ko-KR"/>
        </w:rPr>
        <w:t xml:space="preserve"> is extended to include </w:t>
      </w:r>
      <w:r w:rsidRPr="003979C1">
        <w:rPr>
          <w:rFonts w:ascii="Courier" w:hAnsi="Courier"/>
          <w:color w:val="000000"/>
        </w:rPr>
        <w:t>v3c_parameter_set_index</w:t>
      </w:r>
      <w:r w:rsidRPr="003979C1">
        <w:rPr>
          <w:rFonts w:ascii="Cambria" w:eastAsia="맑은 고딕" w:hAnsi="Cambria"/>
          <w:lang w:eastAsia="ko-KR"/>
        </w:rPr>
        <w:t xml:space="preserve"> and </w:t>
      </w:r>
      <w:r w:rsidRPr="003979C1">
        <w:rPr>
          <w:rFonts w:ascii="Courier" w:hAnsi="Courier"/>
          <w:color w:val="000000"/>
        </w:rPr>
        <w:t>v3c_unit_header_index</w:t>
      </w:r>
      <w:r w:rsidRPr="003979C1">
        <w:rPr>
          <w:rFonts w:ascii="Courier" w:hAnsi="Courier"/>
          <w:color w:val="000000"/>
          <w:szCs w:val="20"/>
        </w:rPr>
        <w:t xml:space="preserve"> </w:t>
      </w:r>
      <w:r w:rsidRPr="003979C1">
        <w:rPr>
          <w:rFonts w:eastAsia="맑은 고딕"/>
          <w:lang w:eastAsia="ko-KR"/>
        </w:rPr>
        <w:t xml:space="preserve">as below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V3CAtlasTileConfigurationBox</w:t>
      </w:r>
      <w:r w:rsidRPr="003979C1">
        <w:rPr>
          <w:rFonts w:eastAsia="맑은 고딕"/>
          <w:lang w:eastAsia="ko-KR"/>
        </w:rPr>
        <w:t xml:space="preserve"> box shall be set to 1.</w:t>
      </w:r>
    </w:p>
    <w:p w14:paraId="7C165D1A"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00FEB7B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 xml:space="preserve">class V3CAtlasTileConfigurationBox extends </w:t>
      </w:r>
      <w:proofErr w:type="spellStart"/>
      <w:proofErr w:type="gramStart"/>
      <w:r w:rsidRPr="003979C1">
        <w:rPr>
          <w:rFonts w:ascii="Courier" w:hAnsi="Courier"/>
          <w:color w:val="000000"/>
          <w:sz w:val="20"/>
          <w:szCs w:val="20"/>
        </w:rPr>
        <w:t>FullBox</w:t>
      </w:r>
      <w:proofErr w:type="spellEnd"/>
      <w:r w:rsidRPr="003979C1">
        <w:rPr>
          <w:rFonts w:ascii="Courier" w:hAnsi="Courier"/>
          <w:color w:val="000000"/>
          <w:sz w:val="20"/>
          <w:szCs w:val="20"/>
        </w:rPr>
        <w:t>(</w:t>
      </w:r>
      <w:proofErr w:type="gramEnd"/>
      <w:r w:rsidRPr="003979C1">
        <w:rPr>
          <w:rFonts w:ascii="Courier" w:hAnsi="Courier"/>
          <w:color w:val="000000"/>
          <w:sz w:val="20"/>
          <w:szCs w:val="20"/>
        </w:rPr>
        <w:t xml:space="preserve">'v3tC', version = </w:t>
      </w:r>
      <w:r w:rsidRPr="003979C1">
        <w:rPr>
          <w:rFonts w:ascii="Courier" w:hAnsi="Courier"/>
          <w:color w:val="000000"/>
          <w:sz w:val="20"/>
          <w:szCs w:val="20"/>
          <w:highlight w:val="green"/>
        </w:rPr>
        <w:t>1</w:t>
      </w:r>
      <w:r w:rsidRPr="003979C1">
        <w:rPr>
          <w:rFonts w:ascii="Courier" w:hAnsi="Courier"/>
          <w:color w:val="000000"/>
          <w:sz w:val="20"/>
          <w:szCs w:val="20"/>
        </w:rPr>
        <w:t>, 0) {</w:t>
      </w:r>
    </w:p>
    <w:p w14:paraId="46DAB854"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3) unit_size_precision_bytes_minus1;</w:t>
      </w:r>
    </w:p>
    <w:p w14:paraId="4FDE47F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w:t>
      </w:r>
    </w:p>
    <w:p w14:paraId="1D7C48D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bit(</w:t>
      </w:r>
      <w:proofErr w:type="gramEnd"/>
      <w:r w:rsidRPr="003979C1">
        <w:rPr>
          <w:rFonts w:ascii="Courier" w:hAnsi="Courier"/>
          <w:color w:val="000000"/>
          <w:sz w:val="20"/>
          <w:szCs w:val="20"/>
        </w:rPr>
        <w:t>4) reserved = 0;</w:t>
      </w:r>
    </w:p>
    <w:p w14:paraId="44034615"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if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 {</w:t>
      </w:r>
    </w:p>
    <w:p w14:paraId="4CA475A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8) </w:t>
      </w:r>
      <w:proofErr w:type="spellStart"/>
      <w:r w:rsidRPr="003979C1">
        <w:rPr>
          <w:rFonts w:ascii="Courier" w:hAnsi="Courier"/>
          <w:color w:val="000000"/>
          <w:sz w:val="20"/>
          <w:szCs w:val="20"/>
        </w:rPr>
        <w:t>lod_index</w:t>
      </w:r>
      <w:proofErr w:type="spellEnd"/>
      <w:r w:rsidRPr="003979C1">
        <w:rPr>
          <w:rFonts w:ascii="Courier" w:hAnsi="Courier"/>
          <w:color w:val="000000"/>
          <w:sz w:val="20"/>
          <w:szCs w:val="20"/>
        </w:rPr>
        <w:t>;</w:t>
      </w:r>
    </w:p>
    <w:p w14:paraId="5C41B82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60432E2C"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
    <w:p w14:paraId="0C4F450D"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for(</w:t>
      </w:r>
      <w:proofErr w:type="gramEnd"/>
      <w:r w:rsidRPr="003979C1">
        <w:rPr>
          <w:rFonts w:ascii="Courier" w:hAnsi="Courier"/>
          <w:color w:val="000000"/>
          <w:sz w:val="20"/>
          <w:szCs w:val="20"/>
        </w:rPr>
        <w:t xml:space="preserve">int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=0;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 &lt;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w:t>
      </w:r>
    </w:p>
    <w:p w14:paraId="5818A8E3"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tile_id</w:t>
      </w:r>
      <w:proofErr w:type="spellEnd"/>
      <w:r w:rsidRPr="003979C1">
        <w:rPr>
          <w:rFonts w:ascii="Courier" w:hAnsi="Courier"/>
          <w:color w:val="000000"/>
          <w:sz w:val="20"/>
          <w:szCs w:val="20"/>
        </w:rPr>
        <w:t xml:space="preserve">; </w:t>
      </w:r>
    </w:p>
    <w:p w14:paraId="4513E9E7"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280109CD"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proofErr w:type="gramStart"/>
      <w:r w:rsidRPr="003979C1">
        <w:rPr>
          <w:rFonts w:ascii="Courier" w:hAnsi="Courier"/>
          <w:color w:val="000000"/>
          <w:sz w:val="20"/>
          <w:szCs w:val="20"/>
          <w:highlight w:val="green"/>
        </w:rPr>
        <w:t>if(</w:t>
      </w:r>
      <w:proofErr w:type="gramEnd"/>
      <w:r w:rsidRPr="003979C1">
        <w:rPr>
          <w:rFonts w:ascii="Courier" w:hAnsi="Courier"/>
          <w:color w:val="000000"/>
          <w:sz w:val="20"/>
          <w:szCs w:val="20"/>
          <w:highlight w:val="green"/>
        </w:rPr>
        <w:t>version == 1)</w:t>
      </w:r>
    </w:p>
    <w:p w14:paraId="4AE1D0D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5416B4DB"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p>
    <w:p w14:paraId="06251818"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v3c_unit_header_index;</w:t>
      </w:r>
    </w:p>
    <w:p w14:paraId="5819FEB9"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784DED46"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6094901D" w14:textId="77777777" w:rsidR="003979C1" w:rsidRPr="003979C1" w:rsidRDefault="003979C1" w:rsidP="006B753F">
      <w:pPr>
        <w:pStyle w:val="Heading5"/>
        <w:numPr>
          <w:ilvl w:val="4"/>
          <w:numId w:val="13"/>
        </w:numPr>
        <w:rPr>
          <w:rFonts w:ascii="Calibri" w:hAnsi="Calibri"/>
        </w:rPr>
      </w:pPr>
      <w:r w:rsidRPr="003979C1">
        <w:rPr>
          <w:rFonts w:ascii="Calibri" w:hAnsi="Calibri"/>
        </w:rPr>
        <w:t xml:space="preserve">Semantics </w:t>
      </w:r>
    </w:p>
    <w:p w14:paraId="3E6981C6" w14:textId="77777777" w:rsidR="003979C1" w:rsidRPr="003979C1" w:rsidRDefault="003979C1" w:rsidP="003979C1">
      <w:pPr>
        <w:tabs>
          <w:tab w:val="left" w:pos="1701"/>
        </w:tabs>
        <w:spacing w:before="0" w:after="160"/>
        <w:ind w:left="1080" w:hanging="360"/>
        <w:rPr>
          <w:rFonts w:ascii="Courier New" w:eastAsia="Calibri" w:hAnsi="Courier New"/>
          <w:noProof/>
          <w:sz w:val="20"/>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unique V3C parameter sets present in the V3C bitstream.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val="en-GB" w:eastAsia="zh-CN"/>
        </w:rPr>
        <w:t xml:space="preserve"> </w:t>
      </w:r>
      <w:r w:rsidRPr="003979C1">
        <w:rPr>
          <w:rFonts w:ascii="Calibri" w:eastAsia="Calibri" w:hAnsi="Calibri"/>
          <w:noProof/>
          <w:lang w:eastAsia="zh-CN"/>
        </w:rPr>
        <w:t xml:space="preserve">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70A46F94" w14:textId="77777777" w:rsidR="003979C1" w:rsidRPr="003979C1" w:rsidRDefault="003979C1" w:rsidP="003979C1">
      <w:pPr>
        <w:tabs>
          <w:tab w:val="left" w:pos="1701"/>
        </w:tabs>
        <w:spacing w:before="0" w:after="160"/>
        <w:ind w:left="1080" w:hanging="360"/>
        <w:rPr>
          <w:rFonts w:eastAsia="Calibri"/>
          <w:noProof/>
          <w:lang w:eastAsia="zh-CN"/>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unique atlas V3C unit headers present in the V3C bitstream</w:t>
      </w:r>
      <w:r w:rsidRPr="003979C1">
        <w:rPr>
          <w:rFonts w:ascii="Courier New" w:eastAsia="Calibri" w:hAnsi="Courier New"/>
          <w:noProof/>
          <w:lang w:val="en-GB" w:eastAsia="ja-JP"/>
        </w:rPr>
        <w:t xml:space="preserve">. </w:t>
      </w:r>
      <w:r w:rsidRPr="003979C1">
        <w:rPr>
          <w:rFonts w:ascii="Calibri" w:eastAsia="Calibri" w:hAnsi="Calibri"/>
          <w:noProof/>
          <w:lang w:eastAsia="zh-CN"/>
        </w:rPr>
        <w:t xml:space="preserve">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6F597B1F" w14:textId="77777777" w:rsidR="003979C1" w:rsidRPr="003979C1" w:rsidRDefault="003979C1" w:rsidP="006B753F">
      <w:pPr>
        <w:pStyle w:val="Heading4"/>
        <w:numPr>
          <w:ilvl w:val="3"/>
          <w:numId w:val="13"/>
        </w:numPr>
        <w:rPr>
          <w:rFonts w:ascii="Calibri" w:hAnsi="Calibri"/>
        </w:rPr>
      </w:pPr>
      <w:r w:rsidRPr="003979C1">
        <w:rPr>
          <w:rFonts w:ascii="Calibri" w:hAnsi="Calibri"/>
        </w:rPr>
        <w:t>Multiple Atlas tracks</w:t>
      </w:r>
    </w:p>
    <w:p w14:paraId="56D545ED" w14:textId="77777777" w:rsidR="003979C1" w:rsidRPr="003979C1" w:rsidRDefault="003979C1" w:rsidP="003979C1">
      <w:pPr>
        <w:spacing w:before="0" w:after="0"/>
      </w:pPr>
      <w:r w:rsidRPr="003979C1">
        <w:rPr>
          <w:rFonts w:eastAsia="맑은 고딕"/>
          <w:lang w:eastAsia="ko-KR"/>
        </w:rPr>
        <w:t xml:space="preserve">Each V3C unit header information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4EE88411" w14:textId="77777777" w:rsidR="003979C1" w:rsidRPr="003979C1" w:rsidRDefault="003979C1" w:rsidP="003979C1">
      <w:pPr>
        <w:spacing w:before="0" w:after="0"/>
      </w:pPr>
    </w:p>
    <w:p w14:paraId="491F5A64" w14:textId="77777777" w:rsidR="003979C1" w:rsidRPr="003979C1" w:rsidRDefault="003979C1" w:rsidP="003979C1">
      <w:pPr>
        <w:spacing w:before="0" w:after="0"/>
        <w:rPr>
          <w:rFonts w:cs="Arial"/>
          <w:szCs w:val="18"/>
        </w:rPr>
      </w:pPr>
      <w:r w:rsidRPr="003979C1">
        <w:t xml:space="preserve">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xml:space="preserve">' shall contain only one </w:t>
      </w:r>
      <w:proofErr w:type="spellStart"/>
      <w:r w:rsidRPr="003979C1">
        <w:rPr>
          <w:rFonts w:ascii="Courier" w:hAnsi="Courier"/>
          <w:color w:val="000000"/>
        </w:rPr>
        <w:t>SampleEntry</w:t>
      </w:r>
      <w:proofErr w:type="spellEnd"/>
      <w:r w:rsidRPr="003979C1">
        <w:rPr>
          <w:rFonts w:cs="Arial"/>
          <w:szCs w:val="18"/>
        </w:rPr>
        <w:t xml:space="preserve"> even though multiple V3C parameter sets are present in the V3C bitstream</w:t>
      </w:r>
      <w:r w:rsidRPr="003979C1">
        <w:rPr>
          <w:rFonts w:eastAsia="맑은 고딕"/>
          <w:lang w:eastAsia="ko-KR"/>
        </w:rPr>
        <w:t>. The</w:t>
      </w:r>
      <w:r w:rsidRPr="003979C1">
        <w:rPr>
          <w:rFonts w:ascii="Courier" w:hAnsi="Courier"/>
          <w:color w:val="000000"/>
        </w:rPr>
        <w:t xml:space="preserve"> V3CconfigurationBox</w:t>
      </w:r>
      <w:r w:rsidRPr="003979C1">
        <w:t xml:space="preserve"> present in 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shall store all the unique V3C parameter sets present in the bitstream.</w:t>
      </w:r>
    </w:p>
    <w:p w14:paraId="52DB7C7A" w14:textId="77777777" w:rsidR="003979C1" w:rsidRPr="003979C1" w:rsidRDefault="003979C1" w:rsidP="006B753F">
      <w:pPr>
        <w:pStyle w:val="Heading5"/>
        <w:numPr>
          <w:ilvl w:val="4"/>
          <w:numId w:val="13"/>
        </w:numPr>
        <w:rPr>
          <w:b/>
        </w:rPr>
      </w:pPr>
      <w:r w:rsidRPr="003979C1">
        <w:rPr>
          <w:b/>
        </w:rPr>
        <w:t>Syntax</w:t>
      </w:r>
    </w:p>
    <w:p w14:paraId="49433F78" w14:textId="77777777" w:rsidR="003979C1" w:rsidRPr="003979C1" w:rsidRDefault="003979C1" w:rsidP="003979C1">
      <w:pPr>
        <w:spacing w:before="0" w:after="60"/>
        <w:rPr>
          <w:rFonts w:ascii="Courier" w:hAnsi="Courier"/>
          <w:color w:val="000000"/>
          <w:sz w:val="20"/>
          <w:szCs w:val="20"/>
        </w:rPr>
      </w:pPr>
      <w:proofErr w:type="gramStart"/>
      <w:r w:rsidRPr="003979C1">
        <w:rPr>
          <w:rFonts w:ascii="Courier" w:hAnsi="Courier"/>
          <w:color w:val="000000"/>
          <w:sz w:val="20"/>
          <w:szCs w:val="20"/>
        </w:rPr>
        <w:lastRenderedPageBreak/>
        <w:t>aligned(</w:t>
      </w:r>
      <w:proofErr w:type="gramEnd"/>
      <w:r w:rsidRPr="003979C1">
        <w:rPr>
          <w:rFonts w:ascii="Courier" w:hAnsi="Courier"/>
          <w:color w:val="000000"/>
          <w:sz w:val="20"/>
          <w:szCs w:val="20"/>
        </w:rPr>
        <w:t xml:space="preserve">8) class V3CAtlasSampleEntry() extends </w:t>
      </w:r>
      <w:proofErr w:type="spellStart"/>
      <w:r w:rsidRPr="003979C1">
        <w:rPr>
          <w:rFonts w:ascii="Courier" w:hAnsi="Courier"/>
          <w:color w:val="000000"/>
          <w:sz w:val="20"/>
          <w:szCs w:val="20"/>
        </w:rPr>
        <w:t>VolumetricVisualSampleEntry</w:t>
      </w:r>
      <w:proofErr w:type="spellEnd"/>
      <w:r w:rsidRPr="003979C1">
        <w:rPr>
          <w:rFonts w:ascii="Courier" w:hAnsi="Courier"/>
          <w:color w:val="000000"/>
          <w:sz w:val="20"/>
          <w:szCs w:val="20"/>
        </w:rPr>
        <w:t xml:space="preserve"> (type) {</w:t>
      </w:r>
    </w:p>
    <w:p w14:paraId="33E6AEB1"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type is 'v3c1', 'v3cg', 'v3cb', 'v3a1', or 'v3ag'</w:t>
      </w:r>
    </w:p>
    <w:p w14:paraId="33C89CCF"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V3CConfigurationBox config;</w:t>
      </w:r>
    </w:p>
    <w:p w14:paraId="3234893E"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V3CUnitHeaderBox </w:t>
      </w:r>
      <w:proofErr w:type="spellStart"/>
      <w:r w:rsidRPr="003979C1">
        <w:rPr>
          <w:rFonts w:ascii="Courier" w:hAnsi="Courier"/>
          <w:color w:val="000000"/>
          <w:sz w:val="20"/>
          <w:szCs w:val="20"/>
        </w:rPr>
        <w:t>unit_header</w:t>
      </w:r>
      <w:proofErr w:type="spellEnd"/>
      <w:r w:rsidRPr="003979C1">
        <w:rPr>
          <w:rFonts w:ascii="Courier" w:hAnsi="Courier"/>
          <w:color w:val="000000"/>
          <w:sz w:val="20"/>
          <w:szCs w:val="20"/>
        </w:rPr>
        <w:t>;</w:t>
      </w:r>
    </w:p>
    <w:p w14:paraId="2481D369"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r w:rsidRPr="003979C1">
        <w:rPr>
          <w:rFonts w:ascii="Courier" w:hAnsi="Courier"/>
          <w:color w:val="000000"/>
          <w:sz w:val="20"/>
          <w:szCs w:val="20"/>
          <w:highlight w:val="green"/>
        </w:rPr>
        <w:t>if (type == 'v3a1' |</w:t>
      </w:r>
      <w:proofErr w:type="gramStart"/>
      <w:r w:rsidRPr="003979C1">
        <w:rPr>
          <w:rFonts w:ascii="Courier" w:hAnsi="Courier"/>
          <w:color w:val="000000"/>
          <w:sz w:val="20"/>
          <w:szCs w:val="20"/>
          <w:highlight w:val="green"/>
        </w:rPr>
        <w:t>|  type</w:t>
      </w:r>
      <w:proofErr w:type="gramEnd"/>
      <w:r w:rsidRPr="003979C1">
        <w:rPr>
          <w:rFonts w:ascii="Courier" w:hAnsi="Courier"/>
          <w:color w:val="000000"/>
          <w:sz w:val="20"/>
          <w:szCs w:val="20"/>
          <w:highlight w:val="green"/>
        </w:rPr>
        <w:t xml:space="preserve"> == 'v3ag')</w:t>
      </w:r>
    </w:p>
    <w:p w14:paraId="23982C5A"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1FEA3DE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r w:rsidRPr="003979C1">
        <w:rPr>
          <w:rFonts w:ascii="Courier" w:hAnsi="Courier"/>
          <w:color w:val="000000"/>
          <w:sz w:val="20"/>
          <w:szCs w:val="20"/>
          <w:highlight w:val="green"/>
        </w:rPr>
        <w:tab/>
      </w:r>
    </w:p>
    <w:p w14:paraId="7856A701"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reserved {0};</w:t>
      </w:r>
    </w:p>
    <w:p w14:paraId="2F51BF8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6E2CB8AA"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44B534D0" w14:textId="77777777" w:rsidR="003979C1" w:rsidRPr="003979C1" w:rsidRDefault="003979C1" w:rsidP="006B753F">
      <w:pPr>
        <w:pStyle w:val="Heading5"/>
        <w:numPr>
          <w:ilvl w:val="4"/>
          <w:numId w:val="13"/>
        </w:numPr>
        <w:rPr>
          <w:b/>
          <w:color w:val="000000"/>
        </w:rPr>
      </w:pPr>
      <w:r w:rsidRPr="003979C1">
        <w:rPr>
          <w:b/>
        </w:rPr>
        <w:t>Semantics</w:t>
      </w:r>
      <w:r w:rsidRPr="003979C1">
        <w:rPr>
          <w:b/>
          <w:color w:val="000000"/>
        </w:rPr>
        <w:t xml:space="preserve"> </w:t>
      </w:r>
    </w:p>
    <w:p w14:paraId="76B7EE7E" w14:textId="77777777" w:rsidR="003979C1" w:rsidRPr="003979C1" w:rsidRDefault="003979C1" w:rsidP="003979C1">
      <w:pPr>
        <w:tabs>
          <w:tab w:val="left" w:pos="1701"/>
        </w:tabs>
        <w:spacing w:before="0" w:after="160"/>
        <w:ind w:left="1080" w:hanging="360"/>
        <w:rPr>
          <w:rFonts w:ascii="Calibri" w:eastAsia="Calibri" w:hAnsi="Calibri"/>
          <w:noProof/>
          <w:sz w:val="20"/>
          <w:lang w:eastAsia="ko-KR"/>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provides the index of the v3c parameter set that is referred by the samples. The index ranges from 1 to the number of unique V3C parameter sets present in the </w:t>
      </w:r>
      <w:r w:rsidRPr="003979C1">
        <w:rPr>
          <w:rFonts w:ascii="Courier New" w:eastAsia="Calibri" w:hAnsi="Courier New"/>
          <w:noProof/>
          <w:lang w:val="en-GB" w:eastAsia="ja-JP"/>
        </w:rPr>
        <w:t xml:space="preserve">V3C bitstream.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atlas base</w:t>
      </w:r>
      <w:r w:rsidRPr="003979C1">
        <w:rPr>
          <w:rFonts w:ascii="Calibri" w:eastAsia="Calibri" w:hAnsi="Calibri" w:cs="Arial"/>
          <w:noProof/>
          <w:szCs w:val="18"/>
          <w:lang w:eastAsia="zh-CN"/>
        </w:rPr>
        <w:t xml:space="preserve"> track that references the V3C atlas tracks. For all other track types this value shall be set to 1.</w:t>
      </w:r>
    </w:p>
    <w:p w14:paraId="09455D4D" w14:textId="77777777" w:rsidR="003979C1" w:rsidRPr="003979C1" w:rsidRDefault="003979C1" w:rsidP="006B753F">
      <w:pPr>
        <w:pStyle w:val="Heading2"/>
        <w:numPr>
          <w:ilvl w:val="1"/>
          <w:numId w:val="13"/>
        </w:numPr>
        <w:rPr>
          <w:lang w:eastAsia="ko-KR"/>
        </w:rPr>
      </w:pPr>
      <w:r w:rsidRPr="003979C1">
        <w:rPr>
          <w:lang w:eastAsia="ko-KR"/>
        </w:rPr>
        <w:t>Solution-2: V3C parameter set sample group (‘</w:t>
      </w:r>
      <w:r w:rsidRPr="003979C1">
        <w:rPr>
          <w:rFonts w:ascii="Courier New" w:eastAsia="MS Mincho" w:hAnsi="Courier New" w:cs="Courier New"/>
          <w:noProof/>
          <w:lang w:val="en-GB" w:eastAsia="ja-JP"/>
        </w:rPr>
        <w:t>vvps</w:t>
      </w:r>
      <w:r w:rsidRPr="003979C1">
        <w:rPr>
          <w:lang w:eastAsia="ko-KR"/>
        </w:rPr>
        <w:t>’)</w:t>
      </w:r>
    </w:p>
    <w:p w14:paraId="4518FA76"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General</w:t>
      </w:r>
    </w:p>
    <w:p w14:paraId="6A4D5024" w14:textId="77777777" w:rsidR="003979C1" w:rsidRPr="003979C1" w:rsidRDefault="003979C1" w:rsidP="003979C1">
      <w:pPr>
        <w:spacing w:before="0"/>
        <w:rPr>
          <w:rFonts w:eastAsia="맑은 고딕"/>
          <w:lang w:eastAsia="ko-KR"/>
        </w:rPr>
      </w:pPr>
      <w:r w:rsidRPr="003979C1">
        <w:t>W</w:t>
      </w:r>
      <w:r w:rsidRPr="003979C1">
        <w:rPr>
          <w:rFonts w:eastAsia="맑은 고딕"/>
          <w:lang w:eastAsia="ko-KR"/>
        </w:rPr>
        <w:t xml:space="preserve">hen the V3C data is carried using a single track or multiple tracks and multiple V3C parameter sets are present in a V3C bitstream, the </w:t>
      </w:r>
      <w:r w:rsidRPr="003979C1">
        <w:rPr>
          <w:rFonts w:ascii="Courier New" w:hAnsi="Courier New" w:cs="Courier New"/>
          <w:noProof/>
          <w:lang w:val="en-GB" w:eastAsia="ja-JP"/>
        </w:rPr>
        <w:t>V3CConfigurationBox</w:t>
      </w:r>
      <w:r w:rsidRPr="003979C1">
        <w:rPr>
          <w:lang w:val="en-GB"/>
        </w:rPr>
        <w:t xml:space="preserve"> </w:t>
      </w:r>
      <w:r w:rsidRPr="003979C1">
        <w:t>shall signal all unique V3C parameter sets present in the V3C bitstream</w:t>
      </w:r>
      <w:r w:rsidRPr="003979C1">
        <w:rPr>
          <w:rFonts w:eastAsia="맑은 고딕"/>
          <w:lang w:eastAsia="ko-KR"/>
        </w:rPr>
        <w:t>. The</w:t>
      </w:r>
      <w:r w:rsidRPr="003979C1">
        <w:rPr>
          <w:rFonts w:ascii="Calibri" w:hAnsi="Calibri"/>
        </w:rPr>
        <w:t xml:space="preserve"> </w:t>
      </w:r>
      <w:r w:rsidRPr="003979C1">
        <w:rPr>
          <w:rFonts w:ascii="Courier New" w:hAnsi="Courier New" w:cs="Courier New"/>
          <w:noProof/>
          <w:lang w:val="en-GB" w:eastAsia="ja-JP"/>
        </w:rPr>
        <w:t>num_of_v3c_parameter_sets</w:t>
      </w:r>
      <w:r w:rsidRPr="003979C1">
        <w:rPr>
          <w:rFonts w:ascii="Cambria" w:eastAsia="맑은 고딕" w:hAnsi="Cambria"/>
          <w:szCs w:val="22"/>
          <w:lang w:val="en-GB" w:eastAsia="ko-KR"/>
        </w:rPr>
        <w:t xml:space="preserve"> </w:t>
      </w:r>
      <w:r w:rsidRPr="003979C1">
        <w:rPr>
          <w:rFonts w:eastAsia="맑은 고딕"/>
          <w:lang w:eastAsia="ko-KR"/>
        </w:rPr>
        <w:t>in a</w:t>
      </w:r>
      <w:r w:rsidRPr="003979C1">
        <w:rPr>
          <w:rFonts w:ascii="Cambria" w:eastAsia="맑은 고딕" w:hAnsi="Cambria"/>
          <w:szCs w:val="22"/>
          <w:lang w:eastAsia="ko-KR"/>
        </w:rPr>
        <w:t xml:space="preserve"> </w:t>
      </w:r>
      <w:r w:rsidRPr="003979C1">
        <w:rPr>
          <w:rFonts w:ascii="Courier" w:hAnsi="Courier"/>
          <w:color w:val="000000"/>
        </w:rPr>
        <w:t>V3CDecoderConfigurationRecord</w:t>
      </w:r>
      <w:r w:rsidRPr="003979C1">
        <w:rPr>
          <w:rFonts w:ascii="Cambria" w:eastAsia="맑은 고딕" w:hAnsi="Cambria"/>
          <w:szCs w:val="22"/>
          <w:lang w:eastAsia="ko-KR"/>
        </w:rPr>
        <w:t xml:space="preserve"> </w:t>
      </w:r>
      <w:r w:rsidRPr="003979C1">
        <w:rPr>
          <w:rFonts w:eastAsia="맑은 고딕"/>
          <w:lang w:eastAsia="ko-KR"/>
        </w:rPr>
        <w:t>shall be equal to the number of unique V3C parameter sets present in the V3C bitstream. Under the</w:t>
      </w:r>
      <w:r w:rsidRPr="003979C1">
        <w:rPr>
          <w:rFonts w:ascii="Calibri" w:eastAsia="맑은 고딕" w:hAnsi="Calibri"/>
          <w:szCs w:val="22"/>
          <w:lang w:eastAsia="ko-KR"/>
        </w:rPr>
        <w:t xml:space="preserve"> </w:t>
      </w:r>
      <w:r w:rsidRPr="003979C1">
        <w:rPr>
          <w:rFonts w:ascii="Cambria" w:eastAsia="맑은 고딕" w:hAnsi="Cambria"/>
          <w:szCs w:val="22"/>
          <w:lang w:eastAsia="ko-KR"/>
        </w:rPr>
        <w:t>'</w:t>
      </w:r>
      <w:r w:rsidRPr="003979C1">
        <w:rPr>
          <w:rFonts w:ascii="Courier New" w:hAnsi="Courier New" w:cs="Courier New"/>
          <w:noProof/>
          <w:lang w:val="en-GB" w:eastAsia="ja-JP"/>
        </w:rPr>
        <w:t>v3a1</w:t>
      </w:r>
      <w:r w:rsidRPr="003979C1">
        <w:rPr>
          <w:rFonts w:ascii="Cambria" w:eastAsia="맑은 고딕" w:hAnsi="Cambria"/>
          <w:szCs w:val="22"/>
          <w:lang w:eastAsia="ko-KR"/>
        </w:rPr>
        <w:t xml:space="preserve">' </w:t>
      </w:r>
      <w:r w:rsidRPr="003979C1">
        <w:rPr>
          <w:rFonts w:eastAsia="맑은 고딕"/>
          <w:lang w:eastAsia="ko-KR"/>
        </w:rPr>
        <w:t xml:space="preserve">and </w:t>
      </w:r>
      <w:r w:rsidRPr="003979C1">
        <w:rPr>
          <w:rFonts w:ascii="Cambria" w:eastAsia="맑은 고딕" w:hAnsi="Cambria"/>
          <w:szCs w:val="22"/>
          <w:lang w:eastAsia="ko-KR"/>
        </w:rPr>
        <w:t>'</w:t>
      </w:r>
      <w:r w:rsidRPr="003979C1">
        <w:rPr>
          <w:rFonts w:ascii="Courier New" w:hAnsi="Courier New" w:cs="Courier New"/>
          <w:noProof/>
          <w:lang w:val="en-GB" w:eastAsia="ja-JP"/>
        </w:rPr>
        <w:t>v3ag</w:t>
      </w:r>
      <w:r w:rsidRPr="003979C1">
        <w:rPr>
          <w:rFonts w:ascii="Cambria" w:eastAsia="맑은 고딕" w:hAnsi="Cambria"/>
          <w:szCs w:val="22"/>
          <w:lang w:eastAsia="ko-KR"/>
        </w:rPr>
        <w:t xml:space="preserve">' </w:t>
      </w:r>
      <w:r w:rsidRPr="003979C1">
        <w:rPr>
          <w:rFonts w:eastAsia="맑은 고딕"/>
          <w:lang w:eastAsia="ko-KR"/>
        </w:rPr>
        <w:t xml:space="preserve">sample entry, no V3C parameter set shall be stored in the </w:t>
      </w:r>
      <w:r w:rsidRPr="003979C1">
        <w:rPr>
          <w:rFonts w:ascii="Courier" w:hAnsi="Courier"/>
          <w:color w:val="000000"/>
        </w:rPr>
        <w:t>v3c_parameter_set</w:t>
      </w:r>
      <w:r w:rsidRPr="003979C1">
        <w:rPr>
          <w:rFonts w:eastAsia="맑은 고딕"/>
          <w:lang w:eastAsia="ko-KR"/>
        </w:rPr>
        <w:t xml:space="preserve"> array.</w:t>
      </w:r>
    </w:p>
    <w:p w14:paraId="330855A9"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present in a V3C bitstream, the </w:t>
      </w:r>
      <w:r w:rsidRPr="003979C1">
        <w:rPr>
          <w:rFonts w:ascii="Courier" w:hAnsi="Courier"/>
          <w:color w:val="000000"/>
        </w:rPr>
        <w:t>V3CUnitHeaderBox</w:t>
      </w:r>
      <w:r w:rsidRPr="003979C1">
        <w:rPr>
          <w:rFonts w:eastAsia="맑은 고딕"/>
          <w:lang w:eastAsia="ko-KR"/>
        </w:rPr>
        <w:t xml:space="preserve"> shall include all unique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w:t>
      </w:r>
    </w:p>
    <w:p w14:paraId="61CB1367" w14:textId="77777777" w:rsidR="003979C1" w:rsidRPr="003979C1" w:rsidRDefault="003979C1" w:rsidP="006B753F">
      <w:pPr>
        <w:pStyle w:val="Heading4"/>
        <w:numPr>
          <w:ilvl w:val="3"/>
          <w:numId w:val="13"/>
        </w:numPr>
        <w:rPr>
          <w:rFonts w:ascii="Calibri" w:hAnsi="Calibri"/>
        </w:rPr>
      </w:pPr>
      <w:r w:rsidRPr="003979C1">
        <w:rPr>
          <w:rFonts w:ascii="Calibri" w:hAnsi="Calibri"/>
        </w:rPr>
        <w:t>Syntax</w:t>
      </w:r>
    </w:p>
    <w:p w14:paraId="46B43C8C"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0B83907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if (version == 1) {</w:t>
      </w:r>
    </w:p>
    <w:p w14:paraId="514900C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78AF1E24"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1243B1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15FBF6D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7E3957F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78F091F8"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01CBF0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9D8FA42"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r w:rsidRPr="003979C1">
        <w:rPr>
          <w:rFonts w:ascii="Courier New" w:hAnsi="Courier New" w:cs="Courier New"/>
          <w:color w:val="000000"/>
          <w:sz w:val="20"/>
          <w:szCs w:val="20"/>
        </w:rPr>
        <w:tab/>
      </w:r>
    </w:p>
    <w:p w14:paraId="04058ED8"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6445B847" w14:textId="77777777" w:rsidR="003979C1" w:rsidRPr="003979C1" w:rsidRDefault="003979C1" w:rsidP="006B753F">
      <w:pPr>
        <w:pStyle w:val="Heading4"/>
        <w:numPr>
          <w:ilvl w:val="3"/>
          <w:numId w:val="13"/>
        </w:numPr>
        <w:rPr>
          <w:rFonts w:ascii="Calibri" w:hAnsi="Calibri"/>
        </w:rPr>
      </w:pPr>
      <w:r w:rsidRPr="003979C1">
        <w:rPr>
          <w:rFonts w:ascii="Calibri" w:hAnsi="Calibri"/>
        </w:rPr>
        <w:lastRenderedPageBreak/>
        <w:t>Semantics</w:t>
      </w:r>
    </w:p>
    <w:p w14:paraId="61BB6464" w14:textId="77777777" w:rsidR="003979C1" w:rsidRPr="003979C1" w:rsidRDefault="003979C1" w:rsidP="003979C1">
      <w:pPr>
        <w:tabs>
          <w:tab w:val="left" w:pos="1701"/>
        </w:tabs>
        <w:spacing w:before="0" w:after="160"/>
        <w:ind w:left="1080" w:hanging="360"/>
        <w:rPr>
          <w:rFonts w:eastAsia="맑은 고딕"/>
          <w:noProof/>
          <w:sz w:val="20"/>
          <w:lang w:eastAsia="ko-KR"/>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D07400B"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Sample group and sample group description</w:t>
      </w:r>
    </w:p>
    <w:p w14:paraId="4A30DF88" w14:textId="77777777" w:rsidR="003979C1" w:rsidRPr="003979C1" w:rsidRDefault="003979C1" w:rsidP="003979C1">
      <w:pPr>
        <w:spacing w:before="0"/>
        <w:rPr>
          <w:rFonts w:eastAsia="맑은 고딕"/>
          <w:lang w:eastAsia="ko-KR"/>
        </w:rPr>
      </w:pPr>
      <w:r w:rsidRPr="003979C1">
        <w:rPr>
          <w:rFonts w:eastAsia="맑은 고딕"/>
          <w:lang w:eastAsia="ko-KR"/>
        </w:rPr>
        <w:t>The use of</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for the</w:t>
      </w:r>
      <w:r w:rsidRPr="003979C1">
        <w:rPr>
          <w:rFonts w:ascii="Cambria" w:hAnsi="Cambria"/>
          <w:lang w:eastAsia="ko-KR"/>
        </w:rPr>
        <w:t xml:space="preserve">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 xml:space="preserve">in sample grouping represents the assignment of samples in a track to the corresponding V3C parameter set and the V3C unit header carried in the </w:t>
      </w:r>
      <w:r w:rsidRPr="003979C1">
        <w:rPr>
          <w:rFonts w:ascii="Courier New" w:hAnsi="Courier New" w:cs="Courier New"/>
          <w:noProof/>
          <w:lang w:val="en-GB" w:eastAsia="ja-JP"/>
        </w:rPr>
        <w:t>SampleGroupDescriptionEntryBox</w:t>
      </w:r>
      <w:r w:rsidRPr="003979C1">
        <w:rPr>
          <w:rFonts w:eastAsia="맑은 고딕"/>
          <w:lang w:eastAsia="ko-KR"/>
        </w:rPr>
        <w:t>. When a</w:t>
      </w:r>
      <w:r w:rsidRPr="003979C1">
        <w:rPr>
          <w:rFonts w:ascii="Cambria" w:hAnsi="Cambria"/>
          <w:lang w:eastAsia="ko-KR"/>
        </w:rPr>
        <w:t xml:space="preserve"> </w:t>
      </w:r>
      <w:r w:rsidRPr="003979C1">
        <w:rPr>
          <w:rFonts w:ascii="Courier New" w:hAnsi="Courier New" w:cs="Courier New"/>
          <w:noProof/>
          <w:lang w:val="en-GB" w:eastAsia="ja-JP"/>
        </w:rPr>
        <w:t>SampleToGroupBox</w:t>
      </w:r>
      <w:r w:rsidRPr="003979C1">
        <w:rPr>
          <w:rFonts w:ascii="Cambria" w:hAnsi="Cambria"/>
          <w:lang w:val="en-GB" w:eastAsia="ko-KR"/>
        </w:rPr>
        <w:t xml:space="preserve"> </w:t>
      </w:r>
      <w:r w:rsidRPr="003979C1">
        <w:rPr>
          <w:rFonts w:eastAsia="맑은 고딕"/>
          <w:lang w:eastAsia="ko-KR"/>
        </w:rPr>
        <w:t xml:space="preserve">with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equal to</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is present, an accompanying</w:t>
      </w:r>
      <w:r w:rsidRPr="003979C1">
        <w:rPr>
          <w:rFonts w:ascii="Cambria" w:hAnsi="Cambria"/>
          <w:lang w:eastAsia="ko-KR"/>
        </w:rPr>
        <w:t xml:space="preserve"> </w:t>
      </w:r>
      <w:r w:rsidRPr="003979C1">
        <w:rPr>
          <w:rFonts w:ascii="Courier New" w:hAnsi="Courier New" w:cs="Courier New"/>
          <w:noProof/>
          <w:lang w:val="en-GB" w:eastAsia="ja-JP"/>
        </w:rPr>
        <w:t>SampleGroupDescriptionBox</w:t>
      </w:r>
      <w:r w:rsidRPr="003979C1">
        <w:rPr>
          <w:rFonts w:ascii="Cambria" w:hAnsi="Cambria"/>
          <w:lang w:val="en-GB" w:eastAsia="ko-KR"/>
        </w:rPr>
        <w:t xml:space="preserve"> </w:t>
      </w:r>
      <w:r w:rsidRPr="003979C1">
        <w:rPr>
          <w:rFonts w:eastAsia="맑은 고딕"/>
          <w:lang w:eastAsia="ko-KR"/>
        </w:rPr>
        <w:t xml:space="preserve">with the same grouping type shall be present and </w:t>
      </w:r>
      <w:r w:rsidRPr="003979C1">
        <w:rPr>
          <w:rFonts w:ascii="Courier New" w:hAnsi="Courier New" w:cs="Courier New"/>
          <w:noProof/>
          <w:lang w:val="en-GB" w:eastAsia="ja-JP"/>
        </w:rPr>
        <w:t>SampleToGroupBox</w:t>
      </w:r>
      <w:r w:rsidRPr="003979C1">
        <w:rPr>
          <w:rFonts w:eastAsia="맑은 고딕"/>
          <w:lang w:val="en-GB" w:eastAsia="ko-KR"/>
        </w:rPr>
        <w:t xml:space="preserve"> </w:t>
      </w:r>
      <w:r w:rsidRPr="003979C1">
        <w:rPr>
          <w:rFonts w:eastAsia="맑은 고딕"/>
          <w:lang w:eastAsia="ko-KR"/>
        </w:rPr>
        <w:t>contains the index of the sample group description entry that the sample belongs to.</w:t>
      </w:r>
    </w:p>
    <w:p w14:paraId="4FFC2FDC"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multiple atlas tracks are present, the atlas base track that references the V3C atlas tracks shall not contain any sample to group box </w:t>
      </w:r>
      <w:proofErr w:type="spellStart"/>
      <w:r w:rsidRPr="003979C1">
        <w:rPr>
          <w:rFonts w:ascii="Calibri" w:eastAsia="맑은 고딕" w:hAnsi="Calibri"/>
          <w:lang w:eastAsia="ko-KR"/>
        </w:rPr>
        <w:t>angood</w:t>
      </w:r>
      <w:proofErr w:type="spellEnd"/>
      <w:r w:rsidRPr="003979C1">
        <w:rPr>
          <w:rFonts w:ascii="Calibri" w:eastAsia="맑은 고딕" w:hAnsi="Calibri"/>
          <w:lang w:eastAsia="ko-KR"/>
        </w:rPr>
        <w:t xml:space="preserve">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18C4E164"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atlas tile tracks are present, the atlas track that references the V3C atlas tile tracks shall not contain any sample to group box and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54078455" w14:textId="77777777" w:rsidR="003979C1" w:rsidRPr="003979C1" w:rsidRDefault="003979C1" w:rsidP="006B753F">
      <w:pPr>
        <w:pStyle w:val="Heading4"/>
        <w:numPr>
          <w:ilvl w:val="3"/>
          <w:numId w:val="13"/>
        </w:numPr>
        <w:rPr>
          <w:sz w:val="28"/>
        </w:rPr>
      </w:pPr>
      <w:r w:rsidRPr="003979C1">
        <w:t>Definition</w:t>
      </w:r>
    </w:p>
    <w:p w14:paraId="3F6C83E6" w14:textId="77777777" w:rsidR="003979C1" w:rsidRPr="003979C1" w:rsidRDefault="003979C1" w:rsidP="003979C1">
      <w:pPr>
        <w:keepNext/>
        <w:keepLines/>
        <w:tabs>
          <w:tab w:val="left" w:pos="1440"/>
          <w:tab w:val="left" w:pos="5940"/>
        </w:tabs>
        <w:spacing w:before="40" w:after="220"/>
        <w:jc w:val="left"/>
        <w:rPr>
          <w:rFonts w:ascii="Cambria" w:eastAsia="Times New Roman" w:hAnsi="Cambria"/>
          <w:lang w:val="en-GB"/>
        </w:rPr>
      </w:pPr>
      <w:r w:rsidRPr="003979C1">
        <w:rPr>
          <w:rFonts w:ascii="Cambria" w:eastAsia="Times New Roman" w:hAnsi="Cambria"/>
          <w:lang w:val="en-GB"/>
        </w:rPr>
        <w:t>Group Types:</w:t>
      </w:r>
      <w:r w:rsidRPr="003979C1">
        <w:rPr>
          <w:rFonts w:ascii="Cambria" w:eastAsia="Times New Roman" w:hAnsi="Cambria"/>
          <w:lang w:val="en-GB"/>
        </w:rPr>
        <w:tab/>
      </w:r>
      <w:r w:rsidRPr="003979C1">
        <w:rPr>
          <w:rFonts w:ascii="Courier New" w:eastAsia="Times New Roman" w:hAnsi="Courier New"/>
          <w:noProof/>
          <w:lang w:val="en-GB" w:eastAsia="ja-JP"/>
        </w:rPr>
        <w:t>'vvps'</w:t>
      </w:r>
      <w:r w:rsidRPr="003979C1">
        <w:rPr>
          <w:rFonts w:ascii="Cambria" w:eastAsia="Times New Roman" w:hAnsi="Cambria"/>
          <w:lang w:val="en-GB"/>
        </w:rPr>
        <w:br/>
        <w:t>Container:</w:t>
      </w:r>
      <w:r w:rsidRPr="003979C1">
        <w:rPr>
          <w:rFonts w:ascii="Cambria" w:eastAsia="Times New Roman" w:hAnsi="Cambria"/>
          <w:lang w:val="en-GB"/>
        </w:rPr>
        <w:tab/>
        <w:t>Sample Group Description Box (</w:t>
      </w:r>
      <w:r w:rsidRPr="003979C1">
        <w:rPr>
          <w:rFonts w:ascii="Courier New" w:eastAsia="Times New Roman" w:hAnsi="Courier New"/>
          <w:noProof/>
          <w:lang w:val="en-GB" w:eastAsia="ja-JP"/>
        </w:rPr>
        <w:t>'</w:t>
      </w:r>
      <w:proofErr w:type="spellStart"/>
      <w:r w:rsidRPr="003979C1">
        <w:rPr>
          <w:rFonts w:ascii="Courier New" w:eastAsia="Times New Roman" w:hAnsi="Courier New"/>
          <w:noProof/>
          <w:lang w:val="en-GB" w:eastAsia="ja-JP"/>
        </w:rPr>
        <w:t>sgpd</w:t>
      </w:r>
      <w:proofErr w:type="spellEnd"/>
      <w:r w:rsidRPr="003979C1">
        <w:rPr>
          <w:rFonts w:ascii="Courier New" w:eastAsia="Times New Roman" w:hAnsi="Courier New"/>
          <w:noProof/>
          <w:lang w:val="en-GB" w:eastAsia="ja-JP"/>
        </w:rPr>
        <w:t>'</w:t>
      </w:r>
      <w:r w:rsidRPr="003979C1">
        <w:rPr>
          <w:rFonts w:ascii="Cambria" w:eastAsia="Times New Roman" w:hAnsi="Cambria"/>
          <w:lang w:val="en-GB"/>
        </w:rPr>
        <w:t>)</w:t>
      </w:r>
      <w:r w:rsidRPr="003979C1">
        <w:rPr>
          <w:rFonts w:ascii="Cambria" w:eastAsia="Times New Roman" w:hAnsi="Cambria"/>
          <w:lang w:val="en-GB"/>
        </w:rPr>
        <w:br/>
        <w:t>Mandatory:</w:t>
      </w:r>
      <w:r w:rsidRPr="003979C1">
        <w:rPr>
          <w:rFonts w:ascii="Cambria" w:eastAsia="Times New Roman" w:hAnsi="Cambria"/>
          <w:lang w:val="en-GB"/>
        </w:rPr>
        <w:tab/>
        <w:t>No</w:t>
      </w:r>
      <w:r w:rsidRPr="003979C1">
        <w:rPr>
          <w:rFonts w:ascii="Cambria" w:eastAsia="Times New Roman" w:hAnsi="Cambria"/>
          <w:lang w:val="en-GB"/>
        </w:rPr>
        <w:br/>
        <w:t>Quantity:</w:t>
      </w:r>
      <w:r w:rsidRPr="003979C1">
        <w:rPr>
          <w:rFonts w:ascii="Cambria" w:eastAsia="Times New Roman" w:hAnsi="Cambria"/>
          <w:lang w:val="en-GB"/>
        </w:rPr>
        <w:tab/>
        <w:t>Zero or one</w:t>
      </w:r>
    </w:p>
    <w:p w14:paraId="410CF249" w14:textId="77777777" w:rsidR="003979C1" w:rsidRPr="003979C1" w:rsidRDefault="003979C1" w:rsidP="003979C1">
      <w:pPr>
        <w:tabs>
          <w:tab w:val="left" w:pos="5940"/>
        </w:tabs>
        <w:spacing w:before="0"/>
      </w:pPr>
      <w:r w:rsidRPr="003979C1">
        <w:t xml:space="preserve">For a V3C bitstream track, a VPS </w:t>
      </w:r>
      <w:r w:rsidRPr="003979C1">
        <w:rPr>
          <w:rFonts w:eastAsia="맑은 고딕"/>
          <w:lang w:eastAsia="ko-KR"/>
        </w:rPr>
        <w:t>information sample group</w:t>
      </w:r>
      <w:r w:rsidRPr="003979C1">
        <w:t xml:space="preserve"> entry defines the V3C parameter set information for the samples in a V3C bitstream track that use the same V3C parameter set information. For other tracks, a VPS </w:t>
      </w:r>
      <w:r w:rsidRPr="003979C1">
        <w:rPr>
          <w:rFonts w:eastAsia="맑은 고딕"/>
          <w:lang w:eastAsia="ko-KR"/>
        </w:rPr>
        <w:t>information sample group</w:t>
      </w:r>
      <w:r w:rsidRPr="003979C1">
        <w:t xml:space="preserve"> entry signals the V3C parameter set and V3C Unit header information for the atlas samples that use the same V3C parameter set information.</w:t>
      </w:r>
    </w:p>
    <w:p w14:paraId="28B7AB4B" w14:textId="77777777" w:rsidR="003979C1" w:rsidRPr="003979C1" w:rsidRDefault="003979C1" w:rsidP="003979C1">
      <w:pPr>
        <w:spacing w:before="0"/>
        <w:rPr>
          <w:rFonts w:eastAsia="맑은 고딕"/>
          <w:lang w:eastAsia="ko-KR"/>
        </w:rPr>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only be used in tracks with the sample entries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sz w:val="20"/>
        </w:rPr>
        <w:t>,</w:t>
      </w:r>
      <w:r w:rsidRPr="003979C1">
        <w:rPr>
          <w:rFonts w:cs="Arial"/>
          <w:szCs w:val="18"/>
        </w:rPr>
        <w:t>'</w:t>
      </w:r>
      <w:r w:rsidRPr="003979C1">
        <w:rPr>
          <w:rFonts w:ascii="Courier" w:hAnsi="Courier"/>
          <w:lang w:val="en-CA"/>
        </w:rPr>
        <w:t>v3a1</w:t>
      </w:r>
      <w:r w:rsidRPr="003979C1">
        <w:rPr>
          <w:rFonts w:cs="Arial"/>
          <w:szCs w:val="18"/>
        </w:rPr>
        <w:t>' or '</w:t>
      </w:r>
      <w:r w:rsidRPr="003979C1">
        <w:rPr>
          <w:rFonts w:ascii="Courier" w:hAnsi="Courier"/>
          <w:lang w:val="en-CA"/>
        </w:rPr>
        <w:t>v3ag</w:t>
      </w:r>
      <w:r w:rsidRPr="003979C1">
        <w:rPr>
          <w:rFonts w:cs="Arial"/>
          <w:szCs w:val="18"/>
        </w:rPr>
        <w:t xml:space="preserve">'. </w:t>
      </w:r>
    </w:p>
    <w:p w14:paraId="29332EBE" w14:textId="77777777" w:rsidR="003979C1" w:rsidRPr="003979C1" w:rsidRDefault="003979C1" w:rsidP="003979C1">
      <w:pPr>
        <w:spacing w:before="0"/>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be present in V3C video component tracks.</w:t>
      </w:r>
    </w:p>
    <w:p w14:paraId="2B950857" w14:textId="77777777" w:rsidR="003979C1" w:rsidRPr="003979C1" w:rsidRDefault="003979C1" w:rsidP="003979C1">
      <w:pPr>
        <w:spacing w:before="0"/>
        <w:rPr>
          <w:rFonts w:cs="Arial"/>
          <w:szCs w:val="18"/>
        </w:rPr>
      </w:pPr>
      <w:r w:rsidRPr="003979C1">
        <w:rPr>
          <w:rFonts w:cs="Arial"/>
          <w:szCs w:val="18"/>
        </w:rPr>
        <w:t xml:space="preserve">When the multiple </w:t>
      </w:r>
      <w:r w:rsidRPr="003979C1">
        <w:rPr>
          <w:rFonts w:eastAsia="맑은 고딕"/>
          <w:lang w:eastAsia="ko-KR"/>
        </w:rPr>
        <w:t>V3C parameter sets are not available in the V3C bitstream</w:t>
      </w:r>
      <w:r w:rsidRPr="003979C1">
        <w:rPr>
          <w:rFonts w:cs="Arial"/>
          <w:szCs w:val="18"/>
        </w:rPr>
        <w:t>, this sample group and the associated sample group description entries shall not be present in any track.</w:t>
      </w:r>
    </w:p>
    <w:p w14:paraId="0F6DB8DE" w14:textId="77777777" w:rsidR="003979C1" w:rsidRPr="003979C1" w:rsidRDefault="003979C1" w:rsidP="006B753F">
      <w:pPr>
        <w:pStyle w:val="Heading4"/>
        <w:numPr>
          <w:ilvl w:val="3"/>
          <w:numId w:val="13"/>
        </w:numPr>
        <w:rPr>
          <w:sz w:val="28"/>
        </w:rPr>
      </w:pPr>
      <w:r w:rsidRPr="003979C1">
        <w:t>Syntax</w:t>
      </w:r>
    </w:p>
    <w:p w14:paraId="7F59C628" w14:textId="77777777" w:rsidR="003979C1" w:rsidRPr="003979C1" w:rsidRDefault="003979C1" w:rsidP="003979C1">
      <w:pPr>
        <w:spacing w:before="0" w:after="60"/>
        <w:rPr>
          <w:rFonts w:ascii="Cambria" w:eastAsia="맑은 고딕" w:hAnsi="Cambria"/>
          <w:lang w:eastAsia="ko-KR"/>
        </w:rPr>
      </w:pPr>
      <w:r w:rsidRPr="003979C1">
        <w:rPr>
          <w:rFonts w:eastAsia="맑은 고딕"/>
          <w:lang w:eastAsia="ko-KR"/>
        </w:rPr>
        <w:t>The syntax of the</w:t>
      </w:r>
      <w:r w:rsidRPr="003979C1">
        <w:t xml:space="preserve"> </w:t>
      </w:r>
      <w:r w:rsidRPr="003979C1">
        <w:rPr>
          <w:rFonts w:ascii="Courier" w:hAnsi="Courier"/>
          <w:color w:val="000000"/>
        </w:rPr>
        <w:t>V3CParameterSetInfoEntry</w:t>
      </w:r>
      <w:r w:rsidRPr="003979C1">
        <w:t xml:space="preserve"> is as below,</w:t>
      </w:r>
      <w:r w:rsidRPr="003979C1">
        <w:rPr>
          <w:rFonts w:ascii="Cambria" w:eastAsia="맑은 고딕" w:hAnsi="Cambria"/>
          <w:lang w:eastAsia="ko-KR"/>
        </w:rPr>
        <w:t xml:space="preserve"> </w:t>
      </w:r>
    </w:p>
    <w:p w14:paraId="3213DE80" w14:textId="77777777" w:rsidR="003979C1" w:rsidRPr="003979C1" w:rsidRDefault="003979C1" w:rsidP="003979C1">
      <w:pPr>
        <w:spacing w:before="0" w:after="60"/>
      </w:pPr>
      <w:r w:rsidRPr="003979C1">
        <w:t xml:space="preserve">For </w:t>
      </w:r>
      <w:r w:rsidRPr="003979C1">
        <w:rPr>
          <w:rFonts w:cs="Arial"/>
          <w:szCs w:val="18"/>
        </w:rPr>
        <w:t>'</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lang w:val="en-CA"/>
        </w:rPr>
        <w:t>v3a1</w:t>
      </w:r>
      <w:r w:rsidRPr="003979C1">
        <w:rPr>
          <w:rFonts w:cs="Arial"/>
          <w:szCs w:val="18"/>
        </w:rPr>
        <w:t>', '</w:t>
      </w:r>
      <w:r w:rsidRPr="003979C1">
        <w:rPr>
          <w:rFonts w:ascii="Courier" w:hAnsi="Courier"/>
          <w:lang w:val="en-CA"/>
        </w:rPr>
        <w:t>v3ag</w:t>
      </w:r>
      <w:r w:rsidRPr="003979C1">
        <w:rPr>
          <w:rFonts w:cs="Arial"/>
          <w:szCs w:val="18"/>
        </w:rPr>
        <w:t>',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xml:space="preserve">', or video </w:t>
      </w:r>
      <w:r w:rsidRPr="003979C1">
        <w:t xml:space="preserve">track types, </w:t>
      </w:r>
    </w:p>
    <w:p w14:paraId="3F4B929E" w14:textId="77777777" w:rsidR="003979C1" w:rsidRPr="003979C1" w:rsidRDefault="003979C1" w:rsidP="003979C1">
      <w:pPr>
        <w:spacing w:before="0" w:after="60"/>
        <w:jc w:val="left"/>
        <w:rPr>
          <w:rFonts w:ascii="Courier" w:hAnsi="Courier"/>
          <w:color w:val="000000"/>
          <w:sz w:val="20"/>
          <w:szCs w:val="20"/>
        </w:rPr>
      </w:pPr>
      <w:proofErr w:type="gramStart"/>
      <w:r w:rsidRPr="003979C1">
        <w:rPr>
          <w:rFonts w:ascii="Courier" w:hAnsi="Courier"/>
          <w:color w:val="000000"/>
          <w:sz w:val="20"/>
          <w:szCs w:val="20"/>
        </w:rPr>
        <w:t>aligned(</w:t>
      </w:r>
      <w:proofErr w:type="gramEnd"/>
      <w:r w:rsidRPr="003979C1">
        <w:rPr>
          <w:rFonts w:ascii="Courier" w:hAnsi="Courier"/>
          <w:color w:val="000000"/>
          <w:sz w:val="20"/>
          <w:szCs w:val="20"/>
        </w:rPr>
        <w:t>8) class V3CParameterSetInfoEntry() extends </w:t>
      </w:r>
      <w:proofErr w:type="spellStart"/>
      <w:r w:rsidRPr="003979C1">
        <w:rPr>
          <w:rFonts w:ascii="Courier" w:hAnsi="Courier"/>
          <w:color w:val="000000"/>
          <w:sz w:val="20"/>
          <w:szCs w:val="20"/>
        </w:rPr>
        <w:t>VolumetricVisualSampleGroupEntry</w:t>
      </w:r>
      <w:proofErr w:type="spellEnd"/>
      <w:r w:rsidRPr="003979C1">
        <w:rPr>
          <w:rFonts w:ascii="Courier" w:hAnsi="Courier"/>
          <w:color w:val="000000"/>
          <w:sz w:val="20"/>
          <w:szCs w:val="20"/>
        </w:rPr>
        <w:t xml:space="preserve"> ('vv3c') </w:t>
      </w:r>
    </w:p>
    <w:p w14:paraId="51448121"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w:t>
      </w:r>
      <w:r w:rsidRPr="003979C1">
        <w:rPr>
          <w:rFonts w:ascii="Courier" w:hAnsi="Courier"/>
          <w:color w:val="000000"/>
          <w:sz w:val="20"/>
          <w:szCs w:val="20"/>
        </w:rPr>
        <w:br/>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v3c_parameter_set_index;</w:t>
      </w:r>
    </w:p>
    <w:p w14:paraId="4C1A9EA3"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v3c_unit_header_index;</w:t>
      </w:r>
    </w:p>
    <w:p w14:paraId="3444B047"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lastRenderedPageBreak/>
        <w:t>}</w:t>
      </w:r>
    </w:p>
    <w:p w14:paraId="4A2B5E32" w14:textId="77777777" w:rsidR="003979C1" w:rsidRPr="003979C1" w:rsidRDefault="003979C1" w:rsidP="006B753F">
      <w:pPr>
        <w:pStyle w:val="Heading4"/>
        <w:numPr>
          <w:ilvl w:val="3"/>
          <w:numId w:val="13"/>
        </w:numPr>
        <w:rPr>
          <w:color w:val="000000"/>
          <w:sz w:val="28"/>
        </w:rPr>
      </w:pPr>
      <w:r w:rsidRPr="003979C1">
        <w:t>Semantics</w:t>
      </w:r>
      <w:r w:rsidRPr="003979C1">
        <w:rPr>
          <w:color w:val="000000"/>
          <w:sz w:val="28"/>
        </w:rPr>
        <w:t xml:space="preserve"> </w:t>
      </w:r>
    </w:p>
    <w:p w14:paraId="7CC98C29" w14:textId="77777777" w:rsidR="003979C1" w:rsidRPr="003979C1" w:rsidRDefault="003979C1" w:rsidP="003979C1">
      <w:pPr>
        <w:tabs>
          <w:tab w:val="left" w:pos="1701"/>
        </w:tabs>
        <w:spacing w:before="0" w:after="160"/>
        <w:ind w:left="1080" w:hanging="360"/>
        <w:rPr>
          <w:rFonts w:ascii="Courier New" w:eastAsia="Calibri" w:hAnsi="Courier New"/>
          <w:noProof/>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V3C parameter sets present in the </w:t>
      </w:r>
      <w:r w:rsidRPr="003979C1">
        <w:rPr>
          <w:rFonts w:ascii="Courier New" w:eastAsia="Calibri" w:hAnsi="Courier New"/>
          <w:noProof/>
          <w:lang w:val="en-GB" w:eastAsia="ja-JP"/>
        </w:rPr>
        <w:t xml:space="preserve">V3CconfigurationBox.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base track that references the V3C atlas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tracks, this value shall be set to zero.</w:t>
      </w:r>
    </w:p>
    <w:p w14:paraId="5B130597" w14:textId="77777777" w:rsidR="003979C1" w:rsidRPr="003979C1" w:rsidRDefault="003979C1" w:rsidP="003979C1">
      <w:pPr>
        <w:tabs>
          <w:tab w:val="left" w:pos="1701"/>
        </w:tabs>
        <w:spacing w:before="0" w:after="160"/>
        <w:ind w:left="1080" w:hanging="360"/>
        <w:rPr>
          <w:rFonts w:eastAsia="Calibri"/>
          <w:noProof/>
          <w:lang w:eastAsia="ko-KR"/>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V3C unit headers present in the </w:t>
      </w:r>
      <w:r w:rsidRPr="003979C1">
        <w:rPr>
          <w:rFonts w:ascii="Courier New" w:eastAsia="Calibri" w:hAnsi="Courier New"/>
          <w:noProof/>
          <w:lang w:val="en-GB" w:eastAsia="ja-JP"/>
        </w:rPr>
        <w:t xml:space="preserve">V3CUnitHeaderBox. </w:t>
      </w:r>
      <w:r w:rsidRPr="003979C1">
        <w:rPr>
          <w:rFonts w:ascii="Calibri" w:eastAsia="Calibri" w:hAnsi="Calibri"/>
          <w:noProof/>
          <w:lang w:eastAsia="zh-CN"/>
        </w:rPr>
        <w:t xml:space="preserve">This value shall be set zero for V3C bitstream tracks with sample entry type </w:t>
      </w:r>
      <w:r w:rsidRPr="003979C1">
        <w:rPr>
          <w:rFonts w:ascii="Calibri" w:eastAsia="Calibri" w:hAnsi="Calibri" w:cs="Arial"/>
          <w:noProof/>
          <w:szCs w:val="18"/>
          <w:lang w:eastAsia="zh-CN"/>
        </w:rPr>
        <w:t>'</w:t>
      </w:r>
      <w:r w:rsidRPr="003979C1">
        <w:rPr>
          <w:rFonts w:ascii="Courier" w:eastAsia="Calibri" w:hAnsi="Courier"/>
          <w:noProof/>
          <w:lang w:val="en-CA" w:eastAsia="zh-CN"/>
        </w:rPr>
        <w:t>v3e1</w:t>
      </w:r>
      <w:r w:rsidRPr="003979C1">
        <w:rPr>
          <w:rFonts w:ascii="Calibri" w:eastAsia="Calibri" w:hAnsi="Calibri" w:cs="Arial"/>
          <w:noProof/>
          <w:szCs w:val="18"/>
          <w:lang w:eastAsia="zh-CN"/>
        </w:rPr>
        <w:t>', and '</w:t>
      </w:r>
      <w:r w:rsidRPr="003979C1">
        <w:rPr>
          <w:rFonts w:ascii="Courier" w:eastAsia="Calibri" w:hAnsi="Courier"/>
          <w:noProof/>
          <w:lang w:val="en-CA" w:eastAsia="zh-CN"/>
        </w:rPr>
        <w:t>v3eg</w:t>
      </w:r>
      <w:r w:rsidRPr="003979C1">
        <w:rPr>
          <w:rFonts w:ascii="Calibri" w:eastAsia="Calibri" w:hAnsi="Calibri" w:cs="Arial"/>
          <w:noProof/>
          <w:szCs w:val="18"/>
          <w:lang w:eastAsia="zh-CN"/>
        </w:rPr>
        <w:t>'</w:t>
      </w:r>
      <w:r w:rsidRPr="003979C1">
        <w:rPr>
          <w:rFonts w:ascii="Calibri" w:eastAsia="Calibri" w:hAnsi="Calibri"/>
          <w:noProof/>
          <w:lang w:eastAsia="zh-CN"/>
        </w:rPr>
        <w:t xml:space="preserve">. 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 xml:space="preserve">tracks, this value represents the index of the V3C header information present in the </w:t>
      </w:r>
      <w:r w:rsidRPr="003979C1">
        <w:rPr>
          <w:rFonts w:ascii="Courier" w:eastAsia="Calibri" w:hAnsi="Courier"/>
          <w:noProof/>
          <w:lang w:val="en-GB" w:eastAsia="ja-JP"/>
        </w:rPr>
        <w:t>SchemeInformationBox</w:t>
      </w:r>
      <w:r w:rsidRPr="003979C1">
        <w:rPr>
          <w:rFonts w:ascii="Calibri" w:eastAsia="Calibri" w:hAnsi="Calibri" w:cs="Arial"/>
          <w:noProof/>
          <w:szCs w:val="18"/>
          <w:lang w:eastAsia="zh-CN"/>
        </w:rPr>
        <w:t>.</w:t>
      </w:r>
    </w:p>
    <w:p w14:paraId="03CA6613" w14:textId="77777777" w:rsidR="003979C1" w:rsidRPr="003979C1" w:rsidRDefault="003979C1" w:rsidP="006B753F">
      <w:pPr>
        <w:pStyle w:val="Heading1"/>
        <w:numPr>
          <w:ilvl w:val="0"/>
          <w:numId w:val="13"/>
        </w:numPr>
        <w:rPr>
          <w:lang w:val="en-CA"/>
        </w:rPr>
      </w:pPr>
      <w:r w:rsidRPr="003979C1">
        <w:rPr>
          <w:lang w:val="en-CA"/>
        </w:rPr>
        <w:t>Extraction process</w:t>
      </w:r>
    </w:p>
    <w:p w14:paraId="06BA8FD1" w14:textId="77777777" w:rsidR="003979C1" w:rsidRPr="003979C1" w:rsidRDefault="003979C1" w:rsidP="006B753F">
      <w:pPr>
        <w:pStyle w:val="Heading2"/>
        <w:numPr>
          <w:ilvl w:val="1"/>
          <w:numId w:val="13"/>
        </w:numPr>
        <w:rPr>
          <w:lang w:val="en-CA"/>
        </w:rPr>
      </w:pPr>
      <w:r w:rsidRPr="003979C1">
        <w:rPr>
          <w:lang w:val="en-CA"/>
        </w:rPr>
        <w:t>Solution-1: Multiple sample entries method</w:t>
      </w:r>
    </w:p>
    <w:p w14:paraId="3E2BFF25" w14:textId="77777777" w:rsidR="003979C1" w:rsidRPr="003979C1" w:rsidRDefault="003979C1" w:rsidP="006B753F">
      <w:pPr>
        <w:pStyle w:val="Heading4"/>
        <w:numPr>
          <w:ilvl w:val="3"/>
          <w:numId w:val="13"/>
        </w:numPr>
      </w:pPr>
      <w:r w:rsidRPr="003979C1">
        <w:t>Multi-track with single atlas track</w:t>
      </w:r>
    </w:p>
    <w:p w14:paraId="38E80D74" w14:textId="77777777" w:rsidR="003979C1" w:rsidRPr="003979C1" w:rsidRDefault="003979C1" w:rsidP="003979C1">
      <w:pPr>
        <w:spacing w:before="0"/>
      </w:pP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xml:space="preserve"> below illustrates an informative example of V3C ISOBMFF file structure with one atlas track and 3 video component tracks. Track 1 is an atlas track containing multiple sample entries. The sample entry 1 in track 1 contains a </w:t>
      </w:r>
      <w:r w:rsidRPr="003979C1">
        <w:rPr>
          <w:rFonts w:ascii="Courier New" w:hAnsi="Courier New" w:cs="Courier New"/>
          <w:noProof/>
          <w:lang w:val="en-GB" w:eastAsia="ko-KR"/>
        </w:rPr>
        <w:t>V3CConfigurationBox</w:t>
      </w:r>
      <w:r w:rsidRPr="003979C1">
        <w:t xml:space="preserve"> containing one V3C parameter set referred as VPS1 and a </w:t>
      </w:r>
      <w:r w:rsidRPr="003979C1">
        <w:rPr>
          <w:rFonts w:ascii="Courier New" w:hAnsi="Courier New" w:cs="Courier New"/>
          <w:noProof/>
          <w:lang w:val="en-GB" w:eastAsia="ko-KR"/>
        </w:rPr>
        <w:t>V3CUnitHeaderBox</w:t>
      </w:r>
      <w:r w:rsidRPr="003979C1">
        <w:t xml:space="preserve"> containing one V3C Unit header information referred as VUH1. </w:t>
      </w:r>
      <w:proofErr w:type="gramStart"/>
      <w:r w:rsidRPr="003979C1">
        <w:t>Similarly</w:t>
      </w:r>
      <w:proofErr w:type="gramEnd"/>
      <w:r w:rsidRPr="003979C1">
        <w:t xml:space="preserve"> sample entry 2 contains VPS2 and VUH2 in the respective boxes.</w:t>
      </w:r>
    </w:p>
    <w:p w14:paraId="3958DAE8" w14:textId="77777777" w:rsidR="003979C1" w:rsidRPr="003979C1" w:rsidRDefault="003979C1" w:rsidP="003979C1">
      <w:pPr>
        <w:spacing w:before="0"/>
        <w:rPr>
          <w:rFonts w:eastAsia="맑은 고딕"/>
          <w:lang w:eastAsia="ko-KR"/>
        </w:rPr>
      </w:pPr>
      <w:r w:rsidRPr="003979C1">
        <w:t xml:space="preserve">When multiple V3C parameters are present in a V3C bitstream, the samples in track 1 using the VPS1 and VUH1 (stored in Sample Entry 1 as shown in </w:t>
      </w: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are identified using the</w:t>
      </w:r>
      <w:r w:rsidRPr="003979C1">
        <w:rPr>
          <w:rFonts w:eastAsia="맑은 고딕"/>
          <w:lang w:eastAsia="ko-KR"/>
        </w:rPr>
        <w:t xml:space="preserv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1. Similarly, the samples in track 1 using the VPS2 and VUH2 (stored in Sample Entry 2 as shown in </w:t>
      </w:r>
      <w:r w:rsidRPr="003979C1">
        <w:fldChar w:fldCharType="begin"/>
      </w:r>
      <w:r w:rsidRPr="003979C1">
        <w:instrText xml:space="preserve"> REF _Ref178329702 \h </w:instrText>
      </w:r>
      <w:r w:rsidRPr="003979C1">
        <w:fldChar w:fldCharType="separate"/>
      </w:r>
      <w:r w:rsidRPr="003979C1">
        <w:t xml:space="preserve">Figure </w:t>
      </w:r>
      <w:r w:rsidRPr="003979C1">
        <w:rPr>
          <w:noProof/>
        </w:rPr>
        <w:t>1</w:t>
      </w:r>
      <w:r w:rsidRPr="003979C1">
        <w:fldChar w:fldCharType="end"/>
      </w:r>
      <w:r w:rsidRPr="003979C1">
        <w:rPr>
          <w:rFonts w:eastAsia="맑은 고딕"/>
          <w:lang w:eastAsia="ko-KR"/>
        </w:rPr>
        <w:t xml:space="preserve">) are identified using the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2.</w:t>
      </w:r>
    </w:p>
    <w:p w14:paraId="20D2BFDD" w14:textId="77777777" w:rsidR="003979C1" w:rsidRPr="003979C1" w:rsidRDefault="003979C1" w:rsidP="003979C1">
      <w:pPr>
        <w:spacing w:before="0" w:after="0"/>
        <w:jc w:val="center"/>
      </w:pPr>
      <w:r w:rsidRPr="003979C1">
        <w:rPr>
          <w:noProof/>
        </w:rPr>
        <w:object w:dxaOrig="9360" w:dyaOrig="3410" w14:anchorId="76EA9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70.45pt" o:ole="">
            <v:imagedata r:id="rId11" o:title=""/>
          </v:shape>
          <o:OLEObject Type="Embed" ProgID="Visio.Drawing.15" ShapeID="_x0000_i1025" DrawAspect="Content" ObjectID="_1811612294" r:id="rId12"/>
        </w:object>
      </w:r>
    </w:p>
    <w:p w14:paraId="501742FF" w14:textId="77777777" w:rsidR="003979C1" w:rsidRPr="003979C1" w:rsidRDefault="003979C1" w:rsidP="003979C1">
      <w:pPr>
        <w:spacing w:before="0" w:after="0"/>
        <w:jc w:val="center"/>
        <w:rPr>
          <w:lang w:eastAsia="ko-KR"/>
        </w:rPr>
      </w:pPr>
      <w:bookmarkStart w:id="15" w:name="_Ref178329702"/>
      <w:r w:rsidRPr="003979C1">
        <w:t xml:space="preserve">Figure </w:t>
      </w:r>
      <w:fldSimple w:instr=" SEQ Figure \* ARABIC ">
        <w:r w:rsidRPr="003979C1">
          <w:rPr>
            <w:noProof/>
          </w:rPr>
          <w:t>1</w:t>
        </w:r>
      </w:fldSimple>
      <w:bookmarkEnd w:id="15"/>
      <w:r w:rsidRPr="003979C1">
        <w:t xml:space="preserve"> Informative – Example of using multiple sample entries in multi-track V3C file</w:t>
      </w:r>
    </w:p>
    <w:p w14:paraId="277215F1" w14:textId="77777777" w:rsidR="003979C1" w:rsidRPr="003979C1" w:rsidRDefault="003979C1" w:rsidP="006B753F">
      <w:pPr>
        <w:pStyle w:val="Heading2"/>
        <w:numPr>
          <w:ilvl w:val="1"/>
          <w:numId w:val="13"/>
        </w:numPr>
        <w:rPr>
          <w:lang w:val="en-CA"/>
        </w:rPr>
      </w:pPr>
      <w:r w:rsidRPr="003979C1">
        <w:rPr>
          <w:lang w:val="en-CA"/>
        </w:rPr>
        <w:t>Solution-2: Sample grouping method</w:t>
      </w:r>
    </w:p>
    <w:p w14:paraId="5EC08834" w14:textId="77777777" w:rsidR="003979C1" w:rsidRPr="003979C1" w:rsidRDefault="003979C1" w:rsidP="006B753F">
      <w:pPr>
        <w:pStyle w:val="Heading3"/>
        <w:numPr>
          <w:ilvl w:val="2"/>
          <w:numId w:val="13"/>
        </w:numPr>
      </w:pPr>
      <w:r w:rsidRPr="003979C1">
        <w:t>Multi-track with single atlas track</w:t>
      </w:r>
    </w:p>
    <w:p w14:paraId="1B3621F0" w14:textId="77777777" w:rsidR="003979C1" w:rsidRPr="003979C1" w:rsidRDefault="003979C1" w:rsidP="003979C1">
      <w:pPr>
        <w:spacing w:before="0" w:after="0"/>
        <w:rPr>
          <w:rFonts w:eastAsia="맑은 고딕"/>
          <w:lang w:eastAsia="ko-KR"/>
        </w:rPr>
      </w:pP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below illustrates an informative example of V3C ISOBMFF file structure with one atlas track and a video component track. Track 1 is an atlas track and track 2 is a video component track. Atlas track contains the sample group description box and sample to group box with grouping type ‘</w:t>
      </w:r>
      <w:r w:rsidRPr="003979C1">
        <w:rPr>
          <w:rFonts w:ascii="Courier New" w:hAnsi="Courier New" w:cs="Courier New"/>
          <w:noProof/>
          <w:lang w:val="en-GB" w:eastAsia="ko-KR"/>
        </w:rPr>
        <w:t>vvps</w:t>
      </w:r>
      <w:r w:rsidRPr="003979C1">
        <w:t xml:space="preserve">’. The sample group description box with </w:t>
      </w:r>
      <w:r w:rsidRPr="003979C1">
        <w:rPr>
          <w:rFonts w:ascii="Courier New" w:hAnsi="Courier New" w:cs="Courier New"/>
          <w:noProof/>
          <w:lang w:val="en-GB" w:eastAsia="ko-KR"/>
        </w:rPr>
        <w:t>grouping_type</w:t>
      </w:r>
      <w:r w:rsidRPr="003979C1">
        <w:rPr>
          <w:rFonts w:eastAsia="맑은 고딕"/>
          <w:lang w:eastAsia="ko-KR"/>
        </w:rPr>
        <w:t xml:space="preserve"> equal to</w:t>
      </w:r>
      <w:r w:rsidRPr="003979C1">
        <w:t xml:space="preserve"> ‘</w:t>
      </w:r>
      <w:r w:rsidRPr="003979C1">
        <w:rPr>
          <w:rFonts w:ascii="Courier New" w:hAnsi="Courier New" w:cs="Courier New"/>
          <w:noProof/>
          <w:lang w:val="en-GB" w:eastAsia="ko-KR"/>
        </w:rPr>
        <w:t>vvps</w:t>
      </w:r>
      <w:r w:rsidRPr="003979C1">
        <w:t xml:space="preserve">’ present in track 1 </w:t>
      </w:r>
      <w:r w:rsidRPr="003979C1">
        <w:rPr>
          <w:rFonts w:eastAsia="맑은 고딕"/>
          <w:lang w:eastAsia="ko-KR"/>
        </w:rPr>
        <w:t>signals the different V3C parameter sets used in different samples of that track</w:t>
      </w:r>
      <w:r w:rsidRPr="003979C1">
        <w:t xml:space="preserve">.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w:t>
      </w:r>
      <w:r w:rsidRPr="003979C1">
        <w:rPr>
          <w:rFonts w:eastAsia="맑은 고딕" w:cs="Calibri"/>
          <w:color w:val="000000"/>
          <w:sz w:val="18"/>
          <w:szCs w:val="18"/>
        </w:rPr>
        <w:t xml:space="preserve"> </w:t>
      </w:r>
      <w:r w:rsidRPr="003979C1">
        <w:t>contains associated sample group description entry index for each sample present in that track</w:t>
      </w:r>
      <w:r w:rsidRPr="003979C1">
        <w:rPr>
          <w:rFonts w:eastAsia="맑은 고딕"/>
          <w:lang w:eastAsia="ko-KR"/>
        </w:rPr>
        <w:t>.</w:t>
      </w:r>
    </w:p>
    <w:p w14:paraId="06C0AF03" w14:textId="77777777" w:rsidR="003979C1" w:rsidRPr="003979C1" w:rsidRDefault="003979C1" w:rsidP="003979C1">
      <w:pPr>
        <w:spacing w:before="0"/>
      </w:pPr>
      <w:r w:rsidRPr="003979C1">
        <w:rPr>
          <w:rFonts w:eastAsia="맑은 고딕"/>
          <w:lang w:eastAsia="ko-KR"/>
        </w:rPr>
        <w:t xml:space="preserve">When multiple V3C parameters are pre present in a V3C bitstream, the index of the V3C parameter set stored in </w:t>
      </w:r>
      <w:r w:rsidRPr="003979C1">
        <w:rPr>
          <w:rFonts w:ascii="Courier New" w:hAnsi="Courier New" w:cs="Courier New"/>
          <w:noProof/>
          <w:lang w:val="en-GB" w:eastAsia="ko-KR"/>
        </w:rPr>
        <w:t>V3CConfigurationBox</w:t>
      </w:r>
      <w:r w:rsidRPr="003979C1">
        <w:rPr>
          <w:rFonts w:eastAsia="맑은 고딕"/>
          <w:lang w:eastAsia="ko-KR"/>
        </w:rPr>
        <w:t xml:space="preserve"> and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parameter set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samples from 1 to 100 in track 1 fetched the information about V3C parameter set from sample group entry description at index 1.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parameter set at index 1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r w:rsidRPr="003979C1">
        <w:rPr>
          <w:rFonts w:eastAsia="맑은 고딕"/>
          <w:lang w:eastAsia="ko-KR"/>
        </w:rPr>
        <w:t xml:space="preserve">. Also, </w:t>
      </w:r>
      <w:r w:rsidRPr="003979C1">
        <w:t xml:space="preserve">the samples from 1 to 100 uses the V3C unit header information at index 1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p>
    <w:p w14:paraId="2906A9C2" w14:textId="77777777" w:rsidR="003979C1" w:rsidRPr="003979C1" w:rsidRDefault="003979C1" w:rsidP="003979C1">
      <w:pPr>
        <w:spacing w:before="0" w:after="0"/>
      </w:pPr>
      <w:r w:rsidRPr="003979C1">
        <w:t xml:space="preserve">Similarly, the sample group entry description at index 2 specifies that, the samples from 101 to 300 uses the V3C parameter set at index 2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and the V3C unit header information at index 2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w:t>
      </w:r>
    </w:p>
    <w:p w14:paraId="7FAB3CA2" w14:textId="77777777" w:rsidR="003979C1" w:rsidRPr="003979C1" w:rsidRDefault="003979C1" w:rsidP="003979C1">
      <w:pPr>
        <w:spacing w:before="0" w:after="0"/>
      </w:pPr>
      <w:r w:rsidRPr="003979C1">
        <w:rPr>
          <w:rFonts w:eastAsia="맑은 고딕"/>
          <w:lang w:eastAsia="ko-KR"/>
        </w:rPr>
        <w:t xml:space="preserve">In video component track (track 2),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unit header information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track 2 of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unit header information at index 1 present in the </w:t>
      </w:r>
      <w:r w:rsidRPr="003979C1">
        <w:rPr>
          <w:rFonts w:ascii="Courier" w:hAnsi="Courier" w:cs="Courier New"/>
          <w:noProof/>
          <w:lang w:val="en-GB" w:eastAsia="ja-JP"/>
        </w:rPr>
        <w:t>V3CUnitHeaderBox</w:t>
      </w:r>
      <w:r w:rsidRPr="003979C1">
        <w:rPr>
          <w:rFonts w:ascii="Courier New" w:hAnsi="Courier New" w:cs="Courier New"/>
          <w:noProof/>
          <w:lang w:val="en-GB" w:eastAsia="ko-KR"/>
        </w:rPr>
        <w:t xml:space="preserve"> </w:t>
      </w:r>
      <w:r w:rsidRPr="003979C1">
        <w:t xml:space="preserve">(as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track 2 </w:t>
      </w:r>
      <w:r w:rsidRPr="003979C1">
        <w:rPr>
          <w:rFonts w:ascii="Courier New" w:hAnsi="Courier New" w:cs="Courier New"/>
          <w:noProof/>
          <w:lang w:val="en-GB" w:eastAsia="ko-KR"/>
        </w:rPr>
        <w:t>VUNT</w:t>
      </w:r>
      <w:r w:rsidRPr="003979C1">
        <w:t xml:space="preserve"> box)</w:t>
      </w:r>
      <w:r w:rsidRPr="003979C1">
        <w:rPr>
          <w:rFonts w:eastAsia="맑은 고딕"/>
          <w:lang w:eastAsia="ko-KR"/>
        </w:rPr>
        <w:t xml:space="preserve">. Also, </w:t>
      </w:r>
      <w:r w:rsidRPr="003979C1">
        <w:t xml:space="preserve">the samples from 101 to 200 in track 2 uses the V3C unit header information at index 2 present in the </w:t>
      </w:r>
      <w:r w:rsidRPr="003979C1">
        <w:rPr>
          <w:rFonts w:ascii="Courier" w:hAnsi="Courier" w:cs="Courier New"/>
          <w:noProof/>
          <w:lang w:val="en-GB" w:eastAsia="ja-JP"/>
        </w:rPr>
        <w:t>V3CUnitHeaderBox</w:t>
      </w:r>
      <w:r w:rsidRPr="003979C1">
        <w:t>. The samples from 1 to 100 in track 2, fetches the V3C parameter set information from the corresponding atlas sample present in track 1.</w:t>
      </w:r>
    </w:p>
    <w:p w14:paraId="674205CA" w14:textId="77777777" w:rsidR="003979C1" w:rsidRPr="003979C1" w:rsidRDefault="003979C1" w:rsidP="003979C1">
      <w:pPr>
        <w:spacing w:before="0" w:after="0"/>
      </w:pPr>
    </w:p>
    <w:p w14:paraId="6AE508CC" w14:textId="77777777" w:rsidR="003979C1" w:rsidRPr="003979C1" w:rsidRDefault="003979C1" w:rsidP="003979C1">
      <w:pPr>
        <w:spacing w:before="0" w:after="0"/>
        <w:jc w:val="center"/>
        <w:rPr>
          <w:lang w:val="en-CA"/>
        </w:rPr>
      </w:pPr>
      <w:r w:rsidRPr="003979C1">
        <w:rPr>
          <w:noProof/>
        </w:rPr>
        <w:object w:dxaOrig="7610" w:dyaOrig="9660" w14:anchorId="2107E5A2">
          <v:shape id="_x0000_i1026" type="#_x0000_t75" style="width:380.5pt;height:483.05pt" o:ole="">
            <v:imagedata r:id="rId13" o:title=""/>
          </v:shape>
          <o:OLEObject Type="Embed" ProgID="Visio.Drawing.15" ShapeID="_x0000_i1026" DrawAspect="Content" ObjectID="_1811612295" r:id="rId14"/>
        </w:object>
      </w:r>
    </w:p>
    <w:p w14:paraId="6F8F61F5" w14:textId="77777777" w:rsidR="003979C1" w:rsidRPr="003979C1" w:rsidRDefault="003979C1" w:rsidP="003979C1">
      <w:pPr>
        <w:spacing w:before="0" w:after="0"/>
        <w:jc w:val="center"/>
        <w:rPr>
          <w:lang w:val="en-CA"/>
        </w:rPr>
      </w:pPr>
      <w:bookmarkStart w:id="16" w:name="_Ref106805056"/>
      <w:r w:rsidRPr="003979C1">
        <w:t xml:space="preserve">Figure </w:t>
      </w:r>
      <w:fldSimple w:instr=" SEQ Figure \* ARABIC ">
        <w:r w:rsidRPr="003979C1">
          <w:rPr>
            <w:noProof/>
          </w:rPr>
          <w:t>2</w:t>
        </w:r>
      </w:fldSimple>
      <w:bookmarkEnd w:id="16"/>
      <w:r w:rsidRPr="003979C1">
        <w:t xml:space="preserve"> Informative – Example of using ‘</w:t>
      </w:r>
      <w:r w:rsidRPr="003979C1">
        <w:rPr>
          <w:rFonts w:ascii="Courier New" w:hAnsi="Courier New" w:cs="Courier New"/>
          <w:noProof/>
          <w:lang w:val="en-GB" w:eastAsia="ko-KR"/>
        </w:rPr>
        <w:t>vvps</w:t>
      </w:r>
      <w:r w:rsidRPr="003979C1">
        <w:t>’ sample group in multi-track V3C file</w:t>
      </w:r>
    </w:p>
    <w:p w14:paraId="6AADEAEA" w14:textId="77777777" w:rsidR="003979C1" w:rsidRPr="003979C1" w:rsidRDefault="003979C1" w:rsidP="006B753F">
      <w:pPr>
        <w:pStyle w:val="Heading1"/>
        <w:numPr>
          <w:ilvl w:val="0"/>
          <w:numId w:val="13"/>
        </w:numPr>
        <w:rPr>
          <w:lang w:val="en-CA"/>
        </w:rPr>
      </w:pPr>
      <w:r w:rsidRPr="003979C1">
        <w:rPr>
          <w:lang w:val="en-CA"/>
        </w:rPr>
        <w:t>Comparison</w:t>
      </w:r>
    </w:p>
    <w:p w14:paraId="2D19F70A" w14:textId="77777777" w:rsidR="003979C1" w:rsidRPr="003979C1" w:rsidRDefault="003979C1" w:rsidP="003979C1">
      <w:pPr>
        <w:spacing w:before="0" w:after="0"/>
        <w:rPr>
          <w:lang w:val="en-CA"/>
        </w:rPr>
      </w:pPr>
    </w:p>
    <w:tbl>
      <w:tblPr>
        <w:tblStyle w:val="TableGrid4"/>
        <w:tblW w:w="0" w:type="auto"/>
        <w:tblInd w:w="0" w:type="dxa"/>
        <w:tblLook w:val="04A0" w:firstRow="1" w:lastRow="0" w:firstColumn="1" w:lastColumn="0" w:noHBand="0" w:noVBand="1"/>
      </w:tblPr>
      <w:tblGrid>
        <w:gridCol w:w="3115"/>
        <w:gridCol w:w="3115"/>
        <w:gridCol w:w="3115"/>
      </w:tblGrid>
      <w:tr w:rsidR="003979C1" w:rsidRPr="003979C1" w14:paraId="45DC650B"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582700EA" w14:textId="77777777" w:rsidR="003979C1" w:rsidRPr="003979C1" w:rsidRDefault="003979C1" w:rsidP="003979C1">
            <w:pPr>
              <w:spacing w:before="0" w:after="0"/>
              <w:rPr>
                <w:b/>
                <w:bCs/>
                <w:lang w:val="en-CA"/>
              </w:rPr>
            </w:pPr>
            <w:r w:rsidRPr="003979C1">
              <w:rPr>
                <w:b/>
                <w:bCs/>
                <w:lang w:val="en-CA"/>
              </w:rPr>
              <w:t>Criteria</w:t>
            </w:r>
          </w:p>
        </w:tc>
        <w:tc>
          <w:tcPr>
            <w:tcW w:w="3115" w:type="dxa"/>
            <w:tcBorders>
              <w:top w:val="single" w:sz="4" w:space="0" w:color="auto"/>
              <w:left w:val="single" w:sz="4" w:space="0" w:color="auto"/>
              <w:bottom w:val="single" w:sz="4" w:space="0" w:color="auto"/>
              <w:right w:val="single" w:sz="4" w:space="0" w:color="auto"/>
            </w:tcBorders>
            <w:hideMark/>
          </w:tcPr>
          <w:p w14:paraId="6B5AF961" w14:textId="77777777" w:rsidR="003979C1" w:rsidRPr="003979C1" w:rsidRDefault="003979C1" w:rsidP="003979C1">
            <w:pPr>
              <w:spacing w:before="0" w:after="0"/>
              <w:rPr>
                <w:b/>
                <w:bCs/>
                <w:lang w:val="en-CA"/>
              </w:rPr>
            </w:pPr>
            <w:r w:rsidRPr="003979C1">
              <w:rPr>
                <w:b/>
                <w:bCs/>
                <w:lang w:val="en-CA"/>
              </w:rPr>
              <w:t>Multiple sample entries</w:t>
            </w:r>
          </w:p>
        </w:tc>
        <w:tc>
          <w:tcPr>
            <w:tcW w:w="3115" w:type="dxa"/>
            <w:tcBorders>
              <w:top w:val="single" w:sz="4" w:space="0" w:color="auto"/>
              <w:left w:val="single" w:sz="4" w:space="0" w:color="auto"/>
              <w:bottom w:val="single" w:sz="4" w:space="0" w:color="auto"/>
              <w:right w:val="single" w:sz="4" w:space="0" w:color="auto"/>
            </w:tcBorders>
            <w:hideMark/>
          </w:tcPr>
          <w:p w14:paraId="1C1DFF6B" w14:textId="77777777" w:rsidR="003979C1" w:rsidRPr="003979C1" w:rsidRDefault="003979C1" w:rsidP="003979C1">
            <w:pPr>
              <w:spacing w:before="0" w:after="0"/>
              <w:rPr>
                <w:b/>
                <w:bCs/>
                <w:lang w:val="en-CA"/>
              </w:rPr>
            </w:pPr>
            <w:r w:rsidRPr="003979C1">
              <w:rPr>
                <w:b/>
                <w:bCs/>
                <w:lang w:val="en-CA"/>
              </w:rPr>
              <w:t>Sample group</w:t>
            </w:r>
          </w:p>
        </w:tc>
      </w:tr>
      <w:tr w:rsidR="003979C1" w:rsidRPr="003979C1" w14:paraId="3AFAE56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331D212D" w14:textId="77777777" w:rsidR="003979C1" w:rsidRPr="003979C1" w:rsidRDefault="003979C1" w:rsidP="003979C1">
            <w:pPr>
              <w:spacing w:before="0" w:after="0"/>
              <w:rPr>
                <w:lang w:val="en-CA"/>
              </w:rPr>
            </w:pPr>
            <w:r w:rsidRPr="003979C1">
              <w:rPr>
                <w:lang w:val="en-CA"/>
              </w:rPr>
              <w:t>Specification text</w:t>
            </w:r>
          </w:p>
        </w:tc>
        <w:tc>
          <w:tcPr>
            <w:tcW w:w="3115" w:type="dxa"/>
            <w:tcBorders>
              <w:top w:val="single" w:sz="4" w:space="0" w:color="auto"/>
              <w:left w:val="single" w:sz="4" w:space="0" w:color="auto"/>
              <w:bottom w:val="single" w:sz="4" w:space="0" w:color="auto"/>
              <w:right w:val="single" w:sz="4" w:space="0" w:color="auto"/>
            </w:tcBorders>
            <w:hideMark/>
          </w:tcPr>
          <w:p w14:paraId="7F8E8E71" w14:textId="77777777" w:rsidR="003979C1" w:rsidRPr="003979C1" w:rsidRDefault="003979C1" w:rsidP="003979C1">
            <w:pPr>
              <w:spacing w:before="0" w:after="0"/>
              <w:rPr>
                <w:lang w:val="en-CA"/>
              </w:rPr>
            </w:pPr>
            <w:r w:rsidRPr="003979C1">
              <w:rPr>
                <w:lang w:val="en-CA"/>
              </w:rPr>
              <w:t>Minimal</w:t>
            </w:r>
          </w:p>
        </w:tc>
        <w:tc>
          <w:tcPr>
            <w:tcW w:w="3115" w:type="dxa"/>
            <w:tcBorders>
              <w:top w:val="single" w:sz="4" w:space="0" w:color="auto"/>
              <w:left w:val="single" w:sz="4" w:space="0" w:color="auto"/>
              <w:bottom w:val="single" w:sz="4" w:space="0" w:color="auto"/>
              <w:right w:val="single" w:sz="4" w:space="0" w:color="auto"/>
            </w:tcBorders>
            <w:hideMark/>
          </w:tcPr>
          <w:p w14:paraId="1AFB6FC0" w14:textId="77777777" w:rsidR="003979C1" w:rsidRPr="003979C1" w:rsidRDefault="003979C1" w:rsidP="003979C1">
            <w:pPr>
              <w:spacing w:before="0" w:after="0"/>
              <w:rPr>
                <w:lang w:val="en-CA"/>
              </w:rPr>
            </w:pPr>
            <w:r w:rsidRPr="003979C1">
              <w:rPr>
                <w:lang w:val="en-CA"/>
              </w:rPr>
              <w:t>Addition of new sample grouping type</w:t>
            </w:r>
          </w:p>
        </w:tc>
      </w:tr>
      <w:tr w:rsidR="003979C1" w:rsidRPr="003979C1" w14:paraId="769B0C0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463F734A" w14:textId="77777777" w:rsidR="003979C1" w:rsidRPr="003979C1" w:rsidRDefault="003979C1" w:rsidP="003979C1">
            <w:pPr>
              <w:spacing w:before="0" w:after="0"/>
              <w:rPr>
                <w:lang w:val="en-CA"/>
              </w:rPr>
            </w:pPr>
            <w:r w:rsidRPr="003979C1">
              <w:rPr>
                <w:lang w:val="en-CA"/>
              </w:rPr>
              <w:t>File Size overhead</w:t>
            </w:r>
          </w:p>
        </w:tc>
        <w:tc>
          <w:tcPr>
            <w:tcW w:w="3115" w:type="dxa"/>
            <w:tcBorders>
              <w:top w:val="single" w:sz="4" w:space="0" w:color="auto"/>
              <w:left w:val="single" w:sz="4" w:space="0" w:color="auto"/>
              <w:bottom w:val="single" w:sz="4" w:space="0" w:color="auto"/>
              <w:right w:val="single" w:sz="4" w:space="0" w:color="auto"/>
            </w:tcBorders>
            <w:hideMark/>
          </w:tcPr>
          <w:p w14:paraId="0B36B3AE" w14:textId="77777777" w:rsidR="003979C1" w:rsidRPr="003979C1" w:rsidRDefault="003979C1" w:rsidP="003979C1">
            <w:pPr>
              <w:spacing w:before="0" w:after="0"/>
              <w:rPr>
                <w:lang w:val="en-CA"/>
              </w:rPr>
            </w:pPr>
            <w:r w:rsidRPr="003979C1">
              <w:rPr>
                <w:lang w:val="en-CA"/>
              </w:rPr>
              <w:t>High</w:t>
            </w:r>
          </w:p>
        </w:tc>
        <w:tc>
          <w:tcPr>
            <w:tcW w:w="3115" w:type="dxa"/>
            <w:tcBorders>
              <w:top w:val="single" w:sz="4" w:space="0" w:color="auto"/>
              <w:left w:val="single" w:sz="4" w:space="0" w:color="auto"/>
              <w:bottom w:val="single" w:sz="4" w:space="0" w:color="auto"/>
              <w:right w:val="single" w:sz="4" w:space="0" w:color="auto"/>
            </w:tcBorders>
            <w:hideMark/>
          </w:tcPr>
          <w:p w14:paraId="4C97CCDD" w14:textId="77777777" w:rsidR="003979C1" w:rsidRPr="003979C1" w:rsidRDefault="003979C1" w:rsidP="003979C1">
            <w:pPr>
              <w:spacing w:before="0" w:after="0"/>
              <w:rPr>
                <w:lang w:val="en-CA"/>
              </w:rPr>
            </w:pPr>
            <w:r w:rsidRPr="003979C1">
              <w:rPr>
                <w:lang w:val="en-CA"/>
              </w:rPr>
              <w:t>Small</w:t>
            </w:r>
          </w:p>
        </w:tc>
      </w:tr>
    </w:tbl>
    <w:p w14:paraId="35296F44" w14:textId="77777777" w:rsidR="003979C1" w:rsidRPr="003979C1" w:rsidRDefault="003979C1" w:rsidP="003979C1">
      <w:pPr>
        <w:spacing w:before="0" w:after="0"/>
        <w:rPr>
          <w:lang w:val="en-CA"/>
        </w:rPr>
      </w:pPr>
    </w:p>
    <w:p w14:paraId="119E4DF6" w14:textId="77777777" w:rsidR="003979C1" w:rsidRPr="003979C1" w:rsidRDefault="003979C1" w:rsidP="006B753F">
      <w:pPr>
        <w:pStyle w:val="Heading1"/>
        <w:numPr>
          <w:ilvl w:val="0"/>
          <w:numId w:val="13"/>
        </w:numPr>
        <w:rPr>
          <w:lang w:val="en-CA"/>
        </w:rPr>
      </w:pPr>
      <w:r w:rsidRPr="003979C1">
        <w:rPr>
          <w:lang w:val="en-CA"/>
        </w:rPr>
        <w:t>Recommendations</w:t>
      </w:r>
    </w:p>
    <w:p w14:paraId="01218A12" w14:textId="77777777" w:rsidR="003979C1" w:rsidRPr="003979C1" w:rsidRDefault="003979C1" w:rsidP="003979C1">
      <w:pPr>
        <w:spacing w:before="0"/>
        <w:rPr>
          <w:lang w:val="en-CA" w:eastAsia="zh-CN"/>
        </w:rPr>
      </w:pPr>
      <w:r w:rsidRPr="003979C1">
        <w:rPr>
          <w:lang w:val="en-CA" w:eastAsia="zh-CN"/>
        </w:rPr>
        <w:t>We recommend adopting the proposed changes described</w:t>
      </w:r>
      <w:r w:rsidRPr="003979C1">
        <w:rPr>
          <w:lang w:val="en-GB"/>
        </w:rPr>
        <w:t xml:space="preserve"> in sections </w:t>
      </w:r>
      <w:r w:rsidRPr="003979C1">
        <w:rPr>
          <w:lang w:val="en-GB"/>
        </w:rPr>
        <w:fldChar w:fldCharType="begin"/>
      </w:r>
      <w:r w:rsidRPr="003979C1">
        <w:rPr>
          <w:lang w:val="en-GB"/>
        </w:rPr>
        <w:instrText xml:space="preserve"> REF _Ref100653716 \r \h </w:instrText>
      </w:r>
      <w:r w:rsidRPr="003979C1">
        <w:rPr>
          <w:lang w:val="en-GB"/>
        </w:rPr>
      </w:r>
      <w:r w:rsidRPr="003979C1">
        <w:rPr>
          <w:lang w:val="en-GB"/>
        </w:rPr>
        <w:fldChar w:fldCharType="separate"/>
      </w:r>
      <w:r w:rsidRPr="003979C1">
        <w:rPr>
          <w:lang w:val="en-GB"/>
        </w:rPr>
        <w:t>2</w:t>
      </w:r>
      <w:r w:rsidRPr="003979C1">
        <w:rPr>
          <w:lang w:val="en-GB"/>
        </w:rPr>
        <w:fldChar w:fldCharType="end"/>
      </w:r>
      <w:r w:rsidRPr="003979C1">
        <w:rPr>
          <w:lang w:val="en-GB"/>
        </w:rPr>
        <w:t xml:space="preserve"> and 3 of this </w:t>
      </w:r>
      <w:proofErr w:type="gramStart"/>
      <w:r w:rsidRPr="003979C1">
        <w:rPr>
          <w:lang w:val="en-GB"/>
        </w:rPr>
        <w:t>document</w:t>
      </w:r>
      <w:proofErr w:type="gramEnd"/>
      <w:r w:rsidRPr="003979C1">
        <w:rPr>
          <w:lang w:val="en-GB"/>
        </w:rPr>
        <w:t xml:space="preserve"> and integrating them into the 2</w:t>
      </w:r>
      <w:r w:rsidRPr="003979C1">
        <w:rPr>
          <w:vertAlign w:val="superscript"/>
          <w:lang w:val="en-GB"/>
        </w:rPr>
        <w:t>nd</w:t>
      </w:r>
      <w:r w:rsidRPr="003979C1">
        <w:rPr>
          <w:lang w:val="en-GB"/>
        </w:rPr>
        <w:t xml:space="preserve"> edition of the ISO/IEC 23090-10 specification. Section 3 of this document describes the extraction process and is recommended to be integrated as an informative Annex in the 2</w:t>
      </w:r>
      <w:r w:rsidRPr="003979C1">
        <w:rPr>
          <w:vertAlign w:val="superscript"/>
          <w:lang w:val="en-GB"/>
        </w:rPr>
        <w:t>nd</w:t>
      </w:r>
      <w:r w:rsidRPr="003979C1">
        <w:rPr>
          <w:lang w:val="en-GB"/>
        </w:rPr>
        <w:t xml:space="preserve"> edition of the ISO/IEC 23090-10 specification.</w:t>
      </w:r>
    </w:p>
    <w:p w14:paraId="7EBA94C0" w14:textId="77777777" w:rsidR="003979C1" w:rsidRPr="003979C1" w:rsidRDefault="003979C1" w:rsidP="006B753F">
      <w:pPr>
        <w:pStyle w:val="Heading1"/>
        <w:numPr>
          <w:ilvl w:val="0"/>
          <w:numId w:val="13"/>
        </w:numPr>
        <w:rPr>
          <w:lang w:val="en-CA"/>
        </w:rPr>
      </w:pPr>
      <w:bookmarkStart w:id="17" w:name="_Toc32500828"/>
      <w:bookmarkStart w:id="18" w:name="_Toc32932434"/>
      <w:bookmarkStart w:id="19" w:name="_Toc32964105"/>
      <w:bookmarkEnd w:id="17"/>
      <w:bookmarkEnd w:id="18"/>
      <w:bookmarkEnd w:id="19"/>
      <w:r w:rsidRPr="003979C1">
        <w:rPr>
          <w:lang w:val="en-CA"/>
        </w:rPr>
        <w:lastRenderedPageBreak/>
        <w:t>References</w:t>
      </w:r>
    </w:p>
    <w:p w14:paraId="56E97D24" w14:textId="77777777" w:rsidR="003979C1" w:rsidRPr="003979C1" w:rsidRDefault="003979C1" w:rsidP="006B753F">
      <w:pPr>
        <w:numPr>
          <w:ilvl w:val="0"/>
          <w:numId w:val="12"/>
        </w:numPr>
        <w:spacing w:before="0" w:after="0"/>
      </w:pPr>
      <w:bookmarkStart w:id="20" w:name="_Ref148003700"/>
      <w:bookmarkStart w:id="21" w:name="_Ref28960866"/>
      <w:bookmarkStart w:id="22" w:name="_Ref1380548"/>
      <w:bookmarkStart w:id="23" w:name="_Ref99753097"/>
      <w:bookmarkStart w:id="24" w:name="_Ref43380510"/>
      <w:bookmarkStart w:id="25" w:name="_Ref2196341"/>
      <w:bookmarkStart w:id="26" w:name="_Ref1580453"/>
      <w:bookmarkStart w:id="27" w:name="_Ref117119650"/>
      <w:r w:rsidRPr="003979C1">
        <w:t>WG03N00241, “Text of ISO/IEC FDIS 23090-10 Carriage of Visual Volumetric Video-based Coding Data”, MPEG#134, April 2021.</w:t>
      </w:r>
      <w:bookmarkEnd w:id="20"/>
    </w:p>
    <w:p w14:paraId="5672A8F7" w14:textId="77777777" w:rsidR="003979C1" w:rsidRPr="003979C1" w:rsidRDefault="003979C1" w:rsidP="006B753F">
      <w:pPr>
        <w:numPr>
          <w:ilvl w:val="0"/>
          <w:numId w:val="12"/>
        </w:numPr>
        <w:spacing w:before="0" w:after="0"/>
      </w:pPr>
      <w:bookmarkStart w:id="28" w:name="_Ref148003714"/>
      <w:r w:rsidRPr="003979C1">
        <w:t>WG07N00553, “Text of ISO/IEC FDIS 23090-5 2nd Edition Visual volumetric video-based coding (V3C) and video-based point cloud compression (V-PCC)”, MPEG#141, Online, January 2023.</w:t>
      </w:r>
      <w:bookmarkEnd w:id="28"/>
    </w:p>
    <w:bookmarkEnd w:id="21"/>
    <w:bookmarkEnd w:id="22"/>
    <w:bookmarkEnd w:id="23"/>
    <w:bookmarkEnd w:id="24"/>
    <w:bookmarkEnd w:id="25"/>
    <w:bookmarkEnd w:id="26"/>
    <w:bookmarkEnd w:id="27"/>
    <w:p w14:paraId="07C8F23C" w14:textId="77777777" w:rsidR="003979C1" w:rsidRPr="003979C1" w:rsidRDefault="003979C1" w:rsidP="003979C1">
      <w:pPr>
        <w:ind w:left="360"/>
        <w:rPr>
          <w:lang w:val="en-CA"/>
        </w:rPr>
      </w:pPr>
    </w:p>
    <w:p w14:paraId="71750AAA" w14:textId="77777777" w:rsidR="003979C1" w:rsidRPr="003979C1" w:rsidRDefault="003979C1" w:rsidP="003979C1">
      <w:pPr>
        <w:rPr>
          <w:lang w:val="en-CA"/>
        </w:rPr>
      </w:pPr>
    </w:p>
    <w:p w14:paraId="08B9207B" w14:textId="77777777" w:rsidR="008E6B85" w:rsidRDefault="008E6B85" w:rsidP="003979C1">
      <w:pPr>
        <w:spacing w:before="100" w:beforeAutospacing="1" w:after="100" w:afterAutospacing="1"/>
      </w:pPr>
      <w:r>
        <w:rPr>
          <w:lang w:val="en-CA"/>
        </w:rPr>
        <w:br w:type="page"/>
      </w:r>
      <w:r>
        <w:rPr>
          <w:lang w:val="en-CA"/>
        </w:rPr>
        <w:lastRenderedPageBreak/>
        <w:t> </w:t>
      </w:r>
    </w:p>
    <w:p w14:paraId="411FB738" w14:textId="77777777" w:rsidR="008E6B85" w:rsidRDefault="008E6B85" w:rsidP="003979C1">
      <w:pPr>
        <w:spacing w:before="100" w:beforeAutospacing="1" w:after="100" w:afterAutospacing="1"/>
      </w:pPr>
      <w:r>
        <w:rPr>
          <w:lang w:val="en-CA"/>
        </w:rPr>
        <w:t>Nokia may have patent claims relating to the technology described in this contribution and, conditioned on reciprocity, is prepared to grant licenses under reasonable and non-discriminatory terms for such patent claims required to implement the resulting ITU-T Recommendation | ISO/IEC International Standard (per box 2 of the ITU-T/ITU-R/ISO/IEC patent statement and licensing declaration form).</w:t>
      </w:r>
    </w:p>
    <w:p w14:paraId="5FD26279" w14:textId="08223653" w:rsidR="003979C1" w:rsidRDefault="003979C1">
      <w:pPr>
        <w:spacing w:before="0" w:after="0"/>
        <w:jc w:val="left"/>
        <w:rPr>
          <w:b/>
        </w:rPr>
      </w:pPr>
      <w:r>
        <w:rPr>
          <w:b/>
        </w:rPr>
        <w:br w:type="page"/>
      </w:r>
    </w:p>
    <w:p w14:paraId="2613735C" w14:textId="37FC26B4" w:rsidR="003979C1" w:rsidRDefault="003979C1" w:rsidP="003979C1">
      <w:pPr>
        <w:pStyle w:val="1"/>
      </w:pPr>
      <w:r w:rsidRPr="003979C1">
        <w:lastRenderedPageBreak/>
        <w:t>On submesh sub-samples for V-DMC</w:t>
      </w:r>
      <w:r>
        <w:t xml:space="preserve"> (m70103)</w:t>
      </w:r>
    </w:p>
    <w:p w14:paraId="5F65A952" w14:textId="172616F3" w:rsidR="007A4A4B" w:rsidRPr="003979C1" w:rsidRDefault="007A4A4B" w:rsidP="007A4A4B">
      <w:pPr>
        <w:pStyle w:val="1"/>
        <w:numPr>
          <w:ilvl w:val="0"/>
          <w:numId w:val="0"/>
        </w:numPr>
        <w:ind w:left="420" w:hanging="420"/>
      </w:pPr>
      <w:r>
        <w:t>NOTE: submesh_id has been already integrated into the specification text of the 23090-10 2</w:t>
      </w:r>
      <w:r w:rsidRPr="007A4A4B">
        <w:rPr>
          <w:vertAlign w:val="superscript"/>
        </w:rPr>
        <w:t>nd</w:t>
      </w:r>
      <w:r>
        <w:t xml:space="preserve"> edition</w:t>
      </w:r>
    </w:p>
    <w:p w14:paraId="238AC5C0" w14:textId="518C69E8" w:rsidR="008E6B85" w:rsidRDefault="008E6B85" w:rsidP="008E6B85">
      <w:pPr>
        <w:rPr>
          <w:b/>
        </w:rPr>
      </w:pPr>
    </w:p>
    <w:p w14:paraId="172F5C4E" w14:textId="77777777" w:rsidR="007A4A4B" w:rsidRPr="007A4A4B" w:rsidRDefault="007A4A4B" w:rsidP="007A4A4B">
      <w:pPr>
        <w:spacing w:before="0"/>
        <w:jc w:val="left"/>
        <w:outlineLvl w:val="0"/>
        <w:rPr>
          <w:rFonts w:eastAsia="Times New Roman"/>
          <w:b/>
          <w:bCs/>
          <w:kern w:val="36"/>
          <w:sz w:val="48"/>
          <w:szCs w:val="48"/>
          <w:lang w:eastAsia="ko-KR"/>
        </w:rPr>
      </w:pPr>
      <w:bookmarkStart w:id="29" w:name="_Ref115882356"/>
      <w:r w:rsidRPr="007A4A4B">
        <w:rPr>
          <w:rFonts w:ascii="Cambria" w:eastAsia="Cambria" w:hAnsi="Cambria" w:cs="Cambria"/>
          <w:b/>
          <w:kern w:val="36"/>
          <w:sz w:val="28"/>
          <w:lang w:eastAsia="zh-CN"/>
        </w:rPr>
        <w:t>1.</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Introduction</w:t>
      </w:r>
      <w:bookmarkEnd w:id="29"/>
    </w:p>
    <w:p w14:paraId="0EF4D62F"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At the MPEG#147 meeting in Sapporo, methods to store submeshes in a basemesh and submesh track were proposed in m68922 </w:t>
      </w:r>
      <w:r w:rsidRPr="007A4A4B">
        <w:rPr>
          <w:rFonts w:eastAsia="Times New Roman"/>
          <w:lang w:eastAsia="ja-JP"/>
        </w:rPr>
        <w:fldChar w:fldCharType="begin"/>
      </w:r>
      <w:r w:rsidRPr="007A4A4B">
        <w:rPr>
          <w:rFonts w:eastAsia="Times New Roman"/>
          <w:lang w:eastAsia="ja-JP"/>
        </w:rPr>
        <w:instrText xml:space="preserve"> REF _Ref181209459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[1]</w:t>
      </w:r>
      <w:r w:rsidRPr="007A4A4B">
        <w:rPr>
          <w:rFonts w:eastAsia="Times New Roman"/>
          <w:lang w:eastAsia="ja-JP"/>
        </w:rPr>
        <w:fldChar w:fldCharType="end"/>
      </w:r>
      <w:r w:rsidRPr="007A4A4B">
        <w:rPr>
          <w:rFonts w:eastAsia="Times New Roman"/>
          <w:lang w:eastAsia="ja-JP"/>
        </w:rPr>
        <w:t>.</w:t>
      </w:r>
    </w:p>
    <w:p w14:paraId="61C9853D"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w:t>
      </w:r>
    </w:p>
    <w:p w14:paraId="0B096FE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This contribution provides a background on some specific parameters for submeshes carried in sub-sample of basemesh and submesh track. Section </w:t>
      </w:r>
      <w:r w:rsidRPr="007A4A4B">
        <w:rPr>
          <w:rFonts w:eastAsia="Times New Roman"/>
          <w:lang w:eastAsia="ja-JP"/>
        </w:rPr>
        <w:fldChar w:fldCharType="begin"/>
      </w:r>
      <w:r w:rsidRPr="007A4A4B">
        <w:rPr>
          <w:rFonts w:eastAsia="Times New Roman"/>
          <w:lang w:eastAsia="ja-JP"/>
        </w:rPr>
        <w:instrText xml:space="preserve"> REF _Ref171523001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provides a background on the importance of the specific parameters. Section </w:t>
      </w:r>
      <w:r w:rsidRPr="007A4A4B">
        <w:rPr>
          <w:rFonts w:eastAsia="Times New Roman"/>
          <w:lang w:eastAsia="ja-JP"/>
        </w:rPr>
        <w:fldChar w:fldCharType="begin"/>
      </w:r>
      <w:r w:rsidRPr="007A4A4B">
        <w:rPr>
          <w:rFonts w:eastAsia="Times New Roman"/>
          <w:lang w:eastAsia="ja-JP"/>
        </w:rPr>
        <w:instrText xml:space="preserve"> REF _Ref171523012 \r \h  \* MERGEFORMAT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3</w:t>
      </w:r>
      <w:r w:rsidRPr="007A4A4B">
        <w:rPr>
          <w:rFonts w:eastAsia="Times New Roman"/>
          <w:lang w:eastAsia="ja-JP"/>
        </w:rPr>
        <w:fldChar w:fldCharType="end"/>
      </w:r>
      <w:r w:rsidRPr="007A4A4B">
        <w:rPr>
          <w:rFonts w:eastAsia="Times New Roman"/>
          <w:lang w:eastAsia="ja-JP"/>
        </w:rPr>
        <w:t xml:space="preserve"> proposes techniques to indicates the specific parameters for submeshes carried in sub-samples in a basemesh and submesh track.</w:t>
      </w:r>
    </w:p>
    <w:p w14:paraId="04166BE7"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ja-JP"/>
        </w:rPr>
        <w:t> </w:t>
      </w:r>
    </w:p>
    <w:p w14:paraId="6B3629DF" w14:textId="77777777" w:rsidR="007A4A4B" w:rsidRPr="007A4A4B" w:rsidRDefault="007A4A4B" w:rsidP="007A4A4B">
      <w:pPr>
        <w:spacing w:before="0"/>
        <w:jc w:val="left"/>
        <w:outlineLvl w:val="0"/>
        <w:rPr>
          <w:rFonts w:eastAsia="Times New Roman"/>
          <w:b/>
          <w:bCs/>
          <w:kern w:val="36"/>
          <w:sz w:val="48"/>
          <w:szCs w:val="48"/>
          <w:lang w:eastAsia="ko-KR"/>
        </w:rPr>
      </w:pPr>
      <w:bookmarkStart w:id="30" w:name="_Ref171523001"/>
      <w:r w:rsidRPr="007A4A4B">
        <w:rPr>
          <w:rFonts w:ascii="Cambria" w:eastAsia="Cambria" w:hAnsi="Cambria" w:cs="Cambria"/>
          <w:b/>
          <w:kern w:val="36"/>
          <w:sz w:val="28"/>
          <w:szCs w:val="28"/>
          <w:lang w:eastAsia="zh-CN"/>
        </w:rPr>
        <w:t>2.</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Background</w:t>
      </w:r>
      <w:bookmarkEnd w:id="30"/>
    </w:p>
    <w:p w14:paraId="17F14F9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In V-DMC, specified in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the </w:t>
      </w:r>
      <w:proofErr w:type="spellStart"/>
      <w:r w:rsidRPr="007A4A4B">
        <w:rPr>
          <w:rFonts w:eastAsia="Times New Roman"/>
          <w:lang w:eastAsia="ja-JP"/>
        </w:rPr>
        <w:t>submeshID</w:t>
      </w:r>
      <w:proofErr w:type="spellEnd"/>
      <w:r w:rsidRPr="007A4A4B">
        <w:rPr>
          <w:rFonts w:eastAsia="Times New Roman"/>
          <w:lang w:eastAsia="ja-JP"/>
        </w:rPr>
        <w:t xml:space="preserve"> is used a unique identifier for a submesh. The submesh identifier is specified in the </w:t>
      </w:r>
      <w:r w:rsidRPr="007A4A4B">
        <w:rPr>
          <w:rFonts w:ascii="Courier New" w:eastAsia="Times New Roman" w:hAnsi="Courier New" w:cs="Courier New"/>
          <w:lang w:eastAsia="ja-JP"/>
        </w:rPr>
        <w:t>afmi_submesh_id</w:t>
      </w:r>
      <w:r w:rsidRPr="007A4A4B">
        <w:rPr>
          <w:rFonts w:eastAsia="Times New Roman"/>
          <w:lang w:eastAsia="ja-JP"/>
        </w:rPr>
        <w:t>. The submesh ID is a useful property of a submesh for submesh identification as well as serves important in determining the association of a submesh to an atlas patch.</w:t>
      </w:r>
    </w:p>
    <w:p w14:paraId="1F8820C4"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A Basemesh bitstream format specified in Annex H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employs two different sub-codecs to code the mesh sequence, namely an intra mesh codec and an inter mesh codec. Some prefix data in the intra/inter mesh payload may be replicated across different submeshes. </w:t>
      </w:r>
    </w:p>
    <w:p w14:paraId="445DB3C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Therefore, when </w:t>
      </w:r>
      <w:r w:rsidRPr="007A4A4B">
        <w:rPr>
          <w:rFonts w:ascii="Courier New" w:eastAsia="Times New Roman" w:hAnsi="Courier New" w:cs="Courier New"/>
          <w:lang w:eastAsia="ja-JP"/>
        </w:rPr>
        <w:t>bmsps_codec_specific_parameters_present_flag</w:t>
      </w:r>
      <w:r w:rsidRPr="007A4A4B">
        <w:rPr>
          <w:rFonts w:eastAsia="Times New Roman"/>
          <w:lang w:eastAsia="ja-JP"/>
        </w:rPr>
        <w:t xml:space="preserve"> is equal 1, the basemesh sequence parameter set can carry some prefix data of the coded mesh payload. In order to fully decode the mesh payload, the prefix data is concatenated with the submesh data carried as described in H.9.4.5.2.1.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w:t>
      </w:r>
    </w:p>
    <w:p w14:paraId="59C7ACF1" w14:textId="77777777" w:rsidR="007A4A4B" w:rsidRPr="007A4A4B" w:rsidRDefault="007A4A4B" w:rsidP="007A4A4B">
      <w:pPr>
        <w:spacing w:before="100" w:beforeAutospacing="1"/>
        <w:rPr>
          <w:rFonts w:eastAsia="Times New Roman"/>
          <w:lang w:eastAsia="ko-KR"/>
        </w:rPr>
      </w:pPr>
      <w:r w:rsidRPr="007A4A4B">
        <w:rPr>
          <w:lang w:eastAsia="ja-JP"/>
        </w:rPr>
        <w:t> </w:t>
      </w:r>
    </w:p>
    <w:p w14:paraId="5C4281D9" w14:textId="77777777" w:rsidR="007A4A4B" w:rsidRPr="007A4A4B" w:rsidRDefault="007A4A4B" w:rsidP="007A4A4B">
      <w:pPr>
        <w:spacing w:before="0"/>
        <w:jc w:val="left"/>
        <w:outlineLvl w:val="0"/>
        <w:rPr>
          <w:rFonts w:eastAsia="Times New Roman"/>
          <w:b/>
          <w:bCs/>
          <w:kern w:val="36"/>
          <w:sz w:val="48"/>
          <w:szCs w:val="48"/>
          <w:lang w:eastAsia="ko-KR"/>
        </w:rPr>
      </w:pPr>
      <w:bookmarkStart w:id="31" w:name="_Ref171523012"/>
      <w:r w:rsidRPr="007A4A4B">
        <w:rPr>
          <w:rFonts w:ascii="Cambria" w:eastAsia="Cambria" w:hAnsi="Cambria" w:cs="Cambria"/>
          <w:b/>
          <w:kern w:val="36"/>
          <w:sz w:val="28"/>
          <w:szCs w:val="28"/>
          <w:lang w:eastAsia="zh-CN"/>
        </w:rPr>
        <w:t>3.</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Proposal</w:t>
      </w:r>
      <w:bookmarkEnd w:id="31"/>
    </w:p>
    <w:p w14:paraId="7E7C5C09"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3.1. Definition of a sub-sample for Basemesh Track</w:t>
      </w:r>
    </w:p>
    <w:p w14:paraId="03E3CF4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Basemesh Track may include a set of submeshes. Each submesh in a Basemesh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codec_specific_parameters field in the box shall have the semantics defined here.</w:t>
      </w:r>
    </w:p>
    <w:p w14:paraId="559413D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lastRenderedPageBreak/>
        <w:t> </w:t>
      </w:r>
    </w:p>
    <w:p w14:paraId="2CC9DD4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indicated </w:t>
      </w:r>
      <w:r w:rsidRPr="007A4A4B">
        <w:rPr>
          <w:rFonts w:eastAsia="Arial"/>
          <w:lang w:val="en-GB" w:eastAsia="ko-KR"/>
        </w:rPr>
        <w:t>flags</w:t>
      </w:r>
      <w:r w:rsidRPr="007A4A4B">
        <w:rPr>
          <w:rFonts w:eastAsia="Times New Roman"/>
          <w:lang w:val="en-GB" w:eastAsia="ko-KR"/>
        </w:rPr>
        <w:t xml:space="preserve"> </w:t>
      </w:r>
      <w:r w:rsidRPr="007A4A4B">
        <w:rPr>
          <w:rFonts w:eastAsia="Times New Roman"/>
          <w:lang w:eastAsia="ko-KR"/>
        </w:rPr>
        <w:t>field is 0, then a sub-sample contains one Submesh NAL unit in the group of submeshes carried in a sample of the Basemesh track. Values other than 0 are reserved for future use.</w:t>
      </w:r>
    </w:p>
    <w:p w14:paraId="573B7D4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0430B3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w:t>
      </w:r>
    </w:p>
    <w:p w14:paraId="47128D8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DCB7B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723EB49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AA1FEE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track as follows:</w:t>
      </w:r>
    </w:p>
    <w:p w14:paraId="63BC06A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3F574939"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int(16) </w:t>
      </w:r>
      <w:r w:rsidRPr="007A4A4B">
        <w:rPr>
          <w:rFonts w:ascii="Courier New" w:eastAsia="Times New Roman" w:hAnsi="Courier New" w:cs="Courier New"/>
          <w:lang w:val="en-GB" w:eastAsia="ko-KR"/>
        </w:rPr>
        <w:tab/>
        <w:t>submesh_id;</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tab/>
        <w:t xml:space="preserve">bit(14)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12A0D7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3F74D0D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7F7C2E4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5A075A44"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 xml:space="preserve">submesh_id </w:t>
      </w:r>
      <w:r w:rsidRPr="007A4A4B">
        <w:rPr>
          <w:rFonts w:eastAsia="Times New Roman"/>
          <w:sz w:val="21"/>
          <w:szCs w:val="21"/>
          <w:lang w:eastAsia="ko-KR"/>
        </w:rPr>
        <w:t xml:space="preserve">indicates the identifier for a submesh contained in this sub-sample of the basemesh track. </w:t>
      </w:r>
      <w:r w:rsidRPr="007A4A4B">
        <w:rPr>
          <w:rFonts w:eastAsia="Calibri"/>
          <w:lang w:val="en-GB" w:eastAsia="ko-KR"/>
        </w:rPr>
        <w:t>submesh_id</w:t>
      </w:r>
      <w:r w:rsidRPr="007A4A4B">
        <w:rPr>
          <w:rFonts w:eastAsia="Times New Roman"/>
          <w:sz w:val="21"/>
          <w:szCs w:val="21"/>
          <w:lang w:eastAsia="ko-KR"/>
        </w:rPr>
        <w:t xml:space="preserve"> shall be equal to the submesh identifier signaled in the syntax element </w:t>
      </w:r>
      <w:r w:rsidRPr="007A4A4B">
        <w:rPr>
          <w:rFonts w:eastAsia="Times New Roman"/>
          <w:lang w:eastAsia="ko-KR"/>
        </w:rPr>
        <w:t>bmsi_submesh_id</w:t>
      </w:r>
      <w:r w:rsidRPr="007A4A4B">
        <w:rPr>
          <w:rFonts w:eastAsia="Times New Roman"/>
          <w:sz w:val="21"/>
          <w:szCs w:val="21"/>
          <w:lang w:eastAsia="ko-KR"/>
        </w:rPr>
        <w:t xml:space="preserve"> syntax element.</w:t>
      </w:r>
    </w:p>
    <w:p w14:paraId="671EB6D8"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eastAsia="ko-KR"/>
        </w:rPr>
        <w:t> </w:t>
      </w:r>
    </w:p>
    <w:p w14:paraId="20597C00"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eastAsia="Times New Roman"/>
          <w:sz w:val="21"/>
          <w:szCs w:val="21"/>
          <w:lang w:eastAsia="ko-KR"/>
        </w:rPr>
        <w:t xml:space="preserve">when this flag is set to 0, this indicates that none of the NAL units in the sub-sample has nal_unit_type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 xml:space="preserve">. Value 1 indicates that all NAL units in the sub-sample have </w:t>
      </w:r>
      <w:r w:rsidRPr="007A4A4B">
        <w:rPr>
          <w:rFonts w:ascii="Courier New" w:eastAsia="Times New Roman" w:hAnsi="Courier New" w:cs="Courier New"/>
          <w:lang w:eastAsia="ko-KR"/>
        </w:rPr>
        <w:t>nal_unit_type</w:t>
      </w:r>
      <w:r w:rsidRPr="007A4A4B">
        <w:rPr>
          <w:rFonts w:eastAsia="Times New Roman"/>
          <w:sz w:val="21"/>
          <w:szCs w:val="21"/>
          <w:lang w:eastAsia="ko-KR"/>
        </w:rPr>
        <w:t xml:space="preserv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w:t>
      </w:r>
    </w:p>
    <w:p w14:paraId="23F6C55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4CFCB2E7"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lastRenderedPageBreak/>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eastAsia="ko-KR"/>
        </w:rPr>
        <w:instrText xml:space="preserve"> CITATION WG0242 \l 1033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noProof/>
          <w:sz w:val="21"/>
          <w:szCs w:val="21"/>
          <w:lang w:eastAsia="ko-KR"/>
        </w:rPr>
        <w:t xml:space="preserve"> [1]</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Basemesh Track is self-contained.</w:t>
      </w:r>
    </w:p>
    <w:p w14:paraId="1568392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5A64B8C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5125614"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3.2. Definition of a sub-sample for Submesh Track</w:t>
      </w:r>
    </w:p>
    <w:p w14:paraId="0B7D33A8"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submesh track may include a set of submeshes. Each submesh in a submesh track is a sub-sample. For the use of the SubSampleInformationBox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submesh track, a sub-sample is defined based on the value of the flags field of the sub-sample information box as specified below. The presence of this box is mandatory in the case where more than one submesh is carried in the track.</w:t>
      </w:r>
    </w:p>
    <w:p w14:paraId="5D33673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w:t>
      </w:r>
    </w:p>
    <w:p w14:paraId="180B386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If the</w:t>
      </w:r>
      <w:r w:rsidRPr="007A4A4B">
        <w:rPr>
          <w:rFonts w:eastAsia="Calibri"/>
          <w:lang w:eastAsia="ko-KR"/>
        </w:rPr>
        <w:t xml:space="preserve"> </w:t>
      </w:r>
      <w:r w:rsidRPr="007A4A4B">
        <w:rPr>
          <w:rFonts w:eastAsia="Calibri"/>
          <w:lang w:val="en-GB" w:eastAsia="ko-KR"/>
        </w:rPr>
        <w:t>SubSampleInformationBox</w:t>
      </w:r>
      <w:r w:rsidRPr="007A4A4B">
        <w:rPr>
          <w:rFonts w:eastAsia="Times New Roman"/>
          <w:lang w:eastAsia="ko-KR"/>
        </w:rPr>
        <w:t xml:space="preserve"> is present in a submesh track containing data for more than one submesh, the codec_specific_parameters field in the box shall have the semantics defined below.</w:t>
      </w:r>
    </w:p>
    <w:p w14:paraId="0180246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C009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specifies the type of sub-sample information given in this box. If the value of flags is </w:t>
      </w:r>
    </w:p>
    <w:p w14:paraId="2CADC05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0, then a sub-sample contains one Submesh NAL unit in a set of submeshes in a sample of a Submesh track. Values other than 0 are reserved for future use.</w:t>
      </w:r>
    </w:p>
    <w:p w14:paraId="20B9403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E1FF7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subsample_priority</w:t>
      </w:r>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w:t>
      </w:r>
    </w:p>
    <w:p w14:paraId="6212939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B50D2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ascii="Courier" w:eastAsia="Times New Roman" w:hAnsi="Courier" w:cs="Courier"/>
          <w:lang w:eastAsia="ko-KR"/>
        </w:rPr>
        <w:t>discardable</w:t>
      </w:r>
      <w:r w:rsidRPr="007A4A4B">
        <w:rPr>
          <w:rFonts w:eastAsia="Times New Roman"/>
          <w:lang w:eastAsia="ko-KR"/>
        </w:rPr>
        <w:t xml:space="preserve"> field shall be set to 1 only if this sample is still decodable if this sub-sample is discarded</w:t>
      </w:r>
    </w:p>
    <w:p w14:paraId="25C67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48D0145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r w:rsidRPr="007A4A4B">
        <w:rPr>
          <w:rFonts w:eastAsia="Times New Roman"/>
          <w:lang w:val="en-GB" w:eastAsia="ko-KR"/>
        </w:rPr>
        <w:t xml:space="preserve">codec_specific_parameters </w:t>
      </w:r>
      <w:r w:rsidRPr="007A4A4B">
        <w:rPr>
          <w:rFonts w:eastAsia="Times New Roman"/>
          <w:lang w:eastAsia="ko-KR"/>
        </w:rPr>
        <w:t xml:space="preserve">field of the </w:t>
      </w:r>
      <w:r w:rsidRPr="007A4A4B">
        <w:rPr>
          <w:rFonts w:eastAsia="Times New Roman"/>
          <w:lang w:val="en-GB" w:eastAsia="ko-KR"/>
        </w:rPr>
        <w:t>SubSampleInformationBox</w:t>
      </w:r>
      <w:r w:rsidRPr="007A4A4B">
        <w:rPr>
          <w:rFonts w:eastAsia="Times New Roman"/>
          <w:lang w:eastAsia="ko-KR"/>
        </w:rPr>
        <w:t xml:space="preserve"> is defined for Basemesh bitstream as follows:</w:t>
      </w:r>
    </w:p>
    <w:p w14:paraId="71AA29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2803F4D2"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rap_nal_unit_flag;</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t>submesh_self_contained_flag;</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lastRenderedPageBreak/>
        <w:tab/>
        <w:t xml:space="preserve">bit(30)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3AD3D50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6B9F9AD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650356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4C0B58B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rap_nal_unit_flag</w:t>
      </w:r>
      <w:r w:rsidRPr="007A4A4B">
        <w:rPr>
          <w:rFonts w:ascii="Cambria" w:eastAsia="Times New Roman" w:hAnsi="Cambria"/>
          <w:lang w:val="en-GB" w:eastAsia="ko-KR"/>
        </w:rPr>
        <w:t xml:space="preserve"> </w:t>
      </w:r>
      <w:r w:rsidRPr="007A4A4B">
        <w:rPr>
          <w:rFonts w:ascii="Arial" w:eastAsia="Times New Roman" w:hAnsi="Arial" w:cs="Arial"/>
          <w:sz w:val="21"/>
          <w:szCs w:val="21"/>
          <w:lang w:val="en-GB" w:eastAsia="ko-KR"/>
        </w:rPr>
        <w:t xml:space="preserve">When this flag is set to 0, this indicates that none of the NAL units in the sub-sample has nal_unit_type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 xml:space="preserve">. Value 1 indicates that all NAL units in the sub-sample have </w:t>
      </w:r>
      <w:r w:rsidRPr="007A4A4B">
        <w:rPr>
          <w:rFonts w:ascii="Courier New" w:eastAsia="Times New Roman" w:hAnsi="Courier New" w:cs="Courier New"/>
          <w:lang w:val="en-GB" w:eastAsia="ko-KR"/>
        </w:rPr>
        <w:t>nal_unit_type</w:t>
      </w:r>
      <w:r w:rsidRPr="007A4A4B">
        <w:rPr>
          <w:rFonts w:ascii="Arial" w:eastAsia="Times New Roman" w:hAnsi="Arial" w:cs="Arial"/>
          <w:sz w:val="21"/>
          <w:szCs w:val="21"/>
          <w:lang w:val="en-GB" w:eastAsia="ko-KR"/>
        </w:rPr>
        <w:t xml:space="preserv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p>
    <w:p w14:paraId="6A568D69"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val="en-GB" w:eastAsia="ko-KR"/>
        </w:rPr>
        <w:t> </w:t>
      </w:r>
    </w:p>
    <w:p w14:paraId="157BF2CD"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ourier New" w:eastAsia="Times New Roman" w:hAnsi="Courier New" w:cs="Courier New"/>
          <w:lang w:val="en-GB" w:eastAsia="ko-KR"/>
        </w:rPr>
        <w:t>submesh_self_contained_flag</w:t>
      </w:r>
      <w:r w:rsidRPr="007A4A4B">
        <w:rPr>
          <w:rFonts w:ascii="Arial" w:eastAsia="Times New Roman" w:hAnsi="Arial" w:cs="Arial"/>
          <w:sz w:val="21"/>
          <w:szCs w:val="21"/>
          <w:lang w:val="en-GB" w:eastAsia="ko-KR"/>
        </w:rPr>
        <w:t xml:space="preserve"> equal to 0 indicates that some data e.g. prefix data for each submesh is present as specified in Basemesh sequence parameter set in ISO/IEC 23090-29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r w:rsidRPr="007A4A4B">
        <w:rPr>
          <w:rFonts w:eastAsia="Calibri"/>
          <w:lang w:val="en-GB" w:eastAsia="ko-KR"/>
        </w:rPr>
        <w:t>submesh_self_contained_flag</w:t>
      </w:r>
      <w:r w:rsidRPr="007A4A4B">
        <w:rPr>
          <w:rFonts w:ascii="Arial" w:eastAsia="Times New Roman" w:hAnsi="Arial" w:cs="Arial"/>
          <w:sz w:val="21"/>
          <w:szCs w:val="21"/>
          <w:lang w:val="en-GB" w:eastAsia="ko-KR"/>
        </w:rPr>
        <w:t xml:space="preserve"> equal to 1 indicates that each sub-sample in the sample of the Submesh Track is self-contained. </w:t>
      </w:r>
    </w:p>
    <w:p w14:paraId="4F1E6D66"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5D57D478" w14:textId="77777777" w:rsidR="007A4A4B" w:rsidRPr="007A4A4B" w:rsidRDefault="007A4A4B" w:rsidP="007A4A4B">
      <w:pPr>
        <w:spacing w:before="0"/>
        <w:jc w:val="left"/>
        <w:outlineLvl w:val="0"/>
        <w:rPr>
          <w:rFonts w:eastAsia="Times New Roman"/>
          <w:b/>
          <w:bCs/>
          <w:kern w:val="36"/>
          <w:sz w:val="48"/>
          <w:szCs w:val="48"/>
          <w:lang w:eastAsia="ko-KR"/>
        </w:rPr>
      </w:pPr>
      <w:r w:rsidRPr="007A4A4B">
        <w:rPr>
          <w:rFonts w:ascii="Cambria" w:eastAsia="Cambria" w:hAnsi="Cambria" w:cs="Cambria"/>
          <w:b/>
          <w:kern w:val="36"/>
          <w:sz w:val="28"/>
          <w:szCs w:val="28"/>
          <w:lang w:eastAsia="zh-CN"/>
        </w:rPr>
        <w:t>4.</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Recommendations</w:t>
      </w:r>
    </w:p>
    <w:p w14:paraId="0D7EE77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It is recommended to adopt the proposal on mesh and submesh sub-samples in section 3 of this contribution and to integrate it into the WD of ISO/IEC 23090-10 2</w:t>
      </w:r>
      <w:r w:rsidRPr="007A4A4B">
        <w:rPr>
          <w:rFonts w:eastAsia="Times New Roman"/>
          <w:vertAlign w:val="superscript"/>
          <w:lang w:val="en-GB" w:eastAsia="ko-KR"/>
        </w:rPr>
        <w:t>nd</w:t>
      </w:r>
      <w:r w:rsidRPr="007A4A4B">
        <w:rPr>
          <w:rFonts w:eastAsia="Times New Roman"/>
          <w:lang w:val="en-GB" w:eastAsia="ko-KR"/>
        </w:rPr>
        <w:t xml:space="preserve"> edition.</w:t>
      </w:r>
    </w:p>
    <w:p w14:paraId="12C7D1CF" w14:textId="1E9E9C8D" w:rsidR="00D70124" w:rsidRDefault="00D70124">
      <w:pPr>
        <w:spacing w:before="0" w:after="0"/>
        <w:jc w:val="left"/>
        <w:rPr>
          <w:rFonts w:eastAsia="Times New Roman"/>
          <w:lang w:eastAsia="ko-KR"/>
        </w:rPr>
      </w:pPr>
      <w:r>
        <w:rPr>
          <w:rFonts w:eastAsia="Times New Roman"/>
          <w:lang w:eastAsia="ko-KR"/>
        </w:rPr>
        <w:br w:type="page"/>
      </w:r>
    </w:p>
    <w:p w14:paraId="05E5AA73" w14:textId="0B9CB3CF" w:rsidR="00D70124" w:rsidRDefault="00D70124" w:rsidP="00D70124">
      <w:pPr>
        <w:pStyle w:val="1"/>
      </w:pPr>
      <w:r w:rsidRPr="00D70124">
        <w:lastRenderedPageBreak/>
        <w:t xml:space="preserve">(38.2)[VOL-SYS] On V3C single track encapsulation </w:t>
      </w:r>
      <w:r>
        <w:t>(m71356)</w:t>
      </w:r>
    </w:p>
    <w:p w14:paraId="53D3E762" w14:textId="36CC0745" w:rsidR="00D70124" w:rsidRDefault="00D70124" w:rsidP="00D70124">
      <w:pPr>
        <w:pStyle w:val="1"/>
        <w:numPr>
          <w:ilvl w:val="0"/>
          <w:numId w:val="0"/>
        </w:numPr>
      </w:pPr>
    </w:p>
    <w:p w14:paraId="452998AB" w14:textId="77777777" w:rsidR="00D70124" w:rsidRPr="00D70124" w:rsidRDefault="00D70124" w:rsidP="00D70124">
      <w:pPr>
        <w:pStyle w:val="Heading1"/>
        <w:numPr>
          <w:ilvl w:val="0"/>
          <w:numId w:val="16"/>
        </w:numPr>
        <w:jc w:val="left"/>
        <w:rPr>
          <w:lang w:eastAsia="fr-FR"/>
        </w:rPr>
      </w:pPr>
      <w:r w:rsidRPr="00D70124">
        <w:rPr>
          <w:lang w:eastAsia="fr-FR"/>
        </w:rPr>
        <w:t>Introduction</w:t>
      </w:r>
    </w:p>
    <w:p w14:paraId="67D2A9A4" w14:textId="77777777" w:rsidR="00D70124" w:rsidRPr="00D70124" w:rsidRDefault="00D70124" w:rsidP="00D70124">
      <w:pPr>
        <w:spacing w:before="0" w:after="0"/>
        <w:rPr>
          <w:rFonts w:eastAsia="Times New Roman"/>
          <w:lang w:eastAsia="fr-FR"/>
        </w:rPr>
      </w:pPr>
      <w:r w:rsidRPr="00D70124">
        <w:rPr>
          <w:rFonts w:eastAsia="Times New Roman"/>
          <w:lang w:eastAsia="fr-FR"/>
        </w:rPr>
        <w:t>For single-track carriage, the current working draft of ISO/IEC 23090-10 2</w:t>
      </w:r>
      <w:r w:rsidRPr="00D70124">
        <w:rPr>
          <w:rFonts w:eastAsia="Times New Roman"/>
          <w:vertAlign w:val="superscript"/>
          <w:lang w:eastAsia="fr-FR"/>
        </w:rPr>
        <w:t>nd</w:t>
      </w:r>
      <w:r w:rsidRPr="00D70124">
        <w:rPr>
          <w:rFonts w:eastAsia="Times New Roman"/>
          <w:lang w:eastAsia="fr-FR"/>
        </w:rPr>
        <w:t xml:space="preserve"> edition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proposes different </w:t>
      </w:r>
      <w:bookmarkStart w:id="32" w:name="_Hlk187335100"/>
      <w:r w:rsidRPr="00D70124">
        <w:rPr>
          <w:rFonts w:eastAsia="Times New Roman"/>
          <w:lang w:eastAsia="fr-FR"/>
        </w:rPr>
        <w:t>V3CBitstreamSampleEntry</w:t>
      </w:r>
      <w:bookmarkEnd w:id="32"/>
      <w:r w:rsidRPr="00D70124">
        <w:rPr>
          <w:rFonts w:eastAsia="Times New Roman"/>
          <w:lang w:eastAsia="fr-FR"/>
        </w:rPr>
        <w:t xml:space="preserve"> (sections 7.2.1.2.2 and 7.3.3.2.2) which contain a variable number of decoder configuration boxes but none of these sample entries are exhaustive.</w:t>
      </w:r>
    </w:p>
    <w:p w14:paraId="17C2EA66" w14:textId="77777777" w:rsidR="00D70124" w:rsidRPr="00D70124" w:rsidRDefault="00D70124" w:rsidP="00D70124">
      <w:pPr>
        <w:spacing w:before="0" w:after="0"/>
        <w:rPr>
          <w:rFonts w:eastAsia="Times New Roman"/>
          <w:lang w:eastAsia="fr-FR"/>
        </w:rPr>
      </w:pPr>
      <w:r w:rsidRPr="00D70124">
        <w:rPr>
          <w:rFonts w:eastAsia="Times New Roman"/>
          <w:lang w:eastAsia="fr-FR"/>
        </w:rPr>
        <w:t>This contribution then proposes a full V3C decoder configuration record, to provide all the needed decoder configurations in a single box.</w:t>
      </w:r>
    </w:p>
    <w:p w14:paraId="2BA6FB29" w14:textId="77777777" w:rsidR="00D70124" w:rsidRPr="00D70124" w:rsidRDefault="00D70124" w:rsidP="00D70124">
      <w:pPr>
        <w:spacing w:before="0" w:after="0"/>
        <w:rPr>
          <w:rFonts w:eastAsia="Times New Roman"/>
          <w:lang w:eastAsia="fr-FR"/>
        </w:rPr>
      </w:pPr>
    </w:p>
    <w:p w14:paraId="3FFE1EE6" w14:textId="77777777" w:rsidR="00D70124" w:rsidRPr="00D70124" w:rsidRDefault="00D70124" w:rsidP="00D70124">
      <w:pPr>
        <w:spacing w:before="0" w:after="0"/>
        <w:rPr>
          <w:rFonts w:eastAsia="Times New Roman"/>
          <w:lang w:eastAsia="fr-FR"/>
        </w:rPr>
      </w:pPr>
      <w:r w:rsidRPr="00D70124">
        <w:rPr>
          <w:rFonts w:eastAsia="Times New Roman"/>
          <w:lang w:eastAsia="fr-FR"/>
        </w:rPr>
        <w:t>We also inform VOL-SYS group about other ISOBMFF tool under consideration that may apply to provide all decoder configurations for single-track carriage.</w:t>
      </w:r>
    </w:p>
    <w:p w14:paraId="12F43094"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Proposal for exhaustive V3C decoder configuration record</w:t>
      </w:r>
    </w:p>
    <w:p w14:paraId="3CF85B22" w14:textId="77777777" w:rsidR="00D70124" w:rsidRPr="00D70124" w:rsidRDefault="00D70124" w:rsidP="00D70124">
      <w:pPr>
        <w:spacing w:before="0" w:after="0"/>
        <w:rPr>
          <w:rFonts w:eastAsia="Times New Roman"/>
          <w:lang w:eastAsia="fr-FR"/>
        </w:rPr>
      </w:pPr>
      <w:r w:rsidRPr="00D70124">
        <w:rPr>
          <w:rFonts w:eastAsia="Times New Roman"/>
          <w:lang w:eastAsia="fr-FR"/>
        </w:rPr>
        <w:t>The proposed modifications consist in:</w:t>
      </w:r>
    </w:p>
    <w:p w14:paraId="1ECCF820"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Adding a new section to specify the syntax and semantics of a full V3C decoder configuration record.</w:t>
      </w:r>
    </w:p>
    <w:p w14:paraId="3857B61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 6.2.2, to use new version of V3CConfigurationBox for enabling usage of the full V3C decoder configuration box in case of single-track carriage.</w:t>
      </w:r>
    </w:p>
    <w:p w14:paraId="17F29C94"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Updating the sections 7.2.1.2.2 and 7.3.3.2.2 to consider the full V3C decoder configuration box.</w:t>
      </w:r>
    </w:p>
    <w:p w14:paraId="516DA10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 xml:space="preserve">New section for full V3C decoder configuration record </w:t>
      </w:r>
    </w:p>
    <w:p w14:paraId="75C7330D"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It is proposed to add the following new section</w:t>
      </w:r>
    </w:p>
    <w:p w14:paraId="75FE6BB0" w14:textId="77777777" w:rsidR="00D70124" w:rsidRPr="00D70124" w:rsidRDefault="00D70124" w:rsidP="00D70124">
      <w:pPr>
        <w:spacing w:before="0" w:after="0"/>
        <w:jc w:val="left"/>
        <w:rPr>
          <w:rFonts w:eastAsia="Times New Roman"/>
          <w:lang w:eastAsia="fr-FR"/>
        </w:rPr>
      </w:pPr>
    </w:p>
    <w:p w14:paraId="3C76236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 V3C full decoder configuration record</w:t>
      </w:r>
    </w:p>
    <w:p w14:paraId="1B3989AE" w14:textId="77777777" w:rsidR="00D70124" w:rsidRPr="00D70124" w:rsidRDefault="00D70124" w:rsidP="00D70124">
      <w:pPr>
        <w:spacing w:before="0" w:after="0"/>
        <w:jc w:val="left"/>
        <w:rPr>
          <w:rFonts w:eastAsia="Times New Roman"/>
          <w:lang w:eastAsia="fr-FR"/>
        </w:rPr>
      </w:pPr>
    </w:p>
    <w:p w14:paraId="09638878" w14:textId="77777777" w:rsidR="00D70124" w:rsidRPr="00D70124" w:rsidRDefault="00D70124" w:rsidP="00D70124">
      <w:pPr>
        <w:spacing w:before="0" w:after="0"/>
        <w:jc w:val="left"/>
        <w:rPr>
          <w:rFonts w:eastAsia="Times New Roman"/>
          <w:lang w:eastAsia="fr-FR"/>
        </w:rPr>
      </w:pPr>
      <w:bookmarkStart w:id="33" w:name="_Hlk187253268"/>
      <w:r w:rsidRPr="00D70124">
        <w:rPr>
          <w:rFonts w:eastAsia="Times New Roman"/>
          <w:lang w:eastAsia="fr-FR"/>
        </w:rPr>
        <w:t xml:space="preserve">6.2.z.1 </w:t>
      </w:r>
      <w:bookmarkEnd w:id="33"/>
      <w:r w:rsidRPr="00D70124">
        <w:rPr>
          <w:rFonts w:eastAsia="Times New Roman"/>
          <w:lang w:eastAsia="fr-FR"/>
        </w:rPr>
        <w:t>Definition</w:t>
      </w:r>
    </w:p>
    <w:p w14:paraId="4A77162C"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V3C full decoder configuration record provides decoder configurations for all the V3C sub-bitstreams of a V3C bitstream. The number of signalled decoder configurations shall be less than or equal to the number of V3C sub-bitstreams of the V3C bitstream. </w:t>
      </w:r>
    </w:p>
    <w:p w14:paraId="559A60C3"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The number of decoder configurations may be less than the number of V3C sub-bitstreams when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equals to 1. It enables to signal a decoder configuration record that applies to several V3C sub-bitstreams.</w:t>
      </w:r>
    </w:p>
    <w:p w14:paraId="1E7EFD52" w14:textId="77777777" w:rsidR="00D70124" w:rsidRPr="00D70124" w:rsidRDefault="00D70124" w:rsidP="00D70124">
      <w:pPr>
        <w:spacing w:before="0" w:after="0"/>
        <w:rPr>
          <w:rFonts w:eastAsia="Times New Roman"/>
          <w:lang w:eastAsia="fr-FR"/>
        </w:rPr>
      </w:pPr>
    </w:p>
    <w:p w14:paraId="08C8FC86" w14:textId="77777777" w:rsidR="00D70124" w:rsidRPr="00D70124" w:rsidRDefault="00D70124" w:rsidP="00D70124">
      <w:pPr>
        <w:spacing w:before="0" w:after="0"/>
        <w:rPr>
          <w:rFonts w:eastAsia="Times New Roman"/>
          <w:lang w:eastAsia="fr-FR"/>
        </w:rPr>
      </w:pPr>
    </w:p>
    <w:p w14:paraId="218C49F8" w14:textId="77777777" w:rsidR="00D70124" w:rsidRPr="00D70124" w:rsidRDefault="00D70124" w:rsidP="00D70124">
      <w:pPr>
        <w:spacing w:before="0" w:after="0"/>
        <w:rPr>
          <w:rFonts w:eastAsia="Times New Roman"/>
          <w:lang w:eastAsia="fr-FR"/>
        </w:rPr>
      </w:pPr>
    </w:p>
    <w:p w14:paraId="1DFE65CB"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When the number of decoder configuration records is equal to the number of V3C sub-bitstreams of the V3C bitstream, the </w:t>
      </w:r>
      <w:r w:rsidRPr="00D70124">
        <w:rPr>
          <w:rFonts w:ascii="Courier New" w:eastAsia="Courier New" w:hAnsi="Courier New"/>
          <w:noProof/>
          <w:sz w:val="20"/>
          <w:szCs w:val="20"/>
          <w:lang w:val="en-GB"/>
        </w:rPr>
        <w:t>has_decoder_mapping</w:t>
      </w:r>
      <w:r w:rsidRPr="00D70124">
        <w:rPr>
          <w:rFonts w:eastAsia="Times New Roman"/>
          <w:lang w:eastAsia="fr-FR"/>
        </w:rPr>
        <w:t xml:space="preserve"> shall be set to 0. The implicit declaration order for the decoder configuration records shall be:</w:t>
      </w:r>
    </w:p>
    <w:p w14:paraId="4393E7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 xml:space="preserve"> all non-video Codec decoders for basemesh (if any) in the order of the vuh_atlas_id,</w:t>
      </w:r>
    </w:p>
    <w:p w14:paraId="1C1784CF"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non-video Codec decoders for arithmetic displacement (if any) in the order of the vuh_atlas_id,</w:t>
      </w:r>
    </w:p>
    <w:p w14:paraId="4D4EB12C"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occupancy (if any) in the order of the vuh_atlas_id and vuh_map_index,</w:t>
      </w:r>
    </w:p>
    <w:p w14:paraId="5EEFB2C2"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geometry (if any) in the order of the vuh_atlas_id,</w:t>
      </w:r>
    </w:p>
    <w:p w14:paraId="2CA9AB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lastRenderedPageBreak/>
        <w:t>followed by all video codec decoders for attributes (if any) in the order of the vuh_atlas_id and vuh_attribute_index,</w:t>
      </w:r>
    </w:p>
    <w:p w14:paraId="04178F26" w14:textId="77777777" w:rsidR="00D70124" w:rsidRPr="00D70124" w:rsidRDefault="00D70124" w:rsidP="00D70124">
      <w:pPr>
        <w:numPr>
          <w:ilvl w:val="0"/>
          <w:numId w:val="15"/>
        </w:numPr>
        <w:spacing w:before="0" w:after="0"/>
        <w:contextualSpacing/>
        <w:jc w:val="left"/>
        <w:rPr>
          <w:rFonts w:eastAsia="Times New Roman"/>
          <w:lang w:eastAsia="fr-FR"/>
        </w:rPr>
      </w:pPr>
      <w:r w:rsidRPr="00D70124">
        <w:rPr>
          <w:rFonts w:eastAsia="Times New Roman"/>
          <w:lang w:eastAsia="fr-FR"/>
        </w:rPr>
        <w:t>followed by all video codec decoders for packed video (if any) in the order of the vuh_atlas_id.</w:t>
      </w:r>
    </w:p>
    <w:p w14:paraId="16DB5D14" w14:textId="77777777" w:rsidR="00D70124" w:rsidRPr="00D70124" w:rsidRDefault="00D70124" w:rsidP="00D70124">
      <w:pPr>
        <w:spacing w:before="0" w:after="0"/>
        <w:jc w:val="left"/>
        <w:rPr>
          <w:rFonts w:eastAsia="Times New Roman"/>
          <w:lang w:eastAsia="fr-FR"/>
        </w:rPr>
      </w:pPr>
    </w:p>
    <w:p w14:paraId="788E8B8C"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 xml:space="preserve">6.2.z.2 Syntax </w:t>
      </w:r>
    </w:p>
    <w:p w14:paraId="0F8C7E69" w14:textId="77777777" w:rsidR="00D70124" w:rsidRPr="00D70124" w:rsidRDefault="00D70124" w:rsidP="00D70124">
      <w:pPr>
        <w:spacing w:before="0" w:after="0"/>
        <w:jc w:val="left"/>
        <w:rPr>
          <w:rFonts w:eastAsia="Times New Roman"/>
          <w:lang w:eastAsia="fr-FR"/>
        </w:rPr>
      </w:pPr>
    </w:p>
    <w:p w14:paraId="1BDA421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w:t>
      </w:r>
      <w:bookmarkStart w:id="34" w:name="_Hlk187142096"/>
      <w:r w:rsidRPr="00D70124">
        <w:rPr>
          <w:rFonts w:ascii="Courier New" w:eastAsia="Courier New" w:hAnsi="Courier New"/>
          <w:noProof/>
          <w:sz w:val="20"/>
          <w:szCs w:val="20"/>
          <w:lang w:val="en-GB"/>
        </w:rPr>
        <w:t>V3CFullDecoderConfigurationRecord</w:t>
      </w:r>
      <w:bookmarkEnd w:id="34"/>
      <w:r w:rsidRPr="00D70124">
        <w:rPr>
          <w:rFonts w:ascii="Courier New" w:eastAsia="Courier New" w:hAnsi="Courier New"/>
          <w:noProof/>
          <w:sz w:val="20"/>
          <w:szCs w:val="20"/>
          <w:lang w:val="en-GB"/>
        </w:rPr>
        <w:t>() {</w:t>
      </w:r>
    </w:p>
    <w:p w14:paraId="1F2510F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bool has_specific_codec = FALSE;</w:t>
      </w:r>
    </w:p>
    <w:p w14:paraId="6C08B39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V3CDecoderConfigurationRecord v3c_config;</w:t>
      </w:r>
    </w:p>
    <w:p w14:paraId="24DD815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int(1) has_decoder_mapping;</w:t>
      </w:r>
    </w:p>
    <w:p w14:paraId="60B8B5E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config_num;</w:t>
      </w:r>
    </w:p>
    <w:p w14:paraId="29277F6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int(7) ptl_profile_codec_group_idc;</w:t>
      </w:r>
    </w:p>
    <w:p w14:paraId="6B4FE23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unsigned int(8) ptl_profile_toolset_idc;</w:t>
      </w:r>
    </w:p>
    <w:p w14:paraId="72A5661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PtlVideoCodecGroupIdc</w:t>
      </w:r>
      <w:r w:rsidRPr="00D70124">
        <w:rPr>
          <w:rFonts w:ascii="Courier New" w:eastAsia="Courier New" w:hAnsi="Courier New"/>
          <w:noProof/>
          <w:sz w:val="20"/>
          <w:szCs w:val="20"/>
          <w:lang w:val="en-GB"/>
        </w:rPr>
        <w:tab/>
        <w:t>= ptl_profile_codec_group_idc &amp; 0x0F;</w:t>
      </w:r>
    </w:p>
    <w:p w14:paraId="4E4A569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PtlNonVideoCodecGroupIdc</w:t>
      </w:r>
      <w:r w:rsidRPr="00D70124">
        <w:rPr>
          <w:rFonts w:ascii="Courier New" w:eastAsia="Courier New" w:hAnsi="Courier New"/>
          <w:noProof/>
          <w:sz w:val="20"/>
          <w:szCs w:val="20"/>
          <w:lang w:val="en-GB"/>
        </w:rPr>
        <w:tab/>
        <w:t>= (ptl_profile_codec_group_idc&amp;0x70) &gt;&gt; 4;</w:t>
      </w:r>
    </w:p>
    <w:p w14:paraId="14E9081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for (int k=0; k &lt; config_num; k++) {</w:t>
      </w:r>
    </w:p>
    <w:p w14:paraId="4AE94D4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int(1) isVideoCodecGroup;</w:t>
      </w:r>
    </w:p>
    <w:p w14:paraId="73456EB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(has_decoder_mapping) {</w:t>
      </w:r>
    </w:p>
    <w:p w14:paraId="49B5FE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unsigned int(8)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w:t>
      </w:r>
    </w:p>
    <w:p w14:paraId="65DE792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for (i=0; i &lt; </w:t>
      </w:r>
      <w:r w:rsidRPr="00D70124">
        <w:rPr>
          <w:rFonts w:ascii="Courier New" w:eastAsia="Courier New" w:hAnsi="Courier New"/>
          <w:noProof/>
          <w:sz w:val="22"/>
          <w:lang w:val="en-GB"/>
        </w:rPr>
        <w:t>num_subbitstreams</w:t>
      </w:r>
      <w:r w:rsidRPr="00D70124">
        <w:rPr>
          <w:rFonts w:ascii="Courier New" w:eastAsia="Courier New" w:hAnsi="Courier New"/>
          <w:noProof/>
          <w:sz w:val="20"/>
          <w:szCs w:val="20"/>
          <w:lang w:val="en-GB"/>
        </w:rPr>
        <w:t>; i++) {</w:t>
      </w:r>
    </w:p>
    <w:p w14:paraId="22DAB2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int(32) v3c_unit_header_4bytes;</w:t>
      </w:r>
    </w:p>
    <w:p w14:paraId="3B0355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9EE4480"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4C69E1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(isVideoCodecGroup) {</w:t>
      </w:r>
    </w:p>
    <w:p w14:paraId="22AADB8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if (PtlVideoCodecGroupIdc != 15) {</w:t>
      </w:r>
    </w:p>
    <w:p w14:paraId="0FB48C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DecoderConfigurationRecord[PtlVideoCodecGroupIdc] decoderCfg; </w:t>
      </w:r>
    </w:p>
    <w:p w14:paraId="1C794F6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xml:space="preserve">} else { // the codec type from CCM SEI </w:t>
      </w:r>
    </w:p>
    <w:p w14:paraId="74E731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64689F5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1CB5DE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0825545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else if (PtlNonVideoCodecGroupIdc != 7) {</w:t>
      </w:r>
    </w:p>
    <w:p w14:paraId="1B21CC9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DecoderConfigurationRecord[PtlNonVideoCodecGroupIdc, ptl_profile_toolset_idc, v3c_unit_header_4bytes] decoderCfg;</w:t>
      </w:r>
    </w:p>
    <w:p w14:paraId="7AB2E37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3BCE57C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 else { // the codec type from CCM SEI</w:t>
      </w:r>
    </w:p>
    <w:p w14:paraId="760A42A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has_specific_codec = TRUE;</w:t>
      </w:r>
    </w:p>
    <w:p w14:paraId="02AB3C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w:t>
      </w:r>
    </w:p>
    <w:p w14:paraId="7E47AF47"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1F1C22D8"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if (has_specific_codec == TRUE) {</w:t>
      </w:r>
    </w:p>
    <w:p w14:paraId="1571802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unsigned int (8)[] ccm_sei_payload;</w:t>
      </w:r>
    </w:p>
    <w:p w14:paraId="3E4F11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w:t>
      </w:r>
    </w:p>
    <w:p w14:paraId="7A65A65C"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28ABFE13"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693EF30B" w14:textId="77777777" w:rsidR="00D70124" w:rsidRPr="00D70124" w:rsidRDefault="00D70124" w:rsidP="00D70124">
      <w:pPr>
        <w:spacing w:before="0" w:after="0"/>
        <w:jc w:val="left"/>
        <w:rPr>
          <w:rFonts w:eastAsia="Times New Roman"/>
          <w:lang w:eastAsia="fr-FR"/>
        </w:rPr>
      </w:pPr>
      <w:r w:rsidRPr="00D70124">
        <w:rPr>
          <w:rFonts w:eastAsia="Times New Roman"/>
          <w:lang w:eastAsia="fr-FR"/>
        </w:rPr>
        <w:t>6.2.z.3 Semantics</w:t>
      </w:r>
    </w:p>
    <w:p w14:paraId="2EFEEC87"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1 indicates that the mapping of a</w:t>
      </w:r>
      <w:r w:rsidRPr="00D70124">
        <w:rPr>
          <w:rFonts w:ascii="Calibri" w:eastAsia="Arial" w:hAnsi="Calibri" w:cs="Arial"/>
          <w:sz w:val="22"/>
          <w:szCs w:val="22"/>
          <w:lang w:eastAsia="zh-CN" w:bidi="hi-IN"/>
        </w:rPr>
        <w:t xml:space="preserve"> decoder configuration record to its corresponding V3C sub-bitstream(s) is explicit and provided in the</w:t>
      </w:r>
      <w:r w:rsidRPr="00D70124">
        <w:rPr>
          <w:rFonts w:ascii="Calibri" w:eastAsia="Arial" w:hAnsi="Calibri" w:cs="Arial"/>
          <w:sz w:val="22"/>
          <w:szCs w:val="22"/>
          <w:lang w:val="en-CA" w:eastAsia="zh-CN" w:bidi="hi-IN"/>
        </w:rPr>
        <w:t xml:space="preserve"> </w:t>
      </w:r>
      <w:r w:rsidRPr="00D70124">
        <w:rPr>
          <w:rFonts w:ascii="Courier New" w:eastAsia="Courier New" w:hAnsi="Courier New" w:cs="Arial"/>
          <w:noProof/>
          <w:sz w:val="22"/>
          <w:szCs w:val="22"/>
          <w:lang w:val="en-GB" w:bidi="hi-IN"/>
        </w:rPr>
        <w:t>mapping</w:t>
      </w:r>
      <w:r w:rsidRPr="00D70124">
        <w:rPr>
          <w:rFonts w:ascii="Calibri" w:eastAsia="Arial" w:hAnsi="Calibri" w:cs="Arial"/>
          <w:sz w:val="22"/>
          <w:szCs w:val="22"/>
          <w:lang w:eastAsia="zh-CN" w:bidi="hi-IN"/>
        </w:rPr>
        <w:t xml:space="preserve"> decoder to sub-bitstream mapping record</w:t>
      </w:r>
      <w:r w:rsidRPr="00D70124">
        <w:rPr>
          <w:rFonts w:ascii="Calibri" w:eastAsia="Arial" w:hAnsi="Calibri" w:cs="Arial"/>
          <w:sz w:val="22"/>
          <w:szCs w:val="22"/>
          <w:lang w:val="en-CA" w:eastAsia="zh-CN" w:bidi="hi-IN"/>
        </w:rPr>
        <w:t>. When equal to 0, it indicates that the mapping of a decoder configuration to its corresponding V3C sub-bitstream(s) is implicit.</w:t>
      </w:r>
    </w:p>
    <w:p w14:paraId="04C4B05E"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indicates the number of decoder configuration records described in the V3CFullDecoderConfigurationRecord. The value of </w:t>
      </w:r>
      <w:bookmarkStart w:id="35" w:name="_Hlk187230059"/>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may be less than the number of V3C sub-bitstreams</w:t>
      </w:r>
      <w:bookmarkEnd w:id="35"/>
      <w:r w:rsidRPr="00D70124">
        <w:rPr>
          <w:rFonts w:ascii="Calibri" w:eastAsia="Arial" w:hAnsi="Calibri" w:cs="Arial"/>
          <w:sz w:val="22"/>
          <w:szCs w:val="22"/>
          <w:lang w:val="en-CA" w:eastAsia="zh-CN" w:bidi="hi-IN"/>
        </w:rPr>
        <w:t xml:space="preserv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equals to 1. Otherwise, when </w:t>
      </w:r>
      <w:r w:rsidRPr="00D70124">
        <w:rPr>
          <w:rFonts w:ascii="Courier New" w:eastAsia="Courier New" w:hAnsi="Courier New" w:cs="Arial"/>
          <w:noProof/>
          <w:sz w:val="22"/>
          <w:szCs w:val="22"/>
          <w:lang w:val="en-GB" w:bidi="hi-IN"/>
        </w:rPr>
        <w:t>has_decoder_mapping</w:t>
      </w:r>
      <w:r w:rsidRPr="00D70124">
        <w:rPr>
          <w:rFonts w:ascii="Calibri" w:eastAsia="Arial" w:hAnsi="Calibri" w:cs="Arial"/>
          <w:sz w:val="22"/>
          <w:szCs w:val="22"/>
          <w:lang w:val="en-CA" w:eastAsia="zh-CN" w:bidi="hi-IN"/>
        </w:rPr>
        <w:t xml:space="preserve"> equal to 0, </w:t>
      </w:r>
      <w:r w:rsidRPr="00D70124">
        <w:rPr>
          <w:rFonts w:ascii="Courier New" w:eastAsia="Courier New" w:hAnsi="Courier New" w:cs="Arial"/>
          <w:noProof/>
          <w:sz w:val="22"/>
          <w:szCs w:val="22"/>
          <w:lang w:val="en-GB" w:bidi="hi-IN"/>
        </w:rPr>
        <w:t>config_num</w:t>
      </w:r>
      <w:r w:rsidRPr="00D70124">
        <w:rPr>
          <w:rFonts w:ascii="Calibri" w:eastAsia="Arial" w:hAnsi="Calibri" w:cs="Arial"/>
          <w:sz w:val="22"/>
          <w:szCs w:val="22"/>
          <w:lang w:val="en-CA" w:eastAsia="zh-CN" w:bidi="hi-IN"/>
        </w:rPr>
        <w:t xml:space="preserve"> shall be equal to the number of V3C sub-bitstreams.</w:t>
      </w:r>
    </w:p>
    <w:p w14:paraId="08AEB7E8"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t>num_subbitstreams</w:t>
      </w:r>
      <w:r w:rsidRPr="00D70124">
        <w:rPr>
          <w:rFonts w:ascii="Calibri" w:eastAsia="Arial" w:hAnsi="Calibri" w:cs="Arial"/>
          <w:sz w:val="22"/>
          <w:szCs w:val="22"/>
          <w:lang w:val="en-CA" w:eastAsia="zh-CN" w:bidi="hi-IN"/>
        </w:rPr>
        <w:t xml:space="preserve"> indicates the number of sub-bitstreams that use the decoder configurations specified by </w:t>
      </w:r>
      <w:r w:rsidRPr="00D70124">
        <w:rPr>
          <w:rFonts w:ascii="Courier New" w:eastAsia="Courier New" w:hAnsi="Courier New" w:cs="Arial"/>
          <w:noProof/>
          <w:sz w:val="22"/>
          <w:szCs w:val="22"/>
          <w:lang w:val="en-GB" w:bidi="hi-IN"/>
        </w:rPr>
        <w:t>decoderCfg</w:t>
      </w:r>
      <w:r w:rsidRPr="00D70124">
        <w:rPr>
          <w:rFonts w:ascii="Calibri" w:eastAsia="Arial" w:hAnsi="Calibri" w:cs="Arial"/>
          <w:sz w:val="22"/>
          <w:szCs w:val="22"/>
          <w:lang w:val="en-CA" w:eastAsia="zh-CN" w:bidi="hi-IN"/>
        </w:rPr>
        <w:t>.</w:t>
      </w:r>
    </w:p>
    <w:p w14:paraId="31D1E3C6"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2"/>
          <w:szCs w:val="22"/>
          <w:lang w:val="en-GB" w:bidi="hi-IN"/>
        </w:rPr>
        <w:lastRenderedPageBreak/>
        <w:t>v3c_unit_header_4bytes</w:t>
      </w:r>
      <w:r w:rsidRPr="00D70124">
        <w:rPr>
          <w:rFonts w:ascii="Calibri" w:eastAsia="Arial" w:hAnsi="Calibri" w:cs="Arial"/>
          <w:sz w:val="22"/>
          <w:szCs w:val="22"/>
          <w:lang w:val="en-CA" w:eastAsia="zh-CN" w:bidi="hi-IN"/>
        </w:rPr>
        <w:t xml:space="preserve"> provides the first 4 bytes of the V3C unit containing the V3C sub-bitstream data to which the decoder configuration applies. </w:t>
      </w:r>
    </w:p>
    <w:p w14:paraId="5C1BE803"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2"/>
          <w:szCs w:val="22"/>
          <w:lang w:val="en-GB" w:bidi="hi-IN"/>
        </w:rPr>
        <w:t>decoderCfg</w:t>
      </w:r>
      <w:r w:rsidRPr="00D70124">
        <w:rPr>
          <w:rFonts w:ascii="Courier New" w:eastAsia="Courier New" w:hAnsi="Courier New" w:cs="Arial"/>
          <w:noProof/>
          <w:sz w:val="22"/>
          <w:szCs w:val="22"/>
          <w:lang w:bidi="hi-IN"/>
        </w:rPr>
        <w:t xml:space="preserve"> </w:t>
      </w:r>
      <w:r w:rsidRPr="00D70124">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CodecGroup profile components” in ISO/IEC 23090-5 or corresponding Tables in derived specifications (Part-29, for example). For video coded sub-bitstreams, the decoder config record is the one corresponding to the entry at index = </w:t>
      </w:r>
      <w:r w:rsidRPr="00D70124">
        <w:rPr>
          <w:rFonts w:ascii="Courier New" w:eastAsia="Courier New" w:hAnsi="Courier New" w:cs="Arial"/>
          <w:noProof/>
          <w:sz w:val="20"/>
          <w:szCs w:val="20"/>
          <w:lang w:val="en-GB" w:bidi="hi-IN"/>
        </w:rPr>
        <w:t>PtlVideoCodecGroupIdc, according to the following mapping:</w:t>
      </w:r>
    </w:p>
    <w:tbl>
      <w:tblPr>
        <w:tblStyle w:val="TableGrid5"/>
        <w:tblW w:w="4846" w:type="pct"/>
        <w:tblInd w:w="288" w:type="dxa"/>
        <w:tblLook w:val="04A0" w:firstRow="1" w:lastRow="0" w:firstColumn="1" w:lastColumn="0" w:noHBand="0" w:noVBand="1"/>
      </w:tblPr>
      <w:tblGrid>
        <w:gridCol w:w="4393"/>
        <w:gridCol w:w="1116"/>
        <w:gridCol w:w="3817"/>
      </w:tblGrid>
      <w:tr w:rsidR="00D70124" w:rsidRPr="00D70124" w14:paraId="5CF7E564" w14:textId="77777777" w:rsidTr="00D70124">
        <w:trPr>
          <w:trHeight w:val="90"/>
        </w:trPr>
        <w:tc>
          <w:tcPr>
            <w:tcW w:w="2456" w:type="pct"/>
            <w:hideMark/>
          </w:tcPr>
          <w:p w14:paraId="35A0A710"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b/>
                <w:color w:val="000000"/>
              </w:rPr>
              <w:t>PtlVideoCodecGroupIdc</w:t>
            </w:r>
          </w:p>
        </w:tc>
        <w:tc>
          <w:tcPr>
            <w:tcW w:w="580" w:type="pct"/>
          </w:tcPr>
          <w:p w14:paraId="6F35E0D5" w14:textId="77777777" w:rsidR="00D70124" w:rsidRPr="00D70124" w:rsidRDefault="00D70124" w:rsidP="00D70124">
            <w:pPr>
              <w:spacing w:before="0" w:after="0"/>
              <w:jc w:val="center"/>
              <w:rPr>
                <w:rFonts w:eastAsia="Times New Roman"/>
                <w:b/>
                <w:bCs/>
                <w:color w:val="000000"/>
              </w:rPr>
            </w:pPr>
            <w:r w:rsidRPr="00D70124">
              <w:rPr>
                <w:rFonts w:eastAsia="Times New Roman"/>
                <w:b/>
                <w:bCs/>
              </w:rPr>
              <w:t>4CC code</w:t>
            </w:r>
          </w:p>
        </w:tc>
        <w:tc>
          <w:tcPr>
            <w:tcW w:w="1964" w:type="pct"/>
          </w:tcPr>
          <w:p w14:paraId="00FF4B49" w14:textId="77777777" w:rsidR="00D70124" w:rsidRPr="00D70124" w:rsidRDefault="00D70124" w:rsidP="00D70124">
            <w:pPr>
              <w:spacing w:before="0" w:after="0"/>
              <w:jc w:val="center"/>
              <w:rPr>
                <w:rFonts w:eastAsia="Times New Roman"/>
                <w:b/>
                <w:bCs/>
              </w:rPr>
            </w:pPr>
            <w:r w:rsidRPr="00D70124">
              <w:rPr>
                <w:rFonts w:ascii="Courier New" w:eastAsia="Courier New" w:hAnsi="Courier New"/>
                <w:noProof/>
                <w:lang w:val="en-GB"/>
              </w:rPr>
              <w:t>DecoderConfigurationRecord</w:t>
            </w:r>
          </w:p>
        </w:tc>
      </w:tr>
      <w:tr w:rsidR="00D70124" w:rsidRPr="00D70124" w14:paraId="46996F09" w14:textId="77777777" w:rsidTr="00D70124">
        <w:trPr>
          <w:trHeight w:val="90"/>
        </w:trPr>
        <w:tc>
          <w:tcPr>
            <w:tcW w:w="2456" w:type="pct"/>
            <w:hideMark/>
          </w:tcPr>
          <w:p w14:paraId="2D281E2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0</w:t>
            </w:r>
          </w:p>
        </w:tc>
        <w:tc>
          <w:tcPr>
            <w:tcW w:w="580" w:type="pct"/>
          </w:tcPr>
          <w:p w14:paraId="771A520D"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'avc3'</w:t>
            </w:r>
          </w:p>
        </w:tc>
        <w:tc>
          <w:tcPr>
            <w:tcW w:w="1964" w:type="pct"/>
          </w:tcPr>
          <w:p w14:paraId="47CAB548"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ascii="Courier New" w:eastAsia="Courier New" w:hAnsi="Courier New"/>
                <w:noProof/>
                <w:lang w:val="en-GB"/>
              </w:rPr>
              <w:t>AVCDecoderConfigurationRecord from ISO/IEC 14496-15</w:t>
            </w:r>
          </w:p>
        </w:tc>
      </w:tr>
      <w:tr w:rsidR="00D70124" w:rsidRPr="00D70124" w14:paraId="7AC31753" w14:textId="77777777" w:rsidTr="00D70124">
        <w:trPr>
          <w:trHeight w:val="90"/>
        </w:trPr>
        <w:tc>
          <w:tcPr>
            <w:tcW w:w="2456" w:type="pct"/>
            <w:hideMark/>
          </w:tcPr>
          <w:p w14:paraId="07458AFC"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w:t>
            </w:r>
          </w:p>
        </w:tc>
        <w:tc>
          <w:tcPr>
            <w:tcW w:w="580" w:type="pct"/>
          </w:tcPr>
          <w:p w14:paraId="11F18971"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7A3267C0"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19473CC" w14:textId="77777777" w:rsidTr="00D70124">
        <w:trPr>
          <w:trHeight w:val="90"/>
        </w:trPr>
        <w:tc>
          <w:tcPr>
            <w:tcW w:w="2456" w:type="pct"/>
          </w:tcPr>
          <w:p w14:paraId="2962BE9E"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2</w:t>
            </w:r>
          </w:p>
        </w:tc>
        <w:tc>
          <w:tcPr>
            <w:tcW w:w="580" w:type="pct"/>
          </w:tcPr>
          <w:p w14:paraId="4C3789CA"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rPr>
              <w:t>'hev1'</w:t>
            </w:r>
          </w:p>
        </w:tc>
        <w:tc>
          <w:tcPr>
            <w:tcW w:w="1964" w:type="pct"/>
          </w:tcPr>
          <w:p w14:paraId="09ADF4C9"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7B84AFE0" w14:textId="77777777" w:rsidTr="00D70124">
        <w:trPr>
          <w:trHeight w:val="90"/>
        </w:trPr>
        <w:tc>
          <w:tcPr>
            <w:tcW w:w="2456" w:type="pct"/>
          </w:tcPr>
          <w:p w14:paraId="672B3C7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3</w:t>
            </w:r>
          </w:p>
        </w:tc>
        <w:tc>
          <w:tcPr>
            <w:tcW w:w="580" w:type="pct"/>
          </w:tcPr>
          <w:p w14:paraId="00BB75AE"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'vvi1'</w:t>
            </w:r>
          </w:p>
        </w:tc>
        <w:tc>
          <w:tcPr>
            <w:tcW w:w="1964" w:type="pct"/>
          </w:tcPr>
          <w:p w14:paraId="329E3C86"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VVCDecoderConfigurationRecord from ISO/IEC 14496-15</w:t>
            </w:r>
          </w:p>
        </w:tc>
      </w:tr>
      <w:tr w:rsidR="00D70124" w:rsidRPr="00D70124" w14:paraId="2E09EDF4" w14:textId="77777777" w:rsidTr="00D70124">
        <w:trPr>
          <w:trHeight w:val="90"/>
        </w:trPr>
        <w:tc>
          <w:tcPr>
            <w:tcW w:w="2456" w:type="pct"/>
          </w:tcPr>
          <w:p w14:paraId="2C5C2FDB"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4</w:t>
            </w:r>
          </w:p>
        </w:tc>
        <w:tc>
          <w:tcPr>
            <w:tcW w:w="580" w:type="pct"/>
          </w:tcPr>
          <w:p w14:paraId="67A4B002"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'hev1'</w:t>
            </w:r>
          </w:p>
        </w:tc>
        <w:tc>
          <w:tcPr>
            <w:tcW w:w="1964" w:type="pct"/>
          </w:tcPr>
          <w:p w14:paraId="3401398F" w14:textId="77777777" w:rsidR="00D70124" w:rsidRPr="00D70124" w:rsidRDefault="00D70124" w:rsidP="00D70124">
            <w:pPr>
              <w:autoSpaceDE w:val="0"/>
              <w:autoSpaceDN w:val="0"/>
              <w:adjustRightInd w:val="0"/>
              <w:spacing w:before="0" w:after="0"/>
              <w:jc w:val="center"/>
              <w:rPr>
                <w:rFonts w:eastAsia="Times New Roman"/>
              </w:rPr>
            </w:pPr>
            <w:r w:rsidRPr="00D70124">
              <w:rPr>
                <w:rFonts w:ascii="Courier New" w:eastAsia="Courier New" w:hAnsi="Courier New"/>
                <w:noProof/>
                <w:lang w:val="en-GB"/>
              </w:rPr>
              <w:t>HEVCDecoderConfigurationRecord from ISO/IEC 14496-15</w:t>
            </w:r>
          </w:p>
        </w:tc>
      </w:tr>
      <w:tr w:rsidR="00D70124" w:rsidRPr="00D70124" w14:paraId="090A628E" w14:textId="77777777" w:rsidTr="00D70124">
        <w:trPr>
          <w:trHeight w:val="90"/>
        </w:trPr>
        <w:tc>
          <w:tcPr>
            <w:tcW w:w="2456" w:type="pct"/>
          </w:tcPr>
          <w:p w14:paraId="4DFA7CA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5..14</w:t>
            </w:r>
          </w:p>
        </w:tc>
        <w:tc>
          <w:tcPr>
            <w:tcW w:w="580" w:type="pct"/>
          </w:tcPr>
          <w:p w14:paraId="1D8D4320"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w:t>
            </w:r>
          </w:p>
        </w:tc>
        <w:tc>
          <w:tcPr>
            <w:tcW w:w="1964" w:type="pct"/>
          </w:tcPr>
          <w:p w14:paraId="4F54F366" w14:textId="77777777" w:rsidR="00D70124" w:rsidRPr="00D70124" w:rsidRDefault="00D70124" w:rsidP="00D70124">
            <w:pPr>
              <w:autoSpaceDE w:val="0"/>
              <w:autoSpaceDN w:val="0"/>
              <w:adjustRightInd w:val="0"/>
              <w:spacing w:before="0" w:after="0"/>
              <w:jc w:val="center"/>
              <w:rPr>
                <w:rFonts w:eastAsia="Times New Roman"/>
              </w:rPr>
            </w:pPr>
            <w:r w:rsidRPr="00D70124">
              <w:rPr>
                <w:rFonts w:eastAsia="Times New Roman"/>
              </w:rPr>
              <w:t>undefined</w:t>
            </w:r>
          </w:p>
        </w:tc>
      </w:tr>
      <w:tr w:rsidR="00D70124" w:rsidRPr="00D70124" w14:paraId="5000535D" w14:textId="77777777" w:rsidTr="00D70124">
        <w:trPr>
          <w:trHeight w:val="90"/>
        </w:trPr>
        <w:tc>
          <w:tcPr>
            <w:tcW w:w="2456" w:type="pct"/>
          </w:tcPr>
          <w:p w14:paraId="6E739489"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15</w:t>
            </w:r>
          </w:p>
        </w:tc>
        <w:tc>
          <w:tcPr>
            <w:tcW w:w="580" w:type="pct"/>
          </w:tcPr>
          <w:p w14:paraId="63163963" w14:textId="77777777" w:rsidR="00D70124" w:rsidRPr="00D70124" w:rsidRDefault="00D70124" w:rsidP="00D70124">
            <w:pPr>
              <w:autoSpaceDE w:val="0"/>
              <w:autoSpaceDN w:val="0"/>
              <w:adjustRightInd w:val="0"/>
              <w:spacing w:before="0" w:after="0"/>
              <w:jc w:val="center"/>
              <w:rPr>
                <w:rFonts w:eastAsia="Times New Roman"/>
                <w:color w:val="000000"/>
              </w:rPr>
            </w:pPr>
            <w:proofErr w:type="gramStart"/>
            <w:r w:rsidRPr="00D70124">
              <w:rPr>
                <w:rFonts w:eastAsia="Times New Roman"/>
                <w:color w:val="000000"/>
              </w:rPr>
              <w:t>provided</w:t>
            </w:r>
            <w:proofErr w:type="gramEnd"/>
            <w:r w:rsidRPr="00D70124">
              <w:rPr>
                <w:rFonts w:eastAsia="Times New Roman"/>
                <w:color w:val="000000"/>
              </w:rPr>
              <w:t xml:space="preserve"> by external means or may be determined by </w:t>
            </w:r>
            <w:r w:rsidRPr="00D70124">
              <w:rPr>
                <w:rFonts w:eastAsia="Times New Roman"/>
              </w:rPr>
              <w:t>component codec mapping SEI message</w:t>
            </w:r>
            <w:r w:rsidRPr="00D70124">
              <w:rPr>
                <w:rFonts w:eastAsia="Times New Roman"/>
                <w:color w:val="000000"/>
              </w:rPr>
              <w:t xml:space="preserve"> </w:t>
            </w:r>
            <w:r w:rsidRPr="00D70124">
              <w:rPr>
                <w:rFonts w:eastAsia="Times New Roman"/>
                <w:bCs/>
              </w:rPr>
              <w:t>(</w:t>
            </w:r>
            <w:r w:rsidRPr="00D70124">
              <w:rPr>
                <w:rFonts w:eastAsia="Times New Roman"/>
                <w:bCs/>
              </w:rPr>
              <w:fldChar w:fldCharType="begin"/>
            </w:r>
            <w:r w:rsidRPr="00D70124">
              <w:rPr>
                <w:rFonts w:eastAsia="Times New Roman"/>
                <w:bCs/>
              </w:rPr>
              <w:instrText xml:space="preserve"> REF _Ref21444040 \r \h  \* MERGEFORMAT </w:instrText>
            </w:r>
            <w:r w:rsidRPr="00D70124">
              <w:rPr>
                <w:rFonts w:eastAsia="Times New Roman"/>
                <w:bCs/>
              </w:rPr>
            </w:r>
            <w:r w:rsidRPr="00D70124">
              <w:rPr>
                <w:rFonts w:eastAsia="Times New Roman"/>
                <w:bCs/>
              </w:rPr>
              <w:fldChar w:fldCharType="separate"/>
            </w:r>
            <w:r w:rsidRPr="00D70124">
              <w:rPr>
                <w:rFonts w:eastAsia="Times New Roman"/>
                <w:bCs/>
              </w:rPr>
              <w:t>F.2.7</w:t>
            </w:r>
            <w:r w:rsidRPr="00D70124">
              <w:rPr>
                <w:rFonts w:eastAsia="Times New Roman"/>
                <w:bCs/>
              </w:rPr>
              <w:fldChar w:fldCharType="end"/>
            </w:r>
            <w:r w:rsidRPr="00D70124">
              <w:rPr>
                <w:rFonts w:eastAsia="Times New Roman"/>
                <w:bCs/>
              </w:rPr>
              <w:t>)</w:t>
            </w:r>
          </w:p>
        </w:tc>
        <w:tc>
          <w:tcPr>
            <w:tcW w:w="1964" w:type="pct"/>
          </w:tcPr>
          <w:p w14:paraId="66A48146" w14:textId="77777777" w:rsidR="00D70124" w:rsidRPr="00D70124" w:rsidRDefault="00D70124" w:rsidP="00D70124">
            <w:pPr>
              <w:autoSpaceDE w:val="0"/>
              <w:autoSpaceDN w:val="0"/>
              <w:adjustRightInd w:val="0"/>
              <w:spacing w:before="0" w:after="0"/>
              <w:jc w:val="center"/>
              <w:rPr>
                <w:rFonts w:eastAsia="Times New Roman"/>
                <w:color w:val="000000"/>
              </w:rPr>
            </w:pPr>
            <w:r w:rsidRPr="00D70124">
              <w:rPr>
                <w:rFonts w:eastAsia="Times New Roman"/>
                <w:color w:val="000000"/>
              </w:rPr>
              <w:t>undefined</w:t>
            </w:r>
          </w:p>
        </w:tc>
      </w:tr>
    </w:tbl>
    <w:p w14:paraId="378AF712"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For non-video coded sub-bitstreams, </w:t>
      </w:r>
      <w:r w:rsidRPr="00D70124">
        <w:rPr>
          <w:rFonts w:ascii="Calibri" w:eastAsia="Arial" w:hAnsi="Calibri" w:cs="Arial"/>
          <w:sz w:val="22"/>
          <w:szCs w:val="22"/>
          <w:lang w:eastAsia="zh-CN" w:bidi="hi-IN"/>
        </w:rPr>
        <w:t xml:space="preserve">the decoder config record is the one corresponding to the entry at index = </w:t>
      </w:r>
      <w:r w:rsidRPr="00D70124">
        <w:rPr>
          <w:rFonts w:ascii="Courier New" w:eastAsia="Courier New" w:hAnsi="Courier New" w:cs="Arial"/>
          <w:noProof/>
          <w:sz w:val="20"/>
          <w:szCs w:val="20"/>
          <w:lang w:val="en-GB" w:bidi="hi-IN"/>
        </w:rPr>
        <w:t>PtlNonVideoCodecGroupIdc in one of the V3C or V-DMC table, depending on the value of the ptl_profile_toolset_idc:</w:t>
      </w:r>
    </w:p>
    <w:p w14:paraId="693530AC"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For ptl_profile_toolset_idc &lt; 128, it is undefined. For ptl_profile_toolset_idc &gt;= 128,</w:t>
      </w:r>
      <w:r w:rsidRPr="00D70124">
        <w:rPr>
          <w:rFonts w:ascii="Calibri" w:eastAsia="Arial" w:hAnsi="Calibri" w:cs="Arial"/>
          <w:sz w:val="22"/>
          <w:szCs w:val="22"/>
          <w:lang w:eastAsia="zh-CN" w:bidi="hi-IN"/>
        </w:rPr>
        <w:t xml:space="preserve"> the decoder config record is the one corresponding to the entry at index = </w:t>
      </w:r>
      <w:r w:rsidRPr="00D70124">
        <w:rPr>
          <w:rFonts w:ascii="Courier New" w:eastAsia="Courier New" w:hAnsi="Courier New" w:cs="Arial"/>
          <w:noProof/>
          <w:sz w:val="20"/>
          <w:szCs w:val="20"/>
          <w:lang w:val="en-GB" w:bidi="hi-IN"/>
        </w:rPr>
        <w:t>PtlNonVideoCodecGroupIdc, according to the following mapping:</w:t>
      </w:r>
    </w:p>
    <w:p w14:paraId="38992D19" w14:textId="77777777" w:rsidR="00D70124" w:rsidRPr="00D70124" w:rsidRDefault="00D70124" w:rsidP="00D70124">
      <w:pPr>
        <w:suppressAutoHyphens/>
        <w:ind w:left="288" w:hanging="288"/>
        <w:rPr>
          <w:rFonts w:ascii="Courier New" w:eastAsia="Courier New" w:hAnsi="Courier New" w:cs="Arial"/>
          <w:noProof/>
          <w:sz w:val="20"/>
          <w:szCs w:val="20"/>
          <w:lang w:val="en-GB" w:bidi="hi-IN"/>
        </w:rPr>
      </w:pPr>
      <w:r w:rsidRPr="00D70124">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D70124" w:rsidRPr="00D70124" w14:paraId="57FF1527"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763E029" w14:textId="77777777" w:rsidR="00D70124" w:rsidRPr="00D70124" w:rsidRDefault="00D70124" w:rsidP="00D70124">
            <w:pPr>
              <w:autoSpaceDE w:val="0"/>
              <w:autoSpaceDN w:val="0"/>
              <w:adjustRightInd w:val="0"/>
              <w:spacing w:before="0" w:after="0"/>
              <w:jc w:val="center"/>
              <w:rPr>
                <w:rFonts w:eastAsia="Times New Roman"/>
                <w:b/>
                <w:color w:val="000000"/>
                <w:sz w:val="20"/>
                <w:szCs w:val="20"/>
                <w:lang w:val="en-CA" w:eastAsia="fr-FR"/>
              </w:rPr>
            </w:pPr>
            <w:r w:rsidRPr="00D70124">
              <w:rPr>
                <w:rFonts w:eastAsia="Times New Roman"/>
                <w:b/>
                <w:color w:val="000000"/>
                <w:sz w:val="20"/>
                <w:szCs w:val="20"/>
                <w:lang w:val="en-CA" w:eastAsia="fr-FR"/>
              </w:rPr>
              <w:t>Non-Video CodecGroup</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D9B7B0E"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b/>
                <w:color w:val="000000"/>
                <w:sz w:val="20"/>
                <w:szCs w:val="20"/>
                <w:lang w:val="en-CA" w:eastAsia="fr-FR"/>
              </w:rPr>
              <w:t>PtlNonVideoCodecGroupIdc</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0CCB315" w14:textId="77777777" w:rsidR="00D70124" w:rsidRPr="00D70124" w:rsidRDefault="00D70124" w:rsidP="00D70124">
            <w:pPr>
              <w:spacing w:before="0" w:after="0"/>
              <w:jc w:val="center"/>
              <w:rPr>
                <w:rFonts w:eastAsia="Times New Roman"/>
                <w:b/>
                <w:bCs/>
                <w:color w:val="000000"/>
                <w:sz w:val="20"/>
                <w:szCs w:val="20"/>
                <w:lang w:val="en-CA" w:eastAsia="fr-FR"/>
              </w:rPr>
            </w:pPr>
            <w:r w:rsidRPr="00D70124">
              <w:rPr>
                <w:rFonts w:ascii="Courier New" w:eastAsia="Courier New" w:hAnsi="Courier New"/>
                <w:noProof/>
                <w:sz w:val="20"/>
                <w:szCs w:val="20"/>
                <w:lang w:val="en-GB"/>
              </w:rPr>
              <w:t>DecoderConfigurationRecord</w:t>
            </w:r>
          </w:p>
        </w:tc>
      </w:tr>
      <w:tr w:rsidR="00D70124" w:rsidRPr="00D70124" w14:paraId="714AA2DC"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6FDB61EA"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w:t>
            </w:r>
          </w:p>
        </w:tc>
        <w:tc>
          <w:tcPr>
            <w:tcW w:w="2460" w:type="pct"/>
            <w:tcBorders>
              <w:top w:val="single" w:sz="4" w:space="0" w:color="auto"/>
              <w:left w:val="single" w:sz="4" w:space="0" w:color="auto"/>
              <w:bottom w:val="single" w:sz="4" w:space="0" w:color="auto"/>
              <w:right w:val="single" w:sz="4" w:space="0" w:color="auto"/>
            </w:tcBorders>
            <w:vAlign w:val="center"/>
            <w:hideMark/>
          </w:tcPr>
          <w:p w14:paraId="4E484BA9"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468B83C3"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VDMCBaseMeshDecoderConfigurationRecord from ISO/IEC 23090-10</w:t>
            </w:r>
          </w:p>
        </w:tc>
      </w:tr>
      <w:tr w:rsidR="00D70124" w:rsidRPr="00D70124" w14:paraId="5D4D5AC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756B5A6"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BaseMesh,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3483988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377ED96B" w14:textId="77777777" w:rsidR="00D70124" w:rsidRPr="00D70124" w:rsidRDefault="00D70124" w:rsidP="00D70124">
            <w:pPr>
              <w:autoSpaceDE w:val="0"/>
              <w:autoSpaceDN w:val="0"/>
              <w:adjustRightInd w:val="0"/>
              <w:spacing w:before="0" w:after="0"/>
              <w:jc w:val="center"/>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VDMCBaseMeshDecoderConfigurationRecord from ISO/IEC 23090-10 (for v3c_unit_header_4bytes of type V3C_BMD) </w:t>
            </w:r>
          </w:p>
          <w:p w14:paraId="1867B311"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ascii="Courier New" w:eastAsia="Courier New" w:hAnsi="Courier New"/>
                <w:noProof/>
                <w:sz w:val="20"/>
                <w:szCs w:val="20"/>
                <w:lang w:val="en-GB"/>
              </w:rPr>
              <w:t>VDMCDisplacementDecoderConfigurationRecord from ISO/IEC 23090-10 (for v3c_unit_header_4bytes of type V3C_ADD)</w:t>
            </w:r>
          </w:p>
        </w:tc>
      </w:tr>
      <w:tr w:rsidR="00D70124" w:rsidRPr="00D70124" w14:paraId="2B403C1E"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7BA1838C"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7E409594"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EB75B8F" w14:textId="77777777" w:rsidR="00D70124" w:rsidRPr="00D70124" w:rsidRDefault="00D70124" w:rsidP="00D70124">
            <w:pPr>
              <w:autoSpaceDE w:val="0"/>
              <w:autoSpaceDN w:val="0"/>
              <w:adjustRightInd w:val="0"/>
              <w:spacing w:before="0" w:after="0"/>
              <w:jc w:val="center"/>
              <w:rPr>
                <w:sz w:val="20"/>
                <w:szCs w:val="20"/>
                <w:lang w:val="en-CA" w:eastAsia="fr-FR"/>
              </w:rPr>
            </w:pPr>
            <w:r w:rsidRPr="00D70124">
              <w:rPr>
                <w:rFonts w:eastAsia="Times New Roman"/>
                <w:sz w:val="20"/>
                <w:szCs w:val="20"/>
                <w:lang w:val="en-CA" w:eastAsia="fr-FR"/>
              </w:rPr>
              <w:t>Undefined</w:t>
            </w:r>
          </w:p>
        </w:tc>
      </w:tr>
      <w:tr w:rsidR="00D70124" w:rsidRPr="00D70124" w14:paraId="495AF040" w14:textId="77777777" w:rsidTr="00D70124">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5A4F0318"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4369267" w14:textId="77777777" w:rsidR="00D70124" w:rsidRPr="00D70124" w:rsidRDefault="00D70124" w:rsidP="00D70124">
            <w:pPr>
              <w:autoSpaceDE w:val="0"/>
              <w:autoSpaceDN w:val="0"/>
              <w:adjustRightInd w:val="0"/>
              <w:spacing w:before="0" w:after="0"/>
              <w:jc w:val="center"/>
              <w:rPr>
                <w:rFonts w:eastAsia="Times New Roman"/>
                <w:color w:val="000000"/>
                <w:sz w:val="20"/>
                <w:szCs w:val="20"/>
                <w:lang w:val="en-CA" w:eastAsia="fr-FR"/>
              </w:rPr>
            </w:pPr>
            <w:r w:rsidRPr="00D70124">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5C9B355C" w14:textId="77777777" w:rsidR="00D70124" w:rsidRPr="00D70124" w:rsidRDefault="00D70124" w:rsidP="00D70124">
            <w:pPr>
              <w:autoSpaceDE w:val="0"/>
              <w:autoSpaceDN w:val="0"/>
              <w:adjustRightInd w:val="0"/>
              <w:spacing w:before="0" w:after="0"/>
              <w:jc w:val="center"/>
              <w:rPr>
                <w:rFonts w:eastAsia="Times New Roman"/>
                <w:sz w:val="20"/>
                <w:szCs w:val="20"/>
                <w:lang w:val="en-CA" w:eastAsia="fr-FR"/>
              </w:rPr>
            </w:pPr>
            <w:r w:rsidRPr="00D70124">
              <w:rPr>
                <w:rFonts w:eastAsia="Times New Roman"/>
                <w:sz w:val="20"/>
                <w:szCs w:val="20"/>
                <w:lang w:val="en-CA" w:eastAsia="fr-FR"/>
              </w:rPr>
              <w:t>Undefined</w:t>
            </w:r>
          </w:p>
        </w:tc>
      </w:tr>
    </w:tbl>
    <w:p w14:paraId="40BF9B52" w14:textId="77777777" w:rsidR="00D70124" w:rsidRPr="00D70124" w:rsidRDefault="00D70124" w:rsidP="00D70124">
      <w:pPr>
        <w:suppressAutoHyphens/>
        <w:ind w:left="288" w:hanging="288"/>
        <w:rPr>
          <w:rFonts w:ascii="Calibri" w:eastAsia="Arial" w:hAnsi="Calibri" w:cs="Arial"/>
          <w:sz w:val="22"/>
          <w:szCs w:val="22"/>
          <w:lang w:eastAsia="zh-CN" w:bidi="hi-IN"/>
        </w:rPr>
      </w:pPr>
    </w:p>
    <w:p w14:paraId="11B66AFD" w14:textId="77777777" w:rsidR="00D70124" w:rsidRPr="00D70124" w:rsidRDefault="00D70124" w:rsidP="00D70124">
      <w:pPr>
        <w:suppressAutoHyphens/>
        <w:ind w:left="288" w:hanging="288"/>
        <w:rPr>
          <w:rFonts w:ascii="Calibri" w:eastAsia="Arial" w:hAnsi="Calibri" w:cs="Arial"/>
          <w:sz w:val="22"/>
          <w:szCs w:val="22"/>
          <w:lang w:val="en-CA" w:eastAsia="zh-CN" w:bidi="hi-IN"/>
        </w:rPr>
      </w:pPr>
      <w:r w:rsidRPr="00D70124">
        <w:rPr>
          <w:rFonts w:ascii="Courier New" w:eastAsia="Courier New" w:hAnsi="Courier New" w:cs="Arial"/>
          <w:noProof/>
          <w:sz w:val="20"/>
          <w:szCs w:val="20"/>
          <w:lang w:val="en-GB" w:bidi="hi-IN"/>
        </w:rPr>
        <w:t xml:space="preserve">ccm_sei_payload is the payload of the F.3.7 Component codec mapping SEI message semantics as defined in ISO/IEC 23090-5. </w:t>
      </w:r>
    </w:p>
    <w:p w14:paraId="1E33295B" w14:textId="77777777" w:rsidR="00D70124" w:rsidRPr="00D70124" w:rsidRDefault="00D70124" w:rsidP="00D70124">
      <w:pPr>
        <w:suppressAutoHyphens/>
        <w:ind w:left="288" w:hanging="288"/>
        <w:rPr>
          <w:rFonts w:ascii="Calibri" w:eastAsia="Arial" w:hAnsi="Calibri" w:cs="Arial"/>
          <w:sz w:val="22"/>
          <w:szCs w:val="22"/>
          <w:lang w:val="en-CA" w:eastAsia="zh-CN" w:bidi="hi-IN"/>
        </w:rPr>
      </w:pPr>
    </w:p>
    <w:p w14:paraId="2BC63970"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V3CConfigurationBox</w:t>
      </w:r>
    </w:p>
    <w:p w14:paraId="6E964C0F"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Proposed changes are yellow-</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w:t>
      </w:r>
    </w:p>
    <w:p w14:paraId="16F0DB81" w14:textId="77777777" w:rsidR="00D70124" w:rsidRPr="00D70124" w:rsidRDefault="00D70124" w:rsidP="00D70124">
      <w:pPr>
        <w:suppressAutoHyphens/>
        <w:ind w:left="288" w:hanging="288"/>
        <w:rPr>
          <w:rFonts w:eastAsia="Times New Roman"/>
          <w:lang w:eastAsia="fr-FR"/>
        </w:rPr>
      </w:pPr>
    </w:p>
    <w:p w14:paraId="3121A7AD"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6.2.2.1 Definition</w:t>
      </w:r>
    </w:p>
    <w:p w14:paraId="732A5A15"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A V3C decoder configuration box includes a V3CDecoderConfigurationRecord as defined in</w:t>
      </w:r>
    </w:p>
    <w:p w14:paraId="3ACEC759"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 xml:space="preserve">subclause 6.2.1 </w:t>
      </w:r>
      <w:r w:rsidRPr="00D70124">
        <w:rPr>
          <w:rFonts w:eastAsia="Times New Roman"/>
          <w:highlight w:val="yellow"/>
          <w:lang w:eastAsia="fr-FR"/>
        </w:rPr>
        <w:t xml:space="preserve">or a </w:t>
      </w:r>
      <w:bookmarkStart w:id="36" w:name="_Hlk187142325"/>
      <w:r w:rsidRPr="00D70124">
        <w:rPr>
          <w:rFonts w:eastAsia="Times New Roman"/>
          <w:highlight w:val="yellow"/>
          <w:lang w:val="en-GB" w:eastAsia="fr-FR"/>
        </w:rPr>
        <w:t>V3CFullDecoderConfigurationRecord</w:t>
      </w:r>
      <w:bookmarkEnd w:id="36"/>
      <w:r w:rsidRPr="00D70124">
        <w:rPr>
          <w:rFonts w:eastAsia="Times New Roman"/>
          <w:highlight w:val="yellow"/>
          <w:lang w:val="en-GB" w:eastAsia="fr-FR"/>
        </w:rPr>
        <w:t xml:space="preserve"> as defined in 6.2.z</w:t>
      </w:r>
      <w:r w:rsidRPr="00D70124">
        <w:rPr>
          <w:rFonts w:eastAsia="Times New Roman"/>
          <w:highlight w:val="yellow"/>
          <w:lang w:eastAsia="fr-FR"/>
        </w:rPr>
        <w:t>.</w:t>
      </w:r>
    </w:p>
    <w:p w14:paraId="29C27494"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In this document, the value of version shall be equal to 0</w:t>
      </w:r>
      <w:r w:rsidRPr="00D70124">
        <w:rPr>
          <w:rFonts w:eastAsia="Times New Roman"/>
          <w:highlight w:val="yellow"/>
          <w:lang w:eastAsia="fr-FR"/>
        </w:rPr>
        <w:t>, except for single-track carriage with ‘vdm1’ or ‘vdmg’ sample entries where version=1 shall be used. Single-track carriage with ‘v3e1’ or ‘v3eg’ sample entries may used version=1</w:t>
      </w:r>
      <w:r w:rsidRPr="00D70124">
        <w:rPr>
          <w:rFonts w:eastAsia="Times New Roman"/>
          <w:lang w:eastAsia="fr-FR"/>
        </w:rPr>
        <w:t>.</w:t>
      </w:r>
    </w:p>
    <w:p w14:paraId="23FF240A" w14:textId="77777777" w:rsidR="00D70124" w:rsidRPr="00D70124" w:rsidRDefault="00D70124" w:rsidP="00D70124">
      <w:pPr>
        <w:suppressAutoHyphens/>
        <w:ind w:left="288" w:hanging="288"/>
        <w:rPr>
          <w:rFonts w:eastAsia="Times New Roman"/>
          <w:lang w:eastAsia="fr-FR"/>
        </w:rPr>
      </w:pPr>
    </w:p>
    <w:p w14:paraId="0E16580C"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6.2.2.2 Syntax</w:t>
      </w:r>
    </w:p>
    <w:p w14:paraId="0A3C719F"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class V3CConfigurationBox</w:t>
      </w:r>
      <w:r w:rsidRPr="00D70124">
        <w:rPr>
          <w:rFonts w:ascii="Courier New" w:eastAsia="Courier New" w:hAnsi="Courier New"/>
          <w:noProof/>
          <w:sz w:val="20"/>
          <w:szCs w:val="20"/>
          <w:highlight w:val="yellow"/>
          <w:lang w:val="en-GB"/>
        </w:rPr>
        <w:t>(version)</w:t>
      </w:r>
      <w:r w:rsidRPr="00D70124">
        <w:rPr>
          <w:rFonts w:ascii="Courier New" w:eastAsia="Courier New" w:hAnsi="Courier New"/>
          <w:noProof/>
          <w:sz w:val="20"/>
          <w:szCs w:val="20"/>
          <w:lang w:val="en-GB"/>
        </w:rPr>
        <w:t xml:space="preserve"> extends FullBox('v3cC', version = 0 </w:t>
      </w:r>
      <w:r w:rsidRPr="00D70124">
        <w:rPr>
          <w:rFonts w:ascii="Courier New" w:eastAsia="Courier New" w:hAnsi="Courier New"/>
          <w:noProof/>
          <w:sz w:val="20"/>
          <w:szCs w:val="20"/>
          <w:highlight w:val="yellow"/>
          <w:lang w:val="en-GB"/>
        </w:rPr>
        <w:t>or 1</w:t>
      </w:r>
      <w:r w:rsidRPr="00D70124">
        <w:rPr>
          <w:rFonts w:ascii="Courier New" w:eastAsia="Courier New" w:hAnsi="Courier New"/>
          <w:noProof/>
          <w:sz w:val="20"/>
          <w:szCs w:val="20"/>
          <w:lang w:val="en-GB"/>
        </w:rPr>
        <w:t>, 0) {</w:t>
      </w:r>
    </w:p>
    <w:p w14:paraId="4BDF892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if (version == 0) {</w:t>
      </w:r>
    </w:p>
    <w:p w14:paraId="599D4CF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t>V3CDecoderConfigurationRecord v3c_config</w:t>
      </w:r>
      <w:r w:rsidRPr="00D70124">
        <w:rPr>
          <w:rFonts w:ascii="Courier New" w:eastAsia="Courier New" w:hAnsi="Courier New"/>
          <w:strike/>
          <w:noProof/>
          <w:sz w:val="20"/>
          <w:szCs w:val="20"/>
          <w:highlight w:val="yellow"/>
          <w:lang w:val="en-GB"/>
        </w:rPr>
        <w:t>(version)</w:t>
      </w:r>
      <w:r w:rsidRPr="00D70124">
        <w:rPr>
          <w:rFonts w:ascii="Courier New" w:eastAsia="Courier New" w:hAnsi="Courier New"/>
          <w:noProof/>
          <w:sz w:val="20"/>
          <w:szCs w:val="20"/>
          <w:lang w:val="en-GB"/>
        </w:rPr>
        <w:t>;</w:t>
      </w:r>
    </w:p>
    <w:p w14:paraId="029EC1F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1F836AC9"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else if (version == 1) {</w:t>
      </w:r>
    </w:p>
    <w:p w14:paraId="0FA45CE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r>
      <w:r w:rsidRPr="00D70124">
        <w:rPr>
          <w:rFonts w:ascii="Courier New" w:eastAsia="Courier New" w:hAnsi="Courier New"/>
          <w:noProof/>
          <w:sz w:val="20"/>
          <w:szCs w:val="20"/>
          <w:lang w:val="en-GB"/>
        </w:rPr>
        <w:tab/>
      </w:r>
      <w:r w:rsidRPr="00D70124">
        <w:rPr>
          <w:rFonts w:ascii="Courier New" w:eastAsia="Courier New" w:hAnsi="Courier New"/>
          <w:noProof/>
          <w:sz w:val="20"/>
          <w:szCs w:val="20"/>
          <w:highlight w:val="yellow"/>
          <w:lang w:val="en-GB"/>
        </w:rPr>
        <w:t>V3CFullDecoderConfigurationRecord v3c_config</w:t>
      </w:r>
      <w:r w:rsidRPr="00D70124">
        <w:rPr>
          <w:rFonts w:ascii="Courier New" w:eastAsia="Courier New" w:hAnsi="Courier New"/>
          <w:noProof/>
          <w:sz w:val="20"/>
          <w:szCs w:val="20"/>
          <w:lang w:val="en-GB"/>
        </w:rPr>
        <w:t>;</w:t>
      </w:r>
    </w:p>
    <w:p w14:paraId="2F8C66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 </w:t>
      </w:r>
      <w:r w:rsidRPr="00D70124">
        <w:rPr>
          <w:rFonts w:ascii="Courier New" w:eastAsia="Courier New" w:hAnsi="Courier New"/>
          <w:noProof/>
          <w:sz w:val="20"/>
          <w:szCs w:val="20"/>
          <w:lang w:val="en-GB"/>
        </w:rPr>
        <w:tab/>
        <w:t>}</w:t>
      </w:r>
    </w:p>
    <w:p w14:paraId="383E73A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4EE72D39" w14:textId="77777777" w:rsidR="00D70124" w:rsidRPr="00D70124" w:rsidRDefault="00D70124" w:rsidP="00D70124">
      <w:pPr>
        <w:suppressAutoHyphens/>
        <w:ind w:left="288" w:hanging="288"/>
        <w:rPr>
          <w:rFonts w:ascii="Courier New" w:eastAsia="Courier New" w:hAnsi="Courier New" w:cs="Arial"/>
          <w:noProof/>
          <w:sz w:val="22"/>
          <w:szCs w:val="22"/>
          <w:lang w:val="en-GB" w:bidi="hi-IN"/>
        </w:rPr>
      </w:pPr>
    </w:p>
    <w:p w14:paraId="15BECAF6" w14:textId="77777777" w:rsidR="00D70124" w:rsidRPr="00D70124" w:rsidRDefault="00D70124" w:rsidP="00D70124">
      <w:pPr>
        <w:keepNext/>
        <w:numPr>
          <w:ilvl w:val="1"/>
          <w:numId w:val="1"/>
        </w:numPr>
        <w:spacing w:before="240" w:after="60"/>
        <w:jc w:val="left"/>
        <w:outlineLvl w:val="1"/>
        <w:rPr>
          <w:rFonts w:ascii="Calibri" w:eastAsia="Times New Roman" w:hAnsi="Calibri"/>
          <w:b/>
          <w:bCs/>
          <w:i/>
          <w:iCs/>
          <w:sz w:val="28"/>
          <w:szCs w:val="28"/>
          <w:lang w:eastAsia="fr-FR"/>
        </w:rPr>
      </w:pPr>
      <w:r w:rsidRPr="00D70124">
        <w:rPr>
          <w:rFonts w:ascii="Calibri" w:eastAsia="Times New Roman" w:hAnsi="Calibri"/>
          <w:b/>
          <w:bCs/>
          <w:i/>
          <w:iCs/>
          <w:sz w:val="28"/>
          <w:szCs w:val="28"/>
          <w:lang w:eastAsia="fr-FR"/>
        </w:rPr>
        <w:t>Modification of section for single-track carriage.</w:t>
      </w:r>
    </w:p>
    <w:p w14:paraId="537CFE62" w14:textId="77777777" w:rsidR="00D70124" w:rsidRPr="00D70124" w:rsidRDefault="00D70124" w:rsidP="00D70124">
      <w:pPr>
        <w:suppressAutoHyphens/>
        <w:ind w:left="288" w:hanging="288"/>
        <w:rPr>
          <w:rFonts w:ascii="Courier New" w:eastAsia="Courier New" w:hAnsi="Courier New" w:cs="Arial"/>
          <w:noProof/>
          <w:sz w:val="22"/>
          <w:szCs w:val="22"/>
          <w:lang w:bidi="hi-IN"/>
        </w:rPr>
      </w:pPr>
      <w:r w:rsidRPr="00D70124">
        <w:rPr>
          <w:rFonts w:ascii="Calibri" w:eastAsia="Arial" w:hAnsi="Calibri" w:cs="Arial"/>
          <w:sz w:val="22"/>
          <w:szCs w:val="22"/>
          <w:lang w:eastAsia="zh-CN" w:bidi="hi-IN"/>
        </w:rPr>
        <w:t xml:space="preserve">Proposed changes are yellow- </w:t>
      </w:r>
      <w:r w:rsidRPr="00D70124">
        <w:rPr>
          <w:rFonts w:ascii="Calibri" w:eastAsia="Arial" w:hAnsi="Calibri" w:cs="Arial"/>
          <w:sz w:val="22"/>
          <w:szCs w:val="22"/>
          <w:highlight w:val="yellow"/>
          <w:lang w:eastAsia="zh-CN" w:bidi="hi-IN"/>
        </w:rPr>
        <w:t>highlighted</w:t>
      </w:r>
      <w:r w:rsidRPr="00D70124">
        <w:rPr>
          <w:rFonts w:ascii="Calibri" w:eastAsia="Arial" w:hAnsi="Calibri" w:cs="Arial"/>
          <w:sz w:val="22"/>
          <w:szCs w:val="22"/>
          <w:lang w:eastAsia="zh-CN" w:bidi="hi-IN"/>
        </w:rPr>
        <w:t xml:space="preserve"> .</w:t>
      </w:r>
    </w:p>
    <w:p w14:paraId="7D37C639" w14:textId="77777777" w:rsidR="00D70124" w:rsidRPr="00D70124" w:rsidRDefault="00D70124" w:rsidP="00D70124">
      <w:pPr>
        <w:suppressAutoHyphens/>
        <w:ind w:left="288" w:hanging="288"/>
        <w:rPr>
          <w:rFonts w:eastAsia="Times New Roman"/>
          <w:lang w:eastAsia="fr-FR"/>
        </w:rPr>
      </w:pPr>
    </w:p>
    <w:p w14:paraId="5FBC63A1" w14:textId="77777777" w:rsidR="00D70124" w:rsidRPr="00D70124" w:rsidRDefault="00D70124" w:rsidP="00D70124">
      <w:pPr>
        <w:spacing w:before="0" w:after="0"/>
        <w:jc w:val="left"/>
        <w:rPr>
          <w:rFonts w:ascii="Courier New" w:eastAsia="Courier New" w:hAnsi="Courier New" w:cs="Arial"/>
          <w:noProof/>
          <w:sz w:val="22"/>
          <w:szCs w:val="22"/>
          <w:lang w:val="en-GB" w:bidi="hi-IN"/>
        </w:rPr>
      </w:pPr>
      <w:r w:rsidRPr="00D70124">
        <w:rPr>
          <w:rFonts w:ascii="Courier New" w:eastAsia="Courier New" w:hAnsi="Courier New"/>
          <w:noProof/>
          <w:sz w:val="22"/>
          <w:lang w:val="en-GB"/>
        </w:rPr>
        <w:br w:type="page"/>
      </w:r>
    </w:p>
    <w:p w14:paraId="5946F91E"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lastRenderedPageBreak/>
        <w:t>Proposed change 1, in 7.2.1.2.2 Syntax</w:t>
      </w:r>
    </w:p>
    <w:p w14:paraId="12CFE7BE"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aligned(8) class V3CBitstreamSampleEntry() extends VolumetricVisualSampleEntry (type) {</w:t>
      </w:r>
    </w:p>
    <w:p w14:paraId="4CFA1075"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 type is 'v3e1' or 'v3eg'</w:t>
      </w:r>
    </w:p>
    <w:p w14:paraId="30562754"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v3c_config(version=0 or 1);</w:t>
      </w:r>
    </w:p>
    <w:p w14:paraId="742F9EA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alibri" w:hAnsi="Courier New" w:cs="Courier New"/>
          <w:noProof/>
          <w:sz w:val="22"/>
          <w:szCs w:val="22"/>
          <w:lang w:val="en-GB"/>
        </w:rPr>
      </w:pPr>
      <w:r w:rsidRPr="00D70124">
        <w:rPr>
          <w:rFonts w:ascii="Courier New" w:eastAsia="Times New Roman" w:hAnsi="Courier New" w:cs="Courier New"/>
          <w:sz w:val="18"/>
          <w:szCs w:val="18"/>
          <w:lang w:eastAsia="fr-FR"/>
        </w:rPr>
        <w:t xml:space="preserve">   //additional boxes</w:t>
      </w:r>
    </w:p>
    <w:p w14:paraId="61E63E0A"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8E6E9A9" w14:textId="77777777" w:rsidR="00D70124" w:rsidRPr="00D70124" w:rsidRDefault="00D70124" w:rsidP="00D70124">
      <w:pPr>
        <w:suppressAutoHyphens/>
        <w:ind w:left="288" w:hanging="288"/>
        <w:rPr>
          <w:rFonts w:eastAsia="Times New Roman"/>
          <w:lang w:eastAsia="fr-FR"/>
        </w:rPr>
      </w:pPr>
    </w:p>
    <w:p w14:paraId="2D9EE50B" w14:textId="77777777" w:rsidR="00D70124" w:rsidRPr="00D70124" w:rsidRDefault="00D70124" w:rsidP="00D70124">
      <w:pPr>
        <w:suppressAutoHyphens/>
        <w:ind w:left="288" w:hanging="288"/>
        <w:rPr>
          <w:rFonts w:eastAsia="Times New Roman"/>
          <w:lang w:eastAsia="fr-FR"/>
        </w:rPr>
      </w:pPr>
      <w:r w:rsidRPr="00D70124">
        <w:rPr>
          <w:rFonts w:eastAsia="Times New Roman"/>
          <w:lang w:eastAsia="fr-FR"/>
        </w:rPr>
        <w:t>Proposed change 2, in 7.3.3.2.2 Syntax</w:t>
      </w:r>
    </w:p>
    <w:p w14:paraId="43C59902"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 xml:space="preserve">aligned(8) class V3CBitstreamSampleEntry() extends </w:t>
      </w:r>
      <w:r w:rsidRPr="00D70124">
        <w:rPr>
          <w:rFonts w:ascii="Courier New" w:eastAsia="Courier New" w:hAnsi="Courier New"/>
          <w:noProof/>
          <w:sz w:val="20"/>
          <w:szCs w:val="20"/>
          <w:lang w:val="en-GB"/>
        </w:rPr>
        <w:tab/>
        <w:t>VolumetricVisualSampleEntry ('vdm1' or 'vdmg') {</w:t>
      </w:r>
    </w:p>
    <w:p w14:paraId="0E8BBC8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ab/>
        <w:t>V3CConfigurationBox v3c_config(version=1);</w:t>
      </w:r>
    </w:p>
    <w:p w14:paraId="21CCD9AB"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p>
    <w:p w14:paraId="4AC73F4D"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VDMCBaseMeshConfigurationBox bmesh_config;</w:t>
      </w:r>
    </w:p>
    <w:p w14:paraId="58D44011"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strike/>
          <w:noProof/>
          <w:sz w:val="20"/>
          <w:szCs w:val="20"/>
          <w:highlight w:val="yellow"/>
          <w:lang w:val="en-GB"/>
        </w:rPr>
      </w:pPr>
      <w:r w:rsidRPr="00D70124">
        <w:rPr>
          <w:rFonts w:ascii="Courier New" w:eastAsia="Courier New" w:hAnsi="Courier New"/>
          <w:strike/>
          <w:noProof/>
          <w:sz w:val="20"/>
          <w:szCs w:val="20"/>
          <w:highlight w:val="yellow"/>
          <w:lang w:val="en-GB"/>
        </w:rPr>
        <w:tab/>
        <w:t>VDMCDisplacementConfigurationBox displ_config; //optional</w:t>
      </w:r>
    </w:p>
    <w:p w14:paraId="61AAB6DF" w14:textId="77777777" w:rsidR="00D70124" w:rsidRPr="00D70124" w:rsidRDefault="00D70124" w:rsidP="00D70124">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D70124">
        <w:rPr>
          <w:rFonts w:ascii="Courier New" w:eastAsia="Calibri" w:hAnsi="Courier New" w:cs="Courier New"/>
          <w:sz w:val="18"/>
          <w:szCs w:val="18"/>
          <w:lang w:eastAsia="fr-FR"/>
        </w:rPr>
        <w:t xml:space="preserve">   //additional boxes</w:t>
      </w:r>
    </w:p>
    <w:p w14:paraId="6D367C06" w14:textId="77777777" w:rsidR="00D70124" w:rsidRPr="00D70124" w:rsidRDefault="00D70124" w:rsidP="00D7012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Courier New" w:hAnsi="Courier New"/>
          <w:noProof/>
          <w:sz w:val="20"/>
          <w:szCs w:val="20"/>
          <w:lang w:val="en-GB"/>
        </w:rPr>
      </w:pPr>
      <w:r w:rsidRPr="00D70124">
        <w:rPr>
          <w:rFonts w:ascii="Courier New" w:eastAsia="Courier New" w:hAnsi="Courier New"/>
          <w:noProof/>
          <w:sz w:val="20"/>
          <w:szCs w:val="20"/>
          <w:lang w:val="en-GB"/>
        </w:rPr>
        <w:t>}</w:t>
      </w:r>
    </w:p>
    <w:p w14:paraId="5E40EB6A"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Conclusion</w:t>
      </w:r>
    </w:p>
    <w:p w14:paraId="7B941772"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In this contribution, we proposed for V3C single-track carriage, a sample entry containing a single configuration box ‘v3cC’,  that exhaustively describes the decoder configurations required to decode a V3C bitstream. </w:t>
      </w:r>
    </w:p>
    <w:p w14:paraId="7B547DBA"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We think our approach is more flexible than the Working Draft’s one </w:t>
      </w:r>
      <w:r w:rsidRPr="00D70124">
        <w:rPr>
          <w:rFonts w:eastAsia="Times New Roman"/>
          <w:lang w:eastAsia="fr-FR"/>
        </w:rPr>
        <w:fldChar w:fldCharType="begin"/>
      </w:r>
      <w:r w:rsidRPr="00D70124">
        <w:rPr>
          <w:rFonts w:eastAsia="Times New Roman"/>
          <w:lang w:eastAsia="fr-FR"/>
        </w:rPr>
        <w:instrText xml:space="preserve"> REF _Ref155344550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[1]</w:t>
      </w:r>
      <w:r w:rsidRPr="00D70124">
        <w:rPr>
          <w:rFonts w:eastAsia="Times New Roman"/>
          <w:lang w:eastAsia="fr-FR"/>
        </w:rPr>
        <w:fldChar w:fldCharType="end"/>
      </w:r>
      <w:r w:rsidRPr="00D70124">
        <w:rPr>
          <w:rFonts w:eastAsia="Times New Roman"/>
          <w:lang w:eastAsia="fr-FR"/>
        </w:rPr>
        <w:t xml:space="preserve">, and could be used for new V3C extensions of single-track carriage. We then suggest the group to adopt this proposal. </w:t>
      </w:r>
    </w:p>
    <w:p w14:paraId="73683896" w14:textId="77777777" w:rsidR="00D70124" w:rsidRPr="00D70124" w:rsidRDefault="00D70124" w:rsidP="00D70124">
      <w:pPr>
        <w:spacing w:before="0" w:after="0"/>
        <w:rPr>
          <w:rFonts w:eastAsia="Times New Roman"/>
          <w:lang w:eastAsia="fr-FR"/>
        </w:rPr>
      </w:pPr>
      <w:r w:rsidRPr="00D70124">
        <w:rPr>
          <w:rFonts w:eastAsia="Times New Roman"/>
          <w:lang w:eastAsia="fr-FR"/>
        </w:rPr>
        <w:t xml:space="preserve">Moreover, we encourage the group to also look at the split-sample approach under consider in File Format group </w:t>
      </w:r>
      <w:r w:rsidRPr="00D70124">
        <w:rPr>
          <w:rFonts w:eastAsia="Times New Roman"/>
          <w:lang w:eastAsia="fr-FR"/>
        </w:rPr>
        <w:fldChar w:fldCharType="begin"/>
      </w:r>
      <w:r w:rsidRPr="00D70124">
        <w:rPr>
          <w:rFonts w:eastAsia="Times New Roman"/>
          <w:lang w:eastAsia="fr-FR"/>
        </w:rPr>
        <w:instrText xml:space="preserve"> REF _Ref187144661 \r \h  \* MERGEFORMAT </w:instrText>
      </w:r>
      <w:r w:rsidRPr="00D70124">
        <w:rPr>
          <w:rFonts w:eastAsia="Times New Roman"/>
          <w:lang w:eastAsia="fr-FR"/>
        </w:rPr>
      </w:r>
      <w:r w:rsidRPr="00D70124">
        <w:rPr>
          <w:rFonts w:eastAsia="Times New Roman"/>
          <w:lang w:eastAsia="fr-FR"/>
        </w:rPr>
        <w:fldChar w:fldCharType="separate"/>
      </w:r>
      <w:r w:rsidRPr="00D70124">
        <w:rPr>
          <w:rFonts w:eastAsia="Times New Roman"/>
          <w:lang w:eastAsia="fr-FR"/>
        </w:rPr>
        <w:t>[2]</w:t>
      </w:r>
      <w:r w:rsidRPr="00D70124">
        <w:rPr>
          <w:rFonts w:eastAsia="Times New Roman"/>
          <w:lang w:eastAsia="fr-FR"/>
        </w:rPr>
        <w:fldChar w:fldCharType="end"/>
      </w:r>
      <w:r w:rsidRPr="00D70124">
        <w:rPr>
          <w:rFonts w:eastAsia="Times New Roman"/>
          <w:lang w:eastAsia="fr-FR"/>
        </w:rPr>
        <w:t>.</w:t>
      </w:r>
    </w:p>
    <w:p w14:paraId="004FC19D" w14:textId="77777777" w:rsidR="00D70124" w:rsidRPr="00D70124" w:rsidRDefault="00D70124" w:rsidP="00D70124">
      <w:pPr>
        <w:keepNext/>
        <w:numPr>
          <w:ilvl w:val="0"/>
          <w:numId w:val="1"/>
        </w:numPr>
        <w:spacing w:before="240" w:after="60"/>
        <w:jc w:val="left"/>
        <w:outlineLvl w:val="0"/>
        <w:rPr>
          <w:rFonts w:ascii="Calibri" w:eastAsia="Times New Roman" w:hAnsi="Calibri"/>
          <w:b/>
          <w:bCs/>
          <w:kern w:val="32"/>
          <w:sz w:val="32"/>
          <w:szCs w:val="32"/>
          <w:lang w:eastAsia="fr-FR"/>
        </w:rPr>
      </w:pPr>
      <w:r w:rsidRPr="00D70124">
        <w:rPr>
          <w:rFonts w:ascii="Calibri" w:eastAsia="Times New Roman" w:hAnsi="Calibri"/>
          <w:b/>
          <w:bCs/>
          <w:kern w:val="32"/>
          <w:sz w:val="32"/>
          <w:szCs w:val="32"/>
          <w:lang w:eastAsia="fr-FR"/>
        </w:rPr>
        <w:t>References</w:t>
      </w:r>
    </w:p>
    <w:p w14:paraId="0EC365E7" w14:textId="77777777" w:rsidR="00D70124" w:rsidRPr="00D70124" w:rsidRDefault="00D70124" w:rsidP="00D70124">
      <w:pPr>
        <w:widowControl w:val="0"/>
        <w:autoSpaceDE w:val="0"/>
        <w:autoSpaceDN w:val="0"/>
        <w:spacing w:before="0" w:after="0"/>
        <w:jc w:val="left"/>
        <w:rPr>
          <w:rFonts w:eastAsia="Times New Roman"/>
          <w:lang w:eastAsia="fr-FR"/>
        </w:rPr>
      </w:pPr>
    </w:p>
    <w:p w14:paraId="7928F56E"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r w:rsidRPr="00D70124">
        <w:rPr>
          <w:rFonts w:eastAsia="Times New Roman"/>
          <w:lang w:eastAsia="fr-FR"/>
        </w:rPr>
        <w:t xml:space="preserve"> </w:t>
      </w:r>
      <w:bookmarkStart w:id="37" w:name="_Ref180402288"/>
      <w:r w:rsidRPr="00D70124">
        <w:rPr>
          <w:rFonts w:eastAsia="Times New Roman"/>
          <w:lang w:eastAsia="fr-FR"/>
        </w:rPr>
        <w:t>MDS24428-WG03N1365, “</w:t>
      </w:r>
      <w:r w:rsidRPr="00D70124">
        <w:rPr>
          <w:rFonts w:eastAsia="Times New Roman"/>
          <w:i/>
          <w:iCs/>
          <w:lang w:eastAsia="fr-FR"/>
        </w:rPr>
        <w:t>WD of ISO/IEC 23090-10:Carriage of Visual Volumetric Video-based Coding (V3C) Data (2</w:t>
      </w:r>
      <w:r w:rsidRPr="00D70124">
        <w:rPr>
          <w:rFonts w:eastAsia="Times New Roman"/>
          <w:i/>
          <w:iCs/>
          <w:vertAlign w:val="superscript"/>
          <w:lang w:eastAsia="fr-FR"/>
        </w:rPr>
        <w:t>nd</w:t>
      </w:r>
      <w:r w:rsidRPr="00D70124">
        <w:rPr>
          <w:rFonts w:eastAsia="Times New Roman"/>
          <w:i/>
          <w:iCs/>
          <w:lang w:eastAsia="fr-FR"/>
        </w:rPr>
        <w:t xml:space="preserve"> edition)</w:t>
      </w:r>
      <w:r w:rsidRPr="00D70124">
        <w:rPr>
          <w:rFonts w:eastAsia="Times New Roman"/>
          <w:lang w:eastAsia="fr-FR"/>
        </w:rPr>
        <w:t>” , MPEG#148, December 2024</w:t>
      </w:r>
      <w:bookmarkEnd w:id="37"/>
      <w:r w:rsidRPr="00D70124">
        <w:rPr>
          <w:rFonts w:eastAsia="Times New Roman"/>
          <w:lang w:eastAsia="fr-FR"/>
        </w:rPr>
        <w:t xml:space="preserve"> </w:t>
      </w:r>
    </w:p>
    <w:p w14:paraId="335C731B" w14:textId="77777777" w:rsidR="00D70124" w:rsidRPr="00D70124" w:rsidRDefault="00D70124" w:rsidP="00D70124">
      <w:pPr>
        <w:widowControl w:val="0"/>
        <w:numPr>
          <w:ilvl w:val="0"/>
          <w:numId w:val="14"/>
        </w:numPr>
        <w:autoSpaceDE w:val="0"/>
        <w:autoSpaceDN w:val="0"/>
        <w:spacing w:before="0" w:after="0"/>
        <w:ind w:left="340"/>
        <w:jc w:val="left"/>
        <w:rPr>
          <w:rFonts w:eastAsia="Times New Roman"/>
          <w:lang w:eastAsia="fr-FR"/>
        </w:rPr>
      </w:pPr>
      <w:bookmarkStart w:id="38" w:name="_Ref187144661"/>
      <w:r w:rsidRPr="00D70124">
        <w:rPr>
          <w:rFonts w:eastAsia="Times New Roman"/>
          <w:lang w:eastAsia="fr-FR"/>
        </w:rPr>
        <w:t>MDS24528_WG03_N01385, “</w:t>
      </w:r>
      <w:r w:rsidRPr="00D70124">
        <w:rPr>
          <w:rFonts w:eastAsia="Times New Roman"/>
          <w:i/>
          <w:iCs/>
          <w:lang w:eastAsia="fr-FR"/>
        </w:rPr>
        <w:t>Technologies under Consideration for ISO/IEC 14496-12 (ISOBMFF)</w:t>
      </w:r>
      <w:r w:rsidRPr="00D70124">
        <w:rPr>
          <w:rFonts w:eastAsia="Times New Roman"/>
          <w:lang w:eastAsia="fr-FR"/>
        </w:rPr>
        <w:t>” , MPEG#148, December 2024</w:t>
      </w:r>
      <w:bookmarkEnd w:id="38"/>
      <w:r w:rsidRPr="00D70124">
        <w:rPr>
          <w:rFonts w:eastAsia="Times New Roman"/>
          <w:lang w:eastAsia="fr-FR"/>
        </w:rPr>
        <w:t xml:space="preserve"> </w:t>
      </w:r>
    </w:p>
    <w:p w14:paraId="4C3FC306" w14:textId="77777777" w:rsidR="00D70124" w:rsidRPr="00D70124" w:rsidRDefault="00D70124" w:rsidP="00D70124">
      <w:pPr>
        <w:pStyle w:val="1"/>
        <w:numPr>
          <w:ilvl w:val="0"/>
          <w:numId w:val="0"/>
        </w:numPr>
        <w:rPr>
          <w:lang w:val="en-US"/>
        </w:rPr>
      </w:pPr>
    </w:p>
    <w:p w14:paraId="27291BAC" w14:textId="6F175AF1" w:rsidR="00D70124" w:rsidRDefault="00D70124" w:rsidP="00D70124">
      <w:pPr>
        <w:pStyle w:val="1"/>
        <w:numPr>
          <w:ilvl w:val="0"/>
          <w:numId w:val="0"/>
        </w:numPr>
        <w:ind w:left="420" w:hanging="420"/>
      </w:pPr>
    </w:p>
    <w:p w14:paraId="6E08B800" w14:textId="5F87B9EE" w:rsidR="00D70124" w:rsidRDefault="00D70124">
      <w:pPr>
        <w:spacing w:before="0" w:after="0"/>
        <w:jc w:val="left"/>
        <w:rPr>
          <w:rFonts w:eastAsia="Yu Mincho" w:cs="Arial"/>
          <w:b/>
          <w:bCs/>
          <w:kern w:val="32"/>
          <w:sz w:val="32"/>
          <w:szCs w:val="32"/>
          <w:lang w:val="en-CA"/>
        </w:rPr>
      </w:pPr>
      <w:r>
        <w:br w:type="page"/>
      </w:r>
    </w:p>
    <w:p w14:paraId="133622B9" w14:textId="6B182A32" w:rsidR="00D70124" w:rsidRDefault="00D70124" w:rsidP="00D70124">
      <w:pPr>
        <w:pStyle w:val="1"/>
      </w:pPr>
      <w:r w:rsidRPr="00D70124">
        <w:lastRenderedPageBreak/>
        <w:t xml:space="preserve">[VOL SYS] V-DMC Tile-based Component Track Group </w:t>
      </w:r>
      <w:r>
        <w:t>(m71212)</w:t>
      </w:r>
    </w:p>
    <w:p w14:paraId="1917A9E4" w14:textId="5A6205BB" w:rsidR="00D70124" w:rsidRDefault="00D70124" w:rsidP="00D70124">
      <w:pPr>
        <w:pStyle w:val="1"/>
        <w:numPr>
          <w:ilvl w:val="0"/>
          <w:numId w:val="0"/>
        </w:numPr>
        <w:ind w:left="420" w:hanging="420"/>
      </w:pPr>
    </w:p>
    <w:p w14:paraId="196591DF" w14:textId="77777777" w:rsidR="00CB2242" w:rsidRPr="00CB2242" w:rsidRDefault="00CB2242" w:rsidP="00CB2242">
      <w:pPr>
        <w:pStyle w:val="Heading1"/>
        <w:numPr>
          <w:ilvl w:val="0"/>
          <w:numId w:val="17"/>
        </w:numPr>
        <w:jc w:val="left"/>
        <w:rPr>
          <w:rFonts w:eastAsia="맑은 고딕"/>
          <w:lang w:eastAsia="ko-KR"/>
        </w:rPr>
      </w:pPr>
      <w:r w:rsidRPr="00CB2242">
        <w:rPr>
          <w:rFonts w:eastAsia="맑은 고딕"/>
          <w:lang w:eastAsia="ko-KR"/>
        </w:rPr>
        <w:t>Introduction</w:t>
      </w:r>
    </w:p>
    <w:p w14:paraId="6899E004"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eastAsia="맑은 고딕" w:hAnsi="Cambria"/>
          <w:sz w:val="22"/>
          <w:szCs w:val="22"/>
          <w:lang w:eastAsia="ko-KR"/>
        </w:rPr>
        <w:t>B</w:t>
      </w:r>
      <w:r w:rsidRPr="00CB2242">
        <w:rPr>
          <w:rFonts w:ascii="Cambria" w:eastAsia="맑은 고딕" w:hAnsi="Cambria" w:hint="eastAsia"/>
          <w:sz w:val="22"/>
          <w:szCs w:val="22"/>
          <w:lang w:eastAsia="ko-KR"/>
        </w:rPr>
        <w:t>asemesh and submesh components</w:t>
      </w:r>
      <w:r w:rsidRPr="00CB2242">
        <w:rPr>
          <w:rFonts w:ascii="Cambria" w:eastAsia="맑은 고딕" w:hAnsi="Cambria"/>
          <w:sz w:val="22"/>
          <w:szCs w:val="22"/>
          <w:lang w:eastAsia="ko-KR"/>
        </w:rPr>
        <w:t xml:space="preserve"> a</w:t>
      </w:r>
      <w:r w:rsidRPr="00CB2242">
        <w:rPr>
          <w:rFonts w:ascii="Cambria" w:eastAsia="맑은 고딕" w:hAnsi="Cambria" w:hint="eastAsia"/>
          <w:sz w:val="22"/>
          <w:szCs w:val="22"/>
          <w:lang w:eastAsia="ko-KR"/>
        </w:rPr>
        <w:t>s an extension of V3C bitstream component</w:t>
      </w:r>
      <w:r w:rsidRPr="00CB2242">
        <w:rPr>
          <w:rFonts w:ascii="Cambria" w:eastAsia="맑은 고딕" w:hAnsi="Cambria"/>
          <w:sz w:val="22"/>
          <w:szCs w:val="22"/>
          <w:lang w:eastAsia="ko-KR"/>
        </w:rPr>
        <w:t>s has been included in part 5[1]. The submesh track group which was proposed in [2] to signal the relation between one or more atlas tile tracks and one or more submesh tracks has also been agreed. However, considering the case that more than one atlas tiles within one or more atlas tracks may be associated with more than one submesh tracks in separate submesh tracks, it is necessary to define the relation among atlases, atlas tiles and submeshes so that the file parser in the receiver can parse only selected atlas tile(s) with the related submesh track(s).</w:t>
      </w:r>
      <w:r w:rsidRPr="00CB2242">
        <w:rPr>
          <w:rFonts w:ascii="Cambria" w:eastAsia="맑은 고딕" w:hAnsi="Cambria" w:hint="eastAsia"/>
          <w:sz w:val="22"/>
          <w:szCs w:val="22"/>
          <w:lang w:eastAsia="ko-KR"/>
        </w:rPr>
        <w:t xml:space="preserve"> In this contribution, we suggest to add</w:t>
      </w:r>
      <w:r w:rsidRPr="00CB2242">
        <w:rPr>
          <w:rFonts w:ascii="Cambria" w:eastAsia="맑은 고딕" w:hAnsi="Cambria"/>
          <w:sz w:val="22"/>
          <w:szCs w:val="22"/>
          <w:lang w:eastAsia="ko-KR"/>
        </w:rPr>
        <w:t xml:space="preserve"> atlas id in the SubMeshTrackGroupBox to support this case.</w:t>
      </w:r>
    </w:p>
    <w:p w14:paraId="7233E8A5"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Proposed Specification Text</w:t>
      </w:r>
      <w:bookmarkStart w:id="39" w:name="_Toc57208266"/>
      <w:bookmarkStart w:id="40" w:name="_Toc80301657"/>
      <w:bookmarkStart w:id="41" w:name="_Toc11159406"/>
    </w:p>
    <w:bookmarkEnd w:id="39"/>
    <w:bookmarkEnd w:id="40"/>
    <w:bookmarkEnd w:id="41"/>
    <w:p w14:paraId="4C70F10F" w14:textId="77777777" w:rsidR="00CB2242" w:rsidRPr="00CB2242" w:rsidRDefault="00CB2242" w:rsidP="00CB2242">
      <w:pPr>
        <w:spacing w:before="0" w:after="0"/>
        <w:jc w:val="lef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[Replace the texts in the subclause 7.3.4.4.4]</w:t>
      </w:r>
    </w:p>
    <w:p w14:paraId="23DCB4AD"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t>7.3.4.4.4 Submesh track group</w:t>
      </w:r>
    </w:p>
    <w:p w14:paraId="650C1DB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1CDD29FC"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atlas tile tracks. To signal the relation between atlas tile tracks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6BA071F9"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05415DF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37BE6DA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1F80630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num_tiles;</w:t>
      </w:r>
    </w:p>
    <w:p w14:paraId="1B62C29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36D072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tile_id;</w:t>
      </w:r>
    </w:p>
    <w:p w14:paraId="75BFA97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num_submeshes;</w:t>
      </w:r>
    </w:p>
    <w:p w14:paraId="54D4C146"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j=0; j &lt; num_submeshes; j++) {</w:t>
      </w:r>
    </w:p>
    <w:p w14:paraId="01077745"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16774791"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790153AD"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42F3FC8F"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252CE0FA"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45BFA74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6481C5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6178523B"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5FF78D8E" w14:textId="77777777" w:rsidR="00CB2242" w:rsidRPr="00CB2242" w:rsidRDefault="00CB2242" w:rsidP="00CB2242">
      <w:pPr>
        <w:tabs>
          <w:tab w:val="left" w:pos="403"/>
        </w:tabs>
        <w:spacing w:before="0" w:after="240" w:line="240" w:lineRule="atLeast"/>
        <w:rPr>
          <w:rFonts w:ascii="Cambria" w:hAnsi="Cambria" w:cs="Calibri"/>
          <w:sz w:val="22"/>
          <w:szCs w:val="22"/>
          <w:lang w:val="en-GB" w:eastAsia="ja-JP"/>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w:t>
      </w:r>
      <w:r w:rsidRPr="00CB2242">
        <w:rPr>
          <w:rFonts w:ascii="Cambria" w:hAnsi="Cambria" w:cs="Calibri"/>
          <w:sz w:val="20"/>
          <w:szCs w:val="20"/>
          <w:lang w:val="en-GB" w:eastAsia="ja-JP"/>
        </w:rPr>
        <w:t xml:space="preserve"> </w:t>
      </w:r>
      <w:r w:rsidRPr="00CB2242">
        <w:rPr>
          <w:rFonts w:ascii="Courier New" w:hAnsi="Courier New" w:cs="Courier New"/>
          <w:sz w:val="20"/>
          <w:szCs w:val="20"/>
          <w:lang w:val="en-GB" w:eastAsia="ja-JP"/>
        </w:rPr>
        <w:t>submesh_id</w:t>
      </w:r>
      <w:r w:rsidRPr="00CB2242">
        <w:rPr>
          <w:rFonts w:ascii="Cambria" w:hAnsi="Cambria" w:cs="Calibri"/>
          <w:sz w:val="20"/>
          <w:szCs w:val="20"/>
          <w:lang w:val="en-GB" w:eastAsia="ja-JP"/>
        </w:rPr>
        <w:t xml:space="preserve"> </w:t>
      </w:r>
      <w:r w:rsidRPr="00CB2242">
        <w:rPr>
          <w:rFonts w:ascii="Cambria" w:hAnsi="Cambria" w:cs="Calibri"/>
          <w:sz w:val="22"/>
          <w:szCs w:val="22"/>
          <w:lang w:val="en-GB" w:eastAsia="ja-JP"/>
        </w:rPr>
        <w:t xml:space="preserve">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36FE5E8C" w14:textId="77777777" w:rsidR="00CB2242" w:rsidRPr="00CB2242" w:rsidRDefault="00CB2242" w:rsidP="00CB2242">
      <w:pPr>
        <w:tabs>
          <w:tab w:val="left" w:pos="403"/>
        </w:tabs>
        <w:spacing w:before="0" w:after="240" w:line="240" w:lineRule="atLeast"/>
        <w:rPr>
          <w:rFonts w:ascii="Cambria" w:eastAsia="맑은 고딕" w:hAnsi="Cambria" w:cs="Courier New"/>
          <w:b/>
          <w:sz w:val="22"/>
          <w:szCs w:val="22"/>
          <w:lang w:val="en-GB" w:eastAsia="ko-KR"/>
        </w:rPr>
      </w:pPr>
      <w:r w:rsidRPr="00CB2242">
        <w:rPr>
          <w:rFonts w:ascii="Cambria" w:eastAsia="맑은 고딕" w:hAnsi="Cambria" w:cs="Courier New"/>
          <w:b/>
          <w:sz w:val="22"/>
          <w:szCs w:val="22"/>
          <w:lang w:val="en-GB" w:eastAsia="ko-KR"/>
        </w:rPr>
        <w:t>[with the following texts – highlighted in yellow for updated texts]</w:t>
      </w:r>
    </w:p>
    <w:p w14:paraId="577DF228" w14:textId="77777777" w:rsidR="00CB2242" w:rsidRPr="00CB2242" w:rsidRDefault="00CB2242" w:rsidP="00CB2242">
      <w:pPr>
        <w:keepNext/>
        <w:suppressAutoHyphens/>
        <w:spacing w:before="60" w:after="240" w:line="230" w:lineRule="exact"/>
        <w:outlineLvl w:val="4"/>
        <w:rPr>
          <w:rFonts w:ascii="Cambria" w:hAnsi="Cambria"/>
          <w:b/>
          <w:sz w:val="22"/>
          <w:szCs w:val="20"/>
          <w:lang w:val="en-GB" w:eastAsia="ja-JP"/>
        </w:rPr>
      </w:pPr>
      <w:r w:rsidRPr="00CB2242">
        <w:rPr>
          <w:rFonts w:ascii="Cambria" w:hAnsi="Cambria"/>
          <w:b/>
          <w:sz w:val="22"/>
          <w:szCs w:val="20"/>
          <w:lang w:val="en-GB" w:eastAsia="ja-JP"/>
        </w:rPr>
        <w:lastRenderedPageBreak/>
        <w:t>7.3.4.4.4 Submesh track group</w:t>
      </w:r>
    </w:p>
    <w:p w14:paraId="15BFC572"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7.3.4.4.4.1 General</w:t>
      </w:r>
    </w:p>
    <w:p w14:paraId="790662E1" w14:textId="77777777" w:rsidR="00CB2242" w:rsidRPr="00CB2242" w:rsidRDefault="00CB2242" w:rsidP="00CB2242">
      <w:pPr>
        <w:spacing w:before="0" w:after="240" w:line="240" w:lineRule="atLeast"/>
        <w:rPr>
          <w:rFonts w:ascii="Cambria" w:eastAsia="바탕체" w:hAnsi="Cambria" w:cs="바탕체"/>
          <w:sz w:val="22"/>
          <w:szCs w:val="22"/>
          <w:lang w:val="en-GB" w:eastAsia="ko-KR"/>
        </w:rPr>
      </w:pPr>
      <w:r w:rsidRPr="00CB2242">
        <w:rPr>
          <w:rFonts w:ascii="Cambria" w:eastAsia="바탕체" w:hAnsi="Cambria" w:cs="바탕체"/>
          <w:sz w:val="22"/>
          <w:szCs w:val="22"/>
          <w:lang w:val="en-GB" w:eastAsia="ko-KR"/>
        </w:rPr>
        <w:t xml:space="preserve">Each submesh track can include one or more submeshes and these submeshes are related to one or more atlas tiles carried in one or more </w:t>
      </w:r>
      <w:r w:rsidRPr="00CB2242">
        <w:rPr>
          <w:rFonts w:ascii="Cambria" w:eastAsia="바탕체" w:hAnsi="Cambria" w:cs="바탕체"/>
          <w:sz w:val="22"/>
          <w:szCs w:val="22"/>
          <w:highlight w:val="yellow"/>
          <w:lang w:val="en-GB" w:eastAsia="ko-KR"/>
        </w:rPr>
        <w:t>corresponding atlas tracks or</w:t>
      </w:r>
      <w:r w:rsidRPr="00CB2242">
        <w:rPr>
          <w:rFonts w:ascii="Cambria" w:eastAsia="바탕체" w:hAnsi="Cambria" w:cs="바탕체"/>
          <w:sz w:val="22"/>
          <w:szCs w:val="22"/>
          <w:lang w:val="en-GB" w:eastAsia="ko-KR"/>
        </w:rPr>
        <w:t xml:space="preserve"> atlas tile tracks. To signal the relation between </w:t>
      </w:r>
      <w:r w:rsidRPr="00CB2242">
        <w:rPr>
          <w:rFonts w:ascii="Cambria" w:eastAsia="바탕체" w:hAnsi="Cambria" w:cs="바탕체"/>
          <w:sz w:val="22"/>
          <w:szCs w:val="22"/>
          <w:highlight w:val="yellow"/>
          <w:lang w:val="en-GB" w:eastAsia="ko-KR"/>
        </w:rPr>
        <w:t>atlas tiles</w:t>
      </w:r>
      <w:r w:rsidRPr="00CB2242">
        <w:rPr>
          <w:rFonts w:ascii="Cambria" w:eastAsia="바탕체" w:hAnsi="Cambria" w:cs="바탕체"/>
          <w:sz w:val="22"/>
          <w:szCs w:val="22"/>
          <w:lang w:val="en-GB" w:eastAsia="ko-KR"/>
        </w:rPr>
        <w:t xml:space="preserve"> and associated submesh tracks, a track group </w:t>
      </w:r>
      <w:r w:rsidRPr="00CB2242">
        <w:rPr>
          <w:rFonts w:ascii="Courier New" w:eastAsia="Arial" w:hAnsi="Courier New" w:cs="Arial"/>
          <w:sz w:val="20"/>
          <w:szCs w:val="20"/>
          <w:lang w:eastAsia="ja-JP"/>
        </w:rPr>
        <w:t>SubMeshTrackGroupBox</w:t>
      </w:r>
      <w:r w:rsidRPr="00CB2242">
        <w:rPr>
          <w:rFonts w:ascii="Cambria" w:eastAsia="바탕체" w:hAnsi="Cambria" w:cs="바탕체"/>
          <w:sz w:val="22"/>
          <w:szCs w:val="22"/>
          <w:lang w:val="en-GB" w:eastAsia="ko-KR"/>
        </w:rPr>
        <w:t xml:space="preserve"> extends  </w:t>
      </w:r>
      <w:r w:rsidRPr="00CB2242">
        <w:rPr>
          <w:rFonts w:ascii="Courier New" w:eastAsia="Arial" w:hAnsi="Courier New" w:cs="Arial"/>
          <w:sz w:val="20"/>
          <w:szCs w:val="20"/>
          <w:lang w:eastAsia="ja-JP"/>
        </w:rPr>
        <w:t>TrackGroupTypeBox</w:t>
      </w:r>
      <w:r w:rsidRPr="00CB2242">
        <w:rPr>
          <w:rFonts w:ascii="Cambria" w:eastAsia="바탕체" w:hAnsi="Cambria" w:cs="바탕체"/>
          <w:sz w:val="22"/>
          <w:szCs w:val="22"/>
          <w:lang w:val="en-GB" w:eastAsia="ko-KR"/>
        </w:rPr>
        <w:t xml:space="preserve"> defined in ISO/IEC 14496-12, is defined.</w:t>
      </w:r>
    </w:p>
    <w:p w14:paraId="050C41FC"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7.3.4.4.4.2 Syntax</w:t>
      </w:r>
    </w:p>
    <w:p w14:paraId="424C17E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aligned(8) class SubMeshTrackGroupBox extends TrackGroupTypeBox('smtg') {</w:t>
      </w:r>
    </w:p>
    <w:p w14:paraId="7C3E7520"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 track_group_id is inherited from TrackGroupTypeBox</w:t>
      </w:r>
    </w:p>
    <w:p w14:paraId="032035E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w:t>
      </w:r>
      <w:r w:rsidRPr="00CB2242">
        <w:rPr>
          <w:rFonts w:ascii="Courier New" w:eastAsia="Calibri" w:hAnsi="Courier New" w:cs="Courier New"/>
          <w:sz w:val="20"/>
          <w:szCs w:val="20"/>
          <w:highlight w:val="yellow"/>
          <w:lang w:val="en-GB"/>
        </w:rPr>
        <w:t>8</w:t>
      </w:r>
      <w:r w:rsidRPr="00CB2242">
        <w:rPr>
          <w:rFonts w:ascii="Courier New" w:eastAsia="Calibri" w:hAnsi="Courier New" w:cs="Courier New"/>
          <w:sz w:val="20"/>
          <w:szCs w:val="20"/>
          <w:lang w:val="en-GB"/>
        </w:rPr>
        <w:t>) num_tiles;</w:t>
      </w:r>
    </w:p>
    <w:p w14:paraId="05C09A57"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for(int i=0; i &lt; num_tiles; i++) {</w:t>
      </w:r>
    </w:p>
    <w:p w14:paraId="48EDB0A8"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unsigned int(6) atlas_id;</w:t>
      </w:r>
    </w:p>
    <w:p w14:paraId="619EFE9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highlight w:val="yellow"/>
          <w:lang w:val="en-GB"/>
        </w:rPr>
        <w:t>bit(2) reserved = 0;</w:t>
      </w:r>
    </w:p>
    <w:p w14:paraId="2B99515A"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tile_id;</w:t>
      </w:r>
    </w:p>
    <w:p w14:paraId="33D2BE84"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unsigned int(16) num_submeshes;</w:t>
      </w:r>
    </w:p>
    <w:p w14:paraId="36E399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for(int j=0; j &lt; num_submeshes; j++) {</w:t>
      </w:r>
    </w:p>
    <w:p w14:paraId="547581C4"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unsigned int(16) submesh_id;</w:t>
      </w:r>
    </w:p>
    <w:p w14:paraId="3B0017B1" w14:textId="77777777" w:rsidR="00CB2242" w:rsidRPr="00CB2242" w:rsidRDefault="00CB2242" w:rsidP="00CB2242">
      <w:pPr>
        <w:tabs>
          <w:tab w:val="left" w:pos="323"/>
          <w:tab w:val="left" w:pos="397"/>
          <w:tab w:val="left" w:pos="640"/>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ind w:firstLineChars="350" w:firstLine="700"/>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D99B2D3"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 xml:space="preserve">   }</w:t>
      </w:r>
    </w:p>
    <w:p w14:paraId="5C6E141B" w14:textId="77777777" w:rsidR="00CB2242" w:rsidRPr="00CB2242" w:rsidRDefault="00CB2242" w:rsidP="00CB2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val="en-GB"/>
        </w:rPr>
      </w:pPr>
      <w:r w:rsidRPr="00CB2242">
        <w:rPr>
          <w:rFonts w:ascii="Courier New" w:eastAsia="Calibri" w:hAnsi="Courier New" w:cs="Courier New"/>
          <w:sz w:val="20"/>
          <w:szCs w:val="20"/>
          <w:lang w:val="en-GB"/>
        </w:rPr>
        <w:t>}</w:t>
      </w:r>
    </w:p>
    <w:p w14:paraId="06062648" w14:textId="77777777" w:rsidR="00CB2242" w:rsidRPr="00CB2242" w:rsidRDefault="00CB2242" w:rsidP="00CB2242">
      <w:pPr>
        <w:keepNext/>
        <w:suppressAutoHyphens/>
        <w:spacing w:before="60" w:after="240" w:line="230" w:lineRule="exact"/>
        <w:outlineLvl w:val="5"/>
        <w:rPr>
          <w:rFonts w:ascii="Cambria" w:hAnsi="Cambria"/>
          <w:b/>
          <w:sz w:val="22"/>
          <w:szCs w:val="20"/>
          <w:lang w:val="en-GB" w:eastAsia="ja-JP"/>
        </w:rPr>
      </w:pPr>
      <w:r w:rsidRPr="00CB2242">
        <w:rPr>
          <w:rFonts w:ascii="Cambria" w:hAnsi="Cambria"/>
          <w:b/>
          <w:sz w:val="22"/>
          <w:szCs w:val="20"/>
          <w:lang w:val="en-GB" w:eastAsia="ja-JP"/>
        </w:rPr>
        <w:t>7.3.4.4.4.3 Semantics</w:t>
      </w:r>
    </w:p>
    <w:p w14:paraId="34F73CCC"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num_tiles</w:t>
      </w:r>
      <w:r w:rsidRPr="00CB2242">
        <w:rPr>
          <w:rFonts w:ascii="Cambria" w:eastAsia="Calibri" w:hAnsi="Cambria" w:cs="Calibri"/>
          <w:sz w:val="22"/>
          <w:szCs w:val="22"/>
          <w:lang w:val="en-GB"/>
        </w:rPr>
        <w:t xml:space="preserve"> indicates the number of atlas tiles associated with this track group.</w:t>
      </w:r>
    </w:p>
    <w:p w14:paraId="0BE43122"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eastAsia="Yu Mincho" w:hAnsi="Cambria"/>
          <w:sz w:val="22"/>
          <w:lang w:val="en-GB"/>
        </w:rPr>
      </w:pPr>
      <w:r w:rsidRPr="00CB2242">
        <w:rPr>
          <w:rFonts w:ascii="Courier New" w:eastAsia="Calibri" w:hAnsi="Courier New" w:cs="Courier New"/>
          <w:sz w:val="20"/>
          <w:szCs w:val="20"/>
          <w:highlight w:val="yellow"/>
          <w:lang w:val="en-GB"/>
        </w:rPr>
        <w:t>atlas_id</w:t>
      </w:r>
      <w:r w:rsidRPr="00CB2242">
        <w:rPr>
          <w:rFonts w:ascii="Cambria" w:eastAsia="Yu Mincho" w:hAnsi="Cambria"/>
          <w:sz w:val="22"/>
          <w:highlight w:val="yellow"/>
          <w:lang w:val="en-GB"/>
        </w:rPr>
        <w:t xml:space="preserve"> indicates the atlas ID associated with the </w:t>
      </w:r>
      <w:r w:rsidRPr="00CB2242">
        <w:rPr>
          <w:rFonts w:ascii="Courier New" w:eastAsia="Yu Mincho" w:hAnsi="Courier New" w:cs="Courier New"/>
          <w:sz w:val="20"/>
          <w:szCs w:val="20"/>
          <w:highlight w:val="yellow"/>
          <w:lang w:val="en-GB"/>
        </w:rPr>
        <w:t>tile_id</w:t>
      </w:r>
      <w:r w:rsidRPr="00CB2242">
        <w:rPr>
          <w:rFonts w:ascii="Cambria" w:eastAsia="Yu Mincho" w:hAnsi="Cambria"/>
          <w:sz w:val="20"/>
          <w:szCs w:val="20"/>
          <w:highlight w:val="yellow"/>
          <w:lang w:val="en-GB"/>
        </w:rPr>
        <w:t>.</w:t>
      </w:r>
    </w:p>
    <w:p w14:paraId="4C3DA2B8"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specifies the atlas tile ID of an atlas tile associated with the submeshes for this track group instance. The value of </w:t>
      </w:r>
      <w:r w:rsidRPr="00CB2242">
        <w:rPr>
          <w:rFonts w:ascii="Courier New" w:eastAsia="Calibri" w:hAnsi="Courier New" w:cs="Courier New"/>
          <w:sz w:val="20"/>
          <w:szCs w:val="20"/>
          <w:lang w:val="en-GB"/>
        </w:rPr>
        <w:t>tile_id</w:t>
      </w:r>
      <w:r w:rsidRPr="00CB2242">
        <w:rPr>
          <w:rFonts w:ascii="Cambria" w:eastAsia="Calibri" w:hAnsi="Cambria" w:cs="Calibri"/>
          <w:sz w:val="22"/>
          <w:szCs w:val="22"/>
          <w:lang w:val="en-GB"/>
        </w:rPr>
        <w:t xml:space="preserve"> is equal to value of </w:t>
      </w:r>
      <w:r w:rsidRPr="00CB2242">
        <w:rPr>
          <w:rFonts w:ascii="Courier New" w:eastAsia="Calibri" w:hAnsi="Courier New" w:cs="Courier New"/>
          <w:sz w:val="20"/>
          <w:szCs w:val="20"/>
          <w:lang w:val="en-GB"/>
        </w:rPr>
        <w:t>afti_tile_id</w:t>
      </w:r>
      <w:r w:rsidRPr="00CB2242">
        <w:rPr>
          <w:rFonts w:ascii="Cambria" w:eastAsia="Calibri" w:hAnsi="Cambria" w:cs="Calibri"/>
          <w:sz w:val="22"/>
          <w:szCs w:val="22"/>
          <w:lang w:val="en-GB"/>
        </w:rPr>
        <w:t xml:space="preserve"> syntax element in atlas frame tile information, defined in ISO/IEC FDIS 23090-5</w:t>
      </w:r>
    </w:p>
    <w:p w14:paraId="73983D9D" w14:textId="77777777" w:rsidR="00CB2242" w:rsidRPr="00CB2242" w:rsidRDefault="00CB2242" w:rsidP="00CB2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0" w:lineRule="atLeast"/>
        <w:ind w:left="403" w:hanging="403"/>
        <w:rPr>
          <w:rFonts w:ascii="Cambria" w:eastAsia="Calibri" w:hAnsi="Cambria" w:cs="Calibri"/>
          <w:sz w:val="22"/>
          <w:szCs w:val="22"/>
          <w:lang w:val="en-GB"/>
        </w:rPr>
      </w:pPr>
      <w:r w:rsidRPr="00CB2242">
        <w:rPr>
          <w:rFonts w:ascii="Courier New" w:eastAsia="Calibri" w:hAnsi="Courier New" w:cs="Courier New"/>
          <w:sz w:val="20"/>
          <w:szCs w:val="20"/>
          <w:lang w:val="en-GB"/>
        </w:rPr>
        <w:t>num_submeshes</w:t>
      </w:r>
      <w:r w:rsidRPr="00CB2242">
        <w:rPr>
          <w:rFonts w:ascii="Cambria" w:eastAsia="Calibri" w:hAnsi="Cambria" w:cs="Calibri"/>
          <w:sz w:val="22"/>
          <w:szCs w:val="22"/>
          <w:lang w:val="en-GB"/>
        </w:rPr>
        <w:t xml:space="preserve"> indicates the number of submeshes associated with the the atlas tile.</w:t>
      </w:r>
    </w:p>
    <w:p w14:paraId="3280A8E5" w14:textId="77777777" w:rsidR="00CB2242" w:rsidRPr="00CB2242" w:rsidRDefault="00CB2242" w:rsidP="00CB2242">
      <w:pPr>
        <w:tabs>
          <w:tab w:val="left" w:pos="403"/>
        </w:tabs>
        <w:spacing w:before="0" w:after="240" w:line="240" w:lineRule="atLeast"/>
        <w:rPr>
          <w:rFonts w:ascii="Cambria" w:hAnsi="Cambria" w:cs="Courier New"/>
          <w:sz w:val="20"/>
          <w:szCs w:val="20"/>
          <w:lang w:val="en-GB"/>
        </w:rPr>
      </w:pP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the identifier for the submesh for this track group instance. The value of </w:t>
      </w:r>
      <w:r w:rsidRPr="00CB2242">
        <w:rPr>
          <w:rFonts w:ascii="Courier New" w:hAnsi="Courier New" w:cs="Courier New"/>
          <w:sz w:val="20"/>
          <w:szCs w:val="20"/>
          <w:lang w:val="en-GB" w:eastAsia="ja-JP"/>
        </w:rPr>
        <w:t>submesh_id</w:t>
      </w:r>
      <w:r w:rsidRPr="00CB2242">
        <w:rPr>
          <w:rFonts w:ascii="Cambria" w:hAnsi="Cambria" w:cs="Calibri"/>
          <w:sz w:val="22"/>
          <w:szCs w:val="22"/>
          <w:lang w:val="en-GB" w:eastAsia="ja-JP"/>
        </w:rPr>
        <w:t xml:space="preserve"> is equal to the value of the corresponding </w:t>
      </w:r>
      <w:r w:rsidRPr="00CB2242">
        <w:rPr>
          <w:rFonts w:ascii="Courier New" w:hAnsi="Courier New" w:cs="Courier New"/>
          <w:sz w:val="20"/>
          <w:szCs w:val="20"/>
          <w:lang w:val="en-GB" w:eastAsia="ja-JP"/>
        </w:rPr>
        <w:t>bmsi_submesh_id</w:t>
      </w:r>
      <w:r w:rsidRPr="00CB2242">
        <w:rPr>
          <w:rFonts w:ascii="Cambria" w:hAnsi="Cambria" w:cs="Calibri"/>
          <w:sz w:val="22"/>
          <w:szCs w:val="22"/>
          <w:lang w:val="en-GB" w:eastAsia="ja-JP"/>
        </w:rPr>
        <w:t xml:space="preserve"> syntax element in </w:t>
      </w:r>
      <w:r w:rsidRPr="00CB2242">
        <w:rPr>
          <w:rFonts w:ascii="Courier New" w:hAnsi="Courier New" w:cs="Courier New"/>
          <w:sz w:val="20"/>
          <w:szCs w:val="20"/>
          <w:lang w:val="en-GB" w:eastAsia="ja-JP"/>
        </w:rPr>
        <w:t>bmesh_submesh_information(),</w:t>
      </w:r>
      <w:r w:rsidRPr="00CB2242">
        <w:rPr>
          <w:rFonts w:ascii="Cambria" w:hAnsi="Cambria" w:cs="Calibri"/>
          <w:sz w:val="22"/>
          <w:szCs w:val="22"/>
          <w:lang w:val="en-GB" w:eastAsia="ja-JP"/>
        </w:rPr>
        <w:t xml:space="preserve"> defined in ISO/IEC 23090-29:Annex H.</w:t>
      </w:r>
    </w:p>
    <w:p w14:paraId="0CDC3296"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Conclusion</w:t>
      </w:r>
    </w:p>
    <w:p w14:paraId="768D4C5A" w14:textId="77777777" w:rsidR="00CB2242" w:rsidRPr="00CB2242" w:rsidRDefault="00CB2242" w:rsidP="00CB2242">
      <w:pPr>
        <w:spacing w:before="0" w:after="0"/>
        <w:rPr>
          <w:rFonts w:ascii="Cambria" w:eastAsia="맑은 고딕" w:hAnsi="Cambria"/>
          <w:sz w:val="22"/>
          <w:szCs w:val="22"/>
          <w:lang w:eastAsia="ko-KR"/>
        </w:rPr>
      </w:pPr>
      <w:r w:rsidRPr="00CB2242">
        <w:rPr>
          <w:rFonts w:ascii="Cambria" w:hAnsi="Cambria"/>
          <w:sz w:val="22"/>
          <w:szCs w:val="22"/>
          <w:lang w:eastAsia="ko-KR"/>
        </w:rPr>
        <w:t>We suggest our proposed text to be included into the 2</w:t>
      </w:r>
      <w:r w:rsidRPr="00CB2242">
        <w:rPr>
          <w:rFonts w:ascii="Cambria" w:hAnsi="Cambria"/>
          <w:sz w:val="22"/>
          <w:szCs w:val="22"/>
          <w:vertAlign w:val="superscript"/>
          <w:lang w:eastAsia="ko-KR"/>
        </w:rPr>
        <w:t>nd</w:t>
      </w:r>
      <w:r w:rsidRPr="00CB2242">
        <w:rPr>
          <w:rFonts w:ascii="Cambria" w:hAnsi="Cambria"/>
          <w:sz w:val="22"/>
          <w:szCs w:val="22"/>
          <w:lang w:eastAsia="ko-KR"/>
        </w:rPr>
        <w:t xml:space="preserve"> edition of ISO/IEC 23090-10.</w:t>
      </w:r>
    </w:p>
    <w:p w14:paraId="25B70AD0" w14:textId="77777777" w:rsidR="00CB2242" w:rsidRPr="00CB2242" w:rsidRDefault="00CB2242" w:rsidP="00CB2242">
      <w:pPr>
        <w:keepNext/>
        <w:numPr>
          <w:ilvl w:val="0"/>
          <w:numId w:val="1"/>
        </w:numPr>
        <w:spacing w:before="240" w:after="60"/>
        <w:jc w:val="left"/>
        <w:outlineLvl w:val="0"/>
        <w:rPr>
          <w:rFonts w:ascii="Calibri" w:eastAsia="맑은 고딕" w:hAnsi="Calibri"/>
          <w:b/>
          <w:bCs/>
          <w:kern w:val="32"/>
          <w:sz w:val="32"/>
          <w:szCs w:val="32"/>
          <w:lang w:eastAsia="ko-KR"/>
        </w:rPr>
      </w:pPr>
      <w:r w:rsidRPr="00CB2242">
        <w:rPr>
          <w:rFonts w:ascii="Calibri" w:eastAsia="맑은 고딕" w:hAnsi="Calibri"/>
          <w:b/>
          <w:bCs/>
          <w:kern w:val="32"/>
          <w:sz w:val="32"/>
          <w:szCs w:val="32"/>
          <w:lang w:eastAsia="ko-KR"/>
        </w:rPr>
        <w:t>References</w:t>
      </w:r>
    </w:p>
    <w:p w14:paraId="7A26999D" w14:textId="77777777" w:rsidR="00CB2242" w:rsidRPr="00CB2242" w:rsidRDefault="00CB2242" w:rsidP="00CB2242">
      <w:pPr>
        <w:spacing w:before="0"/>
        <w:jc w:val="left"/>
        <w:rPr>
          <w:rFonts w:ascii="Cambria" w:hAnsi="Cambria"/>
          <w:color w:val="000000"/>
          <w:sz w:val="22"/>
          <w:szCs w:val="22"/>
          <w:shd w:val="clear" w:color="auto" w:fill="FFFFFF"/>
          <w:lang w:val="en-GB"/>
        </w:rPr>
      </w:pPr>
      <w:r w:rsidRPr="00CB2242">
        <w:rPr>
          <w:rFonts w:ascii="Cambria" w:hAnsi="Cambria"/>
          <w:color w:val="000000"/>
          <w:sz w:val="22"/>
          <w:szCs w:val="22"/>
          <w:shd w:val="clear" w:color="auto" w:fill="FFFFFF"/>
          <w:lang w:val="en-GB"/>
        </w:rPr>
        <w:t>[1] Coded representation of immersive media — Part 5: Visual volumetric video-based coding (V3C) and video-based point cloud compression (V-PCC)</w:t>
      </w:r>
    </w:p>
    <w:p w14:paraId="35E003E3" w14:textId="77777777" w:rsidR="00CB2242" w:rsidRPr="00CB2242" w:rsidRDefault="00CB2242" w:rsidP="00CB2242">
      <w:pPr>
        <w:spacing w:before="0"/>
        <w:ind w:left="110" w:hangingChars="50" w:hanging="110"/>
        <w:jc w:val="left"/>
        <w:rPr>
          <w:rFonts w:ascii="Cambria" w:eastAsia="맑은 고딕" w:hAnsi="Cambria"/>
          <w:color w:val="000000"/>
          <w:sz w:val="22"/>
          <w:szCs w:val="22"/>
          <w:shd w:val="clear" w:color="auto" w:fill="FFFFFF"/>
          <w:lang w:val="en-GB" w:eastAsia="ko-KR"/>
        </w:rPr>
      </w:pPr>
      <w:r w:rsidRPr="00CB2242">
        <w:rPr>
          <w:rFonts w:ascii="Cambria" w:eastAsia="맑은 고딕" w:hAnsi="Cambria" w:hint="eastAsia"/>
          <w:color w:val="000000"/>
          <w:sz w:val="22"/>
          <w:szCs w:val="22"/>
          <w:shd w:val="clear" w:color="auto" w:fill="FFFFFF"/>
          <w:lang w:val="en-GB" w:eastAsia="ko-KR"/>
        </w:rPr>
        <w:t xml:space="preserve">[2] </w:t>
      </w:r>
      <w:r w:rsidRPr="00CB2242">
        <w:rPr>
          <w:rFonts w:ascii="Cambria" w:eastAsia="맑은 고딕" w:hAnsi="Cambria"/>
          <w:color w:val="000000"/>
          <w:sz w:val="22"/>
          <w:szCs w:val="22"/>
          <w:shd w:val="clear" w:color="auto" w:fill="FFFFFF"/>
          <w:lang w:val="en-GB" w:eastAsia="ko-KR"/>
        </w:rPr>
        <w:t>m68741 [VOL SYS]Dynamic Mesh Bitstream Format in ISOBMFF</w:t>
      </w:r>
      <w:r w:rsidRPr="00CB2242">
        <w:rPr>
          <w:rFonts w:ascii="Cambria" w:eastAsia="맑은 고딕" w:hAnsi="Cambria" w:hint="eastAsia"/>
          <w:color w:val="000000"/>
          <w:sz w:val="22"/>
          <w:szCs w:val="22"/>
          <w:shd w:val="clear" w:color="auto" w:fill="FFFFFF"/>
          <w:lang w:val="en-GB" w:eastAsia="ko-KR"/>
        </w:rPr>
        <w:t xml:space="preserve"> -</w:t>
      </w:r>
      <w:hyperlink r:id="rId15" w:history="1">
        <w:r w:rsidRPr="00CB2242">
          <w:rPr>
            <w:rFonts w:ascii="Cambria" w:eastAsia="맑은 고딕" w:hAnsi="Cambria"/>
            <w:color w:val="0563C1"/>
            <w:sz w:val="22"/>
            <w:szCs w:val="22"/>
            <w:u w:val="single"/>
            <w:shd w:val="clear" w:color="auto" w:fill="FFFFFF"/>
            <w:lang w:val="en-GB" w:eastAsia="ko-KR"/>
          </w:rPr>
          <w:t>https://git.mpeg.expert/MPEG/Systems/PCC-SYS/V-PCC/-/issues/203</w:t>
        </w:r>
      </w:hyperlink>
    </w:p>
    <w:p w14:paraId="3420C55A" w14:textId="683FDA7F" w:rsidR="00D70124" w:rsidRDefault="00D70124" w:rsidP="00D70124">
      <w:pPr>
        <w:pStyle w:val="1"/>
        <w:numPr>
          <w:ilvl w:val="0"/>
          <w:numId w:val="0"/>
        </w:numPr>
        <w:ind w:left="420" w:hanging="420"/>
      </w:pPr>
    </w:p>
    <w:p w14:paraId="74AE1AF1" w14:textId="564C8377" w:rsidR="00D70124" w:rsidRDefault="00D70124">
      <w:pPr>
        <w:spacing w:before="0" w:after="0"/>
        <w:jc w:val="left"/>
        <w:rPr>
          <w:rFonts w:eastAsia="Yu Mincho" w:cs="Arial"/>
          <w:b/>
          <w:bCs/>
          <w:kern w:val="32"/>
          <w:sz w:val="32"/>
          <w:szCs w:val="32"/>
          <w:lang w:val="en-CA"/>
        </w:rPr>
      </w:pPr>
      <w:r>
        <w:br w:type="page"/>
      </w:r>
    </w:p>
    <w:p w14:paraId="7EF8F235" w14:textId="116768F5" w:rsidR="00D70124" w:rsidRDefault="00D70124" w:rsidP="00D70124">
      <w:pPr>
        <w:pStyle w:val="1"/>
      </w:pPr>
      <w:r w:rsidRPr="00D70124">
        <w:lastRenderedPageBreak/>
        <w:t xml:space="preserve">[VolSys] On associating submesh to atlas tile in V-DMC carriage </w:t>
      </w:r>
      <w:r>
        <w:t>(m71422)</w:t>
      </w:r>
    </w:p>
    <w:p w14:paraId="43F59A65" w14:textId="77777777" w:rsidR="00CB2242" w:rsidRDefault="00CB2242">
      <w:pPr>
        <w:spacing w:before="0" w:after="0"/>
        <w:jc w:val="left"/>
        <w:rPr>
          <w:rFonts w:eastAsia="Yu Mincho" w:cs="Arial"/>
          <w:b/>
          <w:bCs/>
          <w:kern w:val="32"/>
          <w:sz w:val="32"/>
          <w:szCs w:val="32"/>
          <w:lang w:val="en-CA"/>
        </w:rPr>
      </w:pPr>
    </w:p>
    <w:p w14:paraId="4030EE28"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302D49BA"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ja-JP"/>
        </w:rPr>
      </w:pPr>
      <w:r w:rsidRPr="00CB2242">
        <w:rPr>
          <w:rFonts w:ascii="Calibri" w:eastAsia="Arial" w:hAnsi="Calibri" w:cs="Calibri"/>
          <w:sz w:val="22"/>
          <w:szCs w:val="22"/>
          <w:lang w:eastAsia="ja-JP"/>
        </w:rPr>
        <w:t>This contribution highlights the association of atlas tiles in the atlas bitstream with corresponding submeshes in the basemesh bitstream for reconstruction of 3D meshes. This contribution proposes necessary information to signal this association in atlas tracks and atlas tile tracks and provides information on appropriate grouping of relevant tracks for partial access in V-DMC content carried in ISOBMFF containers.</w:t>
      </w:r>
    </w:p>
    <w:p w14:paraId="54722C33"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3B16933E"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6C1B8EE2" w14:textId="77777777" w:rsidR="00CB2242" w:rsidRPr="00CB2242" w:rsidRDefault="00CB2242" w:rsidP="00CB2242">
      <w:pPr>
        <w:widowControl w:val="0"/>
        <w:autoSpaceDE w:val="0"/>
        <w:autoSpaceDN w:val="0"/>
        <w:spacing w:before="0" w:after="0"/>
        <w:rPr>
          <w:rFonts w:ascii="Calibri" w:eastAsia="Calibri" w:hAnsi="Calibri" w:cs="Calibri"/>
          <w:sz w:val="22"/>
          <w:szCs w:val="22"/>
          <w14:ligatures w14:val="standardContextual"/>
        </w:rPr>
      </w:pPr>
      <w:r w:rsidRPr="00CB2242">
        <w:rPr>
          <w:rFonts w:ascii="Calibri" w:eastAsia="Arial" w:hAnsi="Calibri" w:cs="Calibri"/>
          <w:sz w:val="22"/>
          <w:szCs w:val="22"/>
          <w:lang w:eastAsia="ja-JP"/>
        </w:rPr>
        <w:t xml:space="preserve">In V-DMC, specified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the atlas sub-bitstream provides the necessary information for the reconstruction of the basemesh or a set of submeshes in the basemesh. </w:t>
      </w:r>
      <w:r w:rsidRPr="00CB2242">
        <w:rPr>
          <w:rFonts w:ascii="Calibri" w:eastAsia="Calibri" w:hAnsi="Calibri" w:cs="Calibri"/>
          <w:sz w:val="22"/>
          <w:szCs w:val="22"/>
          <w14:ligatures w14:val="standardContextual"/>
        </w:rPr>
        <w:t>A V-DMC decoder requires information from the atlas bitstream to reconstruct the basemesh. A basemesh is sub-divided into submeshes which allows for efficient access and independent decoding capability. An atlas tile in the atlas bitstream stores information for a submesh or a set of submeshes to enable 3D reconstruction of the basemesh.</w:t>
      </w:r>
    </w:p>
    <w:p w14:paraId="78455A60" w14:textId="77777777" w:rsidR="00CB2242" w:rsidRPr="00CB2242" w:rsidRDefault="00CB2242" w:rsidP="00CB2242">
      <w:pPr>
        <w:widowControl w:val="0"/>
        <w:autoSpaceDE w:val="0"/>
        <w:autoSpaceDN w:val="0"/>
        <w:spacing w:before="0" w:after="0"/>
        <w:jc w:val="left"/>
        <w:rPr>
          <w:rFonts w:ascii="Calibri" w:eastAsia="Calibri" w:hAnsi="Calibri" w:cs="Calibri"/>
          <w:sz w:val="22"/>
          <w:szCs w:val="22"/>
          <w14:ligatures w14:val="standardContextual"/>
        </w:rPr>
      </w:pPr>
    </w:p>
    <w:p w14:paraId="17A912D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Calibri" w:eastAsia="Arial" w:hAnsi="Calibri" w:cs="Calibri"/>
          <w:sz w:val="22"/>
          <w:szCs w:val="22"/>
          <w:lang w:eastAsia="ja-JP"/>
        </w:rPr>
        <w:t xml:space="preserve">A new mesh patch type is introduced in ISO/IEC 23090-29 </w:t>
      </w:r>
      <w:r w:rsidRPr="00CB2242">
        <w:rPr>
          <w:rFonts w:ascii="Calibri" w:eastAsia="Arial" w:hAnsi="Calibri" w:cs="Calibri"/>
          <w:sz w:val="22"/>
          <w:szCs w:val="22"/>
          <w:lang w:eastAsia="ja-JP"/>
        </w:rPr>
        <w:fldChar w:fldCharType="begin"/>
      </w:r>
      <w:r w:rsidRPr="00CB2242">
        <w:rPr>
          <w:rFonts w:ascii="Calibri" w:eastAsia="Arial" w:hAnsi="Calibri" w:cs="Calibri"/>
          <w:sz w:val="22"/>
          <w:szCs w:val="22"/>
          <w:lang w:eastAsia="ja-JP"/>
        </w:rPr>
        <w:instrText xml:space="preserve"> REF _Ref187870373 \r \h  \* MERGEFORMAT </w:instrText>
      </w:r>
      <w:r w:rsidRPr="00CB2242">
        <w:rPr>
          <w:rFonts w:ascii="Calibri" w:eastAsia="Arial" w:hAnsi="Calibri" w:cs="Calibri"/>
          <w:sz w:val="22"/>
          <w:szCs w:val="22"/>
          <w:lang w:eastAsia="ja-JP"/>
        </w:rPr>
      </w:r>
      <w:r w:rsidRPr="00CB2242">
        <w:rPr>
          <w:rFonts w:ascii="Calibri" w:eastAsia="Arial" w:hAnsi="Calibri" w:cs="Calibri"/>
          <w:sz w:val="22"/>
          <w:szCs w:val="22"/>
          <w:lang w:eastAsia="ja-JP"/>
        </w:rPr>
        <w:fldChar w:fldCharType="separate"/>
      </w:r>
      <w:r w:rsidRPr="00CB2242">
        <w:rPr>
          <w:rFonts w:ascii="Calibri" w:eastAsia="Arial" w:hAnsi="Calibri" w:cs="Calibri"/>
          <w:sz w:val="22"/>
          <w:szCs w:val="22"/>
          <w:lang w:eastAsia="ja-JP"/>
        </w:rPr>
        <w:t>[1]</w:t>
      </w:r>
      <w:r w:rsidRPr="00CB2242">
        <w:rPr>
          <w:rFonts w:ascii="Calibri" w:eastAsia="Arial" w:hAnsi="Calibri" w:cs="Calibri"/>
          <w:sz w:val="22"/>
          <w:szCs w:val="22"/>
          <w:lang w:eastAsia="ja-JP"/>
        </w:rPr>
        <w:fldChar w:fldCharType="end"/>
      </w:r>
      <w:r w:rsidRPr="00CB2242">
        <w:rPr>
          <w:rFonts w:ascii="Calibri" w:eastAsia="Arial" w:hAnsi="Calibri" w:cs="Calibri"/>
          <w:sz w:val="22"/>
          <w:szCs w:val="22"/>
          <w:lang w:eastAsia="ja-JP"/>
        </w:rPr>
        <w:t xml:space="preserve"> in the atlas bitstream. A mesh patch contains necessary information for mesh reconstruction, such as the submesh identifier to associate the submesh with the mesh patch, displacement information, etc. Each mesh patch is associated with one submesh.</w:t>
      </w:r>
    </w:p>
    <w:p w14:paraId="4C4435E4" w14:textId="77777777" w:rsidR="00CB2242" w:rsidRPr="00CB2242" w:rsidRDefault="00CB2242" w:rsidP="00CB2242">
      <w:pPr>
        <w:widowControl w:val="0"/>
        <w:autoSpaceDE w:val="0"/>
        <w:autoSpaceDN w:val="0"/>
        <w:spacing w:before="0"/>
        <w:rPr>
          <w:sz w:val="22"/>
          <w:szCs w:val="22"/>
          <w:lang w:eastAsia="ja-JP"/>
        </w:rPr>
      </w:pPr>
    </w:p>
    <w:p w14:paraId="6FD454BA"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3FC348C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r w:rsidRPr="00CB2242">
        <w:rPr>
          <w:rFonts w:ascii="Calibri" w:eastAsia="Arial" w:hAnsi="Calibri" w:cs="Calibri"/>
          <w:sz w:val="22"/>
          <w:szCs w:val="22"/>
          <w:lang w:eastAsia="zh-CN"/>
        </w:rPr>
        <w:t>In order to associate the atlas information stored in an atlas track or an atlas tile track and the submesh, the following items are proposed.</w:t>
      </w:r>
    </w:p>
    <w:p w14:paraId="41CCA33C" w14:textId="77777777" w:rsidR="00CB2242" w:rsidRPr="00CB2242" w:rsidRDefault="00CB2242" w:rsidP="00CB2242">
      <w:pPr>
        <w:widowControl w:val="0"/>
        <w:autoSpaceDE w:val="0"/>
        <w:autoSpaceDN w:val="0"/>
        <w:spacing w:before="0" w:after="0"/>
        <w:rPr>
          <w:rFonts w:ascii="Calibri" w:eastAsia="Arial" w:hAnsi="Calibri" w:cs="Calibri"/>
          <w:sz w:val="22"/>
          <w:szCs w:val="22"/>
          <w:lang w:eastAsia="zh-CN"/>
        </w:rPr>
      </w:pPr>
    </w:p>
    <w:p w14:paraId="629F0891"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V3C Atlas Tile Submesh Configuration Box</w:t>
      </w:r>
    </w:p>
    <w:p w14:paraId="0A187F5E" w14:textId="77777777" w:rsidR="00CB2242" w:rsidRPr="00CB2242" w:rsidRDefault="00CB2242" w:rsidP="00CB2242">
      <w:pPr>
        <w:widowControl w:val="0"/>
        <w:numPr>
          <w:ilvl w:val="0"/>
          <w:numId w:val="20"/>
        </w:numPr>
        <w:autoSpaceDE w:val="0"/>
        <w:autoSpaceDN w:val="0"/>
        <w:spacing w:before="0" w:after="0"/>
        <w:jc w:val="left"/>
        <w:rPr>
          <w:rFonts w:ascii="Calibri" w:eastAsia="Arial" w:hAnsi="Calibri" w:cs="Calibri"/>
          <w:sz w:val="22"/>
          <w:szCs w:val="22"/>
          <w:lang w:eastAsia="zh-CN"/>
        </w:rPr>
      </w:pPr>
      <w:r w:rsidRPr="00CB2242">
        <w:rPr>
          <w:rFonts w:ascii="Calibri" w:eastAsia="Arial" w:hAnsi="Calibri" w:cs="Calibri"/>
          <w:sz w:val="22"/>
          <w:szCs w:val="22"/>
          <w:lang w:eastAsia="zh-CN"/>
        </w:rPr>
        <w:t>Atlas tile and submesh track grouping example</w:t>
      </w:r>
    </w:p>
    <w:p w14:paraId="68DAE0B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eastAsia="zh-CN"/>
        </w:rPr>
      </w:pPr>
    </w:p>
    <w:p w14:paraId="2FEB7C5C"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V3C Atlas Submesh Configuration Box</w:t>
      </w:r>
    </w:p>
    <w:p w14:paraId="780EB1E1" w14:textId="77777777" w:rsidR="00CB2242" w:rsidRPr="00CB2242" w:rsidRDefault="00CB2242" w:rsidP="00CB2242">
      <w:pPr>
        <w:spacing w:before="0" w:after="200" w:line="276" w:lineRule="auto"/>
        <w:jc w:val="left"/>
        <w:rPr>
          <w:rFonts w:ascii="Calibri" w:eastAsia="Calibri" w:hAnsi="Calibri"/>
          <w:sz w:val="22"/>
          <w:szCs w:val="22"/>
          <w:lang w:val="en-GB"/>
          <w14:ligatures w14:val="standardContextual"/>
        </w:rPr>
      </w:pPr>
      <w:r w:rsidRPr="00CB2242">
        <w:rPr>
          <w:rFonts w:ascii="Calibri" w:eastAsia="Calibri" w:hAnsi="Calibri"/>
          <w:sz w:val="22"/>
          <w:szCs w:val="22"/>
          <w:lang w:val="en-GB"/>
          <w14:ligatures w14:val="standardContextual"/>
        </w:rPr>
        <w:t xml:space="preserve">A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CB2242">
        <w:rPr>
          <w:rFonts w:ascii="Courier New" w:eastAsia="Calibri" w:hAnsi="Courier New"/>
          <w:noProof/>
          <w:sz w:val="22"/>
          <w:szCs w:val="22"/>
          <w:lang w:val="en-GB"/>
          <w14:ligatures w14:val="standardContextual"/>
        </w:rPr>
        <w:t>V3CAtlasSubmeshConfigurationBox</w:t>
      </w:r>
      <w:r w:rsidRPr="00CB2242">
        <w:rPr>
          <w:rFonts w:ascii="Calibri" w:eastAsia="Calibri" w:hAnsi="Calibri"/>
          <w:sz w:val="22"/>
          <w:szCs w:val="22"/>
          <w:lang w:val="en-GB"/>
          <w14:ligatures w14:val="standardContextual"/>
        </w:rPr>
        <w:t xml:space="preserve"> is defined as follows:</w:t>
      </w:r>
    </w:p>
    <w:p w14:paraId="66CB0A7C" w14:textId="77777777" w:rsidR="00CB2242" w:rsidRPr="00CB2242" w:rsidRDefault="00CB2242" w:rsidP="00CB2242">
      <w:pPr>
        <w:keepNext/>
        <w:keepLines/>
        <w:spacing w:before="0" w:after="220"/>
        <w:jc w:val="left"/>
        <w:rPr>
          <w:rFonts w:ascii="Cambria" w:eastAsia="Times New Roman" w:hAnsi="Cambria"/>
          <w:sz w:val="22"/>
          <w:szCs w:val="22"/>
          <w:lang w:val="en-GB" w:eastAsia="ko-KR"/>
          <w14:ligatures w14:val="standardContextual"/>
        </w:rPr>
      </w:pPr>
      <w:r w:rsidRPr="00CB2242">
        <w:rPr>
          <w:rFonts w:ascii="Cambria" w:eastAsia="Times New Roman" w:hAnsi="Cambria"/>
          <w:sz w:val="22"/>
          <w:szCs w:val="22"/>
          <w:lang w:val="en-GB" w:eastAsia="ko-KR"/>
          <w14:ligatures w14:val="standardContextual"/>
        </w:rPr>
        <w:t>Box Type:</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14:ligatures w14:val="standardContextual"/>
        </w:rPr>
        <w:t>'</w:t>
      </w:r>
      <w:r w:rsidRPr="00CB2242">
        <w:rPr>
          <w:rFonts w:ascii="Courier" w:eastAsia="Times New Roman" w:hAnsi="Courier"/>
          <w:sz w:val="22"/>
          <w:szCs w:val="22"/>
          <w:lang w:val="en-GB"/>
          <w14:ligatures w14:val="standardContextual"/>
        </w:rPr>
        <w:t>v3SC</w:t>
      </w:r>
      <w:r w:rsidRPr="00CB2242">
        <w:rPr>
          <w:rFonts w:ascii="Cambria" w:eastAsia="Times New Roman" w:hAnsi="Cambria"/>
          <w:sz w:val="22"/>
          <w:szCs w:val="22"/>
          <w:lang w:val="en-GB"/>
          <w14:ligatures w14:val="standardContextual"/>
        </w:rPr>
        <w:t>'</w:t>
      </w:r>
      <w:r w:rsidRPr="00CB2242">
        <w:rPr>
          <w:rFonts w:ascii="Cambria" w:eastAsia="Times New Roman" w:hAnsi="Cambria"/>
          <w:sz w:val="22"/>
          <w:szCs w:val="22"/>
          <w:lang w:val="en-GB" w:eastAsia="ko-KR"/>
          <w14:ligatures w14:val="standardContextual"/>
        </w:rPr>
        <w:br/>
        <w:t xml:space="preserve">Container: </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r>
      <w:r w:rsidRPr="00CB2242">
        <w:rPr>
          <w:rFonts w:ascii="Courier New" w:eastAsia="SimSun" w:hAnsi="Courier New" w:cs="Arial"/>
          <w:sz w:val="22"/>
          <w:szCs w:val="22"/>
          <w:lang w:eastAsia="zh-CN"/>
        </w:rPr>
        <w:t>V3C</w:t>
      </w:r>
      <w:r w:rsidRPr="00CB2242">
        <w:rPr>
          <w:rFonts w:ascii="Courier" w:eastAsia="Times New Roman" w:hAnsi="Courier" w:cs="Courier New"/>
          <w:noProof/>
          <w:sz w:val="22"/>
          <w:szCs w:val="22"/>
          <w:lang w:val="en-GB" w:eastAsia="ja-JP"/>
          <w14:ligatures w14:val="standardContextual"/>
        </w:rPr>
        <w:t>AtlasSampleEntry or V3CAltasSampleEntry</w:t>
      </w:r>
      <w:r w:rsidRPr="00CB2242">
        <w:rPr>
          <w:rFonts w:ascii="Cambria" w:eastAsia="Times New Roman" w:hAnsi="Cambria"/>
          <w:sz w:val="22"/>
          <w:szCs w:val="22"/>
          <w:lang w:val="en-GB" w:eastAsia="ko-KR"/>
          <w14:ligatures w14:val="standardContextual"/>
        </w:rPr>
        <w:br/>
        <w:t>Mandatory: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Yes (in the case of V-DMC)</w:t>
      </w:r>
      <w:r w:rsidRPr="00CB2242">
        <w:rPr>
          <w:rFonts w:ascii="Cambria" w:eastAsia="Times New Roman" w:hAnsi="Cambria"/>
          <w:sz w:val="22"/>
          <w:szCs w:val="22"/>
          <w:lang w:val="en-GB" w:eastAsia="ko-KR"/>
          <w14:ligatures w14:val="standardContextual"/>
        </w:rPr>
        <w:br/>
        <w:t>Quantity:</w:t>
      </w:r>
      <w:r w:rsidRPr="00CB2242">
        <w:rPr>
          <w:rFonts w:ascii="Cambria" w:eastAsia="Times New Roman" w:hAnsi="Cambria"/>
          <w:sz w:val="22"/>
          <w:szCs w:val="22"/>
          <w:lang w:val="en-GB" w:eastAsia="ko-KR"/>
          <w14:ligatures w14:val="standardContextual"/>
        </w:rPr>
        <w:tab/>
      </w:r>
      <w:r w:rsidRPr="00CB2242">
        <w:rPr>
          <w:rFonts w:ascii="Cambria" w:eastAsia="Times New Roman" w:hAnsi="Cambria"/>
          <w:sz w:val="22"/>
          <w:szCs w:val="22"/>
          <w:lang w:val="en-GB" w:eastAsia="ko-KR"/>
          <w14:ligatures w14:val="standardContextual"/>
        </w:rPr>
        <w:tab/>
        <w:t xml:space="preserve">Zero or One </w:t>
      </w:r>
    </w:p>
    <w:p w14:paraId="165E19BB"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CB2242">
        <w:rPr>
          <w:rFonts w:ascii="Courier New" w:eastAsia="Times New Roman" w:hAnsi="Courier New"/>
          <w:noProof/>
          <w:sz w:val="22"/>
          <w:szCs w:val="22"/>
          <w:lang w:val="en-GB"/>
        </w:rPr>
        <w:t>aligned(8) class V3CAtlasSubmeshConfigurationBox extends FullBox(`v3SC`, version = 0, 0) {</w:t>
      </w:r>
    </w:p>
    <w:p w14:paraId="330DD6E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xml:space="preserve">unsigned int(16) num_tiles; </w:t>
      </w:r>
    </w:p>
    <w:p w14:paraId="34F93534"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for(int i=0; i &lt; num_tiles; i++){</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tile_id;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num_submeshes_minus1;</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for (j = 0; j &lt; num_submeshes_minus1 + 1; j++) {</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unsigned int(16) submesh_id;</w:t>
      </w:r>
      <w:r w:rsidRPr="00CB2242">
        <w:rPr>
          <w:rFonts w:ascii="Courier New" w:eastAsia="Times New Roman" w:hAnsi="Courier New"/>
          <w:noProof/>
          <w:sz w:val="22"/>
          <w:szCs w:val="20"/>
          <w:lang w:val="en-GB"/>
        </w:rPr>
        <w:br/>
      </w:r>
      <w:r w:rsidRPr="00CB2242">
        <w:rPr>
          <w:rFonts w:ascii="Courier New" w:eastAsia="Times New Roman" w:hAnsi="Courier New"/>
          <w:noProof/>
          <w:sz w:val="22"/>
          <w:szCs w:val="20"/>
          <w:lang w:val="en-GB"/>
        </w:rPr>
        <w:tab/>
      </w:r>
      <w:r w:rsidRPr="00CB2242">
        <w:rPr>
          <w:rFonts w:ascii="Courier New" w:eastAsia="Times New Roman" w:hAnsi="Courier New"/>
          <w:noProof/>
          <w:sz w:val="22"/>
          <w:szCs w:val="20"/>
          <w:lang w:val="en-GB"/>
        </w:rPr>
        <w:tab/>
        <w:t xml:space="preserve">} </w:t>
      </w:r>
    </w:p>
    <w:p w14:paraId="577ADFF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w:t>
      </w:r>
    </w:p>
    <w:p w14:paraId="1FEEB291" w14:textId="77777777" w:rsidR="00CB2242" w:rsidRPr="00CB2242" w:rsidRDefault="00CB2242" w:rsidP="00CB2242">
      <w:pPr>
        <w:spacing w:before="0" w:after="0"/>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w:t>
      </w:r>
    </w:p>
    <w:p w14:paraId="2345221E"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 xml:space="preserve">The semantics of </w:t>
      </w: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14:ligatures w14:val="standardContextual"/>
        </w:rPr>
        <w:t xml:space="preserve"> are as follows:</w:t>
      </w:r>
    </w:p>
    <w:p w14:paraId="2E3AB0A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lastRenderedPageBreak/>
        <w:t>num_tiles</w:t>
      </w:r>
      <w:r w:rsidRPr="00CB2242">
        <w:rPr>
          <w:rFonts w:ascii="Calibri" w:eastAsia="Calibri" w:hAnsi="Calibri"/>
          <w:sz w:val="22"/>
          <w:szCs w:val="22"/>
          <w14:ligatures w14:val="standardContextual"/>
        </w:rPr>
        <w:t xml:space="preserve"> indicates the number of atlas tiles contained in this track. </w:t>
      </w:r>
    </w:p>
    <w:p w14:paraId="1C9751F5"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specifies the atlas tile ID of the atlas tile contained in the track. The value of </w:t>
      </w:r>
      <w:r w:rsidRPr="00CB2242">
        <w:rPr>
          <w:rFonts w:ascii="Courier New" w:eastAsia="Calibri" w:hAnsi="Courier New"/>
          <w:noProof/>
          <w:sz w:val="22"/>
          <w:szCs w:val="20"/>
          <w:lang w:val="en-GB"/>
          <w14:ligatures w14:val="standardContextual"/>
        </w:rPr>
        <w:t xml:space="preserve">tile_id </w:t>
      </w:r>
      <w:r w:rsidRPr="00CB2242">
        <w:rPr>
          <w:rFonts w:ascii="Calibri" w:eastAsia="Calibri" w:hAnsi="Calibri"/>
          <w:sz w:val="22"/>
          <w:szCs w:val="22"/>
          <w14:ligatures w14:val="standardContextual"/>
        </w:rPr>
        <w:t xml:space="preserve">is equal to value of </w:t>
      </w:r>
      <w:r w:rsidRPr="00CB2242">
        <w:rPr>
          <w:rFonts w:ascii="Courier New" w:eastAsia="Calibri" w:hAnsi="Courier New"/>
          <w:noProof/>
          <w:sz w:val="22"/>
          <w:szCs w:val="20"/>
          <w:lang w:val="en-GB"/>
          <w14:ligatures w14:val="standardContextual"/>
        </w:rPr>
        <w:t>afti_tile_id</w:t>
      </w:r>
      <w:r w:rsidRPr="00CB2242">
        <w:rPr>
          <w:rFonts w:ascii="Calibri" w:eastAsia="Calibri" w:hAnsi="Calibri"/>
          <w:sz w:val="22"/>
          <w:szCs w:val="22"/>
          <w14:ligatures w14:val="standardContextual"/>
        </w:rPr>
        <w:t xml:space="preserve"> syntax element in the atlas frame tile information, as defined in ISO/IEC 23090-5 </w:t>
      </w:r>
      <w:r w:rsidRPr="00CB2242">
        <w:rPr>
          <w:rFonts w:ascii="Calibri" w:eastAsia="Calibri" w:hAnsi="Calibri"/>
          <w:sz w:val="22"/>
          <w:szCs w:val="22"/>
          <w14:ligatures w14:val="standardContextual"/>
        </w:rPr>
        <w:fldChar w:fldCharType="begin"/>
      </w:r>
      <w:r w:rsidRPr="00CB2242">
        <w:rPr>
          <w:rFonts w:ascii="Calibri" w:eastAsia="Calibri" w:hAnsi="Calibri"/>
          <w:sz w:val="22"/>
          <w:szCs w:val="22"/>
          <w14:ligatures w14:val="standardContextual"/>
        </w:rPr>
        <w:instrText xml:space="preserve"> REF _Ref187870555 \r \h </w:instrText>
      </w:r>
      <w:r w:rsidRPr="00CB2242">
        <w:rPr>
          <w:rFonts w:ascii="Calibri" w:eastAsia="Calibri" w:hAnsi="Calibri"/>
          <w:sz w:val="22"/>
          <w:szCs w:val="22"/>
          <w14:ligatures w14:val="standardContextual"/>
        </w:rPr>
      </w:r>
      <w:r w:rsidRPr="00CB2242">
        <w:rPr>
          <w:rFonts w:ascii="Calibri" w:eastAsia="Calibri" w:hAnsi="Calibri"/>
          <w:sz w:val="22"/>
          <w:szCs w:val="22"/>
          <w14:ligatures w14:val="standardContextual"/>
        </w:rPr>
        <w:fldChar w:fldCharType="separate"/>
      </w:r>
      <w:r w:rsidRPr="00CB2242">
        <w:rPr>
          <w:rFonts w:ascii="Calibri" w:eastAsia="Calibri" w:hAnsi="Calibri"/>
          <w:sz w:val="22"/>
          <w:szCs w:val="22"/>
          <w14:ligatures w14:val="standardContextual"/>
        </w:rPr>
        <w:t>[2]</w:t>
      </w:r>
      <w:r w:rsidRPr="00CB2242">
        <w:rPr>
          <w:rFonts w:ascii="Calibri" w:eastAsia="Calibri" w:hAnsi="Calibri"/>
          <w:sz w:val="22"/>
          <w:szCs w:val="22"/>
          <w14:ligatures w14:val="standardContextual"/>
        </w:rPr>
        <w:fldChar w:fldCharType="end"/>
      </w:r>
      <w:r w:rsidRPr="00CB2242">
        <w:rPr>
          <w:rFonts w:ascii="Calibri" w:eastAsia="Calibri" w:hAnsi="Calibri"/>
          <w:sz w:val="22"/>
          <w:szCs w:val="22"/>
          <w14:ligatures w14:val="standardContextual"/>
        </w:rPr>
        <w:t>.</w:t>
      </w:r>
    </w:p>
    <w:p w14:paraId="742FD754"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 xml:space="preserve">num_submeshes_minus1 </w:t>
      </w:r>
      <w:r w:rsidRPr="00CB2242">
        <w:rPr>
          <w:rFonts w:ascii="Calibri" w:eastAsia="Calibri" w:hAnsi="Calibri"/>
          <w:sz w:val="22"/>
          <w:szCs w:val="22"/>
          <w14:ligatures w14:val="standardContextual"/>
        </w:rPr>
        <w:t xml:space="preserve">plus 1 specifies the number of submeshes corresponding to an atlas tile with atlas ID </w:t>
      </w:r>
      <w:r w:rsidRPr="00CB2242">
        <w:rPr>
          <w:rFonts w:ascii="Courier New" w:eastAsia="Calibri" w:hAnsi="Courier New"/>
          <w:noProof/>
          <w:sz w:val="22"/>
          <w:szCs w:val="20"/>
          <w:lang w:val="en-GB"/>
          <w14:ligatures w14:val="standardContextual"/>
        </w:rPr>
        <w:t>tile_id</w:t>
      </w:r>
      <w:r w:rsidRPr="00CB2242">
        <w:rPr>
          <w:rFonts w:ascii="Calibri" w:eastAsia="Calibri" w:hAnsi="Calibri"/>
          <w:sz w:val="22"/>
          <w:szCs w:val="22"/>
          <w14:ligatures w14:val="standardContextual"/>
        </w:rPr>
        <w:t>.</w:t>
      </w:r>
    </w:p>
    <w:p w14:paraId="6A649B9D" w14:textId="77777777" w:rsidR="00CB2242" w:rsidRPr="00CB2242" w:rsidRDefault="00CB2242" w:rsidP="00CB2242">
      <w:pPr>
        <w:spacing w:before="0" w:after="200" w:line="276" w:lineRule="auto"/>
        <w:ind w:left="567" w:hanging="283"/>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submesh_id</w:t>
      </w:r>
      <w:r w:rsidRPr="00CB2242">
        <w:rPr>
          <w:rFonts w:ascii="Calibri" w:eastAsia="Calibri" w:hAnsi="Calibri"/>
          <w:sz w:val="22"/>
          <w:szCs w:val="22"/>
          <w14:ligatures w14:val="standardContextual"/>
        </w:rPr>
        <w:t xml:space="preserve"> indicates the identifier for the submesh carried in the atlas tile track.</w:t>
      </w:r>
    </w:p>
    <w:p w14:paraId="30B2B7AB"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ourier New" w:eastAsia="Calibri" w:hAnsi="Courier New"/>
          <w:noProof/>
          <w:sz w:val="22"/>
          <w:szCs w:val="20"/>
          <w:lang w:val="en-GB"/>
          <w14:ligatures w14:val="standardContextual"/>
        </w:rPr>
        <w:t>V3CAtlasSubmeshConfigurationBox</w:t>
      </w:r>
      <w:r w:rsidRPr="00CB2242">
        <w:rPr>
          <w:rFonts w:ascii="Calibri" w:eastAsia="Calibri" w:hAnsi="Calibri"/>
          <w:sz w:val="22"/>
          <w:szCs w:val="22"/>
          <w:lang w:val="en-GB"/>
          <w14:ligatures w14:val="standardContextual"/>
        </w:rPr>
        <w:t xml:space="preserve"> </w:t>
      </w:r>
      <w:r w:rsidRPr="00CB2242">
        <w:rPr>
          <w:rFonts w:ascii="Calibri" w:eastAsia="Calibri" w:hAnsi="Calibri"/>
          <w:sz w:val="22"/>
          <w:szCs w:val="22"/>
          <w14:ligatures w14:val="standardContextual"/>
        </w:rPr>
        <w:t>shall be present for when the profile toolset indicator in the V3C parameter sets corresponds to a value reserved for V-DMC.</w:t>
      </w:r>
    </w:p>
    <w:p w14:paraId="533CE899" w14:textId="77777777" w:rsidR="00CB2242" w:rsidRPr="00CB2242" w:rsidRDefault="00CB2242" w:rsidP="00CB2242">
      <w:pPr>
        <w:spacing w:before="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The usage of the V3CAtlasSubmeshConfigurationBox is illustrated in the following two examples (highlighted in yellow). The first example shows the use of V3CAtlasSubmeshConfigBox in V3CAtlasSampleEntry().</w:t>
      </w:r>
    </w:p>
    <w:p w14:paraId="62B4086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aligned(8) class V3CAtlasSampleEntry() extends VolumetricVisualSampleEntry (type) {</w:t>
      </w:r>
    </w:p>
    <w:p w14:paraId="2FB24010"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 type is 'v3c1', 'v3cg', 'v3cb', 'v3a1', or 'v3ag'</w:t>
      </w:r>
    </w:p>
    <w:p w14:paraId="645082F2"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V3CConfigurationBox config;</w:t>
      </w:r>
    </w:p>
    <w:p w14:paraId="7FBC75A5"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t>V3CUnitHeaderBox unit_header;</w:t>
      </w:r>
    </w:p>
    <w:p w14:paraId="7BFA452E"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ab/>
      </w:r>
      <w:r w:rsidRPr="00CB2242">
        <w:rPr>
          <w:rFonts w:ascii="Courier" w:eastAsia="Times New Roman" w:hAnsi="Courier"/>
          <w:noProof/>
          <w:sz w:val="22"/>
          <w:szCs w:val="20"/>
          <w:highlight w:val="yellow"/>
          <w:lang w:val="en-GB"/>
        </w:rPr>
        <w:t>V3CAtlasSubmeshConfigurationBox</w:t>
      </w:r>
      <w:r w:rsidRPr="00CB2242">
        <w:rPr>
          <w:rFonts w:ascii="Courier New" w:eastAsia="Times New Roman" w:hAnsi="Courier New"/>
          <w:noProof/>
          <w:sz w:val="22"/>
          <w:szCs w:val="20"/>
          <w:highlight w:val="yellow"/>
          <w:lang w:val="en-GB"/>
        </w:rPr>
        <w:t xml:space="preserve"> submesh_info; // optional</w:t>
      </w:r>
      <w:r w:rsidRPr="00CB2242">
        <w:rPr>
          <w:rFonts w:ascii="Courier New" w:eastAsia="Times New Roman" w:hAnsi="Courier New"/>
          <w:noProof/>
          <w:sz w:val="22"/>
          <w:szCs w:val="20"/>
          <w:lang w:val="en-GB"/>
        </w:rPr>
        <w:t xml:space="preserve"> </w:t>
      </w:r>
    </w:p>
    <w:p w14:paraId="4B3CFADC"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CB2242">
        <w:rPr>
          <w:rFonts w:ascii="Courier New" w:eastAsia="Times New Roman" w:hAnsi="Courier New"/>
          <w:noProof/>
          <w:sz w:val="22"/>
          <w:szCs w:val="20"/>
          <w:lang w:val="en-GB"/>
        </w:rPr>
        <w:t>}</w:t>
      </w:r>
    </w:p>
    <w:p w14:paraId="7D709B37"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FF9041"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The second example shows the use of V3CAtlasSubmeshConfigurationBox in V3CAtlasTileSampleEntry().</w:t>
      </w:r>
    </w:p>
    <w:p w14:paraId="5E4DF071"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aligned(8) class V3CAtlasTileSampleEntry() extends VolumetricVisualSampleEntry ('v3t1') {</w:t>
      </w:r>
    </w:p>
    <w:p w14:paraId="6F0E0F4A"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ab/>
        <w:t>V3CAtlasTileConfigurationBox tile_info;</w:t>
      </w:r>
      <w:r w:rsidRPr="00CB2242">
        <w:rPr>
          <w:rFonts w:ascii="Courier" w:eastAsia="Times New Roman" w:hAnsi="Courier"/>
          <w:noProof/>
          <w:sz w:val="22"/>
          <w:szCs w:val="20"/>
          <w:lang w:val="en-GB"/>
        </w:rPr>
        <w:br/>
      </w:r>
      <w:r w:rsidRPr="00CB2242">
        <w:rPr>
          <w:rFonts w:ascii="Courier" w:eastAsia="Times New Roman" w:hAnsi="Courier"/>
          <w:noProof/>
          <w:sz w:val="22"/>
          <w:szCs w:val="20"/>
          <w:lang w:val="en-GB"/>
        </w:rPr>
        <w:tab/>
      </w:r>
      <w:r w:rsidRPr="00CB2242">
        <w:rPr>
          <w:rFonts w:ascii="Courier" w:eastAsia="Times New Roman" w:hAnsi="Courier"/>
          <w:noProof/>
          <w:sz w:val="22"/>
          <w:szCs w:val="20"/>
          <w:highlight w:val="yellow"/>
          <w:lang w:val="en-GB"/>
        </w:rPr>
        <w:t>V3CAtlasSubmeshConfigurationBox submesh_info</w:t>
      </w:r>
      <w:r w:rsidRPr="00CB2242">
        <w:rPr>
          <w:rFonts w:ascii="Courier" w:eastAsia="Times New Roman" w:hAnsi="Courier"/>
          <w:noProof/>
          <w:sz w:val="22"/>
          <w:szCs w:val="20"/>
          <w:lang w:val="en-GB"/>
        </w:rPr>
        <w:t>; // optional</w:t>
      </w:r>
    </w:p>
    <w:p w14:paraId="096D8DD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CB2242">
        <w:rPr>
          <w:rFonts w:ascii="Courier" w:eastAsia="Times New Roman" w:hAnsi="Courier"/>
          <w:noProof/>
          <w:sz w:val="22"/>
          <w:szCs w:val="20"/>
          <w:lang w:val="en-GB"/>
        </w:rPr>
        <w:t>}</w:t>
      </w:r>
    </w:p>
    <w:p w14:paraId="4AE6F946" w14:textId="77777777" w:rsidR="00CB2242" w:rsidRPr="00CB2242" w:rsidRDefault="00CB2242" w:rsidP="00CB22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sz w:val="22"/>
          <w:szCs w:val="20"/>
          <w:lang w:val="en-GB"/>
        </w:rPr>
      </w:pPr>
    </w:p>
    <w:p w14:paraId="19F5C48E" w14:textId="77777777" w:rsidR="00CB2242" w:rsidRPr="00CB2242" w:rsidRDefault="00CB2242" w:rsidP="00CB2242">
      <w:pPr>
        <w:keepNext/>
        <w:keepLines/>
        <w:widowControl w:val="0"/>
        <w:numPr>
          <w:ilvl w:val="1"/>
          <w:numId w:val="19"/>
        </w:numPr>
        <w:autoSpaceDE w:val="0"/>
        <w:autoSpaceDN w:val="0"/>
        <w:spacing w:before="40" w:after="0"/>
        <w:jc w:val="left"/>
        <w:outlineLvl w:val="1"/>
        <w:rPr>
          <w:rFonts w:ascii="Cambria" w:eastAsia="MS Gothic" w:hAnsi="Cambria"/>
          <w:b/>
          <w:sz w:val="26"/>
          <w:szCs w:val="26"/>
          <w:lang w:eastAsia="zh-CN"/>
        </w:rPr>
      </w:pPr>
      <w:r w:rsidRPr="00CB2242">
        <w:rPr>
          <w:rFonts w:ascii="Cambria" w:eastAsia="MS Gothic" w:hAnsi="Cambria"/>
          <w:b/>
          <w:sz w:val="26"/>
          <w:szCs w:val="26"/>
          <w:lang w:eastAsia="zh-CN"/>
        </w:rPr>
        <w:t>Atlas tile and submesh track grouping example</w:t>
      </w:r>
    </w:p>
    <w:p w14:paraId="0482321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zh-CN"/>
        </w:rPr>
      </w:pPr>
    </w:p>
    <w:p w14:paraId="11C74550" w14:textId="77777777" w:rsidR="00CB2242" w:rsidRPr="00CB2242" w:rsidRDefault="00CB2242" w:rsidP="00CB2242">
      <w:pPr>
        <w:spacing w:before="0" w:after="200" w:line="276" w:lineRule="auto"/>
        <w:jc w:val="left"/>
        <w:rPr>
          <w:rFonts w:ascii="Calibri" w:eastAsia="Calibri" w:hAnsi="Calibri"/>
          <w:sz w:val="22"/>
          <w:szCs w:val="22"/>
          <w14:ligatures w14:val="standardContextual"/>
        </w:rPr>
      </w:pPr>
      <w:r w:rsidRPr="00CB2242">
        <w:rPr>
          <w:rFonts w:ascii="Calibri" w:eastAsia="Calibri" w:hAnsi="Calibri"/>
          <w:sz w:val="22"/>
          <w:szCs w:val="22"/>
          <w14:ligatures w14:val="standardContextual"/>
        </w:rPr>
        <w:t>This section is informative to illustrate an example an atlas tile track which contains information for a submesh or a set of submeshes contained in the submesh track(s) with the respective submeshID(s) as shown in Figure 1. One important aspect to consider if that a submesh track shall not be grouped with more than one Atlas tile track.</w:t>
      </w:r>
    </w:p>
    <w:p w14:paraId="24BADC11" w14:textId="77777777" w:rsidR="00CB2242" w:rsidRPr="00CB2242" w:rsidRDefault="00CB2242" w:rsidP="00CB2242">
      <w:pPr>
        <w:keepNext/>
        <w:spacing w:before="0" w:after="200" w:line="276" w:lineRule="auto"/>
        <w:jc w:val="left"/>
        <w:rPr>
          <w:rFonts w:ascii="Arial" w:eastAsia="Arial" w:hAnsi="Arial" w:cs="Arial"/>
          <w:sz w:val="22"/>
          <w:szCs w:val="22"/>
        </w:rPr>
      </w:pPr>
      <w:r w:rsidRPr="00CB2242">
        <w:rPr>
          <w:rFonts w:eastAsia="SimSun"/>
          <w:b/>
          <w:noProof/>
          <w:sz w:val="28"/>
          <w:lang w:val="fr-FR" w:eastAsia="zh-CN"/>
        </w:rPr>
        <w:lastRenderedPageBreak/>
        <w:drawing>
          <wp:inline distT="0" distB="0" distL="0" distR="0" wp14:anchorId="3C32594C" wp14:editId="72987A78">
            <wp:extent cx="5724525" cy="3105150"/>
            <wp:effectExtent l="0" t="0" r="9525" b="0"/>
            <wp:docPr id="559694921" name="Picture 1" descr="A screenshot of a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4921" name="Picture 1" descr="A screenshot of a black and white 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3105150"/>
                    </a:xfrm>
                    <a:prstGeom prst="rect">
                      <a:avLst/>
                    </a:prstGeom>
                    <a:noFill/>
                    <a:ln>
                      <a:noFill/>
                    </a:ln>
                  </pic:spPr>
                </pic:pic>
              </a:graphicData>
            </a:graphic>
          </wp:inline>
        </w:drawing>
      </w:r>
    </w:p>
    <w:p w14:paraId="2F992F06" w14:textId="77777777" w:rsidR="00CB2242" w:rsidRPr="00CB2242" w:rsidDel="006D09DB" w:rsidRDefault="00CB2242" w:rsidP="00CB2242">
      <w:pPr>
        <w:spacing w:before="0" w:after="200" w:line="276" w:lineRule="auto"/>
        <w:jc w:val="center"/>
        <w:rPr>
          <w:rFonts w:ascii="Calibri" w:eastAsia="Calibri" w:hAnsi="Calibri"/>
          <w:sz w:val="22"/>
          <w:szCs w:val="22"/>
          <w14:ligatures w14:val="standardContextual"/>
        </w:rPr>
      </w:pPr>
      <w:r w:rsidRPr="00CB2242">
        <w:rPr>
          <w:rFonts w:ascii="Arial" w:eastAsia="Arial" w:hAnsi="Arial" w:cs="Arial"/>
          <w:sz w:val="22"/>
          <w:szCs w:val="22"/>
        </w:rPr>
        <w:t>Figure 1 Atlas tile and submesh track grouping</w:t>
      </w:r>
    </w:p>
    <w:p w14:paraId="22ADD186" w14:textId="77777777" w:rsidR="00CB2242" w:rsidRPr="00CB2242" w:rsidRDefault="00CB2242" w:rsidP="00CB2242">
      <w:pPr>
        <w:widowControl w:val="0"/>
        <w:numPr>
          <w:ilvl w:val="0"/>
          <w:numId w:val="19"/>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014BBB14" w14:textId="77777777" w:rsidR="00CB2242" w:rsidRPr="00CB2242" w:rsidRDefault="00CB2242" w:rsidP="00CB2242">
      <w:pPr>
        <w:widowControl w:val="0"/>
        <w:autoSpaceDE w:val="0"/>
        <w:autoSpaceDN w:val="0"/>
        <w:spacing w:before="0" w:after="0"/>
        <w:jc w:val="left"/>
        <w:rPr>
          <w:rFonts w:ascii="Calibri" w:eastAsia="Arial" w:hAnsi="Calibri" w:cs="Calibri"/>
          <w:sz w:val="22"/>
          <w:szCs w:val="22"/>
          <w:lang w:val="en-GB"/>
        </w:rPr>
      </w:pPr>
      <w:r w:rsidRPr="00CB2242">
        <w:rPr>
          <w:rFonts w:ascii="Calibri" w:eastAsia="Arial" w:hAnsi="Calibri" w:cs="Calibri"/>
          <w:sz w:val="22"/>
          <w:szCs w:val="22"/>
          <w:lang w:val="en-GB"/>
        </w:rPr>
        <w:t>It is recommended to adopt the proposal in Section 3 to the WD of ISO/IEC 23090-10 2</w:t>
      </w:r>
      <w:r w:rsidRPr="00CB2242">
        <w:rPr>
          <w:rFonts w:ascii="Calibri" w:eastAsia="Arial" w:hAnsi="Calibri" w:cs="Calibri"/>
          <w:sz w:val="22"/>
          <w:szCs w:val="22"/>
          <w:vertAlign w:val="superscript"/>
          <w:lang w:val="en-GB"/>
        </w:rPr>
        <w:t>nd</w:t>
      </w:r>
      <w:r w:rsidRPr="00CB2242">
        <w:rPr>
          <w:rFonts w:ascii="Calibri" w:eastAsia="Arial" w:hAnsi="Calibri" w:cs="Calibri"/>
          <w:sz w:val="22"/>
          <w:szCs w:val="22"/>
          <w:lang w:val="en-GB"/>
        </w:rPr>
        <w:t xml:space="preserve"> edition.</w:t>
      </w:r>
    </w:p>
    <w:p w14:paraId="5154A6FC"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3796FEA5"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36B3D0DD"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B608EB8" w14:textId="77777777" w:rsidR="00CB2242" w:rsidRPr="00CB2242" w:rsidRDefault="00CB2242" w:rsidP="00CB2242">
      <w:pPr>
        <w:widowControl w:val="0"/>
        <w:numPr>
          <w:ilvl w:val="0"/>
          <w:numId w:val="18"/>
        </w:numPr>
        <w:autoSpaceDE w:val="0"/>
        <w:autoSpaceDN w:val="0"/>
        <w:spacing w:before="60" w:after="60"/>
        <w:jc w:val="left"/>
        <w:rPr>
          <w:sz w:val="22"/>
          <w:szCs w:val="22"/>
          <w:lang w:eastAsia="ja-JP"/>
        </w:rPr>
      </w:pPr>
      <w:bookmarkStart w:id="42" w:name="_Ref187870373"/>
      <w:bookmarkStart w:id="43" w:name="_Ref181209459"/>
      <w:bookmarkStart w:id="44" w:name="_Ref181208910"/>
      <w:bookmarkStart w:id="45" w:name="_Ref181208768"/>
      <w:r w:rsidRPr="00CB2242">
        <w:rPr>
          <w:sz w:val="22"/>
          <w:szCs w:val="22"/>
          <w:lang w:eastAsia="ja-JP"/>
        </w:rPr>
        <w:t xml:space="preserve">Text of ISO/IEC DIS 23090-29 Video-based mesh coding, Online, </w:t>
      </w:r>
      <w:hyperlink r:id="rId17" w:history="1">
        <w:r w:rsidRPr="00CB2242">
          <w:rPr>
            <w:color w:val="0000FF"/>
            <w:sz w:val="22"/>
            <w:szCs w:val="22"/>
            <w:u w:val="single"/>
            <w:lang w:eastAsia="ja-JP"/>
          </w:rPr>
          <w:t>https://dms.mpeg.expert/doc_end_user/documents/148_Kemer/wg11/MDS24469_WG07_N01027.zip</w:t>
        </w:r>
      </w:hyperlink>
      <w:bookmarkEnd w:id="42"/>
      <w:r w:rsidRPr="00CB2242">
        <w:rPr>
          <w:sz w:val="22"/>
          <w:szCs w:val="22"/>
          <w:lang w:eastAsia="ja-JP"/>
        </w:rPr>
        <w:t xml:space="preserve"> </w:t>
      </w:r>
    </w:p>
    <w:p w14:paraId="324FF9EB" w14:textId="77777777" w:rsidR="00CB2242" w:rsidRPr="00CB2242" w:rsidRDefault="00CB2242" w:rsidP="00CB2242">
      <w:pPr>
        <w:widowControl w:val="0"/>
        <w:numPr>
          <w:ilvl w:val="0"/>
          <w:numId w:val="18"/>
        </w:numPr>
        <w:autoSpaceDE w:val="0"/>
        <w:autoSpaceDN w:val="0"/>
        <w:spacing w:before="60" w:after="60"/>
        <w:jc w:val="left"/>
        <w:rPr>
          <w:rFonts w:ascii="Arial" w:eastAsia="Arial" w:hAnsi="Arial" w:cs="Arial"/>
          <w:sz w:val="22"/>
          <w:szCs w:val="22"/>
        </w:rPr>
      </w:pPr>
      <w:bookmarkStart w:id="46" w:name="_Ref187870555"/>
      <w:r w:rsidRPr="00CB2242">
        <w:rPr>
          <w:sz w:val="22"/>
          <w:szCs w:val="22"/>
          <w:lang w:eastAsia="ja-JP"/>
        </w:rPr>
        <w:t>ISO/IEC 23090-5:2023, Information technology — Coded representation of immersive media, Part 5: Visual volumetric video-based coding (V3C) and video-based point cloud compression (V-PCC), Online, https://www.iso.org/standard/83535.</w:t>
      </w:r>
      <w:bookmarkEnd w:id="43"/>
      <w:bookmarkEnd w:id="46"/>
      <w:r w:rsidRPr="00CB2242">
        <w:rPr>
          <w:sz w:val="22"/>
          <w:szCs w:val="22"/>
          <w:lang w:eastAsia="ja-JP"/>
        </w:rPr>
        <w:t>html</w:t>
      </w:r>
      <w:bookmarkEnd w:id="44"/>
      <w:r w:rsidRPr="00CB2242">
        <w:rPr>
          <w:sz w:val="22"/>
          <w:szCs w:val="22"/>
          <w:lang w:eastAsia="ja-JP"/>
        </w:rPr>
        <w:t xml:space="preserve"> </w:t>
      </w:r>
      <w:bookmarkEnd w:id="45"/>
    </w:p>
    <w:p w14:paraId="41337461" w14:textId="77777777" w:rsidR="00CB2242" w:rsidRPr="00CB2242" w:rsidRDefault="00CB2242" w:rsidP="00CB2242">
      <w:pPr>
        <w:widowControl w:val="0"/>
        <w:numPr>
          <w:ilvl w:val="0"/>
          <w:numId w:val="18"/>
        </w:numPr>
        <w:autoSpaceDE w:val="0"/>
        <w:autoSpaceDN w:val="0"/>
        <w:spacing w:before="60" w:after="60"/>
        <w:jc w:val="left"/>
        <w:rPr>
          <w:rFonts w:eastAsia="Arial"/>
          <w:sz w:val="22"/>
          <w:szCs w:val="22"/>
        </w:rPr>
      </w:pPr>
      <w:bookmarkStart w:id="47" w:name="_Ref181209526"/>
      <w:r w:rsidRPr="00CB2242">
        <w:rPr>
          <w:rFonts w:eastAsia="Arial"/>
          <w:sz w:val="22"/>
          <w:szCs w:val="22"/>
        </w:rPr>
        <w:t>ISO/IEC, "ISO/IEC 14496-12:2022 Information technology - Coding of audio-visual objects Part 12: ISO bases media file format," 2022. [Online]. Available: https://www.iso.org/standard/83102.html</w:t>
      </w:r>
      <w:bookmarkEnd w:id="47"/>
    </w:p>
    <w:p w14:paraId="344C5B76" w14:textId="24D2BEFC" w:rsidR="00D70124" w:rsidRPr="00CB2242" w:rsidRDefault="00D70124" w:rsidP="00CB2242">
      <w:pPr>
        <w:widowControl w:val="0"/>
        <w:numPr>
          <w:ilvl w:val="0"/>
          <w:numId w:val="18"/>
        </w:numPr>
        <w:autoSpaceDE w:val="0"/>
        <w:autoSpaceDN w:val="0"/>
        <w:spacing w:before="0" w:after="0"/>
        <w:ind w:left="0" w:firstLine="0"/>
        <w:jc w:val="left"/>
        <w:outlineLvl w:val="0"/>
        <w:rPr>
          <w:rFonts w:ascii="Arial" w:eastAsia="Arial" w:hAnsi="Arial" w:cs="Arial"/>
          <w:b/>
          <w:bCs/>
        </w:rPr>
      </w:pPr>
      <w:r>
        <w:br w:type="page"/>
      </w:r>
    </w:p>
    <w:p w14:paraId="795B4541" w14:textId="1F77B7AA" w:rsidR="00D70124" w:rsidRDefault="00D70124" w:rsidP="00D70124">
      <w:pPr>
        <w:pStyle w:val="1"/>
      </w:pPr>
      <w:r w:rsidRPr="00D70124">
        <w:lastRenderedPageBreak/>
        <w:t xml:space="preserve">[VolSys] On sub-sample usage for submesh in V-DMC carriage </w:t>
      </w:r>
      <w:r>
        <w:t>(m71420)</w:t>
      </w:r>
    </w:p>
    <w:p w14:paraId="03E167E4" w14:textId="7420A211" w:rsidR="00D70124" w:rsidRDefault="00D70124" w:rsidP="00CB2242">
      <w:pPr>
        <w:pStyle w:val="1"/>
        <w:numPr>
          <w:ilvl w:val="0"/>
          <w:numId w:val="0"/>
        </w:numPr>
      </w:pPr>
    </w:p>
    <w:p w14:paraId="35DEDCB5"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lang w:eastAsia="zh-CN"/>
        </w:rPr>
      </w:pPr>
      <w:r w:rsidRPr="00CB2242">
        <w:rPr>
          <w:rFonts w:ascii="Cambria" w:eastAsia="SimSun" w:hAnsi="Cambria" w:cs="Calibri"/>
          <w:b/>
          <w:sz w:val="28"/>
          <w:szCs w:val="28"/>
          <w:lang w:eastAsia="zh-CN"/>
        </w:rPr>
        <w:t>Introduction</w:t>
      </w:r>
    </w:p>
    <w:p w14:paraId="41C5EAEA"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At the MPEG#148 meeting in Antalya, method to store submeshes in sub-samples of a basemesh and/or submesh tracks was proposed in m70103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_Ref181209459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[1]</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w:t>
      </w:r>
    </w:p>
    <w:p w14:paraId="60D1E0B5"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p>
    <w:p w14:paraId="6EA66774" w14:textId="77777777" w:rsidR="00CB2242" w:rsidRPr="00CB2242" w:rsidRDefault="00CB2242" w:rsidP="00CB2242">
      <w:pPr>
        <w:widowControl w:val="0"/>
        <w:autoSpaceDE w:val="0"/>
        <w:autoSpaceDN w:val="0"/>
        <w:spacing w:before="0" w:after="0"/>
        <w:rPr>
          <w:rFonts w:ascii="Arial" w:eastAsia="Arial" w:hAnsi="Arial" w:cs="Arial"/>
          <w:sz w:val="22"/>
          <w:szCs w:val="22"/>
          <w:lang w:eastAsia="ja-JP"/>
        </w:rPr>
      </w:pPr>
      <w:r w:rsidRPr="00CB2242">
        <w:rPr>
          <w:rFonts w:ascii="Arial" w:eastAsia="Arial" w:hAnsi="Arial" w:cs="Arial"/>
          <w:sz w:val="22"/>
          <w:szCs w:val="22"/>
          <w:lang w:eastAsia="ja-JP"/>
        </w:rPr>
        <w:t xml:space="preserve">This contribution provides a background on the need to indicate specific parameter for submeshes carried in sub-sample of basemesh. The use of sub-sample for carrying submesh in submesh track is also described.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_Ref171523001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provides a background on the importance of the specific parameters. Section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_Ref171523012 \r \h  \* MERGEFORMAT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3</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proposes techniques to indicates the specific parameters for submeshes carried in sub-samples in a basemesh and submesh track.</w:t>
      </w:r>
    </w:p>
    <w:p w14:paraId="00DBB5F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eastAsia="ja-JP"/>
        </w:rPr>
      </w:pPr>
    </w:p>
    <w:p w14:paraId="07E0A312"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Background</w:t>
      </w:r>
    </w:p>
    <w:p w14:paraId="4FDC90F4"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Basemesh bitstream format specified in Annex H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xml:space="preserve"> employs two different sub-codecs to code the mesh sequence, namely an intra mesh codec and an inter mesh codec. Some prefix data in the intra/inter mesh payload may be replicated across different submeshes.</w:t>
      </w:r>
    </w:p>
    <w:p w14:paraId="5BB1B472"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 xml:space="preserve">A syntax element is specified in ISO/IEC 23090-29 [2] </w:t>
      </w:r>
      <w:bookmarkStart w:id="48" w:name="_Hlk187943959"/>
      <w:r w:rsidRPr="00CB2242">
        <w:rPr>
          <w:rFonts w:ascii="Arial" w:eastAsia="Arial" w:hAnsi="Arial" w:cs="Arial"/>
          <w:sz w:val="22"/>
          <w:szCs w:val="22"/>
          <w:lang w:eastAsia="ja-JP"/>
        </w:rPr>
        <w:t>b</w:t>
      </w:r>
      <w:r w:rsidRPr="00CB2242">
        <w:rPr>
          <w:rFonts w:ascii="Courier New" w:eastAsia="Arial" w:hAnsi="Courier New" w:cs="Courier New"/>
          <w:sz w:val="22"/>
          <w:szCs w:val="22"/>
          <w:lang w:eastAsia="ja-JP"/>
        </w:rPr>
        <w:t>msps_codec_specific_parameters_present_flag</w:t>
      </w:r>
      <w:bookmarkEnd w:id="48"/>
      <w:r w:rsidRPr="00CB2242">
        <w:rPr>
          <w:rFonts w:ascii="Courier New" w:eastAsia="Arial" w:hAnsi="Courier New" w:cs="Courier New"/>
          <w:sz w:val="22"/>
          <w:szCs w:val="22"/>
          <w:lang w:eastAsia="ja-JP"/>
        </w:rPr>
        <w:t>.</w:t>
      </w:r>
      <w:r w:rsidRPr="00CB2242">
        <w:rPr>
          <w:rFonts w:ascii="Arial" w:eastAsia="Arial" w:hAnsi="Arial" w:cs="Arial"/>
          <w:sz w:val="22"/>
          <w:szCs w:val="22"/>
        </w:rPr>
        <w:t xml:space="preserve"> When</w:t>
      </w:r>
      <w:r w:rsidRPr="00CB2242">
        <w:rPr>
          <w:rFonts w:ascii="Arial" w:eastAsia="Arial" w:hAnsi="Arial" w:cs="Arial"/>
          <w:sz w:val="22"/>
          <w:szCs w:val="22"/>
          <w:lang w:eastAsia="ja-JP"/>
        </w:rPr>
        <w:t xml:space="preserve"> </w:t>
      </w:r>
      <w:r w:rsidRPr="00CB2242">
        <w:rPr>
          <w:rFonts w:ascii="Courier New" w:eastAsia="Arial" w:hAnsi="Courier New" w:cs="Courier New"/>
          <w:sz w:val="22"/>
          <w:szCs w:val="22"/>
          <w:lang w:eastAsia="ja-JP"/>
        </w:rPr>
        <w:t xml:space="preserve">bmsps_codec_specific_parameters_present_flag </w:t>
      </w:r>
      <w:r w:rsidRPr="00CB2242">
        <w:rPr>
          <w:rFonts w:ascii="Arial" w:eastAsia="Arial" w:hAnsi="Arial" w:cs="Arial"/>
          <w:sz w:val="22"/>
          <w:szCs w:val="22"/>
          <w:lang w:eastAsia="ja-JP"/>
        </w:rPr>
        <w:t xml:space="preserve">is equal 1, the basemesh sequence parameter set can carry some prefix data of the coded mesh payload. In order to fully decode the mesh payload, the prefix data is concatenated with the submesh data carried as described in H.9.4.5.2.1. of ISO/IEC 23090-29 </w:t>
      </w:r>
      <w:r w:rsidRPr="00CB2242">
        <w:rPr>
          <w:rFonts w:ascii="Arial" w:eastAsia="Arial" w:hAnsi="Arial" w:cs="Arial"/>
          <w:sz w:val="22"/>
          <w:szCs w:val="22"/>
          <w:lang w:eastAsia="ja-JP"/>
        </w:rPr>
        <w:fldChar w:fldCharType="begin"/>
      </w:r>
      <w:r w:rsidRPr="00CB2242">
        <w:rPr>
          <w:rFonts w:ascii="Arial" w:eastAsia="Arial" w:hAnsi="Arial" w:cs="Arial"/>
          <w:sz w:val="22"/>
          <w:szCs w:val="22"/>
          <w:lang w:eastAsia="ja-JP"/>
        </w:rPr>
        <w:instrText xml:space="preserve"> REF _Ref181209475 \r \h </w:instrText>
      </w:r>
      <w:r w:rsidRPr="00CB2242">
        <w:rPr>
          <w:rFonts w:ascii="Arial" w:eastAsia="Arial" w:hAnsi="Arial" w:cs="Arial"/>
          <w:sz w:val="22"/>
          <w:szCs w:val="22"/>
          <w:lang w:eastAsia="ja-JP"/>
        </w:rPr>
      </w:r>
      <w:r w:rsidRPr="00CB2242">
        <w:rPr>
          <w:rFonts w:ascii="Arial" w:eastAsia="Arial" w:hAnsi="Arial" w:cs="Arial"/>
          <w:sz w:val="22"/>
          <w:szCs w:val="22"/>
          <w:lang w:eastAsia="ja-JP"/>
        </w:rPr>
        <w:fldChar w:fldCharType="separate"/>
      </w:r>
      <w:r w:rsidRPr="00CB2242">
        <w:rPr>
          <w:rFonts w:ascii="Arial" w:eastAsia="Arial" w:hAnsi="Arial" w:cs="Arial"/>
          <w:sz w:val="22"/>
          <w:szCs w:val="22"/>
          <w:lang w:eastAsia="ja-JP"/>
        </w:rPr>
        <w:t>[2]</w:t>
      </w:r>
      <w:r w:rsidRPr="00CB2242">
        <w:rPr>
          <w:rFonts w:ascii="Arial" w:eastAsia="Arial" w:hAnsi="Arial" w:cs="Arial"/>
          <w:sz w:val="22"/>
          <w:szCs w:val="22"/>
          <w:lang w:eastAsia="ja-JP"/>
        </w:rPr>
        <w:fldChar w:fldCharType="end"/>
      </w:r>
      <w:r w:rsidRPr="00CB2242">
        <w:rPr>
          <w:rFonts w:ascii="Arial" w:eastAsia="Arial" w:hAnsi="Arial" w:cs="Arial"/>
          <w:sz w:val="22"/>
          <w:szCs w:val="22"/>
          <w:lang w:eastAsia="ja-JP"/>
        </w:rPr>
        <w:t>. In case, the submesh payload is sent to the decoder for decoding with the prefix data, the decoder will crash.</w:t>
      </w:r>
    </w:p>
    <w:p w14:paraId="4B646CCE" w14:textId="77777777" w:rsidR="00CB2242" w:rsidRPr="00CB2242" w:rsidRDefault="00CB2242" w:rsidP="00CB2242">
      <w:pPr>
        <w:widowControl w:val="0"/>
        <w:autoSpaceDE w:val="0"/>
        <w:autoSpaceDN w:val="0"/>
        <w:spacing w:before="0"/>
        <w:rPr>
          <w:rFonts w:ascii="Arial" w:eastAsia="Arial" w:hAnsi="Arial" w:cs="Arial"/>
          <w:sz w:val="22"/>
          <w:szCs w:val="22"/>
          <w:lang w:eastAsia="ja-JP"/>
        </w:rPr>
      </w:pPr>
      <w:r w:rsidRPr="00CB2242">
        <w:rPr>
          <w:rFonts w:ascii="Arial" w:eastAsia="Arial" w:hAnsi="Arial" w:cs="Arial"/>
          <w:sz w:val="22"/>
          <w:szCs w:val="22"/>
          <w:lang w:eastAsia="ja-JP"/>
        </w:rPr>
        <w:t>Therefore, it is important to determine whether the subsample is self-contained or an additional procedure to concatenate the prefix data with the sub-sample data is needed.</w:t>
      </w:r>
    </w:p>
    <w:p w14:paraId="66AEEA2F"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Proposal</w:t>
      </w:r>
    </w:p>
    <w:p w14:paraId="5F5AF4A0"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Adding specific parameters in SubSampleInformationBox in Basemesh Track</w:t>
      </w:r>
    </w:p>
    <w:p w14:paraId="3F677903"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7F9A4E97"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Basemesh Track may include a set of submeshes. Each submesh in a Basemesh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track, a sub-sample is defined based on the value of the flags field of the sub-sample information box as specified below. The presence of this box is mandatory in the case where more than one submesh is carried in the track. If the sub sample information box is present in a Basemesh track containing submesh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here.</w:t>
      </w:r>
    </w:p>
    <w:p w14:paraId="5DC5E34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BACEE57"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4404764" w14:textId="77777777" w:rsidR="00CB2242" w:rsidRPr="00CB2242" w:rsidRDefault="00CB2242" w:rsidP="00CB2242">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CB2242">
        <w:rPr>
          <w:rFonts w:ascii="Cambria" w:eastAsia="MS Gothic" w:hAnsi="Cambria"/>
          <w:color w:val="243F60"/>
        </w:rPr>
        <w:t xml:space="preserve">7.3.4.4.3.5. Basemesh track and submesh track sub-sample </w:t>
      </w:r>
    </w:p>
    <w:p w14:paraId="30FF7B41"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42841B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track as follows:</w:t>
      </w:r>
    </w:p>
    <w:p w14:paraId="276E89F6"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56AF72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int(16) </w:t>
      </w:r>
      <w:r w:rsidRPr="00CB2242">
        <w:rPr>
          <w:rFonts w:ascii="Courier New" w:eastAsia="Arial" w:hAnsi="Courier New" w:cs="Courier New"/>
          <w:sz w:val="22"/>
          <w:szCs w:val="22"/>
          <w:lang w:val="en-GB"/>
        </w:rPr>
        <w:tab/>
        <w:t>submesh_id;</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r>
      <w:r w:rsidRPr="00CB2242">
        <w:rPr>
          <w:rFonts w:ascii="Courier New" w:eastAsia="Arial" w:hAnsi="Courier New" w:cs="Courier New"/>
          <w:sz w:val="22"/>
          <w:szCs w:val="22"/>
          <w:highlight w:val="yellow"/>
          <w:lang w:val="en-GB"/>
        </w:rPr>
        <w:t xml:space="preserve">unsigned int(1) </w:t>
      </w:r>
      <w:r w:rsidRPr="00CB2242">
        <w:rPr>
          <w:rFonts w:ascii="Courier New" w:eastAsia="Arial" w:hAnsi="Courier New" w:cs="Courier New"/>
          <w:sz w:val="22"/>
          <w:szCs w:val="22"/>
          <w:highlight w:val="yellow"/>
          <w:lang w:val="en-GB"/>
        </w:rPr>
        <w:tab/>
        <w:t>rap_nal_unit_flag;</w:t>
      </w:r>
      <w:r w:rsidRPr="00CB2242">
        <w:rPr>
          <w:rFonts w:ascii="Courier New" w:eastAsia="Arial" w:hAnsi="Courier New" w:cs="Courier New"/>
          <w:sz w:val="22"/>
          <w:szCs w:val="22"/>
          <w:highlight w:val="yellow"/>
          <w:lang w:val="en-GB"/>
        </w:rPr>
        <w:br/>
      </w:r>
      <w:r w:rsidRPr="00CB2242">
        <w:rPr>
          <w:rFonts w:ascii="Courier New" w:eastAsia="Arial" w:hAnsi="Courier New" w:cs="Courier New"/>
          <w:sz w:val="22"/>
          <w:szCs w:val="22"/>
          <w:highlight w:val="yellow"/>
          <w:lang w:val="en-GB"/>
        </w:rPr>
        <w:tab/>
        <w:t xml:space="preserve">unsigned int(1) </w:t>
      </w:r>
      <w:r w:rsidRPr="00CB2242">
        <w:rPr>
          <w:rFonts w:ascii="Courier New" w:eastAsia="Arial" w:hAnsi="Courier New" w:cs="Courier New"/>
          <w:sz w:val="22"/>
          <w:szCs w:val="22"/>
          <w:highlight w:val="yellow"/>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bit(14)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lastRenderedPageBreak/>
        <w:t>}</w:t>
      </w:r>
    </w:p>
    <w:p w14:paraId="23D57F18"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0797F2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600FE74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5D28DFD7"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rPr>
      </w:pPr>
      <w:r w:rsidRPr="00CB2242">
        <w:rPr>
          <w:rFonts w:ascii="Courier New" w:eastAsia="Arial" w:hAnsi="Courier New" w:cs="Courier New"/>
          <w:sz w:val="22"/>
          <w:szCs w:val="22"/>
          <w:lang w:val="en-GB"/>
        </w:rPr>
        <w:t xml:space="preserve">submesh_id </w:t>
      </w:r>
      <w:r w:rsidRPr="00CB2242">
        <w:rPr>
          <w:rFonts w:ascii="Arial" w:eastAsia="Arial" w:hAnsi="Arial" w:cs="Arial"/>
          <w:sz w:val="21"/>
          <w:szCs w:val="21"/>
        </w:rPr>
        <w:t xml:space="preserve">indicates the identifier for a submesh contained in this sub-sample of the basemesh track. </w:t>
      </w:r>
      <w:r w:rsidRPr="00CB2242">
        <w:rPr>
          <w:rFonts w:ascii="Courier New" w:eastAsia="Calibri" w:hAnsi="Courier New"/>
          <w:noProof/>
          <w:sz w:val="22"/>
          <w:szCs w:val="20"/>
          <w:lang w:val="en-GB"/>
        </w:rPr>
        <w:t>submesh_id</w:t>
      </w:r>
      <w:r w:rsidRPr="00CB2242">
        <w:rPr>
          <w:rFonts w:ascii="Arial" w:eastAsia="Arial" w:hAnsi="Arial" w:cs="Arial"/>
          <w:sz w:val="21"/>
          <w:szCs w:val="21"/>
        </w:rPr>
        <w:t xml:space="preserve"> shall be equal to the submesh identifier signaled in the syntax element </w:t>
      </w:r>
      <w:r w:rsidRPr="00CB2242">
        <w:rPr>
          <w:rFonts w:ascii="Courier New" w:eastAsia="SimSun" w:hAnsi="Courier New" w:cs="Arial"/>
          <w:sz w:val="22"/>
          <w:szCs w:val="22"/>
          <w:lang w:eastAsia="zh-CN"/>
        </w:rPr>
        <w:t>bmsi_submesh_id</w:t>
      </w:r>
      <w:r w:rsidRPr="00CB2242">
        <w:rPr>
          <w:rFonts w:ascii="Arial" w:eastAsia="Arial" w:hAnsi="Arial" w:cs="Arial"/>
          <w:sz w:val="21"/>
          <w:szCs w:val="21"/>
        </w:rPr>
        <w:t xml:space="preserve"> syntax element.</w:t>
      </w:r>
    </w:p>
    <w:p w14:paraId="042032C5"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rPr>
      </w:pPr>
    </w:p>
    <w:p w14:paraId="6248661D" w14:textId="77777777" w:rsidR="00CB2242" w:rsidRPr="00CB2242" w:rsidRDefault="00CB2242" w:rsidP="00CB2242">
      <w:pPr>
        <w:widowControl w:val="0"/>
        <w:autoSpaceDE w:val="0"/>
        <w:autoSpaceDN w:val="0"/>
        <w:spacing w:before="0" w:after="0"/>
        <w:ind w:left="426"/>
        <w:jc w:val="left"/>
        <w:rPr>
          <w:rFonts w:ascii="Courier New" w:eastAsia="Arial" w:hAnsi="Courier New" w:cs="Courier New"/>
          <w:sz w:val="22"/>
          <w:szCs w:val="22"/>
          <w:highlight w:val="yellow"/>
        </w:rPr>
      </w:pPr>
      <w:r w:rsidRPr="00CB2242">
        <w:rPr>
          <w:rFonts w:ascii="Courier New" w:eastAsia="Arial" w:hAnsi="Courier New" w:cs="Courier New"/>
          <w:sz w:val="22"/>
          <w:szCs w:val="22"/>
          <w:highlight w:val="yellow"/>
          <w:lang w:val="en-GB"/>
        </w:rPr>
        <w:t>rap_nal_unit_flag</w:t>
      </w:r>
      <w:r w:rsidRPr="00CB2242">
        <w:rPr>
          <w:rFonts w:ascii="Cambria" w:eastAsia="Arial" w:hAnsi="Cambria" w:cs="Arial"/>
          <w:sz w:val="22"/>
          <w:szCs w:val="22"/>
          <w:highlight w:val="yellow"/>
          <w:lang w:val="en-GB"/>
        </w:rPr>
        <w:t xml:space="preserve"> </w:t>
      </w:r>
      <w:r w:rsidRPr="00CB2242">
        <w:rPr>
          <w:rFonts w:ascii="Arial" w:eastAsia="Arial" w:hAnsi="Arial" w:cs="Arial"/>
          <w:sz w:val="21"/>
          <w:szCs w:val="21"/>
          <w:highlight w:val="yellow"/>
        </w:rPr>
        <w:t xml:space="preserve">when this flag is set to 0, this indicates that none of the NAL units in the sub-sample has nal_unit_type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 xml:space="preserve">. Value 1 indicates that all NAL units in the sub-sample have </w:t>
      </w:r>
      <w:r w:rsidRPr="00CB2242">
        <w:rPr>
          <w:rFonts w:ascii="Courier New" w:eastAsia="Arial" w:hAnsi="Courier New" w:cs="Courier New"/>
          <w:sz w:val="22"/>
          <w:szCs w:val="22"/>
          <w:highlight w:val="yellow"/>
        </w:rPr>
        <w:t>nal_unit_type</w:t>
      </w:r>
      <w:r w:rsidRPr="00CB2242">
        <w:rPr>
          <w:rFonts w:ascii="Arial" w:eastAsia="Arial" w:hAnsi="Arial" w:cs="Arial"/>
          <w:sz w:val="21"/>
          <w:szCs w:val="21"/>
          <w:highlight w:val="yellow"/>
        </w:rPr>
        <w:t xml:space="preserve"> equal to BNAL_IDR_W_RADL, BNAL_IDR_N_LP, or BNAL_CRA as specified in ISO/IEC 23090-29 Annex H </w:t>
      </w:r>
      <w:r w:rsidRPr="00CB2242">
        <w:rPr>
          <w:rFonts w:ascii="Arial" w:eastAsia="Arial" w:hAnsi="Arial" w:cs="Arial"/>
          <w:sz w:val="21"/>
          <w:szCs w:val="21"/>
          <w:highlight w:val="yellow"/>
        </w:rPr>
        <w:fldChar w:fldCharType="begin"/>
      </w:r>
      <w:r w:rsidRPr="00CB2242">
        <w:rPr>
          <w:rFonts w:ascii="Arial" w:eastAsia="Arial" w:hAnsi="Arial" w:cs="Arial"/>
          <w:sz w:val="21"/>
          <w:szCs w:val="21"/>
          <w:highlight w:val="yellow"/>
        </w:rPr>
        <w:instrText xml:space="preserve"> REF _Ref181209475 \r \h  \* MERGEFORMAT </w:instrText>
      </w:r>
      <w:r w:rsidRPr="00CB2242">
        <w:rPr>
          <w:rFonts w:ascii="Arial" w:eastAsia="Arial" w:hAnsi="Arial" w:cs="Arial"/>
          <w:sz w:val="21"/>
          <w:szCs w:val="21"/>
          <w:highlight w:val="yellow"/>
        </w:rPr>
      </w:r>
      <w:r w:rsidRPr="00CB2242">
        <w:rPr>
          <w:rFonts w:ascii="Arial" w:eastAsia="Arial" w:hAnsi="Arial" w:cs="Arial"/>
          <w:sz w:val="21"/>
          <w:szCs w:val="21"/>
          <w:highlight w:val="yellow"/>
        </w:rPr>
        <w:fldChar w:fldCharType="separate"/>
      </w:r>
      <w:r w:rsidRPr="00CB2242">
        <w:rPr>
          <w:rFonts w:ascii="Arial" w:eastAsia="Arial" w:hAnsi="Arial" w:cs="Arial"/>
          <w:sz w:val="21"/>
          <w:szCs w:val="21"/>
          <w:highlight w:val="yellow"/>
        </w:rPr>
        <w:t>[2]</w:t>
      </w:r>
      <w:r w:rsidRPr="00CB2242">
        <w:rPr>
          <w:rFonts w:ascii="Arial" w:eastAsia="Arial" w:hAnsi="Arial" w:cs="Arial"/>
          <w:sz w:val="21"/>
          <w:szCs w:val="21"/>
          <w:highlight w:val="yellow"/>
        </w:rPr>
        <w:fldChar w:fldCharType="end"/>
      </w:r>
      <w:r w:rsidRPr="00CB2242">
        <w:rPr>
          <w:rFonts w:ascii="Arial" w:eastAsia="Arial" w:hAnsi="Arial" w:cs="Arial"/>
          <w:sz w:val="21"/>
          <w:szCs w:val="21"/>
          <w:highlight w:val="yellow"/>
        </w:rPr>
        <w:t>.</w:t>
      </w:r>
    </w:p>
    <w:p w14:paraId="0E82495E"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highlight w:val="yellow"/>
          <w:lang w:val="en-GB"/>
        </w:rPr>
      </w:pPr>
    </w:p>
    <w:p w14:paraId="37456507"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r w:rsidRPr="00CB2242">
        <w:rPr>
          <w:rFonts w:ascii="Courier New" w:eastAsia="Arial" w:hAnsi="Courier New" w:cs="Courier New"/>
          <w:sz w:val="22"/>
          <w:szCs w:val="22"/>
          <w:highlight w:val="yellow"/>
          <w:lang w:val="en-GB"/>
        </w:rPr>
        <w:t>submesh_self_contained_flag</w:t>
      </w:r>
      <w:r w:rsidRPr="00CB2242">
        <w:rPr>
          <w:rFonts w:ascii="Arial" w:eastAsia="Arial" w:hAnsi="Arial" w:cs="Arial"/>
          <w:sz w:val="21"/>
          <w:szCs w:val="21"/>
          <w:highlight w:val="yellow"/>
          <w:lang w:val="en-GB"/>
        </w:rPr>
        <w:t xml:space="preserve"> equal to 0 indicates that some data e.g. prefix data for each submesh is present as specified in Basemesh sequence parameter set in ISO/IEC 23090-29</w:t>
      </w:r>
      <w:sdt>
        <w:sdtPr>
          <w:rPr>
            <w:rFonts w:ascii="Arial" w:eastAsia="Arial" w:hAnsi="Arial" w:cs="Arial"/>
            <w:sz w:val="21"/>
            <w:szCs w:val="21"/>
            <w:highlight w:val="yellow"/>
            <w:lang w:val="en-GB"/>
          </w:rPr>
          <w:id w:val="374126997"/>
          <w:citation/>
        </w:sdtPr>
        <w:sdtEndPr/>
        <w:sdtContent>
          <w:r w:rsidRPr="00CB2242">
            <w:rPr>
              <w:rFonts w:ascii="Arial" w:eastAsia="Arial" w:hAnsi="Arial" w:cs="Arial"/>
              <w:sz w:val="21"/>
              <w:szCs w:val="21"/>
              <w:highlight w:val="yellow"/>
              <w:lang w:val="en-GB"/>
            </w:rPr>
            <w:fldChar w:fldCharType="begin"/>
          </w:r>
          <w:r w:rsidRPr="00CB2242">
            <w:rPr>
              <w:rFonts w:ascii="Arial" w:eastAsia="Arial" w:hAnsi="Arial" w:cs="Arial"/>
              <w:sz w:val="21"/>
              <w:szCs w:val="21"/>
              <w:highlight w:val="yellow"/>
            </w:rPr>
            <w:instrText xml:space="preserve"> CITATION WG0242 \l 1033 </w:instrText>
          </w:r>
          <w:r w:rsidRPr="00CB2242">
            <w:rPr>
              <w:rFonts w:ascii="Arial" w:eastAsia="Arial" w:hAnsi="Arial" w:cs="Arial"/>
              <w:sz w:val="21"/>
              <w:szCs w:val="21"/>
              <w:highlight w:val="yellow"/>
              <w:lang w:val="en-GB"/>
            </w:rPr>
            <w:fldChar w:fldCharType="separate"/>
          </w:r>
          <w:r w:rsidRPr="00CB2242">
            <w:rPr>
              <w:rFonts w:ascii="Arial" w:eastAsia="Arial" w:hAnsi="Arial" w:cs="Arial"/>
              <w:noProof/>
              <w:sz w:val="21"/>
              <w:szCs w:val="21"/>
              <w:highlight w:val="yellow"/>
            </w:rPr>
            <w:t xml:space="preserve"> [1]</w:t>
          </w:r>
          <w:r w:rsidRPr="00CB2242">
            <w:rPr>
              <w:rFonts w:ascii="Arial" w:eastAsia="Arial" w:hAnsi="Arial" w:cs="Arial"/>
              <w:sz w:val="21"/>
              <w:szCs w:val="21"/>
              <w:highlight w:val="yellow"/>
              <w:lang w:val="en-GB"/>
            </w:rPr>
            <w:fldChar w:fldCharType="end"/>
          </w:r>
        </w:sdtContent>
      </w:sdt>
      <w:r w:rsidRPr="00CB2242">
        <w:rPr>
          <w:rFonts w:ascii="Arial" w:eastAsia="Arial" w:hAnsi="Arial" w:cs="Arial"/>
          <w:sz w:val="21"/>
          <w:szCs w:val="21"/>
          <w:highlight w:val="yellow"/>
          <w:lang w:val="en-GB"/>
        </w:rPr>
        <w:t>.</w:t>
      </w:r>
      <w:r w:rsidRPr="00CB2242">
        <w:rPr>
          <w:rFonts w:ascii="Cambria" w:eastAsia="Arial" w:hAnsi="Cambria" w:cs="Arial"/>
          <w:sz w:val="21"/>
          <w:szCs w:val="21"/>
          <w:highlight w:val="yellow"/>
          <w:lang w:val="en-GB"/>
        </w:rPr>
        <w:t xml:space="preserve"> </w:t>
      </w:r>
      <w:r w:rsidRPr="00CB2242">
        <w:rPr>
          <w:rFonts w:ascii="Courier New" w:eastAsia="Calibri" w:hAnsi="Courier New"/>
          <w:noProof/>
          <w:sz w:val="22"/>
          <w:szCs w:val="20"/>
          <w:highlight w:val="yellow"/>
          <w:lang w:val="en-GB"/>
        </w:rPr>
        <w:t>submesh_self_contained_flag</w:t>
      </w:r>
      <w:r w:rsidRPr="00CB2242">
        <w:rPr>
          <w:rFonts w:ascii="Arial" w:eastAsia="Arial" w:hAnsi="Arial" w:cs="Arial"/>
          <w:sz w:val="21"/>
          <w:szCs w:val="21"/>
          <w:highlight w:val="yellow"/>
          <w:lang w:val="en-GB"/>
        </w:rPr>
        <w:t xml:space="preserve"> equal to 1 indicates that each sub-sample in the sample of the Basemesh Track is self-contained.</w:t>
      </w:r>
    </w:p>
    <w:p w14:paraId="7C419B20"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7BE915CE"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37F6715A" w14:textId="77777777" w:rsidR="00CB2242" w:rsidRPr="00CB2242" w:rsidRDefault="00CB2242" w:rsidP="00CB2242">
      <w:pPr>
        <w:keepNext/>
        <w:keepLines/>
        <w:widowControl w:val="0"/>
        <w:numPr>
          <w:ilvl w:val="1"/>
          <w:numId w:val="21"/>
        </w:numPr>
        <w:autoSpaceDE w:val="0"/>
        <w:autoSpaceDN w:val="0"/>
        <w:spacing w:before="40" w:after="0"/>
        <w:jc w:val="left"/>
        <w:outlineLvl w:val="1"/>
        <w:rPr>
          <w:rFonts w:ascii="Cambria" w:eastAsia="SimSun" w:hAnsi="Cambria" w:cs="Calibri"/>
          <w:b/>
          <w:bCs/>
          <w:sz w:val="28"/>
          <w:szCs w:val="28"/>
          <w:lang w:eastAsia="zh-CN"/>
        </w:rPr>
      </w:pPr>
      <w:r w:rsidRPr="00CB2242">
        <w:rPr>
          <w:rFonts w:ascii="Cambria" w:eastAsia="SimSun" w:hAnsi="Cambria" w:cs="Calibri"/>
          <w:b/>
          <w:bCs/>
          <w:sz w:val="28"/>
          <w:szCs w:val="28"/>
          <w:lang w:eastAsia="zh-CN"/>
        </w:rPr>
        <w:t>Codec specific parameters for Submesh track</w:t>
      </w:r>
    </w:p>
    <w:p w14:paraId="04676ABB" w14:textId="77777777" w:rsidR="00CB2242" w:rsidRPr="00CB2242" w:rsidRDefault="00CB2242" w:rsidP="00CB2242">
      <w:pPr>
        <w:widowControl w:val="0"/>
        <w:autoSpaceDE w:val="0"/>
        <w:autoSpaceDN w:val="0"/>
        <w:spacing w:before="0" w:after="0"/>
        <w:ind w:left="360"/>
        <w:jc w:val="left"/>
        <w:rPr>
          <w:rFonts w:ascii="Arial" w:eastAsia="Arial" w:hAnsi="Arial" w:cs="Arial"/>
          <w:sz w:val="22"/>
          <w:szCs w:val="22"/>
          <w:lang w:eastAsia="zh-CN"/>
        </w:rPr>
      </w:pPr>
    </w:p>
    <w:p w14:paraId="0E764408"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 xml:space="preserve">A sample in a submesh track may include a set of submeshes. Each submesh in a submesh track is a sub-sample. For the use of the </w:t>
      </w:r>
      <w:r w:rsidRPr="00CB2242">
        <w:rPr>
          <w:rFonts w:ascii="Courier New" w:eastAsia="SimSun" w:hAnsi="Courier New" w:cs="Arial"/>
          <w:sz w:val="22"/>
          <w:szCs w:val="22"/>
          <w:lang w:eastAsia="zh-CN"/>
        </w:rPr>
        <w:t>SubSampleInformationBox</w:t>
      </w:r>
      <w:r w:rsidRPr="00CB2242">
        <w:rPr>
          <w:rFonts w:ascii="Arial" w:eastAsia="Arial" w:hAnsi="Arial" w:cs="Arial"/>
          <w:sz w:val="22"/>
          <w:szCs w:val="22"/>
        </w:rPr>
        <w:t xml:space="preserve">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 xml:space="preserve"> in a </w:t>
      </w:r>
      <w:proofErr w:type="spellStart"/>
      <w:r w:rsidRPr="00CB2242">
        <w:rPr>
          <w:rFonts w:ascii="Arial" w:eastAsia="Arial" w:hAnsi="Arial" w:cs="Arial"/>
          <w:sz w:val="22"/>
          <w:szCs w:val="22"/>
        </w:rPr>
        <w:t>Basemesh</w:t>
      </w:r>
      <w:proofErr w:type="spellEnd"/>
      <w:r w:rsidRPr="00CB2242">
        <w:rPr>
          <w:rFonts w:ascii="Arial" w:eastAsia="Arial" w:hAnsi="Arial" w:cs="Arial"/>
          <w:sz w:val="22"/>
          <w:szCs w:val="22"/>
        </w:rPr>
        <w:t xml:space="preserve"> submesh track, a sub-sample is defined based on the value of the flags field of the sub-sample information box as specified below. The presence of this box is mandatory in the case where more than one submesh is carried in the track.</w:t>
      </w:r>
    </w:p>
    <w:p w14:paraId="6A1C8DF1" w14:textId="77777777" w:rsidR="00CB2242" w:rsidRPr="00CB2242" w:rsidRDefault="00CB2242" w:rsidP="00CB2242">
      <w:pPr>
        <w:widowControl w:val="0"/>
        <w:autoSpaceDE w:val="0"/>
        <w:autoSpaceDN w:val="0"/>
        <w:spacing w:before="0" w:after="0"/>
        <w:rPr>
          <w:rFonts w:ascii="Arial" w:eastAsia="Arial" w:hAnsi="Arial" w:cs="Arial"/>
          <w:sz w:val="22"/>
          <w:szCs w:val="22"/>
        </w:rPr>
      </w:pPr>
    </w:p>
    <w:p w14:paraId="647E48BD" w14:textId="77777777" w:rsidR="00CB2242" w:rsidRPr="00CB2242" w:rsidRDefault="00CB2242" w:rsidP="00CB2242">
      <w:pPr>
        <w:widowControl w:val="0"/>
        <w:autoSpaceDE w:val="0"/>
        <w:autoSpaceDN w:val="0"/>
        <w:spacing w:before="0" w:after="0"/>
        <w:rPr>
          <w:rFonts w:ascii="Arial" w:eastAsia="Arial" w:hAnsi="Arial" w:cs="Arial"/>
          <w:sz w:val="22"/>
          <w:szCs w:val="22"/>
        </w:rPr>
      </w:pPr>
      <w:r w:rsidRPr="00CB2242">
        <w:rPr>
          <w:rFonts w:ascii="Arial" w:eastAsia="Arial" w:hAnsi="Arial" w:cs="Arial"/>
          <w:sz w:val="22"/>
          <w:szCs w:val="22"/>
        </w:rPr>
        <w:t>If the</w:t>
      </w:r>
      <w:r w:rsidRPr="00CB2242">
        <w:rPr>
          <w:rFonts w:ascii="Courier New" w:eastAsia="Calibri" w:hAnsi="Courier New"/>
          <w:noProof/>
          <w:sz w:val="22"/>
          <w:szCs w:val="20"/>
          <w:lang w:val="en-GB"/>
        </w:rPr>
        <w:t xml:space="preserve"> SubSampleInformationBox</w:t>
      </w:r>
      <w:r w:rsidRPr="00CB2242">
        <w:rPr>
          <w:rFonts w:ascii="Arial" w:eastAsia="Arial" w:hAnsi="Arial" w:cs="Arial"/>
          <w:sz w:val="22"/>
          <w:szCs w:val="22"/>
        </w:rPr>
        <w:t xml:space="preserve"> is present in a submesh track containing data for more than one submesh, the </w:t>
      </w:r>
      <w:r w:rsidRPr="00CB2242">
        <w:rPr>
          <w:rFonts w:ascii="Courier New" w:eastAsia="SimSun" w:hAnsi="Courier New" w:cs="Arial"/>
          <w:sz w:val="22"/>
          <w:szCs w:val="22"/>
          <w:lang w:eastAsia="zh-CN"/>
        </w:rPr>
        <w:t>codec_specific_parameters</w:t>
      </w:r>
      <w:r w:rsidRPr="00CB2242">
        <w:rPr>
          <w:rFonts w:ascii="Arial" w:eastAsia="Arial" w:hAnsi="Arial" w:cs="Arial"/>
          <w:sz w:val="22"/>
          <w:szCs w:val="22"/>
        </w:rPr>
        <w:t xml:space="preserve"> field in the box shall have the semantics defined below.</w:t>
      </w:r>
    </w:p>
    <w:p w14:paraId="5BB973F8" w14:textId="77777777" w:rsidR="00CB2242" w:rsidRPr="00CB2242" w:rsidRDefault="00CB2242" w:rsidP="00CB2242">
      <w:pPr>
        <w:widowControl w:val="0"/>
        <w:autoSpaceDE w:val="0"/>
        <w:autoSpaceDN w:val="0"/>
        <w:spacing w:before="0" w:after="0"/>
        <w:jc w:val="left"/>
        <w:rPr>
          <w:rFonts w:ascii="Courier New" w:eastAsia="SimSun" w:hAnsi="Courier New" w:cs="Arial"/>
          <w:sz w:val="22"/>
          <w:szCs w:val="22"/>
          <w:lang w:eastAsia="zh-CN"/>
        </w:rPr>
      </w:pPr>
    </w:p>
    <w:p w14:paraId="74A2CDD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Courier New" w:eastAsia="SimSun" w:hAnsi="Courier New" w:cs="Arial"/>
          <w:sz w:val="22"/>
          <w:szCs w:val="22"/>
          <w:lang w:eastAsia="zh-CN"/>
        </w:rPr>
        <w:t>flags</w:t>
      </w:r>
      <w:r w:rsidRPr="00CB2242">
        <w:rPr>
          <w:rFonts w:ascii="Arial" w:eastAsia="Arial" w:hAnsi="Arial" w:cs="Arial"/>
          <w:sz w:val="22"/>
          <w:szCs w:val="22"/>
        </w:rPr>
        <w:t xml:space="preserve"> specifies the type of sub-sample information given in this box. If the value of flags is </w:t>
      </w:r>
    </w:p>
    <w:p w14:paraId="24C01F74"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0, then a sub-sample contains one Submesh NAL unit in a set of submeshes in a sample of a Submesh track. Values other than 0 are reserved for future use.</w:t>
      </w:r>
    </w:p>
    <w:p w14:paraId="79837755"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4386020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subsample_priority</w:t>
      </w:r>
      <w:r w:rsidRPr="00CB2242">
        <w:rPr>
          <w:rFonts w:ascii="Arial" w:eastAsia="Arial" w:hAnsi="Arial" w:cs="Arial"/>
          <w:sz w:val="22"/>
          <w:szCs w:val="22"/>
        </w:rPr>
        <w:t xml:space="preserve"> field shall be set to a value in accordance with the specification of this field in ISO/IEC 14496-12 </w:t>
      </w:r>
      <w:r w:rsidRPr="00CB2242">
        <w:rPr>
          <w:rFonts w:ascii="Arial" w:eastAsia="Arial" w:hAnsi="Arial" w:cs="Arial"/>
          <w:sz w:val="22"/>
          <w:szCs w:val="22"/>
        </w:rPr>
        <w:fldChar w:fldCharType="begin"/>
      </w:r>
      <w:r w:rsidRPr="00CB2242">
        <w:rPr>
          <w:rFonts w:ascii="Arial" w:eastAsia="Arial" w:hAnsi="Arial" w:cs="Arial"/>
          <w:sz w:val="22"/>
          <w:szCs w:val="22"/>
        </w:rPr>
        <w:instrText xml:space="preserve"> REF _Ref181209526 \r \h </w:instrText>
      </w:r>
      <w:r w:rsidRPr="00CB2242">
        <w:rPr>
          <w:rFonts w:ascii="Arial" w:eastAsia="Arial" w:hAnsi="Arial" w:cs="Arial"/>
          <w:sz w:val="22"/>
          <w:szCs w:val="22"/>
        </w:rPr>
      </w:r>
      <w:r w:rsidRPr="00CB2242">
        <w:rPr>
          <w:rFonts w:ascii="Arial" w:eastAsia="Arial" w:hAnsi="Arial" w:cs="Arial"/>
          <w:sz w:val="22"/>
          <w:szCs w:val="22"/>
        </w:rPr>
        <w:fldChar w:fldCharType="separate"/>
      </w:r>
      <w:r w:rsidRPr="00CB2242">
        <w:rPr>
          <w:rFonts w:ascii="Arial" w:eastAsia="Arial" w:hAnsi="Arial" w:cs="Arial"/>
          <w:sz w:val="22"/>
          <w:szCs w:val="22"/>
        </w:rPr>
        <w:t>[3]</w:t>
      </w:r>
      <w:r w:rsidRPr="00CB2242">
        <w:rPr>
          <w:rFonts w:ascii="Arial" w:eastAsia="Arial" w:hAnsi="Arial" w:cs="Arial"/>
          <w:sz w:val="22"/>
          <w:szCs w:val="22"/>
        </w:rPr>
        <w:fldChar w:fldCharType="end"/>
      </w:r>
      <w:r w:rsidRPr="00CB2242">
        <w:rPr>
          <w:rFonts w:ascii="Arial" w:eastAsia="Arial" w:hAnsi="Arial" w:cs="Arial"/>
          <w:sz w:val="22"/>
          <w:szCs w:val="22"/>
        </w:rPr>
        <w:t>.</w:t>
      </w:r>
    </w:p>
    <w:p w14:paraId="07095E1B"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0D6BD9D3"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w:eastAsia="Arial" w:hAnsi="Courier" w:cs="Courier"/>
          <w:sz w:val="22"/>
          <w:szCs w:val="22"/>
        </w:rPr>
        <w:t>discardable</w:t>
      </w:r>
      <w:r w:rsidRPr="00CB2242">
        <w:rPr>
          <w:rFonts w:ascii="Arial" w:eastAsia="Arial" w:hAnsi="Arial" w:cs="Arial"/>
          <w:sz w:val="22"/>
          <w:szCs w:val="22"/>
        </w:rPr>
        <w:t xml:space="preserve"> field shall be set to 1 only if this sample is still decodable if this sub-sample is discarded</w:t>
      </w:r>
    </w:p>
    <w:p w14:paraId="7D9026FA"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p>
    <w:p w14:paraId="1E342EEC" w14:textId="77777777" w:rsidR="00CB2242" w:rsidRPr="00CB2242" w:rsidRDefault="00CB2242" w:rsidP="00CB2242">
      <w:pPr>
        <w:widowControl w:val="0"/>
        <w:autoSpaceDE w:val="0"/>
        <w:autoSpaceDN w:val="0"/>
        <w:spacing w:before="0" w:after="0"/>
        <w:jc w:val="left"/>
        <w:rPr>
          <w:rFonts w:ascii="Arial" w:eastAsia="Arial" w:hAnsi="Arial" w:cs="Arial"/>
          <w:sz w:val="22"/>
          <w:szCs w:val="22"/>
        </w:rPr>
      </w:pPr>
      <w:r w:rsidRPr="00CB2242">
        <w:rPr>
          <w:rFonts w:ascii="Arial" w:eastAsia="Arial" w:hAnsi="Arial" w:cs="Arial"/>
          <w:sz w:val="22"/>
          <w:szCs w:val="22"/>
        </w:rPr>
        <w:t xml:space="preserve">The </w:t>
      </w:r>
      <w:r w:rsidRPr="00CB2242">
        <w:rPr>
          <w:rFonts w:ascii="Courier New" w:eastAsia="Arial" w:hAnsi="Courier New"/>
          <w:noProof/>
          <w:sz w:val="22"/>
          <w:szCs w:val="22"/>
          <w:lang w:val="en-GB" w:eastAsia="ja-JP"/>
        </w:rPr>
        <w:t xml:space="preserve">codec_specific_parameters </w:t>
      </w:r>
      <w:r w:rsidRPr="00CB2242">
        <w:rPr>
          <w:rFonts w:ascii="Arial" w:eastAsia="Arial" w:hAnsi="Arial" w:cs="Arial"/>
          <w:sz w:val="22"/>
          <w:szCs w:val="22"/>
        </w:rPr>
        <w:t xml:space="preserve">field of the </w:t>
      </w:r>
      <w:r w:rsidRPr="00CB2242">
        <w:rPr>
          <w:rFonts w:ascii="Courier New" w:eastAsia="Arial" w:hAnsi="Courier New"/>
          <w:noProof/>
          <w:sz w:val="22"/>
          <w:szCs w:val="22"/>
          <w:lang w:val="en-GB" w:eastAsia="ja-JP"/>
        </w:rPr>
        <w:t>SubSampleInformationBox</w:t>
      </w:r>
      <w:r w:rsidRPr="00CB2242">
        <w:rPr>
          <w:rFonts w:ascii="Arial" w:eastAsia="Arial" w:hAnsi="Arial" w:cs="Arial"/>
          <w:sz w:val="22"/>
          <w:szCs w:val="22"/>
        </w:rPr>
        <w:t xml:space="preserve"> is defined for Basemesh bitstream as follows:</w:t>
      </w:r>
    </w:p>
    <w:p w14:paraId="52F8CF00"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2E2A26D7" w14:textId="77777777" w:rsidR="00CB2242" w:rsidRPr="00CB2242" w:rsidRDefault="00CB2242" w:rsidP="00CB2242">
      <w:pPr>
        <w:widowControl w:val="0"/>
        <w:autoSpaceDE w:val="0"/>
        <w:autoSpaceDN w:val="0"/>
        <w:spacing w:before="0" w:after="0"/>
        <w:ind w:left="288"/>
        <w:jc w:val="left"/>
        <w:rPr>
          <w:rFonts w:ascii="Courier New" w:eastAsia="Arial" w:hAnsi="Courier New" w:cs="Courier New"/>
          <w:sz w:val="22"/>
          <w:szCs w:val="22"/>
          <w:lang w:val="en-GB"/>
        </w:rPr>
      </w:pPr>
      <w:r w:rsidRPr="00CB2242">
        <w:rPr>
          <w:rFonts w:ascii="Courier New" w:eastAsia="Arial" w:hAnsi="Courier New" w:cs="Courier New"/>
          <w:sz w:val="22"/>
          <w:szCs w:val="22"/>
          <w:lang w:val="en-GB"/>
        </w:rPr>
        <w:t>if (flags == 0) {</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rap_nal_unit_flag;</w:t>
      </w:r>
      <w:r w:rsidRPr="00CB2242">
        <w:rPr>
          <w:rFonts w:ascii="Courier New" w:eastAsia="Arial" w:hAnsi="Courier New" w:cs="Courier New"/>
          <w:sz w:val="22"/>
          <w:szCs w:val="22"/>
          <w:lang w:val="en-GB"/>
        </w:rPr>
        <w:br/>
      </w:r>
      <w:r w:rsidRPr="00CB2242">
        <w:rPr>
          <w:rFonts w:ascii="Courier New" w:eastAsia="Arial" w:hAnsi="Courier New" w:cs="Courier New"/>
          <w:sz w:val="22"/>
          <w:szCs w:val="22"/>
          <w:lang w:val="en-GB"/>
        </w:rPr>
        <w:tab/>
        <w:t xml:space="preserve">unsigned int(1) </w:t>
      </w:r>
      <w:r w:rsidRPr="00CB2242">
        <w:rPr>
          <w:rFonts w:ascii="Courier New" w:eastAsia="Arial" w:hAnsi="Courier New" w:cs="Courier New"/>
          <w:sz w:val="22"/>
          <w:szCs w:val="22"/>
          <w:lang w:val="en-GB"/>
        </w:rPr>
        <w:tab/>
        <w:t>submesh_self_contained_flag;</w:t>
      </w:r>
      <w:r w:rsidRPr="00CB2242">
        <w:rPr>
          <w:rFonts w:ascii="Courier New" w:eastAsia="Arial" w:hAnsi="Courier New" w:cs="Courier New"/>
          <w:sz w:val="22"/>
          <w:szCs w:val="22"/>
          <w:lang w:val="en-GB" w:eastAsia="zh-CN"/>
        </w:rPr>
        <w:br/>
      </w:r>
      <w:r w:rsidRPr="00CB2242">
        <w:rPr>
          <w:rFonts w:ascii="Courier New" w:eastAsia="Arial" w:hAnsi="Courier New" w:cs="Courier New"/>
          <w:sz w:val="22"/>
          <w:szCs w:val="22"/>
          <w:lang w:val="en-GB"/>
        </w:rPr>
        <w:tab/>
        <w:t xml:space="preserve">bit(30) </w:t>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r>
      <w:r w:rsidRPr="00CB2242">
        <w:rPr>
          <w:rFonts w:ascii="Courier New" w:eastAsia="Arial" w:hAnsi="Courier New" w:cs="Courier New"/>
          <w:sz w:val="22"/>
          <w:szCs w:val="22"/>
          <w:lang w:val="en-GB"/>
        </w:rPr>
        <w:tab/>
        <w:t>reserved = 0;</w:t>
      </w:r>
      <w:r w:rsidRPr="00CB2242">
        <w:rPr>
          <w:rFonts w:ascii="Courier New" w:eastAsia="Arial" w:hAnsi="Courier New" w:cs="Courier New"/>
          <w:sz w:val="22"/>
          <w:szCs w:val="22"/>
          <w:lang w:val="en-GB"/>
        </w:rPr>
        <w:br/>
        <w:t>}</w:t>
      </w:r>
    </w:p>
    <w:p w14:paraId="2220D8E7"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12DE4BE"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The semantics of the above fields are:</w:t>
      </w:r>
    </w:p>
    <w:p w14:paraId="38AD2A29"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66373844"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rap_nal_unit_flag</w:t>
      </w:r>
      <w:r w:rsidRPr="00CB2242">
        <w:rPr>
          <w:rFonts w:ascii="Cambria" w:eastAsia="Arial" w:hAnsi="Cambria" w:cs="Arial"/>
          <w:sz w:val="22"/>
          <w:szCs w:val="22"/>
          <w:lang w:val="en-GB"/>
        </w:rPr>
        <w:t xml:space="preserve"> </w:t>
      </w:r>
      <w:r w:rsidRPr="00CB2242">
        <w:rPr>
          <w:rFonts w:ascii="Arial" w:eastAsia="Arial" w:hAnsi="Arial" w:cs="Arial"/>
          <w:sz w:val="21"/>
          <w:szCs w:val="21"/>
          <w:lang w:val="en-GB"/>
        </w:rPr>
        <w:t xml:space="preserve">When this flag is set to 0, this indicates that none of the NAL units in the </w:t>
      </w:r>
      <w:r w:rsidRPr="00CB2242">
        <w:rPr>
          <w:rFonts w:ascii="Arial" w:eastAsia="Arial" w:hAnsi="Arial" w:cs="Arial"/>
          <w:sz w:val="21"/>
          <w:szCs w:val="21"/>
          <w:lang w:val="en-GB"/>
        </w:rPr>
        <w:lastRenderedPageBreak/>
        <w:t xml:space="preserve">sub-sample has nal_unit_type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 xml:space="preserve">. Value 1 indicates that all NAL units in the sub-sample have </w:t>
      </w:r>
      <w:r w:rsidRPr="00CB2242">
        <w:rPr>
          <w:rFonts w:ascii="Courier New" w:eastAsia="Arial" w:hAnsi="Courier New" w:cs="Courier New"/>
          <w:sz w:val="22"/>
          <w:szCs w:val="22"/>
          <w:lang w:val="en-GB"/>
        </w:rPr>
        <w:t>nal_unit_type</w:t>
      </w:r>
      <w:r w:rsidRPr="00CB2242">
        <w:rPr>
          <w:rFonts w:ascii="Arial" w:eastAsia="Arial" w:hAnsi="Arial" w:cs="Arial"/>
          <w:sz w:val="21"/>
          <w:szCs w:val="21"/>
          <w:lang w:val="en-GB"/>
        </w:rPr>
        <w:t xml:space="preserve"> equal to BNAL_IDR_W_RADL, BNAL_IDR_N_LP, or BNAL_CRA as specified in ISO/IEC 23090-29 Annex H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p>
    <w:p w14:paraId="6F766C94" w14:textId="77777777" w:rsidR="00CB2242" w:rsidRPr="00CB2242" w:rsidRDefault="00CB2242" w:rsidP="00CB2242">
      <w:pPr>
        <w:widowControl w:val="0"/>
        <w:autoSpaceDE w:val="0"/>
        <w:autoSpaceDN w:val="0"/>
        <w:spacing w:before="0" w:after="0"/>
        <w:ind w:left="426"/>
        <w:jc w:val="left"/>
        <w:rPr>
          <w:rFonts w:ascii="Arial" w:eastAsia="Arial" w:hAnsi="Arial" w:cs="Arial"/>
          <w:sz w:val="22"/>
          <w:szCs w:val="22"/>
          <w:lang w:val="en-GB"/>
        </w:rPr>
      </w:pPr>
    </w:p>
    <w:p w14:paraId="2D306ED7" w14:textId="77777777" w:rsidR="00CB2242" w:rsidRPr="00CB2242" w:rsidRDefault="00CB2242" w:rsidP="00CB2242">
      <w:pPr>
        <w:widowControl w:val="0"/>
        <w:autoSpaceDE w:val="0"/>
        <w:autoSpaceDN w:val="0"/>
        <w:spacing w:before="0" w:after="0"/>
        <w:ind w:left="426"/>
        <w:jc w:val="left"/>
        <w:rPr>
          <w:rFonts w:ascii="Cambria" w:eastAsia="Arial" w:hAnsi="Cambria"/>
          <w:sz w:val="22"/>
          <w:szCs w:val="22"/>
          <w:lang w:val="en-GB"/>
        </w:rPr>
      </w:pPr>
      <w:r w:rsidRPr="00CB2242">
        <w:rPr>
          <w:rFonts w:ascii="Courier New" w:eastAsia="Arial" w:hAnsi="Courier New" w:cs="Courier New"/>
          <w:sz w:val="22"/>
          <w:szCs w:val="22"/>
          <w:lang w:val="en-GB"/>
        </w:rPr>
        <w:t>submesh_self_contained_flag</w:t>
      </w:r>
      <w:r w:rsidRPr="00CB2242">
        <w:rPr>
          <w:rFonts w:ascii="Arial" w:eastAsia="Arial" w:hAnsi="Arial" w:cs="Arial"/>
          <w:sz w:val="21"/>
          <w:szCs w:val="21"/>
          <w:lang w:val="en-GB"/>
        </w:rPr>
        <w:t xml:space="preserve"> equal to 0 indicates that some data e.g. prefix data for each submesh is present as specified in Basemesh sequence parameter set in ISO/IEC 23090-29 </w:t>
      </w:r>
      <w:r w:rsidRPr="00CB2242">
        <w:rPr>
          <w:rFonts w:ascii="Arial" w:eastAsia="Arial" w:hAnsi="Arial" w:cs="Arial"/>
          <w:sz w:val="21"/>
          <w:szCs w:val="21"/>
          <w:lang w:val="en-GB"/>
        </w:rPr>
        <w:fldChar w:fldCharType="begin"/>
      </w:r>
      <w:r w:rsidRPr="00CB2242">
        <w:rPr>
          <w:rFonts w:ascii="Arial" w:eastAsia="Arial" w:hAnsi="Arial" w:cs="Arial"/>
          <w:sz w:val="21"/>
          <w:szCs w:val="21"/>
          <w:lang w:val="en-GB"/>
        </w:rPr>
        <w:instrText xml:space="preserve"> REF _Ref181209475 \r \h </w:instrText>
      </w:r>
      <w:r w:rsidRPr="00CB2242">
        <w:rPr>
          <w:rFonts w:ascii="Arial" w:eastAsia="Arial" w:hAnsi="Arial" w:cs="Arial"/>
          <w:sz w:val="21"/>
          <w:szCs w:val="21"/>
          <w:lang w:val="en-GB"/>
        </w:rPr>
      </w:r>
      <w:r w:rsidRPr="00CB2242">
        <w:rPr>
          <w:rFonts w:ascii="Arial" w:eastAsia="Arial" w:hAnsi="Arial" w:cs="Arial"/>
          <w:sz w:val="21"/>
          <w:szCs w:val="21"/>
          <w:lang w:val="en-GB"/>
        </w:rPr>
        <w:fldChar w:fldCharType="separate"/>
      </w:r>
      <w:r w:rsidRPr="00CB2242">
        <w:rPr>
          <w:rFonts w:ascii="Arial" w:eastAsia="Arial" w:hAnsi="Arial" w:cs="Arial"/>
          <w:sz w:val="21"/>
          <w:szCs w:val="21"/>
          <w:lang w:val="en-GB"/>
        </w:rPr>
        <w:t>[2]</w:t>
      </w:r>
      <w:r w:rsidRPr="00CB2242">
        <w:rPr>
          <w:rFonts w:ascii="Arial" w:eastAsia="Arial" w:hAnsi="Arial" w:cs="Arial"/>
          <w:sz w:val="21"/>
          <w:szCs w:val="21"/>
          <w:lang w:val="en-GB"/>
        </w:rPr>
        <w:fldChar w:fldCharType="end"/>
      </w:r>
      <w:r w:rsidRPr="00CB2242">
        <w:rPr>
          <w:rFonts w:ascii="Arial" w:eastAsia="Arial" w:hAnsi="Arial" w:cs="Arial"/>
          <w:sz w:val="21"/>
          <w:szCs w:val="21"/>
          <w:lang w:val="en-GB"/>
        </w:rPr>
        <w:t>.</w:t>
      </w:r>
      <w:r w:rsidRPr="00CB2242">
        <w:rPr>
          <w:rFonts w:ascii="Cambria" w:eastAsia="Arial" w:hAnsi="Cambria" w:cs="Arial"/>
          <w:sz w:val="21"/>
          <w:szCs w:val="21"/>
          <w:lang w:val="en-GB"/>
        </w:rPr>
        <w:t xml:space="preserve"> </w:t>
      </w:r>
      <w:r w:rsidRPr="00CB2242">
        <w:rPr>
          <w:rFonts w:ascii="Courier New" w:eastAsia="Calibri" w:hAnsi="Courier New"/>
          <w:noProof/>
          <w:sz w:val="22"/>
          <w:szCs w:val="20"/>
          <w:lang w:val="en-GB"/>
        </w:rPr>
        <w:t>submesh_self_contained_flag</w:t>
      </w:r>
      <w:r w:rsidRPr="00CB2242">
        <w:rPr>
          <w:rFonts w:ascii="Arial" w:eastAsia="Arial" w:hAnsi="Arial" w:cs="Arial"/>
          <w:sz w:val="21"/>
          <w:szCs w:val="21"/>
          <w:lang w:val="en-GB"/>
        </w:rPr>
        <w:t xml:space="preserve"> equal to 1 indicates that each sub-sample in the sample of the Submesh Track is self-contained. </w:t>
      </w:r>
    </w:p>
    <w:p w14:paraId="3618F85C" w14:textId="77777777" w:rsidR="00CB2242" w:rsidRPr="00CB2242" w:rsidRDefault="00CB2242" w:rsidP="00CB2242">
      <w:pPr>
        <w:widowControl w:val="0"/>
        <w:autoSpaceDE w:val="0"/>
        <w:autoSpaceDN w:val="0"/>
        <w:spacing w:before="0" w:after="0"/>
        <w:ind w:left="426"/>
        <w:jc w:val="left"/>
        <w:rPr>
          <w:rFonts w:ascii="Cambria" w:eastAsia="Arial" w:hAnsi="Cambria" w:cs="Arial"/>
          <w:sz w:val="22"/>
          <w:szCs w:val="22"/>
          <w:lang w:val="en-GB"/>
        </w:rPr>
      </w:pPr>
    </w:p>
    <w:p w14:paraId="76FCBB7C" w14:textId="77777777" w:rsidR="00CB2242" w:rsidRPr="00CB2242" w:rsidRDefault="00CB2242" w:rsidP="00CB2242">
      <w:pPr>
        <w:widowControl w:val="0"/>
        <w:numPr>
          <w:ilvl w:val="0"/>
          <w:numId w:val="21"/>
        </w:numPr>
        <w:autoSpaceDE w:val="0"/>
        <w:autoSpaceDN w:val="0"/>
        <w:spacing w:before="0" w:after="0"/>
        <w:jc w:val="left"/>
        <w:outlineLvl w:val="0"/>
        <w:rPr>
          <w:rFonts w:ascii="Cambria" w:eastAsia="SimSun" w:hAnsi="Cambria" w:cs="Calibri"/>
          <w:b/>
          <w:sz w:val="28"/>
          <w:szCs w:val="28"/>
          <w:lang w:eastAsia="zh-CN"/>
        </w:rPr>
      </w:pPr>
      <w:r w:rsidRPr="00CB2242">
        <w:rPr>
          <w:rFonts w:ascii="Cambria" w:eastAsia="SimSun" w:hAnsi="Cambria" w:cs="Calibri"/>
          <w:b/>
          <w:sz w:val="28"/>
          <w:szCs w:val="28"/>
          <w:lang w:eastAsia="zh-CN"/>
        </w:rPr>
        <w:t>Recommendations</w:t>
      </w:r>
    </w:p>
    <w:p w14:paraId="58B16A9F"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t>It is recommended to adopt the proposal in section 3 to integrate it into the WD of ISO/IEC 23090-10 3</w:t>
      </w:r>
      <w:r w:rsidRPr="00CB2242">
        <w:rPr>
          <w:rFonts w:ascii="Arial" w:eastAsia="Arial" w:hAnsi="Arial" w:cs="Arial"/>
          <w:sz w:val="22"/>
          <w:szCs w:val="22"/>
          <w:vertAlign w:val="superscript"/>
          <w:lang w:val="en-GB"/>
        </w:rPr>
        <w:t>rd</w:t>
      </w:r>
      <w:r w:rsidRPr="00CB2242">
        <w:rPr>
          <w:rFonts w:ascii="Arial" w:eastAsia="Arial" w:hAnsi="Arial" w:cs="Arial"/>
          <w:sz w:val="22"/>
          <w:szCs w:val="22"/>
          <w:lang w:val="en-GB"/>
        </w:rPr>
        <w:t xml:space="preserve"> edition.</w:t>
      </w:r>
    </w:p>
    <w:p w14:paraId="2954493A"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r w:rsidRPr="00CB2242">
        <w:rPr>
          <w:rFonts w:ascii="Arial" w:eastAsia="Arial" w:hAnsi="Arial" w:cs="Arial"/>
          <w:sz w:val="22"/>
          <w:szCs w:val="22"/>
          <w:lang w:val="en-GB"/>
        </w:rPr>
        <w:br w:type="page"/>
      </w:r>
    </w:p>
    <w:p w14:paraId="218A0C64" w14:textId="77777777" w:rsidR="00CB2242" w:rsidRPr="00CB2242" w:rsidRDefault="00CB2242" w:rsidP="00CB2242">
      <w:pPr>
        <w:widowControl w:val="0"/>
        <w:autoSpaceDE w:val="0"/>
        <w:autoSpaceDN w:val="0"/>
        <w:spacing w:before="0" w:after="0"/>
        <w:ind w:left="104"/>
        <w:jc w:val="left"/>
        <w:outlineLvl w:val="0"/>
        <w:rPr>
          <w:rFonts w:ascii="Arial" w:eastAsia="Arial" w:hAnsi="Arial" w:cs="Arial"/>
          <w:b/>
          <w:bCs/>
          <w:lang w:val="en-GB"/>
        </w:rPr>
      </w:pPr>
      <w:r w:rsidRPr="00CB2242">
        <w:rPr>
          <w:rFonts w:ascii="Arial" w:eastAsia="Arial" w:hAnsi="Arial" w:cs="Arial"/>
          <w:b/>
          <w:bCs/>
          <w:lang w:val="en-GB"/>
        </w:rPr>
        <w:lastRenderedPageBreak/>
        <w:t>References</w:t>
      </w:r>
    </w:p>
    <w:p w14:paraId="480A1565" w14:textId="77777777" w:rsidR="00CB2242" w:rsidRPr="00CB2242" w:rsidRDefault="00CB2242" w:rsidP="00CB2242">
      <w:pPr>
        <w:widowControl w:val="0"/>
        <w:autoSpaceDE w:val="0"/>
        <w:autoSpaceDN w:val="0"/>
        <w:spacing w:before="0" w:after="0"/>
        <w:jc w:val="left"/>
        <w:rPr>
          <w:rFonts w:ascii="Arial" w:eastAsia="Arial" w:hAnsi="Arial" w:cs="Arial"/>
          <w:sz w:val="22"/>
          <w:szCs w:val="22"/>
          <w:lang w:val="en-GB"/>
        </w:rPr>
      </w:pPr>
    </w:p>
    <w:p w14:paraId="45E39EF4"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[VolSys] On submesh sub-samples for V-DMC, Online, </w:t>
      </w:r>
      <w:bookmarkStart w:id="49" w:name="_Ref181209475"/>
      <w:r w:rsidRPr="00CB2242">
        <w:rPr>
          <w:rFonts w:ascii="Arial" w:eastAsia="Arial" w:hAnsi="Arial" w:cs="Arial"/>
          <w:sz w:val="22"/>
          <w:szCs w:val="22"/>
        </w:rPr>
        <w:fldChar w:fldCharType="begin"/>
      </w:r>
      <w:r w:rsidRPr="00CB2242">
        <w:rPr>
          <w:rFonts w:ascii="Arial" w:eastAsia="Arial" w:hAnsi="Arial" w:cs="Arial"/>
          <w:sz w:val="22"/>
          <w:szCs w:val="22"/>
        </w:rPr>
        <w:instrText>HYPERLINK "https://dms.mpeg.expert/doc_end_user/documents/148_Kemer/wg11/m70103-v1-m70103_submesh_carriage_v1.zip"</w:instrText>
      </w:r>
      <w:r w:rsidRPr="00CB2242">
        <w:rPr>
          <w:rFonts w:ascii="Arial" w:eastAsia="Arial" w:hAnsi="Arial" w:cs="Arial"/>
          <w:sz w:val="22"/>
          <w:szCs w:val="22"/>
        </w:rPr>
        <w:fldChar w:fldCharType="separate"/>
      </w:r>
      <w:r w:rsidRPr="00CB2242">
        <w:rPr>
          <w:rFonts w:ascii="Arial" w:eastAsia="Arial" w:hAnsi="Arial" w:cs="Arial"/>
          <w:color w:val="0000FF"/>
          <w:sz w:val="22"/>
          <w:szCs w:val="22"/>
          <w:u w:val="single"/>
        </w:rPr>
        <w:t>https://dms.mpeg.expert/doc_end_user/documents/148_Kemer/wg11/m70103-v1-m70103_submesh_carriage_v1.zip</w:t>
      </w:r>
      <w:r w:rsidRPr="00CB2242">
        <w:rPr>
          <w:rFonts w:ascii="Arial" w:eastAsia="Arial" w:hAnsi="Arial" w:cs="Arial"/>
          <w:sz w:val="22"/>
          <w:szCs w:val="22"/>
        </w:rPr>
        <w:fldChar w:fldCharType="end"/>
      </w:r>
    </w:p>
    <w:p w14:paraId="4855D99F" w14:textId="77777777"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sz w:val="22"/>
          <w:szCs w:val="22"/>
          <w:lang w:eastAsia="ja-JP"/>
        </w:rPr>
        <w:t xml:space="preserve">Text of ISO/IEC DIS 23090-29 Video-based mesh coding, Online, </w:t>
      </w:r>
      <w:bookmarkEnd w:id="49"/>
      <w:r w:rsidRPr="00CB2242">
        <w:rPr>
          <w:sz w:val="22"/>
          <w:szCs w:val="22"/>
          <w:lang w:eastAsia="ja-JP"/>
        </w:rPr>
        <w:t>https://dms.mpeg.expert/doc_end_user/documents/148_Kemer/wg11/MDS24469_WG07_N01027.zip</w:t>
      </w:r>
    </w:p>
    <w:p w14:paraId="7C73831B" w14:textId="7B708153" w:rsidR="00CB2242" w:rsidRPr="00CB2242" w:rsidRDefault="00CB2242" w:rsidP="00CB2242">
      <w:pPr>
        <w:widowControl w:val="0"/>
        <w:numPr>
          <w:ilvl w:val="0"/>
          <w:numId w:val="22"/>
        </w:numPr>
        <w:autoSpaceDE w:val="0"/>
        <w:autoSpaceDN w:val="0"/>
        <w:spacing w:before="60" w:after="60"/>
        <w:jc w:val="left"/>
        <w:rPr>
          <w:rFonts w:ascii="Arial" w:eastAsia="Arial" w:hAnsi="Arial" w:cs="Arial"/>
          <w:sz w:val="22"/>
          <w:szCs w:val="22"/>
        </w:rPr>
      </w:pPr>
      <w:r w:rsidRPr="00CB2242">
        <w:rPr>
          <w:rFonts w:ascii="Arial" w:eastAsia="Arial" w:hAnsi="Arial" w:cs="Arial"/>
          <w:sz w:val="22"/>
          <w:szCs w:val="22"/>
        </w:rPr>
        <w:t>ISO/IEC, "ISO/IEC 14496-12:2022 Information technology - Coding of audio-visual objects Part 12: ISO bases media file format," 2022. [Online]. Available: https://www.iso.org/standard/83102.html</w:t>
      </w:r>
    </w:p>
    <w:p w14:paraId="22F65A3E" w14:textId="77777777" w:rsidR="00CB2242" w:rsidRDefault="00CB2242" w:rsidP="00CB2242">
      <w:pPr>
        <w:pStyle w:val="1"/>
        <w:numPr>
          <w:ilvl w:val="0"/>
          <w:numId w:val="0"/>
        </w:numPr>
      </w:pPr>
    </w:p>
    <w:p w14:paraId="505C4612" w14:textId="77777777" w:rsidR="00D70124" w:rsidRDefault="00D70124" w:rsidP="00D70124">
      <w:pPr>
        <w:pStyle w:val="1"/>
        <w:numPr>
          <w:ilvl w:val="0"/>
          <w:numId w:val="0"/>
        </w:numPr>
        <w:ind w:left="420" w:hanging="420"/>
      </w:pPr>
    </w:p>
    <w:p w14:paraId="15699B60" w14:textId="77777777" w:rsidR="006057A4" w:rsidRDefault="006057A4">
      <w:pPr>
        <w:spacing w:before="0" w:after="0"/>
        <w:jc w:val="left"/>
        <w:rPr>
          <w:rFonts w:eastAsia="Yu Mincho" w:cs="Arial"/>
          <w:b/>
          <w:bCs/>
          <w:kern w:val="32"/>
          <w:sz w:val="32"/>
          <w:szCs w:val="32"/>
          <w:lang w:val="en-CA"/>
        </w:rPr>
      </w:pPr>
      <w:r>
        <w:br w:type="page"/>
      </w:r>
    </w:p>
    <w:p w14:paraId="35E6BDD5" w14:textId="2E307E4A" w:rsidR="00402121" w:rsidRDefault="00402121" w:rsidP="00402121">
      <w:pPr>
        <w:pStyle w:val="1"/>
      </w:pPr>
      <w:r w:rsidRPr="00402121">
        <w:lastRenderedPageBreak/>
        <w:t>[VolSys] On sub-samples for submesh track</w:t>
      </w:r>
      <w:r w:rsidRPr="00D70124">
        <w:t xml:space="preserve"> </w:t>
      </w:r>
      <w:r>
        <w:t>(m72199)</w:t>
      </w:r>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402121" w:rsidRPr="00402121" w14:paraId="3F0781AB" w14:textId="77777777" w:rsidTr="00CD6F15">
        <w:trPr>
          <w:trHeight w:val="67"/>
        </w:trPr>
        <w:tc>
          <w:tcPr>
            <w:tcW w:w="1290" w:type="dxa"/>
          </w:tcPr>
          <w:p w14:paraId="708A0EB9" w14:textId="77777777" w:rsidR="00402121" w:rsidRPr="00402121" w:rsidRDefault="00402121" w:rsidP="00402121">
            <w:pPr>
              <w:spacing w:before="0" w:after="0"/>
              <w:jc w:val="left"/>
              <w:rPr>
                <w:rFonts w:eastAsia="SimSun"/>
                <w:b/>
                <w:sz w:val="28"/>
                <w:lang w:eastAsia="zh-CN"/>
              </w:rPr>
            </w:pPr>
          </w:p>
        </w:tc>
        <w:tc>
          <w:tcPr>
            <w:tcW w:w="7730" w:type="dxa"/>
          </w:tcPr>
          <w:p w14:paraId="7B63CEF5" w14:textId="77777777" w:rsidR="00402121" w:rsidRPr="00402121" w:rsidRDefault="00402121" w:rsidP="00402121">
            <w:pPr>
              <w:spacing w:before="0" w:after="0"/>
              <w:jc w:val="left"/>
              <w:rPr>
                <w:rFonts w:eastAsia="SimSun"/>
                <w:sz w:val="28"/>
                <w:szCs w:val="28"/>
                <w:lang w:eastAsia="zh-CN"/>
              </w:rPr>
            </w:pPr>
          </w:p>
        </w:tc>
      </w:tr>
    </w:tbl>
    <w:p w14:paraId="1E064FEB" w14:textId="77777777" w:rsidR="00402121" w:rsidRPr="00402121" w:rsidRDefault="00402121" w:rsidP="006057A4">
      <w:pPr>
        <w:widowControl w:val="0"/>
        <w:numPr>
          <w:ilvl w:val="0"/>
          <w:numId w:val="23"/>
        </w:numPr>
        <w:autoSpaceDE w:val="0"/>
        <w:autoSpaceDN w:val="0"/>
        <w:spacing w:before="0" w:after="0"/>
        <w:jc w:val="left"/>
        <w:outlineLvl w:val="0"/>
        <w:rPr>
          <w:rFonts w:ascii="Cambria" w:eastAsia="SimSun" w:hAnsi="Cambria" w:cs="Calibri"/>
          <w:b/>
          <w:sz w:val="28"/>
          <w:lang w:eastAsia="zh-CN"/>
        </w:rPr>
      </w:pPr>
      <w:r w:rsidRPr="00402121">
        <w:rPr>
          <w:rFonts w:ascii="Cambria" w:eastAsia="SimSun" w:hAnsi="Cambria" w:cs="Calibri"/>
          <w:b/>
          <w:sz w:val="28"/>
          <w:szCs w:val="28"/>
          <w:lang w:eastAsia="zh-CN"/>
        </w:rPr>
        <w:t>Introduction</w:t>
      </w:r>
    </w:p>
    <w:p w14:paraId="7334B93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This contribution recommends considering sub-sample encapsulation scheme for submeshes in submesh track.</w:t>
      </w:r>
    </w:p>
    <w:p w14:paraId="48B1904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EF9AB6B"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Background</w:t>
      </w:r>
    </w:p>
    <w:p w14:paraId="2B3212B8"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3B04F76F"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lang w:eastAsia="ja-JP"/>
        </w:rPr>
        <w:t xml:space="preserve">At MPEG meeting 149, contribution m71420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_Ref193899847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[1]</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proposed use of sub-samples to store submeshes in submesh track. </w:t>
      </w:r>
      <w:r w:rsidRPr="00402121">
        <w:rPr>
          <w:rFonts w:ascii="Arial" w:eastAsia="Arial" w:hAnsi="Arial" w:cs="Arial"/>
          <w:sz w:val="22"/>
          <w:szCs w:val="22"/>
        </w:rPr>
        <w:t>Since, an atlas tile track may be associated with multiple sub-meshes as described in contribution m72198</w:t>
      </w:r>
      <w:r w:rsidRPr="00402121">
        <w:rPr>
          <w:rFonts w:ascii="Arial" w:eastAsia="Arial" w:hAnsi="Arial" w:cs="Arial"/>
          <w:sz w:val="22"/>
          <w:szCs w:val="22"/>
        </w:rPr>
        <w:fldChar w:fldCharType="begin"/>
      </w:r>
      <w:r w:rsidRPr="00402121">
        <w:rPr>
          <w:rFonts w:ascii="Arial" w:eastAsia="Arial" w:hAnsi="Arial" w:cs="Arial"/>
          <w:sz w:val="22"/>
          <w:szCs w:val="22"/>
        </w:rPr>
        <w:instrText xml:space="preserve"> REF _Ref193900262 \r \h </w:instrText>
      </w:r>
      <w:r w:rsidRPr="00402121">
        <w:rPr>
          <w:rFonts w:ascii="Arial" w:eastAsia="Arial" w:hAnsi="Arial" w:cs="Arial"/>
          <w:sz w:val="22"/>
          <w:szCs w:val="22"/>
        </w:rPr>
      </w:r>
      <w:r w:rsidRPr="00402121">
        <w:rPr>
          <w:rFonts w:ascii="Arial" w:eastAsia="Arial" w:hAnsi="Arial" w:cs="Arial"/>
          <w:sz w:val="22"/>
          <w:szCs w:val="22"/>
        </w:rPr>
        <w:fldChar w:fldCharType="separate"/>
      </w:r>
      <w:r w:rsidRPr="00402121">
        <w:rPr>
          <w:rFonts w:ascii="Arial" w:eastAsia="Arial" w:hAnsi="Arial" w:cs="Arial"/>
          <w:sz w:val="22"/>
          <w:szCs w:val="22"/>
        </w:rPr>
        <w:t>[2]</w:t>
      </w:r>
      <w:r w:rsidRPr="00402121">
        <w:rPr>
          <w:rFonts w:ascii="Arial" w:eastAsia="Arial" w:hAnsi="Arial" w:cs="Arial"/>
          <w:sz w:val="22"/>
          <w:szCs w:val="22"/>
        </w:rPr>
        <w:fldChar w:fldCharType="end"/>
      </w:r>
      <w:r w:rsidRPr="00402121">
        <w:rPr>
          <w:rFonts w:ascii="Arial" w:eastAsia="Arial" w:hAnsi="Arial" w:cs="Arial"/>
          <w:sz w:val="22"/>
          <w:szCs w:val="22"/>
        </w:rPr>
        <w:t xml:space="preserve"> it is desirable to encapsulate those sub-meshes into one submesh track as sub-samples.</w:t>
      </w:r>
    </w:p>
    <w:p w14:paraId="489527F4"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1D2A922F" w14:textId="77777777" w:rsidR="00402121" w:rsidRPr="00402121" w:rsidRDefault="00402121" w:rsidP="00402121">
      <w:pPr>
        <w:widowControl w:val="0"/>
        <w:autoSpaceDE w:val="0"/>
        <w:autoSpaceDN w:val="0"/>
        <w:spacing w:before="0"/>
        <w:rPr>
          <w:rFonts w:ascii="Arial" w:hAnsi="Arial" w:cs="Arial"/>
          <w:sz w:val="22"/>
        </w:rPr>
      </w:pPr>
      <w:r w:rsidRPr="00402121">
        <w:rPr>
          <w:rFonts w:ascii="Arial" w:hAnsi="Arial" w:cs="Arial"/>
          <w:sz w:val="22"/>
        </w:rPr>
        <w:t>A basemesh is a coarse representation of the original mesh sequence. The basemesh is further partitioned into submeshes. In our understanding, the effective bitrate for each submesh is effective low to be considered as an independent track. Additionally in the case of viewport-based streaming scenario, if a submesh track is carrying only one submesh, then this may cause request of multiple submesh track(s) by the client for an atlas tile track. Thus, causing an overload of requests and potentially causing track management issue.</w:t>
      </w:r>
    </w:p>
    <w:p w14:paraId="0536E70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64A8643"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eastAsia="ja-JP"/>
        </w:rPr>
      </w:pPr>
      <w:r w:rsidRPr="00402121">
        <w:rPr>
          <w:rFonts w:ascii="Arial" w:eastAsia="Arial" w:hAnsi="Arial" w:cs="Arial"/>
          <w:b/>
          <w:bCs/>
          <w:lang w:eastAsia="ja-JP"/>
        </w:rPr>
        <w:t>Proposed changes to WD</w:t>
      </w:r>
    </w:p>
    <w:p w14:paraId="140D761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377D0E1"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t xml:space="preserve">Changes to the working draft of ISO/IEC 23090-10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_Ref193892688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b/>
          <w:bCs/>
          <w:sz w:val="22"/>
          <w:szCs w:val="22"/>
          <w:lang w:eastAsia="ja-JP"/>
        </w:rPr>
        <w:fldChar w:fldCharType="begin"/>
      </w:r>
      <w:r w:rsidRPr="00402121">
        <w:rPr>
          <w:rFonts w:ascii="Arial" w:eastAsia="Arial" w:hAnsi="Arial" w:cs="Arial"/>
          <w:sz w:val="22"/>
          <w:szCs w:val="22"/>
          <w:lang w:eastAsia="ja-JP"/>
        </w:rPr>
        <w:instrText xml:space="preserve"> REF _Ref193900233 \r \h </w:instrText>
      </w:r>
      <w:r w:rsidRPr="00402121">
        <w:rPr>
          <w:rFonts w:ascii="Arial" w:eastAsia="Arial" w:hAnsi="Arial" w:cs="Arial"/>
          <w:b/>
          <w:bCs/>
          <w:sz w:val="22"/>
          <w:szCs w:val="22"/>
          <w:lang w:eastAsia="ja-JP"/>
        </w:rPr>
      </w:r>
      <w:r w:rsidRPr="00402121">
        <w:rPr>
          <w:rFonts w:ascii="Arial" w:eastAsia="Arial" w:hAnsi="Arial" w:cs="Arial"/>
          <w:b/>
          <w:bCs/>
          <w:sz w:val="22"/>
          <w:szCs w:val="22"/>
          <w:lang w:eastAsia="ja-JP"/>
        </w:rPr>
        <w:fldChar w:fldCharType="separate"/>
      </w:r>
      <w:r w:rsidRPr="00402121">
        <w:rPr>
          <w:rFonts w:ascii="Arial" w:eastAsia="Arial" w:hAnsi="Arial" w:cs="Arial"/>
          <w:sz w:val="22"/>
          <w:szCs w:val="22"/>
          <w:lang w:eastAsia="ja-JP"/>
        </w:rPr>
        <w:t>[3]</w:t>
      </w:r>
      <w:r w:rsidRPr="00402121">
        <w:rPr>
          <w:rFonts w:ascii="Arial" w:eastAsia="Arial" w:hAnsi="Arial" w:cs="Arial"/>
          <w:b/>
          <w:bCs/>
          <w:sz w:val="22"/>
          <w:szCs w:val="22"/>
          <w:lang w:eastAsia="ja-JP"/>
        </w:rPr>
        <w:fldChar w:fldCharType="end"/>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are highlighted with yellow. </w:t>
      </w:r>
    </w:p>
    <w:p w14:paraId="06952BFF"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3C58A77" w14:textId="77777777" w:rsidR="00402121" w:rsidRPr="00402121" w:rsidRDefault="00402121" w:rsidP="00402121">
      <w:pPr>
        <w:keepNext/>
        <w:keepLines/>
        <w:widowControl w:val="0"/>
        <w:numPr>
          <w:ilvl w:val="0"/>
          <w:numId w:val="18"/>
        </w:numPr>
        <w:autoSpaceDE w:val="0"/>
        <w:autoSpaceDN w:val="0"/>
        <w:spacing w:before="40" w:after="0"/>
        <w:ind w:left="0" w:firstLine="0"/>
        <w:jc w:val="left"/>
        <w:outlineLvl w:val="2"/>
        <w:rPr>
          <w:rFonts w:ascii="Cambria" w:eastAsia="MS Gothic" w:hAnsi="Cambria"/>
          <w:color w:val="243F60"/>
        </w:rPr>
      </w:pPr>
      <w:r w:rsidRPr="00402121">
        <w:rPr>
          <w:rFonts w:ascii="Cambria" w:eastAsia="MS Gothic" w:hAnsi="Cambria"/>
          <w:color w:val="243F60"/>
        </w:rPr>
        <w:t xml:space="preserve">7.3.4.4.3.5. Basemesh track and submesh track sub-sample </w:t>
      </w:r>
    </w:p>
    <w:p w14:paraId="6C5DACE0"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60BE0FAC" w14:textId="77777777" w:rsidR="00402121" w:rsidRPr="00402121" w:rsidRDefault="00402121" w:rsidP="00402121">
      <w:pPr>
        <w:widowControl w:val="0"/>
        <w:autoSpaceDE w:val="0"/>
        <w:autoSpaceDN w:val="0"/>
        <w:adjustRightInd w:val="0"/>
        <w:spacing w:before="1" w:after="0"/>
        <w:jc w:val="left"/>
        <w:rPr>
          <w:rFonts w:ascii="Cambria" w:hAnsi="Cambria"/>
        </w:rPr>
      </w:pPr>
      <w:r w:rsidRPr="00402121">
        <w:rPr>
          <w:rFonts w:ascii="Arial" w:eastAsia="Arial" w:hAnsi="Arial" w:cs="Arial"/>
        </w:rPr>
        <w:t xml:space="preserve">For the use of the </w:t>
      </w:r>
      <w:r w:rsidRPr="00402121">
        <w:rPr>
          <w:rFonts w:ascii="Courier New" w:eastAsia="Arial" w:hAnsi="Courier New" w:cs="Courier New"/>
          <w:sz w:val="20"/>
          <w:szCs w:val="20"/>
        </w:rPr>
        <w:t>SubSampleInformationBox</w:t>
      </w:r>
      <w:r w:rsidRPr="00402121">
        <w:rPr>
          <w:rFonts w:ascii="Arial" w:hAnsi="Arial" w:cs="Arial"/>
        </w:rPr>
        <w:t xml:space="preserve"> </w:t>
      </w:r>
      <w:r w:rsidRPr="00402121">
        <w:rPr>
          <w:rFonts w:ascii="Arial" w:eastAsia="Arial" w:hAnsi="Arial" w:cs="Arial"/>
        </w:rPr>
        <w:t xml:space="preserve">in a basemesh track </w:t>
      </w:r>
      <w:r w:rsidRPr="00402121">
        <w:rPr>
          <w:rFonts w:ascii="Arial" w:eastAsia="Arial" w:hAnsi="Arial" w:cs="Arial"/>
          <w:highlight w:val="yellow"/>
        </w:rPr>
        <w:t>and submesh track</w:t>
      </w:r>
      <w:r w:rsidRPr="00402121">
        <w:rPr>
          <w:rFonts w:ascii="Arial" w:eastAsia="Arial" w:hAnsi="Arial" w:cs="Arial"/>
        </w:rPr>
        <w:t xml:space="preserve">, a sub-sample is defined based on the value of the </w:t>
      </w:r>
      <w:r w:rsidRPr="00402121">
        <w:rPr>
          <w:rFonts w:ascii="Courier New" w:eastAsia="Arial" w:hAnsi="Courier New" w:cs="Courier New"/>
          <w:sz w:val="20"/>
          <w:szCs w:val="20"/>
        </w:rPr>
        <w:t>flags</w:t>
      </w:r>
      <w:r w:rsidRPr="00402121">
        <w:rPr>
          <w:rFonts w:ascii="Arial" w:eastAsia="Arial" w:hAnsi="Arial" w:cs="Arial"/>
        </w:rPr>
        <w:t xml:space="preserve"> field of the </w:t>
      </w:r>
      <w:r w:rsidRPr="00402121">
        <w:rPr>
          <w:rFonts w:ascii="Courier New" w:eastAsia="Arial" w:hAnsi="Courier New" w:cs="Courier New"/>
          <w:sz w:val="20"/>
          <w:szCs w:val="20"/>
        </w:rPr>
        <w:t>SubSampleInformationBox</w:t>
      </w:r>
      <w:r w:rsidRPr="00402121">
        <w:rPr>
          <w:rFonts w:ascii="Arial" w:eastAsia="Arial" w:hAnsi="Arial" w:cs="Arial"/>
        </w:rPr>
        <w:t xml:space="preserve">. </w:t>
      </w:r>
      <w:r w:rsidRPr="00402121">
        <w:rPr>
          <w:rFonts w:ascii="Arial" w:hAnsi="Arial" w:cs="Arial"/>
        </w:rPr>
        <w:t xml:space="preserve">The </w:t>
      </w:r>
      <w:r w:rsidRPr="00402121">
        <w:rPr>
          <w:rFonts w:ascii="Courier New" w:eastAsia="SimSun" w:hAnsi="Courier New"/>
          <w:lang w:eastAsia="zh-CN"/>
        </w:rPr>
        <w:t>flags</w:t>
      </w:r>
      <w:r w:rsidRPr="00402121">
        <w:rPr>
          <w:rFonts w:ascii="Arial" w:eastAsia="Arial" w:hAnsi="Arial" w:cs="Arial"/>
        </w:rPr>
        <w:t xml:space="preserve"> specifies the type of sub-sample information given in this box as follows: </w:t>
      </w:r>
    </w:p>
    <w:p w14:paraId="766C34E3" w14:textId="77777777" w:rsidR="00402121" w:rsidRPr="00402121" w:rsidRDefault="00402121" w:rsidP="00402121">
      <w:pPr>
        <w:widowControl w:val="0"/>
        <w:autoSpaceDE w:val="0"/>
        <w:autoSpaceDN w:val="0"/>
        <w:adjustRightInd w:val="0"/>
        <w:spacing w:before="1" w:after="0"/>
        <w:ind w:left="288"/>
        <w:jc w:val="left"/>
        <w:rPr>
          <w:rFonts w:ascii="Arial" w:hAnsi="Arial" w:cs="Arial"/>
        </w:rPr>
      </w:pPr>
      <w:r w:rsidRPr="00402121">
        <w:rPr>
          <w:rFonts w:ascii="Arial" w:hAnsi="Arial" w:cs="Arial"/>
        </w:rPr>
        <w:t>—</w:t>
      </w:r>
      <w:r w:rsidRPr="00402121">
        <w:rPr>
          <w:rFonts w:ascii="Arial" w:hAnsi="Arial" w:cs="Arial"/>
        </w:rPr>
        <w:tab/>
      </w:r>
      <w:r w:rsidRPr="00402121">
        <w:rPr>
          <w:rFonts w:ascii="Arial" w:eastAsia="Arial" w:hAnsi="Arial" w:cs="Arial"/>
        </w:rPr>
        <w:t xml:space="preserve">If the value of the </w:t>
      </w:r>
      <w:r w:rsidRPr="00402121">
        <w:rPr>
          <w:rFonts w:ascii="Courier New" w:eastAsia="Arial" w:hAnsi="Courier New"/>
          <w:noProof/>
          <w:szCs w:val="20"/>
          <w:lang w:val="en-GB"/>
        </w:rPr>
        <w:t>flags</w:t>
      </w:r>
      <w:r w:rsidRPr="00402121">
        <w:rPr>
          <w:rFonts w:ascii="Arial" w:eastAsia="Arial" w:hAnsi="Arial" w:cs="Arial"/>
        </w:rPr>
        <w:t xml:space="preserve"> field is 0, each sub-sample contains one Submesh NAL unit in the group of submeshes carried in a sample of the Basemesh track or the Submesh track.</w:t>
      </w:r>
    </w:p>
    <w:p w14:paraId="3035EEE3" w14:textId="77777777" w:rsidR="00402121" w:rsidRPr="00402121" w:rsidRDefault="00402121" w:rsidP="00402121">
      <w:pPr>
        <w:widowControl w:val="0"/>
        <w:autoSpaceDE w:val="0"/>
        <w:autoSpaceDN w:val="0"/>
        <w:spacing w:before="0" w:after="0"/>
        <w:ind w:left="288"/>
        <w:jc w:val="left"/>
        <w:rPr>
          <w:rFonts w:ascii="Arial" w:hAnsi="Arial" w:cs="Arial"/>
          <w:sz w:val="22"/>
          <w:szCs w:val="20"/>
        </w:rPr>
      </w:pPr>
      <w:r w:rsidRPr="00402121">
        <w:rPr>
          <w:rFonts w:ascii="Arial" w:hAnsi="Arial" w:cs="Arial"/>
          <w:sz w:val="22"/>
        </w:rPr>
        <w:t>—</w:t>
      </w:r>
      <w:r w:rsidRPr="00402121">
        <w:rPr>
          <w:rFonts w:ascii="Arial" w:hAnsi="Arial" w:cs="Arial"/>
          <w:sz w:val="22"/>
        </w:rPr>
        <w:tab/>
      </w:r>
      <w:r w:rsidRPr="00402121">
        <w:rPr>
          <w:rFonts w:ascii="Arial" w:eastAsia="Arial" w:hAnsi="Arial" w:cs="Arial"/>
          <w:sz w:val="22"/>
          <w:szCs w:val="22"/>
        </w:rPr>
        <w:t>The values other than 0 are reserved for future use.</w:t>
      </w:r>
    </w:p>
    <w:p w14:paraId="201A4F36"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subsample_priority</w:t>
      </w:r>
      <w:r w:rsidRPr="00402121">
        <w:rPr>
          <w:rFonts w:ascii="Arial" w:eastAsia="Arial" w:hAnsi="Arial" w:cs="Arial"/>
          <w:sz w:val="22"/>
          <w:szCs w:val="22"/>
        </w:rPr>
        <w:t xml:space="preserve"> field shall be set to a value in accordance with the specification of this field in ISO/IEC 14496-12.</w:t>
      </w:r>
    </w:p>
    <w:p w14:paraId="2C5D8ECE" w14:textId="77777777" w:rsidR="00402121" w:rsidRPr="00402121" w:rsidRDefault="00402121" w:rsidP="00402121">
      <w:pPr>
        <w:widowControl w:val="0"/>
        <w:autoSpaceDE w:val="0"/>
        <w:autoSpaceDN w:val="0"/>
        <w:spacing w:before="0" w:after="0"/>
        <w:jc w:val="left"/>
        <w:rPr>
          <w:rFonts w:ascii="Arial" w:eastAsia="Arial" w:hAnsi="Arial" w:cs="Arial"/>
          <w:sz w:val="22"/>
          <w:szCs w:val="22"/>
        </w:rPr>
      </w:pPr>
      <w:r w:rsidRPr="00402121">
        <w:rPr>
          <w:rFonts w:ascii="Arial" w:eastAsia="Arial" w:hAnsi="Arial" w:cs="Arial"/>
          <w:sz w:val="22"/>
          <w:szCs w:val="22"/>
        </w:rPr>
        <w:t xml:space="preserve">The </w:t>
      </w:r>
      <w:r w:rsidRPr="00402121">
        <w:rPr>
          <w:rFonts w:ascii="Courier" w:eastAsia="Arial" w:hAnsi="Courier" w:cs="Arial"/>
          <w:sz w:val="20"/>
          <w:szCs w:val="22"/>
        </w:rPr>
        <w:t>discardable</w:t>
      </w:r>
      <w:r w:rsidRPr="00402121">
        <w:rPr>
          <w:rFonts w:ascii="Arial" w:eastAsia="Arial" w:hAnsi="Arial" w:cs="Arial"/>
          <w:sz w:val="22"/>
          <w:szCs w:val="22"/>
        </w:rPr>
        <w:t xml:space="preserve"> field shall be set to 1 only if this sample is still decodable if this sub-sample is discarded.</w:t>
      </w:r>
    </w:p>
    <w:p w14:paraId="1C3C338E" w14:textId="77777777" w:rsidR="00402121" w:rsidRPr="00402121" w:rsidRDefault="00402121" w:rsidP="00402121">
      <w:pPr>
        <w:widowControl w:val="0"/>
        <w:autoSpaceDE w:val="0"/>
        <w:autoSpaceDN w:val="0"/>
        <w:spacing w:before="0"/>
        <w:jc w:val="left"/>
        <w:rPr>
          <w:rFonts w:ascii="Arial" w:eastAsia="Arial" w:hAnsi="Arial" w:cs="Arial"/>
          <w:sz w:val="22"/>
          <w:szCs w:val="22"/>
        </w:rPr>
      </w:pPr>
      <w:r w:rsidRPr="00402121">
        <w:rPr>
          <w:rFonts w:ascii="Arial" w:eastAsia="Arial" w:hAnsi="Arial" w:cs="Arial"/>
          <w:sz w:val="22"/>
          <w:szCs w:val="22"/>
        </w:rPr>
        <w:t xml:space="preserve">When the </w:t>
      </w:r>
      <w:r w:rsidRPr="00402121">
        <w:rPr>
          <w:rFonts w:ascii="Courier New" w:eastAsia="Arial" w:hAnsi="Courier New" w:cs="Courier New"/>
          <w:sz w:val="20"/>
        </w:rPr>
        <w:t>SubSampleInformationBox</w:t>
      </w:r>
      <w:r w:rsidRPr="00402121">
        <w:rPr>
          <w:rFonts w:ascii="Arial" w:hAnsi="Arial" w:cs="Arial"/>
          <w:sz w:val="22"/>
        </w:rPr>
        <w:t xml:space="preserve"> </w:t>
      </w:r>
      <w:r w:rsidRPr="00402121">
        <w:rPr>
          <w:rFonts w:ascii="Arial" w:eastAsia="Arial" w:hAnsi="Arial" w:cs="Arial"/>
          <w:sz w:val="22"/>
          <w:szCs w:val="22"/>
        </w:rPr>
        <w:t xml:space="preserve">is present in a basemesh track, the </w:t>
      </w:r>
      <w:r w:rsidRPr="00402121">
        <w:rPr>
          <w:rFonts w:ascii="Courier New" w:eastAsia="Arial" w:hAnsi="Courier New" w:cs="Courier New"/>
          <w:sz w:val="20"/>
        </w:rPr>
        <w:t>codec_specific_parameters</w:t>
      </w:r>
      <w:r w:rsidRPr="00402121">
        <w:rPr>
          <w:rFonts w:ascii="Arial" w:eastAsia="Arial" w:hAnsi="Arial" w:cs="Arial"/>
          <w:sz w:val="22"/>
          <w:szCs w:val="22"/>
        </w:rPr>
        <w:t xml:space="preserve"> field in the box shall have the semantics as follows:</w:t>
      </w:r>
    </w:p>
    <w:p w14:paraId="4C928356"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if (flags == 0) {</w:t>
      </w:r>
      <w:r w:rsidRPr="00402121">
        <w:rPr>
          <w:rFonts w:ascii="Courier New" w:eastAsia="Arial" w:hAnsi="Courier New" w:cs="Courier New"/>
          <w:sz w:val="18"/>
          <w:szCs w:val="18"/>
        </w:rPr>
        <w:br/>
        <w:t xml:space="preserve">   unsigned int(16)</w:t>
      </w:r>
      <w:r w:rsidRPr="00402121">
        <w:rPr>
          <w:rFonts w:ascii="Courier New" w:eastAsia="Arial" w:hAnsi="Courier New" w:cs="Courier New"/>
          <w:sz w:val="18"/>
          <w:szCs w:val="18"/>
        </w:rPr>
        <w:tab/>
      </w:r>
      <w:commentRangeStart w:id="50"/>
      <w:r w:rsidRPr="00402121">
        <w:rPr>
          <w:rFonts w:ascii="Courier New" w:eastAsia="Arial" w:hAnsi="Courier New" w:cs="Courier New"/>
          <w:sz w:val="18"/>
          <w:szCs w:val="18"/>
        </w:rPr>
        <w:t>submesh_id</w:t>
      </w:r>
      <w:commentRangeEnd w:id="50"/>
      <w:r w:rsidRPr="00402121">
        <w:rPr>
          <w:rFonts w:ascii="Calibri" w:eastAsia="Calibri" w:hAnsi="Calibri"/>
          <w:sz w:val="16"/>
          <w:szCs w:val="16"/>
        </w:rPr>
        <w:commentReference w:id="50"/>
      </w:r>
      <w:r w:rsidRPr="00402121">
        <w:rPr>
          <w:rFonts w:ascii="Courier New" w:eastAsia="Arial" w:hAnsi="Courier New" w:cs="Courier New"/>
          <w:sz w:val="18"/>
          <w:szCs w:val="18"/>
        </w:rPr>
        <w:t>;</w:t>
      </w:r>
    </w:p>
    <w:p w14:paraId="2BC54F4A" w14:textId="77777777" w:rsidR="00402121" w:rsidRPr="00402121" w:rsidRDefault="00402121" w:rsidP="00402121">
      <w:pPr>
        <w:widowControl w:val="0"/>
        <w:autoSpaceDE w:val="0"/>
        <w:autoSpaceDN w:val="0"/>
        <w:spacing w:before="0" w:after="0"/>
        <w:ind w:left="288"/>
        <w:jc w:val="left"/>
        <w:rPr>
          <w:rFonts w:ascii="Courier New" w:eastAsia="Arial" w:hAnsi="Courier New" w:cs="Courier New"/>
          <w:sz w:val="18"/>
          <w:szCs w:val="18"/>
        </w:rPr>
      </w:pPr>
      <w:r w:rsidRPr="00402121">
        <w:rPr>
          <w:rFonts w:ascii="Courier New" w:eastAsia="Arial" w:hAnsi="Courier New" w:cs="Courier New"/>
          <w:sz w:val="18"/>
          <w:szCs w:val="18"/>
        </w:rPr>
        <w:t xml:space="preserve">   bit(16)</w:t>
      </w:r>
      <w:r w:rsidRPr="00402121">
        <w:rPr>
          <w:rFonts w:ascii="Courier New" w:eastAsia="Arial" w:hAnsi="Courier New" w:cs="Courier New"/>
          <w:sz w:val="18"/>
          <w:szCs w:val="18"/>
        </w:rPr>
        <w:tab/>
        <w:t>reserved = 0;</w:t>
      </w:r>
    </w:p>
    <w:p w14:paraId="4B7F8394" w14:textId="77777777" w:rsidR="00402121" w:rsidRPr="00402121" w:rsidRDefault="00402121" w:rsidP="00402121">
      <w:pPr>
        <w:widowControl w:val="0"/>
        <w:autoSpaceDE w:val="0"/>
        <w:autoSpaceDN w:val="0"/>
        <w:spacing w:before="0"/>
        <w:ind w:left="288"/>
        <w:jc w:val="left"/>
        <w:rPr>
          <w:rFonts w:ascii="Courier New" w:eastAsia="Arial" w:hAnsi="Courier New" w:cs="Courier New"/>
          <w:sz w:val="18"/>
          <w:szCs w:val="18"/>
        </w:rPr>
      </w:pPr>
      <w:r w:rsidRPr="00402121">
        <w:rPr>
          <w:rFonts w:ascii="Courier New" w:eastAsia="Arial" w:hAnsi="Courier New" w:cs="Courier New"/>
          <w:sz w:val="18"/>
          <w:szCs w:val="18"/>
        </w:rPr>
        <w:t>}</w:t>
      </w:r>
    </w:p>
    <w:p w14:paraId="75E7995B" w14:textId="77777777" w:rsidR="00402121" w:rsidRPr="00402121" w:rsidRDefault="00402121" w:rsidP="00402121">
      <w:pPr>
        <w:widowControl w:val="0"/>
        <w:autoSpaceDE w:val="0"/>
        <w:autoSpaceDN w:val="0"/>
        <w:spacing w:before="0" w:after="0"/>
        <w:jc w:val="left"/>
        <w:rPr>
          <w:rFonts w:ascii="Cambria" w:eastAsia="Arial" w:hAnsi="Cambria"/>
          <w:sz w:val="22"/>
          <w:szCs w:val="20"/>
        </w:rPr>
      </w:pPr>
      <w:r w:rsidRPr="00402121">
        <w:rPr>
          <w:rFonts w:ascii="Arial" w:eastAsia="Arial" w:hAnsi="Arial" w:cs="Arial"/>
          <w:sz w:val="22"/>
          <w:szCs w:val="22"/>
        </w:rPr>
        <w:t>The semantics of the above fields are:</w:t>
      </w:r>
    </w:p>
    <w:p w14:paraId="50F33B08" w14:textId="77777777" w:rsidR="00402121" w:rsidRPr="00402121" w:rsidRDefault="00402121" w:rsidP="00402121">
      <w:pPr>
        <w:widowControl w:val="0"/>
        <w:autoSpaceDE w:val="0"/>
        <w:autoSpaceDN w:val="0"/>
        <w:spacing w:before="0" w:after="0"/>
        <w:ind w:left="426" w:hanging="426"/>
        <w:jc w:val="left"/>
        <w:rPr>
          <w:rFonts w:ascii="Courier New" w:eastAsia="Arial" w:hAnsi="Courier New" w:cs="Courier New"/>
          <w:sz w:val="22"/>
          <w:szCs w:val="22"/>
        </w:rPr>
      </w:pPr>
      <w:r w:rsidRPr="00402121">
        <w:rPr>
          <w:rFonts w:ascii="Courier New" w:eastAsia="Arial" w:hAnsi="Courier New" w:cs="Courier New"/>
          <w:sz w:val="20"/>
          <w:szCs w:val="22"/>
        </w:rPr>
        <w:t>submesh_id</w:t>
      </w:r>
      <w:r w:rsidRPr="00402121">
        <w:rPr>
          <w:rFonts w:ascii="Courier New" w:eastAsia="Arial" w:hAnsi="Courier New" w:cs="Courier New"/>
          <w:sz w:val="22"/>
          <w:szCs w:val="22"/>
        </w:rPr>
        <w:t xml:space="preserve"> </w:t>
      </w:r>
      <w:r w:rsidRPr="00402121">
        <w:rPr>
          <w:rFonts w:ascii="Arial" w:eastAsia="Arial" w:hAnsi="Arial" w:cs="Arial"/>
          <w:sz w:val="21"/>
          <w:szCs w:val="21"/>
        </w:rPr>
        <w:t xml:space="preserve">indicates the identifier for a submesh contained in this sub-sample of the basemesh track </w:t>
      </w:r>
      <w:r w:rsidRPr="00402121">
        <w:rPr>
          <w:rFonts w:ascii="Arial" w:eastAsia="Arial" w:hAnsi="Arial" w:cs="Arial"/>
          <w:sz w:val="21"/>
          <w:szCs w:val="21"/>
          <w:highlight w:val="yellow"/>
        </w:rPr>
        <w:t>or submesh track</w:t>
      </w:r>
      <w:r w:rsidRPr="00402121">
        <w:rPr>
          <w:rFonts w:ascii="Arial" w:eastAsia="Arial" w:hAnsi="Arial" w:cs="Arial"/>
          <w:sz w:val="21"/>
          <w:szCs w:val="21"/>
        </w:rPr>
        <w:t xml:space="preserve">. </w:t>
      </w:r>
      <w:r w:rsidRPr="00402121">
        <w:rPr>
          <w:rFonts w:ascii="Courier New" w:eastAsia="Calibri" w:hAnsi="Courier New"/>
          <w:noProof/>
          <w:sz w:val="20"/>
          <w:szCs w:val="20"/>
          <w:lang w:val="en-GB"/>
        </w:rPr>
        <w:t>submesh_id</w:t>
      </w:r>
      <w:r w:rsidRPr="00402121">
        <w:rPr>
          <w:rFonts w:ascii="Arial" w:eastAsia="Arial" w:hAnsi="Arial" w:cs="Arial"/>
          <w:sz w:val="21"/>
          <w:szCs w:val="21"/>
        </w:rPr>
        <w:t xml:space="preserve"> shall be equal to the submesh identifier signaled in the syntax element </w:t>
      </w:r>
      <w:r w:rsidRPr="00402121">
        <w:rPr>
          <w:rFonts w:ascii="Courier New" w:eastAsia="SimSun" w:hAnsi="Courier New"/>
          <w:sz w:val="20"/>
          <w:szCs w:val="22"/>
          <w:lang w:eastAsia="zh-CN"/>
        </w:rPr>
        <w:t>bmsi_submesh_id</w:t>
      </w:r>
      <w:r w:rsidRPr="00402121">
        <w:rPr>
          <w:rFonts w:ascii="Arial" w:eastAsia="Arial" w:hAnsi="Arial" w:cs="Arial"/>
          <w:sz w:val="21"/>
          <w:szCs w:val="21"/>
        </w:rPr>
        <w:t xml:space="preserve"> syntax element.</w:t>
      </w:r>
    </w:p>
    <w:p w14:paraId="1E2C8F3B"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2E7F7E6F"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r w:rsidRPr="00402121">
        <w:rPr>
          <w:rFonts w:ascii="Arial" w:eastAsia="Arial" w:hAnsi="Arial" w:cs="Arial"/>
          <w:sz w:val="22"/>
          <w:szCs w:val="22"/>
          <w:lang w:eastAsia="ja-JP"/>
        </w:rPr>
        <w:t xml:space="preserve">Some common parameters for submeshes in sub-samples can be signaled in the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rPr>
        <w:t>in the basemesh track or submesh track</w:t>
      </w:r>
      <w:r w:rsidRPr="00402121">
        <w:rPr>
          <w:rFonts w:ascii="Arial" w:eastAsia="Arial" w:hAnsi="Arial" w:cs="Arial"/>
          <w:sz w:val="22"/>
          <w:szCs w:val="22"/>
          <w:lang w:eastAsia="ja-JP"/>
        </w:rPr>
        <w:t xml:space="preserve">. Alternative efficient </w:t>
      </w:r>
      <w:r w:rsidRPr="00402121">
        <w:rPr>
          <w:rFonts w:ascii="Arial" w:eastAsia="Arial" w:hAnsi="Arial" w:cs="Arial"/>
          <w:sz w:val="22"/>
          <w:szCs w:val="22"/>
          <w:lang w:eastAsia="ja-JP"/>
        </w:rPr>
        <w:lastRenderedPageBreak/>
        <w:t xml:space="preserve">representation of </w:t>
      </w:r>
      <w:r w:rsidRPr="00402121">
        <w:rPr>
          <w:rFonts w:ascii="Courier New" w:eastAsia="Arial" w:hAnsi="Courier New"/>
          <w:noProof/>
          <w:sz w:val="22"/>
          <w:szCs w:val="20"/>
          <w:lang w:val="en-GB"/>
        </w:rPr>
        <w:t xml:space="preserve">SubSampleInformationBox </w:t>
      </w:r>
      <w:r w:rsidRPr="00402121">
        <w:rPr>
          <w:rFonts w:ascii="Arial" w:eastAsia="Arial" w:hAnsi="Arial" w:cs="Arial"/>
          <w:sz w:val="22"/>
          <w:szCs w:val="22"/>
          <w:lang w:eastAsia="ja-JP"/>
        </w:rPr>
        <w:t xml:space="preserve">as specified in ISO/IEC 14496-12 Amd1 </w:t>
      </w:r>
      <w:r w:rsidRPr="00402121">
        <w:rPr>
          <w:rFonts w:ascii="Arial" w:eastAsia="Arial" w:hAnsi="Arial" w:cs="Arial"/>
          <w:sz w:val="22"/>
          <w:szCs w:val="22"/>
          <w:lang w:eastAsia="ja-JP"/>
        </w:rPr>
        <w:fldChar w:fldCharType="begin"/>
      </w:r>
      <w:r w:rsidRPr="00402121">
        <w:rPr>
          <w:rFonts w:ascii="Arial" w:eastAsia="Arial" w:hAnsi="Arial" w:cs="Arial"/>
          <w:sz w:val="22"/>
          <w:szCs w:val="22"/>
          <w:lang w:eastAsia="ja-JP"/>
        </w:rPr>
        <w:instrText xml:space="preserve"> REF _Ref193899220 \r \h </w:instrText>
      </w:r>
      <w:r w:rsidRPr="00402121">
        <w:rPr>
          <w:rFonts w:ascii="Arial" w:eastAsia="Arial" w:hAnsi="Arial" w:cs="Arial"/>
          <w:sz w:val="22"/>
          <w:szCs w:val="22"/>
          <w:lang w:eastAsia="ja-JP"/>
        </w:rPr>
      </w:r>
      <w:r w:rsidRPr="00402121">
        <w:rPr>
          <w:rFonts w:ascii="Arial" w:eastAsia="Arial" w:hAnsi="Arial" w:cs="Arial"/>
          <w:sz w:val="22"/>
          <w:szCs w:val="22"/>
          <w:lang w:eastAsia="ja-JP"/>
        </w:rPr>
        <w:fldChar w:fldCharType="separate"/>
      </w:r>
      <w:r w:rsidRPr="00402121">
        <w:rPr>
          <w:rFonts w:ascii="Arial" w:eastAsia="Arial" w:hAnsi="Arial" w:cs="Arial"/>
          <w:sz w:val="22"/>
          <w:szCs w:val="22"/>
          <w:lang w:eastAsia="ja-JP"/>
        </w:rPr>
        <w:t>[4]</w:t>
      </w:r>
      <w:r w:rsidRPr="00402121">
        <w:rPr>
          <w:rFonts w:ascii="Arial" w:eastAsia="Arial" w:hAnsi="Arial" w:cs="Arial"/>
          <w:sz w:val="22"/>
          <w:szCs w:val="22"/>
          <w:lang w:eastAsia="ja-JP"/>
        </w:rPr>
        <w:fldChar w:fldCharType="end"/>
      </w:r>
      <w:r w:rsidRPr="00402121">
        <w:rPr>
          <w:rFonts w:ascii="Arial" w:eastAsia="Arial" w:hAnsi="Arial" w:cs="Arial"/>
          <w:sz w:val="22"/>
          <w:szCs w:val="22"/>
          <w:lang w:eastAsia="ja-JP"/>
        </w:rPr>
        <w:t xml:space="preserve"> can also be considered. Potential candidate for the common parameters can be</w:t>
      </w:r>
      <w:r w:rsidRPr="00402121">
        <w:rPr>
          <w:rFonts w:ascii="Arial" w:eastAsia="Arial" w:hAnsi="Arial" w:cs="Arial"/>
          <w:sz w:val="22"/>
          <w:szCs w:val="22"/>
          <w:lang w:val="en-GB"/>
        </w:rPr>
        <w:t xml:space="preserve"> </w:t>
      </w:r>
      <w:r w:rsidRPr="00402121">
        <w:rPr>
          <w:rFonts w:ascii="Courier New" w:eastAsia="Arial" w:hAnsi="Courier New"/>
          <w:noProof/>
          <w:sz w:val="22"/>
          <w:szCs w:val="20"/>
          <w:lang w:val="en-GB"/>
        </w:rPr>
        <w:t>submesh_self_contained_flag</w:t>
      </w:r>
      <w:r w:rsidRPr="00402121">
        <w:rPr>
          <w:rFonts w:ascii="Arial" w:eastAsia="Arial" w:hAnsi="Arial" w:cs="Arial"/>
          <w:sz w:val="22"/>
          <w:szCs w:val="22"/>
          <w:lang w:val="en-GB"/>
        </w:rPr>
        <w:t xml:space="preserve"> flag which </w:t>
      </w:r>
      <w:r w:rsidRPr="00402121">
        <w:rPr>
          <w:rFonts w:ascii="Arial" w:eastAsia="Arial" w:hAnsi="Arial" w:cs="Arial"/>
          <w:sz w:val="21"/>
          <w:szCs w:val="21"/>
          <w:lang w:val="en-GB"/>
        </w:rPr>
        <w:t>indicates that some data e.g. prefix data for each submesh is present as specified in Basemesh Sequence Parameter Set in ISO/IEC 23090-29</w:t>
      </w:r>
      <w:r w:rsidRPr="00402121">
        <w:rPr>
          <w:rFonts w:ascii="Arial" w:eastAsia="Arial" w:hAnsi="Arial" w:cs="Arial"/>
          <w:sz w:val="21"/>
          <w:szCs w:val="21"/>
          <w:lang w:val="en-GB"/>
        </w:rPr>
        <w:fldChar w:fldCharType="begin"/>
      </w:r>
      <w:r w:rsidRPr="00402121">
        <w:rPr>
          <w:rFonts w:ascii="Arial" w:eastAsia="Arial" w:hAnsi="Arial" w:cs="Arial"/>
          <w:sz w:val="21"/>
          <w:szCs w:val="21"/>
          <w:lang w:val="en-GB"/>
        </w:rPr>
        <w:instrText xml:space="preserve"> REF _Ref193900365 \r \h </w:instrText>
      </w:r>
      <w:r w:rsidRPr="00402121">
        <w:rPr>
          <w:rFonts w:ascii="Arial" w:eastAsia="Arial" w:hAnsi="Arial" w:cs="Arial"/>
          <w:sz w:val="21"/>
          <w:szCs w:val="21"/>
          <w:lang w:val="en-GB"/>
        </w:rPr>
      </w:r>
      <w:r w:rsidRPr="00402121">
        <w:rPr>
          <w:rFonts w:ascii="Arial" w:eastAsia="Arial" w:hAnsi="Arial" w:cs="Arial"/>
          <w:sz w:val="21"/>
          <w:szCs w:val="21"/>
          <w:lang w:val="en-GB"/>
        </w:rPr>
        <w:fldChar w:fldCharType="separate"/>
      </w:r>
      <w:r w:rsidRPr="00402121">
        <w:rPr>
          <w:rFonts w:ascii="Arial" w:eastAsia="Arial" w:hAnsi="Arial" w:cs="Arial"/>
          <w:sz w:val="21"/>
          <w:szCs w:val="21"/>
          <w:lang w:val="en-GB"/>
        </w:rPr>
        <w:t>[5]</w:t>
      </w:r>
      <w:r w:rsidRPr="00402121">
        <w:rPr>
          <w:rFonts w:ascii="Arial" w:eastAsia="Arial" w:hAnsi="Arial" w:cs="Arial"/>
          <w:sz w:val="21"/>
          <w:szCs w:val="21"/>
          <w:lang w:val="en-GB"/>
        </w:rPr>
        <w:fldChar w:fldCharType="end"/>
      </w:r>
      <w:r w:rsidRPr="00402121">
        <w:rPr>
          <w:rFonts w:ascii="Arial" w:eastAsia="Arial" w:hAnsi="Arial" w:cs="Arial"/>
          <w:sz w:val="21"/>
          <w:szCs w:val="21"/>
          <w:lang w:val="en-GB"/>
        </w:rPr>
        <w:t>.</w:t>
      </w:r>
    </w:p>
    <w:p w14:paraId="6C224469" w14:textId="77777777" w:rsidR="00402121" w:rsidRPr="00402121" w:rsidRDefault="00402121" w:rsidP="00402121">
      <w:pPr>
        <w:widowControl w:val="0"/>
        <w:autoSpaceDE w:val="0"/>
        <w:autoSpaceDN w:val="0"/>
        <w:spacing w:before="0" w:after="0"/>
        <w:jc w:val="left"/>
        <w:rPr>
          <w:rFonts w:ascii="Arial" w:eastAsia="Arial" w:hAnsi="Arial" w:cs="Arial"/>
          <w:sz w:val="21"/>
          <w:szCs w:val="21"/>
          <w:lang w:val="en-GB"/>
        </w:rPr>
      </w:pPr>
    </w:p>
    <w:p w14:paraId="79A7530C"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Conclusion</w:t>
      </w:r>
    </w:p>
    <w:p w14:paraId="2329EA93"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rPr>
      </w:pPr>
      <w:r w:rsidRPr="00402121">
        <w:rPr>
          <w:rFonts w:ascii="Arial" w:eastAsia="Arial" w:hAnsi="Arial" w:cs="Arial"/>
          <w:sz w:val="22"/>
          <w:szCs w:val="22"/>
          <w:lang w:val="en-GB"/>
        </w:rPr>
        <w:t>It is recommended to adopt the changes proposed in Section 3 in the next release of the working draft of ISO/IEC 23090-10</w:t>
      </w:r>
      <w:r w:rsidRPr="00402121">
        <w:rPr>
          <w:rFonts w:ascii="Arial" w:eastAsia="Arial" w:hAnsi="Arial" w:cs="Arial"/>
          <w:sz w:val="22"/>
          <w:szCs w:val="22"/>
          <w:lang w:val="en-GB"/>
        </w:rPr>
        <w:fldChar w:fldCharType="begin"/>
      </w:r>
      <w:r w:rsidRPr="00402121">
        <w:rPr>
          <w:rFonts w:ascii="Arial" w:eastAsia="Arial" w:hAnsi="Arial" w:cs="Arial"/>
          <w:sz w:val="22"/>
          <w:szCs w:val="22"/>
          <w:lang w:val="en-GB"/>
        </w:rPr>
        <w:instrText xml:space="preserve"> REF _Ref193900233 \r \h </w:instrText>
      </w:r>
      <w:r w:rsidRPr="00402121">
        <w:rPr>
          <w:rFonts w:ascii="Arial" w:eastAsia="Arial" w:hAnsi="Arial" w:cs="Arial"/>
          <w:sz w:val="22"/>
          <w:szCs w:val="22"/>
          <w:lang w:val="en-GB"/>
        </w:rPr>
      </w:r>
      <w:r w:rsidRPr="00402121">
        <w:rPr>
          <w:rFonts w:ascii="Arial" w:eastAsia="Arial" w:hAnsi="Arial" w:cs="Arial"/>
          <w:sz w:val="22"/>
          <w:szCs w:val="22"/>
          <w:lang w:val="en-GB"/>
        </w:rPr>
        <w:fldChar w:fldCharType="separate"/>
      </w:r>
      <w:r w:rsidRPr="00402121">
        <w:rPr>
          <w:rFonts w:ascii="Arial" w:eastAsia="Arial" w:hAnsi="Arial" w:cs="Arial"/>
          <w:sz w:val="22"/>
          <w:szCs w:val="22"/>
          <w:lang w:val="en-GB"/>
        </w:rPr>
        <w:t>[3]</w:t>
      </w:r>
      <w:r w:rsidRPr="00402121">
        <w:rPr>
          <w:rFonts w:ascii="Arial" w:eastAsia="Arial" w:hAnsi="Arial" w:cs="Arial"/>
          <w:sz w:val="22"/>
          <w:szCs w:val="22"/>
          <w:lang w:val="en-GB"/>
        </w:rPr>
        <w:fldChar w:fldCharType="end"/>
      </w:r>
      <w:r w:rsidRPr="00402121">
        <w:rPr>
          <w:rFonts w:ascii="Arial" w:eastAsia="Arial" w:hAnsi="Arial" w:cs="Arial"/>
          <w:sz w:val="22"/>
          <w:szCs w:val="22"/>
          <w:lang w:val="en-GB"/>
        </w:rPr>
        <w:t>.</w:t>
      </w:r>
    </w:p>
    <w:p w14:paraId="1A18BC95"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val="en-GB" w:eastAsia="ja-JP"/>
        </w:rPr>
      </w:pPr>
    </w:p>
    <w:p w14:paraId="420755ED"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r w:rsidRPr="00402121">
        <w:rPr>
          <w:rFonts w:ascii="Arial" w:eastAsia="Arial" w:hAnsi="Arial" w:cs="Arial"/>
          <w:sz w:val="22"/>
          <w:szCs w:val="22"/>
          <w:lang w:eastAsia="ja-JP"/>
        </w:rPr>
        <w:br w:type="page"/>
      </w:r>
    </w:p>
    <w:p w14:paraId="2E784EF9" w14:textId="77777777" w:rsidR="00402121" w:rsidRPr="00402121" w:rsidRDefault="00402121" w:rsidP="00402121">
      <w:pPr>
        <w:widowControl w:val="0"/>
        <w:autoSpaceDE w:val="0"/>
        <w:autoSpaceDN w:val="0"/>
        <w:spacing w:before="0" w:after="0"/>
        <w:jc w:val="left"/>
        <w:rPr>
          <w:rFonts w:ascii="Arial" w:eastAsia="Arial" w:hAnsi="Arial" w:cs="Arial"/>
          <w:sz w:val="22"/>
          <w:szCs w:val="22"/>
          <w:lang w:eastAsia="ja-JP"/>
        </w:rPr>
      </w:pPr>
    </w:p>
    <w:p w14:paraId="587A732F" w14:textId="77777777" w:rsidR="00402121" w:rsidRPr="00402121" w:rsidRDefault="00402121" w:rsidP="006057A4">
      <w:pPr>
        <w:widowControl w:val="0"/>
        <w:numPr>
          <w:ilvl w:val="0"/>
          <w:numId w:val="23"/>
        </w:numPr>
        <w:autoSpaceDE w:val="0"/>
        <w:autoSpaceDN w:val="0"/>
        <w:spacing w:before="0" w:after="0"/>
        <w:jc w:val="left"/>
        <w:outlineLvl w:val="0"/>
        <w:rPr>
          <w:rFonts w:ascii="Arial" w:eastAsia="Arial" w:hAnsi="Arial" w:cs="Arial"/>
          <w:b/>
          <w:bCs/>
          <w:lang w:val="en-GB"/>
        </w:rPr>
      </w:pPr>
      <w:r w:rsidRPr="00402121">
        <w:rPr>
          <w:rFonts w:ascii="Arial" w:eastAsia="Arial" w:hAnsi="Arial" w:cs="Arial"/>
          <w:b/>
          <w:bCs/>
          <w:lang w:val="en-GB"/>
        </w:rPr>
        <w:t>References</w:t>
      </w:r>
    </w:p>
    <w:p w14:paraId="6CA1AB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1" w:name="_Ref193814940"/>
      <w:bookmarkStart w:id="52" w:name="_Ref193899847"/>
      <w:r w:rsidRPr="00402121">
        <w:rPr>
          <w:rFonts w:ascii="Arial" w:hAnsi="Arial" w:cs="Arial"/>
          <w:sz w:val="22"/>
          <w:szCs w:val="22"/>
          <w:lang w:eastAsia="ja-JP"/>
        </w:rPr>
        <w:t>m71420, [VolSys] On sub-sample usage for submesh in V-DMC carriage”, MPEG#149, Geneva, Türkiye, Online,</w:t>
      </w:r>
      <w:bookmarkEnd w:id="51"/>
      <w:r w:rsidRPr="00402121">
        <w:rPr>
          <w:rFonts w:ascii="Arial" w:eastAsia="Arial" w:hAnsi="Arial" w:cs="Arial"/>
          <w:sz w:val="22"/>
          <w:szCs w:val="22"/>
        </w:rPr>
        <w:t xml:space="preserve">  </w:t>
      </w:r>
      <w:r w:rsidRPr="00402121">
        <w:rPr>
          <w:rFonts w:ascii="Arial" w:eastAsia="Arial" w:hAnsi="Arial" w:cs="Arial"/>
          <w:sz w:val="22"/>
          <w:szCs w:val="22"/>
        </w:rPr>
        <w:fldChar w:fldCharType="begin"/>
      </w:r>
      <w:ins w:id="53" w:author="Gurdeep Bhullar" w:date="2025-03-26T16:43:00Z">
        <w:r w:rsidRPr="00402121">
          <w:rPr>
            <w:rFonts w:ascii="Arial" w:eastAsia="Arial" w:hAnsi="Arial" w:cs="Arial"/>
            <w:sz w:val="22"/>
            <w:szCs w:val="22"/>
          </w:rPr>
          <w:instrText>HYPERLINK "</w:instrText>
        </w:r>
      </w:ins>
      <w:r w:rsidRPr="00402121">
        <w:rPr>
          <w:rFonts w:ascii="Arial" w:eastAsia="Arial" w:hAnsi="Arial" w:cs="Arial"/>
          <w:sz w:val="22"/>
          <w:szCs w:val="22"/>
        </w:rPr>
        <w:instrText>https://dms.mpeg.expert/doc_end_user/documents/149_Geneva/wg11/m71420-v1-m71420.zip</w:instrText>
      </w:r>
      <w:ins w:id="54" w:author="Gurdeep Bhullar" w:date="2025-03-26T16:43:00Z">
        <w:r w:rsidRPr="00402121">
          <w:rPr>
            <w:rFonts w:ascii="Arial" w:eastAsia="Arial" w:hAnsi="Arial" w:cs="Arial"/>
            <w:sz w:val="22"/>
            <w:szCs w:val="22"/>
          </w:rPr>
          <w:instrText>"</w:instrText>
        </w:r>
      </w:ins>
      <w:r w:rsidRPr="00402121">
        <w:rPr>
          <w:rFonts w:ascii="Arial" w:eastAsia="Arial" w:hAnsi="Arial" w:cs="Arial"/>
          <w:sz w:val="22"/>
          <w:szCs w:val="22"/>
        </w:rPr>
        <w:fldChar w:fldCharType="separate"/>
      </w:r>
      <w:r w:rsidRPr="00402121">
        <w:rPr>
          <w:rFonts w:ascii="Arial" w:eastAsia="Arial" w:hAnsi="Arial" w:cs="Arial"/>
          <w:color w:val="0000FF"/>
          <w:sz w:val="22"/>
          <w:szCs w:val="22"/>
          <w:u w:val="single"/>
        </w:rPr>
        <w:t>https://dms.mpeg.expert/doc_end_user/documents/149_Geneva/wg11/m71420-v1-m71420.zip</w:t>
      </w:r>
      <w:r w:rsidRPr="00402121">
        <w:rPr>
          <w:rFonts w:ascii="Arial" w:eastAsia="Arial" w:hAnsi="Arial" w:cs="Arial"/>
          <w:sz w:val="22"/>
          <w:szCs w:val="22"/>
        </w:rPr>
        <w:fldChar w:fldCharType="end"/>
      </w:r>
      <w:bookmarkEnd w:id="52"/>
      <w:r w:rsidRPr="00402121">
        <w:rPr>
          <w:rFonts w:ascii="Arial" w:eastAsia="Arial" w:hAnsi="Arial" w:cs="Arial"/>
          <w:sz w:val="22"/>
          <w:szCs w:val="22"/>
        </w:rPr>
        <w:t xml:space="preserve"> </w:t>
      </w:r>
    </w:p>
    <w:p w14:paraId="114D01AF"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5" w:name="_Ref193900262"/>
      <w:r w:rsidRPr="00402121">
        <w:rPr>
          <w:rFonts w:ascii="Arial" w:hAnsi="Arial" w:cs="Arial"/>
          <w:sz w:val="22"/>
          <w:szCs w:val="22"/>
          <w:lang w:eastAsia="ja-JP"/>
        </w:rPr>
        <w:t>m72198, [VolSys] Information on sub-meshes and atlas tiles”, MPEG#150, Online</w:t>
      </w:r>
      <w:bookmarkEnd w:id="55"/>
    </w:p>
    <w:p w14:paraId="524649C0"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56" w:name="_Ref193899671"/>
      <w:bookmarkStart w:id="57" w:name="_Ref193900233"/>
      <w:bookmarkStart w:id="58" w:name="_Ref193814562"/>
      <w:bookmarkStart w:id="59" w:name="_Ref193892680"/>
      <w:r w:rsidRPr="00402121">
        <w:rPr>
          <w:rFonts w:ascii="Arial" w:eastAsia="Arial" w:hAnsi="Arial" w:cs="Arial"/>
          <w:sz w:val="22"/>
          <w:szCs w:val="22"/>
        </w:rPr>
        <w:t>WD of ISO/IEC 23090-10 2nd edition Carriage of visual volumetric video-based coding data</w:t>
      </w:r>
      <w:r w:rsidRPr="00402121">
        <w:rPr>
          <w:rFonts w:ascii="Arial" w:eastAsia="Arial" w:hAnsi="Arial" w:cs="Arial"/>
          <w:sz w:val="22"/>
          <w:szCs w:val="22"/>
        </w:rPr>
        <w:tab/>
        <w:t xml:space="preserve">, MPEG149, </w:t>
      </w:r>
      <w:bookmarkEnd w:id="56"/>
      <w:r w:rsidRPr="00402121">
        <w:rPr>
          <w:rFonts w:ascii="Arial" w:eastAsia="Arial" w:hAnsi="Arial" w:cs="Arial"/>
          <w:sz w:val="22"/>
          <w:szCs w:val="22"/>
        </w:rPr>
        <w:t>https://dms.mpeg.expert/doc_end_user/documents/149_Geneva/wg11/MDS24734_WG03_N01434.zip</w:t>
      </w:r>
      <w:bookmarkEnd w:id="57"/>
    </w:p>
    <w:p w14:paraId="6D8826E9"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60" w:name="_Ref193899220"/>
      <w:bookmarkEnd w:id="58"/>
      <w:bookmarkEnd w:id="59"/>
      <w:r w:rsidRPr="00402121">
        <w:rPr>
          <w:rFonts w:ascii="Arial" w:eastAsia="Arial" w:hAnsi="Arial" w:cs="Arial"/>
          <w:sz w:val="22"/>
          <w:szCs w:val="22"/>
        </w:rPr>
        <w:t xml:space="preserve">Text of ISO/IEC 14496-12 8th edition FDAM 1 Support for T.35, original sample duration and other improvements, Online, </w:t>
      </w:r>
      <w:hyperlink r:id="rId21" w:history="1">
        <w:r w:rsidRPr="00402121">
          <w:rPr>
            <w:rFonts w:ascii="Arial" w:eastAsia="Arial" w:hAnsi="Arial" w:cs="Arial"/>
            <w:color w:val="0000FF"/>
            <w:sz w:val="22"/>
            <w:szCs w:val="22"/>
            <w:u w:val="single"/>
          </w:rPr>
          <w:t>https://dms.mpeg.expert/doc_end_user/documents/148_Kemer/wg11/MDS24526_WG03_N01383.zip</w:t>
        </w:r>
      </w:hyperlink>
      <w:bookmarkEnd w:id="60"/>
      <w:r w:rsidRPr="00402121">
        <w:rPr>
          <w:rFonts w:ascii="Arial" w:eastAsia="Arial" w:hAnsi="Arial" w:cs="Arial"/>
          <w:sz w:val="22"/>
          <w:szCs w:val="22"/>
        </w:rPr>
        <w:t xml:space="preserve"> </w:t>
      </w:r>
    </w:p>
    <w:p w14:paraId="1B49A285" w14:textId="77777777" w:rsidR="00402121" w:rsidRPr="00402121" w:rsidRDefault="00402121" w:rsidP="006057A4">
      <w:pPr>
        <w:widowControl w:val="0"/>
        <w:numPr>
          <w:ilvl w:val="0"/>
          <w:numId w:val="24"/>
        </w:numPr>
        <w:autoSpaceDE w:val="0"/>
        <w:autoSpaceDN w:val="0"/>
        <w:spacing w:before="60" w:after="60"/>
        <w:jc w:val="left"/>
        <w:rPr>
          <w:rFonts w:ascii="Arial" w:eastAsia="Arial" w:hAnsi="Arial" w:cs="Arial"/>
          <w:sz w:val="22"/>
          <w:szCs w:val="22"/>
        </w:rPr>
      </w:pPr>
      <w:bookmarkStart w:id="61" w:name="_Ref193900365"/>
      <w:r w:rsidRPr="00402121">
        <w:rPr>
          <w:rFonts w:ascii="Arial" w:hAnsi="Arial" w:cs="Arial"/>
          <w:sz w:val="22"/>
          <w:szCs w:val="22"/>
          <w:lang w:eastAsia="ja-JP"/>
        </w:rPr>
        <w:t>WG07N01099, “Technologies for Video-based mesh coding</w:t>
      </w:r>
      <w:r w:rsidRPr="00402121">
        <w:rPr>
          <w:rFonts w:ascii="Arial" w:hAnsi="Arial" w:cs="Arial"/>
          <w:sz w:val="22"/>
          <w:szCs w:val="22"/>
          <w:lang w:eastAsia="ja-JP"/>
        </w:rPr>
        <w:tab/>
        <w:t xml:space="preserve">“, MPEG#149, Geneva, Switzerland, Online, </w:t>
      </w:r>
      <w:hyperlink r:id="rId22" w:history="1">
        <w:r w:rsidRPr="00402121">
          <w:rPr>
            <w:rFonts w:ascii="Arial" w:hAnsi="Arial" w:cs="Arial"/>
            <w:color w:val="0000FF"/>
            <w:sz w:val="22"/>
            <w:szCs w:val="22"/>
            <w:u w:val="single"/>
            <w:lang w:eastAsia="ja-JP"/>
          </w:rPr>
          <w:t>https://dms.mpeg.expert/doc_end_user/documents/149_Geneva/wg11/MDS24820_WG07_N01099.zip</w:t>
        </w:r>
      </w:hyperlink>
      <w:bookmarkEnd w:id="61"/>
    </w:p>
    <w:p w14:paraId="45E88FE9" w14:textId="566FAEA1" w:rsidR="006057A4" w:rsidRDefault="006057A4">
      <w:pPr>
        <w:spacing w:before="0" w:after="0"/>
        <w:jc w:val="left"/>
        <w:rPr>
          <w:rFonts w:eastAsia="Times New Roman"/>
          <w:lang w:eastAsia="ko-KR"/>
        </w:rPr>
      </w:pPr>
      <w:r>
        <w:rPr>
          <w:rFonts w:eastAsia="Times New Roman"/>
          <w:lang w:eastAsia="ko-KR"/>
        </w:rPr>
        <w:br w:type="page"/>
      </w:r>
    </w:p>
    <w:p w14:paraId="17A19A00" w14:textId="4E2A4A60" w:rsidR="006057A4" w:rsidRDefault="006057A4" w:rsidP="006057A4">
      <w:pPr>
        <w:pStyle w:val="1"/>
      </w:pPr>
      <w:r w:rsidRPr="006057A4">
        <w:lastRenderedPageBreak/>
        <w:t xml:space="preserve">[VolSys] Information on submeshes and atlas tiles </w:t>
      </w:r>
      <w:r>
        <w:t>(m72198)</w:t>
      </w:r>
    </w:p>
    <w:p w14:paraId="47741B6B" w14:textId="4C4CA9D8" w:rsidR="006057A4" w:rsidRDefault="006057A4" w:rsidP="006057A4">
      <w:pPr>
        <w:pStyle w:val="1"/>
        <w:numPr>
          <w:ilvl w:val="0"/>
          <w:numId w:val="0"/>
        </w:numPr>
        <w:ind w:left="420" w:hanging="420"/>
      </w:pPr>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730"/>
      </w:tblGrid>
      <w:tr w:rsidR="006057A4" w:rsidRPr="006057A4" w14:paraId="3871CB80" w14:textId="77777777" w:rsidTr="00CD6F15">
        <w:trPr>
          <w:trHeight w:val="67"/>
        </w:trPr>
        <w:tc>
          <w:tcPr>
            <w:tcW w:w="1290" w:type="dxa"/>
          </w:tcPr>
          <w:p w14:paraId="5940581C" w14:textId="77777777" w:rsidR="006057A4" w:rsidRPr="006057A4" w:rsidRDefault="006057A4" w:rsidP="006057A4">
            <w:pPr>
              <w:spacing w:before="0" w:after="0"/>
              <w:jc w:val="left"/>
              <w:rPr>
                <w:rFonts w:eastAsia="SimSun"/>
                <w:b/>
                <w:sz w:val="28"/>
                <w:lang w:eastAsia="zh-CN"/>
              </w:rPr>
            </w:pPr>
          </w:p>
        </w:tc>
        <w:tc>
          <w:tcPr>
            <w:tcW w:w="7730" w:type="dxa"/>
          </w:tcPr>
          <w:p w14:paraId="14811E3D" w14:textId="77777777" w:rsidR="006057A4" w:rsidRPr="006057A4" w:rsidRDefault="006057A4" w:rsidP="006057A4">
            <w:pPr>
              <w:spacing w:before="0" w:after="0"/>
              <w:jc w:val="left"/>
              <w:rPr>
                <w:rFonts w:eastAsia="SimSun"/>
                <w:sz w:val="28"/>
                <w:szCs w:val="28"/>
                <w:lang w:eastAsia="zh-CN"/>
              </w:rPr>
            </w:pPr>
          </w:p>
        </w:tc>
      </w:tr>
    </w:tbl>
    <w:p w14:paraId="0098AFF7"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lang w:eastAsia="zh-CN"/>
        </w:rPr>
      </w:pPr>
      <w:r w:rsidRPr="006057A4">
        <w:rPr>
          <w:rFonts w:ascii="Cambria" w:eastAsia="SimSun" w:hAnsi="Cambria" w:cs="Calibri"/>
          <w:b/>
          <w:sz w:val="28"/>
          <w:szCs w:val="28"/>
          <w:lang w:eastAsia="zh-CN"/>
        </w:rPr>
        <w:t>Introduction</w:t>
      </w:r>
    </w:p>
    <w:p w14:paraId="7CA34EA0"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ja-JP"/>
        </w:rPr>
      </w:pPr>
      <w:r w:rsidRPr="006057A4">
        <w:rPr>
          <w:rFonts w:ascii="Arial" w:eastAsia="Arial" w:hAnsi="Arial" w:cs="Arial"/>
          <w:sz w:val="22"/>
          <w:szCs w:val="22"/>
          <w:lang w:eastAsia="ja-JP"/>
        </w:rPr>
        <w:t xml:space="preserve">This contribution shares information on the relationship between sub-meshes and atlas tiles as specified in 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_Ref193814562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ja-JP"/>
        </w:rPr>
        <w:t xml:space="preserve">. At the MPEG#149 meeting in Geneva, a method to express the association of atlas tile and sub-meshes was proposed in m71420 </w:t>
      </w:r>
      <w:r w:rsidRPr="006057A4">
        <w:rPr>
          <w:rFonts w:ascii="Arial" w:eastAsia="Arial" w:hAnsi="Arial" w:cs="Arial"/>
          <w:sz w:val="22"/>
          <w:szCs w:val="22"/>
          <w:lang w:eastAsia="ja-JP"/>
        </w:rPr>
        <w:fldChar w:fldCharType="begin"/>
      </w:r>
      <w:r w:rsidRPr="006057A4">
        <w:rPr>
          <w:rFonts w:ascii="Arial" w:eastAsia="Arial" w:hAnsi="Arial" w:cs="Arial"/>
          <w:sz w:val="22"/>
          <w:szCs w:val="22"/>
          <w:lang w:eastAsia="ja-JP"/>
        </w:rPr>
        <w:instrText xml:space="preserve"> REF _Ref193814940 \r \h </w:instrText>
      </w:r>
      <w:r w:rsidRPr="006057A4">
        <w:rPr>
          <w:rFonts w:ascii="Arial" w:eastAsia="Arial" w:hAnsi="Arial" w:cs="Arial"/>
          <w:sz w:val="22"/>
          <w:szCs w:val="22"/>
          <w:lang w:eastAsia="ja-JP"/>
        </w:rPr>
      </w:r>
      <w:r w:rsidRPr="006057A4">
        <w:rPr>
          <w:rFonts w:ascii="Arial" w:eastAsia="Arial" w:hAnsi="Arial" w:cs="Arial"/>
          <w:sz w:val="22"/>
          <w:szCs w:val="22"/>
          <w:lang w:eastAsia="ja-JP"/>
        </w:rPr>
        <w:fldChar w:fldCharType="separate"/>
      </w:r>
      <w:r w:rsidRPr="006057A4">
        <w:rPr>
          <w:rFonts w:ascii="Arial" w:eastAsia="Arial" w:hAnsi="Arial" w:cs="Arial"/>
          <w:sz w:val="22"/>
          <w:szCs w:val="22"/>
          <w:lang w:eastAsia="ja-JP"/>
        </w:rPr>
        <w:t>[2]</w:t>
      </w:r>
      <w:r w:rsidRPr="006057A4">
        <w:rPr>
          <w:rFonts w:ascii="Arial" w:eastAsia="Arial" w:hAnsi="Arial" w:cs="Arial"/>
          <w:sz w:val="22"/>
          <w:szCs w:val="22"/>
          <w:lang w:eastAsia="ja-JP"/>
        </w:rPr>
        <w:fldChar w:fldCharType="end"/>
      </w:r>
      <w:r w:rsidRPr="006057A4">
        <w:rPr>
          <w:rFonts w:ascii="Arial" w:eastAsia="Arial" w:hAnsi="Arial" w:cs="Arial"/>
          <w:sz w:val="22"/>
          <w:szCs w:val="22"/>
          <w:lang w:eastAsia="ja-JP"/>
        </w:rPr>
        <w:t>.</w:t>
      </w:r>
    </w:p>
    <w:p w14:paraId="200C3D4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Background</w:t>
      </w:r>
    </w:p>
    <w:p w14:paraId="109864A7"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This section provides some background on V-DMC and the relationship between a sub-mesh and an atlas tile. This section also draws inspiration from the relationship between the basemesh and atlas bitstreams in an encapsulation scheme.</w:t>
      </w:r>
    </w:p>
    <w:p w14:paraId="415A1E8E" w14:textId="77777777" w:rsidR="006057A4" w:rsidRPr="006057A4" w:rsidRDefault="006057A4" w:rsidP="006057A4">
      <w:pPr>
        <w:keepNext/>
        <w:keepLines/>
        <w:widowControl w:val="0"/>
        <w:numPr>
          <w:ilvl w:val="1"/>
          <w:numId w:val="26"/>
        </w:numPr>
        <w:autoSpaceDE w:val="0"/>
        <w:autoSpaceDN w:val="0"/>
        <w:spacing w:before="40" w:after="0"/>
        <w:ind w:left="426"/>
        <w:jc w:val="left"/>
        <w:outlineLvl w:val="1"/>
        <w:rPr>
          <w:rFonts w:ascii="Cambria" w:eastAsia="MS Gothic" w:hAnsi="Cambria"/>
          <w:b/>
          <w:sz w:val="26"/>
          <w:szCs w:val="26"/>
        </w:rPr>
      </w:pPr>
      <w:r w:rsidRPr="006057A4">
        <w:rPr>
          <w:rFonts w:ascii="Cambria" w:eastAsia="MS Gothic" w:hAnsi="Cambria"/>
          <w:b/>
          <w:sz w:val="26"/>
          <w:szCs w:val="26"/>
        </w:rPr>
        <w:t>ISO/IEC 23090-29</w:t>
      </w:r>
    </w:p>
    <w:p w14:paraId="3952F6CB" w14:textId="77777777" w:rsidR="006057A4" w:rsidRPr="006057A4" w:rsidRDefault="006057A4" w:rsidP="006057A4">
      <w:pPr>
        <w:widowControl w:val="0"/>
        <w:autoSpaceDE w:val="0"/>
        <w:autoSpaceDN w:val="0"/>
        <w:spacing w:before="0"/>
        <w:rPr>
          <w:rFonts w:ascii="Arial" w:eastAsia="Arial" w:hAnsi="Arial" w:cs="Arial"/>
          <w:i/>
          <w:iCs/>
          <w:sz w:val="22"/>
          <w:szCs w:val="22"/>
          <w:lang w:val="en-CA" w:eastAsia="zh-CN"/>
        </w:rPr>
      </w:pPr>
      <w:r w:rsidRPr="006057A4">
        <w:rPr>
          <w:rFonts w:ascii="Arial" w:eastAsia="Arial" w:hAnsi="Arial" w:cs="Arial"/>
          <w:sz w:val="22"/>
          <w:szCs w:val="22"/>
          <w:lang w:eastAsia="zh-CN"/>
        </w:rPr>
        <w:t xml:space="preserve">A V-DMC bitstream includes components such as the atlas component, the basemesh component, the displacement component, and, optionally, a number of attribute components. The components are indicated by different V3C unit types, namely: V3C_AD, V3C_BMD, V3C_GVD/V3C_ADD, and V3C_AVD, respectively. </w:t>
      </w:r>
      <w:r w:rsidRPr="006057A4">
        <w:rPr>
          <w:rFonts w:ascii="Arial" w:eastAsia="Arial" w:hAnsi="Arial" w:cs="Arial"/>
          <w:sz w:val="22"/>
          <w:szCs w:val="22"/>
          <w:lang w:val="en-CA" w:eastAsia="zh-CN"/>
        </w:rPr>
        <w:t xml:space="preserve">A basemesh is a mesh structure containing possibly a reduced number of mesh vertices which is enhanced using displacement coefficients coded in the displacement bitstream. </w:t>
      </w:r>
      <w:r w:rsidRPr="006057A4">
        <w:rPr>
          <w:rFonts w:ascii="Arial" w:eastAsia="Arial" w:hAnsi="Arial" w:cs="Arial"/>
          <w:i/>
          <w:iCs/>
          <w:sz w:val="22"/>
          <w:szCs w:val="22"/>
          <w:lang w:val="en-CA" w:eastAsia="zh-CN"/>
        </w:rPr>
        <w:t xml:space="preserve"> </w:t>
      </w:r>
    </w:p>
    <w:p w14:paraId="3ED28EFB" w14:textId="77777777" w:rsidR="006057A4" w:rsidRPr="006057A4" w:rsidRDefault="006057A4" w:rsidP="006057A4">
      <w:pPr>
        <w:widowControl w:val="0"/>
        <w:autoSpaceDE w:val="0"/>
        <w:autoSpaceDN w:val="0"/>
        <w:spacing w:before="0"/>
        <w:rPr>
          <w:rFonts w:ascii="Arial" w:eastAsia="Arial" w:hAnsi="Arial" w:cs="Arial"/>
          <w:sz w:val="22"/>
          <w:szCs w:val="22"/>
          <w:lang w:eastAsia="zh-CN"/>
        </w:rPr>
      </w:pPr>
      <w:r w:rsidRPr="006057A4">
        <w:rPr>
          <w:rFonts w:ascii="Arial" w:eastAsia="Arial" w:hAnsi="Arial" w:cs="Arial"/>
          <w:sz w:val="22"/>
          <w:szCs w:val="22"/>
          <w:lang w:eastAsia="zh-CN"/>
        </w:rPr>
        <w:t xml:space="preserve">As specified in ISO/IEC 23090-5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_Ref193892672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[3]</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an atlas frame is partitioned into patches. A collection of patches can be combined into an atlas tile. </w:t>
      </w:r>
    </w:p>
    <w:p w14:paraId="2EC406BB" w14:textId="77777777" w:rsidR="006057A4" w:rsidRPr="006057A4" w:rsidRDefault="006057A4" w:rsidP="006057A4">
      <w:pPr>
        <w:widowControl w:val="0"/>
        <w:autoSpaceDE w:val="0"/>
        <w:autoSpaceDN w:val="0"/>
        <w:spacing w:before="0"/>
        <w:jc w:val="left"/>
        <w:rPr>
          <w:rFonts w:ascii="Arial" w:eastAsia="Arial" w:hAnsi="Arial" w:cs="Arial"/>
          <w:sz w:val="22"/>
          <w:szCs w:val="22"/>
          <w:lang w:eastAsia="zh-CN"/>
        </w:rPr>
      </w:pPr>
      <w:r w:rsidRPr="006057A4">
        <w:rPr>
          <w:rFonts w:ascii="Arial" w:eastAsia="Arial" w:hAnsi="Arial" w:cs="Arial"/>
          <w:sz w:val="22"/>
          <w:szCs w:val="22"/>
          <w:lang w:eastAsia="zh-CN"/>
        </w:rPr>
        <w:t xml:space="preserve">ISO/IEC 23090-29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_Ref193892680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[1]</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altered the definition of an atlas frame as follows:</w:t>
      </w:r>
    </w:p>
    <w:p w14:paraId="3142FBB7"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71BF75C4"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eastAsia="zh-CN"/>
        </w:rPr>
        <w:t xml:space="preserve">An atlas frame </w:t>
      </w:r>
      <w:r w:rsidRPr="006057A4">
        <w:rPr>
          <w:rFonts w:ascii="Arial" w:eastAsia="Arial" w:hAnsi="Arial" w:cs="Arial"/>
          <w:i/>
          <w:iCs/>
          <w:sz w:val="22"/>
          <w:szCs w:val="22"/>
          <w:lang w:val="en-CA" w:eastAsia="zh-CN"/>
        </w:rPr>
        <w:t>2D rectangular array of atlas samples onto which patches (ISO/IEC 23090-5(4E):2025:3.91) are projected and additional information related to the patches (ISO/IEC 23090-5(4E):2025:3.91), corresponding to a volumetric frame (ISO/IEC 23090-5(4E):2025:3.142) and a list of meshpatches (3.9) and additional information related to the meshpatches (3.9), corresponding to a volumetric frame (ISO/IEC 23090-5(4E):2025:3.142)</w:t>
      </w:r>
    </w:p>
    <w:p w14:paraId="5915DBA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699AF9A" w14:textId="77777777" w:rsidR="006057A4" w:rsidRPr="006057A4" w:rsidRDefault="006057A4" w:rsidP="006057A4">
      <w:pPr>
        <w:widowControl w:val="0"/>
        <w:autoSpaceDE w:val="0"/>
        <w:autoSpaceDN w:val="0"/>
        <w:spacing w:before="0" w:after="0"/>
        <w:rPr>
          <w:rFonts w:ascii="Arial" w:eastAsia="Arial" w:hAnsi="Arial" w:cs="Arial"/>
          <w:sz w:val="22"/>
          <w:szCs w:val="22"/>
          <w:lang w:val="en-CA" w:eastAsia="zh-CN"/>
        </w:rPr>
      </w:pPr>
      <w:r w:rsidRPr="006057A4">
        <w:rPr>
          <w:rFonts w:ascii="Arial" w:eastAsia="Arial" w:hAnsi="Arial" w:cs="Arial"/>
          <w:sz w:val="22"/>
          <w:szCs w:val="22"/>
          <w:lang w:val="en-CA" w:eastAsia="zh-CN"/>
        </w:rPr>
        <w:t xml:space="preserve">A meshpatch is an element of an atlas associated with basemesh information. The mesh patch codes data in an atlas which can enable the conversion of the basemesh into the reconstructed mesh. The mesh patch data indicates the associated submeshID in mdu_submesh_id specified in a meshpatch in an atlas tile. The value of mdu_submesh_id shall be one of the values indicated by afmi_submesh_id and is in the range 0 to 65535, inclusive. The value of mdu_submesh_id is unique as per the bitstream conformance requirements specified in sub-clause 8.4.6.2.5. in ISO/IEC 23090-29 </w:t>
      </w:r>
      <w:r w:rsidRPr="006057A4">
        <w:rPr>
          <w:rFonts w:ascii="Arial" w:eastAsia="Arial" w:hAnsi="Arial" w:cs="Arial"/>
          <w:sz w:val="22"/>
          <w:szCs w:val="22"/>
          <w:lang w:val="en-CA" w:eastAsia="zh-CN"/>
        </w:rPr>
        <w:fldChar w:fldCharType="begin"/>
      </w:r>
      <w:r w:rsidRPr="006057A4">
        <w:rPr>
          <w:rFonts w:ascii="Arial" w:eastAsia="Arial" w:hAnsi="Arial" w:cs="Arial"/>
          <w:sz w:val="22"/>
          <w:szCs w:val="22"/>
          <w:lang w:val="en-CA" w:eastAsia="zh-CN"/>
        </w:rPr>
        <w:instrText xml:space="preserve"> REF _Ref193814562 \r \h  \* MERGEFORMAT </w:instrText>
      </w:r>
      <w:r w:rsidRPr="006057A4">
        <w:rPr>
          <w:rFonts w:ascii="Arial" w:eastAsia="Arial" w:hAnsi="Arial" w:cs="Arial"/>
          <w:sz w:val="22"/>
          <w:szCs w:val="22"/>
          <w:lang w:val="en-CA" w:eastAsia="zh-CN"/>
        </w:rPr>
      </w:r>
      <w:r w:rsidRPr="006057A4">
        <w:rPr>
          <w:rFonts w:ascii="Arial" w:eastAsia="Arial" w:hAnsi="Arial" w:cs="Arial"/>
          <w:sz w:val="22"/>
          <w:szCs w:val="22"/>
          <w:lang w:val="en-CA" w:eastAsia="zh-CN"/>
        </w:rPr>
        <w:fldChar w:fldCharType="separate"/>
      </w:r>
      <w:r w:rsidRPr="006057A4">
        <w:rPr>
          <w:rFonts w:ascii="Arial" w:eastAsia="Arial" w:hAnsi="Arial" w:cs="Arial"/>
          <w:sz w:val="22"/>
          <w:szCs w:val="22"/>
          <w:lang w:val="en-CA" w:eastAsia="zh-CN"/>
        </w:rPr>
        <w:t>[1]</w:t>
      </w:r>
      <w:r w:rsidRPr="006057A4">
        <w:rPr>
          <w:rFonts w:ascii="Arial" w:eastAsia="Arial" w:hAnsi="Arial" w:cs="Arial"/>
          <w:sz w:val="22"/>
          <w:szCs w:val="22"/>
          <w:lang w:val="en-CA" w:eastAsia="zh-CN"/>
        </w:rPr>
        <w:fldChar w:fldCharType="end"/>
      </w:r>
      <w:r w:rsidRPr="006057A4">
        <w:rPr>
          <w:rFonts w:ascii="Arial" w:eastAsia="Arial" w:hAnsi="Arial" w:cs="Arial"/>
          <w:sz w:val="22"/>
          <w:szCs w:val="22"/>
          <w:lang w:val="en-CA" w:eastAsia="zh-CN"/>
        </w:rPr>
        <w:t xml:space="preserve">. </w:t>
      </w:r>
    </w:p>
    <w:p w14:paraId="40F2776B"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30DC20DC"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It is a requirement of atlas bitstream conformance that afmi_submesh_id[ i ] shall not be equal to afmi_submesh_id[ j ] for all i != j.</w:t>
      </w:r>
    </w:p>
    <w:p w14:paraId="07E55B5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04EE9E2F"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r w:rsidRPr="006057A4">
        <w:rPr>
          <w:rFonts w:ascii="Arial" w:eastAsia="Arial" w:hAnsi="Arial" w:cs="Arial"/>
          <w:sz w:val="22"/>
          <w:szCs w:val="22"/>
          <w:lang w:val="en-CA" w:eastAsia="zh-CN"/>
        </w:rPr>
        <w:t>Additionally, the specification mentions the following bitstream conformance statements.</w:t>
      </w:r>
    </w:p>
    <w:p w14:paraId="513728A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CA" w:eastAsia="zh-CN"/>
        </w:rPr>
      </w:pPr>
    </w:p>
    <w:p w14:paraId="4C201FC8"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r w:rsidRPr="006057A4">
        <w:rPr>
          <w:rFonts w:ascii="Arial" w:eastAsia="Arial" w:hAnsi="Arial" w:cs="Arial"/>
          <w:i/>
          <w:iCs/>
          <w:sz w:val="22"/>
          <w:szCs w:val="22"/>
          <w:lang w:val="en-CA" w:eastAsia="zh-CN"/>
        </w:rPr>
        <w:t xml:space="preserve">In bitstreams conforming to this version of this document a coded atlas frame shall not contain two or more meshpatch data units, within geometry tiles with ath_type equal to P_TILE or I_TILE, that indicate the same LOD index and the same submesh ID. </w:t>
      </w:r>
    </w:p>
    <w:p w14:paraId="07701892"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val="en-CA" w:eastAsia="zh-CN"/>
        </w:rPr>
      </w:pPr>
    </w:p>
    <w:p w14:paraId="726B5581" w14:textId="77777777" w:rsidR="006057A4" w:rsidRPr="006057A4" w:rsidRDefault="006057A4" w:rsidP="006057A4">
      <w:pPr>
        <w:widowControl w:val="0"/>
        <w:autoSpaceDE w:val="0"/>
        <w:autoSpaceDN w:val="0"/>
        <w:spacing w:before="0" w:after="0"/>
        <w:ind w:left="288"/>
        <w:jc w:val="left"/>
        <w:rPr>
          <w:rFonts w:ascii="Arial" w:eastAsia="Arial" w:hAnsi="Arial" w:cs="Arial"/>
          <w:i/>
          <w:iCs/>
          <w:sz w:val="22"/>
          <w:szCs w:val="22"/>
          <w:lang w:eastAsia="zh-CN"/>
        </w:rPr>
      </w:pPr>
      <w:r w:rsidRPr="006057A4">
        <w:rPr>
          <w:rFonts w:ascii="Arial" w:eastAsia="Arial" w:hAnsi="Arial" w:cs="Arial"/>
          <w:i/>
          <w:iCs/>
          <w:sz w:val="22"/>
          <w:szCs w:val="22"/>
          <w:lang w:val="en-CA" w:eastAsia="zh-CN"/>
        </w:rPr>
        <w:t>In bitstreams conforming to this version of this document a coded atlas frame shall not contain two or more meshpatch data units, within tiles with ath_type equal to P_TILE_ATTR or I_TILE_ATTR, that indicate the same LOD index and the same submesh ID.</w:t>
      </w:r>
    </w:p>
    <w:p w14:paraId="1ABC261C"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F0EB78B"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According to the statements, a meshpatch data unit in an atlas tile with ath_type equal to P_TILE or </w:t>
      </w:r>
      <w:r w:rsidRPr="006057A4">
        <w:rPr>
          <w:rFonts w:ascii="Arial" w:eastAsia="Arial" w:hAnsi="Arial" w:cs="Arial"/>
          <w:sz w:val="22"/>
          <w:szCs w:val="22"/>
          <w:lang w:eastAsia="zh-CN"/>
        </w:rPr>
        <w:lastRenderedPageBreak/>
        <w:t>I_TILE, P_TILE_ATTR, or I_TILE_ATTR indicate a unique submeshID. Therefore, an atlas tile carrying meshpatch data units corresponds to a unique set of submeshIDs.</w:t>
      </w:r>
      <w:r w:rsidRPr="006057A4" w:rsidDel="004A7BD2">
        <w:rPr>
          <w:rFonts w:ascii="Arial" w:eastAsia="Arial" w:hAnsi="Arial" w:cs="Arial"/>
          <w:sz w:val="22"/>
          <w:szCs w:val="22"/>
          <w:lang w:eastAsia="zh-CN"/>
        </w:rPr>
        <w:t xml:space="preserve"> </w:t>
      </w:r>
    </w:p>
    <w:p w14:paraId="60CC8954" w14:textId="77777777" w:rsid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p>
    <w:p w14:paraId="6028AA86" w14:textId="3538D83E" w:rsidR="006057A4" w:rsidRPr="006057A4" w:rsidRDefault="006057A4" w:rsidP="006057A4">
      <w:pPr>
        <w:keepNext/>
        <w:keepLines/>
        <w:widowControl w:val="0"/>
        <w:autoSpaceDE w:val="0"/>
        <w:autoSpaceDN w:val="0"/>
        <w:spacing w:before="40" w:after="0"/>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2.2. ISO/IEC 23090-10</w:t>
      </w:r>
    </w:p>
    <w:p w14:paraId="1322B864"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eastAsia="zh-CN"/>
        </w:rPr>
      </w:pPr>
    </w:p>
    <w:p w14:paraId="36088269"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eastAsia="Arial" w:hAnsi="Arial" w:cs="Arial"/>
          <w:sz w:val="22"/>
          <w:szCs w:val="22"/>
          <w:lang w:eastAsia="zh-CN"/>
        </w:rPr>
        <w:t xml:space="preserve">In ISO/IEC 23090-10 </w:t>
      </w:r>
      <w:r w:rsidRPr="006057A4">
        <w:rPr>
          <w:rFonts w:ascii="Arial" w:eastAsia="Arial" w:hAnsi="Arial" w:cs="Arial"/>
          <w:sz w:val="22"/>
          <w:szCs w:val="22"/>
          <w:lang w:eastAsia="zh-CN"/>
        </w:rPr>
        <w:fldChar w:fldCharType="begin"/>
      </w:r>
      <w:r w:rsidRPr="006057A4">
        <w:rPr>
          <w:rFonts w:ascii="Arial" w:eastAsia="Arial" w:hAnsi="Arial" w:cs="Arial"/>
          <w:sz w:val="22"/>
          <w:szCs w:val="22"/>
          <w:lang w:eastAsia="zh-CN"/>
        </w:rPr>
        <w:instrText xml:space="preserve"> REF _Ref193892688 \r \h </w:instrText>
      </w:r>
      <w:r w:rsidRPr="006057A4">
        <w:rPr>
          <w:rFonts w:ascii="Arial" w:eastAsia="Arial" w:hAnsi="Arial" w:cs="Arial"/>
          <w:sz w:val="22"/>
          <w:szCs w:val="22"/>
          <w:lang w:eastAsia="zh-CN"/>
        </w:rPr>
      </w:r>
      <w:r w:rsidRPr="006057A4">
        <w:rPr>
          <w:rFonts w:ascii="Arial" w:eastAsia="Arial" w:hAnsi="Arial" w:cs="Arial"/>
          <w:sz w:val="22"/>
          <w:szCs w:val="22"/>
          <w:lang w:eastAsia="zh-CN"/>
        </w:rPr>
        <w:fldChar w:fldCharType="separate"/>
      </w:r>
      <w:r w:rsidRPr="006057A4">
        <w:rPr>
          <w:rFonts w:ascii="Arial" w:eastAsia="Arial" w:hAnsi="Arial" w:cs="Arial"/>
          <w:sz w:val="22"/>
          <w:szCs w:val="22"/>
          <w:lang w:eastAsia="zh-CN"/>
        </w:rPr>
        <w:t>[4]</w:t>
      </w:r>
      <w:r w:rsidRPr="006057A4">
        <w:rPr>
          <w:rFonts w:ascii="Arial" w:eastAsia="Arial" w:hAnsi="Arial" w:cs="Arial"/>
          <w:sz w:val="22"/>
          <w:szCs w:val="22"/>
          <w:lang w:eastAsia="zh-CN"/>
        </w:rPr>
        <w:fldChar w:fldCharType="end"/>
      </w:r>
      <w:r w:rsidRPr="006057A4">
        <w:rPr>
          <w:rFonts w:ascii="Arial" w:eastAsia="Arial" w:hAnsi="Arial" w:cs="Arial"/>
          <w:sz w:val="22"/>
          <w:szCs w:val="22"/>
          <w:lang w:eastAsia="zh-CN"/>
        </w:rPr>
        <w:t xml:space="preserve"> two methods of the storage for V3C bitstream are specified; a single-track encapsulation, where a V3C data is stored as one track, and multi-track encapsulation, where each V3C component is stored as a separate track. In multi-track encapsulation, </w:t>
      </w:r>
      <w:r w:rsidRPr="006057A4">
        <w:rPr>
          <w:rFonts w:ascii="Arial" w:hAnsi="Arial" w:cs="Arial"/>
          <w:sz w:val="22"/>
        </w:rPr>
        <w:t>three types of tracks are defined: V3C atlas track, V3C atlas tile track, and V3C video component track. A V3C atlas track is a volumetric visual track containing V3C atlas bitstream. A V3C atlas tile track is a</w:t>
      </w:r>
      <w:r w:rsidRPr="006057A4">
        <w:rPr>
          <w:rFonts w:ascii="Arial" w:eastAsia="Arial" w:hAnsi="Arial" w:cs="Arial"/>
          <w:sz w:val="22"/>
          <w:szCs w:val="22"/>
        </w:rPr>
        <w:t xml:space="preserve"> </w:t>
      </w:r>
      <w:r w:rsidRPr="006057A4">
        <w:rPr>
          <w:rFonts w:ascii="Arial" w:hAnsi="Arial" w:cs="Arial"/>
          <w:sz w:val="22"/>
        </w:rPr>
        <w:t>volumetric visual track containing portion of V3C atlas bitstream corresponding to one or more tiles in case of multi-track container. A V3C atlas track references zero or more V3C atlas tile tracks or zero or more V3C video component tracks.</w:t>
      </w:r>
    </w:p>
    <w:p w14:paraId="7F7FC4D1"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 xml:space="preserve">To encapsulate a V-DMC bitstream, the track definition for the basemesh component and displacement components are necessary to be defined. As described in Section 2.1, an atlas tile is associated with a unique set of sub-meshes in a basemesh bitstream. Therefore, it is desirable to exhibit this relationship when encapsulating a V-DMC bitstream in an ISOBMFF container using the multi-track encapsulation scheme. </w:t>
      </w:r>
    </w:p>
    <w:p w14:paraId="63AE7B7D" w14:textId="77777777" w:rsidR="006057A4" w:rsidRPr="006057A4" w:rsidRDefault="006057A4" w:rsidP="006057A4">
      <w:pPr>
        <w:widowControl w:val="0"/>
        <w:autoSpaceDE w:val="0"/>
        <w:autoSpaceDN w:val="0"/>
        <w:spacing w:before="0"/>
        <w:rPr>
          <w:rFonts w:ascii="Arial" w:hAnsi="Arial" w:cs="Arial"/>
          <w:sz w:val="22"/>
        </w:rPr>
      </w:pPr>
      <w:r w:rsidRPr="006057A4">
        <w:rPr>
          <w:rFonts w:ascii="Arial" w:hAnsi="Arial" w:cs="Arial"/>
          <w:sz w:val="22"/>
        </w:rPr>
        <w:t>For cases such as partial delivery, a client may request content which corresponds to the region-of-interest of the user. The content may be covered by an atlas tile which is further related to a unique set of submeshes in the basemesh bitstream. The information about the association of an atlas tile in an atlas track/atlas tile track to submeshes in a basemesh/submesh track is useful for requesting the appropriate data to cover the region-of-interest of the user.</w:t>
      </w:r>
    </w:p>
    <w:p w14:paraId="37C4441A" w14:textId="77777777" w:rsidR="006057A4" w:rsidRPr="006057A4" w:rsidRDefault="006057A4" w:rsidP="006057A4">
      <w:pPr>
        <w:widowControl w:val="0"/>
        <w:autoSpaceDE w:val="0"/>
        <w:autoSpaceDN w:val="0"/>
        <w:spacing w:before="0" w:after="0"/>
        <w:jc w:val="left"/>
        <w:rPr>
          <w:rFonts w:ascii="Arial" w:hAnsi="Arial" w:cs="Arial"/>
          <w:sz w:val="22"/>
          <w:lang w:val="en-CA"/>
        </w:rPr>
      </w:pPr>
    </w:p>
    <w:p w14:paraId="7F755D2D"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Proposal</w:t>
      </w:r>
    </w:p>
    <w:p w14:paraId="54848F57" w14:textId="77777777" w:rsidR="006057A4" w:rsidRPr="006057A4" w:rsidRDefault="006057A4" w:rsidP="006057A4">
      <w:pPr>
        <w:widowControl w:val="0"/>
        <w:autoSpaceDE w:val="0"/>
        <w:autoSpaceDN w:val="0"/>
        <w:spacing w:before="0"/>
        <w:rPr>
          <w:rFonts w:ascii="Arial" w:eastAsia="Arial" w:hAnsi="Arial" w:cs="Arial"/>
          <w:sz w:val="22"/>
          <w:szCs w:val="22"/>
        </w:rPr>
      </w:pPr>
      <w:r w:rsidRPr="006057A4">
        <w:rPr>
          <w:rFonts w:ascii="Arial" w:hAnsi="Arial" w:cs="Arial"/>
          <w:sz w:val="22"/>
          <w:szCs w:val="22"/>
        </w:rPr>
        <w:t xml:space="preserve">For V-DMC, </w:t>
      </w:r>
      <w:r w:rsidRPr="006057A4">
        <w:rPr>
          <w:rFonts w:ascii="Arial" w:eastAsia="Arial" w:hAnsi="Arial" w:cs="Arial"/>
          <w:sz w:val="22"/>
          <w:szCs w:val="22"/>
        </w:rPr>
        <w:t xml:space="preserve">it is important to consider the association between the atlas tile in the atlas bitstream and the sub-meshes in the basemesh bitstream as specified in ISO/IEC 23090-29 </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_Ref193892680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[1]</w:t>
      </w:r>
      <w:r w:rsidRPr="006057A4">
        <w:rPr>
          <w:rFonts w:ascii="Arial" w:eastAsia="Arial" w:hAnsi="Arial" w:cs="Arial"/>
          <w:sz w:val="22"/>
          <w:szCs w:val="22"/>
        </w:rPr>
        <w:fldChar w:fldCharType="end"/>
      </w:r>
      <w:r w:rsidRPr="006057A4">
        <w:rPr>
          <w:rFonts w:ascii="Arial" w:eastAsia="Arial" w:hAnsi="Arial" w:cs="Arial"/>
          <w:sz w:val="22"/>
          <w:szCs w:val="22"/>
        </w:rPr>
        <w:t>. Since the atlas track in ISO/IEC 23090-10</w:t>
      </w:r>
      <w:r w:rsidRPr="006057A4">
        <w:rPr>
          <w:rFonts w:ascii="Arial" w:eastAsia="Arial" w:hAnsi="Arial" w:cs="Arial"/>
          <w:sz w:val="22"/>
          <w:szCs w:val="22"/>
        </w:rPr>
        <w:fldChar w:fldCharType="begin"/>
      </w:r>
      <w:r w:rsidRPr="006057A4">
        <w:rPr>
          <w:rFonts w:ascii="Arial" w:eastAsia="Arial" w:hAnsi="Arial" w:cs="Arial"/>
          <w:sz w:val="22"/>
          <w:szCs w:val="22"/>
        </w:rPr>
        <w:instrText xml:space="preserve"> REF _Ref193892688 \r \h </w:instrText>
      </w:r>
      <w:r w:rsidRPr="006057A4">
        <w:rPr>
          <w:rFonts w:ascii="Arial" w:eastAsia="Arial" w:hAnsi="Arial" w:cs="Arial"/>
          <w:sz w:val="22"/>
          <w:szCs w:val="22"/>
        </w:rPr>
      </w:r>
      <w:r w:rsidRPr="006057A4">
        <w:rPr>
          <w:rFonts w:ascii="Arial" w:eastAsia="Arial" w:hAnsi="Arial" w:cs="Arial"/>
          <w:sz w:val="22"/>
          <w:szCs w:val="22"/>
        </w:rPr>
        <w:fldChar w:fldCharType="separate"/>
      </w:r>
      <w:r w:rsidRPr="006057A4">
        <w:rPr>
          <w:rFonts w:ascii="Arial" w:eastAsia="Arial" w:hAnsi="Arial" w:cs="Arial"/>
          <w:sz w:val="22"/>
          <w:szCs w:val="22"/>
        </w:rPr>
        <w:t>[4]</w:t>
      </w:r>
      <w:r w:rsidRPr="006057A4">
        <w:rPr>
          <w:rFonts w:ascii="Arial" w:eastAsia="Arial" w:hAnsi="Arial" w:cs="Arial"/>
          <w:sz w:val="22"/>
          <w:szCs w:val="22"/>
        </w:rPr>
        <w:fldChar w:fldCharType="end"/>
      </w:r>
      <w:r w:rsidRPr="006057A4">
        <w:rPr>
          <w:rFonts w:ascii="Arial" w:eastAsia="Arial" w:hAnsi="Arial" w:cs="Arial"/>
          <w:sz w:val="22"/>
          <w:szCs w:val="22"/>
        </w:rPr>
        <w:t xml:space="preserve"> is the entry point in the file, the association information related to the atlas tile and sub-meshes should therefore be expressed.</w:t>
      </w:r>
    </w:p>
    <w:p w14:paraId="7C7BF084" w14:textId="77777777" w:rsidR="006057A4" w:rsidRPr="006057A4" w:rsidRDefault="006057A4" w:rsidP="006057A4">
      <w:pPr>
        <w:widowControl w:val="0"/>
        <w:autoSpaceDE w:val="0"/>
        <w:autoSpaceDN w:val="0"/>
        <w:spacing w:before="0" w:after="0"/>
        <w:rPr>
          <w:rFonts w:ascii="Arial" w:eastAsia="Arial" w:hAnsi="Arial" w:cs="Arial"/>
          <w:sz w:val="22"/>
          <w:szCs w:val="22"/>
          <w:lang w:eastAsia="zh-CN"/>
        </w:rPr>
      </w:pPr>
      <w:r w:rsidRPr="006057A4">
        <w:rPr>
          <w:rFonts w:ascii="Arial" w:eastAsia="Arial" w:hAnsi="Arial" w:cs="Arial"/>
          <w:sz w:val="22"/>
          <w:szCs w:val="22"/>
          <w:lang w:eastAsia="zh-CN"/>
        </w:rPr>
        <w:t xml:space="preserve">In order to associate the information stored in mesh patch data unit carried in an atlas track or an atlas tile track and the submesh, a </w:t>
      </w:r>
      <w:r w:rsidRPr="006057A4">
        <w:rPr>
          <w:rFonts w:ascii="Courier New" w:eastAsia="Arial" w:hAnsi="Courier New"/>
          <w:noProof/>
          <w:sz w:val="22"/>
          <w:szCs w:val="20"/>
          <w:lang w:val="en-GB"/>
        </w:rPr>
        <w:t>V3CAtlasSubmeshConfigurationBox</w:t>
      </w:r>
      <w:r w:rsidRPr="006057A4">
        <w:rPr>
          <w:rFonts w:ascii="Arial" w:eastAsia="Arial" w:hAnsi="Arial" w:cs="Arial"/>
          <w:sz w:val="22"/>
          <w:szCs w:val="22"/>
          <w:lang w:eastAsia="zh-CN"/>
        </w:rPr>
        <w:t xml:space="preserve"> is proposed.</w:t>
      </w:r>
    </w:p>
    <w:p w14:paraId="39C6F815"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eastAsia="zh-CN"/>
        </w:rPr>
      </w:pPr>
    </w:p>
    <w:p w14:paraId="2128087C" w14:textId="77777777" w:rsidR="006057A4" w:rsidRPr="006057A4" w:rsidRDefault="006057A4" w:rsidP="006057A4">
      <w:pPr>
        <w:keepNext/>
        <w:keepLines/>
        <w:widowControl w:val="0"/>
        <w:numPr>
          <w:ilvl w:val="1"/>
          <w:numId w:val="26"/>
        </w:numPr>
        <w:autoSpaceDE w:val="0"/>
        <w:autoSpaceDN w:val="0"/>
        <w:spacing w:before="40" w:after="0"/>
        <w:ind w:left="426" w:hanging="426"/>
        <w:jc w:val="left"/>
        <w:outlineLvl w:val="1"/>
        <w:rPr>
          <w:rFonts w:ascii="Cambria" w:eastAsia="MS Gothic" w:hAnsi="Cambria"/>
          <w:b/>
          <w:sz w:val="26"/>
          <w:szCs w:val="26"/>
          <w:lang w:eastAsia="zh-CN"/>
        </w:rPr>
      </w:pPr>
      <w:r w:rsidRPr="006057A4">
        <w:rPr>
          <w:rFonts w:ascii="Cambria" w:eastAsia="MS Gothic" w:hAnsi="Cambria"/>
          <w:b/>
          <w:sz w:val="26"/>
          <w:szCs w:val="26"/>
          <w:lang w:eastAsia="zh-CN"/>
        </w:rPr>
        <w:t>V3C Atlas Submesh Configuration Box</w:t>
      </w:r>
    </w:p>
    <w:p w14:paraId="17DA4222" w14:textId="77777777" w:rsidR="006057A4" w:rsidRPr="006057A4" w:rsidRDefault="006057A4" w:rsidP="006057A4">
      <w:pPr>
        <w:spacing w:before="0" w:after="200" w:line="276" w:lineRule="auto"/>
        <w:jc w:val="left"/>
        <w:rPr>
          <w:rFonts w:ascii="Calibri" w:eastAsia="Calibri" w:hAnsi="Calibri"/>
          <w:sz w:val="22"/>
          <w:szCs w:val="22"/>
          <w:lang w:val="en-GB"/>
          <w14:ligatures w14:val="standardContextual"/>
        </w:rPr>
      </w:pPr>
      <w:r w:rsidRPr="006057A4">
        <w:rPr>
          <w:rFonts w:ascii="Calibri" w:eastAsia="Calibri" w:hAnsi="Calibri"/>
          <w:sz w:val="22"/>
          <w:szCs w:val="22"/>
          <w:lang w:val="en-GB"/>
          <w14:ligatures w14:val="standardContextual"/>
        </w:rPr>
        <w:t xml:space="preserve">A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provides information on the submeshes associated with each atlas tile in a V3C atlas track or a V3C atlas tile track in the case of V-DMC content. The </w:t>
      </w:r>
      <w:r w:rsidRPr="006057A4">
        <w:rPr>
          <w:rFonts w:ascii="Courier New" w:eastAsia="Calibri" w:hAnsi="Courier New"/>
          <w:noProof/>
          <w:sz w:val="22"/>
          <w:szCs w:val="22"/>
          <w:lang w:val="en-GB"/>
          <w14:ligatures w14:val="standardContextual"/>
        </w:rPr>
        <w:t>V3CAtlasSubmeshConfigurationBox</w:t>
      </w:r>
      <w:r w:rsidRPr="006057A4">
        <w:rPr>
          <w:rFonts w:ascii="Calibri" w:eastAsia="Calibri" w:hAnsi="Calibri"/>
          <w:sz w:val="22"/>
          <w:szCs w:val="22"/>
          <w:lang w:val="en-GB"/>
          <w14:ligatures w14:val="standardContextual"/>
        </w:rPr>
        <w:t xml:space="preserve"> is defined as follows:</w:t>
      </w:r>
    </w:p>
    <w:p w14:paraId="2B27D7F6" w14:textId="77777777" w:rsidR="006057A4" w:rsidRPr="006057A4" w:rsidRDefault="006057A4" w:rsidP="006057A4">
      <w:pPr>
        <w:keepNext/>
        <w:keepLines/>
        <w:spacing w:before="0" w:after="220"/>
        <w:jc w:val="left"/>
        <w:rPr>
          <w:rFonts w:ascii="Cambria" w:eastAsia="Times New Roman" w:hAnsi="Cambria"/>
          <w:sz w:val="22"/>
          <w:szCs w:val="22"/>
          <w:lang w:val="en-GB" w:eastAsia="ko-KR"/>
          <w14:ligatures w14:val="standardContextual"/>
        </w:rPr>
      </w:pPr>
      <w:r w:rsidRPr="006057A4">
        <w:rPr>
          <w:rFonts w:ascii="Cambria" w:eastAsia="Times New Roman" w:hAnsi="Cambria"/>
          <w:sz w:val="22"/>
          <w:szCs w:val="22"/>
          <w:lang w:val="en-GB" w:eastAsia="ko-KR"/>
          <w14:ligatures w14:val="standardContextual"/>
        </w:rPr>
        <w:t>Box Type:</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14:ligatures w14:val="standardContextual"/>
        </w:rPr>
        <w:t>'</w:t>
      </w:r>
      <w:r w:rsidRPr="006057A4">
        <w:rPr>
          <w:rFonts w:ascii="Courier" w:eastAsia="Times New Roman" w:hAnsi="Courier"/>
          <w:sz w:val="22"/>
          <w:szCs w:val="22"/>
          <w:lang w:val="en-GB"/>
          <w14:ligatures w14:val="standardContextual"/>
        </w:rPr>
        <w:t>v3SC</w:t>
      </w:r>
      <w:r w:rsidRPr="006057A4">
        <w:rPr>
          <w:rFonts w:ascii="Cambria" w:eastAsia="Times New Roman" w:hAnsi="Cambria"/>
          <w:sz w:val="22"/>
          <w:szCs w:val="22"/>
          <w:lang w:val="en-GB"/>
          <w14:ligatures w14:val="standardContextual"/>
        </w:rPr>
        <w:t>'</w:t>
      </w:r>
      <w:r w:rsidRPr="006057A4">
        <w:rPr>
          <w:rFonts w:ascii="Cambria" w:eastAsia="Times New Roman" w:hAnsi="Cambria"/>
          <w:sz w:val="22"/>
          <w:szCs w:val="22"/>
          <w:lang w:val="en-GB" w:eastAsia="ko-KR"/>
          <w14:ligatures w14:val="standardContextual"/>
        </w:rPr>
        <w:br/>
        <w:t xml:space="preserve">Container: </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r>
      <w:r w:rsidRPr="006057A4">
        <w:rPr>
          <w:rFonts w:ascii="Courier New" w:eastAsia="SimSun" w:hAnsi="Courier New" w:cs="Arial"/>
          <w:sz w:val="22"/>
          <w:szCs w:val="22"/>
          <w:lang w:eastAsia="zh-CN"/>
        </w:rPr>
        <w:t>V3C</w:t>
      </w:r>
      <w:r w:rsidRPr="006057A4">
        <w:rPr>
          <w:rFonts w:ascii="Courier" w:eastAsia="Times New Roman" w:hAnsi="Courier" w:cs="Courier New"/>
          <w:noProof/>
          <w:sz w:val="22"/>
          <w:szCs w:val="22"/>
          <w:lang w:val="en-GB" w:eastAsia="ja-JP"/>
          <w14:ligatures w14:val="standardContextual"/>
        </w:rPr>
        <w:t>AtlasSampleEntry or V3CAltasTileSampleEntry</w:t>
      </w:r>
      <w:r w:rsidRPr="006057A4">
        <w:rPr>
          <w:rFonts w:ascii="Cambria" w:eastAsia="Times New Roman" w:hAnsi="Cambria"/>
          <w:sz w:val="22"/>
          <w:szCs w:val="22"/>
          <w:lang w:val="en-GB" w:eastAsia="ko-KR"/>
          <w14:ligatures w14:val="standardContextual"/>
        </w:rPr>
        <w:br/>
        <w:t>Mandatory: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Yes (in the case of V-DMC)</w:t>
      </w:r>
      <w:r w:rsidRPr="006057A4">
        <w:rPr>
          <w:rFonts w:ascii="Cambria" w:eastAsia="Times New Roman" w:hAnsi="Cambria"/>
          <w:sz w:val="22"/>
          <w:szCs w:val="22"/>
          <w:lang w:val="en-GB" w:eastAsia="ko-KR"/>
          <w14:ligatures w14:val="standardContextual"/>
        </w:rPr>
        <w:br/>
        <w:t>Quantity:</w:t>
      </w:r>
      <w:r w:rsidRPr="006057A4">
        <w:rPr>
          <w:rFonts w:ascii="Cambria" w:eastAsia="Times New Roman" w:hAnsi="Cambria"/>
          <w:sz w:val="22"/>
          <w:szCs w:val="22"/>
          <w:lang w:val="en-GB" w:eastAsia="ko-KR"/>
          <w14:ligatures w14:val="standardContextual"/>
        </w:rPr>
        <w:tab/>
      </w:r>
      <w:r w:rsidRPr="006057A4">
        <w:rPr>
          <w:rFonts w:ascii="Cambria" w:eastAsia="Times New Roman" w:hAnsi="Cambria"/>
          <w:sz w:val="22"/>
          <w:szCs w:val="22"/>
          <w:lang w:val="en-GB" w:eastAsia="ko-KR"/>
          <w14:ligatures w14:val="standardContextual"/>
        </w:rPr>
        <w:tab/>
        <w:t xml:space="preserve">Zero or One </w:t>
      </w:r>
    </w:p>
    <w:p w14:paraId="3294C86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2"/>
          <w:lang w:val="en-GB"/>
        </w:rPr>
      </w:pPr>
      <w:r w:rsidRPr="006057A4">
        <w:rPr>
          <w:rFonts w:ascii="Courier New" w:eastAsia="Times New Roman" w:hAnsi="Courier New"/>
          <w:noProof/>
          <w:sz w:val="22"/>
          <w:szCs w:val="22"/>
          <w:lang w:val="en-GB"/>
        </w:rPr>
        <w:t>aligned(8) class V3CAtlasSubmeshConfigurationBox extends FullBox(</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v3SC</w:t>
      </w:r>
      <w:r w:rsidRPr="006057A4">
        <w:rPr>
          <w:rFonts w:ascii="Cambria" w:eastAsia="Times New Roman" w:hAnsi="Cambria"/>
          <w:sz w:val="22"/>
          <w:szCs w:val="22"/>
          <w:lang w:val="en-GB"/>
          <w14:ligatures w14:val="standardContextual"/>
        </w:rPr>
        <w:t>'</w:t>
      </w:r>
      <w:r w:rsidRPr="006057A4">
        <w:rPr>
          <w:rFonts w:ascii="Courier New" w:eastAsia="Times New Roman" w:hAnsi="Courier New"/>
          <w:noProof/>
          <w:sz w:val="22"/>
          <w:szCs w:val="22"/>
          <w:lang w:val="en-GB"/>
        </w:rPr>
        <w:t>, version = 0, 0) {</w:t>
      </w:r>
    </w:p>
    <w:p w14:paraId="10D87DD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xml:space="preserve">unsigned int(16) num_tiles; </w:t>
      </w:r>
    </w:p>
    <w:p w14:paraId="5C6189CF"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for(int i=0; i &lt; num_tiles; i++){</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tile_id;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num_submeshes_minus1;</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for (j = 0; j &lt; num_submeshes_minus1 + 1; j++) {</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unsigned int(16) submesh_id;</w:t>
      </w:r>
      <w:r w:rsidRPr="006057A4">
        <w:rPr>
          <w:rFonts w:ascii="Courier New" w:eastAsia="Times New Roman" w:hAnsi="Courier New"/>
          <w:noProof/>
          <w:sz w:val="22"/>
          <w:szCs w:val="20"/>
          <w:lang w:val="en-GB"/>
        </w:rPr>
        <w:br/>
      </w:r>
      <w:r w:rsidRPr="006057A4">
        <w:rPr>
          <w:rFonts w:ascii="Courier New" w:eastAsia="Times New Roman" w:hAnsi="Courier New"/>
          <w:noProof/>
          <w:sz w:val="22"/>
          <w:szCs w:val="20"/>
          <w:lang w:val="en-GB"/>
        </w:rPr>
        <w:tab/>
      </w:r>
      <w:r w:rsidRPr="006057A4">
        <w:rPr>
          <w:rFonts w:ascii="Courier New" w:eastAsia="Times New Roman" w:hAnsi="Courier New"/>
          <w:noProof/>
          <w:sz w:val="22"/>
          <w:szCs w:val="20"/>
          <w:lang w:val="en-GB"/>
        </w:rPr>
        <w:tab/>
        <w:t xml:space="preserve">} </w:t>
      </w:r>
    </w:p>
    <w:p w14:paraId="24F0B413"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lastRenderedPageBreak/>
        <w:tab/>
        <w:t>}</w:t>
      </w:r>
    </w:p>
    <w:p w14:paraId="413909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sz w:val="22"/>
          <w:szCs w:val="20"/>
          <w:lang w:val="en-GB"/>
        </w:rPr>
      </w:pPr>
      <w:r w:rsidRPr="006057A4">
        <w:rPr>
          <w:rFonts w:ascii="Courier New" w:eastAsia="Times New Roman" w:hAnsi="Courier New"/>
          <w:sz w:val="22"/>
          <w:szCs w:val="20"/>
          <w:lang w:val="en-GB"/>
        </w:rPr>
        <w:t>}</w:t>
      </w:r>
    </w:p>
    <w:p w14:paraId="44333F54" w14:textId="77777777" w:rsidR="006057A4" w:rsidRPr="006057A4" w:rsidRDefault="006057A4" w:rsidP="006057A4">
      <w:pPr>
        <w:spacing w:before="0" w:after="20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semantics of </w:t>
      </w: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are as follows:</w:t>
      </w:r>
    </w:p>
    <w:p w14:paraId="7D114B2F"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num_tiles</w:t>
      </w:r>
      <w:r w:rsidRPr="006057A4">
        <w:rPr>
          <w:rFonts w:ascii="Calibri" w:eastAsia="Calibri" w:hAnsi="Calibri"/>
          <w:sz w:val="22"/>
          <w:szCs w:val="22"/>
          <w14:ligatures w14:val="standardContextual"/>
        </w:rPr>
        <w:t xml:space="preserve"> indicates the number of atlas tiles contained in this track. </w:t>
      </w:r>
    </w:p>
    <w:p w14:paraId="1B7E49D4"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specifies the atlas tile ID of the atlas tile contained in the track. The value of </w:t>
      </w:r>
      <w:r w:rsidRPr="006057A4">
        <w:rPr>
          <w:rFonts w:ascii="Courier New" w:eastAsia="Calibri" w:hAnsi="Courier New"/>
          <w:noProof/>
          <w:sz w:val="22"/>
          <w:szCs w:val="20"/>
          <w:lang w:val="en-GB"/>
          <w14:ligatures w14:val="standardContextual"/>
        </w:rPr>
        <w:t xml:space="preserve">tile_id </w:t>
      </w:r>
      <w:r w:rsidRPr="006057A4">
        <w:rPr>
          <w:rFonts w:ascii="Calibri" w:eastAsia="Calibri" w:hAnsi="Calibri"/>
          <w:sz w:val="22"/>
          <w:szCs w:val="22"/>
          <w14:ligatures w14:val="standardContextual"/>
        </w:rPr>
        <w:t xml:space="preserve">is equal to value of </w:t>
      </w:r>
      <w:r w:rsidRPr="006057A4">
        <w:rPr>
          <w:rFonts w:ascii="Courier New" w:eastAsia="Calibri" w:hAnsi="Courier New"/>
          <w:noProof/>
          <w:sz w:val="22"/>
          <w:szCs w:val="20"/>
          <w:lang w:val="en-GB"/>
          <w14:ligatures w14:val="standardContextual"/>
        </w:rPr>
        <w:t>afti_tile_id</w:t>
      </w:r>
      <w:r w:rsidRPr="006057A4">
        <w:rPr>
          <w:rFonts w:ascii="Calibri" w:eastAsia="Calibri" w:hAnsi="Calibri"/>
          <w:sz w:val="22"/>
          <w:szCs w:val="22"/>
          <w14:ligatures w14:val="standardContextual"/>
        </w:rPr>
        <w:t xml:space="preserve"> syntax element in the atlas frame tile information, as defined in ISO/IEC 23090-5 </w:t>
      </w:r>
      <w:r w:rsidRPr="006057A4">
        <w:rPr>
          <w:rFonts w:ascii="Calibri" w:eastAsia="Calibri" w:hAnsi="Calibri"/>
          <w:sz w:val="22"/>
          <w:szCs w:val="22"/>
          <w14:ligatures w14:val="standardContextual"/>
        </w:rPr>
        <w:fldChar w:fldCharType="begin"/>
      </w:r>
      <w:r w:rsidRPr="006057A4">
        <w:rPr>
          <w:rFonts w:ascii="Calibri" w:eastAsia="Calibri" w:hAnsi="Calibri"/>
          <w:sz w:val="22"/>
          <w:szCs w:val="22"/>
          <w14:ligatures w14:val="standardContextual"/>
        </w:rPr>
        <w:instrText xml:space="preserve"> REF _Ref187870555 \r \h </w:instrText>
      </w:r>
      <w:r w:rsidRPr="006057A4">
        <w:rPr>
          <w:rFonts w:ascii="Calibri" w:eastAsia="Calibri" w:hAnsi="Calibri"/>
          <w:sz w:val="22"/>
          <w:szCs w:val="22"/>
          <w14:ligatures w14:val="standardContextual"/>
        </w:rPr>
      </w:r>
      <w:r w:rsidRPr="006057A4">
        <w:rPr>
          <w:rFonts w:ascii="Calibri" w:eastAsia="Calibri" w:hAnsi="Calibri"/>
          <w:sz w:val="22"/>
          <w:szCs w:val="22"/>
          <w14:ligatures w14:val="standardContextual"/>
        </w:rPr>
        <w:fldChar w:fldCharType="separate"/>
      </w:r>
      <w:r w:rsidRPr="006057A4">
        <w:rPr>
          <w:rFonts w:ascii="Calibri" w:eastAsia="Calibri" w:hAnsi="Calibri"/>
          <w:sz w:val="22"/>
          <w:szCs w:val="22"/>
          <w14:ligatures w14:val="standardContextual"/>
        </w:rPr>
        <w:t>[2]</w:t>
      </w:r>
      <w:r w:rsidRPr="006057A4">
        <w:rPr>
          <w:rFonts w:ascii="Calibri" w:eastAsia="Calibri" w:hAnsi="Calibri"/>
          <w:sz w:val="22"/>
          <w:szCs w:val="22"/>
          <w14:ligatures w14:val="standardContextual"/>
        </w:rPr>
        <w:fldChar w:fldCharType="end"/>
      </w:r>
      <w:r w:rsidRPr="006057A4">
        <w:rPr>
          <w:rFonts w:ascii="Calibri" w:eastAsia="Calibri" w:hAnsi="Calibri"/>
          <w:sz w:val="22"/>
          <w:szCs w:val="22"/>
          <w14:ligatures w14:val="standardContextual"/>
        </w:rPr>
        <w:t>.</w:t>
      </w:r>
    </w:p>
    <w:p w14:paraId="56E31851"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 xml:space="preserve">num_submeshes_minus1 </w:t>
      </w:r>
      <w:r w:rsidRPr="006057A4">
        <w:rPr>
          <w:rFonts w:ascii="Calibri" w:eastAsia="Calibri" w:hAnsi="Calibri"/>
          <w:sz w:val="22"/>
          <w:szCs w:val="22"/>
          <w14:ligatures w14:val="standardContextual"/>
        </w:rPr>
        <w:t xml:space="preserve">plus 1 specifies the number of submeshes corresponding to an atlas tile with atlas ID </w:t>
      </w:r>
      <w:r w:rsidRPr="006057A4">
        <w:rPr>
          <w:rFonts w:ascii="Courier New" w:eastAsia="Calibri" w:hAnsi="Courier New"/>
          <w:noProof/>
          <w:sz w:val="22"/>
          <w:szCs w:val="20"/>
          <w:lang w:val="en-GB"/>
          <w14:ligatures w14:val="standardContextual"/>
        </w:rPr>
        <w:t>tile_id</w:t>
      </w:r>
      <w:r w:rsidRPr="006057A4">
        <w:rPr>
          <w:rFonts w:ascii="Calibri" w:eastAsia="Calibri" w:hAnsi="Calibri"/>
          <w:sz w:val="22"/>
          <w:szCs w:val="22"/>
          <w14:ligatures w14:val="standardContextual"/>
        </w:rPr>
        <w:t>.</w:t>
      </w:r>
    </w:p>
    <w:p w14:paraId="6128AE25" w14:textId="77777777" w:rsidR="006057A4" w:rsidRPr="006057A4" w:rsidRDefault="006057A4" w:rsidP="006057A4">
      <w:pPr>
        <w:spacing w:before="0" w:after="200" w:line="276" w:lineRule="auto"/>
        <w:ind w:left="567" w:hanging="283"/>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submesh_id</w:t>
      </w:r>
      <w:r w:rsidRPr="006057A4">
        <w:rPr>
          <w:rFonts w:ascii="Calibri" w:eastAsia="Calibri" w:hAnsi="Calibri"/>
          <w:sz w:val="22"/>
          <w:szCs w:val="22"/>
          <w14:ligatures w14:val="standardContextual"/>
        </w:rPr>
        <w:t xml:space="preserve"> indicates the identifier for the submesh carried in the atlas tile track.</w:t>
      </w:r>
    </w:p>
    <w:p w14:paraId="70ADAFA9"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ourier New" w:eastAsia="Calibri" w:hAnsi="Courier New"/>
          <w:noProof/>
          <w:sz w:val="22"/>
          <w:szCs w:val="20"/>
          <w:lang w:val="en-GB"/>
          <w14:ligatures w14:val="standardContextual"/>
        </w:rPr>
        <w:t>V3CAtlasSubmeshConfigurationBox</w:t>
      </w:r>
      <w:r w:rsidRPr="006057A4">
        <w:rPr>
          <w:rFonts w:ascii="Calibri" w:eastAsia="Calibri" w:hAnsi="Calibri"/>
          <w:sz w:val="22"/>
          <w:szCs w:val="22"/>
          <w:lang w:val="en-GB"/>
          <w14:ligatures w14:val="standardContextual"/>
        </w:rPr>
        <w:t xml:space="preserve"> </w:t>
      </w:r>
      <w:r w:rsidRPr="006057A4">
        <w:rPr>
          <w:rFonts w:ascii="Calibri" w:eastAsia="Calibri" w:hAnsi="Calibri"/>
          <w:sz w:val="22"/>
          <w:szCs w:val="22"/>
          <w14:ligatures w14:val="standardContextual"/>
        </w:rPr>
        <w:t>shall be present for when the profile toolset indicator in the V3C parameter sets corresponds to a value reserved for V-DMC.</w:t>
      </w:r>
    </w:p>
    <w:p w14:paraId="5238C7A7" w14:textId="77777777" w:rsidR="006057A4" w:rsidRPr="006057A4" w:rsidRDefault="006057A4" w:rsidP="006057A4">
      <w:pPr>
        <w:keepNext/>
        <w:keepLines/>
        <w:widowControl w:val="0"/>
        <w:numPr>
          <w:ilvl w:val="1"/>
          <w:numId w:val="26"/>
        </w:numPr>
        <w:autoSpaceDE w:val="0"/>
        <w:autoSpaceDN w:val="0"/>
        <w:spacing w:before="40" w:after="0"/>
        <w:ind w:left="567" w:hanging="567"/>
        <w:jc w:val="left"/>
        <w:outlineLvl w:val="1"/>
        <w:rPr>
          <w:rFonts w:ascii="Cambria" w:eastAsia="MS Gothic" w:hAnsi="Cambria"/>
          <w:b/>
          <w:sz w:val="26"/>
          <w:szCs w:val="26"/>
        </w:rPr>
      </w:pPr>
      <w:r w:rsidRPr="006057A4">
        <w:rPr>
          <w:rFonts w:ascii="Cambria" w:eastAsia="MS Gothic" w:hAnsi="Cambria"/>
          <w:b/>
          <w:sz w:val="26"/>
          <w:szCs w:val="26"/>
        </w:rPr>
        <w:t xml:space="preserve"> Examples</w:t>
      </w:r>
    </w:p>
    <w:p w14:paraId="675022D0" w14:textId="77777777" w:rsidR="006057A4" w:rsidRPr="006057A4" w:rsidRDefault="006057A4" w:rsidP="006057A4">
      <w:pPr>
        <w:spacing w:before="0" w:line="276" w:lineRule="auto"/>
        <w:jc w:val="left"/>
        <w:rPr>
          <w:rFonts w:ascii="Calibri" w:eastAsia="Calibri" w:hAnsi="Calibri"/>
          <w:sz w:val="22"/>
          <w:szCs w:val="22"/>
          <w14:ligatures w14:val="standardContextual"/>
        </w:rPr>
      </w:pPr>
      <w:r w:rsidRPr="006057A4">
        <w:rPr>
          <w:rFonts w:ascii="Calibri" w:eastAsia="Calibri" w:hAnsi="Calibri"/>
          <w:sz w:val="22"/>
          <w:szCs w:val="22"/>
          <w14:ligatures w14:val="standardContextual"/>
        </w:rPr>
        <w:t xml:space="preserve">The usage of the </w:t>
      </w:r>
      <w:r w:rsidRPr="006057A4">
        <w:rPr>
          <w:rFonts w:ascii="Courier New" w:eastAsia="Calibri" w:hAnsi="Courier New"/>
          <w:sz w:val="22"/>
          <w:szCs w:val="20"/>
          <w:lang w:val="en-GB"/>
          <w14:ligatures w14:val="standardContextual"/>
        </w:rPr>
        <w:t>V3CAtlasSubmeshConfigurationBox</w:t>
      </w:r>
      <w:r w:rsidRPr="006057A4">
        <w:rPr>
          <w:rFonts w:ascii="Calibri" w:eastAsia="Calibri" w:hAnsi="Calibri"/>
          <w:sz w:val="22"/>
          <w:szCs w:val="22"/>
          <w14:ligatures w14:val="standardContextual"/>
        </w:rPr>
        <w:t xml:space="preserve"> is illustrated in the following two examples (highlighted in yellow). The first example shows the use of </w:t>
      </w:r>
      <w:r w:rsidRPr="006057A4">
        <w:rPr>
          <w:rFonts w:ascii="Courier New" w:eastAsia="Calibri" w:hAnsi="Courier New"/>
          <w:sz w:val="22"/>
          <w:szCs w:val="20"/>
          <w:lang w:val="en-GB"/>
          <w14:ligatures w14:val="standardContextual"/>
        </w:rPr>
        <w:t>V3CAtlasSubmeshConfigBox</w:t>
      </w:r>
      <w:r w:rsidRPr="006057A4">
        <w:rPr>
          <w:rFonts w:ascii="Calibri" w:eastAsia="Calibri" w:hAnsi="Calibri"/>
          <w:sz w:val="22"/>
          <w:szCs w:val="22"/>
          <w14:ligatures w14:val="standardContextual"/>
        </w:rPr>
        <w:t xml:space="preserve"> in </w:t>
      </w:r>
      <w:r w:rsidRPr="006057A4">
        <w:rPr>
          <w:rFonts w:ascii="Courier New" w:eastAsia="Calibri" w:hAnsi="Courier New"/>
          <w:sz w:val="22"/>
          <w:szCs w:val="20"/>
          <w:lang w:val="en-GB"/>
          <w14:ligatures w14:val="standardContextual"/>
        </w:rPr>
        <w:t>V3CAtlasSampleEntry()</w:t>
      </w:r>
      <w:r w:rsidRPr="006057A4">
        <w:rPr>
          <w:rFonts w:ascii="Calibri" w:eastAsia="Calibri" w:hAnsi="Calibri"/>
          <w:sz w:val="22"/>
          <w:szCs w:val="22"/>
          <w14:ligatures w14:val="standardContextual"/>
        </w:rPr>
        <w:t>.</w:t>
      </w:r>
    </w:p>
    <w:p w14:paraId="08547AE7"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aligned(8) class V3CAtlasSampleEntry() extends VolumetricVisualSampleEntry (type) {</w:t>
      </w:r>
    </w:p>
    <w:p w14:paraId="2BFBB4A1"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 type is 'v3c1', 'v3cg', 'v3cb', 'v3a1', or 'v3ag'</w:t>
      </w:r>
    </w:p>
    <w:p w14:paraId="724D4D9E"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V3CConfigurationBox config;</w:t>
      </w:r>
    </w:p>
    <w:p w14:paraId="1AA78B08"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t>V3CUnitHeaderBox unit_header;</w:t>
      </w:r>
    </w:p>
    <w:p w14:paraId="288D6349"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ab/>
      </w:r>
      <w:r w:rsidRPr="006057A4">
        <w:rPr>
          <w:rFonts w:ascii="Courier" w:eastAsia="Times New Roman" w:hAnsi="Courier"/>
          <w:noProof/>
          <w:sz w:val="22"/>
          <w:szCs w:val="20"/>
          <w:highlight w:val="yellow"/>
          <w:lang w:val="en-GB"/>
        </w:rPr>
        <w:t>V3CAtlasSubmeshConfigurationBox</w:t>
      </w:r>
      <w:r w:rsidRPr="006057A4">
        <w:rPr>
          <w:rFonts w:ascii="Courier New" w:eastAsia="Times New Roman" w:hAnsi="Courier New"/>
          <w:noProof/>
          <w:sz w:val="22"/>
          <w:szCs w:val="20"/>
          <w:highlight w:val="yellow"/>
          <w:lang w:val="en-GB"/>
        </w:rPr>
        <w:t xml:space="preserve"> submesh_info; // optional</w:t>
      </w:r>
      <w:r w:rsidRPr="006057A4">
        <w:rPr>
          <w:rFonts w:ascii="Courier New" w:eastAsia="Times New Roman" w:hAnsi="Courier New"/>
          <w:noProof/>
          <w:sz w:val="22"/>
          <w:szCs w:val="20"/>
          <w:lang w:val="en-GB"/>
        </w:rPr>
        <w:t xml:space="preserve"> </w:t>
      </w:r>
    </w:p>
    <w:p w14:paraId="5326B5E5"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r w:rsidRPr="006057A4">
        <w:rPr>
          <w:rFonts w:ascii="Courier New" w:eastAsia="Times New Roman" w:hAnsi="Courier New"/>
          <w:noProof/>
          <w:sz w:val="22"/>
          <w:szCs w:val="20"/>
          <w:lang w:val="en-GB"/>
        </w:rPr>
        <w:t>}</w:t>
      </w:r>
    </w:p>
    <w:p w14:paraId="0F1CEBE2"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rPr>
          <w:rFonts w:ascii="Courier New" w:eastAsia="Times New Roman" w:hAnsi="Courier New"/>
          <w:noProof/>
          <w:sz w:val="22"/>
          <w:szCs w:val="20"/>
          <w:lang w:val="en-GB"/>
        </w:rPr>
      </w:pPr>
    </w:p>
    <w:p w14:paraId="639200D6"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r w:rsidRPr="006057A4">
        <w:rPr>
          <w:rFonts w:ascii="Calibri" w:eastAsia="Arial" w:hAnsi="Calibri" w:cs="Calibri"/>
          <w:sz w:val="22"/>
          <w:szCs w:val="22"/>
          <w:lang w:val="en-GB"/>
        </w:rPr>
        <w:t xml:space="preserve">The second example shows the use of </w:t>
      </w:r>
      <w:r w:rsidRPr="006057A4">
        <w:rPr>
          <w:rFonts w:ascii="Courier New" w:eastAsia="Arial" w:hAnsi="Courier New"/>
          <w:noProof/>
          <w:sz w:val="22"/>
          <w:szCs w:val="20"/>
          <w:lang w:val="en-GB"/>
        </w:rPr>
        <w:t>V3CAtlasSubmeshConfigurationBox</w:t>
      </w:r>
      <w:r w:rsidRPr="006057A4">
        <w:rPr>
          <w:rFonts w:ascii="Calibri" w:eastAsia="Arial" w:hAnsi="Calibri" w:cs="Calibri"/>
          <w:sz w:val="22"/>
          <w:szCs w:val="22"/>
          <w:lang w:val="en-GB"/>
        </w:rPr>
        <w:t xml:space="preserve"> in </w:t>
      </w:r>
      <w:r w:rsidRPr="006057A4">
        <w:rPr>
          <w:rFonts w:ascii="Courier New" w:eastAsia="Arial" w:hAnsi="Courier New"/>
          <w:noProof/>
          <w:sz w:val="22"/>
          <w:szCs w:val="20"/>
          <w:lang w:val="en-GB"/>
        </w:rPr>
        <w:t>V3CAtlasTileSampleEntry().</w:t>
      </w:r>
    </w:p>
    <w:p w14:paraId="7336F35F" w14:textId="77777777" w:rsidR="006057A4" w:rsidRPr="006057A4" w:rsidRDefault="006057A4" w:rsidP="006057A4">
      <w:pPr>
        <w:widowControl w:val="0"/>
        <w:autoSpaceDE w:val="0"/>
        <w:autoSpaceDN w:val="0"/>
        <w:spacing w:before="0" w:after="0"/>
        <w:jc w:val="left"/>
        <w:rPr>
          <w:rFonts w:ascii="Calibri" w:eastAsia="Arial" w:hAnsi="Calibri" w:cs="Calibri"/>
          <w:sz w:val="22"/>
          <w:szCs w:val="22"/>
          <w:lang w:val="en-GB"/>
        </w:rPr>
      </w:pPr>
    </w:p>
    <w:p w14:paraId="1E23775A"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aligned(8) class V3CAtlasTileSampleEntry() extends VolumetricVisualSampleEntry ('v3t1') {</w:t>
      </w:r>
    </w:p>
    <w:p w14:paraId="51A68AA4" w14:textId="77777777" w:rsidR="006057A4" w:rsidRPr="006057A4" w:rsidRDefault="006057A4" w:rsidP="006057A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2"/>
          <w:szCs w:val="20"/>
          <w:lang w:val="en-GB"/>
        </w:rPr>
      </w:pPr>
      <w:r w:rsidRPr="006057A4">
        <w:rPr>
          <w:rFonts w:ascii="Courier" w:eastAsia="Times New Roman" w:hAnsi="Courier"/>
          <w:noProof/>
          <w:sz w:val="22"/>
          <w:szCs w:val="20"/>
          <w:lang w:val="en-GB"/>
        </w:rPr>
        <w:tab/>
        <w:t>V3CAtlasTileConfigurationBox tile_info;</w:t>
      </w:r>
      <w:r w:rsidRPr="006057A4">
        <w:rPr>
          <w:rFonts w:ascii="Courier" w:eastAsia="Times New Roman" w:hAnsi="Courier"/>
          <w:noProof/>
          <w:sz w:val="22"/>
          <w:szCs w:val="20"/>
          <w:lang w:val="en-GB"/>
        </w:rPr>
        <w:br/>
      </w:r>
      <w:r w:rsidRPr="006057A4">
        <w:rPr>
          <w:rFonts w:ascii="Courier" w:eastAsia="Times New Roman" w:hAnsi="Courier"/>
          <w:noProof/>
          <w:sz w:val="22"/>
          <w:szCs w:val="20"/>
          <w:lang w:val="en-GB"/>
        </w:rPr>
        <w:tab/>
      </w:r>
      <w:r w:rsidRPr="006057A4">
        <w:rPr>
          <w:rFonts w:ascii="Courier" w:eastAsia="Times New Roman" w:hAnsi="Courier"/>
          <w:noProof/>
          <w:sz w:val="22"/>
          <w:szCs w:val="20"/>
          <w:highlight w:val="yellow"/>
          <w:lang w:val="en-GB"/>
        </w:rPr>
        <w:t>V3CAtlasSubmeshConfigurationBox submesh_info</w:t>
      </w:r>
      <w:r w:rsidRPr="006057A4">
        <w:rPr>
          <w:rFonts w:ascii="Courier" w:eastAsia="Times New Roman" w:hAnsi="Courier"/>
          <w:noProof/>
          <w:sz w:val="22"/>
          <w:szCs w:val="20"/>
          <w:lang w:val="en-GB"/>
        </w:rPr>
        <w:t>; // optional</w:t>
      </w:r>
    </w:p>
    <w:p w14:paraId="7D219256" w14:textId="77777777" w:rsidR="006057A4" w:rsidRPr="006057A4" w:rsidRDefault="006057A4" w:rsidP="006057A4">
      <w:pPr>
        <w:widowControl w:val="0"/>
        <w:autoSpaceDE w:val="0"/>
        <w:autoSpaceDN w:val="0"/>
        <w:spacing w:before="0"/>
        <w:rPr>
          <w:rFonts w:ascii="Cambria" w:eastAsia="Arial" w:hAnsi="Cambria" w:cs="Arial"/>
          <w:sz w:val="22"/>
          <w:szCs w:val="22"/>
          <w:lang w:val="en-GB"/>
        </w:rPr>
      </w:pPr>
      <w:r w:rsidRPr="006057A4">
        <w:rPr>
          <w:rFonts w:ascii="Courier" w:eastAsia="Times New Roman" w:hAnsi="Courier"/>
          <w:noProof/>
          <w:sz w:val="22"/>
          <w:szCs w:val="20"/>
          <w:lang w:val="en-GB"/>
        </w:rPr>
        <w:t>}</w:t>
      </w:r>
    </w:p>
    <w:p w14:paraId="0BF7E881" w14:textId="77777777" w:rsidR="006057A4" w:rsidRPr="006057A4" w:rsidRDefault="006057A4" w:rsidP="006057A4">
      <w:pPr>
        <w:widowControl w:val="0"/>
        <w:numPr>
          <w:ilvl w:val="0"/>
          <w:numId w:val="26"/>
        </w:numPr>
        <w:autoSpaceDE w:val="0"/>
        <w:autoSpaceDN w:val="0"/>
        <w:spacing w:before="0" w:after="0"/>
        <w:jc w:val="left"/>
        <w:outlineLvl w:val="0"/>
        <w:rPr>
          <w:rFonts w:ascii="Cambria" w:eastAsia="SimSun" w:hAnsi="Cambria" w:cs="Calibri"/>
          <w:b/>
          <w:sz w:val="28"/>
          <w:szCs w:val="28"/>
          <w:lang w:eastAsia="zh-CN"/>
        </w:rPr>
      </w:pPr>
      <w:r w:rsidRPr="006057A4">
        <w:rPr>
          <w:rFonts w:ascii="Cambria" w:eastAsia="SimSun" w:hAnsi="Cambria" w:cs="Calibri"/>
          <w:b/>
          <w:sz w:val="28"/>
          <w:szCs w:val="28"/>
          <w:lang w:eastAsia="zh-CN"/>
        </w:rPr>
        <w:t>Recommendations</w:t>
      </w:r>
    </w:p>
    <w:p w14:paraId="409F48B2"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t>It is recommended to adopt the proposal in Section 3 for the next release of the Working Draft of ISO/IEC 23090-10 2</w:t>
      </w:r>
      <w:r w:rsidRPr="006057A4">
        <w:rPr>
          <w:rFonts w:ascii="Arial" w:eastAsia="Arial" w:hAnsi="Arial" w:cs="Arial"/>
          <w:sz w:val="22"/>
          <w:szCs w:val="22"/>
          <w:vertAlign w:val="superscript"/>
          <w:lang w:val="en-GB"/>
        </w:rPr>
        <w:t>nd</w:t>
      </w:r>
      <w:r w:rsidRPr="006057A4">
        <w:rPr>
          <w:rFonts w:ascii="Arial" w:eastAsia="Arial" w:hAnsi="Arial" w:cs="Arial"/>
          <w:sz w:val="22"/>
          <w:szCs w:val="22"/>
          <w:lang w:val="en-GB"/>
        </w:rPr>
        <w:t xml:space="preserve"> edition</w:t>
      </w:r>
      <w:r w:rsidRPr="006057A4">
        <w:rPr>
          <w:rFonts w:ascii="Arial" w:eastAsia="Arial" w:hAnsi="Arial" w:cs="Arial"/>
          <w:sz w:val="22"/>
          <w:szCs w:val="22"/>
          <w:lang w:val="en-GB"/>
        </w:rPr>
        <w:fldChar w:fldCharType="begin"/>
      </w:r>
      <w:r w:rsidRPr="006057A4">
        <w:rPr>
          <w:rFonts w:ascii="Arial" w:eastAsia="Arial" w:hAnsi="Arial" w:cs="Arial"/>
          <w:sz w:val="22"/>
          <w:szCs w:val="22"/>
          <w:lang w:val="en-GB"/>
        </w:rPr>
        <w:instrText xml:space="preserve"> REF _Ref193899671 \r \h </w:instrText>
      </w:r>
      <w:r w:rsidRPr="006057A4">
        <w:rPr>
          <w:rFonts w:ascii="Arial" w:eastAsia="Arial" w:hAnsi="Arial" w:cs="Arial"/>
          <w:sz w:val="22"/>
          <w:szCs w:val="22"/>
          <w:lang w:val="en-GB"/>
        </w:rPr>
      </w:r>
      <w:r w:rsidRPr="006057A4">
        <w:rPr>
          <w:rFonts w:ascii="Arial" w:eastAsia="Arial" w:hAnsi="Arial" w:cs="Arial"/>
          <w:sz w:val="22"/>
          <w:szCs w:val="22"/>
          <w:lang w:val="en-GB"/>
        </w:rPr>
        <w:fldChar w:fldCharType="separate"/>
      </w:r>
      <w:r w:rsidRPr="006057A4">
        <w:rPr>
          <w:rFonts w:ascii="Arial" w:eastAsia="Arial" w:hAnsi="Arial" w:cs="Arial"/>
          <w:sz w:val="22"/>
          <w:szCs w:val="22"/>
          <w:lang w:val="en-GB"/>
        </w:rPr>
        <w:t>[5]</w:t>
      </w:r>
      <w:r w:rsidRPr="006057A4">
        <w:rPr>
          <w:rFonts w:ascii="Arial" w:eastAsia="Arial" w:hAnsi="Arial" w:cs="Arial"/>
          <w:sz w:val="22"/>
          <w:szCs w:val="22"/>
          <w:lang w:val="en-GB"/>
        </w:rPr>
        <w:fldChar w:fldCharType="end"/>
      </w:r>
      <w:r w:rsidRPr="006057A4">
        <w:rPr>
          <w:rFonts w:ascii="Arial" w:eastAsia="Arial" w:hAnsi="Arial" w:cs="Arial"/>
          <w:sz w:val="22"/>
          <w:szCs w:val="22"/>
          <w:lang w:val="en-GB"/>
        </w:rPr>
        <w:t>.</w:t>
      </w:r>
    </w:p>
    <w:p w14:paraId="39B4B878" w14:textId="77777777" w:rsidR="006057A4" w:rsidRPr="006057A4" w:rsidRDefault="006057A4" w:rsidP="006057A4">
      <w:pPr>
        <w:widowControl w:val="0"/>
        <w:autoSpaceDE w:val="0"/>
        <w:autoSpaceDN w:val="0"/>
        <w:spacing w:before="0" w:after="0"/>
        <w:jc w:val="left"/>
        <w:rPr>
          <w:rFonts w:ascii="Arial" w:eastAsia="Arial" w:hAnsi="Arial" w:cs="Arial"/>
          <w:sz w:val="22"/>
          <w:szCs w:val="22"/>
          <w:lang w:val="en-GB"/>
        </w:rPr>
      </w:pPr>
      <w:r w:rsidRPr="006057A4">
        <w:rPr>
          <w:rFonts w:ascii="Arial" w:eastAsia="Arial" w:hAnsi="Arial" w:cs="Arial"/>
          <w:sz w:val="22"/>
          <w:szCs w:val="22"/>
          <w:lang w:val="en-GB"/>
        </w:rPr>
        <w:br w:type="page"/>
      </w:r>
    </w:p>
    <w:p w14:paraId="6515AB55" w14:textId="77777777" w:rsidR="006057A4" w:rsidRPr="006057A4" w:rsidRDefault="006057A4" w:rsidP="006057A4">
      <w:pPr>
        <w:widowControl w:val="0"/>
        <w:autoSpaceDE w:val="0"/>
        <w:autoSpaceDN w:val="0"/>
        <w:spacing w:before="0" w:after="0"/>
        <w:ind w:left="360"/>
        <w:jc w:val="left"/>
        <w:outlineLvl w:val="0"/>
        <w:rPr>
          <w:rFonts w:ascii="Arial" w:eastAsia="Arial" w:hAnsi="Arial" w:cs="Arial"/>
          <w:b/>
          <w:bCs/>
          <w:lang w:val="en-GB"/>
        </w:rPr>
      </w:pPr>
      <w:r w:rsidRPr="006057A4">
        <w:rPr>
          <w:rFonts w:ascii="Arial" w:eastAsia="Arial" w:hAnsi="Arial" w:cs="Arial"/>
          <w:b/>
          <w:bCs/>
          <w:lang w:val="en-GB"/>
        </w:rPr>
        <w:lastRenderedPageBreak/>
        <w:t>References</w:t>
      </w:r>
    </w:p>
    <w:p w14:paraId="0B5AD09F"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WG07N01099, “Technologies for Video-based mesh coding</w:t>
      </w:r>
      <w:r w:rsidRPr="006057A4">
        <w:rPr>
          <w:rFonts w:ascii="Arial" w:hAnsi="Arial" w:cs="Arial"/>
          <w:sz w:val="22"/>
          <w:szCs w:val="22"/>
          <w:lang w:eastAsia="ja-JP"/>
        </w:rPr>
        <w:tab/>
        <w:t xml:space="preserve">“, MPEG#149, Geneva, Switzerland, Online, </w:t>
      </w:r>
      <w:hyperlink r:id="rId23" w:history="1">
        <w:r w:rsidRPr="006057A4">
          <w:rPr>
            <w:rFonts w:ascii="Arial" w:hAnsi="Arial" w:cs="Arial"/>
            <w:color w:val="0000FF"/>
            <w:sz w:val="22"/>
            <w:szCs w:val="22"/>
            <w:u w:val="single"/>
            <w:lang w:eastAsia="ja-JP"/>
          </w:rPr>
          <w:t>https://dms.mpeg.expert/doc_end_user/documents/149_Geneva/wg11/MDS24820_WG07_N01099.zip</w:t>
        </w:r>
      </w:hyperlink>
    </w:p>
    <w:p w14:paraId="36021717"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hAnsi="Arial" w:cs="Arial"/>
          <w:sz w:val="22"/>
          <w:szCs w:val="22"/>
          <w:lang w:eastAsia="ja-JP"/>
        </w:rPr>
        <w:t xml:space="preserve">m71422, On associating atlas /atlas tile track to submesh in V-DMC carriage, MPEG#148, Geneva, </w:t>
      </w:r>
      <w:hyperlink r:id="rId24" w:history="1">
        <w:r w:rsidRPr="006057A4">
          <w:rPr>
            <w:rFonts w:ascii="Arial" w:hAnsi="Arial" w:cs="Arial"/>
            <w:color w:val="0000FF"/>
            <w:sz w:val="22"/>
            <w:szCs w:val="22"/>
            <w:u w:val="single"/>
            <w:lang w:eastAsia="ja-JP"/>
          </w:rPr>
          <w:t>https://dms.mpeg.expert/doc_end_user/documents/149_Geneva/wg11/m71422-v2-m71422_v2.zip</w:t>
        </w:r>
      </w:hyperlink>
    </w:p>
    <w:p w14:paraId="093C9118"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2" w:name="_Ref193892672"/>
      <w:r w:rsidRPr="006057A4">
        <w:rPr>
          <w:rFonts w:ascii="Arial" w:eastAsia="Arial" w:hAnsi="Arial" w:cs="Arial"/>
          <w:sz w:val="22"/>
          <w:szCs w:val="22"/>
        </w:rPr>
        <w:t xml:space="preserve">Information technology — Coded representation of immersive media — Part 5: Visual volumetric video-based coding (V3C) and video-based point cloud compression (V-PCC), Online, </w:t>
      </w:r>
      <w:hyperlink r:id="rId25" w:history="1">
        <w:r w:rsidRPr="006057A4">
          <w:rPr>
            <w:rFonts w:ascii="Arial" w:eastAsia="Arial" w:hAnsi="Arial" w:cs="Arial"/>
            <w:color w:val="0000FF"/>
            <w:sz w:val="22"/>
            <w:szCs w:val="22"/>
            <w:u w:val="single"/>
          </w:rPr>
          <w:t>https://www.iso.org/standard/73025.html</w:t>
        </w:r>
      </w:hyperlink>
      <w:bookmarkEnd w:id="62"/>
    </w:p>
    <w:p w14:paraId="739700FC"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bookmarkStart w:id="63" w:name="_Ref193892688"/>
      <w:r w:rsidRPr="006057A4">
        <w:rPr>
          <w:rFonts w:ascii="Arial" w:eastAsia="Arial" w:hAnsi="Arial" w:cs="Arial"/>
          <w:sz w:val="22"/>
          <w:szCs w:val="22"/>
        </w:rPr>
        <w:t xml:space="preserve">ISO/IEC 23090-10:2022 Information technology — Coded representation of immersive media Part 10: Carriage of visual volumetric video-based coding data, Online, </w:t>
      </w:r>
      <w:bookmarkEnd w:id="63"/>
      <w:r w:rsidRPr="006057A4">
        <w:rPr>
          <w:rFonts w:ascii="Arial" w:eastAsia="Arial" w:hAnsi="Arial" w:cs="Arial"/>
          <w:sz w:val="22"/>
          <w:szCs w:val="22"/>
        </w:rPr>
        <w:fldChar w:fldCharType="begin"/>
      </w:r>
      <w:r w:rsidRPr="006057A4">
        <w:rPr>
          <w:rFonts w:ascii="Arial" w:eastAsia="Arial" w:hAnsi="Arial" w:cs="Arial"/>
          <w:sz w:val="22"/>
          <w:szCs w:val="22"/>
        </w:rPr>
        <w:instrText>HYPERLINK "https://www.iso.org/standard/78991.html"</w:instrText>
      </w:r>
      <w:r w:rsidRPr="006057A4">
        <w:rPr>
          <w:rFonts w:ascii="Arial" w:eastAsia="Arial" w:hAnsi="Arial" w:cs="Arial"/>
          <w:sz w:val="22"/>
          <w:szCs w:val="22"/>
        </w:rPr>
        <w:fldChar w:fldCharType="separate"/>
      </w:r>
      <w:r w:rsidRPr="006057A4">
        <w:rPr>
          <w:rFonts w:ascii="Arial" w:eastAsia="Arial" w:hAnsi="Arial" w:cs="Arial"/>
          <w:color w:val="0000FF"/>
          <w:sz w:val="22"/>
          <w:szCs w:val="22"/>
          <w:u w:val="single"/>
        </w:rPr>
        <w:t>https://www.iso.org/standard/78991.html</w:t>
      </w:r>
      <w:r w:rsidRPr="006057A4">
        <w:rPr>
          <w:rFonts w:ascii="Arial" w:eastAsia="Arial" w:hAnsi="Arial" w:cs="Arial"/>
          <w:sz w:val="22"/>
          <w:szCs w:val="22"/>
        </w:rPr>
        <w:fldChar w:fldCharType="end"/>
      </w:r>
    </w:p>
    <w:p w14:paraId="030DB764" w14:textId="77777777" w:rsidR="006057A4" w:rsidRPr="006057A4" w:rsidRDefault="006057A4" w:rsidP="006057A4">
      <w:pPr>
        <w:widowControl w:val="0"/>
        <w:numPr>
          <w:ilvl w:val="0"/>
          <w:numId w:val="25"/>
        </w:numPr>
        <w:autoSpaceDE w:val="0"/>
        <w:autoSpaceDN w:val="0"/>
        <w:spacing w:before="60" w:after="60"/>
        <w:jc w:val="left"/>
        <w:rPr>
          <w:rFonts w:ascii="Arial" w:eastAsia="Arial" w:hAnsi="Arial" w:cs="Arial"/>
          <w:sz w:val="22"/>
          <w:szCs w:val="22"/>
        </w:rPr>
      </w:pPr>
      <w:r w:rsidRPr="006057A4">
        <w:rPr>
          <w:rFonts w:ascii="Arial" w:eastAsia="Arial" w:hAnsi="Arial" w:cs="Arial"/>
          <w:sz w:val="22"/>
          <w:szCs w:val="22"/>
        </w:rPr>
        <w:t>WD of ISO/IEC 23090-10 2nd edition Carriage of visual volumetric video-based coding data</w:t>
      </w:r>
      <w:r w:rsidRPr="006057A4">
        <w:rPr>
          <w:rFonts w:ascii="Arial" w:eastAsia="Arial" w:hAnsi="Arial" w:cs="Arial"/>
          <w:sz w:val="22"/>
          <w:szCs w:val="22"/>
        </w:rPr>
        <w:tab/>
        <w:t>, MPEG149, https://dms.mpeg.expert/doc_end_user/documents/149_Geneva/wg11/MDS24734_WG03_N01434.zip</w:t>
      </w:r>
    </w:p>
    <w:p w14:paraId="404123E9" w14:textId="0B445DEB" w:rsidR="006057A4" w:rsidRDefault="006057A4">
      <w:pPr>
        <w:spacing w:before="0" w:after="0"/>
        <w:jc w:val="left"/>
        <w:rPr>
          <w:rFonts w:ascii="Arial" w:eastAsia="Arial" w:hAnsi="Arial" w:cs="Arial"/>
          <w:b/>
          <w:bCs/>
        </w:rPr>
      </w:pPr>
      <w:r>
        <w:rPr>
          <w:rFonts w:ascii="Arial" w:eastAsia="Arial" w:hAnsi="Arial" w:cs="Arial"/>
          <w:b/>
          <w:bCs/>
        </w:rPr>
        <w:br w:type="page"/>
      </w:r>
    </w:p>
    <w:p w14:paraId="2C6AE4E2" w14:textId="2E516EF0" w:rsidR="006057A4" w:rsidRDefault="006D4242" w:rsidP="006057A4">
      <w:pPr>
        <w:pStyle w:val="1"/>
      </w:pPr>
      <w:r w:rsidRPr="006D4242">
        <w:lastRenderedPageBreak/>
        <w:t>(</w:t>
      </w:r>
      <w:proofErr w:type="gramStart"/>
      <w:r w:rsidRPr="006D4242">
        <w:t>37.1)[</w:t>
      </w:r>
      <w:proofErr w:type="gramEnd"/>
      <w:r w:rsidRPr="006D4242">
        <w:t xml:space="preserve">VOL-SYS] On V3C single track encapsulation </w:t>
      </w:r>
      <w:r w:rsidR="006057A4">
        <w:t>(m72</w:t>
      </w:r>
      <w:r>
        <w:t>403</w:t>
      </w:r>
      <w:r w:rsidR="006057A4">
        <w:t>)</w:t>
      </w:r>
    </w:p>
    <w:p w14:paraId="0519BAD1" w14:textId="47209E4B" w:rsidR="006D4242" w:rsidRDefault="006D4242" w:rsidP="006D4242">
      <w:pPr>
        <w:pStyle w:val="1"/>
        <w:numPr>
          <w:ilvl w:val="0"/>
          <w:numId w:val="0"/>
        </w:numPr>
        <w:ind w:left="420" w:hanging="420"/>
      </w:pPr>
    </w:p>
    <w:p w14:paraId="7FB19CDD" w14:textId="77777777" w:rsidR="006D4242" w:rsidRPr="006D4242" w:rsidRDefault="006D4242" w:rsidP="006D4242">
      <w:pPr>
        <w:pStyle w:val="Heading1"/>
        <w:numPr>
          <w:ilvl w:val="0"/>
          <w:numId w:val="27"/>
        </w:numPr>
        <w:jc w:val="left"/>
        <w:rPr>
          <w:lang w:eastAsia="fr-FR"/>
        </w:rPr>
      </w:pPr>
      <w:r w:rsidRPr="006D4242">
        <w:rPr>
          <w:lang w:eastAsia="fr-FR"/>
        </w:rPr>
        <w:t>Introduction</w:t>
      </w:r>
    </w:p>
    <w:p w14:paraId="5BDBB97A"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bitstream sample entry, currently defined in sections 7.2.1.2.2 and 7.3.2.2.2 of ISO/IEC 23090-10 2</w:t>
      </w:r>
      <w:r w:rsidRPr="006D4242">
        <w:rPr>
          <w:rFonts w:eastAsia="Times New Roman"/>
          <w:vertAlign w:val="superscript"/>
          <w:lang w:eastAsia="fr-FR"/>
        </w:rPr>
        <w:t>nd</w:t>
      </w:r>
      <w:r w:rsidRPr="006D4242">
        <w:rPr>
          <w:rFonts w:eastAsia="Times New Roman"/>
          <w:lang w:eastAsia="fr-FR"/>
        </w:rPr>
        <w:t xml:space="preserve"> edition </w:t>
      </w:r>
      <w:r w:rsidRPr="006D4242">
        <w:rPr>
          <w:rFonts w:eastAsia="Times New Roman"/>
          <w:lang w:eastAsia="fr-FR"/>
        </w:rPr>
        <w:fldChar w:fldCharType="begin"/>
      </w:r>
      <w:r w:rsidRPr="006D4242">
        <w:rPr>
          <w:rFonts w:eastAsia="Times New Roman"/>
          <w:lang w:eastAsia="fr-FR"/>
        </w:rPr>
        <w:instrText xml:space="preserve"> REF _Ref192493934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[1]</w:t>
      </w:r>
      <w:r w:rsidRPr="006D4242">
        <w:rPr>
          <w:rFonts w:eastAsia="Times New Roman"/>
          <w:lang w:eastAsia="fr-FR"/>
        </w:rPr>
        <w:fldChar w:fldCharType="end"/>
      </w:r>
      <w:r w:rsidRPr="006D4242">
        <w:rPr>
          <w:rFonts w:eastAsia="Times New Roman"/>
          <w:lang w:eastAsia="fr-FR"/>
        </w:rPr>
        <w:t xml:space="preserve">.   </w:t>
      </w:r>
    </w:p>
    <w:p w14:paraId="17676C71"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We propose a simplification of the exhaustive decoder configuration information in V3C single track initially proposed in </w:t>
      </w:r>
      <w:r w:rsidRPr="006D4242">
        <w:rPr>
          <w:rFonts w:eastAsia="Times New Roman"/>
          <w:lang w:eastAsia="fr-FR"/>
        </w:rPr>
        <w:fldChar w:fldCharType="begin"/>
      </w:r>
      <w:r w:rsidRPr="006D4242">
        <w:rPr>
          <w:rFonts w:eastAsia="Times New Roman"/>
          <w:lang w:eastAsia="fr-FR"/>
        </w:rPr>
        <w:instrText xml:space="preserve"> REF _Ref192493761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75B7ECD6" w14:textId="77777777" w:rsidR="006D4242" w:rsidRPr="006D4242" w:rsidRDefault="006D4242" w:rsidP="006D4242">
      <w:pPr>
        <w:spacing w:before="0" w:after="0"/>
        <w:rPr>
          <w:rFonts w:eastAsia="Times New Roman"/>
          <w:lang w:eastAsia="fr-FR"/>
        </w:rPr>
      </w:pPr>
    </w:p>
    <w:p w14:paraId="2C05BA0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Second version of this document proposes to reconsider the definition of V3C Bitstream sample for single track encapsulation. This is based on the clarifications of V3C Composition Unit obtained from WG7 experts related to the input contribution m72342 </w:t>
      </w:r>
      <w:r w:rsidRPr="006D4242">
        <w:rPr>
          <w:rFonts w:eastAsia="Times New Roman"/>
          <w:lang w:eastAsia="fr-FR"/>
        </w:rPr>
        <w:fldChar w:fldCharType="begin"/>
      </w:r>
      <w:r w:rsidRPr="006D4242">
        <w:rPr>
          <w:rFonts w:eastAsia="Times New Roman"/>
          <w:lang w:eastAsia="fr-FR"/>
        </w:rPr>
        <w:instrText xml:space="preserve"> REF _Ref194523092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The new section </w:t>
      </w:r>
      <w:r w:rsidRPr="006D4242">
        <w:rPr>
          <w:rFonts w:eastAsia="Times New Roman"/>
          <w:lang w:eastAsia="fr-FR"/>
        </w:rPr>
        <w:fldChar w:fldCharType="begin"/>
      </w:r>
      <w:r w:rsidRPr="006D4242">
        <w:rPr>
          <w:rFonts w:eastAsia="Times New Roman"/>
          <w:lang w:eastAsia="fr-FR"/>
        </w:rPr>
        <w:instrText xml:space="preserve"> REF _Ref194523107 \r \h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4</w:t>
      </w:r>
      <w:r w:rsidRPr="006D4242">
        <w:rPr>
          <w:rFonts w:eastAsia="Times New Roman"/>
          <w:lang w:eastAsia="fr-FR"/>
        </w:rPr>
        <w:fldChar w:fldCharType="end"/>
      </w:r>
      <w:r w:rsidRPr="006D4242">
        <w:rPr>
          <w:rFonts w:eastAsia="Times New Roman"/>
          <w:lang w:eastAsia="fr-FR"/>
        </w:rPr>
        <w:t xml:space="preserve"> proposes a new sample definition, for discussion with VOL-SYS group.</w:t>
      </w:r>
    </w:p>
    <w:p w14:paraId="72BDF10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Reminder about initial proposal for exhaustive V3C decoder configuration record</w:t>
      </w:r>
    </w:p>
    <w:p w14:paraId="7BD5C2D5"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 xml:space="preserve">, we proposed a V3C configuration box describing the decoder configuration records for all sub-bitstreams with a mapping of these configuration records to the sub-bitstream(s) it applies. The mapping included all kinds of configuration records except the one of the </w:t>
      </w:r>
      <w:proofErr w:type="gramStart"/>
      <w:r w:rsidRPr="006D4242">
        <w:rPr>
          <w:rFonts w:eastAsia="Times New Roman"/>
          <w:lang w:eastAsia="fr-FR"/>
        </w:rPr>
        <w:t>atlas</w:t>
      </w:r>
      <w:proofErr w:type="gramEnd"/>
      <w:r w:rsidRPr="006D4242">
        <w:rPr>
          <w:rFonts w:eastAsia="Times New Roman"/>
          <w:lang w:eastAsia="fr-FR"/>
        </w:rPr>
        <w:t xml:space="preserve"> (</w:t>
      </w:r>
      <w:proofErr w:type="spellStart"/>
      <w:r w:rsidRPr="006D4242">
        <w:rPr>
          <w:rFonts w:eastAsia="Times New Roman"/>
          <w:lang w:eastAsia="fr-FR"/>
        </w:rPr>
        <w:t>i.e</w:t>
      </w:r>
      <w:proofErr w:type="spellEnd"/>
      <w:r w:rsidRPr="006D4242">
        <w:rPr>
          <w:rFonts w:eastAsia="Times New Roman"/>
          <w:lang w:eastAsia="fr-FR"/>
        </w:rPr>
        <w:t xml:space="preserve"> video and non-video coded sub-bitstreams).</w:t>
      </w:r>
    </w:p>
    <w:p w14:paraId="52A0654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When discussed during MPEG#149 meeting, some parameters were questioned about their usefulness. (See </w:t>
      </w:r>
      <w:hyperlink r:id="rId26" w:anchor="note_115826" w:history="1">
        <w:r w:rsidRPr="006D4242">
          <w:rPr>
            <w:rFonts w:eastAsia="Times New Roman"/>
            <w:color w:val="0000FF"/>
            <w:u w:val="single"/>
            <w:lang w:eastAsia="fr-FR"/>
          </w:rPr>
          <w:t>Issue#218</w:t>
        </w:r>
      </w:hyperlink>
      <w:r w:rsidRPr="006D4242">
        <w:rPr>
          <w:rFonts w:eastAsia="Times New Roman"/>
          <w:lang w:eastAsia="fr-FR"/>
        </w:rPr>
        <w:t>)</w:t>
      </w:r>
    </w:p>
    <w:p w14:paraId="6E5A5764"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The next section proposes two versions for a simplified version of the initial proposal from </w:t>
      </w:r>
      <w:r w:rsidRPr="006D4242">
        <w:rPr>
          <w:rFonts w:eastAsia="Times New Roman"/>
          <w:lang w:eastAsia="fr-FR"/>
        </w:rPr>
        <w:fldChar w:fldCharType="begin"/>
      </w:r>
      <w:r w:rsidRPr="006D4242">
        <w:rPr>
          <w:rFonts w:eastAsia="Times New Roman"/>
          <w:lang w:eastAsia="fr-FR"/>
        </w:rPr>
        <w:instrText xml:space="preserve"> REF _Ref192493761 \r \h  \* MERGEFORMAT </w:instrText>
      </w:r>
      <w:r w:rsidRPr="006D4242">
        <w:rPr>
          <w:rFonts w:eastAsia="Times New Roman"/>
          <w:lang w:eastAsia="fr-FR"/>
        </w:rPr>
      </w:r>
      <w:r w:rsidRPr="006D4242">
        <w:rPr>
          <w:rFonts w:eastAsia="Times New Roman"/>
          <w:lang w:eastAsia="fr-FR"/>
        </w:rPr>
        <w:fldChar w:fldCharType="separate"/>
      </w:r>
      <w:r w:rsidRPr="006D4242">
        <w:rPr>
          <w:rFonts w:eastAsia="Times New Roman"/>
          <w:lang w:eastAsia="fr-FR"/>
        </w:rPr>
        <w:t>[2]</w:t>
      </w:r>
      <w:r w:rsidRPr="006D4242">
        <w:rPr>
          <w:rFonts w:eastAsia="Times New Roman"/>
          <w:lang w:eastAsia="fr-FR"/>
        </w:rPr>
        <w:fldChar w:fldCharType="end"/>
      </w:r>
      <w:r w:rsidRPr="006D4242">
        <w:rPr>
          <w:rFonts w:eastAsia="Times New Roman"/>
          <w:lang w:eastAsia="fr-FR"/>
        </w:rPr>
        <w:t>.</w:t>
      </w:r>
    </w:p>
    <w:p w14:paraId="1AD7882C"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Updated proposal</w:t>
      </w:r>
    </w:p>
    <w:p w14:paraId="598FC8B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propose 2 options depending on whether we describe decoder configuration information per sub-bitstream type (multiple configuration boxes) or not (single configuration box).</w:t>
      </w:r>
    </w:p>
    <w:p w14:paraId="7C14E2CF"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We think option 1 is generic and extensible while option 2 is closer to the current Working Draft, mandating standardization of new configuration boxes each time V3C is extended with new V3C unit types. Both can apply to V3C and V-DMC.</w:t>
      </w:r>
    </w:p>
    <w:p w14:paraId="484E0B78"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Single configuration box approach</w:t>
      </w:r>
    </w:p>
    <w:p w14:paraId="751AE690"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V3CDecoderConfigurationRecord </w:t>
      </w:r>
      <w:r w:rsidRPr="006D4242">
        <w:rPr>
          <w:rFonts w:eastAsia="Times New Roman"/>
          <w:lang w:eastAsia="fr-FR"/>
        </w:rPr>
        <w:t>with a new version providing all the required decoder configuration records, with their mapping to sub-bitstream(s), as follows:</w:t>
      </w:r>
    </w:p>
    <w:p w14:paraId="240C18B4" w14:textId="77777777" w:rsidR="006D4242" w:rsidRPr="006D4242" w:rsidRDefault="006D4242" w:rsidP="006D4242">
      <w:pPr>
        <w:spacing w:before="0" w:after="0"/>
        <w:jc w:val="left"/>
        <w:rPr>
          <w:rFonts w:eastAsia="Times New Roman"/>
          <w:u w:val="single"/>
          <w:lang w:eastAsia="fr-FR"/>
        </w:rPr>
      </w:pPr>
    </w:p>
    <w:p w14:paraId="7F1C6490"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 xml:space="preserve">Proposed Change 1.1 =&gt; </w:t>
      </w:r>
      <w:r w:rsidRPr="006D4242">
        <w:rPr>
          <w:rFonts w:eastAsia="Times New Roman"/>
          <w:lang w:eastAsia="fr-FR"/>
        </w:rPr>
        <w:t>Extend 6.2.1.2 – Syntax with the yellow-highlighted text below</w:t>
      </w:r>
    </w:p>
    <w:p w14:paraId="7F4AEAD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p>
    <w:p w14:paraId="781FFDC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V3CDecoderConfigurationRecord(unsigned int version) {</w:t>
      </w:r>
    </w:p>
    <w:p w14:paraId="7E5722F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if(</w:t>
      </w:r>
      <w:proofErr w:type="gramEnd"/>
      <w:r w:rsidRPr="006D4242">
        <w:rPr>
          <w:rFonts w:ascii="Courier New" w:eastAsia="Calibri" w:hAnsi="Courier New" w:cs="Courier New"/>
          <w:sz w:val="18"/>
          <w:szCs w:val="18"/>
          <w:lang w:eastAsia="fr-FR"/>
        </w:rPr>
        <w:t xml:space="preserve">version == 0 </w:t>
      </w:r>
      <w:r w:rsidRPr="006D4242">
        <w:rPr>
          <w:rFonts w:ascii="Courier New" w:eastAsia="Calibri" w:hAnsi="Courier New" w:cs="Courier New"/>
          <w:sz w:val="18"/>
          <w:szCs w:val="18"/>
          <w:highlight w:val="yellow"/>
          <w:lang w:eastAsia="fr-FR"/>
        </w:rPr>
        <w:t>|| version == 1</w:t>
      </w:r>
      <w:r w:rsidRPr="006D4242">
        <w:rPr>
          <w:rFonts w:ascii="Courier New" w:eastAsia="Calibri" w:hAnsi="Courier New" w:cs="Courier New"/>
          <w:sz w:val="18"/>
          <w:szCs w:val="18"/>
          <w:lang w:eastAsia="fr-FR"/>
        </w:rPr>
        <w:t>){  // unchanged from Part-5 section 6.2.1.2</w:t>
      </w:r>
    </w:p>
    <w:p w14:paraId="6FE4503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3) unit_size_precision_bytes_minus1;</w:t>
      </w:r>
    </w:p>
    <w:p w14:paraId="24E53D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5) num_of_v3c_parameter_sets;</w:t>
      </w:r>
    </w:p>
    <w:p w14:paraId="09678A1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num_of_v3c_parameter_sets;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6429391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16) v3c_parameter_set_length;</w:t>
      </w:r>
    </w:p>
    <w:p w14:paraId="1C7F418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8) v3c_parameter_set[v3c_parameter_set_length];</w:t>
      </w:r>
    </w:p>
    <w:p w14:paraId="5901B7A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1EF52D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w:t>
      </w:r>
    </w:p>
    <w:p w14:paraId="4548E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j=0; j &lt; </w:t>
      </w:r>
      <w:proofErr w:type="spellStart"/>
      <w:r w:rsidRPr="006D4242">
        <w:rPr>
          <w:rFonts w:ascii="Courier New" w:eastAsia="Calibri" w:hAnsi="Courier New" w:cs="Courier New"/>
          <w:sz w:val="18"/>
          <w:szCs w:val="18"/>
          <w:lang w:eastAsia="fr-FR"/>
        </w:rPr>
        <w:t>num_of_setup_unit_arrays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w:t>
      </w:r>
    </w:p>
    <w:p w14:paraId="196864A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lastRenderedPageBreak/>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 </w:t>
      </w:r>
      <w:proofErr w:type="spellStart"/>
      <w:r w:rsidRPr="006D4242">
        <w:rPr>
          <w:rFonts w:ascii="Courier New" w:eastAsia="Calibri" w:hAnsi="Courier New" w:cs="Courier New"/>
          <w:sz w:val="18"/>
          <w:szCs w:val="18"/>
          <w:lang w:eastAsia="fr-FR"/>
        </w:rPr>
        <w:t>array_completeness</w:t>
      </w:r>
      <w:proofErr w:type="spellEnd"/>
      <w:r w:rsidRPr="006D4242">
        <w:rPr>
          <w:rFonts w:ascii="Courier New" w:eastAsia="Calibri" w:hAnsi="Courier New" w:cs="Courier New"/>
          <w:sz w:val="18"/>
          <w:szCs w:val="18"/>
          <w:lang w:eastAsia="fr-FR"/>
        </w:rPr>
        <w:t>;</w:t>
      </w:r>
    </w:p>
    <w:p w14:paraId="54E93D9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1) reserved = 0;</w:t>
      </w:r>
    </w:p>
    <w:p w14:paraId="12EDBB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6) </w:t>
      </w:r>
      <w:proofErr w:type="spellStart"/>
      <w:r w:rsidRPr="006D4242">
        <w:rPr>
          <w:rFonts w:ascii="Courier New" w:eastAsia="Calibri" w:hAnsi="Courier New" w:cs="Courier New"/>
          <w:sz w:val="18"/>
          <w:szCs w:val="18"/>
          <w:lang w:eastAsia="fr-FR"/>
        </w:rPr>
        <w:t>nal_unit_type</w:t>
      </w:r>
      <w:proofErr w:type="spellEnd"/>
      <w:r w:rsidRPr="006D4242">
        <w:rPr>
          <w:rFonts w:ascii="Courier New" w:eastAsia="Calibri" w:hAnsi="Courier New" w:cs="Courier New"/>
          <w:sz w:val="18"/>
          <w:szCs w:val="18"/>
          <w:lang w:eastAsia="fr-FR"/>
        </w:rPr>
        <w:t>;</w:t>
      </w:r>
    </w:p>
    <w:p w14:paraId="452CD3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w:t>
      </w:r>
    </w:p>
    <w:p w14:paraId="63AF860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w:t>
      </w:r>
      <w:proofErr w:type="spellStart"/>
      <w:r w:rsidRPr="006D4242">
        <w:rPr>
          <w:rFonts w:ascii="Courier New" w:eastAsia="Calibri" w:hAnsi="Courier New" w:cs="Courier New"/>
          <w:sz w:val="18"/>
          <w:szCs w:val="18"/>
          <w:lang w:eastAsia="fr-FR"/>
        </w:rPr>
        <w:t>num_nal_units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w:t>
      </w:r>
    </w:p>
    <w:p w14:paraId="5FB571F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16) </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4EE2E0A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eastAsia="fr-FR"/>
        </w:rPr>
        <w:t>bit(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setup_unit</w:t>
      </w:r>
      <w:proofErr w:type="spellEnd"/>
      <w:r w:rsidRPr="006D4242">
        <w:rPr>
          <w:rFonts w:ascii="Courier New" w:eastAsia="Calibri" w:hAnsi="Courier New" w:cs="Courier New"/>
          <w:sz w:val="18"/>
          <w:szCs w:val="18"/>
          <w:lang w:eastAsia="fr-FR"/>
        </w:rPr>
        <w:t>[</w:t>
      </w:r>
      <w:proofErr w:type="spellStart"/>
      <w:r w:rsidRPr="006D4242">
        <w:rPr>
          <w:rFonts w:ascii="Courier New" w:eastAsia="Calibri" w:hAnsi="Courier New" w:cs="Courier New"/>
          <w:sz w:val="18"/>
          <w:szCs w:val="18"/>
          <w:lang w:eastAsia="fr-FR"/>
        </w:rPr>
        <w:t>setup_unit_length</w:t>
      </w:r>
      <w:proofErr w:type="spellEnd"/>
      <w:r w:rsidRPr="006D4242">
        <w:rPr>
          <w:rFonts w:ascii="Courier New" w:eastAsia="Calibri" w:hAnsi="Courier New" w:cs="Courier New"/>
          <w:sz w:val="18"/>
          <w:szCs w:val="18"/>
          <w:lang w:eastAsia="fr-FR"/>
        </w:rPr>
        <w:t>];</w:t>
      </w:r>
    </w:p>
    <w:p w14:paraId="70D08C0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0B97E47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5D23BA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3EB335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highlight w:val="yellow"/>
          <w:lang w:eastAsia="fr-FR"/>
        </w:rPr>
        <w:t>if(</w:t>
      </w:r>
      <w:proofErr w:type="gramEnd"/>
      <w:r w:rsidRPr="006D4242">
        <w:rPr>
          <w:rFonts w:ascii="Courier New" w:eastAsia="Calibri" w:hAnsi="Courier New" w:cs="Courier New"/>
          <w:sz w:val="18"/>
          <w:szCs w:val="18"/>
          <w:highlight w:val="yellow"/>
          <w:lang w:eastAsia="fr-FR"/>
        </w:rPr>
        <w:t>version == 1){ // exhaustive list of decoder config record with mapping</w:t>
      </w:r>
    </w:p>
    <w:p w14:paraId="7C1A08C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highlight w:val="yellow"/>
          <w:lang w:val="en-GB"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7)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w:t>
      </w:r>
    </w:p>
    <w:p w14:paraId="0DD0DBF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w:t>
      </w:r>
    </w:p>
    <w:p w14:paraId="2092986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for (int k=0; k &lt; </w:t>
      </w:r>
      <w:proofErr w:type="spellStart"/>
      <w:r w:rsidRPr="006D4242">
        <w:rPr>
          <w:rFonts w:ascii="Courier New" w:eastAsia="Calibri" w:hAnsi="Courier New" w:cs="Courier New"/>
          <w:sz w:val="18"/>
          <w:szCs w:val="18"/>
          <w:highlight w:val="yellow"/>
          <w:lang w:eastAsia="fr-FR"/>
        </w:rPr>
        <w:t>additional_config_num</w:t>
      </w:r>
      <w:proofErr w:type="spellEnd"/>
      <w:r w:rsidRPr="006D4242">
        <w:rPr>
          <w:rFonts w:ascii="Courier New" w:eastAsia="Calibri" w:hAnsi="Courier New" w:cs="Courier New"/>
          <w:sz w:val="18"/>
          <w:szCs w:val="18"/>
          <w:highlight w:val="yellow"/>
          <w:lang w:eastAsia="fr-FR"/>
        </w:rPr>
        <w:t>; k++) {</w:t>
      </w:r>
    </w:p>
    <w:p w14:paraId="32EC5CF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1)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w:t>
      </w:r>
    </w:p>
    <w:p w14:paraId="30B72B2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5)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 the value to navigate in Tables below; coming from the V3C unit containing one of the </w:t>
      </w:r>
      <w:proofErr w:type="spellStart"/>
      <w:r w:rsidRPr="006D4242">
        <w:rPr>
          <w:rFonts w:ascii="Courier New" w:eastAsia="Calibri" w:hAnsi="Courier New" w:cs="Courier New"/>
          <w:sz w:val="18"/>
          <w:szCs w:val="18"/>
          <w:highlight w:val="yellow"/>
          <w:lang w:eastAsia="fr-FR"/>
        </w:rPr>
        <w:t>xPS</w:t>
      </w:r>
      <w:proofErr w:type="spellEnd"/>
      <w:r w:rsidRPr="006D4242">
        <w:rPr>
          <w:rFonts w:ascii="Courier New" w:eastAsia="Calibri" w:hAnsi="Courier New" w:cs="Courier New"/>
          <w:sz w:val="18"/>
          <w:szCs w:val="18"/>
          <w:highlight w:val="yellow"/>
          <w:lang w:eastAsia="fr-FR"/>
        </w:rPr>
        <w:t xml:space="preserve"> stored in the </w:t>
      </w:r>
      <w:proofErr w:type="spellStart"/>
      <w:r w:rsidRPr="006D4242">
        <w:rPr>
          <w:rFonts w:ascii="Courier New" w:eastAsia="Calibri" w:hAnsi="Courier New" w:cs="Courier New"/>
          <w:sz w:val="18"/>
          <w:szCs w:val="18"/>
          <w:highlight w:val="yellow"/>
          <w:lang w:eastAsia="fr-FR"/>
        </w:rPr>
        <w:t>dec</w:t>
      </w:r>
      <w:proofErr w:type="spellEnd"/>
      <w:r w:rsidRPr="006D4242">
        <w:rPr>
          <w:rFonts w:ascii="Courier New" w:eastAsia="Calibri" w:hAnsi="Courier New" w:cs="Courier New"/>
          <w:sz w:val="18"/>
          <w:szCs w:val="18"/>
          <w:highlight w:val="yellow"/>
          <w:lang w:eastAsia="fr-FR"/>
        </w:rPr>
        <w:t xml:space="preserve"> Config.</w:t>
      </w:r>
    </w:p>
    <w:p w14:paraId="7DFF2C3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r w:rsidRPr="006D4242">
        <w:rPr>
          <w:rFonts w:ascii="Courier New" w:eastAsia="Calibri" w:hAnsi="Courier New" w:cs="Courier New"/>
          <w:sz w:val="18"/>
          <w:szCs w:val="18"/>
          <w:highlight w:val="yellow"/>
          <w:lang w:eastAsia="fr-FR"/>
        </w:rPr>
        <w:tab/>
      </w:r>
      <w:proofErr w:type="gramStart"/>
      <w:r w:rsidRPr="006D4242">
        <w:rPr>
          <w:rFonts w:ascii="Courier New" w:eastAsia="Calibri" w:hAnsi="Courier New" w:cs="Courier New"/>
          <w:sz w:val="18"/>
          <w:szCs w:val="18"/>
          <w:highlight w:val="yellow"/>
          <w:lang w:eastAsia="fr-FR"/>
        </w:rPr>
        <w:t>bit(</w:t>
      </w:r>
      <w:proofErr w:type="gramEnd"/>
      <w:r w:rsidRPr="006D4242">
        <w:rPr>
          <w:rFonts w:ascii="Courier New" w:eastAsia="Calibri" w:hAnsi="Courier New" w:cs="Courier New"/>
          <w:sz w:val="18"/>
          <w:szCs w:val="18"/>
          <w:highlight w:val="yellow"/>
          <w:lang w:eastAsia="fr-FR"/>
        </w:rPr>
        <w:t>2) reserved = 0;</w:t>
      </w:r>
    </w:p>
    <w:p w14:paraId="41502AE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r w:rsidRPr="006D4242">
        <w:rPr>
          <w:rFonts w:ascii="Courier New" w:eastAsia="Calibri" w:hAnsi="Courier New" w:cs="Courier New"/>
          <w:sz w:val="18"/>
          <w:szCs w:val="18"/>
          <w:highlight w:val="yellow"/>
          <w:lang w:eastAsia="fr-FR"/>
        </w:rPr>
        <w:t>isVideoCodecGroup</w:t>
      </w:r>
      <w:proofErr w:type="spellEnd"/>
      <w:r w:rsidRPr="006D4242">
        <w:rPr>
          <w:rFonts w:ascii="Courier New" w:eastAsia="Calibri" w:hAnsi="Courier New" w:cs="Courier New"/>
          <w:sz w:val="18"/>
          <w:szCs w:val="18"/>
          <w:highlight w:val="yellow"/>
          <w:lang w:eastAsia="fr-FR"/>
        </w:rPr>
        <w:t>) {</w:t>
      </w:r>
    </w:p>
    <w:p w14:paraId="3B8A893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15) {</w:t>
      </w:r>
    </w:p>
    <w:p w14:paraId="4CBE6CF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406697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3ABD68F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0F71DCF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else {</w:t>
      </w:r>
    </w:p>
    <w:p w14:paraId="1E370A3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if (</w:t>
      </w:r>
      <w:proofErr w:type="spellStart"/>
      <w:proofErr w:type="gramStart"/>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gramEnd"/>
      <w:r w:rsidRPr="006D4242">
        <w:rPr>
          <w:rFonts w:ascii="Courier New" w:eastAsia="Calibri" w:hAnsi="Courier New" w:cs="Courier New"/>
          <w:sz w:val="18"/>
          <w:szCs w:val="18"/>
          <w:highlight w:val="yellow"/>
          <w:lang w:eastAsia="fr-FR"/>
        </w:rPr>
        <w:t>= 7) {</w:t>
      </w:r>
    </w:p>
    <w:p w14:paraId="4090681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roofErr w:type="spellStart"/>
      <w:proofErr w:type="gramStart"/>
      <w:r w:rsidRPr="006D4242">
        <w:rPr>
          <w:rFonts w:ascii="Courier New" w:eastAsia="Calibri" w:hAnsi="Courier New" w:cs="Courier New"/>
          <w:sz w:val="18"/>
          <w:szCs w:val="18"/>
          <w:highlight w:val="yellow"/>
          <w:lang w:eastAsia="fr-FR"/>
        </w:rPr>
        <w:t>DecoderConfigurationRecord</w:t>
      </w:r>
      <w:proofErr w:type="spellEnd"/>
      <w:r w:rsidRPr="006D4242">
        <w:rPr>
          <w:rFonts w:ascii="Courier New" w:eastAsia="Calibri" w:hAnsi="Courier New" w:cs="Courier New"/>
          <w:sz w:val="18"/>
          <w:szCs w:val="18"/>
          <w:highlight w:val="yellow"/>
          <w:lang w:eastAsia="fr-FR"/>
        </w:rPr>
        <w:t>[</w:t>
      </w:r>
      <w:proofErr w:type="spellStart"/>
      <w:proofErr w:type="gramEnd"/>
      <w:r w:rsidRPr="006D4242">
        <w:rPr>
          <w:rFonts w:ascii="Courier New" w:eastAsia="Calibri" w:hAnsi="Courier New" w:cs="Courier New"/>
          <w:sz w:val="18"/>
          <w:szCs w:val="18"/>
          <w:highlight w:val="yellow"/>
          <w:lang w:eastAsia="fr-FR"/>
        </w:rPr>
        <w:t>PtlNonVideoCodecGroupIdc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ptl_profile_toolset_idc</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vuh_unit_type</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decoderCfg</w:t>
      </w:r>
      <w:proofErr w:type="spellEnd"/>
      <w:r w:rsidRPr="006D4242">
        <w:rPr>
          <w:rFonts w:ascii="Courier New" w:eastAsia="Calibri" w:hAnsi="Courier New" w:cs="Courier New"/>
          <w:sz w:val="18"/>
          <w:szCs w:val="18"/>
          <w:highlight w:val="yellow"/>
          <w:lang w:eastAsia="fr-FR"/>
        </w:rPr>
        <w:t xml:space="preserve">; </w:t>
      </w:r>
    </w:p>
    <w:p w14:paraId="7EF692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54519A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 </w:t>
      </w:r>
    </w:p>
    <w:p w14:paraId="599EA46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if (</w:t>
      </w:r>
      <w:proofErr w:type="spellStart"/>
      <w:r w:rsidRPr="006D4242">
        <w:rPr>
          <w:rFonts w:ascii="Courier New" w:eastAsia="Calibri" w:hAnsi="Courier New" w:cs="Courier New"/>
          <w:sz w:val="18"/>
          <w:szCs w:val="18"/>
          <w:highlight w:val="yellow"/>
          <w:lang w:eastAsia="fr-FR"/>
        </w:rPr>
        <w:t>has_decoder_mapping</w:t>
      </w:r>
      <w:proofErr w:type="spellEnd"/>
      <w:r w:rsidRPr="006D4242">
        <w:rPr>
          <w:rFonts w:ascii="Courier New" w:eastAsia="Calibri" w:hAnsi="Courier New" w:cs="Courier New"/>
          <w:sz w:val="18"/>
          <w:szCs w:val="18"/>
          <w:highlight w:val="yellow"/>
          <w:lang w:eastAsia="fr-FR"/>
        </w:rPr>
        <w:t>) {</w:t>
      </w:r>
    </w:p>
    <w:p w14:paraId="3616354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 xml:space="preserve">8)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w:t>
      </w:r>
    </w:p>
    <w:p w14:paraId="0D0786B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for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=0;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xml:space="preserve"> &lt; </w:t>
      </w:r>
      <w:proofErr w:type="spellStart"/>
      <w:r w:rsidRPr="006D4242">
        <w:rPr>
          <w:rFonts w:ascii="Courier New" w:eastAsia="Calibri" w:hAnsi="Courier New" w:cs="Courier New"/>
          <w:sz w:val="18"/>
          <w:szCs w:val="18"/>
          <w:highlight w:val="yellow"/>
          <w:lang w:eastAsia="fr-FR"/>
        </w:rPr>
        <w:t>num_subbitstreams</w:t>
      </w:r>
      <w:proofErr w:type="spellEnd"/>
      <w:r w:rsidRPr="006D4242">
        <w:rPr>
          <w:rFonts w:ascii="Courier New" w:eastAsia="Calibri" w:hAnsi="Courier New" w:cs="Courier New"/>
          <w:sz w:val="18"/>
          <w:szCs w:val="18"/>
          <w:highlight w:val="yellow"/>
          <w:lang w:eastAsia="fr-FR"/>
        </w:rPr>
        <w:t xml:space="preserve">; </w:t>
      </w:r>
      <w:proofErr w:type="spellStart"/>
      <w:r w:rsidRPr="006D4242">
        <w:rPr>
          <w:rFonts w:ascii="Courier New" w:eastAsia="Calibri" w:hAnsi="Courier New" w:cs="Courier New"/>
          <w:sz w:val="18"/>
          <w:szCs w:val="18"/>
          <w:highlight w:val="yellow"/>
          <w:lang w:eastAsia="fr-FR"/>
        </w:rPr>
        <w:t>i</w:t>
      </w:r>
      <w:proofErr w:type="spellEnd"/>
      <w:r w:rsidRPr="006D4242">
        <w:rPr>
          <w:rFonts w:ascii="Courier New" w:eastAsia="Calibri" w:hAnsi="Courier New" w:cs="Courier New"/>
          <w:sz w:val="18"/>
          <w:szCs w:val="18"/>
          <w:highlight w:val="yellow"/>
          <w:lang w:eastAsia="fr-FR"/>
        </w:rPr>
        <w:t>++) {</w:t>
      </w:r>
    </w:p>
    <w:p w14:paraId="74C7053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unsigned </w:t>
      </w:r>
      <w:proofErr w:type="gramStart"/>
      <w:r w:rsidRPr="006D4242">
        <w:rPr>
          <w:rFonts w:ascii="Courier New" w:eastAsia="Calibri" w:hAnsi="Courier New" w:cs="Courier New"/>
          <w:sz w:val="18"/>
          <w:szCs w:val="18"/>
          <w:highlight w:val="yellow"/>
          <w:lang w:eastAsia="fr-FR"/>
        </w:rPr>
        <w:t>int(</w:t>
      </w:r>
      <w:proofErr w:type="gramEnd"/>
      <w:r w:rsidRPr="006D4242">
        <w:rPr>
          <w:rFonts w:ascii="Courier New" w:eastAsia="Calibri" w:hAnsi="Courier New" w:cs="Courier New"/>
          <w:sz w:val="18"/>
          <w:szCs w:val="18"/>
          <w:highlight w:val="yellow"/>
          <w:lang w:eastAsia="fr-FR"/>
        </w:rPr>
        <w:t>32) v3c_unit_header_4bytes;</w:t>
      </w:r>
    </w:p>
    <w:p w14:paraId="12203C2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 xml:space="preserve">  }</w:t>
      </w:r>
    </w:p>
    <w:p w14:paraId="79B0023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r w:rsidRPr="006D4242">
        <w:rPr>
          <w:rFonts w:ascii="Courier New" w:eastAsia="Calibri" w:hAnsi="Courier New" w:cs="Courier New"/>
          <w:sz w:val="18"/>
          <w:szCs w:val="18"/>
          <w:highlight w:val="yellow"/>
          <w:lang w:eastAsia="fr-FR"/>
        </w:rPr>
        <w:tab/>
        <w:t>}</w:t>
      </w:r>
    </w:p>
    <w:p w14:paraId="70523A0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highlight w:val="yellow"/>
          <w:lang w:eastAsia="fr-FR"/>
        </w:rPr>
      </w:pPr>
      <w:r w:rsidRPr="006D4242">
        <w:rPr>
          <w:rFonts w:ascii="Courier New" w:eastAsia="Calibri" w:hAnsi="Courier New" w:cs="Courier New"/>
          <w:sz w:val="18"/>
          <w:szCs w:val="18"/>
          <w:highlight w:val="yellow"/>
          <w:lang w:eastAsia="fr-FR"/>
        </w:rPr>
        <w:t xml:space="preserve">   }</w:t>
      </w:r>
    </w:p>
    <w:p w14:paraId="1D89A339" w14:textId="77777777" w:rsidR="006D4242" w:rsidRPr="006D4242" w:rsidRDefault="006D4242" w:rsidP="006D4242">
      <w:pPr>
        <w:spacing w:before="0" w:after="0"/>
        <w:jc w:val="left"/>
        <w:rPr>
          <w:rFonts w:eastAsia="Times New Roman"/>
          <w:lang w:eastAsia="fr-FR"/>
        </w:rPr>
      </w:pPr>
      <w:r w:rsidRPr="006D4242">
        <w:rPr>
          <w:rFonts w:ascii="Courier New" w:eastAsia="Times New Roman" w:hAnsi="Courier New" w:cs="Courier New"/>
          <w:sz w:val="18"/>
          <w:szCs w:val="18"/>
          <w:lang w:eastAsia="fr-FR"/>
        </w:rPr>
        <w:t>}</w:t>
      </w:r>
    </w:p>
    <w:p w14:paraId="4447727C" w14:textId="77777777" w:rsidR="006D4242" w:rsidRPr="006D4242" w:rsidRDefault="006D4242" w:rsidP="006D4242">
      <w:pPr>
        <w:spacing w:before="0" w:after="0"/>
        <w:jc w:val="left"/>
        <w:rPr>
          <w:rFonts w:eastAsia="Times New Roman"/>
          <w:lang w:eastAsia="fr-FR"/>
        </w:rPr>
      </w:pPr>
    </w:p>
    <w:p w14:paraId="03FFE26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1.2</w:t>
      </w:r>
      <w:r w:rsidRPr="006D4242">
        <w:rPr>
          <w:rFonts w:eastAsia="Times New Roman"/>
          <w:lang w:eastAsia="fr-FR"/>
        </w:rPr>
        <w:t xml:space="preserve"> =&gt; Add the following semantics to the ones in section 6.2.1.3 - Semantics:</w:t>
      </w:r>
    </w:p>
    <w:p w14:paraId="0A9D5DB7"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indicates the number of decoder configuration records for sub-bitstreams described in the V3CDecoderConfigurationRecord, except the one for the atlas sub-bitstream. The value of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may be less than the number of V3C sub-bitstreams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equals to 1. Otherwise, when </w:t>
      </w: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0, </w:t>
      </w:r>
      <w:r w:rsidRPr="006D4242">
        <w:rPr>
          <w:rFonts w:ascii="Courier New" w:eastAsia="Courier New" w:hAnsi="Courier New" w:cs="Arial"/>
          <w:noProof/>
          <w:sz w:val="22"/>
          <w:szCs w:val="22"/>
          <w:lang w:bidi="hi-IN"/>
        </w:rPr>
        <w:t>additional_</w:t>
      </w:r>
      <w:r w:rsidRPr="006D4242">
        <w:rPr>
          <w:rFonts w:ascii="Courier New" w:eastAsia="Courier New" w:hAnsi="Courier New" w:cs="Arial"/>
          <w:noProof/>
          <w:sz w:val="22"/>
          <w:szCs w:val="22"/>
          <w:lang w:val="en-GB" w:bidi="hi-IN"/>
        </w:rPr>
        <w:t>config_num</w:t>
      </w:r>
      <w:r w:rsidRPr="006D4242">
        <w:rPr>
          <w:rFonts w:ascii="Calibri" w:eastAsia="Arial" w:hAnsi="Calibri" w:cs="Arial"/>
          <w:sz w:val="22"/>
          <w:szCs w:val="22"/>
          <w:lang w:val="en-CA" w:eastAsia="zh-CN" w:bidi="hi-IN"/>
        </w:rPr>
        <w:t xml:space="preserve"> shall be equal to the number of V3C sub-bitstreams.</w:t>
      </w:r>
    </w:p>
    <w:p w14:paraId="5220F638"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has_decoder_mapping</w:t>
      </w:r>
      <w:r w:rsidRPr="006D4242">
        <w:rPr>
          <w:rFonts w:ascii="Calibri" w:eastAsia="Arial" w:hAnsi="Calibri" w:cs="Arial"/>
          <w:sz w:val="22"/>
          <w:szCs w:val="22"/>
          <w:lang w:val="en-CA" w:eastAsia="zh-CN" w:bidi="hi-IN"/>
        </w:rPr>
        <w:t xml:space="preserve"> equal to 1 indicates that the mapping of a</w:t>
      </w:r>
      <w:r w:rsidRPr="006D4242">
        <w:rPr>
          <w:rFonts w:ascii="Calibri" w:eastAsia="Arial" w:hAnsi="Calibri" w:cs="Arial"/>
          <w:sz w:val="22"/>
          <w:szCs w:val="22"/>
          <w:lang w:eastAsia="zh-CN" w:bidi="hi-IN"/>
        </w:rPr>
        <w:t xml:space="preserve"> decoder configuration record to its corresponding V3C sub-bitstream(s) is explicit and is provided in the loop of additional configuration records for sub-bitstreams</w:t>
      </w:r>
      <w:r w:rsidRPr="006D4242">
        <w:rPr>
          <w:rFonts w:ascii="Calibri" w:eastAsia="Arial" w:hAnsi="Calibri" w:cs="Arial"/>
          <w:sz w:val="22"/>
          <w:szCs w:val="22"/>
          <w:lang w:val="en-CA" w:eastAsia="zh-CN" w:bidi="hi-IN"/>
        </w:rPr>
        <w:t>. When equal to 0, it indicates that the mapping of a decoder configuration is unknown.</w:t>
      </w:r>
    </w:p>
    <w:p w14:paraId="559299C9"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num_subbitstreams</w:t>
      </w:r>
      <w:r w:rsidRPr="006D4242">
        <w:rPr>
          <w:rFonts w:ascii="Calibri" w:eastAsia="Arial" w:hAnsi="Calibri" w:cs="Arial"/>
          <w:sz w:val="22"/>
          <w:szCs w:val="22"/>
          <w:lang w:val="en-CA" w:eastAsia="zh-CN" w:bidi="hi-IN"/>
        </w:rPr>
        <w:t xml:space="preserve"> indicates the number of sub-bitstreams that use the decoder configurations specified by </w:t>
      </w:r>
      <w:r w:rsidRPr="006D4242">
        <w:rPr>
          <w:rFonts w:ascii="Courier New" w:eastAsia="Courier New" w:hAnsi="Courier New" w:cs="Arial"/>
          <w:noProof/>
          <w:sz w:val="22"/>
          <w:szCs w:val="22"/>
          <w:lang w:val="en-GB" w:bidi="hi-IN"/>
        </w:rPr>
        <w:t>decoderCfg</w:t>
      </w:r>
      <w:r w:rsidRPr="006D4242">
        <w:rPr>
          <w:rFonts w:ascii="Calibri" w:eastAsia="Arial" w:hAnsi="Calibri" w:cs="Arial"/>
          <w:sz w:val="22"/>
          <w:szCs w:val="22"/>
          <w:lang w:val="en-CA" w:eastAsia="zh-CN" w:bidi="hi-IN"/>
        </w:rPr>
        <w:t>.</w:t>
      </w:r>
    </w:p>
    <w:p w14:paraId="74228CE2"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ourier New" w:eastAsia="Courier New" w:hAnsi="Courier New" w:cs="Arial"/>
          <w:noProof/>
          <w:sz w:val="22"/>
          <w:szCs w:val="22"/>
          <w:lang w:val="en-GB" w:bidi="hi-IN"/>
        </w:rPr>
        <w:t>v3c_unit_header_4bytes</w:t>
      </w:r>
      <w:r w:rsidRPr="006D4242">
        <w:rPr>
          <w:rFonts w:ascii="Calibri" w:eastAsia="Arial" w:hAnsi="Calibri" w:cs="Arial"/>
          <w:sz w:val="22"/>
          <w:szCs w:val="22"/>
          <w:lang w:val="en-CA" w:eastAsia="zh-CN" w:bidi="hi-IN"/>
        </w:rPr>
        <w:t xml:space="preserve"> provides the first 4 bytes of the V3C unit containing the V3C sub-bitstream data to which the decoder configuration record applies. </w:t>
      </w:r>
    </w:p>
    <w:p w14:paraId="6C83A446"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2"/>
          <w:szCs w:val="22"/>
          <w:lang w:val="en-GB" w:bidi="hi-IN"/>
        </w:rPr>
        <w:lastRenderedPageBreak/>
        <w:t>decoderCfg</w:t>
      </w:r>
      <w:r w:rsidRPr="006D4242">
        <w:rPr>
          <w:rFonts w:ascii="Courier New" w:eastAsia="Courier New" w:hAnsi="Courier New" w:cs="Arial"/>
          <w:noProof/>
          <w:sz w:val="22"/>
          <w:szCs w:val="22"/>
          <w:lang w:bidi="hi-IN"/>
        </w:rPr>
        <w:t xml:space="preserve"> </w:t>
      </w:r>
      <w:r w:rsidRPr="006D4242">
        <w:rPr>
          <w:rFonts w:ascii="Calibri" w:eastAsia="Arial" w:hAnsi="Calibri" w:cs="Arial"/>
          <w:sz w:val="22"/>
          <w:szCs w:val="22"/>
          <w:lang w:eastAsia="zh-CN" w:bidi="hi-IN"/>
        </w:rPr>
        <w:t xml:space="preserve">contains a decoder configuration record providing setup information for a decoder of one or more sub-bitstreams of the V3C bitstream. The decoder configuration record is determined from V3C specification and its extensions: for video coded sub-bitstreams, from the Table A-1 in Annex A.3 of ISO/IEC 23090-5; for non-video coded sub-bitstreams from Table A-3 – “Available Non-Video </w:t>
      </w:r>
      <w:proofErr w:type="spellStart"/>
      <w:r w:rsidRPr="006D4242">
        <w:rPr>
          <w:rFonts w:ascii="Calibri" w:eastAsia="Arial" w:hAnsi="Calibri" w:cs="Arial"/>
          <w:sz w:val="22"/>
          <w:szCs w:val="22"/>
          <w:lang w:eastAsia="zh-CN" w:bidi="hi-IN"/>
        </w:rPr>
        <w:t>CodecGroup</w:t>
      </w:r>
      <w:proofErr w:type="spellEnd"/>
      <w:r w:rsidRPr="006D4242">
        <w:rPr>
          <w:rFonts w:ascii="Calibri" w:eastAsia="Arial" w:hAnsi="Calibri" w:cs="Arial"/>
          <w:sz w:val="22"/>
          <w:szCs w:val="22"/>
          <w:lang w:eastAsia="zh-CN" w:bidi="hi-IN"/>
        </w:rPr>
        <w:t xml:space="preserve"> profile components” in ISO/IEC 23090-5 or corresponding Tables in derived specifications (Part-29, for example). For video coded sub-bitstreams, the decoder config record is the one corresponding to the entry at index = </w:t>
      </w:r>
      <w:r w:rsidRPr="006D4242">
        <w:rPr>
          <w:rFonts w:ascii="Courier New" w:eastAsia="Courier New" w:hAnsi="Courier New" w:cs="Arial"/>
          <w:noProof/>
          <w:sz w:val="20"/>
          <w:szCs w:val="20"/>
          <w:lang w:val="en-GB" w:bidi="hi-IN"/>
        </w:rPr>
        <w:t>PtlVideoCodecGroupIdc, according to the following mapping:</w:t>
      </w:r>
    </w:p>
    <w:tbl>
      <w:tblPr>
        <w:tblStyle w:val="TableGrid8"/>
        <w:tblW w:w="4846" w:type="pct"/>
        <w:tblInd w:w="288" w:type="dxa"/>
        <w:tblLook w:val="04A0" w:firstRow="1" w:lastRow="0" w:firstColumn="1" w:lastColumn="0" w:noHBand="0" w:noVBand="1"/>
      </w:tblPr>
      <w:tblGrid>
        <w:gridCol w:w="2339"/>
        <w:gridCol w:w="3063"/>
        <w:gridCol w:w="3924"/>
      </w:tblGrid>
      <w:tr w:rsidR="006D4242" w:rsidRPr="006D4242" w14:paraId="4D702DFC" w14:textId="77777777" w:rsidTr="00CD6F15">
        <w:trPr>
          <w:trHeight w:val="90"/>
        </w:trPr>
        <w:tc>
          <w:tcPr>
            <w:tcW w:w="1247" w:type="pct"/>
            <w:hideMark/>
          </w:tcPr>
          <w:p w14:paraId="1141FA1C"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r w:rsidRPr="006D4242">
              <w:rPr>
                <w:rFonts w:eastAsia="Times New Roman"/>
                <w:b/>
                <w:color w:val="000000"/>
              </w:rPr>
              <w:t>PtlVideoCodecGroupIdc</w:t>
            </w:r>
            <w:proofErr w:type="spellEnd"/>
          </w:p>
        </w:tc>
        <w:tc>
          <w:tcPr>
            <w:tcW w:w="1646" w:type="pct"/>
          </w:tcPr>
          <w:p w14:paraId="2B24AE35" w14:textId="77777777" w:rsidR="006D4242" w:rsidRPr="006D4242" w:rsidRDefault="006D4242" w:rsidP="006D4242">
            <w:pPr>
              <w:spacing w:before="0" w:after="0"/>
              <w:jc w:val="center"/>
              <w:rPr>
                <w:rFonts w:eastAsia="Times New Roman"/>
                <w:b/>
                <w:bCs/>
                <w:color w:val="000000"/>
              </w:rPr>
            </w:pPr>
            <w:r w:rsidRPr="006D4242">
              <w:rPr>
                <w:rFonts w:eastAsia="Times New Roman"/>
                <w:b/>
                <w:bCs/>
              </w:rPr>
              <w:t>4CC code</w:t>
            </w:r>
          </w:p>
        </w:tc>
        <w:tc>
          <w:tcPr>
            <w:tcW w:w="2107" w:type="pct"/>
          </w:tcPr>
          <w:p w14:paraId="393BFD46" w14:textId="77777777" w:rsidR="006D4242" w:rsidRPr="006D4242" w:rsidRDefault="006D4242" w:rsidP="006D4242">
            <w:pPr>
              <w:spacing w:before="0" w:after="0"/>
              <w:jc w:val="center"/>
              <w:rPr>
                <w:rFonts w:eastAsia="Times New Roman"/>
                <w:b/>
                <w:bCs/>
              </w:rPr>
            </w:pPr>
            <w:r w:rsidRPr="006D4242">
              <w:rPr>
                <w:rFonts w:ascii="Courier New" w:eastAsia="Courier New" w:hAnsi="Courier New"/>
                <w:noProof/>
                <w:lang w:val="en-GB"/>
              </w:rPr>
              <w:t>DecoderConfigurationRecord</w:t>
            </w:r>
          </w:p>
        </w:tc>
      </w:tr>
      <w:tr w:rsidR="006D4242" w:rsidRPr="006D4242" w14:paraId="54A743FE" w14:textId="77777777" w:rsidTr="00CD6F15">
        <w:trPr>
          <w:trHeight w:val="90"/>
        </w:trPr>
        <w:tc>
          <w:tcPr>
            <w:tcW w:w="1247" w:type="pct"/>
            <w:hideMark/>
          </w:tcPr>
          <w:p w14:paraId="63A1084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0</w:t>
            </w:r>
          </w:p>
        </w:tc>
        <w:tc>
          <w:tcPr>
            <w:tcW w:w="1646" w:type="pct"/>
          </w:tcPr>
          <w:p w14:paraId="33C806BB"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'avc3'</w:t>
            </w:r>
          </w:p>
        </w:tc>
        <w:tc>
          <w:tcPr>
            <w:tcW w:w="2107" w:type="pct"/>
          </w:tcPr>
          <w:p w14:paraId="1BB6F37A"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ascii="Courier New" w:eastAsia="Courier New" w:hAnsi="Courier New"/>
                <w:noProof/>
                <w:lang w:val="en-GB"/>
              </w:rPr>
              <w:t>AVCDecoderConfigurationRecord from ISO/IEC 14496-15</w:t>
            </w:r>
          </w:p>
        </w:tc>
      </w:tr>
      <w:tr w:rsidR="006D4242" w:rsidRPr="006D4242" w14:paraId="524F6126" w14:textId="77777777" w:rsidTr="00CD6F15">
        <w:trPr>
          <w:trHeight w:val="90"/>
        </w:trPr>
        <w:tc>
          <w:tcPr>
            <w:tcW w:w="1247" w:type="pct"/>
            <w:hideMark/>
          </w:tcPr>
          <w:p w14:paraId="2FE85BB7"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w:t>
            </w:r>
          </w:p>
        </w:tc>
        <w:tc>
          <w:tcPr>
            <w:tcW w:w="1646" w:type="pct"/>
          </w:tcPr>
          <w:p w14:paraId="0013394D"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7C89ECD3"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19DF9898" w14:textId="77777777" w:rsidTr="00CD6F15">
        <w:trPr>
          <w:trHeight w:val="90"/>
        </w:trPr>
        <w:tc>
          <w:tcPr>
            <w:tcW w:w="1247" w:type="pct"/>
          </w:tcPr>
          <w:p w14:paraId="4A4ED814"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2</w:t>
            </w:r>
          </w:p>
        </w:tc>
        <w:tc>
          <w:tcPr>
            <w:tcW w:w="1646" w:type="pct"/>
          </w:tcPr>
          <w:p w14:paraId="4DC458F9"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rPr>
              <w:t>'hev1'</w:t>
            </w:r>
          </w:p>
        </w:tc>
        <w:tc>
          <w:tcPr>
            <w:tcW w:w="2107" w:type="pct"/>
          </w:tcPr>
          <w:p w14:paraId="00961CE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7A73252" w14:textId="77777777" w:rsidTr="00CD6F15">
        <w:trPr>
          <w:trHeight w:val="90"/>
        </w:trPr>
        <w:tc>
          <w:tcPr>
            <w:tcW w:w="1247" w:type="pct"/>
          </w:tcPr>
          <w:p w14:paraId="31EDCE6C"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3</w:t>
            </w:r>
          </w:p>
        </w:tc>
        <w:tc>
          <w:tcPr>
            <w:tcW w:w="1646" w:type="pct"/>
          </w:tcPr>
          <w:p w14:paraId="0B14C3FE"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'vvi1'</w:t>
            </w:r>
          </w:p>
        </w:tc>
        <w:tc>
          <w:tcPr>
            <w:tcW w:w="2107" w:type="pct"/>
          </w:tcPr>
          <w:p w14:paraId="36AF8C54"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VVCDecoderConfigurationRecord from ISO/IEC 14496-15</w:t>
            </w:r>
          </w:p>
        </w:tc>
      </w:tr>
      <w:tr w:rsidR="006D4242" w:rsidRPr="006D4242" w14:paraId="2F87C12A" w14:textId="77777777" w:rsidTr="00CD6F15">
        <w:trPr>
          <w:trHeight w:val="90"/>
        </w:trPr>
        <w:tc>
          <w:tcPr>
            <w:tcW w:w="1247" w:type="pct"/>
          </w:tcPr>
          <w:p w14:paraId="34422DA2"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4</w:t>
            </w:r>
          </w:p>
        </w:tc>
        <w:tc>
          <w:tcPr>
            <w:tcW w:w="1646" w:type="pct"/>
          </w:tcPr>
          <w:p w14:paraId="69DD8261"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'hev1'</w:t>
            </w:r>
          </w:p>
        </w:tc>
        <w:tc>
          <w:tcPr>
            <w:tcW w:w="2107" w:type="pct"/>
          </w:tcPr>
          <w:p w14:paraId="71DFBDF8" w14:textId="77777777" w:rsidR="006D4242" w:rsidRPr="006D4242" w:rsidRDefault="006D4242" w:rsidP="006D4242">
            <w:pPr>
              <w:autoSpaceDE w:val="0"/>
              <w:autoSpaceDN w:val="0"/>
              <w:adjustRightInd w:val="0"/>
              <w:spacing w:before="0" w:after="0"/>
              <w:jc w:val="center"/>
              <w:rPr>
                <w:rFonts w:eastAsia="Times New Roman"/>
              </w:rPr>
            </w:pPr>
            <w:r w:rsidRPr="006D4242">
              <w:rPr>
                <w:rFonts w:ascii="Courier New" w:eastAsia="Courier New" w:hAnsi="Courier New"/>
                <w:noProof/>
                <w:lang w:val="en-GB"/>
              </w:rPr>
              <w:t>HEVCDecoderConfigurationRecord from ISO/IEC 14496-15</w:t>
            </w:r>
          </w:p>
        </w:tc>
      </w:tr>
      <w:tr w:rsidR="006D4242" w:rsidRPr="006D4242" w14:paraId="02FC1CA8" w14:textId="77777777" w:rsidTr="00CD6F15">
        <w:trPr>
          <w:trHeight w:val="90"/>
        </w:trPr>
        <w:tc>
          <w:tcPr>
            <w:tcW w:w="1247" w:type="pct"/>
          </w:tcPr>
          <w:p w14:paraId="060A3BA8"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5..14</w:t>
            </w:r>
          </w:p>
        </w:tc>
        <w:tc>
          <w:tcPr>
            <w:tcW w:w="1646" w:type="pct"/>
          </w:tcPr>
          <w:p w14:paraId="519F55E0" w14:textId="77777777" w:rsidR="006D4242" w:rsidRPr="006D4242" w:rsidRDefault="006D4242" w:rsidP="006D4242">
            <w:pPr>
              <w:autoSpaceDE w:val="0"/>
              <w:autoSpaceDN w:val="0"/>
              <w:adjustRightInd w:val="0"/>
              <w:spacing w:before="0" w:after="0"/>
              <w:jc w:val="center"/>
              <w:rPr>
                <w:rFonts w:eastAsia="Times New Roman"/>
              </w:rPr>
            </w:pPr>
            <w:r w:rsidRPr="006D4242">
              <w:rPr>
                <w:rFonts w:eastAsia="Times New Roman"/>
              </w:rPr>
              <w:t>–</w:t>
            </w:r>
          </w:p>
        </w:tc>
        <w:tc>
          <w:tcPr>
            <w:tcW w:w="2107" w:type="pct"/>
          </w:tcPr>
          <w:p w14:paraId="68AE54E7" w14:textId="77777777" w:rsidR="006D4242" w:rsidRPr="006D4242" w:rsidRDefault="006D4242" w:rsidP="006D4242">
            <w:pPr>
              <w:autoSpaceDE w:val="0"/>
              <w:autoSpaceDN w:val="0"/>
              <w:adjustRightInd w:val="0"/>
              <w:spacing w:before="0" w:after="0"/>
              <w:jc w:val="center"/>
              <w:rPr>
                <w:rFonts w:eastAsia="Times New Roman"/>
              </w:rPr>
            </w:pPr>
            <w:proofErr w:type="spellStart"/>
            <w:proofErr w:type="gramStart"/>
            <w:r w:rsidRPr="006D4242">
              <w:rPr>
                <w:rFonts w:eastAsia="Times New Roman"/>
              </w:rPr>
              <w:t>undefined</w:t>
            </w:r>
            <w:proofErr w:type="spellEnd"/>
            <w:proofErr w:type="gramEnd"/>
          </w:p>
        </w:tc>
      </w:tr>
      <w:tr w:rsidR="006D4242" w:rsidRPr="006D4242" w14:paraId="5CDBB184" w14:textId="77777777" w:rsidTr="00CD6F15">
        <w:trPr>
          <w:trHeight w:val="90"/>
        </w:trPr>
        <w:tc>
          <w:tcPr>
            <w:tcW w:w="1247" w:type="pct"/>
          </w:tcPr>
          <w:p w14:paraId="1CE3FA60" w14:textId="77777777" w:rsidR="006D4242" w:rsidRPr="006D4242" w:rsidRDefault="006D4242" w:rsidP="006D4242">
            <w:pPr>
              <w:autoSpaceDE w:val="0"/>
              <w:autoSpaceDN w:val="0"/>
              <w:adjustRightInd w:val="0"/>
              <w:spacing w:before="0" w:after="0"/>
              <w:jc w:val="center"/>
              <w:rPr>
                <w:rFonts w:eastAsia="Times New Roman"/>
                <w:color w:val="000000"/>
              </w:rPr>
            </w:pPr>
            <w:r w:rsidRPr="006D4242">
              <w:rPr>
                <w:rFonts w:eastAsia="Times New Roman"/>
                <w:color w:val="000000"/>
              </w:rPr>
              <w:t>15</w:t>
            </w:r>
          </w:p>
        </w:tc>
        <w:tc>
          <w:tcPr>
            <w:tcW w:w="1646" w:type="pct"/>
          </w:tcPr>
          <w:p w14:paraId="71090832"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provided</w:t>
            </w:r>
            <w:proofErr w:type="spellEnd"/>
            <w:proofErr w:type="gramEnd"/>
            <w:r w:rsidRPr="006D4242">
              <w:rPr>
                <w:rFonts w:eastAsia="Times New Roman"/>
                <w:color w:val="000000"/>
              </w:rPr>
              <w:t xml:space="preserve"> by </w:t>
            </w:r>
            <w:proofErr w:type="spellStart"/>
            <w:r w:rsidRPr="006D4242">
              <w:rPr>
                <w:rFonts w:eastAsia="Times New Roman"/>
                <w:color w:val="000000"/>
              </w:rPr>
              <w:t>external</w:t>
            </w:r>
            <w:proofErr w:type="spellEnd"/>
            <w:r w:rsidRPr="006D4242">
              <w:rPr>
                <w:rFonts w:eastAsia="Times New Roman"/>
                <w:color w:val="000000"/>
              </w:rPr>
              <w:t xml:space="preserve"> </w:t>
            </w:r>
            <w:proofErr w:type="spellStart"/>
            <w:r w:rsidRPr="006D4242">
              <w:rPr>
                <w:rFonts w:eastAsia="Times New Roman"/>
                <w:color w:val="000000"/>
              </w:rPr>
              <w:t>means</w:t>
            </w:r>
            <w:proofErr w:type="spellEnd"/>
            <w:r w:rsidRPr="006D4242">
              <w:rPr>
                <w:rFonts w:eastAsia="Times New Roman"/>
                <w:color w:val="000000"/>
              </w:rPr>
              <w:t xml:space="preserve"> or </w:t>
            </w:r>
            <w:proofErr w:type="spellStart"/>
            <w:r w:rsidRPr="006D4242">
              <w:rPr>
                <w:rFonts w:eastAsia="Times New Roman"/>
                <w:color w:val="000000"/>
              </w:rPr>
              <w:t>may</w:t>
            </w:r>
            <w:proofErr w:type="spellEnd"/>
            <w:r w:rsidRPr="006D4242">
              <w:rPr>
                <w:rFonts w:eastAsia="Times New Roman"/>
                <w:color w:val="000000"/>
              </w:rPr>
              <w:t xml:space="preserve"> </w:t>
            </w:r>
            <w:proofErr w:type="spellStart"/>
            <w:r w:rsidRPr="006D4242">
              <w:rPr>
                <w:rFonts w:eastAsia="Times New Roman"/>
                <w:color w:val="000000"/>
              </w:rPr>
              <w:t>be</w:t>
            </w:r>
            <w:proofErr w:type="spellEnd"/>
            <w:r w:rsidRPr="006D4242">
              <w:rPr>
                <w:rFonts w:eastAsia="Times New Roman"/>
                <w:color w:val="000000"/>
              </w:rPr>
              <w:t xml:space="preserve"> </w:t>
            </w:r>
            <w:proofErr w:type="spellStart"/>
            <w:r w:rsidRPr="006D4242">
              <w:rPr>
                <w:rFonts w:eastAsia="Times New Roman"/>
                <w:color w:val="000000"/>
              </w:rPr>
              <w:t>determined</w:t>
            </w:r>
            <w:proofErr w:type="spellEnd"/>
            <w:r w:rsidRPr="006D4242">
              <w:rPr>
                <w:rFonts w:eastAsia="Times New Roman"/>
                <w:color w:val="000000"/>
              </w:rPr>
              <w:t xml:space="preserve"> by </w:t>
            </w:r>
            <w:r w:rsidRPr="006D4242">
              <w:rPr>
                <w:rFonts w:eastAsia="Times New Roman"/>
              </w:rPr>
              <w:t>component codec mapping SEI message</w:t>
            </w:r>
            <w:r w:rsidRPr="006D4242">
              <w:rPr>
                <w:rFonts w:eastAsia="Times New Roman"/>
                <w:color w:val="000000"/>
              </w:rPr>
              <w:t xml:space="preserve"> </w:t>
            </w:r>
            <w:r w:rsidRPr="006D4242">
              <w:rPr>
                <w:rFonts w:eastAsia="Times New Roman"/>
                <w:bCs/>
              </w:rPr>
              <w:t>(</w:t>
            </w:r>
            <w:r w:rsidRPr="006D4242">
              <w:rPr>
                <w:rFonts w:eastAsia="Times New Roman"/>
                <w:bCs/>
              </w:rPr>
              <w:fldChar w:fldCharType="begin"/>
            </w:r>
            <w:r w:rsidRPr="006D4242">
              <w:rPr>
                <w:rFonts w:eastAsia="Times New Roman"/>
                <w:bCs/>
              </w:rPr>
              <w:instrText xml:space="preserve"> REF _Ref21444040 \r \h  \* MERGEFORMAT </w:instrText>
            </w:r>
            <w:r w:rsidRPr="006D4242">
              <w:rPr>
                <w:rFonts w:eastAsia="Times New Roman"/>
                <w:bCs/>
              </w:rPr>
            </w:r>
            <w:r w:rsidRPr="006D4242">
              <w:rPr>
                <w:rFonts w:eastAsia="Times New Roman"/>
                <w:bCs/>
              </w:rPr>
              <w:fldChar w:fldCharType="separate"/>
            </w:r>
            <w:r w:rsidRPr="006D4242">
              <w:rPr>
                <w:rFonts w:eastAsia="Times New Roman"/>
                <w:bCs/>
              </w:rPr>
              <w:t>F.2.7</w:t>
            </w:r>
            <w:r w:rsidRPr="006D4242">
              <w:rPr>
                <w:rFonts w:eastAsia="Times New Roman"/>
                <w:bCs/>
              </w:rPr>
              <w:fldChar w:fldCharType="end"/>
            </w:r>
            <w:r w:rsidRPr="006D4242">
              <w:rPr>
                <w:rFonts w:eastAsia="Times New Roman"/>
                <w:bCs/>
              </w:rPr>
              <w:t>)</w:t>
            </w:r>
          </w:p>
        </w:tc>
        <w:tc>
          <w:tcPr>
            <w:tcW w:w="2107" w:type="pct"/>
          </w:tcPr>
          <w:p w14:paraId="028C5669" w14:textId="77777777" w:rsidR="006D4242" w:rsidRPr="006D4242" w:rsidRDefault="006D4242" w:rsidP="006D4242">
            <w:pPr>
              <w:autoSpaceDE w:val="0"/>
              <w:autoSpaceDN w:val="0"/>
              <w:adjustRightInd w:val="0"/>
              <w:spacing w:before="0" w:after="0"/>
              <w:jc w:val="center"/>
              <w:rPr>
                <w:rFonts w:eastAsia="Times New Roman"/>
                <w:color w:val="000000"/>
              </w:rPr>
            </w:pPr>
            <w:proofErr w:type="spellStart"/>
            <w:proofErr w:type="gramStart"/>
            <w:r w:rsidRPr="006D4242">
              <w:rPr>
                <w:rFonts w:eastAsia="Times New Roman"/>
                <w:color w:val="000000"/>
              </w:rPr>
              <w:t>undefined</w:t>
            </w:r>
            <w:proofErr w:type="spellEnd"/>
            <w:proofErr w:type="gramEnd"/>
          </w:p>
        </w:tc>
      </w:tr>
    </w:tbl>
    <w:p w14:paraId="7335F7B5"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For non-video coded sub-bitstreams, </w:t>
      </w:r>
      <w:r w:rsidRPr="006D4242">
        <w:rPr>
          <w:rFonts w:ascii="Calibri" w:eastAsia="Arial" w:hAnsi="Calibri" w:cs="Arial"/>
          <w:sz w:val="22"/>
          <w:szCs w:val="22"/>
          <w:lang w:eastAsia="zh-CN" w:bidi="hi-IN"/>
        </w:rPr>
        <w:t xml:space="preserve">the decoder config record is the one corresponding to the entry at index = </w:t>
      </w:r>
      <w:r w:rsidRPr="006D4242">
        <w:rPr>
          <w:rFonts w:ascii="Courier New" w:eastAsia="Courier New" w:hAnsi="Courier New" w:cs="Arial"/>
          <w:noProof/>
          <w:sz w:val="20"/>
          <w:szCs w:val="20"/>
          <w:lang w:val="en-GB" w:bidi="hi-IN"/>
        </w:rPr>
        <w:t>PtlNonVideoCodecGroupIdc in one of the V3C or V-DMC table, depending on the value of the ptl_profile_toolset_idc:</w:t>
      </w:r>
    </w:p>
    <w:p w14:paraId="786CDB07"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For ptl_profile_toolset_idc &lt; 128, it is undefined. For ptl_profile_toolset_idc &gt;= 128,</w:t>
      </w:r>
      <w:r w:rsidRPr="006D4242">
        <w:rPr>
          <w:rFonts w:ascii="Calibri" w:eastAsia="Arial" w:hAnsi="Calibri" w:cs="Arial"/>
          <w:sz w:val="22"/>
          <w:szCs w:val="22"/>
          <w:lang w:eastAsia="zh-CN" w:bidi="hi-IN"/>
        </w:rPr>
        <w:t xml:space="preserve"> the decoder config record is the one corresponding to the entry at index = </w:t>
      </w:r>
      <w:r w:rsidRPr="006D4242">
        <w:rPr>
          <w:rFonts w:ascii="Courier New" w:eastAsia="Courier New" w:hAnsi="Courier New" w:cs="Arial"/>
          <w:noProof/>
          <w:sz w:val="20"/>
          <w:szCs w:val="20"/>
          <w:lang w:val="en-GB" w:bidi="hi-IN"/>
        </w:rPr>
        <w:t>PtlNonVideoCodecGroupIdc, according to the following mapping:</w:t>
      </w:r>
    </w:p>
    <w:p w14:paraId="031B9A8D" w14:textId="77777777" w:rsidR="006D4242" w:rsidRPr="006D4242" w:rsidRDefault="006D4242" w:rsidP="006D4242">
      <w:pPr>
        <w:suppressAutoHyphens/>
        <w:ind w:left="288" w:hanging="288"/>
        <w:rPr>
          <w:rFonts w:ascii="Courier New" w:eastAsia="Courier New" w:hAnsi="Courier New" w:cs="Arial"/>
          <w:noProof/>
          <w:sz w:val="20"/>
          <w:szCs w:val="20"/>
          <w:lang w:val="en-GB" w:bidi="hi-IN"/>
        </w:rPr>
      </w:pPr>
      <w:r w:rsidRPr="006D4242">
        <w:rPr>
          <w:rFonts w:ascii="Courier New" w:eastAsia="Courier New" w:hAnsi="Courier New" w:cs="Arial"/>
          <w:noProof/>
          <w:sz w:val="20"/>
          <w:szCs w:val="20"/>
          <w:lang w:val="en-GB" w:bidi="hi-IN"/>
        </w:rPr>
        <w:t xml:space="preserve"> </w:t>
      </w:r>
    </w:p>
    <w:tbl>
      <w:tblPr>
        <w:tblW w:w="3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330"/>
        <w:gridCol w:w="2708"/>
        <w:gridCol w:w="5271"/>
      </w:tblGrid>
      <w:tr w:rsidR="006D4242" w:rsidRPr="006D4242" w14:paraId="2199A13B" w14:textId="77777777" w:rsidTr="00CD6F15">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5504C234" w14:textId="77777777" w:rsidR="006D4242" w:rsidRPr="006D4242" w:rsidRDefault="006D4242" w:rsidP="006D4242">
            <w:pPr>
              <w:autoSpaceDE w:val="0"/>
              <w:autoSpaceDN w:val="0"/>
              <w:adjustRightInd w:val="0"/>
              <w:spacing w:before="0" w:after="0"/>
              <w:jc w:val="center"/>
              <w:rPr>
                <w:rFonts w:eastAsia="Times New Roman"/>
                <w:b/>
                <w:color w:val="000000"/>
                <w:sz w:val="20"/>
                <w:szCs w:val="20"/>
                <w:lang w:val="en-CA" w:eastAsia="fr-FR"/>
              </w:rPr>
            </w:pPr>
            <w:r w:rsidRPr="006D4242">
              <w:rPr>
                <w:rFonts w:eastAsia="Times New Roman"/>
                <w:b/>
                <w:color w:val="000000"/>
                <w:sz w:val="20"/>
                <w:szCs w:val="20"/>
                <w:lang w:val="en-CA" w:eastAsia="fr-FR"/>
              </w:rPr>
              <w:t xml:space="preserve">Non-Video </w:t>
            </w:r>
            <w:proofErr w:type="spellStart"/>
            <w:r w:rsidRPr="006D4242">
              <w:rPr>
                <w:rFonts w:eastAsia="Times New Roman"/>
                <w:b/>
                <w:color w:val="000000"/>
                <w:sz w:val="20"/>
                <w:szCs w:val="20"/>
                <w:lang w:val="en-CA" w:eastAsia="fr-FR"/>
              </w:rPr>
              <w:t>CodecGroup</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329B1A7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b/>
                <w:color w:val="000000"/>
                <w:sz w:val="20"/>
                <w:szCs w:val="20"/>
                <w:lang w:val="en-CA" w:eastAsia="fr-FR"/>
              </w:rPr>
              <w:t>PtlNonVideoCodecGroupIdc</w:t>
            </w:r>
            <w:proofErr w:type="spellEnd"/>
          </w:p>
        </w:tc>
        <w:tc>
          <w:tcPr>
            <w:tcW w:w="1382" w:type="pct"/>
            <w:tcBorders>
              <w:top w:val="single" w:sz="4" w:space="0" w:color="auto"/>
              <w:left w:val="single" w:sz="4" w:space="0" w:color="auto"/>
              <w:bottom w:val="single" w:sz="4" w:space="0" w:color="auto"/>
              <w:right w:val="single" w:sz="4" w:space="0" w:color="auto"/>
            </w:tcBorders>
            <w:vAlign w:val="center"/>
            <w:hideMark/>
          </w:tcPr>
          <w:p w14:paraId="0352FBFC" w14:textId="77777777" w:rsidR="006D4242" w:rsidRPr="006D4242" w:rsidRDefault="006D4242" w:rsidP="006D4242">
            <w:pPr>
              <w:spacing w:before="0" w:after="0"/>
              <w:jc w:val="center"/>
              <w:rPr>
                <w:rFonts w:eastAsia="Times New Roman"/>
                <w:b/>
                <w:bCs/>
                <w:color w:val="000000"/>
                <w:sz w:val="20"/>
                <w:szCs w:val="20"/>
                <w:lang w:val="en-CA" w:eastAsia="fr-FR"/>
              </w:rPr>
            </w:pPr>
            <w:r w:rsidRPr="006D4242">
              <w:rPr>
                <w:rFonts w:ascii="Courier New" w:eastAsia="Courier New" w:hAnsi="Courier New"/>
                <w:noProof/>
                <w:sz w:val="20"/>
                <w:szCs w:val="20"/>
                <w:lang w:val="en-GB"/>
              </w:rPr>
              <w:t>DecoderConfigurationRecord</w:t>
            </w:r>
          </w:p>
        </w:tc>
      </w:tr>
      <w:tr w:rsidR="006D4242" w:rsidRPr="006D4242" w14:paraId="4A8C686A" w14:textId="77777777" w:rsidTr="00CD6F15">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1DCB0E22"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p>
        </w:tc>
        <w:tc>
          <w:tcPr>
            <w:tcW w:w="2460" w:type="pct"/>
            <w:tcBorders>
              <w:top w:val="single" w:sz="4" w:space="0" w:color="auto"/>
              <w:left w:val="single" w:sz="4" w:space="0" w:color="auto"/>
              <w:bottom w:val="single" w:sz="4" w:space="0" w:color="auto"/>
              <w:right w:val="single" w:sz="4" w:space="0" w:color="auto"/>
            </w:tcBorders>
            <w:vAlign w:val="center"/>
            <w:hideMark/>
          </w:tcPr>
          <w:p w14:paraId="11E9F39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0</w:t>
            </w:r>
          </w:p>
        </w:tc>
        <w:tc>
          <w:tcPr>
            <w:tcW w:w="1382" w:type="pct"/>
            <w:tcBorders>
              <w:top w:val="single" w:sz="4" w:space="0" w:color="auto"/>
              <w:left w:val="single" w:sz="4" w:space="0" w:color="auto"/>
              <w:bottom w:val="single" w:sz="4" w:space="0" w:color="auto"/>
              <w:right w:val="single" w:sz="4" w:space="0" w:color="auto"/>
            </w:tcBorders>
            <w:hideMark/>
          </w:tcPr>
          <w:p w14:paraId="57329509"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VDMCBaseMeshDecoderConfigurationRecord from ISO/IEC 23090-10</w:t>
            </w:r>
          </w:p>
        </w:tc>
      </w:tr>
      <w:tr w:rsidR="006D4242" w:rsidRPr="006D4242" w14:paraId="5A534212" w14:textId="77777777" w:rsidTr="00CD6F15">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078E84CD"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proofErr w:type="spellStart"/>
            <w:r w:rsidRPr="006D4242">
              <w:rPr>
                <w:rFonts w:eastAsia="Times New Roman"/>
                <w:color w:val="000000"/>
                <w:sz w:val="20"/>
                <w:szCs w:val="20"/>
                <w:lang w:val="en-CA" w:eastAsia="fr-FR"/>
              </w:rPr>
              <w:t>BaseMesh</w:t>
            </w:r>
            <w:proofErr w:type="spellEnd"/>
            <w:r w:rsidRPr="006D4242">
              <w:rPr>
                <w:rFonts w:eastAsia="Times New Roman"/>
                <w:color w:val="000000"/>
                <w:sz w:val="20"/>
                <w:szCs w:val="20"/>
                <w:lang w:val="en-CA" w:eastAsia="fr-FR"/>
              </w:rPr>
              <w:t>, AC displacement</w:t>
            </w:r>
          </w:p>
        </w:tc>
        <w:tc>
          <w:tcPr>
            <w:tcW w:w="2460" w:type="pct"/>
            <w:tcBorders>
              <w:top w:val="single" w:sz="4" w:space="0" w:color="auto"/>
              <w:left w:val="single" w:sz="4" w:space="0" w:color="auto"/>
              <w:bottom w:val="single" w:sz="4" w:space="0" w:color="auto"/>
              <w:right w:val="single" w:sz="4" w:space="0" w:color="auto"/>
            </w:tcBorders>
            <w:vAlign w:val="center"/>
            <w:hideMark/>
          </w:tcPr>
          <w:p w14:paraId="01895B3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1</w:t>
            </w:r>
          </w:p>
        </w:tc>
        <w:tc>
          <w:tcPr>
            <w:tcW w:w="1382" w:type="pct"/>
            <w:tcBorders>
              <w:top w:val="single" w:sz="4" w:space="0" w:color="auto"/>
              <w:left w:val="single" w:sz="4" w:space="0" w:color="auto"/>
              <w:bottom w:val="single" w:sz="4" w:space="0" w:color="auto"/>
              <w:right w:val="single" w:sz="4" w:space="0" w:color="auto"/>
            </w:tcBorders>
            <w:vAlign w:val="center"/>
            <w:hideMark/>
          </w:tcPr>
          <w:p w14:paraId="0D7DA71A" w14:textId="77777777" w:rsidR="006D4242" w:rsidRPr="006D4242" w:rsidRDefault="006D4242" w:rsidP="006D4242">
            <w:pPr>
              <w:autoSpaceDE w:val="0"/>
              <w:autoSpaceDN w:val="0"/>
              <w:adjustRightInd w:val="0"/>
              <w:spacing w:before="0" w:after="0"/>
              <w:jc w:val="center"/>
              <w:rPr>
                <w:rFonts w:ascii="Courier New" w:eastAsia="Courier New" w:hAnsi="Courier New"/>
                <w:noProof/>
                <w:sz w:val="20"/>
                <w:szCs w:val="20"/>
                <w:lang w:val="en-GB"/>
              </w:rPr>
            </w:pPr>
            <w:r w:rsidRPr="006D4242">
              <w:rPr>
                <w:rFonts w:ascii="Courier New" w:eastAsia="Courier New" w:hAnsi="Courier New"/>
                <w:noProof/>
                <w:sz w:val="20"/>
                <w:szCs w:val="20"/>
                <w:lang w:val="en-GB"/>
              </w:rPr>
              <w:t>VDMCBaseMeshDecoderConfigurationRecord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ype</w:t>
            </w:r>
            <w:r w:rsidRPr="006D4242">
              <w:rPr>
                <w:rFonts w:ascii="Courier New" w:eastAsia="Courier New" w:hAnsi="Courier New"/>
                <w:noProof/>
                <w:sz w:val="20"/>
                <w:szCs w:val="20"/>
                <w:lang w:val="en-GB"/>
              </w:rPr>
              <w:t xml:space="preserve"> =</w:t>
            </w:r>
            <w:r w:rsidRPr="006D4242">
              <w:rPr>
                <w:rFonts w:eastAsia="Courier New"/>
                <w:noProof/>
                <w:sz w:val="20"/>
                <w:szCs w:val="20"/>
                <w:lang w:val="en-GB"/>
              </w:rPr>
              <w:t xml:space="preserve"> </w:t>
            </w:r>
            <w:r w:rsidRPr="006D4242">
              <w:rPr>
                <w:rFonts w:ascii="Courier New" w:eastAsia="Courier New" w:hAnsi="Courier New"/>
                <w:noProof/>
                <w:sz w:val="20"/>
                <w:szCs w:val="20"/>
                <w:lang w:val="en-GB"/>
              </w:rPr>
              <w:t xml:space="preserve"> V3C_BMD) </w:t>
            </w:r>
          </w:p>
          <w:p w14:paraId="28803A8F"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ascii="Courier New" w:eastAsia="Courier New" w:hAnsi="Courier New"/>
                <w:noProof/>
                <w:sz w:val="20"/>
                <w:szCs w:val="20"/>
                <w:lang w:val="en-GB"/>
              </w:rPr>
              <w:t>VDMCDisplacementDecoderConfigurationRecord from ISO/IEC 23090-10 (for vu</w:t>
            </w:r>
            <w:r w:rsidRPr="006D4242">
              <w:rPr>
                <w:rFonts w:eastAsia="Courier New"/>
                <w:noProof/>
                <w:sz w:val="20"/>
                <w:szCs w:val="20"/>
                <w:lang w:val="en-GB"/>
              </w:rPr>
              <w:t>h</w:t>
            </w:r>
            <w:r w:rsidRPr="006D4242">
              <w:rPr>
                <w:rFonts w:ascii="Courier New" w:eastAsia="Courier New" w:hAnsi="Courier New"/>
                <w:noProof/>
                <w:sz w:val="20"/>
                <w:szCs w:val="20"/>
                <w:lang w:val="en-GB"/>
              </w:rPr>
              <w:t>_unit_t</w:t>
            </w:r>
            <w:r w:rsidRPr="006D4242">
              <w:rPr>
                <w:rFonts w:eastAsia="Courier New"/>
                <w:noProof/>
                <w:sz w:val="20"/>
                <w:szCs w:val="20"/>
                <w:lang w:val="en-GB"/>
              </w:rPr>
              <w:t xml:space="preserve">ype = </w:t>
            </w:r>
            <w:r w:rsidRPr="006D4242">
              <w:rPr>
                <w:rFonts w:ascii="Courier New" w:eastAsia="Courier New" w:hAnsi="Courier New"/>
                <w:noProof/>
                <w:sz w:val="20"/>
                <w:szCs w:val="20"/>
                <w:lang w:val="en-GB"/>
              </w:rPr>
              <w:t xml:space="preserve"> V3C_ADD)</w:t>
            </w:r>
          </w:p>
        </w:tc>
      </w:tr>
      <w:tr w:rsidR="006D4242" w:rsidRPr="006D4242" w14:paraId="0CC36962" w14:textId="77777777" w:rsidTr="00CD6F15">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hideMark/>
          </w:tcPr>
          <w:p w14:paraId="471AA4FC"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Reserved</w:t>
            </w:r>
          </w:p>
        </w:tc>
        <w:tc>
          <w:tcPr>
            <w:tcW w:w="2460" w:type="pct"/>
            <w:tcBorders>
              <w:top w:val="single" w:sz="4" w:space="0" w:color="auto"/>
              <w:left w:val="single" w:sz="4" w:space="0" w:color="auto"/>
              <w:bottom w:val="single" w:sz="4" w:space="0" w:color="auto"/>
              <w:right w:val="single" w:sz="4" w:space="0" w:color="auto"/>
            </w:tcBorders>
            <w:vAlign w:val="center"/>
            <w:hideMark/>
          </w:tcPr>
          <w:p w14:paraId="6438440B"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2..6</w:t>
            </w:r>
          </w:p>
        </w:tc>
        <w:tc>
          <w:tcPr>
            <w:tcW w:w="1382" w:type="pct"/>
            <w:tcBorders>
              <w:top w:val="single" w:sz="4" w:space="0" w:color="auto"/>
              <w:left w:val="single" w:sz="4" w:space="0" w:color="auto"/>
              <w:bottom w:val="single" w:sz="4" w:space="0" w:color="auto"/>
              <w:right w:val="single" w:sz="4" w:space="0" w:color="auto"/>
            </w:tcBorders>
            <w:vAlign w:val="center"/>
            <w:hideMark/>
          </w:tcPr>
          <w:p w14:paraId="5D97346F" w14:textId="77777777" w:rsidR="006D4242" w:rsidRPr="006D4242" w:rsidRDefault="006D4242" w:rsidP="006D4242">
            <w:pPr>
              <w:autoSpaceDE w:val="0"/>
              <w:autoSpaceDN w:val="0"/>
              <w:adjustRightInd w:val="0"/>
              <w:spacing w:before="0" w:after="0"/>
              <w:jc w:val="center"/>
              <w:rPr>
                <w:sz w:val="20"/>
                <w:szCs w:val="20"/>
                <w:lang w:val="en-CA" w:eastAsia="fr-FR"/>
              </w:rPr>
            </w:pPr>
            <w:r w:rsidRPr="006D4242">
              <w:rPr>
                <w:rFonts w:eastAsia="Times New Roman"/>
                <w:sz w:val="20"/>
                <w:szCs w:val="20"/>
                <w:lang w:val="en-CA" w:eastAsia="fr-FR"/>
              </w:rPr>
              <w:t>Undefined</w:t>
            </w:r>
          </w:p>
        </w:tc>
      </w:tr>
      <w:tr w:rsidR="006D4242" w:rsidRPr="006D4242" w14:paraId="610E315F" w14:textId="77777777" w:rsidTr="00CD6F15">
        <w:trPr>
          <w:trHeight w:val="90"/>
          <w:jc w:val="center"/>
        </w:trPr>
        <w:tc>
          <w:tcPr>
            <w:tcW w:w="1157" w:type="pct"/>
            <w:tcBorders>
              <w:top w:val="single" w:sz="4" w:space="0" w:color="auto"/>
              <w:left w:val="single" w:sz="4" w:space="0" w:color="auto"/>
              <w:bottom w:val="single" w:sz="4" w:space="0" w:color="auto"/>
              <w:right w:val="single" w:sz="4" w:space="0" w:color="auto"/>
            </w:tcBorders>
            <w:vAlign w:val="center"/>
          </w:tcPr>
          <w:p w14:paraId="3FAE8D06"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MP4RA</w:t>
            </w:r>
          </w:p>
        </w:tc>
        <w:tc>
          <w:tcPr>
            <w:tcW w:w="2460" w:type="pct"/>
            <w:tcBorders>
              <w:top w:val="single" w:sz="4" w:space="0" w:color="auto"/>
              <w:left w:val="single" w:sz="4" w:space="0" w:color="auto"/>
              <w:bottom w:val="single" w:sz="4" w:space="0" w:color="auto"/>
              <w:right w:val="single" w:sz="4" w:space="0" w:color="auto"/>
            </w:tcBorders>
            <w:vAlign w:val="center"/>
          </w:tcPr>
          <w:p w14:paraId="2664F067" w14:textId="77777777" w:rsidR="006D4242" w:rsidRPr="006D4242" w:rsidRDefault="006D4242" w:rsidP="006D4242">
            <w:pPr>
              <w:autoSpaceDE w:val="0"/>
              <w:autoSpaceDN w:val="0"/>
              <w:adjustRightInd w:val="0"/>
              <w:spacing w:before="0" w:after="0"/>
              <w:jc w:val="center"/>
              <w:rPr>
                <w:rFonts w:eastAsia="Times New Roman"/>
                <w:color w:val="000000"/>
                <w:sz w:val="20"/>
                <w:szCs w:val="20"/>
                <w:lang w:val="en-CA" w:eastAsia="fr-FR"/>
              </w:rPr>
            </w:pPr>
            <w:r w:rsidRPr="006D4242">
              <w:rPr>
                <w:rFonts w:eastAsia="Times New Roman"/>
                <w:color w:val="000000"/>
                <w:sz w:val="20"/>
                <w:szCs w:val="20"/>
                <w:lang w:val="en-CA" w:eastAsia="fr-FR"/>
              </w:rPr>
              <w:t>7</w:t>
            </w:r>
          </w:p>
        </w:tc>
        <w:tc>
          <w:tcPr>
            <w:tcW w:w="1382" w:type="pct"/>
            <w:tcBorders>
              <w:top w:val="single" w:sz="4" w:space="0" w:color="auto"/>
              <w:left w:val="single" w:sz="4" w:space="0" w:color="auto"/>
              <w:bottom w:val="single" w:sz="4" w:space="0" w:color="auto"/>
              <w:right w:val="single" w:sz="4" w:space="0" w:color="auto"/>
            </w:tcBorders>
            <w:vAlign w:val="center"/>
          </w:tcPr>
          <w:p w14:paraId="0967755D" w14:textId="77777777" w:rsidR="006D4242" w:rsidRPr="006D4242" w:rsidRDefault="006D4242" w:rsidP="006D4242">
            <w:pPr>
              <w:autoSpaceDE w:val="0"/>
              <w:autoSpaceDN w:val="0"/>
              <w:adjustRightInd w:val="0"/>
              <w:spacing w:before="0" w:after="0"/>
              <w:jc w:val="center"/>
              <w:rPr>
                <w:rFonts w:eastAsia="Times New Roman"/>
                <w:sz w:val="20"/>
                <w:szCs w:val="20"/>
                <w:lang w:val="en-CA" w:eastAsia="fr-FR"/>
              </w:rPr>
            </w:pPr>
            <w:r w:rsidRPr="006D4242">
              <w:rPr>
                <w:rFonts w:eastAsia="Times New Roman"/>
                <w:sz w:val="20"/>
                <w:szCs w:val="20"/>
                <w:lang w:val="en-CA" w:eastAsia="fr-FR"/>
              </w:rPr>
              <w:t>Undefined</w:t>
            </w:r>
          </w:p>
        </w:tc>
      </w:tr>
    </w:tbl>
    <w:p w14:paraId="7888F960" w14:textId="77777777" w:rsidR="006D4242" w:rsidRPr="006D4242" w:rsidRDefault="006D4242" w:rsidP="006D4242">
      <w:pPr>
        <w:spacing w:before="0" w:after="0"/>
        <w:jc w:val="left"/>
        <w:rPr>
          <w:rFonts w:eastAsia="Times New Roman"/>
          <w:lang w:val="en-CA" w:eastAsia="fr-FR"/>
        </w:rPr>
      </w:pPr>
    </w:p>
    <w:p w14:paraId="39D3DF59" w14:textId="77777777" w:rsidR="006D4242" w:rsidRPr="006D4242" w:rsidRDefault="006D4242" w:rsidP="006D4242">
      <w:pPr>
        <w:keepNext/>
        <w:numPr>
          <w:ilvl w:val="1"/>
          <w:numId w:val="1"/>
        </w:numPr>
        <w:spacing w:before="240" w:after="60"/>
        <w:jc w:val="left"/>
        <w:outlineLvl w:val="1"/>
        <w:rPr>
          <w:rFonts w:ascii="Calibri" w:eastAsia="Times New Roman" w:hAnsi="Calibri"/>
          <w:b/>
          <w:bCs/>
          <w:i/>
          <w:iCs/>
          <w:sz w:val="28"/>
          <w:szCs w:val="28"/>
          <w:lang w:eastAsia="fr-FR"/>
        </w:rPr>
      </w:pPr>
      <w:r w:rsidRPr="006D4242">
        <w:rPr>
          <w:rFonts w:ascii="Calibri" w:eastAsia="Times New Roman" w:hAnsi="Calibri"/>
          <w:b/>
          <w:bCs/>
          <w:i/>
          <w:iCs/>
          <w:sz w:val="28"/>
          <w:szCs w:val="28"/>
          <w:lang w:eastAsia="fr-FR"/>
        </w:rPr>
        <w:t>Multiple configuration boxes approach</w:t>
      </w:r>
    </w:p>
    <w:p w14:paraId="102C1C6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It is proposed to extend the definition of </w:t>
      </w:r>
      <w:r w:rsidRPr="006D4242">
        <w:rPr>
          <w:rFonts w:ascii="Courier New" w:eastAsia="Times New Roman" w:hAnsi="Courier New" w:cs="Courier New"/>
          <w:sz w:val="18"/>
          <w:szCs w:val="18"/>
          <w:lang w:eastAsia="fr-FR"/>
        </w:rPr>
        <w:t xml:space="preserve">V3CBitstreamSampleEntry </w:t>
      </w:r>
      <w:r w:rsidRPr="006D4242">
        <w:rPr>
          <w:rFonts w:eastAsia="Times New Roman"/>
          <w:lang w:eastAsia="fr-FR"/>
        </w:rPr>
        <w:t>for V3C single track to list all the required decoder configuration boxes with mapping information of these configurations to their corresponding sub-bitstreams.</w:t>
      </w:r>
    </w:p>
    <w:p w14:paraId="074A17FA" w14:textId="77777777" w:rsidR="006D4242" w:rsidRPr="006D4242" w:rsidRDefault="006D4242" w:rsidP="006D4242">
      <w:pPr>
        <w:spacing w:before="0" w:after="0"/>
        <w:jc w:val="left"/>
        <w:rPr>
          <w:rFonts w:eastAsia="Times New Roman"/>
          <w:lang w:eastAsia="fr-FR"/>
        </w:rPr>
      </w:pPr>
    </w:p>
    <w:p w14:paraId="408677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u w:val="single"/>
          <w:lang w:eastAsia="fr-FR"/>
        </w:rPr>
        <w:t>Proposed Change 2.1 =&gt;</w:t>
      </w:r>
      <w:r w:rsidRPr="006D4242">
        <w:rPr>
          <w:rFonts w:eastAsia="Times New Roman"/>
          <w:lang w:eastAsia="fr-FR"/>
        </w:rPr>
        <w:t xml:space="preserve"> Add a new section for the definition of V3C</w:t>
      </w:r>
      <w:r w:rsidRPr="006D4242">
        <w:rPr>
          <w:rFonts w:ascii="Courier" w:eastAsia="Times New Roman" w:hAnsi="Courier"/>
          <w:sz w:val="18"/>
          <w:szCs w:val="18"/>
          <w:lang w:eastAsia="fr-FR"/>
        </w:rPr>
        <w:t>VideoConfigurationBox:</w:t>
      </w:r>
    </w:p>
    <w:p w14:paraId="01A95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eastAsia="fr-FR"/>
        </w:rPr>
      </w:pPr>
    </w:p>
    <w:p w14:paraId="5981097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Syntax</w:t>
      </w:r>
    </w:p>
    <w:p w14:paraId="4654312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lastRenderedPageBreak/>
        <w:t>class V3CVideoConfigurationBox(</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xml:space="preserve">) extends </w:t>
      </w:r>
      <w:proofErr w:type="spellStart"/>
      <w:r w:rsidRPr="006D4242">
        <w:rPr>
          <w:rFonts w:ascii="Courier New" w:eastAsia="Calibri" w:hAnsi="Courier New" w:cs="Courier New"/>
          <w:sz w:val="20"/>
          <w:szCs w:val="20"/>
          <w:lang w:eastAsia="fr-FR"/>
        </w:rPr>
        <w:t>FullBox</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version=0, 0) {</w:t>
      </w:r>
    </w:p>
    <w:p w14:paraId="26EFA40E"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switch (</w:t>
      </w:r>
      <w:proofErr w:type="spellStart"/>
      <w:r w:rsidRPr="006D4242">
        <w:rPr>
          <w:rFonts w:ascii="Courier New" w:eastAsia="Calibri" w:hAnsi="Courier New" w:cs="Courier New"/>
          <w:sz w:val="20"/>
          <w:szCs w:val="20"/>
          <w:lang w:eastAsia="fr-FR"/>
        </w:rPr>
        <w:t>codec_type</w:t>
      </w:r>
      <w:proofErr w:type="spellEnd"/>
      <w:r w:rsidRPr="006D4242">
        <w:rPr>
          <w:rFonts w:ascii="Courier New" w:eastAsia="Calibri" w:hAnsi="Courier New" w:cs="Courier New"/>
          <w:sz w:val="20"/>
          <w:szCs w:val="20"/>
          <w:lang w:eastAsia="fr-FR"/>
        </w:rPr>
        <w:t>) {</w:t>
      </w:r>
    </w:p>
    <w:p w14:paraId="5275679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avcC</w:t>
      </w:r>
      <w:proofErr w:type="spellEnd"/>
      <w:r w:rsidRPr="006D4242">
        <w:rPr>
          <w:rFonts w:ascii="Courier New" w:eastAsia="Calibri" w:hAnsi="Courier New" w:cs="Courier New"/>
          <w:sz w:val="20"/>
          <w:szCs w:val="20"/>
          <w:lang w:eastAsia="fr-FR"/>
        </w:rPr>
        <w:t xml:space="preserve">’: </w:t>
      </w:r>
    </w:p>
    <w:p w14:paraId="7D1479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AVCDecoderConfigurationRecord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5928FA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29E118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hvcC</w:t>
      </w:r>
      <w:proofErr w:type="spellEnd"/>
      <w:r w:rsidRPr="006D4242">
        <w:rPr>
          <w:rFonts w:ascii="Courier New" w:eastAsia="Calibri" w:hAnsi="Courier New" w:cs="Courier New"/>
          <w:sz w:val="20"/>
          <w:szCs w:val="20"/>
          <w:lang w:eastAsia="fr-FR"/>
        </w:rPr>
        <w:t xml:space="preserve">’: </w:t>
      </w:r>
    </w:p>
    <w:p w14:paraId="751408D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HEVCDecoderConfigurationRecord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1CA3156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3779551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case ‘</w:t>
      </w:r>
      <w:proofErr w:type="spellStart"/>
      <w:r w:rsidRPr="006D4242">
        <w:rPr>
          <w:rFonts w:ascii="Courier New" w:eastAsia="Calibri" w:hAnsi="Courier New" w:cs="Courier New"/>
          <w:sz w:val="20"/>
          <w:szCs w:val="20"/>
          <w:lang w:eastAsia="fr-FR"/>
        </w:rPr>
        <w:t>vvcC</w:t>
      </w:r>
      <w:proofErr w:type="spellEnd"/>
      <w:r w:rsidRPr="006D4242">
        <w:rPr>
          <w:rFonts w:ascii="Courier New" w:eastAsia="Calibri" w:hAnsi="Courier New" w:cs="Courier New"/>
          <w:sz w:val="20"/>
          <w:szCs w:val="20"/>
          <w:lang w:eastAsia="fr-FR"/>
        </w:rPr>
        <w:t xml:space="preserve">’: </w:t>
      </w:r>
    </w:p>
    <w:p w14:paraId="44C2BF3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VVCDecoderConfigurationRecord</w:t>
      </w:r>
      <w:proofErr w:type="spellEnd"/>
      <w:r w:rsidRPr="006D4242">
        <w:rPr>
          <w:rFonts w:ascii="Courier New" w:eastAsia="Calibri" w:hAnsi="Courier New" w:cs="Courier New"/>
          <w:sz w:val="20"/>
          <w:szCs w:val="20"/>
          <w:lang w:eastAsia="fr-FR"/>
        </w:rPr>
        <w:t xml:space="preserve"> </w:t>
      </w:r>
      <w:proofErr w:type="spellStart"/>
      <w:r w:rsidRPr="006D4242">
        <w:rPr>
          <w:rFonts w:ascii="Courier New" w:eastAsia="Calibri" w:hAnsi="Courier New" w:cs="Courier New"/>
          <w:sz w:val="20"/>
          <w:szCs w:val="20"/>
          <w:lang w:eastAsia="fr-FR"/>
        </w:rPr>
        <w:t>video_config</w:t>
      </w:r>
      <w:proofErr w:type="spellEnd"/>
      <w:r w:rsidRPr="006D4242">
        <w:rPr>
          <w:rFonts w:ascii="Courier New" w:eastAsia="Calibri" w:hAnsi="Courier New" w:cs="Courier New"/>
          <w:sz w:val="20"/>
          <w:szCs w:val="20"/>
          <w:lang w:eastAsia="fr-FR"/>
        </w:rPr>
        <w:t>;</w:t>
      </w:r>
    </w:p>
    <w:p w14:paraId="7E2F0CC7"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6E0A200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default:</w:t>
      </w:r>
    </w:p>
    <w:p w14:paraId="157BC8EC"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20"/>
          <w:szCs w:val="20"/>
          <w:lang w:eastAsia="fr-FR"/>
        </w:rPr>
      </w:pPr>
      <w:r w:rsidRPr="006D4242">
        <w:rPr>
          <w:rFonts w:ascii="Courier New" w:eastAsia="Calibri" w:hAnsi="Courier New" w:cs="Courier New"/>
          <w:sz w:val="20"/>
          <w:szCs w:val="20"/>
          <w:lang w:eastAsia="fr-FR"/>
        </w:rPr>
        <w:t xml:space="preserve">         break;</w:t>
      </w:r>
    </w:p>
    <w:p w14:paraId="48D7BC82"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 xml:space="preserve">   }</w:t>
      </w:r>
    </w:p>
    <w:p w14:paraId="176798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20"/>
          <w:szCs w:val="20"/>
          <w:lang w:val="en-GB" w:eastAsia="fr-FR"/>
        </w:rPr>
      </w:pPr>
      <w:r w:rsidRPr="006D4242">
        <w:rPr>
          <w:rFonts w:ascii="Courier New" w:eastAsia="Calibri" w:hAnsi="Courier New" w:cs="Courier New"/>
          <w:sz w:val="20"/>
          <w:szCs w:val="20"/>
          <w:lang w:eastAsia="fr-FR"/>
        </w:rPr>
        <w:t>}</w:t>
      </w:r>
    </w:p>
    <w:p w14:paraId="7C5609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eastAsia="Times New Roman"/>
          <w:lang w:val="en-GB" w:eastAsia="fr-FR"/>
        </w:rPr>
      </w:pPr>
      <w:r w:rsidRPr="006D4242">
        <w:rPr>
          <w:rFonts w:eastAsia="Times New Roman"/>
          <w:lang w:val="en-GB" w:eastAsia="fr-FR"/>
        </w:rPr>
        <w:t>6.x.x Semantics</w:t>
      </w:r>
    </w:p>
    <w:p w14:paraId="0BB5D294" w14:textId="77777777" w:rsidR="006D4242" w:rsidRPr="006D4242" w:rsidRDefault="006D4242" w:rsidP="006D4242">
      <w:pPr>
        <w:spacing w:before="0" w:after="0"/>
        <w:rPr>
          <w:rFonts w:eastAsia="Times New Roman"/>
          <w:lang w:val="en-GB" w:eastAsia="fr-FR"/>
        </w:rPr>
      </w:pPr>
      <w:r w:rsidRPr="006D4242">
        <w:rPr>
          <w:rFonts w:ascii="Courier New" w:eastAsia="Courier New" w:hAnsi="Courier New"/>
          <w:noProof/>
          <w:sz w:val="20"/>
          <w:szCs w:val="20"/>
          <w:lang w:val="en-GB"/>
        </w:rPr>
        <w:t>video_config</w:t>
      </w:r>
      <w:r w:rsidRPr="006D4242">
        <w:rPr>
          <w:rFonts w:ascii="Courier New" w:eastAsia="Courier New" w:hAnsi="Courier New"/>
          <w:noProof/>
          <w:sz w:val="22"/>
        </w:rPr>
        <w:t xml:space="preserve"> </w:t>
      </w:r>
      <w:r w:rsidRPr="006D4242">
        <w:rPr>
          <w:rFonts w:eastAsia="Times New Roman"/>
          <w:lang w:eastAsia="fr-FR"/>
        </w:rPr>
        <w:t>contains a decoder configuration record providing setup information for a video decoder of one or more sub-bitstreams of the V3C bitstream. The type of the video decoder configuration record is determined from V3C specification and its extensions: from the Table A-1 in Annex A.3 of ISO/IEC 23090-5.</w:t>
      </w:r>
    </w:p>
    <w:p w14:paraId="595C4205" w14:textId="77777777" w:rsidR="006D4242" w:rsidRPr="006D4242" w:rsidRDefault="006D4242" w:rsidP="006D4242">
      <w:pPr>
        <w:spacing w:before="0" w:after="0"/>
        <w:jc w:val="left"/>
        <w:rPr>
          <w:rFonts w:eastAsia="Times New Roman"/>
          <w:lang w:val="en-GB" w:eastAsia="fr-FR"/>
        </w:rPr>
      </w:pPr>
    </w:p>
    <w:p w14:paraId="435D93E1"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2.2 =&gt;</w:t>
      </w:r>
      <w:r w:rsidRPr="006D4242">
        <w:rPr>
          <w:rFonts w:eastAsia="Times New Roman"/>
          <w:lang w:eastAsia="fr-FR"/>
        </w:rPr>
        <w:t xml:space="preserve"> Update the Section 7.2.1.2.2 Syntax (for </w:t>
      </w:r>
      <w:r w:rsidRPr="006D4242">
        <w:rPr>
          <w:rFonts w:ascii="Courier New" w:eastAsia="Times New Roman" w:hAnsi="Courier New" w:cs="Courier New"/>
          <w:sz w:val="20"/>
          <w:szCs w:val="20"/>
          <w:lang w:eastAsia="fr-FR"/>
        </w:rPr>
        <w:t>'v3e1'</w:t>
      </w:r>
      <w:r w:rsidRPr="006D4242">
        <w:rPr>
          <w:lang w:eastAsia="fr-FR"/>
        </w:rPr>
        <w:t xml:space="preserve">, </w:t>
      </w:r>
      <w:r w:rsidRPr="006D4242">
        <w:rPr>
          <w:rFonts w:ascii="Courier New" w:eastAsia="Times New Roman" w:hAnsi="Courier New" w:cs="Courier New"/>
          <w:sz w:val="20"/>
          <w:szCs w:val="20"/>
          <w:lang w:eastAsia="fr-FR"/>
        </w:rPr>
        <w:t xml:space="preserve">'v3eg' </w:t>
      </w:r>
      <w:r w:rsidRPr="006D4242">
        <w:rPr>
          <w:rFonts w:eastAsia="Times New Roman"/>
          <w:lang w:eastAsia="fr-FR"/>
        </w:rPr>
        <w:t>sample entry types) with the yellow-highlighted text</w:t>
      </w:r>
    </w:p>
    <w:p w14:paraId="77FF055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 xml:space="preserve">8) class V3CBitstreamSampleEntry() extends </w:t>
      </w:r>
      <w:proofErr w:type="spellStart"/>
      <w:r w:rsidRPr="006D4242">
        <w:rPr>
          <w:rFonts w:ascii="Courier New" w:eastAsia="Calibri" w:hAnsi="Courier New" w:cs="Courier New"/>
          <w:sz w:val="18"/>
          <w:szCs w:val="18"/>
          <w:lang w:eastAsia="fr-FR"/>
        </w:rPr>
        <w:t>VolumetricVisualSampleEntry</w:t>
      </w:r>
      <w:proofErr w:type="spellEnd"/>
      <w:r w:rsidRPr="006D4242">
        <w:rPr>
          <w:rFonts w:ascii="Courier New" w:eastAsia="Calibri" w:hAnsi="Courier New" w:cs="Courier New"/>
          <w:sz w:val="18"/>
          <w:szCs w:val="18"/>
          <w:lang w:eastAsia="fr-FR"/>
        </w:rPr>
        <w:t xml:space="preserve"> (type) {</w:t>
      </w:r>
    </w:p>
    <w:p w14:paraId="0D7BC175"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type is 'v3e1' or 'v3eg'</w:t>
      </w:r>
    </w:p>
    <w:p w14:paraId="5FB94E7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V3CConfigurationBox v3c_config;</w:t>
      </w:r>
    </w:p>
    <w:p w14:paraId="6304F8F6"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zero or more configuration for video sub-bitstreams</w:t>
      </w:r>
    </w:p>
    <w:p w14:paraId="50CFD04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video_config1(coding_type1=’</w:t>
      </w:r>
      <w:proofErr w:type="spellStart"/>
      <w:r w:rsidRPr="006D4242">
        <w:rPr>
          <w:rFonts w:ascii="Courier" w:eastAsia="Times New Roman" w:hAnsi="Courier"/>
          <w:sz w:val="18"/>
          <w:szCs w:val="18"/>
          <w:highlight w:val="yellow"/>
          <w:lang w:eastAsia="fr-FR"/>
        </w:rPr>
        <w:t>avcC</w:t>
      </w:r>
      <w:proofErr w:type="spellEnd"/>
      <w:r w:rsidRPr="006D4242">
        <w:rPr>
          <w:rFonts w:ascii="Courier" w:eastAsia="Times New Roman" w:hAnsi="Courier"/>
          <w:sz w:val="18"/>
          <w:szCs w:val="18"/>
          <w:highlight w:val="yellow"/>
          <w:lang w:eastAsia="fr-FR"/>
        </w:rPr>
        <w:t xml:space="preserve">’); </w:t>
      </w:r>
    </w:p>
    <w:p w14:paraId="4F75341D"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New" w:eastAsia="Times New Roman" w:hAnsi="Courier New" w:cs="Courier New"/>
          <w:sz w:val="18"/>
          <w:szCs w:val="18"/>
          <w:lang w:eastAsia="fr-FR"/>
        </w:rPr>
        <w:t xml:space="preserve">   </w:t>
      </w:r>
      <w:r w:rsidRPr="006D4242">
        <w:rPr>
          <w:rFonts w:ascii="Courier" w:eastAsia="Times New Roman" w:hAnsi="Courier"/>
          <w:sz w:val="18"/>
          <w:szCs w:val="18"/>
          <w:highlight w:val="yellow"/>
          <w:lang w:eastAsia="fr-FR"/>
        </w:rPr>
        <w:t xml:space="preserve">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5E5D28F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New" w:eastAsia="Times New Roman" w:hAnsi="Courier New" w:cs="Courier New"/>
          <w:sz w:val="18"/>
          <w:szCs w:val="18"/>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p>
    <w:p w14:paraId="36F9127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//additional boxes</w:t>
      </w:r>
    </w:p>
    <w:p w14:paraId="0C46932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0A875DC4" w14:textId="77777777" w:rsidR="006D4242" w:rsidRPr="006D4242" w:rsidRDefault="006D4242" w:rsidP="006D4242">
      <w:pPr>
        <w:spacing w:before="0" w:after="0"/>
        <w:jc w:val="left"/>
        <w:rPr>
          <w:rFonts w:eastAsia="Times New Roman"/>
          <w:lang w:eastAsia="fr-FR"/>
        </w:rPr>
      </w:pPr>
    </w:p>
    <w:p w14:paraId="0624D696"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2.3 =&gt;</w:t>
      </w:r>
      <w:r w:rsidRPr="006D4242">
        <w:rPr>
          <w:rFonts w:eastAsia="Times New Roman"/>
          <w:lang w:eastAsia="fr-FR"/>
        </w:rPr>
        <w:t xml:space="preserve"> Update the Section 7.3.2.2.2 Syntax with the yellow-highlighted text</w:t>
      </w:r>
    </w:p>
    <w:p w14:paraId="4E48FCAD" w14:textId="77777777" w:rsidR="006D4242" w:rsidRPr="006D4242" w:rsidRDefault="006D4242" w:rsidP="006D4242">
      <w:pPr>
        <w:spacing w:before="0" w:after="0"/>
        <w:jc w:val="left"/>
        <w:rPr>
          <w:rFonts w:ascii="Courier" w:eastAsia="Times New Roman" w:hAnsi="Courier"/>
          <w:sz w:val="18"/>
          <w:szCs w:val="18"/>
          <w:lang w:eastAsia="fr-FR"/>
        </w:rPr>
      </w:pPr>
    </w:p>
    <w:p w14:paraId="61125DED"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8) class V3CBitstreamSampleEntry()</w:t>
      </w:r>
    </w:p>
    <w:p w14:paraId="18AA2837"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VolumetricVisualSampleEntry</w:t>
      </w:r>
      <w:proofErr w:type="spellEnd"/>
      <w:r w:rsidRPr="006D4242">
        <w:rPr>
          <w:rFonts w:ascii="Courier" w:eastAsia="Times New Roman" w:hAnsi="Courier"/>
          <w:sz w:val="18"/>
          <w:szCs w:val="18"/>
          <w:lang w:eastAsia="fr-FR"/>
        </w:rPr>
        <w:t xml:space="preserve"> ('vdm1' or '</w:t>
      </w:r>
      <w:proofErr w:type="spellStart"/>
      <w:r w:rsidRPr="006D4242">
        <w:rPr>
          <w:rFonts w:ascii="Courier" w:eastAsia="Times New Roman" w:hAnsi="Courier"/>
          <w:sz w:val="18"/>
          <w:szCs w:val="18"/>
          <w:lang w:eastAsia="fr-FR"/>
        </w:rPr>
        <w:t>vdmg</w:t>
      </w:r>
      <w:proofErr w:type="spellEnd"/>
      <w:r w:rsidRPr="006D4242">
        <w:rPr>
          <w:rFonts w:ascii="Courier" w:eastAsia="Times New Roman" w:hAnsi="Courier"/>
          <w:sz w:val="18"/>
          <w:szCs w:val="18"/>
          <w:lang w:eastAsia="fr-FR"/>
        </w:rPr>
        <w:t>') {</w:t>
      </w:r>
    </w:p>
    <w:p w14:paraId="52D574A9"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V3CConfigurationBox</w:t>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r>
      <w:r w:rsidRPr="006D4242">
        <w:rPr>
          <w:rFonts w:ascii="Courier" w:eastAsia="Times New Roman" w:hAnsi="Courier"/>
          <w:sz w:val="18"/>
          <w:szCs w:val="18"/>
          <w:lang w:eastAsia="fr-FR"/>
        </w:rPr>
        <w:tab/>
        <w:t>v3c_config;</w:t>
      </w:r>
      <w:r w:rsidRPr="006D4242">
        <w:rPr>
          <w:rFonts w:ascii="Courier" w:eastAsia="Times New Roman" w:hAnsi="Courier"/>
          <w:sz w:val="18"/>
          <w:szCs w:val="18"/>
          <w:lang w:eastAsia="fr-FR"/>
        </w:rPr>
        <w:tab/>
        <w:t xml:space="preserve">// ‘v3cC’  </w:t>
      </w:r>
    </w:p>
    <w:p w14:paraId="61E9577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VDMCBaseMeshConfigurationBox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bmesh_config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w:t>
      </w:r>
      <w:proofErr w:type="spellStart"/>
      <w:r w:rsidRPr="006D4242">
        <w:rPr>
          <w:rFonts w:ascii="Courier" w:eastAsia="Times New Roman" w:hAnsi="Courier"/>
          <w:sz w:val="18"/>
          <w:szCs w:val="18"/>
          <w:lang w:eastAsia="fr-FR"/>
        </w:rPr>
        <w:t>vbmC</w:t>
      </w:r>
      <w:proofErr w:type="spellEnd"/>
      <w:r w:rsidRPr="006D4242">
        <w:rPr>
          <w:rFonts w:ascii="Courier" w:eastAsia="Times New Roman" w:hAnsi="Courier"/>
          <w:sz w:val="18"/>
          <w:szCs w:val="18"/>
          <w:lang w:eastAsia="fr-FR"/>
        </w:rPr>
        <w:t>’</w:t>
      </w:r>
    </w:p>
    <w:p w14:paraId="4FCCD1BC"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VDMCDisplacementConfigurationBox</w:t>
      </w:r>
      <w:proofErr w:type="spellEnd"/>
      <w:r w:rsidRPr="006D4242">
        <w:rPr>
          <w:rFonts w:ascii="Courier" w:eastAsia="Times New Roman" w:hAnsi="Courier"/>
          <w:sz w:val="18"/>
          <w:szCs w:val="18"/>
          <w:lang w:eastAsia="fr-FR"/>
        </w:rPr>
        <w:tab/>
      </w:r>
      <w:proofErr w:type="spellStart"/>
      <w:r w:rsidRPr="006D4242">
        <w:rPr>
          <w:rFonts w:ascii="Courier" w:eastAsia="Times New Roman" w:hAnsi="Courier"/>
          <w:sz w:val="18"/>
          <w:szCs w:val="18"/>
          <w:lang w:eastAsia="fr-FR"/>
        </w:rPr>
        <w:t>displ_config</w:t>
      </w:r>
      <w:proofErr w:type="spellEnd"/>
      <w:r w:rsidRPr="006D4242">
        <w:rPr>
          <w:rFonts w:ascii="Courier" w:eastAsia="Times New Roman" w:hAnsi="Courier"/>
          <w:sz w:val="18"/>
          <w:szCs w:val="18"/>
          <w:lang w:eastAsia="fr-FR"/>
        </w:rPr>
        <w:t>;</w:t>
      </w:r>
      <w:r w:rsidRPr="006D4242">
        <w:rPr>
          <w:rFonts w:ascii="Courier" w:eastAsia="Times New Roman" w:hAnsi="Courier"/>
          <w:sz w:val="18"/>
          <w:szCs w:val="18"/>
          <w:lang w:eastAsia="fr-FR"/>
        </w:rPr>
        <w:tab/>
        <w:t>// optional ‘</w:t>
      </w:r>
      <w:proofErr w:type="spellStart"/>
      <w:r w:rsidRPr="006D4242">
        <w:rPr>
          <w:rFonts w:ascii="Courier" w:eastAsia="Times New Roman" w:hAnsi="Courier"/>
          <w:sz w:val="18"/>
          <w:szCs w:val="18"/>
          <w:lang w:eastAsia="fr-FR"/>
        </w:rPr>
        <w:t>vdcC</w:t>
      </w:r>
      <w:proofErr w:type="spellEnd"/>
      <w:r w:rsidRPr="006D4242">
        <w:rPr>
          <w:rFonts w:ascii="Courier" w:eastAsia="Times New Roman" w:hAnsi="Courier"/>
          <w:sz w:val="18"/>
          <w:szCs w:val="18"/>
          <w:lang w:eastAsia="fr-FR"/>
        </w:rPr>
        <w:t>’</w:t>
      </w:r>
    </w:p>
    <w:p w14:paraId="7F96F5E8"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lang w:eastAsia="fr-FR"/>
        </w:rPr>
        <w:tab/>
      </w:r>
      <w:r w:rsidRPr="006D4242">
        <w:rPr>
          <w:rFonts w:ascii="Courier" w:eastAsia="Times New Roman" w:hAnsi="Courier"/>
          <w:sz w:val="18"/>
          <w:szCs w:val="18"/>
          <w:highlight w:val="yellow"/>
          <w:lang w:eastAsia="fr-FR"/>
        </w:rPr>
        <w:t>// zero or more configuration boxes for video sub-bitstreams</w:t>
      </w:r>
    </w:p>
    <w:p w14:paraId="5D64B29A"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video_config1(coding_type2=’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7B249861" w14:textId="77777777" w:rsidR="006D4242" w:rsidRPr="006D4242" w:rsidRDefault="006D4242" w:rsidP="006D4242">
      <w:pPr>
        <w:spacing w:before="0" w:after="0"/>
        <w:jc w:val="left"/>
        <w:rPr>
          <w:rFonts w:ascii="Courier" w:eastAsia="Times New Roman" w:hAnsi="Courier"/>
          <w:sz w:val="18"/>
          <w:szCs w:val="18"/>
          <w:highlight w:val="yellow"/>
          <w:lang w:eastAsia="fr-FR"/>
        </w:rPr>
      </w:pPr>
      <w:r w:rsidRPr="006D4242">
        <w:rPr>
          <w:rFonts w:ascii="Courier" w:eastAsia="Times New Roman" w:hAnsi="Courier"/>
          <w:sz w:val="18"/>
          <w:szCs w:val="18"/>
          <w:highlight w:val="yellow"/>
          <w:lang w:eastAsia="fr-FR"/>
        </w:rPr>
        <w:t xml:space="preserve">      V3CVideoConfigurationBox </w:t>
      </w:r>
      <w:r w:rsidRPr="006D4242">
        <w:rPr>
          <w:rFonts w:ascii="Courier" w:eastAsia="Times New Roman" w:hAnsi="Courier"/>
          <w:sz w:val="18"/>
          <w:szCs w:val="18"/>
          <w:highlight w:val="yellow"/>
          <w:lang w:eastAsia="fr-FR"/>
        </w:rPr>
        <w:tab/>
      </w:r>
      <w:r w:rsidRPr="006D4242">
        <w:rPr>
          <w:rFonts w:ascii="Courier" w:eastAsia="Times New Roman" w:hAnsi="Courier"/>
          <w:sz w:val="18"/>
          <w:szCs w:val="18"/>
          <w:highlight w:val="yellow"/>
          <w:lang w:eastAsia="fr-FR"/>
        </w:rPr>
        <w:tab/>
        <w:t>video_config2(coding_type2=’</w:t>
      </w:r>
      <w:proofErr w:type="spellStart"/>
      <w:r w:rsidRPr="006D4242">
        <w:rPr>
          <w:rFonts w:ascii="Courier" w:eastAsia="Times New Roman" w:hAnsi="Courier"/>
          <w:sz w:val="18"/>
          <w:szCs w:val="18"/>
          <w:highlight w:val="yellow"/>
          <w:lang w:eastAsia="fr-FR"/>
        </w:rPr>
        <w:t>hvcC</w:t>
      </w:r>
      <w:proofErr w:type="spellEnd"/>
      <w:r w:rsidRPr="006D4242">
        <w:rPr>
          <w:rFonts w:ascii="Courier" w:eastAsia="Times New Roman" w:hAnsi="Courier"/>
          <w:sz w:val="18"/>
          <w:szCs w:val="18"/>
          <w:highlight w:val="yellow"/>
          <w:lang w:eastAsia="fr-FR"/>
        </w:rPr>
        <w:t xml:space="preserve">’); </w:t>
      </w:r>
    </w:p>
    <w:p w14:paraId="45F6CA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highlight w:val="yellow"/>
          <w:lang w:eastAsia="fr-FR"/>
        </w:rPr>
        <w:t xml:space="preserve">      </w:t>
      </w:r>
      <w:proofErr w:type="spellStart"/>
      <w:r w:rsidRPr="006D4242">
        <w:rPr>
          <w:rFonts w:ascii="Courier" w:eastAsia="Times New Roman" w:hAnsi="Courier"/>
          <w:sz w:val="18"/>
          <w:szCs w:val="18"/>
          <w:highlight w:val="yellow"/>
          <w:lang w:eastAsia="fr-FR"/>
        </w:rPr>
        <w:t>DecoderConfigurationMappingBox</w:t>
      </w:r>
      <w:proofErr w:type="spellEnd"/>
      <w:r w:rsidRPr="006D4242">
        <w:rPr>
          <w:rFonts w:ascii="Courier" w:eastAsia="Times New Roman" w:hAnsi="Courier"/>
          <w:sz w:val="18"/>
          <w:szCs w:val="18"/>
          <w:highlight w:val="yellow"/>
          <w:lang w:eastAsia="fr-FR"/>
        </w:rPr>
        <w:t xml:space="preserve"> </w:t>
      </w:r>
      <w:r w:rsidRPr="006D4242">
        <w:rPr>
          <w:rFonts w:ascii="Courier" w:eastAsia="Times New Roman" w:hAnsi="Courier"/>
          <w:sz w:val="18"/>
          <w:szCs w:val="18"/>
          <w:highlight w:val="yellow"/>
          <w:lang w:eastAsia="fr-FR"/>
        </w:rPr>
        <w:tab/>
        <w:t>mapping; //optional</w:t>
      </w:r>
      <w:r w:rsidRPr="006D4242">
        <w:rPr>
          <w:rFonts w:ascii="Courier" w:eastAsia="Times New Roman" w:hAnsi="Courier"/>
          <w:sz w:val="18"/>
          <w:szCs w:val="18"/>
          <w:lang w:eastAsia="fr-FR"/>
        </w:rPr>
        <w:t xml:space="preserve"> </w:t>
      </w:r>
    </w:p>
    <w:p w14:paraId="27C96DF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//additional boxes</w:t>
      </w:r>
    </w:p>
    <w:p w14:paraId="758C7BE3"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2979A788" w14:textId="77777777" w:rsidR="006D4242" w:rsidRPr="006D4242" w:rsidRDefault="006D4242" w:rsidP="006D4242">
      <w:pPr>
        <w:spacing w:before="0" w:after="0"/>
        <w:rPr>
          <w:rFonts w:eastAsia="Times New Roman"/>
          <w:highlight w:val="cyan"/>
          <w:lang w:eastAsia="fr-FR"/>
        </w:rPr>
      </w:pPr>
      <w:r w:rsidRPr="006D4242">
        <w:rPr>
          <w:rFonts w:eastAsia="Times New Roman"/>
          <w:lang w:eastAsia="fr-FR"/>
        </w:rPr>
        <w:t xml:space="preserve">The number of </w:t>
      </w:r>
      <w:proofErr w:type="spellStart"/>
      <w:r w:rsidRPr="006D4242">
        <w:rPr>
          <w:rFonts w:eastAsia="Times New Roman"/>
          <w:lang w:eastAsia="fr-FR"/>
        </w:rPr>
        <w:t>signalled</w:t>
      </w:r>
      <w:proofErr w:type="spellEnd"/>
      <w:r w:rsidRPr="006D4242">
        <w:rPr>
          <w:rFonts w:eastAsia="Times New Roman"/>
          <w:lang w:eastAsia="fr-FR"/>
        </w:rPr>
        <w:t xml:space="preserve"> decoder configurations in a V3CBistreamSampleEntry shall be less than or equal to the number of V3C sub-bitstreams of the V3C bitstream. When it is less than the number of V3C sub-bitstreams, 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shall be present to indicate which decoder configuration applies to which sub-bitstream(s).</w:t>
      </w:r>
    </w:p>
    <w:p w14:paraId="3B1CCDD2" w14:textId="77777777" w:rsidR="006D4242" w:rsidRPr="006D4242" w:rsidRDefault="006D4242" w:rsidP="006D4242">
      <w:pPr>
        <w:spacing w:before="0" w:after="0"/>
        <w:jc w:val="left"/>
        <w:rPr>
          <w:rFonts w:eastAsia="Times New Roman"/>
          <w:lang w:eastAsia="fr-FR"/>
        </w:rPr>
      </w:pPr>
    </w:p>
    <w:p w14:paraId="5B10BAB8"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 to define the decoder configuration to sub-bitstream mapping</w:t>
      </w:r>
    </w:p>
    <w:p w14:paraId="2BD7FEFC" w14:textId="77777777" w:rsidR="006D4242" w:rsidRPr="006D4242" w:rsidRDefault="006D4242" w:rsidP="006D4242">
      <w:pPr>
        <w:spacing w:before="0" w:after="0"/>
        <w:jc w:val="left"/>
        <w:rPr>
          <w:rFonts w:eastAsia="Times New Roman"/>
          <w:lang w:eastAsia="fr-FR"/>
        </w:rPr>
      </w:pPr>
    </w:p>
    <w:p w14:paraId="185DD0BB"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6.x.x.1</w:t>
      </w:r>
      <w:r w:rsidRPr="006D4242">
        <w:rPr>
          <w:rFonts w:eastAsia="Times New Roman"/>
          <w:lang w:eastAsia="fr-FR"/>
        </w:rPr>
        <w:tab/>
        <w:t>Definition</w:t>
      </w:r>
    </w:p>
    <w:p w14:paraId="621D5ED6"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Box Types:</w:t>
      </w:r>
      <w:r w:rsidRPr="006D4242">
        <w:rPr>
          <w:rFonts w:eastAsia="Times New Roman"/>
          <w:lang w:eastAsia="fr-FR"/>
        </w:rPr>
        <w:tab/>
      </w:r>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w:t>
      </w:r>
    </w:p>
    <w:p w14:paraId="1BCC2DD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lastRenderedPageBreak/>
        <w:t>Container:</w:t>
      </w:r>
      <w:r w:rsidRPr="006D4242">
        <w:rPr>
          <w:rFonts w:eastAsia="Times New Roman"/>
          <w:lang w:eastAsia="fr-FR"/>
        </w:rPr>
        <w:tab/>
      </w:r>
      <w:r w:rsidRPr="006D4242">
        <w:rPr>
          <w:rFonts w:ascii="Courier" w:eastAsia="Times New Roman" w:hAnsi="Courier"/>
          <w:sz w:val="18"/>
          <w:szCs w:val="18"/>
          <w:lang w:eastAsia="fr-FR"/>
        </w:rPr>
        <w:t>V3CBitstreamSampleEntry</w:t>
      </w:r>
    </w:p>
    <w:p w14:paraId="0307020D"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Mandatory:</w:t>
      </w:r>
      <w:r w:rsidRPr="006D4242">
        <w:rPr>
          <w:rFonts w:eastAsia="Times New Roman"/>
          <w:lang w:eastAsia="fr-FR"/>
        </w:rPr>
        <w:tab/>
        <w:t>No</w:t>
      </w:r>
    </w:p>
    <w:p w14:paraId="3EE64CA4"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Quantity:</w:t>
      </w:r>
      <w:r w:rsidRPr="006D4242">
        <w:rPr>
          <w:rFonts w:eastAsia="Times New Roman"/>
          <w:lang w:eastAsia="fr-FR"/>
        </w:rPr>
        <w:tab/>
        <w:t>Zero or one (per sample entry)</w:t>
      </w:r>
    </w:p>
    <w:p w14:paraId="241717F5" w14:textId="77777777" w:rsidR="006D4242" w:rsidRPr="006D4242" w:rsidRDefault="006D4242" w:rsidP="006D4242">
      <w:pPr>
        <w:spacing w:before="0" w:after="0"/>
        <w:jc w:val="left"/>
        <w:rPr>
          <w:rFonts w:eastAsia="Times New Roman"/>
          <w:lang w:eastAsia="fr-FR"/>
        </w:rPr>
      </w:pPr>
    </w:p>
    <w:p w14:paraId="24FEDD75"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eastAsia="Times New Roman"/>
          <w:lang w:eastAsia="fr-FR"/>
        </w:rPr>
        <w:t xml:space="preserve">The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w:t>
      </w:r>
      <w:r w:rsidRPr="006D4242">
        <w:rPr>
          <w:rFonts w:eastAsia="Times New Roman"/>
          <w:lang w:eastAsia="fr-FR"/>
        </w:rPr>
        <w:t xml:space="preserve">provides associations or mapping between decoder configuration information and sub-bitstreams to </w:t>
      </w:r>
      <w:proofErr w:type="spellStart"/>
      <w:r w:rsidRPr="006D4242">
        <w:rPr>
          <w:rFonts w:eastAsia="Times New Roman"/>
          <w:lang w:eastAsia="fr-FR"/>
        </w:rPr>
        <w:t>wich</w:t>
      </w:r>
      <w:proofErr w:type="spellEnd"/>
      <w:r w:rsidRPr="006D4242">
        <w:rPr>
          <w:rFonts w:eastAsia="Times New Roman"/>
          <w:lang w:eastAsia="fr-FR"/>
        </w:rPr>
        <w:t xml:space="preserve"> a decoder configuration applies</w:t>
      </w:r>
    </w:p>
    <w:p w14:paraId="6082A7F8" w14:textId="77777777" w:rsidR="006D4242" w:rsidRPr="006D4242" w:rsidRDefault="006D4242" w:rsidP="006D4242">
      <w:pPr>
        <w:spacing w:before="0" w:after="0"/>
        <w:jc w:val="left"/>
        <w:rPr>
          <w:rFonts w:eastAsia="Times New Roman"/>
          <w:u w:val="single"/>
          <w:lang w:eastAsia="fr-FR"/>
        </w:rPr>
      </w:pPr>
    </w:p>
    <w:p w14:paraId="0F72C677"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6.x.x.2 to define the syntax for decoder configuration to sub-bitstream mapping</w:t>
      </w:r>
    </w:p>
    <w:p w14:paraId="41346FE3" w14:textId="77777777" w:rsidR="006D4242" w:rsidRPr="006D4242" w:rsidRDefault="006D4242" w:rsidP="006D4242">
      <w:pPr>
        <w:spacing w:before="0" w:after="0"/>
        <w:jc w:val="left"/>
        <w:rPr>
          <w:rFonts w:ascii="Courier" w:eastAsia="Times New Roman" w:hAnsi="Courier"/>
          <w:sz w:val="18"/>
          <w:szCs w:val="18"/>
          <w:lang w:eastAsia="fr-FR"/>
        </w:rPr>
      </w:pPr>
    </w:p>
    <w:p w14:paraId="13B53B33" w14:textId="77777777" w:rsidR="006D4242" w:rsidRPr="006D4242" w:rsidRDefault="006D4242" w:rsidP="006D4242">
      <w:pPr>
        <w:spacing w:before="0" w:after="0"/>
        <w:jc w:val="left"/>
        <w:rPr>
          <w:rFonts w:ascii="Courier" w:eastAsia="Times New Roman" w:hAnsi="Courier"/>
          <w:sz w:val="18"/>
          <w:szCs w:val="18"/>
          <w:lang w:eastAsia="fr-FR"/>
        </w:rPr>
      </w:pPr>
      <w:proofErr w:type="gramStart"/>
      <w:r w:rsidRPr="006D4242">
        <w:rPr>
          <w:rFonts w:ascii="Courier" w:eastAsia="Times New Roman" w:hAnsi="Courier"/>
          <w:sz w:val="18"/>
          <w:szCs w:val="18"/>
          <w:lang w:eastAsia="fr-FR"/>
        </w:rPr>
        <w:t>aligned(</w:t>
      </w:r>
      <w:proofErr w:type="gramEnd"/>
      <w:r w:rsidRPr="006D4242">
        <w:rPr>
          <w:rFonts w:ascii="Courier" w:eastAsia="Times New Roman" w:hAnsi="Courier"/>
          <w:sz w:val="18"/>
          <w:szCs w:val="18"/>
          <w:lang w:eastAsia="fr-FR"/>
        </w:rPr>
        <w:t xml:space="preserve">8) class </w:t>
      </w:r>
      <w:proofErr w:type="spellStart"/>
      <w:r w:rsidRPr="006D4242">
        <w:rPr>
          <w:rFonts w:ascii="Courier" w:eastAsia="Times New Roman" w:hAnsi="Courier"/>
          <w:sz w:val="18"/>
          <w:szCs w:val="18"/>
          <w:lang w:eastAsia="fr-FR"/>
        </w:rPr>
        <w:t>DecoderConfigurationMappingBox</w:t>
      </w:r>
      <w:proofErr w:type="spellEnd"/>
      <w:r w:rsidRPr="006D4242">
        <w:rPr>
          <w:rFonts w:ascii="Courier" w:eastAsia="Times New Roman" w:hAnsi="Courier"/>
          <w:sz w:val="18"/>
          <w:szCs w:val="18"/>
          <w:lang w:eastAsia="fr-FR"/>
        </w:rPr>
        <w:t xml:space="preserve"> extends </w:t>
      </w:r>
      <w:proofErr w:type="spellStart"/>
      <w:r w:rsidRPr="006D4242">
        <w:rPr>
          <w:rFonts w:ascii="Courier" w:eastAsia="Times New Roman" w:hAnsi="Courier"/>
          <w:sz w:val="18"/>
          <w:szCs w:val="18"/>
          <w:lang w:eastAsia="fr-FR"/>
        </w:rPr>
        <w:t>FullBox</w:t>
      </w:r>
      <w:proofErr w:type="spellEnd"/>
      <w:r w:rsidRPr="006D4242">
        <w:rPr>
          <w:rFonts w:ascii="Courier" w:eastAsia="Times New Roman" w:hAnsi="Courier"/>
          <w:sz w:val="18"/>
          <w:szCs w:val="18"/>
          <w:lang w:eastAsia="fr-FR"/>
        </w:rPr>
        <w:t>(‘</w:t>
      </w:r>
      <w:proofErr w:type="spellStart"/>
      <w:r w:rsidRPr="006D4242">
        <w:rPr>
          <w:rFonts w:ascii="Courier" w:eastAsia="Times New Roman" w:hAnsi="Courier"/>
          <w:sz w:val="18"/>
          <w:szCs w:val="18"/>
          <w:lang w:eastAsia="fr-FR"/>
        </w:rPr>
        <w:t>dssm</w:t>
      </w:r>
      <w:proofErr w:type="spellEnd"/>
      <w:r w:rsidRPr="006D4242">
        <w:rPr>
          <w:rFonts w:ascii="Courier" w:eastAsia="Times New Roman" w:hAnsi="Courier"/>
          <w:sz w:val="18"/>
          <w:szCs w:val="18"/>
          <w:lang w:eastAsia="fr-FR"/>
        </w:rPr>
        <w:t>’, version=0, flags=0) {</w:t>
      </w:r>
    </w:p>
    <w:p w14:paraId="2AACBDF0"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w:t>
      </w:r>
    </w:p>
    <w:p w14:paraId="3FFF72AF"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for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=0;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xml:space="preserve"> &lt; </w:t>
      </w:r>
      <w:proofErr w:type="spellStart"/>
      <w:r w:rsidRPr="006D4242">
        <w:rPr>
          <w:rFonts w:ascii="Courier" w:eastAsia="Times New Roman" w:hAnsi="Courier"/>
          <w:sz w:val="18"/>
          <w:szCs w:val="18"/>
          <w:lang w:eastAsia="fr-FR"/>
        </w:rPr>
        <w:t>nb_associations</w:t>
      </w:r>
      <w:proofErr w:type="spellEnd"/>
      <w:r w:rsidRPr="006D4242">
        <w:rPr>
          <w:rFonts w:ascii="Courier" w:eastAsia="Times New Roman" w:hAnsi="Courier"/>
          <w:sz w:val="18"/>
          <w:szCs w:val="18"/>
          <w:lang w:eastAsia="fr-FR"/>
        </w:rPr>
        <w:t xml:space="preserve">; </w:t>
      </w:r>
      <w:proofErr w:type="spellStart"/>
      <w:r w:rsidRPr="006D4242">
        <w:rPr>
          <w:rFonts w:ascii="Courier" w:eastAsia="Times New Roman" w:hAnsi="Courier"/>
          <w:sz w:val="18"/>
          <w:szCs w:val="18"/>
          <w:lang w:eastAsia="fr-FR"/>
        </w:rPr>
        <w:t>i</w:t>
      </w:r>
      <w:proofErr w:type="spellEnd"/>
      <w:r w:rsidRPr="006D4242">
        <w:rPr>
          <w:rFonts w:ascii="Courier" w:eastAsia="Times New Roman" w:hAnsi="Courier"/>
          <w:sz w:val="18"/>
          <w:szCs w:val="18"/>
          <w:lang w:eastAsia="fr-FR"/>
        </w:rPr>
        <w:t>++) {</w:t>
      </w:r>
    </w:p>
    <w:p w14:paraId="45DF7CE4"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 xml:space="preserve">8) </w:t>
      </w:r>
      <w:proofErr w:type="spellStart"/>
      <w:r w:rsidRPr="006D4242">
        <w:rPr>
          <w:rFonts w:ascii="Courier" w:eastAsia="Times New Roman" w:hAnsi="Courier"/>
          <w:sz w:val="18"/>
          <w:szCs w:val="18"/>
          <w:lang w:eastAsia="fr-FR"/>
        </w:rPr>
        <w:t>decoder_cfg_index</w:t>
      </w:r>
      <w:proofErr w:type="spellEnd"/>
      <w:r w:rsidRPr="006D4242">
        <w:rPr>
          <w:rFonts w:ascii="Courier" w:eastAsia="Times New Roman" w:hAnsi="Courier"/>
          <w:sz w:val="18"/>
          <w:szCs w:val="18"/>
          <w:lang w:eastAsia="fr-FR"/>
        </w:rPr>
        <w:t>;</w:t>
      </w:r>
    </w:p>
    <w:p w14:paraId="29C6F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w:eastAsia="Calibri" w:hAnsi="Courier" w:cs="Courier New"/>
          <w:sz w:val="18"/>
          <w:szCs w:val="18"/>
          <w:lang w:eastAsia="fr-FR"/>
        </w:rPr>
        <w:t xml:space="preserve">    </w:t>
      </w:r>
      <w:r w:rsidRPr="006D4242">
        <w:rPr>
          <w:rFonts w:ascii="Courier New" w:eastAsia="Calibri" w:hAnsi="Courier New" w:cs="Courier New"/>
          <w:sz w:val="18"/>
          <w:szCs w:val="18"/>
          <w:lang w:eastAsia="fr-FR"/>
        </w:rPr>
        <w:t xml:space="preserve">unsigned </w:t>
      </w:r>
      <w:proofErr w:type="gramStart"/>
      <w:r w:rsidRPr="006D4242">
        <w:rPr>
          <w:rFonts w:ascii="Courier New" w:eastAsia="Calibri" w:hAnsi="Courier New" w:cs="Courier New"/>
          <w:sz w:val="18"/>
          <w:szCs w:val="18"/>
          <w:lang w:eastAsia="fr-FR"/>
        </w:rPr>
        <w:t>int(</w:t>
      </w:r>
      <w:proofErr w:type="gramEnd"/>
      <w:r w:rsidRPr="006D4242">
        <w:rPr>
          <w:rFonts w:ascii="Courier New" w:eastAsia="Calibri" w:hAnsi="Courier New" w:cs="Courier New"/>
          <w:sz w:val="18"/>
          <w:szCs w:val="18"/>
          <w:lang w:eastAsia="fr-FR"/>
        </w:rPr>
        <w:t xml:space="preserve">8)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w:t>
      </w:r>
    </w:p>
    <w:p w14:paraId="520E61D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lang w:eastAsia="fr-FR"/>
        </w:rPr>
      </w:pPr>
      <w:r w:rsidRPr="006D4242">
        <w:rPr>
          <w:rFonts w:ascii="Courier New" w:eastAsia="Calibri" w:hAnsi="Courier New" w:cs="Courier New"/>
          <w:sz w:val="18"/>
          <w:szCs w:val="18"/>
          <w:lang w:eastAsia="fr-FR"/>
        </w:rPr>
        <w:t xml:space="preserve">    for (j=0; j &lt; </w:t>
      </w:r>
      <w:proofErr w:type="spellStart"/>
      <w:r w:rsidRPr="006D4242">
        <w:rPr>
          <w:rFonts w:ascii="Courier New" w:eastAsia="Calibri" w:hAnsi="Courier New" w:cs="Courier New"/>
          <w:sz w:val="18"/>
          <w:szCs w:val="18"/>
          <w:lang w:eastAsia="fr-FR"/>
        </w:rPr>
        <w:t>num_subbitstreams</w:t>
      </w:r>
      <w:proofErr w:type="spellEnd"/>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j++</w:t>
      </w:r>
      <w:proofErr w:type="spellEnd"/>
      <w:r w:rsidRPr="006D4242">
        <w:rPr>
          <w:rFonts w:ascii="Courier New" w:eastAsia="Calibri" w:hAnsi="Courier New" w:cs="Courier New"/>
          <w:sz w:val="18"/>
          <w:szCs w:val="18"/>
          <w:lang w:eastAsia="fr-FR"/>
        </w:rPr>
        <w:t xml:space="preserve">) </w:t>
      </w:r>
    </w:p>
    <w:p w14:paraId="0CCD4D41"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unsigned </w:t>
      </w:r>
      <w:proofErr w:type="gramStart"/>
      <w:r w:rsidRPr="006D4242">
        <w:rPr>
          <w:rFonts w:ascii="Courier" w:eastAsia="Times New Roman" w:hAnsi="Courier"/>
          <w:sz w:val="18"/>
          <w:szCs w:val="18"/>
          <w:lang w:eastAsia="fr-FR"/>
        </w:rPr>
        <w:t>int(</w:t>
      </w:r>
      <w:proofErr w:type="gramEnd"/>
      <w:r w:rsidRPr="006D4242">
        <w:rPr>
          <w:rFonts w:ascii="Courier" w:eastAsia="Times New Roman" w:hAnsi="Courier"/>
          <w:sz w:val="18"/>
          <w:szCs w:val="18"/>
          <w:lang w:eastAsia="fr-FR"/>
        </w:rPr>
        <w:t>32) v3c_unit_header;</w:t>
      </w:r>
    </w:p>
    <w:p w14:paraId="3B1974A8"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 xml:space="preserve">  }</w:t>
      </w:r>
    </w:p>
    <w:p w14:paraId="5A9D13CB" w14:textId="77777777" w:rsidR="006D4242" w:rsidRPr="006D4242" w:rsidRDefault="006D4242" w:rsidP="006D4242">
      <w:pPr>
        <w:spacing w:before="0" w:after="0"/>
        <w:jc w:val="left"/>
        <w:rPr>
          <w:rFonts w:ascii="Courier" w:eastAsia="Times New Roman" w:hAnsi="Courier"/>
          <w:sz w:val="18"/>
          <w:szCs w:val="18"/>
          <w:lang w:eastAsia="fr-FR"/>
        </w:rPr>
      </w:pPr>
      <w:r w:rsidRPr="006D4242">
        <w:rPr>
          <w:rFonts w:ascii="Courier" w:eastAsia="Times New Roman" w:hAnsi="Courier"/>
          <w:sz w:val="18"/>
          <w:szCs w:val="18"/>
          <w:lang w:eastAsia="fr-FR"/>
        </w:rPr>
        <w:t>}</w:t>
      </w:r>
    </w:p>
    <w:p w14:paraId="570D2684" w14:textId="77777777" w:rsidR="006D4242" w:rsidRPr="006D4242" w:rsidRDefault="006D4242" w:rsidP="006D4242">
      <w:pPr>
        <w:spacing w:before="0" w:after="0"/>
        <w:jc w:val="left"/>
        <w:rPr>
          <w:rFonts w:ascii="Courier" w:eastAsia="Times New Roman" w:hAnsi="Courier"/>
          <w:sz w:val="18"/>
          <w:szCs w:val="18"/>
          <w:lang w:eastAsia="fr-FR"/>
        </w:rPr>
      </w:pPr>
    </w:p>
    <w:p w14:paraId="2E8B72A4" w14:textId="77777777" w:rsidR="006D4242" w:rsidRPr="006D4242" w:rsidRDefault="006D4242" w:rsidP="006D4242">
      <w:pPr>
        <w:spacing w:before="0" w:after="0"/>
        <w:jc w:val="left"/>
        <w:rPr>
          <w:rFonts w:eastAsia="Times New Roman"/>
          <w:lang w:eastAsia="fr-FR"/>
        </w:rPr>
      </w:pPr>
      <w:r w:rsidRPr="006D4242">
        <w:rPr>
          <w:rFonts w:eastAsia="Times New Roman"/>
          <w:u w:val="single"/>
          <w:lang w:eastAsia="fr-FR"/>
        </w:rPr>
        <w:t>Proposed Change 2.x =&gt;</w:t>
      </w:r>
      <w:r w:rsidRPr="006D4242">
        <w:rPr>
          <w:rFonts w:eastAsia="Times New Roman"/>
          <w:lang w:eastAsia="fr-FR"/>
        </w:rPr>
        <w:t xml:space="preserve"> Add a new section 6.x.x.3 to define the semantics for decoder configuration to sub-bitstream mapping</w:t>
      </w:r>
    </w:p>
    <w:p w14:paraId="36B9CB81" w14:textId="77777777" w:rsidR="006D4242" w:rsidRPr="006D4242" w:rsidRDefault="006D4242" w:rsidP="006D4242">
      <w:pPr>
        <w:suppressAutoHyphens/>
        <w:ind w:left="288" w:hanging="288"/>
        <w:rPr>
          <w:rFonts w:ascii="Courier New" w:eastAsia="Courier New" w:hAnsi="Courier New" w:cs="Arial"/>
          <w:noProof/>
          <w:sz w:val="22"/>
          <w:szCs w:val="22"/>
          <w:lang w:val="en-GB" w:bidi="hi-IN"/>
        </w:rPr>
      </w:pPr>
      <w:proofErr w:type="spellStart"/>
      <w:r w:rsidRPr="006D4242">
        <w:rPr>
          <w:rFonts w:ascii="Courier" w:eastAsia="Arial" w:hAnsi="Courier"/>
          <w:sz w:val="18"/>
          <w:szCs w:val="18"/>
          <w:lang w:eastAsia="zh-CN" w:bidi="hi-IN"/>
        </w:rPr>
        <w:t>n</w:t>
      </w:r>
      <w:r w:rsidRPr="006D4242">
        <w:rPr>
          <w:rFonts w:ascii="Courier" w:eastAsia="Arial" w:hAnsi="Courier" w:cs="Arial"/>
          <w:sz w:val="18"/>
          <w:szCs w:val="18"/>
          <w:lang w:eastAsia="zh-CN" w:bidi="hi-IN"/>
        </w:rPr>
        <w:t>b</w:t>
      </w:r>
      <w:r w:rsidRPr="006D4242">
        <w:rPr>
          <w:rFonts w:ascii="Courier" w:eastAsia="Arial" w:hAnsi="Courier"/>
          <w:sz w:val="18"/>
          <w:szCs w:val="18"/>
          <w:lang w:eastAsia="zh-CN" w:bidi="hi-IN"/>
        </w:rPr>
        <w:t>_</w:t>
      </w:r>
      <w:r w:rsidRPr="006D4242">
        <w:rPr>
          <w:rFonts w:ascii="Courier" w:eastAsia="Arial" w:hAnsi="Courier" w:cs="Arial"/>
          <w:sz w:val="18"/>
          <w:szCs w:val="18"/>
          <w:lang w:eastAsia="zh-CN" w:bidi="hi-IN"/>
        </w:rPr>
        <w:t>associations</w:t>
      </w:r>
      <w:proofErr w:type="spellEnd"/>
      <w:r w:rsidRPr="006D4242">
        <w:rPr>
          <w:rFonts w:ascii="Courier New" w:eastAsia="Courier New" w:hAnsi="Courier New" w:cs="Arial"/>
          <w:noProof/>
          <w:sz w:val="22"/>
          <w:szCs w:val="22"/>
          <w:lang w:val="en-GB" w:bidi="hi-IN"/>
        </w:rPr>
        <w:t xml:space="preserve"> </w:t>
      </w:r>
      <w:proofErr w:type="gramStart"/>
      <w:r w:rsidRPr="006D4242">
        <w:rPr>
          <w:rFonts w:ascii="Calibri" w:eastAsia="Arial" w:hAnsi="Calibri" w:cs="Arial"/>
          <w:sz w:val="22"/>
          <w:szCs w:val="22"/>
          <w:lang w:val="en-CA" w:eastAsia="zh-CN" w:bidi="hi-IN"/>
        </w:rPr>
        <w:t>indicates</w:t>
      </w:r>
      <w:proofErr w:type="gramEnd"/>
      <w:r w:rsidRPr="006D4242">
        <w:rPr>
          <w:rFonts w:ascii="Calibri" w:eastAsia="Arial" w:hAnsi="Calibri" w:cs="Arial"/>
          <w:sz w:val="22"/>
          <w:szCs w:val="22"/>
          <w:lang w:val="en-CA" w:eastAsia="zh-CN" w:bidi="hi-IN"/>
        </w:rPr>
        <w:t xml:space="preserve"> the number of associations declared in this box.</w:t>
      </w:r>
    </w:p>
    <w:p w14:paraId="10C0EA1C" w14:textId="77777777" w:rsidR="006D4242" w:rsidRPr="006D4242" w:rsidRDefault="006D4242" w:rsidP="006D4242">
      <w:pPr>
        <w:suppressAutoHyphens/>
        <w:ind w:left="288" w:hanging="288"/>
        <w:rPr>
          <w:rFonts w:ascii="Calibri" w:eastAsia="Arial" w:hAnsi="Calibri" w:cs="Arial"/>
          <w:sz w:val="22"/>
          <w:szCs w:val="22"/>
          <w:lang w:val="en-CA" w:eastAsia="zh-CN" w:bidi="hi-IN"/>
        </w:rPr>
      </w:pPr>
      <w:proofErr w:type="spellStart"/>
      <w:r w:rsidRPr="006D4242">
        <w:rPr>
          <w:rFonts w:ascii="Courier" w:eastAsia="Arial" w:hAnsi="Courier" w:cs="Arial"/>
          <w:sz w:val="18"/>
          <w:szCs w:val="18"/>
          <w:lang w:eastAsia="zh-CN" w:bidi="hi-IN"/>
        </w:rPr>
        <w:t>num_subbitstreams</w:t>
      </w:r>
      <w:proofErr w:type="spellEnd"/>
      <w:r w:rsidRPr="006D4242">
        <w:rPr>
          <w:rFonts w:ascii="Calibri" w:eastAsia="Arial" w:hAnsi="Calibri" w:cs="Arial"/>
          <w:sz w:val="22"/>
          <w:szCs w:val="22"/>
          <w:lang w:val="en-CA" w:eastAsia="zh-CN" w:bidi="hi-IN"/>
        </w:rPr>
        <w:t xml:space="preserve"> indicates the number of sub-bitstreams that use the decoder configurations specified by </w:t>
      </w:r>
      <w:proofErr w:type="spellStart"/>
      <w:r w:rsidRPr="006D4242">
        <w:rPr>
          <w:rFonts w:ascii="Courier" w:eastAsia="Arial" w:hAnsi="Courier" w:cs="Arial"/>
          <w:sz w:val="18"/>
          <w:szCs w:val="18"/>
          <w:lang w:eastAsia="zh-CN" w:bidi="hi-IN"/>
        </w:rPr>
        <w:t>decoder_cfg_index</w:t>
      </w:r>
      <w:proofErr w:type="spellEnd"/>
      <w:r w:rsidRPr="006D4242">
        <w:rPr>
          <w:rFonts w:ascii="Calibri" w:eastAsia="Arial" w:hAnsi="Calibri" w:cs="Arial"/>
          <w:sz w:val="22"/>
          <w:szCs w:val="22"/>
          <w:lang w:val="en-CA" w:eastAsia="zh-CN" w:bidi="hi-IN"/>
        </w:rPr>
        <w:t>.</w:t>
      </w:r>
    </w:p>
    <w:p w14:paraId="53E1EA45" w14:textId="77777777" w:rsidR="006D4242" w:rsidRPr="006D4242" w:rsidRDefault="006D4242" w:rsidP="006D4242">
      <w:pPr>
        <w:spacing w:before="0" w:after="0"/>
        <w:jc w:val="left"/>
        <w:rPr>
          <w:rFonts w:eastAsia="Times New Roman"/>
          <w:lang w:val="en-GB" w:eastAsia="fr-FR"/>
        </w:rPr>
      </w:pPr>
      <w:r w:rsidRPr="006D4242">
        <w:rPr>
          <w:rFonts w:ascii="Courier" w:eastAsia="Times New Roman" w:hAnsi="Courier"/>
          <w:sz w:val="18"/>
          <w:szCs w:val="18"/>
          <w:lang w:eastAsia="fr-FR"/>
        </w:rPr>
        <w:t>v3c_unit_header</w:t>
      </w:r>
      <w:r w:rsidRPr="006D4242">
        <w:rPr>
          <w:rFonts w:eastAsia="Times New Roman"/>
          <w:lang w:val="en-GB" w:eastAsia="fr-FR"/>
        </w:rPr>
        <w:t xml:space="preserve"> </w:t>
      </w:r>
      <w:r w:rsidRPr="006D4242">
        <w:rPr>
          <w:rFonts w:eastAsia="Arial"/>
          <w:lang w:val="en-CA" w:eastAsia="zh-CN" w:bidi="hi-IN"/>
        </w:rPr>
        <w:t>is the V3C unit header as per ISO/IEC 23090-5 of the V3C unit applying to the sub-bitstream that is mapped to a decoder configuration information</w:t>
      </w:r>
      <w:r w:rsidRPr="006D4242">
        <w:rPr>
          <w:rFonts w:eastAsia="Times New Roman"/>
          <w:lang w:val="en-GB" w:eastAsia="fr-FR"/>
        </w:rPr>
        <w:t>.</w:t>
      </w:r>
    </w:p>
    <w:p w14:paraId="1CE53874" w14:textId="77777777" w:rsidR="006D4242" w:rsidRPr="006D4242" w:rsidRDefault="006D4242" w:rsidP="006D4242">
      <w:pPr>
        <w:spacing w:before="0" w:after="0"/>
        <w:jc w:val="left"/>
        <w:rPr>
          <w:rFonts w:eastAsia="Arial"/>
          <w:lang w:val="en-CA" w:eastAsia="zh-CN" w:bidi="hi-IN"/>
        </w:rPr>
      </w:pPr>
      <w:proofErr w:type="spellStart"/>
      <w:r w:rsidRPr="006D4242">
        <w:rPr>
          <w:rFonts w:ascii="Courier" w:eastAsia="Times New Roman" w:hAnsi="Courier"/>
          <w:sz w:val="18"/>
          <w:szCs w:val="18"/>
          <w:lang w:eastAsia="fr-FR"/>
        </w:rPr>
        <w:t>decoder_cfg_index</w:t>
      </w:r>
      <w:proofErr w:type="spellEnd"/>
      <w:r w:rsidRPr="006D4242">
        <w:rPr>
          <w:rFonts w:eastAsia="Times New Roman"/>
          <w:lang w:val="en-GB" w:eastAsia="fr-FR"/>
        </w:rPr>
        <w:t xml:space="preserve"> </w:t>
      </w:r>
      <w:r w:rsidRPr="006D4242">
        <w:rPr>
          <w:rFonts w:eastAsia="Arial"/>
          <w:lang w:val="en-CA" w:eastAsia="zh-CN" w:bidi="hi-IN"/>
        </w:rPr>
        <w:t xml:space="preserve">provides an index of a declared list of decoder configuration boxes for the V3C bitstream. It is a 1-based index with values between 1 to the number of configuration boxes declared in the containing sample entry, minus 1 (the </w:t>
      </w:r>
      <w:r w:rsidRPr="006D4242">
        <w:rPr>
          <w:rFonts w:ascii="Courier" w:eastAsia="Times New Roman" w:hAnsi="Courier"/>
          <w:sz w:val="18"/>
          <w:szCs w:val="18"/>
          <w:lang w:eastAsia="fr-FR"/>
        </w:rPr>
        <w:t>V3CConfigurationBox</w:t>
      </w:r>
      <w:r w:rsidRPr="006D4242">
        <w:rPr>
          <w:rFonts w:eastAsia="Arial"/>
          <w:lang w:val="en-CA" w:eastAsia="zh-CN" w:bidi="hi-IN"/>
        </w:rPr>
        <w:t xml:space="preserve"> is not mapped). </w:t>
      </w:r>
    </w:p>
    <w:p w14:paraId="20B37663" w14:textId="77777777" w:rsidR="006D4242" w:rsidRPr="006D4242" w:rsidRDefault="006D4242" w:rsidP="006D4242">
      <w:pPr>
        <w:spacing w:before="0" w:after="0"/>
        <w:jc w:val="left"/>
        <w:rPr>
          <w:rFonts w:ascii="Courier New" w:eastAsia="Arial" w:hAnsi="Courier New"/>
          <w:noProof/>
          <w:sz w:val="22"/>
          <w:lang w:val="en-CA" w:eastAsia="zh-CN" w:bidi="hi-IN"/>
        </w:rPr>
      </w:pPr>
    </w:p>
    <w:p w14:paraId="1FD168F1" w14:textId="77777777" w:rsidR="006D4242" w:rsidRPr="006D4242" w:rsidRDefault="006D4242" w:rsidP="006D4242">
      <w:pPr>
        <w:keepNext/>
        <w:numPr>
          <w:ilvl w:val="0"/>
          <w:numId w:val="1"/>
        </w:numPr>
        <w:spacing w:before="240" w:after="60"/>
        <w:jc w:val="left"/>
        <w:outlineLvl w:val="0"/>
        <w:rPr>
          <w:rFonts w:ascii="Courier New" w:eastAsia="Arial" w:hAnsi="Courier New"/>
          <w:b/>
          <w:bCs/>
          <w:noProof/>
          <w:kern w:val="32"/>
          <w:sz w:val="22"/>
          <w:szCs w:val="32"/>
        </w:rPr>
      </w:pPr>
      <w:bookmarkStart w:id="64" w:name="_Ref194523107"/>
      <w:r w:rsidRPr="006D4242">
        <w:rPr>
          <w:rFonts w:ascii="Courier New" w:eastAsia="Arial" w:hAnsi="Courier New"/>
          <w:b/>
          <w:bCs/>
          <w:noProof/>
          <w:kern w:val="32"/>
          <w:sz w:val="22"/>
          <w:szCs w:val="32"/>
        </w:rPr>
        <w:t>Update of V3C Bitstream Sample definition</w:t>
      </w:r>
      <w:bookmarkEnd w:id="64"/>
    </w:p>
    <w:p w14:paraId="3FB3A923" w14:textId="77777777" w:rsidR="006D4242" w:rsidRPr="006D4242" w:rsidRDefault="006D4242" w:rsidP="006D4242">
      <w:pPr>
        <w:spacing w:before="0" w:after="0"/>
        <w:jc w:val="left"/>
        <w:rPr>
          <w:rFonts w:eastAsia="Arial"/>
          <w:lang w:eastAsia="fr-FR"/>
        </w:rPr>
      </w:pPr>
    </w:p>
    <w:p w14:paraId="6A6C7768"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During the presentation of m72342 </w:t>
      </w:r>
      <w:r w:rsidRPr="006D4242">
        <w:rPr>
          <w:rFonts w:eastAsia="Arial"/>
          <w:lang w:eastAsia="fr-FR"/>
        </w:rPr>
        <w:fldChar w:fldCharType="begin"/>
      </w:r>
      <w:r w:rsidRPr="006D4242">
        <w:rPr>
          <w:rFonts w:eastAsia="Arial"/>
          <w:lang w:eastAsia="fr-FR"/>
        </w:rPr>
        <w:instrText xml:space="preserve"> REF _Ref194523092 \r \h </w:instrText>
      </w:r>
      <w:r w:rsidRPr="006D4242">
        <w:rPr>
          <w:rFonts w:eastAsia="Arial"/>
          <w:lang w:eastAsia="fr-FR"/>
        </w:rPr>
      </w:r>
      <w:r w:rsidRPr="006D4242">
        <w:rPr>
          <w:rFonts w:eastAsia="Arial"/>
          <w:lang w:eastAsia="fr-FR"/>
        </w:rPr>
        <w:fldChar w:fldCharType="separate"/>
      </w:r>
      <w:r w:rsidRPr="006D4242">
        <w:rPr>
          <w:rFonts w:eastAsia="Arial"/>
          <w:lang w:eastAsia="fr-FR"/>
        </w:rPr>
        <w:t>[4]</w:t>
      </w:r>
      <w:r w:rsidRPr="006D4242">
        <w:rPr>
          <w:rFonts w:eastAsia="Arial"/>
          <w:lang w:eastAsia="fr-FR"/>
        </w:rPr>
        <w:fldChar w:fldCharType="end"/>
      </w:r>
      <w:r w:rsidRPr="006D4242">
        <w:rPr>
          <w:rFonts w:eastAsia="Arial"/>
          <w:lang w:eastAsia="fr-FR"/>
        </w:rPr>
        <w:t>, WG7 experts clarified the notion of V3C Composition Unit (c.f. https://git.mpeg.expert/MPEG/3dgh/v-dmc/contributions/-/issues/1286#note_120736).</w:t>
      </w:r>
    </w:p>
    <w:p w14:paraId="5E2DCCDC" w14:textId="77777777" w:rsidR="006D4242" w:rsidRPr="006D4242" w:rsidRDefault="006D4242" w:rsidP="006D4242">
      <w:pPr>
        <w:spacing w:before="0" w:after="0"/>
        <w:jc w:val="left"/>
        <w:rPr>
          <w:rFonts w:eastAsia="Arial"/>
          <w:lang w:eastAsia="fr-FR"/>
        </w:rPr>
      </w:pPr>
    </w:p>
    <w:p w14:paraId="1E190C56" w14:textId="77777777" w:rsidR="006D4242" w:rsidRPr="006D4242" w:rsidRDefault="006D4242" w:rsidP="006D4242">
      <w:pPr>
        <w:spacing w:before="0" w:after="0"/>
        <w:jc w:val="left"/>
        <w:rPr>
          <w:rFonts w:eastAsia="Arial"/>
          <w:lang w:eastAsia="fr-FR"/>
        </w:rPr>
      </w:pPr>
      <w:r w:rsidRPr="006D4242">
        <w:rPr>
          <w:rFonts w:eastAsia="Arial"/>
          <w:lang w:eastAsia="fr-FR"/>
        </w:rPr>
        <w:t xml:space="preserve">We then suggest to change the definition of sample format for V-DMC single track encapsulation (section 7.3.2.3 in </w:t>
      </w:r>
      <w:r w:rsidRPr="006D4242">
        <w:rPr>
          <w:rFonts w:eastAsia="Arial"/>
          <w:lang w:eastAsia="fr-FR"/>
        </w:rPr>
        <w:fldChar w:fldCharType="begin"/>
      </w:r>
      <w:r w:rsidRPr="006D4242">
        <w:rPr>
          <w:rFonts w:eastAsia="Arial"/>
          <w:lang w:eastAsia="fr-FR"/>
        </w:rPr>
        <w:instrText xml:space="preserve"> REF _Ref192493934 \r \h </w:instrText>
      </w:r>
      <w:r w:rsidRPr="006D4242">
        <w:rPr>
          <w:rFonts w:eastAsia="Arial"/>
          <w:lang w:eastAsia="fr-FR"/>
        </w:rPr>
      </w:r>
      <w:r w:rsidRPr="006D4242">
        <w:rPr>
          <w:rFonts w:eastAsia="Arial"/>
          <w:lang w:eastAsia="fr-FR"/>
        </w:rPr>
        <w:fldChar w:fldCharType="separate"/>
      </w:r>
      <w:r w:rsidRPr="006D4242">
        <w:rPr>
          <w:rFonts w:eastAsia="Arial"/>
          <w:lang w:eastAsia="fr-FR"/>
        </w:rPr>
        <w:t>[1]</w:t>
      </w:r>
      <w:r w:rsidRPr="006D4242">
        <w:rPr>
          <w:rFonts w:eastAsia="Arial"/>
          <w:lang w:eastAsia="fr-FR"/>
        </w:rPr>
        <w:fldChar w:fldCharType="end"/>
      </w:r>
      <w:proofErr w:type="gramStart"/>
      <w:r w:rsidRPr="006D4242">
        <w:rPr>
          <w:rFonts w:eastAsia="Arial"/>
          <w:lang w:eastAsia="fr-FR"/>
        </w:rPr>
        <w:t>) :</w:t>
      </w:r>
      <w:proofErr w:type="gramEnd"/>
    </w:p>
    <w:p w14:paraId="41FAEEBF"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A V3C bitstream sample shall contain one V3C composition unit which is a set of all sub-bitstream composition units that share the same presentation time and each sub-bitstream composition unit shall contain one or more V3C units which belong to a particular presentation time. A sample may be self-contained (e.g., a sync sample) or decoding-wise dependent on other samples of V3C bitstream track</w:t>
      </w:r>
      <w:r w:rsidRPr="006D4242">
        <w:rPr>
          <w:rFonts w:ascii="Cambria" w:hAnsi="Cambria"/>
          <w:sz w:val="22"/>
          <w:szCs w:val="22"/>
          <w:lang w:val="en-CA"/>
        </w:rPr>
        <w:t>.</w:t>
      </w:r>
    </w:p>
    <w:p w14:paraId="52A5F55E" w14:textId="77777777" w:rsidR="006D4242" w:rsidRPr="006D4242" w:rsidRDefault="006D4242" w:rsidP="006D4242">
      <w:pPr>
        <w:spacing w:before="0" w:after="0"/>
        <w:jc w:val="left"/>
        <w:rPr>
          <w:rFonts w:eastAsia="Arial"/>
          <w:lang w:eastAsia="fr-FR"/>
        </w:rPr>
      </w:pPr>
    </w:p>
    <w:p w14:paraId="43C30B23" w14:textId="77777777" w:rsidR="006D4242" w:rsidRPr="006D4242" w:rsidRDefault="006D4242" w:rsidP="006D4242">
      <w:pPr>
        <w:spacing w:before="0" w:after="0"/>
        <w:jc w:val="left"/>
        <w:rPr>
          <w:rFonts w:eastAsia="Arial"/>
          <w:lang w:eastAsia="fr-FR"/>
        </w:rPr>
      </w:pPr>
      <w:r w:rsidRPr="006D4242">
        <w:rPr>
          <w:rFonts w:eastAsia="Arial"/>
          <w:lang w:eastAsia="fr-FR"/>
        </w:rPr>
        <w:t>With the following </w:t>
      </w:r>
      <w:proofErr w:type="gramStart"/>
      <w:r w:rsidRPr="006D4242">
        <w:rPr>
          <w:rFonts w:eastAsia="Arial"/>
          <w:lang w:eastAsia="fr-FR"/>
        </w:rPr>
        <w:t>definition :</w:t>
      </w:r>
      <w:proofErr w:type="gramEnd"/>
    </w:p>
    <w:p w14:paraId="2C8F1E73" w14:textId="77777777" w:rsidR="006D4242" w:rsidRPr="006D4242" w:rsidRDefault="006D4242" w:rsidP="006D4242">
      <w:pPr>
        <w:spacing w:before="0" w:after="0"/>
        <w:jc w:val="left"/>
        <w:rPr>
          <w:rFonts w:eastAsia="Arial"/>
          <w:lang w:eastAsia="fr-FR"/>
        </w:rPr>
      </w:pPr>
    </w:p>
    <w:p w14:paraId="098FE85D" w14:textId="77777777" w:rsidR="006D4242" w:rsidRPr="006D4242" w:rsidRDefault="006D4242" w:rsidP="006D4242">
      <w:pPr>
        <w:adjustRightInd w:val="0"/>
        <w:spacing w:before="0" w:line="264" w:lineRule="auto"/>
        <w:rPr>
          <w:rFonts w:ascii="Cambria" w:hAnsi="Cambria"/>
          <w:sz w:val="22"/>
          <w:szCs w:val="22"/>
          <w:lang w:val="en-CA"/>
        </w:rPr>
      </w:pPr>
      <w:r w:rsidRPr="006D4242">
        <w:rPr>
          <w:rFonts w:ascii="Cambria" w:hAnsi="Cambria"/>
          <w:i/>
          <w:iCs/>
          <w:sz w:val="22"/>
          <w:szCs w:val="22"/>
          <w:lang w:val="en-CA"/>
        </w:rPr>
        <w:t xml:space="preserve">A V3C bitstream sample shall contain </w:t>
      </w:r>
      <w:r w:rsidRPr="006D4242">
        <w:rPr>
          <w:rFonts w:ascii="Cambria" w:hAnsi="Cambria"/>
          <w:i/>
          <w:iCs/>
          <w:sz w:val="22"/>
          <w:szCs w:val="22"/>
          <w:highlight w:val="yellow"/>
          <w:lang w:val="en-CA"/>
        </w:rPr>
        <w:t>one or more V3C units which belong to a particular presentation time</w:t>
      </w:r>
      <w:r w:rsidRPr="006D4242">
        <w:rPr>
          <w:rFonts w:ascii="Cambria" w:hAnsi="Cambria"/>
          <w:i/>
          <w:iCs/>
          <w:sz w:val="22"/>
          <w:szCs w:val="22"/>
          <w:lang w:val="en-CA"/>
        </w:rPr>
        <w:t xml:space="preserve">. Each sample contains </w:t>
      </w:r>
      <w:r w:rsidRPr="006D4242">
        <w:rPr>
          <w:rFonts w:ascii="Cambria" w:hAnsi="Cambria"/>
          <w:i/>
          <w:iCs/>
          <w:sz w:val="22"/>
          <w:szCs w:val="22"/>
          <w:highlight w:val="yellow"/>
          <w:lang w:val="en-CA"/>
        </w:rPr>
        <w:t>one or more</w:t>
      </w:r>
      <w:r w:rsidRPr="006D4242">
        <w:rPr>
          <w:rFonts w:ascii="Cambria" w:hAnsi="Cambria"/>
          <w:i/>
          <w:iCs/>
          <w:sz w:val="22"/>
          <w:szCs w:val="22"/>
          <w:lang w:val="en-CA"/>
        </w:rPr>
        <w:t xml:space="preserve"> V3C composition units which is a set of all sub-bitstream composition units that share the same composition time</w:t>
      </w:r>
      <w:r w:rsidRPr="006D4242">
        <w:rPr>
          <w:rFonts w:ascii="Cambria" w:hAnsi="Cambria"/>
          <w:i/>
          <w:iCs/>
          <w:sz w:val="22"/>
          <w:szCs w:val="22"/>
          <w:highlight w:val="yellow"/>
          <w:lang w:val="en-CA"/>
        </w:rPr>
        <w:t xml:space="preserve">. Presentation time of each V3C bitstream sample shall correspond to the earliest composition time of the V3C composition units present in the V3C units of </w:t>
      </w:r>
      <w:r w:rsidRPr="006D4242">
        <w:rPr>
          <w:rFonts w:ascii="Cambria" w:hAnsi="Cambria"/>
          <w:i/>
          <w:iCs/>
          <w:sz w:val="22"/>
          <w:szCs w:val="22"/>
          <w:highlight w:val="yellow"/>
          <w:lang w:val="en-CA"/>
        </w:rPr>
        <w:lastRenderedPageBreak/>
        <w:t>the sample</w:t>
      </w:r>
      <w:r w:rsidRPr="006D4242">
        <w:rPr>
          <w:rFonts w:ascii="Cambria" w:hAnsi="Cambria"/>
          <w:i/>
          <w:iCs/>
          <w:sz w:val="22"/>
          <w:szCs w:val="22"/>
          <w:lang w:val="en-CA"/>
        </w:rPr>
        <w:t>. A sample may be self-contained (e.g., a sync sample) or decoding-wise dependent on other samples of V3C bitstream track</w:t>
      </w:r>
      <w:r w:rsidRPr="006D4242">
        <w:rPr>
          <w:rFonts w:ascii="Cambria" w:hAnsi="Cambria"/>
          <w:sz w:val="22"/>
          <w:szCs w:val="22"/>
          <w:lang w:val="en-CA"/>
        </w:rPr>
        <w:t>.</w:t>
      </w:r>
    </w:p>
    <w:p w14:paraId="70D1EF4E" w14:textId="77777777" w:rsidR="006D4242" w:rsidRPr="006D4242" w:rsidRDefault="006D4242" w:rsidP="006D4242">
      <w:pPr>
        <w:spacing w:before="0" w:after="0"/>
        <w:jc w:val="left"/>
        <w:rPr>
          <w:rFonts w:eastAsia="Arial"/>
          <w:lang w:eastAsia="fr-FR"/>
        </w:rPr>
      </w:pPr>
    </w:p>
    <w:p w14:paraId="40D67407"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7E2E1192"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two options for indicating the decoder configurations and their mapping to sub-bitstreams in V3C single-track carriage. </w:t>
      </w:r>
    </w:p>
    <w:p w14:paraId="486516D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select one option for inclusion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692AC378"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2899D2B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5" w:name="_Ref192493934"/>
      <w:r w:rsidRPr="006D4242">
        <w:rPr>
          <w:rFonts w:eastAsia="Times New Roman"/>
          <w:lang w:eastAsia="fr-FR"/>
        </w:rPr>
        <w:t>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bookmarkEnd w:id="65"/>
    </w:p>
    <w:p w14:paraId="3035CDE9"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w:t>
      </w:r>
      <w:bookmarkStart w:id="66" w:name="_Ref192493761"/>
      <w:r w:rsidRPr="006D4242">
        <w:rPr>
          <w:rFonts w:eastAsia="Times New Roman"/>
          <w:lang w:eastAsia="fr-FR"/>
        </w:rPr>
        <w:t>m71356, “(</w:t>
      </w:r>
      <w:proofErr w:type="gramStart"/>
      <w:r w:rsidRPr="006D4242">
        <w:rPr>
          <w:rFonts w:eastAsia="Times New Roman"/>
          <w:lang w:eastAsia="fr-FR"/>
        </w:rPr>
        <w:t>38.2)[</w:t>
      </w:r>
      <w:proofErr w:type="gramEnd"/>
      <w:r w:rsidRPr="006D4242">
        <w:rPr>
          <w:rFonts w:eastAsia="Times New Roman"/>
          <w:lang w:eastAsia="fr-FR"/>
        </w:rPr>
        <w:t>VOL-SYS] On V3C single track encapsulation”, MPEG#149, January 2025</w:t>
      </w:r>
      <w:bookmarkEnd w:id="66"/>
    </w:p>
    <w:p w14:paraId="1B294128"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MDS24528_WG03_N01385, “</w:t>
      </w:r>
      <w:r w:rsidRPr="006D4242">
        <w:rPr>
          <w:rFonts w:eastAsia="Times New Roman"/>
          <w:i/>
          <w:iCs/>
          <w:lang w:eastAsia="fr-FR"/>
        </w:rPr>
        <w:t>Technologies under Consideration for ISO/IEC 14496-12 (ISOBMFF)</w:t>
      </w:r>
      <w:proofErr w:type="gramStart"/>
      <w:r w:rsidRPr="006D4242">
        <w:rPr>
          <w:rFonts w:eastAsia="Times New Roman"/>
          <w:lang w:eastAsia="fr-FR"/>
        </w:rPr>
        <w:t>” ,</w:t>
      </w:r>
      <w:proofErr w:type="gramEnd"/>
      <w:r w:rsidRPr="006D4242">
        <w:rPr>
          <w:rFonts w:eastAsia="Times New Roman"/>
          <w:lang w:eastAsia="fr-FR"/>
        </w:rPr>
        <w:t xml:space="preserve"> MPEG#148, December 2024</w:t>
      </w:r>
    </w:p>
    <w:p w14:paraId="18B56962"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bookmarkStart w:id="67" w:name="_Ref194523092"/>
      <w:proofErr w:type="gramStart"/>
      <w:r w:rsidRPr="006D4242">
        <w:rPr>
          <w:rFonts w:eastAsia="Arial"/>
          <w:lang w:val="fr-FR" w:eastAsia="fr-FR"/>
        </w:rPr>
        <w:t>m</w:t>
      </w:r>
      <w:proofErr w:type="gramEnd"/>
      <w:r w:rsidRPr="006D4242">
        <w:rPr>
          <w:rFonts w:eastAsia="Arial"/>
          <w:lang w:val="fr-FR" w:eastAsia="fr-FR"/>
        </w:rPr>
        <w:t xml:space="preserve">72342, </w:t>
      </w:r>
      <w:r w:rsidRPr="006D4242">
        <w:rPr>
          <w:rFonts w:eastAsia="Times New Roman"/>
          <w:lang w:eastAsia="fr-FR"/>
        </w:rPr>
        <w:t>“</w:t>
      </w:r>
      <w:r w:rsidRPr="006D4242">
        <w:rPr>
          <w:rFonts w:eastAsia="Times New Roman"/>
          <w:i/>
          <w:iCs/>
          <w:lang w:eastAsia="fr-FR"/>
        </w:rPr>
        <w:t xml:space="preserve">[V3C] On V3C Composition units”, </w:t>
      </w:r>
      <w:r w:rsidRPr="006D4242">
        <w:rPr>
          <w:rFonts w:eastAsia="Times New Roman"/>
          <w:lang w:eastAsia="fr-FR"/>
        </w:rPr>
        <w:t>MPEG#150, April 2025</w:t>
      </w:r>
      <w:bookmarkEnd w:id="67"/>
    </w:p>
    <w:p w14:paraId="0298A3E1" w14:textId="77777777" w:rsidR="006D4242" w:rsidRPr="006D4242" w:rsidRDefault="006D4242" w:rsidP="006D4242">
      <w:pPr>
        <w:spacing w:before="0" w:after="0"/>
        <w:ind w:left="-20"/>
        <w:jc w:val="left"/>
        <w:rPr>
          <w:rFonts w:eastAsia="Times New Roman"/>
          <w:lang w:eastAsia="fr-FR"/>
        </w:rPr>
      </w:pPr>
    </w:p>
    <w:p w14:paraId="49659031" w14:textId="5FE4B2EF" w:rsidR="006D4242" w:rsidRDefault="006D4242">
      <w:pPr>
        <w:spacing w:before="0" w:after="0"/>
        <w:jc w:val="left"/>
        <w:rPr>
          <w:rFonts w:eastAsia="Yu Mincho" w:cs="Arial"/>
          <w:b/>
          <w:bCs/>
          <w:kern w:val="32"/>
          <w:sz w:val="32"/>
          <w:szCs w:val="32"/>
        </w:rPr>
      </w:pPr>
      <w:r>
        <w:br w:type="page"/>
      </w:r>
    </w:p>
    <w:p w14:paraId="63B166DE" w14:textId="77777777" w:rsidR="006D4242" w:rsidRPr="006D4242" w:rsidRDefault="006D4242" w:rsidP="006D4242">
      <w:pPr>
        <w:pStyle w:val="1"/>
        <w:numPr>
          <w:ilvl w:val="0"/>
          <w:numId w:val="0"/>
        </w:numPr>
        <w:ind w:left="420" w:hanging="420"/>
        <w:rPr>
          <w:lang w:val="en-US"/>
        </w:rPr>
      </w:pPr>
    </w:p>
    <w:p w14:paraId="45F2D262" w14:textId="4D2AE516" w:rsidR="006D4242" w:rsidRDefault="006D4242" w:rsidP="006D4242">
      <w:pPr>
        <w:pStyle w:val="1"/>
      </w:pPr>
      <w:r w:rsidRPr="006D4242">
        <w:t>(</w:t>
      </w:r>
      <w:proofErr w:type="gramStart"/>
      <w:r w:rsidRPr="006D4242">
        <w:t>37.1)[</w:t>
      </w:r>
      <w:proofErr w:type="gramEnd"/>
      <w:r w:rsidRPr="006D4242">
        <w:t xml:space="preserve">VOL-SYS] On V3C multi track encapsulation </w:t>
      </w:r>
      <w:r>
        <w:t>(m72405)</w:t>
      </w:r>
    </w:p>
    <w:p w14:paraId="17AF09D4" w14:textId="77777777" w:rsidR="006D4242" w:rsidRPr="006D4242" w:rsidRDefault="006D4242" w:rsidP="006D4242">
      <w:pPr>
        <w:pStyle w:val="Heading1"/>
        <w:numPr>
          <w:ilvl w:val="0"/>
          <w:numId w:val="29"/>
        </w:numPr>
        <w:jc w:val="left"/>
        <w:rPr>
          <w:lang w:eastAsia="fr-FR"/>
        </w:rPr>
      </w:pPr>
      <w:r w:rsidRPr="006D4242">
        <w:rPr>
          <w:lang w:eastAsia="fr-FR"/>
        </w:rPr>
        <w:t>Introduction</w:t>
      </w:r>
    </w:p>
    <w:p w14:paraId="3118B686" w14:textId="77777777" w:rsidR="006D4242" w:rsidRPr="006D4242" w:rsidRDefault="006D4242" w:rsidP="006D4242">
      <w:pPr>
        <w:spacing w:before="0" w:after="0"/>
        <w:rPr>
          <w:rFonts w:eastAsia="Times New Roman"/>
          <w:lang w:eastAsia="fr-FR"/>
        </w:rPr>
      </w:pPr>
      <w:r w:rsidRPr="006D4242">
        <w:rPr>
          <w:rFonts w:eastAsia="Times New Roman"/>
          <w:lang w:eastAsia="fr-FR"/>
        </w:rPr>
        <w:t>This contribution deals with V3C carriage in ISOBMFF as multiple tracks with tracks dedicated to partial access. We propose V3C spatial tracks that multiplex data corresponding to independently decodable and accessible regions within a 3D scene.</w:t>
      </w:r>
    </w:p>
    <w:p w14:paraId="1C1F087A"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Tracks for spatial access</w:t>
      </w:r>
    </w:p>
    <w:p w14:paraId="6D94E2F8"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ISO/IEC 23090-10 allows the sample entries of an atlas track to declare a collection of 3D regions, using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This box provides a mapping between 3D regions and atlas tiles. Then, for region-based access, it makes sense to organize tracks according to these regions:</w:t>
      </w:r>
    </w:p>
    <w:p w14:paraId="03D43C35"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 xml:space="preserve">The atlas can be split in atlas tiles, with one or more tiles per region, as indicated in the </w:t>
      </w:r>
      <w:proofErr w:type="spellStart"/>
      <w:r w:rsidRPr="006D4242">
        <w:rPr>
          <w:rFonts w:ascii="Courier New" w:eastAsia="Times New Roman" w:hAnsi="Courier New" w:cs="Courier New"/>
          <w:sz w:val="18"/>
          <w:szCs w:val="18"/>
          <w:lang w:eastAsia="fr-FR"/>
        </w:rPr>
        <w:t>TileMapping</w:t>
      </w:r>
      <w:proofErr w:type="spellEnd"/>
      <w:r w:rsidRPr="006D4242">
        <w:rPr>
          <w:rFonts w:eastAsia="Times New Roman"/>
          <w:lang w:eastAsia="fr-FR"/>
        </w:rPr>
        <w:t xml:space="preserve"> structure of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xml:space="preserve">. </w:t>
      </w:r>
    </w:p>
    <w:p w14:paraId="00167754" w14:textId="77777777" w:rsidR="006D4242" w:rsidRPr="006D4242" w:rsidRDefault="006D4242" w:rsidP="006D4242">
      <w:pPr>
        <w:numPr>
          <w:ilvl w:val="0"/>
          <w:numId w:val="28"/>
        </w:numPr>
        <w:spacing w:before="0" w:after="0"/>
        <w:contextualSpacing/>
        <w:jc w:val="left"/>
        <w:rPr>
          <w:rFonts w:eastAsia="Times New Roman"/>
          <w:lang w:eastAsia="fr-FR"/>
        </w:rPr>
      </w:pPr>
      <w:r w:rsidRPr="006D4242">
        <w:rPr>
          <w:rFonts w:eastAsia="Times New Roman"/>
          <w:lang w:eastAsia="fr-FR"/>
        </w:rPr>
        <w:t>Along with each set of atlas tiles for a region, the corresponding data for the other components can be multiplexed in a single track as illustrated below.</w:t>
      </w:r>
    </w:p>
    <w:p w14:paraId="78EC7C39" w14:textId="77777777" w:rsidR="006D4242" w:rsidRPr="006D4242" w:rsidRDefault="006D4242" w:rsidP="006D4242">
      <w:pPr>
        <w:spacing w:before="0" w:after="0"/>
        <w:jc w:val="center"/>
        <w:rPr>
          <w:rFonts w:eastAsia="Times New Roman"/>
          <w:b/>
          <w:bCs/>
          <w:sz w:val="20"/>
          <w:szCs w:val="20"/>
          <w:lang w:eastAsia="fr-FR"/>
        </w:rPr>
      </w:pPr>
    </w:p>
    <w:p w14:paraId="23668514"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noProof/>
          <w:sz w:val="20"/>
          <w:szCs w:val="20"/>
          <w:lang w:val="en-GB" w:eastAsia="fr-FR"/>
        </w:rPr>
        <w:drawing>
          <wp:inline distT="0" distB="0" distL="0" distR="0" wp14:anchorId="7DAB8FC5" wp14:editId="39B7862E">
            <wp:extent cx="4121624" cy="24053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36606" cy="2414091"/>
                    </a:xfrm>
                    <a:prstGeom prst="rect">
                      <a:avLst/>
                    </a:prstGeom>
                    <a:noFill/>
                  </pic:spPr>
                </pic:pic>
              </a:graphicData>
            </a:graphic>
          </wp:inline>
        </w:drawing>
      </w:r>
    </w:p>
    <w:p w14:paraId="2F0C26CF" w14:textId="77777777" w:rsidR="006D4242" w:rsidRPr="006D4242" w:rsidRDefault="006D4242" w:rsidP="006D4242">
      <w:pPr>
        <w:spacing w:before="0" w:after="0"/>
        <w:jc w:val="center"/>
        <w:rPr>
          <w:rFonts w:eastAsia="Times New Roman"/>
          <w:b/>
          <w:bCs/>
          <w:sz w:val="20"/>
          <w:szCs w:val="20"/>
          <w:lang w:val="en-GB" w:eastAsia="fr-FR"/>
        </w:rPr>
      </w:pPr>
    </w:p>
    <w:p w14:paraId="0039A52D" w14:textId="77777777" w:rsidR="006D4242" w:rsidRPr="006D4242" w:rsidRDefault="006D4242" w:rsidP="006D4242">
      <w:pPr>
        <w:spacing w:before="0" w:after="0"/>
        <w:jc w:val="center"/>
        <w:rPr>
          <w:rFonts w:eastAsia="Times New Roman"/>
          <w:b/>
          <w:bCs/>
          <w:sz w:val="20"/>
          <w:szCs w:val="20"/>
          <w:lang w:val="en-GB" w:eastAsia="fr-FR"/>
        </w:rPr>
      </w:pPr>
      <w:r w:rsidRPr="006D4242">
        <w:rPr>
          <w:rFonts w:eastAsia="Times New Roman"/>
          <w:b/>
          <w:bCs/>
          <w:sz w:val="20"/>
          <w:szCs w:val="20"/>
          <w:lang w:val="en-GB" w:eastAsia="fr-FR"/>
        </w:rPr>
        <w:t xml:space="preserve">Figure </w:t>
      </w:r>
      <w:r w:rsidRPr="006D4242">
        <w:rPr>
          <w:rFonts w:eastAsia="Times New Roman"/>
          <w:b/>
          <w:bCs/>
          <w:sz w:val="20"/>
          <w:szCs w:val="20"/>
          <w:lang w:val="en-GB" w:eastAsia="fr-FR"/>
        </w:rPr>
        <w:fldChar w:fldCharType="begin"/>
      </w:r>
      <w:r w:rsidRPr="006D4242">
        <w:rPr>
          <w:rFonts w:eastAsia="Times New Roman"/>
          <w:b/>
          <w:bCs/>
          <w:sz w:val="20"/>
          <w:szCs w:val="20"/>
          <w:lang w:val="en-GB" w:eastAsia="fr-FR"/>
        </w:rPr>
        <w:instrText xml:space="preserve"> SEQ Figure \* ARABIC </w:instrText>
      </w:r>
      <w:r w:rsidRPr="006D4242">
        <w:rPr>
          <w:rFonts w:eastAsia="Times New Roman"/>
          <w:b/>
          <w:bCs/>
          <w:sz w:val="20"/>
          <w:szCs w:val="20"/>
          <w:lang w:val="en-GB" w:eastAsia="fr-FR"/>
        </w:rPr>
        <w:fldChar w:fldCharType="separate"/>
      </w:r>
      <w:r w:rsidRPr="006D4242">
        <w:rPr>
          <w:rFonts w:eastAsia="Times New Roman"/>
          <w:b/>
          <w:bCs/>
          <w:noProof/>
          <w:sz w:val="20"/>
          <w:szCs w:val="20"/>
          <w:lang w:val="en-GB" w:eastAsia="fr-FR"/>
        </w:rPr>
        <w:t>1</w:t>
      </w:r>
      <w:r w:rsidRPr="006D4242">
        <w:rPr>
          <w:rFonts w:eastAsia="Times New Roman"/>
          <w:b/>
          <w:bCs/>
          <w:sz w:val="20"/>
          <w:szCs w:val="20"/>
          <w:lang w:val="en-GB" w:eastAsia="fr-FR"/>
        </w:rPr>
        <w:fldChar w:fldCharType="end"/>
      </w:r>
      <w:r w:rsidRPr="006D4242">
        <w:rPr>
          <w:rFonts w:eastAsia="Times New Roman"/>
          <w:b/>
          <w:bCs/>
          <w:sz w:val="20"/>
          <w:szCs w:val="20"/>
          <w:lang w:val="en-GB" w:eastAsia="fr-FR"/>
        </w:rPr>
        <w:t>: V3C spatial tracks</w:t>
      </w:r>
    </w:p>
    <w:p w14:paraId="3E8257E2" w14:textId="77777777" w:rsidR="006D4242" w:rsidRPr="006D4242" w:rsidRDefault="006D4242" w:rsidP="006D4242">
      <w:pPr>
        <w:spacing w:before="0" w:after="0"/>
        <w:jc w:val="left"/>
        <w:rPr>
          <w:rFonts w:eastAsia="Times New Roman"/>
          <w:lang w:val="en-GB" w:eastAsia="fr-FR"/>
        </w:rPr>
      </w:pPr>
    </w:p>
    <w:p w14:paraId="29725D35"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Proposal</w:t>
      </w:r>
    </w:p>
    <w:p w14:paraId="236E95E5" w14:textId="77777777" w:rsidR="006D4242" w:rsidRPr="006D4242" w:rsidRDefault="006D4242" w:rsidP="006D4242">
      <w:pPr>
        <w:spacing w:before="0" w:after="0"/>
        <w:jc w:val="left"/>
        <w:rPr>
          <w:rFonts w:eastAsia="Times New Roman"/>
          <w:lang w:eastAsia="fr-FR"/>
        </w:rPr>
      </w:pPr>
      <w:r w:rsidRPr="006D4242">
        <w:rPr>
          <w:rFonts w:eastAsia="Times New Roman"/>
          <w:lang w:eastAsia="fr-FR"/>
        </w:rPr>
        <w:t xml:space="preserve">To support spatial tracks for V3C, we propose adding the following sections. </w:t>
      </w:r>
    </w:p>
    <w:p w14:paraId="64792B4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 V3C spatial base track</w:t>
      </w:r>
    </w:p>
    <w:p w14:paraId="177E791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A V3C spatial base track references one or more spatial tracks using track reference with a track reference type equal to ‘v3bs’ (</w:t>
      </w:r>
      <w:r w:rsidRPr="006D4242">
        <w:rPr>
          <w:rFonts w:ascii="Calibri" w:eastAsia="Arial" w:hAnsi="Calibri" w:cs="Arial"/>
          <w:b/>
          <w:bCs/>
          <w:sz w:val="22"/>
          <w:szCs w:val="22"/>
          <w:lang w:val="en-CA" w:eastAsia="zh-CN" w:bidi="hi-IN"/>
        </w:rPr>
        <w:t>V3</w:t>
      </w:r>
      <w:r w:rsidRPr="006D4242">
        <w:rPr>
          <w:rFonts w:ascii="Calibri" w:eastAsia="Arial" w:hAnsi="Calibri" w:cs="Arial"/>
          <w:sz w:val="22"/>
          <w:szCs w:val="22"/>
          <w:lang w:val="en-CA" w:eastAsia="zh-CN" w:bidi="hi-IN"/>
        </w:rPr>
        <w:t xml:space="preserve">C </w:t>
      </w:r>
      <w:r w:rsidRPr="006D4242">
        <w:rPr>
          <w:rFonts w:ascii="Calibri" w:eastAsia="Arial" w:hAnsi="Calibri" w:cs="Arial"/>
          <w:b/>
          <w:bCs/>
          <w:sz w:val="22"/>
          <w:szCs w:val="22"/>
          <w:lang w:val="en-CA" w:eastAsia="zh-CN" w:bidi="hi-IN"/>
        </w:rPr>
        <w:t>b</w:t>
      </w:r>
      <w:r w:rsidRPr="006D4242">
        <w:rPr>
          <w:rFonts w:ascii="Calibri" w:eastAsia="Arial" w:hAnsi="Calibri" w:cs="Arial"/>
          <w:sz w:val="22"/>
          <w:szCs w:val="22"/>
          <w:lang w:val="en-CA" w:eastAsia="zh-CN" w:bidi="hi-IN"/>
        </w:rPr>
        <w:t xml:space="preserve">ase track to </w:t>
      </w:r>
      <w:r w:rsidRPr="006D4242">
        <w:rPr>
          <w:rFonts w:ascii="Calibri" w:eastAsia="Arial" w:hAnsi="Calibri" w:cs="Arial"/>
          <w:b/>
          <w:bCs/>
          <w:sz w:val="22"/>
          <w:szCs w:val="22"/>
          <w:lang w:val="en-CA" w:eastAsia="zh-CN" w:bidi="hi-IN"/>
        </w:rPr>
        <w:t>s</w:t>
      </w:r>
      <w:r w:rsidRPr="006D4242">
        <w:rPr>
          <w:rFonts w:ascii="Calibri" w:eastAsia="Arial" w:hAnsi="Calibri" w:cs="Arial"/>
          <w:sz w:val="22"/>
          <w:szCs w:val="22"/>
          <w:lang w:val="en-CA" w:eastAsia="zh-CN" w:bidi="hi-IN"/>
        </w:rPr>
        <w:t xml:space="preserve">patial track). It contains the parameter sets or SEI messages for one or more referenced spatial tracks. It shall not contain any coded-layer data units (e.g. ACL NAL units, VCL NAL units for video sub-bitstreams, BMC NAL units or DCL NAL units). V3C spatial base track uses V3CSpatialBaseSampleEntry which </w:t>
      </w:r>
      <w:proofErr w:type="gramStart"/>
      <w:r w:rsidRPr="006D4242">
        <w:rPr>
          <w:rFonts w:ascii="Calibri" w:eastAsia="Arial" w:hAnsi="Calibri" w:cs="Arial"/>
          <w:sz w:val="22"/>
          <w:szCs w:val="22"/>
          <w:lang w:val="en-CA" w:eastAsia="zh-CN" w:bidi="hi-IN"/>
        </w:rPr>
        <w:t xml:space="preserve">extends  </w:t>
      </w:r>
      <w:proofErr w:type="spellStart"/>
      <w:r w:rsidRPr="006D4242">
        <w:rPr>
          <w:rFonts w:ascii="Courier New" w:hAnsi="Courier New" w:cs="Courier New"/>
          <w:sz w:val="20"/>
          <w:szCs w:val="20"/>
          <w:lang w:eastAsia="zh-CN" w:bidi="hi-IN"/>
        </w:rPr>
        <w:t>VolumetricVisualSampleEntry</w:t>
      </w:r>
      <w:proofErr w:type="spellEnd"/>
      <w:proofErr w:type="gramEnd"/>
      <w:r w:rsidRPr="006D4242">
        <w:rPr>
          <w:rFonts w:ascii="Courier New" w:hAnsi="Courier New" w:cs="Courier New"/>
          <w:sz w:val="22"/>
          <w:szCs w:val="22"/>
          <w:lang w:eastAsia="zh-CN" w:bidi="hi-IN"/>
        </w:rPr>
        <w:t xml:space="preserve"> </w:t>
      </w:r>
      <w:r w:rsidRPr="006D4242">
        <w:rPr>
          <w:rFonts w:ascii="Calibri" w:hAnsi="Calibri" w:cs="Arial"/>
          <w:sz w:val="22"/>
          <w:lang w:val="en-CA" w:eastAsia="zh-CN" w:bidi="hi-IN"/>
        </w:rPr>
        <w:t xml:space="preserve">with a sample entry type of </w:t>
      </w:r>
      <w:r w:rsidRPr="006D4242">
        <w:rPr>
          <w:rFonts w:ascii="Courier New" w:hAnsi="Courier New" w:cs="Courier New"/>
          <w:sz w:val="20"/>
          <w:szCs w:val="20"/>
          <w:lang w:eastAsia="zh-CN" w:bidi="hi-IN"/>
        </w:rPr>
        <w:t>'</w:t>
      </w:r>
      <w:r w:rsidRPr="006D4242">
        <w:rPr>
          <w:rFonts w:ascii="Calibri" w:eastAsia="Arial" w:hAnsi="Calibri" w:cs="Arial"/>
          <w:sz w:val="22"/>
          <w:szCs w:val="22"/>
          <w:lang w:val="en-CA" w:eastAsia="zh-CN" w:bidi="hi-IN"/>
        </w:rPr>
        <w:t xml:space="preserve">v3b1’. </w:t>
      </w:r>
    </w:p>
    <w:p w14:paraId="69F864E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 xml:space="preserve"> </w:t>
      </w: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7.2.2.Y.1 V3C spatial base sample entry</w:t>
      </w:r>
    </w:p>
    <w:p w14:paraId="79450F25"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4F33B145" w14:textId="77777777" w:rsidTr="00CD6F15">
        <w:tc>
          <w:tcPr>
            <w:tcW w:w="2405" w:type="dxa"/>
          </w:tcPr>
          <w:p w14:paraId="6962F4FA"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lastRenderedPageBreak/>
              <w:t>Sample Entry Type:</w:t>
            </w:r>
          </w:p>
        </w:tc>
        <w:tc>
          <w:tcPr>
            <w:tcW w:w="6946" w:type="dxa"/>
          </w:tcPr>
          <w:p w14:paraId="145D02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'v3b1'</w:t>
            </w:r>
          </w:p>
        </w:tc>
      </w:tr>
      <w:tr w:rsidR="006D4242" w:rsidRPr="006D4242" w14:paraId="2BE2D791" w14:textId="77777777" w:rsidTr="00CD6F15">
        <w:tc>
          <w:tcPr>
            <w:tcW w:w="2405" w:type="dxa"/>
          </w:tcPr>
          <w:p w14:paraId="0D24867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4D46B036"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0DD4B020" w14:textId="77777777" w:rsidTr="00CD6F15">
        <w:tc>
          <w:tcPr>
            <w:tcW w:w="2405" w:type="dxa"/>
          </w:tcPr>
          <w:p w14:paraId="3874A83F"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6E67592B"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when spatial tracks are present</w:t>
            </w:r>
          </w:p>
        </w:tc>
      </w:tr>
      <w:tr w:rsidR="006D4242" w:rsidRPr="006D4242" w14:paraId="33400849" w14:textId="77777777" w:rsidTr="00CD6F15">
        <w:tc>
          <w:tcPr>
            <w:tcW w:w="2405" w:type="dxa"/>
          </w:tcPr>
          <w:p w14:paraId="3375658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39C41AAC"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Zero or more (in a file)</w:t>
            </w:r>
          </w:p>
        </w:tc>
      </w:tr>
    </w:tbl>
    <w:p w14:paraId="3A8A9D2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7.2.2.Y.1.2 Syntax</w:t>
      </w:r>
    </w:p>
    <w:p w14:paraId="72BBC9B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CSpatialBaseSampleEntry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('v3b1') {</w:t>
      </w:r>
    </w:p>
    <w:p w14:paraId="2935740D"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V3CConfigurationBox config; // v3cC with full decoder configurations</w:t>
      </w:r>
    </w:p>
    <w:p w14:paraId="02B1EE2B"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rPr>
        <w:t>V3CSpatialRegionCollectionBox regions; // optional</w:t>
      </w:r>
    </w:p>
    <w:p w14:paraId="7F0A9A1F"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54C78170"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p>
    <w:p w14:paraId="04BD7EEE"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7.2.2.Y.1.3 Semantics</w:t>
      </w:r>
    </w:p>
    <w:p w14:paraId="74BB30BF"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4C4A09BF"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V3CConfigurationBox</w:t>
      </w:r>
      <w:r w:rsidRPr="006D4242">
        <w:rPr>
          <w:rFonts w:ascii="Calibri" w:eastAsia="Arial" w:hAnsi="Calibri" w:cs="Arial"/>
          <w:sz w:val="22"/>
          <w:szCs w:val="22"/>
          <w:lang w:val="en-GB" w:eastAsia="zh-CN" w:bidi="hi-IN"/>
        </w:rPr>
        <w:t xml:space="preserve"> p</w:t>
      </w:r>
      <w:proofErr w:type="spellStart"/>
      <w:r w:rsidRPr="006D4242">
        <w:rPr>
          <w:rFonts w:ascii="Calibri" w:eastAsia="Arial" w:hAnsi="Calibri" w:cs="Arial"/>
          <w:sz w:val="22"/>
          <w:szCs w:val="22"/>
          <w:lang w:val="en-CA" w:eastAsia="zh-CN" w:bidi="hi-IN"/>
        </w:rPr>
        <w:t>roviding</w:t>
      </w:r>
      <w:proofErr w:type="spellEnd"/>
      <w:r w:rsidRPr="006D4242">
        <w:rPr>
          <w:rFonts w:ascii="Calibri" w:eastAsia="Arial" w:hAnsi="Calibri" w:cs="Arial"/>
          <w:sz w:val="22"/>
          <w:szCs w:val="22"/>
          <w:lang w:val="en-CA" w:eastAsia="zh-CN" w:bidi="hi-IN"/>
        </w:rPr>
        <w:t xml:space="preserve"> the exhaustive list of decoder configurations. </w:t>
      </w:r>
    </w:p>
    <w:p w14:paraId="4F64AFB0"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w:t>
      </w:r>
      <w:proofErr w:type="gramStart"/>
      <w:r w:rsidRPr="006D4242">
        <w:rPr>
          <w:rFonts w:ascii="Calibri" w:eastAsia="Arial" w:hAnsi="Calibri" w:cs="Arial"/>
          <w:sz w:val="22"/>
          <w:szCs w:val="22"/>
          <w:lang w:val="en-CA" w:eastAsia="zh-CN" w:bidi="hi-IN"/>
        </w:rPr>
        <w:t>describes</w:t>
      </w:r>
      <w:proofErr w:type="gramEnd"/>
      <w:r w:rsidRPr="006D4242">
        <w:rPr>
          <w:rFonts w:ascii="Calibri" w:eastAsia="Arial" w:hAnsi="Calibri" w:cs="Arial"/>
          <w:sz w:val="22"/>
          <w:szCs w:val="22"/>
          <w:lang w:val="en-CA" w:eastAsia="zh-CN" w:bidi="hi-IN"/>
        </w:rPr>
        <w:t xml:space="preserve"> the regions covered by the spatial tracks referenced from the spatial base track with this sample entry. When the number of regions declared in the </w:t>
      </w:r>
      <w:r w:rsidRPr="006D4242">
        <w:rPr>
          <w:rFonts w:ascii="Courier New" w:eastAsia="Calibri" w:hAnsi="Courier New" w:cs="Courier New"/>
          <w:sz w:val="18"/>
          <w:szCs w:val="18"/>
          <w:lang w:val="en-GB"/>
        </w:rPr>
        <w:t xml:space="preserve">V3CSpatialRegionCollectionBox </w:t>
      </w:r>
      <w:r w:rsidRPr="006D4242">
        <w:rPr>
          <w:rFonts w:ascii="Calibri" w:eastAsia="Arial" w:hAnsi="Calibri" w:cs="Arial"/>
          <w:sz w:val="22"/>
          <w:szCs w:val="22"/>
          <w:lang w:val="en-CA" w:eastAsia="zh-CN" w:bidi="hi-IN"/>
        </w:rPr>
        <w:t>is equal to 0, it means that spatial tracks correspond to one or more atlas tiles and not to an identified region.</w:t>
      </w:r>
    </w:p>
    <w:p w14:paraId="64B4E1D4" w14:textId="77777777" w:rsidR="006D4242" w:rsidRPr="006D4242" w:rsidRDefault="006D4242" w:rsidP="006D4242">
      <w:pPr>
        <w:suppressAutoHyphens/>
        <w:rPr>
          <w:rFonts w:ascii="Calibri" w:eastAsia="Arial" w:hAnsi="Calibri" w:cs="Arial"/>
          <w:sz w:val="22"/>
          <w:szCs w:val="22"/>
          <w:lang w:val="en-CA" w:eastAsia="zh-CN" w:bidi="hi-IN"/>
        </w:rPr>
      </w:pPr>
    </w:p>
    <w:p w14:paraId="0A487BA1"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7.2.2.Y.2 V3C spatial base track sync sample</w:t>
      </w:r>
    </w:p>
    <w:p w14:paraId="19BB7B66" w14:textId="77777777" w:rsidR="006D4242" w:rsidRPr="006D4242" w:rsidRDefault="006D4242" w:rsidP="006D4242">
      <w:pPr>
        <w:suppressAutoHyphens/>
        <w:ind w:left="288" w:hanging="288"/>
        <w:rPr>
          <w:rFonts w:ascii="Calibri" w:eastAsia="Arial" w:hAnsi="Calibri" w:cs="Arial"/>
          <w:sz w:val="22"/>
          <w:szCs w:val="22"/>
          <w:lang w:val="en-GB" w:eastAsia="zh-CN" w:bidi="hi-IN"/>
        </w:rPr>
      </w:pPr>
      <w:bookmarkStart w:id="68" w:name="_Hlk193468504"/>
      <w:r w:rsidRPr="006D4242">
        <w:rPr>
          <w:rFonts w:ascii="Calibri" w:eastAsia="Arial" w:hAnsi="Calibri" w:cs="Arial"/>
          <w:sz w:val="22"/>
          <w:szCs w:val="22"/>
          <w:lang w:val="en-GB" w:eastAsia="zh-CN" w:bidi="hi-IN"/>
        </w:rPr>
        <w:t>A sync sample in a V3C spatial base track is a sample that provides random access point for the spatial tracks it refe</w:t>
      </w:r>
      <w:bookmarkEnd w:id="68"/>
      <w:r w:rsidRPr="006D4242">
        <w:rPr>
          <w:rFonts w:ascii="Calibri" w:eastAsia="Arial" w:hAnsi="Calibri" w:cs="Arial"/>
          <w:sz w:val="22"/>
          <w:szCs w:val="22"/>
          <w:lang w:val="en-GB" w:eastAsia="zh-CN" w:bidi="hi-IN"/>
        </w:rPr>
        <w:t>rences.</w:t>
      </w:r>
    </w:p>
    <w:p w14:paraId="4879BC77" w14:textId="77777777" w:rsidR="006D4242" w:rsidRPr="006D4242" w:rsidRDefault="006D4242" w:rsidP="006D4242">
      <w:pPr>
        <w:suppressAutoHyphens/>
        <w:rPr>
          <w:rFonts w:ascii="Calibri" w:eastAsia="Arial" w:hAnsi="Calibri" w:cs="Arial"/>
          <w:sz w:val="22"/>
          <w:szCs w:val="22"/>
          <w:lang w:val="en-GB" w:eastAsia="zh-CN" w:bidi="hi-IN"/>
        </w:rPr>
      </w:pPr>
    </w:p>
    <w:p w14:paraId="013FF4DB"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 V3C spatial track</w:t>
      </w:r>
    </w:p>
    <w:p w14:paraId="0DA11DF3"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7.2.2.X.1 V3C spatial sample entry</w:t>
      </w:r>
    </w:p>
    <w:p w14:paraId="7906A314"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7.2.2.X.1.1 Definition</w:t>
      </w: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46"/>
      </w:tblGrid>
      <w:tr w:rsidR="006D4242" w:rsidRPr="006D4242" w14:paraId="6049B975" w14:textId="77777777" w:rsidTr="00CD6F15">
        <w:tc>
          <w:tcPr>
            <w:tcW w:w="2405" w:type="dxa"/>
          </w:tcPr>
          <w:p w14:paraId="0EAB3DA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Sample Entry Type:</w:t>
            </w:r>
          </w:p>
        </w:tc>
        <w:tc>
          <w:tcPr>
            <w:tcW w:w="6946" w:type="dxa"/>
          </w:tcPr>
          <w:p w14:paraId="5A67EF07"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ascii="Courier New" w:eastAsia="Calibri" w:hAnsi="Courier New" w:cs="Courier New"/>
                <w:lang w:val="en-GB" w:eastAsia="fr-FR"/>
              </w:rPr>
              <w:t>'vss1'</w:t>
            </w:r>
          </w:p>
        </w:tc>
      </w:tr>
      <w:tr w:rsidR="006D4242" w:rsidRPr="006D4242" w14:paraId="3784BAB8" w14:textId="77777777" w:rsidTr="00CD6F15">
        <w:tc>
          <w:tcPr>
            <w:tcW w:w="2405" w:type="dxa"/>
          </w:tcPr>
          <w:p w14:paraId="075C9626"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 xml:space="preserve">Container: </w:t>
            </w:r>
          </w:p>
        </w:tc>
        <w:tc>
          <w:tcPr>
            <w:tcW w:w="6946" w:type="dxa"/>
          </w:tcPr>
          <w:p w14:paraId="05F8DEB7" w14:textId="77777777" w:rsidR="006D4242" w:rsidRPr="006D4242" w:rsidRDefault="006D4242" w:rsidP="006D4242">
            <w:pPr>
              <w:autoSpaceDE w:val="0"/>
              <w:autoSpaceDN w:val="0"/>
              <w:adjustRightInd w:val="0"/>
              <w:spacing w:before="0" w:line="240" w:lineRule="atLeast"/>
              <w:jc w:val="left"/>
              <w:rPr>
                <w:rFonts w:eastAsia="맑은 고딕"/>
                <w:lang w:val="en-GB" w:eastAsia="fr-FR"/>
              </w:rPr>
            </w:pPr>
            <w:proofErr w:type="spellStart"/>
            <w:r w:rsidRPr="006D4242">
              <w:rPr>
                <w:rFonts w:ascii="Courier New" w:eastAsia="Calibri" w:hAnsi="Courier New" w:cs="Courier New"/>
                <w:lang w:val="en-GB" w:eastAsia="fr-FR"/>
              </w:rPr>
              <w:t>SampleDescriptionBox</w:t>
            </w:r>
            <w:proofErr w:type="spellEnd"/>
          </w:p>
        </w:tc>
      </w:tr>
      <w:tr w:rsidR="006D4242" w:rsidRPr="006D4242" w14:paraId="5CA4830B" w14:textId="77777777" w:rsidTr="00CD6F15">
        <w:tc>
          <w:tcPr>
            <w:tcW w:w="2405" w:type="dxa"/>
          </w:tcPr>
          <w:p w14:paraId="79FBED12"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Mandatory:</w:t>
            </w:r>
          </w:p>
        </w:tc>
        <w:tc>
          <w:tcPr>
            <w:tcW w:w="6946" w:type="dxa"/>
          </w:tcPr>
          <w:p w14:paraId="50C2CFA3"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Yes, in spatial tracks</w:t>
            </w:r>
          </w:p>
        </w:tc>
      </w:tr>
      <w:tr w:rsidR="006D4242" w:rsidRPr="006D4242" w14:paraId="720E2634" w14:textId="77777777" w:rsidTr="00CD6F15">
        <w:tc>
          <w:tcPr>
            <w:tcW w:w="2405" w:type="dxa"/>
          </w:tcPr>
          <w:p w14:paraId="2E442D3D"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Quantity:</w:t>
            </w:r>
          </w:p>
        </w:tc>
        <w:tc>
          <w:tcPr>
            <w:tcW w:w="6946" w:type="dxa"/>
          </w:tcPr>
          <w:p w14:paraId="08885AC0" w14:textId="77777777" w:rsidR="006D4242" w:rsidRPr="006D4242" w:rsidRDefault="006D4242" w:rsidP="006D4242">
            <w:pPr>
              <w:autoSpaceDE w:val="0"/>
              <w:autoSpaceDN w:val="0"/>
              <w:adjustRightInd w:val="0"/>
              <w:spacing w:before="0" w:line="240" w:lineRule="atLeast"/>
              <w:jc w:val="left"/>
              <w:rPr>
                <w:rFonts w:eastAsia="맑은 고딕"/>
                <w:sz w:val="22"/>
                <w:szCs w:val="24"/>
                <w:lang w:val="en-GB" w:eastAsia="fr-FR"/>
              </w:rPr>
            </w:pPr>
            <w:r w:rsidRPr="006D4242">
              <w:rPr>
                <w:rFonts w:eastAsia="맑은 고딕"/>
                <w:sz w:val="22"/>
                <w:szCs w:val="24"/>
                <w:lang w:val="en-GB" w:eastAsia="fr-FR"/>
              </w:rPr>
              <w:t>One or more</w:t>
            </w:r>
          </w:p>
        </w:tc>
      </w:tr>
    </w:tbl>
    <w:p w14:paraId="23DC8A69"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spatial track contains data units corresponding to one or more 3D regions that are independently decodable. A sample of a spatial track sample shall contain at least one V3C unit. </w:t>
      </w:r>
    </w:p>
    <w:p w14:paraId="5EB698D0"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The parent spatial base track is indicated by a track reference of type 'v3bs' from the spatial base track to the spatial track. </w:t>
      </w:r>
    </w:p>
    <w:p w14:paraId="1E114605" w14:textId="77777777" w:rsidR="006D4242" w:rsidRPr="006D4242" w:rsidRDefault="006D4242" w:rsidP="006D4242">
      <w:pPr>
        <w:suppressAutoHyphens/>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For V-DMC, V-PCC and MIV, the following statements shall be verified:</w:t>
      </w:r>
    </w:p>
    <w:p w14:paraId="17B7FB38"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each sample shall comprise at least one atlas V3C unit;</w:t>
      </w:r>
    </w:p>
    <w:p w14:paraId="082D5F2D" w14:textId="77777777" w:rsidR="006D4242" w:rsidRPr="006D4242" w:rsidRDefault="006D4242" w:rsidP="006D4242">
      <w:pPr>
        <w:numPr>
          <w:ilvl w:val="0"/>
          <w:numId w:val="28"/>
        </w:numPr>
        <w:suppressAutoHyphens/>
        <w:spacing w:before="0" w:after="0"/>
        <w:jc w:val="left"/>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all the data units of a spatial track belong to a same set of atlas tiles. The set of atlas tiles may be described in the sample entry of the spatial track. </w:t>
      </w:r>
    </w:p>
    <w:p w14:paraId="4FA8EDEE" w14:textId="77777777" w:rsidR="006D4242" w:rsidRPr="006D4242" w:rsidRDefault="006D4242" w:rsidP="006D4242">
      <w:pPr>
        <w:suppressAutoHyphens/>
        <w:ind w:left="288" w:hanging="288"/>
        <w:rPr>
          <w:rFonts w:ascii="Calibri" w:eastAsia="Arial" w:hAnsi="Calibri" w:cs="Arial"/>
          <w:sz w:val="22"/>
          <w:szCs w:val="22"/>
          <w:lang w:val="en-GB" w:eastAsia="zh-CN" w:bidi="hi-IN"/>
        </w:rPr>
      </w:pPr>
    </w:p>
    <w:p w14:paraId="1EBCA039"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lastRenderedPageBreak/>
        <w:t>7.2.2.X.1.2 Syntax</w:t>
      </w:r>
    </w:p>
    <w:p w14:paraId="455B7F9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aligned class V3</w:t>
      </w:r>
      <w:proofErr w:type="gramStart"/>
      <w:r w:rsidRPr="006D4242">
        <w:rPr>
          <w:rFonts w:ascii="Courier New" w:eastAsia="Calibri" w:hAnsi="Courier New" w:cs="Courier New"/>
          <w:sz w:val="18"/>
          <w:szCs w:val="18"/>
        </w:rPr>
        <w:t>CSpatialSampleEntry  extends</w:t>
      </w:r>
      <w:proofErr w:type="gramEnd"/>
      <w:r w:rsidRPr="006D4242">
        <w:rPr>
          <w:rFonts w:ascii="Courier New" w:eastAsia="Calibri" w:hAnsi="Courier New" w:cs="Courier New"/>
          <w:sz w:val="18"/>
          <w:szCs w:val="18"/>
        </w:rPr>
        <w:t xml:space="preserve"> </w:t>
      </w:r>
      <w:proofErr w:type="spellStart"/>
      <w:r w:rsidRPr="006D4242">
        <w:rPr>
          <w:rFonts w:ascii="Courier New" w:eastAsia="Calibri" w:hAnsi="Courier New" w:cs="Courier New"/>
          <w:sz w:val="18"/>
          <w:szCs w:val="18"/>
        </w:rPr>
        <w:t>VolumetricVisualSampleEntry</w:t>
      </w:r>
      <w:proofErr w:type="spellEnd"/>
      <w:r w:rsidRPr="006D4242">
        <w:rPr>
          <w:rFonts w:ascii="Courier New" w:eastAsia="Calibri" w:hAnsi="Courier New" w:cs="Courier New"/>
          <w:sz w:val="18"/>
          <w:szCs w:val="18"/>
        </w:rPr>
        <w:t>('vss1') {</w:t>
      </w:r>
    </w:p>
    <w:p w14:paraId="623B0911"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V3CSpatialConfigurationBox config; // optional</w:t>
      </w:r>
    </w:p>
    <w:p w14:paraId="0DD7AE0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263B84F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class V3CSpatialConfigurationBox extends </w:t>
      </w:r>
      <w:proofErr w:type="spellStart"/>
      <w:proofErr w:type="gramStart"/>
      <w:r w:rsidRPr="006D4242">
        <w:rPr>
          <w:rFonts w:ascii="Courier New" w:eastAsia="Calibri" w:hAnsi="Courier New" w:cs="Courier New"/>
          <w:sz w:val="18"/>
          <w:szCs w:val="18"/>
        </w:rPr>
        <w:t>FullBox</w:t>
      </w:r>
      <w:proofErr w:type="spellEnd"/>
      <w:r w:rsidRPr="006D4242">
        <w:rPr>
          <w:rFonts w:ascii="Courier New" w:eastAsia="Calibri" w:hAnsi="Courier New" w:cs="Courier New"/>
          <w:sz w:val="18"/>
          <w:szCs w:val="18"/>
        </w:rPr>
        <w:t>(</w:t>
      </w:r>
      <w:proofErr w:type="gramEnd"/>
      <w:r w:rsidRPr="006D4242">
        <w:rPr>
          <w:rFonts w:ascii="Courier New" w:eastAsia="Calibri" w:hAnsi="Courier New" w:cs="Courier New"/>
          <w:sz w:val="18"/>
          <w:szCs w:val="18"/>
        </w:rPr>
        <w:t>'</w:t>
      </w:r>
      <w:proofErr w:type="spellStart"/>
      <w:r w:rsidRPr="006D4242">
        <w:rPr>
          <w:rFonts w:ascii="Courier New" w:eastAsia="Calibri" w:hAnsi="Courier New" w:cs="Courier New"/>
          <w:sz w:val="18"/>
          <w:szCs w:val="18"/>
        </w:rPr>
        <w:t>vssC</w:t>
      </w:r>
      <w:proofErr w:type="spellEnd"/>
      <w:r w:rsidRPr="006D4242">
        <w:rPr>
          <w:rFonts w:ascii="Courier New" w:eastAsia="Calibri" w:hAnsi="Courier New" w:cs="Courier New"/>
          <w:sz w:val="18"/>
          <w:szCs w:val="18"/>
        </w:rPr>
        <w:t>', version = 0, 0) {</w:t>
      </w:r>
    </w:p>
    <w:p w14:paraId="546852A4"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 xml:space="preserve">  V3CSpatialRegionCollectionBox </w:t>
      </w:r>
      <w:proofErr w:type="gramStart"/>
      <w:r w:rsidRPr="006D4242">
        <w:rPr>
          <w:rFonts w:ascii="Courier New" w:eastAsia="Calibri" w:hAnsi="Courier New" w:cs="Courier New"/>
          <w:sz w:val="18"/>
          <w:szCs w:val="18"/>
        </w:rPr>
        <w:t>regions;  /</w:t>
      </w:r>
      <w:proofErr w:type="gramEnd"/>
      <w:r w:rsidRPr="006D4242">
        <w:rPr>
          <w:rFonts w:ascii="Courier New" w:eastAsia="Calibri" w:hAnsi="Courier New" w:cs="Courier New"/>
          <w:sz w:val="18"/>
          <w:szCs w:val="18"/>
        </w:rPr>
        <w:t>/ optional</w:t>
      </w:r>
    </w:p>
    <w:p w14:paraId="41373AC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eastAsia="Calibri" w:hAnsi="Courier New" w:cs="Courier New"/>
          <w:sz w:val="18"/>
          <w:szCs w:val="18"/>
        </w:rPr>
      </w:pPr>
      <w:r w:rsidRPr="006D4242">
        <w:rPr>
          <w:rFonts w:ascii="Courier New" w:eastAsia="Calibri" w:hAnsi="Courier New" w:cs="Courier New"/>
          <w:sz w:val="18"/>
          <w:szCs w:val="18"/>
        </w:rPr>
        <w:t>}</w:t>
      </w:r>
    </w:p>
    <w:p w14:paraId="7ED72FB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sz w:val="22"/>
          <w:szCs w:val="22"/>
          <w:lang w:val="en-CA" w:eastAsia="zh-CN" w:bidi="hi-IN"/>
        </w:rPr>
        <w:t>7.2.2.X.1.3 Semantics</w:t>
      </w:r>
    </w:p>
    <w:p w14:paraId="204EABF8" w14:textId="77777777" w:rsidR="006D4242" w:rsidRPr="006D4242" w:rsidRDefault="006D4242" w:rsidP="006D4242">
      <w:pPr>
        <w:suppressAutoHyphens/>
        <w:rPr>
          <w:rFonts w:ascii="Calibri" w:eastAsia="Arial" w:hAnsi="Calibri" w:cs="Arial"/>
          <w:sz w:val="22"/>
          <w:szCs w:val="22"/>
          <w:lang w:val="en-CA" w:eastAsia="zh-CN" w:bidi="hi-IN"/>
        </w:rPr>
      </w:pPr>
      <w:proofErr w:type="spellStart"/>
      <w:r w:rsidRPr="006D4242">
        <w:rPr>
          <w:rFonts w:ascii="Courier New" w:eastAsia="Calibri" w:hAnsi="Courier New" w:cs="Courier New"/>
          <w:sz w:val="18"/>
          <w:szCs w:val="18"/>
          <w:lang w:val="en-GB"/>
        </w:rPr>
        <w:t>compressorname</w:t>
      </w:r>
      <w:proofErr w:type="spellEnd"/>
      <w:r w:rsidRPr="006D4242">
        <w:rPr>
          <w:rFonts w:ascii="Calibri" w:eastAsia="Arial" w:hAnsi="Calibri" w:cs="Arial"/>
          <w:sz w:val="22"/>
          <w:szCs w:val="22"/>
          <w:lang w:val="en-CA" w:eastAsia="zh-CN" w:bidi="hi-IN"/>
        </w:rPr>
        <w:t xml:space="preserve"> in the base class </w:t>
      </w:r>
      <w:proofErr w:type="spellStart"/>
      <w:r w:rsidRPr="006D4242">
        <w:rPr>
          <w:rFonts w:ascii="Calibri" w:eastAsia="Arial" w:hAnsi="Calibri" w:cs="Arial"/>
          <w:sz w:val="22"/>
          <w:szCs w:val="22"/>
          <w:lang w:val="en-CA" w:eastAsia="zh-CN" w:bidi="hi-IN"/>
        </w:rPr>
        <w:t>VolumetricVisualSampleEntry</w:t>
      </w:r>
      <w:proofErr w:type="spellEnd"/>
      <w:r w:rsidRPr="006D4242">
        <w:rPr>
          <w:rFonts w:ascii="Calibri" w:eastAsia="Arial" w:hAnsi="Calibri" w:cs="Arial"/>
          <w:sz w:val="22"/>
          <w:szCs w:val="22"/>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52801F8"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config</w:t>
      </w:r>
      <w:r w:rsidRPr="006D4242">
        <w:rPr>
          <w:rFonts w:ascii="Calibri" w:eastAsia="Arial" w:hAnsi="Calibri" w:cs="Arial"/>
          <w:sz w:val="22"/>
          <w:szCs w:val="22"/>
          <w:lang w:val="en-CA" w:eastAsia="zh-CN" w:bidi="hi-IN"/>
        </w:rPr>
        <w:t xml:space="preserve"> contains a single instance of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When present, it contains at least a </w:t>
      </w:r>
      <w:r w:rsidRPr="006D4242">
        <w:rPr>
          <w:rFonts w:ascii="Courier New" w:eastAsia="Calibri" w:hAnsi="Courier New" w:cs="Courier New"/>
          <w:sz w:val="18"/>
          <w:szCs w:val="18"/>
          <w:lang w:val="en-GB"/>
        </w:rPr>
        <w:t>V3CSpatialConfigurationBox</w:t>
      </w:r>
      <w:r w:rsidRPr="006D4242">
        <w:rPr>
          <w:rFonts w:ascii="Calibri" w:eastAsia="Arial" w:hAnsi="Calibri" w:cs="Arial"/>
          <w:sz w:val="22"/>
          <w:szCs w:val="22"/>
          <w:lang w:val="en-CA" w:eastAsia="zh-CN" w:bidi="hi-IN"/>
        </w:rPr>
        <w:t xml:space="preserve"> that describes the set of atlas tiles contained in the spatial track, for example as a </w:t>
      </w:r>
      <w:r w:rsidRPr="006D4242">
        <w:rPr>
          <w:rFonts w:ascii="Courier New" w:eastAsia="Calibri" w:hAnsi="Courier New" w:cs="Courier New"/>
          <w:sz w:val="18"/>
          <w:szCs w:val="18"/>
          <w:lang w:val="en-GB"/>
        </w:rPr>
        <w:t>V3CSpatialRegionCollectionBox</w:t>
      </w:r>
      <w:r w:rsidRPr="006D4242">
        <w:rPr>
          <w:rFonts w:ascii="Calibri" w:eastAsia="Arial" w:hAnsi="Calibri" w:cs="Arial"/>
          <w:sz w:val="22"/>
          <w:szCs w:val="22"/>
          <w:lang w:val="en-CA" w:eastAsia="zh-CN" w:bidi="hi-IN"/>
        </w:rPr>
        <w:t xml:space="preserve">. </w:t>
      </w:r>
    </w:p>
    <w:p w14:paraId="6AE03566"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ourier New" w:eastAsia="Calibri" w:hAnsi="Courier New" w:cs="Courier New"/>
          <w:sz w:val="18"/>
          <w:szCs w:val="18"/>
          <w:lang w:val="en-GB"/>
        </w:rPr>
        <w:t>regions</w:t>
      </w:r>
      <w:r w:rsidRPr="006D4242">
        <w:rPr>
          <w:rFonts w:ascii="Calibri" w:eastAsia="Arial" w:hAnsi="Calibri" w:cs="Arial"/>
          <w:sz w:val="22"/>
          <w:szCs w:val="22"/>
          <w:lang w:val="en-CA" w:eastAsia="zh-CN" w:bidi="hi-IN"/>
        </w:rPr>
        <w:t xml:space="preserve"> describe the regions covered by the spatial track. These regions shall be a subset of the regions declared in a V3CSpatialRegionCollectionBox in the parent spatial base track.</w:t>
      </w:r>
    </w:p>
    <w:p w14:paraId="366D6DA3" w14:textId="77777777" w:rsidR="006D4242" w:rsidRPr="006D4242" w:rsidRDefault="006D4242" w:rsidP="006D4242">
      <w:pPr>
        <w:suppressAutoHyphens/>
        <w:rPr>
          <w:rFonts w:ascii="Calibri" w:eastAsia="Arial" w:hAnsi="Calibri" w:cs="Arial"/>
          <w:sz w:val="22"/>
          <w:szCs w:val="22"/>
          <w:lang w:val="en-CA" w:eastAsia="zh-CN" w:bidi="hi-IN"/>
        </w:rPr>
      </w:pPr>
    </w:p>
    <w:p w14:paraId="1F13C921" w14:textId="77777777" w:rsidR="006D4242" w:rsidRPr="006D4242" w:rsidRDefault="006D4242" w:rsidP="006D4242">
      <w:pPr>
        <w:suppressAutoHyphens/>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7.2.2.X.2 V3C spatial track sample format</w:t>
      </w:r>
    </w:p>
    <w:p w14:paraId="5517B255"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7.2.2.X.2.1 Definition</w:t>
      </w:r>
    </w:p>
    <w:p w14:paraId="09213B54"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7.2.2.X.2.2 Syntax</w:t>
      </w:r>
    </w:p>
    <w:p w14:paraId="5AEDADD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proofErr w:type="gramStart"/>
      <w:r w:rsidRPr="006D4242">
        <w:rPr>
          <w:rFonts w:ascii="Courier New" w:eastAsia="Calibri" w:hAnsi="Courier New" w:cs="Courier New"/>
          <w:sz w:val="18"/>
          <w:szCs w:val="18"/>
          <w:lang w:eastAsia="fr-FR"/>
        </w:rPr>
        <w:t>aligned(</w:t>
      </w:r>
      <w:proofErr w:type="gramEnd"/>
      <w:r w:rsidRPr="006D4242">
        <w:rPr>
          <w:rFonts w:ascii="Courier New" w:eastAsia="Calibri" w:hAnsi="Courier New" w:cs="Courier New"/>
          <w:sz w:val="18"/>
          <w:szCs w:val="18"/>
          <w:lang w:eastAsia="fr-FR"/>
        </w:rPr>
        <w:t>8) class V3CSpatialSample {</w:t>
      </w:r>
    </w:p>
    <w:p w14:paraId="6B326D3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 </w:t>
      </w:r>
      <w:proofErr w:type="spellStart"/>
      <w:r w:rsidRPr="006D4242">
        <w:rPr>
          <w:rFonts w:ascii="Courier New" w:eastAsia="Calibri" w:hAnsi="Courier New" w:cs="Courier New"/>
          <w:sz w:val="18"/>
          <w:szCs w:val="18"/>
          <w:lang w:eastAsia="fr-FR"/>
        </w:rPr>
        <w:t>sample_size</w:t>
      </w:r>
      <w:proofErr w:type="spellEnd"/>
      <w:r w:rsidRPr="006D4242">
        <w:rPr>
          <w:rFonts w:ascii="Courier New" w:eastAsia="Calibri" w:hAnsi="Courier New" w:cs="Courier New"/>
          <w:sz w:val="18"/>
          <w:szCs w:val="18"/>
          <w:lang w:eastAsia="fr-FR"/>
        </w:rPr>
        <w:t xml:space="preserve"> size of sample from </w:t>
      </w:r>
      <w:proofErr w:type="spellStart"/>
      <w:r w:rsidRPr="006D4242">
        <w:rPr>
          <w:rFonts w:ascii="Courier New" w:eastAsia="Calibri" w:hAnsi="Courier New" w:cs="Courier New"/>
          <w:sz w:val="18"/>
          <w:szCs w:val="18"/>
          <w:lang w:eastAsia="fr-FR"/>
        </w:rPr>
        <w:t>SampleSizeBox</w:t>
      </w:r>
      <w:proofErr w:type="spellEnd"/>
    </w:p>
    <w:p w14:paraId="0894B09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for (int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=0;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&lt; </w:t>
      </w:r>
      <w:proofErr w:type="spellStart"/>
      <w:r w:rsidRPr="006D4242">
        <w:rPr>
          <w:rFonts w:ascii="Courier New" w:eastAsia="Calibri" w:hAnsi="Courier New" w:cs="Courier New"/>
          <w:sz w:val="18"/>
          <w:szCs w:val="18"/>
          <w:lang w:eastAsia="fr-FR"/>
        </w:rPr>
        <w:t>sample_size</w:t>
      </w:r>
      <w:proofErr w:type="spellEnd"/>
      <w:proofErr w:type="gramStart"/>
      <w:r w:rsidRPr="006D4242">
        <w:rPr>
          <w:rFonts w:ascii="Courier New" w:eastAsia="Calibri" w:hAnsi="Courier New" w:cs="Courier New"/>
          <w:sz w:val="18"/>
          <w:szCs w:val="18"/>
          <w:lang w:eastAsia="fr-FR"/>
        </w:rPr>
        <w:t>; )</w:t>
      </w:r>
      <w:proofErr w:type="gramEnd"/>
      <w:r w:rsidRPr="006D4242">
        <w:rPr>
          <w:rFonts w:ascii="Courier New" w:eastAsia="Calibri" w:hAnsi="Courier New" w:cs="Courier New"/>
          <w:sz w:val="18"/>
          <w:szCs w:val="18"/>
          <w:lang w:eastAsia="fr-FR"/>
        </w:rPr>
        <w:t xml:space="preserve"> {</w:t>
      </w:r>
    </w:p>
    <w:p w14:paraId="4B479A59"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r w:rsidRPr="006D4242">
        <w:rPr>
          <w:rFonts w:ascii="Courier New" w:eastAsia="Calibri" w:hAnsi="Courier New" w:cs="Courier New"/>
          <w:sz w:val="18"/>
          <w:szCs w:val="18"/>
          <w:lang w:val="en-GB" w:eastAsia="fr-FR"/>
        </w:rPr>
        <w:t xml:space="preserve">unsigned </w:t>
      </w:r>
      <w:proofErr w:type="gramStart"/>
      <w:r w:rsidRPr="006D4242">
        <w:rPr>
          <w:rFonts w:ascii="Courier New" w:eastAsia="Calibri" w:hAnsi="Courier New" w:cs="Courier New"/>
          <w:sz w:val="18"/>
          <w:szCs w:val="18"/>
          <w:lang w:val="en-GB" w:eastAsia="fr-FR"/>
        </w:rPr>
        <w:t>int(</w:t>
      </w:r>
      <w:proofErr w:type="gramEnd"/>
      <w:r w:rsidRPr="006D4242">
        <w:rPr>
          <w:rFonts w:ascii="Courier New" w:eastAsia="Calibri" w:hAnsi="Courier New" w:cs="Courier New"/>
          <w:sz w:val="18"/>
          <w:szCs w:val="18"/>
          <w:lang w:val="en-GB" w:eastAsia="fr-FR"/>
        </w:rPr>
        <w:t>v3c_config.unit_size_precision_bytes_minus1 + 1)*8) v3c_unit_size;</w:t>
      </w:r>
    </w:p>
    <w:p w14:paraId="14F92E16"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gramStart"/>
      <w:r w:rsidRPr="006D4242">
        <w:rPr>
          <w:rFonts w:ascii="Courier New" w:eastAsia="Calibri" w:hAnsi="Courier New" w:cs="Courier New"/>
          <w:sz w:val="18"/>
          <w:szCs w:val="18"/>
          <w:lang w:val="en-GB" w:eastAsia="fr-FR"/>
        </w:rPr>
        <w:t>bit(</w:t>
      </w:r>
      <w:proofErr w:type="gramEnd"/>
      <w:r w:rsidRPr="006D4242">
        <w:rPr>
          <w:rFonts w:ascii="Courier New" w:eastAsia="Calibri" w:hAnsi="Courier New" w:cs="Courier New"/>
          <w:sz w:val="18"/>
          <w:szCs w:val="18"/>
          <w:lang w:val="en-GB" w:eastAsia="fr-FR"/>
        </w:rPr>
        <w:t xml:space="preserve">8) ss_v3c_unit[v3c_unit_size]; </w:t>
      </w:r>
    </w:p>
    <w:p w14:paraId="3669CF18"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roofErr w:type="spellStart"/>
      <w:r w:rsidRPr="006D4242">
        <w:rPr>
          <w:rFonts w:ascii="Courier New" w:eastAsia="Calibri" w:hAnsi="Courier New" w:cs="Courier New"/>
          <w:sz w:val="18"/>
          <w:szCs w:val="18"/>
          <w:lang w:eastAsia="fr-FR"/>
        </w:rPr>
        <w:t>i</w:t>
      </w:r>
      <w:proofErr w:type="spellEnd"/>
      <w:r w:rsidRPr="006D4242">
        <w:rPr>
          <w:rFonts w:ascii="Courier New" w:eastAsia="Calibri" w:hAnsi="Courier New" w:cs="Courier New"/>
          <w:sz w:val="18"/>
          <w:szCs w:val="18"/>
          <w:lang w:eastAsia="fr-FR"/>
        </w:rPr>
        <w:t xml:space="preserve"> += </w:t>
      </w:r>
      <w:r w:rsidRPr="006D4242">
        <w:rPr>
          <w:rFonts w:ascii="Courier New" w:eastAsia="Calibri" w:hAnsi="Courier New" w:cs="Courier New"/>
          <w:sz w:val="18"/>
          <w:szCs w:val="18"/>
          <w:lang w:val="en-GB" w:eastAsia="fr-FR"/>
        </w:rPr>
        <w:t xml:space="preserve">v3c_unit_size </w:t>
      </w:r>
      <w:r w:rsidRPr="006D4242">
        <w:rPr>
          <w:rFonts w:ascii="Courier New" w:eastAsia="Calibri" w:hAnsi="Courier New" w:cs="Courier New"/>
          <w:sz w:val="18"/>
          <w:szCs w:val="18"/>
          <w:lang w:eastAsia="fr-FR"/>
        </w:rPr>
        <w:t>+ v3c_</w:t>
      </w:r>
      <w:proofErr w:type="gramStart"/>
      <w:r w:rsidRPr="006D4242">
        <w:rPr>
          <w:rFonts w:ascii="Courier New" w:eastAsia="Calibri" w:hAnsi="Courier New" w:cs="Courier New"/>
          <w:sz w:val="18"/>
          <w:szCs w:val="18"/>
          <w:lang w:eastAsia="fr-FR"/>
        </w:rPr>
        <w:t>config</w:t>
      </w:r>
      <w:r w:rsidRPr="006D4242">
        <w:rPr>
          <w:rFonts w:ascii="Courier New" w:hAnsi="Courier New" w:cs="Courier New"/>
          <w:sz w:val="18"/>
          <w:szCs w:val="18"/>
          <w:lang w:eastAsia="fr-FR"/>
        </w:rPr>
        <w:t>.unit</w:t>
      </w:r>
      <w:proofErr w:type="gramEnd"/>
      <w:r w:rsidRPr="006D4242">
        <w:rPr>
          <w:rFonts w:ascii="Courier New" w:hAnsi="Courier New" w:cs="Courier New"/>
          <w:sz w:val="18"/>
          <w:szCs w:val="18"/>
          <w:lang w:eastAsia="fr-FR"/>
        </w:rPr>
        <w:t>_size_precision_bytes_minus1 + 1;</w:t>
      </w:r>
    </w:p>
    <w:p w14:paraId="143AA20A"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 xml:space="preserve">   }</w:t>
      </w:r>
    </w:p>
    <w:p w14:paraId="286716B3" w14:textId="77777777" w:rsidR="006D4242" w:rsidRPr="006D4242" w:rsidRDefault="006D4242" w:rsidP="006D4242">
      <w:pPr>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utoSpaceDE w:val="0"/>
        <w:autoSpaceDN w:val="0"/>
        <w:adjustRightInd w:val="0"/>
        <w:spacing w:before="0" w:after="0" w:line="240" w:lineRule="atLeast"/>
        <w:jc w:val="left"/>
        <w:rPr>
          <w:rFonts w:ascii="Courier New" w:hAnsi="Courier New" w:cs="Courier New"/>
          <w:sz w:val="18"/>
          <w:szCs w:val="18"/>
          <w:lang w:val="en-GB" w:eastAsia="fr-FR"/>
        </w:rPr>
      </w:pPr>
      <w:r w:rsidRPr="006D4242">
        <w:rPr>
          <w:rFonts w:ascii="Courier New" w:eastAsia="Calibri" w:hAnsi="Courier New" w:cs="Courier New"/>
          <w:sz w:val="18"/>
          <w:szCs w:val="18"/>
          <w:lang w:eastAsia="fr-FR"/>
        </w:rPr>
        <w:t>}</w:t>
      </w:r>
    </w:p>
    <w:p w14:paraId="15DEAC4B" w14:textId="77777777" w:rsidR="006D4242" w:rsidRPr="006D4242" w:rsidRDefault="006D4242" w:rsidP="006D4242">
      <w:pPr>
        <w:suppressAutoHyphens/>
        <w:rPr>
          <w:rFonts w:ascii="Calibri" w:eastAsia="Arial" w:hAnsi="Calibri" w:cs="Arial"/>
          <w:sz w:val="22"/>
          <w:szCs w:val="22"/>
          <w:lang w:eastAsia="zh-CN" w:bidi="hi-IN"/>
        </w:rPr>
      </w:pPr>
      <w:r w:rsidRPr="006D4242">
        <w:rPr>
          <w:rFonts w:ascii="Calibri" w:eastAsia="Arial" w:hAnsi="Calibri" w:cs="Arial"/>
          <w:sz w:val="22"/>
          <w:szCs w:val="22"/>
          <w:lang w:eastAsia="zh-CN" w:bidi="hi-IN"/>
        </w:rPr>
        <w:t>7.2.2.X.2.3 Semantics</w:t>
      </w:r>
    </w:p>
    <w:p w14:paraId="1A8475DE"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line="240" w:lineRule="atLeast"/>
        <w:ind w:left="403" w:hanging="403"/>
        <w:rPr>
          <w:rFonts w:ascii="Cambria" w:hAnsi="Cambria"/>
          <w:sz w:val="22"/>
          <w:lang w:val="en-GB"/>
        </w:rPr>
      </w:pPr>
      <w:r w:rsidRPr="006D4242">
        <w:rPr>
          <w:rFonts w:ascii="Courier New" w:eastAsia="Calibri" w:hAnsi="Courier New" w:cs="Courier New"/>
          <w:sz w:val="20"/>
          <w:szCs w:val="20"/>
        </w:rPr>
        <w:t>v3c_unit_size</w:t>
      </w:r>
      <w:r w:rsidRPr="006D4242">
        <w:rPr>
          <w:rFonts w:ascii="Cambria" w:hAnsi="Cambria"/>
          <w:sz w:val="22"/>
          <w:lang w:val="en-GB"/>
        </w:rPr>
        <w:t xml:space="preserve"> specifies the size, in bytes, of the </w:t>
      </w: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array. The size is equivalent to the sample stream v3c unit size </w:t>
      </w:r>
      <w:r w:rsidRPr="006D4242">
        <w:rPr>
          <w:rFonts w:ascii="Courier New" w:hAnsi="Courier New" w:cs="Courier New"/>
          <w:sz w:val="20"/>
          <w:szCs w:val="20"/>
        </w:rPr>
        <w:t>ssvu_v3c_unit_size</w:t>
      </w:r>
      <w:r w:rsidRPr="006D4242">
        <w:rPr>
          <w:rFonts w:ascii="Cambria" w:hAnsi="Cambria"/>
          <w:sz w:val="22"/>
          <w:lang w:val="en-GB"/>
        </w:rPr>
        <w:t xml:space="preserve"> as defined in ISO/IEC 23090-5, Annex C.</w:t>
      </w:r>
    </w:p>
    <w:p w14:paraId="66AA7719"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403" w:hanging="403"/>
        <w:rPr>
          <w:rFonts w:ascii="Cambria" w:hAnsi="Cambria"/>
          <w:sz w:val="22"/>
          <w:lang w:val="en-GB"/>
        </w:rPr>
      </w:pPr>
      <w:r w:rsidRPr="006D4242">
        <w:rPr>
          <w:rFonts w:ascii="Courier New" w:eastAsia="Calibri" w:hAnsi="Courier New" w:cs="Courier New"/>
          <w:sz w:val="20"/>
          <w:szCs w:val="20"/>
        </w:rPr>
        <w:t>ss_v3c_unit</w:t>
      </w:r>
      <w:r w:rsidRPr="006D4242">
        <w:rPr>
          <w:rFonts w:ascii="Courier New" w:eastAsia="Calibri" w:hAnsi="Courier New" w:cs="Courier New"/>
          <w:sz w:val="22"/>
          <w:szCs w:val="22"/>
        </w:rPr>
        <w:t xml:space="preserve"> </w:t>
      </w:r>
      <w:r w:rsidRPr="006D4242">
        <w:rPr>
          <w:rFonts w:ascii="Cambria" w:hAnsi="Cambria"/>
          <w:sz w:val="22"/>
          <w:lang w:val="en-GB"/>
        </w:rPr>
        <w:t xml:space="preserve">contains a single V3C unit in V3C unit sample stream format as defined in ISO/IEC 23090-5:2021 in Annex C. </w:t>
      </w:r>
    </w:p>
    <w:p w14:paraId="34A7F5CA" w14:textId="77777777" w:rsidR="006D4242" w:rsidRPr="006D4242" w:rsidRDefault="006D4242" w:rsidP="006D4242">
      <w:pPr>
        <w:suppressAutoHyphens/>
        <w:rPr>
          <w:rFonts w:ascii="Calibri" w:eastAsia="Arial" w:hAnsi="Calibri" w:cs="Arial"/>
          <w:sz w:val="22"/>
          <w:szCs w:val="22"/>
          <w:lang w:val="en-GB" w:eastAsia="zh-CN" w:bidi="hi-IN"/>
        </w:rPr>
      </w:pPr>
    </w:p>
    <w:p w14:paraId="2A8D1BF4" w14:textId="77777777" w:rsidR="006D4242" w:rsidRPr="006D4242" w:rsidRDefault="006D4242" w:rsidP="006D4242">
      <w:pPr>
        <w:suppressAutoHyphens/>
        <w:ind w:left="288" w:hanging="288"/>
        <w:rPr>
          <w:rFonts w:ascii="Calibri" w:eastAsia="Arial" w:hAnsi="Calibri" w:cs="Arial"/>
          <w:sz w:val="22"/>
          <w:szCs w:val="22"/>
          <w:lang w:val="en-CA" w:eastAsia="zh-CN" w:bidi="hi-IN"/>
        </w:rPr>
      </w:pPr>
      <w:bookmarkStart w:id="69" w:name="_Ref184912719"/>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7.2.2.X.3 V3C spatial track sync sample</w:t>
      </w:r>
      <w:bookmarkEnd w:id="69"/>
    </w:p>
    <w:p w14:paraId="027623C1" w14:textId="77777777" w:rsidR="006D4242" w:rsidRPr="006D4242" w:rsidRDefault="006D4242" w:rsidP="006D4242">
      <w:pPr>
        <w:suppressAutoHyphens/>
        <w:ind w:left="288" w:hanging="288"/>
        <w:rPr>
          <w:rFonts w:ascii="Calibri" w:eastAsia="Arial" w:hAnsi="Calibri" w:cs="Arial"/>
          <w:sz w:val="22"/>
          <w:szCs w:val="22"/>
          <w:lang w:val="en-GB" w:eastAsia="zh-CN" w:bidi="hi-IN"/>
        </w:rPr>
      </w:pPr>
      <w:r w:rsidRPr="006D4242">
        <w:rPr>
          <w:rFonts w:ascii="Calibri" w:eastAsia="Arial" w:hAnsi="Calibri" w:cs="Arial"/>
          <w:sz w:val="22"/>
          <w:szCs w:val="22"/>
          <w:lang w:val="en-GB" w:eastAsia="zh-CN" w:bidi="hi-IN"/>
        </w:rPr>
        <w:t xml:space="preserve">A sync sample in a V3C spatial track is a sample for which all sub-bitstream composition units are sub-bitstream IRAP composition units as defined in ISO/IEC 23090-5.  </w:t>
      </w:r>
    </w:p>
    <w:p w14:paraId="09465ADD" w14:textId="77777777" w:rsidR="006D4242" w:rsidRPr="006D4242" w:rsidRDefault="006D4242" w:rsidP="006D4242">
      <w:pPr>
        <w:suppressAutoHyphens/>
        <w:ind w:left="288" w:hanging="288"/>
        <w:rPr>
          <w:rFonts w:ascii="Calibri" w:eastAsia="Arial" w:hAnsi="Calibri" w:cs="Arial"/>
          <w:sz w:val="22"/>
          <w:szCs w:val="22"/>
          <w:lang w:val="en-CA" w:eastAsia="zh-CN" w:bidi="hi-IN"/>
        </w:rPr>
      </w:pPr>
      <w:r w:rsidRPr="006D4242">
        <w:rPr>
          <w:rFonts w:ascii="Calibri" w:eastAsia="Arial" w:hAnsi="Calibri" w:cs="Arial"/>
          <w:b/>
          <w:bCs/>
          <w:sz w:val="22"/>
          <w:szCs w:val="22"/>
          <w:u w:val="single"/>
          <w:lang w:val="en-CA" w:eastAsia="zh-CN" w:bidi="hi-IN"/>
        </w:rPr>
        <w:t>Add a section</w:t>
      </w:r>
      <w:r w:rsidRPr="006D4242">
        <w:rPr>
          <w:rFonts w:ascii="Calibri" w:eastAsia="Arial" w:hAnsi="Calibri" w:cs="Arial"/>
          <w:sz w:val="22"/>
          <w:szCs w:val="22"/>
          <w:lang w:val="en-CA" w:eastAsia="zh-CN" w:bidi="hi-IN"/>
        </w:rPr>
        <w:t xml:space="preserve"> 7.2.2.X.4 V3C spatial track subsample</w:t>
      </w:r>
    </w:p>
    <w:p w14:paraId="6B18892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bookmarkStart w:id="70" w:name="_Hlk193725035"/>
      <w:r w:rsidRPr="006D4242">
        <w:rPr>
          <w:rFonts w:ascii="Cambria" w:eastAsia="맑은 고딕" w:hAnsi="Cambria"/>
          <w:sz w:val="22"/>
          <w:lang w:val="en-GB"/>
        </w:rPr>
        <w:t>A V3C spatial track sub-sample is a V3C unit which is contained in a V3C spatial track sample.</w:t>
      </w:r>
    </w:p>
    <w:p w14:paraId="2752AF32"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sz w:val="22"/>
          <w:lang w:val="en-GB"/>
        </w:rPr>
      </w:pPr>
      <w:r w:rsidRPr="006D4242">
        <w:rPr>
          <w:rFonts w:ascii="Cambria" w:eastAsia="맑은 고딕" w:hAnsi="Cambria"/>
          <w:sz w:val="22"/>
          <w:lang w:val="en-GB"/>
        </w:rPr>
        <w:t xml:space="preserve">A V3C spatial track may contain one </w:t>
      </w:r>
      <w:proofErr w:type="spellStart"/>
      <w:r w:rsidRPr="006D4242">
        <w:rPr>
          <w:rFonts w:ascii="Courier New" w:eastAsia="Calibri" w:hAnsi="Courier New" w:cs="Courier New"/>
          <w:sz w:val="20"/>
          <w:szCs w:val="20"/>
          <w:lang w:val="en-GB"/>
        </w:rPr>
        <w:t>SubSampleInformationBox</w:t>
      </w:r>
      <w:proofErr w:type="spellEnd"/>
      <w:r w:rsidRPr="006D4242">
        <w:rPr>
          <w:rFonts w:ascii="Cambria" w:eastAsia="맑은 고딕" w:hAnsi="Cambria"/>
          <w:sz w:val="22"/>
          <w:lang w:val="en-GB"/>
        </w:rPr>
        <w:t xml:space="preserve"> in its </w:t>
      </w:r>
      <w:proofErr w:type="spellStart"/>
      <w:r w:rsidRPr="006D4242">
        <w:rPr>
          <w:rFonts w:ascii="Courier New" w:eastAsia="맑은 고딕" w:hAnsi="Courier New" w:cs="Courier New"/>
          <w:sz w:val="20"/>
          <w:szCs w:val="20"/>
          <w:lang w:val="en-GB"/>
        </w:rPr>
        <w:t>SampleTableBox</w:t>
      </w:r>
      <w:proofErr w:type="spellEnd"/>
      <w:r w:rsidRPr="006D4242">
        <w:rPr>
          <w:rFonts w:ascii="Cambria" w:eastAsia="맑은 고딕" w:hAnsi="Cambria"/>
          <w:sz w:val="22"/>
          <w:lang w:val="en-GB"/>
        </w:rPr>
        <w:t xml:space="preserve">, or in the </w:t>
      </w:r>
      <w:proofErr w:type="spellStart"/>
      <w:r w:rsidRPr="006D4242">
        <w:rPr>
          <w:rFonts w:ascii="Courier New" w:eastAsia="맑은 고딕" w:hAnsi="Courier New" w:cs="Courier New"/>
          <w:sz w:val="20"/>
          <w:szCs w:val="20"/>
          <w:lang w:val="en-GB"/>
        </w:rPr>
        <w:t>TrackFragmentBox</w:t>
      </w:r>
      <w:proofErr w:type="spellEnd"/>
      <w:r w:rsidRPr="006D4242">
        <w:rPr>
          <w:rFonts w:ascii="Cambria" w:eastAsia="맑은 고딕" w:hAnsi="Cambria"/>
          <w:sz w:val="22"/>
          <w:lang w:val="en-GB"/>
        </w:rPr>
        <w:t xml:space="preserve"> of each of its </w:t>
      </w:r>
      <w:proofErr w:type="spellStart"/>
      <w:r w:rsidRPr="006D4242">
        <w:rPr>
          <w:rFonts w:ascii="Courier New" w:eastAsia="맑은 고딕" w:hAnsi="Courier New" w:cs="Courier New"/>
          <w:sz w:val="20"/>
          <w:szCs w:val="20"/>
          <w:lang w:val="en-GB"/>
        </w:rPr>
        <w:t>MovieFragmentBoxes</w:t>
      </w:r>
      <w:proofErr w:type="spellEnd"/>
      <w:r w:rsidRPr="006D4242">
        <w:rPr>
          <w:rFonts w:ascii="Cambria" w:eastAsia="맑은 고딕" w:hAnsi="Cambria"/>
          <w:sz w:val="22"/>
          <w:lang w:val="en-GB"/>
        </w:rPr>
        <w:t>, which lists the V3C spatial track sub-samples.</w:t>
      </w:r>
    </w:p>
    <w:p w14:paraId="2A17DC78" w14:textId="77777777" w:rsidR="006D4242" w:rsidRPr="006D4242" w:rsidRDefault="006D4242" w:rsidP="006D4242">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rPr>
          <w:rFonts w:ascii="Cambria" w:eastAsia="맑은 고딕" w:hAnsi="Cambria"/>
          <w:noProof/>
          <w:sz w:val="22"/>
          <w:lang w:val="en-GB"/>
        </w:rPr>
      </w:pPr>
      <w:r w:rsidRPr="006D4242">
        <w:rPr>
          <w:rFonts w:ascii="Cambria" w:eastAsia="맑은 고딕" w:hAnsi="Cambria"/>
          <w:sz w:val="22"/>
          <w:lang w:val="en-GB"/>
        </w:rPr>
        <w:t xml:space="preserve">The 32-bit unit header of the V3C unit which represents the sub-sample shall be copied to the 32-bit </w:t>
      </w:r>
      <w:proofErr w:type="spellStart"/>
      <w:r w:rsidRPr="006D4242">
        <w:rPr>
          <w:rFonts w:ascii="Courier New" w:eastAsia="Calibri" w:hAnsi="Courier New" w:cs="Courier New"/>
          <w:sz w:val="20"/>
          <w:szCs w:val="20"/>
          <w:lang w:val="en-GB"/>
        </w:rPr>
        <w:t>codec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specific</w:t>
      </w:r>
      <w:r w:rsidRPr="006D4242">
        <w:rPr>
          <w:rFonts w:ascii="Courier New" w:eastAsia="Calibri" w:hAnsi="Courier New" w:cs="Courier New"/>
          <w:sz w:val="22"/>
          <w:lang w:val="en-GB"/>
        </w:rPr>
        <w:t>_</w:t>
      </w:r>
      <w:r w:rsidRPr="006D4242">
        <w:rPr>
          <w:rFonts w:ascii="Courier New" w:eastAsia="Calibri"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proofErr w:type="spellEnd"/>
      <w:r w:rsidRPr="006D4242">
        <w:rPr>
          <w:rFonts w:ascii="Cambria" w:eastAsia="맑은 고딕" w:hAnsi="Cambria"/>
          <w:sz w:val="22"/>
          <w:lang w:val="en-GB"/>
        </w:rPr>
        <w:t xml:space="preserve">. The </w:t>
      </w:r>
      <w:r w:rsidRPr="006D4242">
        <w:rPr>
          <w:rFonts w:ascii="Cambria" w:eastAsia="맑은 고딕" w:hAnsi="Cambria"/>
          <w:sz w:val="22"/>
          <w:lang w:val="en-GB"/>
        </w:rPr>
        <w:lastRenderedPageBreak/>
        <w:t xml:space="preserve">V3C unit type of each sub-sample shall be identified by parsing the </w:t>
      </w:r>
      <w:proofErr w:type="spellStart"/>
      <w:r w:rsidRPr="006D4242">
        <w:rPr>
          <w:rFonts w:ascii="Courier New" w:eastAsia="맑은 고딕" w:hAnsi="Courier New" w:cs="Courier New"/>
          <w:sz w:val="20"/>
          <w:szCs w:val="20"/>
          <w:lang w:val="en-GB"/>
        </w:rPr>
        <w:t>codec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specific</w:t>
      </w:r>
      <w:r w:rsidRPr="006D4242">
        <w:rPr>
          <w:rFonts w:ascii="Courier New" w:eastAsia="맑은 고딕" w:hAnsi="Courier New" w:cs="Courier New"/>
          <w:sz w:val="22"/>
          <w:lang w:val="en-GB"/>
        </w:rPr>
        <w:t>_</w:t>
      </w:r>
      <w:r w:rsidRPr="006D4242">
        <w:rPr>
          <w:rFonts w:ascii="Courier New" w:eastAsia="맑은 고딕" w:hAnsi="Courier New" w:cs="Courier New"/>
          <w:sz w:val="20"/>
          <w:szCs w:val="20"/>
          <w:lang w:val="en-GB"/>
        </w:rPr>
        <w:t>parameters</w:t>
      </w:r>
      <w:proofErr w:type="spellEnd"/>
      <w:r w:rsidRPr="006D4242">
        <w:rPr>
          <w:rFonts w:ascii="Cambria" w:eastAsia="맑은 고딕" w:hAnsi="Cambria"/>
          <w:sz w:val="22"/>
          <w:lang w:val="en-GB"/>
        </w:rPr>
        <w:t xml:space="preserve"> field of the sub-sample entry in the </w:t>
      </w:r>
      <w:proofErr w:type="spellStart"/>
      <w:r w:rsidRPr="006D4242">
        <w:rPr>
          <w:rFonts w:ascii="Courier New" w:eastAsia="맑은 고딕" w:hAnsi="Courier New" w:cs="Courier New"/>
          <w:sz w:val="20"/>
          <w:szCs w:val="20"/>
          <w:lang w:val="en-GB"/>
        </w:rPr>
        <w:t>SubSampleInformationBox</w:t>
      </w:r>
      <w:bookmarkEnd w:id="70"/>
      <w:proofErr w:type="spellEnd"/>
      <w:r w:rsidRPr="006D4242">
        <w:rPr>
          <w:rFonts w:ascii="Cambria" w:eastAsia="맑은 고딕" w:hAnsi="Cambria"/>
          <w:sz w:val="22"/>
          <w:lang w:val="en-GB"/>
        </w:rPr>
        <w:t>.</w:t>
      </w:r>
    </w:p>
    <w:p w14:paraId="7071B01F"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Conclusion</w:t>
      </w:r>
    </w:p>
    <w:p w14:paraId="547E8EDF" w14:textId="77777777" w:rsidR="006D4242" w:rsidRPr="006D4242" w:rsidRDefault="006D4242" w:rsidP="006D4242">
      <w:pPr>
        <w:spacing w:before="0" w:after="0"/>
        <w:rPr>
          <w:rFonts w:eastAsia="Times New Roman"/>
          <w:lang w:eastAsia="fr-FR"/>
        </w:rPr>
      </w:pPr>
      <w:r w:rsidRPr="006D4242">
        <w:rPr>
          <w:rFonts w:eastAsia="Times New Roman"/>
          <w:lang w:eastAsia="fr-FR"/>
        </w:rPr>
        <w:t xml:space="preserve">In this contribution, we proposed to organize multi-track encapsulation for spatial access. </w:t>
      </w:r>
    </w:p>
    <w:p w14:paraId="163BD35C" w14:textId="77777777" w:rsidR="006D4242" w:rsidRPr="006D4242" w:rsidRDefault="006D4242" w:rsidP="006D4242">
      <w:pPr>
        <w:spacing w:before="0" w:after="0"/>
        <w:rPr>
          <w:rFonts w:eastAsia="Times New Roman"/>
          <w:lang w:eastAsia="fr-FR"/>
        </w:rPr>
      </w:pPr>
      <w:r w:rsidRPr="006D4242">
        <w:rPr>
          <w:rFonts w:eastAsia="Times New Roman"/>
          <w:lang w:eastAsia="fr-FR"/>
        </w:rPr>
        <w:t>We encourage the group to discuss and consider including V3C spatial tracks in current Working Draft of ISO/IEC 23090-10 2</w:t>
      </w:r>
      <w:r w:rsidRPr="006D4242">
        <w:rPr>
          <w:rFonts w:eastAsia="Times New Roman"/>
          <w:vertAlign w:val="superscript"/>
          <w:lang w:eastAsia="fr-FR"/>
        </w:rPr>
        <w:t>nd</w:t>
      </w:r>
      <w:r w:rsidRPr="006D4242">
        <w:rPr>
          <w:rFonts w:eastAsia="Times New Roman"/>
          <w:lang w:eastAsia="fr-FR"/>
        </w:rPr>
        <w:t xml:space="preserve"> edition. </w:t>
      </w:r>
    </w:p>
    <w:p w14:paraId="10283BCE" w14:textId="77777777" w:rsidR="006D4242" w:rsidRPr="006D4242" w:rsidRDefault="006D4242" w:rsidP="006D4242">
      <w:pPr>
        <w:keepNext/>
        <w:numPr>
          <w:ilvl w:val="0"/>
          <w:numId w:val="1"/>
        </w:numPr>
        <w:spacing w:before="240" w:after="60"/>
        <w:jc w:val="left"/>
        <w:outlineLvl w:val="0"/>
        <w:rPr>
          <w:rFonts w:ascii="Calibri" w:eastAsia="Times New Roman" w:hAnsi="Calibri"/>
          <w:b/>
          <w:bCs/>
          <w:kern w:val="32"/>
          <w:sz w:val="32"/>
          <w:szCs w:val="32"/>
          <w:lang w:eastAsia="fr-FR"/>
        </w:rPr>
      </w:pPr>
      <w:r w:rsidRPr="006D4242">
        <w:rPr>
          <w:rFonts w:ascii="Calibri" w:eastAsia="Times New Roman" w:hAnsi="Calibri"/>
          <w:b/>
          <w:bCs/>
          <w:kern w:val="32"/>
          <w:sz w:val="32"/>
          <w:szCs w:val="32"/>
          <w:lang w:eastAsia="fr-FR"/>
        </w:rPr>
        <w:t>References</w:t>
      </w:r>
    </w:p>
    <w:p w14:paraId="728AF6F8" w14:textId="77777777" w:rsidR="006D4242" w:rsidRPr="006D4242" w:rsidRDefault="006D4242" w:rsidP="006D4242">
      <w:pPr>
        <w:widowControl w:val="0"/>
        <w:autoSpaceDE w:val="0"/>
        <w:autoSpaceDN w:val="0"/>
        <w:spacing w:before="0" w:after="0"/>
        <w:jc w:val="left"/>
        <w:rPr>
          <w:rFonts w:eastAsia="Times New Roman"/>
          <w:lang w:eastAsia="fr-FR"/>
        </w:rPr>
      </w:pPr>
    </w:p>
    <w:p w14:paraId="58317D95" w14:textId="77777777" w:rsidR="006D4242" w:rsidRPr="006D4242" w:rsidRDefault="006D4242" w:rsidP="006D4242">
      <w:pPr>
        <w:widowControl w:val="0"/>
        <w:numPr>
          <w:ilvl w:val="0"/>
          <w:numId w:val="14"/>
        </w:numPr>
        <w:autoSpaceDE w:val="0"/>
        <w:autoSpaceDN w:val="0"/>
        <w:spacing w:before="0" w:after="0"/>
        <w:ind w:left="340"/>
        <w:jc w:val="left"/>
        <w:rPr>
          <w:rFonts w:eastAsia="Times New Roman"/>
          <w:lang w:eastAsia="fr-FR"/>
        </w:rPr>
      </w:pPr>
      <w:r w:rsidRPr="006D4242">
        <w:rPr>
          <w:rFonts w:eastAsia="Times New Roman"/>
          <w:lang w:eastAsia="fr-FR"/>
        </w:rPr>
        <w:t xml:space="preserve"> MDS24734_WG03_N01434, “</w:t>
      </w:r>
      <w:r w:rsidRPr="006D4242">
        <w:rPr>
          <w:rFonts w:eastAsia="Times New Roman"/>
          <w:i/>
          <w:iCs/>
          <w:lang w:eastAsia="fr-FR"/>
        </w:rPr>
        <w:t>WD of ISO/IEC 23090-10 2nd edition Carriage of visual volumetric video-based coding data</w:t>
      </w:r>
      <w:proofErr w:type="gramStart"/>
      <w:r w:rsidRPr="006D4242">
        <w:rPr>
          <w:rFonts w:eastAsia="Times New Roman"/>
          <w:lang w:eastAsia="fr-FR"/>
        </w:rPr>
        <w:t>” ,</w:t>
      </w:r>
      <w:proofErr w:type="gramEnd"/>
      <w:r w:rsidRPr="006D4242">
        <w:rPr>
          <w:rFonts w:eastAsia="Times New Roman"/>
          <w:lang w:eastAsia="fr-FR"/>
        </w:rPr>
        <w:t xml:space="preserve"> MPEG#149, January 2025</w:t>
      </w:r>
    </w:p>
    <w:p w14:paraId="341C925F" w14:textId="77777777" w:rsidR="006057A4" w:rsidRPr="006D4242" w:rsidRDefault="006057A4" w:rsidP="006057A4">
      <w:pPr>
        <w:pStyle w:val="1"/>
        <w:numPr>
          <w:ilvl w:val="0"/>
          <w:numId w:val="0"/>
        </w:numPr>
        <w:ind w:left="420" w:hanging="420"/>
        <w:rPr>
          <w:lang w:val="en-US"/>
        </w:rPr>
      </w:pPr>
    </w:p>
    <w:p w14:paraId="158B2F48" w14:textId="77777777" w:rsidR="007A4A4B" w:rsidRPr="006057A4" w:rsidRDefault="007A4A4B" w:rsidP="007A4A4B">
      <w:pPr>
        <w:spacing w:before="100" w:beforeAutospacing="1" w:after="100" w:afterAutospacing="1"/>
        <w:jc w:val="left"/>
        <w:rPr>
          <w:rFonts w:eastAsia="Times New Roman"/>
          <w:lang w:val="en-CA" w:eastAsia="ko-KR"/>
        </w:rPr>
      </w:pPr>
    </w:p>
    <w:sectPr w:rsidR="007A4A4B" w:rsidRPr="006057A4" w:rsidSect="004132AE">
      <w:pgSz w:w="11900" w:h="16840"/>
      <w:pgMar w:top="1417" w:right="1134" w:bottom="1417"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0" w:author="Gurdeep Bhullar" w:date="2025-03-26T15:27:00Z" w:initials="GB">
    <w:p w14:paraId="72EC951D" w14:textId="77777777" w:rsidR="00402121" w:rsidRDefault="00402121" w:rsidP="00402121">
      <w:pPr>
        <w:pStyle w:val="CommentText"/>
      </w:pPr>
      <w:r>
        <w:rPr>
          <w:rStyle w:val="CommentReference"/>
        </w:rPr>
        <w:annotationRef/>
      </w:r>
      <w:r>
        <w:t xml:space="preserve">According to the ISO/IEC 23090-29, </w:t>
      </w:r>
    </w:p>
    <w:p w14:paraId="792180B4" w14:textId="77777777" w:rsidR="00402121" w:rsidRDefault="00402121" w:rsidP="00402121">
      <w:pPr>
        <w:pStyle w:val="CommentText"/>
      </w:pPr>
    </w:p>
    <w:p w14:paraId="15536D4F" w14:textId="77777777" w:rsidR="00402121" w:rsidRDefault="00402121" w:rsidP="00402121">
      <w:pPr>
        <w:pStyle w:val="CommentText"/>
      </w:pPr>
      <w:r>
        <w:rPr>
          <w:b/>
          <w:bCs/>
          <w:color w:val="000000"/>
        </w:rPr>
        <w:t xml:space="preserve">The syntax element afmi_signalled_submesh_id_delta_length </w:t>
      </w:r>
      <w:r>
        <w:rPr>
          <w:color w:val="000000"/>
        </w:rPr>
        <w:t xml:space="preserve">specifies the number of bits used to represent the syntax element afmi_submesh_id. The value of afmi_signalled_submesh_id_delta_length shall be in the range of 0 to 15, inclusive </w:t>
      </w:r>
      <w:r>
        <w:br/>
      </w:r>
      <w:r>
        <w:br/>
        <w:t>in case submeshID is not signaled, the value for submeshID will be in the range of 0 to 63, inclusive.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536D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536D4F" w16cid:durableId="022DE3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8298C" w14:textId="77777777" w:rsidR="00F3450F" w:rsidRDefault="00F3450F" w:rsidP="005F664D">
      <w:r>
        <w:separator/>
      </w:r>
    </w:p>
  </w:endnote>
  <w:endnote w:type="continuationSeparator" w:id="0">
    <w:p w14:paraId="4820A3BB" w14:textId="77777777" w:rsidR="00F3450F" w:rsidRDefault="00F3450F"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DF5FE" w14:textId="77777777" w:rsidR="00F3450F" w:rsidRDefault="00F3450F" w:rsidP="005F664D">
      <w:r>
        <w:separator/>
      </w:r>
    </w:p>
  </w:footnote>
  <w:footnote w:type="continuationSeparator" w:id="0">
    <w:p w14:paraId="7435BBD8" w14:textId="77777777" w:rsidR="00F3450F" w:rsidRDefault="00F3450F"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8256" w14:textId="25DC8B1E" w:rsidR="00D70124" w:rsidRPr="00573644" w:rsidRDefault="00D70124" w:rsidP="00B036C1">
    <w:pPr>
      <w:tabs>
        <w:tab w:val="center" w:pos="4500"/>
        <w:tab w:val="right" w:pos="9000"/>
      </w:tabs>
      <w:spacing w:line="360" w:lineRule="auto"/>
      <w:ind w:left="124" w:right="-20"/>
      <w:jc w:val="center"/>
      <w:rPr>
        <w:rFonts w:eastAsia="Times New Roman"/>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D67560A"/>
    <w:multiLevelType w:val="multilevel"/>
    <w:tmpl w:val="09A8C1B0"/>
    <w:lvl w:ilvl="0">
      <w:start w:val="1"/>
      <w:numFmt w:val="decimal"/>
      <w:pStyle w:val="PatAppl"/>
      <w:lvlText w:val="[00%1]"/>
      <w:lvlJc w:val="left"/>
      <w:pPr>
        <w:ind w:left="360" w:hanging="360"/>
      </w:pPr>
      <w:rPr>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1A4049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0D48F6"/>
    <w:multiLevelType w:val="hybridMultilevel"/>
    <w:tmpl w:val="6FBCDDB8"/>
    <w:lvl w:ilvl="0" w:tplc="6C0694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8361FC"/>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15:restartNumberingAfterBreak="0">
    <w:nsid w:val="388D308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11"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BC040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E8F642E"/>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F9B0F5C"/>
    <w:multiLevelType w:val="hybridMultilevel"/>
    <w:tmpl w:val="2A289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F02328"/>
    <w:multiLevelType w:val="hybridMultilevel"/>
    <w:tmpl w:val="6B180AD4"/>
    <w:lvl w:ilvl="0" w:tplc="04090013">
      <w:start w:val="1"/>
      <w:numFmt w:val="upperRoman"/>
      <w:pStyle w:val="1"/>
      <w:lvlText w:val="%1."/>
      <w:lvlJc w:val="righ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660E75DE"/>
    <w:multiLevelType w:val="hybridMultilevel"/>
    <w:tmpl w:val="9138B84C"/>
    <w:lvl w:ilvl="0" w:tplc="788E3C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2660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9026EC"/>
    <w:multiLevelType w:val="hybridMultilevel"/>
    <w:tmpl w:val="341EC9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1052231"/>
    <w:multiLevelType w:val="hybridMultilevel"/>
    <w:tmpl w:val="D300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8364B3"/>
    <w:multiLevelType w:val="hybridMultilevel"/>
    <w:tmpl w:val="D2129DB8"/>
    <w:lvl w:ilvl="0" w:tplc="616CE50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A34068"/>
    <w:multiLevelType w:val="multilevel"/>
    <w:tmpl w:val="14F8B176"/>
    <w:lvl w:ilvl="0">
      <w:start w:val="1"/>
      <w:numFmt w:val="decimal"/>
      <w:pStyle w:val="Heading1"/>
      <w:lvlText w:val="%1."/>
      <w:lvlJc w:val="righ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8F700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14"/>
  </w:num>
  <w:num w:numId="21">
    <w:abstractNumId w:val="17"/>
  </w:num>
  <w:num w:numId="22">
    <w:abstractNumId w:val="8"/>
  </w:num>
  <w:num w:numId="23">
    <w:abstractNumId w:val="22"/>
  </w:num>
  <w:num w:numId="24">
    <w:abstractNumId w:val="13"/>
  </w:num>
  <w:num w:numId="25">
    <w:abstractNumId w:val="6"/>
  </w:num>
  <w:num w:numId="26">
    <w:abstractNumId w:val="12"/>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05988"/>
    <w:rsid w:val="00011B45"/>
    <w:rsid w:val="00013655"/>
    <w:rsid w:val="00015800"/>
    <w:rsid w:val="00017B89"/>
    <w:rsid w:val="000213A8"/>
    <w:rsid w:val="000309AB"/>
    <w:rsid w:val="0003203C"/>
    <w:rsid w:val="00034D53"/>
    <w:rsid w:val="000423EB"/>
    <w:rsid w:val="0004463C"/>
    <w:rsid w:val="00045614"/>
    <w:rsid w:val="00046322"/>
    <w:rsid w:val="0005593D"/>
    <w:rsid w:val="00055CB9"/>
    <w:rsid w:val="00055EC4"/>
    <w:rsid w:val="000574F1"/>
    <w:rsid w:val="000610CC"/>
    <w:rsid w:val="00061101"/>
    <w:rsid w:val="00063E09"/>
    <w:rsid w:val="000640D0"/>
    <w:rsid w:val="000655F6"/>
    <w:rsid w:val="00071BED"/>
    <w:rsid w:val="000730A3"/>
    <w:rsid w:val="00082676"/>
    <w:rsid w:val="000922E3"/>
    <w:rsid w:val="0009478D"/>
    <w:rsid w:val="0009507F"/>
    <w:rsid w:val="000979A1"/>
    <w:rsid w:val="000A5FAC"/>
    <w:rsid w:val="000A729F"/>
    <w:rsid w:val="000A7642"/>
    <w:rsid w:val="000B295F"/>
    <w:rsid w:val="000B3637"/>
    <w:rsid w:val="000B427F"/>
    <w:rsid w:val="000B706C"/>
    <w:rsid w:val="000C15D3"/>
    <w:rsid w:val="000C4B2B"/>
    <w:rsid w:val="000C4C59"/>
    <w:rsid w:val="000D1EE0"/>
    <w:rsid w:val="000D342F"/>
    <w:rsid w:val="000E0A56"/>
    <w:rsid w:val="000E4555"/>
    <w:rsid w:val="000E4D1A"/>
    <w:rsid w:val="000E6D8D"/>
    <w:rsid w:val="000F5540"/>
    <w:rsid w:val="000F5F11"/>
    <w:rsid w:val="00100957"/>
    <w:rsid w:val="00102E98"/>
    <w:rsid w:val="001120FF"/>
    <w:rsid w:val="00112419"/>
    <w:rsid w:val="00113C40"/>
    <w:rsid w:val="00116E1A"/>
    <w:rsid w:val="001214DD"/>
    <w:rsid w:val="00127B40"/>
    <w:rsid w:val="001312D0"/>
    <w:rsid w:val="00131AE2"/>
    <w:rsid w:val="00133470"/>
    <w:rsid w:val="00133915"/>
    <w:rsid w:val="00137D9E"/>
    <w:rsid w:val="001416C6"/>
    <w:rsid w:val="00143CEE"/>
    <w:rsid w:val="0014464F"/>
    <w:rsid w:val="00145D55"/>
    <w:rsid w:val="001526F9"/>
    <w:rsid w:val="00153639"/>
    <w:rsid w:val="00160336"/>
    <w:rsid w:val="00165815"/>
    <w:rsid w:val="00167C6A"/>
    <w:rsid w:val="0017305C"/>
    <w:rsid w:val="0017591D"/>
    <w:rsid w:val="00186412"/>
    <w:rsid w:val="0018726D"/>
    <w:rsid w:val="00191F4B"/>
    <w:rsid w:val="00191F75"/>
    <w:rsid w:val="00192856"/>
    <w:rsid w:val="0019536F"/>
    <w:rsid w:val="001966C9"/>
    <w:rsid w:val="001A2D99"/>
    <w:rsid w:val="001A3574"/>
    <w:rsid w:val="001B27AB"/>
    <w:rsid w:val="001B7EC3"/>
    <w:rsid w:val="001C422B"/>
    <w:rsid w:val="001D0411"/>
    <w:rsid w:val="001D32E5"/>
    <w:rsid w:val="001E096A"/>
    <w:rsid w:val="001E5069"/>
    <w:rsid w:val="001E6178"/>
    <w:rsid w:val="001F1636"/>
    <w:rsid w:val="001F5099"/>
    <w:rsid w:val="001F50F7"/>
    <w:rsid w:val="002024B4"/>
    <w:rsid w:val="00206258"/>
    <w:rsid w:val="00211DFC"/>
    <w:rsid w:val="002139BE"/>
    <w:rsid w:val="00215634"/>
    <w:rsid w:val="002216C9"/>
    <w:rsid w:val="00221A9D"/>
    <w:rsid w:val="00224814"/>
    <w:rsid w:val="00224BA3"/>
    <w:rsid w:val="00227843"/>
    <w:rsid w:val="00236980"/>
    <w:rsid w:val="0023730F"/>
    <w:rsid w:val="002408DF"/>
    <w:rsid w:val="0024115C"/>
    <w:rsid w:val="002506B0"/>
    <w:rsid w:val="00251F3B"/>
    <w:rsid w:val="00261C5E"/>
    <w:rsid w:val="00271796"/>
    <w:rsid w:val="00271AB3"/>
    <w:rsid w:val="0027609E"/>
    <w:rsid w:val="00276AF7"/>
    <w:rsid w:val="00277D91"/>
    <w:rsid w:val="00281256"/>
    <w:rsid w:val="00285230"/>
    <w:rsid w:val="00291456"/>
    <w:rsid w:val="00293384"/>
    <w:rsid w:val="00294A42"/>
    <w:rsid w:val="002A0349"/>
    <w:rsid w:val="002A162D"/>
    <w:rsid w:val="002A40CB"/>
    <w:rsid w:val="002A52B7"/>
    <w:rsid w:val="002A5CB9"/>
    <w:rsid w:val="002A756E"/>
    <w:rsid w:val="002B0635"/>
    <w:rsid w:val="002B091C"/>
    <w:rsid w:val="002C00B8"/>
    <w:rsid w:val="002C355C"/>
    <w:rsid w:val="002C4364"/>
    <w:rsid w:val="002D0D34"/>
    <w:rsid w:val="002D44AE"/>
    <w:rsid w:val="002E01AD"/>
    <w:rsid w:val="002E21FE"/>
    <w:rsid w:val="002E3D48"/>
    <w:rsid w:val="002E3DC7"/>
    <w:rsid w:val="002E6BD6"/>
    <w:rsid w:val="003023C8"/>
    <w:rsid w:val="00306443"/>
    <w:rsid w:val="00307726"/>
    <w:rsid w:val="003104E8"/>
    <w:rsid w:val="00315B68"/>
    <w:rsid w:val="00316E2B"/>
    <w:rsid w:val="00317A02"/>
    <w:rsid w:val="00320B24"/>
    <w:rsid w:val="0033033C"/>
    <w:rsid w:val="00336B33"/>
    <w:rsid w:val="003426AE"/>
    <w:rsid w:val="003426FF"/>
    <w:rsid w:val="003456F6"/>
    <w:rsid w:val="00346C2B"/>
    <w:rsid w:val="00347FF3"/>
    <w:rsid w:val="00347FF5"/>
    <w:rsid w:val="00350DE4"/>
    <w:rsid w:val="003513BF"/>
    <w:rsid w:val="003534AD"/>
    <w:rsid w:val="00362309"/>
    <w:rsid w:val="00365C03"/>
    <w:rsid w:val="00366805"/>
    <w:rsid w:val="003718B2"/>
    <w:rsid w:val="00372079"/>
    <w:rsid w:val="003748B0"/>
    <w:rsid w:val="00377064"/>
    <w:rsid w:val="00377DCD"/>
    <w:rsid w:val="0038058D"/>
    <w:rsid w:val="00380A75"/>
    <w:rsid w:val="003827F9"/>
    <w:rsid w:val="00390CA8"/>
    <w:rsid w:val="00392B30"/>
    <w:rsid w:val="003947E6"/>
    <w:rsid w:val="0039523C"/>
    <w:rsid w:val="003979C1"/>
    <w:rsid w:val="003A6B61"/>
    <w:rsid w:val="003B129D"/>
    <w:rsid w:val="003B4F23"/>
    <w:rsid w:val="003C0ABA"/>
    <w:rsid w:val="003C20E9"/>
    <w:rsid w:val="003C6605"/>
    <w:rsid w:val="003C71ED"/>
    <w:rsid w:val="003C7BD7"/>
    <w:rsid w:val="003D74F0"/>
    <w:rsid w:val="003E1890"/>
    <w:rsid w:val="003E3BBB"/>
    <w:rsid w:val="003F044D"/>
    <w:rsid w:val="003F1DFF"/>
    <w:rsid w:val="003F38AD"/>
    <w:rsid w:val="003F4818"/>
    <w:rsid w:val="004020F7"/>
    <w:rsid w:val="00402121"/>
    <w:rsid w:val="0040490B"/>
    <w:rsid w:val="00411527"/>
    <w:rsid w:val="004121EC"/>
    <w:rsid w:val="004132AE"/>
    <w:rsid w:val="00415322"/>
    <w:rsid w:val="004232D3"/>
    <w:rsid w:val="00425111"/>
    <w:rsid w:val="00430106"/>
    <w:rsid w:val="004359BB"/>
    <w:rsid w:val="00440820"/>
    <w:rsid w:val="0044253D"/>
    <w:rsid w:val="00443A15"/>
    <w:rsid w:val="004444FA"/>
    <w:rsid w:val="004473F2"/>
    <w:rsid w:val="00452C58"/>
    <w:rsid w:val="00452DFE"/>
    <w:rsid w:val="004543AC"/>
    <w:rsid w:val="004551F5"/>
    <w:rsid w:val="004559FF"/>
    <w:rsid w:val="0045713C"/>
    <w:rsid w:val="00457FE4"/>
    <w:rsid w:val="00462512"/>
    <w:rsid w:val="004640F4"/>
    <w:rsid w:val="0047129D"/>
    <w:rsid w:val="00471D37"/>
    <w:rsid w:val="004732A1"/>
    <w:rsid w:val="00480135"/>
    <w:rsid w:val="004825A6"/>
    <w:rsid w:val="0048271B"/>
    <w:rsid w:val="00483FD9"/>
    <w:rsid w:val="00491BA6"/>
    <w:rsid w:val="004924DA"/>
    <w:rsid w:val="00494F3F"/>
    <w:rsid w:val="004A704B"/>
    <w:rsid w:val="004B1099"/>
    <w:rsid w:val="004B257D"/>
    <w:rsid w:val="004B276F"/>
    <w:rsid w:val="004B2BED"/>
    <w:rsid w:val="004B3CB4"/>
    <w:rsid w:val="004B4FAC"/>
    <w:rsid w:val="004D2287"/>
    <w:rsid w:val="004D58FF"/>
    <w:rsid w:val="004D6A09"/>
    <w:rsid w:val="004D6DBD"/>
    <w:rsid w:val="004E1851"/>
    <w:rsid w:val="004E4019"/>
    <w:rsid w:val="004E5214"/>
    <w:rsid w:val="004F1526"/>
    <w:rsid w:val="0050465D"/>
    <w:rsid w:val="00506346"/>
    <w:rsid w:val="005145E9"/>
    <w:rsid w:val="00514880"/>
    <w:rsid w:val="005237CD"/>
    <w:rsid w:val="005309D1"/>
    <w:rsid w:val="00533F15"/>
    <w:rsid w:val="00541412"/>
    <w:rsid w:val="005472D8"/>
    <w:rsid w:val="00557FBF"/>
    <w:rsid w:val="00561963"/>
    <w:rsid w:val="005649DA"/>
    <w:rsid w:val="00571744"/>
    <w:rsid w:val="00574402"/>
    <w:rsid w:val="0059120E"/>
    <w:rsid w:val="00592D6C"/>
    <w:rsid w:val="00596AF7"/>
    <w:rsid w:val="005A1C6D"/>
    <w:rsid w:val="005B02B8"/>
    <w:rsid w:val="005B0D01"/>
    <w:rsid w:val="005B4018"/>
    <w:rsid w:val="005B7C0C"/>
    <w:rsid w:val="005C1284"/>
    <w:rsid w:val="005C1FA0"/>
    <w:rsid w:val="005C7AC7"/>
    <w:rsid w:val="005D1406"/>
    <w:rsid w:val="005D33B3"/>
    <w:rsid w:val="005D631F"/>
    <w:rsid w:val="005E11B7"/>
    <w:rsid w:val="005E4AE4"/>
    <w:rsid w:val="005E4C63"/>
    <w:rsid w:val="005E5775"/>
    <w:rsid w:val="005E6EFF"/>
    <w:rsid w:val="005F0990"/>
    <w:rsid w:val="005F21C9"/>
    <w:rsid w:val="005F2C96"/>
    <w:rsid w:val="005F401D"/>
    <w:rsid w:val="005F48C5"/>
    <w:rsid w:val="005F664D"/>
    <w:rsid w:val="005F7024"/>
    <w:rsid w:val="005F7220"/>
    <w:rsid w:val="0060064A"/>
    <w:rsid w:val="006057A4"/>
    <w:rsid w:val="006168B5"/>
    <w:rsid w:val="006178FE"/>
    <w:rsid w:val="006218C4"/>
    <w:rsid w:val="00622D7A"/>
    <w:rsid w:val="006246BC"/>
    <w:rsid w:val="0062702B"/>
    <w:rsid w:val="00651624"/>
    <w:rsid w:val="006521EA"/>
    <w:rsid w:val="0065311C"/>
    <w:rsid w:val="00660557"/>
    <w:rsid w:val="00661C3C"/>
    <w:rsid w:val="00674AF3"/>
    <w:rsid w:val="00683639"/>
    <w:rsid w:val="00686E25"/>
    <w:rsid w:val="00692C92"/>
    <w:rsid w:val="0069317E"/>
    <w:rsid w:val="006979C4"/>
    <w:rsid w:val="006A0D06"/>
    <w:rsid w:val="006A14B6"/>
    <w:rsid w:val="006A3822"/>
    <w:rsid w:val="006A5F38"/>
    <w:rsid w:val="006A679B"/>
    <w:rsid w:val="006B46BB"/>
    <w:rsid w:val="006B5606"/>
    <w:rsid w:val="006B753F"/>
    <w:rsid w:val="006C096E"/>
    <w:rsid w:val="006D213C"/>
    <w:rsid w:val="006D226D"/>
    <w:rsid w:val="006D4242"/>
    <w:rsid w:val="006D7535"/>
    <w:rsid w:val="006E0AFF"/>
    <w:rsid w:val="006E2847"/>
    <w:rsid w:val="006F0110"/>
    <w:rsid w:val="006F489F"/>
    <w:rsid w:val="006F49B1"/>
    <w:rsid w:val="006F4CCD"/>
    <w:rsid w:val="006F55DA"/>
    <w:rsid w:val="00700C54"/>
    <w:rsid w:val="007114FC"/>
    <w:rsid w:val="007133B0"/>
    <w:rsid w:val="00720A55"/>
    <w:rsid w:val="00721A09"/>
    <w:rsid w:val="0073287B"/>
    <w:rsid w:val="00733E85"/>
    <w:rsid w:val="00742245"/>
    <w:rsid w:val="00742E26"/>
    <w:rsid w:val="007506A4"/>
    <w:rsid w:val="0075324F"/>
    <w:rsid w:val="00753312"/>
    <w:rsid w:val="007665F0"/>
    <w:rsid w:val="0077228D"/>
    <w:rsid w:val="00772A4E"/>
    <w:rsid w:val="00774E52"/>
    <w:rsid w:val="007803BE"/>
    <w:rsid w:val="00784CA1"/>
    <w:rsid w:val="00790B84"/>
    <w:rsid w:val="00792A37"/>
    <w:rsid w:val="00793DC7"/>
    <w:rsid w:val="007958BC"/>
    <w:rsid w:val="0079691B"/>
    <w:rsid w:val="007A2C0C"/>
    <w:rsid w:val="007A42FD"/>
    <w:rsid w:val="007A4A4B"/>
    <w:rsid w:val="007A4BC2"/>
    <w:rsid w:val="007A69BC"/>
    <w:rsid w:val="007B0104"/>
    <w:rsid w:val="007B04E7"/>
    <w:rsid w:val="007B1C43"/>
    <w:rsid w:val="007B401A"/>
    <w:rsid w:val="007C17E0"/>
    <w:rsid w:val="007C3BC2"/>
    <w:rsid w:val="007C6C94"/>
    <w:rsid w:val="007D2EBA"/>
    <w:rsid w:val="007D363F"/>
    <w:rsid w:val="007D4FC3"/>
    <w:rsid w:val="007D6F0B"/>
    <w:rsid w:val="007D7116"/>
    <w:rsid w:val="007D7CFA"/>
    <w:rsid w:val="007E32E5"/>
    <w:rsid w:val="007E4BA0"/>
    <w:rsid w:val="007E7DA3"/>
    <w:rsid w:val="007F3776"/>
    <w:rsid w:val="007F6CE8"/>
    <w:rsid w:val="007F7ECC"/>
    <w:rsid w:val="0080044F"/>
    <w:rsid w:val="00802BD4"/>
    <w:rsid w:val="00803237"/>
    <w:rsid w:val="00805B79"/>
    <w:rsid w:val="008065F5"/>
    <w:rsid w:val="00807C36"/>
    <w:rsid w:val="008147DC"/>
    <w:rsid w:val="0082011E"/>
    <w:rsid w:val="008209F7"/>
    <w:rsid w:val="0082103F"/>
    <w:rsid w:val="008227EF"/>
    <w:rsid w:val="008366BF"/>
    <w:rsid w:val="00837098"/>
    <w:rsid w:val="00840B23"/>
    <w:rsid w:val="00847B6B"/>
    <w:rsid w:val="00850165"/>
    <w:rsid w:val="00856171"/>
    <w:rsid w:val="00856DC8"/>
    <w:rsid w:val="00860631"/>
    <w:rsid w:val="008632DD"/>
    <w:rsid w:val="00863726"/>
    <w:rsid w:val="0086462A"/>
    <w:rsid w:val="00864C1C"/>
    <w:rsid w:val="00865901"/>
    <w:rsid w:val="00865E14"/>
    <w:rsid w:val="008661C8"/>
    <w:rsid w:val="00866734"/>
    <w:rsid w:val="008737BE"/>
    <w:rsid w:val="0087584E"/>
    <w:rsid w:val="0087740B"/>
    <w:rsid w:val="008929F0"/>
    <w:rsid w:val="00892F76"/>
    <w:rsid w:val="00896802"/>
    <w:rsid w:val="00897927"/>
    <w:rsid w:val="008A7233"/>
    <w:rsid w:val="008B2053"/>
    <w:rsid w:val="008B3394"/>
    <w:rsid w:val="008B3CFA"/>
    <w:rsid w:val="008B60E3"/>
    <w:rsid w:val="008B661B"/>
    <w:rsid w:val="008C7F04"/>
    <w:rsid w:val="008C7FDE"/>
    <w:rsid w:val="008E0D76"/>
    <w:rsid w:val="008E51DA"/>
    <w:rsid w:val="008E6B85"/>
    <w:rsid w:val="008F2C66"/>
    <w:rsid w:val="008F3EC5"/>
    <w:rsid w:val="008F5D12"/>
    <w:rsid w:val="009113F2"/>
    <w:rsid w:val="0091386B"/>
    <w:rsid w:val="00913937"/>
    <w:rsid w:val="00917665"/>
    <w:rsid w:val="00920358"/>
    <w:rsid w:val="0092100C"/>
    <w:rsid w:val="0092214F"/>
    <w:rsid w:val="009237E9"/>
    <w:rsid w:val="009252EF"/>
    <w:rsid w:val="009302CF"/>
    <w:rsid w:val="00951E57"/>
    <w:rsid w:val="009529A2"/>
    <w:rsid w:val="00954A49"/>
    <w:rsid w:val="009554F3"/>
    <w:rsid w:val="00955A6B"/>
    <w:rsid w:val="00962F58"/>
    <w:rsid w:val="0096386C"/>
    <w:rsid w:val="00963DB3"/>
    <w:rsid w:val="00967DED"/>
    <w:rsid w:val="00970976"/>
    <w:rsid w:val="00980035"/>
    <w:rsid w:val="00981963"/>
    <w:rsid w:val="00982598"/>
    <w:rsid w:val="009864C9"/>
    <w:rsid w:val="009866AA"/>
    <w:rsid w:val="00986FB5"/>
    <w:rsid w:val="00987B2D"/>
    <w:rsid w:val="00991943"/>
    <w:rsid w:val="00991DF0"/>
    <w:rsid w:val="00995512"/>
    <w:rsid w:val="009A1EDE"/>
    <w:rsid w:val="009A2898"/>
    <w:rsid w:val="009A581F"/>
    <w:rsid w:val="009A5EB5"/>
    <w:rsid w:val="009B1FDB"/>
    <w:rsid w:val="009B6976"/>
    <w:rsid w:val="009B7078"/>
    <w:rsid w:val="009B7303"/>
    <w:rsid w:val="009B7B10"/>
    <w:rsid w:val="009C46DE"/>
    <w:rsid w:val="009C5140"/>
    <w:rsid w:val="009C64E6"/>
    <w:rsid w:val="009C7C9D"/>
    <w:rsid w:val="009D1555"/>
    <w:rsid w:val="009E0CE9"/>
    <w:rsid w:val="009E2908"/>
    <w:rsid w:val="009F1628"/>
    <w:rsid w:val="009F5A10"/>
    <w:rsid w:val="009F726B"/>
    <w:rsid w:val="00A07A13"/>
    <w:rsid w:val="00A10193"/>
    <w:rsid w:val="00A109AD"/>
    <w:rsid w:val="00A16575"/>
    <w:rsid w:val="00A17E45"/>
    <w:rsid w:val="00A20D8F"/>
    <w:rsid w:val="00A304D0"/>
    <w:rsid w:val="00A3058A"/>
    <w:rsid w:val="00A3286B"/>
    <w:rsid w:val="00A33C7C"/>
    <w:rsid w:val="00A35CEF"/>
    <w:rsid w:val="00A36BE8"/>
    <w:rsid w:val="00A36C70"/>
    <w:rsid w:val="00A41850"/>
    <w:rsid w:val="00A452F8"/>
    <w:rsid w:val="00A455C3"/>
    <w:rsid w:val="00A502B0"/>
    <w:rsid w:val="00A554C5"/>
    <w:rsid w:val="00A56766"/>
    <w:rsid w:val="00A6108E"/>
    <w:rsid w:val="00A61DD8"/>
    <w:rsid w:val="00A62CD4"/>
    <w:rsid w:val="00A6311A"/>
    <w:rsid w:val="00A65487"/>
    <w:rsid w:val="00A6666B"/>
    <w:rsid w:val="00A7085E"/>
    <w:rsid w:val="00A7097A"/>
    <w:rsid w:val="00A71CAC"/>
    <w:rsid w:val="00A74926"/>
    <w:rsid w:val="00A81DCD"/>
    <w:rsid w:val="00A822A9"/>
    <w:rsid w:val="00A829E8"/>
    <w:rsid w:val="00A83B6F"/>
    <w:rsid w:val="00A848A8"/>
    <w:rsid w:val="00A92FB4"/>
    <w:rsid w:val="00A93D10"/>
    <w:rsid w:val="00A95EE9"/>
    <w:rsid w:val="00AB2221"/>
    <w:rsid w:val="00AB3CEB"/>
    <w:rsid w:val="00AB5379"/>
    <w:rsid w:val="00AB765E"/>
    <w:rsid w:val="00AC5D66"/>
    <w:rsid w:val="00AD086E"/>
    <w:rsid w:val="00AD1DDF"/>
    <w:rsid w:val="00AD47CD"/>
    <w:rsid w:val="00AD70DA"/>
    <w:rsid w:val="00AE1A4E"/>
    <w:rsid w:val="00AE4146"/>
    <w:rsid w:val="00AE6107"/>
    <w:rsid w:val="00AE6742"/>
    <w:rsid w:val="00AF11A5"/>
    <w:rsid w:val="00AF2D78"/>
    <w:rsid w:val="00AF4C14"/>
    <w:rsid w:val="00AF65B6"/>
    <w:rsid w:val="00AF678C"/>
    <w:rsid w:val="00AF6DBC"/>
    <w:rsid w:val="00AF7A05"/>
    <w:rsid w:val="00B026F1"/>
    <w:rsid w:val="00B036C1"/>
    <w:rsid w:val="00B049EA"/>
    <w:rsid w:val="00B1192C"/>
    <w:rsid w:val="00B17952"/>
    <w:rsid w:val="00B17E64"/>
    <w:rsid w:val="00B20A0F"/>
    <w:rsid w:val="00B211D8"/>
    <w:rsid w:val="00B2289F"/>
    <w:rsid w:val="00B24269"/>
    <w:rsid w:val="00B247D7"/>
    <w:rsid w:val="00B260B7"/>
    <w:rsid w:val="00B263FD"/>
    <w:rsid w:val="00B305A0"/>
    <w:rsid w:val="00B43239"/>
    <w:rsid w:val="00B43ACA"/>
    <w:rsid w:val="00B45481"/>
    <w:rsid w:val="00B536BF"/>
    <w:rsid w:val="00B5498D"/>
    <w:rsid w:val="00B60854"/>
    <w:rsid w:val="00B64072"/>
    <w:rsid w:val="00B655F0"/>
    <w:rsid w:val="00B666C5"/>
    <w:rsid w:val="00B70D45"/>
    <w:rsid w:val="00B76BA3"/>
    <w:rsid w:val="00B83CD2"/>
    <w:rsid w:val="00B86431"/>
    <w:rsid w:val="00B90B41"/>
    <w:rsid w:val="00B9345B"/>
    <w:rsid w:val="00B956A2"/>
    <w:rsid w:val="00B96B29"/>
    <w:rsid w:val="00B97EC5"/>
    <w:rsid w:val="00BA5EBA"/>
    <w:rsid w:val="00BB228A"/>
    <w:rsid w:val="00BB2A5F"/>
    <w:rsid w:val="00BB513F"/>
    <w:rsid w:val="00BB5F41"/>
    <w:rsid w:val="00BC3D95"/>
    <w:rsid w:val="00BD11A5"/>
    <w:rsid w:val="00BD7FEE"/>
    <w:rsid w:val="00BF289B"/>
    <w:rsid w:val="00BF5EA5"/>
    <w:rsid w:val="00C06D44"/>
    <w:rsid w:val="00C237DB"/>
    <w:rsid w:val="00C25AAC"/>
    <w:rsid w:val="00C27F62"/>
    <w:rsid w:val="00C30C89"/>
    <w:rsid w:val="00C4080D"/>
    <w:rsid w:val="00C4260A"/>
    <w:rsid w:val="00C437DF"/>
    <w:rsid w:val="00C45B3F"/>
    <w:rsid w:val="00C46CF3"/>
    <w:rsid w:val="00C532A1"/>
    <w:rsid w:val="00C53C12"/>
    <w:rsid w:val="00C57F59"/>
    <w:rsid w:val="00C63A20"/>
    <w:rsid w:val="00C7127E"/>
    <w:rsid w:val="00C74C56"/>
    <w:rsid w:val="00C91916"/>
    <w:rsid w:val="00C91CD6"/>
    <w:rsid w:val="00C9248E"/>
    <w:rsid w:val="00C95FDD"/>
    <w:rsid w:val="00CA47F1"/>
    <w:rsid w:val="00CB0017"/>
    <w:rsid w:val="00CB1190"/>
    <w:rsid w:val="00CB2242"/>
    <w:rsid w:val="00CB363E"/>
    <w:rsid w:val="00CB3E0D"/>
    <w:rsid w:val="00CB7686"/>
    <w:rsid w:val="00CC09B9"/>
    <w:rsid w:val="00CC3279"/>
    <w:rsid w:val="00CC5AF7"/>
    <w:rsid w:val="00CC6636"/>
    <w:rsid w:val="00CD2315"/>
    <w:rsid w:val="00CD29DC"/>
    <w:rsid w:val="00CD317B"/>
    <w:rsid w:val="00CD4207"/>
    <w:rsid w:val="00CE2CD6"/>
    <w:rsid w:val="00CE6F62"/>
    <w:rsid w:val="00CF221A"/>
    <w:rsid w:val="00CF22AC"/>
    <w:rsid w:val="00CF3517"/>
    <w:rsid w:val="00D010AB"/>
    <w:rsid w:val="00D073B2"/>
    <w:rsid w:val="00D1399F"/>
    <w:rsid w:val="00D14EB5"/>
    <w:rsid w:val="00D168D2"/>
    <w:rsid w:val="00D17156"/>
    <w:rsid w:val="00D177CD"/>
    <w:rsid w:val="00D2082A"/>
    <w:rsid w:val="00D34D02"/>
    <w:rsid w:val="00D37578"/>
    <w:rsid w:val="00D41415"/>
    <w:rsid w:val="00D44915"/>
    <w:rsid w:val="00D45DB9"/>
    <w:rsid w:val="00D54DC5"/>
    <w:rsid w:val="00D57EB3"/>
    <w:rsid w:val="00D64706"/>
    <w:rsid w:val="00D70124"/>
    <w:rsid w:val="00D7040B"/>
    <w:rsid w:val="00D71762"/>
    <w:rsid w:val="00D73661"/>
    <w:rsid w:val="00D7788A"/>
    <w:rsid w:val="00D77CE9"/>
    <w:rsid w:val="00D805BC"/>
    <w:rsid w:val="00D84D43"/>
    <w:rsid w:val="00D85DC8"/>
    <w:rsid w:val="00D87701"/>
    <w:rsid w:val="00D92859"/>
    <w:rsid w:val="00D97597"/>
    <w:rsid w:val="00D97BE0"/>
    <w:rsid w:val="00DA1CAE"/>
    <w:rsid w:val="00DA2B6E"/>
    <w:rsid w:val="00DA2ED8"/>
    <w:rsid w:val="00DB41FE"/>
    <w:rsid w:val="00DB46F6"/>
    <w:rsid w:val="00DB61F2"/>
    <w:rsid w:val="00DC07F8"/>
    <w:rsid w:val="00DC161F"/>
    <w:rsid w:val="00DC505B"/>
    <w:rsid w:val="00DD2FD3"/>
    <w:rsid w:val="00DD4197"/>
    <w:rsid w:val="00DD434D"/>
    <w:rsid w:val="00DD67B7"/>
    <w:rsid w:val="00DE1E2C"/>
    <w:rsid w:val="00DE3E76"/>
    <w:rsid w:val="00DE42C8"/>
    <w:rsid w:val="00DE4395"/>
    <w:rsid w:val="00DE78FF"/>
    <w:rsid w:val="00DF048B"/>
    <w:rsid w:val="00DF6EB1"/>
    <w:rsid w:val="00DF7D6E"/>
    <w:rsid w:val="00E041CD"/>
    <w:rsid w:val="00E0450D"/>
    <w:rsid w:val="00E079CF"/>
    <w:rsid w:val="00E1001F"/>
    <w:rsid w:val="00E10E83"/>
    <w:rsid w:val="00E11257"/>
    <w:rsid w:val="00E16C1F"/>
    <w:rsid w:val="00E214A1"/>
    <w:rsid w:val="00E21E78"/>
    <w:rsid w:val="00E24A5F"/>
    <w:rsid w:val="00E3097C"/>
    <w:rsid w:val="00E33EDD"/>
    <w:rsid w:val="00E34C53"/>
    <w:rsid w:val="00E34D48"/>
    <w:rsid w:val="00E36A75"/>
    <w:rsid w:val="00E36FC3"/>
    <w:rsid w:val="00E4221C"/>
    <w:rsid w:val="00E46BA0"/>
    <w:rsid w:val="00E65789"/>
    <w:rsid w:val="00E811B9"/>
    <w:rsid w:val="00E83574"/>
    <w:rsid w:val="00E86698"/>
    <w:rsid w:val="00E90B57"/>
    <w:rsid w:val="00E952F1"/>
    <w:rsid w:val="00EA107C"/>
    <w:rsid w:val="00EA13AC"/>
    <w:rsid w:val="00EA140A"/>
    <w:rsid w:val="00EA24A5"/>
    <w:rsid w:val="00EA428A"/>
    <w:rsid w:val="00EB3BF7"/>
    <w:rsid w:val="00EB54A2"/>
    <w:rsid w:val="00EB7BB0"/>
    <w:rsid w:val="00EC0372"/>
    <w:rsid w:val="00EC2F20"/>
    <w:rsid w:val="00EC5B32"/>
    <w:rsid w:val="00ED4E57"/>
    <w:rsid w:val="00EE0DB8"/>
    <w:rsid w:val="00EE1AEF"/>
    <w:rsid w:val="00EE758C"/>
    <w:rsid w:val="00EF4389"/>
    <w:rsid w:val="00EF624B"/>
    <w:rsid w:val="00F00658"/>
    <w:rsid w:val="00F00BC0"/>
    <w:rsid w:val="00F06CED"/>
    <w:rsid w:val="00F1045F"/>
    <w:rsid w:val="00F10697"/>
    <w:rsid w:val="00F10FDF"/>
    <w:rsid w:val="00F14284"/>
    <w:rsid w:val="00F330D1"/>
    <w:rsid w:val="00F3450F"/>
    <w:rsid w:val="00F35030"/>
    <w:rsid w:val="00F40F45"/>
    <w:rsid w:val="00F4493F"/>
    <w:rsid w:val="00F500A1"/>
    <w:rsid w:val="00F50277"/>
    <w:rsid w:val="00F53924"/>
    <w:rsid w:val="00F60F5E"/>
    <w:rsid w:val="00F61584"/>
    <w:rsid w:val="00F642BC"/>
    <w:rsid w:val="00F64F77"/>
    <w:rsid w:val="00F674C9"/>
    <w:rsid w:val="00F7309A"/>
    <w:rsid w:val="00F74339"/>
    <w:rsid w:val="00F80869"/>
    <w:rsid w:val="00F84DA9"/>
    <w:rsid w:val="00F86523"/>
    <w:rsid w:val="00F8745E"/>
    <w:rsid w:val="00F9208A"/>
    <w:rsid w:val="00F92925"/>
    <w:rsid w:val="00F93A53"/>
    <w:rsid w:val="00F94CDD"/>
    <w:rsid w:val="00F955D5"/>
    <w:rsid w:val="00F95A6E"/>
    <w:rsid w:val="00F967A9"/>
    <w:rsid w:val="00F96EDA"/>
    <w:rsid w:val="00FA0495"/>
    <w:rsid w:val="00FA0EDA"/>
    <w:rsid w:val="00FA1A57"/>
    <w:rsid w:val="00FA5D70"/>
    <w:rsid w:val="00FA6D14"/>
    <w:rsid w:val="00FB0DA0"/>
    <w:rsid w:val="00FB297A"/>
    <w:rsid w:val="00FB4752"/>
    <w:rsid w:val="00FC0277"/>
    <w:rsid w:val="00FC27C8"/>
    <w:rsid w:val="00FC3981"/>
    <w:rsid w:val="00FC3B11"/>
    <w:rsid w:val="00FC48BC"/>
    <w:rsid w:val="00FC697B"/>
    <w:rsid w:val="00FD15CC"/>
    <w:rsid w:val="00FE017D"/>
    <w:rsid w:val="00FE224C"/>
    <w:rsid w:val="00FE6AC2"/>
    <w:rsid w:val="00FE747C"/>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6B31E"/>
  <w15:chartTrackingRefBased/>
  <w15:docId w15:val="{C3436548-A090-4292-B677-F4C2C9D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800"/>
    <w:pPr>
      <w:spacing w:before="120" w:after="120"/>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Annex level 2,Table,Table Heading"/>
    <w:basedOn w:val="Normal"/>
    <w:next w:val="Normal"/>
    <w:link w:val="Heading8Char"/>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Annex Level 3"/>
    <w:basedOn w:val="Normal"/>
    <w:next w:val="Normal"/>
    <w:link w:val="Heading9Char"/>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2"/>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4"/>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6"/>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Annex Level 3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qFormat/>
    <w:rsid w:val="00D14EB5"/>
    <w:rPr>
      <w:sz w:val="16"/>
      <w:szCs w:val="16"/>
    </w:rPr>
  </w:style>
  <w:style w:type="paragraph" w:styleId="CommentText">
    <w:name w:val="annotation text"/>
    <w:basedOn w:val="Normal"/>
    <w:link w:val="CommentTextChar"/>
    <w:uiPriority w:val="99"/>
    <w:unhideWhenUsed/>
    <w:qFormat/>
    <w:rsid w:val="00D14EB5"/>
    <w:rPr>
      <w:sz w:val="20"/>
      <w:szCs w:val="20"/>
    </w:rPr>
  </w:style>
  <w:style w:type="character" w:customStyle="1" w:styleId="CommentTextChar">
    <w:name w:val="Comment Text Char"/>
    <w:basedOn w:val="DefaultParagraphFont"/>
    <w:link w:val="CommentText"/>
    <w:uiPriority w:val="99"/>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qFormat/>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uiPriority w:val="39"/>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qFormat/>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link w:val="ReferenceChar"/>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link w:val="CodeChar"/>
    <w:qFormat/>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qFormat/>
    <w:rsid w:val="00C30C89"/>
    <w:pPr>
      <w:spacing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character" w:customStyle="1" w:styleId="codeChar0">
    <w:name w:val="code Char"/>
    <w:qFormat/>
    <w:rsid w:val="00227843"/>
    <w:rPr>
      <w:rFonts w:ascii="Courier New" w:hAnsi="Courier New"/>
      <w:lang w:val="en-GB" w:eastAsia="ja-JP" w:bidi="ar-SA"/>
    </w:rPr>
  </w:style>
  <w:style w:type="numbering" w:customStyle="1" w:styleId="Headings">
    <w:name w:val="Headings"/>
    <w:uiPriority w:val="99"/>
    <w:rsid w:val="00DA2ED8"/>
    <w:pPr>
      <w:numPr>
        <w:numId w:val="6"/>
      </w:numPr>
    </w:pPr>
  </w:style>
  <w:style w:type="numbering" w:customStyle="1" w:styleId="Headings1">
    <w:name w:val="Headings1"/>
    <w:uiPriority w:val="99"/>
    <w:rsid w:val="00DA2ED8"/>
  </w:style>
  <w:style w:type="table" w:customStyle="1" w:styleId="GridTable4-Accent31">
    <w:name w:val="Grid Table 4 - Accent 31"/>
    <w:basedOn w:val="TableNormal"/>
    <w:next w:val="GridTable4-Accent3"/>
    <w:uiPriority w:val="49"/>
    <w:rsid w:val="00DA2ED8"/>
    <w:rPr>
      <w:sz w:val="22"/>
      <w:szCs w:val="22"/>
      <w:lang w:val="fi-F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A2E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erenceChar">
    <w:name w:val="Reference Char"/>
    <w:basedOn w:val="DefaultParagraphFont"/>
    <w:link w:val="Reference"/>
    <w:rsid w:val="00DA2ED8"/>
    <w:rPr>
      <w:rFonts w:ascii="Times New Roman" w:eastAsiaTheme="minorEastAsia" w:hAnsi="Times New Roman" w:cs="Times New Roman"/>
      <w:color w:val="FF0000"/>
      <w:szCs w:val="20"/>
      <w:lang w:val="en-GB" w:eastAsia="ko-KR"/>
    </w:rPr>
  </w:style>
  <w:style w:type="paragraph" w:styleId="NormalWeb">
    <w:name w:val="Normal (Web)"/>
    <w:basedOn w:val="Normal"/>
    <w:uiPriority w:val="99"/>
    <w:semiHidden/>
    <w:unhideWhenUsed/>
    <w:rsid w:val="00AE6742"/>
    <w:pPr>
      <w:spacing w:before="100" w:beforeAutospacing="1" w:after="100" w:afterAutospacing="1"/>
      <w:jc w:val="left"/>
    </w:pPr>
    <w:rPr>
      <w:rFonts w:ascii="굴림" w:eastAsia="굴림" w:hAnsi="굴림" w:cs="굴림"/>
      <w:lang w:eastAsia="ko-KR"/>
    </w:rPr>
  </w:style>
  <w:style w:type="table" w:customStyle="1" w:styleId="TableGrid3">
    <w:name w:val="Table Grid3"/>
    <w:basedOn w:val="TableNormal"/>
    <w:rsid w:val="00E10E83"/>
    <w:rPr>
      <w:rFonts w:ascii="Calibri" w:eastAsia="SimSun"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ormal"/>
    <w:link w:val="N1Char"/>
    <w:qFormat/>
    <w:rsid w:val="008B3394"/>
    <w:pPr>
      <w:ind w:left="634"/>
      <w:jc w:val="left"/>
    </w:pPr>
    <w:rPr>
      <w:rFonts w:ascii="Calibri" w:hAnsi="Calibri" w:cs="Calibri"/>
      <w:sz w:val="22"/>
      <w:szCs w:val="22"/>
      <w:lang w:eastAsia="ko-KR" w:bidi="hi-IN"/>
    </w:rPr>
  </w:style>
  <w:style w:type="character" w:customStyle="1" w:styleId="N1Char">
    <w:name w:val="N1 Char"/>
    <w:link w:val="N1"/>
    <w:rsid w:val="008B3394"/>
    <w:rPr>
      <w:rFonts w:ascii="Calibri" w:eastAsia="MS Mincho" w:hAnsi="Calibri" w:cs="Calibri"/>
      <w:sz w:val="22"/>
      <w:szCs w:val="22"/>
      <w:lang w:eastAsia="ko-KR" w:bidi="hi-IN"/>
    </w:rPr>
  </w:style>
  <w:style w:type="paragraph" w:customStyle="1" w:styleId="a2">
    <w:name w:val="a2"/>
    <w:basedOn w:val="Normal"/>
    <w:next w:val="Normal"/>
    <w:rsid w:val="00DD4197"/>
    <w:pPr>
      <w:tabs>
        <w:tab w:val="left" w:pos="500"/>
        <w:tab w:val="left" w:pos="720"/>
      </w:tabs>
      <w:spacing w:before="270" w:after="240" w:line="270" w:lineRule="exact"/>
      <w:jc w:val="left"/>
      <w:outlineLvl w:val="0"/>
    </w:pPr>
    <w:rPr>
      <w:rFonts w:ascii="Cambria" w:eastAsia="Calibri" w:hAnsi="Cambria"/>
      <w:b/>
      <w:sz w:val="28"/>
      <w:szCs w:val="22"/>
      <w:lang w:val="en-GB"/>
    </w:rPr>
  </w:style>
  <w:style w:type="character" w:customStyle="1" w:styleId="PatApplChar">
    <w:name w:val="Pat Appl Char"/>
    <w:link w:val="PatAppl"/>
    <w:qFormat/>
    <w:locked/>
    <w:rsid w:val="001214DD"/>
    <w:rPr>
      <w:rFonts w:ascii="Arial" w:eastAsia="Times New Roman" w:hAnsi="Arial" w:cs="Arial"/>
      <w:bCs/>
      <w:sz w:val="22"/>
    </w:rPr>
  </w:style>
  <w:style w:type="paragraph" w:customStyle="1" w:styleId="PatAppl">
    <w:name w:val="Pat Appl"/>
    <w:basedOn w:val="Normal"/>
    <w:link w:val="PatApplChar"/>
    <w:qFormat/>
    <w:rsid w:val="001214DD"/>
    <w:pPr>
      <w:widowControl w:val="0"/>
      <w:numPr>
        <w:numId w:val="7"/>
      </w:numPr>
      <w:tabs>
        <w:tab w:val="left" w:pos="1080"/>
        <w:tab w:val="right" w:pos="1440"/>
      </w:tabs>
      <w:adjustRightInd w:val="0"/>
      <w:spacing w:line="360" w:lineRule="auto"/>
      <w:jc w:val="left"/>
    </w:pPr>
    <w:rPr>
      <w:rFonts w:ascii="Arial" w:eastAsia="Times New Roman" w:hAnsi="Arial" w:cs="Arial"/>
      <w:bCs/>
      <w:sz w:val="22"/>
    </w:rPr>
  </w:style>
  <w:style w:type="paragraph" w:customStyle="1" w:styleId="FigureParagraph">
    <w:name w:val="FigureParagraph"/>
    <w:basedOn w:val="Normal"/>
    <w:next w:val="Normal"/>
    <w:qFormat/>
    <w:rsid w:val="001214DD"/>
    <w:pPr>
      <w:keepNext/>
      <w:widowControl w:val="0"/>
      <w:spacing w:line="276" w:lineRule="auto"/>
      <w:jc w:val="center"/>
    </w:pPr>
    <w:rPr>
      <w:rFonts w:eastAsia="Calibri"/>
      <w:noProof/>
      <w:szCs w:val="22"/>
    </w:rPr>
  </w:style>
  <w:style w:type="character" w:customStyle="1" w:styleId="BodyChar">
    <w:name w:val="Body Char"/>
    <w:basedOn w:val="DefaultParagraphFont"/>
    <w:link w:val="Body"/>
    <w:locked/>
    <w:rsid w:val="001214DD"/>
  </w:style>
  <w:style w:type="paragraph" w:customStyle="1" w:styleId="Body">
    <w:name w:val="Body"/>
    <w:basedOn w:val="Normal"/>
    <w:link w:val="BodyChar"/>
    <w:qFormat/>
    <w:rsid w:val="001214DD"/>
    <w:pPr>
      <w:spacing w:afterLines="100" w:line="276" w:lineRule="auto"/>
    </w:pPr>
    <w:rPr>
      <w:rFonts w:asciiTheme="minorHAnsi" w:eastAsiaTheme="minorHAnsi" w:hAnsiTheme="minorHAnsi" w:cstheme="minorBidi"/>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6178FE"/>
    <w:rPr>
      <w:rFonts w:ascii="Times New Roman" w:eastAsia="MS Mincho" w:hAnsi="Times New Roman" w:cs="Times New Roman"/>
    </w:rPr>
  </w:style>
  <w:style w:type="table" w:customStyle="1" w:styleId="a">
    <w:name w:val="표 구분선"/>
    <w:basedOn w:val="TableNormal"/>
    <w:uiPriority w:val="39"/>
    <w:rsid w:val="006178FE"/>
    <w:rPr>
      <w:rFonts w:ascii="Cambria" w:eastAsiaTheme="minorEastAs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551F5"/>
    <w:rPr>
      <w:rFonts w:ascii="Times New Roman" w:hAnsi="Times New Roman" w:cs="Times New Roman"/>
      <w:color w:val="000000"/>
      <w:sz w:val="20"/>
      <w:szCs w:val="20"/>
    </w:rPr>
  </w:style>
  <w:style w:type="paragraph" w:customStyle="1" w:styleId="AnnexA2">
    <w:name w:val="Annex A2"/>
    <w:basedOn w:val="Normal"/>
    <w:next w:val="Normal"/>
    <w:qFormat/>
    <w:rsid w:val="004551F5"/>
    <w:pPr>
      <w:keepNext/>
      <w:keepLines/>
      <w:numPr>
        <w:ilvl w:val="1"/>
        <w:numId w:val="8"/>
      </w:numPr>
      <w:spacing w:before="360"/>
      <w:jc w:val="left"/>
      <w:outlineLvl w:val="1"/>
    </w:pPr>
    <w:rPr>
      <w:rFonts w:eastAsia="Candara"/>
      <w:b/>
      <w:bCs/>
      <w:color w:val="000000"/>
      <w:spacing w:val="15"/>
      <w:sz w:val="28"/>
      <w:szCs w:val="28"/>
    </w:rPr>
  </w:style>
  <w:style w:type="character" w:customStyle="1" w:styleId="s2">
    <w:name w:val="s2"/>
    <w:rsid w:val="0014464F"/>
  </w:style>
  <w:style w:type="character" w:customStyle="1" w:styleId="CodeChar">
    <w:name w:val="Code Char"/>
    <w:link w:val="Code0"/>
    <w:locked/>
    <w:rsid w:val="00480135"/>
    <w:rPr>
      <w:rFonts w:ascii="Courier New" w:eastAsia="Calibri" w:hAnsi="Courier New" w:cs="Times New Roman"/>
      <w:sz w:val="22"/>
      <w:szCs w:val="22"/>
      <w:lang w:val="en-GB"/>
    </w:rPr>
  </w:style>
  <w:style w:type="paragraph" w:customStyle="1" w:styleId="FigureNoTitle">
    <w:name w:val="Figure_NoTitle"/>
    <w:basedOn w:val="Normal"/>
    <w:next w:val="Normal"/>
    <w:uiPriority w:val="99"/>
    <w:rsid w:val="00F93A53"/>
    <w:pPr>
      <w:keepLines/>
      <w:tabs>
        <w:tab w:val="left" w:pos="794"/>
        <w:tab w:val="left" w:pos="1191"/>
        <w:tab w:val="left" w:pos="1588"/>
        <w:tab w:val="left" w:pos="1985"/>
      </w:tabs>
      <w:overflowPunct w:val="0"/>
      <w:autoSpaceDE w:val="0"/>
      <w:autoSpaceDN w:val="0"/>
      <w:adjustRightInd w:val="0"/>
      <w:spacing w:before="240"/>
      <w:jc w:val="center"/>
    </w:pPr>
    <w:rPr>
      <w:rFonts w:eastAsia="SimSun"/>
      <w:b/>
      <w:sz w:val="20"/>
      <w:szCs w:val="20"/>
    </w:rPr>
  </w:style>
  <w:style w:type="paragraph" w:styleId="Title">
    <w:name w:val="Title"/>
    <w:basedOn w:val="Normal"/>
    <w:link w:val="TitleChar"/>
    <w:uiPriority w:val="10"/>
    <w:qFormat/>
    <w:rsid w:val="00F1045F"/>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F1045F"/>
    <w:rPr>
      <w:rFonts w:ascii="Arial" w:eastAsia="Arial" w:hAnsi="Arial" w:cs="Arial"/>
      <w:b/>
      <w:bCs/>
      <w:sz w:val="29"/>
      <w:szCs w:val="29"/>
      <w:u w:val="single" w:color="000000"/>
    </w:rPr>
  </w:style>
  <w:style w:type="paragraph" w:styleId="Revision">
    <w:name w:val="Revision"/>
    <w:hidden/>
    <w:uiPriority w:val="99"/>
    <w:semiHidden/>
    <w:rsid w:val="00F967A9"/>
    <w:rPr>
      <w:rFonts w:ascii="Times New Roman" w:eastAsia="MS Mincho" w:hAnsi="Times New Roman" w:cs="Times New Roman"/>
    </w:rPr>
  </w:style>
  <w:style w:type="character" w:customStyle="1" w:styleId="normaltextrun">
    <w:name w:val="normaltextrun"/>
    <w:basedOn w:val="DefaultParagraphFont"/>
    <w:rsid w:val="00850165"/>
  </w:style>
  <w:style w:type="paragraph" w:styleId="Quote">
    <w:name w:val="Quote"/>
    <w:basedOn w:val="Normal"/>
    <w:next w:val="Normal"/>
    <w:link w:val="QuoteChar"/>
    <w:uiPriority w:val="29"/>
    <w:qFormat/>
    <w:rsid w:val="008501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0165"/>
    <w:rPr>
      <w:rFonts w:ascii="Times New Roman" w:eastAsia="MS Mincho" w:hAnsi="Times New Roman" w:cs="Times New Roman"/>
      <w:i/>
      <w:iCs/>
      <w:color w:val="404040" w:themeColor="text1" w:themeTint="BF"/>
    </w:rPr>
  </w:style>
  <w:style w:type="character" w:customStyle="1" w:styleId="tablesyntaxChar">
    <w:name w:val="table syntax Char"/>
    <w:link w:val="tablesyntax"/>
    <w:qFormat/>
    <w:locked/>
    <w:rsid w:val="00850165"/>
    <w:rPr>
      <w:rFonts w:ascii="Times" w:eastAsia="맑은 고딕" w:hAnsi="Times"/>
      <w:lang w:val="en-CA"/>
    </w:rPr>
  </w:style>
  <w:style w:type="paragraph" w:customStyle="1" w:styleId="tablesyntax">
    <w:name w:val="table syntax"/>
    <w:basedOn w:val="Normal"/>
    <w:link w:val="tablesyntaxChar"/>
    <w:qFormat/>
    <w:rsid w:val="008501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pPr>
    <w:rPr>
      <w:rFonts w:ascii="Times" w:eastAsia="맑은 고딕" w:hAnsi="Times" w:cstheme="minorBidi"/>
      <w:lang w:val="en-CA"/>
    </w:rPr>
  </w:style>
  <w:style w:type="paragraph" w:customStyle="1" w:styleId="SyntaxElement">
    <w:name w:val="SyntaxElement"/>
    <w:basedOn w:val="Normal"/>
    <w:qFormat/>
    <w:rsid w:val="00850165"/>
    <w:pPr>
      <w:keepNext/>
      <w:keepLines/>
      <w:tabs>
        <w:tab w:val="left" w:pos="227"/>
        <w:tab w:val="left" w:pos="454"/>
        <w:tab w:val="left" w:pos="680"/>
        <w:tab w:val="left" w:pos="907"/>
        <w:tab w:val="left" w:pos="1134"/>
      </w:tabs>
      <w:overflowPunct w:val="0"/>
      <w:autoSpaceDE w:val="0"/>
      <w:autoSpaceDN w:val="0"/>
      <w:adjustRightInd w:val="0"/>
      <w:spacing w:before="20" w:after="40"/>
    </w:pPr>
    <w:rPr>
      <w:rFonts w:ascii="Cambria" w:eastAsia="Times New Roman" w:hAnsi="Cambria"/>
      <w:sz w:val="20"/>
      <w:szCs w:val="22"/>
      <w:lang w:val="en-CA"/>
    </w:rPr>
  </w:style>
  <w:style w:type="character" w:customStyle="1" w:styleId="Note1Char">
    <w:name w:val="Note 1 Char"/>
    <w:link w:val="Note1"/>
    <w:locked/>
    <w:rsid w:val="00E90B57"/>
    <w:rPr>
      <w:rFonts w:ascii="Times New Roman" w:eastAsia="Times New Roman" w:hAnsi="Times New Roman" w:cs="Times New Roman"/>
      <w:sz w:val="18"/>
      <w:szCs w:val="18"/>
      <w:lang w:val="en-GB"/>
    </w:rPr>
  </w:style>
  <w:style w:type="paragraph" w:customStyle="1" w:styleId="Note1">
    <w:name w:val="Note 1"/>
    <w:basedOn w:val="Normal"/>
    <w:link w:val="Note1Char"/>
    <w:qFormat/>
    <w:rsid w:val="00E90B57"/>
    <w:pPr>
      <w:overflowPunct w:val="0"/>
      <w:autoSpaceDE w:val="0"/>
      <w:autoSpaceDN w:val="0"/>
      <w:adjustRightInd w:val="0"/>
      <w:spacing w:line="199" w:lineRule="exact"/>
      <w:ind w:left="284"/>
    </w:pPr>
    <w:rPr>
      <w:rFonts w:eastAsia="Times New Roman"/>
      <w:sz w:val="18"/>
      <w:szCs w:val="18"/>
      <w:lang w:val="en-GB"/>
    </w:rPr>
  </w:style>
  <w:style w:type="character" w:customStyle="1" w:styleId="10">
    <w:name w:val="スタイル1 (文字)"/>
    <w:basedOn w:val="DefaultParagraphFont"/>
    <w:link w:val="1"/>
    <w:locked/>
    <w:rsid w:val="009C7C9D"/>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9C7C9D"/>
    <w:pPr>
      <w:keepNext/>
      <w:numPr>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outlineLvl w:val="0"/>
    </w:pPr>
    <w:rPr>
      <w:rFonts w:eastAsia="Yu Mincho" w:cs="Arial"/>
      <w:b/>
      <w:bCs/>
      <w:kern w:val="32"/>
      <w:sz w:val="32"/>
      <w:szCs w:val="32"/>
      <w:lang w:val="en-CA"/>
    </w:rPr>
  </w:style>
  <w:style w:type="character" w:customStyle="1" w:styleId="codechar1">
    <w:name w:val="codechar"/>
    <w:basedOn w:val="DefaultParagraphFont"/>
    <w:rsid w:val="008E6B85"/>
  </w:style>
  <w:style w:type="paragraph" w:customStyle="1" w:styleId="code00">
    <w:name w:val="code0"/>
    <w:basedOn w:val="Normal"/>
    <w:rsid w:val="008E6B85"/>
    <w:pPr>
      <w:spacing w:before="100" w:beforeAutospacing="1" w:after="100" w:afterAutospacing="1"/>
      <w:jc w:val="left"/>
    </w:pPr>
    <w:rPr>
      <w:rFonts w:eastAsia="Times New Roman"/>
      <w:lang w:eastAsia="ko-KR"/>
    </w:rPr>
  </w:style>
  <w:style w:type="table" w:customStyle="1" w:styleId="TableGrid4">
    <w:name w:val="Table Grid4"/>
    <w:basedOn w:val="TableNormal"/>
    <w:next w:val="TableGrid"/>
    <w:uiPriority w:val="39"/>
    <w:rsid w:val="003979C1"/>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10"/>
    <w:basedOn w:val="Normal"/>
    <w:rsid w:val="003979C1"/>
    <w:pPr>
      <w:spacing w:before="100" w:beforeAutospacing="1" w:after="100" w:afterAutospacing="1"/>
      <w:jc w:val="left"/>
    </w:pPr>
    <w:rPr>
      <w:rFonts w:eastAsia="Times New Roman"/>
      <w:lang w:eastAsia="ko-KR"/>
    </w:rPr>
  </w:style>
  <w:style w:type="table" w:customStyle="1" w:styleId="TableGrid5">
    <w:name w:val="Table Grid5"/>
    <w:basedOn w:val="TableNormal"/>
    <w:next w:val="TableGrid"/>
    <w:rsid w:val="00D70124"/>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02121"/>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057A4"/>
    <w:pPr>
      <w:widowControl w:val="0"/>
      <w:autoSpaceDE w:val="0"/>
      <w:autoSpaceDN w:val="0"/>
    </w:pPr>
    <w:rPr>
      <w:rFonts w:eastAsia="MS Minch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6D4242"/>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D4242"/>
    <w:rPr>
      <w:rFonts w:ascii="Cambria" w:eastAsia="맑은 고딕"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0256">
      <w:bodyDiv w:val="1"/>
      <w:marLeft w:val="0"/>
      <w:marRight w:val="0"/>
      <w:marTop w:val="0"/>
      <w:marBottom w:val="0"/>
      <w:divBdr>
        <w:top w:val="none" w:sz="0" w:space="0" w:color="auto"/>
        <w:left w:val="none" w:sz="0" w:space="0" w:color="auto"/>
        <w:bottom w:val="none" w:sz="0" w:space="0" w:color="auto"/>
        <w:right w:val="none" w:sz="0" w:space="0" w:color="auto"/>
      </w:divBdr>
    </w:div>
    <w:div w:id="66458666">
      <w:bodyDiv w:val="1"/>
      <w:marLeft w:val="0"/>
      <w:marRight w:val="0"/>
      <w:marTop w:val="0"/>
      <w:marBottom w:val="0"/>
      <w:divBdr>
        <w:top w:val="none" w:sz="0" w:space="0" w:color="auto"/>
        <w:left w:val="none" w:sz="0" w:space="0" w:color="auto"/>
        <w:bottom w:val="none" w:sz="0" w:space="0" w:color="auto"/>
        <w:right w:val="none" w:sz="0" w:space="0" w:color="auto"/>
      </w:divBdr>
    </w:div>
    <w:div w:id="88242138">
      <w:bodyDiv w:val="1"/>
      <w:marLeft w:val="0"/>
      <w:marRight w:val="0"/>
      <w:marTop w:val="0"/>
      <w:marBottom w:val="0"/>
      <w:divBdr>
        <w:top w:val="none" w:sz="0" w:space="0" w:color="auto"/>
        <w:left w:val="none" w:sz="0" w:space="0" w:color="auto"/>
        <w:bottom w:val="none" w:sz="0" w:space="0" w:color="auto"/>
        <w:right w:val="none" w:sz="0" w:space="0" w:color="auto"/>
      </w:divBdr>
    </w:div>
    <w:div w:id="101346570">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52448930">
      <w:bodyDiv w:val="1"/>
      <w:marLeft w:val="0"/>
      <w:marRight w:val="0"/>
      <w:marTop w:val="0"/>
      <w:marBottom w:val="0"/>
      <w:divBdr>
        <w:top w:val="none" w:sz="0" w:space="0" w:color="auto"/>
        <w:left w:val="none" w:sz="0" w:space="0" w:color="auto"/>
        <w:bottom w:val="none" w:sz="0" w:space="0" w:color="auto"/>
        <w:right w:val="none" w:sz="0" w:space="0" w:color="auto"/>
      </w:divBdr>
    </w:div>
    <w:div w:id="152839523">
      <w:bodyDiv w:val="1"/>
      <w:marLeft w:val="0"/>
      <w:marRight w:val="0"/>
      <w:marTop w:val="0"/>
      <w:marBottom w:val="0"/>
      <w:divBdr>
        <w:top w:val="none" w:sz="0" w:space="0" w:color="auto"/>
        <w:left w:val="none" w:sz="0" w:space="0" w:color="auto"/>
        <w:bottom w:val="none" w:sz="0" w:space="0" w:color="auto"/>
        <w:right w:val="none" w:sz="0" w:space="0" w:color="auto"/>
      </w:divBdr>
    </w:div>
    <w:div w:id="177163195">
      <w:bodyDiv w:val="1"/>
      <w:marLeft w:val="0"/>
      <w:marRight w:val="0"/>
      <w:marTop w:val="0"/>
      <w:marBottom w:val="0"/>
      <w:divBdr>
        <w:top w:val="none" w:sz="0" w:space="0" w:color="auto"/>
        <w:left w:val="none" w:sz="0" w:space="0" w:color="auto"/>
        <w:bottom w:val="none" w:sz="0" w:space="0" w:color="auto"/>
        <w:right w:val="none" w:sz="0" w:space="0" w:color="auto"/>
      </w:divBdr>
    </w:div>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260798309">
      <w:bodyDiv w:val="1"/>
      <w:marLeft w:val="0"/>
      <w:marRight w:val="0"/>
      <w:marTop w:val="0"/>
      <w:marBottom w:val="0"/>
      <w:divBdr>
        <w:top w:val="none" w:sz="0" w:space="0" w:color="auto"/>
        <w:left w:val="none" w:sz="0" w:space="0" w:color="auto"/>
        <w:bottom w:val="none" w:sz="0" w:space="0" w:color="auto"/>
        <w:right w:val="none" w:sz="0" w:space="0" w:color="auto"/>
      </w:divBdr>
    </w:div>
    <w:div w:id="289478991">
      <w:bodyDiv w:val="1"/>
      <w:marLeft w:val="0"/>
      <w:marRight w:val="0"/>
      <w:marTop w:val="0"/>
      <w:marBottom w:val="0"/>
      <w:divBdr>
        <w:top w:val="none" w:sz="0" w:space="0" w:color="auto"/>
        <w:left w:val="none" w:sz="0" w:space="0" w:color="auto"/>
        <w:bottom w:val="none" w:sz="0" w:space="0" w:color="auto"/>
        <w:right w:val="none" w:sz="0" w:space="0" w:color="auto"/>
      </w:divBdr>
    </w:div>
    <w:div w:id="293487473">
      <w:bodyDiv w:val="1"/>
      <w:marLeft w:val="0"/>
      <w:marRight w:val="0"/>
      <w:marTop w:val="0"/>
      <w:marBottom w:val="0"/>
      <w:divBdr>
        <w:top w:val="none" w:sz="0" w:space="0" w:color="auto"/>
        <w:left w:val="none" w:sz="0" w:space="0" w:color="auto"/>
        <w:bottom w:val="none" w:sz="0" w:space="0" w:color="auto"/>
        <w:right w:val="none" w:sz="0" w:space="0" w:color="auto"/>
      </w:divBdr>
    </w:div>
    <w:div w:id="357781722">
      <w:bodyDiv w:val="1"/>
      <w:marLeft w:val="0"/>
      <w:marRight w:val="0"/>
      <w:marTop w:val="0"/>
      <w:marBottom w:val="0"/>
      <w:divBdr>
        <w:top w:val="none" w:sz="0" w:space="0" w:color="auto"/>
        <w:left w:val="none" w:sz="0" w:space="0" w:color="auto"/>
        <w:bottom w:val="none" w:sz="0" w:space="0" w:color="auto"/>
        <w:right w:val="none" w:sz="0" w:space="0" w:color="auto"/>
      </w:divBdr>
    </w:div>
    <w:div w:id="380714675">
      <w:bodyDiv w:val="1"/>
      <w:marLeft w:val="0"/>
      <w:marRight w:val="0"/>
      <w:marTop w:val="0"/>
      <w:marBottom w:val="0"/>
      <w:divBdr>
        <w:top w:val="none" w:sz="0" w:space="0" w:color="auto"/>
        <w:left w:val="none" w:sz="0" w:space="0" w:color="auto"/>
        <w:bottom w:val="none" w:sz="0" w:space="0" w:color="auto"/>
        <w:right w:val="none" w:sz="0" w:space="0" w:color="auto"/>
      </w:divBdr>
    </w:div>
    <w:div w:id="423456587">
      <w:bodyDiv w:val="1"/>
      <w:marLeft w:val="0"/>
      <w:marRight w:val="0"/>
      <w:marTop w:val="0"/>
      <w:marBottom w:val="0"/>
      <w:divBdr>
        <w:top w:val="none" w:sz="0" w:space="0" w:color="auto"/>
        <w:left w:val="none" w:sz="0" w:space="0" w:color="auto"/>
        <w:bottom w:val="none" w:sz="0" w:space="0" w:color="auto"/>
        <w:right w:val="none" w:sz="0" w:space="0" w:color="auto"/>
      </w:divBdr>
    </w:div>
    <w:div w:id="437800186">
      <w:bodyDiv w:val="1"/>
      <w:marLeft w:val="0"/>
      <w:marRight w:val="0"/>
      <w:marTop w:val="0"/>
      <w:marBottom w:val="0"/>
      <w:divBdr>
        <w:top w:val="none" w:sz="0" w:space="0" w:color="auto"/>
        <w:left w:val="none" w:sz="0" w:space="0" w:color="auto"/>
        <w:bottom w:val="none" w:sz="0" w:space="0" w:color="auto"/>
        <w:right w:val="none" w:sz="0" w:space="0" w:color="auto"/>
      </w:divBdr>
    </w:div>
    <w:div w:id="460075738">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476462540">
      <w:bodyDiv w:val="1"/>
      <w:marLeft w:val="0"/>
      <w:marRight w:val="0"/>
      <w:marTop w:val="0"/>
      <w:marBottom w:val="0"/>
      <w:divBdr>
        <w:top w:val="none" w:sz="0" w:space="0" w:color="auto"/>
        <w:left w:val="none" w:sz="0" w:space="0" w:color="auto"/>
        <w:bottom w:val="none" w:sz="0" w:space="0" w:color="auto"/>
        <w:right w:val="none" w:sz="0" w:space="0" w:color="auto"/>
      </w:divBdr>
    </w:div>
    <w:div w:id="479032699">
      <w:bodyDiv w:val="1"/>
      <w:marLeft w:val="0"/>
      <w:marRight w:val="0"/>
      <w:marTop w:val="0"/>
      <w:marBottom w:val="0"/>
      <w:divBdr>
        <w:top w:val="none" w:sz="0" w:space="0" w:color="auto"/>
        <w:left w:val="none" w:sz="0" w:space="0" w:color="auto"/>
        <w:bottom w:val="none" w:sz="0" w:space="0" w:color="auto"/>
        <w:right w:val="none" w:sz="0" w:space="0" w:color="auto"/>
      </w:divBdr>
    </w:div>
    <w:div w:id="511990350">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30189530">
      <w:bodyDiv w:val="1"/>
      <w:marLeft w:val="0"/>
      <w:marRight w:val="0"/>
      <w:marTop w:val="0"/>
      <w:marBottom w:val="0"/>
      <w:divBdr>
        <w:top w:val="none" w:sz="0" w:space="0" w:color="auto"/>
        <w:left w:val="none" w:sz="0" w:space="0" w:color="auto"/>
        <w:bottom w:val="none" w:sz="0" w:space="0" w:color="auto"/>
        <w:right w:val="none" w:sz="0" w:space="0" w:color="auto"/>
      </w:divBdr>
    </w:div>
    <w:div w:id="561260188">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21289230">
      <w:bodyDiv w:val="1"/>
      <w:marLeft w:val="0"/>
      <w:marRight w:val="0"/>
      <w:marTop w:val="0"/>
      <w:marBottom w:val="0"/>
      <w:divBdr>
        <w:top w:val="none" w:sz="0" w:space="0" w:color="auto"/>
        <w:left w:val="none" w:sz="0" w:space="0" w:color="auto"/>
        <w:bottom w:val="none" w:sz="0" w:space="0" w:color="auto"/>
        <w:right w:val="none" w:sz="0" w:space="0" w:color="auto"/>
      </w:divBdr>
    </w:div>
    <w:div w:id="739136586">
      <w:bodyDiv w:val="1"/>
      <w:marLeft w:val="0"/>
      <w:marRight w:val="0"/>
      <w:marTop w:val="0"/>
      <w:marBottom w:val="0"/>
      <w:divBdr>
        <w:top w:val="none" w:sz="0" w:space="0" w:color="auto"/>
        <w:left w:val="none" w:sz="0" w:space="0" w:color="auto"/>
        <w:bottom w:val="none" w:sz="0" w:space="0" w:color="auto"/>
        <w:right w:val="none" w:sz="0" w:space="0" w:color="auto"/>
      </w:divBdr>
    </w:div>
    <w:div w:id="742416542">
      <w:bodyDiv w:val="1"/>
      <w:marLeft w:val="0"/>
      <w:marRight w:val="0"/>
      <w:marTop w:val="0"/>
      <w:marBottom w:val="0"/>
      <w:divBdr>
        <w:top w:val="none" w:sz="0" w:space="0" w:color="auto"/>
        <w:left w:val="none" w:sz="0" w:space="0" w:color="auto"/>
        <w:bottom w:val="none" w:sz="0" w:space="0" w:color="auto"/>
        <w:right w:val="none" w:sz="0" w:space="0" w:color="auto"/>
      </w:divBdr>
    </w:div>
    <w:div w:id="778066303">
      <w:bodyDiv w:val="1"/>
      <w:marLeft w:val="0"/>
      <w:marRight w:val="0"/>
      <w:marTop w:val="0"/>
      <w:marBottom w:val="0"/>
      <w:divBdr>
        <w:top w:val="none" w:sz="0" w:space="0" w:color="auto"/>
        <w:left w:val="none" w:sz="0" w:space="0" w:color="auto"/>
        <w:bottom w:val="none" w:sz="0" w:space="0" w:color="auto"/>
        <w:right w:val="none" w:sz="0" w:space="0" w:color="auto"/>
      </w:divBdr>
    </w:div>
    <w:div w:id="814681144">
      <w:bodyDiv w:val="1"/>
      <w:marLeft w:val="0"/>
      <w:marRight w:val="0"/>
      <w:marTop w:val="0"/>
      <w:marBottom w:val="0"/>
      <w:divBdr>
        <w:top w:val="none" w:sz="0" w:space="0" w:color="auto"/>
        <w:left w:val="none" w:sz="0" w:space="0" w:color="auto"/>
        <w:bottom w:val="none" w:sz="0" w:space="0" w:color="auto"/>
        <w:right w:val="none" w:sz="0" w:space="0" w:color="auto"/>
      </w:divBdr>
    </w:div>
    <w:div w:id="847715067">
      <w:bodyDiv w:val="1"/>
      <w:marLeft w:val="0"/>
      <w:marRight w:val="0"/>
      <w:marTop w:val="0"/>
      <w:marBottom w:val="0"/>
      <w:divBdr>
        <w:top w:val="none" w:sz="0" w:space="0" w:color="auto"/>
        <w:left w:val="none" w:sz="0" w:space="0" w:color="auto"/>
        <w:bottom w:val="none" w:sz="0" w:space="0" w:color="auto"/>
        <w:right w:val="none" w:sz="0" w:space="0" w:color="auto"/>
      </w:divBdr>
    </w:div>
    <w:div w:id="881013513">
      <w:bodyDiv w:val="1"/>
      <w:marLeft w:val="0"/>
      <w:marRight w:val="0"/>
      <w:marTop w:val="0"/>
      <w:marBottom w:val="0"/>
      <w:divBdr>
        <w:top w:val="none" w:sz="0" w:space="0" w:color="auto"/>
        <w:left w:val="none" w:sz="0" w:space="0" w:color="auto"/>
        <w:bottom w:val="none" w:sz="0" w:space="0" w:color="auto"/>
        <w:right w:val="none" w:sz="0" w:space="0" w:color="auto"/>
      </w:divBdr>
    </w:div>
    <w:div w:id="890114181">
      <w:bodyDiv w:val="1"/>
      <w:marLeft w:val="0"/>
      <w:marRight w:val="0"/>
      <w:marTop w:val="0"/>
      <w:marBottom w:val="0"/>
      <w:divBdr>
        <w:top w:val="none" w:sz="0" w:space="0" w:color="auto"/>
        <w:left w:val="none" w:sz="0" w:space="0" w:color="auto"/>
        <w:bottom w:val="none" w:sz="0" w:space="0" w:color="auto"/>
        <w:right w:val="none" w:sz="0" w:space="0" w:color="auto"/>
      </w:divBdr>
    </w:div>
    <w:div w:id="936522634">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116489609">
      <w:bodyDiv w:val="1"/>
      <w:marLeft w:val="0"/>
      <w:marRight w:val="0"/>
      <w:marTop w:val="0"/>
      <w:marBottom w:val="0"/>
      <w:divBdr>
        <w:top w:val="none" w:sz="0" w:space="0" w:color="auto"/>
        <w:left w:val="none" w:sz="0" w:space="0" w:color="auto"/>
        <w:bottom w:val="none" w:sz="0" w:space="0" w:color="auto"/>
        <w:right w:val="none" w:sz="0" w:space="0" w:color="auto"/>
      </w:divBdr>
    </w:div>
    <w:div w:id="1123889821">
      <w:bodyDiv w:val="1"/>
      <w:marLeft w:val="0"/>
      <w:marRight w:val="0"/>
      <w:marTop w:val="0"/>
      <w:marBottom w:val="0"/>
      <w:divBdr>
        <w:top w:val="none" w:sz="0" w:space="0" w:color="auto"/>
        <w:left w:val="none" w:sz="0" w:space="0" w:color="auto"/>
        <w:bottom w:val="none" w:sz="0" w:space="0" w:color="auto"/>
        <w:right w:val="none" w:sz="0" w:space="0" w:color="auto"/>
      </w:divBdr>
    </w:div>
    <w:div w:id="1148936228">
      <w:bodyDiv w:val="1"/>
      <w:marLeft w:val="0"/>
      <w:marRight w:val="0"/>
      <w:marTop w:val="0"/>
      <w:marBottom w:val="0"/>
      <w:divBdr>
        <w:top w:val="none" w:sz="0" w:space="0" w:color="auto"/>
        <w:left w:val="none" w:sz="0" w:space="0" w:color="auto"/>
        <w:bottom w:val="none" w:sz="0" w:space="0" w:color="auto"/>
        <w:right w:val="none" w:sz="0" w:space="0" w:color="auto"/>
      </w:divBdr>
    </w:div>
    <w:div w:id="1155877826">
      <w:bodyDiv w:val="1"/>
      <w:marLeft w:val="0"/>
      <w:marRight w:val="0"/>
      <w:marTop w:val="0"/>
      <w:marBottom w:val="0"/>
      <w:divBdr>
        <w:top w:val="none" w:sz="0" w:space="0" w:color="auto"/>
        <w:left w:val="none" w:sz="0" w:space="0" w:color="auto"/>
        <w:bottom w:val="none" w:sz="0" w:space="0" w:color="auto"/>
        <w:right w:val="none" w:sz="0" w:space="0" w:color="auto"/>
      </w:divBdr>
    </w:div>
    <w:div w:id="1160661593">
      <w:bodyDiv w:val="1"/>
      <w:marLeft w:val="0"/>
      <w:marRight w:val="0"/>
      <w:marTop w:val="0"/>
      <w:marBottom w:val="0"/>
      <w:divBdr>
        <w:top w:val="none" w:sz="0" w:space="0" w:color="auto"/>
        <w:left w:val="none" w:sz="0" w:space="0" w:color="auto"/>
        <w:bottom w:val="none" w:sz="0" w:space="0" w:color="auto"/>
        <w:right w:val="none" w:sz="0" w:space="0" w:color="auto"/>
      </w:divBdr>
    </w:div>
    <w:div w:id="1164975412">
      <w:bodyDiv w:val="1"/>
      <w:marLeft w:val="0"/>
      <w:marRight w:val="0"/>
      <w:marTop w:val="0"/>
      <w:marBottom w:val="0"/>
      <w:divBdr>
        <w:top w:val="none" w:sz="0" w:space="0" w:color="auto"/>
        <w:left w:val="none" w:sz="0" w:space="0" w:color="auto"/>
        <w:bottom w:val="none" w:sz="0" w:space="0" w:color="auto"/>
        <w:right w:val="none" w:sz="0" w:space="0" w:color="auto"/>
      </w:divBdr>
    </w:div>
    <w:div w:id="1178616895">
      <w:bodyDiv w:val="1"/>
      <w:marLeft w:val="0"/>
      <w:marRight w:val="0"/>
      <w:marTop w:val="0"/>
      <w:marBottom w:val="0"/>
      <w:divBdr>
        <w:top w:val="none" w:sz="0" w:space="0" w:color="auto"/>
        <w:left w:val="none" w:sz="0" w:space="0" w:color="auto"/>
        <w:bottom w:val="none" w:sz="0" w:space="0" w:color="auto"/>
        <w:right w:val="none" w:sz="0" w:space="0" w:color="auto"/>
      </w:divBdr>
    </w:div>
    <w:div w:id="1212154291">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48884828">
      <w:bodyDiv w:val="1"/>
      <w:marLeft w:val="0"/>
      <w:marRight w:val="0"/>
      <w:marTop w:val="0"/>
      <w:marBottom w:val="0"/>
      <w:divBdr>
        <w:top w:val="none" w:sz="0" w:space="0" w:color="auto"/>
        <w:left w:val="none" w:sz="0" w:space="0" w:color="auto"/>
        <w:bottom w:val="none" w:sz="0" w:space="0" w:color="auto"/>
        <w:right w:val="none" w:sz="0" w:space="0" w:color="auto"/>
      </w:divBdr>
    </w:div>
    <w:div w:id="1281493519">
      <w:bodyDiv w:val="1"/>
      <w:marLeft w:val="0"/>
      <w:marRight w:val="0"/>
      <w:marTop w:val="0"/>
      <w:marBottom w:val="0"/>
      <w:divBdr>
        <w:top w:val="none" w:sz="0" w:space="0" w:color="auto"/>
        <w:left w:val="none" w:sz="0" w:space="0" w:color="auto"/>
        <w:bottom w:val="none" w:sz="0" w:space="0" w:color="auto"/>
        <w:right w:val="none" w:sz="0" w:space="0" w:color="auto"/>
      </w:divBdr>
    </w:div>
    <w:div w:id="1389187084">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58373742">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4471135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85527773">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52906826">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13457274">
      <w:bodyDiv w:val="1"/>
      <w:marLeft w:val="0"/>
      <w:marRight w:val="0"/>
      <w:marTop w:val="0"/>
      <w:marBottom w:val="0"/>
      <w:divBdr>
        <w:top w:val="none" w:sz="0" w:space="0" w:color="auto"/>
        <w:left w:val="none" w:sz="0" w:space="0" w:color="auto"/>
        <w:bottom w:val="none" w:sz="0" w:space="0" w:color="auto"/>
        <w:right w:val="none" w:sz="0" w:space="0" w:color="auto"/>
      </w:divBdr>
    </w:div>
    <w:div w:id="1751852947">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78284637">
      <w:bodyDiv w:val="1"/>
      <w:marLeft w:val="0"/>
      <w:marRight w:val="0"/>
      <w:marTop w:val="0"/>
      <w:marBottom w:val="0"/>
      <w:divBdr>
        <w:top w:val="none" w:sz="0" w:space="0" w:color="auto"/>
        <w:left w:val="none" w:sz="0" w:space="0" w:color="auto"/>
        <w:bottom w:val="none" w:sz="0" w:space="0" w:color="auto"/>
        <w:right w:val="none" w:sz="0" w:space="0" w:color="auto"/>
      </w:divBdr>
    </w:div>
    <w:div w:id="1781683975">
      <w:bodyDiv w:val="1"/>
      <w:marLeft w:val="0"/>
      <w:marRight w:val="0"/>
      <w:marTop w:val="0"/>
      <w:marBottom w:val="0"/>
      <w:divBdr>
        <w:top w:val="none" w:sz="0" w:space="0" w:color="auto"/>
        <w:left w:val="none" w:sz="0" w:space="0" w:color="auto"/>
        <w:bottom w:val="none" w:sz="0" w:space="0" w:color="auto"/>
        <w:right w:val="none" w:sz="0" w:space="0" w:color="auto"/>
      </w:divBdr>
    </w:div>
    <w:div w:id="1783302001">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42625345">
      <w:bodyDiv w:val="1"/>
      <w:marLeft w:val="0"/>
      <w:marRight w:val="0"/>
      <w:marTop w:val="0"/>
      <w:marBottom w:val="0"/>
      <w:divBdr>
        <w:top w:val="none" w:sz="0" w:space="0" w:color="auto"/>
        <w:left w:val="none" w:sz="0" w:space="0" w:color="auto"/>
        <w:bottom w:val="none" w:sz="0" w:space="0" w:color="auto"/>
        <w:right w:val="none" w:sz="0" w:space="0" w:color="auto"/>
      </w:divBdr>
    </w:div>
    <w:div w:id="1859390217">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880967377">
      <w:bodyDiv w:val="1"/>
      <w:marLeft w:val="0"/>
      <w:marRight w:val="0"/>
      <w:marTop w:val="0"/>
      <w:marBottom w:val="0"/>
      <w:divBdr>
        <w:top w:val="none" w:sz="0" w:space="0" w:color="auto"/>
        <w:left w:val="none" w:sz="0" w:space="0" w:color="auto"/>
        <w:bottom w:val="none" w:sz="0" w:space="0" w:color="auto"/>
        <w:right w:val="none" w:sz="0" w:space="0" w:color="auto"/>
      </w:divBdr>
    </w:div>
    <w:div w:id="1885019183">
      <w:bodyDiv w:val="1"/>
      <w:marLeft w:val="0"/>
      <w:marRight w:val="0"/>
      <w:marTop w:val="0"/>
      <w:marBottom w:val="0"/>
      <w:divBdr>
        <w:top w:val="none" w:sz="0" w:space="0" w:color="auto"/>
        <w:left w:val="none" w:sz="0" w:space="0" w:color="auto"/>
        <w:bottom w:val="none" w:sz="0" w:space="0" w:color="auto"/>
        <w:right w:val="none" w:sz="0" w:space="0" w:color="auto"/>
      </w:divBdr>
    </w:div>
    <w:div w:id="1904679096">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30579480">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48944451">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 w:id="2122718358">
      <w:bodyDiv w:val="1"/>
      <w:marLeft w:val="0"/>
      <w:marRight w:val="0"/>
      <w:marTop w:val="0"/>
      <w:marBottom w:val="0"/>
      <w:divBdr>
        <w:top w:val="none" w:sz="0" w:space="0" w:color="auto"/>
        <w:left w:val="none" w:sz="0" w:space="0" w:color="auto"/>
        <w:bottom w:val="none" w:sz="0" w:space="0" w:color="auto"/>
        <w:right w:val="none" w:sz="0" w:space="0" w:color="auto"/>
      </w:divBdr>
    </w:div>
    <w:div w:id="2133671626">
      <w:bodyDiv w:val="1"/>
      <w:marLeft w:val="0"/>
      <w:marRight w:val="0"/>
      <w:marTop w:val="0"/>
      <w:marBottom w:val="0"/>
      <w:divBdr>
        <w:top w:val="none" w:sz="0" w:space="0" w:color="auto"/>
        <w:left w:val="none" w:sz="0" w:space="0" w:color="auto"/>
        <w:bottom w:val="none" w:sz="0" w:space="0" w:color="auto"/>
        <w:right w:val="none" w:sz="0" w:space="0" w:color="auto"/>
      </w:divBdr>
    </w:div>
    <w:div w:id="2146313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comments" Target="comments.xml"/><Relationship Id="rId26" Type="http://schemas.openxmlformats.org/officeDocument/2006/relationships/hyperlink" Target="https://git.mpeg.expert/MPEG/Systems/PCC-SYS/V-PCC/-/issues/218" TargetMode="External"/><Relationship Id="rId3" Type="http://schemas.openxmlformats.org/officeDocument/2006/relationships/styles" Target="styles.xml"/><Relationship Id="rId21" Type="http://schemas.openxmlformats.org/officeDocument/2006/relationships/hyperlink" Target="https://dms.mpeg.expert/doc_end_user/documents/148_Kemer/wg11/MDS24526_WG03_N01383.zip" TargetMode="Externa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hyperlink" Target="https://dms.mpeg.expert/doc_end_user/documents/148_Kemer/wg11/MDS24469_WG07_N01027.zip" TargetMode="External"/><Relationship Id="rId25" Type="http://schemas.openxmlformats.org/officeDocument/2006/relationships/hyperlink" Target="https://www.iso.org/standard/73025.html" TargetMode="External"/><Relationship Id="rId2" Type="http://schemas.openxmlformats.org/officeDocument/2006/relationships/numbering" Target="numbering.xml"/><Relationship Id="rId16" Type="http://schemas.openxmlformats.org/officeDocument/2006/relationships/image" Target="media/image4.png"/><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dms.mpeg.expert/doc_end_user/documents/149_Geneva/wg11/m71422-v2-m71422_v2.zip" TargetMode="External"/><Relationship Id="rId5" Type="http://schemas.openxmlformats.org/officeDocument/2006/relationships/webSettings" Target="webSettings.xml"/><Relationship Id="rId15" Type="http://schemas.openxmlformats.org/officeDocument/2006/relationships/hyperlink" Target="https://git.mpeg.expert/MPEG/Systems/PCC-SYS/V-PCC/-/issues/203" TargetMode="External"/><Relationship Id="rId23" Type="http://schemas.openxmlformats.org/officeDocument/2006/relationships/hyperlink" Target="https://dms.mpeg.expert/doc_end_user/documents/149_Geneva/wg11/MDS24820_WG07_N01099.zip" TargetMode="External"/><Relationship Id="rId28" Type="http://schemas.openxmlformats.org/officeDocument/2006/relationships/fontTable" Target="fontTable.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package" Target="embeddings/Microsoft_Visio_Drawing1.vsdx"/><Relationship Id="rId22" Type="http://schemas.openxmlformats.org/officeDocument/2006/relationships/hyperlink" Target="https://dms.mpeg.expert/doc_end_user/documents/149_Geneva/wg11/MDS24820_WG07_N01099.zip" TargetMode="External"/><Relationship Id="rId27" Type="http://schemas.openxmlformats.org/officeDocument/2006/relationships/image" Target="media/image5.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WG0242</b:Tag>
    <b:SourceType>DocumentFromInternetSite</b:SourceType>
    <b:Guid>{32F776F3-D678-44C6-9A92-6B04666CDE65}</b:Guid>
    <b:Author>
      <b:Author>
        <b:NameList>
          <b:Person>
            <b:Last>Coding</b:Last>
            <b:First>WG</b:First>
            <b:Middle>07 MPEG 3D Graphics Coding and Haptics</b:Middle>
          </b:Person>
        </b:NameList>
      </b:Author>
    </b:Author>
    <b:Title>Text of ISO/IEC CD 23090-29 Video-based mesh coding	</b:Title>
    <b:Year>2024</b:Year>
    <b:Month>06</b:Month>
    <b:Day>04</b:Day>
    <b:URL>https://dms.mpeg.expert/doc_end_user/documents/146_Rennes/wg11/MDS23903_WG07_N00885.zip</b:URL>
    <b:RefOrder>1</b:RefOrder>
  </b:Source>
</b:Sources>
</file>

<file path=customXml/itemProps1.xml><?xml version="1.0" encoding="utf-8"?>
<ds:datastoreItem xmlns:ds="http://schemas.openxmlformats.org/officeDocument/2006/customXml" ds:itemID="{0B985010-7CA7-4B05-B12E-ACBCA7B8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14236</Words>
  <Characters>81149</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emre.aksu@nokia.com</dc:creator>
  <cp:keywords>CTPClassification=CTP_NT</cp:keywords>
  <dc:description/>
  <cp:lastModifiedBy>Youngkwon Lim</cp:lastModifiedBy>
  <cp:revision>8</cp:revision>
  <dcterms:created xsi:type="dcterms:W3CDTF">2025-03-31T05:05:00Z</dcterms:created>
  <dcterms:modified xsi:type="dcterms:W3CDTF">2025-06-17T01:52:00Z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52f44991-4651-4cf9-8873-c0706f0ff4c4</vt:lpwstr>
  </property>
  <property fmtid="{D5CDD505-2E9C-101B-9397-08002B2CF9AE}" pid="3" name="CTP_TimeStamp">
    <vt:lpwstr>2019-11-01 23:45:04Z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